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B86067" w:rsidP="001E66DB">
      <w:pPr>
        <w:pStyle w:val="a3"/>
        <w:tabs>
          <w:tab w:val="clear" w:pos="1134"/>
        </w:tabs>
        <w:spacing w:after="160" w:line="240" w:lineRule="auto"/>
        <w:ind w:firstLine="0"/>
        <w:jc w:val="center"/>
        <w:rPr>
          <w:rFonts w:ascii="GHEA Grapalat" w:hAnsi="GHEA Grapalat"/>
          <w:i w:val="0"/>
          <w:sz w:val="24"/>
          <w:szCs w:val="24"/>
        </w:rPr>
      </w:pPr>
      <w:r>
        <w:rPr>
          <w:rFonts w:ascii="GHEA Grapalat" w:hAnsi="GHEA Grapalat"/>
          <w:i w:val="0"/>
          <w:sz w:val="24"/>
          <w:szCs w:val="24"/>
          <w:lang w:val="hy-AM"/>
        </w:rPr>
        <w:t>2</w:t>
      </w:r>
      <w:r w:rsidR="001B0CE7">
        <w:rPr>
          <w:rFonts w:ascii="GHEA Grapalat" w:hAnsi="GHEA Grapalat"/>
          <w:i w:val="0"/>
          <w:sz w:val="24"/>
          <w:szCs w:val="24"/>
          <w:lang w:val="hy-AM"/>
        </w:rPr>
        <w:t>2</w:t>
      </w:r>
      <w:r w:rsidR="008516DE" w:rsidRPr="001E66DB">
        <w:rPr>
          <w:rFonts w:ascii="GHEA Grapalat" w:hAnsi="GHEA Grapalat"/>
          <w:i w:val="0"/>
          <w:sz w:val="24"/>
          <w:szCs w:val="24"/>
        </w:rPr>
        <w:t xml:space="preserve">-го </w:t>
      </w:r>
      <w:r w:rsidR="001B0CE7">
        <w:rPr>
          <w:rFonts w:ascii="GHEA Grapalat" w:hAnsi="GHEA Grapalat"/>
          <w:i w:val="0"/>
          <w:sz w:val="24"/>
          <w:szCs w:val="24"/>
        </w:rPr>
        <w:t>ноября</w:t>
      </w:r>
      <w:r w:rsidR="008516DE" w:rsidRPr="001E66DB">
        <w:rPr>
          <w:rFonts w:ascii="GHEA Grapalat" w:hAnsi="GHEA Grapalat"/>
          <w:i w:val="0"/>
          <w:sz w:val="24"/>
          <w:szCs w:val="24"/>
        </w:rPr>
        <w:t xml:space="preserve"> 2021 года N 1 </w:t>
      </w:r>
    </w:p>
    <w:p w:rsidR="008516DE" w:rsidRPr="00A068AC" w:rsidRDefault="008516DE" w:rsidP="001E66DB">
      <w:pPr>
        <w:pStyle w:val="a3"/>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1B0CE7">
        <w:rPr>
          <w:rFonts w:ascii="GHEA Grapalat" w:hAnsi="GHEA Grapalat"/>
          <w:b/>
          <w:i w:val="0"/>
          <w:sz w:val="24"/>
          <w:szCs w:val="24"/>
        </w:rPr>
        <w:t>GHAPDzB-HVKAK-2021-93</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1B0CE7">
        <w:rPr>
          <w:b/>
        </w:rPr>
        <w:t>спецодежды</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B86067">
        <w:rPr>
          <w:b/>
          <w:lang w:val="hy-AM"/>
        </w:rPr>
        <w:t>4</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r w:rsidRPr="00467CD8">
        <w:rPr>
          <w:b/>
        </w:rPr>
        <w:t>М</w:t>
      </w:r>
      <w:r w:rsidRPr="00467CD8">
        <w:rPr>
          <w:rFonts w:cs="Arial LatArm"/>
          <w:b/>
        </w:rPr>
        <w:t>.</w:t>
      </w:r>
      <w:r w:rsidR="00B86067">
        <w:rPr>
          <w:rFonts w:cs="Arial LatArm"/>
          <w:b/>
          <w:lang w:val="hy-AM"/>
        </w:rPr>
        <w:t xml:space="preserve"> </w:t>
      </w:r>
      <w:proofErr w:type="spellStart"/>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00B86067">
        <w:rPr>
          <w:b/>
          <w:lang w:val="hy-AM"/>
        </w:rPr>
        <w:t>1</w:t>
      </w:r>
      <w:r w:rsidR="001B0CE7">
        <w:rPr>
          <w:b/>
        </w:rPr>
        <w:t>5</w:t>
      </w:r>
      <w:r w:rsidRPr="00467CD8">
        <w:rPr>
          <w:b/>
        </w:rPr>
        <w:t>:</w:t>
      </w:r>
      <w:r w:rsidR="00B86067">
        <w:rPr>
          <w:b/>
          <w:lang w:val="hy-AM"/>
        </w:rPr>
        <w:t>0</w:t>
      </w:r>
      <w:r w:rsidR="009C4B38">
        <w:rPr>
          <w:b/>
        </w:rPr>
        <w:t>0 часов</w:t>
      </w:r>
      <w:r w:rsidR="009C4B38">
        <w:rPr>
          <w:rFonts w:cs="Arial LatArm"/>
          <w:b/>
        </w:rPr>
        <w:t xml:space="preserve"> </w:t>
      </w:r>
      <w:r w:rsidR="00B86067">
        <w:rPr>
          <w:b/>
          <w:lang w:val="hy-AM"/>
        </w:rPr>
        <w:t>7</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proofErr w:type="gramStart"/>
      <w:r w:rsidRPr="00EA2C86">
        <w:rPr>
          <w:b/>
        </w:rPr>
        <w:t>г</w:t>
      </w:r>
      <w:proofErr w:type="gramEnd"/>
      <w:r w:rsidRPr="00EA2C86">
        <w:rPr>
          <w:rFonts w:cs="Arial LatArm"/>
          <w:b/>
        </w:rPr>
        <w:t>.</w:t>
      </w:r>
      <w:r w:rsidR="00B86067">
        <w:rPr>
          <w:rFonts w:cs="Arial LatArm"/>
          <w:b/>
          <w:lang w:val="hy-AM"/>
        </w:rPr>
        <w:t xml:space="preserve"> </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00B86067">
        <w:rPr>
          <w:rFonts w:cs="Arial LatArm"/>
          <w:b/>
          <w:lang w:val="hy-AM"/>
        </w:rPr>
        <w:t xml:space="preserve"> </w:t>
      </w:r>
      <w:proofErr w:type="spellStart"/>
      <w:r w:rsidRPr="00EA2C86">
        <w:rPr>
          <w:b/>
        </w:rPr>
        <w:t>Гераци</w:t>
      </w:r>
      <w:proofErr w:type="spellEnd"/>
      <w:r w:rsidRPr="00EA2C86">
        <w:rPr>
          <w:rFonts w:cs="Arial LatArm"/>
          <w:b/>
        </w:rPr>
        <w:t xml:space="preserve">, </w:t>
      </w:r>
      <w:r w:rsidRPr="00EA2C86">
        <w:rPr>
          <w:b/>
        </w:rPr>
        <w:t>д</w:t>
      </w:r>
      <w:r w:rsidRPr="00EA2C86">
        <w:rPr>
          <w:rFonts w:cs="Arial LatArm"/>
          <w:b/>
        </w:rPr>
        <w:t>. 12</w:t>
      </w:r>
      <w:r w:rsidRPr="00EA2C86">
        <w:rPr>
          <w:b/>
        </w:rPr>
        <w:t>, в 1</w:t>
      </w:r>
      <w:r w:rsidR="001B0CE7">
        <w:rPr>
          <w:b/>
        </w:rPr>
        <w:t>5</w:t>
      </w:r>
      <w:r w:rsidR="00B86067">
        <w:rPr>
          <w:b/>
        </w:rPr>
        <w:t>:</w:t>
      </w:r>
      <w:r w:rsidR="00B86067">
        <w:rPr>
          <w:b/>
          <w:lang w:val="hy-AM"/>
        </w:rPr>
        <w:t>0</w:t>
      </w:r>
      <w:proofErr w:type="spellStart"/>
      <w:r w:rsidRPr="00EA2C86">
        <w:rPr>
          <w:b/>
        </w:rPr>
        <w:t>0</w:t>
      </w:r>
      <w:proofErr w:type="spellEnd"/>
      <w:r w:rsidRPr="00EA2C86">
        <w:rPr>
          <w:b/>
        </w:rPr>
        <w:t xml:space="preserve"> часов</w:t>
      </w:r>
      <w:r w:rsidRPr="00EA2C86">
        <w:rPr>
          <w:rFonts w:cs="Arial LatArm"/>
          <w:b/>
        </w:rPr>
        <w:t xml:space="preserve"> </w:t>
      </w:r>
      <w:r w:rsidR="001B0CE7">
        <w:rPr>
          <w:rFonts w:cs="Arial LatArm"/>
          <w:b/>
        </w:rPr>
        <w:t>29</w:t>
      </w:r>
      <w:r w:rsidRPr="00EA2C86">
        <w:rPr>
          <w:b/>
        </w:rPr>
        <w:t>-го</w:t>
      </w:r>
      <w:r w:rsidRPr="00EA2C86">
        <w:rPr>
          <w:rFonts w:cs="Arial LatArm"/>
          <w:b/>
        </w:rPr>
        <w:t xml:space="preserve"> </w:t>
      </w:r>
      <w:r w:rsidR="00B86067">
        <w:rPr>
          <w:b/>
        </w:rPr>
        <w:t>ноя</w:t>
      </w:r>
      <w:r w:rsidR="001E4EF2">
        <w:rPr>
          <w:b/>
        </w:rPr>
        <w:t>бря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lastRenderedPageBreak/>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001E4EF2">
        <w:rPr>
          <w:b/>
        </w:rPr>
        <w:t>Астгик</w:t>
      </w:r>
      <w:proofErr w:type="spellEnd"/>
      <w:r w:rsidR="001E4EF2">
        <w:rPr>
          <w:b/>
        </w:rPr>
        <w:t xml:space="preserve"> </w:t>
      </w:r>
      <w:proofErr w:type="spellStart"/>
      <w:r w:rsidR="001E4EF2">
        <w:rPr>
          <w:b/>
        </w:rPr>
        <w:t>Вирабян</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r w:rsidRPr="00ED0B9B">
        <w:rPr>
          <w:b/>
        </w:rPr>
        <w:t xml:space="preserve">, 091 </w:t>
      </w:r>
      <w:r w:rsidR="001E4EF2">
        <w:rPr>
          <w:b/>
        </w:rPr>
        <w:t>22-26-25</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915A97" w:rsidRPr="00D5443D" w:rsidRDefault="00915A97" w:rsidP="00CD65C1">
      <w:pPr>
        <w:rPr>
          <w:sz w:val="16"/>
          <w:szCs w:val="16"/>
        </w:rPr>
      </w:pPr>
      <w:r>
        <w:br w:type="page"/>
      </w:r>
    </w:p>
    <w:p w:rsidR="008C635B" w:rsidRPr="00C756FC" w:rsidRDefault="008C635B" w:rsidP="00C756FC">
      <w:pPr>
        <w:pStyle w:val="aa"/>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aa"/>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1B0CE7">
        <w:rPr>
          <w:i/>
        </w:rPr>
        <w:t>GHAPDzB-HVKAK-2021-93</w:t>
      </w:r>
      <w:r w:rsidRPr="00C756FC">
        <w:rPr>
          <w:i/>
        </w:rPr>
        <w:t>»</w:t>
      </w:r>
      <w:r w:rsidRPr="00C756FC">
        <w:rPr>
          <w:i/>
        </w:rPr>
        <w:br/>
        <w:t xml:space="preserve">  № 1 от </w:t>
      </w:r>
      <w:r w:rsidR="00E95C0E">
        <w:rPr>
          <w:i/>
        </w:rPr>
        <w:t>22-го</w:t>
      </w:r>
      <w:r w:rsidRPr="00C756FC">
        <w:rPr>
          <w:i/>
        </w:rPr>
        <w:t xml:space="preserve"> </w:t>
      </w:r>
      <w:r w:rsidR="00E95C0E">
        <w:rPr>
          <w:i/>
        </w:rPr>
        <w:t>ноября</w:t>
      </w:r>
      <w:r w:rsidRPr="00C756FC">
        <w:rPr>
          <w:i/>
        </w:rPr>
        <w:t xml:space="preserve"> 2021г.</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jc w:val="center"/>
      </w:pPr>
      <w:r w:rsidRPr="00C756FC">
        <w:t>ПРИГЛАШЕНИЕ</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E95C0E">
        <w:rPr>
          <w:b/>
        </w:rPr>
        <w:t>СПЕЦОДЕЖДЫ</w:t>
      </w:r>
      <w:r w:rsidR="00B33645" w:rsidRPr="00C756FC">
        <w:rPr>
          <w:b/>
        </w:rPr>
        <w:t xml:space="preserve">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F33134">
          <w:footerReference w:type="default" r:id="rId8"/>
          <w:pgSz w:w="11906" w:h="16838" w:code="9"/>
          <w:pgMar w:top="1418" w:right="707" w:bottom="1418" w:left="851"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E95C0E">
        <w:rPr>
          <w:b/>
        </w:rPr>
        <w:t xml:space="preserve">СПЕЦОДЕЖДЫ </w:t>
      </w:r>
      <w:r w:rsidR="00AB2A16" w:rsidRPr="00AB2A16">
        <w:rPr>
          <w:b/>
        </w:rPr>
        <w:t xml:space="preserve"> </w:t>
      </w:r>
      <w:r w:rsidR="007059A4" w:rsidRPr="00274A77">
        <w:rPr>
          <w:b/>
        </w:rPr>
        <w:t xml:space="preserve">ДЛЯ НУЖД 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1B0CE7">
        <w:rPr>
          <w:b/>
        </w:rPr>
        <w:t>GHAPDzB-HVKAK-2021-93</w:t>
      </w:r>
      <w:r w:rsidRPr="000D4B72">
        <w:rPr>
          <w:b/>
        </w:rPr>
        <w:t>»</w:t>
      </w:r>
      <w:r w:rsidRPr="006D2DF7">
        <w:t xml:space="preserve"> (далее — процедура).</w:t>
      </w:r>
    </w:p>
    <w:p w:rsidR="00713E87" w:rsidRPr="000B2CFA" w:rsidRDefault="00713E87" w:rsidP="00CD65C1">
      <w:proofErr w:type="gramStart"/>
      <w:r w:rsidRPr="000B2CFA">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aff3"/>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w:t>
      </w:r>
      <w:r w:rsidRPr="000B2CFA">
        <w:lastRenderedPageBreak/>
        <w:t>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1E4EF2" w:rsidRDefault="001E4EF2">
      <w:pPr>
        <w:widowControl/>
        <w:tabs>
          <w:tab w:val="clear" w:pos="1134"/>
        </w:tabs>
        <w:ind w:firstLine="0"/>
        <w:jc w:val="left"/>
      </w:pPr>
      <w:r>
        <w:br w:type="page"/>
      </w:r>
    </w:p>
    <w:p w:rsidR="00096865" w:rsidRPr="009044F1" w:rsidRDefault="00F5653D" w:rsidP="00C85ADC">
      <w:pPr>
        <w:tabs>
          <w:tab w:val="clear" w:pos="1134"/>
        </w:tabs>
        <w:spacing w:after="160"/>
        <w:ind w:firstLine="0"/>
        <w:jc w:val="center"/>
      </w:pPr>
      <w:r w:rsidRPr="009044F1">
        <w:lastRenderedPageBreak/>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711D4E">
        <w:rPr>
          <w:b/>
        </w:rPr>
        <w:t>спецодежды</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aff3"/>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642FBC">
        <w:rPr>
          <w:rFonts w:cs="Arial LatArm"/>
          <w:b/>
        </w:rPr>
        <w:t>3</w:t>
      </w:r>
      <w:r w:rsidRPr="008F26BA">
        <w:rPr>
          <w:b/>
        </w:rPr>
        <w:t xml:space="preserve"> </w:t>
      </w:r>
      <w:r w:rsidRPr="00B53C19">
        <w:rPr>
          <w:b/>
        </w:rPr>
        <w:t>лот</w:t>
      </w:r>
      <w:r w:rsidR="00642FBC">
        <w:rPr>
          <w:b/>
        </w:rPr>
        <w:t>а</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1E4EF2" w:rsidRDefault="00790ACD" w:rsidP="001E4EF2">
            <w:r w:rsidRPr="00E47DF9">
              <w:rPr>
                <w:lang w:val="en-US"/>
              </w:rPr>
              <w:t>1</w:t>
            </w:r>
          </w:p>
        </w:tc>
        <w:tc>
          <w:tcPr>
            <w:tcW w:w="7704" w:type="dxa"/>
            <w:vAlign w:val="center"/>
          </w:tcPr>
          <w:p w:rsidR="00790ACD" w:rsidRPr="003F3C2F" w:rsidRDefault="003F3C2F" w:rsidP="003F3C2F">
            <w:pPr>
              <w:ind w:left="-68" w:firstLine="0"/>
            </w:pPr>
            <w:r w:rsidRPr="003F3C2F">
              <w:t xml:space="preserve">Мужская сорочка для </w:t>
            </w:r>
            <w:proofErr w:type="spellStart"/>
            <w:r w:rsidRPr="003F3C2F">
              <w:t>сотрудников</w:t>
            </w:r>
            <w:proofErr w:type="spellEnd"/>
            <w:r w:rsidRPr="003F3C2F">
              <w:t xml:space="preserve"> службы безопасности</w:t>
            </w:r>
          </w:p>
        </w:tc>
      </w:tr>
      <w:tr w:rsidR="00642FBC" w:rsidRPr="009044F1" w:rsidTr="00205170">
        <w:trPr>
          <w:jc w:val="center"/>
        </w:trPr>
        <w:tc>
          <w:tcPr>
            <w:tcW w:w="1530" w:type="dxa"/>
            <w:vAlign w:val="center"/>
          </w:tcPr>
          <w:p w:rsidR="00642FBC" w:rsidRPr="00642FBC" w:rsidRDefault="00642FBC" w:rsidP="001E4EF2">
            <w:r>
              <w:t>2</w:t>
            </w:r>
          </w:p>
        </w:tc>
        <w:tc>
          <w:tcPr>
            <w:tcW w:w="7704" w:type="dxa"/>
            <w:vAlign w:val="center"/>
          </w:tcPr>
          <w:p w:rsidR="00642FBC" w:rsidRPr="003F3C2F" w:rsidRDefault="003F3C2F" w:rsidP="003F3C2F">
            <w:pPr>
              <w:ind w:hanging="68"/>
            </w:pPr>
            <w:r w:rsidRPr="003F3C2F">
              <w:t xml:space="preserve">Мужские брюки для </w:t>
            </w:r>
            <w:proofErr w:type="spellStart"/>
            <w:r w:rsidRPr="003F3C2F">
              <w:t>сотрудников</w:t>
            </w:r>
            <w:proofErr w:type="spellEnd"/>
            <w:r w:rsidRPr="003F3C2F">
              <w:t xml:space="preserve"> службы безопасности</w:t>
            </w:r>
          </w:p>
        </w:tc>
      </w:tr>
      <w:tr w:rsidR="00642FBC" w:rsidRPr="009044F1" w:rsidTr="00205170">
        <w:trPr>
          <w:jc w:val="center"/>
        </w:trPr>
        <w:tc>
          <w:tcPr>
            <w:tcW w:w="1530" w:type="dxa"/>
            <w:vAlign w:val="center"/>
          </w:tcPr>
          <w:p w:rsidR="00642FBC" w:rsidRPr="00642FBC" w:rsidRDefault="00642FBC" w:rsidP="001E4EF2">
            <w:r>
              <w:t>3</w:t>
            </w:r>
          </w:p>
        </w:tc>
        <w:tc>
          <w:tcPr>
            <w:tcW w:w="7704" w:type="dxa"/>
            <w:vAlign w:val="center"/>
          </w:tcPr>
          <w:p w:rsidR="00642FBC" w:rsidRPr="003F3C2F" w:rsidRDefault="003F3C2F" w:rsidP="003F3C2F">
            <w:pPr>
              <w:ind w:left="-68" w:firstLine="0"/>
            </w:pPr>
            <w:r w:rsidRPr="003F3C2F">
              <w:t>Утепленная мужская зимняя куртка для сотрудников службы безопасности</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w:t>
      </w:r>
      <w:r w:rsidRPr="009044F1">
        <w:lastRenderedPageBreak/>
        <w:t>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w:t>
      </w:r>
      <w:r w:rsidRPr="009044F1">
        <w:lastRenderedPageBreak/>
        <w:t xml:space="preserve">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957B4" w:rsidRDefault="00096865" w:rsidP="00CD65C1">
      <w:pPr>
        <w:rPr>
          <w:rFonts w:cs="Sylfaen"/>
          <w:b/>
        </w:rPr>
      </w:pPr>
      <w:r w:rsidRPr="000957B4">
        <w:rPr>
          <w:b/>
        </w:rPr>
        <w:t xml:space="preserve">Участник может подать </w:t>
      </w:r>
      <w:proofErr w:type="gramStart"/>
      <w:r w:rsidRPr="000957B4">
        <w:rPr>
          <w:b/>
        </w:rPr>
        <w:t>заявку</w:t>
      </w:r>
      <w:proofErr w:type="gramEnd"/>
      <w:r w:rsidRPr="000957B4">
        <w:rPr>
          <w:b/>
        </w:rPr>
        <w:t xml:space="preserve"> как для каждого лота, так и для нескольких или всех лотов.</w:t>
      </w:r>
      <w:r w:rsidR="00AA7117" w:rsidRPr="000957B4">
        <w:rPr>
          <w:b/>
        </w:rPr>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w:t>
      </w:r>
      <w:r w:rsidR="000957B4" w:rsidRPr="000957B4">
        <w:rPr>
          <w:b/>
        </w:rPr>
        <w:t>1</w:t>
      </w:r>
      <w:r w:rsidR="0062253D">
        <w:rPr>
          <w:b/>
        </w:rPr>
        <w:t>5</w:t>
      </w:r>
      <w:r w:rsidR="000957B4" w:rsidRPr="000957B4">
        <w:rPr>
          <w:b/>
        </w:rPr>
        <w:t>:00</w:t>
      </w:r>
      <w:r w:rsidR="0069157D">
        <w:rPr>
          <w:b/>
          <w:sz w:val="22"/>
          <w:szCs w:val="22"/>
        </w:rPr>
        <w:t xml:space="preserve"> часов </w:t>
      </w:r>
      <w:r w:rsidR="000957B4">
        <w:rPr>
          <w:b/>
          <w:sz w:val="22"/>
          <w:szCs w:val="22"/>
        </w:rPr>
        <w:t>7</w:t>
      </w:r>
      <w:r w:rsidR="0069157D" w:rsidRPr="00E063D7">
        <w:rPr>
          <w:b/>
          <w:sz w:val="22"/>
          <w:szCs w:val="22"/>
        </w:rPr>
        <w:t>-го дня</w:t>
      </w:r>
      <w:r w:rsidR="0069157D">
        <w:t xml:space="preserve"> </w:t>
      </w:r>
      <w:proofErr w:type="gramStart"/>
      <w:r w:rsidR="0069157D">
        <w:t>с даты опубликования</w:t>
      </w:r>
      <w:proofErr w:type="gramEnd"/>
      <w:r w:rsidR="0069157D">
        <w:t xml:space="preserve">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000957B4">
        <w:rPr>
          <w:b/>
        </w:rPr>
        <w:t>Астгик</w:t>
      </w:r>
      <w:proofErr w:type="spellEnd"/>
      <w:r w:rsidR="000957B4">
        <w:rPr>
          <w:b/>
        </w:rPr>
        <w:t xml:space="preserve"> </w:t>
      </w:r>
      <w:proofErr w:type="spellStart"/>
      <w:r w:rsidR="000957B4">
        <w:rPr>
          <w:b/>
        </w:rPr>
        <w:t>Вирабян</w:t>
      </w:r>
      <w:proofErr w:type="spellEnd"/>
      <w:r>
        <w:t xml:space="preserve">. Секретарь комиссии регистрирует заявки в журнале регистрации </w:t>
      </w:r>
      <w:r>
        <w:lastRenderedPageBreak/>
        <w:t>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proofErr w:type="spellStart"/>
      <w:r w:rsidRPr="00C45B4D">
        <w:rPr>
          <w:rFonts w:ascii="GHEA Grapalat" w:hAnsi="GHEA Grapalat"/>
          <w:sz w:val="24"/>
          <w:szCs w:val="24"/>
        </w:rPr>
        <w:t>д</w:t>
      </w:r>
      <w:proofErr w:type="spellEnd"/>
      <w:r w:rsidRPr="00C45B4D">
        <w:rPr>
          <w:rFonts w:ascii="GHEA Grapalat" w:hAnsi="GHEA Grapalat"/>
          <w:sz w:val="24"/>
          <w:szCs w:val="24"/>
        </w:rPr>
        <w:t xml:space="preserve">)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w:t>
      </w:r>
      <w:proofErr w:type="gramStart"/>
      <w:r w:rsidR="00C45B4D" w:rsidRPr="00650DCD">
        <w:rPr>
          <w:rFonts w:ascii="GHEA Grapalat" w:hAnsi="GHEA Grapalat"/>
          <w:sz w:val="24"/>
          <w:szCs w:val="24"/>
        </w:rPr>
        <w:t>,</w:t>
      </w:r>
      <w:proofErr w:type="gramEnd"/>
      <w:r w:rsidR="00C45B4D"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C45B4D" w:rsidRPr="00650DCD">
        <w:rPr>
          <w:rFonts w:ascii="GHEA Grapalat" w:hAnsi="GHEA Grapalat"/>
          <w:sz w:val="24"/>
          <w:szCs w:val="24"/>
        </w:rPr>
        <w:t>деклация</w:t>
      </w:r>
      <w:proofErr w:type="spellEnd"/>
      <w:r w:rsidR="00C45B4D" w:rsidRPr="00650DCD">
        <w:rPr>
          <w:rFonts w:ascii="GHEA Grapalat" w:hAnsi="GHEA Grapalat"/>
          <w:sz w:val="24"/>
          <w:szCs w:val="24"/>
        </w:rPr>
        <w:t>,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lastRenderedPageBreak/>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lastRenderedPageBreak/>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000957B4">
        <w:rPr>
          <w:b/>
        </w:rPr>
        <w:t>7</w:t>
      </w:r>
      <w:r>
        <w:rPr>
          <w:b/>
        </w:rPr>
        <w:t>-</w:t>
      </w:r>
      <w:r w:rsidRPr="0092171F">
        <w:rPr>
          <w:b/>
        </w:rPr>
        <w:t>о</w:t>
      </w:r>
      <w:r w:rsidRPr="006D693E">
        <w:rPr>
          <w:b/>
        </w:rPr>
        <w:t xml:space="preserve">й день в </w:t>
      </w:r>
      <w:r w:rsidR="000957B4">
        <w:rPr>
          <w:b/>
        </w:rPr>
        <w:t>12</w:t>
      </w:r>
      <w:r w:rsidRPr="006D693E">
        <w:rPr>
          <w:b/>
        </w:rPr>
        <w:t>:</w:t>
      </w:r>
      <w:r w:rsidR="000957B4">
        <w:rPr>
          <w:b/>
        </w:rPr>
        <w:t>0</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w:t>
      </w:r>
      <w:r w:rsidRPr="009044F1">
        <w:lastRenderedPageBreak/>
        <w:t xml:space="preserve">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lastRenderedPageBreak/>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lastRenderedPageBreak/>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lastRenderedPageBreak/>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lastRenderedPageBreak/>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lastRenderedPageBreak/>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w:t>
      </w:r>
      <w:r w:rsidR="006D7219" w:rsidRPr="00250377">
        <w:lastRenderedPageBreak/>
        <w:t xml:space="preserve">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lastRenderedPageBreak/>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a9"/>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xml:space="preserve">. При этом если жалоба, представленная в установленный подпунктом 2 пункта 12.4 части 1 настоящего Приглашения срок, не отвечает требованиям </w:t>
      </w:r>
      <w:r w:rsidRPr="002A15A5">
        <w:lastRenderedPageBreak/>
        <w:t>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lastRenderedPageBreak/>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 xml:space="preserve">исключением документов, представленных либо утвержденных 3-ьей стороной, в случае которых представляется вариант, </w:t>
      </w:r>
      <w:r w:rsidRPr="002658C9">
        <w:lastRenderedPageBreak/>
        <w:t>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F33134">
          <w:pgSz w:w="11906" w:h="16838" w:code="9"/>
          <w:pgMar w:top="1418" w:right="707" w:bottom="1418" w:left="851"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B0CE7">
        <w:rPr>
          <w:rFonts w:ascii="GHEA Grapalat" w:hAnsi="GHEA Grapalat"/>
          <w:b/>
          <w:sz w:val="22"/>
          <w:szCs w:val="22"/>
        </w:rPr>
        <w:t>GHAPDzB-HVKAK-2021-93</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w:t>
      </w:r>
      <w:proofErr w:type="gramStart"/>
      <w:r w:rsidRPr="00374F4A">
        <w:rPr>
          <w:b/>
        </w:rPr>
        <w:t>Е</w:t>
      </w:r>
      <w:r w:rsidRPr="00D3436F">
        <w:rPr>
          <w:b/>
        </w:rPr>
        <w:t>-</w:t>
      </w:r>
      <w:proofErr w:type="gramEnd"/>
      <w:r w:rsidRPr="005A6435">
        <w:rPr>
          <w:b/>
        </w:rPr>
        <w:t xml:space="preserve"> </w:t>
      </w:r>
      <w:r>
        <w:rPr>
          <w:b/>
        </w:rPr>
        <w:t xml:space="preserve"> ОБЪЯВЛЕНИЕ </w:t>
      </w:r>
      <w:r w:rsidRPr="00374F4A">
        <w:rPr>
          <w:b/>
        </w:rPr>
        <w:t>*</w:t>
      </w:r>
    </w:p>
    <w:p w:rsidR="00F22E21" w:rsidRPr="00374F4A" w:rsidRDefault="00F22E21" w:rsidP="00F22E21">
      <w:pPr>
        <w:pStyle w:val="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proofErr w:type="gramStart"/>
      <w:r w:rsidRPr="00DA5EA0">
        <w:t>объявленного</w:t>
      </w:r>
      <w:proofErr w:type="gramEnd"/>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1B0CE7">
        <w:rPr>
          <w:b/>
          <w:sz w:val="22"/>
          <w:szCs w:val="22"/>
        </w:rPr>
        <w:t>GHAPDzB-HVKAK-2021-93</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 xml:space="preserve">Настоящим </w:t>
      </w:r>
      <w:proofErr w:type="spellStart"/>
      <w:r>
        <w:t>________________________________объявляет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aff"/>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1B0CE7">
        <w:rPr>
          <w:rFonts w:ascii="GHEA Grapalat" w:hAnsi="GHEA Grapalat"/>
          <w:b/>
          <w:sz w:val="22"/>
          <w:szCs w:val="22"/>
        </w:rPr>
        <w:t>GHAPDzB-HVKAK-2021-93</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aff"/>
        <w:numPr>
          <w:ilvl w:val="0"/>
          <w:numId w:val="21"/>
        </w:numPr>
        <w:tabs>
          <w:tab w:val="clear" w:pos="1134"/>
          <w:tab w:val="left" w:pos="567"/>
        </w:tabs>
        <w:spacing w:after="160"/>
        <w:rPr>
          <w:rFonts w:ascii="GHEA Grapalat" w:hAnsi="GHEA Grapalat" w:cs="Arial"/>
        </w:rPr>
      </w:pPr>
      <w:r>
        <w:rPr>
          <w:rFonts w:ascii="GHEA Grapalat" w:hAnsi="GHEA Grapalat"/>
        </w:rPr>
        <w:t xml:space="preserve">в рамках участия в </w:t>
      </w:r>
      <w:r w:rsidRPr="00A65E2C">
        <w:rPr>
          <w:rFonts w:ascii="GHEA Grapalat" w:hAnsi="GHEA Grapalat"/>
        </w:rPr>
        <w:t xml:space="preserve">запросе </w:t>
      </w:r>
      <w:proofErr w:type="spellStart"/>
      <w:r w:rsidRPr="00A65E2C">
        <w:rPr>
          <w:rFonts w:ascii="GHEA Grapalat" w:hAnsi="GHEA Grapalat"/>
        </w:rPr>
        <w:t>котиров</w:t>
      </w:r>
      <w:proofErr w:type="spellEnd"/>
      <w:r>
        <w:rPr>
          <w:rFonts w:ascii="GHEA Grapalat" w:hAnsi="GHEA Grapalat"/>
        </w:rPr>
        <w:t xml:space="preserve"> под кодом </w:t>
      </w:r>
      <w:r w:rsidRPr="00E063D7">
        <w:rPr>
          <w:rFonts w:ascii="GHEA Grapalat" w:hAnsi="GHEA Grapalat"/>
          <w:sz w:val="22"/>
          <w:szCs w:val="22"/>
        </w:rPr>
        <w:t>«</w:t>
      </w:r>
      <w:r w:rsidR="001B0CE7">
        <w:rPr>
          <w:rFonts w:ascii="GHEA Grapalat" w:hAnsi="GHEA Grapalat"/>
          <w:b/>
          <w:sz w:val="22"/>
          <w:szCs w:val="22"/>
        </w:rPr>
        <w:t>GHAPDzB-HVKAK-2021-93</w:t>
      </w:r>
      <w:r w:rsidRPr="00E063D7">
        <w:rPr>
          <w:rFonts w:ascii="GHEA Grapalat" w:hAnsi="GHEA Grapalat"/>
          <w:b/>
          <w:sz w:val="22"/>
          <w:szCs w:val="22"/>
        </w:rPr>
        <w:t>»</w:t>
      </w:r>
    </w:p>
    <w:p w:rsidR="00F22E21" w:rsidRDefault="00F22E21" w:rsidP="00F22E21">
      <w:pPr>
        <w:pStyle w:val="aff"/>
        <w:numPr>
          <w:ilvl w:val="0"/>
          <w:numId w:val="22"/>
        </w:numPr>
        <w:tabs>
          <w:tab w:val="clear" w:pos="1134"/>
          <w:tab w:val="left" w:pos="567"/>
        </w:tabs>
        <w:spacing w:after="160"/>
        <w:rPr>
          <w:rFonts w:ascii="GHEA Grapalat" w:hAnsi="GHEA Grapalat"/>
        </w:rPr>
      </w:pPr>
      <w:r>
        <w:rPr>
          <w:rFonts w:ascii="GHEA Grapalat" w:hAnsi="GHEA Grapalat"/>
        </w:rPr>
        <w:lastRenderedPageBreak/>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F22E21" w:rsidRDefault="00F22E21" w:rsidP="00F22E21">
      <w:pPr>
        <w:pStyle w:val="aff"/>
        <w:numPr>
          <w:ilvl w:val="0"/>
          <w:numId w:val="22"/>
        </w:numPr>
        <w:tabs>
          <w:tab w:val="clear" w:pos="1134"/>
          <w:tab w:val="left" w:pos="567"/>
        </w:tabs>
        <w:spacing w:after="160"/>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roofErr w:type="gramEnd"/>
    </w:p>
    <w:p w:rsidR="00F22E21" w:rsidRDefault="00F22E21" w:rsidP="00F22E21">
      <w:pPr>
        <w:pStyle w:val="a3"/>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af6"/>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B0CE7">
        <w:rPr>
          <w:rFonts w:ascii="GHEA Grapalat" w:hAnsi="GHEA Grapalat"/>
          <w:b/>
          <w:sz w:val="22"/>
          <w:szCs w:val="22"/>
        </w:rPr>
        <w:t>GHAPDzB-HVKAK-2021-93</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w:t>
      </w:r>
      <w:proofErr w:type="gramStart"/>
      <w:r w:rsidRPr="00DD2B43">
        <w:t>в</w:t>
      </w:r>
      <w:proofErr w:type="gramEnd"/>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proofErr w:type="gramStart"/>
      <w:r w:rsidRPr="009044F1">
        <w:t>рамках</w:t>
      </w:r>
      <w:proofErr w:type="gramEnd"/>
      <w:r w:rsidRPr="009044F1">
        <w:t xml:space="preserve"> </w:t>
      </w:r>
      <w:r w:rsidRPr="00C3166C">
        <w:t>запроса котировок</w:t>
      </w:r>
      <w:r w:rsidRPr="009044F1">
        <w:t xml:space="preserve"> под кодом </w:t>
      </w:r>
      <w:r w:rsidRPr="00E063D7">
        <w:rPr>
          <w:sz w:val="22"/>
          <w:szCs w:val="22"/>
        </w:rPr>
        <w:t>«</w:t>
      </w:r>
      <w:r w:rsidR="001B0CE7">
        <w:rPr>
          <w:b/>
          <w:sz w:val="22"/>
          <w:szCs w:val="22"/>
        </w:rPr>
        <w:t>GHAPDzB-HVKAK-2021-93</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B86067">
        <w:tc>
          <w:tcPr>
            <w:tcW w:w="1042" w:type="dxa"/>
            <w:vMerge w:val="restart"/>
            <w:vAlign w:val="center"/>
          </w:tcPr>
          <w:p w:rsidR="00F22E21" w:rsidRDefault="00F22E21" w:rsidP="00B86067">
            <w:pPr>
              <w:jc w:val="center"/>
              <w:rPr>
                <w:b/>
                <w:sz w:val="20"/>
                <w:szCs w:val="20"/>
              </w:rPr>
            </w:pPr>
          </w:p>
          <w:p w:rsidR="00F22E21" w:rsidRPr="00206AF8" w:rsidRDefault="00F22E21" w:rsidP="00B86067">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B86067">
            <w:pPr>
              <w:jc w:val="center"/>
              <w:rPr>
                <w:b/>
                <w:bCs/>
                <w:sz w:val="20"/>
                <w:szCs w:val="20"/>
              </w:rPr>
            </w:pPr>
            <w:r w:rsidRPr="00206AF8">
              <w:rPr>
                <w:b/>
                <w:sz w:val="20"/>
                <w:szCs w:val="20"/>
              </w:rPr>
              <w:t>Предлагаемый товар</w:t>
            </w:r>
          </w:p>
        </w:tc>
      </w:tr>
      <w:tr w:rsidR="00F22E21" w:rsidRPr="00206AF8" w:rsidTr="00B86067">
        <w:trPr>
          <w:trHeight w:val="696"/>
        </w:trPr>
        <w:tc>
          <w:tcPr>
            <w:tcW w:w="1042" w:type="dxa"/>
            <w:vMerge/>
            <w:vAlign w:val="center"/>
          </w:tcPr>
          <w:p w:rsidR="00F22E21" w:rsidRPr="00206AF8" w:rsidRDefault="00F22E21" w:rsidP="00B86067">
            <w:pPr>
              <w:jc w:val="center"/>
              <w:rPr>
                <w:b/>
                <w:bCs/>
                <w:sz w:val="20"/>
                <w:szCs w:val="20"/>
              </w:rPr>
            </w:pPr>
          </w:p>
        </w:tc>
        <w:tc>
          <w:tcPr>
            <w:tcW w:w="1605" w:type="dxa"/>
            <w:vAlign w:val="center"/>
          </w:tcPr>
          <w:p w:rsidR="00F22E21" w:rsidRDefault="00F22E21" w:rsidP="00B86067">
            <w:pPr>
              <w:jc w:val="center"/>
              <w:rPr>
                <w:b/>
                <w:sz w:val="20"/>
                <w:szCs w:val="20"/>
              </w:rPr>
            </w:pPr>
            <w:r>
              <w:rPr>
                <w:b/>
                <w:sz w:val="20"/>
                <w:szCs w:val="20"/>
              </w:rPr>
              <w:t>фирменное</w:t>
            </w:r>
          </w:p>
          <w:p w:rsidR="00F22E21" w:rsidRPr="00206AF8" w:rsidRDefault="00F22E21" w:rsidP="00B86067">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B86067">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B86067">
            <w:pPr>
              <w:jc w:val="center"/>
              <w:rPr>
                <w:b/>
                <w:bCs/>
                <w:sz w:val="20"/>
                <w:szCs w:val="20"/>
                <w:lang w:val="hy-AM"/>
              </w:rPr>
            </w:pPr>
            <w:r>
              <w:rPr>
                <w:b/>
                <w:bCs/>
                <w:sz w:val="20"/>
                <w:szCs w:val="20"/>
              </w:rPr>
              <w:t>марка</w:t>
            </w:r>
          </w:p>
        </w:tc>
        <w:tc>
          <w:tcPr>
            <w:tcW w:w="1727" w:type="dxa"/>
            <w:vAlign w:val="center"/>
          </w:tcPr>
          <w:p w:rsidR="00F22E21" w:rsidRPr="00206AF8" w:rsidRDefault="00F22E21" w:rsidP="00B86067">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B86067">
            <w:pPr>
              <w:jc w:val="center"/>
              <w:rPr>
                <w:b/>
                <w:bCs/>
                <w:sz w:val="20"/>
                <w:szCs w:val="20"/>
              </w:rPr>
            </w:pPr>
            <w:r w:rsidRPr="00206AF8">
              <w:rPr>
                <w:b/>
                <w:sz w:val="20"/>
                <w:szCs w:val="20"/>
              </w:rPr>
              <w:t>технические характеристики</w:t>
            </w:r>
          </w:p>
        </w:tc>
      </w:tr>
      <w:tr w:rsidR="00F22E21" w:rsidRPr="00206AF8" w:rsidTr="00B86067">
        <w:tc>
          <w:tcPr>
            <w:tcW w:w="1042" w:type="dxa"/>
          </w:tcPr>
          <w:p w:rsidR="00F22E21" w:rsidRPr="00206AF8" w:rsidRDefault="00F22E21" w:rsidP="00B86067">
            <w:pPr>
              <w:pStyle w:val="3"/>
              <w:keepNext w:val="0"/>
              <w:spacing w:line="240" w:lineRule="auto"/>
              <w:jc w:val="left"/>
              <w:rPr>
                <w:rFonts w:ascii="GHEA Grapalat" w:hAnsi="GHEA Grapalat"/>
                <w:b/>
              </w:rPr>
            </w:pPr>
          </w:p>
        </w:tc>
        <w:tc>
          <w:tcPr>
            <w:tcW w:w="1605" w:type="dxa"/>
          </w:tcPr>
          <w:p w:rsidR="00F22E21" w:rsidRPr="00206AF8" w:rsidRDefault="00F22E21" w:rsidP="00B86067">
            <w:pPr>
              <w:pStyle w:val="3"/>
              <w:keepNext w:val="0"/>
              <w:spacing w:line="240" w:lineRule="auto"/>
              <w:jc w:val="left"/>
              <w:rPr>
                <w:rFonts w:ascii="GHEA Grapalat" w:hAnsi="GHEA Grapalat"/>
                <w:b/>
              </w:rPr>
            </w:pPr>
          </w:p>
        </w:tc>
        <w:tc>
          <w:tcPr>
            <w:tcW w:w="1463" w:type="dxa"/>
          </w:tcPr>
          <w:p w:rsidR="00F22E21" w:rsidRPr="00206AF8" w:rsidRDefault="00F22E21" w:rsidP="00B86067">
            <w:pPr>
              <w:pStyle w:val="3"/>
              <w:keepNext w:val="0"/>
              <w:spacing w:line="240" w:lineRule="auto"/>
              <w:jc w:val="left"/>
              <w:rPr>
                <w:rFonts w:ascii="GHEA Grapalat" w:hAnsi="GHEA Grapalat"/>
                <w:b/>
              </w:rPr>
            </w:pPr>
          </w:p>
        </w:tc>
        <w:tc>
          <w:tcPr>
            <w:tcW w:w="1699" w:type="dxa"/>
          </w:tcPr>
          <w:p w:rsidR="00F22E21" w:rsidRPr="00206AF8" w:rsidRDefault="00F22E21" w:rsidP="00B86067">
            <w:pPr>
              <w:pStyle w:val="3"/>
              <w:keepNext w:val="0"/>
              <w:spacing w:line="240" w:lineRule="auto"/>
              <w:jc w:val="left"/>
              <w:rPr>
                <w:rFonts w:ascii="GHEA Grapalat" w:hAnsi="GHEA Grapalat"/>
                <w:b/>
              </w:rPr>
            </w:pPr>
          </w:p>
        </w:tc>
        <w:tc>
          <w:tcPr>
            <w:tcW w:w="1727" w:type="dxa"/>
          </w:tcPr>
          <w:p w:rsidR="00F22E21" w:rsidRPr="00206AF8" w:rsidRDefault="00F22E21" w:rsidP="00B86067">
            <w:pPr>
              <w:pStyle w:val="3"/>
              <w:keepNext w:val="0"/>
              <w:spacing w:line="240" w:lineRule="auto"/>
              <w:jc w:val="left"/>
              <w:rPr>
                <w:rFonts w:ascii="GHEA Grapalat" w:hAnsi="GHEA Grapalat"/>
                <w:b/>
              </w:rPr>
            </w:pPr>
          </w:p>
        </w:tc>
        <w:tc>
          <w:tcPr>
            <w:tcW w:w="1750" w:type="dxa"/>
          </w:tcPr>
          <w:p w:rsidR="00F22E21" w:rsidRPr="00206AF8" w:rsidRDefault="00F22E21" w:rsidP="00B86067">
            <w:pPr>
              <w:pStyle w:val="3"/>
              <w:keepNext w:val="0"/>
              <w:spacing w:line="240" w:lineRule="auto"/>
              <w:jc w:val="left"/>
              <w:rPr>
                <w:rFonts w:ascii="GHEA Grapalat" w:hAnsi="GHEA Grapalat"/>
                <w:b/>
              </w:rPr>
            </w:pPr>
          </w:p>
        </w:tc>
      </w:tr>
      <w:tr w:rsidR="00F22E21" w:rsidRPr="00206AF8" w:rsidTr="00B86067">
        <w:tc>
          <w:tcPr>
            <w:tcW w:w="1042" w:type="dxa"/>
          </w:tcPr>
          <w:p w:rsidR="00F22E21" w:rsidRPr="00206AF8" w:rsidRDefault="00F22E21" w:rsidP="00B86067">
            <w:pPr>
              <w:pStyle w:val="3"/>
              <w:keepNext w:val="0"/>
              <w:spacing w:line="240" w:lineRule="auto"/>
              <w:jc w:val="left"/>
              <w:rPr>
                <w:rFonts w:ascii="GHEA Grapalat" w:hAnsi="GHEA Grapalat"/>
                <w:b/>
              </w:rPr>
            </w:pPr>
          </w:p>
        </w:tc>
        <w:tc>
          <w:tcPr>
            <w:tcW w:w="1605" w:type="dxa"/>
          </w:tcPr>
          <w:p w:rsidR="00F22E21" w:rsidRPr="00206AF8" w:rsidRDefault="00F22E21" w:rsidP="00B86067">
            <w:pPr>
              <w:pStyle w:val="3"/>
              <w:keepNext w:val="0"/>
              <w:spacing w:line="240" w:lineRule="auto"/>
              <w:jc w:val="left"/>
              <w:rPr>
                <w:rFonts w:ascii="GHEA Grapalat" w:hAnsi="GHEA Grapalat"/>
                <w:b/>
              </w:rPr>
            </w:pPr>
          </w:p>
        </w:tc>
        <w:tc>
          <w:tcPr>
            <w:tcW w:w="1463" w:type="dxa"/>
          </w:tcPr>
          <w:p w:rsidR="00F22E21" w:rsidRPr="00206AF8" w:rsidRDefault="00F22E21" w:rsidP="00B86067">
            <w:pPr>
              <w:pStyle w:val="3"/>
              <w:keepNext w:val="0"/>
              <w:spacing w:line="240" w:lineRule="auto"/>
              <w:jc w:val="left"/>
              <w:rPr>
                <w:rFonts w:ascii="GHEA Grapalat" w:hAnsi="GHEA Grapalat"/>
                <w:b/>
              </w:rPr>
            </w:pPr>
          </w:p>
        </w:tc>
        <w:tc>
          <w:tcPr>
            <w:tcW w:w="1699" w:type="dxa"/>
          </w:tcPr>
          <w:p w:rsidR="00F22E21" w:rsidRPr="00206AF8" w:rsidRDefault="00F22E21" w:rsidP="00B86067">
            <w:pPr>
              <w:pStyle w:val="3"/>
              <w:keepNext w:val="0"/>
              <w:spacing w:line="240" w:lineRule="auto"/>
              <w:jc w:val="left"/>
              <w:rPr>
                <w:rFonts w:ascii="GHEA Grapalat" w:hAnsi="GHEA Grapalat"/>
                <w:b/>
              </w:rPr>
            </w:pPr>
          </w:p>
        </w:tc>
        <w:tc>
          <w:tcPr>
            <w:tcW w:w="1727" w:type="dxa"/>
          </w:tcPr>
          <w:p w:rsidR="00F22E21" w:rsidRPr="00206AF8" w:rsidRDefault="00F22E21" w:rsidP="00B86067">
            <w:pPr>
              <w:pStyle w:val="3"/>
              <w:keepNext w:val="0"/>
              <w:spacing w:line="240" w:lineRule="auto"/>
              <w:jc w:val="left"/>
              <w:rPr>
                <w:rFonts w:ascii="GHEA Grapalat" w:hAnsi="GHEA Grapalat"/>
                <w:b/>
              </w:rPr>
            </w:pPr>
          </w:p>
        </w:tc>
        <w:tc>
          <w:tcPr>
            <w:tcW w:w="1750" w:type="dxa"/>
          </w:tcPr>
          <w:p w:rsidR="00F22E21" w:rsidRPr="00206AF8" w:rsidRDefault="00F22E21" w:rsidP="00B86067">
            <w:pPr>
              <w:pStyle w:val="3"/>
              <w:keepNext w:val="0"/>
              <w:spacing w:line="240" w:lineRule="auto"/>
              <w:jc w:val="left"/>
              <w:rPr>
                <w:rFonts w:ascii="GHEA Grapalat" w:hAnsi="GHEA Grapalat"/>
                <w:b/>
              </w:rPr>
            </w:pPr>
          </w:p>
        </w:tc>
      </w:tr>
      <w:tr w:rsidR="00F22E21" w:rsidRPr="00206AF8" w:rsidTr="00B86067">
        <w:tc>
          <w:tcPr>
            <w:tcW w:w="1042" w:type="dxa"/>
          </w:tcPr>
          <w:p w:rsidR="00F22E21" w:rsidRPr="00206AF8" w:rsidRDefault="00F22E21" w:rsidP="00B86067">
            <w:pPr>
              <w:pStyle w:val="3"/>
              <w:keepNext w:val="0"/>
              <w:spacing w:line="240" w:lineRule="auto"/>
              <w:jc w:val="left"/>
              <w:rPr>
                <w:rFonts w:ascii="GHEA Grapalat" w:hAnsi="GHEA Grapalat"/>
                <w:b/>
              </w:rPr>
            </w:pPr>
          </w:p>
        </w:tc>
        <w:tc>
          <w:tcPr>
            <w:tcW w:w="1605" w:type="dxa"/>
          </w:tcPr>
          <w:p w:rsidR="00F22E21" w:rsidRPr="00206AF8" w:rsidRDefault="00F22E21" w:rsidP="00B86067">
            <w:pPr>
              <w:pStyle w:val="3"/>
              <w:keepNext w:val="0"/>
              <w:spacing w:line="240" w:lineRule="auto"/>
              <w:jc w:val="left"/>
              <w:rPr>
                <w:rFonts w:ascii="GHEA Grapalat" w:hAnsi="GHEA Grapalat"/>
                <w:b/>
              </w:rPr>
            </w:pPr>
          </w:p>
        </w:tc>
        <w:tc>
          <w:tcPr>
            <w:tcW w:w="1463" w:type="dxa"/>
          </w:tcPr>
          <w:p w:rsidR="00F22E21" w:rsidRPr="00206AF8" w:rsidRDefault="00F22E21" w:rsidP="00B86067">
            <w:pPr>
              <w:pStyle w:val="3"/>
              <w:keepNext w:val="0"/>
              <w:spacing w:line="240" w:lineRule="auto"/>
              <w:jc w:val="left"/>
              <w:rPr>
                <w:rFonts w:ascii="GHEA Grapalat" w:hAnsi="GHEA Grapalat"/>
                <w:b/>
              </w:rPr>
            </w:pPr>
          </w:p>
        </w:tc>
        <w:tc>
          <w:tcPr>
            <w:tcW w:w="1699" w:type="dxa"/>
          </w:tcPr>
          <w:p w:rsidR="00F22E21" w:rsidRPr="00206AF8" w:rsidRDefault="00F22E21" w:rsidP="00B86067">
            <w:pPr>
              <w:pStyle w:val="3"/>
              <w:keepNext w:val="0"/>
              <w:spacing w:line="240" w:lineRule="auto"/>
              <w:jc w:val="left"/>
              <w:rPr>
                <w:rFonts w:ascii="GHEA Grapalat" w:hAnsi="GHEA Grapalat"/>
                <w:b/>
              </w:rPr>
            </w:pPr>
          </w:p>
        </w:tc>
        <w:tc>
          <w:tcPr>
            <w:tcW w:w="1727" w:type="dxa"/>
          </w:tcPr>
          <w:p w:rsidR="00F22E21" w:rsidRPr="00206AF8" w:rsidRDefault="00F22E21" w:rsidP="00B86067">
            <w:pPr>
              <w:pStyle w:val="3"/>
              <w:keepNext w:val="0"/>
              <w:spacing w:line="240" w:lineRule="auto"/>
              <w:jc w:val="left"/>
              <w:rPr>
                <w:rFonts w:ascii="GHEA Grapalat" w:hAnsi="GHEA Grapalat"/>
                <w:b/>
              </w:rPr>
            </w:pPr>
          </w:p>
        </w:tc>
        <w:tc>
          <w:tcPr>
            <w:tcW w:w="1750" w:type="dxa"/>
          </w:tcPr>
          <w:p w:rsidR="00F22E21" w:rsidRPr="00206AF8" w:rsidRDefault="00F22E21" w:rsidP="00B86067">
            <w:pPr>
              <w:pStyle w:val="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lastRenderedPageBreak/>
        <w:t xml:space="preserve">Приложение 1.2** </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B0CE7">
        <w:rPr>
          <w:rFonts w:ascii="GHEA Grapalat" w:hAnsi="GHEA Grapalat"/>
          <w:b/>
          <w:sz w:val="22"/>
          <w:szCs w:val="22"/>
        </w:rPr>
        <w:t>GHAPDzB-HVKAK-2021-93</w:t>
      </w:r>
      <w:r w:rsidRPr="00E063D7">
        <w:rPr>
          <w:rFonts w:ascii="GHEA Grapalat" w:hAnsi="GHEA Grapalat"/>
          <w:b/>
          <w:sz w:val="22"/>
          <w:szCs w:val="22"/>
        </w:rPr>
        <w:t>»</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B86067">
            <w:pPr>
              <w:spacing w:before="240" w:after="240"/>
              <w:ind w:left="993" w:hanging="851"/>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B86067">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487"/>
        </w:trPr>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lastRenderedPageBreak/>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361"/>
        </w:trPr>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proofErr w:type="spellStart"/>
            <w:r>
              <w:rPr>
                <w:rFonts w:eastAsia="GHEA Grapalat" w:cs="GHEA Grapalat"/>
                <w:color w:val="000000"/>
              </w:rPr>
              <w:t>Государтво</w:t>
            </w:r>
            <w:proofErr w:type="spellEnd"/>
            <w:r>
              <w:rPr>
                <w:rFonts w:eastAsia="GHEA Grapalat" w:cs="GHEA Grapalat"/>
                <w:color w:val="000000"/>
              </w:rPr>
              <w:t xml:space="preserve">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6865C2" w:rsidP="00B86067">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6865C2" w:rsidP="00B86067">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lastRenderedPageBreak/>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lastRenderedPageBreak/>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6865C2" w:rsidP="00B86067">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6865C2" w:rsidP="00B86067">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B047A2"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6865C2" w:rsidP="00B86067">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6865C2" w:rsidP="00B86067">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w:t>
            </w:r>
            <w:proofErr w:type="gramStart"/>
            <w:r>
              <w:rPr>
                <w:rFonts w:eastAsia="GHEA Grapalat" w:cs="GHEA Grapalat"/>
                <w:color w:val="000000"/>
              </w:rPr>
              <w:t>я</w:t>
            </w:r>
            <w:r w:rsidRPr="00FD1EE4">
              <w:rPr>
                <w:rFonts w:eastAsia="GHEA Grapalat" w:cs="GHEA Grapalat"/>
                <w:color w:val="000000"/>
              </w:rPr>
              <w:t>(</w:t>
            </w:r>
            <w:proofErr w:type="gramEnd"/>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 xml:space="preserve">Административно-территориальная </w:t>
            </w:r>
            <w:r w:rsidRPr="004A63D6">
              <w:rPr>
                <w:rFonts w:eastAsia="GHEA Grapalat" w:cs="GHEA Grapalat"/>
                <w:color w:val="000000"/>
              </w:rPr>
              <w:lastRenderedPageBreak/>
              <w:t>единица</w:t>
            </w:r>
          </w:p>
        </w:tc>
        <w:tc>
          <w:tcPr>
            <w:tcW w:w="6072"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lastRenderedPageBreak/>
              <w:t>Название улицы, здание (дом), квартира</w:t>
            </w:r>
          </w:p>
        </w:tc>
        <w:tc>
          <w:tcPr>
            <w:tcW w:w="6072"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B86067">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 xml:space="preserve">(за исключением подотчетных организаций сферы </w:t>
      </w:r>
      <w:proofErr w:type="spellStart"/>
      <w:r w:rsidRPr="008C665F">
        <w:rPr>
          <w:rFonts w:eastAsia="GHEA Grapalat" w:cs="GHEA Grapalat"/>
          <w:i/>
          <w:color w:val="000000"/>
        </w:rPr>
        <w:t>недропользования</w:t>
      </w:r>
      <w:proofErr w:type="spellEnd"/>
      <w:r w:rsidRPr="008C665F">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B86067">
        <w:trPr>
          <w:trHeight w:val="924"/>
        </w:trPr>
        <w:tc>
          <w:tcPr>
            <w:tcW w:w="9016" w:type="dxa"/>
            <w:gridSpan w:val="2"/>
            <w:vAlign w:val="center"/>
          </w:tcPr>
          <w:p w:rsidR="00F22E21" w:rsidRPr="00FD1EE4" w:rsidRDefault="006865C2" w:rsidP="00B86067">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B86067">
        <w:trPr>
          <w:trHeight w:val="684"/>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4508" w:type="dxa"/>
            <w:shd w:val="clear" w:color="auto" w:fill="FFFFFF"/>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282"/>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6865C2" w:rsidP="00B86067">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6865C2" w:rsidP="00B86067">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B86067">
        <w:tc>
          <w:tcPr>
            <w:tcW w:w="9016" w:type="dxa"/>
            <w:gridSpan w:val="2"/>
            <w:vAlign w:val="center"/>
          </w:tcPr>
          <w:p w:rsidR="00F22E21" w:rsidRPr="00FD1EE4" w:rsidRDefault="006865C2" w:rsidP="00B86067">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6F16E4">
              <w:rPr>
                <w:rFonts w:eastAsia="GHEA Grapalat" w:cs="GHEA Grapalat"/>
                <w:lang w:val="hy-AM"/>
              </w:rPr>
              <w:t>б</w:t>
            </w:r>
            <w:proofErr w:type="gramEnd"/>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B86067">
        <w:tc>
          <w:tcPr>
            <w:tcW w:w="9016" w:type="dxa"/>
            <w:gridSpan w:val="2"/>
            <w:vAlign w:val="center"/>
          </w:tcPr>
          <w:p w:rsidR="00F22E21" w:rsidRPr="00FD1EE4" w:rsidRDefault="006865C2" w:rsidP="00B86067">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801B2D">
              <w:rPr>
                <w:rFonts w:eastAsia="GHEA Grapalat" w:cs="GHEA Grapalat"/>
                <w:lang w:val="hy-AM"/>
              </w:rPr>
              <w:t>в</w:t>
            </w:r>
            <w:proofErr w:type="gramEnd"/>
            <w:r w:rsidR="00F22E21">
              <w:rPr>
                <w:rFonts w:eastAsia="GHEA Grapalat" w:cs="GHEA Grapalat"/>
              </w:rPr>
              <w:t>.</w:t>
            </w:r>
            <w:r w:rsidR="00F22E21" w:rsidRPr="00BA30D4">
              <w:rPr>
                <w:rFonts w:eastAsia="GHEA Grapalat" w:cs="GHEA Grapalat"/>
              </w:rPr>
              <w:t xml:space="preserve"> </w:t>
            </w:r>
            <w:proofErr w:type="gramStart"/>
            <w:r w:rsidR="00F22E21" w:rsidRPr="00BA30D4">
              <w:rPr>
                <w:rFonts w:eastAsia="GHEA Grapalat" w:cs="GHEA Grapalat"/>
              </w:rPr>
              <w:t>является</w:t>
            </w:r>
            <w:proofErr w:type="gramEnd"/>
            <w:r w:rsidR="00F22E21" w:rsidRPr="00BA30D4">
              <w:rPr>
                <w:rFonts w:eastAsia="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 xml:space="preserve">(для подотчетных организаций сферы </w:t>
      </w:r>
      <w:proofErr w:type="spellStart"/>
      <w:r w:rsidRPr="00A5193B">
        <w:rPr>
          <w:rFonts w:eastAsia="GHEA Grapalat" w:cs="GHEA Grapalat"/>
          <w:i/>
          <w:color w:val="000000"/>
        </w:rPr>
        <w:t>недропользования</w:t>
      </w:r>
      <w:proofErr w:type="spellEnd"/>
      <w:r w:rsidRPr="00A5193B">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B86067">
        <w:trPr>
          <w:trHeight w:val="924"/>
        </w:trPr>
        <w:tc>
          <w:tcPr>
            <w:tcW w:w="9016" w:type="dxa"/>
            <w:gridSpan w:val="2"/>
            <w:vAlign w:val="center"/>
          </w:tcPr>
          <w:p w:rsidR="00F22E21" w:rsidRPr="00FD1EE4" w:rsidRDefault="006865C2" w:rsidP="00B86067">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B86067">
        <w:trPr>
          <w:trHeight w:val="684"/>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4508" w:type="dxa"/>
            <w:shd w:val="clear" w:color="auto" w:fill="auto"/>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282"/>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6865C2" w:rsidP="00B86067">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6865C2" w:rsidP="00B86067">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B86067">
        <w:tc>
          <w:tcPr>
            <w:tcW w:w="9016" w:type="dxa"/>
            <w:gridSpan w:val="2"/>
            <w:vAlign w:val="center"/>
          </w:tcPr>
          <w:p w:rsidR="00F22E21" w:rsidRPr="00FD1EE4" w:rsidRDefault="006865C2" w:rsidP="00B86067">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D654B4">
              <w:rPr>
                <w:rFonts w:eastAsia="GHEA Grapalat" w:cs="GHEA Grapalat"/>
                <w:lang w:val="hy-AM"/>
              </w:rPr>
              <w:t>б</w:t>
            </w:r>
            <w:proofErr w:type="gramEnd"/>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B86067">
        <w:tc>
          <w:tcPr>
            <w:tcW w:w="9016" w:type="dxa"/>
            <w:gridSpan w:val="2"/>
            <w:vAlign w:val="center"/>
          </w:tcPr>
          <w:p w:rsidR="00F22E21" w:rsidRPr="00FD1EE4" w:rsidRDefault="006865C2" w:rsidP="00B86067">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1104ED">
              <w:rPr>
                <w:rFonts w:eastAsia="GHEA Grapalat" w:cs="GHEA Grapalat"/>
                <w:lang w:val="hy-AM"/>
              </w:rPr>
              <w:t>в</w:t>
            </w:r>
            <w:proofErr w:type="gramEnd"/>
            <w:r w:rsidR="00F22E21" w:rsidRPr="00FD1EE4">
              <w:rPr>
                <w:rFonts w:eastAsia="Cambria Math"/>
              </w:rPr>
              <w:t>․</w:t>
            </w:r>
            <w:r w:rsidR="00F22E21" w:rsidRPr="00FD1EE4">
              <w:rPr>
                <w:rFonts w:eastAsia="Cambria Math" w:cs="Cambria Math"/>
              </w:rPr>
              <w:t xml:space="preserve"> </w:t>
            </w:r>
            <w:proofErr w:type="gramStart"/>
            <w:r w:rsidR="00F22E21" w:rsidRPr="001104ED">
              <w:rPr>
                <w:rFonts w:eastAsia="GHEA Grapalat" w:cs="GHEA Grapalat"/>
              </w:rPr>
              <w:t>от</w:t>
            </w:r>
            <w:proofErr w:type="gramEnd"/>
            <w:r w:rsidR="00F22E21" w:rsidRPr="001104ED">
              <w:rPr>
                <w:rFonts w:eastAsia="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B86067">
        <w:tc>
          <w:tcPr>
            <w:tcW w:w="9016" w:type="dxa"/>
            <w:gridSpan w:val="2"/>
            <w:vAlign w:val="center"/>
          </w:tcPr>
          <w:p w:rsidR="00F22E21" w:rsidRPr="00FD1EE4" w:rsidRDefault="006865C2" w:rsidP="00B86067">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9839CB">
              <w:rPr>
                <w:rFonts w:eastAsia="GHEA Grapalat" w:cs="GHEA Grapalat"/>
                <w:lang w:val="hy-AM"/>
              </w:rPr>
              <w:t>г</w:t>
            </w:r>
            <w:proofErr w:type="gramEnd"/>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B86067">
        <w:tc>
          <w:tcPr>
            <w:tcW w:w="9016" w:type="dxa"/>
            <w:gridSpan w:val="2"/>
            <w:vAlign w:val="center"/>
          </w:tcPr>
          <w:p w:rsidR="00F22E21" w:rsidRPr="00FD1EE4" w:rsidRDefault="006865C2" w:rsidP="00B86067">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 xml:space="preserve">Информация о статусе реального </w:t>
      </w:r>
      <w:proofErr w:type="spellStart"/>
      <w:proofErr w:type="gramStart"/>
      <w:r w:rsidRPr="006A6D23">
        <w:rPr>
          <w:rFonts w:eastAsia="GHEA Grapalat" w:cs="GHEA Grapalat"/>
          <w:i/>
          <w:color w:val="000000"/>
        </w:rPr>
        <w:t>бене</w:t>
      </w:r>
      <w:proofErr w:type="spellEnd"/>
      <w:r>
        <w:rPr>
          <w:rFonts w:eastAsia="GHEA Grapalat" w:cs="GHEA Grapalat"/>
          <w:i/>
          <w:color w:val="000000"/>
        </w:rPr>
        <w:t xml:space="preserve"> </w:t>
      </w:r>
      <w:proofErr w:type="spellStart"/>
      <w:r w:rsidRPr="006A6D23">
        <w:rPr>
          <w:rFonts w:eastAsia="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w:t>
            </w:r>
            <w:proofErr w:type="gramStart"/>
            <w:r w:rsidRPr="005558FC">
              <w:rPr>
                <w:rFonts w:eastAsia="GHEA Grapalat" w:cs="GHEA Grapalat"/>
                <w:color w:val="000000"/>
              </w:rPr>
              <w:t>контроля за</w:t>
            </w:r>
            <w:proofErr w:type="gramEnd"/>
            <w:r w:rsidRPr="005558FC">
              <w:rPr>
                <w:rFonts w:eastAsia="GHEA Grapalat" w:cs="GHEA Grapalat"/>
                <w:color w:val="000000"/>
              </w:rPr>
              <w:t xml:space="preserve"> организацией</w:t>
            </w:r>
          </w:p>
        </w:tc>
        <w:tc>
          <w:tcPr>
            <w:tcW w:w="6180" w:type="dxa"/>
            <w:vAlign w:val="center"/>
          </w:tcPr>
          <w:p w:rsidR="00F22E21" w:rsidRPr="00B23852" w:rsidRDefault="006865C2" w:rsidP="00B86067">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6865C2" w:rsidP="00B86067">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 xml:space="preserve">Совместно с </w:t>
            </w:r>
            <w:proofErr w:type="spellStart"/>
            <w:r w:rsidR="00F22E21" w:rsidRPr="005558FC">
              <w:rPr>
                <w:rFonts w:eastAsia="GHEA Grapalat" w:cs="GHEA Grapalat"/>
              </w:rPr>
              <w:t>аффилированными</w:t>
            </w:r>
            <w:proofErr w:type="spellEnd"/>
            <w:r w:rsidR="00F22E21" w:rsidRPr="005558FC">
              <w:rPr>
                <w:rFonts w:eastAsia="GHEA Grapalat" w:cs="GHEA Grapalat"/>
              </w:rPr>
              <w:t xml:space="preserve"> лицами</w:t>
            </w: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w:t>
            </w:r>
            <w:r w:rsidRPr="005D151C">
              <w:rPr>
                <w:rFonts w:eastAsia="GHEA Grapalat" w:cs="GHEA Grapalat"/>
                <w:color w:val="000000"/>
              </w:rPr>
              <w:lastRenderedPageBreak/>
              <w:t xml:space="preserve">отчетной организации в сфере </w:t>
            </w:r>
            <w:proofErr w:type="spellStart"/>
            <w:r w:rsidRPr="005D151C">
              <w:rPr>
                <w:rFonts w:eastAsia="GHEA Grapalat" w:cs="GHEA Grapalat"/>
                <w:color w:val="000000"/>
              </w:rPr>
              <w:t>недропользования</w:t>
            </w:r>
            <w:proofErr w:type="spellEnd"/>
            <w:r w:rsidRPr="005D151C">
              <w:rPr>
                <w:rFonts w:eastAsia="GHEA Grapalat" w:cs="GHEA Grapalat"/>
                <w:color w:val="000000"/>
              </w:rPr>
              <w:t xml:space="preserve">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6865C2" w:rsidP="00B86067">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6865C2" w:rsidP="00B86067">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rPr>
          <w:trHeight w:val="853"/>
        </w:trPr>
        <w:tc>
          <w:tcPr>
            <w:tcW w:w="2835" w:type="dxa"/>
            <w:vMerge w:val="restart"/>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Наименование фондовой биржи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afe"/>
        <w:tblW w:w="0" w:type="auto"/>
        <w:tblLayout w:type="fixed"/>
        <w:tblLook w:val="04A0"/>
      </w:tblPr>
      <w:tblGrid>
        <w:gridCol w:w="9016"/>
      </w:tblGrid>
      <w:tr w:rsidR="00F22E21" w:rsidRPr="00FD1EE4" w:rsidTr="00B86067">
        <w:tc>
          <w:tcPr>
            <w:tcW w:w="9016" w:type="dxa"/>
            <w:shd w:val="clear" w:color="auto" w:fill="DBE5F1" w:themeFill="accent1" w:themeFillTint="33"/>
          </w:tcPr>
          <w:p w:rsidR="00F22E21" w:rsidRPr="00FD1EE4" w:rsidRDefault="00F22E21" w:rsidP="00B86067">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B86067">
        <w:trPr>
          <w:trHeight w:val="10187"/>
        </w:trPr>
        <w:tc>
          <w:tcPr>
            <w:tcW w:w="9016" w:type="dxa"/>
          </w:tcPr>
          <w:p w:rsidR="00F22E21" w:rsidRPr="00FD1EE4" w:rsidRDefault="00F22E21" w:rsidP="00B86067">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lastRenderedPageBreak/>
        <w:t>Порядок заполнения декларации</w:t>
      </w:r>
    </w:p>
    <w:p w:rsidR="00F22E21" w:rsidRPr="000306ED" w:rsidRDefault="00F22E21" w:rsidP="00F22E21">
      <w:pPr>
        <w:pStyle w:val="aff"/>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22E21" w:rsidRPr="000306ED" w:rsidRDefault="00F22E21" w:rsidP="00F22E21">
      <w:pPr>
        <w:pStyle w:val="aff"/>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aff"/>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aff"/>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aff"/>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aff"/>
        <w:widowControl/>
        <w:numPr>
          <w:ilvl w:val="0"/>
          <w:numId w:val="28"/>
        </w:numPr>
        <w:tabs>
          <w:tab w:val="clear" w:pos="1134"/>
        </w:tabs>
        <w:spacing w:after="200" w:line="360" w:lineRule="auto"/>
        <w:contextualSpacing/>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22E21" w:rsidRPr="000306ED" w:rsidRDefault="00F22E21" w:rsidP="00F22E21">
      <w:pPr>
        <w:pStyle w:val="aff"/>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aff"/>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aff"/>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aff"/>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w:t>
      </w:r>
      <w:r w:rsidRPr="000306ED">
        <w:lastRenderedPageBreak/>
        <w:t>абзацем "а" подпункта 5 пункта 4 настоящего Порядка.</w:t>
      </w:r>
    </w:p>
    <w:p w:rsidR="00F22E21" w:rsidRPr="000306ED" w:rsidRDefault="00F22E21" w:rsidP="00F22E21">
      <w:pPr>
        <w:pStyle w:val="aff"/>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aff"/>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w:t>
      </w:r>
      <w:proofErr w:type="spellStart"/>
      <w:r w:rsidRPr="000306ED">
        <w:t>недропользования</w:t>
      </w:r>
      <w:proofErr w:type="spellEnd"/>
      <w:r w:rsidRPr="000306ED">
        <w:t xml:space="preserve">)" заполняется, если юридическое лицо, представившее декларацию, не является подотчетной организацией в сфере </w:t>
      </w:r>
      <w:proofErr w:type="spellStart"/>
      <w:r w:rsidRPr="000306ED">
        <w:t>недропользования</w:t>
      </w:r>
      <w:proofErr w:type="spellEnd"/>
      <w:r w:rsidRPr="000306ED">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t>реальнго</w:t>
      </w:r>
      <w:proofErr w:type="spellEnd"/>
      <w:r w:rsidRPr="000306ED">
        <w:t xml:space="preserve"> бенефициара </w:t>
      </w:r>
      <w:proofErr w:type="gramStart"/>
      <w:r w:rsidRPr="000306ED">
        <w:t>по</w:t>
      </w:r>
      <w:proofErr w:type="gramEnd"/>
      <w:r w:rsidRPr="000306ED">
        <w:t xml:space="preserve"> более </w:t>
      </w:r>
      <w:proofErr w:type="gramStart"/>
      <w:r w:rsidRPr="000306ED">
        <w:t>чем</w:t>
      </w:r>
      <w:proofErr w:type="gramEnd"/>
      <w:r w:rsidRPr="000306ED">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t xml:space="preserve">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w:t>
      </w:r>
      <w:r w:rsidRPr="000306ED">
        <w:lastRenderedPageBreak/>
        <w:t>владения правом собственности (косвенное участие).</w:t>
      </w:r>
      <w:proofErr w:type="gramEnd"/>
      <w:r w:rsidRPr="000306ED">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proofErr w:type="spellStart"/>
      <w:r w:rsidRPr="000306ED">
        <w:t>рганизации</w:t>
      </w:r>
      <w:proofErr w:type="spellEnd"/>
      <w:r w:rsidRPr="000306ED">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proofErr w:type="spellStart"/>
      <w:r w:rsidRPr="000306ED">
        <w:t>рганизации</w:t>
      </w:r>
      <w:proofErr w:type="spellEnd"/>
      <w:r w:rsidRPr="000306ED">
        <w:t xml:space="preserve"> в результате прямого и косвенного участия реального бенефициара. </w:t>
      </w:r>
      <w:proofErr w:type="gramStart"/>
      <w:r w:rsidRPr="000306ED">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proofErr w:type="spellStart"/>
      <w:r w:rsidRPr="000306ED">
        <w:t>рганизации</w:t>
      </w:r>
      <w:proofErr w:type="spellEnd"/>
      <w:r w:rsidRPr="000306ED">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t xml:space="preserve"> </w:t>
      </w:r>
      <w:r w:rsidRPr="000306ED">
        <w:rPr>
          <w:rFonts w:eastAsia="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proofErr w:type="gramStart"/>
      <w:r w:rsidRPr="000306ED">
        <w:t>б</w:t>
      </w:r>
      <w:proofErr w:type="gramEnd"/>
      <w:r w:rsidRPr="000306ED">
        <w:t xml:space="preserve">.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proofErr w:type="spellStart"/>
      <w:r w:rsidRPr="000306ED">
        <w:t>рганизацию</w:t>
      </w:r>
      <w:proofErr w:type="spellEnd"/>
      <w:r w:rsidRPr="000306ED">
        <w:t xml:space="preserve">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proofErr w:type="gramStart"/>
      <w:r w:rsidRPr="000306ED">
        <w:t>в</w:t>
      </w:r>
      <w:proofErr w:type="gramEnd"/>
      <w:r w:rsidRPr="000306ED">
        <w:rPr>
          <w:lang w:val="hy-AM"/>
        </w:rPr>
        <w:t xml:space="preserve">. </w:t>
      </w:r>
      <w:proofErr w:type="gramStart"/>
      <w:r w:rsidRPr="000306ED">
        <w:t>в</w:t>
      </w:r>
      <w:proofErr w:type="gramEnd"/>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proofErr w:type="spellStart"/>
      <w:r w:rsidRPr="000306ED">
        <w:t>ым</w:t>
      </w:r>
      <w:proofErr w:type="spellEnd"/>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xml:space="preserve">.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w:t>
      </w:r>
      <w:r w:rsidRPr="000306ED">
        <w:lastRenderedPageBreak/>
        <w:t>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proofErr w:type="spellStart"/>
      <w:r w:rsidRPr="000306ED">
        <w:t>отстраня</w:t>
      </w:r>
      <w:proofErr w:type="spellEnd"/>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proofErr w:type="gramStart"/>
      <w:r w:rsidRPr="000306ED">
        <w:t>в</w:t>
      </w:r>
      <w:proofErr w:type="gramEnd"/>
      <w:r w:rsidRPr="000306ED">
        <w:t xml:space="preserve">. </w:t>
      </w:r>
      <w:proofErr w:type="gramStart"/>
      <w:r w:rsidRPr="000306ED">
        <w:t>В</w:t>
      </w:r>
      <w:proofErr w:type="gramEnd"/>
      <w:r w:rsidRPr="000306ED">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proofErr w:type="spellStart"/>
      <w:r w:rsidRPr="000306ED">
        <w:t>д</w:t>
      </w:r>
      <w:proofErr w:type="spellEnd"/>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t>аффилированными</w:t>
      </w:r>
      <w:proofErr w:type="spellEnd"/>
      <w:r w:rsidRPr="000306ED">
        <w:t xml:space="preserve"> лицами производится отметка, если реальный бенефициар контролирует </w:t>
      </w:r>
      <w:r w:rsidRPr="000306ED">
        <w:rPr>
          <w:lang w:val="hy-AM"/>
        </w:rPr>
        <w:t>Օ</w:t>
      </w:r>
      <w:proofErr w:type="spellStart"/>
      <w:r w:rsidRPr="000306ED">
        <w:t>рганизацию</w:t>
      </w:r>
      <w:proofErr w:type="spellEnd"/>
      <w:r w:rsidRPr="000306ED">
        <w:t xml:space="preserve"> в силу согласованной с </w:t>
      </w:r>
      <w:proofErr w:type="spellStart"/>
      <w:r w:rsidRPr="000306ED">
        <w:t>аффилированным</w:t>
      </w:r>
      <w:proofErr w:type="spellEnd"/>
      <w:r w:rsidRPr="000306ED">
        <w:t xml:space="preserve"> лицом деятельности или может контролировать ее в случае согласованной с </w:t>
      </w:r>
      <w:proofErr w:type="spellStart"/>
      <w:r w:rsidRPr="000306ED">
        <w:t>аффилированным</w:t>
      </w:r>
      <w:proofErr w:type="spellEnd"/>
      <w:r w:rsidRPr="000306ED">
        <w:t xml:space="preserve"> лицом деятельности. Если юридическое лицо, представившее декларацию, является отчетной организацией в сфере </w:t>
      </w:r>
      <w:proofErr w:type="spellStart"/>
      <w:r w:rsidRPr="000306ED">
        <w:t>недропользования</w:t>
      </w:r>
      <w:proofErr w:type="spellEnd"/>
      <w:r w:rsidRPr="000306ED">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t xml:space="preserve"> О</w:t>
      </w:r>
      <w:proofErr w:type="gramEnd"/>
      <w:r w:rsidRPr="000306ED">
        <w:t xml:space="preserve">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w:t>
      </w:r>
      <w:r w:rsidRPr="000306ED">
        <w:rPr>
          <w:rFonts w:eastAsia="GHEA Grapalat" w:cs="GHEA Grapalat"/>
        </w:rPr>
        <w:lastRenderedPageBreak/>
        <w:t xml:space="preserve">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t>листингуются</w:t>
      </w:r>
      <w:proofErr w:type="spellEnd"/>
      <w:r w:rsidRPr="000306ED">
        <w:t xml:space="preserve"> на регулируемом рынке. В этом подразделе заполняется название фондовой биржи, указывая в скобках код биржи (</w:t>
      </w:r>
      <w:proofErr w:type="spellStart"/>
      <w:r w:rsidRPr="000306ED">
        <w:t>Market</w:t>
      </w:r>
      <w:proofErr w:type="spellEnd"/>
      <w:r w:rsidRPr="000306ED">
        <w:t xml:space="preserve"> </w:t>
      </w:r>
      <w:proofErr w:type="spellStart"/>
      <w:r w:rsidRPr="000306ED">
        <w:t>Identifier</w:t>
      </w:r>
      <w:proofErr w:type="spellEnd"/>
      <w:r w:rsidRPr="000306ED">
        <w:t xml:space="preserve"> </w:t>
      </w:r>
      <w:proofErr w:type="spellStart"/>
      <w:r w:rsidRPr="000306ED">
        <w:t>Code</w:t>
      </w:r>
      <w:proofErr w:type="spellEnd"/>
      <w:r w:rsidRPr="000306ED">
        <w:t xml:space="preserve">), где </w:t>
      </w:r>
      <w:proofErr w:type="spellStart"/>
      <w:r w:rsidRPr="000306ED">
        <w:t>листингуются</w:t>
      </w:r>
      <w:proofErr w:type="spellEnd"/>
      <w:r w:rsidRPr="000306ED">
        <w:t xml:space="preserve"> акции юридического лица, а также ссылается на </w:t>
      </w:r>
      <w:proofErr w:type="gramStart"/>
      <w:r w:rsidRPr="000306ED">
        <w:t>имеющиеся</w:t>
      </w:r>
      <w:proofErr w:type="gramEnd"/>
      <w:r w:rsidRPr="000306ED">
        <w:t xml:space="preserve">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lastRenderedPageBreak/>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lastRenderedPageBreak/>
        <w:t xml:space="preserve">Приложение № </w:t>
      </w:r>
      <w:r w:rsidRPr="00D3436F">
        <w:rPr>
          <w:b/>
        </w:rPr>
        <w:t>2</w:t>
      </w:r>
    </w:p>
    <w:p w:rsidR="00F22E21" w:rsidRPr="00374F4A" w:rsidRDefault="00F22E21" w:rsidP="00F22E21">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B0CE7">
        <w:rPr>
          <w:rFonts w:ascii="GHEA Grapalat" w:hAnsi="GHEA Grapalat"/>
          <w:b/>
          <w:sz w:val="22"/>
          <w:szCs w:val="22"/>
        </w:rPr>
        <w:t>GHAPDzB-HVKAK-2021-93</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proofErr w:type="spellStart"/>
      <w:proofErr w:type="gramStart"/>
      <w:r w:rsidRPr="00BF4E90">
        <w:rPr>
          <w:b/>
        </w:rPr>
        <w:t>на</w:t>
      </w:r>
      <w:proofErr w:type="spellEnd"/>
      <w:proofErr w:type="gramEnd"/>
      <w:r w:rsidRPr="00BF4E90">
        <w:rPr>
          <w:b/>
        </w:rPr>
        <w:t xml:space="preserve"> </w:t>
      </w:r>
      <w:r>
        <w:rPr>
          <w:b/>
        </w:rPr>
        <w:t>запрос котировок</w:t>
      </w:r>
      <w:r w:rsidRPr="00BF4E90">
        <w:rPr>
          <w:rFonts w:cs="Arial"/>
          <w:b/>
        </w:rPr>
        <w:br/>
      </w:r>
      <w:r w:rsidRPr="00374F4A">
        <w:rPr>
          <w:b/>
        </w:rPr>
        <w:t xml:space="preserve">под кодом </w:t>
      </w:r>
      <w:r w:rsidRPr="00E063D7">
        <w:rPr>
          <w:sz w:val="22"/>
          <w:szCs w:val="22"/>
        </w:rPr>
        <w:t>«</w:t>
      </w:r>
      <w:r w:rsidR="001B0CE7">
        <w:rPr>
          <w:b/>
          <w:sz w:val="22"/>
          <w:szCs w:val="22"/>
        </w:rPr>
        <w:t>GHAPDzB-HVKAK-2021-93</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31"/>
        <w:spacing w:line="240" w:lineRule="auto"/>
        <w:contextualSpacing/>
        <w:rPr>
          <w:rFonts w:ascii="GHEA Grapalat" w:hAnsi="GHEA Grapalat"/>
          <w:sz w:val="24"/>
          <w:szCs w:val="24"/>
        </w:rPr>
      </w:pPr>
    </w:p>
    <w:p w:rsidR="00F22E21" w:rsidRPr="009044F1" w:rsidRDefault="00F22E21" w:rsidP="00F22E21">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B86067">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B86067">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B86067">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B86067">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B86067">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B86067">
            <w:pPr>
              <w:jc w:val="center"/>
              <w:rPr>
                <w:b/>
                <w:sz w:val="20"/>
                <w:szCs w:val="20"/>
                <w:lang w:val="en-US"/>
              </w:rPr>
            </w:pPr>
            <w:r w:rsidRPr="005744FC">
              <w:rPr>
                <w:b/>
                <w:sz w:val="20"/>
                <w:szCs w:val="20"/>
              </w:rPr>
              <w:t>НДС</w:t>
            </w:r>
            <w:r>
              <w:rPr>
                <w:rStyle w:val="af6"/>
                <w:b/>
                <w:sz w:val="20"/>
                <w:szCs w:val="20"/>
              </w:rPr>
              <w:footnoteReference w:customMarkFollows="1" w:id="3"/>
              <w:t>**</w:t>
            </w:r>
          </w:p>
          <w:p w:rsidR="00F22E21" w:rsidRPr="005744FC" w:rsidRDefault="00F22E21" w:rsidP="00B86067">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Общая цена</w:t>
            </w:r>
          </w:p>
          <w:p w:rsidR="00F22E21" w:rsidRPr="005744FC" w:rsidRDefault="00F22E21" w:rsidP="00B86067">
            <w:pPr>
              <w:jc w:val="center"/>
              <w:rPr>
                <w:b/>
                <w:bCs/>
                <w:sz w:val="20"/>
                <w:szCs w:val="20"/>
              </w:rPr>
            </w:pPr>
            <w:r w:rsidRPr="005744FC">
              <w:rPr>
                <w:b/>
                <w:sz w:val="20"/>
                <w:szCs w:val="20"/>
              </w:rPr>
              <w:t>/прописью и цифрами/</w:t>
            </w:r>
          </w:p>
        </w:tc>
      </w:tr>
      <w:tr w:rsidR="00F22E21" w:rsidRPr="005744FC" w:rsidTr="00B8606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B86067">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B86067">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B86067">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B86067">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B86067">
            <w:pPr>
              <w:jc w:val="center"/>
              <w:rPr>
                <w:i/>
                <w:sz w:val="20"/>
                <w:szCs w:val="20"/>
              </w:rPr>
            </w:pPr>
            <w:r>
              <w:rPr>
                <w:b/>
                <w:i/>
                <w:sz w:val="20"/>
                <w:szCs w:val="20"/>
                <w:lang w:val="en-US"/>
              </w:rPr>
              <w:t>5</w:t>
            </w:r>
            <w:r w:rsidRPr="005744FC">
              <w:rPr>
                <w:b/>
                <w:i/>
                <w:sz w:val="20"/>
                <w:szCs w:val="20"/>
              </w:rPr>
              <w:t>=3+4</w:t>
            </w:r>
          </w:p>
        </w:tc>
      </w:tr>
      <w:tr w:rsidR="00F22E21" w:rsidRPr="005744FC" w:rsidTr="00B8606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r>
      <w:tr w:rsidR="00F22E21" w:rsidRPr="005744FC" w:rsidTr="00B86067">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rPr>
                <w:sz w:val="20"/>
                <w:szCs w:val="20"/>
              </w:rPr>
            </w:pPr>
          </w:p>
        </w:tc>
      </w:tr>
      <w:tr w:rsidR="00F22E21" w:rsidRPr="005744FC" w:rsidTr="00B8606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r>
      <w:tr w:rsidR="00F22E21" w:rsidRPr="005744FC" w:rsidTr="00B8606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r>
      <w:tr w:rsidR="00F22E21" w:rsidRPr="005744FC" w:rsidTr="00B86067">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B86067">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1B0CE7">
        <w:rPr>
          <w:b/>
          <w:sz w:val="22"/>
          <w:szCs w:val="22"/>
        </w:rPr>
        <w:t>GHAPDzB-HVKAK-2021-93</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af6"/>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1B0CE7">
        <w:rPr>
          <w:b/>
          <w:sz w:val="22"/>
          <w:szCs w:val="22"/>
        </w:rPr>
        <w:t>GHAPDzB-HVKAK-2021-93</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sz w:val="22"/>
          <w:szCs w:val="22"/>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sidRPr="00B138F3">
        <w:rPr>
          <w:sz w:val="22"/>
          <w:szCs w:val="22"/>
        </w:rPr>
        <w:lastRenderedPageBreak/>
        <w:t>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1B0CE7">
        <w:rPr>
          <w:b/>
          <w:sz w:val="22"/>
          <w:szCs w:val="22"/>
        </w:rPr>
        <w:t>GHAPDzB-HVKAK-2021-93</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af6"/>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1B0CE7">
        <w:rPr>
          <w:b/>
          <w:sz w:val="22"/>
          <w:szCs w:val="22"/>
        </w:rPr>
        <w:t>GHAPDzB-HVKAK-2021-93</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lastRenderedPageBreak/>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F33134">
          <w:pgSz w:w="11906" w:h="16838" w:code="9"/>
          <w:pgMar w:top="851" w:right="707" w:bottom="1418" w:left="851" w:header="567" w:footer="567" w:gutter="0"/>
          <w:cols w:space="720"/>
        </w:sectPr>
      </w:pP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1B0CE7">
        <w:rPr>
          <w:rFonts w:ascii="GHEA Grapalat" w:hAnsi="GHEA Grapalat"/>
          <w:b/>
          <w:sz w:val="24"/>
          <w:szCs w:val="24"/>
        </w:rPr>
        <w:t>GHAPDzB-HVKAK-2021-93</w:t>
      </w:r>
      <w:r w:rsidRPr="00602C9A">
        <w:rPr>
          <w:rFonts w:ascii="GHEA Grapalat" w:hAnsi="GHEA Grapalat"/>
          <w:b/>
          <w:sz w:val="24"/>
          <w:szCs w:val="24"/>
        </w:rPr>
        <w:t>»</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aff3"/>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r w:rsidRPr="00EF75CC">
        <w:rPr>
          <w:b/>
        </w:rPr>
        <w:t>А.</w:t>
      </w:r>
      <w:r w:rsidR="00EE0847">
        <w:rPr>
          <w:b/>
        </w:rPr>
        <w:t xml:space="preserve"> </w:t>
      </w:r>
      <w:proofErr w:type="spellStart"/>
      <w:r w:rsidRPr="00EF75CC">
        <w:rPr>
          <w:b/>
        </w:rPr>
        <w:t>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w:t>
      </w:r>
      <w:r w:rsidRPr="00B138F3">
        <w:lastRenderedPageBreak/>
        <w:t xml:space="preserve">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lastRenderedPageBreak/>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af6"/>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t>4. КАЧЕСТВО И ГАРАНТИЯ ТОВАРА</w:t>
      </w:r>
    </w:p>
    <w:p w:rsidR="00071D1C" w:rsidRPr="00B138F3" w:rsidRDefault="00071D1C" w:rsidP="00CD65C1">
      <w:r w:rsidRPr="00B138F3">
        <w:lastRenderedPageBreak/>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lastRenderedPageBreak/>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lastRenderedPageBreak/>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w:t>
      </w:r>
      <w:r w:rsidRPr="00B138F3">
        <w:lastRenderedPageBreak/>
        <w:t>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F33134">
          <w:footerReference w:type="default" r:id="rId10"/>
          <w:footnotePr>
            <w:pos w:val="beneathText"/>
          </w:footnotePr>
          <w:pgSz w:w="11906" w:h="16838" w:code="9"/>
          <w:pgMar w:top="993" w:right="707" w:bottom="851" w:left="851"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af6"/>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F33134">
          <w:footnotePr>
            <w:pos w:val="beneathText"/>
          </w:footnotePr>
          <w:pgSz w:w="16838" w:h="11906" w:orient="landscape" w:code="9"/>
          <w:pgMar w:top="1418" w:right="707" w:bottom="1418" w:left="851"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a3"/>
        <w:spacing w:after="160" w:line="240" w:lineRule="auto"/>
        <w:ind w:firstLine="0"/>
        <w:jc w:val="center"/>
        <w:rPr>
          <w:rFonts w:ascii="GHEA Grapalat" w:hAnsi="GHEA Grapalat"/>
          <w:b/>
          <w:bCs/>
          <w:iCs/>
          <w:sz w:val="24"/>
          <w:szCs w:val="24"/>
        </w:rPr>
      </w:pPr>
    </w:p>
    <w:p w:rsidR="00296F61" w:rsidRPr="00B138F3" w:rsidRDefault="00296F61" w:rsidP="00296F61">
      <w:pPr>
        <w:pStyle w:val="a3"/>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af4"/>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af4"/>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af4"/>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af4"/>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F33134">
      <w:pgSz w:w="11906" w:h="16838" w:code="9"/>
      <w:pgMar w:top="709" w:right="707" w:bottom="851" w:left="85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53D" w:rsidRDefault="0062253D" w:rsidP="00B360E2">
      <w:r>
        <w:separator/>
      </w:r>
    </w:p>
  </w:endnote>
  <w:endnote w:type="continuationSeparator" w:id="0">
    <w:p w:rsidR="0062253D" w:rsidRDefault="0062253D"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62253D" w:rsidRPr="00C861E9" w:rsidRDefault="0062253D" w:rsidP="00B360E2">
        <w:pPr>
          <w:pStyle w:val="a5"/>
        </w:pPr>
        <w:fldSimple w:instr=" PAGE   \* MERGEFORMAT ">
          <w:r w:rsidR="00EE0847">
            <w:rPr>
              <w:noProof/>
            </w:rPr>
            <w:t>67</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62253D" w:rsidRPr="00C861E9" w:rsidRDefault="0062253D">
        <w:pPr>
          <w:pStyle w:val="a5"/>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EE0847">
          <w:rPr>
            <w:noProof/>
            <w:sz w:val="24"/>
            <w:szCs w:val="24"/>
          </w:rPr>
          <w:t>76</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53D" w:rsidRDefault="0062253D" w:rsidP="00B360E2">
      <w:r>
        <w:separator/>
      </w:r>
    </w:p>
  </w:footnote>
  <w:footnote w:type="continuationSeparator" w:id="0">
    <w:p w:rsidR="0062253D" w:rsidRDefault="0062253D" w:rsidP="00B360E2">
      <w:r>
        <w:continuationSeparator/>
      </w:r>
    </w:p>
  </w:footnote>
  <w:footnote w:id="1">
    <w:p w:rsidR="0062253D" w:rsidRPr="00A31673" w:rsidRDefault="0062253D" w:rsidP="00B360E2">
      <w:pPr>
        <w:pStyle w:val="af2"/>
      </w:pPr>
      <w:r>
        <w:rPr>
          <w:rStyle w:val="af6"/>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62253D" w:rsidRPr="008416BA" w:rsidRDefault="0062253D" w:rsidP="00F22E21">
      <w:pPr>
        <w:pStyle w:val="af2"/>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2253D" w:rsidRDefault="0062253D" w:rsidP="00F22E21"/>
    <w:p w:rsidR="0062253D" w:rsidRPr="008B70EB" w:rsidRDefault="0062253D"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i/>
          <w:sz w:val="20"/>
          <w:szCs w:val="20"/>
        </w:rPr>
        <w:t>"О</w:t>
      </w:r>
      <w:proofErr w:type="gramEnd"/>
      <w:r w:rsidRPr="008B70EB">
        <w:rPr>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2253D" w:rsidRPr="008B70EB" w:rsidRDefault="0062253D" w:rsidP="00F22E21">
      <w:pPr>
        <w:rPr>
          <w:i/>
          <w:sz w:val="20"/>
          <w:szCs w:val="20"/>
        </w:rPr>
      </w:pPr>
      <w:proofErr w:type="gramStart"/>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62253D" w:rsidRPr="008B70EB" w:rsidRDefault="0062253D" w:rsidP="00F22E21">
      <w:pPr>
        <w:rPr>
          <w:i/>
          <w:sz w:val="20"/>
          <w:szCs w:val="20"/>
        </w:rPr>
      </w:pPr>
      <w:r w:rsidRPr="008B70EB">
        <w:rPr>
          <w:i/>
          <w:sz w:val="20"/>
          <w:szCs w:val="20"/>
        </w:rPr>
        <w:t>- если участник является индивидуальным предпринимателем или физическим лицо</w:t>
      </w:r>
      <w:proofErr w:type="gramStart"/>
      <w:r w:rsidRPr="008B70EB">
        <w:rPr>
          <w:i/>
          <w:sz w:val="20"/>
          <w:szCs w:val="20"/>
        </w:rPr>
        <w:t>м-</w:t>
      </w:r>
      <w:proofErr w:type="gramEnd"/>
      <w:r w:rsidRPr="008B70EB">
        <w:rPr>
          <w:i/>
          <w:sz w:val="20"/>
          <w:szCs w:val="20"/>
        </w:rPr>
        <w:t xml:space="preserve"> информация о реальных бенефициарах не представляется</w:t>
      </w:r>
    </w:p>
    <w:p w:rsidR="0062253D" w:rsidRDefault="0062253D" w:rsidP="00F22E21">
      <w:pPr>
        <w:rPr>
          <w:rFonts w:asciiTheme="minorHAnsi" w:hAnsiTheme="minorHAnsi"/>
          <w:lang w:val="af-ZA"/>
        </w:rPr>
      </w:pPr>
    </w:p>
  </w:footnote>
  <w:footnote w:id="3">
    <w:p w:rsidR="0062253D" w:rsidRPr="00D3436F" w:rsidRDefault="0062253D" w:rsidP="00F22E21">
      <w:pPr>
        <w:ind w:right="309"/>
        <w:rPr>
          <w:i/>
          <w:sz w:val="20"/>
          <w:szCs w:val="20"/>
          <w:lang w:val="es-ES"/>
        </w:rPr>
      </w:pPr>
      <w:r>
        <w:rPr>
          <w:rStyle w:val="af6"/>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62253D" w:rsidRPr="00D3436F" w:rsidRDefault="0062253D" w:rsidP="00F22E21">
      <w:pPr>
        <w:pStyle w:val="af2"/>
        <w:rPr>
          <w:lang w:val="es-ES"/>
        </w:rPr>
      </w:pPr>
    </w:p>
  </w:footnote>
  <w:footnote w:id="4">
    <w:p w:rsidR="0062253D" w:rsidRPr="008842CE" w:rsidRDefault="0062253D" w:rsidP="00602C9A">
      <w:pPr>
        <w:pStyle w:val="af2"/>
      </w:pPr>
    </w:p>
  </w:footnote>
  <w:footnote w:id="5">
    <w:p w:rsidR="0062253D" w:rsidRPr="00343969" w:rsidRDefault="0062253D" w:rsidP="00602C9A">
      <w:pPr>
        <w:pStyle w:val="af2"/>
        <w:rPr>
          <w:rFonts w:asciiTheme="minorHAnsi" w:hAnsiTheme="minorHAnsi"/>
        </w:rPr>
      </w:pPr>
    </w:p>
  </w:footnote>
  <w:footnote w:id="6">
    <w:p w:rsidR="0062253D" w:rsidRPr="00D3436F" w:rsidRDefault="0062253D" w:rsidP="00B360E2">
      <w:pPr>
        <w:pStyle w:val="af2"/>
        <w:rPr>
          <w:lang w:val="af-ZA"/>
        </w:rPr>
      </w:pPr>
      <w:r>
        <w:rPr>
          <w:rStyle w:val="af6"/>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62253D" w:rsidRPr="00402BC3" w:rsidRDefault="0062253D" w:rsidP="00B360E2">
      <w:pPr>
        <w:pStyle w:val="af2"/>
      </w:pPr>
      <w:r>
        <w:rPr>
          <w:rStyle w:val="af6"/>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62253D" w:rsidRPr="00552088" w:rsidRDefault="0062253D" w:rsidP="00B360E2">
      <w:pPr>
        <w:pStyle w:val="af2"/>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62253D" w:rsidRPr="00D3436F" w:rsidRDefault="0062253D" w:rsidP="00B360E2">
      <w:pPr>
        <w:pStyle w:val="af2"/>
        <w:rPr>
          <w:lang w:val="hy-AM"/>
        </w:rPr>
      </w:pPr>
    </w:p>
  </w:footnote>
  <w:footnote w:id="8">
    <w:p w:rsidR="0062253D" w:rsidRPr="008842CE" w:rsidRDefault="0062253D" w:rsidP="00B360E2">
      <w:pPr>
        <w:pStyle w:val="af2"/>
        <w:rPr>
          <w:lang w:val="hy-AM"/>
        </w:rPr>
      </w:pPr>
      <w:r>
        <w:rPr>
          <w:rStyle w:val="af6"/>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62253D" w:rsidRPr="00D3436F" w:rsidRDefault="0062253D" w:rsidP="00B360E2">
      <w:pPr>
        <w:pStyle w:val="af2"/>
        <w:rPr>
          <w:lang w:val="hy-AM"/>
        </w:rPr>
      </w:pPr>
    </w:p>
  </w:footnote>
  <w:footnote w:id="9">
    <w:p w:rsidR="0062253D" w:rsidRPr="00D3436F" w:rsidRDefault="0062253D" w:rsidP="00B360E2">
      <w:pPr>
        <w:pStyle w:val="af2"/>
        <w:rPr>
          <w:lang w:val="hy-AM"/>
        </w:rPr>
      </w:pPr>
      <w:r>
        <w:rPr>
          <w:rStyle w:val="af6"/>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62253D" w:rsidRPr="008842CE" w:rsidRDefault="0062253D" w:rsidP="00B360E2">
      <w:pPr>
        <w:pStyle w:val="af2"/>
        <w:rPr>
          <w:lang w:val="hy-AM"/>
        </w:rPr>
      </w:pPr>
      <w:r>
        <w:rPr>
          <w:rStyle w:val="af6"/>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62253D" w:rsidRPr="00D3436F" w:rsidRDefault="0062253D" w:rsidP="00B360E2">
      <w:pPr>
        <w:pStyle w:val="af2"/>
        <w:rPr>
          <w:lang w:val="hy-AM"/>
        </w:rPr>
      </w:pPr>
    </w:p>
  </w:footnote>
  <w:footnote w:id="11">
    <w:p w:rsidR="0062253D" w:rsidRPr="00E861BF" w:rsidRDefault="0062253D" w:rsidP="00296F61">
      <w:pPr>
        <w:pStyle w:val="af2"/>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7B4"/>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CE7"/>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4EF2"/>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3C2F"/>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53D"/>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2FBC"/>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1F45"/>
    <w:rsid w:val="00682E8D"/>
    <w:rsid w:val="00683285"/>
    <w:rsid w:val="00685962"/>
    <w:rsid w:val="00685A30"/>
    <w:rsid w:val="00685C48"/>
    <w:rsid w:val="006865C2"/>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1D4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0F4B"/>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4A83"/>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045"/>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ADC"/>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067"/>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0E"/>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9B"/>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84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134"/>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0E2"/>
    <w:pPr>
      <w:widowControl w:val="0"/>
      <w:tabs>
        <w:tab w:val="left" w:pos="1134"/>
      </w:tabs>
      <w:ind w:firstLine="567"/>
      <w:jc w:val="both"/>
    </w:pPr>
    <w:rPr>
      <w:rFonts w:ascii="GHEA Grapalat" w:hAnsi="GHEA Grapalat"/>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pPr>
    <w:rPr>
      <w:rFonts w:ascii="Baltica" w:hAnsi="Baltica"/>
      <w:sz w:val="20"/>
      <w:szCs w:val="20"/>
    </w:rPr>
  </w:style>
  <w:style w:type="paragraph" w:customStyle="1" w:styleId="Char">
    <w:name w:val="Char"/>
    <w:basedOn w:val="a"/>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61F3B-F03F-42F2-9602-1F82450D8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1869</TotalTime>
  <Pages>78</Pages>
  <Words>15854</Words>
  <Characters>115028</Characters>
  <Application>Microsoft Office Word</Application>
  <DocSecurity>0</DocSecurity>
  <Lines>958</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130621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1095</cp:revision>
  <cp:lastPrinted>2018-02-16T07:12:00Z</cp:lastPrinted>
  <dcterms:created xsi:type="dcterms:W3CDTF">2019-10-28T07:04:00Z</dcterms:created>
  <dcterms:modified xsi:type="dcterms:W3CDTF">2021-11-22T06:48:00Z</dcterms:modified>
</cp:coreProperties>
</file>