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D3570">
        <w:rPr>
          <w:rFonts w:ascii="GHEA Grapalat" w:hAnsi="GHEA Grapalat"/>
          <w:i w:val="0"/>
          <w:sz w:val="24"/>
          <w:szCs w:val="24"/>
          <w:lang w:val="hy-AM"/>
        </w:rPr>
        <w:t>30</w:t>
      </w:r>
      <w:r w:rsidR="00A77FBD">
        <w:rPr>
          <w:rFonts w:ascii="GHEA Grapalat" w:hAnsi="GHEA Grapalat"/>
          <w:i w:val="0"/>
          <w:sz w:val="24"/>
          <w:szCs w:val="24"/>
        </w:rPr>
        <w:t>.</w:t>
      </w:r>
      <w:r w:rsidR="00A77FBD" w:rsidRPr="00A77FBD">
        <w:rPr>
          <w:rFonts w:ascii="GHEA Grapalat" w:hAnsi="GHEA Grapalat"/>
          <w:i w:val="0"/>
          <w:sz w:val="24"/>
          <w:szCs w:val="24"/>
        </w:rPr>
        <w:t>01</w:t>
      </w:r>
      <w:r w:rsidR="00E76913" w:rsidRPr="00E76913">
        <w:rPr>
          <w:rFonts w:ascii="GHEA Grapalat" w:hAnsi="GHEA Grapalat"/>
          <w:i w:val="0"/>
          <w:sz w:val="24"/>
          <w:szCs w:val="24"/>
        </w:rPr>
        <w:t>.</w:t>
      </w:r>
      <w:r w:rsidR="0097407A" w:rsidRPr="0097407A">
        <w:rPr>
          <w:rFonts w:ascii="GHEA Grapalat" w:hAnsi="GHEA Grapalat"/>
          <w:i w:val="0"/>
          <w:sz w:val="24"/>
          <w:szCs w:val="24"/>
        </w:rPr>
        <w:t>20</w:t>
      </w:r>
      <w:r w:rsidR="00A77FBD" w:rsidRPr="00A77FBD">
        <w:rPr>
          <w:rFonts w:ascii="GHEA Grapalat" w:hAnsi="GHEA Grapalat"/>
          <w:i w:val="0"/>
          <w:sz w:val="24"/>
          <w:szCs w:val="24"/>
        </w:rPr>
        <w:t>20</w:t>
      </w:r>
      <w:r w:rsidR="00E76913" w:rsidRPr="00E76913">
        <w:rPr>
          <w:rFonts w:ascii="GHEA Grapalat" w:hAnsi="GHEA Grapalat"/>
          <w:i w:val="0"/>
          <w:sz w:val="24"/>
          <w:szCs w:val="24"/>
        </w:rPr>
        <w:t xml:space="preserve">г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D3570">
        <w:rPr>
          <w:rFonts w:ascii="GHEA Grapalat" w:hAnsi="GHEA Grapalat"/>
          <w:b/>
          <w:i w:val="0"/>
        </w:rPr>
        <w:t>PVAAPK-GHAPDzB-2020/2</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r w:rsidR="00E60179" w:rsidRPr="009B62F1">
        <w:rPr>
          <w:rFonts w:ascii="GHEA Grapalat" w:hAnsi="GHEA Grapalat"/>
          <w:i w:val="0"/>
        </w:rPr>
        <w:t>Центр первичной охраны здоровья</w:t>
      </w:r>
      <w:r w:rsidR="00E60179" w:rsidRPr="00E60179">
        <w:rPr>
          <w:rFonts w:ascii="GHEA Grapalat" w:hAnsi="GHEA Grapalat"/>
          <w:i w:val="0"/>
        </w:rPr>
        <w:t xml:space="preserve"> </w:t>
      </w:r>
      <w:r w:rsidR="00F77CB1">
        <w:rPr>
          <w:rFonts w:ascii="GHEA Grapalat" w:hAnsi="GHEA Grapalat"/>
          <w:i w:val="0"/>
        </w:rPr>
        <w:t>Веди</w:t>
      </w:r>
      <w:r w:rsidR="00E76913" w:rsidRPr="009B62F1">
        <w:rPr>
          <w:rFonts w:ascii="GHEA Grapalat" w:hAnsi="GHEA Grapalat"/>
          <w:i w:val="0"/>
        </w:rPr>
        <w:t xml:space="preserve">", находящийся по адресу: </w:t>
      </w:r>
      <w:r w:rsidR="00E60179">
        <w:rPr>
          <w:rFonts w:ascii="GHEA Grapalat" w:hAnsi="GHEA Grapalat"/>
          <w:i w:val="0"/>
        </w:rPr>
        <w:t xml:space="preserve">Села </w:t>
      </w:r>
      <w:r w:rsidR="00F77CB1">
        <w:rPr>
          <w:rFonts w:ascii="GHEA Grapalat" w:hAnsi="GHEA Grapalat"/>
          <w:i w:val="0"/>
        </w:rPr>
        <w:t xml:space="preserve">Веди </w:t>
      </w:r>
      <w:r w:rsidR="00E60179">
        <w:rPr>
          <w:rFonts w:ascii="GHEA Grapalat" w:hAnsi="GHEA Grapalat"/>
          <w:i w:val="0"/>
        </w:rPr>
        <w:t xml:space="preserve">, Араратской  области РА </w:t>
      </w:r>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 xml:space="preserve">лекарств </w:t>
      </w:r>
      <w:r w:rsidR="00782D60" w:rsidRPr="009B62F1">
        <w:rPr>
          <w:rFonts w:ascii="GHEA Grapalat" w:hAnsi="GHEA Grapalat"/>
          <w:i w:val="0"/>
        </w:rPr>
        <w:t>(далее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Условия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D26A8C" w:rsidRPr="00D26A8C">
        <w:rPr>
          <w:rFonts w:ascii="GHEA Grapalat" w:hAnsi="GHEA Grapalat"/>
          <w:b/>
          <w:i w:val="0"/>
        </w:rPr>
        <w:t xml:space="preserve"> </w:t>
      </w:r>
      <w:r w:rsidR="000A1CBD">
        <w:rPr>
          <w:rFonts w:ascii="GHEA Grapalat" w:hAnsi="GHEA Grapalat"/>
          <w:i w:val="0"/>
        </w:rPr>
        <w:t xml:space="preserve">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0D3570">
        <w:rPr>
          <w:rFonts w:ascii="GHEA Grapalat" w:hAnsi="GHEA Grapalat"/>
          <w:i w:val="0"/>
        </w:rPr>
        <w:t>17</w:t>
      </w:r>
      <w:r w:rsidR="000D3570">
        <w:rPr>
          <w:rFonts w:ascii="MS Gothic" w:eastAsia="MS Gothic" w:hAnsi="MS Gothic" w:cs="MS Gothic" w:hint="eastAsia"/>
          <w:i w:val="0"/>
        </w:rPr>
        <w:t>․</w:t>
      </w:r>
      <w:r w:rsidR="000D3570">
        <w:rPr>
          <w:rFonts w:ascii="GHEA Grapalat" w:hAnsi="GHEA Grapalat"/>
          <w:i w:val="0"/>
        </w:rPr>
        <w:t>02</w:t>
      </w:r>
      <w:r w:rsidR="000D3570">
        <w:rPr>
          <w:rFonts w:ascii="MS Gothic" w:eastAsia="MS Gothic" w:hAnsi="MS Gothic" w:cs="MS Gothic" w:hint="eastAsia"/>
          <w:i w:val="0"/>
        </w:rPr>
        <w:t>․</w:t>
      </w:r>
      <w:r w:rsidR="000D3570">
        <w:rPr>
          <w:rFonts w:ascii="GHEA Grapalat" w:hAnsi="GHEA Grapalat"/>
          <w:i w:val="0"/>
        </w:rPr>
        <w:t>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D26A8C">
        <w:rPr>
          <w:rFonts w:ascii="GHEA Grapalat" w:hAnsi="GHEA Grapalat"/>
          <w:i w:val="0"/>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на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B94007" w:rsidRPr="00B94007">
        <w:rPr>
          <w:rFonts w:ascii="GHEA Grapalat" w:hAnsi="GHEA Grapalat"/>
          <w:i w:val="0"/>
        </w:rPr>
        <w:t xml:space="preserve"> </w:t>
      </w:r>
      <w:r w:rsidR="00E60179">
        <w:rPr>
          <w:rFonts w:ascii="GHEA Grapalat" w:hAnsi="GHEA Grapalat"/>
          <w:i w:val="0"/>
        </w:rPr>
        <w:t xml:space="preserve">Села </w:t>
      </w:r>
      <w:r w:rsidR="00F77CB1">
        <w:rPr>
          <w:rFonts w:ascii="GHEA Grapalat" w:hAnsi="GHEA Grapalat"/>
          <w:i w:val="0"/>
        </w:rPr>
        <w:t xml:space="preserve">Веди </w:t>
      </w:r>
      <w:r w:rsidR="000120FB">
        <w:rPr>
          <w:rFonts w:ascii="GHEA Grapalat" w:hAnsi="GHEA Grapalat"/>
          <w:i w:val="0"/>
        </w:rPr>
        <w:t xml:space="preserve"> </w:t>
      </w:r>
      <w:r w:rsidR="00E60179">
        <w:rPr>
          <w:rFonts w:ascii="GHEA Grapalat" w:hAnsi="GHEA Grapalat"/>
          <w:i w:val="0"/>
        </w:rPr>
        <w:t>, Араратской  области РА</w:t>
      </w:r>
      <w:r w:rsidR="00543E49"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F77CB1">
        <w:rPr>
          <w:rFonts w:ascii="GHEA Grapalat" w:hAnsi="GHEA Grapalat"/>
          <w:i w:val="0"/>
        </w:rPr>
        <w:t>13.00</w:t>
      </w:r>
      <w:r w:rsidR="00D26A8C" w:rsidRPr="00D26A8C">
        <w:rPr>
          <w:rFonts w:ascii="GHEA Grapalat" w:hAnsi="GHEA Grapalat"/>
          <w:i w:val="0"/>
        </w:rPr>
        <w:t xml:space="preserve"> </w:t>
      </w:r>
      <w:r w:rsidR="000A1CBD">
        <w:rPr>
          <w:rFonts w:ascii="GHEA Grapalat" w:hAnsi="GHEA Grapalat"/>
          <w:i w:val="0"/>
        </w:rPr>
        <w:t xml:space="preserve">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0D3570">
        <w:rPr>
          <w:rFonts w:ascii="GHEA Grapalat" w:hAnsi="GHEA Grapalat"/>
          <w:i w:val="0"/>
        </w:rPr>
        <w:t>17</w:t>
      </w:r>
      <w:r w:rsidR="000D3570">
        <w:rPr>
          <w:rFonts w:ascii="MS Gothic" w:eastAsia="MS Gothic" w:hAnsi="MS Gothic" w:cs="MS Gothic" w:hint="eastAsia"/>
          <w:i w:val="0"/>
        </w:rPr>
        <w:t>․</w:t>
      </w:r>
      <w:r w:rsidR="000D3570">
        <w:rPr>
          <w:rFonts w:ascii="GHEA Grapalat" w:hAnsi="GHEA Grapalat"/>
          <w:i w:val="0"/>
        </w:rPr>
        <w:t>02</w:t>
      </w:r>
      <w:r w:rsidR="000D3570">
        <w:rPr>
          <w:rFonts w:ascii="MS Gothic" w:eastAsia="MS Gothic" w:hAnsi="MS Gothic" w:cs="MS Gothic" w:hint="eastAsia"/>
          <w:i w:val="0"/>
        </w:rPr>
        <w:t>․</w:t>
      </w:r>
      <w:r w:rsidR="000D3570">
        <w:rPr>
          <w:rFonts w:ascii="GHEA Grapalat" w:hAnsi="GHEA Grapalat"/>
          <w:i w:val="0"/>
        </w:rPr>
        <w:t>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E60179">
        <w:rPr>
          <w:rFonts w:ascii="GHEA Grapalat" w:hAnsi="GHEA Grapalat"/>
          <w:b/>
          <w:u w:val="single"/>
        </w:rPr>
        <w:t xml:space="preserve">Села </w:t>
      </w:r>
      <w:r w:rsidR="00F77CB1">
        <w:rPr>
          <w:rFonts w:ascii="GHEA Grapalat" w:hAnsi="GHEA Grapalat"/>
          <w:b/>
          <w:u w:val="single"/>
        </w:rPr>
        <w:t xml:space="preserve">Веди </w:t>
      </w:r>
      <w:r w:rsidR="00E60179">
        <w:rPr>
          <w:rFonts w:ascii="GHEA Grapalat" w:hAnsi="GHEA Grapalat"/>
          <w:b/>
          <w:u w:val="single"/>
        </w:rPr>
        <w:t>, Араратской  области РА</w:t>
      </w:r>
      <w:r w:rsidR="00543E49" w:rsidRPr="00E60179">
        <w:rPr>
          <w:rFonts w:ascii="GHEA Grapalat" w:hAnsi="GHEA Grapalat"/>
          <w:b/>
          <w:u w:val="single"/>
        </w:rPr>
        <w:t xml:space="preserve"> </w:t>
      </w:r>
      <w:r w:rsidRPr="009B62F1">
        <w:rPr>
          <w:rFonts w:ascii="GHEA Grapalat" w:hAnsi="GHEA Grapalat"/>
          <w:b/>
          <w:u w:val="single"/>
        </w:rPr>
        <w:t xml:space="preserve"> в </w:t>
      </w:r>
      <w:r w:rsidR="00F77CB1">
        <w:rPr>
          <w:rFonts w:ascii="GHEA Grapalat" w:hAnsi="GHEA Grapalat"/>
          <w:b/>
          <w:u w:val="single"/>
        </w:rPr>
        <w:t>13.00</w:t>
      </w:r>
      <w:r w:rsidR="00D26A8C" w:rsidRPr="00D26A8C">
        <w:rPr>
          <w:rFonts w:ascii="GHEA Grapalat" w:hAnsi="GHEA Grapalat"/>
          <w:b/>
          <w:u w:val="single"/>
        </w:rPr>
        <w:t xml:space="preserve"> </w:t>
      </w:r>
      <w:r w:rsidR="000A1CBD">
        <w:rPr>
          <w:rFonts w:ascii="GHEA Grapalat" w:hAnsi="GHEA Grapalat"/>
          <w:b/>
          <w:u w:val="single"/>
        </w:rPr>
        <w:t xml:space="preserve"> </w:t>
      </w:r>
      <w:r w:rsidRPr="009B62F1">
        <w:rPr>
          <w:rFonts w:ascii="GHEA Grapalat" w:hAnsi="GHEA Grapalat"/>
          <w:b/>
          <w:u w:val="single"/>
        </w:rPr>
        <w:t xml:space="preserve">часов </w:t>
      </w:r>
      <w:r w:rsidR="000D3570">
        <w:rPr>
          <w:rFonts w:ascii="GHEA Grapalat" w:hAnsi="GHEA Grapalat"/>
          <w:b/>
          <w:u w:val="single"/>
        </w:rPr>
        <w:t>17</w:t>
      </w:r>
      <w:r w:rsidR="000D3570">
        <w:rPr>
          <w:rFonts w:ascii="MS Gothic" w:eastAsia="MS Gothic" w:hAnsi="MS Gothic" w:cs="MS Gothic" w:hint="eastAsia"/>
          <w:b/>
          <w:u w:val="single"/>
        </w:rPr>
        <w:t>․</w:t>
      </w:r>
      <w:r w:rsidR="000D3570">
        <w:rPr>
          <w:rFonts w:ascii="GHEA Grapalat" w:hAnsi="GHEA Grapalat"/>
          <w:b/>
          <w:u w:val="single"/>
        </w:rPr>
        <w:t>02</w:t>
      </w:r>
      <w:r w:rsidR="000D3570">
        <w:rPr>
          <w:rFonts w:ascii="MS Gothic" w:eastAsia="MS Gothic" w:hAnsi="MS Gothic" w:cs="MS Gothic" w:hint="eastAsia"/>
          <w:b/>
          <w:u w:val="single"/>
        </w:rPr>
        <w:t>․</w:t>
      </w:r>
      <w:r w:rsidR="000D3570">
        <w:rPr>
          <w:rFonts w:ascii="GHEA Grapalat" w:hAnsi="GHEA Grapalat"/>
          <w:b/>
          <w:u w:val="single"/>
        </w:rPr>
        <w:t>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r w:rsidR="00D746A9" w:rsidRPr="009B62F1">
        <w:rPr>
          <w:rFonts w:ascii="GHEA Grapalat" w:hAnsi="GHEA Grapalat"/>
          <w:i w:val="0"/>
        </w:rPr>
        <w:t>рассматривающее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(тридцать тысяч) драмов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r w:rsidR="00E76913" w:rsidRPr="009B62F1">
        <w:rPr>
          <w:rFonts w:ascii="GHEA Grapalat" w:hAnsi="GHEA Grapalat"/>
          <w:i w:val="0"/>
        </w:rPr>
        <w:t>А.Айвазян</w:t>
      </w:r>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Pr="009B62F1" w:rsidRDefault="00E76913" w:rsidP="009B62F1">
      <w:pPr>
        <w:pStyle w:val="a3"/>
        <w:spacing w:line="240" w:lineRule="auto"/>
        <w:rPr>
          <w:rFonts w:ascii="GHEA Grapalat" w:hAnsi="GHEA Grapalat"/>
          <w:sz w:val="18"/>
          <w:szCs w:val="18"/>
          <w:u w:val="single"/>
          <w:lang w:val="af-ZA"/>
        </w:rPr>
      </w:pPr>
      <w:r w:rsidRPr="00E76913">
        <w:rPr>
          <w:rFonts w:ascii="GHEA Grapalat" w:hAnsi="GHEA Grapalat"/>
        </w:rPr>
        <w:t xml:space="preserve">Электронная почта </w:t>
      </w:r>
      <w:hyperlink r:id="rId8" w:history="1">
        <w:r w:rsidR="005A4907" w:rsidRPr="00061333">
          <w:rPr>
            <w:rStyle w:val="a9"/>
            <w:rFonts w:ascii="GHEA Grapalat" w:hAnsi="GHEA Grapalat" w:cs="Arial"/>
            <w:szCs w:val="18"/>
            <w:shd w:val="clear" w:color="auto" w:fill="FFFFFF"/>
            <w:lang w:val="af-ZA"/>
          </w:rPr>
          <w:t>aida.ayvazyan@legesgroup.com</w:t>
        </w:r>
      </w:hyperlink>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r w:rsidR="005A4907" w:rsidRPr="00E76913">
        <w:rPr>
          <w:rFonts w:ascii="GHEA Grapalat" w:hAnsi="GHEA Grapalat" w:cs="GHEA Grapalat"/>
          <w:b/>
        </w:rPr>
        <w:t>Центр первичной охраны здоровья</w:t>
      </w:r>
      <w:r w:rsidR="005A4907" w:rsidRPr="005A4907">
        <w:rPr>
          <w:rFonts w:ascii="GHEA Grapalat" w:hAnsi="GHEA Grapalat" w:cs="GHEA Grapalat"/>
          <w:b/>
        </w:rPr>
        <w:t xml:space="preserve"> </w:t>
      </w:r>
      <w:r w:rsidR="00F77CB1">
        <w:rPr>
          <w:rFonts w:ascii="GHEA Grapalat" w:hAnsi="GHEA Grapalat" w:cs="GHEA Grapalat"/>
          <w:b/>
        </w:rPr>
        <w:t xml:space="preserve">Веди </w:t>
      </w:r>
      <w:r w:rsidR="000120FB">
        <w:rPr>
          <w:rFonts w:ascii="GHEA Grapalat" w:hAnsi="GHEA Grapalat" w:cs="GHEA Grapalat"/>
          <w:b/>
        </w:rPr>
        <w:t xml:space="preserve"> </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0D3570">
        <w:rPr>
          <w:rFonts w:ascii="GHEA Grapalat" w:hAnsi="GHEA Grapalat"/>
          <w:i/>
          <w:sz w:val="20"/>
          <w:szCs w:val="20"/>
        </w:rPr>
        <w:t>PVAAPK-GHAPDzB-2020/2</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E76913" w:rsidRPr="009B62F1">
        <w:rPr>
          <w:rFonts w:ascii="GHEA Grapalat" w:hAnsi="GHEA Grapalat"/>
          <w:i/>
          <w:sz w:val="20"/>
          <w:szCs w:val="20"/>
        </w:rPr>
        <w:t xml:space="preserve">1 от </w:t>
      </w:r>
      <w:r w:rsidR="00F77CB1">
        <w:rPr>
          <w:rFonts w:ascii="GHEA Grapalat" w:hAnsi="GHEA Grapalat"/>
          <w:i/>
          <w:sz w:val="20"/>
          <w:szCs w:val="20"/>
        </w:rPr>
        <w:t>20</w:t>
      </w:r>
      <w:r w:rsidR="00E55991" w:rsidRPr="00E55991">
        <w:rPr>
          <w:rFonts w:ascii="GHEA Grapalat" w:hAnsi="GHEA Grapalat"/>
          <w:i/>
          <w:sz w:val="20"/>
          <w:szCs w:val="20"/>
        </w:rPr>
        <w:t>.01.2020</w:t>
      </w:r>
      <w:r w:rsidR="00096865" w:rsidRPr="009B62F1">
        <w:rPr>
          <w:rFonts w:ascii="GHEA Grapalat" w:hAnsi="GHEA Grapalat"/>
          <w:i/>
          <w:sz w:val="20"/>
          <w:szCs w:val="20"/>
        </w:rPr>
        <w:t>г.</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E55991" w:rsidRPr="009B62F1">
        <w:rPr>
          <w:rFonts w:ascii="GHEA Grapalat" w:hAnsi="GHEA Grapalat"/>
          <w:b/>
          <w:sz w:val="22"/>
          <w:szCs w:val="22"/>
        </w:rPr>
        <w:t>Центр первичной охраны здоровья</w:t>
      </w:r>
      <w:r w:rsidR="00E55991" w:rsidRPr="00E55991">
        <w:rPr>
          <w:rFonts w:ascii="GHEA Grapalat" w:hAnsi="GHEA Grapalat"/>
          <w:b/>
          <w:sz w:val="22"/>
          <w:szCs w:val="22"/>
        </w:rPr>
        <w:t xml:space="preserve"> </w:t>
      </w:r>
      <w:r w:rsidR="00F77CB1">
        <w:rPr>
          <w:rFonts w:ascii="GHEA Grapalat" w:hAnsi="GHEA Grapalat"/>
          <w:b/>
          <w:sz w:val="22"/>
          <w:szCs w:val="22"/>
        </w:rPr>
        <w:t xml:space="preserve">Веди </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756285" w:rsidP="00E76913">
      <w:pPr>
        <w:pStyle w:val="aa"/>
        <w:widowControl w:val="0"/>
        <w:spacing w:after="160"/>
        <w:ind w:right="-7"/>
        <w:jc w:val="center"/>
        <w:rPr>
          <w:rFonts w:ascii="GHEA Grapalat" w:hAnsi="GHEA Grapalat"/>
          <w:sz w:val="22"/>
          <w:szCs w:val="22"/>
        </w:rPr>
      </w:pPr>
      <w:r w:rsidRPr="00756285">
        <w:rPr>
          <w:rFonts w:ascii="GHEA Grapalat" w:hAnsi="GHEA Grapalat"/>
          <w:sz w:val="22"/>
          <w:szCs w:val="22"/>
        </w:rPr>
        <w:t xml:space="preserve">ЛЕКАРСТВ И ВАКЦИНЫ </w:t>
      </w:r>
      <w:r w:rsidR="00E76913" w:rsidRPr="009B62F1">
        <w:rPr>
          <w:rFonts w:ascii="GHEA Grapalat" w:hAnsi="GHEA Grapalat"/>
          <w:sz w:val="22"/>
          <w:szCs w:val="22"/>
        </w:rPr>
        <w:t>ДЛЯ НУЖД ГНКО «ЦЕНТР ПЕРВИЧНОЙ ОХРАНЫ ЗДОРОВЬЯ</w:t>
      </w:r>
      <w:r w:rsidRPr="00756285">
        <w:rPr>
          <w:rFonts w:ascii="GHEA Grapalat" w:hAnsi="GHEA Grapalat"/>
          <w:sz w:val="22"/>
          <w:szCs w:val="22"/>
        </w:rPr>
        <w:t xml:space="preserve"> </w:t>
      </w:r>
      <w:r w:rsidR="00F77CB1">
        <w:rPr>
          <w:rFonts w:ascii="GHEA Grapalat" w:hAnsi="GHEA Grapalat"/>
          <w:sz w:val="22"/>
          <w:szCs w:val="22"/>
        </w:rPr>
        <w:t xml:space="preserve">ВЕДИ </w:t>
      </w:r>
      <w:r w:rsidR="00E76913"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60179"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ПРИГЛАШЕНИЯ НА ЗАПРОС КОТИРОВОК ОБЪЯВЛЕННЫЙ С ЦЕЛЬЮ ПРИОБРЕТЕНИЯ ЛЕКАРСТВ И ВАКЦИНЫ ДЛЯ НУЖД ГНКО «ЦЕНТР ПЕРВИЧНОЙ ОХРАНЫ ЗДОРОВЬЯ</w:t>
      </w:r>
      <w:r w:rsidR="00756285" w:rsidRPr="00756285">
        <w:rPr>
          <w:rFonts w:ascii="GHEA Grapalat" w:hAnsi="GHEA Grapalat"/>
          <w:b/>
          <w:sz w:val="22"/>
        </w:rPr>
        <w:t xml:space="preserve"> </w:t>
      </w:r>
      <w:r w:rsidR="00F77CB1">
        <w:rPr>
          <w:rFonts w:ascii="GHEA Grapalat" w:hAnsi="GHEA Grapalat"/>
          <w:b/>
          <w:sz w:val="22"/>
        </w:rPr>
        <w:t xml:space="preserve">ВЕДИ </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в случае признания отобранным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об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0D3570">
        <w:rPr>
          <w:rFonts w:ascii="GHEA Grapalat" w:hAnsi="GHEA Grapalat"/>
          <w:spacing w:val="-6"/>
          <w:sz w:val="20"/>
        </w:rPr>
        <w:t>PVAAPK-GHAPDzB-2020/2</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B62F1">
        <w:rPr>
          <w:rFonts w:ascii="Courier New" w:hAnsi="Courier New" w:cs="Courier New"/>
          <w:sz w:val="20"/>
          <w:lang w:val="en-US"/>
        </w:rPr>
        <w:t> </w:t>
      </w:r>
      <w:r w:rsidRPr="009B62F1">
        <w:rPr>
          <w:rFonts w:ascii="GHEA Grapalat" w:hAnsi="GHEA Grapalat"/>
          <w:sz w:val="20"/>
        </w:rPr>
        <w:t>4</w:t>
      </w:r>
      <w:r w:rsidR="006D2DF7" w:rsidRPr="009B62F1">
        <w:rPr>
          <w:rFonts w:ascii="Courier New" w:hAnsi="Courier New" w:cs="Courier New"/>
          <w:sz w:val="20"/>
          <w:lang w:val="en-US"/>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3369E7">
        <w:rPr>
          <w:rFonts w:ascii="GHEA Grapalat" w:hAnsi="GHEA Grapalat"/>
          <w:sz w:val="20"/>
        </w:rPr>
        <w:t>ГНКО "ЦЕНТР ПЕРВИЧНОЙ ОХРАНЫ ЗДОРОВЬЯ</w:t>
      </w:r>
      <w:r w:rsidR="00BB277E" w:rsidRPr="003369E7">
        <w:rPr>
          <w:rFonts w:ascii="GHEA Grapalat" w:hAnsi="GHEA Grapalat"/>
          <w:sz w:val="20"/>
        </w:rPr>
        <w:t xml:space="preserve"> </w:t>
      </w:r>
      <w:r w:rsidR="00F77CB1">
        <w:rPr>
          <w:rFonts w:ascii="GHEA Grapalat" w:hAnsi="GHEA Grapalat"/>
          <w:sz w:val="20"/>
        </w:rPr>
        <w:t xml:space="preserve">ВЕДИ </w:t>
      </w:r>
      <w:r w:rsidR="00BB277E" w:rsidRPr="003369E7">
        <w:rPr>
          <w:rFonts w:ascii="GHEA Grapalat" w:hAnsi="GHEA Grapalat"/>
          <w:sz w:val="20"/>
        </w:rPr>
        <w:t xml:space="preserve"> </w:t>
      </w:r>
      <w:r w:rsidR="00DD38D7" w:rsidRPr="002159FB">
        <w:rPr>
          <w:rFonts w:ascii="GHEA Grapalat" w:hAnsi="GHEA Grapalat"/>
          <w:sz w:val="20"/>
          <w:szCs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9" w:history="1">
        <w:r w:rsidR="00756285" w:rsidRPr="00061333">
          <w:rPr>
            <w:rStyle w:val="a9"/>
            <w:rFonts w:ascii="GHEA Grapalat" w:hAnsi="GHEA Grapalat" w:cs="Arial"/>
            <w:szCs w:val="18"/>
            <w:shd w:val="clear" w:color="auto" w:fill="FFFFFF"/>
            <w:lang w:val="af-ZA"/>
          </w:rPr>
          <w:t>aida.ayvazyan@legesgroup.com</w:t>
        </w:r>
      </w:hyperlink>
      <w:r w:rsidR="00756285">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DD38D7"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 xml:space="preserve">лекарств </w:t>
      </w:r>
      <w:r w:rsidRPr="00DD38D7">
        <w:rPr>
          <w:rFonts w:ascii="GHEA Grapalat" w:hAnsi="GHEA Grapalat"/>
          <w:i w:val="0"/>
          <w:szCs w:val="24"/>
        </w:rPr>
        <w:t>(далее — также товар) для нужд</w:t>
      </w:r>
      <w:r w:rsidR="002F2869" w:rsidRPr="002F2869">
        <w:rPr>
          <w:rFonts w:ascii="GHEA Grapalat" w:hAnsi="GHEA Grapalat"/>
          <w:i w:val="0"/>
          <w:szCs w:val="24"/>
        </w:rPr>
        <w:t xml:space="preserve"> </w:t>
      </w:r>
      <w:r w:rsidR="00210C01">
        <w:rPr>
          <w:rFonts w:ascii="GHEA Grapalat" w:hAnsi="GHEA Grapalat"/>
          <w:i w:val="0"/>
        </w:rPr>
        <w:t>ГНКО «</w:t>
      </w:r>
      <w:r w:rsidR="00B10AFE">
        <w:rPr>
          <w:rFonts w:ascii="GHEA Grapalat" w:hAnsi="GHEA Grapalat"/>
          <w:i w:val="0"/>
        </w:rPr>
        <w:t>Центр первичной охраны здоровья</w:t>
      </w:r>
      <w:r w:rsidR="00B10AFE" w:rsidRPr="00B10AFE">
        <w:rPr>
          <w:rFonts w:ascii="GHEA Grapalat" w:hAnsi="GHEA Grapalat"/>
          <w:i w:val="0"/>
        </w:rPr>
        <w:t xml:space="preserve"> </w:t>
      </w:r>
      <w:r w:rsidR="00F77CB1" w:rsidRPr="00F77CB1">
        <w:rPr>
          <w:rFonts w:ascii="GHEA Grapalat" w:hAnsi="GHEA Grapalat"/>
          <w:i w:val="0"/>
        </w:rPr>
        <w:t>Веди</w:t>
      </w:r>
      <w:r w:rsidR="00F77CB1">
        <w:rPr>
          <w:rFonts w:ascii="GHEA Grapalat" w:hAnsi="GHEA Grapalat"/>
          <w:b/>
          <w:i w:val="0"/>
        </w:rPr>
        <w:t xml:space="preserve"> </w:t>
      </w:r>
      <w:r w:rsidRPr="00DD38D7">
        <w:rPr>
          <w:rFonts w:ascii="GHEA Grapalat" w:hAnsi="GHEA Grapalat"/>
          <w:i w:val="0"/>
          <w:szCs w:val="24"/>
        </w:rPr>
        <w:t>", которые сгруппированы в лоты</w:t>
      </w:r>
      <w:r w:rsidR="006F6CE2" w:rsidRPr="006F6CE2">
        <w:rPr>
          <w:rFonts w:ascii="GHEA Grapalat" w:hAnsi="GHEA Grapalat"/>
          <w:i w:val="0"/>
          <w:szCs w:val="24"/>
        </w:rPr>
        <w:t xml:space="preserve"> </w:t>
      </w:r>
      <w:r w:rsidR="000D3570">
        <w:rPr>
          <w:rFonts w:ascii="GHEA Grapalat" w:hAnsi="GHEA Grapalat"/>
          <w:i w:val="0"/>
          <w:szCs w:val="24"/>
          <w:lang w:val="hy-AM"/>
        </w:rPr>
        <w:t>15</w:t>
      </w:r>
      <w:r w:rsidR="00DD38D7" w:rsidRPr="00DD38D7">
        <w:rPr>
          <w:rFonts w:ascii="GHEA Grapalat" w:hAnsi="GHEA Grapalat"/>
          <w:i w:val="0"/>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w:t>
            </w:r>
          </w:p>
        </w:tc>
        <w:tc>
          <w:tcPr>
            <w:tcW w:w="7704" w:type="dxa"/>
            <w:tcBorders>
              <w:top w:val="single" w:sz="4" w:space="0" w:color="auto"/>
              <w:left w:val="single" w:sz="4" w:space="0" w:color="auto"/>
              <w:bottom w:val="single" w:sz="4" w:space="0" w:color="auto"/>
              <w:right w:val="single" w:sz="4" w:space="0" w:color="auto"/>
            </w:tcBorders>
            <w:shd w:val="clear" w:color="auto" w:fill="auto"/>
          </w:tcPr>
          <w:p w:rsidR="000D3570" w:rsidRPr="00C408BF" w:rsidRDefault="000D3570" w:rsidP="000D3570">
            <w:r w:rsidRPr="00C408BF">
              <w:t>Цефуроксим / Эквивалент Чинат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2</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бисопролол 5 мг / эквивалент Конкор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3</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бисопролол 10 мг / эквивалент Конкор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4</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Эналаприл + Гидрохлоротиазид</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5</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рамиприл + гидрохлоротиазид</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6</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Серестид / сальметерол + флутиказон</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7</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Диосмин + гесперидин 900 мг + 100 мг / эквивалент детралакса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8</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ибупрофен / эквивалент нурофена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9</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Спиронолактоновый эквивалент Верошпирон 50 мг</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10</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парацетамол</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11</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амиодарон - кордарон</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12</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Кетопрофен / Эквивалент Дексалгин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13</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амоксациллин + клавулановая кислота / эквивалентное увеличение</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14</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монтелукаста</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15</w:t>
            </w:r>
          </w:p>
        </w:tc>
        <w:tc>
          <w:tcPr>
            <w:tcW w:w="7704" w:type="dxa"/>
            <w:tcBorders>
              <w:top w:val="nil"/>
              <w:left w:val="single" w:sz="4" w:space="0" w:color="auto"/>
              <w:bottom w:val="single" w:sz="4" w:space="0" w:color="auto"/>
              <w:right w:val="single" w:sz="4" w:space="0" w:color="auto"/>
            </w:tcBorders>
            <w:shd w:val="clear" w:color="auto" w:fill="auto"/>
          </w:tcPr>
          <w:p w:rsidR="000D3570" w:rsidRDefault="000D3570" w:rsidP="000D3570">
            <w:r w:rsidRPr="00C408BF">
              <w:t>монтелукаста</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lastRenderedPageBreak/>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w:t>
      </w:r>
      <w:r w:rsidRPr="004E2379">
        <w:rPr>
          <w:rFonts w:ascii="GHEA Grapalat" w:hAnsi="GHEA Grapalat"/>
          <w:sz w:val="20"/>
        </w:rPr>
        <w:lastRenderedPageBreak/>
        <w:t xml:space="preserve">(консорциумом).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r w:rsidR="00F9791A" w:rsidRPr="004E2379">
        <w:rPr>
          <w:rFonts w:ascii="GHEA Grapalat" w:hAnsi="GHEA Grapalat"/>
          <w:sz w:val="20"/>
        </w:rPr>
        <w:t xml:space="preserve"> Каждое лиц</w:t>
      </w:r>
      <w:r w:rsidR="00CA1F39" w:rsidRPr="004E2379">
        <w:rPr>
          <w:rFonts w:ascii="GHEA Grapalat" w:hAnsi="GHEA Grapalat"/>
          <w:sz w:val="20"/>
        </w:rPr>
        <w:t>о без указания имени</w:t>
      </w:r>
      <w:r w:rsidR="00F9791A" w:rsidRPr="004E2379">
        <w:rPr>
          <w:rFonts w:ascii="GHEA Grapalat" w:hAnsi="GHEA Grapalat"/>
          <w:sz w:val="20"/>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Участник может подать заявку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lastRenderedPageBreak/>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F77CB1">
        <w:rPr>
          <w:rFonts w:ascii="GHEA Grapalat" w:hAnsi="GHEA Grapalat"/>
          <w:szCs w:val="24"/>
        </w:rPr>
        <w:t>13.00</w:t>
      </w:r>
      <w:r w:rsidR="00D26A8C" w:rsidRPr="007C1E93">
        <w:rPr>
          <w:rFonts w:ascii="GHEA Grapalat" w:hAnsi="GHEA Grapalat"/>
          <w:szCs w:val="24"/>
        </w:rPr>
        <w:t xml:space="preserve"> </w:t>
      </w:r>
      <w:r w:rsidR="000A1CBD">
        <w:rPr>
          <w:rFonts w:ascii="GHEA Grapalat" w:hAnsi="GHEA Grapalat"/>
          <w:szCs w:val="24"/>
        </w:rPr>
        <w:t xml:space="preserve">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0D3570">
        <w:rPr>
          <w:rFonts w:ascii="GHEA Grapalat" w:hAnsi="GHEA Grapalat"/>
          <w:szCs w:val="24"/>
        </w:rPr>
        <w:t>17</w:t>
      </w:r>
      <w:r w:rsidR="000D3570">
        <w:rPr>
          <w:rFonts w:ascii="MS Gothic" w:eastAsia="MS Gothic" w:hAnsi="MS Gothic" w:cs="MS Gothic" w:hint="eastAsia"/>
          <w:szCs w:val="24"/>
        </w:rPr>
        <w:t>․</w:t>
      </w:r>
      <w:r w:rsidR="000D3570">
        <w:rPr>
          <w:rFonts w:ascii="GHEA Grapalat" w:hAnsi="GHEA Grapalat"/>
          <w:szCs w:val="24"/>
        </w:rPr>
        <w:t>02</w:t>
      </w:r>
      <w:r w:rsidR="000D3570">
        <w:rPr>
          <w:rFonts w:ascii="MS Gothic" w:eastAsia="MS Gothic" w:hAnsi="MS Gothic" w:cs="MS Gothic" w:hint="eastAsia"/>
          <w:szCs w:val="24"/>
        </w:rPr>
        <w:t>․</w:t>
      </w:r>
      <w:r w:rsidR="000D3570">
        <w:rPr>
          <w:rFonts w:ascii="GHEA Grapalat" w:hAnsi="GHEA Grapalat"/>
          <w:szCs w:val="24"/>
        </w:rPr>
        <w:t>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sidRPr="007C1E93">
        <w:rPr>
          <w:rFonts w:ascii="GHEA Grapalat" w:hAnsi="GHEA Grapalat"/>
          <w:szCs w:val="24"/>
        </w:rPr>
        <w:t xml:space="preserve"> </w:t>
      </w:r>
      <w:r w:rsidRPr="00DC52A8">
        <w:rPr>
          <w:rFonts w:ascii="GHEA Grapalat" w:hAnsi="GHEA Grapalat"/>
          <w:szCs w:val="24"/>
        </w:rPr>
        <w:t>в комиссию по адресу</w:t>
      </w:r>
      <w:r w:rsidR="00DD5410" w:rsidRPr="007C1E93">
        <w:rPr>
          <w:rFonts w:ascii="GHEA Grapalat" w:hAnsi="GHEA Grapalat"/>
          <w:szCs w:val="24"/>
        </w:rPr>
        <w:t xml:space="preserve"> </w:t>
      </w:r>
      <w:r w:rsidR="00E60179" w:rsidRPr="007C1E93">
        <w:rPr>
          <w:rFonts w:ascii="GHEA Grapalat" w:hAnsi="GHEA Grapalat"/>
          <w:szCs w:val="24"/>
        </w:rPr>
        <w:t xml:space="preserve">Села </w:t>
      </w:r>
      <w:r w:rsidR="00F77CB1">
        <w:rPr>
          <w:rFonts w:ascii="GHEA Grapalat" w:hAnsi="GHEA Grapalat"/>
          <w:szCs w:val="24"/>
        </w:rPr>
        <w:t xml:space="preserve">Веди </w:t>
      </w:r>
      <w:r w:rsidR="000120FB">
        <w:rPr>
          <w:rFonts w:ascii="GHEA Grapalat" w:hAnsi="GHEA Grapalat"/>
        </w:rPr>
        <w:t xml:space="preserve"> </w:t>
      </w:r>
      <w:r w:rsidR="00E60179">
        <w:rPr>
          <w:rFonts w:ascii="GHEA Grapalat" w:hAnsi="GHEA Grapalat"/>
        </w:rPr>
        <w:t xml:space="preserve">, Араратской  области РА </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F77CB1">
        <w:rPr>
          <w:rFonts w:ascii="GHEA Grapalat" w:hAnsi="GHEA Grapalat"/>
          <w:szCs w:val="24"/>
        </w:rPr>
        <w:t>13.00</w:t>
      </w:r>
      <w:r w:rsidR="00D26A8C" w:rsidRPr="00D26A8C">
        <w:rPr>
          <w:rFonts w:ascii="GHEA Grapalat" w:hAnsi="GHEA Grapalat"/>
          <w:b/>
          <w:szCs w:val="24"/>
        </w:rPr>
        <w:t xml:space="preserve"> </w:t>
      </w:r>
      <w:r w:rsidR="000A1CBD">
        <w:rPr>
          <w:rFonts w:ascii="GHEA Grapalat" w:hAnsi="GHEA Grapalat"/>
          <w:szCs w:val="24"/>
        </w:rPr>
        <w:t xml:space="preserve">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0D3570">
        <w:rPr>
          <w:rFonts w:ascii="GHEA Grapalat" w:hAnsi="GHEA Grapalat"/>
          <w:szCs w:val="24"/>
        </w:rPr>
        <w:t>17</w:t>
      </w:r>
      <w:r w:rsidR="000D3570">
        <w:rPr>
          <w:rFonts w:ascii="MS Gothic" w:eastAsia="MS Gothic" w:hAnsi="MS Gothic" w:cs="MS Gothic" w:hint="eastAsia"/>
          <w:szCs w:val="24"/>
        </w:rPr>
        <w:t>․</w:t>
      </w:r>
      <w:r w:rsidR="000D3570">
        <w:rPr>
          <w:rFonts w:ascii="GHEA Grapalat" w:hAnsi="GHEA Grapalat"/>
          <w:szCs w:val="24"/>
        </w:rPr>
        <w:t>02</w:t>
      </w:r>
      <w:r w:rsidR="000D3570">
        <w:rPr>
          <w:rFonts w:ascii="MS Gothic" w:eastAsia="MS Gothic" w:hAnsi="MS Gothic" w:cs="MS Gothic" w:hint="eastAsia"/>
          <w:szCs w:val="24"/>
        </w:rPr>
        <w:t>․</w:t>
      </w:r>
      <w:r w:rsidR="000D3570">
        <w:rPr>
          <w:rFonts w:ascii="GHEA Grapalat" w:hAnsi="GHEA Grapalat"/>
          <w:szCs w:val="24"/>
        </w:rPr>
        <w:t>2020</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r w:rsidR="00DC52A8" w:rsidRPr="0004030D">
        <w:rPr>
          <w:rFonts w:ascii="GHEA Grapalat" w:hAnsi="GHEA Grapalat"/>
        </w:rPr>
        <w:t>А.Айвазян</w:t>
      </w:r>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 </w:t>
      </w:r>
      <w:r w:rsidRPr="0010656B">
        <w:rPr>
          <w:rFonts w:ascii="GHEA Grapalat" w:hAnsi="GHEA Grapalat"/>
          <w:szCs w:val="24"/>
        </w:rPr>
        <w:t>,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w:t>
      </w:r>
      <w:r w:rsidRPr="0010656B">
        <w:rPr>
          <w:rFonts w:ascii="GHEA Grapalat" w:hAnsi="GHEA Grapalat"/>
          <w:szCs w:val="24"/>
        </w:rPr>
        <w:lastRenderedPageBreak/>
        <w:t>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0C1DC9">
        <w:rPr>
          <w:rFonts w:ascii="GHEA Grapalat" w:hAnsi="GHEA Grapalat"/>
          <w:szCs w:val="24"/>
        </w:rPr>
        <w:t>-</w:t>
      </w:r>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ложения, лумы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млн. драмов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r w:rsidRPr="000C1DC9">
        <w:rPr>
          <w:rFonts w:ascii="GHEA Grapalat" w:hAnsi="GHEA Grapalat"/>
          <w:szCs w:val="24"/>
        </w:rPr>
        <w:t>объявлен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0D3570">
        <w:rPr>
          <w:rFonts w:ascii="GHEA Grapalat" w:hAnsi="GHEA Grapalat"/>
          <w:szCs w:val="24"/>
        </w:rPr>
        <w:t>17</w:t>
      </w:r>
      <w:r w:rsidR="000D3570">
        <w:rPr>
          <w:rFonts w:ascii="MS Gothic" w:eastAsia="MS Gothic" w:hAnsi="MS Gothic" w:cs="MS Gothic" w:hint="eastAsia"/>
          <w:szCs w:val="24"/>
        </w:rPr>
        <w:t>․</w:t>
      </w:r>
      <w:r w:rsidR="000D3570">
        <w:rPr>
          <w:rFonts w:ascii="GHEA Grapalat" w:hAnsi="GHEA Grapalat"/>
          <w:szCs w:val="24"/>
        </w:rPr>
        <w:t>02</w:t>
      </w:r>
      <w:r w:rsidR="000D3570">
        <w:rPr>
          <w:rFonts w:ascii="MS Gothic" w:eastAsia="MS Gothic" w:hAnsi="MS Gothic" w:cs="MS Gothic" w:hint="eastAsia"/>
          <w:szCs w:val="24"/>
        </w:rPr>
        <w:t>․</w:t>
      </w:r>
      <w:r w:rsidR="000D3570">
        <w:rPr>
          <w:rFonts w:ascii="GHEA Grapalat" w:hAnsi="GHEA Grapalat"/>
          <w:szCs w:val="24"/>
        </w:rPr>
        <w:t>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12:00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семдесять пять</w:t>
      </w:r>
      <w:r w:rsidRPr="000C1DC9">
        <w:rPr>
          <w:rFonts w:ascii="GHEA Grapalat" w:hAnsi="GHEA Grapalat"/>
          <w:szCs w:val="24"/>
        </w:rPr>
        <w:t xml:space="preserve"> лотов</w:t>
      </w:r>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"Удовлетворительно" оцениваются заявки, соответствующие предусмотренным настоящим </w:t>
      </w:r>
      <w:r w:rsidRPr="000C1DC9">
        <w:rPr>
          <w:rFonts w:ascii="GHEA Grapalat" w:hAnsi="GHEA Grapalat"/>
          <w:szCs w:val="24"/>
        </w:rPr>
        <w:lastRenderedPageBreak/>
        <w:t>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A3ABE" w:rsidRPr="000C1DC9">
        <w:rPr>
          <w:rFonts w:ascii="GHEA Grapalat" w:hAnsi="GHEA Grapalat"/>
          <w:szCs w:val="24"/>
        </w:rPr>
        <w:t>у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C1DC9">
        <w:rPr>
          <w:rFonts w:ascii="GHEA Grapalat" w:hAnsi="GHEA Grapalat"/>
          <w:szCs w:val="24"/>
        </w:rPr>
        <w:t>.</w:t>
      </w:r>
      <w:r w:rsidRPr="000C1DC9">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позднее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 xml:space="preserve">превышают цену, установленную  заявкой на закупку  </w:t>
      </w:r>
      <w:r w:rsidRPr="000C1DC9">
        <w:rPr>
          <w:rFonts w:ascii="GHEA Grapalat" w:hAnsi="GHEA Grapalat"/>
          <w:szCs w:val="24"/>
        </w:rPr>
        <w:t>,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w:t>
      </w:r>
      <w:r w:rsidRPr="000C1DC9">
        <w:rPr>
          <w:rFonts w:ascii="GHEA Grapalat" w:hAnsi="GHEA Grapalat"/>
          <w:szCs w:val="24"/>
        </w:rPr>
        <w:lastRenderedPageBreak/>
        <w:t xml:space="preserve">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 ,,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заявки</w:t>
      </w:r>
      <w:r w:rsidR="00855622" w:rsidRPr="000C1DC9">
        <w:rPr>
          <w:rFonts w:ascii="GHEA Grapalat" w:hAnsi="GHEA Grapalat"/>
          <w:szCs w:val="24"/>
        </w:rPr>
        <w:t>.</w:t>
      </w:r>
      <w:r w:rsidR="003B3E74" w:rsidRPr="000C1DC9">
        <w:rPr>
          <w:rFonts w:ascii="GHEA Grapalat" w:hAnsi="GHEA Grapalat"/>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Не позднее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 xml:space="preserve">. 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r w:rsidR="00A31DCA" w:rsidRPr="000C1DC9">
        <w:rPr>
          <w:rFonts w:ascii="GHEA Grapalat" w:hAnsi="GHEA Grapalat"/>
          <w:szCs w:val="24"/>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Оценка заявок и определение отобранного участника осуществляются по отдельным 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комиссии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w:t>
      </w:r>
      <w:r w:rsidRPr="000C1DC9">
        <w:rPr>
          <w:rFonts w:ascii="GHEA Grapalat" w:hAnsi="GHEA Grapalat"/>
          <w:szCs w:val="24"/>
        </w:rPr>
        <w:lastRenderedPageBreak/>
        <w:t>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Размер обеспечения квалификации равен размеру ценового предложения отобранного участника.</w:t>
      </w:r>
      <w:r w:rsidR="001647D2" w:rsidRPr="00D97A13">
        <w:rPr>
          <w:rFonts w:ascii="GHEA Grapalat" w:hAnsi="GHEA Grapalat"/>
          <w:sz w:val="20"/>
        </w:rPr>
        <w:t xml:space="preserve">Обеспечение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xml:space="preserve">, которое должно быть действительным как минимум  </w:t>
      </w:r>
      <w:r w:rsidR="001647D2" w:rsidRPr="00D97A13">
        <w:rPr>
          <w:rFonts w:ascii="GHEA Grapalat" w:hAnsi="GHEA Grapalat"/>
          <w:sz w:val="20"/>
        </w:rPr>
        <w:lastRenderedPageBreak/>
        <w:t>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r w:rsidR="008F1F9B" w:rsidRPr="00D97A13">
        <w:rPr>
          <w:rFonts w:ascii="GHEA Grapalat" w:hAnsi="GHEA Grapalat"/>
          <w:sz w:val="20"/>
        </w:rPr>
        <w:t>по</w:t>
      </w:r>
      <w:r w:rsidRPr="00D97A13">
        <w:rPr>
          <w:rFonts w:ascii="GHEA Grapalat" w:hAnsi="GHEA Grapalat"/>
          <w:sz w:val="20"/>
        </w:rPr>
        <w:t xml:space="preserve"> более чем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драмов </w:t>
      </w:r>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r w:rsidR="00740EF5" w:rsidRPr="00D97A13">
        <w:rPr>
          <w:rFonts w:ascii="GHEA Grapalat" w:hAnsi="GHEA Grapalat"/>
          <w:sz w:val="20"/>
        </w:rPr>
        <w:t>по</w:t>
      </w:r>
      <w:r w:rsidRPr="00D97A13">
        <w:rPr>
          <w:rFonts w:ascii="GHEA Grapalat" w:hAnsi="GHEA Grapalat"/>
          <w:sz w:val="20"/>
        </w:rPr>
        <w:t xml:space="preserve"> более чем одно</w:t>
      </w:r>
      <w:r w:rsidR="00740EF5" w:rsidRPr="00D97A13">
        <w:rPr>
          <w:rFonts w:ascii="GHEA Grapalat" w:hAnsi="GHEA Grapalat"/>
          <w:sz w:val="20"/>
        </w:rPr>
        <w:t xml:space="preserve">му лоту </w:t>
      </w:r>
      <w:r w:rsidRPr="00D97A13">
        <w:rPr>
          <w:rFonts w:ascii="GHEA Grapalat" w:hAnsi="GHEA Grapalat"/>
          <w:sz w:val="20"/>
        </w:rPr>
        <w:t>и общая цена заключаемого с последним договора превышает 10 млн. драмов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r w:rsidR="00251CF9" w:rsidRPr="00D97A13">
        <w:rPr>
          <w:rFonts w:ascii="GHEA Grapalat" w:hAnsi="GHEA Grapalat"/>
          <w:sz w:val="20"/>
        </w:rPr>
        <w:t xml:space="preserve"> </w:t>
      </w:r>
      <w:r w:rsidR="0076763C" w:rsidRPr="00D97A13">
        <w:rPr>
          <w:rFonts w:ascii="GHEA Grapalat" w:hAnsi="GHEA Grapalat"/>
          <w:sz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w:t>
      </w:r>
      <w:r w:rsidRPr="00197271">
        <w:rPr>
          <w:rFonts w:ascii="GHEA Grapalat" w:hAnsi="GHEA Grapalat"/>
          <w:sz w:val="20"/>
        </w:rPr>
        <w:lastRenderedPageBreak/>
        <w:t>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97271">
        <w:rPr>
          <w:rFonts w:ascii="GHEA Grapalat" w:hAnsi="GHEA Grapalat"/>
          <w:sz w:val="20"/>
        </w:rPr>
        <w:t> </w:t>
      </w:r>
      <w:r w:rsidRPr="00197271">
        <w:rPr>
          <w:rFonts w:ascii="GHEA Grapalat" w:hAnsi="GHEA Grapalat"/>
          <w:sz w:val="20"/>
        </w:rPr>
        <w:t xml:space="preserve">лицу посредством </w:t>
      </w:r>
      <w:r w:rsidRPr="00197271">
        <w:rPr>
          <w:rFonts w:ascii="GHEA Grapalat" w:hAnsi="GHEA Grapalat"/>
          <w:sz w:val="20"/>
        </w:rPr>
        <w:lastRenderedPageBreak/>
        <w:t>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б.</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97271">
        <w:rPr>
          <w:rFonts w:ascii="GHEA Grapalat" w:hAnsi="GHEA Grapalat"/>
          <w:sz w:val="20"/>
        </w:rPr>
        <w:t>рассматривающего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обороны и национальной безопасности, необходимо продолжить процесс закупки.</w:t>
      </w:r>
      <w:r w:rsidR="00996C19" w:rsidRPr="00197271">
        <w:rPr>
          <w:rFonts w:ascii="GHEA Grapalat" w:hAnsi="GHEA Grapalat"/>
          <w:sz w:val="20"/>
        </w:rPr>
        <w:t xml:space="preserve">Лицо,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заявление</w:t>
      </w:r>
      <w:r w:rsidR="00EB3C28" w:rsidRPr="0063020B">
        <w:rPr>
          <w:rFonts w:ascii="GHEA Grapalat" w:hAnsi="GHEA Grapalat"/>
          <w:sz w:val="20"/>
        </w:rPr>
        <w:t xml:space="preserve">--объявлениe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утвержденнoе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Предложения участника, относящиеся к ним документы вкладываются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0D3570">
        <w:rPr>
          <w:rFonts w:ascii="GHEA Grapalat" w:hAnsi="GHEA Grapalat"/>
          <w:b/>
        </w:rPr>
        <w:t>PVAAPK-GHAPDzB-2020/2</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AA2710">
        <w:rPr>
          <w:rFonts w:ascii="GHEA Grapalat" w:hAnsi="GHEA Grapalat"/>
          <w:sz w:val="20"/>
          <w:szCs w:val="20"/>
        </w:rPr>
        <w:t>объявленного</w:t>
      </w:r>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"ЦЕНТР ПЕРВИЧНОЙ ОХРАНЫ ЗДОРОВЬЯ</w:t>
      </w:r>
      <w:r w:rsidR="00F978EA" w:rsidRPr="00F978EA">
        <w:rPr>
          <w:rFonts w:ascii="GHEA Grapalat" w:hAnsi="GHEA Grapalat"/>
          <w:sz w:val="20"/>
          <w:szCs w:val="20"/>
        </w:rPr>
        <w:t xml:space="preserve"> </w:t>
      </w:r>
      <w:r w:rsidR="00F77CB1">
        <w:rPr>
          <w:rFonts w:ascii="GHEA Grapalat" w:hAnsi="GHEA Grapalat"/>
          <w:b/>
          <w:sz w:val="20"/>
          <w:szCs w:val="20"/>
        </w:rPr>
        <w:t xml:space="preserve">ВЕДИ </w:t>
      </w:r>
      <w:r w:rsidR="000120FB">
        <w:rPr>
          <w:rFonts w:ascii="GHEA Grapalat" w:hAnsi="GHEA Grapalat"/>
          <w:sz w:val="20"/>
          <w:szCs w:val="20"/>
        </w:rPr>
        <w:t xml:space="preserve"> </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0D3570">
        <w:rPr>
          <w:rFonts w:ascii="GHEA Grapalat" w:hAnsi="GHEA Grapalat"/>
          <w:b/>
          <w:sz w:val="20"/>
          <w:szCs w:val="20"/>
        </w:rPr>
        <w:t>PVAAPK-GHAPDzB-2020/2</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требованиям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0D3570">
        <w:rPr>
          <w:rFonts w:ascii="GHEA Grapalat" w:hAnsi="GHEA Grapalat"/>
          <w:b/>
          <w:sz w:val="20"/>
        </w:rPr>
        <w:t>PVAAPK-GHAPDzB-2020/2</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r w:rsidR="00AA2710" w:rsidRPr="00AA2710">
        <w:rPr>
          <w:rFonts w:ascii="GHEA Grapalat" w:hAnsi="GHEA Grapalat"/>
          <w:sz w:val="20"/>
          <w:lang w:val="en-US"/>
        </w:rPr>
        <w:t>e</w:t>
      </w:r>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0D3570">
        <w:rPr>
          <w:rFonts w:ascii="GHEA Grapalat" w:hAnsi="GHEA Grapalat"/>
          <w:b/>
          <w:sz w:val="20"/>
        </w:rPr>
        <w:t>PVAAPK-GHAPDzB-2020/2</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sidRPr="00AA2710">
        <w:rPr>
          <w:rFonts w:ascii="GHEA Grapalat" w:hAnsi="GHEA Grapalat"/>
          <w:i w:val="0"/>
        </w:rPr>
        <w:lastRenderedPageBreak/>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организаций, либо организаций, имеющих принадлежащую</w:t>
      </w:r>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под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0D3570">
        <w:rPr>
          <w:rFonts w:ascii="GHEA Grapalat" w:hAnsi="GHEA Grapalat"/>
          <w:b/>
          <w:sz w:val="20"/>
        </w:rPr>
        <w:t>PVAAPK-GHAPDzB-2020/2</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0D3570">
        <w:rPr>
          <w:rFonts w:ascii="GHEA Grapalat" w:hAnsi="GHEA Grapalat"/>
          <w:b/>
          <w:spacing w:val="-6"/>
          <w:sz w:val="20"/>
          <w:szCs w:val="20"/>
        </w:rPr>
        <w:t>PVAAPK-GHAPDzB-2020/2</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spacing w:after="160"/>
        <w:jc w:val="right"/>
        <w:rPr>
          <w:rFonts w:ascii="GHEA Grapalat" w:hAnsi="GHEA Grapalat"/>
          <w:sz w:val="18"/>
        </w:rPr>
      </w:pPr>
      <w:r w:rsidRPr="00062832">
        <w:rPr>
          <w:rFonts w:ascii="GHEA Grapalat" w:hAnsi="GHEA Grapalat"/>
          <w:sz w:val="18"/>
        </w:rPr>
        <w:t>д</w:t>
      </w:r>
      <w:r w:rsidR="00B2572B" w:rsidRPr="00062832">
        <w:rPr>
          <w:rFonts w:ascii="GHEA Grapalat" w:hAnsi="GHEA Grapalat"/>
          <w:sz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842"/>
        <w:gridCol w:w="1560"/>
        <w:gridCol w:w="1418"/>
        <w:gridCol w:w="1617"/>
        <w:gridCol w:w="1448"/>
      </w:tblGrid>
      <w:tr w:rsidR="00BD50E7" w:rsidRPr="005744FC" w:rsidTr="00CC672E">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42"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560"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F77CB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521"/>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2</w:t>
            </w: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rPr>
                <w:rFonts w:ascii="GHEA Grapalat" w:hAnsi="GHEA Grapalat"/>
                <w:sz w:val="20"/>
                <w:szCs w:val="20"/>
              </w:rPr>
            </w:pP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3</w:t>
            </w: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27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lang w:val="af-ZA"/>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r>
    </w:tbl>
    <w:p w:rsidR="00B0364F" w:rsidRDefault="00B0364F"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Pr="00F85B3B" w:rsidRDefault="00B217BB" w:rsidP="00B46D58">
      <w:pPr>
        <w:rPr>
          <w:rFonts w:ascii="GHEA Grapalat" w:hAnsi="GHEA Grapalat"/>
          <w:b/>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lastRenderedPageBreak/>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0364F"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0364F" w:rsidRDefault="003D2FE2" w:rsidP="003D2FE2">
      <w:pPr>
        <w:widowControl w:val="0"/>
        <w:jc w:val="both"/>
        <w:rPr>
          <w:rFonts w:ascii="GHEA Grapalat" w:hAnsi="GHEA Grapalat"/>
          <w:sz w:val="22"/>
          <w:szCs w:val="22"/>
        </w:rPr>
      </w:pPr>
      <w:r w:rsidRPr="00B0364F">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94007" w:rsidRDefault="003D2FE2" w:rsidP="00E6417E">
      <w:pPr>
        <w:widowControl w:val="0"/>
        <w:tabs>
          <w:tab w:val="left" w:pos="567"/>
        </w:tabs>
        <w:ind w:right="-851"/>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"ЦЕНТР ПЕРВИЧНОЙ ОХРАНЫ ЗДОРОВЬЯ</w:t>
      </w:r>
      <w:r w:rsidR="00F978EA" w:rsidRPr="00F978EA">
        <w:rPr>
          <w:rFonts w:ascii="GHEA Grapalat" w:hAnsi="GHEA Grapalat"/>
          <w:sz w:val="20"/>
          <w:szCs w:val="22"/>
        </w:rPr>
        <w:t xml:space="preserve"> </w:t>
      </w:r>
      <w:r w:rsidR="00F77CB1" w:rsidRPr="00F77CB1">
        <w:rPr>
          <w:rFonts w:ascii="GHEA Grapalat" w:hAnsi="GHEA Grapalat"/>
          <w:sz w:val="20"/>
          <w:szCs w:val="22"/>
        </w:rPr>
        <w:t>ВЕДИ</w:t>
      </w:r>
      <w:r w:rsidR="00F77CB1">
        <w:rPr>
          <w:rFonts w:ascii="GHEA Grapalat" w:hAnsi="GHEA Grapalat"/>
          <w:b/>
          <w:sz w:val="20"/>
          <w:szCs w:val="22"/>
        </w:rPr>
        <w:t xml:space="preserve"> </w:t>
      </w:r>
      <w:r w:rsidR="000120FB">
        <w:rPr>
          <w:rFonts w:ascii="GHEA Grapalat" w:hAnsi="GHEA Grapalat"/>
          <w:sz w:val="20"/>
          <w:szCs w:val="22"/>
        </w:rPr>
        <w:t xml:space="preserve"> </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0D3570">
        <w:rPr>
          <w:rFonts w:ascii="GHEA Grapalat" w:hAnsi="GHEA Grapalat"/>
          <w:b/>
          <w:sz w:val="20"/>
          <w:szCs w:val="22"/>
        </w:rPr>
        <w:t>PVAAPK-GHAPDzB-2020/2</w:t>
      </w:r>
    </w:p>
    <w:p w:rsidR="003D2FE2" w:rsidRPr="00D10D9F" w:rsidRDefault="00A12D76" w:rsidP="00E6417E">
      <w:pPr>
        <w:widowControl w:val="0"/>
        <w:tabs>
          <w:tab w:val="left" w:pos="1134"/>
        </w:tabs>
        <w:ind w:right="-851"/>
        <w:jc w:val="both"/>
        <w:rPr>
          <w:rFonts w:ascii="GHEA Grapalat" w:hAnsi="GHEA Grapalat"/>
          <w:sz w:val="20"/>
          <w:szCs w:val="22"/>
        </w:rPr>
      </w:pPr>
      <w:r>
        <w:rPr>
          <w:rFonts w:ascii="GHEA Grapalat" w:hAnsi="GHEA Grapalat"/>
          <w:sz w:val="22"/>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r w:rsidR="003D2FE2" w:rsidRPr="00D10D9F">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r w:rsidR="003D2FE2" w:rsidRPr="00D10D9F">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r w:rsidR="003D2FE2" w:rsidRPr="00D10D9F">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r w:rsidR="003D2FE2" w:rsidRPr="00D10D9F">
        <w:rPr>
          <w:rFonts w:ascii="GHEA Grapalat" w:hAnsi="GHEA Grapalat"/>
          <w:sz w:val="20"/>
          <w:szCs w:val="22"/>
        </w:rPr>
        <w:t>Компания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r w:rsidR="003D2FE2" w:rsidRPr="00D10D9F">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Заказчик может представить в Банк-плательщик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1.7.</w:t>
      </w:r>
      <w:r w:rsidR="003D2FE2" w:rsidRPr="00D10D9F">
        <w:rPr>
          <w:rFonts w:ascii="GHEA Grapalat" w:hAnsi="GHEA Grapalat"/>
          <w:sz w:val="20"/>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lastRenderedPageBreak/>
        <w:t>1.8.</w:t>
      </w:r>
      <w:r w:rsidR="003D2FE2" w:rsidRPr="00D10D9F">
        <w:rPr>
          <w:rFonts w:ascii="GHEA Grapalat" w:hAnsi="GHEA Grapalat"/>
          <w:sz w:val="20"/>
          <w:szCs w:val="22"/>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4.</w:t>
            </w:r>
            <w:r w:rsidRPr="00C30C06">
              <w:rPr>
                <w:rFonts w:ascii="GHEA Grapalat" w:hAnsi="GHEA Grapalat"/>
                <w:sz w:val="20"/>
              </w:rPr>
              <w:t>Наименование, или имя, фамилия плательщика (Компания:</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00F978EA">
              <w:rPr>
                <w:rFonts w:ascii="GHEA Grapalat" w:hAnsi="GHEA Grapalat"/>
                <w:color w:val="000000"/>
                <w:sz w:val="17"/>
                <w:szCs w:val="17"/>
                <w:shd w:val="clear" w:color="auto" w:fill="FFFFFF"/>
                <w:lang w:val="en-US"/>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r w:rsidR="00F978EA">
              <w:rPr>
                <w:rFonts w:ascii="GHEA Grapalat" w:hAnsi="GHEA Grapalat" w:cs="Sylfaen"/>
                <w:sz w:val="20"/>
                <w:szCs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0120FB"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0120FB"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0120FB"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0D3570">
        <w:rPr>
          <w:rFonts w:ascii="GHEA Grapalat" w:hAnsi="GHEA Grapalat"/>
          <w:b/>
          <w:i/>
          <w:sz w:val="20"/>
          <w:szCs w:val="20"/>
        </w:rPr>
        <w:t>PVAAPK-GHAPDzB-2020/2</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0D3570">
        <w:rPr>
          <w:rFonts w:ascii="GHEA Grapalat" w:hAnsi="GHEA Grapalat"/>
          <w:b/>
          <w:sz w:val="20"/>
        </w:rPr>
        <w:t>PVAAPK-GHAPDzB-2020/2</w:t>
      </w:r>
      <w:r w:rsidRPr="002448B4">
        <w:rPr>
          <w:rFonts w:ascii="GHEA Grapalat" w:hAnsi="GHEA Grapalat"/>
          <w:sz w:val="20"/>
        </w:rPr>
        <w:t>.</w:t>
      </w:r>
    </w:p>
    <w:p w:rsidR="000A214C" w:rsidRPr="002448B4" w:rsidRDefault="002448B4" w:rsidP="002448B4">
      <w:pPr>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r w:rsidR="000A214C" w:rsidRPr="002448B4">
        <w:rPr>
          <w:rFonts w:ascii="GHEA Grapalat" w:hAnsi="GHEA Grapalat"/>
          <w:sz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r w:rsidR="000A214C" w:rsidRPr="002448B4">
        <w:rPr>
          <w:rFonts w:ascii="GHEA Grapalat" w:hAnsi="GHEA Grapalat"/>
          <w:sz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r w:rsidR="000A214C" w:rsidRPr="002448B4">
        <w:rPr>
          <w:rFonts w:ascii="GHEA Grapalat" w:hAnsi="GHEA Grapalat"/>
          <w:sz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r w:rsidR="000A214C" w:rsidRPr="002448B4">
        <w:rPr>
          <w:rFonts w:ascii="GHEA Grapalat" w:hAnsi="GHEA Grapalat"/>
          <w:sz w:val="20"/>
        </w:rPr>
        <w:t>Компания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r w:rsidR="000A214C" w:rsidRPr="002448B4">
        <w:rPr>
          <w:rFonts w:ascii="GHEA Grapalat" w:hAnsi="GHEA Grapalat"/>
          <w:sz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lastRenderedPageBreak/>
        <w:t>1.6.</w:t>
      </w:r>
      <w:r w:rsidR="000A214C" w:rsidRPr="002448B4">
        <w:rPr>
          <w:rFonts w:ascii="GHEA Grapalat" w:hAnsi="GHEA Grapalat"/>
          <w:sz w:val="20"/>
        </w:rPr>
        <w:t>Заказчик может представить в Банк-плательщик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(двух) рабочих дней после получения платежного требования должен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в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4.Наименование, или имя, фамилия плательщика (Компания:</w:t>
            </w:r>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23.в Дата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0D3570">
        <w:rPr>
          <w:rFonts w:ascii="GHEA Grapalat" w:hAnsi="GHEA Grapalat"/>
          <w:b/>
          <w:i/>
          <w:szCs w:val="24"/>
        </w:rPr>
        <w:t>PVAAPK-GHAPDzB-2020/2</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0D3570">
        <w:rPr>
          <w:rFonts w:ascii="GHEA Grapalat" w:hAnsi="GHEA Grapalat"/>
          <w:b/>
          <w:sz w:val="22"/>
        </w:rPr>
        <w:t>PVAAPK-GHAPDzB-2020/2</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Отказываться от товара в случае непоставки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восполнения недопереданного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F452E" w:rsidRPr="002A493C" w:rsidRDefault="00FF452E" w:rsidP="00B46D58">
      <w:pPr>
        <w:widowControl w:val="0"/>
        <w:spacing w:after="160"/>
        <w:jc w:val="center"/>
        <w:rPr>
          <w:rFonts w:ascii="GHEA Grapalat" w:hAnsi="GHEA Grapalat"/>
          <w:b/>
          <w:sz w:val="22"/>
        </w:rPr>
      </w:pPr>
    </w:p>
    <w:p w:rsidR="00FF452E" w:rsidRPr="002A493C" w:rsidRDefault="00FF452E" w:rsidP="00B46D58">
      <w:pPr>
        <w:widowControl w:val="0"/>
        <w:spacing w:after="160"/>
        <w:jc w:val="center"/>
        <w:rPr>
          <w:rFonts w:ascii="GHEA Grapalat" w:hAnsi="GHEA Grapalat"/>
          <w:b/>
          <w:sz w:val="22"/>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lastRenderedPageBreak/>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________ драмов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позднее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C6037">
        <w:rPr>
          <w:rFonts w:ascii="GHEA Grapalat" w:hAnsi="GHEA Grapalat"/>
          <w:sz w:val="20"/>
        </w:rPr>
        <w:t xml:space="preserve"> расторгает договор</w:t>
      </w:r>
      <w:r w:rsidRPr="006C6037">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w:t>
      </w:r>
      <w:r w:rsidRPr="006C6037">
        <w:rPr>
          <w:rFonts w:ascii="GHEA Grapalat" w:hAnsi="GHEA Grapalat"/>
          <w:sz w:val="20"/>
        </w:rPr>
        <w:lastRenderedPageBreak/>
        <w:t>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C6037">
        <w:rPr>
          <w:rFonts w:ascii="GHEA Grapalat" w:hAnsi="GHEA Grapalat"/>
          <w:sz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1"/>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r w:rsidRPr="00602182">
        <w:rPr>
          <w:rFonts w:ascii="GHEA Grapalat" w:hAnsi="GHEA Grapalat"/>
          <w:sz w:val="20"/>
        </w:rPr>
        <w:t>Драмов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895"/>
        <w:gridCol w:w="1589"/>
        <w:gridCol w:w="1597"/>
        <w:gridCol w:w="955"/>
        <w:gridCol w:w="887"/>
        <w:gridCol w:w="851"/>
        <w:gridCol w:w="850"/>
        <w:gridCol w:w="1664"/>
        <w:gridCol w:w="1158"/>
        <w:gridCol w:w="1080"/>
      </w:tblGrid>
      <w:tr w:rsidR="00B138F3" w:rsidRPr="00A5383D" w:rsidTr="005D00F9">
        <w:trPr>
          <w:jc w:val="center"/>
        </w:trPr>
        <w:tc>
          <w:tcPr>
            <w:tcW w:w="16483" w:type="dxa"/>
            <w:gridSpan w:val="12"/>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Товар</w:t>
            </w:r>
          </w:p>
        </w:tc>
      </w:tr>
      <w:tr w:rsidR="00B138F3" w:rsidRPr="00A5383D" w:rsidTr="00CB254D">
        <w:trPr>
          <w:trHeight w:val="219"/>
          <w:jc w:val="center"/>
        </w:trPr>
        <w:tc>
          <w:tcPr>
            <w:tcW w:w="1242" w:type="dxa"/>
            <w:vMerge w:val="restart"/>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 xml:space="preserve">номер предусмотренного </w:t>
            </w:r>
            <w:r w:rsidRPr="00A5383D">
              <w:rPr>
                <w:rFonts w:ascii="GHEA Grapalat" w:hAnsi="GHEA Grapalat"/>
                <w:spacing w:val="-6"/>
                <w:sz w:val="16"/>
                <w:szCs w:val="16"/>
              </w:rPr>
              <w:t>приглашением</w:t>
            </w:r>
            <w:r w:rsidRPr="00A5383D">
              <w:rPr>
                <w:rFonts w:ascii="GHEA Grapalat" w:hAnsi="GHEA Grapalat"/>
                <w:sz w:val="16"/>
                <w:szCs w:val="16"/>
              </w:rPr>
              <w:t xml:space="preserve"> лота</w:t>
            </w:r>
          </w:p>
        </w:tc>
        <w:tc>
          <w:tcPr>
            <w:tcW w:w="2715" w:type="dxa"/>
            <w:vMerge w:val="restart"/>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промежуточный код, предусмотренный планом закупок по классификации ЕЗК (CPV)</w:t>
            </w:r>
          </w:p>
        </w:tc>
        <w:tc>
          <w:tcPr>
            <w:tcW w:w="1895" w:type="dxa"/>
            <w:vMerge w:val="restart"/>
            <w:vAlign w:val="center"/>
          </w:tcPr>
          <w:p w:rsidR="00071D1C" w:rsidRPr="00A5383D" w:rsidRDefault="001D0249" w:rsidP="00B64ECA">
            <w:pPr>
              <w:widowControl w:val="0"/>
              <w:jc w:val="center"/>
              <w:rPr>
                <w:rFonts w:ascii="GHEA Grapalat" w:hAnsi="GHEA Grapalat"/>
                <w:sz w:val="16"/>
                <w:szCs w:val="16"/>
                <w:lang w:val="en-US"/>
              </w:rPr>
            </w:pPr>
            <w:r w:rsidRPr="00A5383D">
              <w:rPr>
                <w:rFonts w:ascii="GHEA Grapalat" w:hAnsi="GHEA Grapalat"/>
                <w:sz w:val="16"/>
                <w:szCs w:val="16"/>
              </w:rPr>
              <w:t xml:space="preserve">наименование </w:t>
            </w:r>
          </w:p>
        </w:tc>
        <w:tc>
          <w:tcPr>
            <w:tcW w:w="1589" w:type="dxa"/>
            <w:vMerge w:val="restart"/>
            <w:vAlign w:val="center"/>
          </w:tcPr>
          <w:p w:rsidR="00071D1C" w:rsidRPr="00A5383D" w:rsidRDefault="00A205BF" w:rsidP="00B64ECA">
            <w:pPr>
              <w:widowControl w:val="0"/>
              <w:ind w:left="-96" w:right="-108"/>
              <w:jc w:val="center"/>
              <w:rPr>
                <w:rFonts w:ascii="GHEA Grapalat" w:hAnsi="GHEA Grapalat"/>
                <w:sz w:val="16"/>
                <w:szCs w:val="16"/>
              </w:rPr>
            </w:pPr>
            <w:r w:rsidRPr="00A5383D">
              <w:rPr>
                <w:rFonts w:ascii="GHEA Grapalat" w:hAnsi="GHEA Grapalat"/>
                <w:sz w:val="16"/>
                <w:szCs w:val="16"/>
              </w:rPr>
              <w:t>товарный знак,</w:t>
            </w:r>
            <w:r w:rsidRPr="00A5383D">
              <w:rPr>
                <w:rFonts w:ascii="GHEA Grapalat" w:hAnsi="GHEA Grapalat"/>
                <w:sz w:val="16"/>
                <w:szCs w:val="16"/>
                <w:lang w:val="hy-AM"/>
              </w:rPr>
              <w:t xml:space="preserve"> </w:t>
            </w:r>
            <w:r w:rsidRPr="00A5383D">
              <w:rPr>
                <w:rFonts w:ascii="GHEA Grapalat" w:hAnsi="GHEA Grapalat"/>
                <w:sz w:val="16"/>
                <w:szCs w:val="16"/>
              </w:rPr>
              <w:t>марка</w:t>
            </w:r>
            <w:r w:rsidR="00317BD2" w:rsidRPr="00A5383D">
              <w:rPr>
                <w:rFonts w:ascii="GHEA Grapalat" w:hAnsi="GHEA Grapalat"/>
                <w:sz w:val="16"/>
                <w:szCs w:val="16"/>
                <w:lang w:val="hy-AM"/>
              </w:rPr>
              <w:t xml:space="preserve"> </w:t>
            </w:r>
            <w:r w:rsidR="00CC6362" w:rsidRPr="00A5383D">
              <w:rPr>
                <w:rFonts w:ascii="GHEA Grapalat" w:hAnsi="GHEA Grapalat"/>
                <w:sz w:val="16"/>
                <w:szCs w:val="16"/>
              </w:rPr>
              <w:t xml:space="preserve">и </w:t>
            </w:r>
            <w:r w:rsidR="009F06BA" w:rsidRPr="00A5383D">
              <w:rPr>
                <w:rFonts w:ascii="GHEA Grapalat" w:hAnsi="GHEA Grapalat"/>
                <w:sz w:val="16"/>
                <w:szCs w:val="16"/>
              </w:rPr>
              <w:t xml:space="preserve">наименование производителя </w:t>
            </w:r>
            <w:r w:rsidR="00B64ECA" w:rsidRPr="00A5383D">
              <w:rPr>
                <w:rStyle w:val="af6"/>
                <w:rFonts w:ascii="GHEA Grapalat" w:hAnsi="GHEA Grapalat"/>
                <w:sz w:val="16"/>
                <w:szCs w:val="16"/>
              </w:rPr>
              <w:footnoteReference w:customMarkFollows="1" w:id="16"/>
              <w:t>**</w:t>
            </w:r>
          </w:p>
        </w:tc>
        <w:tc>
          <w:tcPr>
            <w:tcW w:w="1597" w:type="dxa"/>
            <w:vMerge w:val="restart"/>
            <w:vAlign w:val="center"/>
          </w:tcPr>
          <w:p w:rsidR="00071D1C" w:rsidRPr="00A5383D" w:rsidRDefault="00071D1C" w:rsidP="00B46D58">
            <w:pPr>
              <w:widowControl w:val="0"/>
              <w:ind w:left="-108" w:right="-59"/>
              <w:jc w:val="center"/>
              <w:rPr>
                <w:rFonts w:ascii="GHEA Grapalat" w:hAnsi="GHEA Grapalat"/>
                <w:sz w:val="16"/>
                <w:szCs w:val="16"/>
              </w:rPr>
            </w:pPr>
            <w:r w:rsidRPr="00A5383D">
              <w:rPr>
                <w:rFonts w:ascii="GHEA Grapalat" w:hAnsi="GHEA Grapalat"/>
                <w:sz w:val="16"/>
                <w:szCs w:val="16"/>
              </w:rPr>
              <w:t>техническая характеристика</w:t>
            </w:r>
          </w:p>
        </w:tc>
        <w:tc>
          <w:tcPr>
            <w:tcW w:w="955" w:type="dxa"/>
            <w:vMerge w:val="restart"/>
            <w:vAlign w:val="center"/>
          </w:tcPr>
          <w:p w:rsidR="00071D1C" w:rsidRPr="00A5383D" w:rsidRDefault="00071D1C" w:rsidP="00B46D58">
            <w:pPr>
              <w:widowControl w:val="0"/>
              <w:ind w:left="-48" w:right="-108"/>
              <w:jc w:val="center"/>
              <w:rPr>
                <w:rFonts w:ascii="GHEA Grapalat" w:hAnsi="GHEA Grapalat"/>
                <w:sz w:val="16"/>
                <w:szCs w:val="16"/>
              </w:rPr>
            </w:pPr>
            <w:r w:rsidRPr="00A5383D">
              <w:rPr>
                <w:rFonts w:ascii="GHEA Grapalat" w:hAnsi="GHEA Grapalat"/>
                <w:sz w:val="16"/>
                <w:szCs w:val="16"/>
              </w:rPr>
              <w:t>единица измерения</w:t>
            </w:r>
          </w:p>
        </w:tc>
        <w:tc>
          <w:tcPr>
            <w:tcW w:w="887" w:type="dxa"/>
            <w:vMerge w:val="restart"/>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цена единицы/драмов РА</w:t>
            </w:r>
          </w:p>
        </w:tc>
        <w:tc>
          <w:tcPr>
            <w:tcW w:w="851" w:type="dxa"/>
            <w:vMerge w:val="restart"/>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общая цена/драмов РА</w:t>
            </w:r>
          </w:p>
        </w:tc>
        <w:tc>
          <w:tcPr>
            <w:tcW w:w="850" w:type="dxa"/>
            <w:vMerge w:val="restart"/>
            <w:vAlign w:val="center"/>
          </w:tcPr>
          <w:p w:rsidR="00F978EA" w:rsidRPr="00A5383D" w:rsidRDefault="00F978EA" w:rsidP="00B46D58">
            <w:pPr>
              <w:widowControl w:val="0"/>
              <w:ind w:left="-126" w:right="-108"/>
              <w:jc w:val="center"/>
              <w:rPr>
                <w:rFonts w:ascii="GHEA Grapalat" w:hAnsi="GHEA Grapalat"/>
                <w:sz w:val="16"/>
                <w:szCs w:val="16"/>
                <w:lang w:val="en-US"/>
              </w:rPr>
            </w:pPr>
            <w:r w:rsidRPr="00A5383D">
              <w:rPr>
                <w:rFonts w:ascii="GHEA Grapalat" w:hAnsi="GHEA Grapalat"/>
                <w:sz w:val="16"/>
                <w:szCs w:val="16"/>
              </w:rPr>
              <w:t>О</w:t>
            </w:r>
            <w:r w:rsidR="00071D1C" w:rsidRPr="00A5383D">
              <w:rPr>
                <w:rFonts w:ascii="GHEA Grapalat" w:hAnsi="GHEA Grapalat"/>
                <w:sz w:val="16"/>
                <w:szCs w:val="16"/>
              </w:rPr>
              <w:t>бщий</w:t>
            </w:r>
          </w:p>
          <w:p w:rsidR="00071D1C" w:rsidRPr="00A5383D" w:rsidRDefault="00071D1C" w:rsidP="00B46D58">
            <w:pPr>
              <w:widowControl w:val="0"/>
              <w:ind w:left="-126" w:right="-108"/>
              <w:jc w:val="center"/>
              <w:rPr>
                <w:rFonts w:ascii="GHEA Grapalat" w:hAnsi="GHEA Grapalat"/>
                <w:sz w:val="16"/>
                <w:szCs w:val="16"/>
              </w:rPr>
            </w:pPr>
            <w:r w:rsidRPr="00A5383D">
              <w:rPr>
                <w:rFonts w:ascii="GHEA Grapalat" w:hAnsi="GHEA Grapalat"/>
                <w:sz w:val="16"/>
                <w:szCs w:val="16"/>
              </w:rPr>
              <w:t xml:space="preserve"> объем</w:t>
            </w:r>
          </w:p>
        </w:tc>
        <w:tc>
          <w:tcPr>
            <w:tcW w:w="3902" w:type="dxa"/>
            <w:gridSpan w:val="3"/>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поставки</w:t>
            </w:r>
          </w:p>
        </w:tc>
      </w:tr>
      <w:tr w:rsidR="00B138F3" w:rsidRPr="00A5383D" w:rsidTr="00CB254D">
        <w:trPr>
          <w:trHeight w:val="445"/>
          <w:jc w:val="center"/>
        </w:trPr>
        <w:tc>
          <w:tcPr>
            <w:tcW w:w="1242" w:type="dxa"/>
            <w:vMerge/>
            <w:vAlign w:val="center"/>
          </w:tcPr>
          <w:p w:rsidR="00071D1C" w:rsidRPr="00A5383D" w:rsidRDefault="00071D1C" w:rsidP="00B46D58">
            <w:pPr>
              <w:widowControl w:val="0"/>
              <w:jc w:val="center"/>
              <w:rPr>
                <w:rFonts w:ascii="GHEA Grapalat" w:hAnsi="GHEA Grapalat"/>
                <w:sz w:val="16"/>
                <w:szCs w:val="16"/>
              </w:rPr>
            </w:pPr>
          </w:p>
        </w:tc>
        <w:tc>
          <w:tcPr>
            <w:tcW w:w="2715" w:type="dxa"/>
            <w:vMerge/>
            <w:vAlign w:val="center"/>
          </w:tcPr>
          <w:p w:rsidR="00071D1C" w:rsidRPr="00A5383D" w:rsidRDefault="00071D1C" w:rsidP="00B46D58">
            <w:pPr>
              <w:widowControl w:val="0"/>
              <w:jc w:val="center"/>
              <w:rPr>
                <w:rFonts w:ascii="GHEA Grapalat" w:hAnsi="GHEA Grapalat"/>
                <w:sz w:val="16"/>
                <w:szCs w:val="16"/>
              </w:rPr>
            </w:pPr>
          </w:p>
        </w:tc>
        <w:tc>
          <w:tcPr>
            <w:tcW w:w="1895" w:type="dxa"/>
            <w:vMerge/>
            <w:vAlign w:val="center"/>
          </w:tcPr>
          <w:p w:rsidR="00071D1C" w:rsidRPr="00A5383D" w:rsidRDefault="00071D1C" w:rsidP="00B46D58">
            <w:pPr>
              <w:widowControl w:val="0"/>
              <w:jc w:val="center"/>
              <w:rPr>
                <w:rFonts w:ascii="GHEA Grapalat" w:hAnsi="GHEA Grapalat"/>
                <w:sz w:val="16"/>
                <w:szCs w:val="16"/>
              </w:rPr>
            </w:pPr>
          </w:p>
        </w:tc>
        <w:tc>
          <w:tcPr>
            <w:tcW w:w="1589" w:type="dxa"/>
            <w:vMerge/>
            <w:vAlign w:val="center"/>
          </w:tcPr>
          <w:p w:rsidR="00071D1C" w:rsidRPr="00A5383D" w:rsidRDefault="00071D1C" w:rsidP="00B46D58">
            <w:pPr>
              <w:widowControl w:val="0"/>
              <w:jc w:val="center"/>
              <w:rPr>
                <w:rFonts w:ascii="GHEA Grapalat" w:hAnsi="GHEA Grapalat"/>
                <w:sz w:val="16"/>
                <w:szCs w:val="16"/>
              </w:rPr>
            </w:pPr>
          </w:p>
        </w:tc>
        <w:tc>
          <w:tcPr>
            <w:tcW w:w="1597" w:type="dxa"/>
            <w:vMerge/>
            <w:vAlign w:val="center"/>
          </w:tcPr>
          <w:p w:rsidR="00071D1C" w:rsidRPr="00A5383D" w:rsidRDefault="00071D1C" w:rsidP="00B46D58">
            <w:pPr>
              <w:widowControl w:val="0"/>
              <w:jc w:val="center"/>
              <w:rPr>
                <w:rFonts w:ascii="GHEA Grapalat" w:hAnsi="GHEA Grapalat"/>
                <w:sz w:val="16"/>
                <w:szCs w:val="16"/>
              </w:rPr>
            </w:pPr>
          </w:p>
        </w:tc>
        <w:tc>
          <w:tcPr>
            <w:tcW w:w="955" w:type="dxa"/>
            <w:vMerge/>
            <w:vAlign w:val="center"/>
          </w:tcPr>
          <w:p w:rsidR="00071D1C" w:rsidRPr="00A5383D" w:rsidRDefault="00071D1C" w:rsidP="00B46D58">
            <w:pPr>
              <w:widowControl w:val="0"/>
              <w:jc w:val="center"/>
              <w:rPr>
                <w:rFonts w:ascii="GHEA Grapalat" w:hAnsi="GHEA Grapalat"/>
                <w:sz w:val="16"/>
                <w:szCs w:val="16"/>
              </w:rPr>
            </w:pPr>
          </w:p>
        </w:tc>
        <w:tc>
          <w:tcPr>
            <w:tcW w:w="887" w:type="dxa"/>
            <w:vMerge/>
            <w:vAlign w:val="center"/>
          </w:tcPr>
          <w:p w:rsidR="00071D1C" w:rsidRPr="00A5383D" w:rsidRDefault="00071D1C" w:rsidP="00B46D58">
            <w:pPr>
              <w:widowControl w:val="0"/>
              <w:jc w:val="center"/>
              <w:rPr>
                <w:rFonts w:ascii="GHEA Grapalat" w:hAnsi="GHEA Grapalat"/>
                <w:sz w:val="16"/>
                <w:szCs w:val="16"/>
              </w:rPr>
            </w:pPr>
          </w:p>
        </w:tc>
        <w:tc>
          <w:tcPr>
            <w:tcW w:w="851" w:type="dxa"/>
            <w:vMerge/>
            <w:vAlign w:val="center"/>
          </w:tcPr>
          <w:p w:rsidR="00071D1C" w:rsidRPr="00A5383D" w:rsidRDefault="00071D1C" w:rsidP="00B46D58">
            <w:pPr>
              <w:widowControl w:val="0"/>
              <w:jc w:val="center"/>
              <w:rPr>
                <w:rFonts w:ascii="GHEA Grapalat" w:hAnsi="GHEA Grapalat"/>
                <w:sz w:val="16"/>
                <w:szCs w:val="16"/>
              </w:rPr>
            </w:pPr>
          </w:p>
        </w:tc>
        <w:tc>
          <w:tcPr>
            <w:tcW w:w="850" w:type="dxa"/>
            <w:vMerge/>
            <w:vAlign w:val="center"/>
          </w:tcPr>
          <w:p w:rsidR="00071D1C" w:rsidRPr="00A5383D" w:rsidRDefault="00071D1C" w:rsidP="00B46D58">
            <w:pPr>
              <w:widowControl w:val="0"/>
              <w:jc w:val="center"/>
              <w:rPr>
                <w:rFonts w:ascii="GHEA Grapalat" w:hAnsi="GHEA Grapalat"/>
                <w:sz w:val="16"/>
                <w:szCs w:val="16"/>
              </w:rPr>
            </w:pPr>
          </w:p>
        </w:tc>
        <w:tc>
          <w:tcPr>
            <w:tcW w:w="1664" w:type="dxa"/>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адрес</w:t>
            </w:r>
          </w:p>
        </w:tc>
        <w:tc>
          <w:tcPr>
            <w:tcW w:w="1158" w:type="dxa"/>
            <w:vAlign w:val="center"/>
          </w:tcPr>
          <w:p w:rsidR="00071D1C" w:rsidRPr="00A5383D" w:rsidRDefault="00071D1C" w:rsidP="00B46D58">
            <w:pPr>
              <w:widowControl w:val="0"/>
              <w:ind w:left="-46" w:right="-84"/>
              <w:jc w:val="center"/>
              <w:rPr>
                <w:rFonts w:ascii="GHEA Grapalat" w:hAnsi="GHEA Grapalat"/>
                <w:sz w:val="16"/>
                <w:szCs w:val="16"/>
              </w:rPr>
            </w:pPr>
            <w:r w:rsidRPr="00A5383D">
              <w:rPr>
                <w:rFonts w:ascii="GHEA Grapalat" w:hAnsi="GHEA Grapalat"/>
                <w:sz w:val="16"/>
                <w:szCs w:val="16"/>
              </w:rPr>
              <w:t>подлежащее поставке количество товара</w:t>
            </w:r>
          </w:p>
        </w:tc>
        <w:tc>
          <w:tcPr>
            <w:tcW w:w="1080" w:type="dxa"/>
            <w:vAlign w:val="center"/>
          </w:tcPr>
          <w:p w:rsidR="00700C81" w:rsidRPr="00A5383D" w:rsidRDefault="005646FC" w:rsidP="00B46D58">
            <w:pPr>
              <w:widowControl w:val="0"/>
              <w:ind w:left="-132" w:right="-129"/>
              <w:jc w:val="center"/>
              <w:rPr>
                <w:rFonts w:ascii="GHEA Grapalat" w:hAnsi="GHEA Grapalat"/>
                <w:sz w:val="16"/>
                <w:szCs w:val="16"/>
                <w:lang w:val="en-US"/>
              </w:rPr>
            </w:pPr>
            <w:r w:rsidRPr="00A5383D">
              <w:rPr>
                <w:rFonts w:ascii="GHEA Grapalat" w:hAnsi="GHEA Grapalat"/>
                <w:sz w:val="16"/>
                <w:szCs w:val="16"/>
              </w:rPr>
              <w:t>с</w:t>
            </w:r>
            <w:r w:rsidR="00700C81" w:rsidRPr="00A5383D">
              <w:rPr>
                <w:rFonts w:ascii="GHEA Grapalat" w:hAnsi="GHEA Grapalat"/>
                <w:sz w:val="16"/>
                <w:szCs w:val="16"/>
              </w:rPr>
              <w:t>рок</w:t>
            </w:r>
            <w:r w:rsidR="005A57B8" w:rsidRPr="00A5383D">
              <w:rPr>
                <w:rStyle w:val="af6"/>
                <w:rFonts w:ascii="GHEA Grapalat" w:hAnsi="GHEA Grapalat"/>
                <w:sz w:val="16"/>
                <w:szCs w:val="16"/>
              </w:rPr>
              <w:footnoteReference w:customMarkFollows="1" w:id="17"/>
              <w:t>***</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33621761</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Цефуроксим / Эквивалент Чинат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250</w:t>
            </w:r>
            <w:r>
              <w:t xml:space="preserve"> </w:t>
            </w:r>
            <w:r w:rsidRPr="00A5383D">
              <w:rPr>
                <w:rFonts w:ascii="Sylfaen" w:hAnsi="Sylfaen" w:cs="Arial"/>
                <w:color w:val="000000"/>
                <w:sz w:val="20"/>
                <w:szCs w:val="20"/>
              </w:rPr>
              <w:t>мг</w:t>
            </w:r>
          </w:p>
        </w:tc>
        <w:tc>
          <w:tcPr>
            <w:tcW w:w="955" w:type="dxa"/>
            <w:tcBorders>
              <w:top w:val="single" w:sz="8" w:space="0" w:color="auto"/>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2</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бисопролол 5 мг / эквивалент Конкор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3</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бисопролол 10 мг / эквивалент Конкор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4</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33661153</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Эналаприл + Гидрохлоротиазид</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20+12,5</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ампула</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5</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33631380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рамиприл + гидрохлоротиазид</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10+12,5</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6</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Серестид / сальметерол + флутиказон</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50+100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7</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Диосмин + гесперидин 900 мг + 100 мг / эквивалент детралакса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213D0D" w:rsidRDefault="005E1E94" w:rsidP="005E1E94">
            <w:pPr>
              <w:jc w:val="center"/>
              <w:rPr>
                <w:rFonts w:ascii="Sylfaen" w:hAnsi="Sylfaen" w:cs="Calibri"/>
                <w:color w:val="000000"/>
                <w:sz w:val="20"/>
                <w:szCs w:val="20"/>
                <w:lang w:val="af-ZA"/>
              </w:rPr>
            </w:pP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ампула</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8</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33691212</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ибупрофен / эквивалент нурофена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 xml:space="preserve">Села Веди  , Араратской  области </w:t>
            </w:r>
            <w:r w:rsidRPr="00A5383D">
              <w:rPr>
                <w:rFonts w:ascii="GHEA Grapalat" w:hAnsi="GHEA Grapalat"/>
                <w:sz w:val="16"/>
                <w:szCs w:val="16"/>
              </w:rPr>
              <w:lastRenderedPageBreak/>
              <w:t>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lastRenderedPageBreak/>
              <w:t>600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lastRenderedPageBreak/>
              <w:t>9</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33691189</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Спиронолактоновый эквивалент Верошпирон 50 мг</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w:t>
            </w:r>
            <w:r w:rsidRPr="00447063">
              <w:rPr>
                <w:rFonts w:ascii="Sylfaen" w:hAnsi="Sylfaen" w:cs="Arial"/>
                <w:color w:val="000000"/>
                <w:sz w:val="20"/>
                <w:szCs w:val="20"/>
              </w:rPr>
              <w:t>մ</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210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210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10</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33671131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парацетамол</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11</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амиодарон - кордарон</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750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750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12</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Кетопрофен / Эквивалент Дексалгин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ампула</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13</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24951440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амоксациллин + клавулановая кислота / эквивалентное увеличение</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1000+200</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140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140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14</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33691260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Montelukast</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15</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33691145</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монтелукаста</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4</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ампула</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bl>
    <w:p w:rsidR="005D00F9" w:rsidRPr="005D00F9" w:rsidRDefault="005D00F9" w:rsidP="005D00F9">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602182" w:rsidRPr="000120FB" w:rsidRDefault="0060218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bookmarkStart w:id="1" w:name="_GoBack"/>
            <w:bookmarkEnd w:id="1"/>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602182" w:rsidRPr="00865A6C" w:rsidRDefault="00071D1C" w:rsidP="00602182">
      <w:pPr>
        <w:widowControl w:val="0"/>
        <w:ind w:right="-882"/>
        <w:jc w:val="right"/>
        <w:rPr>
          <w:rFonts w:ascii="GHEA Grapalat" w:hAnsi="GHEA Grapalat"/>
          <w:b/>
          <w:i/>
          <w:sz w:val="18"/>
        </w:rPr>
      </w:pPr>
      <w:r w:rsidRPr="00B138F3">
        <w:rPr>
          <w:rFonts w:ascii="GHEA Grapalat" w:hAnsi="GHEA Grapalat"/>
        </w:rPr>
        <w:br w:type="page"/>
      </w:r>
      <w:r w:rsidRPr="00865A6C">
        <w:rPr>
          <w:rFonts w:ascii="GHEA Grapalat" w:hAnsi="GHEA Grapalat"/>
          <w:b/>
          <w:i/>
          <w:sz w:val="18"/>
        </w:rPr>
        <w:lastRenderedPageBreak/>
        <w:t>Приложение № 2</w:t>
      </w:r>
    </w:p>
    <w:p w:rsidR="00071D1C" w:rsidRPr="00865A6C" w:rsidRDefault="00071D1C" w:rsidP="00602182">
      <w:pPr>
        <w:widowControl w:val="0"/>
        <w:ind w:right="-882"/>
        <w:jc w:val="right"/>
        <w:rPr>
          <w:rFonts w:ascii="GHEA Grapalat" w:hAnsi="GHEA Grapalat"/>
          <w:b/>
          <w:i/>
          <w:sz w:val="18"/>
        </w:rPr>
      </w:pPr>
      <w:r w:rsidRPr="00865A6C">
        <w:rPr>
          <w:rFonts w:ascii="GHEA Grapalat" w:hAnsi="GHEA Grapalat"/>
          <w:b/>
          <w:i/>
          <w:sz w:val="18"/>
        </w:rPr>
        <w:t xml:space="preserve">к Договору под кодом </w:t>
      </w:r>
      <w:r w:rsidR="000D3570">
        <w:rPr>
          <w:rFonts w:ascii="GHEA Grapalat" w:hAnsi="GHEA Grapalat"/>
          <w:b/>
          <w:i/>
          <w:sz w:val="18"/>
        </w:rPr>
        <w:t>PVAAPK-GHAPDzB-2020/2</w:t>
      </w:r>
      <w:r w:rsidR="00602182" w:rsidRPr="00865A6C">
        <w:rPr>
          <w:rFonts w:ascii="GHEA Grapalat" w:hAnsi="GHEA Grapalat"/>
          <w:b/>
          <w:i/>
          <w:sz w:val="18"/>
        </w:rPr>
        <w:t xml:space="preserve">  </w:t>
      </w:r>
      <w:r w:rsidR="005A57B8" w:rsidRPr="00865A6C">
        <w:rPr>
          <w:rFonts w:ascii="GHEA Grapalat" w:hAnsi="GHEA Grapalat"/>
          <w:b/>
          <w:i/>
          <w:sz w:val="18"/>
        </w:rPr>
        <w:br/>
      </w:r>
      <w:r w:rsidRPr="00865A6C">
        <w:rPr>
          <w:rFonts w:ascii="GHEA Grapalat" w:hAnsi="GHEA Grapalat"/>
          <w:b/>
          <w:i/>
          <w:sz w:val="18"/>
        </w:rPr>
        <w:t xml:space="preserve">заключенному </w:t>
      </w:r>
      <w:r w:rsidR="006132ED" w:rsidRPr="00865A6C">
        <w:rPr>
          <w:rFonts w:ascii="GHEA Grapalat" w:hAnsi="GHEA Grapalat"/>
          <w:b/>
          <w:i/>
          <w:sz w:val="18"/>
        </w:rPr>
        <w:t>"</w:t>
      </w:r>
      <w:r w:rsidR="00D52566" w:rsidRPr="00865A6C">
        <w:rPr>
          <w:rFonts w:ascii="GHEA Grapalat" w:hAnsi="GHEA Grapalat"/>
          <w:b/>
          <w:i/>
          <w:sz w:val="18"/>
        </w:rPr>
        <w:tab/>
      </w:r>
      <w:r w:rsidR="006132ED" w:rsidRPr="00865A6C">
        <w:rPr>
          <w:rFonts w:ascii="GHEA Grapalat" w:hAnsi="GHEA Grapalat"/>
          <w:b/>
          <w:i/>
          <w:sz w:val="18"/>
        </w:rPr>
        <w:t>"</w:t>
      </w:r>
      <w:r w:rsidR="00D52566" w:rsidRPr="00865A6C">
        <w:rPr>
          <w:rFonts w:ascii="GHEA Grapalat" w:hAnsi="GHEA Grapalat"/>
          <w:b/>
          <w:i/>
          <w:sz w:val="18"/>
        </w:rPr>
        <w:tab/>
      </w:r>
      <w:r w:rsidRPr="00865A6C">
        <w:rPr>
          <w:rFonts w:ascii="GHEA Grapalat" w:hAnsi="GHEA Grapalat"/>
          <w:b/>
          <w:i/>
          <w:sz w:val="18"/>
        </w:rPr>
        <w:t>20</w:t>
      </w:r>
      <w:r w:rsidR="00D52566" w:rsidRPr="00865A6C">
        <w:rPr>
          <w:rFonts w:ascii="GHEA Grapalat" w:hAnsi="GHEA Grapalat"/>
          <w:b/>
          <w:i/>
          <w:sz w:val="18"/>
        </w:rPr>
        <w:tab/>
      </w:r>
      <w:r w:rsidRPr="00865A6C">
        <w:rPr>
          <w:rFonts w:ascii="GHEA Grapalat" w:hAnsi="GHEA Grapalat"/>
          <w:b/>
          <w:i/>
          <w:sz w:val="18"/>
        </w:rPr>
        <w:t>г.</w:t>
      </w:r>
    </w:p>
    <w:p w:rsidR="00602182" w:rsidRPr="002A493C" w:rsidRDefault="00602182" w:rsidP="00602182">
      <w:pPr>
        <w:widowControl w:val="0"/>
        <w:spacing w:after="160"/>
        <w:rPr>
          <w:rFonts w:ascii="GHEA Grapalat" w:hAnsi="GHEA Grapalat"/>
        </w:rPr>
      </w:pPr>
    </w:p>
    <w:p w:rsidR="00071D1C" w:rsidRPr="00865A6C" w:rsidRDefault="00071D1C" w:rsidP="00B46D58">
      <w:pPr>
        <w:widowControl w:val="0"/>
        <w:spacing w:after="160"/>
        <w:jc w:val="center"/>
        <w:rPr>
          <w:rFonts w:ascii="GHEA Grapalat" w:hAnsi="GHEA Grapalat"/>
          <w:sz w:val="14"/>
        </w:rPr>
      </w:pPr>
      <w:r w:rsidRPr="00865A6C">
        <w:rPr>
          <w:rFonts w:ascii="GHEA Grapalat" w:hAnsi="GHEA Grapalat"/>
          <w:sz w:val="14"/>
        </w:rPr>
        <w:t>ГРАФИК ОПЛАТЫ</w:t>
      </w:r>
      <w:r w:rsidR="00E67FD5" w:rsidRPr="00865A6C">
        <w:rPr>
          <w:rStyle w:val="af6"/>
          <w:rFonts w:ascii="GHEA Grapalat" w:hAnsi="GHEA Grapalat"/>
          <w:sz w:val="14"/>
        </w:rPr>
        <w:footnoteReference w:customMarkFollows="1" w:id="18"/>
        <w:t>*</w:t>
      </w:r>
    </w:p>
    <w:p w:rsidR="00071D1C" w:rsidRPr="00602182" w:rsidRDefault="00602182" w:rsidP="00602182">
      <w:pPr>
        <w:widowControl w:val="0"/>
        <w:spacing w:after="160"/>
        <w:ind w:right="-599"/>
        <w:jc w:val="right"/>
        <w:rPr>
          <w:rFonts w:ascii="GHEA Grapalat" w:hAnsi="GHEA Grapalat"/>
          <w:sz w:val="20"/>
        </w:rPr>
      </w:pPr>
      <w:r w:rsidRPr="00865A6C">
        <w:rPr>
          <w:rFonts w:ascii="GHEA Grapalat" w:hAnsi="GHEA Grapalat"/>
          <w:sz w:val="12"/>
          <w:lang w:val="en-US"/>
        </w:rPr>
        <w:t xml:space="preserve">                </w:t>
      </w:r>
      <w:r w:rsidR="00071D1C" w:rsidRPr="00865A6C">
        <w:rPr>
          <w:rFonts w:ascii="GHEA Grapalat" w:hAnsi="GHEA Grapalat"/>
          <w:sz w:val="12"/>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0"/>
        <w:gridCol w:w="2170"/>
        <w:gridCol w:w="712"/>
        <w:gridCol w:w="963"/>
        <w:gridCol w:w="676"/>
        <w:gridCol w:w="823"/>
        <w:gridCol w:w="529"/>
        <w:gridCol w:w="604"/>
        <w:gridCol w:w="686"/>
        <w:gridCol w:w="804"/>
        <w:gridCol w:w="865"/>
        <w:gridCol w:w="841"/>
        <w:gridCol w:w="936"/>
        <w:gridCol w:w="844"/>
        <w:gridCol w:w="771"/>
      </w:tblGrid>
      <w:tr w:rsidR="00B138F3" w:rsidRPr="00B138F3" w:rsidTr="005D00F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747"/>
          <w:jc w:val="center"/>
        </w:trPr>
        <w:tc>
          <w:tcPr>
            <w:tcW w:w="16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5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CB254D">
        <w:trPr>
          <w:trHeight w:val="594"/>
          <w:jc w:val="center"/>
        </w:trPr>
        <w:tc>
          <w:tcPr>
            <w:tcW w:w="1681" w:type="dxa"/>
          </w:tcPr>
          <w:p w:rsidR="00071D1C" w:rsidRPr="00B138F3" w:rsidRDefault="00071D1C" w:rsidP="00B46D58">
            <w:pPr>
              <w:widowControl w:val="0"/>
              <w:jc w:val="center"/>
              <w:rPr>
                <w:rFonts w:ascii="GHEA Grapalat" w:hAnsi="GHEA Grapalat"/>
                <w:sz w:val="16"/>
                <w:szCs w:val="16"/>
              </w:rPr>
            </w:pPr>
          </w:p>
        </w:tc>
        <w:tc>
          <w:tcPr>
            <w:tcW w:w="2000" w:type="dxa"/>
          </w:tcPr>
          <w:p w:rsidR="00071D1C" w:rsidRPr="00B138F3" w:rsidRDefault="00071D1C" w:rsidP="00B46D58">
            <w:pPr>
              <w:widowControl w:val="0"/>
              <w:jc w:val="center"/>
              <w:rPr>
                <w:rFonts w:ascii="GHEA Grapalat" w:hAnsi="GHEA Grapalat"/>
                <w:sz w:val="16"/>
                <w:szCs w:val="16"/>
              </w:rPr>
            </w:pPr>
          </w:p>
        </w:tc>
        <w:tc>
          <w:tcPr>
            <w:tcW w:w="2170" w:type="dxa"/>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33621761</w:t>
            </w:r>
          </w:p>
        </w:tc>
        <w:tc>
          <w:tcPr>
            <w:tcW w:w="2170" w:type="dxa"/>
            <w:tcBorders>
              <w:top w:val="single" w:sz="4" w:space="0" w:color="auto"/>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Цефуроксим / Эквивалент Чинат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2</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бисопролол 5 мг / эквивалент Конкор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3</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бисопролол 10 мг / эквивалент Конкор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4</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33661153</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Эналаприл + Гидрохлоротиазид</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5</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33631380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рамиприл + гидрохлоротиазид</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6</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Серестид / сальметерол + флутиказон</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7</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Диосмин + гесперидин 900 мг + 100 мг / эквивалент детралакса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8</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33691212</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ибупрофен / эквивалент нурофена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9</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33691189</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Спиронолактоновый эквивалент Верошпирон 50 мг</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10</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33671131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парацетамол</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11</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амиодарон - кордарон</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12</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Кетопрофен / Эквивалент Дексалгин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13</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24951440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амоксациллин + клавулановая кислота / эквивалентное увеличение</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14</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33691260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Montelukast</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lastRenderedPageBreak/>
              <w:t>15</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33691145</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монтелукаста</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D00F9">
          <w:footnotePr>
            <w:pos w:val="beneathText"/>
          </w:footnotePr>
          <w:pgSz w:w="16838" w:h="11906" w:orient="landscape" w:code="9"/>
          <w:pgMar w:top="709" w:right="1418" w:bottom="993"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Р/С____________________________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Р/С________________________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1D1999">
        <w:trPr>
          <w:jc w:val="center"/>
        </w:trPr>
        <w:tc>
          <w:tcPr>
            <w:tcW w:w="442"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1D1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1D1999">
        <w:trPr>
          <w:jc w:val="center"/>
        </w:trPr>
        <w:tc>
          <w:tcPr>
            <w:tcW w:w="442" w:type="dxa"/>
            <w:vMerge/>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1D1999">
        <w:trPr>
          <w:trHeight w:val="1105"/>
          <w:jc w:val="center"/>
        </w:trPr>
        <w:tc>
          <w:tcPr>
            <w:tcW w:w="442" w:type="dxa"/>
            <w:vMerge/>
            <w:tcBorders>
              <w:bottom w:val="single" w:sz="4" w:space="0" w:color="auto"/>
            </w:tcBorders>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602182">
        <w:rPr>
          <w:rFonts w:ascii="GHEA Grapalat" w:hAnsi="GHEA Grapalat"/>
          <w:sz w:val="20"/>
        </w:rPr>
        <w:t>являются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1D1999">
        <w:trPr>
          <w:trHeight w:val="196"/>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1D1999">
        <w:trPr>
          <w:trHeight w:val="20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между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F0A" w:rsidRDefault="00B74F0A">
      <w:r>
        <w:separator/>
      </w:r>
    </w:p>
  </w:endnote>
  <w:endnote w:type="continuationSeparator" w:id="0">
    <w:p w:rsidR="00B74F0A" w:rsidRDefault="00B7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LatArm"/>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6201"/>
      <w:docPartObj>
        <w:docPartGallery w:val="Page Numbers (Bottom of Page)"/>
        <w:docPartUnique/>
      </w:docPartObj>
    </w:sdtPr>
    <w:sdtEndPr>
      <w:rPr>
        <w:rFonts w:ascii="GHEA Grapalat" w:hAnsi="GHEA Grapalat"/>
        <w:sz w:val="24"/>
        <w:szCs w:val="24"/>
      </w:rPr>
    </w:sdtEndPr>
    <w:sdtContent>
      <w:p w:rsidR="000D3570" w:rsidRPr="00C861E9" w:rsidRDefault="000D357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E1E94">
          <w:rPr>
            <w:rFonts w:ascii="GHEA Grapalat" w:hAnsi="GHEA Grapalat"/>
            <w:noProof/>
            <w:sz w:val="24"/>
            <w:szCs w:val="24"/>
          </w:rPr>
          <w:t>48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F0A" w:rsidRDefault="00B74F0A">
      <w:r>
        <w:separator/>
      </w:r>
    </w:p>
  </w:footnote>
  <w:footnote w:type="continuationSeparator" w:id="0">
    <w:p w:rsidR="00B74F0A" w:rsidRDefault="00B74F0A">
      <w:r>
        <w:continuationSeparator/>
      </w:r>
    </w:p>
  </w:footnote>
  <w:footnote w:id="1">
    <w:p w:rsidR="000D3570" w:rsidRPr="00B94007" w:rsidRDefault="000D3570" w:rsidP="00FC69A8">
      <w:pPr>
        <w:pStyle w:val="af2"/>
        <w:jc w:val="both"/>
        <w:rPr>
          <w:rFonts w:ascii="GHEA Grapalat" w:hAnsi="GHEA Grapalat"/>
          <w:i/>
        </w:rPr>
      </w:pPr>
    </w:p>
  </w:footnote>
  <w:footnote w:id="2">
    <w:p w:rsidR="000D3570" w:rsidRPr="0049623A" w:rsidDel="00932115" w:rsidRDefault="000D3570" w:rsidP="00AF1F59">
      <w:pPr>
        <w:pStyle w:val="af2"/>
        <w:jc w:val="both"/>
        <w:rPr>
          <w:del w:id="0" w:author="Inesa Kocharyan" w:date="2019-10-29T12:18:00Z"/>
        </w:rPr>
      </w:pPr>
    </w:p>
  </w:footnote>
  <w:footnote w:id="3">
    <w:p w:rsidR="000D3570" w:rsidRPr="002C2499" w:rsidRDefault="000D3570"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D3570" w:rsidRPr="000811C1" w:rsidRDefault="000D3570">
      <w:pPr>
        <w:pStyle w:val="af2"/>
        <w:rPr>
          <w:rFonts w:asciiTheme="minorHAnsi" w:hAnsiTheme="minorHAnsi"/>
        </w:rPr>
      </w:pPr>
    </w:p>
  </w:footnote>
  <w:footnote w:id="4">
    <w:p w:rsidR="000D3570" w:rsidRPr="008842CE" w:rsidRDefault="000D357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D3570" w:rsidRPr="000811C1" w:rsidRDefault="000D3570">
      <w:pPr>
        <w:pStyle w:val="af2"/>
        <w:rPr>
          <w:lang w:val="af-ZA"/>
        </w:rPr>
      </w:pPr>
    </w:p>
  </w:footnote>
  <w:footnote w:id="5">
    <w:p w:rsidR="000D3570" w:rsidRPr="000811C1" w:rsidRDefault="000D3570" w:rsidP="0027573B">
      <w:pPr>
        <w:pStyle w:val="af2"/>
        <w:rPr>
          <w:rFonts w:ascii="Sylfaen" w:hAnsi="Sylfaen"/>
          <w:sz w:val="18"/>
          <w:szCs w:val="18"/>
        </w:rPr>
      </w:pPr>
    </w:p>
  </w:footnote>
  <w:footnote w:id="6">
    <w:p w:rsidR="000D3570" w:rsidRPr="00A31673" w:rsidRDefault="000D357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0D3570" w:rsidRDefault="000D357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D3570" w:rsidRDefault="000D3570" w:rsidP="006B3E56">
      <w:pPr>
        <w:pStyle w:val="af2"/>
        <w:rPr>
          <w:rFonts w:asciiTheme="minorHAnsi" w:hAnsiTheme="minorHAnsi"/>
          <w:lang w:val="af-ZA"/>
        </w:rPr>
      </w:pPr>
    </w:p>
  </w:footnote>
  <w:footnote w:id="8">
    <w:p w:rsidR="000D3570" w:rsidRPr="00B94007" w:rsidRDefault="000D3570" w:rsidP="003C670C">
      <w:pPr>
        <w:widowControl w:val="0"/>
        <w:ind w:right="309"/>
        <w:jc w:val="both"/>
        <w:rPr>
          <w:rFonts w:ascii="GHEA Grapalat" w:hAnsi="GHEA Grapalat"/>
          <w:i/>
          <w:sz w:val="20"/>
          <w:szCs w:val="20"/>
        </w:rPr>
      </w:pPr>
    </w:p>
    <w:p w:rsidR="000D3570" w:rsidRPr="00D3436F" w:rsidRDefault="000D3570">
      <w:pPr>
        <w:pStyle w:val="af2"/>
        <w:rPr>
          <w:lang w:val="es-ES"/>
        </w:rPr>
      </w:pPr>
    </w:p>
  </w:footnote>
  <w:footnote w:id="9">
    <w:p w:rsidR="000D3570" w:rsidRPr="008842CE" w:rsidRDefault="000D3570" w:rsidP="003D2FE2">
      <w:pPr>
        <w:pStyle w:val="af2"/>
        <w:jc w:val="both"/>
      </w:pPr>
    </w:p>
  </w:footnote>
  <w:footnote w:id="10">
    <w:p w:rsidR="000D3570" w:rsidRPr="00B94007" w:rsidRDefault="000D3570" w:rsidP="00D3436F">
      <w:pPr>
        <w:pStyle w:val="af2"/>
        <w:widowControl w:val="0"/>
        <w:jc w:val="both"/>
      </w:pPr>
    </w:p>
  </w:footnote>
  <w:footnote w:id="11">
    <w:p w:rsidR="000D3570" w:rsidRPr="00B94007" w:rsidRDefault="000D3570" w:rsidP="000D6018">
      <w:pPr>
        <w:pStyle w:val="af2"/>
        <w:jc w:val="both"/>
        <w:rPr>
          <w:rFonts w:ascii="GHEA Grapalat" w:hAnsi="GHEA Grapalat"/>
        </w:rPr>
      </w:pPr>
    </w:p>
    <w:p w:rsidR="000D3570" w:rsidRPr="00D3436F" w:rsidRDefault="000D3570">
      <w:pPr>
        <w:pStyle w:val="af2"/>
        <w:rPr>
          <w:lang w:val="hy-AM"/>
        </w:rPr>
      </w:pPr>
    </w:p>
  </w:footnote>
  <w:footnote w:id="12">
    <w:p w:rsidR="000D3570" w:rsidRPr="00D3436F" w:rsidRDefault="000D357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0D3570" w:rsidRPr="008842CE" w:rsidRDefault="000D357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D3570" w:rsidRPr="00D3436F" w:rsidRDefault="000D3570">
      <w:pPr>
        <w:pStyle w:val="af2"/>
        <w:rPr>
          <w:lang w:val="hy-AM"/>
        </w:rPr>
      </w:pPr>
    </w:p>
  </w:footnote>
  <w:footnote w:id="14">
    <w:p w:rsidR="000D3570" w:rsidRPr="002A493C" w:rsidRDefault="000D3570" w:rsidP="00602182">
      <w:pPr>
        <w:pStyle w:val="af2"/>
        <w:widowControl w:val="0"/>
        <w:jc w:val="both"/>
        <w:rPr>
          <w:rFonts w:ascii="GHEA Grapalat" w:hAnsi="GHEA Grapalat"/>
          <w:i/>
          <w:lang w:eastAsia="en-US"/>
        </w:rPr>
      </w:pPr>
    </w:p>
    <w:p w:rsidR="000D3570" w:rsidRPr="00D3436F" w:rsidRDefault="000D3570">
      <w:pPr>
        <w:pStyle w:val="af2"/>
        <w:rPr>
          <w:lang w:val="hy-AM"/>
        </w:rPr>
      </w:pPr>
    </w:p>
  </w:footnote>
  <w:footnote w:id="15">
    <w:p w:rsidR="000D3570" w:rsidRPr="00E861BF" w:rsidRDefault="000D3570" w:rsidP="008842CE">
      <w:pPr>
        <w:pStyle w:val="af2"/>
        <w:widowControl w:val="0"/>
        <w:jc w:val="both"/>
        <w:rPr>
          <w:rFonts w:ascii="GHEA Grapalat" w:hAnsi="GHEA Grapalat"/>
          <w:i/>
        </w:rPr>
      </w:pPr>
      <w:r w:rsidRPr="008842CE">
        <w:rPr>
          <w:rFonts w:ascii="GHEA Grapalat" w:hAnsi="GHEA Grapalat"/>
          <w:i/>
        </w:rPr>
        <w:t>.</w:t>
      </w:r>
    </w:p>
  </w:footnote>
  <w:footnote w:id="16">
    <w:p w:rsidR="000D3570" w:rsidRPr="00602182" w:rsidRDefault="000D3570" w:rsidP="00602182">
      <w:pPr>
        <w:pStyle w:val="af2"/>
        <w:widowControl w:val="0"/>
        <w:jc w:val="both"/>
        <w:rPr>
          <w:rFonts w:ascii="GHEA Grapalat" w:hAnsi="GHEA Grapalat"/>
          <w:i/>
        </w:rPr>
      </w:pPr>
    </w:p>
    <w:p w:rsidR="000D3570" w:rsidRPr="00E861BF" w:rsidRDefault="000D3570" w:rsidP="00B64ECA">
      <w:pPr>
        <w:pStyle w:val="af2"/>
        <w:widowControl w:val="0"/>
        <w:jc w:val="both"/>
        <w:rPr>
          <w:rFonts w:ascii="GHEA Grapalat" w:hAnsi="GHEA Grapalat"/>
          <w:i/>
        </w:rPr>
      </w:pPr>
    </w:p>
  </w:footnote>
  <w:footnote w:id="17">
    <w:p w:rsidR="000D3570" w:rsidRPr="00602182" w:rsidRDefault="000D3570" w:rsidP="008842CE">
      <w:pPr>
        <w:pStyle w:val="af2"/>
        <w:widowControl w:val="0"/>
        <w:jc w:val="both"/>
        <w:rPr>
          <w:rFonts w:ascii="GHEA Grapalat" w:hAnsi="GHEA Grapalat"/>
          <w:i/>
        </w:rPr>
      </w:pPr>
    </w:p>
  </w:footnote>
  <w:footnote w:id="18">
    <w:p w:rsidR="000D3570" w:rsidRPr="005D00F9" w:rsidRDefault="000D3570" w:rsidP="008842CE">
      <w:pPr>
        <w:pStyle w:val="af2"/>
        <w:widowControl w:val="0"/>
        <w:jc w:val="both"/>
        <w:rPr>
          <w:lang w:val="en-US"/>
        </w:rPr>
      </w:pPr>
    </w:p>
  </w:footnote>
  <w:footnote w:id="19">
    <w:p w:rsidR="000D3570" w:rsidRPr="005D00F9" w:rsidRDefault="000D3570"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0FB"/>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CBD"/>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570"/>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B62"/>
    <w:rsid w:val="00110D13"/>
    <w:rsid w:val="00111FFB"/>
    <w:rsid w:val="0011340E"/>
    <w:rsid w:val="00113F0D"/>
    <w:rsid w:val="0011423D"/>
    <w:rsid w:val="00115905"/>
    <w:rsid w:val="001159FA"/>
    <w:rsid w:val="0011611E"/>
    <w:rsid w:val="00117020"/>
    <w:rsid w:val="00117249"/>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2CE"/>
    <w:rsid w:val="001C3D83"/>
    <w:rsid w:val="001C3F6C"/>
    <w:rsid w:val="001C6688"/>
    <w:rsid w:val="001C76F7"/>
    <w:rsid w:val="001D0249"/>
    <w:rsid w:val="001D129F"/>
    <w:rsid w:val="001D1999"/>
    <w:rsid w:val="001D1C96"/>
    <w:rsid w:val="001D1D00"/>
    <w:rsid w:val="001D209D"/>
    <w:rsid w:val="001D2D62"/>
    <w:rsid w:val="001D5785"/>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DB"/>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019"/>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9E7"/>
    <w:rsid w:val="00336F9A"/>
    <w:rsid w:val="0033740E"/>
    <w:rsid w:val="00337C99"/>
    <w:rsid w:val="00340083"/>
    <w:rsid w:val="00340659"/>
    <w:rsid w:val="003414F9"/>
    <w:rsid w:val="00341747"/>
    <w:rsid w:val="00341A74"/>
    <w:rsid w:val="00341D7A"/>
    <w:rsid w:val="00341ED4"/>
    <w:rsid w:val="00342215"/>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678"/>
    <w:rsid w:val="00355B51"/>
    <w:rsid w:val="0035631F"/>
    <w:rsid w:val="00356463"/>
    <w:rsid w:val="003572A0"/>
    <w:rsid w:val="003572EA"/>
    <w:rsid w:val="003579C1"/>
    <w:rsid w:val="00357A33"/>
    <w:rsid w:val="00357AA2"/>
    <w:rsid w:val="00357D48"/>
    <w:rsid w:val="00357E1B"/>
    <w:rsid w:val="003605D5"/>
    <w:rsid w:val="0036230B"/>
    <w:rsid w:val="003629BA"/>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6E51"/>
    <w:rsid w:val="003A734A"/>
    <w:rsid w:val="003B0D6E"/>
    <w:rsid w:val="003B1FC0"/>
    <w:rsid w:val="003B2119"/>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B64"/>
    <w:rsid w:val="003C5E16"/>
    <w:rsid w:val="003C61D5"/>
    <w:rsid w:val="003C670C"/>
    <w:rsid w:val="003C6A92"/>
    <w:rsid w:val="003C7160"/>
    <w:rsid w:val="003C78D9"/>
    <w:rsid w:val="003D0075"/>
    <w:rsid w:val="003D0361"/>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DD7"/>
    <w:rsid w:val="003F1EEA"/>
    <w:rsid w:val="003F208A"/>
    <w:rsid w:val="003F264A"/>
    <w:rsid w:val="003F28E4"/>
    <w:rsid w:val="003F300B"/>
    <w:rsid w:val="003F4583"/>
    <w:rsid w:val="003F4C5E"/>
    <w:rsid w:val="003F59BB"/>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BF0"/>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91"/>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0AC"/>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2F8D"/>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907"/>
    <w:rsid w:val="005A49BB"/>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0F9"/>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E94"/>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5D1"/>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E53"/>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1DF9"/>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9AA"/>
    <w:rsid w:val="006F58E6"/>
    <w:rsid w:val="006F6413"/>
    <w:rsid w:val="006F69A0"/>
    <w:rsid w:val="006F6CE2"/>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28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1E93"/>
    <w:rsid w:val="007C274E"/>
    <w:rsid w:val="007C2EE2"/>
    <w:rsid w:val="007C3D16"/>
    <w:rsid w:val="007C3FF3"/>
    <w:rsid w:val="007C4876"/>
    <w:rsid w:val="007C49D4"/>
    <w:rsid w:val="007C4E0B"/>
    <w:rsid w:val="007C55BD"/>
    <w:rsid w:val="007C5997"/>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5D2C"/>
    <w:rsid w:val="007D716A"/>
    <w:rsid w:val="007D7707"/>
    <w:rsid w:val="007D7F01"/>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54"/>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A6C"/>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3E85"/>
    <w:rsid w:val="008A4DA3"/>
    <w:rsid w:val="008A5CEA"/>
    <w:rsid w:val="008A70A4"/>
    <w:rsid w:val="008A7905"/>
    <w:rsid w:val="008B0198"/>
    <w:rsid w:val="008B0507"/>
    <w:rsid w:val="008B1233"/>
    <w:rsid w:val="008B12AF"/>
    <w:rsid w:val="008B1605"/>
    <w:rsid w:val="008B3AF7"/>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8C3"/>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04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383D"/>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5B8"/>
    <w:rsid w:val="00A779D8"/>
    <w:rsid w:val="00A77FBD"/>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DE7"/>
    <w:rsid w:val="00B011DF"/>
    <w:rsid w:val="00B01495"/>
    <w:rsid w:val="00B01568"/>
    <w:rsid w:val="00B025A2"/>
    <w:rsid w:val="00B027B8"/>
    <w:rsid w:val="00B02A31"/>
    <w:rsid w:val="00B02A51"/>
    <w:rsid w:val="00B0364F"/>
    <w:rsid w:val="00B03678"/>
    <w:rsid w:val="00B04537"/>
    <w:rsid w:val="00B04817"/>
    <w:rsid w:val="00B048B2"/>
    <w:rsid w:val="00B051BE"/>
    <w:rsid w:val="00B07942"/>
    <w:rsid w:val="00B07E76"/>
    <w:rsid w:val="00B101FF"/>
    <w:rsid w:val="00B10AFE"/>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24C"/>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3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4F0A"/>
    <w:rsid w:val="00B75687"/>
    <w:rsid w:val="00B81197"/>
    <w:rsid w:val="00B81AD3"/>
    <w:rsid w:val="00B83D86"/>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277E"/>
    <w:rsid w:val="00BB332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3EC4"/>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D71"/>
    <w:rsid w:val="00C51512"/>
    <w:rsid w:val="00C51A26"/>
    <w:rsid w:val="00C527F9"/>
    <w:rsid w:val="00C53926"/>
    <w:rsid w:val="00C53D1C"/>
    <w:rsid w:val="00C54CEE"/>
    <w:rsid w:val="00C5588A"/>
    <w:rsid w:val="00C56BBA"/>
    <w:rsid w:val="00C57D7E"/>
    <w:rsid w:val="00C611EE"/>
    <w:rsid w:val="00C61F21"/>
    <w:rsid w:val="00C6256F"/>
    <w:rsid w:val="00C6329E"/>
    <w:rsid w:val="00C643DB"/>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D"/>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72E"/>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A8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9BF"/>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2E1"/>
    <w:rsid w:val="00D61D87"/>
    <w:rsid w:val="00D62855"/>
    <w:rsid w:val="00D62C0F"/>
    <w:rsid w:val="00D659B3"/>
    <w:rsid w:val="00D65BF2"/>
    <w:rsid w:val="00D65E4E"/>
    <w:rsid w:val="00D65EBA"/>
    <w:rsid w:val="00D6769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334"/>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98B"/>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991"/>
    <w:rsid w:val="00E55EBF"/>
    <w:rsid w:val="00E6008B"/>
    <w:rsid w:val="00E60179"/>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2671"/>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2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39A"/>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11"/>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22"/>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C35"/>
    <w:rsid w:val="00F77CB1"/>
    <w:rsid w:val="00F80761"/>
    <w:rsid w:val="00F825AC"/>
    <w:rsid w:val="00F82623"/>
    <w:rsid w:val="00F83409"/>
    <w:rsid w:val="00F839B3"/>
    <w:rsid w:val="00F83B76"/>
    <w:rsid w:val="00F83E0A"/>
    <w:rsid w:val="00F8462A"/>
    <w:rsid w:val="00F855BB"/>
    <w:rsid w:val="00F85B3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8EA"/>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D7906"/>
    <w:rsid w:val="00FE0FD2"/>
    <w:rsid w:val="00FE1316"/>
    <w:rsid w:val="00FE1D95"/>
    <w:rsid w:val="00FE1FAB"/>
    <w:rsid w:val="00FE2802"/>
    <w:rsid w:val="00FE2AA4"/>
    <w:rsid w:val="00FE2DB6"/>
    <w:rsid w:val="00FE3C0A"/>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A8C75"/>
  <w15:docId w15:val="{DCF7B2DB-F8D3-4576-8CA9-70A86588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93286">
      <w:bodyDiv w:val="1"/>
      <w:marLeft w:val="0"/>
      <w:marRight w:val="0"/>
      <w:marTop w:val="0"/>
      <w:marBottom w:val="0"/>
      <w:divBdr>
        <w:top w:val="none" w:sz="0" w:space="0" w:color="auto"/>
        <w:left w:val="none" w:sz="0" w:space="0" w:color="auto"/>
        <w:bottom w:val="none" w:sz="0" w:space="0" w:color="auto"/>
        <w:right w:val="none" w:sz="0" w:space="0" w:color="auto"/>
      </w:divBdr>
    </w:div>
    <w:div w:id="131721932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70177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da.ayvazyan@legesgrou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aida.ayvazyan@leges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F8BD2-6A08-438D-9CE8-075A81D8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1672</TotalTime>
  <Pages>52</Pages>
  <Words>17913</Words>
  <Characters>102105</Characters>
  <Application>Microsoft Office Word</Application>
  <DocSecurity>0</DocSecurity>
  <Lines>850</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119779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Lenovo</cp:lastModifiedBy>
  <cp:revision>789</cp:revision>
  <cp:lastPrinted>2018-02-16T07:12:00Z</cp:lastPrinted>
  <dcterms:created xsi:type="dcterms:W3CDTF">2019-10-28T07:04:00Z</dcterms:created>
  <dcterms:modified xsi:type="dcterms:W3CDTF">2020-02-10T13:11:00Z</dcterms:modified>
</cp:coreProperties>
</file>