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B86067" w:rsidP="001E66DB">
      <w:pPr>
        <w:pStyle w:val="a3"/>
        <w:tabs>
          <w:tab w:val="clear" w:pos="1134"/>
        </w:tabs>
        <w:spacing w:after="160" w:line="240" w:lineRule="auto"/>
        <w:ind w:firstLine="0"/>
        <w:jc w:val="center"/>
        <w:rPr>
          <w:rFonts w:ascii="GHEA Grapalat" w:hAnsi="GHEA Grapalat"/>
          <w:i w:val="0"/>
          <w:sz w:val="24"/>
          <w:szCs w:val="24"/>
        </w:rPr>
      </w:pPr>
      <w:r>
        <w:rPr>
          <w:rFonts w:ascii="GHEA Grapalat" w:hAnsi="GHEA Grapalat"/>
          <w:i w:val="0"/>
          <w:sz w:val="24"/>
          <w:szCs w:val="24"/>
          <w:lang w:val="hy-AM"/>
        </w:rPr>
        <w:t>25</w:t>
      </w:r>
      <w:r w:rsidR="008516DE" w:rsidRPr="001E66DB">
        <w:rPr>
          <w:rFonts w:ascii="GHEA Grapalat" w:hAnsi="GHEA Grapalat"/>
          <w:i w:val="0"/>
          <w:sz w:val="24"/>
          <w:szCs w:val="24"/>
        </w:rPr>
        <w:t xml:space="preserve">-го </w:t>
      </w:r>
      <w:r w:rsidR="00423217" w:rsidRPr="00423217">
        <w:rPr>
          <w:rFonts w:ascii="GHEA Grapalat" w:hAnsi="GHEA Grapalat"/>
          <w:i w:val="0"/>
          <w:sz w:val="24"/>
          <w:szCs w:val="24"/>
        </w:rPr>
        <w:t>октября</w:t>
      </w:r>
      <w:r w:rsidR="008516DE" w:rsidRPr="001E66DB">
        <w:rPr>
          <w:rFonts w:ascii="GHEA Grapalat" w:hAnsi="GHEA Grapalat"/>
          <w:i w:val="0"/>
          <w:sz w:val="24"/>
          <w:szCs w:val="24"/>
        </w:rPr>
        <w:t xml:space="preserve"> 2021 года N 1 </w:t>
      </w:r>
    </w:p>
    <w:p w:rsidR="008516DE" w:rsidRPr="00A068AC" w:rsidRDefault="008516DE" w:rsidP="001E66DB">
      <w:pPr>
        <w:pStyle w:val="a3"/>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B86067">
        <w:rPr>
          <w:rFonts w:ascii="GHEA Grapalat" w:hAnsi="GHEA Grapalat"/>
          <w:b/>
          <w:i w:val="0"/>
          <w:sz w:val="24"/>
          <w:szCs w:val="24"/>
        </w:rPr>
        <w:t>GHAPDzB-HVKAK-2021-86</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rsidR="00423217">
        <w:rPr>
          <w:b/>
          <w:lang w:val="af-ZA"/>
        </w:rPr>
        <w:t xml:space="preserve"> и дезинфицирующих средств</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B86067">
        <w:rPr>
          <w:b/>
          <w:lang w:val="hy-AM"/>
        </w:rPr>
        <w:t>4</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r w:rsidRPr="00467CD8">
        <w:rPr>
          <w:b/>
        </w:rPr>
        <w:t>М</w:t>
      </w:r>
      <w:r w:rsidRPr="00467CD8">
        <w:rPr>
          <w:rFonts w:cs="Arial LatArm"/>
          <w:b/>
        </w:rPr>
        <w:t>.</w:t>
      </w:r>
      <w:r w:rsidR="00B86067">
        <w:rPr>
          <w:rFonts w:cs="Arial LatArm"/>
          <w:b/>
          <w:lang w:val="hy-AM"/>
        </w:rPr>
        <w:t xml:space="preserve"> </w:t>
      </w:r>
      <w:proofErr w:type="spellStart"/>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00B86067">
        <w:rPr>
          <w:b/>
          <w:lang w:val="hy-AM"/>
        </w:rPr>
        <w:t>12</w:t>
      </w:r>
      <w:r w:rsidRPr="00467CD8">
        <w:rPr>
          <w:b/>
        </w:rPr>
        <w:t>:</w:t>
      </w:r>
      <w:r w:rsidR="00B86067">
        <w:rPr>
          <w:b/>
          <w:lang w:val="hy-AM"/>
        </w:rPr>
        <w:t>0</w:t>
      </w:r>
      <w:r w:rsidR="009C4B38">
        <w:rPr>
          <w:b/>
        </w:rPr>
        <w:t>0 часов</w:t>
      </w:r>
      <w:r w:rsidR="009C4B38">
        <w:rPr>
          <w:rFonts w:cs="Arial LatArm"/>
          <w:b/>
        </w:rPr>
        <w:t xml:space="preserve"> </w:t>
      </w:r>
      <w:r w:rsidR="00B86067">
        <w:rPr>
          <w:b/>
          <w:lang w:val="hy-AM"/>
        </w:rPr>
        <w:t>7</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proofErr w:type="gramStart"/>
      <w:r w:rsidRPr="00EA2C86">
        <w:rPr>
          <w:b/>
        </w:rPr>
        <w:t>г</w:t>
      </w:r>
      <w:proofErr w:type="gramEnd"/>
      <w:r w:rsidRPr="00EA2C86">
        <w:rPr>
          <w:rFonts w:cs="Arial LatArm"/>
          <w:b/>
        </w:rPr>
        <w:t>.</w:t>
      </w:r>
      <w:r w:rsidR="00B86067">
        <w:rPr>
          <w:rFonts w:cs="Arial LatArm"/>
          <w:b/>
          <w:lang w:val="hy-AM"/>
        </w:rPr>
        <w:t xml:space="preserve"> </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00B86067">
        <w:rPr>
          <w:rFonts w:cs="Arial LatArm"/>
          <w:b/>
          <w:lang w:val="hy-AM"/>
        </w:rPr>
        <w:t xml:space="preserve"> </w:t>
      </w:r>
      <w:proofErr w:type="spellStart"/>
      <w:r w:rsidRPr="00EA2C86">
        <w:rPr>
          <w:b/>
        </w:rPr>
        <w:t>Гераци</w:t>
      </w:r>
      <w:proofErr w:type="spellEnd"/>
      <w:r w:rsidRPr="00EA2C86">
        <w:rPr>
          <w:rFonts w:cs="Arial LatArm"/>
          <w:b/>
        </w:rPr>
        <w:t xml:space="preserve">, </w:t>
      </w:r>
      <w:r w:rsidRPr="00EA2C86">
        <w:rPr>
          <w:b/>
        </w:rPr>
        <w:t>д</w:t>
      </w:r>
      <w:r w:rsidRPr="00EA2C86">
        <w:rPr>
          <w:rFonts w:cs="Arial LatArm"/>
          <w:b/>
        </w:rPr>
        <w:t>. 12</w:t>
      </w:r>
      <w:r w:rsidRPr="00EA2C86">
        <w:rPr>
          <w:b/>
        </w:rPr>
        <w:t>, в 1</w:t>
      </w:r>
      <w:r w:rsidR="00B86067">
        <w:rPr>
          <w:b/>
          <w:lang w:val="hy-AM"/>
        </w:rPr>
        <w:t>2</w:t>
      </w:r>
      <w:r w:rsidR="00B86067">
        <w:rPr>
          <w:b/>
        </w:rPr>
        <w:t>:</w:t>
      </w:r>
      <w:r w:rsidR="00B86067">
        <w:rPr>
          <w:b/>
          <w:lang w:val="hy-AM"/>
        </w:rPr>
        <w:t>0</w:t>
      </w:r>
      <w:r w:rsidRPr="00EA2C86">
        <w:rPr>
          <w:b/>
        </w:rPr>
        <w:t>0 часов</w:t>
      </w:r>
      <w:r w:rsidRPr="00EA2C86">
        <w:rPr>
          <w:rFonts w:cs="Arial LatArm"/>
          <w:b/>
        </w:rPr>
        <w:t xml:space="preserve"> </w:t>
      </w:r>
      <w:r w:rsidR="00B86067">
        <w:rPr>
          <w:rFonts w:cs="Arial LatArm"/>
          <w:b/>
          <w:lang w:val="hy-AM"/>
        </w:rPr>
        <w:t>01</w:t>
      </w:r>
      <w:r w:rsidRPr="00EA2C86">
        <w:rPr>
          <w:b/>
        </w:rPr>
        <w:t>-го</w:t>
      </w:r>
      <w:r w:rsidRPr="00EA2C86">
        <w:rPr>
          <w:rFonts w:cs="Arial LatArm"/>
          <w:b/>
        </w:rPr>
        <w:t xml:space="preserve"> </w:t>
      </w:r>
      <w:r w:rsidR="00B86067">
        <w:rPr>
          <w:b/>
        </w:rPr>
        <w:t>ноя</w:t>
      </w:r>
      <w:r w:rsidR="001E4EF2">
        <w:rPr>
          <w:b/>
        </w:rPr>
        <w:t>бря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lastRenderedPageBreak/>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001E4EF2">
        <w:rPr>
          <w:b/>
        </w:rPr>
        <w:t>Астгик</w:t>
      </w:r>
      <w:proofErr w:type="spellEnd"/>
      <w:r w:rsidR="001E4EF2">
        <w:rPr>
          <w:b/>
        </w:rPr>
        <w:t xml:space="preserve"> </w:t>
      </w:r>
      <w:proofErr w:type="spellStart"/>
      <w:r w:rsidR="001E4EF2">
        <w:rPr>
          <w:b/>
        </w:rPr>
        <w:t>Вирабян</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xml:space="preserve">, 091 </w:t>
      </w:r>
      <w:r w:rsidR="001E4EF2">
        <w:rPr>
          <w:b/>
        </w:rPr>
        <w:t>22-26-25</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915A97" w:rsidRPr="00D5443D" w:rsidRDefault="00915A97" w:rsidP="00CD65C1">
      <w:pPr>
        <w:rPr>
          <w:sz w:val="16"/>
          <w:szCs w:val="16"/>
        </w:rPr>
      </w:pPr>
      <w:r>
        <w:br w:type="page"/>
      </w:r>
    </w:p>
    <w:p w:rsidR="008C635B" w:rsidRPr="00C756FC" w:rsidRDefault="008C635B" w:rsidP="00C756FC">
      <w:pPr>
        <w:pStyle w:val="aa"/>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aa"/>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B86067">
        <w:rPr>
          <w:i/>
        </w:rPr>
        <w:t>GHAPDzB-HVKAK-2021-86</w:t>
      </w:r>
      <w:r w:rsidRPr="00C756FC">
        <w:rPr>
          <w:i/>
        </w:rPr>
        <w:t>»</w:t>
      </w:r>
      <w:r w:rsidRPr="00C756FC">
        <w:rPr>
          <w:i/>
        </w:rPr>
        <w:br/>
        <w:t xml:space="preserve">  № 1 от </w:t>
      </w:r>
      <w:r w:rsidR="001E4EF2">
        <w:rPr>
          <w:i/>
        </w:rPr>
        <w:t>25</w:t>
      </w:r>
      <w:r w:rsidR="008F4A83" w:rsidRPr="008F4A83">
        <w:rPr>
          <w:i/>
        </w:rPr>
        <w:t>-</w:t>
      </w:r>
      <w:r w:rsidRPr="00C756FC">
        <w:rPr>
          <w:i/>
        </w:rPr>
        <w:t xml:space="preserve">го </w:t>
      </w:r>
      <w:r w:rsidR="008C0F4B" w:rsidRPr="00EB5244">
        <w:rPr>
          <w:i/>
        </w:rPr>
        <w:t>октября</w:t>
      </w:r>
      <w:r w:rsidRPr="00C756FC">
        <w:rPr>
          <w:i/>
        </w:rPr>
        <w:t xml:space="preserve"> 2021г.</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jc w:val="center"/>
      </w:pPr>
      <w:r w:rsidRPr="00C756FC">
        <w:t>ПРИГЛАШЕНИЕ</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B33645" w:rsidRPr="00C756FC">
        <w:rPr>
          <w:b/>
        </w:rPr>
        <w:t>МЕДИЦИНСКИХ/ЛАБОРАТОРНЫХ ПРИНАДЛЕЖНОСТЕЙ</w:t>
      </w:r>
      <w:r w:rsidR="00EB5244" w:rsidRPr="00EB5244">
        <w:rPr>
          <w:b/>
        </w:rPr>
        <w:t xml:space="preserve"> И ДЕЗИНФИЦИРУЮЩИХ СРЕДСТВ</w:t>
      </w:r>
      <w:r w:rsidR="00B33645" w:rsidRPr="00C756FC">
        <w:rPr>
          <w:b/>
        </w:rPr>
        <w:t xml:space="preserve">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F33134">
          <w:footerReference w:type="default" r:id="rId8"/>
          <w:pgSz w:w="11906" w:h="16838" w:code="9"/>
          <w:pgMar w:top="1418" w:right="707" w:bottom="1418" w:left="851"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7059A4" w:rsidRPr="00274A77">
        <w:rPr>
          <w:b/>
        </w:rPr>
        <w:t xml:space="preserve">МЕДИЦИНСКИХ/ЛАБОРАТОРНЫХ ПРИНАДЛЕЖНОСТЕЙ </w:t>
      </w:r>
      <w:r w:rsidR="00AB2A16" w:rsidRPr="00AB2A16">
        <w:rPr>
          <w:b/>
        </w:rPr>
        <w:t xml:space="preserve">И ДЕЗИНФИЦИРУЮЩИХ СРЕДСТВ </w:t>
      </w:r>
      <w:r w:rsidR="007059A4" w:rsidRPr="00274A77">
        <w:rPr>
          <w:b/>
        </w:rPr>
        <w:t xml:space="preserve">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B86067">
        <w:rPr>
          <w:b/>
        </w:rPr>
        <w:t>GHAPDzB-HVKAK-2021-86</w:t>
      </w:r>
      <w:r w:rsidRPr="000D4B72">
        <w:rPr>
          <w:b/>
        </w:rPr>
        <w:t>»</w:t>
      </w:r>
      <w:r w:rsidRPr="006D2DF7">
        <w:t xml:space="preserve"> (далее — процедура).</w:t>
      </w:r>
    </w:p>
    <w:p w:rsidR="00713E87" w:rsidRPr="000B2CFA" w:rsidRDefault="00713E87" w:rsidP="00CD65C1">
      <w:proofErr w:type="gramStart"/>
      <w:r w:rsidRPr="000B2CFA">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w:t>
      </w:r>
      <w:r w:rsidRPr="00E063D7">
        <w:rPr>
          <w:b/>
          <w:color w:val="0D0D0D" w:themeColor="text1" w:themeTint="F2"/>
          <w:sz w:val="22"/>
          <w:szCs w:val="22"/>
        </w:rPr>
        <w:lastRenderedPageBreak/>
        <w:t xml:space="preserve">заболеваний» </w:t>
      </w:r>
      <w:r w:rsidRPr="00E063D7">
        <w:rPr>
          <w:rStyle w:val="aff3"/>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1E4EF2" w:rsidRDefault="001E4EF2">
      <w:pPr>
        <w:widowControl/>
        <w:tabs>
          <w:tab w:val="clear" w:pos="1134"/>
        </w:tabs>
        <w:ind w:firstLine="0"/>
        <w:jc w:val="left"/>
      </w:pPr>
      <w:r>
        <w:br w:type="page"/>
      </w:r>
    </w:p>
    <w:p w:rsidR="00096865" w:rsidRPr="009044F1" w:rsidRDefault="00F5653D" w:rsidP="00C85ADC">
      <w:pPr>
        <w:tabs>
          <w:tab w:val="clear" w:pos="1134"/>
        </w:tabs>
        <w:spacing w:after="160"/>
        <w:ind w:firstLine="0"/>
        <w:jc w:val="center"/>
      </w:pPr>
      <w:r w:rsidRPr="009044F1">
        <w:lastRenderedPageBreak/>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rsidR="002F59E8">
        <w:rPr>
          <w:b/>
          <w:lang w:val="af-ZA"/>
        </w:rPr>
        <w:t xml:space="preserve"> и дезинфицирующих средств</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aff3"/>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1E4EF2">
        <w:rPr>
          <w:rFonts w:cs="Arial LatArm"/>
          <w:b/>
        </w:rPr>
        <w:t>6</w:t>
      </w:r>
      <w:r w:rsidRPr="008F26BA">
        <w:rPr>
          <w:b/>
        </w:rPr>
        <w:t xml:space="preserve"> </w:t>
      </w:r>
      <w:r w:rsidRPr="00B53C19">
        <w:rPr>
          <w:b/>
        </w:rPr>
        <w:t>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1E4EF2" w:rsidRDefault="00790ACD" w:rsidP="001E4EF2">
            <w:r w:rsidRPr="00E47DF9">
              <w:rPr>
                <w:lang w:val="en-US"/>
              </w:rPr>
              <w:t>1-</w:t>
            </w:r>
            <w:r w:rsidR="001E4EF2">
              <w:t>6</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lastRenderedPageBreak/>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w:t>
      </w:r>
      <w:r w:rsidRPr="009044F1">
        <w:lastRenderedPageBreak/>
        <w:t>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lastRenderedPageBreak/>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957B4" w:rsidRDefault="00096865" w:rsidP="00CD65C1">
      <w:pPr>
        <w:rPr>
          <w:rFonts w:cs="Sylfaen"/>
          <w:b/>
        </w:rPr>
      </w:pPr>
      <w:r w:rsidRPr="000957B4">
        <w:rPr>
          <w:b/>
        </w:rPr>
        <w:t xml:space="preserve">Участник может подать </w:t>
      </w:r>
      <w:proofErr w:type="gramStart"/>
      <w:r w:rsidRPr="000957B4">
        <w:rPr>
          <w:b/>
        </w:rPr>
        <w:t>заявку</w:t>
      </w:r>
      <w:proofErr w:type="gramEnd"/>
      <w:r w:rsidRPr="000957B4">
        <w:rPr>
          <w:b/>
        </w:rPr>
        <w:t xml:space="preserve"> как для каждого лота, так и для нескольких или всех лотов.</w:t>
      </w:r>
      <w:r w:rsidR="00AA7117" w:rsidRPr="000957B4">
        <w:rPr>
          <w:b/>
        </w:rPr>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w:t>
      </w:r>
      <w:r w:rsidR="000957B4" w:rsidRPr="000957B4">
        <w:rPr>
          <w:b/>
        </w:rPr>
        <w:t>12:00</w:t>
      </w:r>
      <w:r w:rsidR="0069157D">
        <w:rPr>
          <w:b/>
          <w:sz w:val="22"/>
          <w:szCs w:val="22"/>
        </w:rPr>
        <w:t xml:space="preserve"> часов </w:t>
      </w:r>
      <w:r w:rsidR="000957B4">
        <w:rPr>
          <w:b/>
          <w:sz w:val="22"/>
          <w:szCs w:val="22"/>
        </w:rPr>
        <w:t>7</w:t>
      </w:r>
      <w:r w:rsidR="0069157D" w:rsidRPr="00E063D7">
        <w:rPr>
          <w:b/>
          <w:sz w:val="22"/>
          <w:szCs w:val="22"/>
        </w:rPr>
        <w:t>-го дня</w:t>
      </w:r>
      <w:r w:rsidR="0069157D">
        <w:t xml:space="preserve"> </w:t>
      </w:r>
      <w:proofErr w:type="gramStart"/>
      <w:r w:rsidR="0069157D">
        <w:t>с даты опубликования</w:t>
      </w:r>
      <w:proofErr w:type="gramEnd"/>
      <w:r w:rsidR="0069157D">
        <w:t xml:space="preserve">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000957B4">
        <w:rPr>
          <w:b/>
        </w:rPr>
        <w:t>Астгик</w:t>
      </w:r>
      <w:proofErr w:type="spellEnd"/>
      <w:r w:rsidR="000957B4">
        <w:rPr>
          <w:b/>
        </w:rPr>
        <w:t xml:space="preserve"> </w:t>
      </w:r>
      <w:proofErr w:type="spellStart"/>
      <w:r w:rsidR="000957B4">
        <w:rPr>
          <w:b/>
        </w:rPr>
        <w:t>Вирабян</w:t>
      </w:r>
      <w:proofErr w:type="spellEnd"/>
      <w:r>
        <w:t xml:space="preserve">. </w:t>
      </w:r>
      <w:proofErr w:type="gramStart"/>
      <w:r>
        <w:t>Секретарь комиссии регистрирует</w:t>
      </w:r>
      <w:proofErr w:type="gramEnd"/>
      <w: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w:t>
      </w:r>
      <w:r>
        <w:lastRenderedPageBreak/>
        <w:t>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lastRenderedPageBreak/>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lastRenderedPageBreak/>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000957B4">
        <w:rPr>
          <w:b/>
        </w:rPr>
        <w:t>7</w:t>
      </w:r>
      <w:r>
        <w:rPr>
          <w:b/>
        </w:rPr>
        <w:t>-</w:t>
      </w:r>
      <w:r w:rsidRPr="0092171F">
        <w:rPr>
          <w:b/>
        </w:rPr>
        <w:t>о</w:t>
      </w:r>
      <w:r w:rsidRPr="006D693E">
        <w:rPr>
          <w:b/>
        </w:rPr>
        <w:t xml:space="preserve">й день в </w:t>
      </w:r>
      <w:r w:rsidR="000957B4">
        <w:rPr>
          <w:b/>
        </w:rPr>
        <w:t>12</w:t>
      </w:r>
      <w:r w:rsidRPr="006D693E">
        <w:rPr>
          <w:b/>
        </w:rPr>
        <w:t>:</w:t>
      </w:r>
      <w:r w:rsidR="000957B4">
        <w:rPr>
          <w:b/>
        </w:rPr>
        <w:t>0</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lastRenderedPageBreak/>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w:t>
      </w:r>
      <w:r w:rsidR="00A134CC">
        <w:lastRenderedPageBreak/>
        <w:t>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lastRenderedPageBreak/>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lastRenderedPageBreak/>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 xml:space="preserve">Периодом ожидания является период времени между днем, следующим за днем </w:t>
      </w:r>
      <w:r w:rsidRPr="009044F1">
        <w:lastRenderedPageBreak/>
        <w:t>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 xml:space="preserve">договора </w:t>
      </w:r>
      <w:r w:rsidRPr="009044F1">
        <w:lastRenderedPageBreak/>
        <w:t>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w:t>
      </w:r>
      <w:r w:rsidR="00D32092" w:rsidRPr="00250377">
        <w:rPr>
          <w:rFonts w:cs="Sylfaen"/>
        </w:rPr>
        <w:lastRenderedPageBreak/>
        <w:t xml:space="preserve">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lastRenderedPageBreak/>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a9"/>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lastRenderedPageBreak/>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 xml:space="preserve">связанные с </w:t>
      </w:r>
      <w:r w:rsidR="00A32D42">
        <w:lastRenderedPageBreak/>
        <w:t>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 xml:space="preserve">исключением документов, представленных либо утвержденных 3-ьей стороной, в случае которых представляется вариант, </w:t>
      </w:r>
      <w:r w:rsidRPr="002658C9">
        <w:lastRenderedPageBreak/>
        <w:t>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F33134">
          <w:pgSz w:w="11906" w:h="16838" w:code="9"/>
          <w:pgMar w:top="1418" w:right="707" w:bottom="1418" w:left="851"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86067">
        <w:rPr>
          <w:rFonts w:ascii="GHEA Grapalat" w:hAnsi="GHEA Grapalat"/>
          <w:b/>
          <w:sz w:val="22"/>
          <w:szCs w:val="22"/>
        </w:rPr>
        <w:t>GHAPDzB-HVKAK-2021-86</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B86067">
        <w:rPr>
          <w:b/>
          <w:sz w:val="22"/>
          <w:szCs w:val="22"/>
        </w:rPr>
        <w:t>GHAPDzB-HVKAK-2021-86</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aff"/>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B86067">
        <w:rPr>
          <w:rFonts w:ascii="GHEA Grapalat" w:hAnsi="GHEA Grapalat"/>
          <w:b/>
          <w:sz w:val="22"/>
          <w:szCs w:val="22"/>
        </w:rPr>
        <w:t>GHAPDzB-HVKAK-2021-86</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aff"/>
        <w:numPr>
          <w:ilvl w:val="0"/>
          <w:numId w:val="21"/>
        </w:numPr>
        <w:tabs>
          <w:tab w:val="clear" w:pos="1134"/>
          <w:tab w:val="left" w:pos="567"/>
        </w:tabs>
        <w:spacing w:after="160"/>
        <w:rPr>
          <w:rFonts w:ascii="GHEA Grapalat" w:hAnsi="GHEA Grapalat" w:cs="Arial"/>
        </w:rPr>
      </w:pPr>
      <w:r>
        <w:rPr>
          <w:rFonts w:ascii="GHEA Grapalat" w:hAnsi="GHEA Grapalat"/>
        </w:rPr>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B86067">
        <w:rPr>
          <w:rFonts w:ascii="GHEA Grapalat" w:hAnsi="GHEA Grapalat"/>
          <w:b/>
          <w:sz w:val="22"/>
          <w:szCs w:val="22"/>
        </w:rPr>
        <w:t>GHAPDzB-HVKAK-2021-86</w:t>
      </w:r>
      <w:r w:rsidRPr="00E063D7">
        <w:rPr>
          <w:rFonts w:ascii="GHEA Grapalat" w:hAnsi="GHEA Grapalat"/>
          <w:b/>
          <w:sz w:val="22"/>
          <w:szCs w:val="22"/>
        </w:rPr>
        <w:t>»</w:t>
      </w:r>
    </w:p>
    <w:p w:rsidR="00F22E21" w:rsidRDefault="00F22E21" w:rsidP="00F22E21">
      <w:pPr>
        <w:pStyle w:val="aff"/>
        <w:numPr>
          <w:ilvl w:val="0"/>
          <w:numId w:val="22"/>
        </w:numPr>
        <w:tabs>
          <w:tab w:val="clear" w:pos="1134"/>
          <w:tab w:val="left" w:pos="567"/>
        </w:tabs>
        <w:spacing w:after="160"/>
        <w:rPr>
          <w:rFonts w:ascii="GHEA Grapalat" w:hAnsi="GHEA Grapalat"/>
        </w:rPr>
      </w:pPr>
      <w:r>
        <w:rPr>
          <w:rFonts w:ascii="GHEA Grapalat" w:hAnsi="GHEA Grapalat"/>
        </w:rPr>
        <w:lastRenderedPageBreak/>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aff"/>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a3"/>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af6"/>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86067">
        <w:rPr>
          <w:rFonts w:ascii="GHEA Grapalat" w:hAnsi="GHEA Grapalat"/>
          <w:b/>
          <w:sz w:val="22"/>
          <w:szCs w:val="22"/>
        </w:rPr>
        <w:t>GHAPDzB-HVKAK-2021-86</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B86067">
        <w:rPr>
          <w:b/>
          <w:sz w:val="22"/>
          <w:szCs w:val="22"/>
        </w:rPr>
        <w:t>GHAPDzB-HVKAK-2021-86</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B86067">
        <w:tc>
          <w:tcPr>
            <w:tcW w:w="1042" w:type="dxa"/>
            <w:vMerge w:val="restart"/>
            <w:vAlign w:val="center"/>
          </w:tcPr>
          <w:p w:rsidR="00F22E21" w:rsidRDefault="00F22E21" w:rsidP="00B86067">
            <w:pPr>
              <w:jc w:val="center"/>
              <w:rPr>
                <w:b/>
                <w:sz w:val="20"/>
                <w:szCs w:val="20"/>
              </w:rPr>
            </w:pPr>
          </w:p>
          <w:p w:rsidR="00F22E21" w:rsidRPr="00206AF8" w:rsidRDefault="00F22E21" w:rsidP="00B86067">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B86067">
            <w:pPr>
              <w:jc w:val="center"/>
              <w:rPr>
                <w:b/>
                <w:bCs/>
                <w:sz w:val="20"/>
                <w:szCs w:val="20"/>
              </w:rPr>
            </w:pPr>
            <w:r w:rsidRPr="00206AF8">
              <w:rPr>
                <w:b/>
                <w:sz w:val="20"/>
                <w:szCs w:val="20"/>
              </w:rPr>
              <w:t>Предлагаемый товар</w:t>
            </w:r>
          </w:p>
        </w:tc>
      </w:tr>
      <w:tr w:rsidR="00F22E21" w:rsidRPr="00206AF8" w:rsidTr="00B86067">
        <w:trPr>
          <w:trHeight w:val="696"/>
        </w:trPr>
        <w:tc>
          <w:tcPr>
            <w:tcW w:w="1042" w:type="dxa"/>
            <w:vMerge/>
            <w:vAlign w:val="center"/>
          </w:tcPr>
          <w:p w:rsidR="00F22E21" w:rsidRPr="00206AF8" w:rsidRDefault="00F22E21" w:rsidP="00B86067">
            <w:pPr>
              <w:jc w:val="center"/>
              <w:rPr>
                <w:b/>
                <w:bCs/>
                <w:sz w:val="20"/>
                <w:szCs w:val="20"/>
              </w:rPr>
            </w:pPr>
          </w:p>
        </w:tc>
        <w:tc>
          <w:tcPr>
            <w:tcW w:w="1605" w:type="dxa"/>
            <w:vAlign w:val="center"/>
          </w:tcPr>
          <w:p w:rsidR="00F22E21" w:rsidRDefault="00F22E21" w:rsidP="00B86067">
            <w:pPr>
              <w:jc w:val="center"/>
              <w:rPr>
                <w:b/>
                <w:sz w:val="20"/>
                <w:szCs w:val="20"/>
              </w:rPr>
            </w:pPr>
            <w:r>
              <w:rPr>
                <w:b/>
                <w:sz w:val="20"/>
                <w:szCs w:val="20"/>
              </w:rPr>
              <w:t>фирменное</w:t>
            </w:r>
          </w:p>
          <w:p w:rsidR="00F22E21" w:rsidRPr="00206AF8" w:rsidRDefault="00F22E21" w:rsidP="00B86067">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B86067">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B86067">
            <w:pPr>
              <w:jc w:val="center"/>
              <w:rPr>
                <w:b/>
                <w:bCs/>
                <w:sz w:val="20"/>
                <w:szCs w:val="20"/>
                <w:lang w:val="hy-AM"/>
              </w:rPr>
            </w:pPr>
            <w:r>
              <w:rPr>
                <w:b/>
                <w:bCs/>
                <w:sz w:val="20"/>
                <w:szCs w:val="20"/>
              </w:rPr>
              <w:t>марка</w:t>
            </w:r>
          </w:p>
        </w:tc>
        <w:tc>
          <w:tcPr>
            <w:tcW w:w="1727" w:type="dxa"/>
            <w:vAlign w:val="center"/>
          </w:tcPr>
          <w:p w:rsidR="00F22E21" w:rsidRPr="00206AF8" w:rsidRDefault="00F22E21" w:rsidP="00B86067">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B86067">
            <w:pPr>
              <w:jc w:val="center"/>
              <w:rPr>
                <w:b/>
                <w:bCs/>
                <w:sz w:val="20"/>
                <w:szCs w:val="20"/>
              </w:rPr>
            </w:pPr>
            <w:r w:rsidRPr="00206AF8">
              <w:rPr>
                <w:b/>
                <w:sz w:val="20"/>
                <w:szCs w:val="20"/>
              </w:rPr>
              <w:t>технические характеристики</w:t>
            </w:r>
          </w:p>
        </w:tc>
      </w:tr>
      <w:tr w:rsidR="00F22E21" w:rsidRPr="00206AF8" w:rsidTr="00B86067">
        <w:tc>
          <w:tcPr>
            <w:tcW w:w="1042" w:type="dxa"/>
          </w:tcPr>
          <w:p w:rsidR="00F22E21" w:rsidRPr="00206AF8" w:rsidRDefault="00F22E21" w:rsidP="00B86067">
            <w:pPr>
              <w:pStyle w:val="3"/>
              <w:keepNext w:val="0"/>
              <w:spacing w:line="240" w:lineRule="auto"/>
              <w:jc w:val="left"/>
              <w:rPr>
                <w:rFonts w:ascii="GHEA Grapalat" w:hAnsi="GHEA Grapalat"/>
                <w:b/>
              </w:rPr>
            </w:pPr>
          </w:p>
        </w:tc>
        <w:tc>
          <w:tcPr>
            <w:tcW w:w="1605" w:type="dxa"/>
          </w:tcPr>
          <w:p w:rsidR="00F22E21" w:rsidRPr="00206AF8" w:rsidRDefault="00F22E21" w:rsidP="00B86067">
            <w:pPr>
              <w:pStyle w:val="3"/>
              <w:keepNext w:val="0"/>
              <w:spacing w:line="240" w:lineRule="auto"/>
              <w:jc w:val="left"/>
              <w:rPr>
                <w:rFonts w:ascii="GHEA Grapalat" w:hAnsi="GHEA Grapalat"/>
                <w:b/>
              </w:rPr>
            </w:pPr>
          </w:p>
        </w:tc>
        <w:tc>
          <w:tcPr>
            <w:tcW w:w="1463" w:type="dxa"/>
          </w:tcPr>
          <w:p w:rsidR="00F22E21" w:rsidRPr="00206AF8" w:rsidRDefault="00F22E21" w:rsidP="00B86067">
            <w:pPr>
              <w:pStyle w:val="3"/>
              <w:keepNext w:val="0"/>
              <w:spacing w:line="240" w:lineRule="auto"/>
              <w:jc w:val="left"/>
              <w:rPr>
                <w:rFonts w:ascii="GHEA Grapalat" w:hAnsi="GHEA Grapalat"/>
                <w:b/>
              </w:rPr>
            </w:pPr>
          </w:p>
        </w:tc>
        <w:tc>
          <w:tcPr>
            <w:tcW w:w="1699" w:type="dxa"/>
          </w:tcPr>
          <w:p w:rsidR="00F22E21" w:rsidRPr="00206AF8" w:rsidRDefault="00F22E21" w:rsidP="00B86067">
            <w:pPr>
              <w:pStyle w:val="3"/>
              <w:keepNext w:val="0"/>
              <w:spacing w:line="240" w:lineRule="auto"/>
              <w:jc w:val="left"/>
              <w:rPr>
                <w:rFonts w:ascii="GHEA Grapalat" w:hAnsi="GHEA Grapalat"/>
                <w:b/>
              </w:rPr>
            </w:pPr>
          </w:p>
        </w:tc>
        <w:tc>
          <w:tcPr>
            <w:tcW w:w="1727" w:type="dxa"/>
          </w:tcPr>
          <w:p w:rsidR="00F22E21" w:rsidRPr="00206AF8" w:rsidRDefault="00F22E21" w:rsidP="00B86067">
            <w:pPr>
              <w:pStyle w:val="3"/>
              <w:keepNext w:val="0"/>
              <w:spacing w:line="240" w:lineRule="auto"/>
              <w:jc w:val="left"/>
              <w:rPr>
                <w:rFonts w:ascii="GHEA Grapalat" w:hAnsi="GHEA Grapalat"/>
                <w:b/>
              </w:rPr>
            </w:pPr>
          </w:p>
        </w:tc>
        <w:tc>
          <w:tcPr>
            <w:tcW w:w="1750" w:type="dxa"/>
          </w:tcPr>
          <w:p w:rsidR="00F22E21" w:rsidRPr="00206AF8" w:rsidRDefault="00F22E21" w:rsidP="00B86067">
            <w:pPr>
              <w:pStyle w:val="3"/>
              <w:keepNext w:val="0"/>
              <w:spacing w:line="240" w:lineRule="auto"/>
              <w:jc w:val="left"/>
              <w:rPr>
                <w:rFonts w:ascii="GHEA Grapalat" w:hAnsi="GHEA Grapalat"/>
                <w:b/>
              </w:rPr>
            </w:pPr>
          </w:p>
        </w:tc>
      </w:tr>
      <w:tr w:rsidR="00F22E21" w:rsidRPr="00206AF8" w:rsidTr="00B86067">
        <w:tc>
          <w:tcPr>
            <w:tcW w:w="1042" w:type="dxa"/>
          </w:tcPr>
          <w:p w:rsidR="00F22E21" w:rsidRPr="00206AF8" w:rsidRDefault="00F22E21" w:rsidP="00B86067">
            <w:pPr>
              <w:pStyle w:val="3"/>
              <w:keepNext w:val="0"/>
              <w:spacing w:line="240" w:lineRule="auto"/>
              <w:jc w:val="left"/>
              <w:rPr>
                <w:rFonts w:ascii="GHEA Grapalat" w:hAnsi="GHEA Grapalat"/>
                <w:b/>
              </w:rPr>
            </w:pPr>
          </w:p>
        </w:tc>
        <w:tc>
          <w:tcPr>
            <w:tcW w:w="1605" w:type="dxa"/>
          </w:tcPr>
          <w:p w:rsidR="00F22E21" w:rsidRPr="00206AF8" w:rsidRDefault="00F22E21" w:rsidP="00B86067">
            <w:pPr>
              <w:pStyle w:val="3"/>
              <w:keepNext w:val="0"/>
              <w:spacing w:line="240" w:lineRule="auto"/>
              <w:jc w:val="left"/>
              <w:rPr>
                <w:rFonts w:ascii="GHEA Grapalat" w:hAnsi="GHEA Grapalat"/>
                <w:b/>
              </w:rPr>
            </w:pPr>
          </w:p>
        </w:tc>
        <w:tc>
          <w:tcPr>
            <w:tcW w:w="1463" w:type="dxa"/>
          </w:tcPr>
          <w:p w:rsidR="00F22E21" w:rsidRPr="00206AF8" w:rsidRDefault="00F22E21" w:rsidP="00B86067">
            <w:pPr>
              <w:pStyle w:val="3"/>
              <w:keepNext w:val="0"/>
              <w:spacing w:line="240" w:lineRule="auto"/>
              <w:jc w:val="left"/>
              <w:rPr>
                <w:rFonts w:ascii="GHEA Grapalat" w:hAnsi="GHEA Grapalat"/>
                <w:b/>
              </w:rPr>
            </w:pPr>
          </w:p>
        </w:tc>
        <w:tc>
          <w:tcPr>
            <w:tcW w:w="1699" w:type="dxa"/>
          </w:tcPr>
          <w:p w:rsidR="00F22E21" w:rsidRPr="00206AF8" w:rsidRDefault="00F22E21" w:rsidP="00B86067">
            <w:pPr>
              <w:pStyle w:val="3"/>
              <w:keepNext w:val="0"/>
              <w:spacing w:line="240" w:lineRule="auto"/>
              <w:jc w:val="left"/>
              <w:rPr>
                <w:rFonts w:ascii="GHEA Grapalat" w:hAnsi="GHEA Grapalat"/>
                <w:b/>
              </w:rPr>
            </w:pPr>
          </w:p>
        </w:tc>
        <w:tc>
          <w:tcPr>
            <w:tcW w:w="1727" w:type="dxa"/>
          </w:tcPr>
          <w:p w:rsidR="00F22E21" w:rsidRPr="00206AF8" w:rsidRDefault="00F22E21" w:rsidP="00B86067">
            <w:pPr>
              <w:pStyle w:val="3"/>
              <w:keepNext w:val="0"/>
              <w:spacing w:line="240" w:lineRule="auto"/>
              <w:jc w:val="left"/>
              <w:rPr>
                <w:rFonts w:ascii="GHEA Grapalat" w:hAnsi="GHEA Grapalat"/>
                <w:b/>
              </w:rPr>
            </w:pPr>
          </w:p>
        </w:tc>
        <w:tc>
          <w:tcPr>
            <w:tcW w:w="1750" w:type="dxa"/>
          </w:tcPr>
          <w:p w:rsidR="00F22E21" w:rsidRPr="00206AF8" w:rsidRDefault="00F22E21" w:rsidP="00B86067">
            <w:pPr>
              <w:pStyle w:val="3"/>
              <w:keepNext w:val="0"/>
              <w:spacing w:line="240" w:lineRule="auto"/>
              <w:jc w:val="left"/>
              <w:rPr>
                <w:rFonts w:ascii="GHEA Grapalat" w:hAnsi="GHEA Grapalat"/>
                <w:b/>
              </w:rPr>
            </w:pPr>
          </w:p>
        </w:tc>
      </w:tr>
      <w:tr w:rsidR="00F22E21" w:rsidRPr="00206AF8" w:rsidTr="00B86067">
        <w:tc>
          <w:tcPr>
            <w:tcW w:w="1042" w:type="dxa"/>
          </w:tcPr>
          <w:p w:rsidR="00F22E21" w:rsidRPr="00206AF8" w:rsidRDefault="00F22E21" w:rsidP="00B86067">
            <w:pPr>
              <w:pStyle w:val="3"/>
              <w:keepNext w:val="0"/>
              <w:spacing w:line="240" w:lineRule="auto"/>
              <w:jc w:val="left"/>
              <w:rPr>
                <w:rFonts w:ascii="GHEA Grapalat" w:hAnsi="GHEA Grapalat"/>
                <w:b/>
              </w:rPr>
            </w:pPr>
          </w:p>
        </w:tc>
        <w:tc>
          <w:tcPr>
            <w:tcW w:w="1605" w:type="dxa"/>
          </w:tcPr>
          <w:p w:rsidR="00F22E21" w:rsidRPr="00206AF8" w:rsidRDefault="00F22E21" w:rsidP="00B86067">
            <w:pPr>
              <w:pStyle w:val="3"/>
              <w:keepNext w:val="0"/>
              <w:spacing w:line="240" w:lineRule="auto"/>
              <w:jc w:val="left"/>
              <w:rPr>
                <w:rFonts w:ascii="GHEA Grapalat" w:hAnsi="GHEA Grapalat"/>
                <w:b/>
              </w:rPr>
            </w:pPr>
          </w:p>
        </w:tc>
        <w:tc>
          <w:tcPr>
            <w:tcW w:w="1463" w:type="dxa"/>
          </w:tcPr>
          <w:p w:rsidR="00F22E21" w:rsidRPr="00206AF8" w:rsidRDefault="00F22E21" w:rsidP="00B86067">
            <w:pPr>
              <w:pStyle w:val="3"/>
              <w:keepNext w:val="0"/>
              <w:spacing w:line="240" w:lineRule="auto"/>
              <w:jc w:val="left"/>
              <w:rPr>
                <w:rFonts w:ascii="GHEA Grapalat" w:hAnsi="GHEA Grapalat"/>
                <w:b/>
              </w:rPr>
            </w:pPr>
          </w:p>
        </w:tc>
        <w:tc>
          <w:tcPr>
            <w:tcW w:w="1699" w:type="dxa"/>
          </w:tcPr>
          <w:p w:rsidR="00F22E21" w:rsidRPr="00206AF8" w:rsidRDefault="00F22E21" w:rsidP="00B86067">
            <w:pPr>
              <w:pStyle w:val="3"/>
              <w:keepNext w:val="0"/>
              <w:spacing w:line="240" w:lineRule="auto"/>
              <w:jc w:val="left"/>
              <w:rPr>
                <w:rFonts w:ascii="GHEA Grapalat" w:hAnsi="GHEA Grapalat"/>
                <w:b/>
              </w:rPr>
            </w:pPr>
          </w:p>
        </w:tc>
        <w:tc>
          <w:tcPr>
            <w:tcW w:w="1727" w:type="dxa"/>
          </w:tcPr>
          <w:p w:rsidR="00F22E21" w:rsidRPr="00206AF8" w:rsidRDefault="00F22E21" w:rsidP="00B86067">
            <w:pPr>
              <w:pStyle w:val="3"/>
              <w:keepNext w:val="0"/>
              <w:spacing w:line="240" w:lineRule="auto"/>
              <w:jc w:val="left"/>
              <w:rPr>
                <w:rFonts w:ascii="GHEA Grapalat" w:hAnsi="GHEA Grapalat"/>
                <w:b/>
              </w:rPr>
            </w:pPr>
          </w:p>
        </w:tc>
        <w:tc>
          <w:tcPr>
            <w:tcW w:w="1750" w:type="dxa"/>
          </w:tcPr>
          <w:p w:rsidR="00F22E21" w:rsidRPr="00206AF8" w:rsidRDefault="00F22E21" w:rsidP="00B86067">
            <w:pPr>
              <w:pStyle w:val="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86067">
        <w:rPr>
          <w:rFonts w:ascii="GHEA Grapalat" w:hAnsi="GHEA Grapalat"/>
          <w:b/>
          <w:sz w:val="22"/>
          <w:szCs w:val="22"/>
        </w:rPr>
        <w:t>GHAPDzB-HVKAK-2021-86</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B86067">
            <w:pPr>
              <w:spacing w:before="240" w:after="240"/>
              <w:ind w:left="993" w:hanging="851"/>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B86067">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487"/>
        </w:trPr>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361"/>
        </w:trPr>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AB2ADC" w:rsidP="00B86067">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AB2ADC" w:rsidP="00B86067">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AB2ADC" w:rsidP="00B86067">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AB2ADC" w:rsidP="00B86067">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B047A2"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AB2ADC" w:rsidP="00B86067">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AB2ADC" w:rsidP="00B86067">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B86067">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B86067">
        <w:trPr>
          <w:trHeight w:val="924"/>
        </w:trPr>
        <w:tc>
          <w:tcPr>
            <w:tcW w:w="9016" w:type="dxa"/>
            <w:gridSpan w:val="2"/>
            <w:vAlign w:val="center"/>
          </w:tcPr>
          <w:p w:rsidR="00F22E21" w:rsidRPr="00FD1EE4" w:rsidRDefault="00AB2ADC" w:rsidP="00B86067">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B86067">
        <w:trPr>
          <w:trHeight w:val="684"/>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282"/>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AB2ADC" w:rsidP="00B86067">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AB2ADC" w:rsidP="00B86067">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B86067">
        <w:tc>
          <w:tcPr>
            <w:tcW w:w="9016" w:type="dxa"/>
            <w:gridSpan w:val="2"/>
            <w:vAlign w:val="center"/>
          </w:tcPr>
          <w:p w:rsidR="00F22E21" w:rsidRPr="00FD1EE4" w:rsidRDefault="00AB2ADC" w:rsidP="00B86067">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B86067">
        <w:tc>
          <w:tcPr>
            <w:tcW w:w="9016" w:type="dxa"/>
            <w:gridSpan w:val="2"/>
            <w:vAlign w:val="center"/>
          </w:tcPr>
          <w:p w:rsidR="00F22E21" w:rsidRPr="00FD1EE4" w:rsidRDefault="00AB2ADC" w:rsidP="00B86067">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B86067">
        <w:trPr>
          <w:trHeight w:val="924"/>
        </w:trPr>
        <w:tc>
          <w:tcPr>
            <w:tcW w:w="9016" w:type="dxa"/>
            <w:gridSpan w:val="2"/>
            <w:vAlign w:val="center"/>
          </w:tcPr>
          <w:p w:rsidR="00F22E21" w:rsidRPr="00FD1EE4" w:rsidRDefault="00AB2ADC" w:rsidP="00B86067">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B86067">
        <w:trPr>
          <w:trHeight w:val="684"/>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282"/>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AB2ADC" w:rsidP="00B86067">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AB2ADC" w:rsidP="00B86067">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B86067">
        <w:tc>
          <w:tcPr>
            <w:tcW w:w="9016" w:type="dxa"/>
            <w:gridSpan w:val="2"/>
            <w:vAlign w:val="center"/>
          </w:tcPr>
          <w:p w:rsidR="00F22E21" w:rsidRPr="00FD1EE4" w:rsidRDefault="00AB2ADC" w:rsidP="00B86067">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B86067">
        <w:tc>
          <w:tcPr>
            <w:tcW w:w="9016" w:type="dxa"/>
            <w:gridSpan w:val="2"/>
            <w:vAlign w:val="center"/>
          </w:tcPr>
          <w:p w:rsidR="00F22E21" w:rsidRPr="00FD1EE4" w:rsidRDefault="00AB2ADC" w:rsidP="00B86067">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B86067">
        <w:tc>
          <w:tcPr>
            <w:tcW w:w="9016" w:type="dxa"/>
            <w:gridSpan w:val="2"/>
            <w:vAlign w:val="center"/>
          </w:tcPr>
          <w:p w:rsidR="00F22E21" w:rsidRPr="00FD1EE4" w:rsidRDefault="00AB2ADC" w:rsidP="00B86067">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B86067">
        <w:tc>
          <w:tcPr>
            <w:tcW w:w="9016" w:type="dxa"/>
            <w:gridSpan w:val="2"/>
            <w:vAlign w:val="center"/>
          </w:tcPr>
          <w:p w:rsidR="00F22E21" w:rsidRPr="00FD1EE4" w:rsidRDefault="00AB2ADC" w:rsidP="00B86067">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AB2ADC" w:rsidP="00B86067">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AB2ADC" w:rsidP="00B86067">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 xml:space="preserve">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AB2ADC" w:rsidP="00B86067">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AB2ADC" w:rsidP="00B86067">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rPr>
          <w:trHeight w:val="853"/>
        </w:trPr>
        <w:tc>
          <w:tcPr>
            <w:tcW w:w="2835" w:type="dxa"/>
            <w:vMerge w:val="restart"/>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afe"/>
        <w:tblW w:w="0" w:type="auto"/>
        <w:tblLayout w:type="fixed"/>
        <w:tblLook w:val="04A0"/>
      </w:tblPr>
      <w:tblGrid>
        <w:gridCol w:w="9016"/>
      </w:tblGrid>
      <w:tr w:rsidR="00F22E21" w:rsidRPr="00FD1EE4" w:rsidTr="00B86067">
        <w:tc>
          <w:tcPr>
            <w:tcW w:w="9016" w:type="dxa"/>
            <w:shd w:val="clear" w:color="auto" w:fill="DBE5F1" w:themeFill="accent1" w:themeFillTint="33"/>
          </w:tcPr>
          <w:p w:rsidR="00F22E21" w:rsidRPr="00FD1EE4" w:rsidRDefault="00F22E21" w:rsidP="00B86067">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B86067">
        <w:trPr>
          <w:trHeight w:val="10187"/>
        </w:trPr>
        <w:tc>
          <w:tcPr>
            <w:tcW w:w="9016" w:type="dxa"/>
          </w:tcPr>
          <w:p w:rsidR="00F22E21" w:rsidRPr="00FD1EE4" w:rsidRDefault="00F22E21" w:rsidP="00B86067">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aff"/>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aff"/>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aff"/>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aff"/>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aff"/>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aff"/>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aff"/>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aff"/>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aff"/>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aff"/>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w:t>
      </w:r>
      <w:r w:rsidRPr="000306ED">
        <w:lastRenderedPageBreak/>
        <w:t>абзацем "а" подпункта 5 пункта 4 настоящего Порядка.</w:t>
      </w:r>
    </w:p>
    <w:p w:rsidR="00F22E21" w:rsidRPr="000306ED" w:rsidRDefault="00F22E21" w:rsidP="00F22E21">
      <w:pPr>
        <w:pStyle w:val="aff"/>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aff"/>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 xml:space="preserve">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w:t>
      </w:r>
      <w:r w:rsidRPr="000306ED">
        <w:lastRenderedPageBreak/>
        <w:t>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xml:space="preserve">.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w:t>
      </w:r>
      <w:r w:rsidRPr="000306ED">
        <w:lastRenderedPageBreak/>
        <w:t>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w:t>
      </w:r>
      <w:r w:rsidRPr="000306ED">
        <w:rPr>
          <w:rFonts w:eastAsia="GHEA Grapalat" w:cs="GHEA Grapalat"/>
        </w:rPr>
        <w:lastRenderedPageBreak/>
        <w:t xml:space="preserve">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lastRenderedPageBreak/>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86067">
        <w:rPr>
          <w:rFonts w:ascii="GHEA Grapalat" w:hAnsi="GHEA Grapalat"/>
          <w:b/>
          <w:sz w:val="22"/>
          <w:szCs w:val="22"/>
        </w:rPr>
        <w:t>GHAPDzB-HVKAK-2021-86</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B86067">
        <w:rPr>
          <w:b/>
          <w:sz w:val="22"/>
          <w:szCs w:val="22"/>
        </w:rPr>
        <w:t>GHAPDzB-HVKAK-2021-86</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31"/>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B86067">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B86067">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B86067">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B86067">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B86067">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B86067">
            <w:pPr>
              <w:jc w:val="center"/>
              <w:rPr>
                <w:b/>
                <w:sz w:val="20"/>
                <w:szCs w:val="20"/>
                <w:lang w:val="en-US"/>
              </w:rPr>
            </w:pPr>
            <w:r w:rsidRPr="005744FC">
              <w:rPr>
                <w:b/>
                <w:sz w:val="20"/>
                <w:szCs w:val="20"/>
              </w:rPr>
              <w:t>НДС</w:t>
            </w:r>
            <w:r>
              <w:rPr>
                <w:rStyle w:val="af6"/>
                <w:b/>
                <w:sz w:val="20"/>
                <w:szCs w:val="20"/>
              </w:rPr>
              <w:footnoteReference w:customMarkFollows="1" w:id="3"/>
              <w:t>**</w:t>
            </w:r>
          </w:p>
          <w:p w:rsidR="00F22E21" w:rsidRPr="005744FC" w:rsidRDefault="00F22E21" w:rsidP="00B86067">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Общая цена</w:t>
            </w:r>
          </w:p>
          <w:p w:rsidR="00F22E21" w:rsidRPr="005744FC" w:rsidRDefault="00F22E21" w:rsidP="00B86067">
            <w:pPr>
              <w:jc w:val="center"/>
              <w:rPr>
                <w:b/>
                <w:bCs/>
                <w:sz w:val="20"/>
                <w:szCs w:val="20"/>
              </w:rPr>
            </w:pPr>
            <w:r w:rsidRPr="005744FC">
              <w:rPr>
                <w:b/>
                <w:sz w:val="20"/>
                <w:szCs w:val="20"/>
              </w:rPr>
              <w:t>/прописью и цифрами/</w:t>
            </w:r>
          </w:p>
        </w:tc>
      </w:tr>
      <w:tr w:rsidR="00F22E21" w:rsidRPr="005744FC" w:rsidTr="00B8606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B86067">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B86067">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B86067">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B86067">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B86067">
            <w:pPr>
              <w:jc w:val="center"/>
              <w:rPr>
                <w:i/>
                <w:sz w:val="20"/>
                <w:szCs w:val="20"/>
              </w:rPr>
            </w:pPr>
            <w:r>
              <w:rPr>
                <w:b/>
                <w:i/>
                <w:sz w:val="20"/>
                <w:szCs w:val="20"/>
                <w:lang w:val="en-US"/>
              </w:rPr>
              <w:t>5</w:t>
            </w:r>
            <w:r w:rsidRPr="005744FC">
              <w:rPr>
                <w:b/>
                <w:i/>
                <w:sz w:val="20"/>
                <w:szCs w:val="20"/>
              </w:rPr>
              <w:t>=3+4</w:t>
            </w:r>
          </w:p>
        </w:tc>
      </w:tr>
      <w:tr w:rsidR="00F22E21" w:rsidRPr="005744FC" w:rsidTr="00B8606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r>
      <w:tr w:rsidR="00F22E21" w:rsidRPr="005744FC" w:rsidTr="00B86067">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rPr>
                <w:sz w:val="20"/>
                <w:szCs w:val="20"/>
              </w:rPr>
            </w:pPr>
          </w:p>
        </w:tc>
      </w:tr>
      <w:tr w:rsidR="00F22E21" w:rsidRPr="005744FC" w:rsidTr="00B8606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r>
      <w:tr w:rsidR="00F22E21" w:rsidRPr="005744FC" w:rsidTr="00B8606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r>
      <w:tr w:rsidR="00F22E21" w:rsidRPr="005744FC" w:rsidTr="00B86067">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B86067">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B86067">
        <w:rPr>
          <w:b/>
          <w:sz w:val="22"/>
          <w:szCs w:val="22"/>
        </w:rPr>
        <w:t>GHAPDzB-HVKAK-2021-86</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af6"/>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B86067">
        <w:rPr>
          <w:b/>
          <w:sz w:val="22"/>
          <w:szCs w:val="22"/>
        </w:rPr>
        <w:t>GHAPDzB-HVKAK-2021-86</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sz w:val="22"/>
          <w:szCs w:val="22"/>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sz w:val="22"/>
          <w:szCs w:val="22"/>
        </w:rPr>
        <w:lastRenderedPageBreak/>
        <w:t>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B86067">
        <w:rPr>
          <w:b/>
          <w:sz w:val="22"/>
          <w:szCs w:val="22"/>
        </w:rPr>
        <w:t>GHAPDzB-HVKAK-2021-86</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af6"/>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B86067">
        <w:rPr>
          <w:b/>
          <w:sz w:val="22"/>
          <w:szCs w:val="22"/>
        </w:rPr>
        <w:t>GHAPDzB-HVKAK-2021-86</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lastRenderedPageBreak/>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F33134">
          <w:pgSz w:w="11906" w:h="16838" w:code="9"/>
          <w:pgMar w:top="851" w:right="707" w:bottom="1418" w:left="851" w:header="567" w:footer="567" w:gutter="0"/>
          <w:cols w:space="720"/>
        </w:sectPr>
      </w:pP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B86067">
        <w:rPr>
          <w:rFonts w:ascii="GHEA Grapalat" w:hAnsi="GHEA Grapalat"/>
          <w:b/>
          <w:sz w:val="24"/>
          <w:szCs w:val="24"/>
        </w:rPr>
        <w:t>GHAPDzB-HVKAK-2021-86</w:t>
      </w:r>
      <w:r w:rsidRPr="00602C9A">
        <w:rPr>
          <w:rFonts w:ascii="GHEA Grapalat" w:hAnsi="GHEA Grapalat"/>
          <w:b/>
          <w:sz w:val="24"/>
          <w:szCs w:val="24"/>
        </w:rPr>
        <w:t>»</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aff3"/>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w:t>
      </w:r>
      <w:r w:rsidRPr="00B138F3">
        <w:lastRenderedPageBreak/>
        <w:t xml:space="preserve">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lastRenderedPageBreak/>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af6"/>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t>4. КАЧЕСТВО И ГАРАНТИЯ ТОВАРА</w:t>
      </w:r>
    </w:p>
    <w:p w:rsidR="00071D1C" w:rsidRPr="00B138F3" w:rsidRDefault="00071D1C" w:rsidP="00CD65C1">
      <w:r w:rsidRPr="00B138F3">
        <w:lastRenderedPageBreak/>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lastRenderedPageBreak/>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lastRenderedPageBreak/>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w:t>
      </w:r>
      <w:r w:rsidRPr="00B138F3">
        <w:lastRenderedPageBreak/>
        <w:t>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F33134">
          <w:footerReference w:type="default" r:id="rId10"/>
          <w:footnotePr>
            <w:pos w:val="beneathText"/>
          </w:footnotePr>
          <w:pgSz w:w="11906" w:h="16838" w:code="9"/>
          <w:pgMar w:top="993" w:right="707" w:bottom="851" w:left="851"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af6"/>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F33134">
          <w:footnotePr>
            <w:pos w:val="beneathText"/>
          </w:footnotePr>
          <w:pgSz w:w="16838" w:h="11906" w:orient="landscape" w:code="9"/>
          <w:pgMar w:top="1418" w:right="707" w:bottom="1418" w:left="851"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a3"/>
        <w:spacing w:after="160" w:line="240" w:lineRule="auto"/>
        <w:ind w:firstLine="0"/>
        <w:jc w:val="center"/>
        <w:rPr>
          <w:rFonts w:ascii="GHEA Grapalat" w:hAnsi="GHEA Grapalat"/>
          <w:b/>
          <w:bCs/>
          <w:iCs/>
          <w:sz w:val="24"/>
          <w:szCs w:val="24"/>
        </w:rPr>
      </w:pPr>
    </w:p>
    <w:p w:rsidR="00296F61" w:rsidRPr="00B138F3" w:rsidRDefault="00296F61" w:rsidP="00296F61">
      <w:pPr>
        <w:pStyle w:val="a3"/>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af4"/>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af4"/>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af4"/>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af4"/>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F33134">
      <w:pgSz w:w="11906" w:h="16838" w:code="9"/>
      <w:pgMar w:top="709" w:right="707" w:bottom="851" w:left="85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7B4" w:rsidRDefault="000957B4" w:rsidP="00B360E2">
      <w:r>
        <w:separator/>
      </w:r>
    </w:p>
  </w:endnote>
  <w:endnote w:type="continuationSeparator" w:id="0">
    <w:p w:rsidR="000957B4" w:rsidRDefault="000957B4"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0957B4" w:rsidRPr="00C861E9" w:rsidRDefault="000957B4" w:rsidP="00B360E2">
        <w:pPr>
          <w:pStyle w:val="a5"/>
        </w:pPr>
        <w:fldSimple w:instr=" PAGE   \* MERGEFORMAT ">
          <w:r w:rsidR="00973045">
            <w:rPr>
              <w:noProof/>
            </w:rPr>
            <w:t>67</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0957B4" w:rsidRPr="00C861E9" w:rsidRDefault="000957B4">
        <w:pPr>
          <w:pStyle w:val="a5"/>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973045">
          <w:rPr>
            <w:noProof/>
            <w:sz w:val="24"/>
            <w:szCs w:val="24"/>
          </w:rPr>
          <w:t>78</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7B4" w:rsidRDefault="000957B4" w:rsidP="00B360E2">
      <w:r>
        <w:separator/>
      </w:r>
    </w:p>
  </w:footnote>
  <w:footnote w:type="continuationSeparator" w:id="0">
    <w:p w:rsidR="000957B4" w:rsidRDefault="000957B4" w:rsidP="00B360E2">
      <w:r>
        <w:continuationSeparator/>
      </w:r>
    </w:p>
  </w:footnote>
  <w:footnote w:id="1">
    <w:p w:rsidR="000957B4" w:rsidRPr="00A31673" w:rsidRDefault="000957B4" w:rsidP="00B360E2">
      <w:pPr>
        <w:pStyle w:val="af2"/>
      </w:pPr>
      <w:r>
        <w:rPr>
          <w:rStyle w:val="af6"/>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0957B4" w:rsidRPr="008416BA" w:rsidRDefault="000957B4" w:rsidP="00F22E21">
      <w:pPr>
        <w:pStyle w:val="af2"/>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957B4" w:rsidRDefault="000957B4" w:rsidP="00F22E21"/>
    <w:p w:rsidR="000957B4" w:rsidRPr="008B70EB" w:rsidRDefault="000957B4"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957B4" w:rsidRPr="008B70EB" w:rsidRDefault="000957B4"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0957B4" w:rsidRPr="008B70EB" w:rsidRDefault="000957B4"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0957B4" w:rsidRDefault="000957B4" w:rsidP="00F22E21">
      <w:pPr>
        <w:rPr>
          <w:rFonts w:asciiTheme="minorHAnsi" w:hAnsiTheme="minorHAnsi"/>
          <w:lang w:val="af-ZA"/>
        </w:rPr>
      </w:pPr>
    </w:p>
  </w:footnote>
  <w:footnote w:id="3">
    <w:p w:rsidR="000957B4" w:rsidRPr="00D3436F" w:rsidRDefault="000957B4" w:rsidP="00F22E21">
      <w:pPr>
        <w:ind w:right="309"/>
        <w:rPr>
          <w:i/>
          <w:sz w:val="20"/>
          <w:szCs w:val="20"/>
          <w:lang w:val="es-ES"/>
        </w:rPr>
      </w:pPr>
      <w:r>
        <w:rPr>
          <w:rStyle w:val="af6"/>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0957B4" w:rsidRPr="00D3436F" w:rsidRDefault="000957B4" w:rsidP="00F22E21">
      <w:pPr>
        <w:pStyle w:val="af2"/>
        <w:rPr>
          <w:lang w:val="es-ES"/>
        </w:rPr>
      </w:pPr>
    </w:p>
  </w:footnote>
  <w:footnote w:id="4">
    <w:p w:rsidR="000957B4" w:rsidRPr="008842CE" w:rsidRDefault="000957B4" w:rsidP="00602C9A">
      <w:pPr>
        <w:pStyle w:val="af2"/>
      </w:pPr>
    </w:p>
  </w:footnote>
  <w:footnote w:id="5">
    <w:p w:rsidR="000957B4" w:rsidRPr="00343969" w:rsidRDefault="000957B4" w:rsidP="00602C9A">
      <w:pPr>
        <w:pStyle w:val="af2"/>
        <w:rPr>
          <w:rFonts w:asciiTheme="minorHAnsi" w:hAnsiTheme="minorHAnsi"/>
        </w:rPr>
      </w:pPr>
    </w:p>
  </w:footnote>
  <w:footnote w:id="6">
    <w:p w:rsidR="000957B4" w:rsidRPr="00D3436F" w:rsidRDefault="000957B4" w:rsidP="00B360E2">
      <w:pPr>
        <w:pStyle w:val="af2"/>
        <w:rPr>
          <w:lang w:val="af-ZA"/>
        </w:rPr>
      </w:pPr>
      <w:r>
        <w:rPr>
          <w:rStyle w:val="af6"/>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0957B4" w:rsidRPr="00402BC3" w:rsidRDefault="000957B4" w:rsidP="00B360E2">
      <w:pPr>
        <w:pStyle w:val="af2"/>
      </w:pPr>
      <w:r>
        <w:rPr>
          <w:rStyle w:val="af6"/>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0957B4" w:rsidRPr="00552088" w:rsidRDefault="000957B4" w:rsidP="00B360E2">
      <w:pPr>
        <w:pStyle w:val="af2"/>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0957B4" w:rsidRPr="00D3436F" w:rsidRDefault="000957B4" w:rsidP="00B360E2">
      <w:pPr>
        <w:pStyle w:val="af2"/>
        <w:rPr>
          <w:lang w:val="hy-AM"/>
        </w:rPr>
      </w:pPr>
    </w:p>
  </w:footnote>
  <w:footnote w:id="8">
    <w:p w:rsidR="000957B4" w:rsidRPr="008842CE" w:rsidRDefault="000957B4" w:rsidP="00B360E2">
      <w:pPr>
        <w:pStyle w:val="af2"/>
        <w:rPr>
          <w:lang w:val="hy-AM"/>
        </w:rPr>
      </w:pPr>
      <w:r>
        <w:rPr>
          <w:rStyle w:val="af6"/>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0957B4" w:rsidRPr="00D3436F" w:rsidRDefault="000957B4" w:rsidP="00B360E2">
      <w:pPr>
        <w:pStyle w:val="af2"/>
        <w:rPr>
          <w:lang w:val="hy-AM"/>
        </w:rPr>
      </w:pPr>
    </w:p>
  </w:footnote>
  <w:footnote w:id="9">
    <w:p w:rsidR="000957B4" w:rsidRPr="00D3436F" w:rsidRDefault="000957B4" w:rsidP="00B360E2">
      <w:pPr>
        <w:pStyle w:val="af2"/>
        <w:rPr>
          <w:lang w:val="hy-AM"/>
        </w:rPr>
      </w:pPr>
      <w:r>
        <w:rPr>
          <w:rStyle w:val="af6"/>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0957B4" w:rsidRPr="008842CE" w:rsidRDefault="000957B4" w:rsidP="00B360E2">
      <w:pPr>
        <w:pStyle w:val="af2"/>
        <w:rPr>
          <w:lang w:val="hy-AM"/>
        </w:rPr>
      </w:pPr>
      <w:r>
        <w:rPr>
          <w:rStyle w:val="af6"/>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0957B4" w:rsidRPr="00D3436F" w:rsidRDefault="000957B4" w:rsidP="00B360E2">
      <w:pPr>
        <w:pStyle w:val="af2"/>
        <w:rPr>
          <w:lang w:val="hy-AM"/>
        </w:rPr>
      </w:pPr>
    </w:p>
  </w:footnote>
  <w:footnote w:id="11">
    <w:p w:rsidR="000957B4" w:rsidRPr="00E861BF" w:rsidRDefault="000957B4" w:rsidP="00296F61">
      <w:pPr>
        <w:pStyle w:val="af2"/>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7B4"/>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4EF2"/>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045"/>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ADC"/>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067"/>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134"/>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0E2"/>
    <w:pPr>
      <w:widowControl w:val="0"/>
      <w:tabs>
        <w:tab w:val="left" w:pos="1134"/>
      </w:tabs>
      <w:ind w:firstLine="567"/>
      <w:jc w:val="both"/>
    </w:pPr>
    <w:rPr>
      <w:rFonts w:ascii="GHEA Grapalat" w:hAnsi="GHEA Grapalat"/>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pPr>
    <w:rPr>
      <w:rFonts w:ascii="Baltica" w:hAnsi="Baltica"/>
      <w:sz w:val="20"/>
      <w:szCs w:val="20"/>
    </w:rPr>
  </w:style>
  <w:style w:type="paragraph" w:customStyle="1" w:styleId="Char">
    <w:name w:val="Char"/>
    <w:basedOn w:val="a"/>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11135-814D-455E-9A35-91886E66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78</Pages>
  <Words>15850</Words>
  <Characters>115107</Characters>
  <Application>Microsoft Office Word</Application>
  <DocSecurity>0</DocSecurity>
  <Lines>959</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130696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1093</cp:revision>
  <cp:lastPrinted>2018-02-16T07:12:00Z</cp:lastPrinted>
  <dcterms:created xsi:type="dcterms:W3CDTF">2019-10-28T07:04:00Z</dcterms:created>
  <dcterms:modified xsi:type="dcterms:W3CDTF">2021-10-25T10:00:00Z</dcterms:modified>
</cp:coreProperties>
</file>