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C0749B" w14:textId="77777777" w:rsidR="0044364E" w:rsidRPr="0051377A" w:rsidRDefault="0044364E" w:rsidP="00DF47DB">
      <w:pPr>
        <w:pStyle w:val="BodyTextIndent"/>
        <w:spacing w:line="240" w:lineRule="auto"/>
        <w:jc w:val="center"/>
        <w:rPr>
          <w:rFonts w:ascii="GHEA Grapalat" w:hAnsi="GHEA Grapalat"/>
          <w:b/>
          <w:bCs/>
          <w:i w:val="0"/>
          <w:color w:val="000000" w:themeColor="text1"/>
          <w:lang w:val="af-ZA"/>
        </w:rPr>
      </w:pPr>
      <w:r w:rsidRPr="0051377A">
        <w:rPr>
          <w:rFonts w:ascii="GHEA Grapalat" w:hAnsi="GHEA Grapalat"/>
          <w:b/>
          <w:bCs/>
          <w:i w:val="0"/>
          <w:color w:val="000000" w:themeColor="text1"/>
          <w:lang w:val="af-ZA"/>
        </w:rPr>
        <w:t>ՀԱՅՏԱՐԱՐՈՒԹՅՈՒՆ</w:t>
      </w:r>
    </w:p>
    <w:p w14:paraId="164645A3" w14:textId="77777777" w:rsidR="0044364E" w:rsidRPr="0051377A" w:rsidRDefault="0044364E" w:rsidP="00DF47DB">
      <w:pPr>
        <w:pStyle w:val="BodyTextIndent"/>
        <w:spacing w:line="240" w:lineRule="auto"/>
        <w:jc w:val="center"/>
        <w:rPr>
          <w:rFonts w:ascii="GHEA Grapalat" w:hAnsi="GHEA Grapalat"/>
          <w:b/>
          <w:bCs/>
          <w:i w:val="0"/>
          <w:color w:val="000000" w:themeColor="text1"/>
          <w:lang w:val="af-ZA"/>
        </w:rPr>
      </w:pPr>
      <w:r w:rsidRPr="0051377A">
        <w:rPr>
          <w:rFonts w:ascii="GHEA Grapalat" w:hAnsi="GHEA Grapalat"/>
          <w:b/>
          <w:bCs/>
          <w:i w:val="0"/>
          <w:color w:val="000000" w:themeColor="text1"/>
          <w:lang w:val="af-ZA"/>
        </w:rPr>
        <w:t>ԲԱՑ ՄՐՑՈՒՅԹԻ ՄԱՍԻՆ</w:t>
      </w:r>
    </w:p>
    <w:p w14:paraId="20EA4446" w14:textId="77777777" w:rsidR="0044364E" w:rsidRPr="0051377A" w:rsidRDefault="0044364E" w:rsidP="00DF47DB">
      <w:pPr>
        <w:pStyle w:val="BodyTextIndent"/>
        <w:spacing w:line="240" w:lineRule="auto"/>
        <w:jc w:val="center"/>
        <w:rPr>
          <w:rFonts w:ascii="GHEA Grapalat" w:hAnsi="GHEA Grapalat"/>
          <w:i w:val="0"/>
          <w:color w:val="000000" w:themeColor="text1"/>
          <w:lang w:val="af-ZA"/>
        </w:rPr>
      </w:pPr>
    </w:p>
    <w:p w14:paraId="564A04E6" w14:textId="77777777" w:rsidR="0044364E" w:rsidRPr="0051377A" w:rsidRDefault="0044364E" w:rsidP="00DF47DB">
      <w:pPr>
        <w:pStyle w:val="BodyTextIndent"/>
        <w:spacing w:line="240" w:lineRule="auto"/>
        <w:jc w:val="center"/>
        <w:rPr>
          <w:rFonts w:ascii="GHEA Grapalat" w:hAnsi="GHEA Grapalat"/>
          <w:b/>
          <w:bCs/>
          <w:i w:val="0"/>
          <w:color w:val="000000" w:themeColor="text1"/>
          <w:lang w:val="af-ZA"/>
        </w:rPr>
      </w:pPr>
      <w:r w:rsidRPr="0051377A">
        <w:rPr>
          <w:rFonts w:ascii="GHEA Grapalat" w:hAnsi="GHEA Grapalat"/>
          <w:b/>
          <w:bCs/>
          <w:i w:val="0"/>
          <w:color w:val="000000" w:themeColor="text1"/>
          <w:lang w:val="af-ZA"/>
        </w:rPr>
        <w:t>Հայտարարության սույն տեքստը հաստատված է բաց մրցույթի հանձնաժողովի</w:t>
      </w:r>
    </w:p>
    <w:p w14:paraId="70AAD2BA" w14:textId="35360C8A" w:rsidR="0044364E" w:rsidRPr="0051377A" w:rsidRDefault="0044364E" w:rsidP="00DF47DB">
      <w:pPr>
        <w:pStyle w:val="BodyTextIndent"/>
        <w:spacing w:line="240" w:lineRule="auto"/>
        <w:jc w:val="center"/>
        <w:rPr>
          <w:rFonts w:ascii="GHEA Grapalat" w:hAnsi="GHEA Grapalat"/>
          <w:b/>
          <w:bCs/>
          <w:i w:val="0"/>
          <w:color w:val="000000" w:themeColor="text1"/>
          <w:lang w:val="af-ZA"/>
        </w:rPr>
      </w:pPr>
      <w:r w:rsidRPr="0051377A">
        <w:rPr>
          <w:rFonts w:ascii="GHEA Grapalat" w:hAnsi="GHEA Grapalat"/>
          <w:b/>
          <w:bCs/>
          <w:i w:val="0"/>
          <w:color w:val="000000" w:themeColor="text1"/>
          <w:lang w:val="af-ZA"/>
        </w:rPr>
        <w:t>20</w:t>
      </w:r>
      <w:r w:rsidR="00213985" w:rsidRPr="0051377A">
        <w:rPr>
          <w:rFonts w:ascii="GHEA Grapalat" w:hAnsi="GHEA Grapalat"/>
          <w:b/>
          <w:bCs/>
          <w:i w:val="0"/>
          <w:color w:val="000000" w:themeColor="text1"/>
          <w:lang w:val="af-ZA"/>
        </w:rPr>
        <w:t>19</w:t>
      </w:r>
      <w:r w:rsidRPr="0051377A">
        <w:rPr>
          <w:rFonts w:ascii="GHEA Grapalat" w:hAnsi="GHEA Grapalat"/>
          <w:b/>
          <w:bCs/>
          <w:i w:val="0"/>
          <w:color w:val="000000" w:themeColor="text1"/>
          <w:lang w:val="af-ZA"/>
        </w:rPr>
        <w:t xml:space="preserve">   թվականի «</w:t>
      </w:r>
      <w:r w:rsidR="00E519E7" w:rsidRPr="0051377A">
        <w:rPr>
          <w:rFonts w:ascii="GHEA Grapalat" w:hAnsi="GHEA Grapalat"/>
          <w:b/>
          <w:bCs/>
          <w:i w:val="0"/>
          <w:color w:val="000000" w:themeColor="text1"/>
          <w:lang w:val="hy-AM"/>
        </w:rPr>
        <w:t>օգոստոսի</w:t>
      </w:r>
      <w:r w:rsidRPr="0051377A">
        <w:rPr>
          <w:rFonts w:ascii="GHEA Grapalat" w:hAnsi="GHEA Grapalat"/>
          <w:b/>
          <w:bCs/>
          <w:i w:val="0"/>
          <w:color w:val="000000" w:themeColor="text1"/>
          <w:lang w:val="af-ZA"/>
        </w:rPr>
        <w:t>»  «</w:t>
      </w:r>
      <w:r w:rsidR="00E519E7" w:rsidRPr="0051377A">
        <w:rPr>
          <w:rFonts w:ascii="GHEA Grapalat" w:hAnsi="GHEA Grapalat"/>
          <w:b/>
          <w:bCs/>
          <w:i w:val="0"/>
          <w:color w:val="000000" w:themeColor="text1"/>
          <w:lang w:val="hy-AM"/>
        </w:rPr>
        <w:t>29</w:t>
      </w:r>
      <w:r w:rsidRPr="0051377A">
        <w:rPr>
          <w:rFonts w:ascii="GHEA Grapalat" w:hAnsi="GHEA Grapalat"/>
          <w:b/>
          <w:bCs/>
          <w:i w:val="0"/>
          <w:color w:val="000000" w:themeColor="text1"/>
          <w:lang w:val="af-ZA"/>
        </w:rPr>
        <w:t xml:space="preserve">» </w:t>
      </w:r>
      <w:r w:rsidR="00E519E7" w:rsidRPr="0051377A">
        <w:rPr>
          <w:rFonts w:ascii="GHEA Grapalat" w:hAnsi="GHEA Grapalat"/>
          <w:b/>
          <w:bCs/>
          <w:i w:val="0"/>
          <w:color w:val="000000" w:themeColor="text1"/>
          <w:lang w:val="hy-AM"/>
        </w:rPr>
        <w:t xml:space="preserve">թիվ </w:t>
      </w:r>
      <w:r w:rsidRPr="0051377A">
        <w:rPr>
          <w:rFonts w:ascii="GHEA Grapalat" w:hAnsi="GHEA Grapalat"/>
          <w:b/>
          <w:bCs/>
          <w:i w:val="0"/>
          <w:color w:val="000000" w:themeColor="text1"/>
          <w:lang w:val="af-ZA"/>
        </w:rPr>
        <w:t>«</w:t>
      </w:r>
      <w:r w:rsidR="00E519E7" w:rsidRPr="0051377A">
        <w:rPr>
          <w:rFonts w:ascii="GHEA Grapalat" w:hAnsi="GHEA Grapalat"/>
          <w:b/>
          <w:bCs/>
          <w:i w:val="0"/>
          <w:color w:val="000000" w:themeColor="text1"/>
          <w:lang w:val="hy-AM"/>
        </w:rPr>
        <w:t>1</w:t>
      </w:r>
      <w:r w:rsidRPr="0051377A">
        <w:rPr>
          <w:rFonts w:ascii="GHEA Grapalat" w:hAnsi="GHEA Grapalat"/>
          <w:b/>
          <w:bCs/>
          <w:i w:val="0"/>
          <w:color w:val="000000" w:themeColor="text1"/>
          <w:lang w:val="af-ZA"/>
        </w:rPr>
        <w:t>» որոշմամբ և հրապարակվում է</w:t>
      </w:r>
    </w:p>
    <w:p w14:paraId="64632E57" w14:textId="77777777" w:rsidR="0044364E" w:rsidRPr="0051377A" w:rsidRDefault="0044364E" w:rsidP="00DF47DB">
      <w:pPr>
        <w:pStyle w:val="BodyTextIndent"/>
        <w:spacing w:line="240" w:lineRule="auto"/>
        <w:jc w:val="center"/>
        <w:rPr>
          <w:rFonts w:ascii="GHEA Grapalat" w:hAnsi="GHEA Grapalat"/>
          <w:b/>
          <w:bCs/>
          <w:i w:val="0"/>
          <w:color w:val="000000" w:themeColor="text1"/>
          <w:lang w:val="af-ZA"/>
        </w:rPr>
      </w:pPr>
      <w:r w:rsidRPr="0051377A">
        <w:rPr>
          <w:rFonts w:ascii="GHEA Grapalat" w:hAnsi="GHEA Grapalat"/>
          <w:b/>
          <w:bCs/>
          <w:i w:val="0"/>
          <w:color w:val="000000" w:themeColor="text1"/>
          <w:lang w:val="af-ZA"/>
        </w:rPr>
        <w:t xml:space="preserve">«Գնումների մասին» </w:t>
      </w:r>
      <w:bookmarkStart w:id="0" w:name="_GoBack"/>
      <w:bookmarkEnd w:id="0"/>
      <w:r w:rsidRPr="0051377A">
        <w:rPr>
          <w:rFonts w:ascii="GHEA Grapalat" w:hAnsi="GHEA Grapalat"/>
          <w:b/>
          <w:bCs/>
          <w:i w:val="0"/>
          <w:color w:val="000000" w:themeColor="text1"/>
          <w:lang w:val="af-ZA"/>
        </w:rPr>
        <w:t>ՀՀ օրենքի 27-րդ հոդվածի համաձայն</w:t>
      </w:r>
    </w:p>
    <w:p w14:paraId="4BF5BAB6" w14:textId="77777777" w:rsidR="0044364E" w:rsidRPr="0051377A" w:rsidRDefault="0044364E" w:rsidP="00DF47DB">
      <w:pPr>
        <w:pStyle w:val="BodyTextIndent"/>
        <w:spacing w:line="240" w:lineRule="auto"/>
        <w:jc w:val="center"/>
        <w:rPr>
          <w:rFonts w:ascii="GHEA Grapalat" w:hAnsi="GHEA Grapalat"/>
          <w:i w:val="0"/>
          <w:color w:val="000000" w:themeColor="text1"/>
          <w:lang w:val="af-ZA"/>
        </w:rPr>
      </w:pPr>
    </w:p>
    <w:p w14:paraId="2D08C2AB" w14:textId="5D0E9BBD" w:rsidR="0044364E" w:rsidRPr="0051377A" w:rsidRDefault="0044364E" w:rsidP="00DF47DB">
      <w:pPr>
        <w:pStyle w:val="BodyTextIndent"/>
        <w:spacing w:line="240" w:lineRule="auto"/>
        <w:jc w:val="center"/>
        <w:rPr>
          <w:rFonts w:ascii="GHEA Grapalat" w:hAnsi="GHEA Grapalat"/>
          <w:b/>
          <w:i w:val="0"/>
          <w:color w:val="000000" w:themeColor="text1"/>
          <w:lang w:val="af-ZA"/>
        </w:rPr>
      </w:pPr>
      <w:r w:rsidRPr="0051377A">
        <w:rPr>
          <w:rFonts w:ascii="GHEA Grapalat" w:hAnsi="GHEA Grapalat"/>
          <w:i w:val="0"/>
          <w:color w:val="000000" w:themeColor="text1"/>
          <w:lang w:val="af-ZA"/>
        </w:rPr>
        <w:t xml:space="preserve">Բաց մրցույթի ծածկագիրը`  </w:t>
      </w:r>
      <w:r w:rsidR="006907FB" w:rsidRPr="0051377A">
        <w:rPr>
          <w:rFonts w:ascii="GHEA Grapalat" w:hAnsi="GHEA Grapalat"/>
          <w:b/>
          <w:i w:val="0"/>
          <w:color w:val="000000" w:themeColor="text1"/>
          <w:lang w:val="af-ZA"/>
        </w:rPr>
        <w:t>&lt;&lt;</w:t>
      </w:r>
      <w:r w:rsidR="00842D06" w:rsidRPr="0051377A">
        <w:rPr>
          <w:rFonts w:ascii="GHEA Grapalat" w:hAnsi="GHEA Grapalat"/>
          <w:b/>
          <w:i w:val="0"/>
          <w:color w:val="000000" w:themeColor="text1"/>
          <w:lang w:val="hy-AM"/>
        </w:rPr>
        <w:t>ԳՀ-</w:t>
      </w:r>
      <w:r w:rsidRPr="0051377A">
        <w:rPr>
          <w:rFonts w:ascii="GHEA Grapalat" w:hAnsi="GHEA Grapalat"/>
          <w:b/>
          <w:i w:val="0"/>
          <w:color w:val="000000" w:themeColor="text1"/>
          <w:lang w:val="af-ZA"/>
        </w:rPr>
        <w:t>ԲՄԱՇՁԲ</w:t>
      </w:r>
      <w:r w:rsidR="006907FB" w:rsidRPr="0051377A">
        <w:rPr>
          <w:rFonts w:ascii="GHEA Grapalat" w:hAnsi="GHEA Grapalat"/>
          <w:b/>
          <w:i w:val="0"/>
          <w:color w:val="000000" w:themeColor="text1"/>
          <w:lang w:val="hy-AM"/>
        </w:rPr>
        <w:t>-19</w:t>
      </w:r>
      <w:r w:rsidRPr="0051377A">
        <w:rPr>
          <w:rFonts w:ascii="GHEA Grapalat" w:hAnsi="GHEA Grapalat"/>
          <w:b/>
          <w:i w:val="0"/>
          <w:color w:val="000000" w:themeColor="text1"/>
          <w:lang w:val="af-ZA"/>
        </w:rPr>
        <w:t xml:space="preserve"> /</w:t>
      </w:r>
      <w:r w:rsidR="006907FB" w:rsidRPr="0051377A">
        <w:rPr>
          <w:rFonts w:ascii="GHEA Grapalat" w:hAnsi="GHEA Grapalat"/>
          <w:b/>
          <w:i w:val="0"/>
          <w:color w:val="000000" w:themeColor="text1"/>
          <w:lang w:val="hy-AM"/>
        </w:rPr>
        <w:t>1</w:t>
      </w:r>
      <w:r w:rsidR="006907FB" w:rsidRPr="0051377A">
        <w:rPr>
          <w:rFonts w:ascii="GHEA Grapalat" w:hAnsi="GHEA Grapalat"/>
          <w:b/>
          <w:i w:val="0"/>
          <w:color w:val="000000" w:themeColor="text1"/>
          <w:lang w:val="af-ZA"/>
        </w:rPr>
        <w:t>&gt;&gt;</w:t>
      </w:r>
    </w:p>
    <w:p w14:paraId="4420D8D6" w14:textId="77777777" w:rsidR="0044364E" w:rsidRPr="0051377A" w:rsidRDefault="0044364E" w:rsidP="00DF47DB">
      <w:pPr>
        <w:pStyle w:val="BodyTextIndent"/>
        <w:spacing w:line="240" w:lineRule="auto"/>
        <w:rPr>
          <w:rFonts w:ascii="GHEA Grapalat" w:hAnsi="GHEA Grapalat"/>
          <w:i w:val="0"/>
          <w:color w:val="000000" w:themeColor="text1"/>
          <w:lang w:val="af-ZA"/>
        </w:rPr>
      </w:pPr>
    </w:p>
    <w:p w14:paraId="5B42C601" w14:textId="54D234A9" w:rsidR="0044364E" w:rsidRPr="0051377A" w:rsidRDefault="0044364E" w:rsidP="00DF47DB">
      <w:pPr>
        <w:pStyle w:val="BodyTextIndent"/>
        <w:spacing w:line="240" w:lineRule="auto"/>
        <w:ind w:firstLine="708"/>
        <w:jc w:val="left"/>
        <w:rPr>
          <w:rFonts w:ascii="GHEA Grapalat" w:hAnsi="GHEA Grapalat"/>
          <w:i w:val="0"/>
          <w:color w:val="000000" w:themeColor="text1"/>
          <w:lang w:val="af-ZA"/>
        </w:rPr>
      </w:pPr>
      <w:r w:rsidRPr="0051377A">
        <w:rPr>
          <w:rFonts w:ascii="GHEA Grapalat" w:hAnsi="GHEA Grapalat"/>
          <w:i w:val="0"/>
          <w:color w:val="000000" w:themeColor="text1"/>
          <w:lang w:val="af-ZA"/>
        </w:rPr>
        <w:t xml:space="preserve">Պատվիրատուն` </w:t>
      </w:r>
      <w:r w:rsidR="006907FB" w:rsidRPr="0051377A">
        <w:rPr>
          <w:rFonts w:ascii="GHEA Grapalat" w:hAnsi="GHEA Grapalat"/>
          <w:b/>
          <w:i w:val="0"/>
          <w:color w:val="000000" w:themeColor="text1"/>
          <w:lang w:val="hy-AM"/>
        </w:rPr>
        <w:t>Գողթի համայնքապետարանը</w:t>
      </w:r>
      <w:r w:rsidRPr="0051377A">
        <w:rPr>
          <w:rFonts w:ascii="GHEA Grapalat" w:hAnsi="GHEA Grapalat"/>
          <w:i w:val="0"/>
          <w:color w:val="000000" w:themeColor="text1"/>
          <w:lang w:val="af-ZA"/>
        </w:rPr>
        <w:t>, որը գտնվում է</w:t>
      </w:r>
      <w:r w:rsidR="006907FB" w:rsidRPr="0051377A">
        <w:rPr>
          <w:rFonts w:ascii="GHEA Grapalat" w:hAnsi="GHEA Grapalat"/>
          <w:i w:val="0"/>
          <w:color w:val="000000" w:themeColor="text1"/>
          <w:lang w:val="hy-AM"/>
        </w:rPr>
        <w:t xml:space="preserve"> </w:t>
      </w:r>
      <w:r w:rsidR="006907FB" w:rsidRPr="0051377A">
        <w:rPr>
          <w:rFonts w:ascii="GHEA Grapalat" w:hAnsi="GHEA Grapalat"/>
          <w:b/>
          <w:i w:val="0"/>
          <w:color w:val="000000" w:themeColor="text1"/>
          <w:lang w:val="hy-AM"/>
        </w:rPr>
        <w:t xml:space="preserve">Կոտայքի մարզ, գ. Գողթ, Հրապարակի 1 </w:t>
      </w:r>
      <w:r w:rsidRPr="0051377A">
        <w:rPr>
          <w:rFonts w:ascii="GHEA Grapalat" w:hAnsi="GHEA Grapalat"/>
          <w:i w:val="0"/>
          <w:color w:val="000000" w:themeColor="text1"/>
          <w:lang w:val="af-ZA"/>
        </w:rPr>
        <w:t>հասցեում,հայտարարում է բաց մրցույթ, որն իրականացվում է մեկ փուլով:</w:t>
      </w:r>
    </w:p>
    <w:p w14:paraId="54B9035B" w14:textId="318C6049" w:rsidR="0044364E" w:rsidRPr="0051377A" w:rsidRDefault="0044364E" w:rsidP="00DF47DB">
      <w:pPr>
        <w:pStyle w:val="BodyTextIndent"/>
        <w:spacing w:line="240" w:lineRule="auto"/>
        <w:ind w:firstLine="0"/>
        <w:rPr>
          <w:rFonts w:ascii="GHEA Grapalat" w:hAnsi="GHEA Grapalat"/>
          <w:i w:val="0"/>
          <w:color w:val="000000" w:themeColor="text1"/>
          <w:lang w:val="af-ZA"/>
        </w:rPr>
      </w:pPr>
      <w:r w:rsidRPr="0051377A">
        <w:rPr>
          <w:rFonts w:ascii="GHEA Grapalat" w:hAnsi="GHEA Grapalat"/>
          <w:i w:val="0"/>
          <w:color w:val="000000" w:themeColor="text1"/>
          <w:lang w:val="af-ZA"/>
        </w:rPr>
        <w:tab/>
        <w:t>Բաց մրցույթում ընտրված մասնակցին սահմանված կարգով կառաջարկվի կնքել</w:t>
      </w:r>
      <w:r w:rsidR="006907FB" w:rsidRPr="0051377A">
        <w:rPr>
          <w:rFonts w:ascii="GHEA Grapalat" w:hAnsi="GHEA Grapalat"/>
          <w:i w:val="0"/>
          <w:color w:val="000000" w:themeColor="text1"/>
          <w:lang w:val="hy-AM"/>
        </w:rPr>
        <w:t xml:space="preserve"> </w:t>
      </w:r>
      <w:bookmarkStart w:id="1" w:name="_Hlk17979399"/>
      <w:r w:rsidR="006907FB" w:rsidRPr="0051377A">
        <w:rPr>
          <w:rFonts w:ascii="GHEA Grapalat" w:hAnsi="GHEA Grapalat"/>
          <w:b/>
          <w:i w:val="0"/>
          <w:color w:val="000000" w:themeColor="text1"/>
          <w:lang w:val="hy-AM"/>
        </w:rPr>
        <w:t xml:space="preserve">Գողթ համայնքի մանկապարտեզի վերակառուցման </w:t>
      </w:r>
      <w:r w:rsidRPr="0051377A">
        <w:rPr>
          <w:rFonts w:ascii="GHEA Grapalat" w:hAnsi="GHEA Grapalat"/>
          <w:b/>
          <w:i w:val="0"/>
          <w:color w:val="000000" w:themeColor="text1"/>
          <w:lang w:val="af-ZA"/>
        </w:rPr>
        <w:t>աշխատանքների</w:t>
      </w:r>
      <w:r w:rsidRPr="0051377A">
        <w:rPr>
          <w:rFonts w:ascii="GHEA Grapalat" w:hAnsi="GHEA Grapalat"/>
          <w:i w:val="0"/>
          <w:color w:val="000000" w:themeColor="text1"/>
          <w:lang w:val="af-ZA"/>
        </w:rPr>
        <w:t xml:space="preserve"> </w:t>
      </w:r>
      <w:bookmarkEnd w:id="1"/>
      <w:r w:rsidRPr="0051377A">
        <w:rPr>
          <w:rFonts w:ascii="GHEA Grapalat" w:hAnsi="GHEA Grapalat"/>
          <w:i w:val="0"/>
          <w:color w:val="000000" w:themeColor="text1"/>
          <w:lang w:val="af-ZA"/>
        </w:rPr>
        <w:t xml:space="preserve">կատարման պայմանագիր (այսուհետև` պայմանագիր)։ </w:t>
      </w:r>
      <w:r w:rsidRPr="0051377A">
        <w:rPr>
          <w:rFonts w:ascii="GHEA Grapalat" w:hAnsi="GHEA Grapalat"/>
          <w:i w:val="0"/>
          <w:color w:val="000000" w:themeColor="text1"/>
          <w:sz w:val="16"/>
          <w:szCs w:val="16"/>
          <w:lang w:val="af-ZA"/>
        </w:rPr>
        <w:t xml:space="preserve">                                                                                            </w:t>
      </w:r>
    </w:p>
    <w:p w14:paraId="58C2946C" w14:textId="77777777" w:rsidR="0044364E" w:rsidRPr="0051377A" w:rsidRDefault="0044364E" w:rsidP="00DF47DB">
      <w:pPr>
        <w:pStyle w:val="BodyTextIndent"/>
        <w:spacing w:line="240" w:lineRule="auto"/>
        <w:ind w:firstLine="0"/>
        <w:rPr>
          <w:rFonts w:ascii="GHEA Grapalat" w:hAnsi="GHEA Grapalat"/>
          <w:i w:val="0"/>
          <w:color w:val="000000" w:themeColor="text1"/>
          <w:lang w:val="af-ZA"/>
        </w:rPr>
      </w:pPr>
      <w:r w:rsidRPr="0051377A">
        <w:rPr>
          <w:rFonts w:ascii="GHEA Grapalat" w:hAnsi="GHEA Grapalat"/>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մրցույթ</w:t>
      </w:r>
      <w:r w:rsidRPr="0051377A">
        <w:rPr>
          <w:rFonts w:ascii="GHEA Grapalat" w:hAnsi="GHEA Grapalat" w:cs="Sylfaen"/>
          <w:i w:val="0"/>
          <w:color w:val="000000" w:themeColor="text1"/>
          <w:lang w:val="af-ZA"/>
        </w:rPr>
        <w:t>ի</w:t>
      </w:r>
      <w:r w:rsidRPr="0051377A">
        <w:rPr>
          <w:rFonts w:ascii="GHEA Grapalat" w:hAnsi="GHEA Grapalat"/>
          <w:i w:val="0"/>
          <w:color w:val="000000" w:themeColor="text1"/>
          <w:lang w:val="af-ZA"/>
        </w:rPr>
        <w:t>ն մասնակցելու հավասար իրավունք:</w:t>
      </w:r>
    </w:p>
    <w:p w14:paraId="3BC4CF52" w14:textId="77777777" w:rsidR="0044364E" w:rsidRPr="0051377A" w:rsidRDefault="0044364E" w:rsidP="00DF47DB">
      <w:pPr>
        <w:ind w:firstLine="720"/>
        <w:jc w:val="both"/>
        <w:rPr>
          <w:rFonts w:ascii="GHEA Grapalat" w:hAnsi="GHEA Grapalat"/>
          <w:color w:val="000000" w:themeColor="text1"/>
          <w:sz w:val="20"/>
          <w:szCs w:val="20"/>
          <w:lang w:val="af-ZA"/>
        </w:rPr>
      </w:pPr>
      <w:r w:rsidRPr="0051377A">
        <w:rPr>
          <w:rFonts w:ascii="GHEA Grapalat" w:hAnsi="GHEA Grapalat"/>
          <w:color w:val="000000" w:themeColor="text1"/>
          <w:sz w:val="20"/>
          <w:szCs w:val="20"/>
          <w:lang w:val="af-ZA"/>
        </w:rPr>
        <w:t>Մրցույթին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14:paraId="08525FB3" w14:textId="77777777" w:rsidR="0044364E" w:rsidRPr="0051377A" w:rsidRDefault="0044364E" w:rsidP="00DF47DB">
      <w:pPr>
        <w:pStyle w:val="BodyTextIndent"/>
        <w:spacing w:line="240" w:lineRule="auto"/>
        <w:rPr>
          <w:rFonts w:ascii="GHEA Grapalat" w:hAnsi="GHEA Grapalat"/>
          <w:i w:val="0"/>
          <w:color w:val="000000" w:themeColor="text1"/>
          <w:lang w:val="af-ZA"/>
        </w:rPr>
      </w:pPr>
      <w:r w:rsidRPr="0051377A">
        <w:rPr>
          <w:rFonts w:ascii="GHEA Grapalat" w:hAnsi="GHEA Grapalat"/>
          <w:i w:val="0"/>
          <w:color w:val="000000" w:themeColor="text1"/>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0ED67B0F" w14:textId="26D49A4F" w:rsidR="0044364E" w:rsidRPr="0051377A" w:rsidRDefault="0044364E" w:rsidP="00DF47DB">
      <w:pPr>
        <w:pStyle w:val="BodyTextIndent"/>
        <w:spacing w:line="240" w:lineRule="auto"/>
        <w:rPr>
          <w:rFonts w:ascii="GHEA Grapalat" w:hAnsi="GHEA Grapalat"/>
          <w:i w:val="0"/>
          <w:color w:val="000000" w:themeColor="text1"/>
          <w:lang w:val="af-ZA"/>
        </w:rPr>
      </w:pPr>
      <w:r w:rsidRPr="0051377A">
        <w:rPr>
          <w:rFonts w:ascii="GHEA Grapalat" w:hAnsi="GHEA Grapalat"/>
          <w:i w:val="0"/>
          <w:color w:val="000000" w:themeColor="text1"/>
          <w:lang w:val="af-ZA"/>
        </w:rPr>
        <w:t xml:space="preserve">Մրցույթի հրավերը թղթային ստանալու համար անհրաժեշտ է դիմել պատվիրատուին, մինչև սույն հայտարարության հրապարակման օրվանից հաշված` </w:t>
      </w:r>
      <w:r w:rsidR="00E519E7" w:rsidRPr="0051377A">
        <w:rPr>
          <w:rFonts w:ascii="GHEA Grapalat" w:hAnsi="GHEA Grapalat"/>
          <w:b/>
          <w:i w:val="0"/>
          <w:color w:val="000000" w:themeColor="text1"/>
          <w:lang w:val="hy-AM"/>
        </w:rPr>
        <w:t>40</w:t>
      </w:r>
      <w:r w:rsidRPr="0051377A">
        <w:rPr>
          <w:rFonts w:ascii="GHEA Grapalat" w:hAnsi="GHEA Grapalat"/>
          <w:b/>
          <w:i w:val="0"/>
          <w:color w:val="000000" w:themeColor="text1"/>
          <w:lang w:val="af-ZA"/>
        </w:rPr>
        <w:t xml:space="preserve">-րդ օրը ժամը </w:t>
      </w:r>
      <w:r w:rsidR="00E519E7" w:rsidRPr="0051377A">
        <w:rPr>
          <w:rFonts w:ascii="GHEA Grapalat" w:hAnsi="GHEA Grapalat"/>
          <w:b/>
          <w:i w:val="0"/>
          <w:color w:val="000000" w:themeColor="text1"/>
          <w:lang w:val="hy-AM"/>
        </w:rPr>
        <w:t>11:00</w:t>
      </w:r>
      <w:r w:rsidRPr="0051377A">
        <w:rPr>
          <w:rFonts w:ascii="GHEA Grapalat" w:hAnsi="GHEA Grapalat"/>
          <w:b/>
          <w:i w:val="0"/>
          <w:color w:val="000000" w:themeColor="text1"/>
          <w:lang w:val="af-ZA"/>
        </w:rPr>
        <w:t>-</w:t>
      </w:r>
      <w:r w:rsidR="00E519E7" w:rsidRPr="0051377A">
        <w:rPr>
          <w:rFonts w:ascii="GHEA Grapalat" w:hAnsi="GHEA Grapalat"/>
          <w:b/>
          <w:i w:val="0"/>
          <w:color w:val="000000" w:themeColor="text1"/>
          <w:lang w:val="hy-AM"/>
        </w:rPr>
        <w:t>ն</w:t>
      </w:r>
      <w:r w:rsidRPr="0051377A">
        <w:rPr>
          <w:rFonts w:ascii="GHEA Grapalat" w:hAnsi="GHEA Grapalat"/>
          <w:i w:val="0"/>
          <w:color w:val="000000" w:themeColor="text1"/>
          <w:lang w:val="af-ZA"/>
        </w:rPr>
        <w:t xml:space="preserve">։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14:paraId="553B9D47" w14:textId="77777777" w:rsidR="0044364E" w:rsidRPr="0051377A" w:rsidRDefault="0044364E" w:rsidP="00DF47DB">
      <w:pPr>
        <w:pStyle w:val="BodyTextIndent"/>
        <w:spacing w:line="240" w:lineRule="auto"/>
        <w:rPr>
          <w:rFonts w:ascii="GHEA Grapalat" w:hAnsi="GHEA Grapalat"/>
          <w:i w:val="0"/>
          <w:color w:val="000000" w:themeColor="text1"/>
          <w:lang w:val="af-ZA"/>
        </w:rPr>
      </w:pPr>
      <w:r w:rsidRPr="0051377A">
        <w:rPr>
          <w:rFonts w:ascii="GHEA Grapalat" w:hAnsi="GHEA Grapalat"/>
          <w:i w:val="0"/>
          <w:color w:val="000000" w:themeColor="text1"/>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B0D9AC9" w14:textId="77777777" w:rsidR="0044364E" w:rsidRPr="0051377A" w:rsidRDefault="0044364E" w:rsidP="00DF47DB">
      <w:pPr>
        <w:pStyle w:val="BodyTextIndent"/>
        <w:spacing w:line="240" w:lineRule="auto"/>
        <w:rPr>
          <w:rFonts w:ascii="GHEA Grapalat" w:hAnsi="GHEA Grapalat"/>
          <w:i w:val="0"/>
          <w:color w:val="000000" w:themeColor="text1"/>
          <w:lang w:val="af-ZA"/>
        </w:rPr>
      </w:pPr>
      <w:r w:rsidRPr="0051377A">
        <w:rPr>
          <w:rFonts w:ascii="GHEA Grapalat" w:hAnsi="GHEA Grapalat"/>
          <w:i w:val="0"/>
          <w:color w:val="000000" w:themeColor="text1"/>
          <w:lang w:val="af-ZA"/>
        </w:rPr>
        <w:t xml:space="preserve">Հրավեր չստանալը չի սահմանափակում մասնակցի` սույն ընթացակարգին մասնակցելու իրավունքը։ </w:t>
      </w:r>
    </w:p>
    <w:p w14:paraId="03F803BD" w14:textId="0F94509E" w:rsidR="0044364E" w:rsidRPr="0051377A" w:rsidRDefault="0044364E" w:rsidP="00DF47DB">
      <w:pPr>
        <w:pStyle w:val="BodyTextIndent"/>
        <w:spacing w:line="240" w:lineRule="auto"/>
        <w:rPr>
          <w:rFonts w:ascii="GHEA Grapalat" w:hAnsi="GHEA Grapalat"/>
          <w:i w:val="0"/>
          <w:color w:val="000000" w:themeColor="text1"/>
          <w:lang w:val="af-ZA"/>
        </w:rPr>
      </w:pPr>
      <w:r w:rsidRPr="0051377A">
        <w:rPr>
          <w:rFonts w:ascii="GHEA Grapalat" w:hAnsi="GHEA Grapalat"/>
          <w:i w:val="0"/>
          <w:color w:val="000000" w:themeColor="text1"/>
          <w:lang w:val="af-ZA"/>
        </w:rPr>
        <w:t>Մրցույթի հայտերն անհրաժեշտ է ներկայացնել</w:t>
      </w:r>
      <w:r w:rsidRPr="0051377A">
        <w:rPr>
          <w:rFonts w:ascii="GHEA Grapalat" w:hAnsi="GHEA Grapalat"/>
          <w:i w:val="0"/>
          <w:color w:val="000000" w:themeColor="text1"/>
          <w:lang w:val="af-ZA" w:eastAsia="ru-RU"/>
        </w:rPr>
        <w:t xml:space="preserve">    </w:t>
      </w:r>
      <w:r w:rsidR="006907FB" w:rsidRPr="0051377A">
        <w:rPr>
          <w:rFonts w:ascii="GHEA Grapalat" w:hAnsi="GHEA Grapalat"/>
          <w:b/>
          <w:i w:val="0"/>
          <w:color w:val="000000" w:themeColor="text1"/>
          <w:lang w:val="hy-AM"/>
        </w:rPr>
        <w:t>Կոտայքի մարզ, գ. Գողթ, Հրապարակի 1</w:t>
      </w:r>
      <w:r w:rsidRPr="0051377A">
        <w:rPr>
          <w:rFonts w:ascii="GHEA Grapalat" w:hAnsi="GHEA Grapalat"/>
          <w:i w:val="0"/>
          <w:color w:val="000000" w:themeColor="text1"/>
          <w:lang w:val="af-ZA"/>
        </w:rPr>
        <w:t xml:space="preserve"> հասցեով, </w:t>
      </w:r>
    </w:p>
    <w:p w14:paraId="0558932F" w14:textId="209F4E3C" w:rsidR="0044364E" w:rsidRPr="0051377A" w:rsidRDefault="0044364E" w:rsidP="00DF47DB">
      <w:pPr>
        <w:pStyle w:val="BodyTextIndent"/>
        <w:spacing w:line="240" w:lineRule="auto"/>
        <w:rPr>
          <w:rFonts w:ascii="GHEA Grapalat" w:hAnsi="GHEA Grapalat"/>
          <w:i w:val="0"/>
          <w:color w:val="000000" w:themeColor="text1"/>
          <w:lang w:val="af-ZA"/>
        </w:rPr>
      </w:pPr>
      <w:r w:rsidRPr="0051377A">
        <w:rPr>
          <w:rFonts w:ascii="GHEA Grapalat" w:hAnsi="GHEA Grapalat"/>
          <w:i w:val="0"/>
          <w:color w:val="000000" w:themeColor="text1"/>
          <w:lang w:val="af-ZA"/>
        </w:rPr>
        <w:t>փաստաթղթային ձևով</w:t>
      </w:r>
      <w:r w:rsidRPr="0051377A">
        <w:rPr>
          <w:rFonts w:ascii="GHEA Grapalat" w:hAnsi="GHEA Grapalat"/>
          <w:i w:val="0"/>
          <w:color w:val="000000" w:themeColor="text1"/>
          <w:lang w:val="af-ZA" w:eastAsia="ru-RU"/>
        </w:rPr>
        <w:t xml:space="preserve"> </w:t>
      </w:r>
      <w:r w:rsidRPr="0051377A">
        <w:rPr>
          <w:rFonts w:ascii="GHEA Grapalat" w:hAnsi="GHEA Grapalat"/>
          <w:i w:val="0"/>
          <w:color w:val="000000" w:themeColor="text1"/>
          <w:lang w:val="af-ZA"/>
        </w:rPr>
        <w:t xml:space="preserve">մինչև սույն հայտարարության հրապարակման օրվանից հաշված </w:t>
      </w:r>
      <w:r w:rsidR="00E519E7" w:rsidRPr="0051377A">
        <w:rPr>
          <w:rFonts w:ascii="GHEA Grapalat" w:hAnsi="GHEA Grapalat"/>
          <w:b/>
          <w:i w:val="0"/>
          <w:color w:val="000000" w:themeColor="text1"/>
          <w:lang w:val="hy-AM"/>
        </w:rPr>
        <w:t>40</w:t>
      </w:r>
      <w:r w:rsidR="00E519E7" w:rsidRPr="0051377A">
        <w:rPr>
          <w:rFonts w:ascii="GHEA Grapalat" w:hAnsi="GHEA Grapalat"/>
          <w:b/>
          <w:i w:val="0"/>
          <w:color w:val="000000" w:themeColor="text1"/>
          <w:lang w:val="af-ZA"/>
        </w:rPr>
        <w:t xml:space="preserve">-րդ օրը ժամը </w:t>
      </w:r>
      <w:r w:rsidR="00E519E7" w:rsidRPr="0051377A">
        <w:rPr>
          <w:rFonts w:ascii="GHEA Grapalat" w:hAnsi="GHEA Grapalat"/>
          <w:b/>
          <w:i w:val="0"/>
          <w:color w:val="000000" w:themeColor="text1"/>
          <w:lang w:val="hy-AM"/>
        </w:rPr>
        <w:t>11:00</w:t>
      </w:r>
      <w:r w:rsidR="00E519E7" w:rsidRPr="0051377A">
        <w:rPr>
          <w:rFonts w:ascii="GHEA Grapalat" w:hAnsi="GHEA Grapalat"/>
          <w:b/>
          <w:i w:val="0"/>
          <w:color w:val="000000" w:themeColor="text1"/>
          <w:lang w:val="af-ZA"/>
        </w:rPr>
        <w:t xml:space="preserve"> -</w:t>
      </w:r>
      <w:r w:rsidR="00E519E7" w:rsidRPr="0051377A">
        <w:rPr>
          <w:rFonts w:ascii="GHEA Grapalat" w:hAnsi="GHEA Grapalat"/>
          <w:b/>
          <w:i w:val="0"/>
          <w:color w:val="000000" w:themeColor="text1"/>
          <w:lang w:val="hy-AM"/>
        </w:rPr>
        <w:t>ն</w:t>
      </w:r>
      <w:r w:rsidRPr="0051377A">
        <w:rPr>
          <w:rFonts w:ascii="GHEA Grapalat" w:hAnsi="GHEA Grapalat"/>
          <w:i w:val="0"/>
          <w:color w:val="000000" w:themeColor="text1"/>
          <w:lang w:val="af-ZA"/>
        </w:rPr>
        <w:t xml:space="preserve">: Հայտերը, հայերենից բացի, կարող են ներկայացվել նաև անգլերեն կամ ռուսերեն: </w:t>
      </w:r>
    </w:p>
    <w:p w14:paraId="32131F1B" w14:textId="5BFCEC28" w:rsidR="0044364E" w:rsidRPr="0051377A" w:rsidRDefault="0044364E" w:rsidP="00DF47DB">
      <w:pPr>
        <w:pStyle w:val="BodyTextIndent"/>
        <w:spacing w:line="240" w:lineRule="auto"/>
        <w:ind w:firstLine="708"/>
        <w:rPr>
          <w:rFonts w:ascii="GHEA Grapalat" w:hAnsi="GHEA Grapalat"/>
          <w:i w:val="0"/>
          <w:color w:val="000000" w:themeColor="text1"/>
          <w:lang w:val="af-ZA"/>
        </w:rPr>
      </w:pPr>
      <w:r w:rsidRPr="0051377A">
        <w:rPr>
          <w:rFonts w:ascii="GHEA Grapalat" w:hAnsi="GHEA Grapalat"/>
          <w:i w:val="0"/>
          <w:color w:val="000000" w:themeColor="text1"/>
          <w:lang w:val="af-ZA"/>
        </w:rPr>
        <w:t xml:space="preserve">Հայտերի բացումը տեղի կունենա </w:t>
      </w:r>
      <w:r w:rsidR="006907FB" w:rsidRPr="0051377A">
        <w:rPr>
          <w:rFonts w:ascii="GHEA Grapalat" w:hAnsi="GHEA Grapalat"/>
          <w:b/>
          <w:i w:val="0"/>
          <w:color w:val="000000" w:themeColor="text1"/>
          <w:lang w:val="hy-AM"/>
        </w:rPr>
        <w:t xml:space="preserve">Կոտայքի մարզ, գ. Գողթ, Հրապարակի 1 </w:t>
      </w:r>
      <w:r w:rsidRPr="0051377A">
        <w:rPr>
          <w:rFonts w:ascii="GHEA Grapalat" w:hAnsi="GHEA Grapalat"/>
          <w:i w:val="0"/>
          <w:color w:val="000000" w:themeColor="text1"/>
          <w:lang w:val="af-ZA"/>
        </w:rPr>
        <w:t xml:space="preserve">հասցեում,  « </w:t>
      </w:r>
      <w:r w:rsidR="000775C5" w:rsidRPr="0051377A">
        <w:rPr>
          <w:rFonts w:ascii="GHEA Grapalat" w:hAnsi="GHEA Grapalat"/>
          <w:i w:val="0"/>
          <w:color w:val="000000" w:themeColor="text1"/>
          <w:lang w:val="hy-AM"/>
        </w:rPr>
        <w:t>2019</w:t>
      </w:r>
      <w:r w:rsidRPr="0051377A">
        <w:rPr>
          <w:rFonts w:ascii="GHEA Grapalat" w:hAnsi="GHEA Grapalat"/>
          <w:i w:val="0"/>
          <w:color w:val="000000" w:themeColor="text1"/>
          <w:lang w:val="af-ZA"/>
        </w:rPr>
        <w:t xml:space="preserve"> »</w:t>
      </w:r>
      <w:r w:rsidR="000775C5" w:rsidRPr="0051377A">
        <w:rPr>
          <w:rFonts w:ascii="GHEA Grapalat" w:hAnsi="GHEA Grapalat"/>
          <w:i w:val="0"/>
          <w:color w:val="000000" w:themeColor="text1"/>
          <w:lang w:val="hy-AM"/>
        </w:rPr>
        <w:t xml:space="preserve"> թվականի </w:t>
      </w:r>
      <w:r w:rsidRPr="0051377A">
        <w:rPr>
          <w:rFonts w:ascii="GHEA Grapalat" w:hAnsi="GHEA Grapalat"/>
          <w:i w:val="0"/>
          <w:color w:val="000000" w:themeColor="text1"/>
          <w:lang w:val="af-ZA"/>
        </w:rPr>
        <w:t xml:space="preserve"> « </w:t>
      </w:r>
      <w:r w:rsidR="000775C5" w:rsidRPr="0051377A">
        <w:rPr>
          <w:rFonts w:ascii="GHEA Grapalat" w:hAnsi="GHEA Grapalat"/>
          <w:i w:val="0"/>
          <w:color w:val="000000" w:themeColor="text1"/>
          <w:lang w:val="hy-AM"/>
        </w:rPr>
        <w:t xml:space="preserve">հոկտեմբերի </w:t>
      </w:r>
      <w:r w:rsidRPr="0051377A">
        <w:rPr>
          <w:rFonts w:ascii="GHEA Grapalat" w:hAnsi="GHEA Grapalat"/>
          <w:i w:val="0"/>
          <w:color w:val="000000" w:themeColor="text1"/>
          <w:lang w:val="af-ZA"/>
        </w:rPr>
        <w:t xml:space="preserve">» « </w:t>
      </w:r>
      <w:r w:rsidR="000775C5" w:rsidRPr="0051377A">
        <w:rPr>
          <w:rFonts w:ascii="GHEA Grapalat" w:hAnsi="GHEA Grapalat"/>
          <w:i w:val="0"/>
          <w:color w:val="000000" w:themeColor="text1"/>
          <w:lang w:val="hy-AM"/>
        </w:rPr>
        <w:t>09</w:t>
      </w:r>
      <w:r w:rsidRPr="0051377A">
        <w:rPr>
          <w:rFonts w:ascii="GHEA Grapalat" w:hAnsi="GHEA Grapalat"/>
          <w:i w:val="0"/>
          <w:color w:val="000000" w:themeColor="text1"/>
          <w:lang w:val="af-ZA"/>
        </w:rPr>
        <w:t xml:space="preserve">» -ին ժամը  </w:t>
      </w:r>
      <w:r w:rsidR="000775C5" w:rsidRPr="0051377A">
        <w:rPr>
          <w:rFonts w:ascii="GHEA Grapalat" w:hAnsi="GHEA Grapalat"/>
          <w:i w:val="0"/>
          <w:color w:val="000000" w:themeColor="text1"/>
          <w:lang w:val="hy-AM"/>
        </w:rPr>
        <w:t>11:00</w:t>
      </w:r>
      <w:r w:rsidRPr="0051377A">
        <w:rPr>
          <w:rFonts w:ascii="GHEA Grapalat" w:hAnsi="GHEA Grapalat"/>
          <w:i w:val="0"/>
          <w:color w:val="000000" w:themeColor="text1"/>
          <w:lang w:val="af-ZA"/>
        </w:rPr>
        <w:t xml:space="preserve">-ին։   </w:t>
      </w:r>
    </w:p>
    <w:p w14:paraId="229D2F05" w14:textId="77777777" w:rsidR="0044364E" w:rsidRPr="0051377A" w:rsidRDefault="0044364E" w:rsidP="00DF47DB">
      <w:pPr>
        <w:pStyle w:val="BodyTextIndent"/>
        <w:spacing w:line="240" w:lineRule="auto"/>
        <w:ind w:firstLine="708"/>
        <w:rPr>
          <w:rFonts w:ascii="GHEA Grapalat" w:hAnsi="GHEA Grapalat"/>
          <w:i w:val="0"/>
          <w:color w:val="000000" w:themeColor="text1"/>
          <w:lang w:val="af-ZA"/>
        </w:rPr>
      </w:pPr>
    </w:p>
    <w:p w14:paraId="03218EFD" w14:textId="77777777" w:rsidR="0044364E" w:rsidRPr="0051377A" w:rsidRDefault="0044364E" w:rsidP="00DF47DB">
      <w:pPr>
        <w:pStyle w:val="BodyTextIndent"/>
        <w:spacing w:line="240" w:lineRule="auto"/>
        <w:rPr>
          <w:rFonts w:ascii="GHEA Grapalat" w:hAnsi="GHEA Grapalat"/>
          <w:i w:val="0"/>
          <w:color w:val="000000" w:themeColor="text1"/>
          <w:lang w:val="af-ZA"/>
        </w:rPr>
      </w:pPr>
      <w:r w:rsidRPr="0051377A">
        <w:rPr>
          <w:rFonts w:ascii="GHEA Grapalat" w:hAnsi="GHEA Grapalat"/>
          <w:i w:val="0"/>
          <w:color w:val="000000" w:themeColor="text1"/>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39772DEB" w14:textId="0D8CEAD6" w:rsidR="0044364E" w:rsidRPr="0051377A" w:rsidRDefault="0044364E" w:rsidP="00DF47DB">
      <w:pPr>
        <w:pStyle w:val="BodyTextIndent"/>
        <w:spacing w:line="240" w:lineRule="auto"/>
        <w:rPr>
          <w:rFonts w:ascii="GHEA Grapalat" w:hAnsi="GHEA Grapalat"/>
          <w:i w:val="0"/>
          <w:color w:val="000000" w:themeColor="text1"/>
          <w:lang w:val="hy-AM"/>
        </w:rPr>
      </w:pPr>
      <w:r w:rsidRPr="0051377A">
        <w:rPr>
          <w:rFonts w:ascii="GHEA Grapalat" w:hAnsi="GHEA Grapalat"/>
          <w:i w:val="0"/>
          <w:color w:val="000000" w:themeColor="text1"/>
          <w:lang w:val="af-ZA"/>
        </w:rPr>
        <w:t>Սույն հայտարարության հետ կապված լրացուցիչ տեղեկություններ ստանալու համար կարող եք դիմել գնահատող հանձնաժողովի քարտուղար `</w:t>
      </w:r>
      <w:r w:rsidR="00B24725" w:rsidRPr="0051377A">
        <w:rPr>
          <w:rFonts w:ascii="GHEA Grapalat" w:hAnsi="GHEA Grapalat"/>
          <w:i w:val="0"/>
          <w:color w:val="000000" w:themeColor="text1"/>
          <w:lang w:val="hy-AM"/>
        </w:rPr>
        <w:t xml:space="preserve">  Գ.Խաչատրյան</w:t>
      </w:r>
      <w:r w:rsidRPr="0051377A">
        <w:rPr>
          <w:rFonts w:ascii="GHEA Grapalat" w:hAnsi="GHEA Grapalat"/>
          <w:i w:val="0"/>
          <w:color w:val="000000" w:themeColor="text1"/>
          <w:lang w:val="af-ZA"/>
        </w:rPr>
        <w:t>ին</w:t>
      </w:r>
      <w:r w:rsidR="00B24725" w:rsidRPr="0051377A">
        <w:rPr>
          <w:rFonts w:ascii="GHEA Grapalat" w:hAnsi="GHEA Grapalat"/>
          <w:i w:val="0"/>
          <w:color w:val="000000" w:themeColor="text1"/>
          <w:lang w:val="hy-AM"/>
        </w:rPr>
        <w:t>:</w:t>
      </w:r>
    </w:p>
    <w:p w14:paraId="2C295815" w14:textId="7E7D72BE" w:rsidR="0044364E" w:rsidRPr="0051377A" w:rsidRDefault="0044364E" w:rsidP="00DF47DB">
      <w:pPr>
        <w:pStyle w:val="BodyTextIndent"/>
        <w:spacing w:line="240" w:lineRule="auto"/>
        <w:ind w:firstLine="0"/>
        <w:rPr>
          <w:rFonts w:ascii="GHEA Grapalat" w:hAnsi="GHEA Grapalat"/>
          <w:i w:val="0"/>
          <w:color w:val="000000" w:themeColor="text1"/>
          <w:lang w:val="af-ZA"/>
        </w:rPr>
      </w:pPr>
      <w:r w:rsidRPr="0051377A">
        <w:rPr>
          <w:rFonts w:ascii="GHEA Grapalat" w:hAnsi="GHEA Grapalat"/>
          <w:i w:val="0"/>
          <w:color w:val="000000" w:themeColor="text1"/>
          <w:lang w:val="af-ZA"/>
        </w:rPr>
        <w:tab/>
      </w:r>
      <w:r w:rsidRPr="0051377A">
        <w:rPr>
          <w:rFonts w:ascii="GHEA Grapalat" w:hAnsi="GHEA Grapalat"/>
          <w:i w:val="0"/>
          <w:color w:val="000000" w:themeColor="text1"/>
          <w:lang w:val="af-ZA"/>
        </w:rPr>
        <w:tab/>
      </w:r>
      <w:r w:rsidRPr="0051377A">
        <w:rPr>
          <w:rFonts w:ascii="GHEA Grapalat" w:hAnsi="GHEA Grapalat"/>
          <w:i w:val="0"/>
          <w:color w:val="000000" w:themeColor="text1"/>
          <w:lang w:val="af-ZA"/>
        </w:rPr>
        <w:tab/>
      </w:r>
      <w:r w:rsidRPr="0051377A">
        <w:rPr>
          <w:rFonts w:ascii="GHEA Grapalat" w:hAnsi="GHEA Grapalat"/>
          <w:i w:val="0"/>
          <w:color w:val="000000" w:themeColor="text1"/>
          <w:lang w:val="af-ZA"/>
        </w:rPr>
        <w:tab/>
      </w:r>
      <w:r w:rsidRPr="0051377A">
        <w:rPr>
          <w:rFonts w:ascii="GHEA Grapalat" w:hAnsi="GHEA Grapalat"/>
          <w:i w:val="0"/>
          <w:color w:val="000000" w:themeColor="text1"/>
          <w:lang w:val="af-ZA"/>
        </w:rPr>
        <w:tab/>
      </w:r>
    </w:p>
    <w:p w14:paraId="4924E197" w14:textId="61EE21A9" w:rsidR="0044364E" w:rsidRPr="0051377A" w:rsidRDefault="0044364E" w:rsidP="00DF47DB">
      <w:pPr>
        <w:pStyle w:val="BodyTextIndent"/>
        <w:spacing w:line="240" w:lineRule="auto"/>
        <w:jc w:val="left"/>
        <w:rPr>
          <w:rFonts w:ascii="GHEA Grapalat" w:hAnsi="GHEA Grapalat"/>
          <w:i w:val="0"/>
          <w:color w:val="000000" w:themeColor="text1"/>
          <w:u w:val="single"/>
          <w:lang w:val="hy-AM"/>
        </w:rPr>
      </w:pPr>
      <w:r w:rsidRPr="0051377A">
        <w:rPr>
          <w:rFonts w:ascii="GHEA Grapalat" w:hAnsi="GHEA Grapalat"/>
          <w:i w:val="0"/>
          <w:color w:val="000000" w:themeColor="text1"/>
          <w:lang w:val="af-ZA"/>
        </w:rPr>
        <w:t xml:space="preserve">Հեռախոս </w:t>
      </w:r>
      <w:r w:rsidR="00B24725" w:rsidRPr="0051377A">
        <w:rPr>
          <w:rFonts w:ascii="GHEA Grapalat" w:hAnsi="GHEA Grapalat"/>
          <w:i w:val="0"/>
          <w:color w:val="000000" w:themeColor="text1"/>
          <w:u w:val="single"/>
          <w:lang w:val="hy-AM"/>
        </w:rPr>
        <w:t>041-03-08-90:</w:t>
      </w:r>
    </w:p>
    <w:p w14:paraId="26EF2E08" w14:textId="77777777" w:rsidR="0044364E" w:rsidRPr="0051377A" w:rsidRDefault="0044364E" w:rsidP="00DF47DB">
      <w:pPr>
        <w:pStyle w:val="BodyTextIndent"/>
        <w:spacing w:line="240" w:lineRule="auto"/>
        <w:jc w:val="left"/>
        <w:rPr>
          <w:rFonts w:ascii="GHEA Grapalat" w:hAnsi="GHEA Grapalat"/>
          <w:i w:val="0"/>
          <w:color w:val="000000" w:themeColor="text1"/>
          <w:lang w:val="af-ZA"/>
        </w:rPr>
      </w:pPr>
    </w:p>
    <w:p w14:paraId="40C5AA05" w14:textId="078E3E78" w:rsidR="0044364E" w:rsidRPr="0051377A" w:rsidRDefault="0044364E" w:rsidP="00DF47DB">
      <w:pPr>
        <w:pStyle w:val="BodyTextIndent"/>
        <w:spacing w:line="240" w:lineRule="auto"/>
        <w:jc w:val="left"/>
        <w:rPr>
          <w:rFonts w:ascii="GHEA Grapalat" w:hAnsi="GHEA Grapalat"/>
          <w:i w:val="0"/>
          <w:color w:val="000000" w:themeColor="text1"/>
          <w:u w:val="single"/>
          <w:lang w:val="af-ZA"/>
        </w:rPr>
      </w:pPr>
      <w:r w:rsidRPr="0051377A">
        <w:rPr>
          <w:rFonts w:ascii="GHEA Grapalat" w:hAnsi="GHEA Grapalat"/>
          <w:i w:val="0"/>
          <w:color w:val="000000" w:themeColor="text1"/>
          <w:lang w:val="af-ZA"/>
        </w:rPr>
        <w:t xml:space="preserve">Էլ. փոստ </w:t>
      </w:r>
      <w:r w:rsidR="006907FB" w:rsidRPr="0051377A">
        <w:rPr>
          <w:rFonts w:ascii="GHEA Grapalat" w:hAnsi="GHEA Grapalat"/>
          <w:i w:val="0"/>
          <w:color w:val="000000" w:themeColor="text1"/>
          <w:u w:val="single"/>
          <w:lang w:val="af-ZA"/>
        </w:rPr>
        <w:t>goghthamaynq@yandex.ru</w:t>
      </w:r>
    </w:p>
    <w:p w14:paraId="7A1855BC" w14:textId="77777777" w:rsidR="0044364E" w:rsidRPr="0051377A" w:rsidRDefault="0044364E" w:rsidP="00DF47DB">
      <w:pPr>
        <w:pStyle w:val="BodyTextIndent"/>
        <w:spacing w:line="240" w:lineRule="auto"/>
        <w:jc w:val="left"/>
        <w:rPr>
          <w:rFonts w:ascii="GHEA Grapalat" w:hAnsi="GHEA Grapalat"/>
          <w:i w:val="0"/>
          <w:color w:val="000000" w:themeColor="text1"/>
          <w:lang w:val="af-ZA"/>
        </w:rPr>
      </w:pPr>
    </w:p>
    <w:p w14:paraId="129DF7EC" w14:textId="77777777" w:rsidR="0044364E" w:rsidRPr="0051377A" w:rsidRDefault="0044364E" w:rsidP="00DF47DB">
      <w:pPr>
        <w:pStyle w:val="BodyTextIndent"/>
        <w:spacing w:line="240" w:lineRule="auto"/>
        <w:rPr>
          <w:rFonts w:ascii="GHEA Grapalat" w:hAnsi="GHEA Grapalat"/>
          <w:i w:val="0"/>
          <w:color w:val="000000" w:themeColor="text1"/>
          <w:lang w:val="af-ZA"/>
        </w:rPr>
      </w:pPr>
    </w:p>
    <w:p w14:paraId="513CDE7E" w14:textId="77777777" w:rsidR="0044364E" w:rsidRPr="0051377A" w:rsidRDefault="0044364E" w:rsidP="00DF47DB">
      <w:pPr>
        <w:pStyle w:val="BodyTextIndent"/>
        <w:spacing w:line="240" w:lineRule="auto"/>
        <w:rPr>
          <w:rFonts w:ascii="GHEA Grapalat" w:hAnsi="GHEA Grapalat"/>
          <w:i w:val="0"/>
          <w:color w:val="000000" w:themeColor="text1"/>
          <w:lang w:val="af-ZA"/>
        </w:rPr>
      </w:pPr>
    </w:p>
    <w:p w14:paraId="273065BC" w14:textId="6238688B" w:rsidR="0044364E" w:rsidRPr="0051377A" w:rsidRDefault="0044364E" w:rsidP="00DF47DB">
      <w:pPr>
        <w:pStyle w:val="BodyTextIndent"/>
        <w:spacing w:line="240" w:lineRule="auto"/>
        <w:ind w:firstLine="0"/>
        <w:jc w:val="left"/>
        <w:rPr>
          <w:rFonts w:ascii="GHEA Grapalat" w:hAnsi="GHEA Grapalat"/>
          <w:i w:val="0"/>
          <w:color w:val="000000" w:themeColor="text1"/>
          <w:u w:val="single"/>
          <w:lang w:val="af-ZA"/>
        </w:rPr>
      </w:pPr>
      <w:r w:rsidRPr="0051377A">
        <w:rPr>
          <w:rFonts w:ascii="GHEA Grapalat" w:hAnsi="GHEA Grapalat"/>
          <w:i w:val="0"/>
          <w:color w:val="000000" w:themeColor="text1"/>
          <w:lang w:val="af-ZA"/>
        </w:rPr>
        <w:t xml:space="preserve">Պատվիրատու </w:t>
      </w:r>
      <w:r w:rsidR="006907FB" w:rsidRPr="0051377A">
        <w:rPr>
          <w:rFonts w:ascii="GHEA Grapalat" w:hAnsi="GHEA Grapalat"/>
          <w:i w:val="0"/>
          <w:color w:val="000000" w:themeColor="text1"/>
          <w:lang w:val="af-ZA"/>
        </w:rPr>
        <w:t>`</w:t>
      </w:r>
      <w:r w:rsidR="006907FB" w:rsidRPr="0051377A">
        <w:rPr>
          <w:rFonts w:ascii="GHEA Grapalat" w:hAnsi="GHEA Grapalat"/>
          <w:b/>
          <w:i w:val="0"/>
          <w:color w:val="000000" w:themeColor="text1"/>
          <w:lang w:val="af-ZA"/>
        </w:rPr>
        <w:t xml:space="preserve">   </w:t>
      </w:r>
      <w:r w:rsidR="006907FB" w:rsidRPr="0051377A">
        <w:rPr>
          <w:rFonts w:ascii="GHEA Grapalat" w:hAnsi="GHEA Grapalat"/>
          <w:b/>
          <w:i w:val="0"/>
          <w:color w:val="000000" w:themeColor="text1"/>
          <w:lang w:val="hy-AM"/>
        </w:rPr>
        <w:t>Գողթի համայնքապետարան</w:t>
      </w:r>
    </w:p>
    <w:p w14:paraId="06BBAE99" w14:textId="362FD829" w:rsidR="0044364E" w:rsidRPr="0051377A" w:rsidRDefault="0044364E" w:rsidP="00DF47DB">
      <w:pPr>
        <w:pStyle w:val="BodyTextIndent"/>
        <w:spacing w:line="240" w:lineRule="auto"/>
        <w:ind w:firstLine="0"/>
        <w:rPr>
          <w:rFonts w:ascii="GHEA Grapalat" w:hAnsi="GHEA Grapalat"/>
          <w:i w:val="0"/>
          <w:color w:val="000000" w:themeColor="text1"/>
          <w:lang w:val="af-ZA"/>
        </w:rPr>
      </w:pPr>
      <w:r w:rsidRPr="0051377A">
        <w:rPr>
          <w:rFonts w:ascii="GHEA Grapalat" w:hAnsi="GHEA Grapalat"/>
          <w:i w:val="0"/>
          <w:color w:val="000000" w:themeColor="text1"/>
          <w:lang w:val="af-ZA"/>
        </w:rPr>
        <w:tab/>
      </w:r>
      <w:r w:rsidRPr="0051377A">
        <w:rPr>
          <w:rFonts w:ascii="GHEA Grapalat" w:hAnsi="GHEA Grapalat"/>
          <w:i w:val="0"/>
          <w:color w:val="000000" w:themeColor="text1"/>
          <w:lang w:val="af-ZA"/>
        </w:rPr>
        <w:tab/>
      </w:r>
      <w:r w:rsidRPr="0051377A">
        <w:rPr>
          <w:rFonts w:ascii="GHEA Grapalat" w:hAnsi="GHEA Grapalat"/>
          <w:i w:val="0"/>
          <w:color w:val="000000" w:themeColor="text1"/>
          <w:lang w:val="af-ZA"/>
        </w:rPr>
        <w:tab/>
      </w:r>
    </w:p>
    <w:p w14:paraId="6925DA21" w14:textId="77777777" w:rsidR="0044364E" w:rsidRPr="0051377A" w:rsidRDefault="0044364E" w:rsidP="00DF47DB">
      <w:pPr>
        <w:pStyle w:val="BodyTextIndent3"/>
        <w:spacing w:line="240" w:lineRule="auto"/>
        <w:ind w:firstLine="709"/>
        <w:rPr>
          <w:rFonts w:ascii="GHEA Grapalat" w:hAnsi="GHEA Grapalat" w:cs="Sylfaen"/>
          <w:b/>
          <w:color w:val="000000" w:themeColor="text1"/>
          <w:lang w:val="es-ES"/>
        </w:rPr>
      </w:pPr>
    </w:p>
    <w:p w14:paraId="6C2E06D1" w14:textId="77777777" w:rsidR="0044364E" w:rsidRPr="0051377A" w:rsidRDefault="0044364E" w:rsidP="00DF47DB">
      <w:pPr>
        <w:pStyle w:val="BodyTextIndent3"/>
        <w:spacing w:line="240" w:lineRule="auto"/>
        <w:ind w:firstLine="709"/>
        <w:rPr>
          <w:rFonts w:ascii="GHEA Grapalat" w:hAnsi="GHEA Grapalat" w:cs="Sylfaen"/>
          <w:b/>
          <w:color w:val="000000" w:themeColor="text1"/>
          <w:lang w:val="es-ES"/>
        </w:rPr>
      </w:pPr>
    </w:p>
    <w:p w14:paraId="3CC8702B" w14:textId="77777777" w:rsidR="0044364E" w:rsidRPr="0051377A" w:rsidRDefault="0044364E" w:rsidP="00DF47DB">
      <w:pPr>
        <w:pStyle w:val="BodyTextIndent"/>
        <w:spacing w:line="240" w:lineRule="auto"/>
        <w:ind w:left="1404"/>
        <w:rPr>
          <w:rFonts w:ascii="GHEA Grapalat" w:hAnsi="GHEA Grapalat"/>
          <w:i w:val="0"/>
          <w:color w:val="000000" w:themeColor="text1"/>
          <w:lang w:val="af-ZA"/>
        </w:rPr>
      </w:pPr>
    </w:p>
    <w:p w14:paraId="7083FF5B" w14:textId="77777777" w:rsidR="0044364E" w:rsidRPr="0051377A" w:rsidRDefault="0044364E" w:rsidP="00DF47DB">
      <w:pPr>
        <w:pStyle w:val="BodyText"/>
        <w:spacing w:after="0"/>
        <w:ind w:right="-7" w:firstLine="567"/>
        <w:jc w:val="right"/>
        <w:rPr>
          <w:rFonts w:ascii="GHEA Grapalat" w:hAnsi="GHEA Grapalat" w:cs="Sylfaen"/>
          <w:i/>
          <w:color w:val="000000" w:themeColor="text1"/>
          <w:sz w:val="20"/>
          <w:szCs w:val="20"/>
          <w:lang w:val="af-ZA"/>
        </w:rPr>
      </w:pPr>
      <w:r w:rsidRPr="0051377A">
        <w:rPr>
          <w:rFonts w:ascii="GHEA Grapalat" w:hAnsi="GHEA Grapalat" w:cs="Sylfaen"/>
          <w:i/>
          <w:color w:val="000000" w:themeColor="text1"/>
          <w:sz w:val="22"/>
          <w:lang w:val="af-ZA"/>
        </w:rPr>
        <w:br w:type="page"/>
      </w:r>
      <w:r w:rsidRPr="0051377A">
        <w:rPr>
          <w:rFonts w:ascii="GHEA Grapalat" w:hAnsi="GHEA Grapalat" w:cs="Sylfaen"/>
          <w:i/>
          <w:color w:val="000000" w:themeColor="text1"/>
          <w:sz w:val="20"/>
          <w:szCs w:val="20"/>
        </w:rPr>
        <w:lastRenderedPageBreak/>
        <w:t>Հաստատված</w:t>
      </w:r>
      <w:r w:rsidRPr="0051377A">
        <w:rPr>
          <w:rFonts w:ascii="GHEA Grapalat" w:hAnsi="GHEA Grapalat" w:cs="Sylfaen"/>
          <w:i/>
          <w:color w:val="000000" w:themeColor="text1"/>
          <w:sz w:val="20"/>
          <w:szCs w:val="20"/>
          <w:lang w:val="af-ZA"/>
        </w:rPr>
        <w:t xml:space="preserve"> </w:t>
      </w:r>
      <w:r w:rsidRPr="0051377A">
        <w:rPr>
          <w:rFonts w:ascii="GHEA Grapalat" w:hAnsi="GHEA Grapalat" w:cs="Sylfaen"/>
          <w:i/>
          <w:color w:val="000000" w:themeColor="text1"/>
          <w:sz w:val="20"/>
          <w:szCs w:val="20"/>
        </w:rPr>
        <w:t>է</w:t>
      </w:r>
    </w:p>
    <w:p w14:paraId="12E828D1" w14:textId="5F54124B" w:rsidR="0044364E" w:rsidRPr="0051377A" w:rsidRDefault="006907FB" w:rsidP="00DF47DB">
      <w:pPr>
        <w:pStyle w:val="BodyTextIndent"/>
        <w:spacing w:line="240" w:lineRule="auto"/>
        <w:jc w:val="right"/>
        <w:rPr>
          <w:rFonts w:ascii="GHEA Grapalat" w:hAnsi="GHEA Grapalat"/>
          <w:b/>
          <w:i w:val="0"/>
          <w:color w:val="000000" w:themeColor="text1"/>
          <w:lang w:val="af-ZA"/>
        </w:rPr>
      </w:pPr>
      <w:r w:rsidRPr="0051377A">
        <w:rPr>
          <w:rFonts w:ascii="GHEA Grapalat" w:hAnsi="GHEA Grapalat"/>
          <w:b/>
          <w:i w:val="0"/>
          <w:color w:val="000000" w:themeColor="text1"/>
          <w:lang w:val="af-ZA"/>
        </w:rPr>
        <w:t>&lt;&lt;</w:t>
      </w:r>
      <w:r w:rsidRPr="0051377A">
        <w:rPr>
          <w:rFonts w:ascii="GHEA Grapalat" w:hAnsi="GHEA Grapalat"/>
          <w:b/>
          <w:i w:val="0"/>
          <w:color w:val="000000" w:themeColor="text1"/>
          <w:lang w:val="hy-AM"/>
        </w:rPr>
        <w:t>ԳՀ-</w:t>
      </w:r>
      <w:r w:rsidRPr="0051377A">
        <w:rPr>
          <w:rFonts w:ascii="GHEA Grapalat" w:hAnsi="GHEA Grapalat"/>
          <w:b/>
          <w:i w:val="0"/>
          <w:color w:val="000000" w:themeColor="text1"/>
          <w:lang w:val="af-ZA"/>
        </w:rPr>
        <w:t>ԲՄԱՇՁԲ</w:t>
      </w:r>
      <w:r w:rsidRPr="0051377A">
        <w:rPr>
          <w:rFonts w:ascii="GHEA Grapalat" w:hAnsi="GHEA Grapalat"/>
          <w:b/>
          <w:i w:val="0"/>
          <w:color w:val="000000" w:themeColor="text1"/>
          <w:lang w:val="hy-AM"/>
        </w:rPr>
        <w:t>-19</w:t>
      </w:r>
      <w:r w:rsidRPr="0051377A">
        <w:rPr>
          <w:rFonts w:ascii="GHEA Grapalat" w:hAnsi="GHEA Grapalat"/>
          <w:b/>
          <w:i w:val="0"/>
          <w:color w:val="000000" w:themeColor="text1"/>
          <w:lang w:val="af-ZA"/>
        </w:rPr>
        <w:t xml:space="preserve"> /</w:t>
      </w:r>
      <w:r w:rsidRPr="0051377A">
        <w:rPr>
          <w:rFonts w:ascii="GHEA Grapalat" w:hAnsi="GHEA Grapalat"/>
          <w:b/>
          <w:i w:val="0"/>
          <w:color w:val="000000" w:themeColor="text1"/>
          <w:lang w:val="hy-AM"/>
        </w:rPr>
        <w:t>1</w:t>
      </w:r>
      <w:r w:rsidRPr="0051377A">
        <w:rPr>
          <w:rFonts w:ascii="GHEA Grapalat" w:hAnsi="GHEA Grapalat"/>
          <w:b/>
          <w:i w:val="0"/>
          <w:color w:val="000000" w:themeColor="text1"/>
          <w:lang w:val="af-ZA"/>
        </w:rPr>
        <w:t xml:space="preserve">&gt;&gt; </w:t>
      </w:r>
      <w:r w:rsidR="0044364E" w:rsidRPr="0051377A">
        <w:rPr>
          <w:rFonts w:ascii="GHEA Grapalat" w:hAnsi="GHEA Grapalat" w:cs="Sylfaen"/>
          <w:i w:val="0"/>
          <w:color w:val="000000" w:themeColor="text1"/>
        </w:rPr>
        <w:t>ծածկագրով</w:t>
      </w:r>
      <w:r w:rsidR="0044364E" w:rsidRPr="0051377A">
        <w:rPr>
          <w:rFonts w:ascii="GHEA Grapalat" w:hAnsi="GHEA Grapalat" w:cs="Sylfaen"/>
          <w:i w:val="0"/>
          <w:color w:val="000000" w:themeColor="text1"/>
          <w:lang w:val="af-ZA"/>
        </w:rPr>
        <w:t xml:space="preserve"> </w:t>
      </w:r>
    </w:p>
    <w:p w14:paraId="6F729CFC" w14:textId="77777777" w:rsidR="0044364E" w:rsidRPr="0051377A" w:rsidRDefault="0044364E" w:rsidP="00DF47DB">
      <w:pPr>
        <w:pStyle w:val="BodyText"/>
        <w:spacing w:after="0"/>
        <w:ind w:right="-7" w:firstLine="567"/>
        <w:jc w:val="right"/>
        <w:rPr>
          <w:rFonts w:ascii="GHEA Grapalat" w:hAnsi="GHEA Grapalat" w:cs="Sylfaen"/>
          <w:i/>
          <w:color w:val="000000" w:themeColor="text1"/>
          <w:sz w:val="20"/>
          <w:szCs w:val="20"/>
          <w:lang w:val="af-ZA"/>
        </w:rPr>
      </w:pPr>
      <w:r w:rsidRPr="0051377A">
        <w:rPr>
          <w:rFonts w:ascii="GHEA Grapalat" w:hAnsi="GHEA Grapalat" w:cs="Sylfaen"/>
          <w:i/>
          <w:color w:val="000000" w:themeColor="text1"/>
          <w:sz w:val="20"/>
          <w:szCs w:val="20"/>
        </w:rPr>
        <w:t>բաց</w:t>
      </w:r>
      <w:r w:rsidRPr="0051377A">
        <w:rPr>
          <w:rFonts w:ascii="GHEA Grapalat" w:hAnsi="GHEA Grapalat" w:cs="Sylfaen"/>
          <w:i/>
          <w:color w:val="000000" w:themeColor="text1"/>
          <w:sz w:val="20"/>
          <w:szCs w:val="20"/>
          <w:lang w:val="af-ZA"/>
        </w:rPr>
        <w:t xml:space="preserve"> </w:t>
      </w:r>
      <w:r w:rsidRPr="0051377A">
        <w:rPr>
          <w:rFonts w:ascii="GHEA Grapalat" w:hAnsi="GHEA Grapalat" w:cs="Sylfaen"/>
          <w:i/>
          <w:color w:val="000000" w:themeColor="text1"/>
          <w:sz w:val="20"/>
          <w:szCs w:val="20"/>
        </w:rPr>
        <w:t>մրցույթի</w:t>
      </w:r>
      <w:r w:rsidRPr="0051377A">
        <w:rPr>
          <w:rFonts w:ascii="GHEA Grapalat" w:hAnsi="GHEA Grapalat" w:cs="Sylfaen"/>
          <w:i/>
          <w:color w:val="000000" w:themeColor="text1"/>
          <w:sz w:val="20"/>
          <w:szCs w:val="20"/>
          <w:lang w:val="af-ZA"/>
        </w:rPr>
        <w:t xml:space="preserve"> </w:t>
      </w:r>
      <w:r w:rsidRPr="0051377A">
        <w:rPr>
          <w:rFonts w:ascii="GHEA Grapalat" w:hAnsi="GHEA Grapalat" w:cs="Sylfaen"/>
          <w:i/>
          <w:color w:val="000000" w:themeColor="text1"/>
          <w:sz w:val="20"/>
          <w:szCs w:val="20"/>
        </w:rPr>
        <w:t>գնահատող</w:t>
      </w:r>
      <w:r w:rsidRPr="0051377A">
        <w:rPr>
          <w:rFonts w:ascii="GHEA Grapalat" w:hAnsi="GHEA Grapalat" w:cs="Sylfaen"/>
          <w:i/>
          <w:color w:val="000000" w:themeColor="text1"/>
          <w:sz w:val="20"/>
          <w:szCs w:val="20"/>
          <w:lang w:val="af-ZA"/>
        </w:rPr>
        <w:t xml:space="preserve"> </w:t>
      </w:r>
      <w:r w:rsidRPr="0051377A">
        <w:rPr>
          <w:rFonts w:ascii="GHEA Grapalat" w:hAnsi="GHEA Grapalat" w:cs="Sylfaen"/>
          <w:i/>
          <w:color w:val="000000" w:themeColor="text1"/>
          <w:sz w:val="20"/>
          <w:szCs w:val="20"/>
        </w:rPr>
        <w:t>հանձնաժողովի</w:t>
      </w:r>
    </w:p>
    <w:p w14:paraId="1AFD5F31" w14:textId="200AB32C" w:rsidR="0044364E" w:rsidRPr="0051377A" w:rsidRDefault="0044364E" w:rsidP="00DF47DB">
      <w:pPr>
        <w:pStyle w:val="BodyText"/>
        <w:spacing w:after="0"/>
        <w:ind w:right="-7" w:firstLine="567"/>
        <w:jc w:val="right"/>
        <w:rPr>
          <w:rFonts w:ascii="GHEA Grapalat" w:hAnsi="GHEA Grapalat"/>
          <w:i/>
          <w:color w:val="000000" w:themeColor="text1"/>
          <w:sz w:val="22"/>
          <w:lang w:val="af-ZA"/>
        </w:rPr>
      </w:pPr>
      <w:r w:rsidRPr="0051377A">
        <w:rPr>
          <w:rFonts w:ascii="GHEA Grapalat" w:hAnsi="GHEA Grapalat" w:cs="Sylfaen"/>
          <w:i/>
          <w:color w:val="000000" w:themeColor="text1"/>
          <w:sz w:val="20"/>
          <w:szCs w:val="20"/>
          <w:lang w:val="af-ZA"/>
        </w:rPr>
        <w:t>20</w:t>
      </w:r>
      <w:r w:rsidR="000775C5" w:rsidRPr="0051377A">
        <w:rPr>
          <w:rFonts w:ascii="GHEA Grapalat" w:hAnsi="GHEA Grapalat" w:cs="Sylfaen"/>
          <w:i/>
          <w:color w:val="000000" w:themeColor="text1"/>
          <w:sz w:val="20"/>
          <w:szCs w:val="20"/>
          <w:lang w:val="hy-AM"/>
        </w:rPr>
        <w:t>19</w:t>
      </w:r>
      <w:r w:rsidRPr="0051377A">
        <w:rPr>
          <w:rFonts w:ascii="GHEA Grapalat" w:hAnsi="GHEA Grapalat" w:cs="Sylfaen"/>
          <w:i/>
          <w:color w:val="000000" w:themeColor="text1"/>
          <w:sz w:val="20"/>
          <w:szCs w:val="20"/>
          <w:lang w:val="af-ZA"/>
        </w:rPr>
        <w:t xml:space="preserve">   </w:t>
      </w:r>
      <w:r w:rsidRPr="0051377A">
        <w:rPr>
          <w:rFonts w:ascii="GHEA Grapalat" w:hAnsi="GHEA Grapalat" w:cs="Sylfaen"/>
          <w:i/>
          <w:color w:val="000000" w:themeColor="text1"/>
          <w:sz w:val="20"/>
          <w:szCs w:val="20"/>
        </w:rPr>
        <w:t>թ</w:t>
      </w:r>
      <w:r w:rsidRPr="0051377A">
        <w:rPr>
          <w:rFonts w:ascii="GHEA Grapalat" w:hAnsi="GHEA Grapalat" w:cs="Times Armenian"/>
          <w:i/>
          <w:color w:val="000000" w:themeColor="text1"/>
          <w:sz w:val="20"/>
          <w:szCs w:val="20"/>
          <w:lang w:val="af-ZA"/>
        </w:rPr>
        <w:t xml:space="preserve">.  </w:t>
      </w:r>
      <w:r w:rsidR="000775C5" w:rsidRPr="0051377A">
        <w:rPr>
          <w:rFonts w:ascii="GHEA Grapalat" w:hAnsi="GHEA Grapalat" w:cs="Times Armenian"/>
          <w:i/>
          <w:color w:val="000000" w:themeColor="text1"/>
          <w:sz w:val="20"/>
          <w:szCs w:val="20"/>
          <w:lang w:val="hy-AM"/>
        </w:rPr>
        <w:t>Օգոստոսի 29</w:t>
      </w:r>
      <w:r w:rsidRPr="0051377A">
        <w:rPr>
          <w:rFonts w:ascii="GHEA Grapalat" w:hAnsi="GHEA Grapalat" w:cs="Times Armenian"/>
          <w:i/>
          <w:color w:val="000000" w:themeColor="text1"/>
          <w:sz w:val="20"/>
          <w:szCs w:val="20"/>
          <w:lang w:val="af-ZA"/>
        </w:rPr>
        <w:t xml:space="preserve">-ի </w:t>
      </w:r>
      <w:r w:rsidRPr="0051377A">
        <w:rPr>
          <w:rFonts w:ascii="GHEA Grapalat" w:hAnsi="GHEA Grapalat" w:cs="Times Armenian"/>
          <w:i/>
          <w:color w:val="000000" w:themeColor="text1"/>
          <w:sz w:val="20"/>
          <w:szCs w:val="20"/>
          <w:vertAlign w:val="subscript"/>
          <w:lang w:val="af-ZA"/>
        </w:rPr>
        <w:t xml:space="preserve"> </w:t>
      </w:r>
      <w:r w:rsidRPr="0051377A">
        <w:rPr>
          <w:rFonts w:ascii="GHEA Grapalat" w:hAnsi="GHEA Grapalat" w:cs="Times Armenian"/>
          <w:i/>
          <w:color w:val="000000" w:themeColor="text1"/>
          <w:sz w:val="20"/>
          <w:szCs w:val="20"/>
          <w:lang w:val="af-ZA"/>
        </w:rPr>
        <w:t xml:space="preserve">N </w:t>
      </w:r>
      <w:r w:rsidR="000775C5" w:rsidRPr="0051377A">
        <w:rPr>
          <w:rFonts w:ascii="GHEA Grapalat" w:hAnsi="GHEA Grapalat" w:cs="Times Armenian"/>
          <w:i/>
          <w:color w:val="000000" w:themeColor="text1"/>
          <w:sz w:val="20"/>
          <w:szCs w:val="20"/>
          <w:lang w:val="hy-AM"/>
        </w:rPr>
        <w:t>1</w:t>
      </w:r>
      <w:r w:rsidRPr="0051377A">
        <w:rPr>
          <w:rFonts w:ascii="GHEA Grapalat" w:hAnsi="GHEA Grapalat" w:cs="Times Armenian"/>
          <w:i/>
          <w:color w:val="000000" w:themeColor="text1"/>
          <w:sz w:val="20"/>
          <w:szCs w:val="20"/>
          <w:u w:val="single"/>
          <w:lang w:val="af-ZA"/>
        </w:rPr>
        <w:t xml:space="preserve">  </w:t>
      </w:r>
      <w:r w:rsidRPr="0051377A">
        <w:rPr>
          <w:rFonts w:ascii="GHEA Grapalat" w:hAnsi="GHEA Grapalat" w:cs="Sylfaen"/>
          <w:i/>
          <w:color w:val="000000" w:themeColor="text1"/>
          <w:sz w:val="20"/>
          <w:szCs w:val="20"/>
        </w:rPr>
        <w:t>որոշմամբ</w:t>
      </w:r>
    </w:p>
    <w:p w14:paraId="0539A728"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0FCE6088"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7B5A0151"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46F17E4E"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180195AD" w14:textId="35C825CD" w:rsidR="0044364E" w:rsidRPr="0051377A" w:rsidRDefault="006907FB" w:rsidP="00DF47DB">
      <w:pPr>
        <w:pStyle w:val="BodyText"/>
        <w:tabs>
          <w:tab w:val="left" w:pos="5968"/>
        </w:tabs>
        <w:spacing w:after="0"/>
        <w:ind w:right="-7" w:firstLine="567"/>
        <w:jc w:val="center"/>
        <w:rPr>
          <w:rFonts w:ascii="GHEA Grapalat" w:hAnsi="GHEA Grapalat"/>
          <w:color w:val="000000" w:themeColor="text1"/>
          <w:lang w:val="af-ZA"/>
        </w:rPr>
      </w:pPr>
      <w:r w:rsidRPr="0051377A">
        <w:rPr>
          <w:rFonts w:ascii="GHEA Grapalat" w:hAnsi="GHEA Grapalat"/>
          <w:b/>
          <w:i/>
          <w:color w:val="000000" w:themeColor="text1"/>
          <w:lang w:val="hy-AM"/>
        </w:rPr>
        <w:t>ԳՈՂԹԻ ՀԱՄԱՅՆՔԱՊԵՏԱՐԱՆ</w:t>
      </w:r>
    </w:p>
    <w:p w14:paraId="0FD7D076"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656504B3"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6F722BF4" w14:textId="77777777" w:rsidR="0044364E" w:rsidRPr="0051377A" w:rsidRDefault="0044364E" w:rsidP="00DF47DB">
      <w:pPr>
        <w:pStyle w:val="BodyText"/>
        <w:spacing w:after="0"/>
        <w:ind w:right="-7" w:firstLine="567"/>
        <w:jc w:val="center"/>
        <w:rPr>
          <w:rFonts w:ascii="GHEA Grapalat" w:hAnsi="GHEA Grapalat" w:cs="Sylfaen"/>
          <w:color w:val="000000" w:themeColor="text1"/>
          <w:lang w:val="af-ZA"/>
        </w:rPr>
      </w:pPr>
      <w:r w:rsidRPr="0051377A">
        <w:rPr>
          <w:rFonts w:ascii="GHEA Grapalat" w:hAnsi="GHEA Grapalat" w:cs="Sylfaen"/>
          <w:color w:val="000000" w:themeColor="text1"/>
        </w:rPr>
        <w:t>Հ</w:t>
      </w:r>
      <w:r w:rsidRPr="0051377A">
        <w:rPr>
          <w:rFonts w:ascii="GHEA Grapalat" w:hAnsi="GHEA Grapalat" w:cs="Times Armenian"/>
          <w:color w:val="000000" w:themeColor="text1"/>
          <w:lang w:val="af-ZA"/>
        </w:rPr>
        <w:t xml:space="preserve"> </w:t>
      </w:r>
      <w:r w:rsidRPr="0051377A">
        <w:rPr>
          <w:rFonts w:ascii="GHEA Grapalat" w:hAnsi="GHEA Grapalat" w:cs="Sylfaen"/>
          <w:color w:val="000000" w:themeColor="text1"/>
        </w:rPr>
        <w:t>Ր</w:t>
      </w:r>
      <w:r w:rsidRPr="0051377A">
        <w:rPr>
          <w:rFonts w:ascii="GHEA Grapalat" w:hAnsi="GHEA Grapalat" w:cs="Times Armenian"/>
          <w:color w:val="000000" w:themeColor="text1"/>
          <w:lang w:val="af-ZA"/>
        </w:rPr>
        <w:t xml:space="preserve"> </w:t>
      </w:r>
      <w:r w:rsidRPr="0051377A">
        <w:rPr>
          <w:rFonts w:ascii="GHEA Grapalat" w:hAnsi="GHEA Grapalat" w:cs="Sylfaen"/>
          <w:color w:val="000000" w:themeColor="text1"/>
        </w:rPr>
        <w:t>Ա</w:t>
      </w:r>
      <w:r w:rsidRPr="0051377A">
        <w:rPr>
          <w:rFonts w:ascii="GHEA Grapalat" w:hAnsi="GHEA Grapalat" w:cs="Times Armenian"/>
          <w:color w:val="000000" w:themeColor="text1"/>
          <w:lang w:val="af-ZA"/>
        </w:rPr>
        <w:t xml:space="preserve"> </w:t>
      </w:r>
      <w:r w:rsidRPr="0051377A">
        <w:rPr>
          <w:rFonts w:ascii="GHEA Grapalat" w:hAnsi="GHEA Grapalat" w:cs="Sylfaen"/>
          <w:color w:val="000000" w:themeColor="text1"/>
        </w:rPr>
        <w:t>Վ</w:t>
      </w:r>
      <w:r w:rsidRPr="0051377A">
        <w:rPr>
          <w:rFonts w:ascii="GHEA Grapalat" w:hAnsi="GHEA Grapalat" w:cs="Times Armenian"/>
          <w:color w:val="000000" w:themeColor="text1"/>
          <w:lang w:val="af-ZA"/>
        </w:rPr>
        <w:t xml:space="preserve"> </w:t>
      </w:r>
      <w:r w:rsidRPr="0051377A">
        <w:rPr>
          <w:rFonts w:ascii="GHEA Grapalat" w:hAnsi="GHEA Grapalat" w:cs="Sylfaen"/>
          <w:color w:val="000000" w:themeColor="text1"/>
        </w:rPr>
        <w:t>Ե</w:t>
      </w:r>
      <w:r w:rsidRPr="0051377A">
        <w:rPr>
          <w:rFonts w:ascii="GHEA Grapalat" w:hAnsi="GHEA Grapalat" w:cs="Times Armenian"/>
          <w:color w:val="000000" w:themeColor="text1"/>
          <w:lang w:val="af-ZA"/>
        </w:rPr>
        <w:t xml:space="preserve"> </w:t>
      </w:r>
      <w:r w:rsidRPr="0051377A">
        <w:rPr>
          <w:rFonts w:ascii="GHEA Grapalat" w:hAnsi="GHEA Grapalat" w:cs="Sylfaen"/>
          <w:color w:val="000000" w:themeColor="text1"/>
        </w:rPr>
        <w:t>Ր</w:t>
      </w:r>
    </w:p>
    <w:p w14:paraId="0A0D232F" w14:textId="77777777" w:rsidR="0044364E" w:rsidRPr="0051377A" w:rsidRDefault="0044364E" w:rsidP="00DF47DB">
      <w:pPr>
        <w:pStyle w:val="BodyText"/>
        <w:spacing w:after="0"/>
        <w:ind w:right="-7" w:firstLine="567"/>
        <w:jc w:val="center"/>
        <w:rPr>
          <w:rFonts w:ascii="GHEA Grapalat" w:hAnsi="GHEA Grapalat" w:cs="Sylfaen"/>
          <w:color w:val="000000" w:themeColor="text1"/>
          <w:lang w:val="af-ZA"/>
        </w:rPr>
      </w:pPr>
    </w:p>
    <w:p w14:paraId="350B7926" w14:textId="77777777" w:rsidR="0044364E" w:rsidRPr="0051377A" w:rsidRDefault="0044364E" w:rsidP="00DF47DB">
      <w:pPr>
        <w:pStyle w:val="BodyText"/>
        <w:spacing w:after="0"/>
        <w:ind w:right="-7" w:firstLine="567"/>
        <w:jc w:val="center"/>
        <w:rPr>
          <w:rFonts w:ascii="GHEA Grapalat" w:hAnsi="GHEA Grapalat" w:cs="Sylfaen"/>
          <w:color w:val="000000" w:themeColor="text1"/>
          <w:lang w:val="af-ZA"/>
        </w:rPr>
      </w:pPr>
    </w:p>
    <w:p w14:paraId="14336DB1" w14:textId="27D5013C" w:rsidR="0044364E" w:rsidRPr="0051377A" w:rsidRDefault="006907FB" w:rsidP="00DF47DB">
      <w:pPr>
        <w:pStyle w:val="BodyText"/>
        <w:spacing w:after="0"/>
        <w:ind w:right="-7"/>
        <w:jc w:val="center"/>
        <w:rPr>
          <w:rFonts w:ascii="GHEA Grapalat" w:hAnsi="GHEA Grapalat"/>
          <w:b/>
          <w:color w:val="000000" w:themeColor="text1"/>
          <w:szCs w:val="22"/>
          <w:lang w:val="af-ZA"/>
        </w:rPr>
      </w:pPr>
      <w:r w:rsidRPr="0051377A">
        <w:rPr>
          <w:rFonts w:ascii="GHEA Grapalat" w:hAnsi="GHEA Grapalat"/>
          <w:b/>
          <w:color w:val="000000" w:themeColor="text1"/>
          <w:lang w:val="hy-AM"/>
        </w:rPr>
        <w:t>ԳՈՂԹԻ ՀԱՄԱՅՆՔԱՊԵՏԱՐԱՆ</w:t>
      </w:r>
      <w:r w:rsidR="0044364E" w:rsidRPr="0051377A">
        <w:rPr>
          <w:rFonts w:ascii="GHEA Grapalat" w:hAnsi="GHEA Grapalat" w:cs="Sylfaen"/>
          <w:b/>
          <w:color w:val="000000" w:themeColor="text1"/>
        </w:rPr>
        <w:t>Ի</w:t>
      </w:r>
      <w:r w:rsidR="0044364E" w:rsidRPr="0051377A">
        <w:rPr>
          <w:rFonts w:ascii="GHEA Grapalat" w:hAnsi="GHEA Grapalat" w:cs="Sylfaen"/>
          <w:b/>
          <w:color w:val="000000" w:themeColor="text1"/>
          <w:lang w:val="af-ZA"/>
        </w:rPr>
        <w:t xml:space="preserve"> </w:t>
      </w:r>
      <w:r w:rsidR="0044364E" w:rsidRPr="0051377A">
        <w:rPr>
          <w:rFonts w:ascii="GHEA Grapalat" w:hAnsi="GHEA Grapalat" w:cs="Sylfaen"/>
          <w:b/>
          <w:color w:val="000000" w:themeColor="text1"/>
        </w:rPr>
        <w:t>ԿԱՐԻՔՆԵՐԻ</w:t>
      </w:r>
      <w:r w:rsidR="0044364E" w:rsidRPr="0051377A">
        <w:rPr>
          <w:rFonts w:ascii="GHEA Grapalat" w:hAnsi="GHEA Grapalat" w:cs="Times Armenian"/>
          <w:b/>
          <w:color w:val="000000" w:themeColor="text1"/>
          <w:lang w:val="af-ZA"/>
        </w:rPr>
        <w:t xml:space="preserve"> </w:t>
      </w:r>
      <w:r w:rsidR="0044364E" w:rsidRPr="0051377A">
        <w:rPr>
          <w:rFonts w:ascii="GHEA Grapalat" w:hAnsi="GHEA Grapalat" w:cs="Sylfaen"/>
          <w:b/>
          <w:color w:val="000000" w:themeColor="text1"/>
        </w:rPr>
        <w:t>ՀԱՄԱՐ</w:t>
      </w:r>
      <w:r w:rsidR="0044364E" w:rsidRPr="0051377A">
        <w:rPr>
          <w:rFonts w:ascii="GHEA Grapalat" w:hAnsi="GHEA Grapalat" w:cs="Times Armenian"/>
          <w:b/>
          <w:color w:val="000000" w:themeColor="text1"/>
          <w:lang w:val="af-ZA"/>
        </w:rPr>
        <w:t xml:space="preserve">` </w:t>
      </w:r>
      <w:r w:rsidR="0044364E" w:rsidRPr="0051377A">
        <w:rPr>
          <w:rFonts w:ascii="GHEA Grapalat" w:hAnsi="GHEA Grapalat" w:cs="Sylfaen"/>
          <w:b/>
          <w:color w:val="000000" w:themeColor="text1"/>
          <w:lang w:val="af-ZA"/>
        </w:rPr>
        <w:t>«</w:t>
      </w:r>
      <w:r w:rsidRPr="0051377A">
        <w:rPr>
          <w:rFonts w:ascii="GHEA Grapalat" w:hAnsi="GHEA Grapalat"/>
          <w:b/>
          <w:color w:val="000000" w:themeColor="text1"/>
          <w:lang w:val="hy-AM"/>
        </w:rPr>
        <w:t xml:space="preserve"> ԳՈՂԹ ՀԱՄԱՅՆՔԻ ՄԱՆԿԱՊԱՐՏԵԶԻ ՎԵՐԱԿԱՌՈՒՑՄԱՆ </w:t>
      </w:r>
      <w:r w:rsidRPr="0051377A">
        <w:rPr>
          <w:rFonts w:ascii="GHEA Grapalat" w:hAnsi="GHEA Grapalat"/>
          <w:b/>
          <w:color w:val="000000" w:themeColor="text1"/>
          <w:lang w:val="af-ZA"/>
        </w:rPr>
        <w:t xml:space="preserve">ԱՇԽԱՏԱՆՔՆԵՐԻ </w:t>
      </w:r>
      <w:r w:rsidR="0044364E" w:rsidRPr="0051377A">
        <w:rPr>
          <w:rFonts w:ascii="GHEA Grapalat" w:hAnsi="GHEA Grapalat" w:cs="Sylfaen"/>
          <w:b/>
          <w:color w:val="000000" w:themeColor="text1"/>
          <w:lang w:val="af-ZA"/>
        </w:rPr>
        <w:t xml:space="preserve">» </w:t>
      </w:r>
      <w:r w:rsidR="0044364E" w:rsidRPr="0051377A">
        <w:rPr>
          <w:rFonts w:ascii="GHEA Grapalat" w:hAnsi="GHEA Grapalat" w:cs="Sylfaen"/>
          <w:b/>
          <w:color w:val="000000" w:themeColor="text1"/>
        </w:rPr>
        <w:t>ՁԵՌՔԲԵՐՄԱՆ</w:t>
      </w:r>
      <w:r w:rsidR="0044364E" w:rsidRPr="0051377A">
        <w:rPr>
          <w:rFonts w:ascii="GHEA Grapalat" w:hAnsi="GHEA Grapalat" w:cs="Times Armenian"/>
          <w:b/>
          <w:color w:val="000000" w:themeColor="text1"/>
          <w:lang w:val="af-ZA"/>
        </w:rPr>
        <w:t xml:space="preserve"> </w:t>
      </w:r>
      <w:r w:rsidR="0044364E" w:rsidRPr="0051377A">
        <w:rPr>
          <w:rFonts w:ascii="GHEA Grapalat" w:hAnsi="GHEA Grapalat" w:cs="Sylfaen"/>
          <w:b/>
          <w:color w:val="000000" w:themeColor="text1"/>
        </w:rPr>
        <w:t>ՆՊԱՏԱԿՈՎ</w:t>
      </w:r>
      <w:r w:rsidR="0044364E" w:rsidRPr="0051377A">
        <w:rPr>
          <w:rFonts w:ascii="GHEA Grapalat" w:hAnsi="GHEA Grapalat" w:cs="Sylfaen"/>
          <w:b/>
          <w:color w:val="000000" w:themeColor="text1"/>
          <w:lang w:val="af-ZA"/>
        </w:rPr>
        <w:t xml:space="preserve"> </w:t>
      </w:r>
      <w:r w:rsidR="0044364E" w:rsidRPr="0051377A">
        <w:rPr>
          <w:rFonts w:ascii="GHEA Grapalat" w:hAnsi="GHEA Grapalat" w:cs="Times Armenian"/>
          <w:b/>
          <w:color w:val="000000" w:themeColor="text1"/>
          <w:lang w:val="af-ZA"/>
        </w:rPr>
        <w:t xml:space="preserve"> </w:t>
      </w:r>
      <w:r w:rsidR="0044364E" w:rsidRPr="0051377A">
        <w:rPr>
          <w:rFonts w:ascii="GHEA Grapalat" w:hAnsi="GHEA Grapalat" w:cs="Sylfaen"/>
          <w:b/>
          <w:color w:val="000000" w:themeColor="text1"/>
        </w:rPr>
        <w:t>ՀԱՅՏԱՐԱՐՎԱԾ</w:t>
      </w:r>
      <w:r w:rsidR="0044364E" w:rsidRPr="0051377A">
        <w:rPr>
          <w:rFonts w:ascii="GHEA Grapalat" w:hAnsi="GHEA Grapalat" w:cs="Times Armenian"/>
          <w:b/>
          <w:color w:val="000000" w:themeColor="text1"/>
          <w:lang w:val="af-ZA"/>
        </w:rPr>
        <w:t xml:space="preserve"> </w:t>
      </w:r>
      <w:r w:rsidR="0044364E" w:rsidRPr="0051377A">
        <w:rPr>
          <w:rFonts w:ascii="GHEA Grapalat" w:hAnsi="GHEA Grapalat" w:cs="Sylfaen"/>
          <w:b/>
          <w:color w:val="000000" w:themeColor="text1"/>
        </w:rPr>
        <w:t>ԲԱՑ</w:t>
      </w:r>
      <w:r w:rsidR="0044364E" w:rsidRPr="0051377A">
        <w:rPr>
          <w:rFonts w:ascii="GHEA Grapalat" w:hAnsi="GHEA Grapalat" w:cs="Times Armenian"/>
          <w:b/>
          <w:color w:val="000000" w:themeColor="text1"/>
          <w:lang w:val="af-ZA"/>
        </w:rPr>
        <w:t xml:space="preserve"> </w:t>
      </w:r>
      <w:r w:rsidR="0044364E" w:rsidRPr="0051377A">
        <w:rPr>
          <w:rFonts w:ascii="GHEA Grapalat" w:hAnsi="GHEA Grapalat" w:cs="Sylfaen"/>
          <w:b/>
          <w:color w:val="000000" w:themeColor="text1"/>
        </w:rPr>
        <w:t>ՄՐՑՈՒՅԹԻ</w:t>
      </w:r>
    </w:p>
    <w:p w14:paraId="1403CC56" w14:textId="77777777" w:rsidR="0044364E" w:rsidRPr="0051377A" w:rsidRDefault="0044364E" w:rsidP="00DF47DB">
      <w:pPr>
        <w:pStyle w:val="BodyText"/>
        <w:spacing w:after="0"/>
        <w:ind w:right="-7"/>
        <w:jc w:val="center"/>
        <w:rPr>
          <w:rFonts w:ascii="GHEA Grapalat" w:hAnsi="GHEA Grapalat"/>
          <w:b/>
          <w:color w:val="000000" w:themeColor="text1"/>
          <w:szCs w:val="22"/>
          <w:lang w:val="af-ZA"/>
        </w:rPr>
      </w:pPr>
    </w:p>
    <w:p w14:paraId="70C2B916"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79436385"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294DE020"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2B9BFA60"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19E10B0C"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69717A7D"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4174F0EA"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3E4B233D"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6393BA04"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35542A02"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78DC608C"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3970C230"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35D6717F" w14:textId="77777777" w:rsidR="0044364E" w:rsidRPr="0051377A" w:rsidRDefault="0044364E" w:rsidP="00DF47DB">
      <w:pPr>
        <w:pStyle w:val="BodyText"/>
        <w:spacing w:after="0"/>
        <w:ind w:right="-7" w:firstLine="567"/>
        <w:jc w:val="center"/>
        <w:rPr>
          <w:rFonts w:ascii="GHEA Grapalat" w:hAnsi="GHEA Grapalat"/>
          <w:color w:val="000000" w:themeColor="text1"/>
          <w:lang w:val="af-ZA"/>
        </w:rPr>
      </w:pPr>
    </w:p>
    <w:p w14:paraId="20E8E654" w14:textId="77777777" w:rsidR="0044364E" w:rsidRPr="0051377A" w:rsidRDefault="0044364E" w:rsidP="00DF47DB">
      <w:pPr>
        <w:pStyle w:val="BodyText"/>
        <w:spacing w:after="0"/>
        <w:ind w:right="-7"/>
        <w:rPr>
          <w:rFonts w:ascii="GHEA Grapalat" w:hAnsi="GHEA Grapalat"/>
          <w:color w:val="000000" w:themeColor="text1"/>
          <w:lang w:val="af-ZA"/>
        </w:rPr>
      </w:pPr>
    </w:p>
    <w:p w14:paraId="21D8E39C" w14:textId="77777777" w:rsidR="0044364E" w:rsidRPr="0051377A" w:rsidRDefault="0044364E" w:rsidP="00DF47DB">
      <w:pPr>
        <w:ind w:firstLine="567"/>
        <w:jc w:val="both"/>
        <w:rPr>
          <w:rFonts w:ascii="GHEA Grapalat" w:hAnsi="GHEA Grapalat" w:cs="Sylfaen"/>
          <w:i/>
          <w:color w:val="000000" w:themeColor="text1"/>
          <w:sz w:val="22"/>
          <w:szCs w:val="22"/>
          <w:lang w:val="af-ZA"/>
        </w:rPr>
      </w:pPr>
      <w:r w:rsidRPr="0051377A">
        <w:rPr>
          <w:rFonts w:ascii="GHEA Grapalat" w:hAnsi="GHEA Grapalat" w:cs="Sylfaen"/>
          <w:i/>
          <w:color w:val="000000" w:themeColor="text1"/>
          <w:sz w:val="22"/>
          <w:szCs w:val="22"/>
        </w:rPr>
        <w:t>Հարգելի</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մասնակից</w:t>
      </w:r>
      <w:r w:rsidRPr="0051377A">
        <w:rPr>
          <w:rFonts w:ascii="GHEA Grapalat" w:hAnsi="GHEA Grapalat" w:cs="Sylfaen"/>
          <w:i/>
          <w:color w:val="000000" w:themeColor="text1"/>
          <w:sz w:val="22"/>
          <w:szCs w:val="22"/>
          <w:lang w:val="af-ZA"/>
        </w:rPr>
        <w:t xml:space="preserve"> </w:t>
      </w:r>
      <w:r w:rsidRPr="0051377A">
        <w:rPr>
          <w:rFonts w:ascii="GHEA Grapalat" w:hAnsi="GHEA Grapalat" w:cs="Sylfaen"/>
          <w:i/>
          <w:color w:val="000000" w:themeColor="text1"/>
          <w:sz w:val="22"/>
          <w:szCs w:val="22"/>
        </w:rPr>
        <w:t>նախքան</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հայտ</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կազմելը</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և</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ներկայացնելը</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խնդրում</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ենք</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մանրամասնորեն</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ուսումնասիրել</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սույն</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հրավերը</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քանի</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որ</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հրավերին</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չհամապատասխանող</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հայտերը</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ենթակա</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են</w:t>
      </w:r>
      <w:r w:rsidRPr="0051377A">
        <w:rPr>
          <w:rFonts w:ascii="GHEA Grapalat" w:hAnsi="GHEA Grapalat" w:cs="Times Armenian"/>
          <w:i/>
          <w:color w:val="000000" w:themeColor="text1"/>
          <w:sz w:val="22"/>
          <w:szCs w:val="22"/>
          <w:lang w:val="af-ZA"/>
        </w:rPr>
        <w:t xml:space="preserve"> </w:t>
      </w:r>
      <w:r w:rsidRPr="0051377A">
        <w:rPr>
          <w:rFonts w:ascii="GHEA Grapalat" w:hAnsi="GHEA Grapalat" w:cs="Sylfaen"/>
          <w:i/>
          <w:color w:val="000000" w:themeColor="text1"/>
          <w:sz w:val="22"/>
          <w:szCs w:val="22"/>
        </w:rPr>
        <w:t>մերժման</w:t>
      </w:r>
      <w:r w:rsidRPr="0051377A">
        <w:rPr>
          <w:rFonts w:ascii="GHEA Grapalat" w:hAnsi="GHEA Grapalat" w:cs="Sylfaen"/>
          <w:i/>
          <w:color w:val="000000" w:themeColor="text1"/>
          <w:sz w:val="22"/>
          <w:szCs w:val="22"/>
          <w:lang w:val="af-ZA"/>
        </w:rPr>
        <w:t xml:space="preserve">: </w:t>
      </w:r>
    </w:p>
    <w:p w14:paraId="18A09FE8" w14:textId="77777777" w:rsidR="0044364E" w:rsidRPr="0051377A" w:rsidDel="00D63E9A" w:rsidRDefault="0044364E" w:rsidP="00DF47DB">
      <w:pPr>
        <w:ind w:firstLine="567"/>
        <w:jc w:val="both"/>
        <w:rPr>
          <w:del w:id="2" w:author="User" w:date="2019-06-03T00:52:00Z"/>
          <w:rFonts w:ascii="GHEA Grapalat" w:hAnsi="GHEA Grapalat"/>
          <w:i/>
          <w:color w:val="000000" w:themeColor="text1"/>
          <w:sz w:val="22"/>
          <w:szCs w:val="22"/>
          <w:lang w:val="af-ZA"/>
        </w:rPr>
      </w:pPr>
    </w:p>
    <w:p w14:paraId="65233EA7" w14:textId="77777777" w:rsidR="0044364E" w:rsidRPr="0051377A" w:rsidRDefault="0044364E" w:rsidP="00DF47DB">
      <w:pPr>
        <w:ind w:firstLine="567"/>
        <w:jc w:val="both"/>
        <w:rPr>
          <w:rFonts w:ascii="GHEA Grapalat" w:hAnsi="GHEA Grapalat"/>
          <w:i/>
          <w:color w:val="000000" w:themeColor="text1"/>
          <w:sz w:val="20"/>
          <w:lang w:val="af-ZA"/>
        </w:rPr>
      </w:pPr>
    </w:p>
    <w:p w14:paraId="14276F6D" w14:textId="77777777" w:rsidR="0044364E" w:rsidRPr="0051377A" w:rsidRDefault="0044364E" w:rsidP="00DF47DB">
      <w:pPr>
        <w:ind w:firstLine="567"/>
        <w:jc w:val="center"/>
        <w:rPr>
          <w:rFonts w:ascii="GHEA Grapalat" w:hAnsi="GHEA Grapalat"/>
          <w:b/>
          <w:color w:val="000000" w:themeColor="text1"/>
          <w:sz w:val="20"/>
          <w:szCs w:val="22"/>
          <w:lang w:val="af-ZA"/>
        </w:rPr>
      </w:pPr>
    </w:p>
    <w:p w14:paraId="47EA6B82" w14:textId="77777777" w:rsidR="0044364E" w:rsidRPr="0051377A" w:rsidRDefault="0044364E" w:rsidP="00DF47DB">
      <w:pPr>
        <w:ind w:firstLine="567"/>
        <w:jc w:val="center"/>
        <w:rPr>
          <w:rFonts w:ascii="GHEA Grapalat" w:hAnsi="GHEA Grapalat"/>
          <w:b/>
          <w:color w:val="000000" w:themeColor="text1"/>
          <w:sz w:val="20"/>
          <w:szCs w:val="20"/>
          <w:lang w:val="af-ZA"/>
        </w:rPr>
      </w:pPr>
      <w:r w:rsidRPr="0051377A">
        <w:rPr>
          <w:rFonts w:ascii="GHEA Grapalat" w:hAnsi="GHEA Grapalat" w:cs="Sylfaen"/>
          <w:b/>
          <w:color w:val="000000" w:themeColor="text1"/>
          <w:sz w:val="20"/>
          <w:szCs w:val="22"/>
          <w:lang w:val="af-ZA"/>
        </w:rPr>
        <w:br w:type="page"/>
      </w:r>
      <w:r w:rsidRPr="0051377A">
        <w:rPr>
          <w:rFonts w:ascii="GHEA Grapalat" w:hAnsi="GHEA Grapalat" w:cs="Sylfaen"/>
          <w:b/>
          <w:color w:val="000000" w:themeColor="text1"/>
          <w:sz w:val="20"/>
          <w:szCs w:val="20"/>
        </w:rPr>
        <w:lastRenderedPageBreak/>
        <w:t>ԲՈՎԱՆԴԱԿՈւԹՅՈւՆ</w:t>
      </w:r>
    </w:p>
    <w:p w14:paraId="072B3BF0" w14:textId="77777777" w:rsidR="0044364E" w:rsidRPr="0051377A" w:rsidRDefault="0044364E" w:rsidP="00DF47DB">
      <w:pPr>
        <w:ind w:firstLine="567"/>
        <w:jc w:val="center"/>
        <w:rPr>
          <w:rFonts w:ascii="GHEA Grapalat" w:hAnsi="GHEA Grapalat"/>
          <w:i/>
          <w:color w:val="000000" w:themeColor="text1"/>
          <w:sz w:val="20"/>
          <w:lang w:val="af-ZA"/>
        </w:rPr>
      </w:pPr>
    </w:p>
    <w:p w14:paraId="4B026D39" w14:textId="29C1304B" w:rsidR="0044364E" w:rsidRPr="0051377A" w:rsidRDefault="006907FB" w:rsidP="00DF47DB">
      <w:pPr>
        <w:ind w:firstLine="567"/>
        <w:jc w:val="center"/>
        <w:rPr>
          <w:rFonts w:ascii="GHEA Grapalat" w:hAnsi="GHEA Grapalat"/>
          <w:color w:val="000000" w:themeColor="text1"/>
          <w:sz w:val="20"/>
          <w:lang w:val="af-ZA"/>
        </w:rPr>
      </w:pPr>
      <w:r w:rsidRPr="0051377A">
        <w:rPr>
          <w:rFonts w:ascii="GHEA Grapalat" w:hAnsi="GHEA Grapalat"/>
          <w:b/>
          <w:color w:val="000000" w:themeColor="text1"/>
          <w:sz w:val="20"/>
          <w:lang w:val="af-ZA"/>
        </w:rPr>
        <w:t>ԳՈՂԹԻ ՀԱՄԱՅՆՔԱՊԵՏԱՐԱՆԻ</w:t>
      </w:r>
      <w:r w:rsidRPr="0051377A">
        <w:rPr>
          <w:rFonts w:ascii="GHEA Grapalat" w:hAnsi="GHEA Grapalat" w:cs="Sylfaen"/>
          <w:b/>
          <w:color w:val="000000" w:themeColor="text1"/>
          <w:lang w:val="af-ZA"/>
        </w:rPr>
        <w:t xml:space="preserve"> </w:t>
      </w:r>
      <w:r w:rsidR="0044364E" w:rsidRPr="0051377A">
        <w:rPr>
          <w:rFonts w:ascii="GHEA Grapalat" w:hAnsi="GHEA Grapalat"/>
          <w:b/>
          <w:color w:val="000000" w:themeColor="text1"/>
          <w:sz w:val="20"/>
          <w:lang w:val="af-ZA"/>
        </w:rPr>
        <w:t>ԿԱՐԻՔՆԵՐԻ ՀԱՄԱՐ</w:t>
      </w:r>
      <w:r w:rsidR="0044364E" w:rsidRPr="0051377A">
        <w:rPr>
          <w:rFonts w:ascii="GHEA Grapalat" w:hAnsi="GHEA Grapalat"/>
          <w:color w:val="000000" w:themeColor="text1"/>
          <w:sz w:val="20"/>
          <w:lang w:val="af-ZA"/>
        </w:rPr>
        <w:t xml:space="preserve">   </w:t>
      </w:r>
      <w:r w:rsidRPr="0051377A">
        <w:rPr>
          <w:rFonts w:ascii="GHEA Grapalat" w:hAnsi="GHEA Grapalat"/>
          <w:color w:val="000000" w:themeColor="text1"/>
          <w:sz w:val="20"/>
          <w:lang w:val="af-ZA"/>
        </w:rPr>
        <w:t>&lt;&lt;</w:t>
      </w:r>
      <w:r w:rsidRPr="0051377A">
        <w:rPr>
          <w:rFonts w:ascii="GHEA Grapalat" w:hAnsi="GHEA Grapalat"/>
          <w:b/>
          <w:color w:val="000000" w:themeColor="text1"/>
          <w:sz w:val="20"/>
          <w:lang w:val="af-ZA"/>
        </w:rPr>
        <w:t xml:space="preserve">ԳՈՂԹ ՀԱՄԱՅՆՔԻ ՄԱՆԿԱՊԱՐՏԵԶԻ ՎԵՐԱԿԱՌՈՒՑՄԱՆ ԱՇԽԱՏԱՆՔՆԵՐԻ&gt;&gt; </w:t>
      </w:r>
      <w:r w:rsidRPr="0051377A">
        <w:rPr>
          <w:rFonts w:ascii="GHEA Grapalat" w:hAnsi="GHEA Grapalat"/>
          <w:color w:val="000000" w:themeColor="text1"/>
          <w:sz w:val="20"/>
          <w:lang w:val="af-ZA"/>
        </w:rPr>
        <w:t xml:space="preserve"> </w:t>
      </w:r>
      <w:r w:rsidR="0044364E" w:rsidRPr="0051377A">
        <w:rPr>
          <w:rFonts w:ascii="GHEA Grapalat" w:hAnsi="GHEA Grapalat"/>
          <w:b/>
          <w:color w:val="000000" w:themeColor="text1"/>
          <w:sz w:val="20"/>
          <w:lang w:val="af-ZA"/>
        </w:rPr>
        <w:t>ՁԵՌՔԲԵՐՄԱՆ ՆՊԱՏԱԿՈՎ ՀԱՅՏԱՐԱՐՎԱԾ ԲԱՑ ՄՐՑՈՒՅԹԻ ՀՐԱՎԵՐԻ</w:t>
      </w:r>
    </w:p>
    <w:p w14:paraId="3724FD52" w14:textId="77777777" w:rsidR="0044364E" w:rsidRPr="0051377A" w:rsidRDefault="0044364E" w:rsidP="00DF47DB">
      <w:pPr>
        <w:ind w:firstLine="567"/>
        <w:jc w:val="both"/>
        <w:rPr>
          <w:rFonts w:ascii="GHEA Grapalat" w:hAnsi="GHEA Grapalat"/>
          <w:color w:val="000000" w:themeColor="text1"/>
          <w:sz w:val="16"/>
          <w:szCs w:val="16"/>
          <w:lang w:val="af-ZA"/>
        </w:rPr>
      </w:pPr>
      <w:r w:rsidRPr="0051377A">
        <w:rPr>
          <w:rFonts w:ascii="GHEA Grapalat" w:hAnsi="GHEA Grapalat"/>
          <w:color w:val="000000" w:themeColor="text1"/>
          <w:sz w:val="16"/>
          <w:szCs w:val="16"/>
          <w:lang w:val="af-ZA"/>
        </w:rPr>
        <w:t xml:space="preserve">           </w:t>
      </w:r>
    </w:p>
    <w:p w14:paraId="211715EC" w14:textId="77777777" w:rsidR="0044364E" w:rsidRPr="0051377A" w:rsidRDefault="0044364E" w:rsidP="00DF47DB">
      <w:pPr>
        <w:ind w:firstLine="567"/>
        <w:jc w:val="center"/>
        <w:rPr>
          <w:rFonts w:ascii="GHEA Grapalat" w:hAnsi="GHEA Grapalat"/>
          <w:i/>
          <w:color w:val="000000" w:themeColor="text1"/>
          <w:sz w:val="20"/>
          <w:lang w:val="af-ZA"/>
        </w:rPr>
      </w:pPr>
    </w:p>
    <w:p w14:paraId="0DB0BE21" w14:textId="77777777" w:rsidR="0044364E" w:rsidRPr="0051377A" w:rsidRDefault="0044364E" w:rsidP="00DF47DB">
      <w:pPr>
        <w:ind w:firstLine="567"/>
        <w:jc w:val="center"/>
        <w:rPr>
          <w:rFonts w:ascii="GHEA Grapalat" w:hAnsi="GHEA Grapalat"/>
          <w:color w:val="000000" w:themeColor="text1"/>
          <w:sz w:val="20"/>
          <w:lang w:val="af-ZA"/>
        </w:rPr>
      </w:pPr>
      <w:r w:rsidRPr="0051377A">
        <w:rPr>
          <w:rFonts w:ascii="GHEA Grapalat" w:hAnsi="GHEA Grapalat" w:cs="Sylfaen"/>
          <w:b/>
          <w:color w:val="000000" w:themeColor="text1"/>
          <w:sz w:val="20"/>
          <w:szCs w:val="22"/>
        </w:rPr>
        <w:t>ՄԱՍ</w:t>
      </w:r>
      <w:r w:rsidRPr="0051377A">
        <w:rPr>
          <w:rFonts w:ascii="GHEA Grapalat" w:hAnsi="GHEA Grapalat" w:cs="Times Armenian"/>
          <w:b/>
          <w:color w:val="000000" w:themeColor="text1"/>
          <w:sz w:val="20"/>
          <w:szCs w:val="22"/>
          <w:lang w:val="af-ZA"/>
        </w:rPr>
        <w:t xml:space="preserve">  I.</w:t>
      </w:r>
    </w:p>
    <w:p w14:paraId="507A9EBA" w14:textId="77777777" w:rsidR="0044364E" w:rsidRPr="0051377A" w:rsidRDefault="0044364E" w:rsidP="00DF47DB">
      <w:pPr>
        <w:ind w:firstLine="567"/>
        <w:jc w:val="both"/>
        <w:rPr>
          <w:rFonts w:ascii="GHEA Grapalat" w:hAnsi="GHEA Grapalat"/>
          <w:color w:val="000000" w:themeColor="text1"/>
          <w:sz w:val="20"/>
          <w:lang w:val="af-ZA"/>
        </w:rPr>
      </w:pPr>
    </w:p>
    <w:p w14:paraId="0B281BE4" w14:textId="77777777"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 xml:space="preserve">1.  </w:t>
      </w:r>
      <w:r w:rsidRPr="0051377A">
        <w:rPr>
          <w:rFonts w:ascii="GHEA Grapalat" w:hAnsi="GHEA Grapalat" w:cs="Sylfaen"/>
          <w:color w:val="000000" w:themeColor="text1"/>
          <w:sz w:val="20"/>
        </w:rPr>
        <w:t>Գնման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առարկայի</w:t>
      </w:r>
      <w:r w:rsidRPr="0051377A">
        <w:rPr>
          <w:rFonts w:ascii="GHEA Grapalat" w:hAnsi="GHEA Grapalat"/>
          <w:color w:val="000000" w:themeColor="text1"/>
          <w:sz w:val="20"/>
          <w:lang w:val="af-ZA"/>
        </w:rPr>
        <w:t xml:space="preserve"> </w:t>
      </w:r>
      <w:r w:rsidRPr="0051377A">
        <w:rPr>
          <w:rFonts w:ascii="GHEA Grapalat" w:hAnsi="GHEA Grapalat" w:cs="Sylfaen"/>
          <w:color w:val="000000" w:themeColor="text1"/>
          <w:sz w:val="20"/>
        </w:rPr>
        <w:t>բնութա</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իրը</w:t>
      </w:r>
      <w:r w:rsidRPr="0051377A">
        <w:rPr>
          <w:rFonts w:ascii="GHEA Grapalat" w:hAnsi="GHEA Grapalat" w:cs="Times Armenian"/>
          <w:color w:val="000000" w:themeColor="text1"/>
          <w:sz w:val="20"/>
          <w:lang w:val="af-ZA"/>
        </w:rPr>
        <w:tab/>
        <w:t xml:space="preserve"> </w:t>
      </w:r>
    </w:p>
    <w:p w14:paraId="1CC2B6E6" w14:textId="77777777"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 xml:space="preserve">2. </w:t>
      </w:r>
      <w:r w:rsidRPr="0051377A">
        <w:rPr>
          <w:rFonts w:ascii="GHEA Grapalat" w:hAnsi="GHEA Grapalat" w:cs="Sylfaen"/>
          <w:color w:val="000000" w:themeColor="text1"/>
          <w:sz w:val="20"/>
        </w:rPr>
        <w:t>Մասնակցի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մասնակցության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իրավունքի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պահանջները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որակավորման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չափանիշները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դրանց</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նահատման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ը</w:t>
      </w:r>
      <w:r w:rsidRPr="0051377A">
        <w:rPr>
          <w:rFonts w:ascii="GHEA Grapalat" w:hAnsi="GHEA Grapalat" w:cs="Times Armenian"/>
          <w:color w:val="000000" w:themeColor="text1"/>
          <w:sz w:val="20"/>
          <w:lang w:val="af-ZA"/>
        </w:rPr>
        <w:tab/>
        <w:t xml:space="preserve"> </w:t>
      </w:r>
    </w:p>
    <w:p w14:paraId="74EF4A73" w14:textId="77777777"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 xml:space="preserve">3. </w:t>
      </w:r>
      <w:r w:rsidRPr="0051377A">
        <w:rPr>
          <w:rFonts w:ascii="GHEA Grapalat" w:hAnsi="GHEA Grapalat" w:cs="Sylfaen"/>
          <w:color w:val="000000" w:themeColor="text1"/>
          <w:sz w:val="20"/>
        </w:rPr>
        <w:t>Հրավերի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պարզաբանումը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հրավերում</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փոփոխություն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կատարելու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ը</w:t>
      </w:r>
      <w:r w:rsidRPr="0051377A">
        <w:rPr>
          <w:rFonts w:ascii="GHEA Grapalat" w:hAnsi="GHEA Grapalat" w:cs="Times Armenian"/>
          <w:color w:val="000000" w:themeColor="text1"/>
          <w:sz w:val="20"/>
          <w:lang w:val="af-ZA"/>
        </w:rPr>
        <w:tab/>
      </w:r>
    </w:p>
    <w:p w14:paraId="1B082720" w14:textId="77777777" w:rsidR="0044364E" w:rsidRPr="0051377A" w:rsidRDefault="0044364E" w:rsidP="00DF47DB">
      <w:pPr>
        <w:ind w:firstLine="1134"/>
        <w:jc w:val="both"/>
        <w:rPr>
          <w:rFonts w:ascii="GHEA Grapalat" w:hAnsi="GHEA Grapalat" w:cs="Sylfaen"/>
          <w:color w:val="000000" w:themeColor="text1"/>
          <w:sz w:val="20"/>
          <w:lang w:val="af-ZA"/>
        </w:rPr>
      </w:pPr>
      <w:r w:rsidRPr="0051377A">
        <w:rPr>
          <w:rFonts w:ascii="GHEA Grapalat" w:hAnsi="GHEA Grapalat"/>
          <w:color w:val="000000" w:themeColor="text1"/>
          <w:sz w:val="20"/>
          <w:lang w:val="af-ZA"/>
        </w:rPr>
        <w:t xml:space="preserve">4. </w:t>
      </w:r>
      <w:r w:rsidRPr="0051377A">
        <w:rPr>
          <w:rFonts w:ascii="GHEA Grapalat" w:hAnsi="GHEA Grapalat" w:cs="Sylfaen"/>
          <w:color w:val="000000" w:themeColor="text1"/>
          <w:sz w:val="20"/>
        </w:rPr>
        <w:t>Հայտը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ներկայացնելու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ը</w:t>
      </w:r>
    </w:p>
    <w:p w14:paraId="22D1A828" w14:textId="77777777"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5.</w:t>
      </w:r>
      <w:r w:rsidRPr="0051377A">
        <w:rPr>
          <w:rFonts w:ascii="GHEA Grapalat" w:hAnsi="GHEA Grapalat"/>
          <w:color w:val="000000" w:themeColor="text1"/>
          <w:sz w:val="20"/>
          <w:lang w:val="af-ZA"/>
        </w:rPr>
        <w:tab/>
      </w:r>
      <w:r w:rsidRPr="0051377A">
        <w:rPr>
          <w:rFonts w:ascii="GHEA Grapalat" w:hAnsi="GHEA Grapalat" w:cs="Sylfaen"/>
          <w:color w:val="000000" w:themeColor="text1"/>
          <w:sz w:val="20"/>
        </w:rPr>
        <w:t>Հայտի</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նային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առաջարկը</w:t>
      </w:r>
      <w:r w:rsidRPr="0051377A">
        <w:rPr>
          <w:rFonts w:ascii="GHEA Grapalat" w:hAnsi="GHEA Grapalat" w:cs="Times Armenian"/>
          <w:color w:val="000000" w:themeColor="text1"/>
          <w:sz w:val="20"/>
          <w:lang w:val="af-ZA"/>
        </w:rPr>
        <w:tab/>
        <w:t xml:space="preserve"> </w:t>
      </w:r>
    </w:p>
    <w:p w14:paraId="2F478C22" w14:textId="3B4B775A"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 xml:space="preserve">6. </w:t>
      </w:r>
      <w:r w:rsidRPr="0051377A">
        <w:rPr>
          <w:rFonts w:ascii="GHEA Grapalat" w:hAnsi="GHEA Grapalat" w:cs="Sylfaen"/>
          <w:color w:val="000000" w:themeColor="text1"/>
          <w:sz w:val="20"/>
        </w:rPr>
        <w:t>Հայտի</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ործողության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ժամկետը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հայտերում</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փոփոխություն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կատարելու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դրանք</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հետ</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վերցնելու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ը</w:t>
      </w:r>
      <w:r w:rsidRPr="0051377A">
        <w:rPr>
          <w:rFonts w:ascii="GHEA Grapalat" w:hAnsi="GHEA Grapalat" w:cs="Times Armenian"/>
          <w:color w:val="000000" w:themeColor="text1"/>
          <w:sz w:val="20"/>
          <w:lang w:val="af-ZA"/>
        </w:rPr>
        <w:tab/>
        <w:t xml:space="preserve"> </w:t>
      </w:r>
    </w:p>
    <w:p w14:paraId="66D7B8D5" w14:textId="77777777" w:rsidR="0044364E" w:rsidRPr="0051377A" w:rsidRDefault="0044364E" w:rsidP="00DF47DB">
      <w:pPr>
        <w:ind w:firstLine="1134"/>
        <w:jc w:val="both"/>
        <w:rPr>
          <w:rFonts w:ascii="GHEA Grapalat" w:hAnsi="GHEA Grapalat" w:cs="Sylfaen"/>
          <w:color w:val="000000" w:themeColor="text1"/>
          <w:sz w:val="20"/>
          <w:lang w:val="af-ZA"/>
        </w:rPr>
      </w:pPr>
      <w:r w:rsidRPr="0051377A">
        <w:rPr>
          <w:rFonts w:ascii="GHEA Grapalat" w:hAnsi="GHEA Grapalat"/>
          <w:color w:val="000000" w:themeColor="text1"/>
          <w:sz w:val="20"/>
          <w:lang w:val="af-ZA"/>
        </w:rPr>
        <w:t>8. Հ</w:t>
      </w:r>
      <w:r w:rsidRPr="0051377A">
        <w:rPr>
          <w:rFonts w:ascii="GHEA Grapalat" w:hAnsi="GHEA Grapalat" w:cs="Sylfaen"/>
          <w:color w:val="000000" w:themeColor="text1"/>
          <w:sz w:val="20"/>
        </w:rPr>
        <w:t>այտերի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բացումը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գնահատումը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արդյունքների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ամփոփումը</w:t>
      </w:r>
      <w:r w:rsidRPr="0051377A">
        <w:rPr>
          <w:rFonts w:ascii="GHEA Grapalat" w:hAnsi="GHEA Grapalat" w:cs="Sylfaen"/>
          <w:color w:val="000000" w:themeColor="text1"/>
          <w:sz w:val="20"/>
          <w:lang w:val="af-ZA"/>
        </w:rPr>
        <w:tab/>
      </w:r>
    </w:p>
    <w:p w14:paraId="7CDAC454" w14:textId="77777777"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 xml:space="preserve">9. </w:t>
      </w:r>
      <w:r w:rsidRPr="0051377A">
        <w:rPr>
          <w:rFonts w:ascii="GHEA Grapalat" w:hAnsi="GHEA Grapalat" w:cs="Sylfaen"/>
          <w:color w:val="000000" w:themeColor="text1"/>
          <w:sz w:val="20"/>
        </w:rPr>
        <w:t>Պայմանա</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րի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կնքումը</w:t>
      </w:r>
      <w:r w:rsidRPr="0051377A">
        <w:rPr>
          <w:rFonts w:ascii="GHEA Grapalat" w:hAnsi="GHEA Grapalat" w:cs="Times Armenian"/>
          <w:color w:val="000000" w:themeColor="text1"/>
          <w:sz w:val="20"/>
          <w:lang w:val="af-ZA"/>
        </w:rPr>
        <w:tab/>
      </w:r>
    </w:p>
    <w:p w14:paraId="6FAABB81" w14:textId="77777777"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 xml:space="preserve">10. </w:t>
      </w:r>
      <w:r w:rsidRPr="0051377A">
        <w:rPr>
          <w:rFonts w:ascii="GHEA Grapalat" w:hAnsi="GHEA Grapalat" w:cs="Sylfaen"/>
          <w:color w:val="000000" w:themeColor="text1"/>
          <w:sz w:val="20"/>
        </w:rPr>
        <w:t>Պայմանա</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րի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ապահովումը</w:t>
      </w:r>
      <w:r w:rsidRPr="0051377A">
        <w:rPr>
          <w:rFonts w:ascii="GHEA Grapalat" w:hAnsi="GHEA Grapalat" w:cs="Times Armenian"/>
          <w:color w:val="000000" w:themeColor="text1"/>
          <w:sz w:val="20"/>
          <w:lang w:val="af-ZA"/>
        </w:rPr>
        <w:tab/>
        <w:t xml:space="preserve"> </w:t>
      </w:r>
    </w:p>
    <w:p w14:paraId="03E840C6" w14:textId="77777777"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 xml:space="preserve">11. </w:t>
      </w:r>
      <w:r w:rsidRPr="0051377A">
        <w:rPr>
          <w:rFonts w:ascii="GHEA Grapalat" w:hAnsi="GHEA Grapalat" w:cs="Sylfaen"/>
          <w:color w:val="000000" w:themeColor="text1"/>
          <w:sz w:val="20"/>
        </w:rPr>
        <w:t>Ընթացակար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չկայացած</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հայտարարելը</w:t>
      </w:r>
      <w:r w:rsidRPr="0051377A">
        <w:rPr>
          <w:rFonts w:ascii="GHEA Grapalat" w:hAnsi="GHEA Grapalat" w:cs="Times Armenian"/>
          <w:color w:val="000000" w:themeColor="text1"/>
          <w:sz w:val="20"/>
          <w:lang w:val="af-ZA"/>
        </w:rPr>
        <w:tab/>
        <w:t xml:space="preserve"> </w:t>
      </w:r>
    </w:p>
    <w:p w14:paraId="0009979E" w14:textId="77777777"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 xml:space="preserve">12. </w:t>
      </w:r>
      <w:r w:rsidRPr="0051377A">
        <w:rPr>
          <w:rFonts w:ascii="GHEA Grapalat" w:hAnsi="GHEA Grapalat" w:cs="Sylfaen"/>
          <w:color w:val="000000" w:themeColor="text1"/>
          <w:sz w:val="20"/>
        </w:rPr>
        <w:t>Գնման</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ործընթացի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հետ</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կապված</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ործողությունները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կամ</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ընդունված</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որոշումները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բողոքարկելու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մասնակցի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իրավունքը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ը</w:t>
      </w:r>
      <w:r w:rsidRPr="0051377A">
        <w:rPr>
          <w:rFonts w:ascii="GHEA Grapalat" w:hAnsi="GHEA Grapalat" w:cs="Times Armenian"/>
          <w:color w:val="000000" w:themeColor="text1"/>
          <w:sz w:val="20"/>
          <w:lang w:val="af-ZA"/>
        </w:rPr>
        <w:tab/>
      </w:r>
    </w:p>
    <w:p w14:paraId="0B0A37E8" w14:textId="77777777" w:rsidR="0044364E" w:rsidRPr="0051377A" w:rsidRDefault="0044364E" w:rsidP="00DF47DB">
      <w:pPr>
        <w:ind w:firstLine="567"/>
        <w:jc w:val="both"/>
        <w:rPr>
          <w:rFonts w:ascii="GHEA Grapalat" w:hAnsi="GHEA Grapalat"/>
          <w:color w:val="000000" w:themeColor="text1"/>
          <w:sz w:val="20"/>
          <w:lang w:val="af-ZA"/>
        </w:rPr>
      </w:pPr>
    </w:p>
    <w:p w14:paraId="220F78E8" w14:textId="77777777" w:rsidR="0044364E" w:rsidRPr="0051377A" w:rsidRDefault="0044364E" w:rsidP="00DF47DB">
      <w:pPr>
        <w:ind w:firstLine="567"/>
        <w:jc w:val="both"/>
        <w:rPr>
          <w:rFonts w:ascii="GHEA Grapalat" w:hAnsi="GHEA Grapalat"/>
          <w:color w:val="000000" w:themeColor="text1"/>
          <w:sz w:val="20"/>
          <w:lang w:val="af-ZA"/>
        </w:rPr>
      </w:pPr>
    </w:p>
    <w:p w14:paraId="469E1133" w14:textId="77777777" w:rsidR="0044364E" w:rsidRPr="0051377A" w:rsidRDefault="0044364E" w:rsidP="00DF47DB">
      <w:pPr>
        <w:ind w:firstLine="567"/>
        <w:jc w:val="center"/>
        <w:rPr>
          <w:rFonts w:ascii="GHEA Grapalat" w:hAnsi="GHEA Grapalat"/>
          <w:b/>
          <w:color w:val="000000" w:themeColor="text1"/>
          <w:sz w:val="20"/>
          <w:lang w:val="af-ZA"/>
        </w:rPr>
      </w:pPr>
      <w:r w:rsidRPr="0051377A">
        <w:rPr>
          <w:rFonts w:ascii="GHEA Grapalat" w:hAnsi="GHEA Grapalat" w:cs="Sylfaen"/>
          <w:b/>
          <w:color w:val="000000" w:themeColor="text1"/>
          <w:sz w:val="20"/>
        </w:rPr>
        <w:t>ՄԱՍ</w:t>
      </w:r>
      <w:r w:rsidRPr="0051377A">
        <w:rPr>
          <w:rFonts w:ascii="GHEA Grapalat" w:hAnsi="GHEA Grapalat" w:cs="Times Armenian"/>
          <w:b/>
          <w:color w:val="000000" w:themeColor="text1"/>
          <w:sz w:val="20"/>
          <w:lang w:val="af-ZA"/>
        </w:rPr>
        <w:t xml:space="preserve">  II.  </w:t>
      </w:r>
      <w:r w:rsidRPr="0051377A">
        <w:rPr>
          <w:rFonts w:ascii="GHEA Grapalat" w:hAnsi="GHEA Grapalat" w:cs="Sylfaen"/>
          <w:b/>
          <w:color w:val="000000" w:themeColor="text1"/>
          <w:sz w:val="20"/>
        </w:rPr>
        <w:t>ԲԱՑ</w:t>
      </w:r>
      <w:r w:rsidRPr="0051377A">
        <w:rPr>
          <w:rFonts w:ascii="GHEA Grapalat" w:hAnsi="GHEA Grapalat" w:cs="Times Armenian"/>
          <w:b/>
          <w:color w:val="000000" w:themeColor="text1"/>
          <w:sz w:val="20"/>
          <w:lang w:val="af-ZA"/>
        </w:rPr>
        <w:t xml:space="preserve"> </w:t>
      </w:r>
      <w:r w:rsidRPr="0051377A">
        <w:rPr>
          <w:rFonts w:ascii="GHEA Grapalat" w:hAnsi="GHEA Grapalat" w:cs="Sylfaen"/>
          <w:b/>
          <w:color w:val="000000" w:themeColor="text1"/>
          <w:sz w:val="20"/>
        </w:rPr>
        <w:t>ՄՐՑՈՒՅԹԻ</w:t>
      </w:r>
      <w:r w:rsidRPr="0051377A">
        <w:rPr>
          <w:rFonts w:ascii="GHEA Grapalat" w:hAnsi="GHEA Grapalat" w:cs="Times Armenian"/>
          <w:b/>
          <w:color w:val="000000" w:themeColor="text1"/>
          <w:sz w:val="20"/>
          <w:lang w:val="af-ZA"/>
        </w:rPr>
        <w:t xml:space="preserve">  </w:t>
      </w:r>
      <w:r w:rsidRPr="0051377A">
        <w:rPr>
          <w:rFonts w:ascii="GHEA Grapalat" w:hAnsi="GHEA Grapalat" w:cs="Sylfaen"/>
          <w:b/>
          <w:color w:val="000000" w:themeColor="text1"/>
          <w:sz w:val="20"/>
        </w:rPr>
        <w:t>ՀԱՅՏԸ</w:t>
      </w:r>
      <w:r w:rsidRPr="0051377A">
        <w:rPr>
          <w:rFonts w:ascii="GHEA Grapalat" w:hAnsi="GHEA Grapalat" w:cs="Times Armenian"/>
          <w:b/>
          <w:color w:val="000000" w:themeColor="text1"/>
          <w:sz w:val="20"/>
          <w:lang w:val="af-ZA"/>
        </w:rPr>
        <w:t xml:space="preserve">  </w:t>
      </w:r>
      <w:r w:rsidRPr="0051377A">
        <w:rPr>
          <w:rFonts w:ascii="GHEA Grapalat" w:hAnsi="GHEA Grapalat" w:cs="Sylfaen"/>
          <w:b/>
          <w:color w:val="000000" w:themeColor="text1"/>
          <w:sz w:val="20"/>
        </w:rPr>
        <w:t>ՊԱՏՐԱՍՏԵԼՈՒ</w:t>
      </w:r>
      <w:r w:rsidRPr="0051377A">
        <w:rPr>
          <w:rFonts w:ascii="GHEA Grapalat" w:hAnsi="GHEA Grapalat" w:cs="Times Armenian"/>
          <w:b/>
          <w:color w:val="000000" w:themeColor="text1"/>
          <w:sz w:val="20"/>
          <w:lang w:val="af-ZA"/>
        </w:rPr>
        <w:t xml:space="preserve">  </w:t>
      </w:r>
      <w:r w:rsidRPr="0051377A">
        <w:rPr>
          <w:rFonts w:ascii="GHEA Grapalat" w:hAnsi="GHEA Grapalat" w:cs="Sylfaen"/>
          <w:b/>
          <w:color w:val="000000" w:themeColor="text1"/>
          <w:sz w:val="20"/>
        </w:rPr>
        <w:t>ՀՐԱՀԱՆԳ</w:t>
      </w:r>
    </w:p>
    <w:p w14:paraId="3906ACA4" w14:textId="77777777" w:rsidR="0044364E" w:rsidRPr="0051377A" w:rsidRDefault="0044364E" w:rsidP="00DF47DB">
      <w:pPr>
        <w:ind w:firstLine="567"/>
        <w:jc w:val="both"/>
        <w:rPr>
          <w:rFonts w:ascii="GHEA Grapalat" w:hAnsi="GHEA Grapalat"/>
          <w:color w:val="000000" w:themeColor="text1"/>
          <w:sz w:val="20"/>
          <w:lang w:val="af-ZA"/>
        </w:rPr>
      </w:pPr>
    </w:p>
    <w:p w14:paraId="5019E49F" w14:textId="77777777"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1.</w:t>
      </w:r>
      <w:r w:rsidRPr="0051377A">
        <w:rPr>
          <w:rFonts w:ascii="GHEA Grapalat" w:hAnsi="GHEA Grapalat"/>
          <w:color w:val="000000" w:themeColor="text1"/>
          <w:sz w:val="20"/>
          <w:lang w:val="af-ZA"/>
        </w:rPr>
        <w:tab/>
      </w:r>
      <w:r w:rsidRPr="0051377A">
        <w:rPr>
          <w:rFonts w:ascii="GHEA Grapalat" w:hAnsi="GHEA Grapalat" w:cs="Sylfaen"/>
          <w:color w:val="000000" w:themeColor="text1"/>
          <w:sz w:val="20"/>
        </w:rPr>
        <w:t>Ընդհանուր</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դրույթներ</w:t>
      </w:r>
      <w:r w:rsidRPr="0051377A">
        <w:rPr>
          <w:rFonts w:ascii="GHEA Grapalat" w:hAnsi="GHEA Grapalat" w:cs="Times Armenian"/>
          <w:color w:val="000000" w:themeColor="text1"/>
          <w:sz w:val="20"/>
          <w:lang w:val="af-ZA"/>
        </w:rPr>
        <w:tab/>
      </w:r>
    </w:p>
    <w:p w14:paraId="0C6487D3" w14:textId="77777777" w:rsidR="0044364E" w:rsidRPr="0051377A" w:rsidRDefault="0044364E" w:rsidP="00DF47DB">
      <w:pPr>
        <w:ind w:firstLine="1134"/>
        <w:jc w:val="both"/>
        <w:rPr>
          <w:rFonts w:ascii="GHEA Grapalat" w:hAnsi="GHEA Grapalat"/>
          <w:color w:val="000000" w:themeColor="text1"/>
          <w:sz w:val="20"/>
          <w:lang w:val="af-ZA"/>
        </w:rPr>
      </w:pPr>
      <w:r w:rsidRPr="0051377A">
        <w:rPr>
          <w:rFonts w:ascii="GHEA Grapalat" w:hAnsi="GHEA Grapalat"/>
          <w:color w:val="000000" w:themeColor="text1"/>
          <w:sz w:val="20"/>
          <w:lang w:val="af-ZA"/>
        </w:rPr>
        <w:t>2.</w:t>
      </w:r>
      <w:r w:rsidRPr="0051377A">
        <w:rPr>
          <w:rFonts w:ascii="GHEA Grapalat" w:hAnsi="GHEA Grapalat"/>
          <w:color w:val="000000" w:themeColor="text1"/>
          <w:sz w:val="20"/>
          <w:lang w:val="af-ZA"/>
        </w:rPr>
        <w:tab/>
      </w:r>
      <w:r w:rsidRPr="0051377A">
        <w:rPr>
          <w:rFonts w:ascii="GHEA Grapalat" w:hAnsi="GHEA Grapalat" w:cs="Sylfaen"/>
          <w:color w:val="000000" w:themeColor="text1"/>
          <w:sz w:val="20"/>
        </w:rPr>
        <w:t>Ընթացակար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հայտը</w:t>
      </w:r>
      <w:r w:rsidRPr="0051377A">
        <w:rPr>
          <w:rFonts w:ascii="GHEA Grapalat" w:hAnsi="GHEA Grapalat" w:cs="Times Armenian"/>
          <w:color w:val="000000" w:themeColor="text1"/>
          <w:sz w:val="20"/>
          <w:lang w:val="af-ZA"/>
        </w:rPr>
        <w:tab/>
      </w:r>
    </w:p>
    <w:p w14:paraId="07BB57E3" w14:textId="77777777" w:rsidR="0044364E" w:rsidRPr="0051377A" w:rsidRDefault="0044364E" w:rsidP="00DF47DB">
      <w:pPr>
        <w:ind w:left="1440" w:hanging="306"/>
        <w:jc w:val="both"/>
        <w:rPr>
          <w:rFonts w:ascii="GHEA Grapalat" w:hAnsi="GHEA Grapalat" w:cs="Sylfaen"/>
          <w:color w:val="000000" w:themeColor="text1"/>
          <w:sz w:val="20"/>
          <w:lang w:val="af-ZA"/>
        </w:rPr>
      </w:pPr>
      <w:r w:rsidRPr="0051377A">
        <w:rPr>
          <w:rFonts w:ascii="GHEA Grapalat" w:hAnsi="GHEA Grapalat"/>
          <w:color w:val="000000" w:themeColor="text1"/>
          <w:sz w:val="20"/>
          <w:lang w:val="af-ZA"/>
        </w:rPr>
        <w:t>3.</w:t>
      </w:r>
      <w:r w:rsidRPr="0051377A">
        <w:rPr>
          <w:rFonts w:ascii="GHEA Grapalat" w:hAnsi="GHEA Grapalat"/>
          <w:color w:val="000000" w:themeColor="text1"/>
          <w:sz w:val="20"/>
          <w:lang w:val="af-ZA"/>
        </w:rPr>
        <w:tab/>
      </w:r>
      <w:r w:rsidRPr="0051377A">
        <w:rPr>
          <w:rFonts w:ascii="GHEA Grapalat" w:hAnsi="GHEA Grapalat" w:cs="Sylfaen"/>
          <w:color w:val="000000" w:themeColor="text1"/>
          <w:sz w:val="20"/>
        </w:rPr>
        <w:t>Առաջին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տեղը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զբաղեցրած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կողմից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ներկայացվող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փաստաթղթերը</w:t>
      </w:r>
    </w:p>
    <w:p w14:paraId="392755B7" w14:textId="77777777" w:rsidR="0044364E" w:rsidRPr="0051377A" w:rsidRDefault="0044364E" w:rsidP="00DF47DB">
      <w:pPr>
        <w:ind w:firstLine="1134"/>
        <w:jc w:val="both"/>
        <w:rPr>
          <w:rFonts w:ascii="GHEA Grapalat" w:hAnsi="GHEA Grapalat" w:cs="Times Armenian"/>
          <w:color w:val="000000" w:themeColor="text1"/>
          <w:sz w:val="20"/>
          <w:lang w:val="af-ZA"/>
        </w:rPr>
      </w:pPr>
      <w:r w:rsidRPr="0051377A">
        <w:rPr>
          <w:rFonts w:ascii="GHEA Grapalat" w:hAnsi="GHEA Grapalat"/>
          <w:color w:val="000000" w:themeColor="text1"/>
          <w:sz w:val="20"/>
          <w:lang w:val="af-ZA"/>
        </w:rPr>
        <w:t>4.</w:t>
      </w:r>
      <w:r w:rsidRPr="0051377A">
        <w:rPr>
          <w:rFonts w:ascii="GHEA Grapalat" w:hAnsi="GHEA Grapalat"/>
          <w:color w:val="000000" w:themeColor="text1"/>
          <w:sz w:val="20"/>
          <w:lang w:val="af-ZA"/>
        </w:rPr>
        <w:tab/>
      </w:r>
      <w:r w:rsidRPr="0051377A">
        <w:rPr>
          <w:rFonts w:ascii="GHEA Grapalat" w:hAnsi="GHEA Grapalat" w:cs="Sylfaen"/>
          <w:color w:val="000000" w:themeColor="text1"/>
          <w:sz w:val="20"/>
        </w:rPr>
        <w:t>Հավելվածներ</w:t>
      </w:r>
      <w:r w:rsidRPr="0051377A">
        <w:rPr>
          <w:rFonts w:ascii="GHEA Grapalat" w:hAnsi="GHEA Grapalat" w:cs="Times Armenian"/>
          <w:color w:val="000000" w:themeColor="text1"/>
          <w:sz w:val="20"/>
          <w:lang w:val="af-ZA"/>
        </w:rPr>
        <w:t xml:space="preserve"> 1-8</w:t>
      </w:r>
      <w:r w:rsidRPr="0051377A">
        <w:rPr>
          <w:rFonts w:ascii="GHEA Grapalat" w:hAnsi="GHEA Grapalat" w:cs="Times Armenian"/>
          <w:color w:val="000000" w:themeColor="text1"/>
          <w:sz w:val="20"/>
          <w:lang w:val="af-ZA"/>
        </w:rPr>
        <w:tab/>
      </w:r>
    </w:p>
    <w:p w14:paraId="35101470" w14:textId="77777777" w:rsidR="0044364E" w:rsidRPr="0051377A" w:rsidRDefault="0044364E" w:rsidP="00DF47DB">
      <w:pPr>
        <w:ind w:firstLine="1134"/>
        <w:jc w:val="both"/>
        <w:rPr>
          <w:rFonts w:ascii="GHEA Grapalat" w:hAnsi="GHEA Grapalat" w:cs="Times Armenian"/>
          <w:color w:val="000000" w:themeColor="text1"/>
          <w:sz w:val="20"/>
          <w:lang w:val="af-ZA"/>
        </w:rPr>
      </w:pPr>
    </w:p>
    <w:p w14:paraId="44ECE70D" w14:textId="77777777" w:rsidR="0044364E" w:rsidRPr="0051377A" w:rsidRDefault="0044364E" w:rsidP="00DF47DB">
      <w:pPr>
        <w:ind w:firstLine="1134"/>
        <w:jc w:val="both"/>
        <w:rPr>
          <w:rFonts w:ascii="GHEA Grapalat" w:hAnsi="GHEA Grapalat" w:cs="Times Armenian"/>
          <w:color w:val="000000" w:themeColor="text1"/>
          <w:sz w:val="20"/>
          <w:lang w:val="af-ZA"/>
        </w:rPr>
      </w:pPr>
    </w:p>
    <w:p w14:paraId="4F68B9CF" w14:textId="77777777" w:rsidR="0044364E" w:rsidRPr="0051377A" w:rsidRDefault="0044364E" w:rsidP="00DF47DB">
      <w:pPr>
        <w:ind w:firstLine="1134"/>
        <w:jc w:val="both"/>
        <w:rPr>
          <w:rFonts w:ascii="GHEA Grapalat" w:hAnsi="GHEA Grapalat" w:cs="Times Armenian"/>
          <w:color w:val="000000" w:themeColor="text1"/>
          <w:sz w:val="20"/>
          <w:lang w:val="af-ZA"/>
        </w:rPr>
      </w:pPr>
    </w:p>
    <w:p w14:paraId="7FAD1D1A" w14:textId="77777777" w:rsidR="0044364E" w:rsidRPr="0051377A" w:rsidRDefault="0044364E" w:rsidP="00DF47DB">
      <w:pPr>
        <w:ind w:firstLine="1134"/>
        <w:jc w:val="both"/>
        <w:rPr>
          <w:rFonts w:ascii="GHEA Grapalat" w:hAnsi="GHEA Grapalat" w:cs="Times Armenian"/>
          <w:color w:val="000000" w:themeColor="text1"/>
          <w:sz w:val="20"/>
          <w:lang w:val="af-ZA"/>
        </w:rPr>
      </w:pPr>
    </w:p>
    <w:p w14:paraId="2F4265A8" w14:textId="77777777" w:rsidR="0044364E" w:rsidRPr="0051377A" w:rsidRDefault="0044364E" w:rsidP="00DF47DB">
      <w:pPr>
        <w:ind w:firstLine="1134"/>
        <w:jc w:val="both"/>
        <w:rPr>
          <w:rFonts w:ascii="GHEA Grapalat" w:hAnsi="GHEA Grapalat" w:cs="Times Armenian"/>
          <w:color w:val="000000" w:themeColor="text1"/>
          <w:sz w:val="20"/>
          <w:lang w:val="af-ZA"/>
        </w:rPr>
      </w:pPr>
    </w:p>
    <w:p w14:paraId="2142B793" w14:textId="77777777" w:rsidR="0044364E" w:rsidRPr="0051377A" w:rsidRDefault="0044364E" w:rsidP="00DF47DB">
      <w:pPr>
        <w:ind w:firstLine="1134"/>
        <w:jc w:val="both"/>
        <w:rPr>
          <w:rFonts w:ascii="GHEA Grapalat" w:hAnsi="GHEA Grapalat" w:cs="Times Armenian"/>
          <w:color w:val="000000" w:themeColor="text1"/>
          <w:sz w:val="20"/>
          <w:lang w:val="af-ZA"/>
        </w:rPr>
      </w:pPr>
      <w:r w:rsidRPr="0051377A">
        <w:rPr>
          <w:rFonts w:ascii="GHEA Grapalat" w:hAnsi="GHEA Grapalat" w:cs="Times Armenian"/>
          <w:color w:val="000000" w:themeColor="text1"/>
          <w:sz w:val="20"/>
          <w:lang w:val="af-ZA"/>
        </w:rPr>
        <w:br w:type="page"/>
      </w:r>
    </w:p>
    <w:p w14:paraId="17893834" w14:textId="77777777" w:rsidR="0044364E" w:rsidRPr="0051377A" w:rsidRDefault="0044364E" w:rsidP="00DF47DB">
      <w:pPr>
        <w:ind w:firstLine="1134"/>
        <w:jc w:val="both"/>
        <w:rPr>
          <w:rFonts w:ascii="GHEA Grapalat" w:hAnsi="GHEA Grapalat" w:cs="Times Armenian"/>
          <w:color w:val="000000" w:themeColor="text1"/>
          <w:sz w:val="20"/>
          <w:lang w:val="af-ZA"/>
        </w:rPr>
      </w:pPr>
    </w:p>
    <w:p w14:paraId="063DE668" w14:textId="77777777" w:rsidR="0044364E" w:rsidRPr="0051377A" w:rsidRDefault="0044364E" w:rsidP="00DF47DB">
      <w:pPr>
        <w:ind w:firstLine="1134"/>
        <w:jc w:val="both"/>
        <w:rPr>
          <w:rFonts w:ascii="GHEA Grapalat" w:hAnsi="GHEA Grapalat" w:cs="Times Armenian"/>
          <w:color w:val="000000" w:themeColor="text1"/>
          <w:sz w:val="20"/>
          <w:lang w:val="af-ZA"/>
        </w:rPr>
      </w:pPr>
    </w:p>
    <w:p w14:paraId="0FBCCA26" w14:textId="77777777" w:rsidR="0044364E" w:rsidRPr="0051377A" w:rsidRDefault="0044364E" w:rsidP="00DF47DB">
      <w:pPr>
        <w:ind w:firstLine="1134"/>
        <w:jc w:val="both"/>
        <w:rPr>
          <w:rFonts w:ascii="GHEA Grapalat" w:hAnsi="GHEA Grapalat" w:cs="Times Armenian"/>
          <w:color w:val="000000" w:themeColor="text1"/>
          <w:sz w:val="20"/>
          <w:lang w:val="af-ZA"/>
        </w:rPr>
      </w:pPr>
      <w:r w:rsidRPr="0051377A">
        <w:rPr>
          <w:rFonts w:ascii="GHEA Grapalat" w:hAnsi="GHEA Grapalat" w:cs="Times Armenian"/>
          <w:color w:val="000000" w:themeColor="text1"/>
          <w:sz w:val="20"/>
          <w:lang w:val="af-ZA"/>
        </w:rPr>
        <w:tab/>
      </w:r>
    </w:p>
    <w:p w14:paraId="58A3C747" w14:textId="579D50D0" w:rsidR="0044364E" w:rsidRPr="0051377A" w:rsidRDefault="0044364E" w:rsidP="00DF47DB">
      <w:pPr>
        <w:jc w:val="both"/>
        <w:rPr>
          <w:rFonts w:ascii="GHEA Grapalat" w:hAnsi="GHEA Grapalat"/>
          <w:color w:val="000000" w:themeColor="text1"/>
          <w:sz w:val="20"/>
          <w:lang w:val="af-ZA"/>
        </w:rPr>
      </w:pPr>
      <w:r w:rsidRPr="0051377A">
        <w:rPr>
          <w:rFonts w:ascii="GHEA Grapalat" w:hAnsi="GHEA Grapalat"/>
          <w:color w:val="000000" w:themeColor="text1"/>
          <w:sz w:val="20"/>
          <w:lang w:val="af-ZA"/>
        </w:rPr>
        <w:t xml:space="preserve">          </w:t>
      </w:r>
      <w:r w:rsidRPr="0051377A">
        <w:rPr>
          <w:rFonts w:ascii="GHEA Grapalat" w:hAnsi="GHEA Grapalat" w:cs="Sylfaen"/>
          <w:color w:val="000000" w:themeColor="text1"/>
          <w:sz w:val="20"/>
        </w:rPr>
        <w:t>Սույն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հրավերը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տրամադրվում</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լրումն</w:t>
      </w:r>
      <w:r w:rsidRPr="0051377A">
        <w:rPr>
          <w:rFonts w:ascii="GHEA Grapalat" w:hAnsi="GHEA Grapalat"/>
          <w:color w:val="000000" w:themeColor="text1"/>
          <w:sz w:val="20"/>
          <w:lang w:val="af-ZA"/>
        </w:rPr>
        <w:t xml:space="preserve"> </w:t>
      </w:r>
      <w:r w:rsidR="00B24725" w:rsidRPr="0051377A">
        <w:rPr>
          <w:rFonts w:ascii="GHEA Grapalat" w:hAnsi="GHEA Grapalat"/>
          <w:color w:val="000000" w:themeColor="text1"/>
          <w:sz w:val="16"/>
          <w:lang w:val="af-ZA"/>
        </w:rPr>
        <w:t>&lt;&lt;</w:t>
      </w:r>
      <w:r w:rsidR="006907FB" w:rsidRPr="0051377A">
        <w:rPr>
          <w:rFonts w:ascii="GHEA Grapalat" w:hAnsi="GHEA Grapalat"/>
          <w:b/>
          <w:i/>
          <w:color w:val="000000" w:themeColor="text1"/>
          <w:sz w:val="20"/>
          <w:lang w:val="hy-AM"/>
        </w:rPr>
        <w:t>ԳՀ-</w:t>
      </w:r>
      <w:r w:rsidR="006907FB" w:rsidRPr="0051377A">
        <w:rPr>
          <w:rFonts w:ascii="GHEA Grapalat" w:hAnsi="GHEA Grapalat"/>
          <w:b/>
          <w:i/>
          <w:color w:val="000000" w:themeColor="text1"/>
          <w:sz w:val="20"/>
          <w:lang w:val="af-ZA"/>
        </w:rPr>
        <w:t>ԲՄԱՇՁԲ</w:t>
      </w:r>
      <w:r w:rsidR="006907FB" w:rsidRPr="0051377A">
        <w:rPr>
          <w:rFonts w:ascii="GHEA Grapalat" w:hAnsi="GHEA Grapalat"/>
          <w:b/>
          <w:i/>
          <w:color w:val="000000" w:themeColor="text1"/>
          <w:sz w:val="20"/>
          <w:lang w:val="hy-AM"/>
        </w:rPr>
        <w:t>-19</w:t>
      </w:r>
      <w:r w:rsidR="006907FB" w:rsidRPr="0051377A">
        <w:rPr>
          <w:rFonts w:ascii="GHEA Grapalat" w:hAnsi="GHEA Grapalat"/>
          <w:b/>
          <w:i/>
          <w:color w:val="000000" w:themeColor="text1"/>
          <w:sz w:val="20"/>
          <w:lang w:val="af-ZA"/>
        </w:rPr>
        <w:t xml:space="preserve"> /</w:t>
      </w:r>
      <w:r w:rsidR="006907FB" w:rsidRPr="0051377A">
        <w:rPr>
          <w:rFonts w:ascii="GHEA Grapalat" w:hAnsi="GHEA Grapalat"/>
          <w:b/>
          <w:i/>
          <w:color w:val="000000" w:themeColor="text1"/>
          <w:sz w:val="20"/>
          <w:lang w:val="hy-AM"/>
        </w:rPr>
        <w:t>1</w:t>
      </w:r>
      <w:r w:rsidR="00B24725" w:rsidRPr="0051377A">
        <w:rPr>
          <w:rFonts w:ascii="GHEA Grapalat" w:hAnsi="GHEA Grapalat"/>
          <w:b/>
          <w:i/>
          <w:color w:val="000000" w:themeColor="text1"/>
          <w:sz w:val="20"/>
          <w:lang w:val="af-ZA"/>
        </w:rPr>
        <w:t xml:space="preserve">&gt;&gt; </w:t>
      </w:r>
      <w:r w:rsidRPr="0051377A">
        <w:rPr>
          <w:rFonts w:ascii="GHEA Grapalat" w:hAnsi="GHEA Grapalat" w:cs="Sylfaen"/>
          <w:color w:val="000000" w:themeColor="text1"/>
          <w:sz w:val="20"/>
        </w:rPr>
        <w:t>ծածկա</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րով</w:t>
      </w:r>
      <w:r w:rsidRPr="0051377A">
        <w:rPr>
          <w:rFonts w:ascii="GHEA Grapalat" w:hAnsi="GHEA Grapalat"/>
          <w:color w:val="000000" w:themeColor="text1"/>
          <w:sz w:val="20"/>
          <w:lang w:val="af-ZA"/>
        </w:rPr>
        <w:t xml:space="preserve"> </w:t>
      </w:r>
      <w:r w:rsidRPr="0051377A">
        <w:rPr>
          <w:rFonts w:ascii="GHEA Grapalat" w:hAnsi="GHEA Grapalat" w:cs="Sylfaen"/>
          <w:color w:val="000000" w:themeColor="text1"/>
          <w:sz w:val="20"/>
        </w:rPr>
        <w:t>անցկացվող</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բաց</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մրցույթ</w:t>
      </w:r>
      <w:r w:rsidRPr="0051377A">
        <w:rPr>
          <w:rFonts w:ascii="GHEA Grapalat" w:hAnsi="GHEA Grapalat" w:cs="Sylfaen"/>
          <w:color w:val="000000" w:themeColor="text1"/>
          <w:sz w:val="20"/>
        </w:rPr>
        <w:t>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այսուհետև</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ընթացակար</w:t>
      </w:r>
      <w:r w:rsidRPr="0051377A">
        <w:rPr>
          <w:rFonts w:ascii="GHEA Grapalat" w:hAnsi="GHEA Grapalat" w:cs="Times Armenian"/>
          <w:color w:val="000000" w:themeColor="text1"/>
          <w:sz w:val="20"/>
        </w:rPr>
        <w:t>գ</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հայտարարության</w:t>
      </w:r>
      <w:r w:rsidRPr="0051377A">
        <w:rPr>
          <w:rFonts w:ascii="GHEA Grapalat" w:hAnsi="GHEA Grapalat" w:cs="Times Armenian"/>
          <w:color w:val="000000" w:themeColor="text1"/>
          <w:sz w:val="20"/>
          <w:lang w:val="af-ZA"/>
        </w:rPr>
        <w:t>։</w:t>
      </w:r>
    </w:p>
    <w:p w14:paraId="1E20E6D5" w14:textId="672BBDB7" w:rsidR="0044364E" w:rsidRPr="0051377A" w:rsidRDefault="0044364E" w:rsidP="00DF47DB">
      <w:pPr>
        <w:ind w:firstLine="567"/>
        <w:jc w:val="both"/>
        <w:rPr>
          <w:rFonts w:ascii="GHEA Grapalat" w:hAnsi="GHEA Grapalat"/>
          <w:color w:val="000000" w:themeColor="text1"/>
          <w:sz w:val="20"/>
          <w:lang w:val="af-ZA"/>
        </w:rPr>
      </w:pPr>
      <w:r w:rsidRPr="0051377A">
        <w:rPr>
          <w:rFonts w:ascii="GHEA Grapalat" w:hAnsi="GHEA Grapalat" w:cs="Sylfaen"/>
          <w:color w:val="000000" w:themeColor="text1"/>
          <w:sz w:val="20"/>
        </w:rPr>
        <w:t>Սույն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հրավերը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կազմվել</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նումների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մասին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ՀՀ</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օրենսդրության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այդ</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թվում</w:t>
      </w:r>
      <w:r w:rsidRPr="0051377A">
        <w:rPr>
          <w:rFonts w:ascii="GHEA Grapalat" w:hAnsi="GHEA Grapalat" w:cs="Times Armenian"/>
          <w:color w:val="000000" w:themeColor="text1"/>
          <w:sz w:val="20"/>
          <w:lang w:val="af-ZA"/>
        </w:rPr>
        <w:t>`</w:t>
      </w:r>
      <w:r w:rsidRPr="0051377A">
        <w:rPr>
          <w:rFonts w:ascii="GHEA Grapalat" w:hAnsi="GHEA Grapalat"/>
          <w:color w:val="000000" w:themeColor="text1"/>
          <w:sz w:val="20"/>
          <w:lang w:val="af-ZA"/>
        </w:rPr>
        <w:t xml:space="preserve"> «</w:t>
      </w:r>
      <w:r w:rsidRPr="0051377A">
        <w:rPr>
          <w:rFonts w:ascii="GHEA Grapalat" w:hAnsi="GHEA Grapalat" w:cs="Sylfaen"/>
          <w:color w:val="000000" w:themeColor="text1"/>
          <w:sz w:val="20"/>
        </w:rPr>
        <w:t>Գնումների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մասին</w:t>
      </w:r>
      <w:r w:rsidRPr="0051377A">
        <w:rPr>
          <w:rFonts w:ascii="GHEA Grapalat" w:hAnsi="GHEA Grapalat"/>
          <w:color w:val="000000" w:themeColor="text1"/>
          <w:sz w:val="20"/>
          <w:lang w:val="af-ZA"/>
        </w:rPr>
        <w:t xml:space="preserve">» </w:t>
      </w:r>
      <w:r w:rsidRPr="0051377A">
        <w:rPr>
          <w:rFonts w:ascii="GHEA Grapalat" w:hAnsi="GHEA Grapalat" w:cs="Sylfaen"/>
          <w:color w:val="000000" w:themeColor="text1"/>
          <w:sz w:val="20"/>
        </w:rPr>
        <w:t>ՀՀ</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օրենքի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այսուհետ</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Օրենք</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ՀՀ</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կառավարության</w:t>
      </w:r>
      <w:r w:rsidRPr="0051377A">
        <w:rPr>
          <w:rFonts w:ascii="GHEA Grapalat" w:hAnsi="GHEA Grapalat" w:cs="Times Armenian"/>
          <w:color w:val="000000" w:themeColor="text1"/>
          <w:sz w:val="20"/>
          <w:lang w:val="af-ZA"/>
        </w:rPr>
        <w:t xml:space="preserve"> 2017</w:t>
      </w:r>
      <w:r w:rsidRPr="0051377A">
        <w:rPr>
          <w:rFonts w:ascii="GHEA Grapalat" w:hAnsi="GHEA Grapalat" w:cs="Sylfaen"/>
          <w:color w:val="000000" w:themeColor="text1"/>
          <w:sz w:val="20"/>
        </w:rPr>
        <w:t>թ</w:t>
      </w:r>
      <w:r w:rsidRPr="0051377A">
        <w:rPr>
          <w:rFonts w:ascii="GHEA Grapalat" w:hAnsi="GHEA Grapalat" w:cs="Times Armenian"/>
          <w:color w:val="000000" w:themeColor="text1"/>
          <w:sz w:val="20"/>
          <w:lang w:val="af-ZA"/>
        </w:rPr>
        <w:t>. մայիսի 4-ի N 526-</w:t>
      </w:r>
      <w:r w:rsidRPr="0051377A">
        <w:rPr>
          <w:rFonts w:ascii="GHEA Grapalat" w:hAnsi="GHEA Grapalat" w:cs="Sylfaen"/>
          <w:color w:val="000000" w:themeColor="text1"/>
          <w:sz w:val="20"/>
        </w:rPr>
        <w:t>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որոշմամբ</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հաստատված</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Գնումների</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ործընթացի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կազմակերպման</w:t>
      </w:r>
      <w:r w:rsidRPr="0051377A">
        <w:rPr>
          <w:rFonts w:ascii="GHEA Grapalat" w:hAnsi="GHEA Grapalat"/>
          <w:color w:val="000000" w:themeColor="text1"/>
          <w:sz w:val="20"/>
          <w:lang w:val="af-ZA"/>
        </w:rPr>
        <w:t xml:space="preserve">» </w:t>
      </w:r>
      <w:r w:rsidRPr="0051377A">
        <w:rPr>
          <w:rFonts w:ascii="GHEA Grapalat" w:hAnsi="GHEA Grapalat" w:cs="Sylfaen"/>
          <w:color w:val="000000" w:themeColor="text1"/>
          <w:sz w:val="20"/>
        </w:rPr>
        <w:t>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այսուհետ</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Կար</w:t>
      </w:r>
      <w:r w:rsidRPr="0051377A">
        <w:rPr>
          <w:rFonts w:ascii="GHEA Grapalat" w:hAnsi="GHEA Grapalat" w:cs="Times Armenian"/>
          <w:color w:val="000000" w:themeColor="text1"/>
          <w:sz w:val="20"/>
        </w:rPr>
        <w:t>գ</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այլ</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իրավական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ակտերի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պահանջներին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համապատասխան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նպատակ</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ունի</w:t>
      </w:r>
      <w:r w:rsidRPr="0051377A">
        <w:rPr>
          <w:rFonts w:ascii="GHEA Grapalat" w:hAnsi="GHEA Grapalat" w:cs="Times Armenian"/>
          <w:color w:val="000000" w:themeColor="text1"/>
          <w:sz w:val="20"/>
          <w:lang w:val="af-ZA"/>
        </w:rPr>
        <w:t xml:space="preserve"> </w:t>
      </w:r>
      <w:r w:rsidRPr="0051377A">
        <w:rPr>
          <w:rFonts w:ascii="GHEA Grapalat" w:hAnsi="GHEA Grapalat"/>
          <w:color w:val="000000" w:themeColor="text1"/>
          <w:sz w:val="20"/>
          <w:lang w:val="af-ZA"/>
        </w:rPr>
        <w:t>«</w:t>
      </w:r>
      <w:r w:rsidR="00B24725" w:rsidRPr="0051377A">
        <w:rPr>
          <w:rFonts w:ascii="GHEA Grapalat" w:hAnsi="GHEA Grapalat"/>
          <w:b/>
          <w:color w:val="000000" w:themeColor="text1"/>
          <w:sz w:val="18"/>
          <w:lang w:val="hy-AM"/>
        </w:rPr>
        <w:t>Գ</w:t>
      </w:r>
      <w:r w:rsidR="00B24725" w:rsidRPr="0051377A">
        <w:rPr>
          <w:rFonts w:ascii="GHEA Grapalat" w:hAnsi="GHEA Grapalat"/>
          <w:b/>
          <w:color w:val="000000" w:themeColor="text1"/>
          <w:sz w:val="18"/>
          <w:lang w:val="af-ZA"/>
        </w:rPr>
        <w:t>ողթի համայնքապետարան</w:t>
      </w:r>
      <w:r w:rsidR="00FE1273" w:rsidRPr="0051377A">
        <w:rPr>
          <w:rFonts w:ascii="GHEA Grapalat" w:hAnsi="GHEA Grapalat"/>
          <w:b/>
          <w:color w:val="000000" w:themeColor="text1"/>
          <w:sz w:val="18"/>
          <w:lang w:val="hy-AM"/>
        </w:rPr>
        <w:t>ի</w:t>
      </w:r>
      <w:r w:rsidRPr="0051377A">
        <w:rPr>
          <w:rFonts w:ascii="GHEA Grapalat" w:hAnsi="GHEA Grapalat"/>
          <w:color w:val="000000" w:themeColor="text1"/>
          <w:sz w:val="20"/>
          <w:lang w:val="af-ZA"/>
        </w:rPr>
        <w:t xml:space="preserve">» </w:t>
      </w:r>
      <w:r w:rsidRPr="0051377A">
        <w:rPr>
          <w:rFonts w:ascii="GHEA Grapalat" w:hAnsi="GHEA Grapalat" w:cs="Times Armenian"/>
          <w:color w:val="000000" w:themeColor="text1"/>
          <w:sz w:val="20"/>
          <w:lang w:val="af-ZA"/>
        </w:rPr>
        <w:t>(</w:t>
      </w:r>
      <w:r w:rsidRPr="0051377A">
        <w:rPr>
          <w:rFonts w:ascii="GHEA Grapalat" w:hAnsi="GHEA Grapalat" w:cs="Sylfaen"/>
          <w:color w:val="000000" w:themeColor="text1"/>
          <w:sz w:val="20"/>
        </w:rPr>
        <w:t>այսուհետ</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պատվիրատու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կողմից</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հայտարարված</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ընթացակար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մտադրություն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ունեցող</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անձանց</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այսուհետ</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մասնակից</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տեղեկացնելու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ընթացակար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պայմանների</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նման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առարկայի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ընթացակար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անցկացման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lang w:val="hy-AM"/>
        </w:rPr>
        <w:t>ընտրված մասնակցին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որոշելու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նրա</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հետ</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պայմանա</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իր</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կնքելու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մասին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ինչպես</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նաև</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օժանդակելու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ընթացակար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հայտը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պատրաստելիս</w:t>
      </w:r>
      <w:r w:rsidRPr="0051377A">
        <w:rPr>
          <w:rFonts w:ascii="GHEA Grapalat" w:hAnsi="GHEA Grapalat" w:cs="Times Armenian"/>
          <w:color w:val="000000" w:themeColor="text1"/>
          <w:sz w:val="20"/>
          <w:lang w:val="af-ZA"/>
        </w:rPr>
        <w:t>։</w:t>
      </w:r>
    </w:p>
    <w:p w14:paraId="6F442C67" w14:textId="77777777" w:rsidR="0044364E" w:rsidRPr="0051377A" w:rsidRDefault="0044364E" w:rsidP="00DF47DB">
      <w:pPr>
        <w:ind w:firstLine="567"/>
        <w:jc w:val="both"/>
        <w:rPr>
          <w:rFonts w:ascii="GHEA Grapalat" w:hAnsi="GHEA Grapalat"/>
          <w:color w:val="000000" w:themeColor="text1"/>
          <w:sz w:val="20"/>
          <w:lang w:val="af-ZA"/>
        </w:rPr>
      </w:pPr>
      <w:r w:rsidRPr="0051377A">
        <w:rPr>
          <w:rFonts w:ascii="GHEA Grapalat" w:hAnsi="GHEA Grapalat" w:cs="Sylfaen"/>
          <w:color w:val="000000" w:themeColor="text1"/>
          <w:sz w:val="20"/>
        </w:rPr>
        <w:t>Հայտեր</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կարող</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են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ներկայացնել</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բոլոր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անձիք</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անկախ</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նրանց</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օտարերկրյա</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ֆիզիկական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անձ</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կազմակերպություն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քաղաքացիություն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չունեցող</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անձ</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լինելու</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հան</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ամանքից</w:t>
      </w:r>
      <w:r w:rsidRPr="0051377A">
        <w:rPr>
          <w:rFonts w:ascii="GHEA Grapalat" w:hAnsi="GHEA Grapalat" w:cs="Times Armenian"/>
          <w:color w:val="000000" w:themeColor="text1"/>
          <w:sz w:val="20"/>
          <w:lang w:val="af-ZA"/>
        </w:rPr>
        <w:t>։</w:t>
      </w:r>
    </w:p>
    <w:p w14:paraId="25686002"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lang w:val="ru-RU"/>
        </w:rPr>
        <w:t>Համակարգում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որպես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w:t>
      </w:r>
      <w:r w:rsidRPr="0051377A">
        <w:rPr>
          <w:rFonts w:ascii="GHEA Grapalat" w:hAnsi="GHEA Grapalat" w:cs="Sylfaen"/>
          <w:color w:val="000000" w:themeColor="text1"/>
          <w:szCs w:val="24"/>
          <w:lang w:val="ru-RU"/>
        </w:rPr>
        <w:t>ասնակից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գրանցվելու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նպատակով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անձը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մուտք</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գործում</w:t>
      </w:r>
      <w:r w:rsidRPr="0051377A">
        <w:rPr>
          <w:rFonts w:ascii="GHEA Grapalat" w:hAnsi="GHEA Grapalat" w:cs="Sylfaen"/>
          <w:color w:val="000000" w:themeColor="text1"/>
          <w:szCs w:val="24"/>
        </w:rPr>
        <w:t xml:space="preserve"> www.armeps.am </w:t>
      </w:r>
      <w:r w:rsidRPr="0051377A">
        <w:rPr>
          <w:rFonts w:ascii="GHEA Grapalat" w:hAnsi="GHEA Grapalat" w:cs="Sylfaen"/>
          <w:color w:val="000000" w:themeColor="text1"/>
          <w:szCs w:val="24"/>
          <w:lang w:val="en-US"/>
        </w:rPr>
        <w:t>հասցեով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գործող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ինտերնետային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կայք</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լրացնում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համապատասխան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պահանջվող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տեղեկատվությունը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հետո</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գրանցումը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հաստատելու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նպատակով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էլեկտրոնային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փոստի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միջոցով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ստացված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թվի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տառերի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կոմբինացիան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մուտքագրում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w:t>
      </w:r>
      <w:r w:rsidRPr="0051377A">
        <w:rPr>
          <w:rFonts w:ascii="GHEA Grapalat" w:hAnsi="GHEA Grapalat" w:cs="Sylfaen"/>
          <w:color w:val="000000" w:themeColor="text1"/>
          <w:szCs w:val="24"/>
          <w:lang w:val="ru-RU"/>
        </w:rPr>
        <w:t>ամակարգ</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Նշված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w:t>
      </w:r>
      <w:r w:rsidRPr="0051377A">
        <w:rPr>
          <w:rFonts w:ascii="GHEA Grapalat" w:hAnsi="GHEA Grapalat" w:cs="Sylfaen"/>
          <w:color w:val="000000" w:themeColor="text1"/>
          <w:szCs w:val="24"/>
          <w:lang w:val="ru-RU"/>
        </w:rPr>
        <w:t>եղեկատվությունը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ճիշտ</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մուտքա</w:t>
      </w:r>
      <w:r w:rsidRPr="0051377A">
        <w:rPr>
          <w:rFonts w:ascii="GHEA Grapalat" w:hAnsi="GHEA Grapalat" w:cs="Sylfaen"/>
          <w:color w:val="000000" w:themeColor="text1"/>
          <w:szCs w:val="24"/>
        </w:rPr>
        <w:softHyphen/>
      </w:r>
      <w:r w:rsidRPr="0051377A">
        <w:rPr>
          <w:rFonts w:ascii="GHEA Grapalat" w:hAnsi="GHEA Grapalat" w:cs="Sylfaen"/>
          <w:color w:val="000000" w:themeColor="text1"/>
          <w:szCs w:val="24"/>
          <w:lang w:val="ru-RU"/>
        </w:rPr>
        <w:t>գրե</w:t>
      </w:r>
      <w:r w:rsidRPr="0051377A">
        <w:rPr>
          <w:rFonts w:ascii="GHEA Grapalat" w:hAnsi="GHEA Grapalat" w:cs="Sylfaen"/>
          <w:color w:val="000000" w:themeColor="text1"/>
          <w:szCs w:val="24"/>
        </w:rPr>
        <w:softHyphen/>
      </w:r>
      <w:r w:rsidRPr="0051377A">
        <w:rPr>
          <w:rFonts w:ascii="GHEA Grapalat" w:hAnsi="GHEA Grapalat" w:cs="Sylfaen"/>
          <w:color w:val="000000" w:themeColor="text1"/>
          <w:szCs w:val="24"/>
          <w:lang w:val="ru-RU"/>
        </w:rPr>
        <w:t>լու</w:t>
      </w:r>
      <w:r w:rsidRPr="0051377A">
        <w:rPr>
          <w:rFonts w:ascii="GHEA Grapalat" w:hAnsi="GHEA Grapalat" w:cs="Sylfaen"/>
          <w:color w:val="000000" w:themeColor="text1"/>
          <w:szCs w:val="24"/>
        </w:rPr>
        <w:softHyphen/>
      </w:r>
      <w:r w:rsidRPr="0051377A">
        <w:rPr>
          <w:rFonts w:ascii="GHEA Grapalat" w:hAnsi="GHEA Grapalat" w:cs="Sylfaen"/>
          <w:color w:val="000000" w:themeColor="text1"/>
          <w:szCs w:val="24"/>
          <w:lang w:val="ru-RU"/>
        </w:rPr>
        <w:t>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հետո</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անձը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համարվում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w:t>
      </w:r>
      <w:r w:rsidRPr="0051377A">
        <w:rPr>
          <w:rFonts w:ascii="GHEA Grapalat" w:hAnsi="GHEA Grapalat" w:cs="Sylfaen"/>
          <w:color w:val="000000" w:themeColor="text1"/>
          <w:szCs w:val="24"/>
          <w:lang w:val="ru-RU"/>
        </w:rPr>
        <w:t>ամակարգում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գրանցված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ինչի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ավտոմատ</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եղանակով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ստանում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ծանուցում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Մասնակցի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գրանցումն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ավտոմատ</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եղանակով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համարվում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չեղյալ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եթե</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w:t>
      </w:r>
      <w:r w:rsidRPr="0051377A">
        <w:rPr>
          <w:rFonts w:ascii="GHEA Grapalat" w:hAnsi="GHEA Grapalat" w:cs="Sylfaen"/>
          <w:color w:val="000000" w:themeColor="text1"/>
          <w:szCs w:val="24"/>
          <w:lang w:val="ru-RU"/>
        </w:rPr>
        <w:t>ամակարգում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գրանցվելու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օրվանից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հաշված</w:t>
      </w:r>
      <w:r w:rsidRPr="0051377A">
        <w:rPr>
          <w:rFonts w:ascii="GHEA Grapalat" w:hAnsi="GHEA Grapalat" w:cs="Sylfaen"/>
          <w:color w:val="000000" w:themeColor="text1"/>
          <w:szCs w:val="24"/>
        </w:rPr>
        <w:t xml:space="preserve"> 30 </w:t>
      </w:r>
      <w:r w:rsidRPr="0051377A">
        <w:rPr>
          <w:rFonts w:ascii="GHEA Grapalat" w:hAnsi="GHEA Grapalat" w:cs="Sylfaen"/>
          <w:color w:val="000000" w:themeColor="text1"/>
          <w:szCs w:val="24"/>
          <w:lang w:val="ru-RU"/>
        </w:rPr>
        <w:t>օրացուցային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օրվա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վերջինս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մուտք</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չի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գործում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w:t>
      </w:r>
      <w:r w:rsidRPr="0051377A">
        <w:rPr>
          <w:rFonts w:ascii="GHEA Grapalat" w:hAnsi="GHEA Grapalat" w:cs="Sylfaen"/>
          <w:color w:val="000000" w:themeColor="text1"/>
          <w:szCs w:val="24"/>
          <w:lang w:val="ru-RU"/>
        </w:rPr>
        <w:t>ամակարգ</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մուտք</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գործում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սակայն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համակարգ</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չի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մուտքագրում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տեղեկատվությունը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Այս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պարագայում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իրականացվում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գրանցման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նոր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գործընթաց</w:t>
      </w:r>
      <w:r w:rsidRPr="0051377A">
        <w:rPr>
          <w:rFonts w:ascii="GHEA Grapalat" w:hAnsi="GHEA Grapalat" w:cs="Sylfaen"/>
          <w:color w:val="000000" w:themeColor="text1"/>
          <w:szCs w:val="24"/>
        </w:rPr>
        <w:t>:</w:t>
      </w:r>
    </w:p>
    <w:p w14:paraId="3037F87B" w14:textId="77777777" w:rsidR="0044364E" w:rsidRPr="0051377A" w:rsidRDefault="0044364E" w:rsidP="00DF47DB">
      <w:pPr>
        <w:ind w:firstLine="567"/>
        <w:jc w:val="both"/>
        <w:rPr>
          <w:rFonts w:ascii="GHEA Grapalat" w:hAnsi="GHEA Grapalat" w:cs="Times Armenian"/>
          <w:color w:val="000000" w:themeColor="text1"/>
          <w:sz w:val="20"/>
          <w:lang w:val="af-ZA"/>
        </w:rPr>
      </w:pPr>
      <w:r w:rsidRPr="0051377A">
        <w:rPr>
          <w:rFonts w:ascii="GHEA Grapalat" w:hAnsi="GHEA Grapalat" w:cs="Sylfaen"/>
          <w:color w:val="000000" w:themeColor="text1"/>
          <w:sz w:val="20"/>
        </w:rPr>
        <w:t>Սույն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ընթացակար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հետ</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կապված</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հարաբերությունների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նկատմամբ</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կիրառվում</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Հայաստանի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Հանրապետության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իրավունքը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Սույն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ընթացակար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հետ</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կապված</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վեճերը</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ենթակա</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են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քննության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Հայաստանի</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Հանրապետության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դատարաններում</w:t>
      </w:r>
      <w:r w:rsidRPr="0051377A">
        <w:rPr>
          <w:rFonts w:ascii="GHEA Grapalat" w:hAnsi="GHEA Grapalat" w:cs="Times Armenian"/>
          <w:color w:val="000000" w:themeColor="text1"/>
          <w:sz w:val="20"/>
          <w:lang w:val="af-ZA"/>
        </w:rPr>
        <w:t xml:space="preserve">։ </w:t>
      </w:r>
    </w:p>
    <w:p w14:paraId="6E4452A9" w14:textId="23BB4A2E" w:rsidR="0044364E" w:rsidRPr="0051377A" w:rsidRDefault="0044364E" w:rsidP="00DF47DB">
      <w:pPr>
        <w:pStyle w:val="BodyTextIndent2"/>
        <w:spacing w:line="240" w:lineRule="auto"/>
        <w:ind w:firstLine="567"/>
        <w:rPr>
          <w:rFonts w:ascii="GHEA Grapalat" w:hAnsi="GHEA Grapalat"/>
          <w:color w:val="000000" w:themeColor="text1"/>
        </w:rPr>
      </w:pPr>
      <w:r w:rsidRPr="0051377A">
        <w:rPr>
          <w:rFonts w:ascii="GHEA Grapalat" w:hAnsi="GHEA Grapalat"/>
          <w:color w:val="000000" w:themeColor="text1"/>
        </w:rPr>
        <w:t xml:space="preserve">Գնահատող հանձնաժողովի քարտուղարի էլեկտրոնային փոստի հասցեն է` </w:t>
      </w:r>
      <w:r w:rsidRPr="0051377A">
        <w:rPr>
          <w:rFonts w:ascii="GHEA Grapalat" w:hAnsi="GHEA Grapalat"/>
          <w:color w:val="000000" w:themeColor="text1"/>
          <w:sz w:val="24"/>
          <w:szCs w:val="24"/>
        </w:rPr>
        <w:t>«</w:t>
      </w:r>
      <w:r w:rsidRPr="0051377A">
        <w:rPr>
          <w:rFonts w:ascii="GHEA Grapalat" w:hAnsi="GHEA Grapalat"/>
          <w:color w:val="000000" w:themeColor="text1"/>
          <w:vertAlign w:val="subscript"/>
        </w:rPr>
        <w:t xml:space="preserve"> </w:t>
      </w:r>
      <w:r w:rsidR="00FE1273" w:rsidRPr="0051377A">
        <w:rPr>
          <w:rFonts w:ascii="GHEA Grapalat" w:hAnsi="GHEA Grapalat"/>
          <w:color w:val="000000" w:themeColor="text1"/>
        </w:rPr>
        <w:t>goghthamaynq@yandex.ru</w:t>
      </w:r>
      <w:r w:rsidR="00FE1273" w:rsidRPr="0051377A">
        <w:rPr>
          <w:rFonts w:ascii="GHEA Grapalat" w:hAnsi="GHEA Grapalat"/>
          <w:color w:val="000000" w:themeColor="text1"/>
          <w:sz w:val="24"/>
          <w:szCs w:val="24"/>
        </w:rPr>
        <w:t xml:space="preserve"> </w:t>
      </w:r>
      <w:r w:rsidRPr="0051377A">
        <w:rPr>
          <w:rFonts w:ascii="GHEA Grapalat" w:hAnsi="GHEA Grapalat"/>
          <w:color w:val="000000" w:themeColor="text1"/>
          <w:sz w:val="24"/>
          <w:szCs w:val="24"/>
        </w:rPr>
        <w:t>»</w:t>
      </w:r>
    </w:p>
    <w:p w14:paraId="4E23FE47" w14:textId="77777777" w:rsidR="0044364E" w:rsidRPr="0051377A" w:rsidRDefault="0044364E" w:rsidP="00DF47DB">
      <w:pPr>
        <w:jc w:val="center"/>
        <w:rPr>
          <w:rFonts w:ascii="GHEA Grapalat" w:hAnsi="GHEA Grapalat"/>
          <w:color w:val="000000" w:themeColor="text1"/>
          <w:szCs w:val="22"/>
          <w:lang w:val="af-ZA"/>
        </w:rPr>
      </w:pPr>
      <w:r w:rsidRPr="0051377A">
        <w:rPr>
          <w:rFonts w:ascii="GHEA Grapalat" w:hAnsi="GHEA Grapalat"/>
          <w:color w:val="000000" w:themeColor="text1"/>
          <w:sz w:val="16"/>
          <w:szCs w:val="16"/>
          <w:lang w:val="af-ZA"/>
        </w:rPr>
        <w:br w:type="page"/>
      </w:r>
      <w:r w:rsidRPr="0051377A">
        <w:rPr>
          <w:rFonts w:ascii="GHEA Grapalat" w:hAnsi="GHEA Grapalat" w:cs="Sylfaen"/>
          <w:color w:val="000000" w:themeColor="text1"/>
          <w:szCs w:val="22"/>
        </w:rPr>
        <w:lastRenderedPageBreak/>
        <w:t>ՄԱՍ</w:t>
      </w:r>
      <w:r w:rsidRPr="0051377A">
        <w:rPr>
          <w:rFonts w:ascii="GHEA Grapalat" w:hAnsi="GHEA Grapalat" w:cs="Times Armenian"/>
          <w:color w:val="000000" w:themeColor="text1"/>
          <w:szCs w:val="22"/>
          <w:lang w:val="af-ZA"/>
        </w:rPr>
        <w:t xml:space="preserve">  I</w:t>
      </w:r>
    </w:p>
    <w:p w14:paraId="55DEBE63" w14:textId="77777777" w:rsidR="0044364E" w:rsidRPr="0051377A" w:rsidRDefault="0044364E" w:rsidP="00DF47DB">
      <w:pPr>
        <w:pStyle w:val="Heading3"/>
        <w:spacing w:line="240" w:lineRule="auto"/>
        <w:ind w:firstLine="567"/>
        <w:rPr>
          <w:rFonts w:ascii="GHEA Grapalat" w:hAnsi="GHEA Grapalat"/>
          <w:color w:val="000000" w:themeColor="text1"/>
          <w:sz w:val="24"/>
          <w:szCs w:val="22"/>
          <w:lang w:val="af-ZA"/>
        </w:rPr>
      </w:pPr>
    </w:p>
    <w:p w14:paraId="5D3AB893" w14:textId="77777777" w:rsidR="0044364E" w:rsidRPr="0051377A" w:rsidRDefault="0044364E" w:rsidP="00DF47DB">
      <w:pPr>
        <w:numPr>
          <w:ilvl w:val="0"/>
          <w:numId w:val="3"/>
        </w:numPr>
        <w:jc w:val="center"/>
        <w:rPr>
          <w:rFonts w:ascii="GHEA Grapalat" w:hAnsi="GHEA Grapalat" w:cs="Sylfaen"/>
          <w:b/>
          <w:color w:val="000000" w:themeColor="text1"/>
          <w:sz w:val="20"/>
        </w:rPr>
      </w:pPr>
      <w:r w:rsidRPr="0051377A">
        <w:rPr>
          <w:rFonts w:ascii="GHEA Grapalat" w:hAnsi="GHEA Grapalat" w:cs="Sylfaen"/>
          <w:b/>
          <w:color w:val="000000" w:themeColor="text1"/>
          <w:sz w:val="20"/>
        </w:rPr>
        <w:t>ԳՆՄԱՆ  ԱՌԱՐԿԱՅԻ  ԲՆՈՒԹԱԳԻՐԸ</w:t>
      </w:r>
    </w:p>
    <w:p w14:paraId="30C7CCB9" w14:textId="77777777" w:rsidR="0044364E" w:rsidRPr="0051377A" w:rsidRDefault="0044364E" w:rsidP="00DF47DB">
      <w:pPr>
        <w:ind w:left="360"/>
        <w:jc w:val="center"/>
        <w:rPr>
          <w:rFonts w:ascii="GHEA Grapalat" w:hAnsi="GHEA Grapalat" w:cs="Sylfaen"/>
          <w:b/>
          <w:color w:val="000000" w:themeColor="text1"/>
          <w:sz w:val="20"/>
        </w:rPr>
      </w:pPr>
    </w:p>
    <w:p w14:paraId="7C05AF91" w14:textId="01368DFD" w:rsidR="0044364E" w:rsidRPr="0051377A" w:rsidRDefault="0044364E" w:rsidP="00DF47DB">
      <w:pPr>
        <w:pStyle w:val="Heading3"/>
        <w:spacing w:line="240" w:lineRule="auto"/>
        <w:ind w:firstLine="567"/>
        <w:jc w:val="both"/>
        <w:rPr>
          <w:rFonts w:ascii="GHEA Grapalat" w:hAnsi="GHEA Grapalat"/>
          <w:i w:val="0"/>
          <w:color w:val="000000" w:themeColor="text1"/>
          <w:lang w:val="af-ZA"/>
        </w:rPr>
      </w:pPr>
      <w:r w:rsidRPr="0051377A">
        <w:rPr>
          <w:rFonts w:ascii="GHEA Grapalat" w:hAnsi="GHEA Grapalat" w:cs="Sylfaen"/>
          <w:i w:val="0"/>
          <w:color w:val="000000" w:themeColor="text1"/>
        </w:rPr>
        <w:t>1.1 Գնման</w:t>
      </w:r>
      <w:r w:rsidRPr="0051377A">
        <w:rPr>
          <w:rFonts w:ascii="GHEA Grapalat" w:hAnsi="GHEA Grapalat" w:cs="Sylfaen"/>
          <w:i w:val="0"/>
          <w:color w:val="000000" w:themeColor="text1"/>
          <w:lang w:val="af-ZA"/>
        </w:rPr>
        <w:t xml:space="preserve"> </w:t>
      </w:r>
      <w:r w:rsidRPr="0051377A">
        <w:rPr>
          <w:rFonts w:ascii="GHEA Grapalat" w:hAnsi="GHEA Grapalat" w:cs="Sylfaen"/>
          <w:i w:val="0"/>
          <w:color w:val="000000" w:themeColor="text1"/>
        </w:rPr>
        <w:t>առարկա</w:t>
      </w:r>
      <w:r w:rsidRPr="0051377A">
        <w:rPr>
          <w:rFonts w:ascii="GHEA Grapalat" w:hAnsi="GHEA Grapalat" w:cs="Sylfaen"/>
          <w:i w:val="0"/>
          <w:color w:val="000000" w:themeColor="text1"/>
          <w:lang w:val="af-ZA"/>
        </w:rPr>
        <w:t xml:space="preserve"> </w:t>
      </w:r>
      <w:r w:rsidRPr="0051377A">
        <w:rPr>
          <w:rFonts w:ascii="GHEA Grapalat" w:hAnsi="GHEA Grapalat" w:cs="Sylfaen"/>
          <w:i w:val="0"/>
          <w:color w:val="000000" w:themeColor="text1"/>
        </w:rPr>
        <w:t>է</w:t>
      </w:r>
      <w:r w:rsidRPr="0051377A">
        <w:rPr>
          <w:rFonts w:ascii="GHEA Grapalat" w:hAnsi="GHEA Grapalat" w:cs="Sylfaen"/>
          <w:i w:val="0"/>
          <w:color w:val="000000" w:themeColor="text1"/>
          <w:lang w:val="af-ZA"/>
        </w:rPr>
        <w:t xml:space="preserve"> </w:t>
      </w:r>
      <w:r w:rsidRPr="0051377A">
        <w:rPr>
          <w:rFonts w:ascii="GHEA Grapalat" w:hAnsi="GHEA Grapalat" w:cs="Sylfaen"/>
          <w:i w:val="0"/>
          <w:color w:val="000000" w:themeColor="text1"/>
        </w:rPr>
        <w:t>հանդիսանում</w:t>
      </w:r>
      <w:r w:rsidRPr="0051377A">
        <w:rPr>
          <w:rFonts w:ascii="GHEA Grapalat" w:hAnsi="GHEA Grapalat" w:cs="Sylfaen"/>
          <w:i w:val="0"/>
          <w:color w:val="000000" w:themeColor="text1"/>
          <w:lang w:val="af-ZA"/>
        </w:rPr>
        <w:t xml:space="preserve">  «</w:t>
      </w:r>
      <w:r w:rsidR="00FE1273" w:rsidRPr="0051377A">
        <w:rPr>
          <w:rFonts w:ascii="GHEA Grapalat" w:hAnsi="GHEA Grapalat"/>
          <w:b/>
          <w:color w:val="000000" w:themeColor="text1"/>
          <w:sz w:val="18"/>
          <w:lang w:val="hy-AM"/>
        </w:rPr>
        <w:t xml:space="preserve"> </w:t>
      </w:r>
      <w:r w:rsidR="00FE1273" w:rsidRPr="0051377A">
        <w:rPr>
          <w:rFonts w:ascii="GHEA Grapalat" w:hAnsi="GHEA Grapalat"/>
          <w:b/>
          <w:i w:val="0"/>
          <w:color w:val="000000" w:themeColor="text1"/>
          <w:lang w:val="hy-AM"/>
        </w:rPr>
        <w:t>Գողթի համայնքապետարանի</w:t>
      </w:r>
      <w:r w:rsidR="00FE1273" w:rsidRPr="0051377A">
        <w:rPr>
          <w:rFonts w:ascii="GHEA Grapalat" w:hAnsi="GHEA Grapalat"/>
          <w:i w:val="0"/>
          <w:color w:val="000000" w:themeColor="text1"/>
          <w:lang w:val="af-ZA"/>
        </w:rPr>
        <w:t xml:space="preserve"> </w:t>
      </w:r>
      <w:r w:rsidRPr="0051377A">
        <w:rPr>
          <w:rFonts w:ascii="GHEA Grapalat" w:hAnsi="GHEA Grapalat"/>
          <w:i w:val="0"/>
          <w:color w:val="000000" w:themeColor="text1"/>
          <w:lang w:val="af-ZA"/>
        </w:rPr>
        <w:t xml:space="preserve">» </w:t>
      </w:r>
      <w:r w:rsidRPr="0051377A">
        <w:rPr>
          <w:rFonts w:ascii="GHEA Grapalat" w:hAnsi="GHEA Grapalat" w:cs="Sylfaen"/>
          <w:i w:val="0"/>
          <w:color w:val="000000" w:themeColor="text1"/>
        </w:rPr>
        <w:t>կարիքների</w:t>
      </w:r>
      <w:r w:rsidRPr="0051377A">
        <w:rPr>
          <w:rFonts w:ascii="GHEA Grapalat" w:hAnsi="GHEA Grapalat" w:cs="Times Armenian"/>
          <w:i w:val="0"/>
          <w:color w:val="000000" w:themeColor="text1"/>
          <w:lang w:val="af-ZA"/>
        </w:rPr>
        <w:t xml:space="preserve"> </w:t>
      </w:r>
      <w:r w:rsidRPr="0051377A">
        <w:rPr>
          <w:rFonts w:ascii="GHEA Grapalat" w:hAnsi="GHEA Grapalat" w:cs="Sylfaen"/>
          <w:i w:val="0"/>
          <w:color w:val="000000" w:themeColor="text1"/>
        </w:rPr>
        <w:t>համար</w:t>
      </w:r>
      <w:r w:rsidRPr="0051377A">
        <w:rPr>
          <w:rFonts w:ascii="GHEA Grapalat" w:hAnsi="GHEA Grapalat" w:cs="Times Armenian"/>
          <w:i w:val="0"/>
          <w:color w:val="000000" w:themeColor="text1"/>
          <w:lang w:val="af-ZA"/>
        </w:rPr>
        <w:t xml:space="preserve">` </w:t>
      </w:r>
      <w:r w:rsidRPr="0051377A">
        <w:rPr>
          <w:rFonts w:ascii="GHEA Grapalat" w:hAnsi="GHEA Grapalat"/>
          <w:i w:val="0"/>
          <w:color w:val="000000" w:themeColor="text1"/>
          <w:lang w:val="af-ZA"/>
        </w:rPr>
        <w:t>«</w:t>
      </w:r>
      <w:r w:rsidR="00D42DFB" w:rsidRPr="0051377A">
        <w:rPr>
          <w:rFonts w:ascii="GHEA Grapalat" w:hAnsi="GHEA Grapalat"/>
          <w:b/>
          <w:i w:val="0"/>
          <w:color w:val="000000" w:themeColor="text1"/>
          <w:lang w:val="hy-AM"/>
        </w:rPr>
        <w:t xml:space="preserve">Գողթ համայնքի մանկապարտեզի վերակառուցման </w:t>
      </w:r>
      <w:r w:rsidR="00D42DFB" w:rsidRPr="0051377A">
        <w:rPr>
          <w:rFonts w:ascii="GHEA Grapalat" w:hAnsi="GHEA Grapalat"/>
          <w:b/>
          <w:i w:val="0"/>
          <w:color w:val="000000" w:themeColor="text1"/>
          <w:lang w:val="af-ZA"/>
        </w:rPr>
        <w:t>աշխատանքների</w:t>
      </w:r>
      <w:r w:rsidRPr="0051377A">
        <w:rPr>
          <w:rFonts w:ascii="GHEA Grapalat" w:hAnsi="GHEA Grapalat"/>
          <w:i w:val="0"/>
          <w:color w:val="000000" w:themeColor="text1"/>
          <w:lang w:val="af-ZA"/>
        </w:rPr>
        <w:t xml:space="preserve">» </w:t>
      </w:r>
      <w:r w:rsidRPr="0051377A">
        <w:rPr>
          <w:rFonts w:ascii="GHEA Grapalat" w:hAnsi="GHEA Grapalat"/>
          <w:i w:val="0"/>
          <w:color w:val="000000" w:themeColor="text1"/>
        </w:rPr>
        <w:t>ձեռքբերումը (այսուհետ` նաև աշխատանք)</w:t>
      </w:r>
      <w:r w:rsidRPr="0051377A">
        <w:rPr>
          <w:rFonts w:ascii="GHEA Grapalat" w:hAnsi="GHEA Grapalat"/>
          <w:i w:val="0"/>
          <w:color w:val="000000" w:themeColor="text1"/>
          <w:lang w:val="af-ZA"/>
        </w:rPr>
        <w:t xml:space="preserve">, </w:t>
      </w:r>
      <w:r w:rsidRPr="0051377A">
        <w:rPr>
          <w:rFonts w:ascii="GHEA Grapalat" w:hAnsi="GHEA Grapalat"/>
          <w:i w:val="0"/>
          <w:color w:val="000000" w:themeColor="text1"/>
        </w:rPr>
        <w:t>որ</w:t>
      </w:r>
      <w:r w:rsidR="00D42DFB" w:rsidRPr="0051377A">
        <w:rPr>
          <w:rFonts w:ascii="GHEA Grapalat" w:hAnsi="GHEA Grapalat"/>
          <w:i w:val="0"/>
          <w:color w:val="000000" w:themeColor="text1"/>
          <w:lang w:val="hy-AM"/>
        </w:rPr>
        <w:t>ը</w:t>
      </w:r>
      <w:r w:rsidRPr="0051377A">
        <w:rPr>
          <w:rFonts w:ascii="GHEA Grapalat" w:hAnsi="GHEA Grapalat"/>
          <w:i w:val="0"/>
          <w:color w:val="000000" w:themeColor="text1"/>
          <w:lang w:val="af-ZA"/>
        </w:rPr>
        <w:t xml:space="preserve"> </w:t>
      </w:r>
      <w:r w:rsidRPr="0051377A">
        <w:rPr>
          <w:rFonts w:ascii="GHEA Grapalat" w:hAnsi="GHEA Grapalat"/>
          <w:i w:val="0"/>
          <w:color w:val="000000" w:themeColor="text1"/>
        </w:rPr>
        <w:t>խմբավորված</w:t>
      </w:r>
      <w:r w:rsidRPr="0051377A">
        <w:rPr>
          <w:rFonts w:ascii="GHEA Grapalat" w:hAnsi="GHEA Grapalat"/>
          <w:i w:val="0"/>
          <w:color w:val="000000" w:themeColor="text1"/>
          <w:lang w:val="af-ZA"/>
        </w:rPr>
        <w:t xml:space="preserve">  </w:t>
      </w:r>
      <w:r w:rsidR="00D42DFB" w:rsidRPr="0051377A">
        <w:rPr>
          <w:rFonts w:ascii="GHEA Grapalat" w:hAnsi="GHEA Grapalat"/>
          <w:i w:val="0"/>
          <w:color w:val="000000" w:themeColor="text1"/>
          <w:lang w:val="hy-AM"/>
        </w:rPr>
        <w:t>է</w:t>
      </w:r>
      <w:r w:rsidRPr="0051377A">
        <w:rPr>
          <w:rFonts w:ascii="GHEA Grapalat" w:hAnsi="GHEA Grapalat"/>
          <w:i w:val="0"/>
          <w:color w:val="000000" w:themeColor="text1"/>
          <w:lang w:val="af-ZA"/>
        </w:rPr>
        <w:t xml:space="preserve"> «</w:t>
      </w:r>
      <w:r w:rsidR="00D42DFB" w:rsidRPr="0051377A">
        <w:rPr>
          <w:rFonts w:ascii="GHEA Grapalat" w:hAnsi="GHEA Grapalat"/>
          <w:i w:val="0"/>
          <w:color w:val="000000" w:themeColor="text1"/>
          <w:lang w:val="hy-AM"/>
        </w:rPr>
        <w:t>1</w:t>
      </w:r>
      <w:r w:rsidRPr="0051377A">
        <w:rPr>
          <w:rFonts w:ascii="GHEA Grapalat" w:hAnsi="GHEA Grapalat"/>
          <w:i w:val="0"/>
          <w:color w:val="000000" w:themeColor="text1"/>
          <w:lang w:val="af-ZA"/>
        </w:rPr>
        <w:t xml:space="preserve">» </w:t>
      </w:r>
      <w:r w:rsidRPr="0051377A">
        <w:rPr>
          <w:rFonts w:ascii="GHEA Grapalat" w:hAnsi="GHEA Grapalat" w:cs="Sylfaen"/>
          <w:i w:val="0"/>
          <w:color w:val="000000" w:themeColor="text1"/>
        </w:rPr>
        <w:t>չափաբաժ</w:t>
      </w:r>
      <w:r w:rsidR="00D42DFB" w:rsidRPr="0051377A">
        <w:rPr>
          <w:rFonts w:ascii="GHEA Grapalat" w:hAnsi="GHEA Grapalat" w:cs="Sylfaen"/>
          <w:i w:val="0"/>
          <w:color w:val="000000" w:themeColor="text1"/>
          <w:lang w:val="hy-AM"/>
        </w:rPr>
        <w:t>նում</w:t>
      </w:r>
      <w:r w:rsidRPr="0051377A">
        <w:rPr>
          <w:rFonts w:ascii="GHEA Grapalat" w:hAnsi="GHEA Grapalat" w:cs="Times Armenian"/>
          <w:i w:val="0"/>
          <w:color w:val="000000" w:themeColor="text1"/>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51377A" w:rsidRPr="0051377A" w14:paraId="21081821" w14:textId="77777777" w:rsidTr="00213985">
        <w:tc>
          <w:tcPr>
            <w:tcW w:w="1530" w:type="dxa"/>
            <w:vAlign w:val="center"/>
          </w:tcPr>
          <w:p w14:paraId="012D5021" w14:textId="77777777" w:rsidR="0044364E" w:rsidRPr="0051377A" w:rsidRDefault="0044364E" w:rsidP="00DF47DB">
            <w:pPr>
              <w:pStyle w:val="BodyTextIndent2"/>
              <w:spacing w:line="240" w:lineRule="auto"/>
              <w:ind w:firstLine="0"/>
              <w:jc w:val="center"/>
              <w:rPr>
                <w:rFonts w:ascii="GHEA Grapalat" w:hAnsi="GHEA Grapalat"/>
                <w:b/>
                <w:bCs/>
                <w:i/>
                <w:iCs/>
                <w:color w:val="000000" w:themeColor="text1"/>
                <w:sz w:val="14"/>
                <w:szCs w:val="14"/>
              </w:rPr>
            </w:pPr>
            <w:r w:rsidRPr="0051377A">
              <w:rPr>
                <w:rFonts w:ascii="GHEA Grapalat" w:hAnsi="GHEA Grapalat"/>
                <w:b/>
                <w:bCs/>
                <w:i/>
                <w:iCs/>
                <w:color w:val="000000" w:themeColor="text1"/>
                <w:sz w:val="14"/>
                <w:szCs w:val="14"/>
              </w:rPr>
              <w:t>Չափաբաժինների համարները</w:t>
            </w:r>
          </w:p>
        </w:tc>
        <w:tc>
          <w:tcPr>
            <w:tcW w:w="8820" w:type="dxa"/>
            <w:vAlign w:val="center"/>
          </w:tcPr>
          <w:p w14:paraId="4267BE9B" w14:textId="77777777" w:rsidR="0044364E" w:rsidRPr="0051377A" w:rsidRDefault="0044364E" w:rsidP="00DF47DB">
            <w:pPr>
              <w:pStyle w:val="BodyTextIndent2"/>
              <w:spacing w:line="240" w:lineRule="auto"/>
              <w:ind w:firstLine="0"/>
              <w:jc w:val="center"/>
              <w:rPr>
                <w:rFonts w:ascii="GHEA Grapalat" w:hAnsi="GHEA Grapalat"/>
                <w:b/>
                <w:bCs/>
                <w:i/>
                <w:iCs/>
                <w:color w:val="000000" w:themeColor="text1"/>
              </w:rPr>
            </w:pPr>
            <w:r w:rsidRPr="0051377A">
              <w:rPr>
                <w:rFonts w:ascii="GHEA Grapalat" w:hAnsi="GHEA Grapalat"/>
                <w:b/>
                <w:bCs/>
                <w:i/>
                <w:iCs/>
                <w:color w:val="000000" w:themeColor="text1"/>
              </w:rPr>
              <w:t>Չափաբաժնի անվանումը</w:t>
            </w:r>
          </w:p>
        </w:tc>
      </w:tr>
      <w:tr w:rsidR="0044364E" w:rsidRPr="0051377A" w14:paraId="341E4224" w14:textId="77777777" w:rsidTr="00213985">
        <w:tc>
          <w:tcPr>
            <w:tcW w:w="1530" w:type="dxa"/>
            <w:vAlign w:val="center"/>
          </w:tcPr>
          <w:p w14:paraId="4E92646F" w14:textId="77777777" w:rsidR="0044364E" w:rsidRPr="0051377A" w:rsidRDefault="0044364E" w:rsidP="00DF47DB">
            <w:pPr>
              <w:pStyle w:val="BodyTextIndent2"/>
              <w:spacing w:line="240" w:lineRule="auto"/>
              <w:ind w:firstLine="0"/>
              <w:jc w:val="center"/>
              <w:rPr>
                <w:rFonts w:ascii="GHEA Grapalat" w:hAnsi="GHEA Grapalat"/>
                <w:color w:val="000000" w:themeColor="text1"/>
                <w:sz w:val="16"/>
              </w:rPr>
            </w:pPr>
            <w:r w:rsidRPr="0051377A">
              <w:rPr>
                <w:rFonts w:ascii="GHEA Grapalat" w:hAnsi="GHEA Grapalat"/>
                <w:color w:val="000000" w:themeColor="text1"/>
                <w:sz w:val="16"/>
              </w:rPr>
              <w:t>1</w:t>
            </w:r>
          </w:p>
        </w:tc>
        <w:tc>
          <w:tcPr>
            <w:tcW w:w="8820" w:type="dxa"/>
            <w:vAlign w:val="center"/>
          </w:tcPr>
          <w:p w14:paraId="6123C3E0" w14:textId="4557C70F" w:rsidR="0044364E" w:rsidRPr="0051377A" w:rsidRDefault="00D42DFB" w:rsidP="00DF47DB">
            <w:pPr>
              <w:pStyle w:val="BodyTextIndent2"/>
              <w:spacing w:line="240" w:lineRule="auto"/>
              <w:ind w:firstLine="0"/>
              <w:rPr>
                <w:rFonts w:ascii="GHEA Grapalat" w:hAnsi="GHEA Grapalat"/>
                <w:color w:val="000000" w:themeColor="text1"/>
                <w:u w:val="single"/>
                <w:vertAlign w:val="subscript"/>
              </w:rPr>
            </w:pPr>
            <w:r w:rsidRPr="0051377A">
              <w:rPr>
                <w:rFonts w:ascii="GHEA Grapalat" w:hAnsi="GHEA Grapalat"/>
                <w:b/>
                <w:i/>
                <w:color w:val="000000" w:themeColor="text1"/>
                <w:lang w:val="hy-AM"/>
              </w:rPr>
              <w:t xml:space="preserve">Գողթ համայնքի մանկապարտեզի վերակառուցման </w:t>
            </w:r>
            <w:r w:rsidRPr="0051377A">
              <w:rPr>
                <w:rFonts w:ascii="GHEA Grapalat" w:hAnsi="GHEA Grapalat"/>
                <w:b/>
                <w:i/>
                <w:color w:val="000000" w:themeColor="text1"/>
              </w:rPr>
              <w:t>աշխատանքներ</w:t>
            </w:r>
          </w:p>
        </w:tc>
      </w:tr>
    </w:tbl>
    <w:p w14:paraId="164AE7FF" w14:textId="77777777" w:rsidR="0044364E" w:rsidRPr="0051377A" w:rsidRDefault="0044364E" w:rsidP="00DF47DB">
      <w:pPr>
        <w:pStyle w:val="BodyTextIndent2"/>
        <w:spacing w:line="240" w:lineRule="auto"/>
        <w:ind w:firstLine="567"/>
        <w:rPr>
          <w:rFonts w:ascii="GHEA Grapalat" w:hAnsi="GHEA Grapalat"/>
          <w:color w:val="000000" w:themeColor="text1"/>
        </w:rPr>
      </w:pPr>
    </w:p>
    <w:p w14:paraId="52B2EB37" w14:textId="77777777" w:rsidR="0044364E" w:rsidRPr="0051377A" w:rsidRDefault="0044364E" w:rsidP="00DF47DB">
      <w:pPr>
        <w:pStyle w:val="BodyTextIndent2"/>
        <w:spacing w:line="240" w:lineRule="auto"/>
        <w:ind w:firstLine="567"/>
        <w:rPr>
          <w:rFonts w:ascii="GHEA Grapalat" w:hAnsi="GHEA Grapalat"/>
          <w:color w:val="000000" w:themeColor="text1"/>
        </w:rPr>
      </w:pPr>
      <w:r w:rsidRPr="0051377A">
        <w:rPr>
          <w:rFonts w:ascii="GHEA Grapalat" w:hAnsi="GHEA Grapalat"/>
          <w:color w:val="000000" w:themeColor="text1"/>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4 հավելվածում։</w:t>
      </w:r>
    </w:p>
    <w:p w14:paraId="34F6850F" w14:textId="77777777" w:rsidR="0044364E" w:rsidRPr="0051377A" w:rsidRDefault="0044364E" w:rsidP="00DF47DB">
      <w:pPr>
        <w:pStyle w:val="BodyTextIndent2"/>
        <w:spacing w:line="240" w:lineRule="auto"/>
        <w:ind w:firstLine="567"/>
        <w:rPr>
          <w:rFonts w:ascii="GHEA Grapalat" w:hAnsi="GHEA Grapalat"/>
          <w:color w:val="000000" w:themeColor="text1"/>
        </w:rPr>
      </w:pPr>
    </w:p>
    <w:p w14:paraId="705B4F63" w14:textId="15E30BD8" w:rsidR="0044364E" w:rsidRPr="0051377A" w:rsidRDefault="0044364E" w:rsidP="00DF47DB">
      <w:pPr>
        <w:pStyle w:val="BodyTextIndent2"/>
        <w:spacing w:line="240" w:lineRule="auto"/>
        <w:ind w:firstLine="0"/>
        <w:rPr>
          <w:rFonts w:ascii="GHEA Grapalat" w:hAnsi="GHEA Grapalat"/>
          <w:b/>
          <w:i/>
          <w:color w:val="000000" w:themeColor="text1"/>
        </w:rPr>
      </w:pPr>
      <w:r w:rsidRPr="0051377A">
        <w:rPr>
          <w:rFonts w:ascii="GHEA Grapalat" w:hAnsi="GHEA Grapalat" w:cs="Sylfaen"/>
          <w:b/>
          <w:i/>
          <w:color w:val="000000" w:themeColor="text1"/>
          <w:lang w:val="es-ES"/>
        </w:rPr>
        <w:t>Սույն</w:t>
      </w:r>
      <w:r w:rsidRPr="0051377A">
        <w:rPr>
          <w:rFonts w:ascii="GHEA Grapalat" w:hAnsi="GHEA Grapalat" w:cs="Times Armenian"/>
          <w:b/>
          <w:i/>
          <w:color w:val="000000" w:themeColor="text1"/>
        </w:rPr>
        <w:t xml:space="preserve"> </w:t>
      </w:r>
      <w:r w:rsidRPr="0051377A">
        <w:rPr>
          <w:rFonts w:ascii="GHEA Grapalat" w:hAnsi="GHEA Grapalat" w:cs="Sylfaen"/>
          <w:b/>
          <w:i/>
          <w:color w:val="000000" w:themeColor="text1"/>
          <w:lang w:val="es-ES"/>
        </w:rPr>
        <w:t>հրավերով</w:t>
      </w:r>
      <w:r w:rsidRPr="0051377A">
        <w:rPr>
          <w:rFonts w:ascii="GHEA Grapalat" w:hAnsi="GHEA Grapalat" w:cs="Times Armenian"/>
          <w:b/>
          <w:i/>
          <w:color w:val="000000" w:themeColor="text1"/>
        </w:rPr>
        <w:t xml:space="preserve"> </w:t>
      </w:r>
      <w:r w:rsidRPr="0051377A">
        <w:rPr>
          <w:rFonts w:ascii="GHEA Grapalat" w:hAnsi="GHEA Grapalat" w:cs="Sylfaen"/>
          <w:b/>
          <w:i/>
          <w:color w:val="000000" w:themeColor="text1"/>
          <w:lang w:val="es-ES"/>
        </w:rPr>
        <w:t>նախատեսված</w:t>
      </w:r>
      <w:r w:rsidRPr="0051377A">
        <w:rPr>
          <w:rFonts w:ascii="GHEA Grapalat" w:hAnsi="GHEA Grapalat" w:cs="Times Armenian"/>
          <w:b/>
          <w:i/>
          <w:color w:val="000000" w:themeColor="text1"/>
        </w:rPr>
        <w:t xml:space="preserve"> աշխատանքների կատարման </w:t>
      </w:r>
      <w:r w:rsidRPr="0051377A">
        <w:rPr>
          <w:rFonts w:ascii="GHEA Grapalat" w:hAnsi="GHEA Grapalat" w:cs="Sylfaen"/>
          <w:b/>
          <w:i/>
          <w:color w:val="000000" w:themeColor="text1"/>
          <w:lang w:val="es-ES"/>
        </w:rPr>
        <w:t>համար</w:t>
      </w:r>
      <w:r w:rsidRPr="0051377A">
        <w:rPr>
          <w:rFonts w:ascii="GHEA Grapalat" w:hAnsi="GHEA Grapalat" w:cs="Times Armenian"/>
          <w:b/>
          <w:i/>
          <w:color w:val="000000" w:themeColor="text1"/>
        </w:rPr>
        <w:t xml:space="preserve"> </w:t>
      </w:r>
      <w:r w:rsidRPr="0051377A">
        <w:rPr>
          <w:rFonts w:ascii="GHEA Grapalat" w:hAnsi="GHEA Grapalat" w:cs="Sylfaen"/>
          <w:b/>
          <w:i/>
          <w:color w:val="000000" w:themeColor="text1"/>
          <w:lang w:val="es-ES"/>
        </w:rPr>
        <w:t>պահանջվում</w:t>
      </w:r>
      <w:r w:rsidRPr="0051377A">
        <w:rPr>
          <w:rFonts w:ascii="GHEA Grapalat" w:hAnsi="GHEA Grapalat" w:cs="Times Armenian"/>
          <w:b/>
          <w:i/>
          <w:color w:val="000000" w:themeColor="text1"/>
        </w:rPr>
        <w:t xml:space="preserve"> </w:t>
      </w:r>
      <w:r w:rsidRPr="0051377A">
        <w:rPr>
          <w:rFonts w:ascii="GHEA Grapalat" w:hAnsi="GHEA Grapalat" w:cs="Sylfaen"/>
          <w:b/>
          <w:i/>
          <w:color w:val="000000" w:themeColor="text1"/>
          <w:lang w:val="es-ES"/>
        </w:rPr>
        <w:t>են</w:t>
      </w:r>
      <w:r w:rsidRPr="0051377A">
        <w:rPr>
          <w:rFonts w:ascii="GHEA Grapalat" w:hAnsi="GHEA Grapalat" w:cs="Times Armenian"/>
          <w:b/>
          <w:i/>
          <w:color w:val="000000" w:themeColor="text1"/>
        </w:rPr>
        <w:t xml:space="preserve"> </w:t>
      </w:r>
      <w:r w:rsidRPr="0051377A">
        <w:rPr>
          <w:rFonts w:ascii="GHEA Grapalat" w:hAnsi="GHEA Grapalat" w:cs="Sylfaen"/>
          <w:b/>
          <w:i/>
          <w:color w:val="000000" w:themeColor="text1"/>
          <w:lang w:val="es-ES"/>
        </w:rPr>
        <w:t>հետևյալ</w:t>
      </w:r>
      <w:r w:rsidRPr="0051377A">
        <w:rPr>
          <w:rFonts w:ascii="GHEA Grapalat" w:hAnsi="GHEA Grapalat" w:cs="Times Armenian"/>
          <w:b/>
          <w:i/>
          <w:color w:val="000000" w:themeColor="text1"/>
        </w:rPr>
        <w:t xml:space="preserve"> </w:t>
      </w:r>
      <w:r w:rsidRPr="0051377A">
        <w:rPr>
          <w:rFonts w:ascii="GHEA Grapalat" w:hAnsi="GHEA Grapalat" w:cs="Sylfaen"/>
          <w:b/>
          <w:i/>
          <w:color w:val="000000" w:themeColor="text1"/>
          <w:lang w:val="es-ES"/>
        </w:rPr>
        <w:t>լիցենզիանները</w:t>
      </w:r>
      <w:r w:rsidRPr="0051377A">
        <w:rPr>
          <w:rFonts w:ascii="GHEA Grapalat" w:hAnsi="GHEA Grapalat" w:cs="Sylfaen"/>
          <w:b/>
          <w:i/>
          <w:color w:val="000000" w:themeColor="text1"/>
        </w:rPr>
        <w:t>.</w:t>
      </w:r>
    </w:p>
    <w:p w14:paraId="7A0178FB" w14:textId="2F8A4032" w:rsidR="0044364E" w:rsidRPr="0051377A" w:rsidRDefault="0044364E" w:rsidP="00DF47DB">
      <w:pPr>
        <w:pStyle w:val="BodyTextIndent"/>
        <w:spacing w:line="240" w:lineRule="auto"/>
        <w:ind w:firstLine="567"/>
        <w:rPr>
          <w:rFonts w:ascii="GHEA Grapalat" w:hAnsi="GHEA Grapalat"/>
          <w:b/>
          <w:i w:val="0"/>
          <w:color w:val="000000" w:themeColor="text1"/>
          <w:lang w:val="af-ZA"/>
        </w:rPr>
      </w:pPr>
      <w:r w:rsidRPr="0051377A">
        <w:rPr>
          <w:rFonts w:ascii="GHEA Grapalat" w:hAnsi="GHEA Grapalat" w:cs="Sylfaen"/>
          <w:b/>
          <w:i w:val="0"/>
          <w:color w:val="000000" w:themeColor="text1"/>
          <w:lang w:val="es-ES"/>
        </w:rPr>
        <w:t>ըստ</w:t>
      </w:r>
      <w:r w:rsidRPr="0051377A">
        <w:rPr>
          <w:rFonts w:ascii="GHEA Grapalat" w:hAnsi="GHEA Grapalat" w:cs="Times Armenian"/>
          <w:b/>
          <w:i w:val="0"/>
          <w:color w:val="000000" w:themeColor="text1"/>
          <w:lang w:val="af-ZA"/>
        </w:rPr>
        <w:t xml:space="preserve"> </w:t>
      </w:r>
      <w:r w:rsidRPr="0051377A">
        <w:rPr>
          <w:rFonts w:ascii="GHEA Grapalat" w:hAnsi="GHEA Grapalat" w:cs="Sylfaen"/>
          <w:b/>
          <w:i w:val="0"/>
          <w:color w:val="000000" w:themeColor="text1"/>
          <w:lang w:val="af-ZA"/>
        </w:rPr>
        <w:t>«</w:t>
      </w:r>
      <w:r w:rsidR="00DF47DB" w:rsidRPr="0051377A">
        <w:rPr>
          <w:rFonts w:ascii="GHEA Grapalat" w:hAnsi="GHEA Grapalat" w:cs="Sylfaen"/>
          <w:color w:val="000000" w:themeColor="text1"/>
          <w:lang w:val="hy-AM"/>
        </w:rPr>
        <w:t xml:space="preserve"> Քաղաքաշինության բնագավառում</w:t>
      </w:r>
      <w:r w:rsidR="00DF47DB" w:rsidRPr="0051377A">
        <w:rPr>
          <w:rFonts w:ascii="GHEA Grapalat" w:hAnsi="GHEA Grapalat" w:cs="Sylfaen"/>
          <w:color w:val="000000" w:themeColor="text1"/>
          <w:lang w:val="af-ZA"/>
        </w:rPr>
        <w:t xml:space="preserve"> </w:t>
      </w:r>
      <w:r w:rsidR="00DF47DB" w:rsidRPr="0051377A">
        <w:rPr>
          <w:rFonts w:ascii="GHEA Grapalat" w:hAnsi="GHEA Grapalat" w:cs="Sylfaen"/>
          <w:color w:val="000000" w:themeColor="text1"/>
          <w:lang w:val="hy-AM"/>
        </w:rPr>
        <w:t>շինարարության</w:t>
      </w:r>
      <w:r w:rsidR="00DF47DB" w:rsidRPr="0051377A">
        <w:rPr>
          <w:rFonts w:ascii="GHEA Grapalat" w:hAnsi="GHEA Grapalat" w:cs="Sylfaen"/>
          <w:color w:val="000000" w:themeColor="text1"/>
          <w:lang w:val="af-ZA"/>
        </w:rPr>
        <w:t xml:space="preserve"> </w:t>
      </w:r>
      <w:r w:rsidR="00DF47DB" w:rsidRPr="0051377A">
        <w:rPr>
          <w:rFonts w:ascii="GHEA Grapalat" w:hAnsi="GHEA Grapalat" w:cs="Sylfaen"/>
          <w:color w:val="000000" w:themeColor="text1"/>
          <w:lang w:val="hy-AM"/>
        </w:rPr>
        <w:t>իրականացում</w:t>
      </w:r>
      <w:r w:rsidR="00DF47DB" w:rsidRPr="0051377A">
        <w:rPr>
          <w:rFonts w:ascii="GHEA Grapalat" w:hAnsi="GHEA Grapalat" w:cs="Sylfaen"/>
          <w:b/>
          <w:i w:val="0"/>
          <w:color w:val="000000" w:themeColor="text1"/>
          <w:lang w:val="af-ZA"/>
        </w:rPr>
        <w:t xml:space="preserve"> </w:t>
      </w:r>
      <w:r w:rsidRPr="0051377A">
        <w:rPr>
          <w:rFonts w:ascii="GHEA Grapalat" w:hAnsi="GHEA Grapalat" w:cs="Sylfaen"/>
          <w:b/>
          <w:i w:val="0"/>
          <w:color w:val="000000" w:themeColor="text1"/>
          <w:lang w:val="af-ZA"/>
        </w:rPr>
        <w:t>»</w:t>
      </w:r>
      <w:r w:rsidRPr="0051377A">
        <w:rPr>
          <w:rFonts w:ascii="GHEA Grapalat" w:hAnsi="GHEA Grapalat" w:cs="Times Armenian"/>
          <w:b/>
          <w:i w:val="0"/>
          <w:color w:val="000000" w:themeColor="text1"/>
          <w:lang w:val="af-ZA"/>
        </w:rPr>
        <w:t xml:space="preserve"> </w:t>
      </w:r>
      <w:r w:rsidRPr="0051377A">
        <w:rPr>
          <w:rFonts w:ascii="GHEA Grapalat" w:hAnsi="GHEA Grapalat" w:cs="Sylfaen"/>
          <w:b/>
          <w:i w:val="0"/>
          <w:color w:val="000000" w:themeColor="text1"/>
          <w:lang w:val="es-ES"/>
        </w:rPr>
        <w:t>հետևյալ</w:t>
      </w:r>
      <w:r w:rsidRPr="0051377A">
        <w:rPr>
          <w:rFonts w:ascii="GHEA Grapalat" w:hAnsi="GHEA Grapalat" w:cs="Times Armenian"/>
          <w:b/>
          <w:i w:val="0"/>
          <w:color w:val="000000" w:themeColor="text1"/>
          <w:lang w:val="af-ZA"/>
        </w:rPr>
        <w:t xml:space="preserve"> </w:t>
      </w:r>
      <w:r w:rsidRPr="0051377A">
        <w:rPr>
          <w:rFonts w:ascii="GHEA Grapalat" w:hAnsi="GHEA Grapalat" w:cs="Sylfaen"/>
          <w:b/>
          <w:i w:val="0"/>
          <w:color w:val="000000" w:themeColor="text1"/>
          <w:lang w:val="es-ES"/>
        </w:rPr>
        <w:t>ոլորտների</w:t>
      </w:r>
      <w:r w:rsidRPr="0051377A">
        <w:rPr>
          <w:rFonts w:ascii="GHEA Grapalat" w:hAnsi="GHEA Grapalat" w:cs="Times Armenian"/>
          <w:b/>
          <w:i w:val="0"/>
          <w:color w:val="000000" w:themeColor="text1"/>
          <w:lang w:val="af-ZA"/>
        </w:rPr>
        <w:t>`</w:t>
      </w:r>
      <w:r w:rsidRPr="0051377A">
        <w:rPr>
          <w:rFonts w:ascii="GHEA Grapalat" w:hAnsi="GHEA Grapalat"/>
          <w:b/>
          <w:i w:val="0"/>
          <w:color w:val="000000" w:themeColor="text1"/>
          <w:lang w:val="af-ZA"/>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51377A" w:rsidRPr="0051377A" w14:paraId="23B51F68" w14:textId="77777777" w:rsidTr="00213985">
        <w:tc>
          <w:tcPr>
            <w:tcW w:w="1611" w:type="dxa"/>
          </w:tcPr>
          <w:p w14:paraId="258B244E" w14:textId="77777777" w:rsidR="0044364E" w:rsidRPr="0051377A" w:rsidRDefault="0044364E" w:rsidP="00DF47DB">
            <w:pPr>
              <w:tabs>
                <w:tab w:val="left" w:pos="1134"/>
              </w:tabs>
              <w:jc w:val="center"/>
              <w:rPr>
                <w:rFonts w:ascii="GHEA Grapalat" w:hAnsi="GHEA Grapalat"/>
                <w:b/>
                <w:i/>
                <w:color w:val="000000" w:themeColor="text1"/>
                <w:sz w:val="14"/>
                <w:szCs w:val="14"/>
                <w:lang w:val="es-ES"/>
              </w:rPr>
            </w:pPr>
            <w:r w:rsidRPr="0051377A">
              <w:rPr>
                <w:rFonts w:ascii="GHEA Grapalat" w:hAnsi="GHEA Grapalat" w:cs="Sylfaen"/>
                <w:b/>
                <w:bCs/>
                <w:i/>
                <w:iCs/>
                <w:color w:val="000000" w:themeColor="text1"/>
                <w:sz w:val="14"/>
                <w:szCs w:val="14"/>
                <w:lang w:val="es-ES"/>
              </w:rPr>
              <w:t>Չափաբաժինների</w:t>
            </w:r>
            <w:r w:rsidRPr="0051377A">
              <w:rPr>
                <w:rFonts w:ascii="GHEA Grapalat" w:hAnsi="GHEA Grapalat" w:cs="Times Armenian"/>
                <w:b/>
                <w:bCs/>
                <w:i/>
                <w:iCs/>
                <w:color w:val="000000" w:themeColor="text1"/>
                <w:sz w:val="14"/>
                <w:szCs w:val="14"/>
                <w:lang w:val="es-ES"/>
              </w:rPr>
              <w:t xml:space="preserve"> </w:t>
            </w:r>
            <w:r w:rsidRPr="0051377A">
              <w:rPr>
                <w:rFonts w:ascii="GHEA Grapalat" w:hAnsi="GHEA Grapalat" w:cs="Sylfaen"/>
                <w:b/>
                <w:bCs/>
                <w:i/>
                <w:iCs/>
                <w:color w:val="000000" w:themeColor="text1"/>
                <w:sz w:val="14"/>
                <w:szCs w:val="14"/>
                <w:lang w:val="es-ES"/>
              </w:rPr>
              <w:t>համարները</w:t>
            </w:r>
          </w:p>
        </w:tc>
        <w:tc>
          <w:tcPr>
            <w:tcW w:w="5193" w:type="dxa"/>
            <w:vAlign w:val="center"/>
          </w:tcPr>
          <w:p w14:paraId="65FC8632" w14:textId="77777777" w:rsidR="0044364E" w:rsidRPr="0051377A" w:rsidRDefault="0044364E" w:rsidP="00DF47DB">
            <w:pPr>
              <w:pStyle w:val="BodyTextIndent2"/>
              <w:spacing w:line="240" w:lineRule="auto"/>
              <w:ind w:firstLine="0"/>
              <w:jc w:val="center"/>
              <w:rPr>
                <w:rFonts w:ascii="GHEA Grapalat" w:hAnsi="GHEA Grapalat"/>
                <w:b/>
                <w:bCs/>
                <w:i/>
                <w:iCs/>
                <w:color w:val="000000" w:themeColor="text1"/>
                <w:sz w:val="16"/>
                <w:szCs w:val="16"/>
                <w:lang w:val="es-ES"/>
              </w:rPr>
            </w:pPr>
            <w:r w:rsidRPr="0051377A">
              <w:rPr>
                <w:rFonts w:ascii="GHEA Grapalat" w:hAnsi="GHEA Grapalat" w:cs="Sylfaen"/>
                <w:b/>
                <w:i/>
                <w:color w:val="000000" w:themeColor="text1"/>
                <w:sz w:val="16"/>
                <w:szCs w:val="16"/>
                <w:lang w:val="es-ES"/>
              </w:rPr>
              <w:t>Պահանջվող</w:t>
            </w:r>
            <w:r w:rsidRPr="0051377A">
              <w:rPr>
                <w:rFonts w:ascii="GHEA Grapalat" w:hAnsi="GHEA Grapalat" w:cs="Times Armenian"/>
                <w:b/>
                <w:i/>
                <w:color w:val="000000" w:themeColor="text1"/>
                <w:sz w:val="16"/>
                <w:szCs w:val="16"/>
                <w:lang w:val="es-ES"/>
              </w:rPr>
              <w:t xml:space="preserve"> </w:t>
            </w:r>
            <w:r w:rsidRPr="0051377A">
              <w:rPr>
                <w:rFonts w:ascii="GHEA Grapalat" w:hAnsi="GHEA Grapalat" w:cs="Sylfaen"/>
                <w:b/>
                <w:i/>
                <w:color w:val="000000" w:themeColor="text1"/>
                <w:sz w:val="16"/>
                <w:szCs w:val="16"/>
                <w:lang w:val="es-ES"/>
              </w:rPr>
              <w:t>լիցենզիայի</w:t>
            </w:r>
            <w:r w:rsidRPr="0051377A">
              <w:rPr>
                <w:rFonts w:ascii="GHEA Grapalat" w:hAnsi="GHEA Grapalat" w:cs="Times Armenian"/>
                <w:b/>
                <w:i/>
                <w:color w:val="000000" w:themeColor="text1"/>
                <w:sz w:val="16"/>
                <w:szCs w:val="16"/>
                <w:lang w:val="es-ES"/>
              </w:rPr>
              <w:t>(</w:t>
            </w:r>
            <w:r w:rsidRPr="0051377A">
              <w:rPr>
                <w:rFonts w:ascii="GHEA Grapalat" w:hAnsi="GHEA Grapalat" w:cs="Sylfaen"/>
                <w:b/>
                <w:i/>
                <w:color w:val="000000" w:themeColor="text1"/>
                <w:sz w:val="16"/>
                <w:szCs w:val="16"/>
                <w:lang w:val="es-ES"/>
              </w:rPr>
              <w:t>ների</w:t>
            </w:r>
            <w:r w:rsidRPr="0051377A">
              <w:rPr>
                <w:rFonts w:ascii="GHEA Grapalat" w:hAnsi="GHEA Grapalat" w:cs="Times Armenian"/>
                <w:b/>
                <w:i/>
                <w:color w:val="000000" w:themeColor="text1"/>
                <w:sz w:val="16"/>
                <w:szCs w:val="16"/>
                <w:lang w:val="es-ES"/>
              </w:rPr>
              <w:t xml:space="preserve">) </w:t>
            </w:r>
            <w:r w:rsidRPr="0051377A">
              <w:rPr>
                <w:rFonts w:ascii="GHEA Grapalat" w:hAnsi="GHEA Grapalat" w:cs="Sylfaen"/>
                <w:b/>
                <w:i/>
                <w:color w:val="000000" w:themeColor="text1"/>
                <w:sz w:val="16"/>
                <w:szCs w:val="16"/>
                <w:lang w:val="es-ES"/>
              </w:rPr>
              <w:t>տեսակը</w:t>
            </w:r>
            <w:r w:rsidRPr="0051377A">
              <w:rPr>
                <w:rFonts w:ascii="GHEA Grapalat" w:hAnsi="GHEA Grapalat" w:cs="Times Armenian"/>
                <w:b/>
                <w:i/>
                <w:color w:val="000000" w:themeColor="text1"/>
                <w:sz w:val="16"/>
                <w:szCs w:val="16"/>
                <w:lang w:val="es-ES"/>
              </w:rPr>
              <w:t>(</w:t>
            </w:r>
            <w:r w:rsidRPr="0051377A">
              <w:rPr>
                <w:rFonts w:ascii="GHEA Grapalat" w:hAnsi="GHEA Grapalat" w:cs="Sylfaen"/>
                <w:b/>
                <w:i/>
                <w:color w:val="000000" w:themeColor="text1"/>
                <w:sz w:val="16"/>
                <w:szCs w:val="16"/>
                <w:lang w:val="es-ES"/>
              </w:rPr>
              <w:t>ները</w:t>
            </w:r>
            <w:r w:rsidRPr="0051377A">
              <w:rPr>
                <w:rFonts w:ascii="GHEA Grapalat" w:hAnsi="GHEA Grapalat" w:cs="Times Armenian"/>
                <w:b/>
                <w:i/>
                <w:color w:val="000000" w:themeColor="text1"/>
                <w:sz w:val="16"/>
                <w:szCs w:val="16"/>
                <w:lang w:val="es-ES"/>
              </w:rPr>
              <w:t>).</w:t>
            </w:r>
          </w:p>
        </w:tc>
      </w:tr>
      <w:tr w:rsidR="0051377A" w:rsidRPr="0051377A" w14:paraId="5248565B" w14:textId="77777777" w:rsidTr="00213985">
        <w:tc>
          <w:tcPr>
            <w:tcW w:w="1611" w:type="dxa"/>
            <w:shd w:val="clear" w:color="auto" w:fill="999999"/>
          </w:tcPr>
          <w:p w14:paraId="76829A31" w14:textId="77777777" w:rsidR="0044364E" w:rsidRPr="0051377A" w:rsidRDefault="0044364E" w:rsidP="00DF47DB">
            <w:pPr>
              <w:tabs>
                <w:tab w:val="left" w:pos="1134"/>
              </w:tabs>
              <w:jc w:val="center"/>
              <w:rPr>
                <w:rFonts w:ascii="GHEA Grapalat" w:hAnsi="GHEA Grapalat"/>
                <w:b/>
                <w:i/>
                <w:color w:val="000000" w:themeColor="text1"/>
                <w:sz w:val="14"/>
                <w:lang w:val="es-ES"/>
              </w:rPr>
            </w:pPr>
            <w:r w:rsidRPr="0051377A">
              <w:rPr>
                <w:rFonts w:ascii="GHEA Grapalat" w:hAnsi="GHEA Grapalat"/>
                <w:b/>
                <w:i/>
                <w:color w:val="000000" w:themeColor="text1"/>
                <w:sz w:val="14"/>
                <w:lang w:val="es-ES"/>
              </w:rPr>
              <w:t>1</w:t>
            </w:r>
          </w:p>
        </w:tc>
        <w:tc>
          <w:tcPr>
            <w:tcW w:w="5193" w:type="dxa"/>
            <w:shd w:val="clear" w:color="auto" w:fill="999999"/>
          </w:tcPr>
          <w:p w14:paraId="0B623999" w14:textId="77777777" w:rsidR="0044364E" w:rsidRPr="0051377A" w:rsidRDefault="0044364E" w:rsidP="00DF47DB">
            <w:pPr>
              <w:tabs>
                <w:tab w:val="left" w:pos="1134"/>
              </w:tabs>
              <w:jc w:val="center"/>
              <w:rPr>
                <w:rFonts w:ascii="GHEA Grapalat" w:hAnsi="GHEA Grapalat"/>
                <w:b/>
                <w:i/>
                <w:color w:val="000000" w:themeColor="text1"/>
                <w:sz w:val="14"/>
                <w:lang w:val="es-ES"/>
              </w:rPr>
            </w:pPr>
            <w:r w:rsidRPr="0051377A">
              <w:rPr>
                <w:rFonts w:ascii="GHEA Grapalat" w:hAnsi="GHEA Grapalat"/>
                <w:b/>
                <w:i/>
                <w:color w:val="000000" w:themeColor="text1"/>
                <w:sz w:val="14"/>
                <w:lang w:val="es-ES"/>
              </w:rPr>
              <w:t>2</w:t>
            </w:r>
          </w:p>
        </w:tc>
      </w:tr>
      <w:tr w:rsidR="0044364E" w:rsidRPr="0051377A" w14:paraId="2460E2B5" w14:textId="77777777" w:rsidTr="00213985">
        <w:tc>
          <w:tcPr>
            <w:tcW w:w="1611" w:type="dxa"/>
            <w:vAlign w:val="center"/>
          </w:tcPr>
          <w:p w14:paraId="3C25CE9B" w14:textId="77777777" w:rsidR="0044364E" w:rsidRPr="0051377A" w:rsidRDefault="0044364E" w:rsidP="00DF47DB">
            <w:pPr>
              <w:jc w:val="center"/>
              <w:rPr>
                <w:rFonts w:ascii="GHEA Grapalat" w:hAnsi="GHEA Grapalat"/>
                <w:i/>
                <w:color w:val="000000" w:themeColor="text1"/>
                <w:sz w:val="16"/>
                <w:lang w:val="es-ES"/>
              </w:rPr>
            </w:pPr>
            <w:r w:rsidRPr="0051377A">
              <w:rPr>
                <w:rFonts w:ascii="GHEA Grapalat" w:hAnsi="GHEA Grapalat"/>
                <w:i/>
                <w:color w:val="000000" w:themeColor="text1"/>
                <w:sz w:val="16"/>
                <w:lang w:val="es-ES"/>
              </w:rPr>
              <w:t>1</w:t>
            </w:r>
          </w:p>
        </w:tc>
        <w:tc>
          <w:tcPr>
            <w:tcW w:w="5193" w:type="dxa"/>
            <w:vAlign w:val="center"/>
          </w:tcPr>
          <w:p w14:paraId="1173D938" w14:textId="76E5EFB8" w:rsidR="0044364E" w:rsidRPr="0051377A" w:rsidRDefault="00DF47DB" w:rsidP="00DF47DB">
            <w:pPr>
              <w:pStyle w:val="BodyTextIndent2"/>
              <w:spacing w:line="240" w:lineRule="auto"/>
              <w:ind w:firstLine="0"/>
              <w:jc w:val="left"/>
              <w:rPr>
                <w:rFonts w:ascii="GHEA Grapalat" w:hAnsi="GHEA Grapalat"/>
                <w:i/>
                <w:color w:val="000000" w:themeColor="text1"/>
                <w:sz w:val="18"/>
                <w:szCs w:val="18"/>
                <w:u w:val="single"/>
                <w:vertAlign w:val="subscript"/>
                <w:lang w:val="es-ES"/>
              </w:rPr>
            </w:pPr>
            <w:r w:rsidRPr="0051377A">
              <w:rPr>
                <w:rFonts w:ascii="GHEA Grapalat" w:hAnsi="GHEA Grapalat" w:cs="Sylfaen"/>
                <w:b/>
                <w:i/>
                <w:color w:val="000000" w:themeColor="text1"/>
                <w:lang w:val="hy-AM"/>
              </w:rPr>
              <w:t>Բ</w:t>
            </w:r>
            <w:r w:rsidR="00F3567E" w:rsidRPr="0051377A">
              <w:rPr>
                <w:rFonts w:ascii="GHEA Grapalat" w:hAnsi="GHEA Grapalat" w:cs="Sylfaen"/>
                <w:b/>
                <w:i/>
                <w:color w:val="000000" w:themeColor="text1"/>
                <w:lang w:val="hy-AM"/>
              </w:rPr>
              <w:t>նակելի, հասարարական</w:t>
            </w:r>
            <w:r w:rsidRPr="0051377A">
              <w:rPr>
                <w:rFonts w:ascii="GHEA Grapalat" w:hAnsi="GHEA Grapalat" w:cs="Sylfaen"/>
                <w:b/>
                <w:i/>
                <w:color w:val="000000" w:themeColor="text1"/>
                <w:lang w:val="hy-AM"/>
              </w:rPr>
              <w:t xml:space="preserve"> և </w:t>
            </w:r>
            <w:r w:rsidR="00F3567E" w:rsidRPr="0051377A">
              <w:rPr>
                <w:rFonts w:ascii="GHEA Grapalat" w:hAnsi="GHEA Grapalat" w:cs="Sylfaen"/>
                <w:b/>
                <w:i/>
                <w:color w:val="000000" w:themeColor="text1"/>
                <w:lang w:val="hy-AM"/>
              </w:rPr>
              <w:t>արտադրական</w:t>
            </w:r>
          </w:p>
        </w:tc>
      </w:tr>
    </w:tbl>
    <w:p w14:paraId="34B43804" w14:textId="77777777" w:rsidR="0044364E" w:rsidRPr="0051377A" w:rsidRDefault="0044364E" w:rsidP="00DF47DB">
      <w:pPr>
        <w:ind w:firstLine="567"/>
        <w:rPr>
          <w:rFonts w:ascii="GHEA Grapalat" w:hAnsi="GHEA Grapalat" w:cs="Sylfaen"/>
          <w:i/>
          <w:color w:val="000000" w:themeColor="text1"/>
          <w:sz w:val="20"/>
          <w:lang w:val="es-ES"/>
        </w:rPr>
      </w:pPr>
    </w:p>
    <w:p w14:paraId="746B3265" w14:textId="77777777" w:rsidR="0044364E" w:rsidRPr="0051377A" w:rsidRDefault="0044364E" w:rsidP="00DF47DB">
      <w:pPr>
        <w:ind w:firstLine="567"/>
        <w:rPr>
          <w:rFonts w:ascii="GHEA Grapalat" w:hAnsi="GHEA Grapalat" w:cs="Sylfaen"/>
          <w:i/>
          <w:color w:val="000000" w:themeColor="text1"/>
          <w:sz w:val="20"/>
          <w:lang w:val="es-ES"/>
        </w:rPr>
      </w:pPr>
    </w:p>
    <w:p w14:paraId="4F794194" w14:textId="77777777" w:rsidR="0044364E" w:rsidRPr="0051377A" w:rsidRDefault="0044364E" w:rsidP="00DF47DB">
      <w:pPr>
        <w:jc w:val="center"/>
        <w:rPr>
          <w:rFonts w:ascii="GHEA Grapalat" w:hAnsi="GHEA Grapalat"/>
          <w:b/>
          <w:color w:val="000000" w:themeColor="text1"/>
          <w:sz w:val="20"/>
          <w:lang w:val="es-ES"/>
        </w:rPr>
      </w:pPr>
      <w:r w:rsidRPr="0051377A">
        <w:rPr>
          <w:rFonts w:ascii="GHEA Grapalat" w:hAnsi="GHEA Grapalat"/>
          <w:b/>
          <w:color w:val="000000" w:themeColor="text1"/>
          <w:sz w:val="20"/>
          <w:lang w:val="es-ES"/>
        </w:rPr>
        <w:t xml:space="preserve">2.  </w:t>
      </w:r>
      <w:r w:rsidRPr="0051377A">
        <w:rPr>
          <w:rFonts w:ascii="GHEA Grapalat" w:hAnsi="GHEA Grapalat" w:cs="Sylfaen"/>
          <w:b/>
          <w:color w:val="000000" w:themeColor="text1"/>
          <w:sz w:val="20"/>
        </w:rPr>
        <w:t>ՄԱՍՆԱԿՑԻ</w:t>
      </w:r>
      <w:r w:rsidRPr="0051377A">
        <w:rPr>
          <w:rFonts w:ascii="GHEA Grapalat" w:hAnsi="GHEA Grapalat"/>
          <w:b/>
          <w:color w:val="000000" w:themeColor="text1"/>
          <w:sz w:val="20"/>
          <w:lang w:val="es-ES"/>
        </w:rPr>
        <w:t xml:space="preserve"> </w:t>
      </w:r>
      <w:r w:rsidRPr="0051377A">
        <w:rPr>
          <w:rFonts w:ascii="GHEA Grapalat" w:hAnsi="GHEA Grapalat" w:cs="Sylfaen"/>
          <w:b/>
          <w:color w:val="000000" w:themeColor="text1"/>
          <w:sz w:val="20"/>
        </w:rPr>
        <w:t>ՄԱՍՆԱԿՑՈՒԹՅԱՆ</w:t>
      </w:r>
      <w:r w:rsidRPr="0051377A">
        <w:rPr>
          <w:rFonts w:ascii="GHEA Grapalat" w:hAnsi="GHEA Grapalat"/>
          <w:b/>
          <w:color w:val="000000" w:themeColor="text1"/>
          <w:sz w:val="20"/>
          <w:lang w:val="es-ES"/>
        </w:rPr>
        <w:t xml:space="preserve"> </w:t>
      </w:r>
      <w:r w:rsidRPr="0051377A">
        <w:rPr>
          <w:rFonts w:ascii="GHEA Grapalat" w:hAnsi="GHEA Grapalat" w:cs="Sylfaen"/>
          <w:b/>
          <w:color w:val="000000" w:themeColor="text1"/>
          <w:sz w:val="20"/>
        </w:rPr>
        <w:t>ԻՐԱՎՈՒՆՔԻ</w:t>
      </w:r>
      <w:r w:rsidRPr="0051377A">
        <w:rPr>
          <w:rFonts w:ascii="GHEA Grapalat" w:hAnsi="GHEA Grapalat"/>
          <w:b/>
          <w:color w:val="000000" w:themeColor="text1"/>
          <w:sz w:val="20"/>
          <w:lang w:val="es-ES"/>
        </w:rPr>
        <w:t xml:space="preserve"> </w:t>
      </w:r>
      <w:r w:rsidRPr="0051377A">
        <w:rPr>
          <w:rFonts w:ascii="GHEA Grapalat" w:hAnsi="GHEA Grapalat" w:cs="Sylfaen"/>
          <w:b/>
          <w:color w:val="000000" w:themeColor="text1"/>
          <w:sz w:val="20"/>
        </w:rPr>
        <w:t>ՊԱՀԱՆՋՆԵՐԸ</w:t>
      </w:r>
      <w:r w:rsidRPr="0051377A">
        <w:rPr>
          <w:rFonts w:ascii="GHEA Grapalat" w:hAnsi="GHEA Grapalat"/>
          <w:b/>
          <w:color w:val="000000" w:themeColor="text1"/>
          <w:sz w:val="20"/>
          <w:lang w:val="es-ES"/>
        </w:rPr>
        <w:t xml:space="preserve">, </w:t>
      </w:r>
      <w:r w:rsidRPr="0051377A">
        <w:rPr>
          <w:rFonts w:ascii="GHEA Grapalat" w:hAnsi="GHEA Grapalat" w:cs="Sylfaen"/>
          <w:b/>
          <w:color w:val="000000" w:themeColor="text1"/>
          <w:sz w:val="20"/>
        </w:rPr>
        <w:t>ՈՐԱԿԱՎՈՐՄԱՆ</w:t>
      </w:r>
      <w:r w:rsidRPr="0051377A">
        <w:rPr>
          <w:rFonts w:ascii="GHEA Grapalat" w:hAnsi="GHEA Grapalat"/>
          <w:b/>
          <w:color w:val="000000" w:themeColor="text1"/>
          <w:sz w:val="20"/>
          <w:lang w:val="es-ES"/>
        </w:rPr>
        <w:t xml:space="preserve"> </w:t>
      </w:r>
      <w:r w:rsidRPr="0051377A">
        <w:rPr>
          <w:rFonts w:ascii="GHEA Grapalat" w:hAnsi="GHEA Grapalat" w:cs="Sylfaen"/>
          <w:b/>
          <w:color w:val="000000" w:themeColor="text1"/>
          <w:sz w:val="20"/>
        </w:rPr>
        <w:t>ՉԱՓԱՆԻՇՆԵՐԸ</w:t>
      </w:r>
      <w:r w:rsidRPr="0051377A">
        <w:rPr>
          <w:rFonts w:ascii="GHEA Grapalat" w:hAnsi="GHEA Grapalat"/>
          <w:b/>
          <w:color w:val="000000" w:themeColor="text1"/>
          <w:sz w:val="20"/>
          <w:lang w:val="es-ES"/>
        </w:rPr>
        <w:t xml:space="preserve">  ԵՎ </w:t>
      </w:r>
      <w:r w:rsidRPr="0051377A">
        <w:rPr>
          <w:rFonts w:ascii="GHEA Grapalat" w:hAnsi="GHEA Grapalat" w:cs="Sylfaen"/>
          <w:b/>
          <w:color w:val="000000" w:themeColor="text1"/>
          <w:sz w:val="20"/>
        </w:rPr>
        <w:t>ԴՐԱՆՑ</w:t>
      </w:r>
      <w:r w:rsidRPr="0051377A">
        <w:rPr>
          <w:rFonts w:ascii="GHEA Grapalat" w:hAnsi="GHEA Grapalat"/>
          <w:b/>
          <w:color w:val="000000" w:themeColor="text1"/>
          <w:sz w:val="20"/>
          <w:lang w:val="es-ES"/>
        </w:rPr>
        <w:t xml:space="preserve"> </w:t>
      </w:r>
      <w:r w:rsidRPr="0051377A">
        <w:rPr>
          <w:rFonts w:ascii="GHEA Grapalat" w:hAnsi="GHEA Grapalat" w:cs="Sylfaen"/>
          <w:b/>
          <w:color w:val="000000" w:themeColor="text1"/>
          <w:sz w:val="20"/>
          <w:lang w:val="es-ES"/>
        </w:rPr>
        <w:t>Գ</w:t>
      </w:r>
      <w:r w:rsidRPr="0051377A">
        <w:rPr>
          <w:rFonts w:ascii="GHEA Grapalat" w:hAnsi="GHEA Grapalat" w:cs="Sylfaen"/>
          <w:b/>
          <w:color w:val="000000" w:themeColor="text1"/>
          <w:sz w:val="20"/>
        </w:rPr>
        <w:t>ՆԱՀԱՏՄԱՆ</w:t>
      </w:r>
      <w:r w:rsidRPr="0051377A">
        <w:rPr>
          <w:rFonts w:ascii="GHEA Grapalat" w:hAnsi="GHEA Grapalat"/>
          <w:b/>
          <w:color w:val="000000" w:themeColor="text1"/>
          <w:sz w:val="20"/>
          <w:lang w:val="es-ES"/>
        </w:rPr>
        <w:t xml:space="preserve"> </w:t>
      </w:r>
      <w:r w:rsidRPr="0051377A">
        <w:rPr>
          <w:rFonts w:ascii="GHEA Grapalat" w:hAnsi="GHEA Grapalat" w:cs="Sylfaen"/>
          <w:b/>
          <w:color w:val="000000" w:themeColor="text1"/>
          <w:sz w:val="20"/>
        </w:rPr>
        <w:t>ԿԱՐ</w:t>
      </w:r>
      <w:r w:rsidRPr="0051377A">
        <w:rPr>
          <w:rFonts w:ascii="GHEA Grapalat" w:hAnsi="GHEA Grapalat" w:cs="Sylfaen"/>
          <w:b/>
          <w:color w:val="000000" w:themeColor="text1"/>
          <w:sz w:val="20"/>
          <w:lang w:val="es-ES"/>
        </w:rPr>
        <w:t>Գ</w:t>
      </w:r>
      <w:r w:rsidRPr="0051377A">
        <w:rPr>
          <w:rFonts w:ascii="GHEA Grapalat" w:hAnsi="GHEA Grapalat" w:cs="Sylfaen"/>
          <w:b/>
          <w:color w:val="000000" w:themeColor="text1"/>
          <w:sz w:val="20"/>
        </w:rPr>
        <w:t>Ը</w:t>
      </w:r>
      <w:r w:rsidRPr="0051377A">
        <w:rPr>
          <w:rFonts w:ascii="GHEA Grapalat" w:hAnsi="GHEA Grapalat"/>
          <w:b/>
          <w:color w:val="000000" w:themeColor="text1"/>
          <w:sz w:val="20"/>
          <w:lang w:val="es-ES"/>
        </w:rPr>
        <w:t xml:space="preserve"> </w:t>
      </w:r>
    </w:p>
    <w:p w14:paraId="79D5B263" w14:textId="77777777" w:rsidR="0044364E" w:rsidRPr="0051377A" w:rsidRDefault="0044364E" w:rsidP="00DF47DB">
      <w:pPr>
        <w:ind w:firstLine="567"/>
        <w:jc w:val="both"/>
        <w:rPr>
          <w:rFonts w:ascii="GHEA Grapalat" w:hAnsi="GHEA Grapalat"/>
          <w:color w:val="000000" w:themeColor="text1"/>
          <w:szCs w:val="22"/>
          <w:lang w:val="es-ES"/>
        </w:rPr>
      </w:pPr>
    </w:p>
    <w:p w14:paraId="16298830" w14:textId="77777777" w:rsidR="0044364E" w:rsidRPr="0051377A" w:rsidRDefault="0044364E" w:rsidP="00DF47DB">
      <w:pPr>
        <w:ind w:firstLine="567"/>
        <w:jc w:val="both"/>
        <w:rPr>
          <w:rFonts w:ascii="GHEA Grapalat" w:hAnsi="GHEA Grapalat" w:cs="Arial Armenian"/>
          <w:color w:val="000000" w:themeColor="text1"/>
          <w:sz w:val="20"/>
          <w:lang w:val="es-ES"/>
        </w:rPr>
      </w:pPr>
      <w:r w:rsidRPr="0051377A">
        <w:rPr>
          <w:rFonts w:ascii="GHEA Grapalat" w:hAnsi="GHEA Grapalat" w:cs="Arial Armenian"/>
          <w:color w:val="000000" w:themeColor="text1"/>
          <w:sz w:val="20"/>
          <w:lang w:val="es-ES"/>
        </w:rPr>
        <w:t xml:space="preserve">2.1 </w:t>
      </w:r>
      <w:r w:rsidRPr="0051377A">
        <w:rPr>
          <w:rFonts w:ascii="GHEA Grapalat" w:hAnsi="GHEA Grapalat" w:cs="Sylfaen"/>
          <w:color w:val="000000" w:themeColor="text1"/>
          <w:sz w:val="20"/>
          <w:lang w:val="ru-RU"/>
        </w:rPr>
        <w:t>Սույն</w:t>
      </w:r>
      <w:r w:rsidRPr="0051377A">
        <w:rPr>
          <w:rFonts w:ascii="GHEA Grapalat" w:hAnsi="GHEA Grapalat" w:cs="Arial Armenian"/>
          <w:color w:val="000000" w:themeColor="text1"/>
          <w:sz w:val="20"/>
          <w:lang w:val="es-ES"/>
        </w:rPr>
        <w:t xml:space="preserve">  ընթացակարգին </w:t>
      </w:r>
      <w:r w:rsidRPr="0051377A">
        <w:rPr>
          <w:rFonts w:ascii="GHEA Grapalat" w:hAnsi="GHEA Grapalat" w:cs="Sylfaen"/>
          <w:color w:val="000000" w:themeColor="text1"/>
          <w:sz w:val="20"/>
          <w:lang w:val="ru-RU"/>
        </w:rPr>
        <w:t>մասնակցելու</w:t>
      </w:r>
      <w:r w:rsidRPr="0051377A">
        <w:rPr>
          <w:rFonts w:ascii="GHEA Grapalat" w:hAnsi="GHEA Grapalat" w:cs="Arial Armenian"/>
          <w:color w:val="000000" w:themeColor="text1"/>
          <w:sz w:val="20"/>
          <w:lang w:val="es-ES"/>
        </w:rPr>
        <w:t xml:space="preserve"> </w:t>
      </w:r>
      <w:r w:rsidRPr="0051377A">
        <w:rPr>
          <w:rFonts w:ascii="GHEA Grapalat" w:hAnsi="GHEA Grapalat" w:cs="Sylfaen"/>
          <w:color w:val="000000" w:themeColor="text1"/>
          <w:sz w:val="20"/>
          <w:lang w:val="ru-RU"/>
        </w:rPr>
        <w:t>իրավունք</w:t>
      </w:r>
      <w:r w:rsidRPr="0051377A">
        <w:rPr>
          <w:rFonts w:ascii="GHEA Grapalat" w:hAnsi="GHEA Grapalat" w:cs="Arial Armenian"/>
          <w:color w:val="000000" w:themeColor="text1"/>
          <w:sz w:val="20"/>
          <w:lang w:val="es-ES"/>
        </w:rPr>
        <w:t xml:space="preserve"> </w:t>
      </w:r>
      <w:r w:rsidRPr="0051377A">
        <w:rPr>
          <w:rFonts w:ascii="GHEA Grapalat" w:hAnsi="GHEA Grapalat" w:cs="Sylfaen"/>
          <w:color w:val="000000" w:themeColor="text1"/>
          <w:sz w:val="20"/>
          <w:lang w:val="ru-RU"/>
        </w:rPr>
        <w:t>չունեն</w:t>
      </w:r>
      <w:r w:rsidRPr="0051377A">
        <w:rPr>
          <w:rFonts w:ascii="GHEA Grapalat" w:hAnsi="GHEA Grapalat" w:cs="Arial Armenian"/>
          <w:color w:val="000000" w:themeColor="text1"/>
          <w:sz w:val="20"/>
          <w:lang w:val="es-ES"/>
        </w:rPr>
        <w:t xml:space="preserve"> </w:t>
      </w:r>
      <w:r w:rsidRPr="0051377A">
        <w:rPr>
          <w:rFonts w:ascii="GHEA Grapalat" w:hAnsi="GHEA Grapalat" w:cs="Sylfaen"/>
          <w:color w:val="000000" w:themeColor="text1"/>
          <w:sz w:val="20"/>
          <w:lang w:val="ru-RU"/>
        </w:rPr>
        <w:t>անձինք</w:t>
      </w:r>
      <w:r w:rsidRPr="0051377A">
        <w:rPr>
          <w:rFonts w:ascii="GHEA Grapalat" w:hAnsi="GHEA Grapalat" w:cs="Sylfaen"/>
          <w:color w:val="000000" w:themeColor="text1"/>
          <w:sz w:val="20"/>
          <w:lang w:val="es-ES"/>
        </w:rPr>
        <w:t>.</w:t>
      </w:r>
    </w:p>
    <w:p w14:paraId="525A559B" w14:textId="77777777" w:rsidR="0044364E" w:rsidRPr="0051377A" w:rsidRDefault="0044364E" w:rsidP="00DF47DB">
      <w:pPr>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 xml:space="preserve">1) </w:t>
      </w:r>
      <w:r w:rsidRPr="0051377A">
        <w:rPr>
          <w:rFonts w:ascii="GHEA Grapalat" w:hAnsi="GHEA Grapalat" w:cs="Sylfaen"/>
          <w:color w:val="000000" w:themeColor="text1"/>
          <w:sz w:val="20"/>
          <w:szCs w:val="20"/>
        </w:rPr>
        <w:t>որոնք</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հայտը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ներկայացնելու</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օրվա</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դրությամբ</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դատական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կարգով</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ճանաչվել</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են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սնանկ</w:t>
      </w:r>
      <w:r w:rsidRPr="0051377A">
        <w:rPr>
          <w:rFonts w:ascii="GHEA Grapalat" w:hAnsi="GHEA Grapalat"/>
          <w:color w:val="000000" w:themeColor="text1"/>
          <w:sz w:val="20"/>
          <w:szCs w:val="20"/>
          <w:lang w:val="es-ES"/>
        </w:rPr>
        <w:t xml:space="preserve">. </w:t>
      </w:r>
    </w:p>
    <w:p w14:paraId="6E92EFAD" w14:textId="77777777" w:rsidR="0044364E" w:rsidRPr="0051377A" w:rsidRDefault="0044364E" w:rsidP="00DF47DB">
      <w:pPr>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 xml:space="preserve">2) </w:t>
      </w:r>
      <w:r w:rsidRPr="0051377A">
        <w:rPr>
          <w:rFonts w:ascii="GHEA Grapalat" w:hAnsi="GHEA Grapalat" w:cs="Sylfaen"/>
          <w:color w:val="000000" w:themeColor="text1"/>
          <w:sz w:val="20"/>
          <w:szCs w:val="20"/>
        </w:rPr>
        <w:t>որոնք</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հայտը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ներկայացնելու</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օրվա</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դրությամբ</w:t>
      </w:r>
      <w:r w:rsidRPr="0051377A">
        <w:rPr>
          <w:rFonts w:ascii="GHEA Grapalat" w:hAnsi="GHEA Grapalat" w:cs="Sylfaen"/>
          <w:color w:val="000000" w:themeColor="text1"/>
          <w:sz w:val="20"/>
          <w:szCs w:val="20"/>
          <w:lang w:val="es-ES"/>
        </w:rPr>
        <w:t xml:space="preserve"> </w:t>
      </w:r>
      <w:r w:rsidRPr="0051377A">
        <w:rPr>
          <w:rFonts w:ascii="GHEA Grapalat" w:hAnsi="GHEA Grapalat"/>
          <w:color w:val="000000" w:themeColor="text1"/>
          <w:sz w:val="20"/>
          <w:szCs w:val="20"/>
        </w:rPr>
        <w:t>հարկային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մարմնի</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կողմից</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վերահսկվող</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եկամուտների</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գծով</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ունեն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իրենց</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ներկայացրած</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գնային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առաջարկի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մինչև</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մեկ</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տոկոսը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բայց</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ոչ</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ավելի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քան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հիսուն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հազար</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Հայաստանի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Հանրապետության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դրամը</w:t>
      </w:r>
      <w:r w:rsidRPr="0051377A">
        <w:rPr>
          <w:rFonts w:ascii="GHEA Grapalat" w:hAnsi="GHEA Grapalat" w:cs="Sylfaen"/>
          <w:color w:val="000000" w:themeColor="text1"/>
          <w:sz w:val="20"/>
          <w:szCs w:val="20"/>
          <w:lang w:val="es-ES"/>
        </w:rPr>
        <w:t xml:space="preserve"> </w:t>
      </w:r>
      <w:r w:rsidRPr="0051377A">
        <w:rPr>
          <w:rFonts w:ascii="GHEA Grapalat" w:hAnsi="GHEA Grapalat"/>
          <w:color w:val="000000" w:themeColor="text1"/>
          <w:sz w:val="20"/>
          <w:szCs w:val="20"/>
        </w:rPr>
        <w:t>գերազանցող</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ժամկետանց</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պարտավորություններ</w:t>
      </w:r>
      <w:r w:rsidRPr="0051377A">
        <w:rPr>
          <w:rFonts w:ascii="GHEA Grapalat" w:hAnsi="GHEA Grapalat"/>
          <w:color w:val="000000" w:themeColor="text1"/>
          <w:sz w:val="20"/>
          <w:szCs w:val="20"/>
          <w:lang w:val="es-ES"/>
        </w:rPr>
        <w:t>.</w:t>
      </w:r>
    </w:p>
    <w:p w14:paraId="1601ADEC" w14:textId="77777777" w:rsidR="0044364E" w:rsidRPr="0051377A" w:rsidRDefault="0044364E" w:rsidP="00DF47DB">
      <w:pPr>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 xml:space="preserve">3) </w:t>
      </w:r>
      <w:r w:rsidRPr="0051377A">
        <w:rPr>
          <w:rFonts w:ascii="GHEA Grapalat" w:hAnsi="GHEA Grapalat"/>
          <w:color w:val="000000" w:themeColor="text1"/>
          <w:sz w:val="20"/>
          <w:szCs w:val="20"/>
        </w:rPr>
        <w:t>որոնք</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կամ</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որոնց</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գործադիր</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մարմնի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ներկայացուցիչը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հայտը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ներկայացնելու</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օրվան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նախորդող</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երեք</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տարիների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ընթացքում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դատապարտված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է</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եղել</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ահաբեկչության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ֆինանսավորման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երեխայի</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շահագործման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կամ</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մարդկային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թրաֆիքինգ</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ներառող</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հանցագործության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հանցավոր</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համագործակցություն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ստեղծելու</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կամ</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դրան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մասնակցելու</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կաշառք</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ստանալու</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կաշառք</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տալու</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կամ</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կաշառքի</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միջնորդության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և</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օրենքով</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նախատեսված</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տնտեսական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գործունեության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դեմ</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ուղղված</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հանցագործությունների</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համար</w:t>
      </w:r>
      <w:r w:rsidRPr="0051377A">
        <w:rPr>
          <w:rFonts w:ascii="GHEA Grapalat" w:hAnsi="GHEA Grapalat"/>
          <w:color w:val="000000" w:themeColor="text1"/>
          <w:sz w:val="20"/>
          <w:szCs w:val="20"/>
          <w:lang w:val="es-ES"/>
        </w:rPr>
        <w:t>,</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բացառությամբ</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այն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դեպքերի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երբ</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դատվածությունը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օրենքով</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սահմանված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կարգով</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հանված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կամ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մարված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է</w:t>
      </w:r>
      <w:r w:rsidRPr="0051377A">
        <w:rPr>
          <w:rFonts w:ascii="GHEA Grapalat" w:hAnsi="GHEA Grapalat"/>
          <w:color w:val="000000" w:themeColor="text1"/>
          <w:sz w:val="20"/>
          <w:szCs w:val="20"/>
          <w:lang w:val="es-ES"/>
        </w:rPr>
        <w:t xml:space="preserve">.  </w:t>
      </w:r>
    </w:p>
    <w:p w14:paraId="5979E3C4" w14:textId="77777777" w:rsidR="0044364E" w:rsidRPr="0051377A" w:rsidRDefault="0044364E" w:rsidP="00DF47DB">
      <w:pPr>
        <w:ind w:firstLine="720"/>
        <w:jc w:val="both"/>
        <w:rPr>
          <w:rFonts w:ascii="GHEA Grapalat" w:hAnsi="GHEA Grapalat"/>
          <w:color w:val="000000" w:themeColor="text1"/>
          <w:sz w:val="20"/>
          <w:szCs w:val="20"/>
          <w:lang w:val="es-ES"/>
        </w:rPr>
      </w:pPr>
      <w:r w:rsidRPr="0051377A">
        <w:rPr>
          <w:rFonts w:ascii="GHEA Grapalat" w:hAnsi="GHEA Grapalat" w:cs="Sylfaen"/>
          <w:color w:val="000000" w:themeColor="text1"/>
          <w:sz w:val="20"/>
          <w:szCs w:val="20"/>
          <w:lang w:val="es-ES"/>
        </w:rPr>
        <w:t>4)</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որոնց</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վերաբերյալ</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հայտը</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ներկայացվելու</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օրվան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նախորդող</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մեկ</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տարվա</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ընթացքում</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առկա</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է</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օրենքով</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սահմանված</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կարգով</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կայացված</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անբողոքարկելի</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վարչական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ակտ</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գնումների</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ոլորտում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հակամրցակցային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համաձայնության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կամ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գերիշխող</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դիրքի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չարաշահման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համար</w:t>
      </w:r>
      <w:r w:rsidRPr="0051377A">
        <w:rPr>
          <w:rFonts w:ascii="GHEA Grapalat" w:hAnsi="GHEA Grapalat" w:cs="Sylfaen"/>
          <w:color w:val="000000" w:themeColor="text1"/>
          <w:sz w:val="20"/>
          <w:szCs w:val="20"/>
          <w:lang w:val="es-ES"/>
        </w:rPr>
        <w:t>.</w:t>
      </w:r>
    </w:p>
    <w:p w14:paraId="3423B669" w14:textId="77777777" w:rsidR="0044364E" w:rsidRPr="0051377A" w:rsidRDefault="0044364E" w:rsidP="00DF47DB">
      <w:pPr>
        <w:ind w:firstLine="720"/>
        <w:jc w:val="both"/>
        <w:rPr>
          <w:rFonts w:ascii="GHEA Grapalat" w:hAnsi="GHEA Grapalat"/>
          <w:color w:val="000000" w:themeColor="text1"/>
          <w:sz w:val="20"/>
          <w:szCs w:val="20"/>
          <w:lang w:val="es-ES"/>
        </w:rPr>
      </w:pPr>
      <w:r w:rsidRPr="0051377A">
        <w:rPr>
          <w:rFonts w:ascii="GHEA Grapalat" w:hAnsi="GHEA Grapalat" w:cs="Sylfaen"/>
          <w:color w:val="000000" w:themeColor="text1"/>
          <w:sz w:val="20"/>
          <w:szCs w:val="20"/>
          <w:lang w:val="es-ES"/>
        </w:rPr>
        <w:t xml:space="preserve">5) </w:t>
      </w:r>
      <w:r w:rsidRPr="0051377A">
        <w:rPr>
          <w:rFonts w:ascii="GHEA Grapalat" w:hAnsi="GHEA Grapalat" w:cs="Sylfaen"/>
          <w:color w:val="000000" w:themeColor="text1"/>
          <w:sz w:val="20"/>
          <w:szCs w:val="20"/>
        </w:rPr>
        <w:t>որոնք</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հայտը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ներկայացնելու</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օրվա</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դրությամբ</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ներառված</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են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Եվրասիական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տնտեսական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միությանն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անդամակցող</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երկրների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գնումների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մասին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օրենսդրության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համաձայն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հրապարակված</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գնումների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գործընթացին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մասնակցելու</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իրավունք</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չունեցող</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մասնակիցների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ցուցակում</w:t>
      </w:r>
      <w:r w:rsidRPr="0051377A">
        <w:rPr>
          <w:rFonts w:ascii="GHEA Grapalat" w:hAnsi="GHEA Grapalat" w:cs="Sylfaen"/>
          <w:color w:val="000000" w:themeColor="text1"/>
          <w:sz w:val="20"/>
          <w:szCs w:val="20"/>
          <w:lang w:val="es-ES"/>
        </w:rPr>
        <w:t xml:space="preserve">. </w:t>
      </w:r>
    </w:p>
    <w:p w14:paraId="5919BCAD" w14:textId="77777777" w:rsidR="0044364E" w:rsidRPr="0051377A" w:rsidRDefault="0044364E" w:rsidP="00DF47DB">
      <w:pPr>
        <w:ind w:firstLine="567"/>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 xml:space="preserve">   6) </w:t>
      </w:r>
      <w:r w:rsidRPr="0051377A">
        <w:rPr>
          <w:rFonts w:ascii="GHEA Grapalat" w:hAnsi="GHEA Grapalat"/>
          <w:color w:val="000000" w:themeColor="text1"/>
          <w:sz w:val="20"/>
          <w:szCs w:val="20"/>
        </w:rPr>
        <w:t>որոնք</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հայտը</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ներկայացնելու</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օրվա</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դրությամբ</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ներառված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են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գնումների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գործընթացին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մասնակցելու</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իրավունք</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չունեցող</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մասնակիցների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ցուցակում</w:t>
      </w:r>
      <w:r w:rsidRPr="0051377A">
        <w:rPr>
          <w:rFonts w:ascii="GHEA Grapalat" w:hAnsi="GHEA Grapalat"/>
          <w:color w:val="000000" w:themeColor="text1"/>
          <w:sz w:val="20"/>
          <w:szCs w:val="20"/>
          <w:lang w:val="es-ES"/>
        </w:rPr>
        <w:t>:</w:t>
      </w:r>
    </w:p>
    <w:p w14:paraId="4B680D37" w14:textId="77777777" w:rsidR="0044364E" w:rsidRPr="0051377A" w:rsidRDefault="0044364E" w:rsidP="00DF47DB">
      <w:pPr>
        <w:ind w:firstLine="567"/>
        <w:jc w:val="both"/>
        <w:rPr>
          <w:rFonts w:ascii="GHEA Grapalat" w:hAnsi="GHEA Grapalat" w:cs="Sylfaen"/>
          <w:color w:val="000000" w:themeColor="text1"/>
          <w:sz w:val="20"/>
          <w:lang w:val="es-ES"/>
        </w:rPr>
      </w:pPr>
      <w:r w:rsidRPr="0051377A">
        <w:rPr>
          <w:rFonts w:ascii="GHEA Grapalat" w:hAnsi="GHEA Grapalat" w:cs="Sylfaen"/>
          <w:color w:val="000000" w:themeColor="text1"/>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1CFE50C" w14:textId="77777777" w:rsidR="0044364E" w:rsidRPr="0051377A" w:rsidRDefault="0044364E" w:rsidP="00DF47DB">
      <w:pPr>
        <w:ind w:firstLine="567"/>
        <w:jc w:val="both"/>
        <w:rPr>
          <w:rFonts w:ascii="GHEA Grapalat" w:hAnsi="GHEA Grapalat" w:cs="Sylfaen"/>
          <w:color w:val="000000" w:themeColor="text1"/>
          <w:sz w:val="20"/>
          <w:lang w:val="es-ES"/>
        </w:rPr>
      </w:pPr>
      <w:r w:rsidRPr="0051377A">
        <w:rPr>
          <w:rFonts w:ascii="GHEA Grapalat" w:hAnsi="GHEA Grapalat" w:cs="Sylfaen"/>
          <w:color w:val="000000" w:themeColor="text1"/>
          <w:sz w:val="20"/>
          <w:lang w:val="es-ES"/>
        </w:rPr>
        <w:t>2.2 Մասնակցության իրավունքի գնահատման համար մասնակիցը հայտով պետք է ներկայացնի իր կողմից հաստատված` սույն</w:t>
      </w:r>
      <w:r w:rsidRPr="0051377A">
        <w:rPr>
          <w:rFonts w:ascii="GHEA Grapalat" w:hAnsi="GHEA Grapalat" w:cs="Arial"/>
          <w:color w:val="000000" w:themeColor="text1"/>
          <w:sz w:val="20"/>
          <w:lang w:val="es-ES"/>
        </w:rPr>
        <w:t xml:space="preserve"> </w:t>
      </w:r>
      <w:r w:rsidRPr="0051377A">
        <w:rPr>
          <w:rFonts w:ascii="GHEA Grapalat" w:hAnsi="GHEA Grapalat" w:cs="Sylfaen"/>
          <w:color w:val="000000" w:themeColor="text1"/>
          <w:sz w:val="20"/>
          <w:lang w:val="es-ES"/>
        </w:rPr>
        <w:t>հրավերի</w:t>
      </w:r>
      <w:r w:rsidRPr="0051377A">
        <w:rPr>
          <w:rFonts w:ascii="GHEA Grapalat" w:hAnsi="GHEA Grapalat" w:cs="Arial"/>
          <w:color w:val="000000" w:themeColor="text1"/>
          <w:sz w:val="20"/>
          <w:lang w:val="es-ES"/>
        </w:rPr>
        <w:t xml:space="preserve"> 2-րդ </w:t>
      </w:r>
      <w:r w:rsidRPr="0051377A">
        <w:rPr>
          <w:rFonts w:ascii="GHEA Grapalat" w:hAnsi="GHEA Grapalat" w:cs="Sylfaen"/>
          <w:color w:val="000000" w:themeColor="text1"/>
          <w:sz w:val="20"/>
          <w:lang w:val="es-ES"/>
        </w:rPr>
        <w:t>մասի</w:t>
      </w:r>
      <w:r w:rsidRPr="0051377A">
        <w:rPr>
          <w:rFonts w:ascii="GHEA Grapalat" w:hAnsi="GHEA Grapalat" w:cs="Arial"/>
          <w:color w:val="000000" w:themeColor="text1"/>
          <w:sz w:val="20"/>
          <w:lang w:val="es-ES"/>
        </w:rPr>
        <w:t xml:space="preserve"> 2.2 </w:t>
      </w:r>
      <w:r w:rsidRPr="0051377A">
        <w:rPr>
          <w:rFonts w:ascii="GHEA Grapalat" w:hAnsi="GHEA Grapalat" w:cs="Sylfaen"/>
          <w:color w:val="000000" w:themeColor="text1"/>
          <w:sz w:val="20"/>
          <w:lang w:val="es-ES"/>
        </w:rPr>
        <w:t>կետով</w:t>
      </w:r>
      <w:r w:rsidRPr="0051377A">
        <w:rPr>
          <w:rFonts w:ascii="GHEA Grapalat" w:hAnsi="GHEA Grapalat" w:cs="Arial"/>
          <w:color w:val="000000" w:themeColor="text1"/>
          <w:sz w:val="20"/>
          <w:lang w:val="es-ES"/>
        </w:rPr>
        <w:t xml:space="preserve"> </w:t>
      </w:r>
      <w:r w:rsidRPr="0051377A">
        <w:rPr>
          <w:rFonts w:ascii="GHEA Grapalat" w:hAnsi="GHEA Grapalat" w:cs="Sylfaen"/>
          <w:color w:val="000000" w:themeColor="text1"/>
          <w:sz w:val="20"/>
          <w:lang w:val="es-ES"/>
        </w:rPr>
        <w:t>նախատեսված</w:t>
      </w:r>
      <w:r w:rsidRPr="0051377A">
        <w:rPr>
          <w:rFonts w:ascii="GHEA Grapalat" w:hAnsi="GHEA Grapalat" w:cs="Arial"/>
          <w:color w:val="000000" w:themeColor="text1"/>
          <w:sz w:val="20"/>
          <w:lang w:val="es-ES"/>
        </w:rPr>
        <w:t xml:space="preserve"> </w:t>
      </w:r>
      <w:r w:rsidRPr="0051377A">
        <w:rPr>
          <w:rFonts w:ascii="GHEA Grapalat" w:hAnsi="GHEA Grapalat" w:cs="Sylfaen"/>
          <w:color w:val="000000" w:themeColor="text1"/>
          <w:sz w:val="20"/>
          <w:lang w:val="es-ES"/>
        </w:rPr>
        <w:t>գրավոր</w:t>
      </w:r>
      <w:r w:rsidRPr="0051377A">
        <w:rPr>
          <w:rFonts w:ascii="GHEA Grapalat" w:hAnsi="GHEA Grapalat" w:cs="Arial"/>
          <w:color w:val="000000" w:themeColor="text1"/>
          <w:sz w:val="20"/>
          <w:lang w:val="es-ES"/>
        </w:rPr>
        <w:t xml:space="preserve"> </w:t>
      </w:r>
      <w:r w:rsidRPr="0051377A">
        <w:rPr>
          <w:rFonts w:ascii="GHEA Grapalat" w:hAnsi="GHEA Grapalat" w:cs="Sylfaen"/>
          <w:color w:val="000000" w:themeColor="text1"/>
          <w:sz w:val="20"/>
          <w:lang w:val="es-ES"/>
        </w:rPr>
        <w:t xml:space="preserve">հայտարարություն: </w:t>
      </w:r>
      <w:r w:rsidRPr="0051377A">
        <w:rPr>
          <w:rFonts w:ascii="GHEA Grapalat" w:hAnsi="GHEA Grapalat" w:cs="Sylfaen"/>
          <w:color w:val="000000" w:themeColor="text1"/>
          <w:sz w:val="20"/>
        </w:rPr>
        <w:t>Բացի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սույն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կետով</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նախատեսված</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հայտարարությունից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մասնակցության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իրավունքի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գնահատման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համար</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մասնակցից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այդ</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թվում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ընտրված</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մասնակցից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այլ</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փաստաթղթեր</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կամ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հիմնավորումներ</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չեն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կարող</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պահանջվել</w:t>
      </w:r>
      <w:r w:rsidRPr="0051377A">
        <w:rPr>
          <w:rFonts w:ascii="GHEA Grapalat" w:hAnsi="GHEA Grapalat" w:cs="Sylfaen"/>
          <w:color w:val="000000" w:themeColor="text1"/>
          <w:sz w:val="20"/>
          <w:lang w:val="es-ES"/>
        </w:rPr>
        <w:t>:</w:t>
      </w:r>
      <w:r w:rsidRPr="0051377A">
        <w:rPr>
          <w:rFonts w:ascii="GHEA Grapalat" w:hAnsi="GHEA Grapalat" w:cs="Tahoma"/>
          <w:color w:val="000000" w:themeColor="text1"/>
          <w:sz w:val="20"/>
          <w:lang w:val="hy-AM"/>
        </w:rPr>
        <w:t xml:space="preserve"> </w:t>
      </w:r>
      <w:r w:rsidRPr="0051377A">
        <w:rPr>
          <w:rFonts w:ascii="GHEA Grapalat" w:hAnsi="GHEA Grapalat" w:cs="Tahoma"/>
          <w:color w:val="000000" w:themeColor="text1"/>
          <w:sz w:val="20"/>
        </w:rPr>
        <w:t>Մասնակցի</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հայտարարության</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իսկությունը</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գնահատող</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հանձնաժողովը</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այսուհետ</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հանձնաժողով</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գնահատում</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է</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սույն</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հրավերով</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սահմանված</w:t>
      </w:r>
      <w:r w:rsidRPr="0051377A">
        <w:rPr>
          <w:rFonts w:ascii="GHEA Grapalat" w:hAnsi="GHEA Grapalat" w:cs="Tahoma"/>
          <w:color w:val="000000" w:themeColor="text1"/>
          <w:sz w:val="20"/>
          <w:lang w:val="es-ES"/>
        </w:rPr>
        <w:t xml:space="preserve"> </w:t>
      </w:r>
      <w:r w:rsidRPr="0051377A">
        <w:rPr>
          <w:rFonts w:ascii="GHEA Grapalat" w:hAnsi="GHEA Grapalat" w:cs="Tahoma"/>
          <w:color w:val="000000" w:themeColor="text1"/>
          <w:sz w:val="20"/>
        </w:rPr>
        <w:t>պայմաններով</w:t>
      </w:r>
      <w:r w:rsidRPr="0051377A">
        <w:rPr>
          <w:rFonts w:ascii="GHEA Grapalat" w:hAnsi="GHEA Grapalat" w:cs="Tahoma"/>
          <w:color w:val="000000" w:themeColor="text1"/>
          <w:sz w:val="20"/>
          <w:lang w:val="es-ES"/>
        </w:rPr>
        <w:t>:</w:t>
      </w:r>
    </w:p>
    <w:p w14:paraId="4F92F70B" w14:textId="77777777" w:rsidR="0044364E" w:rsidRPr="0051377A" w:rsidRDefault="0044364E" w:rsidP="00DF47DB">
      <w:pPr>
        <w:ind w:firstLine="720"/>
        <w:jc w:val="both"/>
        <w:rPr>
          <w:rFonts w:ascii="GHEA Grapalat" w:hAnsi="GHEA Grapalat"/>
          <w:color w:val="000000" w:themeColor="text1"/>
          <w:sz w:val="20"/>
          <w:szCs w:val="20"/>
          <w:lang w:val="es-ES"/>
        </w:rPr>
      </w:pPr>
      <w:r w:rsidRPr="0051377A">
        <w:rPr>
          <w:rFonts w:ascii="GHEA Grapalat" w:hAnsi="GHEA Grapalat" w:cs="Tahoma"/>
          <w:color w:val="000000" w:themeColor="text1"/>
          <w:sz w:val="20"/>
          <w:szCs w:val="20"/>
          <w:lang w:val="es-ES"/>
        </w:rPr>
        <w:t xml:space="preserve">2.3 </w:t>
      </w:r>
      <w:r w:rsidRPr="0051377A">
        <w:rPr>
          <w:rFonts w:ascii="GHEA Grapalat" w:hAnsi="GHEA Grapalat" w:cs="Sylfaen"/>
          <w:color w:val="000000" w:themeColor="text1"/>
          <w:sz w:val="20"/>
          <w:szCs w:val="20"/>
        </w:rPr>
        <w:t>Արգելվում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է</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սույն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կետով</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սահմանված</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փոխկապակցված</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անձանց</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և</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կամ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միևնույն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անձի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անձանց</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կողմից</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հիմնադրված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կամ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ավելի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քան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հիսուն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տոկոս</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միևնույն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անձի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անձանց</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պատկանող</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բաժնեմաս</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փայաբաժին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ունեցող</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կազմակերպությունների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միաժամանակյա</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մասնակցությունը</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սույն</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ընթացակարգին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lastRenderedPageBreak/>
        <w:t>բացառությամբ</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պետության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կամ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համայնքների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կողմից</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հիմնադրված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կազմակերպությունների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և</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կամ</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rPr>
        <w:t>համատեղ</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ործունեության</w:t>
      </w:r>
      <w:r w:rsidRPr="0051377A">
        <w:rPr>
          <w:rFonts w:ascii="GHEA Grapalat" w:hAnsi="GHEA Grapalat" w:cs="Times Armenian"/>
          <w:color w:val="000000" w:themeColor="text1"/>
          <w:sz w:val="20"/>
          <w:lang w:val="af-ZA"/>
        </w:rPr>
        <w:t xml:space="preserve"> </w:t>
      </w:r>
      <w:r w:rsidRPr="0051377A">
        <w:rPr>
          <w:rFonts w:ascii="GHEA Grapalat" w:hAnsi="GHEA Grapalat" w:cs="Sylfaen"/>
          <w:color w:val="000000" w:themeColor="text1"/>
          <w:sz w:val="20"/>
        </w:rPr>
        <w:t>կար</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ով</w:t>
      </w:r>
      <w:r w:rsidRPr="0051377A">
        <w:rPr>
          <w:rFonts w:ascii="GHEA Grapalat" w:hAnsi="GHEA Grapalat" w:cs="Sylfaen"/>
          <w:color w:val="000000" w:themeColor="text1"/>
          <w:sz w:val="20"/>
          <w:lang w:val="af-ZA"/>
        </w:rPr>
        <w:t xml:space="preserve"> </w:t>
      </w:r>
      <w:r w:rsidRPr="0051377A">
        <w:rPr>
          <w:rFonts w:ascii="GHEA Grapalat" w:hAnsi="GHEA Grapalat" w:cs="Times Armenian"/>
          <w:color w:val="000000" w:themeColor="text1"/>
          <w:sz w:val="20"/>
          <w:lang w:val="af-ZA"/>
        </w:rPr>
        <w:t>(</w:t>
      </w:r>
      <w:r w:rsidRPr="0051377A">
        <w:rPr>
          <w:rFonts w:ascii="GHEA Grapalat" w:hAnsi="GHEA Grapalat" w:cs="Sylfaen"/>
          <w:color w:val="000000" w:themeColor="text1"/>
          <w:sz w:val="20"/>
        </w:rPr>
        <w:t>կոնսորցիումով</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նումների</w:t>
      </w:r>
      <w:r w:rsidRPr="0051377A">
        <w:rPr>
          <w:rFonts w:ascii="GHEA Grapalat" w:hAnsi="GHEA Grapalat" w:cs="Times Armenian"/>
          <w:color w:val="000000" w:themeColor="text1"/>
          <w:sz w:val="20"/>
          <w:lang w:val="af-ZA"/>
        </w:rPr>
        <w:t xml:space="preserve"> </w:t>
      </w:r>
      <w:r w:rsidRPr="0051377A">
        <w:rPr>
          <w:rFonts w:ascii="GHEA Grapalat" w:hAnsi="GHEA Grapalat" w:cs="Times Armenian"/>
          <w:color w:val="000000" w:themeColor="text1"/>
          <w:sz w:val="20"/>
        </w:rPr>
        <w:t>գ</w:t>
      </w:r>
      <w:r w:rsidRPr="0051377A">
        <w:rPr>
          <w:rFonts w:ascii="GHEA Grapalat" w:hAnsi="GHEA Grapalat" w:cs="Sylfaen"/>
          <w:color w:val="000000" w:themeColor="text1"/>
          <w:sz w:val="20"/>
        </w:rPr>
        <w:t>ործընթացին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szCs w:val="20"/>
        </w:rPr>
        <w:t>մասնակցության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դեպքերի</w:t>
      </w:r>
      <w:r w:rsidRPr="0051377A">
        <w:rPr>
          <w:rFonts w:ascii="GHEA Grapalat" w:hAnsi="GHEA Grapalat" w:cs="Sylfaen"/>
          <w:color w:val="000000" w:themeColor="text1"/>
          <w:sz w:val="20"/>
          <w:szCs w:val="20"/>
          <w:lang w:val="es-ES"/>
        </w:rPr>
        <w:t>:</w:t>
      </w:r>
    </w:p>
    <w:p w14:paraId="541C3A3C" w14:textId="77777777" w:rsidR="0044364E" w:rsidRPr="0051377A" w:rsidRDefault="0044364E" w:rsidP="00DF47DB">
      <w:pPr>
        <w:pStyle w:val="NormalWeb"/>
        <w:spacing w:before="0" w:beforeAutospacing="0" w:after="0" w:afterAutospacing="0"/>
        <w:ind w:firstLine="708"/>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rPr>
        <w:t>Կարգի</w:t>
      </w:r>
      <w:r w:rsidRPr="0051377A">
        <w:rPr>
          <w:rFonts w:ascii="GHEA Grapalat" w:hAnsi="GHEA Grapalat"/>
          <w:color w:val="000000" w:themeColor="text1"/>
          <w:sz w:val="20"/>
          <w:szCs w:val="20"/>
          <w:lang w:val="es-ES"/>
        </w:rPr>
        <w:t xml:space="preserve"> 119-</w:t>
      </w:r>
      <w:r w:rsidRPr="0051377A">
        <w:rPr>
          <w:rFonts w:ascii="GHEA Grapalat" w:hAnsi="GHEA Grapalat"/>
          <w:color w:val="000000" w:themeColor="text1"/>
          <w:sz w:val="20"/>
          <w:szCs w:val="20"/>
        </w:rPr>
        <w:t>րդ</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կետի</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lang w:val="hy-AM"/>
        </w:rPr>
        <w:t>իմաստով`</w:t>
      </w:r>
    </w:p>
    <w:p w14:paraId="59F2F673" w14:textId="77777777" w:rsidR="0044364E" w:rsidRPr="0051377A" w:rsidRDefault="0044364E" w:rsidP="00DF47DB">
      <w:pPr>
        <w:pStyle w:val="NormalWeb"/>
        <w:spacing w:before="0" w:beforeAutospacing="0" w:after="0" w:afterAutospacing="0"/>
        <w:ind w:firstLine="708"/>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1) ֆիզիկական </w:t>
      </w:r>
      <w:r w:rsidRPr="0051377A">
        <w:rPr>
          <w:rFonts w:ascii="GHEA Grapalat" w:hAnsi="GHEA Grapalat" w:cs="GHEA Grapalat"/>
          <w:color w:val="000000" w:themeColor="text1"/>
          <w:sz w:val="20"/>
          <w:szCs w:val="20"/>
          <w:lang w:val="hy-AM"/>
        </w:rPr>
        <w:t xml:space="preserve">անձինք համարվում են փոխկապակցված, </w:t>
      </w:r>
      <w:r w:rsidRPr="0051377A">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8E56DC5" w14:textId="77777777" w:rsidR="0044364E" w:rsidRPr="0051377A" w:rsidRDefault="0044364E" w:rsidP="00DF47DB">
      <w:pPr>
        <w:pStyle w:val="NormalWeb"/>
        <w:spacing w:before="0" w:beforeAutospacing="0" w:after="0" w:afterAutospacing="0"/>
        <w:ind w:firstLine="708"/>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4B11028" w14:textId="77777777" w:rsidR="0044364E" w:rsidRPr="0051377A" w:rsidRDefault="0044364E" w:rsidP="00DF47DB">
      <w:pPr>
        <w:pStyle w:val="NormalWeb"/>
        <w:spacing w:before="0" w:beforeAutospacing="0" w:after="0" w:afterAutospacing="0"/>
        <w:ind w:firstLine="708"/>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47C5B675" w14:textId="77777777" w:rsidR="0044364E" w:rsidRPr="0051377A" w:rsidRDefault="0044364E" w:rsidP="00DF47DB">
      <w:pPr>
        <w:pStyle w:val="NormalWeb"/>
        <w:spacing w:before="0" w:beforeAutospacing="0" w:after="0" w:afterAutospacing="0"/>
        <w:ind w:firstLine="708"/>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6F57DF3" w14:textId="77777777" w:rsidR="0044364E" w:rsidRPr="0051377A" w:rsidRDefault="0044364E" w:rsidP="00DF47DB">
      <w:pPr>
        <w:pStyle w:val="NormalWeb"/>
        <w:spacing w:before="0" w:beforeAutospacing="0" w:after="0" w:afterAutospacing="0"/>
        <w:ind w:firstLine="708"/>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12ED85C8" w14:textId="77777777" w:rsidR="0044364E" w:rsidRPr="0051377A" w:rsidRDefault="0044364E" w:rsidP="00DF47DB">
      <w:pPr>
        <w:pStyle w:val="NormalWeb"/>
        <w:spacing w:before="0" w:beforeAutospacing="0" w:after="0" w:afterAutospacing="0"/>
        <w:ind w:firstLine="708"/>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D320D78" w14:textId="77777777" w:rsidR="0044364E" w:rsidRPr="0051377A" w:rsidRDefault="0044364E" w:rsidP="00DF47DB">
      <w:pPr>
        <w:pStyle w:val="NormalWeb"/>
        <w:spacing w:before="0" w:beforeAutospacing="0" w:after="0" w:afterAutospacing="0"/>
        <w:ind w:firstLine="708"/>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443B76D5" w14:textId="77777777" w:rsidR="0044364E" w:rsidRPr="0051377A" w:rsidRDefault="0044364E" w:rsidP="00DF47DB">
      <w:pPr>
        <w:pStyle w:val="NormalWeb"/>
        <w:spacing w:before="0" w:beforeAutospacing="0" w:after="0" w:afterAutospacing="0"/>
        <w:ind w:firstLine="269"/>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84A92BC" w14:textId="77777777" w:rsidR="0044364E" w:rsidRPr="0051377A" w:rsidRDefault="0044364E" w:rsidP="00DF47DB">
      <w:pPr>
        <w:pStyle w:val="NormalWeb"/>
        <w:spacing w:before="0" w:beforeAutospacing="0" w:after="0" w:afterAutospacing="0"/>
        <w:ind w:firstLine="269"/>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FEC0978" w14:textId="77777777" w:rsidR="0044364E" w:rsidRPr="0051377A" w:rsidRDefault="0044364E" w:rsidP="00DF47DB">
      <w:pPr>
        <w:pStyle w:val="NormalWeb"/>
        <w:spacing w:before="0" w:beforeAutospacing="0" w:after="0" w:afterAutospacing="0"/>
        <w:ind w:firstLine="708"/>
        <w:jc w:val="both"/>
        <w:rPr>
          <w:rFonts w:ascii="Sylfaen" w:hAnsi="Sylfaen"/>
          <w:color w:val="000000" w:themeColor="text1"/>
          <w:sz w:val="20"/>
          <w:szCs w:val="20"/>
          <w:lang w:val="hy-AM"/>
        </w:rPr>
      </w:pPr>
      <w:r w:rsidRPr="0051377A">
        <w:rPr>
          <w:rFonts w:ascii="GHEA Grapalat" w:hAnsi="GHEA Grapalat"/>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D340BE6" w14:textId="77777777" w:rsidR="0044364E" w:rsidRPr="0051377A" w:rsidRDefault="0044364E" w:rsidP="00DF47DB">
      <w:pPr>
        <w:pStyle w:val="NormalWeb"/>
        <w:spacing w:before="0" w:beforeAutospacing="0" w:after="0" w:afterAutospacing="0"/>
        <w:ind w:firstLine="708"/>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10B93F17" w14:textId="77777777" w:rsidR="0044364E" w:rsidRPr="0051377A" w:rsidRDefault="0044364E" w:rsidP="00DF47DB">
      <w:pPr>
        <w:ind w:firstLine="284"/>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2DB6023D" w14:textId="77777777" w:rsidR="0044364E" w:rsidRPr="0051377A" w:rsidRDefault="0044364E" w:rsidP="00DF47DB">
      <w:pPr>
        <w:ind w:firstLine="567"/>
        <w:jc w:val="both"/>
        <w:rPr>
          <w:rFonts w:ascii="GHEA Grapalat" w:hAnsi="GHEA Grapalat" w:cs="Arial"/>
          <w:color w:val="000000" w:themeColor="text1"/>
          <w:sz w:val="20"/>
          <w:lang w:val="hy-AM"/>
        </w:rPr>
      </w:pPr>
      <w:r w:rsidRPr="0051377A">
        <w:rPr>
          <w:rFonts w:ascii="GHEA Grapalat" w:hAnsi="GHEA Grapalat" w:cs="Arial Armenian"/>
          <w:color w:val="000000" w:themeColor="text1"/>
          <w:sz w:val="20"/>
          <w:lang w:val="hy-AM"/>
        </w:rPr>
        <w:t xml:space="preserve">2.4 </w:t>
      </w:r>
      <w:r w:rsidRPr="0051377A">
        <w:rPr>
          <w:rFonts w:ascii="GHEA Grapalat" w:hAnsi="GHEA Grapalat" w:cs="Sylfaen"/>
          <w:color w:val="000000" w:themeColor="text1"/>
          <w:sz w:val="20"/>
          <w:lang w:val="hy-AM"/>
        </w:rPr>
        <w:t>Մասնակիցը</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պետք</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ունենա</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կնքվելիք</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պայմանագրով</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նախատեսված</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պարտավորությունների</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կատարման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համար</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պահանջվող</w:t>
      </w:r>
      <w:r w:rsidRPr="0051377A">
        <w:rPr>
          <w:rFonts w:ascii="GHEA Grapalat" w:hAnsi="GHEA Grapalat" w:cs="Arial"/>
          <w:color w:val="000000" w:themeColor="text1"/>
          <w:sz w:val="20"/>
          <w:lang w:val="hy-AM"/>
        </w:rPr>
        <w:t>`</w:t>
      </w:r>
    </w:p>
    <w:p w14:paraId="3A80B06F" w14:textId="77777777" w:rsidR="0044364E" w:rsidRPr="0051377A" w:rsidRDefault="0044364E" w:rsidP="00DF47DB">
      <w:pPr>
        <w:ind w:firstLine="567"/>
        <w:jc w:val="both"/>
        <w:rPr>
          <w:rFonts w:ascii="GHEA Grapalat" w:hAnsi="GHEA Grapalat" w:cs="Arial"/>
          <w:color w:val="000000" w:themeColor="text1"/>
          <w:sz w:val="20"/>
          <w:lang w:val="hy-AM"/>
        </w:rPr>
      </w:pPr>
      <w:r w:rsidRPr="0051377A">
        <w:rPr>
          <w:rFonts w:ascii="GHEA Grapalat" w:hAnsi="GHEA Grapalat" w:cs="Arial"/>
          <w:color w:val="000000" w:themeColor="text1"/>
          <w:sz w:val="20"/>
          <w:lang w:val="es-ES"/>
        </w:rPr>
        <w:t>1</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մասնագիտական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փորձառություն</w:t>
      </w:r>
      <w:r w:rsidRPr="0051377A">
        <w:rPr>
          <w:rFonts w:ascii="GHEA Grapalat" w:hAnsi="GHEA Grapalat" w:cs="Arial"/>
          <w:color w:val="000000" w:themeColor="text1"/>
          <w:sz w:val="20"/>
          <w:lang w:val="hy-AM"/>
        </w:rPr>
        <w:t>,</w:t>
      </w:r>
    </w:p>
    <w:p w14:paraId="75FD56BB" w14:textId="77777777" w:rsidR="0044364E" w:rsidRPr="0051377A" w:rsidRDefault="0044364E" w:rsidP="00DF47DB">
      <w:pPr>
        <w:ind w:firstLine="567"/>
        <w:jc w:val="both"/>
        <w:rPr>
          <w:rFonts w:ascii="GHEA Grapalat" w:hAnsi="GHEA Grapalat" w:cs="Arial"/>
          <w:color w:val="000000" w:themeColor="text1"/>
          <w:sz w:val="20"/>
          <w:lang w:val="hy-AM"/>
        </w:rPr>
      </w:pPr>
      <w:r w:rsidRPr="0051377A">
        <w:rPr>
          <w:rFonts w:ascii="GHEA Grapalat" w:hAnsi="GHEA Grapalat" w:cs="Arial Armenian"/>
          <w:color w:val="000000" w:themeColor="text1"/>
          <w:sz w:val="20"/>
          <w:lang w:val="es-ES"/>
        </w:rPr>
        <w:t>2</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տեխնիկական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միջոցներ</w:t>
      </w:r>
      <w:r w:rsidRPr="0051377A">
        <w:rPr>
          <w:rFonts w:ascii="GHEA Grapalat" w:hAnsi="GHEA Grapalat" w:cs="Arial"/>
          <w:color w:val="000000" w:themeColor="text1"/>
          <w:sz w:val="20"/>
          <w:lang w:val="hy-AM"/>
        </w:rPr>
        <w:t>,</w:t>
      </w:r>
    </w:p>
    <w:p w14:paraId="12F53DEC" w14:textId="77777777" w:rsidR="0044364E" w:rsidRPr="0051377A" w:rsidRDefault="0044364E" w:rsidP="00DF47DB">
      <w:pPr>
        <w:ind w:firstLine="567"/>
        <w:jc w:val="both"/>
        <w:rPr>
          <w:rFonts w:ascii="GHEA Grapalat" w:hAnsi="GHEA Grapalat" w:cs="Arial"/>
          <w:color w:val="000000" w:themeColor="text1"/>
          <w:sz w:val="20"/>
          <w:lang w:val="hy-AM"/>
        </w:rPr>
      </w:pPr>
      <w:r w:rsidRPr="0051377A">
        <w:rPr>
          <w:rFonts w:ascii="GHEA Grapalat" w:hAnsi="GHEA Grapalat" w:cs="Arial Armenian"/>
          <w:color w:val="000000" w:themeColor="text1"/>
          <w:sz w:val="20"/>
          <w:lang w:val="es-ES"/>
        </w:rPr>
        <w:t>3</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ֆինանսական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միջոցներ</w:t>
      </w:r>
      <w:r w:rsidRPr="0051377A">
        <w:rPr>
          <w:rFonts w:ascii="GHEA Grapalat" w:hAnsi="GHEA Grapalat" w:cs="Arial"/>
          <w:color w:val="000000" w:themeColor="text1"/>
          <w:sz w:val="20"/>
          <w:lang w:val="hy-AM"/>
        </w:rPr>
        <w:t>,</w:t>
      </w:r>
    </w:p>
    <w:p w14:paraId="65552F1E" w14:textId="77777777" w:rsidR="0044364E" w:rsidRPr="0051377A" w:rsidRDefault="0044364E" w:rsidP="00DF47DB">
      <w:pPr>
        <w:ind w:firstLine="567"/>
        <w:jc w:val="both"/>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 xml:space="preserve">4) </w:t>
      </w:r>
      <w:r w:rsidRPr="0051377A">
        <w:rPr>
          <w:rFonts w:ascii="GHEA Grapalat" w:hAnsi="GHEA Grapalat" w:cs="Sylfaen"/>
          <w:color w:val="000000" w:themeColor="text1"/>
          <w:sz w:val="20"/>
          <w:lang w:val="hy-AM"/>
        </w:rPr>
        <w:t>աշխատանքային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ռեսուրսներ</w:t>
      </w:r>
      <w:r w:rsidRPr="0051377A">
        <w:rPr>
          <w:rFonts w:ascii="GHEA Grapalat" w:hAnsi="GHEA Grapalat" w:cs="Tahoma"/>
          <w:color w:val="000000" w:themeColor="text1"/>
          <w:sz w:val="20"/>
          <w:lang w:val="hy-AM"/>
        </w:rPr>
        <w:t>։</w:t>
      </w:r>
    </w:p>
    <w:p w14:paraId="0FFD8E6F" w14:textId="77777777" w:rsidR="0044364E" w:rsidRPr="0051377A" w:rsidRDefault="0044364E" w:rsidP="00DF47DB">
      <w:pPr>
        <w:ind w:firstLine="567"/>
        <w:jc w:val="both"/>
        <w:rPr>
          <w:rFonts w:ascii="GHEA Grapalat" w:hAnsi="GHEA Grapalat" w:cs="Arial"/>
          <w:color w:val="000000" w:themeColor="text1"/>
          <w:sz w:val="20"/>
          <w:lang w:val="es-ES"/>
        </w:rPr>
      </w:pPr>
      <w:r w:rsidRPr="0051377A">
        <w:rPr>
          <w:rFonts w:ascii="GHEA Grapalat" w:hAnsi="GHEA Grapalat" w:cs="Arial"/>
          <w:color w:val="000000" w:themeColor="text1"/>
          <w:sz w:val="20"/>
          <w:lang w:val="hy-AM"/>
        </w:rPr>
        <w:t xml:space="preserve">2.5 </w:t>
      </w:r>
      <w:r w:rsidRPr="0051377A">
        <w:rPr>
          <w:rFonts w:ascii="GHEA Grapalat" w:hAnsi="GHEA Grapalat" w:cs="Sylfaen"/>
          <w:color w:val="000000" w:themeColor="text1"/>
          <w:sz w:val="20"/>
          <w:lang w:val="hy-AM"/>
        </w:rPr>
        <w:t>Մասնակցին ներկայացվող</w:t>
      </w:r>
      <w:r w:rsidRPr="0051377A">
        <w:rPr>
          <w:rFonts w:ascii="GHEA Grapalat" w:hAnsi="GHEA Grapalat" w:cs="Arial"/>
          <w:color w:val="000000" w:themeColor="text1"/>
          <w:sz w:val="20"/>
          <w:lang w:val="hy-AM"/>
        </w:rPr>
        <w:t>`</w:t>
      </w:r>
    </w:p>
    <w:p w14:paraId="0D4DE775" w14:textId="77777777" w:rsidR="0044364E" w:rsidRPr="0051377A" w:rsidRDefault="0044364E" w:rsidP="00DF47DB">
      <w:pPr>
        <w:ind w:firstLine="567"/>
        <w:jc w:val="both"/>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 xml:space="preserve">1) </w:t>
      </w:r>
      <w:r w:rsidRPr="0051377A">
        <w:rPr>
          <w:rFonts w:ascii="GHEA Grapalat" w:hAnsi="GHEA Grapalat" w:cs="Arial Armenian"/>
          <w:color w:val="000000" w:themeColor="text1"/>
          <w:sz w:val="14"/>
          <w:lang w:val="hy-AM"/>
        </w:rPr>
        <w:t>&lt;&lt;</w:t>
      </w:r>
      <w:r w:rsidRPr="0051377A">
        <w:rPr>
          <w:rFonts w:ascii="GHEA Grapalat" w:hAnsi="GHEA Grapalat" w:cs="Sylfaen"/>
          <w:color w:val="000000" w:themeColor="text1"/>
          <w:sz w:val="20"/>
          <w:lang w:val="hy-AM"/>
        </w:rPr>
        <w:t>Մասնագիտական</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փորձառություն</w:t>
      </w:r>
      <w:r w:rsidRPr="0051377A">
        <w:rPr>
          <w:rFonts w:ascii="GHEA Grapalat" w:hAnsi="GHEA Grapalat" w:cs="Sylfaen"/>
          <w:color w:val="000000" w:themeColor="text1"/>
          <w:sz w:val="14"/>
          <w:lang w:val="hy-AM"/>
        </w:rPr>
        <w:t>&gt;&gt;</w:t>
      </w:r>
      <w:r w:rsidRPr="0051377A">
        <w:rPr>
          <w:rFonts w:ascii="GHEA Grapalat" w:hAnsi="GHEA Grapalat" w:cs="Arial Armenian"/>
          <w:color w:val="000000" w:themeColor="text1"/>
          <w:sz w:val="20"/>
          <w:lang w:val="hy-AM"/>
        </w:rPr>
        <w:t xml:space="preserve"> որակավորման չափանիշը սահմանվում և </w:t>
      </w:r>
      <w:r w:rsidRPr="0051377A">
        <w:rPr>
          <w:rFonts w:ascii="GHEA Grapalat" w:hAnsi="GHEA Grapalat" w:cs="Sylfaen"/>
          <w:color w:val="000000" w:themeColor="text1"/>
          <w:sz w:val="20"/>
          <w:lang w:val="hy-AM"/>
        </w:rPr>
        <w:t>գնահատվում</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հետևյալ</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կարգով</w:t>
      </w:r>
      <w:r w:rsidRPr="0051377A">
        <w:rPr>
          <w:rFonts w:ascii="GHEA Grapalat" w:hAnsi="GHEA Grapalat" w:cs="Arial Armenian"/>
          <w:color w:val="000000" w:themeColor="text1"/>
          <w:sz w:val="20"/>
          <w:lang w:val="hy-AM"/>
        </w:rPr>
        <w:t>`</w:t>
      </w:r>
    </w:p>
    <w:p w14:paraId="00B530A6" w14:textId="77777777" w:rsidR="0044364E" w:rsidRPr="0051377A" w:rsidRDefault="0044364E" w:rsidP="00DF47DB">
      <w:pPr>
        <w:ind w:firstLine="567"/>
        <w:jc w:val="both"/>
        <w:rPr>
          <w:rFonts w:ascii="GHEA Grapalat" w:hAnsi="GHEA Grapalat" w:cs="Sylfaen"/>
          <w:color w:val="000000" w:themeColor="text1"/>
          <w:sz w:val="20"/>
          <w:lang w:val="hy-AM"/>
        </w:rPr>
      </w:pPr>
      <w:r w:rsidRPr="0051377A">
        <w:rPr>
          <w:rFonts w:ascii="GHEA Grapalat" w:hAnsi="GHEA Grapalat" w:cs="Arial Armenian"/>
          <w:color w:val="000000" w:themeColor="text1"/>
          <w:sz w:val="20"/>
          <w:lang w:val="hy-AM"/>
        </w:rPr>
        <w:t xml:space="preserve">ա. մասնակիցը պետք է </w:t>
      </w:r>
      <w:r w:rsidRPr="0051377A">
        <w:rPr>
          <w:rFonts w:ascii="GHEA Grapalat" w:hAnsi="GHEA Grapalat" w:cs="Sylfaen"/>
          <w:color w:val="000000" w:themeColor="text1"/>
          <w:sz w:val="20"/>
          <w:lang w:val="hy-AM"/>
        </w:rPr>
        <w:t>հայտը</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ներկայացնելու</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տարվա</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և</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դրան</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նախորդող</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երեք</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տարվա</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ընթացքում</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պատշաճ</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ձևով</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իրականացրած լինի նմանատիպ առնվազն</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մեկ</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պայմանագիր</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Նախկինում</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կատարված</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պայմանագիրը</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կամ</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պայմանագրերը</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գնահատվում</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կամ</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գնահատվում</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են</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նմանատիպ</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եթե</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դրա (դրանց) շրջանակներում կատարված աշխատանքների ծավալը (կամ հանրագումարային ծավալը)` գումարային արտահայտությամբ, պակաս չէ տվյալ սույն ընթա</w:t>
      </w:r>
      <w:r w:rsidRPr="0051377A">
        <w:rPr>
          <w:rFonts w:ascii="GHEA Grapalat" w:hAnsi="GHEA Grapalat" w:cs="Sylfaen"/>
          <w:color w:val="000000" w:themeColor="text1"/>
          <w:sz w:val="20"/>
          <w:lang w:val="hy-AM"/>
        </w:rPr>
        <w:softHyphen/>
        <w:t>ցա</w:t>
      </w:r>
      <w:r w:rsidRPr="0051377A">
        <w:rPr>
          <w:rFonts w:ascii="GHEA Grapalat" w:hAnsi="GHEA Grapalat" w:cs="Sylfaen"/>
          <w:color w:val="000000" w:themeColor="text1"/>
          <w:sz w:val="20"/>
          <w:lang w:val="hy-AM"/>
        </w:rPr>
        <w:softHyphen/>
        <w:t>կարգի շրջանակում մասնակցի ներկայացրած գնային առաջարկի հիսուն տոկոսից: Ընդ որում առնվազն մեկ պայմանագրի շրջանակում կատարված աշխատանքների ծավալը գումարային արտահայ</w:t>
      </w:r>
      <w:r w:rsidRPr="0051377A">
        <w:rPr>
          <w:rFonts w:ascii="GHEA Grapalat" w:hAnsi="GHEA Grapalat" w:cs="Sylfaen"/>
          <w:color w:val="000000" w:themeColor="text1"/>
          <w:sz w:val="20"/>
          <w:lang w:val="hy-AM"/>
        </w:rPr>
        <w:softHyphen/>
        <w:t xml:space="preserve">տությամբ պետք է պակաս չլինի սույն ընթացակարգի շրջանակում մասնակցի ներկայացրած գնային առաջարկի քսան տոկոսից: </w:t>
      </w:r>
    </w:p>
    <w:p w14:paraId="42180C2C" w14:textId="50F8ECC4" w:rsidR="0044364E" w:rsidRPr="0051377A" w:rsidRDefault="0044364E" w:rsidP="00DF47DB">
      <w:pPr>
        <w:ind w:firstLine="567"/>
        <w:jc w:val="both"/>
        <w:rPr>
          <w:rFonts w:ascii="GHEA Grapalat" w:hAnsi="GHEA Grapalat" w:cs="Arial Armenian"/>
          <w:color w:val="000000" w:themeColor="text1"/>
          <w:sz w:val="20"/>
          <w:lang w:val="hy-AM"/>
        </w:rPr>
      </w:pPr>
      <w:r w:rsidRPr="0051377A">
        <w:rPr>
          <w:rFonts w:ascii="GHEA Grapalat" w:hAnsi="GHEA Grapalat" w:cs="Sylfaen"/>
          <w:color w:val="000000" w:themeColor="text1"/>
          <w:sz w:val="20"/>
          <w:lang w:val="hy-AM"/>
        </w:rPr>
        <w:t>Սույն ընթացակարգի իմաստով ն</w:t>
      </w:r>
      <w:r w:rsidRPr="0051377A">
        <w:rPr>
          <w:rFonts w:ascii="GHEA Grapalat" w:hAnsi="GHEA Grapalat" w:cs="Arial Armenian"/>
          <w:color w:val="000000" w:themeColor="text1"/>
          <w:sz w:val="20"/>
          <w:szCs w:val="20"/>
          <w:lang w:val="hy-AM" w:eastAsia="ru-RU"/>
        </w:rPr>
        <w:t xml:space="preserve">մանատիպ են համարվում </w:t>
      </w:r>
      <w:r w:rsidR="00DF47DB" w:rsidRPr="0051377A">
        <w:rPr>
          <w:rFonts w:ascii="GHEA Grapalat" w:hAnsi="GHEA Grapalat" w:cs="Arial Armenian"/>
          <w:color w:val="000000" w:themeColor="text1"/>
          <w:sz w:val="20"/>
          <w:szCs w:val="20"/>
          <w:lang w:val="hy-AM" w:eastAsia="ru-RU"/>
        </w:rPr>
        <w:t>Բ</w:t>
      </w:r>
      <w:r w:rsidR="00F3567E" w:rsidRPr="0051377A">
        <w:rPr>
          <w:rFonts w:ascii="GHEA Grapalat" w:hAnsi="GHEA Grapalat" w:cs="Arial Armenian"/>
          <w:b/>
          <w:color w:val="000000" w:themeColor="text1"/>
          <w:sz w:val="20"/>
          <w:szCs w:val="20"/>
          <w:lang w:val="hy-AM" w:eastAsia="ru-RU"/>
        </w:rPr>
        <w:t>նակելի, հասարակական, արտադրական</w:t>
      </w:r>
      <w:r w:rsidR="00A00BB1" w:rsidRPr="0051377A">
        <w:rPr>
          <w:rFonts w:ascii="GHEA Grapalat" w:hAnsi="GHEA Grapalat" w:cs="Arial Armenian"/>
          <w:b/>
          <w:color w:val="000000" w:themeColor="text1"/>
          <w:sz w:val="20"/>
          <w:szCs w:val="20"/>
          <w:lang w:val="hy-AM" w:eastAsia="ru-RU"/>
        </w:rPr>
        <w:t xml:space="preserve"> լիցենզիայի շրջանակներում</w:t>
      </w:r>
      <w:r w:rsidR="00F3567E" w:rsidRPr="0051377A">
        <w:rPr>
          <w:rFonts w:ascii="GHEA Grapalat" w:hAnsi="GHEA Grapalat" w:cs="Arial Armenian"/>
          <w:b/>
          <w:color w:val="000000" w:themeColor="text1"/>
          <w:sz w:val="20"/>
          <w:szCs w:val="20"/>
          <w:lang w:val="hy-AM" w:eastAsia="ru-RU"/>
        </w:rPr>
        <w:t xml:space="preserve"> </w:t>
      </w:r>
      <w:r w:rsidRPr="0051377A">
        <w:rPr>
          <w:rFonts w:ascii="GHEA Grapalat" w:hAnsi="GHEA Grapalat" w:cs="Arial Armenian"/>
          <w:b/>
          <w:color w:val="000000" w:themeColor="text1"/>
          <w:sz w:val="20"/>
          <w:szCs w:val="20"/>
          <w:lang w:val="hy-AM" w:eastAsia="ru-RU"/>
        </w:rPr>
        <w:t>աշխատանքների</w:t>
      </w:r>
      <w:r w:rsidRPr="0051377A">
        <w:rPr>
          <w:rFonts w:ascii="GHEA Grapalat" w:hAnsi="GHEA Grapalat" w:cs="Arial Armenian"/>
          <w:color w:val="000000" w:themeColor="text1"/>
          <w:sz w:val="20"/>
          <w:szCs w:val="20"/>
          <w:lang w:val="hy-AM" w:eastAsia="ru-RU"/>
        </w:rPr>
        <w:t xml:space="preserve"> կատարվ</w:t>
      </w:r>
      <w:r w:rsidRPr="0051377A">
        <w:rPr>
          <w:rFonts w:ascii="GHEA Grapalat" w:hAnsi="GHEA Grapalat" w:cs="Arial Armenian"/>
          <w:color w:val="000000" w:themeColor="text1"/>
          <w:sz w:val="20"/>
          <w:lang w:val="hy-AM"/>
        </w:rPr>
        <w:t>ած լինելը (շինարարական ծրագրերի դեպքում տնտեսական գործունեության նույն խմբերը սահմանվում են հաշվի առնելով քաղաքաշինության բնագավառում լիցենզավորման ենթակա գործունեության տեսակը և ներդիրները: Ճանապարհաշինարարական աշխատանքների, ներառյալ դրանց իրականացման համար անհրաժեշտ նախագծային փաստաթղթերի մշակման գնումների դեպքում տնտեսական գործունեության խմբերը սահմանվում են հաշվի առնելով գնման առարկայի տեսակը).</w:t>
      </w:r>
      <w:r w:rsidRPr="0051377A">
        <w:rPr>
          <w:rFonts w:ascii="GHEA Grapalat" w:hAnsi="GHEA Grapalat" w:cs="Arial Armenian"/>
          <w:color w:val="000000" w:themeColor="text1"/>
          <w:sz w:val="20"/>
          <w:szCs w:val="20"/>
          <w:lang w:val="hy-AM" w:eastAsia="ru-RU"/>
        </w:rPr>
        <w:t xml:space="preserve">  </w:t>
      </w:r>
    </w:p>
    <w:p w14:paraId="2F97D2D9" w14:textId="77777777" w:rsidR="0044364E" w:rsidRPr="0051377A" w:rsidRDefault="0044364E" w:rsidP="00DF47DB">
      <w:pPr>
        <w:ind w:firstLine="567"/>
        <w:jc w:val="both"/>
        <w:rPr>
          <w:rFonts w:ascii="GHEA Grapalat" w:hAnsi="GHEA Grapalat" w:cs="Arial Armenian"/>
          <w:color w:val="000000" w:themeColor="text1"/>
          <w:sz w:val="20"/>
          <w:szCs w:val="20"/>
          <w:lang w:val="hy-AM" w:eastAsia="ru-RU"/>
        </w:rPr>
      </w:pPr>
      <w:r w:rsidRPr="0051377A">
        <w:rPr>
          <w:rFonts w:ascii="GHEA Grapalat" w:hAnsi="GHEA Grapalat" w:cs="Arial Armenian"/>
          <w:color w:val="000000" w:themeColor="text1"/>
          <w:sz w:val="20"/>
          <w:lang w:val="hy-AM"/>
        </w:rPr>
        <w:lastRenderedPageBreak/>
        <w:t xml:space="preserve">բ. </w:t>
      </w:r>
      <w:r w:rsidRPr="0051377A">
        <w:rPr>
          <w:rFonts w:ascii="GHEA Grapalat" w:hAnsi="GHEA Grapalat"/>
          <w:color w:val="000000" w:themeColor="text1"/>
          <w:sz w:val="20"/>
          <w:lang w:val="hy-AM"/>
        </w:rPr>
        <w:t xml:space="preserve">սույն ենթակետի ա) պարբերությամբ նախատեսված պահանջներին իր համապատասխանությունը հիմնավորելու համար </w:t>
      </w:r>
      <w:r w:rsidRPr="0051377A">
        <w:rPr>
          <w:rFonts w:ascii="GHEA Grapalat" w:hAnsi="GHEA Grapalat" w:cs="Arial Armenian"/>
          <w:color w:val="000000" w:themeColor="text1"/>
          <w:sz w:val="20"/>
          <w:lang w:val="hy-AM"/>
        </w:rPr>
        <w:t>մ</w:t>
      </w:r>
      <w:r w:rsidRPr="0051377A">
        <w:rPr>
          <w:rFonts w:ascii="GHEA Grapalat" w:hAnsi="GHEA Grapalat" w:cs="Sylfaen"/>
          <w:color w:val="000000" w:themeColor="text1"/>
          <w:sz w:val="20"/>
          <w:lang w:val="hy-AM"/>
        </w:rPr>
        <w:t>ասնակիցը</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հայտով</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ներկայացնում</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olor w:val="000000" w:themeColor="text1"/>
          <w:sz w:val="20"/>
          <w:lang w:val="hy-AM"/>
        </w:rPr>
        <w:t xml:space="preserve"> իր կողմից հաստատված </w:t>
      </w:r>
      <w:r w:rsidRPr="0051377A">
        <w:rPr>
          <w:rFonts w:ascii="GHEA Grapalat" w:hAnsi="GHEA Grapalat" w:cs="Sylfaen"/>
          <w:color w:val="000000" w:themeColor="text1"/>
          <w:sz w:val="20"/>
          <w:lang w:val="hy-AM"/>
        </w:rPr>
        <w:t xml:space="preserve">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w:t>
      </w:r>
      <w:r w:rsidRPr="0051377A">
        <w:rPr>
          <w:rFonts w:ascii="GHEA Grapalat" w:hAnsi="GHEA Grapalat" w:cs="Sylfaen"/>
          <w:color w:val="000000" w:themeColor="text1"/>
          <w:sz w:val="20"/>
          <w:szCs w:val="20"/>
          <w:lang w:val="hy-AM"/>
        </w:rPr>
        <w:t>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w:t>
      </w:r>
      <w:r w:rsidRPr="0051377A">
        <w:rPr>
          <w:rFonts w:ascii="GHEA Grapalat" w:hAnsi="GHEA Grapalat" w:cs="Arial Armenian"/>
          <w:color w:val="000000" w:themeColor="text1"/>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6E808C1F" w14:textId="77777777" w:rsidR="0044364E" w:rsidRPr="0051377A" w:rsidRDefault="0044364E" w:rsidP="00DF47DB">
      <w:pPr>
        <w:ind w:firstLine="567"/>
        <w:jc w:val="both"/>
        <w:rPr>
          <w:rFonts w:ascii="GHEA Grapalat" w:hAnsi="GHEA Grapalat" w:cs="Arial Armenian"/>
          <w:color w:val="000000" w:themeColor="text1"/>
          <w:sz w:val="20"/>
          <w:szCs w:val="20"/>
          <w:lang w:val="hy-AM" w:eastAsia="ru-RU"/>
        </w:rPr>
      </w:pPr>
      <w:r w:rsidRPr="0051377A">
        <w:rPr>
          <w:rFonts w:ascii="GHEA Grapalat" w:hAnsi="GHEA Grapalat" w:cs="Arial Armenian"/>
          <w:color w:val="000000" w:themeColor="text1"/>
          <w:sz w:val="20"/>
          <w:szCs w:val="20"/>
          <w:lang w:val="hy-AM" w:eastAsia="ru-RU"/>
        </w:rPr>
        <w:t xml:space="preserve">Ընդ որում գնահատող հանձնաժողովը կարող է առաջին տեղը զբաղեցրած մասնակցի կողմից ներկայացված պայմանագրի (համաձայնագրի) կատարված լինելու իսկությունը ստուգել Հայաստանի Հանրապետության պետական եկամուտների կոմիտեի միջոցով: </w:t>
      </w:r>
    </w:p>
    <w:p w14:paraId="548C716E" w14:textId="77777777" w:rsidR="0044364E" w:rsidRPr="0051377A" w:rsidRDefault="0044364E" w:rsidP="00DF47DB">
      <w:pPr>
        <w:ind w:firstLine="567"/>
        <w:jc w:val="both"/>
        <w:rPr>
          <w:rFonts w:ascii="GHEA Grapalat" w:hAnsi="GHEA Grapalat" w:cs="Tahoma"/>
          <w:color w:val="000000" w:themeColor="text1"/>
          <w:sz w:val="20"/>
          <w:lang w:val="hy-AM"/>
        </w:rPr>
      </w:pPr>
      <w:r w:rsidRPr="0051377A">
        <w:rPr>
          <w:rFonts w:ascii="GHEA Grapalat" w:hAnsi="GHEA Grapalat" w:cs="Arial Armenian"/>
          <w:color w:val="000000" w:themeColor="text1"/>
          <w:sz w:val="20"/>
          <w:lang w:val="hy-AM"/>
        </w:rPr>
        <w:t xml:space="preserve">գ. մասնակցի որակավորումը այս չափանիշի գծով գնահատվում է բավարար, եթե վերջինս </w:t>
      </w:r>
      <w:r w:rsidRPr="0051377A">
        <w:rPr>
          <w:rFonts w:ascii="GHEA Grapalat" w:hAnsi="GHEA Grapalat" w:cs="Sylfaen"/>
          <w:color w:val="000000" w:themeColor="text1"/>
          <w:sz w:val="20"/>
          <w:lang w:val="hy-AM"/>
        </w:rPr>
        <w:t>ապահովում</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սույն</w:t>
      </w:r>
      <w:r w:rsidRPr="0051377A">
        <w:rPr>
          <w:rFonts w:ascii="GHEA Grapalat" w:hAnsi="GHEA Grapalat" w:cs="Arial Armenian"/>
          <w:color w:val="000000" w:themeColor="text1"/>
          <w:sz w:val="20"/>
          <w:lang w:val="hy-AM"/>
        </w:rPr>
        <w:t xml:space="preserve"> ենթակետով </w:t>
      </w:r>
      <w:r w:rsidRPr="0051377A">
        <w:rPr>
          <w:rFonts w:ascii="GHEA Grapalat" w:hAnsi="GHEA Grapalat" w:cs="Sylfaen"/>
          <w:color w:val="000000" w:themeColor="text1"/>
          <w:sz w:val="20"/>
          <w:lang w:val="hy-AM"/>
        </w:rPr>
        <w:t>նախատեսված</w:t>
      </w:r>
      <w:r w:rsidRPr="0051377A">
        <w:rPr>
          <w:rFonts w:ascii="GHEA Grapalat" w:hAnsi="GHEA Grapalat" w:cs="Arial Armenian"/>
          <w:color w:val="000000" w:themeColor="text1"/>
          <w:sz w:val="20"/>
          <w:lang w:val="hy-AM"/>
        </w:rPr>
        <w:t xml:space="preserve"> պայմաններն ու </w:t>
      </w:r>
      <w:r w:rsidRPr="0051377A">
        <w:rPr>
          <w:rFonts w:ascii="GHEA Grapalat" w:hAnsi="GHEA Grapalat" w:cs="Sylfaen"/>
          <w:color w:val="000000" w:themeColor="text1"/>
          <w:sz w:val="20"/>
          <w:lang w:val="hy-AM"/>
        </w:rPr>
        <w:t>պահանջները</w:t>
      </w:r>
      <w:r w:rsidRPr="0051377A">
        <w:rPr>
          <w:rFonts w:ascii="GHEA Grapalat" w:hAnsi="GHEA Grapalat" w:cs="Tahoma"/>
          <w:color w:val="000000" w:themeColor="text1"/>
          <w:sz w:val="20"/>
          <w:lang w:val="hy-AM"/>
        </w:rPr>
        <w:t>.</w:t>
      </w:r>
    </w:p>
    <w:p w14:paraId="2AE85FA8" w14:textId="77777777" w:rsidR="0044364E" w:rsidRPr="0051377A" w:rsidRDefault="0044364E" w:rsidP="00DF47DB">
      <w:pPr>
        <w:ind w:firstLine="567"/>
        <w:jc w:val="both"/>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 xml:space="preserve">2) </w:t>
      </w:r>
      <w:r w:rsidRPr="0051377A">
        <w:rPr>
          <w:rFonts w:ascii="GHEA Grapalat" w:hAnsi="GHEA Grapalat" w:cs="Arial Armenian"/>
          <w:color w:val="000000" w:themeColor="text1"/>
          <w:sz w:val="14"/>
          <w:lang w:val="hy-AM"/>
        </w:rPr>
        <w:t>&lt;&lt;</w:t>
      </w:r>
      <w:r w:rsidRPr="0051377A">
        <w:rPr>
          <w:rFonts w:ascii="GHEA Grapalat" w:hAnsi="GHEA Grapalat" w:cs="Sylfaen"/>
          <w:color w:val="000000" w:themeColor="text1"/>
          <w:sz w:val="20"/>
          <w:lang w:val="hy-AM"/>
        </w:rPr>
        <w:t>Տեխնիկական</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միջոցներ</w:t>
      </w:r>
      <w:r w:rsidRPr="0051377A">
        <w:rPr>
          <w:rFonts w:ascii="GHEA Grapalat" w:hAnsi="GHEA Grapalat" w:cs="Sylfaen"/>
          <w:color w:val="000000" w:themeColor="text1"/>
          <w:sz w:val="14"/>
          <w:lang w:val="hy-AM"/>
        </w:rPr>
        <w:t>&gt;&gt;</w:t>
      </w:r>
      <w:r w:rsidRPr="0051377A">
        <w:rPr>
          <w:rFonts w:ascii="GHEA Grapalat" w:hAnsi="GHEA Grapalat" w:cs="Arial Armenian"/>
          <w:color w:val="000000" w:themeColor="text1"/>
          <w:sz w:val="20"/>
          <w:lang w:val="hy-AM"/>
        </w:rPr>
        <w:t xml:space="preserve">որակավորման չափանիշը սահմանվում և </w:t>
      </w:r>
      <w:r w:rsidRPr="0051377A">
        <w:rPr>
          <w:rFonts w:ascii="GHEA Grapalat" w:hAnsi="GHEA Grapalat" w:cs="Sylfaen"/>
          <w:color w:val="000000" w:themeColor="text1"/>
          <w:sz w:val="20"/>
          <w:lang w:val="hy-AM"/>
        </w:rPr>
        <w:t>գնահատվում</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հետևյալ</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կարգով</w:t>
      </w:r>
      <w:r w:rsidRPr="0051377A">
        <w:rPr>
          <w:rFonts w:ascii="GHEA Grapalat" w:hAnsi="GHEA Grapalat" w:cs="Arial Armenian"/>
          <w:color w:val="000000" w:themeColor="text1"/>
          <w:sz w:val="20"/>
          <w:lang w:val="hy-AM"/>
        </w:rPr>
        <w:t>`</w:t>
      </w:r>
    </w:p>
    <w:p w14:paraId="2FAA6994" w14:textId="360441BE" w:rsidR="0044364E" w:rsidRPr="0051377A" w:rsidRDefault="0044364E" w:rsidP="00DF47DB">
      <w:pPr>
        <w:ind w:firstLine="567"/>
        <w:jc w:val="both"/>
        <w:rPr>
          <w:rFonts w:ascii="GHEA Grapalat" w:hAnsi="GHEA Grapalat" w:cs="Arial"/>
          <w:color w:val="000000" w:themeColor="text1"/>
          <w:sz w:val="20"/>
          <w:lang w:val="hy-AM"/>
        </w:rPr>
      </w:pPr>
      <w:r w:rsidRPr="0051377A">
        <w:rPr>
          <w:rFonts w:ascii="GHEA Grapalat" w:hAnsi="GHEA Grapalat" w:cs="Arial Armenian"/>
          <w:color w:val="000000" w:themeColor="text1"/>
          <w:sz w:val="20"/>
          <w:lang w:val="hy-AM"/>
        </w:rPr>
        <w:t>ա.  կնքվելիք պ</w:t>
      </w:r>
      <w:r w:rsidRPr="0051377A">
        <w:rPr>
          <w:rFonts w:ascii="GHEA Grapalat" w:hAnsi="GHEA Grapalat" w:cs="Sylfaen"/>
          <w:color w:val="000000" w:themeColor="text1"/>
          <w:sz w:val="20"/>
          <w:lang w:val="hy-AM"/>
        </w:rPr>
        <w:t>այմանագրի</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կատարման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համար</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պահանջվում են հետևյալ տեխնիկական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միջոցները</w:t>
      </w:r>
      <w:r w:rsidRPr="0051377A">
        <w:rPr>
          <w:rFonts w:ascii="GHEA Grapalat" w:hAnsi="GHEA Grapalat" w:cs="Arial"/>
          <w:color w:val="000000" w:themeColor="text1"/>
          <w:sz w:val="20"/>
          <w:lang w:val="hy-AM"/>
        </w:rPr>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51377A" w:rsidRPr="0051377A" w14:paraId="129CFEB9" w14:textId="77777777" w:rsidTr="00213985">
        <w:tc>
          <w:tcPr>
            <w:tcW w:w="3686" w:type="dxa"/>
            <w:vAlign w:val="center"/>
          </w:tcPr>
          <w:p w14:paraId="37A1196D" w14:textId="77777777" w:rsidR="0044364E" w:rsidRPr="0051377A" w:rsidRDefault="0044364E" w:rsidP="00DF47DB">
            <w:pPr>
              <w:jc w:val="center"/>
              <w:rPr>
                <w:rFonts w:ascii="GHEA Grapalat" w:hAnsi="GHEA Grapalat" w:cs="Arial"/>
                <w:color w:val="000000" w:themeColor="text1"/>
                <w:sz w:val="20"/>
                <w:lang w:val="ru-RU"/>
              </w:rPr>
            </w:pPr>
            <w:r w:rsidRPr="0051377A">
              <w:rPr>
                <w:rFonts w:ascii="GHEA Grapalat" w:hAnsi="GHEA Grapalat" w:cs="Sylfaen"/>
                <w:color w:val="000000" w:themeColor="text1"/>
                <w:sz w:val="20"/>
                <w:lang w:val="ru-RU"/>
              </w:rPr>
              <w:t>Տեխնիկական</w:t>
            </w:r>
            <w:r w:rsidRPr="0051377A">
              <w:rPr>
                <w:rFonts w:ascii="GHEA Grapalat" w:hAnsi="GHEA Grapalat" w:cs="Arial"/>
                <w:color w:val="000000" w:themeColor="text1"/>
                <w:sz w:val="20"/>
                <w:lang w:val="ru-RU"/>
              </w:rPr>
              <w:t xml:space="preserve"> </w:t>
            </w:r>
            <w:r w:rsidRPr="0051377A">
              <w:rPr>
                <w:rFonts w:ascii="GHEA Grapalat" w:hAnsi="GHEA Grapalat" w:cs="Sylfaen"/>
                <w:color w:val="000000" w:themeColor="text1"/>
                <w:sz w:val="20"/>
                <w:lang w:val="ru-RU"/>
              </w:rPr>
              <w:t>միջոցի</w:t>
            </w:r>
            <w:r w:rsidRPr="0051377A">
              <w:rPr>
                <w:rFonts w:ascii="GHEA Grapalat" w:hAnsi="GHEA Grapalat" w:cs="Arial"/>
                <w:color w:val="000000" w:themeColor="text1"/>
                <w:sz w:val="20"/>
                <w:lang w:val="ru-RU"/>
              </w:rPr>
              <w:t xml:space="preserve"> </w:t>
            </w:r>
            <w:r w:rsidRPr="0051377A">
              <w:rPr>
                <w:rFonts w:ascii="GHEA Grapalat" w:hAnsi="GHEA Grapalat" w:cs="Sylfaen"/>
                <w:color w:val="000000" w:themeColor="text1"/>
                <w:sz w:val="20"/>
                <w:lang w:val="ru-RU"/>
              </w:rPr>
              <w:t>անվանումը</w:t>
            </w:r>
          </w:p>
        </w:tc>
        <w:tc>
          <w:tcPr>
            <w:tcW w:w="3402" w:type="dxa"/>
            <w:vAlign w:val="center"/>
          </w:tcPr>
          <w:p w14:paraId="3A592917" w14:textId="77777777" w:rsidR="0044364E" w:rsidRPr="0051377A" w:rsidRDefault="0044364E" w:rsidP="00DF47DB">
            <w:pPr>
              <w:ind w:firstLine="567"/>
              <w:jc w:val="center"/>
              <w:rPr>
                <w:rFonts w:ascii="GHEA Grapalat" w:hAnsi="GHEA Grapalat" w:cs="Arial"/>
                <w:color w:val="000000" w:themeColor="text1"/>
                <w:sz w:val="20"/>
                <w:lang w:val="ru-RU"/>
              </w:rPr>
            </w:pPr>
            <w:r w:rsidRPr="0051377A">
              <w:rPr>
                <w:rFonts w:ascii="GHEA Grapalat" w:hAnsi="GHEA Grapalat" w:cs="Sylfaen"/>
                <w:color w:val="000000" w:themeColor="text1"/>
                <w:sz w:val="20"/>
                <w:lang w:val="ru-RU"/>
              </w:rPr>
              <w:t>Տիպը</w:t>
            </w:r>
          </w:p>
        </w:tc>
        <w:tc>
          <w:tcPr>
            <w:tcW w:w="2835" w:type="dxa"/>
            <w:vAlign w:val="center"/>
          </w:tcPr>
          <w:p w14:paraId="098A1D91" w14:textId="77777777" w:rsidR="0044364E" w:rsidRPr="0051377A" w:rsidRDefault="0044364E" w:rsidP="00DF47DB">
            <w:pPr>
              <w:jc w:val="center"/>
              <w:rPr>
                <w:rFonts w:ascii="GHEA Grapalat" w:hAnsi="GHEA Grapalat" w:cs="Arial"/>
                <w:color w:val="000000" w:themeColor="text1"/>
                <w:sz w:val="20"/>
                <w:lang w:val="ru-RU"/>
              </w:rPr>
            </w:pPr>
            <w:r w:rsidRPr="0051377A">
              <w:rPr>
                <w:rFonts w:ascii="GHEA Grapalat" w:hAnsi="GHEA Grapalat" w:cs="Sylfaen"/>
                <w:color w:val="000000" w:themeColor="text1"/>
                <w:sz w:val="20"/>
                <w:lang w:val="ru-RU"/>
              </w:rPr>
              <w:t>Պահանջվող</w:t>
            </w:r>
            <w:r w:rsidRPr="0051377A">
              <w:rPr>
                <w:rFonts w:ascii="GHEA Grapalat" w:hAnsi="GHEA Grapalat" w:cs="Arial"/>
                <w:color w:val="000000" w:themeColor="text1"/>
                <w:sz w:val="20"/>
                <w:lang w:val="ru-RU"/>
              </w:rPr>
              <w:t xml:space="preserve"> </w:t>
            </w:r>
            <w:r w:rsidRPr="0051377A">
              <w:rPr>
                <w:rFonts w:ascii="GHEA Grapalat" w:hAnsi="GHEA Grapalat" w:cs="Sylfaen"/>
                <w:color w:val="000000" w:themeColor="text1"/>
                <w:sz w:val="20"/>
                <w:lang w:val="ru-RU"/>
              </w:rPr>
              <w:t>քանակը</w:t>
            </w:r>
          </w:p>
        </w:tc>
      </w:tr>
      <w:tr w:rsidR="0051377A" w:rsidRPr="0051377A" w14:paraId="37BFBECF" w14:textId="77777777" w:rsidTr="00DF47DB">
        <w:tc>
          <w:tcPr>
            <w:tcW w:w="3686" w:type="dxa"/>
            <w:vAlign w:val="center"/>
          </w:tcPr>
          <w:p w14:paraId="2BE4B7C8" w14:textId="362E5E7D" w:rsidR="00DF47DB" w:rsidRPr="0051377A" w:rsidRDefault="00DF47DB" w:rsidP="00DF47DB">
            <w:pPr>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szCs w:val="20"/>
                <w:lang w:val="hy-AM"/>
              </w:rPr>
              <w:t>Բեռնատար ինքնաթափ</w:t>
            </w:r>
          </w:p>
        </w:tc>
        <w:tc>
          <w:tcPr>
            <w:tcW w:w="3402" w:type="dxa"/>
          </w:tcPr>
          <w:p w14:paraId="006B2C75" w14:textId="0322B805" w:rsidR="00DF47DB" w:rsidRPr="0051377A" w:rsidRDefault="00DF47DB" w:rsidP="00DF47DB">
            <w:pPr>
              <w:ind w:firstLine="567"/>
              <w:jc w:val="center"/>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ցանկացած</w:t>
            </w:r>
          </w:p>
        </w:tc>
        <w:tc>
          <w:tcPr>
            <w:tcW w:w="2835" w:type="dxa"/>
          </w:tcPr>
          <w:p w14:paraId="2A952BD8" w14:textId="3D40D63A" w:rsidR="00DF47DB" w:rsidRPr="0051377A" w:rsidRDefault="00DF47DB" w:rsidP="00DF47DB">
            <w:pPr>
              <w:ind w:firstLine="567"/>
              <w:jc w:val="center"/>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1</w:t>
            </w:r>
          </w:p>
        </w:tc>
      </w:tr>
      <w:tr w:rsidR="0051377A" w:rsidRPr="0051377A" w14:paraId="2422514B" w14:textId="77777777" w:rsidTr="00DF47DB">
        <w:tc>
          <w:tcPr>
            <w:tcW w:w="3686" w:type="dxa"/>
            <w:vAlign w:val="center"/>
          </w:tcPr>
          <w:p w14:paraId="4C075BEA" w14:textId="0B8A0E4C" w:rsidR="00DF47DB" w:rsidRPr="0051377A" w:rsidRDefault="00DF47DB" w:rsidP="00DF47DB">
            <w:pPr>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szCs w:val="20"/>
                <w:lang w:val="hy-AM"/>
              </w:rPr>
              <w:t>Ավտոկռունկ</w:t>
            </w:r>
          </w:p>
        </w:tc>
        <w:tc>
          <w:tcPr>
            <w:tcW w:w="3402" w:type="dxa"/>
          </w:tcPr>
          <w:p w14:paraId="515E04C9" w14:textId="5077D673" w:rsidR="00DF47DB" w:rsidRPr="0051377A" w:rsidRDefault="00DF47DB" w:rsidP="00DF47DB">
            <w:pPr>
              <w:ind w:firstLine="567"/>
              <w:jc w:val="center"/>
              <w:rPr>
                <w:rFonts w:ascii="GHEA Grapalat" w:hAnsi="GHEA Grapalat" w:cs="Arial Armenian"/>
                <w:color w:val="000000" w:themeColor="text1"/>
                <w:sz w:val="20"/>
              </w:rPr>
            </w:pPr>
            <w:r w:rsidRPr="0051377A">
              <w:rPr>
                <w:rFonts w:ascii="GHEA Grapalat" w:hAnsi="GHEA Grapalat" w:cs="Arial Armenian"/>
                <w:color w:val="000000" w:themeColor="text1"/>
                <w:sz w:val="20"/>
                <w:lang w:val="hy-AM"/>
              </w:rPr>
              <w:t>ցանկացած</w:t>
            </w:r>
          </w:p>
        </w:tc>
        <w:tc>
          <w:tcPr>
            <w:tcW w:w="2835" w:type="dxa"/>
          </w:tcPr>
          <w:p w14:paraId="1EEA78A0" w14:textId="7B674B27" w:rsidR="00DF47DB" w:rsidRPr="0051377A" w:rsidRDefault="00DF47DB" w:rsidP="00DF47DB">
            <w:pPr>
              <w:ind w:firstLine="567"/>
              <w:jc w:val="center"/>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1</w:t>
            </w:r>
          </w:p>
        </w:tc>
      </w:tr>
      <w:tr w:rsidR="0051377A" w:rsidRPr="0051377A" w14:paraId="18C7C90C" w14:textId="77777777" w:rsidTr="00DF47DB">
        <w:tc>
          <w:tcPr>
            <w:tcW w:w="3686" w:type="dxa"/>
            <w:vAlign w:val="center"/>
          </w:tcPr>
          <w:p w14:paraId="649354FC" w14:textId="773FB0C5" w:rsidR="00DF47DB" w:rsidRPr="0051377A" w:rsidRDefault="00DF47DB" w:rsidP="00DF47DB">
            <w:pPr>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szCs w:val="20"/>
                <w:lang w:val="hy-AM"/>
              </w:rPr>
              <w:t>Բետոնախառնիչ, պոմպ</w:t>
            </w:r>
          </w:p>
        </w:tc>
        <w:tc>
          <w:tcPr>
            <w:tcW w:w="3402" w:type="dxa"/>
          </w:tcPr>
          <w:p w14:paraId="033041FC" w14:textId="206AD382" w:rsidR="00DF47DB" w:rsidRPr="0051377A" w:rsidRDefault="00DF47DB" w:rsidP="00DF47DB">
            <w:pPr>
              <w:ind w:firstLine="567"/>
              <w:jc w:val="center"/>
              <w:rPr>
                <w:rFonts w:ascii="GHEA Grapalat" w:hAnsi="GHEA Grapalat" w:cs="Arial Armenian"/>
                <w:color w:val="000000" w:themeColor="text1"/>
                <w:sz w:val="20"/>
              </w:rPr>
            </w:pPr>
            <w:r w:rsidRPr="0051377A">
              <w:rPr>
                <w:rFonts w:ascii="GHEA Grapalat" w:hAnsi="GHEA Grapalat" w:cs="Arial Armenian"/>
                <w:color w:val="000000" w:themeColor="text1"/>
                <w:sz w:val="20"/>
                <w:lang w:val="hy-AM"/>
              </w:rPr>
              <w:t>ցանկացած</w:t>
            </w:r>
          </w:p>
        </w:tc>
        <w:tc>
          <w:tcPr>
            <w:tcW w:w="2835" w:type="dxa"/>
          </w:tcPr>
          <w:p w14:paraId="6D600C61" w14:textId="44BB2070" w:rsidR="00DF47DB" w:rsidRPr="0051377A" w:rsidRDefault="00DF47DB" w:rsidP="00DF47DB">
            <w:pPr>
              <w:ind w:firstLine="567"/>
              <w:jc w:val="center"/>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1</w:t>
            </w:r>
          </w:p>
        </w:tc>
      </w:tr>
    </w:tbl>
    <w:p w14:paraId="5207D929" w14:textId="77777777" w:rsidR="0044364E" w:rsidRPr="0051377A" w:rsidRDefault="0044364E" w:rsidP="00DF47DB">
      <w:pPr>
        <w:ind w:firstLine="567"/>
        <w:jc w:val="both"/>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բ. մ</w:t>
      </w:r>
      <w:r w:rsidRPr="0051377A">
        <w:rPr>
          <w:rFonts w:ascii="GHEA Grapalat" w:hAnsi="GHEA Grapalat" w:cs="Sylfaen"/>
          <w:color w:val="000000" w:themeColor="text1"/>
          <w:sz w:val="20"/>
          <w:lang w:val="hy-AM"/>
        </w:rPr>
        <w:t>ասնակիցը</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հայտով</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ներկայացնում</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s="Arial Armenian"/>
          <w:color w:val="000000" w:themeColor="text1"/>
          <w:sz w:val="20"/>
          <w:lang w:val="hy-AM"/>
        </w:rPr>
        <w:t xml:space="preserve"> իր կողմից հաստատված </w:t>
      </w:r>
      <w:r w:rsidRPr="0051377A">
        <w:rPr>
          <w:rFonts w:ascii="GHEA Grapalat" w:hAnsi="GHEA Grapalat" w:cs="Sylfaen"/>
          <w:color w:val="000000" w:themeColor="text1"/>
          <w:sz w:val="20"/>
          <w:lang w:val="hy-AM"/>
        </w:rPr>
        <w:t>հայտարարություն</w:t>
      </w:r>
      <w:r w:rsidRPr="0051377A">
        <w:rPr>
          <w:rFonts w:ascii="GHEA Grapalat" w:hAnsi="GHEA Grapalat" w:cs="Arial Armenian"/>
          <w:color w:val="000000" w:themeColor="text1"/>
          <w:sz w:val="20"/>
          <w:lang w:val="hy-AM"/>
        </w:rPr>
        <w:t xml:space="preserve"> կնքվելիք </w:t>
      </w:r>
      <w:r w:rsidRPr="0051377A">
        <w:rPr>
          <w:rFonts w:ascii="GHEA Grapalat" w:hAnsi="GHEA Grapalat" w:cs="Sylfaen"/>
          <w:color w:val="000000" w:themeColor="text1"/>
          <w:sz w:val="20"/>
          <w:lang w:val="hy-AM"/>
        </w:rPr>
        <w:t>պայմանագրի</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կատարման</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համար</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անհրաժեշտ տեխնիկական</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միջոցների</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առկայության</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մասին.</w:t>
      </w:r>
    </w:p>
    <w:p w14:paraId="1222E6D8" w14:textId="77777777" w:rsidR="0044364E" w:rsidRPr="0051377A" w:rsidRDefault="0044364E" w:rsidP="00DF47DB">
      <w:pPr>
        <w:ind w:firstLine="567"/>
        <w:jc w:val="both"/>
        <w:rPr>
          <w:rFonts w:ascii="GHEA Grapalat" w:hAnsi="GHEA Grapalat" w:cs="Arial Armenian"/>
          <w:color w:val="000000" w:themeColor="text1"/>
          <w:sz w:val="20"/>
        </w:rPr>
      </w:pPr>
      <w:r w:rsidRPr="0051377A">
        <w:rPr>
          <w:rFonts w:ascii="GHEA Grapalat" w:hAnsi="GHEA Grapalat"/>
          <w:color w:val="000000" w:themeColor="text1"/>
          <w:sz w:val="20"/>
          <w:lang w:val="hy-AM"/>
        </w:rPr>
        <w:t xml:space="preserve">գ. եթե մասնակիցը ճանաչվում է առաջին տեղը զբաղեցրած մասնակից, ապա վերջինս սույն հրավերով սահմանված կարգով և ժամկետներում հանձնաժողովին է ներկայացնում կնքվելիք պայմանագրի կատարման ընթացքում օգտագործման ենթակա տեխնիկական միջոցների տվյալները, դրանց </w:t>
      </w:r>
      <w:r w:rsidRPr="0051377A">
        <w:rPr>
          <w:rFonts w:ascii="GHEA Grapalat" w:hAnsi="GHEA Grapalat" w:cs="Sylfaen"/>
          <w:color w:val="000000" w:themeColor="text1"/>
          <w:sz w:val="20"/>
          <w:lang w:val="hy-AM"/>
        </w:rPr>
        <w:t>տեխնիկական</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անձնագրերի</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և</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այդ</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միջոցների</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նկատմամբ</w:t>
      </w:r>
      <w:r w:rsidRPr="0051377A">
        <w:rPr>
          <w:rFonts w:ascii="GHEA Grapalat" w:hAnsi="GHEA Grapalat" w:cs="Arial Armenian"/>
          <w:color w:val="000000" w:themeColor="text1"/>
          <w:sz w:val="20"/>
          <w:lang w:val="hy-AM"/>
        </w:rPr>
        <w:t xml:space="preserve"> առաջին տեղը զբաղեցրած </w:t>
      </w:r>
      <w:r w:rsidRPr="0051377A">
        <w:rPr>
          <w:rFonts w:ascii="GHEA Grapalat" w:hAnsi="GHEA Grapalat" w:cs="Sylfaen"/>
          <w:color w:val="000000" w:themeColor="text1"/>
          <w:sz w:val="20"/>
          <w:lang w:val="hy-AM"/>
        </w:rPr>
        <w:t>մասնակցի</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սեփականության</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կամ</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ժամանակավոր</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օգտա</w:t>
      </w:r>
      <w:r w:rsidRPr="0051377A">
        <w:rPr>
          <w:rFonts w:ascii="GHEA Grapalat" w:hAnsi="GHEA Grapalat" w:cs="Arial Armenian"/>
          <w:color w:val="000000" w:themeColor="text1"/>
          <w:sz w:val="20"/>
          <w:lang w:val="hy-AM"/>
        </w:rPr>
        <w:softHyphen/>
      </w:r>
      <w:r w:rsidRPr="0051377A">
        <w:rPr>
          <w:rFonts w:ascii="GHEA Grapalat" w:hAnsi="GHEA Grapalat" w:cs="Sylfaen"/>
          <w:color w:val="000000" w:themeColor="text1"/>
          <w:sz w:val="20"/>
          <w:lang w:val="hy-AM"/>
        </w:rPr>
        <w:t>գործման</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իրավունքը</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հաստատող</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փաստաթղթերի</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պատճենները</w:t>
      </w:r>
      <w:r w:rsidRPr="0051377A">
        <w:rPr>
          <w:rFonts w:ascii="GHEA Grapalat" w:hAnsi="GHEA Grapalat" w:cs="Tahoma"/>
          <w:color w:val="000000" w:themeColor="text1"/>
          <w:sz w:val="20"/>
          <w:lang w:val="hy-AM"/>
        </w:rPr>
        <w:t>։</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ru-RU"/>
        </w:rPr>
        <w:t>Տեխնիկական</w:t>
      </w:r>
      <w:r w:rsidRPr="0051377A">
        <w:rPr>
          <w:rFonts w:ascii="GHEA Grapalat" w:hAnsi="GHEA Grapalat" w:cs="Arial Armenian"/>
          <w:color w:val="000000" w:themeColor="text1"/>
          <w:sz w:val="20"/>
        </w:rPr>
        <w:t xml:space="preserve"> </w:t>
      </w:r>
      <w:r w:rsidRPr="0051377A">
        <w:rPr>
          <w:rFonts w:ascii="GHEA Grapalat" w:hAnsi="GHEA Grapalat" w:cs="Sylfaen"/>
          <w:color w:val="000000" w:themeColor="text1"/>
          <w:sz w:val="20"/>
          <w:lang w:val="ru-RU"/>
        </w:rPr>
        <w:t>միջոցների</w:t>
      </w:r>
      <w:r w:rsidRPr="0051377A">
        <w:rPr>
          <w:rFonts w:ascii="GHEA Grapalat" w:hAnsi="GHEA Grapalat" w:cs="Arial Armenian"/>
          <w:color w:val="000000" w:themeColor="text1"/>
          <w:sz w:val="20"/>
        </w:rPr>
        <w:t xml:space="preserve"> </w:t>
      </w:r>
      <w:r w:rsidRPr="0051377A">
        <w:rPr>
          <w:rFonts w:ascii="GHEA Grapalat" w:hAnsi="GHEA Grapalat" w:cs="Sylfaen"/>
          <w:color w:val="000000" w:themeColor="text1"/>
          <w:sz w:val="20"/>
          <w:lang w:val="ru-RU"/>
        </w:rPr>
        <w:t>վերաբերյալ</w:t>
      </w:r>
      <w:r w:rsidRPr="0051377A">
        <w:rPr>
          <w:rFonts w:ascii="GHEA Grapalat" w:hAnsi="GHEA Grapalat" w:cs="Arial Armenian"/>
          <w:color w:val="000000" w:themeColor="text1"/>
          <w:sz w:val="20"/>
        </w:rPr>
        <w:t xml:space="preserve"> </w:t>
      </w:r>
      <w:r w:rsidRPr="0051377A">
        <w:rPr>
          <w:rFonts w:ascii="GHEA Grapalat" w:hAnsi="GHEA Grapalat" w:cs="Sylfaen"/>
          <w:color w:val="000000" w:themeColor="text1"/>
          <w:sz w:val="20"/>
          <w:lang w:val="ru-RU"/>
        </w:rPr>
        <w:t>տվյալները</w:t>
      </w:r>
      <w:r w:rsidRPr="0051377A">
        <w:rPr>
          <w:rFonts w:ascii="GHEA Grapalat" w:hAnsi="GHEA Grapalat" w:cs="Arial Armenian"/>
          <w:color w:val="000000" w:themeColor="text1"/>
          <w:sz w:val="20"/>
        </w:rPr>
        <w:t xml:space="preserve"> </w:t>
      </w:r>
      <w:r w:rsidRPr="0051377A">
        <w:rPr>
          <w:rFonts w:ascii="GHEA Grapalat" w:hAnsi="GHEA Grapalat" w:cs="Sylfaen"/>
          <w:color w:val="000000" w:themeColor="text1"/>
          <w:sz w:val="20"/>
          <w:lang w:val="ru-RU"/>
        </w:rPr>
        <w:t>ներկայացվում</w:t>
      </w:r>
      <w:r w:rsidRPr="0051377A">
        <w:rPr>
          <w:rFonts w:ascii="GHEA Grapalat" w:hAnsi="GHEA Grapalat" w:cs="Arial Armenian"/>
          <w:color w:val="000000" w:themeColor="text1"/>
          <w:sz w:val="20"/>
        </w:rPr>
        <w:t xml:space="preserve"> </w:t>
      </w:r>
      <w:r w:rsidRPr="0051377A">
        <w:rPr>
          <w:rFonts w:ascii="GHEA Grapalat" w:hAnsi="GHEA Grapalat" w:cs="Sylfaen"/>
          <w:color w:val="000000" w:themeColor="text1"/>
          <w:sz w:val="20"/>
          <w:lang w:val="ru-RU"/>
        </w:rPr>
        <w:t>են</w:t>
      </w:r>
      <w:r w:rsidRPr="0051377A">
        <w:rPr>
          <w:rFonts w:ascii="GHEA Grapalat" w:hAnsi="GHEA Grapalat" w:cs="Arial Armenian"/>
          <w:color w:val="000000" w:themeColor="text1"/>
          <w:sz w:val="20"/>
        </w:rPr>
        <w:t xml:space="preserve"> </w:t>
      </w:r>
      <w:r w:rsidRPr="0051377A">
        <w:rPr>
          <w:rFonts w:ascii="GHEA Grapalat" w:hAnsi="GHEA Grapalat" w:cs="Sylfaen"/>
          <w:color w:val="000000" w:themeColor="text1"/>
          <w:sz w:val="20"/>
          <w:lang w:val="ru-RU"/>
        </w:rPr>
        <w:t>հետևյալ</w:t>
      </w:r>
      <w:r w:rsidRPr="0051377A">
        <w:rPr>
          <w:rFonts w:ascii="GHEA Grapalat" w:hAnsi="GHEA Grapalat" w:cs="Arial Armenian"/>
          <w:color w:val="000000" w:themeColor="text1"/>
          <w:sz w:val="20"/>
        </w:rPr>
        <w:t xml:space="preserve"> </w:t>
      </w:r>
      <w:r w:rsidRPr="0051377A">
        <w:rPr>
          <w:rFonts w:ascii="GHEA Grapalat" w:hAnsi="GHEA Grapalat" w:cs="Sylfaen"/>
          <w:color w:val="000000" w:themeColor="text1"/>
          <w:sz w:val="20"/>
          <w:lang w:val="ru-RU"/>
        </w:rPr>
        <w:t>ձևով</w:t>
      </w:r>
      <w:r w:rsidRPr="0051377A">
        <w:rPr>
          <w:rFonts w:ascii="GHEA Grapalat" w:hAnsi="GHEA Grapalat" w:cs="Arial Armenian"/>
          <w:color w:val="000000" w:themeColor="text1"/>
          <w:sz w:val="20"/>
        </w:rPr>
        <w:t>`</w:t>
      </w:r>
    </w:p>
    <w:p w14:paraId="5FFEA3FD" w14:textId="77777777" w:rsidR="0044364E" w:rsidRPr="0051377A" w:rsidRDefault="0044364E" w:rsidP="00DF47DB">
      <w:pPr>
        <w:ind w:firstLine="567"/>
        <w:jc w:val="both"/>
        <w:rPr>
          <w:rFonts w:ascii="GHEA Grapalat" w:hAnsi="GHEA Grapalat" w:cs="Arial Armenian"/>
          <w:color w:val="000000" w:themeColor="text1"/>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51377A" w:rsidRPr="0051377A" w14:paraId="58320E0B" w14:textId="77777777" w:rsidTr="00213985">
        <w:tc>
          <w:tcPr>
            <w:tcW w:w="540" w:type="dxa"/>
            <w:vAlign w:val="center"/>
          </w:tcPr>
          <w:p w14:paraId="46E6119A" w14:textId="77777777" w:rsidR="0044364E" w:rsidRPr="0051377A" w:rsidRDefault="0044364E" w:rsidP="00DF47DB">
            <w:pPr>
              <w:jc w:val="center"/>
              <w:rPr>
                <w:rFonts w:ascii="GHEA Grapalat" w:hAnsi="GHEA Grapalat"/>
                <w:color w:val="000000" w:themeColor="text1"/>
                <w:sz w:val="20"/>
              </w:rPr>
            </w:pPr>
            <w:r w:rsidRPr="0051377A">
              <w:rPr>
                <w:rFonts w:ascii="GHEA Grapalat" w:hAnsi="GHEA Grapalat"/>
                <w:color w:val="000000" w:themeColor="text1"/>
                <w:sz w:val="20"/>
              </w:rPr>
              <w:t>N</w:t>
            </w:r>
          </w:p>
          <w:p w14:paraId="033E21FB" w14:textId="77777777" w:rsidR="0044364E" w:rsidRPr="0051377A" w:rsidRDefault="0044364E" w:rsidP="00DF47DB">
            <w:pPr>
              <w:jc w:val="center"/>
              <w:rPr>
                <w:rFonts w:ascii="GHEA Grapalat" w:hAnsi="GHEA Grapalat"/>
                <w:color w:val="000000" w:themeColor="text1"/>
                <w:sz w:val="20"/>
              </w:rPr>
            </w:pPr>
          </w:p>
        </w:tc>
        <w:tc>
          <w:tcPr>
            <w:tcW w:w="3078" w:type="dxa"/>
            <w:vAlign w:val="center"/>
          </w:tcPr>
          <w:p w14:paraId="01AA5648" w14:textId="77777777" w:rsidR="0044364E" w:rsidRPr="0051377A" w:rsidRDefault="0044364E" w:rsidP="00DF47DB">
            <w:pPr>
              <w:jc w:val="center"/>
              <w:rPr>
                <w:rFonts w:ascii="GHEA Grapalat" w:hAnsi="GHEA Grapalat"/>
                <w:color w:val="000000" w:themeColor="text1"/>
                <w:sz w:val="20"/>
              </w:rPr>
            </w:pPr>
            <w:r w:rsidRPr="0051377A">
              <w:rPr>
                <w:rFonts w:ascii="GHEA Grapalat" w:hAnsi="GHEA Grapalat" w:cs="Sylfaen"/>
                <w:color w:val="000000" w:themeColor="text1"/>
                <w:sz w:val="20"/>
                <w:lang w:val="ru-RU"/>
              </w:rPr>
              <w:t>Տեխնիկական</w:t>
            </w:r>
            <w:r w:rsidRPr="0051377A">
              <w:rPr>
                <w:rFonts w:ascii="GHEA Grapalat" w:hAnsi="GHEA Grapalat" w:cs="Arial"/>
                <w:color w:val="000000" w:themeColor="text1"/>
                <w:sz w:val="20"/>
                <w:lang w:val="ru-RU"/>
              </w:rPr>
              <w:t xml:space="preserve"> </w:t>
            </w:r>
            <w:r w:rsidRPr="0051377A">
              <w:rPr>
                <w:rFonts w:ascii="GHEA Grapalat" w:hAnsi="GHEA Grapalat" w:cs="Sylfaen"/>
                <w:color w:val="000000" w:themeColor="text1"/>
                <w:sz w:val="20"/>
                <w:lang w:val="ru-RU"/>
              </w:rPr>
              <w:t>միջոցի</w:t>
            </w:r>
            <w:r w:rsidRPr="0051377A">
              <w:rPr>
                <w:rFonts w:ascii="GHEA Grapalat" w:hAnsi="GHEA Grapalat" w:cs="Arial"/>
                <w:color w:val="000000" w:themeColor="text1"/>
                <w:sz w:val="20"/>
                <w:lang w:val="ru-RU"/>
              </w:rPr>
              <w:t xml:space="preserve"> </w:t>
            </w:r>
            <w:r w:rsidRPr="0051377A">
              <w:rPr>
                <w:rFonts w:ascii="GHEA Grapalat" w:hAnsi="GHEA Grapalat" w:cs="Sylfaen"/>
                <w:color w:val="000000" w:themeColor="text1"/>
                <w:sz w:val="20"/>
                <w:lang w:val="ru-RU"/>
              </w:rPr>
              <w:t>անվանումը</w:t>
            </w:r>
          </w:p>
        </w:tc>
        <w:tc>
          <w:tcPr>
            <w:tcW w:w="4248" w:type="dxa"/>
            <w:vAlign w:val="center"/>
          </w:tcPr>
          <w:p w14:paraId="7EBCAF31" w14:textId="77777777" w:rsidR="0044364E" w:rsidRPr="0051377A" w:rsidRDefault="0044364E" w:rsidP="00DF47DB">
            <w:pPr>
              <w:jc w:val="center"/>
              <w:rPr>
                <w:rFonts w:ascii="GHEA Grapalat" w:hAnsi="GHEA Grapalat"/>
                <w:color w:val="000000" w:themeColor="text1"/>
                <w:sz w:val="20"/>
              </w:rPr>
            </w:pPr>
            <w:r w:rsidRPr="0051377A">
              <w:rPr>
                <w:rFonts w:ascii="GHEA Grapalat" w:hAnsi="GHEA Grapalat" w:cs="Sylfaen"/>
                <w:color w:val="000000" w:themeColor="text1"/>
                <w:sz w:val="20"/>
                <w:lang w:val="ru-RU"/>
              </w:rPr>
              <w:t>Տեխնիկական</w:t>
            </w:r>
            <w:r w:rsidRPr="0051377A">
              <w:rPr>
                <w:rFonts w:ascii="GHEA Grapalat" w:hAnsi="GHEA Grapalat"/>
                <w:color w:val="000000" w:themeColor="text1"/>
                <w:sz w:val="20"/>
              </w:rPr>
              <w:t xml:space="preserve"> </w:t>
            </w:r>
            <w:r w:rsidRPr="0051377A">
              <w:rPr>
                <w:rFonts w:ascii="GHEA Grapalat" w:hAnsi="GHEA Grapalat" w:cs="Sylfaen"/>
                <w:color w:val="000000" w:themeColor="text1"/>
                <w:sz w:val="20"/>
                <w:lang w:val="ru-RU"/>
              </w:rPr>
              <w:t>միջոցի</w:t>
            </w:r>
            <w:r w:rsidRPr="0051377A">
              <w:rPr>
                <w:rFonts w:ascii="GHEA Grapalat" w:hAnsi="GHEA Grapalat"/>
                <w:color w:val="000000" w:themeColor="text1"/>
                <w:sz w:val="20"/>
              </w:rPr>
              <w:t xml:space="preserve"> </w:t>
            </w:r>
            <w:r w:rsidRPr="0051377A">
              <w:rPr>
                <w:rFonts w:ascii="GHEA Grapalat" w:hAnsi="GHEA Grapalat" w:cs="Sylfaen"/>
                <w:color w:val="000000" w:themeColor="text1"/>
                <w:sz w:val="20"/>
                <w:lang w:val="ru-RU"/>
              </w:rPr>
              <w:t>մակնիշը</w:t>
            </w:r>
            <w:r w:rsidRPr="0051377A">
              <w:rPr>
                <w:rFonts w:ascii="GHEA Grapalat" w:hAnsi="GHEA Grapalat"/>
                <w:color w:val="000000" w:themeColor="text1"/>
                <w:sz w:val="20"/>
              </w:rPr>
              <w:t xml:space="preserve">, </w:t>
            </w:r>
            <w:r w:rsidRPr="0051377A">
              <w:rPr>
                <w:rFonts w:ascii="GHEA Grapalat" w:hAnsi="GHEA Grapalat" w:cs="Sylfaen"/>
                <w:color w:val="000000" w:themeColor="text1"/>
                <w:sz w:val="20"/>
                <w:lang w:val="ru-RU"/>
              </w:rPr>
              <w:t>պետհամարանիշը</w:t>
            </w:r>
            <w:r w:rsidRPr="0051377A">
              <w:rPr>
                <w:rFonts w:ascii="GHEA Grapalat" w:hAnsi="GHEA Grapalat"/>
                <w:color w:val="000000" w:themeColor="text1"/>
                <w:sz w:val="20"/>
              </w:rPr>
              <w:t>, (</w:t>
            </w:r>
            <w:r w:rsidRPr="0051377A">
              <w:rPr>
                <w:rFonts w:ascii="GHEA Grapalat" w:hAnsi="GHEA Grapalat" w:cs="Sylfaen"/>
                <w:color w:val="000000" w:themeColor="text1"/>
                <w:sz w:val="20"/>
              </w:rPr>
              <w:t>եթե</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առկա</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է</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lang w:val="ru-RU"/>
              </w:rPr>
              <w:t>և</w:t>
            </w:r>
            <w:r w:rsidRPr="0051377A">
              <w:rPr>
                <w:rFonts w:ascii="GHEA Grapalat" w:hAnsi="GHEA Grapalat"/>
                <w:color w:val="000000" w:themeColor="text1"/>
                <w:sz w:val="20"/>
              </w:rPr>
              <w:t xml:space="preserve"> </w:t>
            </w:r>
            <w:r w:rsidRPr="0051377A">
              <w:rPr>
                <w:rFonts w:ascii="GHEA Grapalat" w:hAnsi="GHEA Grapalat" w:cs="Sylfaen"/>
                <w:color w:val="000000" w:themeColor="text1"/>
                <w:sz w:val="20"/>
                <w:lang w:val="ru-RU"/>
              </w:rPr>
              <w:t>արտադրության</w:t>
            </w:r>
            <w:r w:rsidRPr="0051377A">
              <w:rPr>
                <w:rFonts w:ascii="GHEA Grapalat" w:hAnsi="GHEA Grapalat"/>
                <w:color w:val="000000" w:themeColor="text1"/>
                <w:sz w:val="20"/>
              </w:rPr>
              <w:t xml:space="preserve"> </w:t>
            </w:r>
            <w:r w:rsidRPr="0051377A">
              <w:rPr>
                <w:rFonts w:ascii="GHEA Grapalat" w:hAnsi="GHEA Grapalat" w:cs="Sylfaen"/>
                <w:color w:val="000000" w:themeColor="text1"/>
                <w:sz w:val="20"/>
                <w:lang w:val="ru-RU"/>
              </w:rPr>
              <w:t>տարեթիվը</w:t>
            </w:r>
          </w:p>
        </w:tc>
        <w:tc>
          <w:tcPr>
            <w:tcW w:w="2023" w:type="dxa"/>
            <w:vAlign w:val="center"/>
          </w:tcPr>
          <w:p w14:paraId="2799F3FE" w14:textId="77777777" w:rsidR="0044364E" w:rsidRPr="0051377A" w:rsidRDefault="0044364E" w:rsidP="00DF47DB">
            <w:pPr>
              <w:jc w:val="center"/>
              <w:rPr>
                <w:rFonts w:ascii="GHEA Grapalat" w:hAnsi="GHEA Grapalat"/>
                <w:color w:val="000000" w:themeColor="text1"/>
                <w:sz w:val="20"/>
              </w:rPr>
            </w:pPr>
            <w:r w:rsidRPr="0051377A">
              <w:rPr>
                <w:rFonts w:ascii="GHEA Grapalat" w:hAnsi="GHEA Grapalat" w:cs="Sylfaen"/>
                <w:color w:val="000000" w:themeColor="text1"/>
                <w:sz w:val="20"/>
                <w:lang w:val="ru-RU"/>
              </w:rPr>
              <w:t>Տեխնիկական</w:t>
            </w:r>
            <w:r w:rsidRPr="0051377A">
              <w:rPr>
                <w:rFonts w:ascii="GHEA Grapalat" w:hAnsi="GHEA Grapalat"/>
                <w:color w:val="000000" w:themeColor="text1"/>
                <w:sz w:val="20"/>
              </w:rPr>
              <w:t xml:space="preserve"> </w:t>
            </w:r>
            <w:r w:rsidRPr="0051377A">
              <w:rPr>
                <w:rFonts w:ascii="GHEA Grapalat" w:hAnsi="GHEA Grapalat" w:cs="Sylfaen"/>
                <w:color w:val="000000" w:themeColor="text1"/>
                <w:sz w:val="20"/>
                <w:lang w:val="ru-RU"/>
              </w:rPr>
              <w:t>միջոցի</w:t>
            </w:r>
            <w:r w:rsidRPr="0051377A">
              <w:rPr>
                <w:rFonts w:ascii="GHEA Grapalat" w:hAnsi="GHEA Grapalat"/>
                <w:color w:val="000000" w:themeColor="text1"/>
                <w:sz w:val="20"/>
              </w:rPr>
              <w:t xml:space="preserve"> </w:t>
            </w:r>
            <w:r w:rsidRPr="0051377A">
              <w:rPr>
                <w:rFonts w:ascii="GHEA Grapalat" w:hAnsi="GHEA Grapalat" w:cs="Sylfaen"/>
                <w:color w:val="000000" w:themeColor="text1"/>
                <w:sz w:val="20"/>
                <w:lang w:val="ru-RU"/>
              </w:rPr>
              <w:t>նկատմամբ</w:t>
            </w:r>
            <w:r w:rsidRPr="0051377A">
              <w:rPr>
                <w:rFonts w:ascii="GHEA Grapalat" w:hAnsi="GHEA Grapalat"/>
                <w:color w:val="000000" w:themeColor="text1"/>
                <w:sz w:val="20"/>
              </w:rPr>
              <w:t xml:space="preserve"> </w:t>
            </w:r>
            <w:r w:rsidRPr="0051377A">
              <w:rPr>
                <w:rFonts w:ascii="GHEA Grapalat" w:hAnsi="GHEA Grapalat" w:cs="Sylfaen"/>
                <w:color w:val="000000" w:themeColor="text1"/>
                <w:sz w:val="20"/>
                <w:lang w:val="ru-RU"/>
              </w:rPr>
              <w:t>իրավունքի</w:t>
            </w:r>
            <w:r w:rsidRPr="0051377A">
              <w:rPr>
                <w:rFonts w:ascii="GHEA Grapalat" w:hAnsi="GHEA Grapalat"/>
                <w:color w:val="000000" w:themeColor="text1"/>
                <w:sz w:val="20"/>
              </w:rPr>
              <w:t xml:space="preserve"> </w:t>
            </w:r>
            <w:r w:rsidRPr="0051377A">
              <w:rPr>
                <w:rFonts w:ascii="GHEA Grapalat" w:hAnsi="GHEA Grapalat" w:cs="Sylfaen"/>
                <w:color w:val="000000" w:themeColor="text1"/>
                <w:sz w:val="20"/>
                <w:lang w:val="ru-RU"/>
              </w:rPr>
              <w:t>տեսակը</w:t>
            </w:r>
          </w:p>
        </w:tc>
      </w:tr>
      <w:tr w:rsidR="0051377A" w:rsidRPr="0051377A" w14:paraId="43A868A3" w14:textId="77777777" w:rsidTr="00213985">
        <w:tc>
          <w:tcPr>
            <w:tcW w:w="540" w:type="dxa"/>
          </w:tcPr>
          <w:p w14:paraId="1351B3BC" w14:textId="77777777" w:rsidR="00F3567E" w:rsidRPr="0051377A" w:rsidRDefault="00F3567E" w:rsidP="00DF47DB">
            <w:pPr>
              <w:jc w:val="center"/>
              <w:rPr>
                <w:rFonts w:ascii="GHEA Grapalat" w:hAnsi="GHEA Grapalat"/>
                <w:color w:val="000000" w:themeColor="text1"/>
                <w:sz w:val="20"/>
              </w:rPr>
            </w:pPr>
            <w:r w:rsidRPr="0051377A">
              <w:rPr>
                <w:rFonts w:ascii="GHEA Grapalat" w:hAnsi="GHEA Grapalat"/>
                <w:color w:val="000000" w:themeColor="text1"/>
                <w:sz w:val="20"/>
              </w:rPr>
              <w:t>1</w:t>
            </w:r>
          </w:p>
        </w:tc>
        <w:tc>
          <w:tcPr>
            <w:tcW w:w="3078" w:type="dxa"/>
          </w:tcPr>
          <w:p w14:paraId="4068F0D0" w14:textId="616D631C" w:rsidR="00F3567E" w:rsidRPr="0051377A" w:rsidRDefault="00F3567E" w:rsidP="00DF47DB">
            <w:pPr>
              <w:rPr>
                <w:rFonts w:ascii="GHEA Grapalat" w:hAnsi="GHEA Grapalat"/>
                <w:color w:val="000000" w:themeColor="text1"/>
                <w:sz w:val="20"/>
                <w:lang w:val="ru-RU"/>
              </w:rPr>
            </w:pPr>
          </w:p>
        </w:tc>
        <w:tc>
          <w:tcPr>
            <w:tcW w:w="4248" w:type="dxa"/>
          </w:tcPr>
          <w:p w14:paraId="14EB3A46" w14:textId="77777777" w:rsidR="00F3567E" w:rsidRPr="0051377A" w:rsidRDefault="00F3567E" w:rsidP="00DF47DB">
            <w:pPr>
              <w:jc w:val="center"/>
              <w:rPr>
                <w:rFonts w:ascii="GHEA Grapalat" w:hAnsi="GHEA Grapalat"/>
                <w:color w:val="000000" w:themeColor="text1"/>
                <w:sz w:val="20"/>
                <w:lang w:val="ru-RU"/>
              </w:rPr>
            </w:pPr>
          </w:p>
        </w:tc>
        <w:tc>
          <w:tcPr>
            <w:tcW w:w="2023" w:type="dxa"/>
          </w:tcPr>
          <w:p w14:paraId="1F2759B0" w14:textId="77777777" w:rsidR="00F3567E" w:rsidRPr="0051377A" w:rsidRDefault="00F3567E" w:rsidP="00DF47DB">
            <w:pPr>
              <w:jc w:val="center"/>
              <w:rPr>
                <w:rFonts w:ascii="GHEA Grapalat" w:hAnsi="GHEA Grapalat"/>
                <w:color w:val="000000" w:themeColor="text1"/>
                <w:sz w:val="20"/>
              </w:rPr>
            </w:pPr>
          </w:p>
        </w:tc>
      </w:tr>
      <w:tr w:rsidR="0051377A" w:rsidRPr="0051377A" w14:paraId="68313FDB" w14:textId="77777777" w:rsidTr="00213985">
        <w:tc>
          <w:tcPr>
            <w:tcW w:w="540" w:type="dxa"/>
          </w:tcPr>
          <w:p w14:paraId="2EC31BCB" w14:textId="77777777" w:rsidR="00F3567E" w:rsidRPr="0051377A" w:rsidRDefault="00F3567E" w:rsidP="00DF47DB">
            <w:pPr>
              <w:jc w:val="center"/>
              <w:rPr>
                <w:rFonts w:ascii="GHEA Grapalat" w:hAnsi="GHEA Grapalat"/>
                <w:color w:val="000000" w:themeColor="text1"/>
                <w:sz w:val="20"/>
              </w:rPr>
            </w:pPr>
            <w:r w:rsidRPr="0051377A">
              <w:rPr>
                <w:rFonts w:ascii="GHEA Grapalat" w:hAnsi="GHEA Grapalat"/>
                <w:color w:val="000000" w:themeColor="text1"/>
                <w:sz w:val="20"/>
              </w:rPr>
              <w:t>2</w:t>
            </w:r>
          </w:p>
        </w:tc>
        <w:tc>
          <w:tcPr>
            <w:tcW w:w="3078" w:type="dxa"/>
          </w:tcPr>
          <w:p w14:paraId="0E0E07C7" w14:textId="3C801897" w:rsidR="00F3567E" w:rsidRPr="0051377A" w:rsidRDefault="00F3567E" w:rsidP="00DF47DB">
            <w:pPr>
              <w:rPr>
                <w:rFonts w:ascii="GHEA Grapalat" w:hAnsi="GHEA Grapalat"/>
                <w:color w:val="000000" w:themeColor="text1"/>
                <w:sz w:val="20"/>
                <w:lang w:val="ru-RU"/>
              </w:rPr>
            </w:pPr>
          </w:p>
        </w:tc>
        <w:tc>
          <w:tcPr>
            <w:tcW w:w="4248" w:type="dxa"/>
          </w:tcPr>
          <w:p w14:paraId="4B4D0647" w14:textId="77777777" w:rsidR="00F3567E" w:rsidRPr="0051377A" w:rsidRDefault="00F3567E" w:rsidP="00DF47DB">
            <w:pPr>
              <w:jc w:val="center"/>
              <w:rPr>
                <w:rFonts w:ascii="GHEA Grapalat" w:hAnsi="GHEA Grapalat"/>
                <w:color w:val="000000" w:themeColor="text1"/>
                <w:sz w:val="20"/>
                <w:lang w:val="ru-RU"/>
              </w:rPr>
            </w:pPr>
          </w:p>
        </w:tc>
        <w:tc>
          <w:tcPr>
            <w:tcW w:w="2023" w:type="dxa"/>
          </w:tcPr>
          <w:p w14:paraId="64F6B958" w14:textId="77777777" w:rsidR="00F3567E" w:rsidRPr="0051377A" w:rsidRDefault="00F3567E" w:rsidP="00DF47DB">
            <w:pPr>
              <w:jc w:val="center"/>
              <w:rPr>
                <w:rFonts w:ascii="GHEA Grapalat" w:hAnsi="GHEA Grapalat"/>
                <w:color w:val="000000" w:themeColor="text1"/>
                <w:sz w:val="20"/>
              </w:rPr>
            </w:pPr>
          </w:p>
        </w:tc>
      </w:tr>
      <w:tr w:rsidR="00F3567E" w:rsidRPr="0051377A" w14:paraId="30B2BE90" w14:textId="77777777" w:rsidTr="00213985">
        <w:tc>
          <w:tcPr>
            <w:tcW w:w="540" w:type="dxa"/>
          </w:tcPr>
          <w:p w14:paraId="669CDF76" w14:textId="5445556E" w:rsidR="00F3567E" w:rsidRPr="0051377A" w:rsidRDefault="00F3567E" w:rsidP="00DF47DB">
            <w:pPr>
              <w:jc w:val="center"/>
              <w:rPr>
                <w:rFonts w:ascii="GHEA Grapalat" w:hAnsi="GHEA Grapalat"/>
                <w:color w:val="000000" w:themeColor="text1"/>
                <w:sz w:val="20"/>
                <w:lang w:val="hy-AM"/>
              </w:rPr>
            </w:pPr>
            <w:r w:rsidRPr="0051377A">
              <w:rPr>
                <w:rFonts w:ascii="GHEA Grapalat" w:hAnsi="GHEA Grapalat"/>
                <w:color w:val="000000" w:themeColor="text1"/>
                <w:sz w:val="20"/>
                <w:lang w:val="hy-AM"/>
              </w:rPr>
              <w:t>3</w:t>
            </w:r>
          </w:p>
        </w:tc>
        <w:tc>
          <w:tcPr>
            <w:tcW w:w="3078" w:type="dxa"/>
          </w:tcPr>
          <w:p w14:paraId="2B3591C7" w14:textId="193C3685" w:rsidR="00F3567E" w:rsidRPr="0051377A" w:rsidRDefault="00F3567E" w:rsidP="00DF47DB">
            <w:pPr>
              <w:rPr>
                <w:rFonts w:ascii="GHEA Grapalat" w:hAnsi="GHEA Grapalat"/>
                <w:color w:val="000000" w:themeColor="text1"/>
                <w:sz w:val="20"/>
                <w:lang w:val="ru-RU"/>
              </w:rPr>
            </w:pPr>
          </w:p>
        </w:tc>
        <w:tc>
          <w:tcPr>
            <w:tcW w:w="4248" w:type="dxa"/>
          </w:tcPr>
          <w:p w14:paraId="412645F3" w14:textId="77777777" w:rsidR="00F3567E" w:rsidRPr="0051377A" w:rsidRDefault="00F3567E" w:rsidP="00DF47DB">
            <w:pPr>
              <w:jc w:val="center"/>
              <w:rPr>
                <w:rFonts w:ascii="GHEA Grapalat" w:hAnsi="GHEA Grapalat"/>
                <w:color w:val="000000" w:themeColor="text1"/>
                <w:sz w:val="20"/>
                <w:lang w:val="ru-RU"/>
              </w:rPr>
            </w:pPr>
          </w:p>
        </w:tc>
        <w:tc>
          <w:tcPr>
            <w:tcW w:w="2023" w:type="dxa"/>
          </w:tcPr>
          <w:p w14:paraId="74566021" w14:textId="77777777" w:rsidR="00F3567E" w:rsidRPr="0051377A" w:rsidRDefault="00F3567E" w:rsidP="00DF47DB">
            <w:pPr>
              <w:jc w:val="center"/>
              <w:rPr>
                <w:rFonts w:ascii="GHEA Grapalat" w:hAnsi="GHEA Grapalat"/>
                <w:color w:val="000000" w:themeColor="text1"/>
                <w:sz w:val="20"/>
              </w:rPr>
            </w:pPr>
          </w:p>
        </w:tc>
      </w:tr>
    </w:tbl>
    <w:p w14:paraId="446B9B10" w14:textId="77777777" w:rsidR="0044364E" w:rsidRPr="0051377A" w:rsidRDefault="0044364E" w:rsidP="00DF47DB">
      <w:pPr>
        <w:ind w:firstLine="567"/>
        <w:jc w:val="both"/>
        <w:rPr>
          <w:rFonts w:ascii="GHEA Grapalat" w:hAnsi="GHEA Grapalat" w:cs="Sylfaen"/>
          <w:color w:val="000000" w:themeColor="text1"/>
          <w:sz w:val="20"/>
        </w:rPr>
      </w:pPr>
    </w:p>
    <w:p w14:paraId="6F287ADE" w14:textId="77777777" w:rsidR="0044364E" w:rsidRPr="0051377A" w:rsidRDefault="0044364E" w:rsidP="00DF47DB">
      <w:pPr>
        <w:ind w:firstLine="567"/>
        <w:jc w:val="both"/>
        <w:rPr>
          <w:rFonts w:ascii="GHEA Grapalat" w:hAnsi="GHEA Grapalat" w:cs="Sylfaen"/>
          <w:color w:val="000000" w:themeColor="text1"/>
          <w:sz w:val="20"/>
        </w:rPr>
      </w:pPr>
      <w:r w:rsidRPr="0051377A">
        <w:rPr>
          <w:rFonts w:ascii="GHEA Grapalat" w:hAnsi="GHEA Grapalat" w:cs="Arial Armenian"/>
          <w:color w:val="000000" w:themeColor="text1"/>
          <w:sz w:val="20"/>
        </w:rPr>
        <w:t xml:space="preserve">դ. մասնակցի որակավորումը այս չափանիշի գծով գնահատվում է բավարար, եթե վերջինս </w:t>
      </w:r>
      <w:r w:rsidRPr="0051377A">
        <w:rPr>
          <w:rFonts w:ascii="GHEA Grapalat" w:hAnsi="GHEA Grapalat" w:cs="Sylfaen"/>
          <w:color w:val="000000" w:themeColor="text1"/>
          <w:sz w:val="20"/>
          <w:lang w:val="hy-AM"/>
        </w:rPr>
        <w:t>ապահովում</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սույն</w:t>
      </w:r>
      <w:r w:rsidRPr="0051377A">
        <w:rPr>
          <w:rFonts w:ascii="GHEA Grapalat" w:hAnsi="GHEA Grapalat" w:cs="Arial Armenian"/>
          <w:color w:val="000000" w:themeColor="text1"/>
          <w:sz w:val="20"/>
          <w:lang w:val="hy-AM"/>
        </w:rPr>
        <w:t xml:space="preserve"> </w:t>
      </w:r>
      <w:r w:rsidRPr="0051377A">
        <w:rPr>
          <w:rFonts w:ascii="GHEA Grapalat" w:hAnsi="GHEA Grapalat" w:cs="Arial Armenian"/>
          <w:color w:val="000000" w:themeColor="text1"/>
          <w:sz w:val="20"/>
        </w:rPr>
        <w:t xml:space="preserve">ենթակետով </w:t>
      </w:r>
      <w:r w:rsidRPr="0051377A">
        <w:rPr>
          <w:rFonts w:ascii="GHEA Grapalat" w:hAnsi="GHEA Grapalat" w:cs="Sylfaen"/>
          <w:color w:val="000000" w:themeColor="text1"/>
          <w:sz w:val="20"/>
          <w:lang w:val="hy-AM"/>
        </w:rPr>
        <w:t>նախատեսված</w:t>
      </w:r>
      <w:r w:rsidRPr="0051377A">
        <w:rPr>
          <w:rFonts w:ascii="GHEA Grapalat" w:hAnsi="GHEA Grapalat" w:cs="Arial Armenian"/>
          <w:color w:val="000000" w:themeColor="text1"/>
          <w:sz w:val="20"/>
          <w:lang w:val="hy-AM"/>
        </w:rPr>
        <w:t xml:space="preserve"> </w:t>
      </w:r>
      <w:r w:rsidRPr="0051377A">
        <w:rPr>
          <w:rFonts w:ascii="GHEA Grapalat" w:hAnsi="GHEA Grapalat" w:cs="Arial Armenian"/>
          <w:color w:val="000000" w:themeColor="text1"/>
          <w:sz w:val="20"/>
        </w:rPr>
        <w:t xml:space="preserve">պայմաններն ու </w:t>
      </w:r>
      <w:r w:rsidRPr="0051377A">
        <w:rPr>
          <w:rFonts w:ascii="GHEA Grapalat" w:hAnsi="GHEA Grapalat" w:cs="Sylfaen"/>
          <w:color w:val="000000" w:themeColor="text1"/>
          <w:sz w:val="20"/>
          <w:lang w:val="hy-AM"/>
        </w:rPr>
        <w:t>պահանջները</w:t>
      </w:r>
      <w:r w:rsidRPr="0051377A">
        <w:rPr>
          <w:rFonts w:ascii="GHEA Grapalat" w:hAnsi="GHEA Grapalat" w:cs="Sylfaen"/>
          <w:color w:val="000000" w:themeColor="text1"/>
          <w:sz w:val="20"/>
        </w:rPr>
        <w:t>.</w:t>
      </w:r>
    </w:p>
    <w:p w14:paraId="7EFE907A" w14:textId="77777777" w:rsidR="0044364E" w:rsidRPr="0051377A" w:rsidRDefault="0044364E" w:rsidP="00DF47DB">
      <w:pPr>
        <w:ind w:firstLine="567"/>
        <w:jc w:val="both"/>
        <w:rPr>
          <w:rFonts w:ascii="GHEA Grapalat" w:hAnsi="GHEA Grapalat" w:cs="Arial Armenian"/>
          <w:color w:val="000000" w:themeColor="text1"/>
          <w:sz w:val="20"/>
        </w:rPr>
      </w:pPr>
    </w:p>
    <w:p w14:paraId="06F9A603" w14:textId="77777777" w:rsidR="0044364E" w:rsidRPr="0051377A" w:rsidRDefault="0044364E" w:rsidP="00DF47DB">
      <w:pPr>
        <w:ind w:firstLine="567"/>
        <w:jc w:val="both"/>
        <w:rPr>
          <w:rFonts w:ascii="GHEA Grapalat" w:hAnsi="GHEA Grapalat" w:cs="Arial"/>
          <w:color w:val="000000" w:themeColor="text1"/>
          <w:sz w:val="20"/>
          <w:lang w:val="hy-AM"/>
        </w:rPr>
      </w:pPr>
      <w:r w:rsidRPr="0051377A">
        <w:rPr>
          <w:rFonts w:ascii="GHEA Grapalat" w:hAnsi="GHEA Grapalat" w:cs="Arial Armenian"/>
          <w:color w:val="000000" w:themeColor="text1"/>
          <w:sz w:val="20"/>
        </w:rPr>
        <w:t xml:space="preserve">3) </w:t>
      </w:r>
      <w:r w:rsidRPr="0051377A">
        <w:rPr>
          <w:rFonts w:ascii="GHEA Grapalat" w:hAnsi="GHEA Grapalat" w:cs="Arial Armenian"/>
          <w:color w:val="000000" w:themeColor="text1"/>
          <w:sz w:val="14"/>
          <w:lang w:val="hy-AM"/>
        </w:rPr>
        <w:t>&lt;&lt;</w:t>
      </w:r>
      <w:r w:rsidRPr="0051377A">
        <w:rPr>
          <w:rFonts w:ascii="GHEA Grapalat" w:hAnsi="GHEA Grapalat" w:cs="Sylfaen"/>
          <w:color w:val="000000" w:themeColor="text1"/>
          <w:sz w:val="20"/>
          <w:lang w:val="hy-AM"/>
        </w:rPr>
        <w:t>Ֆինանսական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միջոցներ</w:t>
      </w:r>
      <w:r w:rsidRPr="0051377A">
        <w:rPr>
          <w:rFonts w:ascii="GHEA Grapalat" w:hAnsi="GHEA Grapalat" w:cs="Sylfaen"/>
          <w:color w:val="000000" w:themeColor="text1"/>
          <w:sz w:val="14"/>
          <w:lang w:val="hy-AM"/>
        </w:rPr>
        <w:t>&gt;&gt;</w:t>
      </w:r>
      <w:r w:rsidRPr="0051377A">
        <w:rPr>
          <w:rFonts w:ascii="GHEA Grapalat" w:hAnsi="GHEA Grapalat" w:cs="Arial Armenian"/>
          <w:color w:val="000000" w:themeColor="text1"/>
          <w:sz w:val="20"/>
          <w:lang w:val="hy-AM"/>
        </w:rPr>
        <w:t xml:space="preserve"> </w:t>
      </w:r>
      <w:r w:rsidRPr="0051377A">
        <w:rPr>
          <w:rFonts w:ascii="GHEA Grapalat" w:hAnsi="GHEA Grapalat" w:cs="Arial Armenian"/>
          <w:color w:val="000000" w:themeColor="text1"/>
          <w:sz w:val="20"/>
        </w:rPr>
        <w:t xml:space="preserve">որակավորման չափանիշը </w:t>
      </w:r>
      <w:r w:rsidRPr="0051377A">
        <w:rPr>
          <w:rFonts w:ascii="GHEA Grapalat" w:hAnsi="GHEA Grapalat" w:cs="Arial"/>
          <w:color w:val="000000" w:themeColor="text1"/>
          <w:sz w:val="20"/>
        </w:rPr>
        <w:t xml:space="preserve">սահմանվում և </w:t>
      </w:r>
      <w:r w:rsidRPr="0051377A">
        <w:rPr>
          <w:rFonts w:ascii="GHEA Grapalat" w:hAnsi="GHEA Grapalat" w:cs="Sylfaen"/>
          <w:color w:val="000000" w:themeColor="text1"/>
          <w:sz w:val="20"/>
          <w:lang w:val="hy-AM"/>
        </w:rPr>
        <w:t>գնահատվում</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հետևյալ</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կարգով</w:t>
      </w:r>
      <w:r w:rsidRPr="0051377A">
        <w:rPr>
          <w:rFonts w:ascii="GHEA Grapalat" w:hAnsi="GHEA Grapalat" w:cs="Arial"/>
          <w:color w:val="000000" w:themeColor="text1"/>
          <w:sz w:val="20"/>
          <w:lang w:val="hy-AM"/>
        </w:rPr>
        <w:t>`</w:t>
      </w:r>
    </w:p>
    <w:p w14:paraId="32628726" w14:textId="77777777" w:rsidR="0044364E" w:rsidRPr="0051377A" w:rsidRDefault="0044364E" w:rsidP="00DF47DB">
      <w:pPr>
        <w:pStyle w:val="norm"/>
        <w:spacing w:line="240" w:lineRule="auto"/>
        <w:rPr>
          <w:rFonts w:ascii="GHEA Grapalat" w:hAnsi="GHEA Grapalat" w:cs="Sylfaen"/>
          <w:color w:val="000000" w:themeColor="text1"/>
          <w:sz w:val="20"/>
          <w:szCs w:val="24"/>
          <w:lang w:val="hy-AM" w:eastAsia="en-US"/>
        </w:rPr>
      </w:pPr>
      <w:r w:rsidRPr="0051377A">
        <w:rPr>
          <w:rFonts w:ascii="GHEA Grapalat" w:hAnsi="GHEA Grapalat" w:cs="Arial"/>
          <w:color w:val="000000" w:themeColor="text1"/>
          <w:sz w:val="20"/>
          <w:lang w:val="hy-AM"/>
        </w:rPr>
        <w:t>ա.</w:t>
      </w:r>
      <w:r w:rsidRPr="0051377A">
        <w:rPr>
          <w:rFonts w:ascii="GHEA Grapalat" w:hAnsi="GHEA Grapalat" w:cs="Sylfaen"/>
          <w:color w:val="000000" w:themeColor="text1"/>
          <w:sz w:val="20"/>
          <w:szCs w:val="24"/>
          <w:lang w:val="hy-AM" w:eastAsia="en-US"/>
        </w:rPr>
        <w:t xml:space="preserve"> Հայաստանի Հանրապետության ռեզիդենտ հանդիսացող </w:t>
      </w:r>
      <w:r w:rsidRPr="0051377A">
        <w:rPr>
          <w:rFonts w:ascii="GHEA Grapalat" w:hAnsi="GHEA Grapalat" w:cs="Sylfaen"/>
          <w:color w:val="000000" w:themeColor="text1"/>
          <w:sz w:val="20"/>
          <w:lang w:val="hy-AM" w:eastAsia="en-US"/>
        </w:rPr>
        <w:t>մ</w:t>
      </w:r>
      <w:r w:rsidRPr="0051377A">
        <w:rPr>
          <w:rFonts w:ascii="GHEA Grapalat" w:hAnsi="GHEA Grapalat" w:cs="Sylfaen"/>
          <w:color w:val="000000" w:themeColor="text1"/>
          <w:sz w:val="20"/>
          <w:lang w:val="hy-AM"/>
        </w:rPr>
        <w:t xml:space="preserve">ասնակցի, բացառությամբ անհատ ձեռնարկատեր չհանդիսացող ֆիզիկական անձի, հայտը ներկայացնելուն նախորդող </w:t>
      </w:r>
      <w:r w:rsidRPr="0051377A">
        <w:rPr>
          <w:rFonts w:ascii="GHEA Grapalat" w:hAnsi="GHEA Grapalat" w:cs="Sylfaen"/>
          <w:color w:val="000000" w:themeColor="text1"/>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14:paraId="08E79047" w14:textId="77777777" w:rsidR="0044364E" w:rsidRPr="0051377A" w:rsidRDefault="0044364E" w:rsidP="00DF47DB">
      <w:pPr>
        <w:pStyle w:val="norm"/>
        <w:spacing w:line="240" w:lineRule="auto"/>
        <w:rPr>
          <w:rFonts w:ascii="GHEA Grapalat" w:hAnsi="GHEA Grapalat" w:cs="Sylfaen"/>
          <w:color w:val="000000" w:themeColor="text1"/>
          <w:sz w:val="20"/>
          <w:szCs w:val="24"/>
          <w:lang w:val="hy-AM" w:eastAsia="en-US"/>
        </w:rPr>
      </w:pPr>
      <w:r w:rsidRPr="0051377A">
        <w:rPr>
          <w:rFonts w:ascii="GHEA Grapalat" w:hAnsi="GHEA Grapalat" w:cs="Arial"/>
          <w:color w:val="000000" w:themeColor="text1"/>
          <w:sz w:val="20"/>
          <w:lang w:val="hy-AM"/>
        </w:rPr>
        <w:t xml:space="preserve">բ. </w:t>
      </w:r>
      <w:r w:rsidRPr="0051377A">
        <w:rPr>
          <w:rFonts w:ascii="GHEA Grapalat" w:hAnsi="GHEA Grapalat"/>
          <w:color w:val="000000" w:themeColor="text1"/>
          <w:sz w:val="20"/>
          <w:lang w:val="hy-AM"/>
        </w:rPr>
        <w:t xml:space="preserve">սույն ենթակետի ա) պարբերությամբ նախատեսված պահանջներին իր համապատասխանությունը հիմնավորելու համար </w:t>
      </w:r>
      <w:r w:rsidRPr="0051377A">
        <w:rPr>
          <w:rFonts w:ascii="GHEA Grapalat" w:hAnsi="GHEA Grapalat" w:cs="Arial Armenian"/>
          <w:color w:val="000000" w:themeColor="text1"/>
          <w:sz w:val="20"/>
          <w:lang w:val="hy-AM"/>
        </w:rPr>
        <w:t>մ</w:t>
      </w:r>
      <w:r w:rsidRPr="0051377A">
        <w:rPr>
          <w:rFonts w:ascii="GHEA Grapalat" w:hAnsi="GHEA Grapalat" w:cs="Sylfaen"/>
          <w:color w:val="000000" w:themeColor="text1"/>
          <w:sz w:val="20"/>
          <w:lang w:val="hy-AM"/>
        </w:rPr>
        <w:t>ասնակիցը</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հայտով</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ներկայացնում</w:t>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olor w:val="000000" w:themeColor="text1"/>
          <w:sz w:val="20"/>
          <w:lang w:val="hy-AM"/>
        </w:rPr>
        <w:t xml:space="preserve"> իր կողմից հաստատված </w:t>
      </w:r>
      <w:r w:rsidRPr="0051377A">
        <w:rPr>
          <w:rFonts w:ascii="GHEA Grapalat" w:hAnsi="GHEA Grapalat" w:cs="Sylfaen"/>
          <w:color w:val="000000" w:themeColor="text1"/>
          <w:sz w:val="20"/>
          <w:lang w:val="hy-AM"/>
        </w:rPr>
        <w:t xml:space="preserve">հայտարարություն, որի իսկությունը հանձնաժողովը գնահատում է սույն հրավերով սահմանված պայմաններով. </w:t>
      </w:r>
    </w:p>
    <w:p w14:paraId="3696B49B" w14:textId="77777777" w:rsidR="0044364E" w:rsidRPr="0051377A" w:rsidRDefault="0044364E" w:rsidP="00DF47DB">
      <w:pPr>
        <w:pStyle w:val="norm"/>
        <w:spacing w:line="240" w:lineRule="auto"/>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 xml:space="preserve">գ. եթե մասնակիցը չի հանդիսանում Հայաստանի Հանրապետության ռեզիդենտ կամ մասնակիցը </w:t>
      </w:r>
      <w:r w:rsidRPr="0051377A">
        <w:rPr>
          <w:rFonts w:ascii="GHEA Grapalat" w:hAnsi="GHEA Grapalat" w:cs="Sylfaen"/>
          <w:color w:val="000000" w:themeColor="text1"/>
          <w:sz w:val="20"/>
          <w:lang w:val="hy-AM"/>
        </w:rPr>
        <w:t>անհատ ձեռնարկատեր չհանդիսացող</w:t>
      </w:r>
      <w:r w:rsidRPr="0051377A">
        <w:rPr>
          <w:rFonts w:ascii="GHEA Grapalat" w:hAnsi="GHEA Grapalat" w:cs="Sylfaen"/>
          <w:color w:val="000000" w:themeColor="text1"/>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14:paraId="4E9B7CB8" w14:textId="77777777" w:rsidR="0044364E" w:rsidRPr="0051377A" w:rsidDel="006A0D8B" w:rsidRDefault="0044364E" w:rsidP="00DF47DB">
      <w:pPr>
        <w:pStyle w:val="norm"/>
        <w:spacing w:line="240" w:lineRule="auto"/>
        <w:rPr>
          <w:rFonts w:ascii="GHEA Grapalat" w:hAnsi="GHEA Grapalat" w:cs="Sylfaen"/>
          <w:color w:val="000000" w:themeColor="text1"/>
          <w:sz w:val="20"/>
          <w:szCs w:val="24"/>
          <w:lang w:val="pt-BR" w:eastAsia="en-US"/>
        </w:rPr>
      </w:pPr>
      <w:r w:rsidRPr="0051377A">
        <w:rPr>
          <w:rFonts w:ascii="GHEA Grapalat" w:hAnsi="GHEA Grapalat" w:cs="Arial Armenian"/>
          <w:color w:val="000000" w:themeColor="text1"/>
          <w:sz w:val="20"/>
          <w:lang w:val="hy-AM"/>
        </w:rPr>
        <w:t xml:space="preserve">դ. մասնակցի որակավորումը այս չափանիշի գծով գնահատվում է բավարար, եթե վերջինս </w:t>
      </w:r>
      <w:r w:rsidRPr="0051377A">
        <w:rPr>
          <w:rFonts w:ascii="GHEA Grapalat" w:hAnsi="GHEA Grapalat" w:cs="Sylfaen"/>
          <w:color w:val="000000" w:themeColor="text1"/>
          <w:sz w:val="20"/>
          <w:lang w:val="hy-AM"/>
        </w:rPr>
        <w:t>ապահովում</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սույն</w:t>
      </w:r>
      <w:r w:rsidRPr="0051377A">
        <w:rPr>
          <w:rFonts w:ascii="GHEA Grapalat" w:hAnsi="GHEA Grapalat" w:cs="Arial Armenian"/>
          <w:color w:val="000000" w:themeColor="text1"/>
          <w:sz w:val="20"/>
          <w:lang w:val="hy-AM"/>
        </w:rPr>
        <w:t xml:space="preserve"> ենթակետով </w:t>
      </w:r>
      <w:r w:rsidRPr="0051377A">
        <w:rPr>
          <w:rFonts w:ascii="GHEA Grapalat" w:hAnsi="GHEA Grapalat" w:cs="Sylfaen"/>
          <w:color w:val="000000" w:themeColor="text1"/>
          <w:sz w:val="20"/>
          <w:lang w:val="hy-AM"/>
        </w:rPr>
        <w:t>նախատեսված</w:t>
      </w:r>
      <w:r w:rsidRPr="0051377A">
        <w:rPr>
          <w:rFonts w:ascii="GHEA Grapalat" w:hAnsi="GHEA Grapalat" w:cs="Arial Armenian"/>
          <w:color w:val="000000" w:themeColor="text1"/>
          <w:sz w:val="20"/>
          <w:lang w:val="hy-AM"/>
        </w:rPr>
        <w:t xml:space="preserve"> պայմաններն ու պահանջները.</w:t>
      </w:r>
      <w:r w:rsidRPr="0051377A" w:rsidDel="006A0D8B">
        <w:rPr>
          <w:rFonts w:ascii="GHEA Grapalat" w:hAnsi="GHEA Grapalat" w:cs="Sylfaen"/>
          <w:color w:val="000000" w:themeColor="text1"/>
          <w:sz w:val="20"/>
          <w:szCs w:val="24"/>
          <w:lang w:val="pt-BR" w:eastAsia="en-US"/>
        </w:rPr>
        <w:t xml:space="preserve"> </w:t>
      </w:r>
    </w:p>
    <w:p w14:paraId="3E0C7397" w14:textId="77777777" w:rsidR="0044364E" w:rsidRPr="0051377A" w:rsidRDefault="0044364E" w:rsidP="00DF47DB">
      <w:pPr>
        <w:ind w:firstLine="567"/>
        <w:jc w:val="both"/>
        <w:rPr>
          <w:rFonts w:ascii="GHEA Grapalat" w:hAnsi="GHEA Grapalat" w:cs="Arial Armenian"/>
          <w:color w:val="000000" w:themeColor="text1"/>
          <w:sz w:val="20"/>
          <w:lang w:val="pt-BR"/>
        </w:rPr>
      </w:pPr>
    </w:p>
    <w:p w14:paraId="7EBB2C09" w14:textId="77777777" w:rsidR="0044364E" w:rsidRPr="0051377A" w:rsidRDefault="0044364E" w:rsidP="00DF47DB">
      <w:pPr>
        <w:ind w:firstLine="567"/>
        <w:jc w:val="both"/>
        <w:rPr>
          <w:rFonts w:ascii="GHEA Grapalat" w:hAnsi="GHEA Grapalat" w:cs="Arial"/>
          <w:color w:val="000000" w:themeColor="text1"/>
          <w:sz w:val="20"/>
          <w:lang w:val="hy-AM"/>
        </w:rPr>
      </w:pPr>
      <w:r w:rsidRPr="0051377A">
        <w:rPr>
          <w:rFonts w:ascii="GHEA Grapalat" w:hAnsi="GHEA Grapalat" w:cs="Arial Armenian"/>
          <w:color w:val="000000" w:themeColor="text1"/>
          <w:sz w:val="20"/>
          <w:lang w:val="pt-BR"/>
        </w:rPr>
        <w:t xml:space="preserve">4) </w:t>
      </w:r>
      <w:r w:rsidRPr="0051377A">
        <w:rPr>
          <w:rFonts w:ascii="GHEA Grapalat" w:hAnsi="GHEA Grapalat" w:cs="Arial Armenian"/>
          <w:color w:val="000000" w:themeColor="text1"/>
          <w:sz w:val="14"/>
          <w:lang w:val="hy-AM"/>
        </w:rPr>
        <w:t>&lt;&lt;</w:t>
      </w:r>
      <w:r w:rsidRPr="0051377A">
        <w:rPr>
          <w:rFonts w:ascii="GHEA Grapalat" w:hAnsi="GHEA Grapalat" w:cs="Sylfaen"/>
          <w:color w:val="000000" w:themeColor="text1"/>
          <w:sz w:val="20"/>
          <w:lang w:val="hy-AM"/>
        </w:rPr>
        <w:t>Աշխատանքային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ռեսուրսներ</w:t>
      </w:r>
      <w:r w:rsidRPr="0051377A">
        <w:rPr>
          <w:rFonts w:ascii="GHEA Grapalat" w:hAnsi="GHEA Grapalat" w:cs="Sylfaen"/>
          <w:color w:val="000000" w:themeColor="text1"/>
          <w:sz w:val="14"/>
          <w:lang w:val="hy-AM"/>
        </w:rPr>
        <w:t>&gt;&gt;</w:t>
      </w:r>
      <w:r w:rsidRPr="0051377A">
        <w:rPr>
          <w:rFonts w:ascii="GHEA Grapalat" w:hAnsi="GHEA Grapalat" w:cs="Arial Armenian"/>
          <w:color w:val="000000" w:themeColor="text1"/>
          <w:sz w:val="20"/>
          <w:lang w:val="hy-AM"/>
        </w:rPr>
        <w:t xml:space="preserve"> </w:t>
      </w:r>
      <w:r w:rsidRPr="0051377A">
        <w:rPr>
          <w:rFonts w:ascii="GHEA Grapalat" w:hAnsi="GHEA Grapalat" w:cs="Arial Armenian"/>
          <w:color w:val="000000" w:themeColor="text1"/>
          <w:sz w:val="20"/>
        </w:rPr>
        <w:t>որակավորման</w:t>
      </w:r>
      <w:r w:rsidRPr="0051377A">
        <w:rPr>
          <w:rFonts w:ascii="GHEA Grapalat" w:hAnsi="GHEA Grapalat" w:cs="Arial Armenian"/>
          <w:color w:val="000000" w:themeColor="text1"/>
          <w:sz w:val="20"/>
          <w:lang w:val="pt-BR"/>
        </w:rPr>
        <w:t xml:space="preserve"> </w:t>
      </w:r>
      <w:r w:rsidRPr="0051377A">
        <w:rPr>
          <w:rFonts w:ascii="GHEA Grapalat" w:hAnsi="GHEA Grapalat" w:cs="Arial Armenian"/>
          <w:color w:val="000000" w:themeColor="text1"/>
          <w:sz w:val="20"/>
        </w:rPr>
        <w:t>չափանիշը</w:t>
      </w:r>
      <w:r w:rsidRPr="0051377A">
        <w:rPr>
          <w:rFonts w:ascii="GHEA Grapalat" w:hAnsi="GHEA Grapalat" w:cs="Arial Armenian"/>
          <w:color w:val="000000" w:themeColor="text1"/>
          <w:sz w:val="20"/>
          <w:lang w:val="pt-BR"/>
        </w:rPr>
        <w:t xml:space="preserve"> </w:t>
      </w:r>
      <w:r w:rsidRPr="0051377A">
        <w:rPr>
          <w:rFonts w:ascii="GHEA Grapalat" w:hAnsi="GHEA Grapalat" w:cs="Arial Armenian"/>
          <w:color w:val="000000" w:themeColor="text1"/>
          <w:sz w:val="20"/>
        </w:rPr>
        <w:t>սահմանվում</w:t>
      </w:r>
      <w:r w:rsidRPr="0051377A">
        <w:rPr>
          <w:rFonts w:ascii="GHEA Grapalat" w:hAnsi="GHEA Grapalat" w:cs="Arial Armenian"/>
          <w:color w:val="000000" w:themeColor="text1"/>
          <w:sz w:val="20"/>
          <w:lang w:val="pt-BR"/>
        </w:rPr>
        <w:t xml:space="preserve"> </w:t>
      </w:r>
      <w:r w:rsidRPr="0051377A">
        <w:rPr>
          <w:rFonts w:ascii="GHEA Grapalat" w:hAnsi="GHEA Grapalat" w:cs="Arial Armenian"/>
          <w:color w:val="000000" w:themeColor="text1"/>
          <w:sz w:val="20"/>
        </w:rPr>
        <w:t>և</w:t>
      </w:r>
      <w:r w:rsidRPr="0051377A">
        <w:rPr>
          <w:rFonts w:ascii="GHEA Grapalat" w:hAnsi="GHEA Grapalat" w:cs="Arial Armenian"/>
          <w:color w:val="000000" w:themeColor="text1"/>
          <w:sz w:val="20"/>
          <w:lang w:val="pt-BR"/>
        </w:rPr>
        <w:t xml:space="preserve"> </w:t>
      </w:r>
      <w:r w:rsidRPr="0051377A">
        <w:rPr>
          <w:rFonts w:ascii="GHEA Grapalat" w:hAnsi="GHEA Grapalat" w:cs="Sylfaen"/>
          <w:color w:val="000000" w:themeColor="text1"/>
          <w:sz w:val="20"/>
          <w:lang w:val="hy-AM"/>
        </w:rPr>
        <w:t>գնահատվում</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հետևյալ</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կարգով</w:t>
      </w:r>
      <w:r w:rsidRPr="0051377A">
        <w:rPr>
          <w:rFonts w:ascii="GHEA Grapalat" w:hAnsi="GHEA Grapalat" w:cs="Arial"/>
          <w:color w:val="000000" w:themeColor="text1"/>
          <w:sz w:val="20"/>
          <w:lang w:val="hy-AM"/>
        </w:rPr>
        <w:t>`</w:t>
      </w:r>
    </w:p>
    <w:p w14:paraId="6D9560B5" w14:textId="5C5ADD0E" w:rsidR="0044364E" w:rsidRPr="0051377A" w:rsidRDefault="0044364E" w:rsidP="00DF47DB">
      <w:pPr>
        <w:ind w:firstLine="567"/>
        <w:jc w:val="both"/>
        <w:rPr>
          <w:rFonts w:ascii="GHEA Grapalat" w:hAnsi="GHEA Grapalat" w:cs="Arial"/>
          <w:color w:val="000000" w:themeColor="text1"/>
          <w:sz w:val="20"/>
          <w:lang w:val="hy-AM"/>
        </w:rPr>
      </w:pPr>
      <w:r w:rsidRPr="0051377A">
        <w:rPr>
          <w:rFonts w:ascii="GHEA Grapalat" w:hAnsi="GHEA Grapalat" w:cs="Arial Armenian"/>
          <w:color w:val="000000" w:themeColor="text1"/>
          <w:sz w:val="20"/>
          <w:lang w:val="hy-AM"/>
        </w:rPr>
        <w:t>ա. պ</w:t>
      </w:r>
      <w:r w:rsidRPr="0051377A">
        <w:rPr>
          <w:rFonts w:ascii="GHEA Grapalat" w:hAnsi="GHEA Grapalat" w:cs="Sylfaen"/>
          <w:color w:val="000000" w:themeColor="text1"/>
          <w:sz w:val="20"/>
          <w:lang w:val="hy-AM"/>
        </w:rPr>
        <w:t>այմանագրի</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կատարման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համար</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պահանջվում են հետևյալ որակավորում ունեցող աշխատանքային ռեսուրսները</w:t>
      </w:r>
      <w:r w:rsidRPr="0051377A">
        <w:rPr>
          <w:rFonts w:ascii="GHEA Grapalat" w:hAnsi="GHEA Grapalat" w:cs="Arial"/>
          <w:color w:val="000000" w:themeColor="text1"/>
          <w:sz w:val="20"/>
          <w:lang w:val="hy-AM"/>
        </w:rPr>
        <w:t xml:space="preserve"> </w:t>
      </w:r>
    </w:p>
    <w:tbl>
      <w:tblPr>
        <w:tblW w:w="100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1782"/>
        <w:gridCol w:w="3546"/>
        <w:gridCol w:w="4686"/>
      </w:tblGrid>
      <w:tr w:rsidR="0051377A" w:rsidRPr="0051377A" w14:paraId="5FBAE96C" w14:textId="77777777" w:rsidTr="00213985">
        <w:tc>
          <w:tcPr>
            <w:tcW w:w="10048" w:type="dxa"/>
            <w:gridSpan w:val="4"/>
            <w:tcBorders>
              <w:top w:val="single" w:sz="4" w:space="0" w:color="auto"/>
              <w:left w:val="single" w:sz="4" w:space="0" w:color="auto"/>
              <w:bottom w:val="single" w:sz="4" w:space="0" w:color="auto"/>
              <w:right w:val="single" w:sz="4" w:space="0" w:color="auto"/>
            </w:tcBorders>
            <w:vAlign w:val="center"/>
          </w:tcPr>
          <w:p w14:paraId="16AC014F" w14:textId="77777777" w:rsidR="0044364E" w:rsidRPr="0051377A" w:rsidRDefault="0044364E" w:rsidP="00DF47DB">
            <w:pPr>
              <w:jc w:val="center"/>
              <w:rPr>
                <w:rFonts w:ascii="GHEA Grapalat" w:hAnsi="GHEA Grapalat" w:cs="Arial"/>
                <w:color w:val="000000" w:themeColor="text1"/>
                <w:sz w:val="20"/>
              </w:rPr>
            </w:pPr>
            <w:r w:rsidRPr="0051377A">
              <w:rPr>
                <w:rFonts w:ascii="GHEA Grapalat" w:hAnsi="GHEA Grapalat" w:cs="Arial"/>
                <w:color w:val="000000" w:themeColor="text1"/>
                <w:sz w:val="20"/>
              </w:rPr>
              <w:lastRenderedPageBreak/>
              <w:t>Մասնագետների</w:t>
            </w:r>
          </w:p>
        </w:tc>
      </w:tr>
      <w:tr w:rsidR="0051377A" w:rsidRPr="0051377A" w14:paraId="42774D90" w14:textId="77777777" w:rsidTr="00213985">
        <w:tblPrEx>
          <w:tblLook w:val="01E0" w:firstRow="1" w:lastRow="1" w:firstColumn="1" w:lastColumn="1" w:noHBand="0" w:noVBand="0"/>
        </w:tblPrEx>
        <w:trPr>
          <w:gridBefore w:val="1"/>
          <w:wBefore w:w="34" w:type="dxa"/>
        </w:trPr>
        <w:tc>
          <w:tcPr>
            <w:tcW w:w="1782" w:type="dxa"/>
            <w:vMerge w:val="restart"/>
            <w:vAlign w:val="center"/>
          </w:tcPr>
          <w:p w14:paraId="2099B724" w14:textId="77777777" w:rsidR="0044364E" w:rsidRPr="0051377A" w:rsidRDefault="0044364E" w:rsidP="00DF47DB">
            <w:pPr>
              <w:jc w:val="center"/>
              <w:rPr>
                <w:rFonts w:ascii="GHEA Grapalat" w:hAnsi="GHEA Grapalat" w:cs="Arial"/>
                <w:color w:val="000000" w:themeColor="text1"/>
                <w:sz w:val="20"/>
              </w:rPr>
            </w:pPr>
            <w:r w:rsidRPr="0051377A">
              <w:rPr>
                <w:rFonts w:ascii="GHEA Grapalat" w:hAnsi="GHEA Grapalat" w:cs="Sylfaen"/>
                <w:color w:val="000000" w:themeColor="text1"/>
                <w:sz w:val="20"/>
              </w:rPr>
              <w:t>որակավորումը</w:t>
            </w:r>
          </w:p>
        </w:tc>
        <w:tc>
          <w:tcPr>
            <w:tcW w:w="8232" w:type="dxa"/>
            <w:gridSpan w:val="2"/>
          </w:tcPr>
          <w:p w14:paraId="4413B0ED" w14:textId="77777777" w:rsidR="0044364E" w:rsidRPr="0051377A" w:rsidRDefault="0044364E" w:rsidP="00DF47DB">
            <w:pPr>
              <w:ind w:firstLine="567"/>
              <w:jc w:val="center"/>
              <w:rPr>
                <w:rFonts w:ascii="GHEA Grapalat" w:hAnsi="GHEA Grapalat" w:cs="Arial"/>
                <w:color w:val="000000" w:themeColor="text1"/>
                <w:sz w:val="20"/>
              </w:rPr>
            </w:pPr>
            <w:r w:rsidRPr="0051377A">
              <w:rPr>
                <w:rFonts w:ascii="GHEA Grapalat" w:hAnsi="GHEA Grapalat" w:cs="Sylfaen"/>
                <w:color w:val="000000" w:themeColor="text1"/>
                <w:sz w:val="20"/>
              </w:rPr>
              <w:t>աշխատանքային</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փորձը</w:t>
            </w:r>
          </w:p>
        </w:tc>
      </w:tr>
      <w:tr w:rsidR="0051377A" w:rsidRPr="0051377A" w14:paraId="78F24ACA" w14:textId="77777777" w:rsidTr="00213985">
        <w:tblPrEx>
          <w:tblLook w:val="01E0" w:firstRow="1" w:lastRow="1" w:firstColumn="1" w:lastColumn="1" w:noHBand="0" w:noVBand="0"/>
        </w:tblPrEx>
        <w:trPr>
          <w:gridBefore w:val="1"/>
          <w:wBefore w:w="34" w:type="dxa"/>
        </w:trPr>
        <w:tc>
          <w:tcPr>
            <w:tcW w:w="1782" w:type="dxa"/>
            <w:vMerge/>
          </w:tcPr>
          <w:p w14:paraId="75E76281" w14:textId="77777777" w:rsidR="0044364E" w:rsidRPr="0051377A" w:rsidRDefault="0044364E" w:rsidP="00DF47DB">
            <w:pPr>
              <w:ind w:firstLine="567"/>
              <w:jc w:val="both"/>
              <w:rPr>
                <w:rFonts w:ascii="GHEA Grapalat" w:hAnsi="GHEA Grapalat" w:cs="Arial Armenian"/>
                <w:color w:val="000000" w:themeColor="text1"/>
                <w:sz w:val="20"/>
              </w:rPr>
            </w:pPr>
          </w:p>
        </w:tc>
        <w:tc>
          <w:tcPr>
            <w:tcW w:w="3546" w:type="dxa"/>
          </w:tcPr>
          <w:p w14:paraId="48BADCDC" w14:textId="77777777" w:rsidR="0044364E" w:rsidRPr="0051377A" w:rsidRDefault="0044364E" w:rsidP="00DF47DB">
            <w:pPr>
              <w:jc w:val="center"/>
              <w:rPr>
                <w:rFonts w:ascii="GHEA Grapalat" w:hAnsi="GHEA Grapalat" w:cs="Arial"/>
                <w:color w:val="000000" w:themeColor="text1"/>
                <w:sz w:val="20"/>
              </w:rPr>
            </w:pPr>
            <w:r w:rsidRPr="0051377A">
              <w:rPr>
                <w:rFonts w:ascii="GHEA Grapalat" w:hAnsi="GHEA Grapalat" w:cs="Sylfaen"/>
                <w:color w:val="000000" w:themeColor="text1"/>
                <w:sz w:val="20"/>
              </w:rPr>
              <w:t>ժամանակահատվածը</w:t>
            </w:r>
          </w:p>
        </w:tc>
        <w:tc>
          <w:tcPr>
            <w:tcW w:w="4686" w:type="dxa"/>
            <w:vAlign w:val="center"/>
          </w:tcPr>
          <w:p w14:paraId="43B7B046" w14:textId="77777777" w:rsidR="0044364E" w:rsidRPr="0051377A" w:rsidRDefault="0044364E" w:rsidP="00DF47DB">
            <w:pPr>
              <w:jc w:val="center"/>
              <w:rPr>
                <w:rFonts w:ascii="GHEA Grapalat" w:hAnsi="GHEA Grapalat" w:cs="Arial"/>
                <w:color w:val="000000" w:themeColor="text1"/>
                <w:sz w:val="20"/>
              </w:rPr>
            </w:pPr>
            <w:r w:rsidRPr="0051377A">
              <w:rPr>
                <w:rFonts w:ascii="GHEA Grapalat" w:hAnsi="GHEA Grapalat" w:cs="Sylfaen"/>
                <w:color w:val="000000" w:themeColor="text1"/>
                <w:sz w:val="20"/>
              </w:rPr>
              <w:t>գործունեության</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ոլորտը</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և</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կատարած</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աշխատանքը</w:t>
            </w:r>
          </w:p>
        </w:tc>
      </w:tr>
      <w:tr w:rsidR="0051377A" w:rsidRPr="0051377A" w14:paraId="01BB4C58" w14:textId="77777777" w:rsidTr="00213985">
        <w:tblPrEx>
          <w:tblLook w:val="01E0" w:firstRow="1" w:lastRow="1" w:firstColumn="1" w:lastColumn="1" w:noHBand="0" w:noVBand="0"/>
        </w:tblPrEx>
        <w:trPr>
          <w:gridBefore w:val="1"/>
          <w:wBefore w:w="34" w:type="dxa"/>
        </w:trPr>
        <w:tc>
          <w:tcPr>
            <w:tcW w:w="1782" w:type="dxa"/>
          </w:tcPr>
          <w:p w14:paraId="022C0DAA" w14:textId="0DAFD21F" w:rsidR="0044364E" w:rsidRPr="0051377A" w:rsidRDefault="00F3567E" w:rsidP="00DF47DB">
            <w:pPr>
              <w:jc w:val="both"/>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Ինժեներ շինարար</w:t>
            </w:r>
          </w:p>
        </w:tc>
        <w:tc>
          <w:tcPr>
            <w:tcW w:w="3546" w:type="dxa"/>
          </w:tcPr>
          <w:p w14:paraId="6F14E3FC" w14:textId="242A37D7" w:rsidR="0044364E" w:rsidRPr="0051377A" w:rsidRDefault="00F3567E" w:rsidP="00DF47DB">
            <w:pPr>
              <w:ind w:firstLine="567"/>
              <w:jc w:val="both"/>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5 տարի</w:t>
            </w:r>
          </w:p>
        </w:tc>
        <w:tc>
          <w:tcPr>
            <w:tcW w:w="4686" w:type="dxa"/>
          </w:tcPr>
          <w:p w14:paraId="0F7B215B" w14:textId="02ACF007" w:rsidR="0044364E" w:rsidRPr="0051377A" w:rsidRDefault="00F3567E" w:rsidP="00DF47DB">
            <w:pPr>
              <w:jc w:val="both"/>
              <w:rPr>
                <w:rFonts w:ascii="GHEA Grapalat" w:hAnsi="GHEA Grapalat" w:cs="Arial Armenian"/>
                <w:color w:val="000000" w:themeColor="text1"/>
                <w:sz w:val="20"/>
                <w:lang w:val="hy-AM"/>
              </w:rPr>
            </w:pPr>
            <w:r w:rsidRPr="0051377A">
              <w:rPr>
                <w:rFonts w:ascii="GHEA Grapalat" w:hAnsi="GHEA Grapalat" w:cs="Arial Armenian"/>
                <w:color w:val="000000" w:themeColor="text1"/>
                <w:sz w:val="20"/>
                <w:lang w:val="hy-AM"/>
              </w:rPr>
              <w:t>Արդյունաբերական և քաղաքացիական շինարարություն,</w:t>
            </w:r>
            <w:r w:rsidR="00DF47DB" w:rsidRPr="0051377A">
              <w:rPr>
                <w:rFonts w:ascii="GHEA Grapalat" w:hAnsi="GHEA Grapalat" w:cs="Arial Armenian"/>
                <w:color w:val="000000" w:themeColor="text1"/>
                <w:sz w:val="20"/>
                <w:lang w:val="hy-AM"/>
              </w:rPr>
              <w:t xml:space="preserve"> </w:t>
            </w:r>
            <w:r w:rsidRPr="0051377A">
              <w:rPr>
                <w:rFonts w:ascii="GHEA Grapalat" w:hAnsi="GHEA Grapalat" w:cs="Arial Armenian"/>
                <w:color w:val="000000" w:themeColor="text1"/>
                <w:sz w:val="20"/>
                <w:lang w:val="hy-AM"/>
              </w:rPr>
              <w:t>նախկինում վերակառուցման, ուժեղացման աշխատանքներ</w:t>
            </w:r>
          </w:p>
        </w:tc>
      </w:tr>
      <w:tr w:rsidR="0051377A" w:rsidRPr="0051377A" w14:paraId="7DA0F971" w14:textId="77777777" w:rsidTr="00213985">
        <w:tblPrEx>
          <w:tblLook w:val="01E0" w:firstRow="1" w:lastRow="1" w:firstColumn="1" w:lastColumn="1" w:noHBand="0" w:noVBand="0"/>
        </w:tblPrEx>
        <w:trPr>
          <w:gridBefore w:val="1"/>
          <w:wBefore w:w="34" w:type="dxa"/>
        </w:trPr>
        <w:tc>
          <w:tcPr>
            <w:tcW w:w="1782" w:type="dxa"/>
          </w:tcPr>
          <w:p w14:paraId="096C8CDC" w14:textId="77777777" w:rsidR="0044364E" w:rsidRPr="0051377A" w:rsidRDefault="0044364E" w:rsidP="00DF47DB">
            <w:pPr>
              <w:ind w:firstLine="567"/>
              <w:jc w:val="both"/>
              <w:rPr>
                <w:rFonts w:ascii="GHEA Grapalat" w:hAnsi="GHEA Grapalat" w:cs="Arial Armenian"/>
                <w:color w:val="000000" w:themeColor="text1"/>
                <w:sz w:val="20"/>
                <w:lang w:val="hy-AM"/>
              </w:rPr>
            </w:pPr>
          </w:p>
        </w:tc>
        <w:tc>
          <w:tcPr>
            <w:tcW w:w="3546" w:type="dxa"/>
          </w:tcPr>
          <w:p w14:paraId="246492F1" w14:textId="77777777" w:rsidR="0044364E" w:rsidRPr="0051377A" w:rsidRDefault="0044364E" w:rsidP="00DF47DB">
            <w:pPr>
              <w:ind w:firstLine="567"/>
              <w:jc w:val="both"/>
              <w:rPr>
                <w:rFonts w:ascii="GHEA Grapalat" w:hAnsi="GHEA Grapalat" w:cs="Arial Armenian"/>
                <w:color w:val="000000" w:themeColor="text1"/>
                <w:sz w:val="20"/>
                <w:lang w:val="hy-AM"/>
              </w:rPr>
            </w:pPr>
          </w:p>
        </w:tc>
        <w:tc>
          <w:tcPr>
            <w:tcW w:w="4686" w:type="dxa"/>
          </w:tcPr>
          <w:p w14:paraId="4165E8CE" w14:textId="77777777" w:rsidR="0044364E" w:rsidRPr="0051377A" w:rsidRDefault="0044364E" w:rsidP="00DF47DB">
            <w:pPr>
              <w:ind w:firstLine="567"/>
              <w:jc w:val="both"/>
              <w:rPr>
                <w:rFonts w:ascii="GHEA Grapalat" w:hAnsi="GHEA Grapalat" w:cs="Arial Armenian"/>
                <w:color w:val="000000" w:themeColor="text1"/>
                <w:sz w:val="20"/>
                <w:lang w:val="hy-AM"/>
              </w:rPr>
            </w:pPr>
          </w:p>
        </w:tc>
      </w:tr>
      <w:tr w:rsidR="0051377A" w:rsidRPr="0051377A" w14:paraId="5E306FEE" w14:textId="77777777" w:rsidTr="00213985">
        <w:tblPrEx>
          <w:tblLook w:val="01E0" w:firstRow="1" w:lastRow="1" w:firstColumn="1" w:lastColumn="1" w:noHBand="0" w:noVBand="0"/>
        </w:tblPrEx>
        <w:trPr>
          <w:gridBefore w:val="1"/>
          <w:wBefore w:w="34" w:type="dxa"/>
        </w:trPr>
        <w:tc>
          <w:tcPr>
            <w:tcW w:w="1782" w:type="dxa"/>
          </w:tcPr>
          <w:p w14:paraId="238E5B0A" w14:textId="77777777" w:rsidR="0044364E" w:rsidRPr="0051377A" w:rsidRDefault="0044364E" w:rsidP="00DF47DB">
            <w:pPr>
              <w:ind w:firstLine="567"/>
              <w:jc w:val="both"/>
              <w:rPr>
                <w:rFonts w:ascii="GHEA Grapalat" w:hAnsi="GHEA Grapalat" w:cs="Arial Armenian"/>
                <w:color w:val="000000" w:themeColor="text1"/>
                <w:sz w:val="20"/>
                <w:lang w:val="hy-AM"/>
              </w:rPr>
            </w:pPr>
          </w:p>
        </w:tc>
        <w:tc>
          <w:tcPr>
            <w:tcW w:w="3546" w:type="dxa"/>
          </w:tcPr>
          <w:p w14:paraId="27475332" w14:textId="77777777" w:rsidR="0044364E" w:rsidRPr="0051377A" w:rsidRDefault="0044364E" w:rsidP="00DF47DB">
            <w:pPr>
              <w:ind w:firstLine="567"/>
              <w:jc w:val="both"/>
              <w:rPr>
                <w:rFonts w:ascii="GHEA Grapalat" w:hAnsi="GHEA Grapalat" w:cs="Arial Armenian"/>
                <w:color w:val="000000" w:themeColor="text1"/>
                <w:sz w:val="20"/>
                <w:lang w:val="hy-AM"/>
              </w:rPr>
            </w:pPr>
          </w:p>
        </w:tc>
        <w:tc>
          <w:tcPr>
            <w:tcW w:w="4686" w:type="dxa"/>
          </w:tcPr>
          <w:p w14:paraId="764F605B" w14:textId="77777777" w:rsidR="0044364E" w:rsidRPr="0051377A" w:rsidRDefault="0044364E" w:rsidP="00DF47DB">
            <w:pPr>
              <w:ind w:firstLine="567"/>
              <w:jc w:val="both"/>
              <w:rPr>
                <w:rFonts w:ascii="GHEA Grapalat" w:hAnsi="GHEA Grapalat" w:cs="Arial Armenian"/>
                <w:color w:val="000000" w:themeColor="text1"/>
                <w:sz w:val="20"/>
                <w:lang w:val="hy-AM"/>
              </w:rPr>
            </w:pPr>
          </w:p>
        </w:tc>
      </w:tr>
      <w:tr w:rsidR="0051377A" w:rsidRPr="0051377A" w14:paraId="31D2C767" w14:textId="77777777" w:rsidTr="00213985">
        <w:tblPrEx>
          <w:tblLook w:val="01E0" w:firstRow="1" w:lastRow="1" w:firstColumn="1" w:lastColumn="1" w:noHBand="0" w:noVBand="0"/>
        </w:tblPrEx>
        <w:trPr>
          <w:gridBefore w:val="1"/>
          <w:wBefore w:w="34" w:type="dxa"/>
        </w:trPr>
        <w:tc>
          <w:tcPr>
            <w:tcW w:w="1782" w:type="dxa"/>
          </w:tcPr>
          <w:p w14:paraId="0342D475" w14:textId="77777777" w:rsidR="0044364E" w:rsidRPr="0051377A" w:rsidRDefault="0044364E" w:rsidP="00DF47DB">
            <w:pPr>
              <w:ind w:firstLine="567"/>
              <w:jc w:val="both"/>
              <w:rPr>
                <w:rFonts w:ascii="GHEA Grapalat" w:hAnsi="GHEA Grapalat" w:cs="Arial Armenian"/>
                <w:color w:val="000000" w:themeColor="text1"/>
                <w:sz w:val="20"/>
                <w:lang w:val="hy-AM"/>
              </w:rPr>
            </w:pPr>
          </w:p>
        </w:tc>
        <w:tc>
          <w:tcPr>
            <w:tcW w:w="3546" w:type="dxa"/>
          </w:tcPr>
          <w:p w14:paraId="35DD3B8F" w14:textId="77777777" w:rsidR="0044364E" w:rsidRPr="0051377A" w:rsidRDefault="0044364E" w:rsidP="00DF47DB">
            <w:pPr>
              <w:ind w:firstLine="567"/>
              <w:jc w:val="both"/>
              <w:rPr>
                <w:rFonts w:ascii="GHEA Grapalat" w:hAnsi="GHEA Grapalat" w:cs="Arial Armenian"/>
                <w:color w:val="000000" w:themeColor="text1"/>
                <w:sz w:val="20"/>
                <w:lang w:val="hy-AM"/>
              </w:rPr>
            </w:pPr>
          </w:p>
        </w:tc>
        <w:tc>
          <w:tcPr>
            <w:tcW w:w="4686" w:type="dxa"/>
          </w:tcPr>
          <w:p w14:paraId="0342B97E" w14:textId="77777777" w:rsidR="0044364E" w:rsidRPr="0051377A" w:rsidRDefault="0044364E" w:rsidP="00DF47DB">
            <w:pPr>
              <w:ind w:firstLine="567"/>
              <w:jc w:val="both"/>
              <w:rPr>
                <w:rFonts w:ascii="GHEA Grapalat" w:hAnsi="GHEA Grapalat" w:cs="Arial Armenian"/>
                <w:color w:val="000000" w:themeColor="text1"/>
                <w:sz w:val="20"/>
                <w:lang w:val="hy-AM"/>
              </w:rPr>
            </w:pPr>
          </w:p>
        </w:tc>
      </w:tr>
    </w:tbl>
    <w:p w14:paraId="7E388FD6" w14:textId="77777777" w:rsidR="0044364E" w:rsidRPr="0051377A" w:rsidRDefault="0044364E" w:rsidP="00DF47DB">
      <w:pPr>
        <w:ind w:firstLine="567"/>
        <w:jc w:val="both"/>
        <w:rPr>
          <w:rFonts w:ascii="GHEA Grapalat" w:hAnsi="GHEA Grapalat" w:cs="Arial Armenian"/>
          <w:color w:val="000000" w:themeColor="text1"/>
          <w:sz w:val="20"/>
          <w:szCs w:val="20"/>
          <w:lang w:val="hy-AM" w:eastAsia="ru-RU"/>
        </w:rPr>
      </w:pPr>
      <w:r w:rsidRPr="0051377A">
        <w:rPr>
          <w:rFonts w:ascii="GHEA Grapalat" w:hAnsi="GHEA Grapalat" w:cs="Arial Armenian"/>
          <w:color w:val="000000" w:themeColor="text1"/>
          <w:sz w:val="20"/>
          <w:szCs w:val="20"/>
          <w:lang w:val="hy-AM" w:eastAsia="x-none"/>
        </w:rPr>
        <w:t>բ.</w:t>
      </w:r>
      <w:r w:rsidRPr="0051377A">
        <w:rPr>
          <w:rFonts w:ascii="GHEA Grapalat" w:hAnsi="GHEA Grapalat" w:cs="Arial Armenian"/>
          <w:color w:val="000000" w:themeColor="text1"/>
          <w:sz w:val="20"/>
          <w:lang w:val="hy-AM"/>
        </w:rPr>
        <w:t xml:space="preserve"> մ</w:t>
      </w:r>
      <w:r w:rsidRPr="0051377A">
        <w:rPr>
          <w:rFonts w:ascii="GHEA Grapalat" w:hAnsi="GHEA Grapalat" w:cs="Arial Armenian"/>
          <w:color w:val="000000" w:themeColor="text1"/>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51377A">
        <w:rPr>
          <w:rFonts w:ascii="GHEA Grapalat" w:hAnsi="GHEA Grapalat" w:cs="Arial Armenian"/>
          <w:i/>
          <w:color w:val="000000" w:themeColor="text1"/>
          <w:sz w:val="18"/>
          <w:szCs w:val="18"/>
          <w:u w:val="single"/>
          <w:lang w:val="hy-AM" w:eastAsia="ru-RU"/>
        </w:rPr>
        <w:t xml:space="preserve"> </w:t>
      </w:r>
    </w:p>
    <w:p w14:paraId="5AF2F848" w14:textId="77777777" w:rsidR="0044364E" w:rsidRPr="0051377A" w:rsidRDefault="0044364E" w:rsidP="00DF47DB">
      <w:pPr>
        <w:ind w:firstLine="567"/>
        <w:jc w:val="both"/>
        <w:rPr>
          <w:rFonts w:ascii="GHEA Grapalat" w:hAnsi="GHEA Grapalat" w:cs="Arial Armenian"/>
          <w:color w:val="000000" w:themeColor="text1"/>
          <w:sz w:val="20"/>
          <w:szCs w:val="20"/>
          <w:lang w:val="hy-AM" w:eastAsia="x-none"/>
        </w:rPr>
      </w:pPr>
      <w:r w:rsidRPr="0051377A">
        <w:rPr>
          <w:rFonts w:ascii="GHEA Grapalat" w:hAnsi="GHEA Grapalat" w:cs="Arial Armenian"/>
          <w:color w:val="000000" w:themeColor="text1"/>
          <w:sz w:val="20"/>
          <w:szCs w:val="20"/>
          <w:lang w:val="hy-AM" w:eastAsia="x-none"/>
        </w:rPr>
        <w:t xml:space="preserve">գ. եթե մասնակիցը ճանաչվում է առաջին տեղը զբաղեցրած մասնակից, ապա </w:t>
      </w:r>
      <w:r w:rsidRPr="0051377A">
        <w:rPr>
          <w:rFonts w:ascii="GHEA Grapalat" w:hAnsi="GHEA Grapalat"/>
          <w:color w:val="000000" w:themeColor="text1"/>
          <w:sz w:val="20"/>
          <w:lang w:val="hy-AM"/>
        </w:rPr>
        <w:t xml:space="preserve">վերջինս սույն հրավերով սահմանված կարգով և ժամկետներում հանձնաժողովին է ներկայացնում </w:t>
      </w:r>
      <w:r w:rsidRPr="0051377A">
        <w:rPr>
          <w:rFonts w:ascii="GHEA Grapalat" w:hAnsi="GHEA Grapalat" w:cs="Sylfaen"/>
          <w:color w:val="000000" w:themeColor="text1"/>
          <w:sz w:val="20"/>
          <w:lang w:val="hy-AM"/>
        </w:rPr>
        <w:t>առաջադրված</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աշխատակազմում</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ներգրավված</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մաս</w:t>
      </w:r>
      <w:r w:rsidRPr="0051377A">
        <w:rPr>
          <w:rFonts w:ascii="GHEA Grapalat" w:hAnsi="GHEA Grapalat" w:cs="Arial"/>
          <w:color w:val="000000" w:themeColor="text1"/>
          <w:sz w:val="20"/>
          <w:lang w:val="hy-AM"/>
        </w:rPr>
        <w:softHyphen/>
      </w:r>
      <w:r w:rsidRPr="0051377A">
        <w:rPr>
          <w:rFonts w:ascii="GHEA Grapalat" w:hAnsi="GHEA Grapalat" w:cs="Sylfaen"/>
          <w:color w:val="000000" w:themeColor="text1"/>
          <w:sz w:val="20"/>
          <w:lang w:val="hy-AM"/>
        </w:rPr>
        <w:t>նագետների</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հաստատած</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գրավոր</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համաձայնությունները</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իրականացվելիք</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աշխատանքներում</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վերջիններիս</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ներգրավվելու</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մասին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ինչպես</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նաև</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մասնագետների</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անձնագրերի</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և</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որակավորումը</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հավաստող</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փաստաթղթերի</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դիպլոմ</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վկայագիր</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հավաստագիր</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և</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այլն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 xml:space="preserve">պատճենները: </w:t>
      </w:r>
      <w:r w:rsidRPr="0051377A">
        <w:rPr>
          <w:rFonts w:ascii="GHEA Grapalat" w:hAnsi="GHEA Grapalat"/>
          <w:color w:val="000000" w:themeColor="text1"/>
          <w:sz w:val="20"/>
          <w:lang w:val="hy-AM"/>
        </w:rPr>
        <w:t xml:space="preserve">Առաջադրվող </w:t>
      </w:r>
      <w:r w:rsidRPr="0051377A">
        <w:rPr>
          <w:rFonts w:ascii="GHEA Grapalat" w:hAnsi="GHEA Grapalat" w:cs="Arial Armenian"/>
          <w:color w:val="000000" w:themeColor="text1"/>
          <w:sz w:val="20"/>
          <w:szCs w:val="20"/>
          <w:lang w:val="hy-AM" w:eastAsia="x-none"/>
        </w:rPr>
        <w:t xml:space="preserve"> աշխատակազմի վերաբերյալ տվյալները ներկայացվում են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51377A" w:rsidRPr="0051377A" w14:paraId="4761F11A" w14:textId="77777777" w:rsidTr="00213985">
        <w:tc>
          <w:tcPr>
            <w:tcW w:w="10031" w:type="dxa"/>
            <w:gridSpan w:val="5"/>
          </w:tcPr>
          <w:p w14:paraId="362BBF98" w14:textId="77777777" w:rsidR="0044364E" w:rsidRPr="0051377A" w:rsidRDefault="0044364E" w:rsidP="00DF47DB">
            <w:pPr>
              <w:ind w:firstLine="567"/>
              <w:jc w:val="center"/>
              <w:rPr>
                <w:rFonts w:ascii="GHEA Grapalat" w:hAnsi="GHEA Grapalat" w:cs="Arial"/>
                <w:color w:val="000000" w:themeColor="text1"/>
                <w:sz w:val="20"/>
              </w:rPr>
            </w:pPr>
            <w:r w:rsidRPr="0051377A">
              <w:rPr>
                <w:rFonts w:ascii="GHEA Grapalat" w:hAnsi="GHEA Grapalat" w:cs="Sylfaen"/>
                <w:color w:val="000000" w:themeColor="text1"/>
                <w:sz w:val="20"/>
              </w:rPr>
              <w:t>Հիմնական</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աշխատակազմում</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ներառված</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մասնագետների</w:t>
            </w:r>
          </w:p>
        </w:tc>
      </w:tr>
      <w:tr w:rsidR="0051377A" w:rsidRPr="0051377A" w14:paraId="72369B8F" w14:textId="77777777" w:rsidTr="00213985">
        <w:tc>
          <w:tcPr>
            <w:tcW w:w="1728" w:type="dxa"/>
            <w:vMerge w:val="restart"/>
            <w:vAlign w:val="center"/>
          </w:tcPr>
          <w:p w14:paraId="136B45D8" w14:textId="77777777" w:rsidR="0044364E" w:rsidRPr="0051377A" w:rsidRDefault="0044364E" w:rsidP="00DF47DB">
            <w:pPr>
              <w:jc w:val="center"/>
              <w:rPr>
                <w:rFonts w:ascii="GHEA Grapalat" w:hAnsi="GHEA Grapalat" w:cs="Arial"/>
                <w:color w:val="000000" w:themeColor="text1"/>
                <w:sz w:val="20"/>
              </w:rPr>
            </w:pPr>
            <w:r w:rsidRPr="0051377A">
              <w:rPr>
                <w:rFonts w:ascii="GHEA Grapalat" w:hAnsi="GHEA Grapalat" w:cs="Sylfaen"/>
                <w:color w:val="000000" w:themeColor="text1"/>
                <w:sz w:val="20"/>
              </w:rPr>
              <w:t>անունը</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ազգանունը</w:t>
            </w:r>
          </w:p>
        </w:tc>
        <w:tc>
          <w:tcPr>
            <w:tcW w:w="1782" w:type="dxa"/>
            <w:vMerge w:val="restart"/>
            <w:vAlign w:val="center"/>
          </w:tcPr>
          <w:p w14:paraId="15632951" w14:textId="77777777" w:rsidR="0044364E" w:rsidRPr="0051377A" w:rsidRDefault="0044364E" w:rsidP="00DF47DB">
            <w:pPr>
              <w:jc w:val="center"/>
              <w:rPr>
                <w:rFonts w:ascii="GHEA Grapalat" w:hAnsi="GHEA Grapalat" w:cs="Arial"/>
                <w:color w:val="000000" w:themeColor="text1"/>
                <w:sz w:val="20"/>
              </w:rPr>
            </w:pPr>
            <w:r w:rsidRPr="0051377A">
              <w:rPr>
                <w:rFonts w:ascii="GHEA Grapalat" w:hAnsi="GHEA Grapalat" w:cs="Sylfaen"/>
                <w:color w:val="000000" w:themeColor="text1"/>
                <w:sz w:val="20"/>
              </w:rPr>
              <w:t>Որակավորումը</w:t>
            </w:r>
          </w:p>
        </w:tc>
        <w:tc>
          <w:tcPr>
            <w:tcW w:w="4253" w:type="dxa"/>
            <w:gridSpan w:val="2"/>
          </w:tcPr>
          <w:p w14:paraId="1834C499" w14:textId="77777777" w:rsidR="0044364E" w:rsidRPr="0051377A" w:rsidRDefault="0044364E" w:rsidP="00DF47DB">
            <w:pPr>
              <w:ind w:firstLine="567"/>
              <w:jc w:val="both"/>
              <w:rPr>
                <w:rFonts w:ascii="GHEA Grapalat" w:hAnsi="GHEA Grapalat" w:cs="Arial"/>
                <w:color w:val="000000" w:themeColor="text1"/>
                <w:sz w:val="20"/>
              </w:rPr>
            </w:pPr>
            <w:r w:rsidRPr="0051377A">
              <w:rPr>
                <w:rFonts w:ascii="GHEA Grapalat" w:hAnsi="GHEA Grapalat" w:cs="Sylfaen"/>
                <w:color w:val="000000" w:themeColor="text1"/>
                <w:sz w:val="20"/>
              </w:rPr>
              <w:t>աշխատանքային</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փորձը</w:t>
            </w:r>
            <w:r w:rsidRPr="0051377A">
              <w:rPr>
                <w:rFonts w:ascii="GHEA Grapalat" w:hAnsi="GHEA Grapalat" w:cs="Arial"/>
                <w:color w:val="000000" w:themeColor="text1"/>
                <w:sz w:val="20"/>
              </w:rPr>
              <w:t xml:space="preserve"> </w:t>
            </w:r>
          </w:p>
        </w:tc>
        <w:tc>
          <w:tcPr>
            <w:tcW w:w="2268" w:type="dxa"/>
            <w:vMerge w:val="restart"/>
          </w:tcPr>
          <w:p w14:paraId="3B66CF97" w14:textId="77777777" w:rsidR="0044364E" w:rsidRPr="0051377A" w:rsidRDefault="0044364E" w:rsidP="00DF47DB">
            <w:pPr>
              <w:jc w:val="center"/>
              <w:rPr>
                <w:rFonts w:ascii="GHEA Grapalat" w:hAnsi="GHEA Grapalat" w:cs="Arial"/>
                <w:color w:val="000000" w:themeColor="text1"/>
                <w:sz w:val="20"/>
              </w:rPr>
            </w:pPr>
            <w:r w:rsidRPr="0051377A">
              <w:rPr>
                <w:rFonts w:ascii="GHEA Grapalat" w:hAnsi="GHEA Grapalat" w:cs="Sylfaen"/>
                <w:color w:val="000000" w:themeColor="text1"/>
                <w:sz w:val="20"/>
              </w:rPr>
              <w:t>գործատուի անվանումը</w:t>
            </w:r>
          </w:p>
        </w:tc>
      </w:tr>
      <w:tr w:rsidR="0051377A" w:rsidRPr="0051377A" w14:paraId="7C26F93F" w14:textId="77777777" w:rsidTr="00213985">
        <w:tc>
          <w:tcPr>
            <w:tcW w:w="1728" w:type="dxa"/>
            <w:vMerge/>
          </w:tcPr>
          <w:p w14:paraId="33FAB6A2" w14:textId="77777777" w:rsidR="0044364E" w:rsidRPr="0051377A" w:rsidRDefault="0044364E" w:rsidP="00DF47DB">
            <w:pPr>
              <w:ind w:firstLine="567"/>
              <w:jc w:val="both"/>
              <w:rPr>
                <w:rFonts w:ascii="GHEA Grapalat" w:hAnsi="GHEA Grapalat" w:cs="Arial Armenian"/>
                <w:color w:val="000000" w:themeColor="text1"/>
                <w:sz w:val="20"/>
              </w:rPr>
            </w:pPr>
          </w:p>
        </w:tc>
        <w:tc>
          <w:tcPr>
            <w:tcW w:w="1782" w:type="dxa"/>
            <w:vMerge/>
          </w:tcPr>
          <w:p w14:paraId="343D3E18" w14:textId="77777777" w:rsidR="0044364E" w:rsidRPr="0051377A" w:rsidRDefault="0044364E" w:rsidP="00DF47DB">
            <w:pPr>
              <w:ind w:firstLine="567"/>
              <w:jc w:val="both"/>
              <w:rPr>
                <w:rFonts w:ascii="GHEA Grapalat" w:hAnsi="GHEA Grapalat" w:cs="Arial Armenian"/>
                <w:color w:val="000000" w:themeColor="text1"/>
                <w:sz w:val="20"/>
              </w:rPr>
            </w:pPr>
          </w:p>
        </w:tc>
        <w:tc>
          <w:tcPr>
            <w:tcW w:w="1560" w:type="dxa"/>
          </w:tcPr>
          <w:p w14:paraId="2C83DF02" w14:textId="77777777" w:rsidR="0044364E" w:rsidRPr="0051377A" w:rsidRDefault="0044364E" w:rsidP="00DF47DB">
            <w:pPr>
              <w:jc w:val="center"/>
              <w:rPr>
                <w:rFonts w:ascii="GHEA Grapalat" w:hAnsi="GHEA Grapalat" w:cs="Arial"/>
                <w:color w:val="000000" w:themeColor="text1"/>
                <w:sz w:val="20"/>
              </w:rPr>
            </w:pPr>
            <w:r w:rsidRPr="0051377A">
              <w:rPr>
                <w:rFonts w:ascii="GHEA Grapalat" w:hAnsi="GHEA Grapalat" w:cs="Sylfaen"/>
                <w:color w:val="000000" w:themeColor="text1"/>
                <w:sz w:val="20"/>
              </w:rPr>
              <w:t>ժամանակահատվածը</w:t>
            </w:r>
          </w:p>
        </w:tc>
        <w:tc>
          <w:tcPr>
            <w:tcW w:w="2693" w:type="dxa"/>
            <w:vAlign w:val="center"/>
          </w:tcPr>
          <w:p w14:paraId="5A0F23B8" w14:textId="77777777" w:rsidR="0044364E" w:rsidRPr="0051377A" w:rsidRDefault="0044364E" w:rsidP="00DF47DB">
            <w:pPr>
              <w:jc w:val="center"/>
              <w:rPr>
                <w:rFonts w:ascii="GHEA Grapalat" w:hAnsi="GHEA Grapalat" w:cs="Arial"/>
                <w:color w:val="000000" w:themeColor="text1"/>
                <w:sz w:val="20"/>
              </w:rPr>
            </w:pPr>
            <w:r w:rsidRPr="0051377A">
              <w:rPr>
                <w:rFonts w:ascii="GHEA Grapalat" w:hAnsi="GHEA Grapalat" w:cs="Sylfaen"/>
                <w:color w:val="000000" w:themeColor="text1"/>
                <w:sz w:val="20"/>
              </w:rPr>
              <w:t>գործունեության</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ոլորտը</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և</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կատարած</w:t>
            </w:r>
            <w:r w:rsidRPr="0051377A">
              <w:rPr>
                <w:rFonts w:ascii="GHEA Grapalat" w:hAnsi="GHEA Grapalat" w:cs="Arial"/>
                <w:color w:val="000000" w:themeColor="text1"/>
                <w:sz w:val="20"/>
              </w:rPr>
              <w:t xml:space="preserve"> </w:t>
            </w:r>
            <w:r w:rsidRPr="0051377A">
              <w:rPr>
                <w:rFonts w:ascii="GHEA Grapalat" w:hAnsi="GHEA Grapalat" w:cs="Sylfaen"/>
                <w:color w:val="000000" w:themeColor="text1"/>
                <w:sz w:val="20"/>
              </w:rPr>
              <w:t>աշխատանքը</w:t>
            </w:r>
          </w:p>
        </w:tc>
        <w:tc>
          <w:tcPr>
            <w:tcW w:w="2268" w:type="dxa"/>
            <w:vMerge/>
          </w:tcPr>
          <w:p w14:paraId="11DA3B70" w14:textId="77777777" w:rsidR="0044364E" w:rsidRPr="0051377A" w:rsidRDefault="0044364E" w:rsidP="00DF47DB">
            <w:pPr>
              <w:ind w:firstLine="567"/>
              <w:jc w:val="both"/>
              <w:rPr>
                <w:rFonts w:ascii="GHEA Grapalat" w:hAnsi="GHEA Grapalat" w:cs="Arial Armenian"/>
                <w:color w:val="000000" w:themeColor="text1"/>
                <w:sz w:val="20"/>
              </w:rPr>
            </w:pPr>
          </w:p>
        </w:tc>
      </w:tr>
      <w:tr w:rsidR="0051377A" w:rsidRPr="0051377A" w14:paraId="034F3B54" w14:textId="77777777" w:rsidTr="00213985">
        <w:tc>
          <w:tcPr>
            <w:tcW w:w="1728" w:type="dxa"/>
          </w:tcPr>
          <w:p w14:paraId="7E34E39D" w14:textId="77777777" w:rsidR="0044364E" w:rsidRPr="0051377A" w:rsidRDefault="0044364E" w:rsidP="00DF47DB">
            <w:pPr>
              <w:ind w:firstLine="567"/>
              <w:jc w:val="both"/>
              <w:rPr>
                <w:rFonts w:ascii="GHEA Grapalat" w:hAnsi="GHEA Grapalat" w:cs="Arial Armenian"/>
                <w:color w:val="000000" w:themeColor="text1"/>
                <w:sz w:val="20"/>
              </w:rPr>
            </w:pPr>
            <w:r w:rsidRPr="0051377A">
              <w:rPr>
                <w:rFonts w:ascii="GHEA Grapalat" w:hAnsi="GHEA Grapalat" w:cs="Arial Armenian"/>
                <w:color w:val="000000" w:themeColor="text1"/>
                <w:sz w:val="20"/>
              </w:rPr>
              <w:t>1</w:t>
            </w:r>
          </w:p>
        </w:tc>
        <w:tc>
          <w:tcPr>
            <w:tcW w:w="1782" w:type="dxa"/>
          </w:tcPr>
          <w:p w14:paraId="4E0CF672" w14:textId="77777777" w:rsidR="0044364E" w:rsidRPr="0051377A" w:rsidRDefault="0044364E" w:rsidP="00DF47DB">
            <w:pPr>
              <w:ind w:firstLine="567"/>
              <w:jc w:val="both"/>
              <w:rPr>
                <w:rFonts w:ascii="GHEA Grapalat" w:hAnsi="GHEA Grapalat" w:cs="Arial Armenian"/>
                <w:color w:val="000000" w:themeColor="text1"/>
                <w:sz w:val="20"/>
              </w:rPr>
            </w:pPr>
            <w:r w:rsidRPr="0051377A">
              <w:rPr>
                <w:rFonts w:ascii="GHEA Grapalat" w:hAnsi="GHEA Grapalat" w:cs="Arial Armenian"/>
                <w:color w:val="000000" w:themeColor="text1"/>
                <w:sz w:val="20"/>
              </w:rPr>
              <w:t>2</w:t>
            </w:r>
          </w:p>
        </w:tc>
        <w:tc>
          <w:tcPr>
            <w:tcW w:w="1560" w:type="dxa"/>
          </w:tcPr>
          <w:p w14:paraId="6257495B" w14:textId="77777777" w:rsidR="0044364E" w:rsidRPr="0051377A" w:rsidRDefault="0044364E" w:rsidP="00DF47DB">
            <w:pPr>
              <w:ind w:firstLine="567"/>
              <w:jc w:val="both"/>
              <w:rPr>
                <w:rFonts w:ascii="GHEA Grapalat" w:hAnsi="GHEA Grapalat" w:cs="Arial Armenian"/>
                <w:color w:val="000000" w:themeColor="text1"/>
                <w:sz w:val="20"/>
              </w:rPr>
            </w:pPr>
            <w:r w:rsidRPr="0051377A">
              <w:rPr>
                <w:rFonts w:ascii="GHEA Grapalat" w:hAnsi="GHEA Grapalat" w:cs="Arial Armenian"/>
                <w:color w:val="000000" w:themeColor="text1"/>
                <w:sz w:val="20"/>
              </w:rPr>
              <w:t>3</w:t>
            </w:r>
          </w:p>
        </w:tc>
        <w:tc>
          <w:tcPr>
            <w:tcW w:w="2693" w:type="dxa"/>
          </w:tcPr>
          <w:p w14:paraId="49A60F03" w14:textId="77777777" w:rsidR="0044364E" w:rsidRPr="0051377A" w:rsidRDefault="0044364E" w:rsidP="00DF47DB">
            <w:pPr>
              <w:ind w:firstLine="567"/>
              <w:jc w:val="both"/>
              <w:rPr>
                <w:rFonts w:ascii="GHEA Grapalat" w:hAnsi="GHEA Grapalat" w:cs="Arial Armenian"/>
                <w:color w:val="000000" w:themeColor="text1"/>
                <w:sz w:val="20"/>
              </w:rPr>
            </w:pPr>
            <w:r w:rsidRPr="0051377A">
              <w:rPr>
                <w:rFonts w:ascii="GHEA Grapalat" w:hAnsi="GHEA Grapalat" w:cs="Arial Armenian"/>
                <w:color w:val="000000" w:themeColor="text1"/>
                <w:sz w:val="20"/>
              </w:rPr>
              <w:t>4</w:t>
            </w:r>
          </w:p>
        </w:tc>
        <w:tc>
          <w:tcPr>
            <w:tcW w:w="2268" w:type="dxa"/>
          </w:tcPr>
          <w:p w14:paraId="029AAF99" w14:textId="77777777" w:rsidR="0044364E" w:rsidRPr="0051377A" w:rsidRDefault="0044364E" w:rsidP="00DF47DB">
            <w:pPr>
              <w:ind w:firstLine="567"/>
              <w:jc w:val="both"/>
              <w:rPr>
                <w:rFonts w:ascii="GHEA Grapalat" w:hAnsi="GHEA Grapalat" w:cs="Arial Armenian"/>
                <w:color w:val="000000" w:themeColor="text1"/>
                <w:sz w:val="20"/>
              </w:rPr>
            </w:pPr>
            <w:r w:rsidRPr="0051377A">
              <w:rPr>
                <w:rFonts w:ascii="GHEA Grapalat" w:hAnsi="GHEA Grapalat" w:cs="Arial Armenian"/>
                <w:color w:val="000000" w:themeColor="text1"/>
                <w:sz w:val="20"/>
              </w:rPr>
              <w:t>5</w:t>
            </w:r>
          </w:p>
        </w:tc>
      </w:tr>
      <w:tr w:rsidR="0051377A" w:rsidRPr="0051377A" w14:paraId="0A9E800F" w14:textId="77777777" w:rsidTr="00213985">
        <w:tc>
          <w:tcPr>
            <w:tcW w:w="1728" w:type="dxa"/>
          </w:tcPr>
          <w:p w14:paraId="11A3C895" w14:textId="77777777" w:rsidR="0044364E" w:rsidRPr="0051377A" w:rsidRDefault="0044364E" w:rsidP="00DF47DB">
            <w:pPr>
              <w:ind w:firstLine="567"/>
              <w:jc w:val="both"/>
              <w:rPr>
                <w:rFonts w:ascii="GHEA Grapalat" w:hAnsi="GHEA Grapalat" w:cs="Arial Armenian"/>
                <w:color w:val="000000" w:themeColor="text1"/>
                <w:sz w:val="20"/>
              </w:rPr>
            </w:pPr>
            <w:r w:rsidRPr="0051377A">
              <w:rPr>
                <w:rFonts w:ascii="GHEA Grapalat" w:hAnsi="GHEA Grapalat" w:cs="Arial Armenian"/>
                <w:color w:val="000000" w:themeColor="text1"/>
                <w:sz w:val="20"/>
              </w:rPr>
              <w:t>1.</w:t>
            </w:r>
          </w:p>
        </w:tc>
        <w:tc>
          <w:tcPr>
            <w:tcW w:w="1782" w:type="dxa"/>
          </w:tcPr>
          <w:p w14:paraId="5352B60B" w14:textId="77777777" w:rsidR="0044364E" w:rsidRPr="0051377A" w:rsidRDefault="0044364E" w:rsidP="00DF47DB">
            <w:pPr>
              <w:ind w:firstLine="567"/>
              <w:jc w:val="both"/>
              <w:rPr>
                <w:rFonts w:ascii="GHEA Grapalat" w:hAnsi="GHEA Grapalat" w:cs="Arial Armenian"/>
                <w:color w:val="000000" w:themeColor="text1"/>
                <w:sz w:val="20"/>
              </w:rPr>
            </w:pPr>
          </w:p>
        </w:tc>
        <w:tc>
          <w:tcPr>
            <w:tcW w:w="1560" w:type="dxa"/>
          </w:tcPr>
          <w:p w14:paraId="271EA5DF" w14:textId="77777777" w:rsidR="0044364E" w:rsidRPr="0051377A" w:rsidRDefault="0044364E" w:rsidP="00DF47DB">
            <w:pPr>
              <w:ind w:firstLine="567"/>
              <w:jc w:val="both"/>
              <w:rPr>
                <w:rFonts w:ascii="GHEA Grapalat" w:hAnsi="GHEA Grapalat" w:cs="Arial Armenian"/>
                <w:color w:val="000000" w:themeColor="text1"/>
                <w:sz w:val="20"/>
              </w:rPr>
            </w:pPr>
          </w:p>
        </w:tc>
        <w:tc>
          <w:tcPr>
            <w:tcW w:w="2693" w:type="dxa"/>
          </w:tcPr>
          <w:p w14:paraId="5DCE3686" w14:textId="77777777" w:rsidR="0044364E" w:rsidRPr="0051377A" w:rsidRDefault="0044364E" w:rsidP="00DF47DB">
            <w:pPr>
              <w:ind w:firstLine="567"/>
              <w:jc w:val="both"/>
              <w:rPr>
                <w:rFonts w:ascii="GHEA Grapalat" w:hAnsi="GHEA Grapalat" w:cs="Arial Armenian"/>
                <w:color w:val="000000" w:themeColor="text1"/>
                <w:sz w:val="20"/>
              </w:rPr>
            </w:pPr>
          </w:p>
        </w:tc>
        <w:tc>
          <w:tcPr>
            <w:tcW w:w="2268" w:type="dxa"/>
          </w:tcPr>
          <w:p w14:paraId="4B0E9CB4" w14:textId="77777777" w:rsidR="0044364E" w:rsidRPr="0051377A" w:rsidRDefault="0044364E" w:rsidP="00DF47DB">
            <w:pPr>
              <w:ind w:firstLine="567"/>
              <w:jc w:val="both"/>
              <w:rPr>
                <w:rFonts w:ascii="GHEA Grapalat" w:hAnsi="GHEA Grapalat" w:cs="Arial Armenian"/>
                <w:color w:val="000000" w:themeColor="text1"/>
                <w:sz w:val="20"/>
              </w:rPr>
            </w:pPr>
          </w:p>
        </w:tc>
      </w:tr>
      <w:tr w:rsidR="0051377A" w:rsidRPr="0051377A" w14:paraId="65F1E2E4" w14:textId="77777777" w:rsidTr="00213985">
        <w:tc>
          <w:tcPr>
            <w:tcW w:w="1728" w:type="dxa"/>
          </w:tcPr>
          <w:p w14:paraId="7DA36AAE" w14:textId="77777777" w:rsidR="0044364E" w:rsidRPr="0051377A" w:rsidRDefault="0044364E" w:rsidP="00DF47DB">
            <w:pPr>
              <w:ind w:firstLine="567"/>
              <w:jc w:val="both"/>
              <w:rPr>
                <w:rFonts w:ascii="GHEA Grapalat" w:hAnsi="GHEA Grapalat" w:cs="Arial Armenian"/>
                <w:color w:val="000000" w:themeColor="text1"/>
                <w:sz w:val="20"/>
              </w:rPr>
            </w:pPr>
            <w:r w:rsidRPr="0051377A">
              <w:rPr>
                <w:rFonts w:ascii="GHEA Grapalat" w:hAnsi="GHEA Grapalat" w:cs="Arial Armenian"/>
                <w:color w:val="000000" w:themeColor="text1"/>
                <w:sz w:val="20"/>
              </w:rPr>
              <w:t>2.</w:t>
            </w:r>
          </w:p>
        </w:tc>
        <w:tc>
          <w:tcPr>
            <w:tcW w:w="1782" w:type="dxa"/>
          </w:tcPr>
          <w:p w14:paraId="01408E00" w14:textId="77777777" w:rsidR="0044364E" w:rsidRPr="0051377A" w:rsidRDefault="0044364E" w:rsidP="00DF47DB">
            <w:pPr>
              <w:ind w:firstLine="567"/>
              <w:jc w:val="both"/>
              <w:rPr>
                <w:rFonts w:ascii="GHEA Grapalat" w:hAnsi="GHEA Grapalat" w:cs="Arial Armenian"/>
                <w:color w:val="000000" w:themeColor="text1"/>
                <w:sz w:val="20"/>
              </w:rPr>
            </w:pPr>
          </w:p>
        </w:tc>
        <w:tc>
          <w:tcPr>
            <w:tcW w:w="1560" w:type="dxa"/>
          </w:tcPr>
          <w:p w14:paraId="249441FC" w14:textId="77777777" w:rsidR="0044364E" w:rsidRPr="0051377A" w:rsidRDefault="0044364E" w:rsidP="00DF47DB">
            <w:pPr>
              <w:ind w:firstLine="567"/>
              <w:jc w:val="both"/>
              <w:rPr>
                <w:rFonts w:ascii="GHEA Grapalat" w:hAnsi="GHEA Grapalat" w:cs="Arial Armenian"/>
                <w:color w:val="000000" w:themeColor="text1"/>
                <w:sz w:val="20"/>
              </w:rPr>
            </w:pPr>
          </w:p>
        </w:tc>
        <w:tc>
          <w:tcPr>
            <w:tcW w:w="2693" w:type="dxa"/>
          </w:tcPr>
          <w:p w14:paraId="66B42BED" w14:textId="77777777" w:rsidR="0044364E" w:rsidRPr="0051377A" w:rsidRDefault="0044364E" w:rsidP="00DF47DB">
            <w:pPr>
              <w:ind w:firstLine="567"/>
              <w:jc w:val="both"/>
              <w:rPr>
                <w:rFonts w:ascii="GHEA Grapalat" w:hAnsi="GHEA Grapalat" w:cs="Arial Armenian"/>
                <w:color w:val="000000" w:themeColor="text1"/>
                <w:sz w:val="20"/>
              </w:rPr>
            </w:pPr>
          </w:p>
        </w:tc>
        <w:tc>
          <w:tcPr>
            <w:tcW w:w="2268" w:type="dxa"/>
          </w:tcPr>
          <w:p w14:paraId="2905FE1A" w14:textId="77777777" w:rsidR="0044364E" w:rsidRPr="0051377A" w:rsidRDefault="0044364E" w:rsidP="00DF47DB">
            <w:pPr>
              <w:ind w:firstLine="567"/>
              <w:jc w:val="both"/>
              <w:rPr>
                <w:rFonts w:ascii="GHEA Grapalat" w:hAnsi="GHEA Grapalat" w:cs="Arial Armenian"/>
                <w:color w:val="000000" w:themeColor="text1"/>
                <w:sz w:val="20"/>
              </w:rPr>
            </w:pPr>
          </w:p>
        </w:tc>
      </w:tr>
      <w:tr w:rsidR="0051377A" w:rsidRPr="0051377A" w14:paraId="0179558F" w14:textId="77777777" w:rsidTr="00213985">
        <w:tc>
          <w:tcPr>
            <w:tcW w:w="1728" w:type="dxa"/>
          </w:tcPr>
          <w:p w14:paraId="0B9A2E8E" w14:textId="77777777" w:rsidR="0044364E" w:rsidRPr="0051377A" w:rsidRDefault="0044364E" w:rsidP="00DF47DB">
            <w:pPr>
              <w:ind w:firstLine="567"/>
              <w:jc w:val="both"/>
              <w:rPr>
                <w:rFonts w:ascii="GHEA Grapalat" w:hAnsi="GHEA Grapalat" w:cs="Arial Armenian"/>
                <w:color w:val="000000" w:themeColor="text1"/>
                <w:sz w:val="20"/>
              </w:rPr>
            </w:pPr>
            <w:r w:rsidRPr="0051377A">
              <w:rPr>
                <w:rFonts w:ascii="GHEA Grapalat" w:hAnsi="GHEA Grapalat" w:cs="Arial Armenian"/>
                <w:color w:val="000000" w:themeColor="text1"/>
                <w:sz w:val="20"/>
              </w:rPr>
              <w:t>..</w:t>
            </w:r>
          </w:p>
        </w:tc>
        <w:tc>
          <w:tcPr>
            <w:tcW w:w="1782" w:type="dxa"/>
          </w:tcPr>
          <w:p w14:paraId="34F8BC60" w14:textId="77777777" w:rsidR="0044364E" w:rsidRPr="0051377A" w:rsidRDefault="0044364E" w:rsidP="00DF47DB">
            <w:pPr>
              <w:ind w:firstLine="567"/>
              <w:jc w:val="both"/>
              <w:rPr>
                <w:rFonts w:ascii="GHEA Grapalat" w:hAnsi="GHEA Grapalat" w:cs="Arial Armenian"/>
                <w:color w:val="000000" w:themeColor="text1"/>
                <w:sz w:val="20"/>
              </w:rPr>
            </w:pPr>
          </w:p>
        </w:tc>
        <w:tc>
          <w:tcPr>
            <w:tcW w:w="1560" w:type="dxa"/>
          </w:tcPr>
          <w:p w14:paraId="455F90F5" w14:textId="77777777" w:rsidR="0044364E" w:rsidRPr="0051377A" w:rsidRDefault="0044364E" w:rsidP="00DF47DB">
            <w:pPr>
              <w:ind w:firstLine="567"/>
              <w:jc w:val="both"/>
              <w:rPr>
                <w:rFonts w:ascii="GHEA Grapalat" w:hAnsi="GHEA Grapalat" w:cs="Arial Armenian"/>
                <w:color w:val="000000" w:themeColor="text1"/>
                <w:sz w:val="20"/>
              </w:rPr>
            </w:pPr>
          </w:p>
        </w:tc>
        <w:tc>
          <w:tcPr>
            <w:tcW w:w="2693" w:type="dxa"/>
          </w:tcPr>
          <w:p w14:paraId="7E48D7EC" w14:textId="77777777" w:rsidR="0044364E" w:rsidRPr="0051377A" w:rsidRDefault="0044364E" w:rsidP="00DF47DB">
            <w:pPr>
              <w:ind w:firstLine="567"/>
              <w:jc w:val="both"/>
              <w:rPr>
                <w:rFonts w:ascii="GHEA Grapalat" w:hAnsi="GHEA Grapalat" w:cs="Arial Armenian"/>
                <w:color w:val="000000" w:themeColor="text1"/>
                <w:sz w:val="20"/>
              </w:rPr>
            </w:pPr>
          </w:p>
        </w:tc>
        <w:tc>
          <w:tcPr>
            <w:tcW w:w="2268" w:type="dxa"/>
          </w:tcPr>
          <w:p w14:paraId="4B907F88" w14:textId="77777777" w:rsidR="0044364E" w:rsidRPr="0051377A" w:rsidRDefault="0044364E" w:rsidP="00DF47DB">
            <w:pPr>
              <w:ind w:firstLine="567"/>
              <w:jc w:val="both"/>
              <w:rPr>
                <w:rFonts w:ascii="GHEA Grapalat" w:hAnsi="GHEA Grapalat" w:cs="Arial Armenian"/>
                <w:color w:val="000000" w:themeColor="text1"/>
                <w:sz w:val="20"/>
              </w:rPr>
            </w:pPr>
          </w:p>
        </w:tc>
      </w:tr>
    </w:tbl>
    <w:p w14:paraId="26D3F790" w14:textId="77777777" w:rsidR="0044364E" w:rsidRPr="0051377A" w:rsidRDefault="0044364E" w:rsidP="00DF47DB">
      <w:pPr>
        <w:ind w:firstLine="567"/>
        <w:jc w:val="both"/>
        <w:rPr>
          <w:rFonts w:ascii="GHEA Grapalat" w:hAnsi="GHEA Grapalat" w:cs="Sylfaen"/>
          <w:color w:val="000000" w:themeColor="text1"/>
          <w:sz w:val="20"/>
        </w:rPr>
      </w:pPr>
      <w:r w:rsidRPr="0051377A">
        <w:rPr>
          <w:rFonts w:ascii="GHEA Grapalat" w:hAnsi="GHEA Grapalat" w:cs="Arial Armenian"/>
          <w:color w:val="000000" w:themeColor="text1"/>
          <w:sz w:val="20"/>
        </w:rPr>
        <w:t xml:space="preserve">դ. մասնակցի որակավորումը այս չափանիշի գծով գնահատվում է բավարար, եթե վերջինս </w:t>
      </w:r>
      <w:r w:rsidRPr="0051377A">
        <w:rPr>
          <w:rFonts w:ascii="GHEA Grapalat" w:hAnsi="GHEA Grapalat" w:cs="Sylfaen"/>
          <w:color w:val="000000" w:themeColor="text1"/>
          <w:sz w:val="20"/>
          <w:lang w:val="hy-AM"/>
        </w:rPr>
        <w:t>ապահովում</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է</w:t>
      </w:r>
      <w:r w:rsidRPr="0051377A">
        <w:rPr>
          <w:rFonts w:ascii="GHEA Grapalat" w:hAnsi="GHEA Grapalat" w:cs="Arial Armenian"/>
          <w:color w:val="000000" w:themeColor="text1"/>
          <w:sz w:val="20"/>
          <w:lang w:val="hy-AM"/>
        </w:rPr>
        <w:t xml:space="preserve"> </w:t>
      </w:r>
      <w:r w:rsidRPr="0051377A">
        <w:rPr>
          <w:rFonts w:ascii="GHEA Grapalat" w:hAnsi="GHEA Grapalat" w:cs="Sylfaen"/>
          <w:color w:val="000000" w:themeColor="text1"/>
          <w:sz w:val="20"/>
          <w:lang w:val="hy-AM"/>
        </w:rPr>
        <w:t>սույն</w:t>
      </w:r>
      <w:r w:rsidRPr="0051377A">
        <w:rPr>
          <w:rFonts w:ascii="GHEA Grapalat" w:hAnsi="GHEA Grapalat" w:cs="Arial Armenian"/>
          <w:color w:val="000000" w:themeColor="text1"/>
          <w:sz w:val="20"/>
          <w:lang w:val="hy-AM"/>
        </w:rPr>
        <w:t xml:space="preserve"> </w:t>
      </w:r>
      <w:r w:rsidRPr="0051377A">
        <w:rPr>
          <w:rFonts w:ascii="GHEA Grapalat" w:hAnsi="GHEA Grapalat" w:cs="Arial Armenian"/>
          <w:color w:val="000000" w:themeColor="text1"/>
          <w:sz w:val="20"/>
        </w:rPr>
        <w:t xml:space="preserve">ենթակետով </w:t>
      </w:r>
      <w:r w:rsidRPr="0051377A">
        <w:rPr>
          <w:rFonts w:ascii="GHEA Grapalat" w:hAnsi="GHEA Grapalat" w:cs="Sylfaen"/>
          <w:color w:val="000000" w:themeColor="text1"/>
          <w:sz w:val="20"/>
          <w:lang w:val="hy-AM"/>
        </w:rPr>
        <w:t>նախատեսված</w:t>
      </w:r>
      <w:r w:rsidRPr="0051377A">
        <w:rPr>
          <w:rFonts w:ascii="GHEA Grapalat" w:hAnsi="GHEA Grapalat" w:cs="Arial Armenian"/>
          <w:color w:val="000000" w:themeColor="text1"/>
          <w:sz w:val="20"/>
          <w:lang w:val="hy-AM"/>
        </w:rPr>
        <w:t xml:space="preserve"> </w:t>
      </w:r>
      <w:r w:rsidRPr="0051377A">
        <w:rPr>
          <w:rFonts w:ascii="GHEA Grapalat" w:hAnsi="GHEA Grapalat" w:cs="Arial Armenian"/>
          <w:color w:val="000000" w:themeColor="text1"/>
          <w:sz w:val="20"/>
        </w:rPr>
        <w:t xml:space="preserve">պայմաններն ու </w:t>
      </w:r>
      <w:r w:rsidRPr="0051377A">
        <w:rPr>
          <w:rFonts w:ascii="GHEA Grapalat" w:hAnsi="GHEA Grapalat" w:cs="Sylfaen"/>
          <w:color w:val="000000" w:themeColor="text1"/>
          <w:sz w:val="20"/>
          <w:lang w:val="hy-AM"/>
        </w:rPr>
        <w:t>պահանջները</w:t>
      </w:r>
      <w:r w:rsidRPr="0051377A">
        <w:rPr>
          <w:rFonts w:ascii="GHEA Grapalat" w:hAnsi="GHEA Grapalat" w:cs="Sylfaen"/>
          <w:color w:val="000000" w:themeColor="text1"/>
          <w:sz w:val="20"/>
        </w:rPr>
        <w:t>:</w:t>
      </w:r>
    </w:p>
    <w:p w14:paraId="2CCD1406" w14:textId="77777777" w:rsidR="0044364E" w:rsidRPr="0051377A" w:rsidRDefault="0044364E" w:rsidP="00DF47DB">
      <w:pPr>
        <w:ind w:firstLine="567"/>
        <w:jc w:val="both"/>
        <w:rPr>
          <w:rFonts w:ascii="GHEA Grapalat" w:hAnsi="GHEA Grapalat" w:cs="Arial Armenian"/>
          <w:color w:val="000000" w:themeColor="text1"/>
          <w:sz w:val="12"/>
          <w:szCs w:val="12"/>
        </w:rPr>
      </w:pPr>
    </w:p>
    <w:p w14:paraId="5285FECF" w14:textId="77777777" w:rsidR="0044364E" w:rsidRPr="0051377A" w:rsidRDefault="0044364E" w:rsidP="00DF47DB">
      <w:pPr>
        <w:pStyle w:val="norm"/>
        <w:spacing w:line="240" w:lineRule="auto"/>
        <w:ind w:firstLine="540"/>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szCs w:val="24"/>
          <w:lang w:eastAsia="en-US"/>
        </w:rPr>
        <w:t>2.6 Սույն ընթացակարգի շրջանակում կնքվելիք պայմանագիրը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կարող</w:t>
      </w:r>
      <w:r w:rsidRPr="0051377A">
        <w:rPr>
          <w:rFonts w:ascii="GHEA Grapalat" w:hAnsi="GHEA Grapalat" w:cs="Sylfaen"/>
          <w:color w:val="000000" w:themeColor="text1"/>
          <w:sz w:val="20"/>
          <w:szCs w:val="24"/>
          <w:lang w:val="af-ZA" w:eastAsia="en-US"/>
        </w:rPr>
        <w:t xml:space="preserve"> է </w:t>
      </w:r>
      <w:r w:rsidRPr="0051377A">
        <w:rPr>
          <w:rFonts w:ascii="GHEA Grapalat" w:hAnsi="GHEA Grapalat" w:cs="Sylfaen"/>
          <w:color w:val="000000" w:themeColor="text1"/>
          <w:sz w:val="20"/>
          <w:szCs w:val="24"/>
          <w:lang w:eastAsia="en-US"/>
        </w:rPr>
        <w:t>իրականացվել</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գործակալության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պայմանագիր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կնքելու</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միջոցով։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Գործակալության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պայմանագրի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կողմ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չի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կարող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հանդիսանալ</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սույն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ընթացակարգին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մասնակցելու</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նպատակով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հայտ</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ներկայացրած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մասնակիցը</w:t>
      </w:r>
      <w:r w:rsidRPr="0051377A">
        <w:rPr>
          <w:rFonts w:ascii="GHEA Grapalat" w:hAnsi="GHEA Grapalat" w:cs="Sylfaen"/>
          <w:color w:val="000000" w:themeColor="text1"/>
          <w:sz w:val="20"/>
          <w:szCs w:val="24"/>
          <w:lang w:val="af-ZA" w:eastAsia="en-US"/>
        </w:rPr>
        <w:t xml:space="preserve">: </w:t>
      </w:r>
    </w:p>
    <w:p w14:paraId="798D3E79" w14:textId="77777777" w:rsidR="0044364E" w:rsidRPr="0051377A" w:rsidRDefault="0044364E" w:rsidP="00DF47DB">
      <w:pPr>
        <w:pStyle w:val="BodyTextIndent2"/>
        <w:spacing w:line="240" w:lineRule="auto"/>
        <w:rPr>
          <w:rFonts w:ascii="GHEA Grapalat" w:hAnsi="GHEA Grapalat" w:cs="Sylfaen"/>
          <w:color w:val="000000" w:themeColor="text1"/>
          <w:szCs w:val="24"/>
        </w:rPr>
      </w:pPr>
      <w:r w:rsidRPr="0051377A">
        <w:rPr>
          <w:rFonts w:ascii="GHEA Grapalat" w:hAnsi="GHEA Grapalat" w:cs="Sylfaen"/>
          <w:color w:val="000000" w:themeColor="text1"/>
          <w:szCs w:val="24"/>
        </w:rPr>
        <w:t xml:space="preserve"> 2</w:t>
      </w:r>
      <w:r w:rsidRPr="0051377A">
        <w:rPr>
          <w:rFonts w:ascii="GHEA Grapalat" w:hAnsi="GHEA Grapalat" w:cs="Sylfaen"/>
          <w:color w:val="000000" w:themeColor="text1"/>
          <w:szCs w:val="24"/>
          <w:lang w:val="hy-AM"/>
        </w:rPr>
        <w:t>.</w:t>
      </w:r>
      <w:r w:rsidRPr="0051377A">
        <w:rPr>
          <w:rFonts w:ascii="GHEA Grapalat" w:hAnsi="GHEA Grapalat" w:cs="Sylfaen"/>
          <w:color w:val="000000" w:themeColor="text1"/>
          <w:szCs w:val="24"/>
        </w:rPr>
        <w:t>7</w:t>
      </w:r>
      <w:r w:rsidRPr="0051377A">
        <w:rPr>
          <w:rFonts w:ascii="GHEA Grapalat" w:hAnsi="GHEA Grapalat" w:cs="Sylfaen"/>
          <w:color w:val="000000" w:themeColor="text1"/>
          <w:szCs w:val="24"/>
        </w:rPr>
        <w:tab/>
      </w:r>
      <w:r w:rsidRPr="0051377A">
        <w:rPr>
          <w:rFonts w:ascii="GHEA Grapalat" w:hAnsi="GHEA Grapalat" w:cs="Sylfaen"/>
          <w:color w:val="000000" w:themeColor="text1"/>
          <w:szCs w:val="24"/>
          <w:lang w:val="ru-RU"/>
        </w:rPr>
        <w:t>Մասնակիցները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կարող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ընթացակարգին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մասնակցել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համատեղ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գործունեության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կարգով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կոնսորցիումով</w:t>
      </w:r>
      <w:r w:rsidRPr="0051377A">
        <w:rPr>
          <w:rFonts w:ascii="GHEA Grapalat" w:hAnsi="GHEA Grapalat" w:cs="Sylfaen"/>
          <w:color w:val="000000" w:themeColor="text1"/>
          <w:szCs w:val="24"/>
        </w:rPr>
        <w:t>)</w:t>
      </w:r>
      <w:r w:rsidRPr="0051377A">
        <w:rPr>
          <w:rFonts w:ascii="GHEA Grapalat" w:hAnsi="GHEA Grapalat" w:cs="Sylfaen"/>
          <w:color w:val="000000" w:themeColor="text1"/>
          <w:szCs w:val="24"/>
          <w:lang w:val="ru-RU"/>
        </w:rPr>
        <w:t>։</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դեպքում</w:t>
      </w:r>
      <w:r w:rsidRPr="0051377A">
        <w:rPr>
          <w:rFonts w:ascii="GHEA Grapalat" w:hAnsi="GHEA Grapalat" w:cs="Sylfaen"/>
          <w:color w:val="000000" w:themeColor="text1"/>
          <w:szCs w:val="24"/>
        </w:rPr>
        <w:t>`</w:t>
      </w:r>
    </w:p>
    <w:p w14:paraId="3AA2A670" w14:textId="77777777" w:rsidR="0044364E" w:rsidRPr="0051377A" w:rsidRDefault="0044364E" w:rsidP="00DF47DB">
      <w:pPr>
        <w:pStyle w:val="BodyTextIndent2"/>
        <w:spacing w:line="240" w:lineRule="auto"/>
        <w:rPr>
          <w:rFonts w:ascii="GHEA Grapalat" w:hAnsi="GHEA Grapalat" w:cs="Sylfaen"/>
          <w:color w:val="000000" w:themeColor="text1"/>
          <w:szCs w:val="24"/>
        </w:rPr>
      </w:pPr>
      <w:r w:rsidRPr="0051377A">
        <w:rPr>
          <w:rFonts w:ascii="GHEA Grapalat" w:hAnsi="GHEA Grapalat" w:cs="Sylfaen"/>
          <w:color w:val="000000" w:themeColor="text1"/>
          <w:szCs w:val="24"/>
        </w:rPr>
        <w:t>1)</w:t>
      </w:r>
      <w:r w:rsidRPr="0051377A">
        <w:rPr>
          <w:rFonts w:ascii="GHEA Grapalat" w:hAnsi="GHEA Grapalat" w:cs="Sylfaen"/>
          <w:color w:val="000000" w:themeColor="text1"/>
          <w:szCs w:val="24"/>
        </w:rPr>
        <w:tab/>
      </w:r>
      <w:r w:rsidRPr="0051377A">
        <w:rPr>
          <w:rFonts w:ascii="GHEA Grapalat" w:hAnsi="GHEA Grapalat" w:cs="Sylfaen"/>
          <w:color w:val="000000" w:themeColor="text1"/>
          <w:szCs w:val="24"/>
          <w:lang w:val="ru-RU"/>
        </w:rPr>
        <w:t>հայտի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գնահատման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ժամանակ</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հաշվի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առնվում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համատեղ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գործունեության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պայմանագրի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յուրաքանչյուր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անդամի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որակավորումը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պետք</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համապատասխանի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այդ</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պայմանագրով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տվյալ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անդամի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ստանձնած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հրավերով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սահմանված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որակավորման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պահանջներին</w:t>
      </w:r>
      <w:r w:rsidRPr="0051377A">
        <w:rPr>
          <w:rFonts w:ascii="GHEA Grapalat" w:hAnsi="GHEA Grapalat" w:cs="Sylfaen"/>
          <w:color w:val="000000" w:themeColor="text1"/>
          <w:szCs w:val="24"/>
        </w:rPr>
        <w:t>.</w:t>
      </w:r>
    </w:p>
    <w:p w14:paraId="0CD7E18B" w14:textId="77777777" w:rsidR="0044364E" w:rsidRPr="0051377A" w:rsidRDefault="0044364E" w:rsidP="00DF47DB">
      <w:pPr>
        <w:pStyle w:val="BodyTextIndent2"/>
        <w:spacing w:line="240" w:lineRule="auto"/>
        <w:rPr>
          <w:rFonts w:ascii="GHEA Grapalat" w:hAnsi="GHEA Grapalat" w:cs="Sylfaen"/>
          <w:color w:val="000000" w:themeColor="text1"/>
          <w:szCs w:val="24"/>
        </w:rPr>
      </w:pPr>
      <w:r w:rsidRPr="0051377A">
        <w:rPr>
          <w:rFonts w:ascii="GHEA Grapalat" w:hAnsi="GHEA Grapalat" w:cs="Sylfaen"/>
          <w:color w:val="000000" w:themeColor="text1"/>
          <w:szCs w:val="24"/>
        </w:rPr>
        <w:t xml:space="preserve">2) </w:t>
      </w:r>
      <w:r w:rsidRPr="0051377A">
        <w:rPr>
          <w:rFonts w:ascii="GHEA Grapalat" w:hAnsi="GHEA Grapalat" w:cs="Sylfaen"/>
          <w:color w:val="000000" w:themeColor="text1"/>
          <w:szCs w:val="24"/>
          <w:lang w:val="ru-RU"/>
        </w:rPr>
        <w:t>համատեղ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գործունեության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պայմանագրի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կողմերից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որևէ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մեկը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չի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կարող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ընթացակարգին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ներկայացնել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առանձին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պարբերության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պահանջի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չպահպանման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դեպքում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բացման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նիստում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մերժվում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ինչպես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համատեղ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գործունեության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կարգով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այնպես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առանձին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հայտերը</w:t>
      </w:r>
      <w:r w:rsidRPr="0051377A">
        <w:rPr>
          <w:rFonts w:ascii="GHEA Grapalat" w:hAnsi="GHEA Grapalat" w:cs="Sylfaen"/>
          <w:color w:val="000000" w:themeColor="text1"/>
          <w:szCs w:val="24"/>
        </w:rPr>
        <w:t>.</w:t>
      </w:r>
    </w:p>
    <w:p w14:paraId="50F45694"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r w:rsidRPr="0051377A">
        <w:rPr>
          <w:rFonts w:ascii="GHEA Grapalat" w:hAnsi="GHEA Grapalat" w:cs="Sylfaen"/>
          <w:color w:val="000000" w:themeColor="text1"/>
          <w:szCs w:val="24"/>
        </w:rPr>
        <w:t>3) Մ</w:t>
      </w:r>
      <w:r w:rsidRPr="0051377A">
        <w:rPr>
          <w:rFonts w:ascii="GHEA Grapalat" w:hAnsi="GHEA Grapalat" w:cs="Sylfaen"/>
          <w:color w:val="000000" w:themeColor="text1"/>
          <w:szCs w:val="24"/>
          <w:lang w:val="ru-RU"/>
        </w:rPr>
        <w:t>ասնակիցները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կրում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համատեղ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համապարտ</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պատասխանատվություն</w:t>
      </w:r>
      <w:r w:rsidRPr="0051377A">
        <w:rPr>
          <w:rFonts w:ascii="GHEA Grapalat" w:hAnsi="GHEA Grapalat" w:cs="Sylfaen"/>
          <w:color w:val="000000" w:themeColor="text1"/>
          <w:szCs w:val="24"/>
        </w:rPr>
        <w:t>:</w:t>
      </w:r>
      <w:r w:rsidRPr="0051377A">
        <w:rPr>
          <w:rFonts w:ascii="GHEA Grapalat" w:hAnsi="GHEA Grapalat" w:cs="Sylfaen"/>
          <w:color w:val="000000" w:themeColor="text1"/>
          <w:szCs w:val="24"/>
          <w:lang w:val="hy-AM"/>
        </w:rPr>
        <w:t xml:space="preserve"> </w:t>
      </w:r>
      <w:r w:rsidRPr="0051377A">
        <w:rPr>
          <w:rFonts w:ascii="GHEA Grapalat" w:hAnsi="GHEA Grapalat" w:cs="Sylfaen"/>
          <w:color w:val="000000" w:themeColor="text1"/>
          <w:szCs w:val="24"/>
        </w:rPr>
        <w:t>Ընդ որում,</w:t>
      </w:r>
      <w:r w:rsidRPr="0051377A">
        <w:rPr>
          <w:rFonts w:ascii="GHEA Grapalat" w:hAnsi="GHEA Grapalat" w:cs="Sylfaen"/>
          <w:color w:val="000000" w:themeColor="text1"/>
          <w:szCs w:val="24"/>
          <w:lang w:val="hy-AM"/>
        </w:rPr>
        <w:t xml:space="preserve"> </w:t>
      </w:r>
      <w:r w:rsidRPr="0051377A">
        <w:rPr>
          <w:rFonts w:ascii="GHEA Grapalat" w:hAnsi="GHEA Grapalat" w:cs="Sylfaen"/>
          <w:color w:val="000000" w:themeColor="text1"/>
          <w:szCs w:val="24"/>
          <w:lang w:val="ru-RU"/>
        </w:rPr>
        <w:t>կոնսորցիումի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անդամի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կոնսորցիումից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դուրս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գալու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դեպքում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կոնսորցիումի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հետ</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պ</w:t>
      </w:r>
      <w:r w:rsidRPr="0051377A">
        <w:rPr>
          <w:rFonts w:ascii="GHEA Grapalat" w:hAnsi="GHEA Grapalat" w:cs="Sylfaen"/>
          <w:color w:val="000000" w:themeColor="text1"/>
          <w:szCs w:val="24"/>
          <w:lang w:val="ru-RU"/>
        </w:rPr>
        <w:t>ատվիրատուի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կնքած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պայմանագիրը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միակողմանիորեն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լուծվում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կոնսորցիումի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անդամների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նկատմամբ</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կիրառվում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պայմանագրով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նախատեսված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պատասխանատվության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միջոցները</w:t>
      </w:r>
      <w:r w:rsidRPr="0051377A">
        <w:rPr>
          <w:rFonts w:ascii="GHEA Grapalat" w:hAnsi="GHEA Grapalat" w:cs="Sylfaen"/>
          <w:color w:val="000000" w:themeColor="text1"/>
          <w:szCs w:val="24"/>
          <w:lang w:val="hy-AM"/>
        </w:rPr>
        <w:t>:</w:t>
      </w:r>
    </w:p>
    <w:p w14:paraId="48AA57BD" w14:textId="77777777" w:rsidR="0044364E" w:rsidRPr="0051377A" w:rsidRDefault="0044364E" w:rsidP="00DF47DB">
      <w:pPr>
        <w:ind w:firstLine="567"/>
        <w:jc w:val="both"/>
        <w:rPr>
          <w:rFonts w:ascii="GHEA Grapalat" w:hAnsi="GHEA Grapalat"/>
          <w:b/>
          <w:color w:val="000000" w:themeColor="text1"/>
          <w:sz w:val="20"/>
          <w:lang w:val="af-ZA"/>
        </w:rPr>
      </w:pPr>
    </w:p>
    <w:p w14:paraId="49F4BDAF" w14:textId="77777777" w:rsidR="0044364E" w:rsidRPr="0051377A" w:rsidRDefault="0044364E" w:rsidP="00DF47DB">
      <w:pPr>
        <w:ind w:firstLine="567"/>
        <w:jc w:val="both"/>
        <w:rPr>
          <w:rFonts w:ascii="GHEA Grapalat" w:hAnsi="GHEA Grapalat"/>
          <w:b/>
          <w:color w:val="000000" w:themeColor="text1"/>
          <w:sz w:val="20"/>
          <w:lang w:val="af-ZA"/>
        </w:rPr>
      </w:pPr>
    </w:p>
    <w:p w14:paraId="4D1DBC1D" w14:textId="77777777" w:rsidR="0044364E" w:rsidRPr="0051377A" w:rsidRDefault="0044364E" w:rsidP="00DF47DB">
      <w:pPr>
        <w:jc w:val="center"/>
        <w:rPr>
          <w:rFonts w:ascii="GHEA Grapalat" w:hAnsi="GHEA Grapalat" w:cs="Arial"/>
          <w:b/>
          <w:color w:val="000000" w:themeColor="text1"/>
          <w:sz w:val="20"/>
          <w:lang w:val="af-ZA"/>
        </w:rPr>
      </w:pPr>
      <w:r w:rsidRPr="0051377A">
        <w:rPr>
          <w:rFonts w:ascii="GHEA Grapalat" w:hAnsi="GHEA Grapalat"/>
          <w:b/>
          <w:color w:val="000000" w:themeColor="text1"/>
          <w:sz w:val="20"/>
          <w:lang w:val="af-ZA"/>
        </w:rPr>
        <w:t xml:space="preserve">3.  </w:t>
      </w:r>
      <w:r w:rsidRPr="0051377A">
        <w:rPr>
          <w:rFonts w:ascii="GHEA Grapalat" w:hAnsi="GHEA Grapalat" w:cs="Sylfaen"/>
          <w:b/>
          <w:color w:val="000000" w:themeColor="text1"/>
          <w:sz w:val="20"/>
        </w:rPr>
        <w:t>ՀՐԱՎԵՐԻ</w:t>
      </w:r>
      <w:r w:rsidRPr="0051377A">
        <w:rPr>
          <w:rFonts w:ascii="GHEA Grapalat" w:hAnsi="GHEA Grapalat" w:cs="Arial"/>
          <w:b/>
          <w:color w:val="000000" w:themeColor="text1"/>
          <w:sz w:val="20"/>
          <w:lang w:val="af-ZA"/>
        </w:rPr>
        <w:t xml:space="preserve">  </w:t>
      </w:r>
      <w:r w:rsidRPr="0051377A">
        <w:rPr>
          <w:rFonts w:ascii="GHEA Grapalat" w:hAnsi="GHEA Grapalat" w:cs="Sylfaen"/>
          <w:b/>
          <w:color w:val="000000" w:themeColor="text1"/>
          <w:sz w:val="20"/>
        </w:rPr>
        <w:t>ՊԱՐԶԱԲԱՆՈՒՄԸ</w:t>
      </w:r>
      <w:r w:rsidRPr="0051377A">
        <w:rPr>
          <w:rFonts w:ascii="GHEA Grapalat" w:hAnsi="GHEA Grapalat" w:cs="Arial"/>
          <w:b/>
          <w:color w:val="000000" w:themeColor="text1"/>
          <w:sz w:val="20"/>
          <w:lang w:val="af-ZA"/>
        </w:rPr>
        <w:t xml:space="preserve">  </w:t>
      </w:r>
      <w:r w:rsidRPr="0051377A">
        <w:rPr>
          <w:rFonts w:ascii="GHEA Grapalat" w:hAnsi="GHEA Grapalat" w:cs="Arial"/>
          <w:b/>
          <w:color w:val="000000" w:themeColor="text1"/>
          <w:sz w:val="20"/>
        </w:rPr>
        <w:t>ԵՎ</w:t>
      </w:r>
      <w:r w:rsidRPr="0051377A">
        <w:rPr>
          <w:rFonts w:ascii="GHEA Grapalat" w:hAnsi="GHEA Grapalat" w:cs="Arial"/>
          <w:b/>
          <w:color w:val="000000" w:themeColor="text1"/>
          <w:sz w:val="20"/>
          <w:lang w:val="af-ZA"/>
        </w:rPr>
        <w:t xml:space="preserve"> </w:t>
      </w:r>
      <w:r w:rsidRPr="0051377A">
        <w:rPr>
          <w:rFonts w:ascii="GHEA Grapalat" w:hAnsi="GHEA Grapalat" w:cs="Sylfaen"/>
          <w:b/>
          <w:color w:val="000000" w:themeColor="text1"/>
          <w:sz w:val="20"/>
        </w:rPr>
        <w:t>ՀՐԱՎԵՐՈՒՄ</w:t>
      </w:r>
      <w:r w:rsidRPr="0051377A">
        <w:rPr>
          <w:rFonts w:ascii="GHEA Grapalat" w:hAnsi="GHEA Grapalat" w:cs="Arial"/>
          <w:b/>
          <w:color w:val="000000" w:themeColor="text1"/>
          <w:sz w:val="20"/>
          <w:lang w:val="af-ZA"/>
        </w:rPr>
        <w:t xml:space="preserve"> </w:t>
      </w:r>
      <w:r w:rsidRPr="0051377A">
        <w:rPr>
          <w:rFonts w:ascii="GHEA Grapalat" w:hAnsi="GHEA Grapalat" w:cs="Sylfaen"/>
          <w:b/>
          <w:color w:val="000000" w:themeColor="text1"/>
          <w:sz w:val="20"/>
        </w:rPr>
        <w:t>ՓՈՓՈԽՈՒԹՅՈՒՆ</w:t>
      </w:r>
      <w:r w:rsidRPr="0051377A">
        <w:rPr>
          <w:rFonts w:ascii="GHEA Grapalat" w:hAnsi="GHEA Grapalat" w:cs="Arial"/>
          <w:b/>
          <w:color w:val="000000" w:themeColor="text1"/>
          <w:sz w:val="20"/>
          <w:lang w:val="af-ZA"/>
        </w:rPr>
        <w:t xml:space="preserve"> </w:t>
      </w:r>
      <w:r w:rsidRPr="0051377A">
        <w:rPr>
          <w:rFonts w:ascii="GHEA Grapalat" w:hAnsi="GHEA Grapalat" w:cs="Sylfaen"/>
          <w:b/>
          <w:color w:val="000000" w:themeColor="text1"/>
          <w:sz w:val="20"/>
        </w:rPr>
        <w:t>ԿԱՏԱՐԵԼՈՒ</w:t>
      </w:r>
      <w:r w:rsidRPr="0051377A">
        <w:rPr>
          <w:rFonts w:ascii="GHEA Grapalat" w:hAnsi="GHEA Grapalat" w:cs="Arial"/>
          <w:b/>
          <w:color w:val="000000" w:themeColor="text1"/>
          <w:sz w:val="20"/>
          <w:lang w:val="af-ZA"/>
        </w:rPr>
        <w:t xml:space="preserve"> </w:t>
      </w:r>
      <w:r w:rsidRPr="0051377A">
        <w:rPr>
          <w:rFonts w:ascii="GHEA Grapalat" w:hAnsi="GHEA Grapalat" w:cs="Sylfaen"/>
          <w:b/>
          <w:color w:val="000000" w:themeColor="text1"/>
          <w:sz w:val="20"/>
        </w:rPr>
        <w:t>ԿԱՐԳԸ</w:t>
      </w:r>
      <w:r w:rsidRPr="0051377A">
        <w:rPr>
          <w:rFonts w:ascii="GHEA Grapalat" w:hAnsi="GHEA Grapalat" w:cs="Arial"/>
          <w:b/>
          <w:color w:val="000000" w:themeColor="text1"/>
          <w:sz w:val="20"/>
          <w:lang w:val="af-ZA"/>
        </w:rPr>
        <w:t xml:space="preserve"> </w:t>
      </w:r>
    </w:p>
    <w:p w14:paraId="08C680B3" w14:textId="77777777" w:rsidR="0044364E" w:rsidRPr="0051377A" w:rsidRDefault="0044364E" w:rsidP="00DF47DB">
      <w:pPr>
        <w:jc w:val="center"/>
        <w:rPr>
          <w:rFonts w:ascii="GHEA Grapalat" w:hAnsi="GHEA Grapalat"/>
          <w:b/>
          <w:color w:val="000000" w:themeColor="text1"/>
          <w:sz w:val="20"/>
          <w:lang w:val="af-ZA"/>
        </w:rPr>
      </w:pPr>
    </w:p>
    <w:p w14:paraId="4244168A" w14:textId="77777777" w:rsidR="0044364E" w:rsidRPr="0051377A" w:rsidRDefault="0044364E" w:rsidP="00DF47DB">
      <w:pPr>
        <w:ind w:firstLine="567"/>
        <w:jc w:val="both"/>
        <w:rPr>
          <w:rFonts w:ascii="GHEA Grapalat" w:hAnsi="GHEA Grapalat"/>
          <w:color w:val="000000" w:themeColor="text1"/>
          <w:sz w:val="20"/>
          <w:lang w:val="af-ZA"/>
        </w:rPr>
      </w:pPr>
      <w:r w:rsidRPr="0051377A">
        <w:rPr>
          <w:rFonts w:ascii="GHEA Grapalat" w:hAnsi="GHEA Grapalat"/>
          <w:color w:val="000000" w:themeColor="text1"/>
          <w:sz w:val="20"/>
          <w:lang w:val="af-ZA"/>
        </w:rPr>
        <w:t xml:space="preserve">3.1 </w:t>
      </w:r>
      <w:r w:rsidRPr="0051377A">
        <w:rPr>
          <w:rFonts w:ascii="GHEA Grapalat" w:hAnsi="GHEA Grapalat" w:cs="Sylfaen"/>
          <w:color w:val="000000" w:themeColor="text1"/>
          <w:sz w:val="20"/>
        </w:rPr>
        <w:t>Օրենքի</w:t>
      </w:r>
      <w:r w:rsidRPr="0051377A">
        <w:rPr>
          <w:rFonts w:ascii="GHEA Grapalat" w:hAnsi="GHEA Grapalat" w:cs="Arial"/>
          <w:color w:val="000000" w:themeColor="text1"/>
          <w:sz w:val="20"/>
          <w:lang w:val="af-ZA"/>
        </w:rPr>
        <w:t xml:space="preserve"> 29-</w:t>
      </w:r>
      <w:r w:rsidRPr="0051377A">
        <w:rPr>
          <w:rFonts w:ascii="GHEA Grapalat" w:hAnsi="GHEA Grapalat" w:cs="Sylfaen"/>
          <w:color w:val="000000" w:themeColor="text1"/>
          <w:sz w:val="20"/>
        </w:rPr>
        <w:t>րդ</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rPr>
        <w:t>հոդվածի</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rPr>
        <w:t>համաձայն</w:t>
      </w:r>
      <w:r w:rsidRPr="0051377A">
        <w:rPr>
          <w:rFonts w:ascii="GHEA Grapalat" w:hAnsi="GHEA Grapalat" w:cs="Arial"/>
          <w:color w:val="000000" w:themeColor="text1"/>
          <w:sz w:val="20"/>
          <w:lang w:val="af-ZA"/>
        </w:rPr>
        <w:t xml:space="preserve">` </w:t>
      </w:r>
      <w:r w:rsidRPr="0051377A">
        <w:rPr>
          <w:rFonts w:ascii="GHEA Grapalat" w:hAnsi="GHEA Grapalat" w:cs="Arial"/>
          <w:color w:val="000000" w:themeColor="text1"/>
          <w:sz w:val="20"/>
        </w:rPr>
        <w:t>մ</w:t>
      </w:r>
      <w:r w:rsidRPr="0051377A">
        <w:rPr>
          <w:rFonts w:ascii="GHEA Grapalat" w:hAnsi="GHEA Grapalat" w:cs="Sylfaen"/>
          <w:color w:val="000000" w:themeColor="text1"/>
          <w:sz w:val="20"/>
        </w:rPr>
        <w:t>ասնակիցն</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rPr>
        <w:t>իրավունք</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rPr>
        <w:t>ունի</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rPr>
        <w:t>պատվիրատուից</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rPr>
        <w:t>պահանջել</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rPr>
        <w:t>հրավերի</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rPr>
        <w:t>պարզաբանում</w:t>
      </w:r>
      <w:r w:rsidRPr="0051377A">
        <w:rPr>
          <w:rFonts w:ascii="GHEA Grapalat" w:hAnsi="GHEA Grapalat" w:cs="Tahoma"/>
          <w:color w:val="000000" w:themeColor="text1"/>
          <w:sz w:val="20"/>
        </w:rPr>
        <w:t>։</w:t>
      </w:r>
    </w:p>
    <w:p w14:paraId="492178DC" w14:textId="77777777" w:rsidR="0044364E" w:rsidRPr="0051377A" w:rsidRDefault="0044364E" w:rsidP="00DF47DB">
      <w:pPr>
        <w:autoSpaceDE w:val="0"/>
        <w:autoSpaceDN w:val="0"/>
        <w:adjustRightInd w:val="0"/>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rPr>
        <w:t>Մասնակիցն</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rPr>
        <w:t>իրավունք</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rPr>
        <w:t>ունի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հայտերի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ներկայացման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վերջնաժամկետը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լրանալուց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առնվազն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հինգ</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օրացուցային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առաջ</w:t>
      </w:r>
      <w:r w:rsidRPr="0051377A">
        <w:rPr>
          <w:rFonts w:ascii="GHEA Grapalat" w:hAnsi="GHEA Grapalat" w:cs="Sylfaen"/>
          <w:color w:val="000000" w:themeColor="text1"/>
          <w:sz w:val="20"/>
          <w:lang w:val="af-ZA"/>
        </w:rPr>
        <w:t xml:space="preserve"> գրավոր </w:t>
      </w:r>
      <w:r w:rsidRPr="0051377A">
        <w:rPr>
          <w:rFonts w:ascii="GHEA Grapalat" w:hAnsi="GHEA Grapalat" w:cs="Sylfaen"/>
          <w:color w:val="000000" w:themeColor="text1"/>
          <w:sz w:val="20"/>
        </w:rPr>
        <w:t>հանձնաժողովից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պահանջելու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հրավերի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պարզաբանում։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Հանձնաժողովը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հարցումը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կատարած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պարզաբանումը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տրամադրում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af-ZA"/>
        </w:rPr>
        <w:t xml:space="preserve"> գրավոր` </w:t>
      </w:r>
      <w:r w:rsidRPr="0051377A">
        <w:rPr>
          <w:rFonts w:ascii="GHEA Grapalat" w:hAnsi="GHEA Grapalat" w:cs="Sylfaen"/>
          <w:color w:val="000000" w:themeColor="text1"/>
          <w:sz w:val="20"/>
        </w:rPr>
        <w:t>հարցումը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ստանալու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օրվան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հաջորդող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երկու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օրացուցային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օրվա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ընթացքում։</w:t>
      </w:r>
      <w:r w:rsidRPr="0051377A">
        <w:rPr>
          <w:rFonts w:ascii="GHEA Grapalat" w:hAnsi="GHEA Grapalat" w:cs="Sylfaen"/>
          <w:color w:val="000000" w:themeColor="text1"/>
          <w:sz w:val="20"/>
          <w:lang w:val="af-ZA"/>
        </w:rPr>
        <w:t xml:space="preserve">  </w:t>
      </w:r>
    </w:p>
    <w:p w14:paraId="242669C3" w14:textId="77777777" w:rsidR="0044364E" w:rsidRPr="0051377A" w:rsidRDefault="0044364E" w:rsidP="00DF47DB">
      <w:pPr>
        <w:autoSpaceDE w:val="0"/>
        <w:autoSpaceDN w:val="0"/>
        <w:adjustRightInd w:val="0"/>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3.2 </w:t>
      </w:r>
      <w:r w:rsidRPr="0051377A">
        <w:rPr>
          <w:rFonts w:ascii="GHEA Grapalat" w:hAnsi="GHEA Grapalat" w:cs="Sylfaen"/>
          <w:color w:val="000000" w:themeColor="text1"/>
          <w:sz w:val="20"/>
        </w:rPr>
        <w:t>Հարցման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պարզաբանումների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բովանդակության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հայտարարությունը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պարզաբանումը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տրամադրելու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հրապարակվում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af-ZA"/>
        </w:rPr>
        <w:t xml:space="preserve"> www.procurement.am </w:t>
      </w:r>
      <w:r w:rsidRPr="0051377A">
        <w:rPr>
          <w:rFonts w:ascii="GHEA Grapalat" w:hAnsi="GHEA Grapalat" w:cs="Sylfaen"/>
          <w:color w:val="000000" w:themeColor="text1"/>
          <w:sz w:val="20"/>
        </w:rPr>
        <w:t>հասցեով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գործող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տեղեկագրի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այսուհետ</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տեղեկագիր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af-ZA"/>
        </w:rPr>
        <w:lastRenderedPageBreak/>
        <w:t>«</w:t>
      </w:r>
      <w:r w:rsidRPr="0051377A">
        <w:rPr>
          <w:rFonts w:ascii="GHEA Grapalat" w:hAnsi="GHEA Grapalat" w:cs="Sylfaen"/>
          <w:color w:val="000000" w:themeColor="text1"/>
          <w:sz w:val="20"/>
        </w:rPr>
        <w:t>Գնումների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հայտարարություններ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բաժնի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Հրավերների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պարզաբանումների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վերաբերյալ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հայտարարություններ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ենթաբաբաժնում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առանց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նշելու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հարցումը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կատարած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տվյալները։</w:t>
      </w:r>
      <w:r w:rsidRPr="0051377A">
        <w:rPr>
          <w:rFonts w:ascii="GHEA Grapalat" w:hAnsi="GHEA Grapalat" w:cs="Sylfaen"/>
          <w:color w:val="000000" w:themeColor="text1"/>
          <w:sz w:val="20"/>
          <w:lang w:val="af-ZA"/>
        </w:rPr>
        <w:t xml:space="preserve"> </w:t>
      </w:r>
    </w:p>
    <w:p w14:paraId="70B42F82" w14:textId="77777777" w:rsidR="0044364E" w:rsidRPr="0051377A" w:rsidRDefault="0044364E" w:rsidP="00DF47DB">
      <w:pPr>
        <w:autoSpaceDE w:val="0"/>
        <w:autoSpaceDN w:val="0"/>
        <w:adjustRightInd w:val="0"/>
        <w:ind w:firstLine="567"/>
        <w:jc w:val="both"/>
        <w:rPr>
          <w:rFonts w:ascii="GHEA Grapalat" w:hAnsi="GHEA Grapalat" w:cs="Arial Unicode"/>
          <w:color w:val="000000" w:themeColor="text1"/>
          <w:sz w:val="20"/>
          <w:lang w:val="af-ZA"/>
        </w:rPr>
      </w:pPr>
      <w:r w:rsidRPr="0051377A">
        <w:rPr>
          <w:rFonts w:ascii="GHEA Grapalat" w:hAnsi="GHEA Grapalat" w:cs="Sylfaen"/>
          <w:color w:val="000000" w:themeColor="text1"/>
          <w:sz w:val="20"/>
          <w:lang w:val="af-ZA"/>
        </w:rPr>
        <w:t xml:space="preserve">3.3 </w:t>
      </w:r>
      <w:r w:rsidRPr="0051377A">
        <w:rPr>
          <w:rFonts w:ascii="GHEA Grapalat" w:hAnsi="GHEA Grapalat" w:cs="Sylfaen"/>
          <w:color w:val="000000" w:themeColor="text1"/>
          <w:sz w:val="20"/>
        </w:rPr>
        <w:t>Պարզաբանում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չի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տրամադրվում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եթե</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հարցումը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կատարվել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բաժնով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սահմանված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ժամկետի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խախտմամբ</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ինչպես</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նաև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եթե</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հարցումը</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դուրս</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Arial Unicode"/>
          <w:color w:val="000000" w:themeColor="text1"/>
          <w:sz w:val="20"/>
          <w:lang w:val="af-ZA"/>
        </w:rPr>
        <w:t xml:space="preserve"> </w:t>
      </w:r>
      <w:r w:rsidRPr="0051377A">
        <w:rPr>
          <w:rFonts w:ascii="GHEA Grapalat" w:hAnsi="GHEA Grapalat" w:cs="Arial Unicode"/>
          <w:color w:val="000000" w:themeColor="text1"/>
          <w:sz w:val="20"/>
        </w:rPr>
        <w:t>սույն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հրավերի</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բովանդակության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շրջանակից</w:t>
      </w:r>
      <w:r w:rsidRPr="0051377A">
        <w:rPr>
          <w:rFonts w:ascii="GHEA Grapalat" w:hAnsi="GHEA Grapalat" w:cs="Tahoma"/>
          <w:color w:val="000000" w:themeColor="text1"/>
          <w:sz w:val="20"/>
        </w:rPr>
        <w:t>։</w:t>
      </w:r>
      <w:r w:rsidRPr="0051377A">
        <w:rPr>
          <w:rFonts w:ascii="GHEA Grapalat" w:hAnsi="GHEA Grapalat" w:cs="Arial Unicode"/>
          <w:color w:val="000000" w:themeColor="text1"/>
          <w:sz w:val="20"/>
          <w:lang w:val="af-ZA"/>
        </w:rPr>
        <w:t xml:space="preserve"> </w:t>
      </w:r>
      <w:r w:rsidRPr="0051377A">
        <w:rPr>
          <w:rFonts w:ascii="GHEA Grapalat" w:hAnsi="GHEA Grapalat"/>
          <w:color w:val="000000" w:themeColor="text1"/>
          <w:sz w:val="20"/>
          <w:szCs w:val="20"/>
        </w:rPr>
        <w:t>Ընդ</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որում</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մասնակիցը</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գրավոր</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ծանուցվում</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է</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պարզաբանում</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չտրամադրելու</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հիմքերի</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մասին</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հարցումը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ստանալու</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օրվան</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հաջորդող</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երկու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օրացուցային</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օրվա</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ընթացքում</w:t>
      </w:r>
      <w:r w:rsidRPr="0051377A">
        <w:rPr>
          <w:rFonts w:ascii="GHEA Grapalat" w:hAnsi="GHEA Grapalat"/>
          <w:color w:val="000000" w:themeColor="text1"/>
          <w:sz w:val="20"/>
          <w:szCs w:val="20"/>
          <w:lang w:val="af-ZA"/>
        </w:rPr>
        <w:t>:</w:t>
      </w:r>
    </w:p>
    <w:p w14:paraId="4B8F8DFB" w14:textId="77777777" w:rsidR="0044364E" w:rsidRPr="0051377A" w:rsidRDefault="0044364E" w:rsidP="00DF47DB">
      <w:pPr>
        <w:autoSpaceDE w:val="0"/>
        <w:autoSpaceDN w:val="0"/>
        <w:adjustRightInd w:val="0"/>
        <w:ind w:firstLine="567"/>
        <w:jc w:val="both"/>
        <w:rPr>
          <w:rFonts w:ascii="GHEA Grapalat" w:hAnsi="GHEA Grapalat" w:cs="Arial Unicode"/>
          <w:color w:val="000000" w:themeColor="text1"/>
          <w:sz w:val="20"/>
          <w:lang w:val="af-ZA"/>
        </w:rPr>
      </w:pPr>
      <w:r w:rsidRPr="0051377A">
        <w:rPr>
          <w:rFonts w:ascii="GHEA Grapalat" w:hAnsi="GHEA Grapalat" w:cs="Arial Unicode"/>
          <w:color w:val="000000" w:themeColor="text1"/>
          <w:sz w:val="20"/>
          <w:lang w:val="af-ZA"/>
        </w:rPr>
        <w:t xml:space="preserve">3.4 </w:t>
      </w:r>
      <w:r w:rsidRPr="0051377A">
        <w:rPr>
          <w:rFonts w:ascii="GHEA Grapalat" w:hAnsi="GHEA Grapalat" w:cs="Sylfaen"/>
          <w:color w:val="000000" w:themeColor="text1"/>
          <w:sz w:val="20"/>
          <w:lang w:val="ru-RU"/>
        </w:rPr>
        <w:t>Հայտերի</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ներկայացման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վերջնաժամկետը</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լրանալուց</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առնվազն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հինգ</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օրացուցային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օր</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առաջ</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հրավերում</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կարող</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են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կատարվել</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փոփոխություններ</w:t>
      </w:r>
      <w:r w:rsidRPr="0051377A">
        <w:rPr>
          <w:rFonts w:ascii="GHEA Grapalat" w:hAnsi="GHEA Grapalat" w:cs="Tahoma"/>
          <w:color w:val="000000" w:themeColor="text1"/>
          <w:sz w:val="20"/>
        </w:rPr>
        <w:t>։</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rPr>
        <w:t>Փ</w:t>
      </w:r>
      <w:r w:rsidRPr="0051377A">
        <w:rPr>
          <w:rFonts w:ascii="GHEA Grapalat" w:hAnsi="GHEA Grapalat" w:cs="Sylfaen"/>
          <w:color w:val="000000" w:themeColor="text1"/>
          <w:sz w:val="20"/>
          <w:lang w:val="ru-RU"/>
        </w:rPr>
        <w:t>ոփոխություն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կատարելու</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օրվան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հաջորդող</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երեք</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օրացուցային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օրվա</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ընթացքում</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փոփոխություն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կատարելու</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և</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դրանք</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տրամադրելու</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պայմանների</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մասին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հայտարարություն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հրապարակվում</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տեղեկագրում</w:t>
      </w:r>
      <w:r w:rsidRPr="0051377A" w:rsidDel="00781688">
        <w:rPr>
          <w:rFonts w:ascii="GHEA Grapalat" w:hAnsi="GHEA Grapalat" w:cs="Arial Unicode"/>
          <w:color w:val="000000" w:themeColor="text1"/>
          <w:sz w:val="20"/>
          <w:lang w:val="af-ZA"/>
        </w:rPr>
        <w:t xml:space="preserve"> </w:t>
      </w:r>
      <w:r w:rsidRPr="0051377A">
        <w:rPr>
          <w:rFonts w:ascii="GHEA Grapalat" w:hAnsi="GHEA Grapalat" w:cs="Tahoma"/>
          <w:color w:val="000000" w:themeColor="text1"/>
          <w:sz w:val="20"/>
        </w:rPr>
        <w:t>։</w:t>
      </w:r>
      <w:r w:rsidRPr="0051377A">
        <w:rPr>
          <w:rFonts w:ascii="GHEA Grapalat" w:hAnsi="GHEA Grapalat" w:cs="Arial Unicode"/>
          <w:color w:val="000000" w:themeColor="text1"/>
          <w:sz w:val="20"/>
          <w:lang w:val="af-ZA"/>
        </w:rPr>
        <w:t xml:space="preserve"> </w:t>
      </w:r>
    </w:p>
    <w:p w14:paraId="5D46A47B" w14:textId="537C5587" w:rsidR="0044364E" w:rsidRPr="0051377A" w:rsidRDefault="0044364E" w:rsidP="00DF47DB">
      <w:pPr>
        <w:autoSpaceDE w:val="0"/>
        <w:autoSpaceDN w:val="0"/>
        <w:adjustRightInd w:val="0"/>
        <w:ind w:firstLine="567"/>
        <w:jc w:val="both"/>
        <w:rPr>
          <w:rFonts w:ascii="GHEA Grapalat" w:hAnsi="GHEA Grapalat" w:cs="Arial Unicode"/>
          <w:color w:val="000000" w:themeColor="text1"/>
          <w:sz w:val="20"/>
          <w:lang w:val="af-ZA"/>
        </w:rPr>
      </w:pPr>
      <w:r w:rsidRPr="0051377A">
        <w:rPr>
          <w:rFonts w:ascii="GHEA Grapalat" w:hAnsi="GHEA Grapalat" w:cs="Arial Unicode"/>
          <w:color w:val="000000" w:themeColor="text1"/>
          <w:sz w:val="20"/>
          <w:lang w:val="af-ZA"/>
        </w:rPr>
        <w:t xml:space="preserve">3.5 </w:t>
      </w:r>
      <w:r w:rsidRPr="0051377A">
        <w:rPr>
          <w:rFonts w:ascii="GHEA Grapalat" w:hAnsi="GHEA Grapalat" w:cs="Sylfaen"/>
          <w:color w:val="000000" w:themeColor="text1"/>
          <w:sz w:val="20"/>
        </w:rPr>
        <w:t>Հ</w:t>
      </w:r>
      <w:r w:rsidRPr="0051377A">
        <w:rPr>
          <w:rFonts w:ascii="GHEA Grapalat" w:hAnsi="GHEA Grapalat" w:cs="Sylfaen"/>
          <w:color w:val="000000" w:themeColor="text1"/>
          <w:sz w:val="20"/>
          <w:lang w:val="ru-RU"/>
        </w:rPr>
        <w:t>րավերում</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փոփոխություններ</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կատարվելու</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դեպքում</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հայտերը</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ներկայացնելու</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վերջնաժամկետը</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հաշվվում</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այդ</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փոփոխությունների</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մասին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տեղեկագրում</w:t>
      </w:r>
      <w:r w:rsidRPr="0051377A">
        <w:rPr>
          <w:rFonts w:ascii="GHEA Grapalat" w:hAnsi="GHEA Grapalat" w:cs="Arial"/>
          <w:color w:val="000000" w:themeColor="text1"/>
          <w:sz w:val="20"/>
          <w:lang w:val="af-ZA"/>
        </w:rPr>
        <w:t xml:space="preserve"> </w:t>
      </w:r>
      <w:r w:rsidRPr="0051377A">
        <w:rPr>
          <w:rFonts w:ascii="GHEA Grapalat" w:hAnsi="GHEA Grapalat" w:cs="Sylfaen"/>
          <w:color w:val="000000" w:themeColor="text1"/>
          <w:sz w:val="20"/>
          <w:lang w:val="ru-RU"/>
        </w:rPr>
        <w:t>հայտարարության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հրապարակման</w:t>
      </w:r>
      <w:r w:rsidRPr="0051377A">
        <w:rPr>
          <w:rFonts w:ascii="GHEA Grapalat" w:hAnsi="GHEA Grapalat" w:cs="Arial Unicode"/>
          <w:color w:val="000000" w:themeColor="text1"/>
          <w:sz w:val="20"/>
          <w:lang w:val="af-ZA"/>
        </w:rPr>
        <w:t xml:space="preserve"> </w:t>
      </w:r>
      <w:r w:rsidRPr="0051377A">
        <w:rPr>
          <w:rFonts w:ascii="GHEA Grapalat" w:hAnsi="GHEA Grapalat" w:cs="Sylfaen"/>
          <w:color w:val="000000" w:themeColor="text1"/>
          <w:sz w:val="20"/>
          <w:lang w:val="ru-RU"/>
        </w:rPr>
        <w:t>օրվանից</w:t>
      </w:r>
      <w:r w:rsidRPr="0051377A">
        <w:rPr>
          <w:rFonts w:ascii="GHEA Grapalat" w:hAnsi="GHEA Grapalat" w:cs="Tahoma"/>
          <w:color w:val="000000" w:themeColor="text1"/>
          <w:sz w:val="20"/>
          <w:lang w:val="ru-RU"/>
        </w:rPr>
        <w:t>։</w:t>
      </w:r>
      <w:r w:rsidRPr="0051377A">
        <w:rPr>
          <w:rFonts w:ascii="GHEA Grapalat" w:hAnsi="GHEA Grapalat" w:cs="Arial Unicode"/>
          <w:color w:val="000000" w:themeColor="text1"/>
          <w:sz w:val="20"/>
          <w:lang w:val="af-ZA"/>
        </w:rPr>
        <w:t xml:space="preserve"> </w:t>
      </w:r>
    </w:p>
    <w:p w14:paraId="7A20FBC4" w14:textId="77777777" w:rsidR="0044364E" w:rsidRPr="0051377A" w:rsidRDefault="0044364E" w:rsidP="00DF47DB">
      <w:pPr>
        <w:jc w:val="center"/>
        <w:rPr>
          <w:rFonts w:ascii="GHEA Grapalat" w:hAnsi="GHEA Grapalat"/>
          <w:b/>
          <w:color w:val="000000" w:themeColor="text1"/>
          <w:sz w:val="20"/>
          <w:lang w:val="af-ZA"/>
        </w:rPr>
      </w:pPr>
    </w:p>
    <w:p w14:paraId="5E677C6C" w14:textId="77777777" w:rsidR="0044364E" w:rsidRPr="0051377A" w:rsidRDefault="0044364E" w:rsidP="00DF47DB">
      <w:pPr>
        <w:jc w:val="center"/>
        <w:rPr>
          <w:rFonts w:ascii="GHEA Grapalat" w:hAnsi="GHEA Grapalat"/>
          <w:b/>
          <w:color w:val="000000" w:themeColor="text1"/>
          <w:sz w:val="20"/>
          <w:lang w:val="af-ZA"/>
        </w:rPr>
      </w:pPr>
    </w:p>
    <w:p w14:paraId="431D1C91" w14:textId="77777777" w:rsidR="0044364E" w:rsidRPr="0051377A" w:rsidRDefault="0044364E" w:rsidP="00DF47DB">
      <w:pPr>
        <w:jc w:val="center"/>
        <w:rPr>
          <w:rFonts w:ascii="GHEA Grapalat" w:hAnsi="GHEA Grapalat" w:cs="Arial"/>
          <w:b/>
          <w:color w:val="000000" w:themeColor="text1"/>
          <w:sz w:val="20"/>
          <w:lang w:val="af-ZA"/>
        </w:rPr>
      </w:pPr>
      <w:r w:rsidRPr="0051377A">
        <w:rPr>
          <w:rFonts w:ascii="GHEA Grapalat" w:hAnsi="GHEA Grapalat"/>
          <w:b/>
          <w:color w:val="000000" w:themeColor="text1"/>
          <w:sz w:val="20"/>
          <w:lang w:val="af-ZA"/>
        </w:rPr>
        <w:t xml:space="preserve">4.  </w:t>
      </w:r>
      <w:r w:rsidRPr="0051377A">
        <w:rPr>
          <w:rFonts w:ascii="GHEA Grapalat" w:hAnsi="GHEA Grapalat" w:cs="Sylfaen"/>
          <w:b/>
          <w:color w:val="000000" w:themeColor="text1"/>
          <w:sz w:val="20"/>
        </w:rPr>
        <w:t>ՀԱՅՏԸ</w:t>
      </w:r>
      <w:r w:rsidRPr="0051377A">
        <w:rPr>
          <w:rFonts w:ascii="GHEA Grapalat" w:hAnsi="GHEA Grapalat" w:cs="Arial"/>
          <w:b/>
          <w:color w:val="000000" w:themeColor="text1"/>
          <w:sz w:val="20"/>
          <w:lang w:val="af-ZA"/>
        </w:rPr>
        <w:t xml:space="preserve"> </w:t>
      </w:r>
      <w:r w:rsidRPr="0051377A">
        <w:rPr>
          <w:rFonts w:ascii="GHEA Grapalat" w:hAnsi="GHEA Grapalat" w:cs="Sylfaen"/>
          <w:b/>
          <w:color w:val="000000" w:themeColor="text1"/>
          <w:sz w:val="20"/>
        </w:rPr>
        <w:t>ՆԵՐԿԱՅԱՑՆԵԼՈՒ</w:t>
      </w:r>
      <w:r w:rsidRPr="0051377A">
        <w:rPr>
          <w:rFonts w:ascii="GHEA Grapalat" w:hAnsi="GHEA Grapalat" w:cs="Arial"/>
          <w:b/>
          <w:color w:val="000000" w:themeColor="text1"/>
          <w:sz w:val="20"/>
          <w:lang w:val="af-ZA"/>
        </w:rPr>
        <w:t xml:space="preserve"> </w:t>
      </w:r>
      <w:r w:rsidRPr="0051377A">
        <w:rPr>
          <w:rFonts w:ascii="GHEA Grapalat" w:hAnsi="GHEA Grapalat" w:cs="Sylfaen"/>
          <w:b/>
          <w:color w:val="000000" w:themeColor="text1"/>
          <w:sz w:val="20"/>
        </w:rPr>
        <w:t>ԿԱՐԳԸ</w:t>
      </w:r>
    </w:p>
    <w:p w14:paraId="4EDDBEA4" w14:textId="77777777" w:rsidR="0044364E" w:rsidRPr="0051377A" w:rsidRDefault="0044364E" w:rsidP="00DF47DB">
      <w:pPr>
        <w:jc w:val="center"/>
        <w:rPr>
          <w:rFonts w:ascii="GHEA Grapalat" w:hAnsi="GHEA Grapalat"/>
          <w:b/>
          <w:color w:val="000000" w:themeColor="text1"/>
          <w:sz w:val="20"/>
          <w:lang w:val="af-ZA"/>
        </w:rPr>
      </w:pPr>
      <w:r w:rsidRPr="0051377A">
        <w:rPr>
          <w:rFonts w:ascii="GHEA Grapalat" w:hAnsi="GHEA Grapalat"/>
          <w:b/>
          <w:color w:val="000000" w:themeColor="text1"/>
          <w:sz w:val="20"/>
          <w:lang w:val="af-ZA"/>
        </w:rPr>
        <w:t xml:space="preserve">  </w:t>
      </w:r>
    </w:p>
    <w:p w14:paraId="2BE77CDC" w14:textId="77777777" w:rsidR="0044364E" w:rsidRPr="0051377A" w:rsidRDefault="0044364E" w:rsidP="00DF47DB">
      <w:pPr>
        <w:ind w:firstLine="567"/>
        <w:jc w:val="both"/>
        <w:rPr>
          <w:rFonts w:ascii="GHEA Grapalat" w:hAnsi="GHEA Grapalat"/>
          <w:color w:val="000000" w:themeColor="text1"/>
          <w:sz w:val="20"/>
          <w:lang w:val="af-ZA"/>
        </w:rPr>
      </w:pPr>
      <w:r w:rsidRPr="0051377A">
        <w:rPr>
          <w:rFonts w:ascii="GHEA Grapalat" w:hAnsi="GHEA Grapalat"/>
          <w:color w:val="000000" w:themeColor="text1"/>
          <w:sz w:val="20"/>
          <w:lang w:val="af-ZA"/>
        </w:rPr>
        <w:t>4</w:t>
      </w:r>
      <w:r w:rsidRPr="0051377A">
        <w:rPr>
          <w:rFonts w:ascii="GHEA Grapalat" w:hAnsi="GHEA Grapalat" w:cs="Sylfaen"/>
          <w:color w:val="000000" w:themeColor="text1"/>
          <w:sz w:val="20"/>
          <w:lang w:val="af-ZA"/>
        </w:rPr>
        <w:t xml:space="preserve">.1 </w:t>
      </w:r>
      <w:r w:rsidRPr="0051377A">
        <w:rPr>
          <w:rFonts w:ascii="GHEA Grapalat" w:hAnsi="GHEA Grapalat" w:cs="Sylfaen"/>
          <w:color w:val="000000" w:themeColor="text1"/>
          <w:sz w:val="20"/>
          <w:lang w:val="ru-RU"/>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ընթացակարգին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մասնակցելու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համար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w:t>
      </w:r>
      <w:r w:rsidRPr="0051377A">
        <w:rPr>
          <w:rFonts w:ascii="GHEA Grapalat" w:hAnsi="GHEA Grapalat" w:cs="Sylfaen"/>
          <w:color w:val="000000" w:themeColor="text1"/>
          <w:sz w:val="20"/>
          <w:lang w:val="ru-RU"/>
        </w:rPr>
        <w:t>ասնակիցը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հանձնաժողովին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ներկայացնում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հայտ</w:t>
      </w:r>
      <w:r w:rsidRPr="0051377A">
        <w:rPr>
          <w:rFonts w:ascii="GHEA Grapalat" w:hAnsi="GHEA Grapalat" w:cs="Tahoma"/>
          <w:color w:val="000000" w:themeColor="text1"/>
          <w:sz w:val="20"/>
          <w:lang w:val="ru-RU"/>
        </w:rPr>
        <w:t>։</w:t>
      </w:r>
      <w:r w:rsidRPr="0051377A">
        <w:rPr>
          <w:rFonts w:ascii="GHEA Grapalat" w:hAnsi="GHEA Grapalat"/>
          <w:color w:val="000000" w:themeColor="text1"/>
          <w:sz w:val="20"/>
          <w:lang w:val="af-ZA"/>
        </w:rPr>
        <w:t xml:space="preserve"> </w:t>
      </w:r>
      <w:r w:rsidRPr="0051377A">
        <w:rPr>
          <w:rFonts w:ascii="GHEA Grapalat" w:hAnsi="GHEA Grapalat" w:cs="Sylfaen"/>
          <w:color w:val="000000" w:themeColor="text1"/>
          <w:sz w:val="20"/>
        </w:rPr>
        <w:t>Հայտը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հրավերի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հիման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վրա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կողմից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ներկայացվող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առաջարկն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af-ZA"/>
        </w:rPr>
        <w:t>:</w:t>
      </w:r>
    </w:p>
    <w:p w14:paraId="2941491C"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lang w:val="en-US"/>
        </w:rPr>
        <w:t>Հ</w:t>
      </w:r>
      <w:r w:rsidRPr="0051377A">
        <w:rPr>
          <w:rFonts w:ascii="GHEA Grapalat" w:hAnsi="GHEA Grapalat" w:cs="Sylfaen"/>
          <w:color w:val="000000" w:themeColor="text1"/>
          <w:szCs w:val="24"/>
          <w:lang w:val="ru-RU"/>
        </w:rPr>
        <w:t>այտը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մինչև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դրա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հրավերով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սահմանված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ժամկետի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ավարտը։</w:t>
      </w:r>
    </w:p>
    <w:p w14:paraId="489E8E3D"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lang w:val="en-US"/>
        </w:rPr>
        <w:t>Հ</w:t>
      </w:r>
      <w:r w:rsidRPr="0051377A">
        <w:rPr>
          <w:rFonts w:ascii="GHEA Grapalat" w:hAnsi="GHEA Grapalat" w:cs="Sylfaen"/>
          <w:color w:val="000000" w:themeColor="text1"/>
          <w:szCs w:val="24"/>
          <w:lang w:val="ru-RU"/>
        </w:rPr>
        <w:t>այտի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պատրաստման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կարգը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նկարագրված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հրավերի</w:t>
      </w:r>
      <w:r w:rsidRPr="0051377A">
        <w:rPr>
          <w:rFonts w:ascii="GHEA Grapalat" w:hAnsi="GHEA Grapalat" w:cs="Sylfaen"/>
          <w:color w:val="000000" w:themeColor="text1"/>
          <w:szCs w:val="24"/>
        </w:rPr>
        <w:t xml:space="preserve"> 2-</w:t>
      </w:r>
      <w:r w:rsidRPr="0051377A">
        <w:rPr>
          <w:rFonts w:ascii="GHEA Grapalat" w:hAnsi="GHEA Grapalat" w:cs="Sylfaen"/>
          <w:color w:val="000000" w:themeColor="text1"/>
          <w:szCs w:val="24"/>
          <w:lang w:val="en-US"/>
        </w:rPr>
        <w:t>րդ</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բ</w:t>
      </w:r>
      <w:r w:rsidRPr="0051377A">
        <w:rPr>
          <w:rFonts w:ascii="GHEA Grapalat" w:hAnsi="GHEA Grapalat" w:cs="Sylfaen"/>
          <w:color w:val="000000" w:themeColor="text1"/>
          <w:szCs w:val="24"/>
          <w:lang w:val="ru-RU"/>
        </w:rPr>
        <w:t>աց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մրցույթ</w:t>
      </w:r>
      <w:r w:rsidRPr="0051377A">
        <w:rPr>
          <w:rFonts w:ascii="GHEA Grapalat" w:hAnsi="GHEA Grapalat" w:cs="Sylfaen"/>
          <w:color w:val="000000" w:themeColor="text1"/>
          <w:szCs w:val="24"/>
          <w:lang w:val="ru-RU"/>
        </w:rPr>
        <w:t>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հայտերը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պատրաստելու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հրահանգում։</w:t>
      </w:r>
    </w:p>
    <w:p w14:paraId="05C3968D" w14:textId="52072BA0"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r w:rsidRPr="0051377A">
        <w:rPr>
          <w:rFonts w:ascii="GHEA Grapalat" w:hAnsi="GHEA Grapalat" w:cs="Sylfaen"/>
          <w:color w:val="000000" w:themeColor="text1"/>
          <w:szCs w:val="24"/>
        </w:rPr>
        <w:t xml:space="preserve">4.2  </w:t>
      </w:r>
      <w:r w:rsidRPr="0051377A">
        <w:rPr>
          <w:rFonts w:ascii="GHEA Grapalat" w:hAnsi="GHEA Grapalat" w:cs="Sylfaen"/>
          <w:color w:val="000000" w:themeColor="text1"/>
          <w:szCs w:val="24"/>
          <w:lang w:val="ru-RU"/>
        </w:rPr>
        <w:t>Ընթացակարգի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հայտերն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անհրաժեշտ</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ներկայացնել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rPr>
        <w:t>հանձնաժողովին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ոչ</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ուշ</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քան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ընթացակարգի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հայտարարությունը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հրավերը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տեղեկա</w:t>
      </w:r>
      <w:r w:rsidRPr="0051377A">
        <w:rPr>
          <w:rFonts w:ascii="GHEA Grapalat" w:hAnsi="GHEA Grapalat" w:cs="Sylfaen"/>
          <w:color w:val="000000" w:themeColor="text1"/>
          <w:szCs w:val="24"/>
          <w:lang w:val="ru-RU"/>
        </w:rPr>
        <w:t>գ</w:t>
      </w:r>
      <w:r w:rsidRPr="0051377A">
        <w:rPr>
          <w:rFonts w:ascii="GHEA Grapalat" w:hAnsi="GHEA Grapalat" w:cs="Sylfaen"/>
          <w:color w:val="000000" w:themeColor="text1"/>
          <w:szCs w:val="24"/>
          <w:lang w:val="en-US"/>
        </w:rPr>
        <w:t>ր</w:t>
      </w:r>
      <w:r w:rsidRPr="0051377A">
        <w:rPr>
          <w:rFonts w:ascii="GHEA Grapalat" w:hAnsi="GHEA Grapalat" w:cs="Sylfaen"/>
          <w:color w:val="000000" w:themeColor="text1"/>
          <w:szCs w:val="24"/>
          <w:lang w:val="ru-RU"/>
        </w:rPr>
        <w:t>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w:t>
      </w:r>
      <w:r w:rsidRPr="0051377A">
        <w:rPr>
          <w:rFonts w:ascii="GHEA Grapalat" w:hAnsi="GHEA Grapalat" w:cs="Sylfaen"/>
          <w:color w:val="000000" w:themeColor="text1"/>
          <w:szCs w:val="24"/>
          <w:lang w:val="ru-RU"/>
        </w:rPr>
        <w:t>րապարակվելու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օրվանից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հաշված</w:t>
      </w:r>
      <w:r w:rsidRPr="0051377A">
        <w:rPr>
          <w:rFonts w:ascii="GHEA Grapalat" w:hAnsi="GHEA Grapalat" w:cs="Sylfaen"/>
          <w:color w:val="000000" w:themeColor="text1"/>
          <w:szCs w:val="24"/>
        </w:rPr>
        <w:t xml:space="preserve"> «</w:t>
      </w:r>
      <w:r w:rsidR="00C270A9" w:rsidRPr="0051377A">
        <w:rPr>
          <w:rFonts w:ascii="GHEA Grapalat" w:hAnsi="GHEA Grapalat" w:cs="Sylfaen"/>
          <w:color w:val="000000" w:themeColor="text1"/>
          <w:szCs w:val="24"/>
          <w:lang w:val="hy-AM"/>
        </w:rPr>
        <w:t>40</w:t>
      </w:r>
      <w:r w:rsidRPr="0051377A">
        <w:rPr>
          <w:rFonts w:ascii="GHEA Grapalat" w:hAnsi="GHEA Grapalat" w:cs="Sylfaen"/>
          <w:color w:val="000000" w:themeColor="text1"/>
          <w:szCs w:val="24"/>
        </w:rPr>
        <w:t>»</w:t>
      </w:r>
      <w:r w:rsidR="00C270A9" w:rsidRPr="0051377A">
        <w:rPr>
          <w:rFonts w:ascii="GHEA Grapalat" w:hAnsi="GHEA Grapalat" w:cs="Sylfaen"/>
          <w:color w:val="000000" w:themeColor="text1"/>
          <w:szCs w:val="24"/>
          <w:lang w:val="hy-AM"/>
        </w:rPr>
        <w:t>-</w:t>
      </w:r>
      <w:r w:rsidRPr="0051377A">
        <w:rPr>
          <w:rFonts w:ascii="GHEA Grapalat" w:hAnsi="GHEA Grapalat" w:cs="Sylfaen"/>
          <w:color w:val="000000" w:themeColor="text1"/>
          <w:szCs w:val="24"/>
          <w:lang w:val="ru-RU"/>
        </w:rPr>
        <w:t>րդ</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օրվա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ժամը</w:t>
      </w:r>
      <w:r w:rsidRPr="0051377A">
        <w:rPr>
          <w:rFonts w:ascii="GHEA Grapalat" w:hAnsi="GHEA Grapalat" w:cs="Sylfaen"/>
          <w:color w:val="000000" w:themeColor="text1"/>
          <w:szCs w:val="24"/>
        </w:rPr>
        <w:t xml:space="preserve"> «</w:t>
      </w:r>
      <w:r w:rsidR="00C270A9" w:rsidRPr="0051377A">
        <w:rPr>
          <w:rFonts w:ascii="GHEA Grapalat" w:hAnsi="GHEA Grapalat" w:cs="Sylfaen"/>
          <w:color w:val="000000" w:themeColor="text1"/>
          <w:szCs w:val="24"/>
          <w:lang w:val="hy-AM"/>
        </w:rPr>
        <w:t>11:00</w:t>
      </w:r>
      <w:r w:rsidRPr="0051377A">
        <w:rPr>
          <w:rFonts w:ascii="GHEA Grapalat" w:hAnsi="GHEA Grapalat" w:cs="Sylfaen"/>
          <w:color w:val="000000" w:themeColor="text1"/>
          <w:szCs w:val="24"/>
        </w:rPr>
        <w:t>»-</w:t>
      </w:r>
      <w:r w:rsidRPr="0051377A">
        <w:rPr>
          <w:rFonts w:ascii="GHEA Grapalat" w:hAnsi="GHEA Grapalat" w:cs="Sylfaen"/>
          <w:color w:val="000000" w:themeColor="text1"/>
          <w:szCs w:val="24"/>
          <w:lang w:val="ru-RU"/>
        </w:rPr>
        <w:t>ն</w:t>
      </w:r>
      <w:r w:rsidRPr="0051377A">
        <w:rPr>
          <w:rFonts w:ascii="GHEA Grapalat" w:hAnsi="GHEA Grapalat" w:cs="Sylfaen"/>
          <w:color w:val="000000" w:themeColor="text1"/>
          <w:szCs w:val="24"/>
        </w:rPr>
        <w:t xml:space="preserve">, </w:t>
      </w:r>
      <w:r w:rsidR="00D42DFB" w:rsidRPr="0051377A">
        <w:rPr>
          <w:rFonts w:ascii="GHEA Grapalat" w:hAnsi="GHEA Grapalat" w:cs="Sylfaen"/>
          <w:color w:val="000000" w:themeColor="text1"/>
          <w:szCs w:val="24"/>
          <w:lang w:val="hy-AM"/>
        </w:rPr>
        <w:t xml:space="preserve">  </w:t>
      </w:r>
      <w:r w:rsidRPr="0051377A">
        <w:rPr>
          <w:rFonts w:ascii="GHEA Grapalat" w:hAnsi="GHEA Grapalat" w:cs="Sylfaen"/>
          <w:color w:val="000000" w:themeColor="text1"/>
          <w:szCs w:val="24"/>
        </w:rPr>
        <w:t>«</w:t>
      </w:r>
      <w:r w:rsidR="00D42DFB" w:rsidRPr="0051377A">
        <w:rPr>
          <w:rFonts w:ascii="GHEA Grapalat" w:hAnsi="GHEA Grapalat"/>
          <w:b/>
          <w:i/>
          <w:color w:val="000000" w:themeColor="text1"/>
          <w:lang w:val="hy-AM"/>
        </w:rPr>
        <w:t xml:space="preserve"> Կոտայքի մարզ, գ. Գողթ, Հրապարակի 1</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հասցեով</w:t>
      </w:r>
      <w:r w:rsidRPr="0051377A">
        <w:rPr>
          <w:rFonts w:ascii="GHEA Grapalat" w:hAnsi="GHEA Grapalat" w:cs="Sylfaen"/>
          <w:color w:val="000000" w:themeColor="text1"/>
          <w:szCs w:val="24"/>
        </w:rPr>
        <w:t>:</w:t>
      </w:r>
    </w:p>
    <w:p w14:paraId="3B735146" w14:textId="0EC4C8FE"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r w:rsidRPr="0051377A">
        <w:rPr>
          <w:rFonts w:ascii="GHEA Grapalat" w:hAnsi="GHEA Grapalat" w:cs="Sylfaen"/>
          <w:color w:val="000000" w:themeColor="text1"/>
          <w:szCs w:val="24"/>
          <w:lang w:val="hy-AM"/>
        </w:rPr>
        <w:t xml:space="preserve">Ընթացակարգի հայտերը ստանում և հայտերի գրանցամատյանում գրանցում է հանձնաժողովի քարտուղար </w:t>
      </w:r>
      <w:r w:rsidRPr="0051377A">
        <w:rPr>
          <w:rFonts w:ascii="GHEA Grapalat" w:hAnsi="GHEA Grapalat"/>
          <w:color w:val="000000" w:themeColor="text1"/>
          <w:sz w:val="24"/>
          <w:szCs w:val="24"/>
        </w:rPr>
        <w:t>«</w:t>
      </w:r>
      <w:r w:rsidR="00D42DFB" w:rsidRPr="0051377A">
        <w:rPr>
          <w:rFonts w:ascii="GHEA Grapalat" w:hAnsi="GHEA Grapalat"/>
          <w:b/>
          <w:i/>
          <w:color w:val="000000" w:themeColor="text1"/>
          <w:lang w:val="hy-AM"/>
        </w:rPr>
        <w:t>Գ.Խաչատրյանը</w:t>
      </w:r>
      <w:r w:rsidRPr="0051377A">
        <w:rPr>
          <w:rFonts w:ascii="GHEA Grapalat" w:hAnsi="GHEA Grapalat"/>
          <w:color w:val="000000" w:themeColor="text1"/>
          <w:sz w:val="24"/>
          <w:szCs w:val="24"/>
        </w:rPr>
        <w:t>»</w:t>
      </w:r>
      <w:r w:rsidRPr="0051377A">
        <w:rPr>
          <w:rFonts w:ascii="GHEA Grapalat" w:hAnsi="GHEA Grapalat" w:cs="Sylfaen"/>
          <w:color w:val="000000" w:themeColor="text1"/>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5201D128"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r w:rsidRPr="0051377A">
        <w:rPr>
          <w:rFonts w:ascii="GHEA Grapalat" w:hAnsi="GHEA Grapalat" w:cs="Sylfaen"/>
          <w:color w:val="000000" w:themeColor="text1"/>
          <w:szCs w:val="24"/>
          <w:lang w:val="hy-AM"/>
        </w:rPr>
        <w:t>4.3 Մասնակիցը հայտով ներկայացնում է`</w:t>
      </w:r>
    </w:p>
    <w:p w14:paraId="2AC1C67F"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bookmarkStart w:id="3" w:name="_Hlk9261647"/>
      <w:r w:rsidRPr="0051377A">
        <w:rPr>
          <w:rFonts w:ascii="GHEA Grapalat" w:hAnsi="GHEA Grapalat" w:cs="Sylfaen"/>
          <w:color w:val="000000" w:themeColor="text1"/>
          <w:szCs w:val="24"/>
          <w:lang w:val="hy-AM"/>
        </w:rPr>
        <w:t>1) իր կողմից հաստատված՝ սույն հրավերի 2-րդ մասի 2.1 կետով նախատեսված դիմում-հայտարարություն, որը ներառում է`</w:t>
      </w:r>
    </w:p>
    <w:p w14:paraId="66E8BD3E"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r w:rsidRPr="0051377A">
        <w:rPr>
          <w:rFonts w:ascii="GHEA Grapalat" w:hAnsi="GHEA Grapalat" w:cs="Sylfaen"/>
          <w:color w:val="000000" w:themeColor="text1"/>
          <w:szCs w:val="24"/>
          <w:lang w:val="hy-AM"/>
        </w:rPr>
        <w:t>ա) հայտարարություն սույն հրավերով սահմանված մասնակ</w:t>
      </w:r>
      <w:r w:rsidRPr="0051377A">
        <w:rPr>
          <w:rFonts w:ascii="GHEA Grapalat" w:hAnsi="GHEA Grapalat" w:cs="Sylfaen"/>
          <w:color w:val="000000" w:themeColor="text1"/>
          <w:szCs w:val="24"/>
          <w:lang w:val="hy-AM"/>
        </w:rPr>
        <w:softHyphen/>
        <w:t>ցության իրավունքի պահանջներին իր տվյալների համապատասխանության մասին.</w:t>
      </w:r>
    </w:p>
    <w:p w14:paraId="09B0DBD4"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r w:rsidRPr="0051377A">
        <w:rPr>
          <w:rFonts w:ascii="GHEA Grapalat" w:hAnsi="GHEA Grapalat" w:cs="Sylfaen"/>
          <w:color w:val="000000" w:themeColor="text1"/>
          <w:szCs w:val="24"/>
          <w:lang w:val="hy-AM"/>
        </w:rPr>
        <w:t xml:space="preserve">բ) հայտարարություն սույն հրավերով սահմանված որակավորման չափանիշներին իր տվյալների համապատասխանության մասին, </w:t>
      </w:r>
      <w:r w:rsidRPr="0051377A">
        <w:rPr>
          <w:rFonts w:ascii="GHEA Grapalat" w:hAnsi="GHEA Grapalat"/>
          <w:color w:val="000000" w:themeColor="text1"/>
          <w:lang w:val="hy-AM"/>
        </w:rPr>
        <w:t>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r w:rsidRPr="0051377A">
        <w:rPr>
          <w:rFonts w:ascii="GHEA Grapalat" w:hAnsi="GHEA Grapalat" w:cs="Sylfaen"/>
          <w:color w:val="000000" w:themeColor="text1"/>
          <w:szCs w:val="24"/>
          <w:lang w:val="hy-AM"/>
        </w:rPr>
        <w:t>.</w:t>
      </w:r>
    </w:p>
    <w:p w14:paraId="60EE017F"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r w:rsidRPr="0051377A">
        <w:rPr>
          <w:rFonts w:ascii="GHEA Grapalat" w:hAnsi="GHEA Grapalat" w:cs="Sylfaen"/>
          <w:color w:val="000000" w:themeColor="text1"/>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25BC48CB"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bookmarkStart w:id="4" w:name="_Hlk9261892"/>
      <w:bookmarkEnd w:id="3"/>
      <w:r w:rsidRPr="0051377A">
        <w:rPr>
          <w:rFonts w:ascii="GHEA Grapalat" w:hAnsi="GHEA Grapalat" w:cs="Sylfaen"/>
          <w:color w:val="000000" w:themeColor="text1"/>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14:paraId="43415D8D" w14:textId="77777777" w:rsidR="0044364E" w:rsidRPr="0051377A" w:rsidRDefault="0044364E" w:rsidP="00DF47DB">
      <w:pPr>
        <w:pStyle w:val="norm"/>
        <w:spacing w:line="240" w:lineRule="auto"/>
        <w:ind w:firstLine="630"/>
        <w:rPr>
          <w:rFonts w:ascii="GHEA Grapalat" w:hAnsi="GHEA Grapalat" w:cs="Sylfaen"/>
          <w:color w:val="000000" w:themeColor="text1"/>
          <w:sz w:val="20"/>
          <w:lang w:val="hy-AM"/>
        </w:rPr>
      </w:pPr>
      <w:r w:rsidRPr="0051377A">
        <w:rPr>
          <w:rFonts w:ascii="GHEA Grapalat" w:hAnsi="GHEA Grapalat"/>
          <w:color w:val="000000" w:themeColor="text1"/>
          <w:sz w:val="20"/>
          <w:lang w:val="hy-AM"/>
        </w:rPr>
        <w:t xml:space="preserve">ե) </w:t>
      </w:r>
      <w:r w:rsidRPr="0051377A">
        <w:rPr>
          <w:rFonts w:ascii="GHEA Grapalat" w:hAnsi="GHEA Grapalat" w:cs="Sylfaen"/>
          <w:color w:val="000000" w:themeColor="text1"/>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51377A">
        <w:rPr>
          <w:rFonts w:ascii="GHEA Grapalat" w:hAnsi="GHEA Grapalat"/>
          <w:color w:val="000000" w:themeColor="text1"/>
          <w:sz w:val="20"/>
          <w:lang w:val="hy-AM"/>
        </w:rPr>
        <w:t xml:space="preserve">: Ընդ որում </w:t>
      </w:r>
      <w:r w:rsidRPr="0051377A">
        <w:rPr>
          <w:rFonts w:ascii="GHEA Grapalat" w:hAnsi="GHEA Grapalat" w:cs="Sylfaen"/>
          <w:color w:val="000000" w:themeColor="text1"/>
          <w:sz w:val="20"/>
          <w:lang w:val="hy-AM"/>
        </w:rPr>
        <w:t>եթե մասնակիցը հայտարարվում է ընտրված մասնակից, ապա սույն պարբերությամբ նախատեսված տեղեկատվությունըպայմանագիր կնքելու որոշման մասին հայտարարության հետ միաժամանակ հրապարակվում է նաև տեղեկագրում.</w:t>
      </w:r>
    </w:p>
    <w:p w14:paraId="3DAEC0D7" w14:textId="77777777" w:rsidR="0044364E" w:rsidRPr="0051377A" w:rsidRDefault="0044364E" w:rsidP="00DF47DB">
      <w:pPr>
        <w:pStyle w:val="norm"/>
        <w:spacing w:line="240" w:lineRule="auto"/>
        <w:ind w:firstLine="630"/>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զ</w:t>
      </w:r>
      <w:r w:rsidRPr="0051377A">
        <w:rPr>
          <w:rFonts w:ascii="GHEA Grapalat" w:hAnsi="GHEA Grapalat"/>
          <w:color w:val="000000" w:themeColor="text1"/>
          <w:sz w:val="20"/>
          <w:lang w:val="hy-AM"/>
        </w:rPr>
        <w:t xml:space="preserve">) մասնակցի </w:t>
      </w:r>
      <w:r w:rsidRPr="0051377A">
        <w:rPr>
          <w:rFonts w:ascii="GHEA Grapalat" w:hAnsi="GHEA Grapalat" w:cs="Sylfaen"/>
          <w:color w:val="000000" w:themeColor="text1"/>
          <w:sz w:val="20"/>
          <w:szCs w:val="24"/>
          <w:lang w:val="hy-AM" w:eastAsia="en-US"/>
        </w:rPr>
        <w:t>հարկ վճարողի հաշվառման համարը և էլեկտրոնային փոստի հասցեն.</w:t>
      </w:r>
    </w:p>
    <w:bookmarkEnd w:id="4"/>
    <w:p w14:paraId="7428D10B" w14:textId="77777777" w:rsidR="0044364E" w:rsidRPr="0051377A" w:rsidRDefault="0044364E" w:rsidP="00DF47DB">
      <w:pPr>
        <w:pStyle w:val="norm"/>
        <w:spacing w:line="240" w:lineRule="auto"/>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2) իր կողմից հաստատված գնային առաջարկ.</w:t>
      </w:r>
    </w:p>
    <w:p w14:paraId="5F221758" w14:textId="2010B510" w:rsidR="0044364E" w:rsidRPr="0051377A" w:rsidRDefault="0044364E" w:rsidP="00DF47DB">
      <w:pPr>
        <w:ind w:firstLine="567"/>
        <w:jc w:val="both"/>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 xml:space="preserve"> 4) սույն հրավերով նախատեսված լիցենզիայի (ներդիրի) պատճենը.</w:t>
      </w:r>
    </w:p>
    <w:p w14:paraId="39E662A3" w14:textId="77777777" w:rsidR="0044364E" w:rsidRPr="0051377A" w:rsidRDefault="0044364E" w:rsidP="00DF47DB">
      <w:pPr>
        <w:pStyle w:val="norm"/>
        <w:spacing w:line="240" w:lineRule="auto"/>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lastRenderedPageBreak/>
        <w:t>5) ենթակապալի պայմանագրի պատճենը և դրա կողմ հանդիսացող անձի տվյալները,  եթե կնքվելիք պայմանագիրն իրականացվելու է ենթակապալի միջոցով:</w:t>
      </w:r>
    </w:p>
    <w:p w14:paraId="5662CE9F" w14:textId="77777777" w:rsidR="0044364E" w:rsidRPr="0051377A" w:rsidRDefault="0044364E" w:rsidP="00DF47DB">
      <w:pPr>
        <w:pStyle w:val="norm"/>
        <w:spacing w:line="240" w:lineRule="auto"/>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279D8793" w14:textId="77777777" w:rsidR="0044364E" w:rsidRPr="0051377A" w:rsidRDefault="0044364E" w:rsidP="00DF47DB">
      <w:pPr>
        <w:pStyle w:val="norm"/>
        <w:spacing w:line="240" w:lineRule="auto"/>
        <w:rPr>
          <w:rFonts w:ascii="GHEA Grapalat" w:hAnsi="GHEA Grapalat" w:cs="Sylfaen"/>
          <w:color w:val="000000" w:themeColor="text1"/>
          <w:sz w:val="20"/>
          <w:szCs w:val="24"/>
          <w:lang w:val="hy-AM" w:eastAsia="en-US"/>
        </w:rPr>
      </w:pPr>
      <w:bookmarkStart w:id="5" w:name="_Hlk9262052"/>
      <w:r w:rsidRPr="0051377A">
        <w:rPr>
          <w:rFonts w:ascii="GHEA Grapalat" w:hAnsi="GHEA Grapalat" w:cs="Sylfaen"/>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6166D5C3" w14:textId="77777777" w:rsidR="0044364E" w:rsidRPr="0051377A" w:rsidRDefault="0044364E" w:rsidP="00DF47DB">
      <w:pPr>
        <w:pStyle w:val="norm"/>
        <w:numPr>
          <w:ilvl w:val="0"/>
          <w:numId w:val="19"/>
        </w:numPr>
        <w:spacing w:line="240" w:lineRule="auto"/>
        <w:ind w:left="0" w:firstLine="810"/>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14:paraId="41237EFE" w14:textId="77777777" w:rsidR="0044364E" w:rsidRPr="0051377A" w:rsidRDefault="0044364E" w:rsidP="00DF47DB">
      <w:pPr>
        <w:pStyle w:val="norm"/>
        <w:numPr>
          <w:ilvl w:val="0"/>
          <w:numId w:val="19"/>
        </w:numPr>
        <w:spacing w:line="240" w:lineRule="auto"/>
        <w:ind w:left="0" w:firstLine="810"/>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համատեղ գործունեության պայմանագրի կողմերից որևէ մեկը չի կարող սույն 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9CBB85C" w14:textId="77777777" w:rsidR="0044364E" w:rsidRPr="0051377A" w:rsidRDefault="0044364E" w:rsidP="00DF47DB">
      <w:pPr>
        <w:pStyle w:val="norm"/>
        <w:numPr>
          <w:ilvl w:val="0"/>
          <w:numId w:val="19"/>
        </w:numPr>
        <w:spacing w:line="240" w:lineRule="auto"/>
        <w:ind w:left="0" w:firstLine="810"/>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676C4BFB" w14:textId="77777777" w:rsidR="0044364E" w:rsidRPr="0051377A" w:rsidRDefault="0044364E" w:rsidP="00DF47DB">
      <w:pPr>
        <w:pStyle w:val="norm"/>
        <w:spacing w:line="240" w:lineRule="auto"/>
        <w:rPr>
          <w:rFonts w:ascii="GHEA Grapalat" w:hAnsi="GHEA Grapalat" w:cs="Sylfaen"/>
          <w:color w:val="000000" w:themeColor="text1"/>
          <w:sz w:val="20"/>
          <w:szCs w:val="24"/>
          <w:lang w:val="hy-AM" w:eastAsia="en-US"/>
        </w:rPr>
      </w:pPr>
    </w:p>
    <w:p w14:paraId="40ABBC9E" w14:textId="77777777" w:rsidR="0044364E" w:rsidRPr="0051377A" w:rsidRDefault="0044364E" w:rsidP="00DF47DB">
      <w:pPr>
        <w:jc w:val="center"/>
        <w:rPr>
          <w:rFonts w:ascii="GHEA Grapalat" w:hAnsi="GHEA Grapalat" w:cs="Arial"/>
          <w:b/>
          <w:color w:val="000000" w:themeColor="text1"/>
          <w:sz w:val="20"/>
          <w:lang w:val="es-ES"/>
        </w:rPr>
      </w:pPr>
      <w:r w:rsidRPr="0051377A">
        <w:rPr>
          <w:rFonts w:ascii="GHEA Grapalat" w:hAnsi="GHEA Grapalat"/>
          <w:b/>
          <w:color w:val="000000" w:themeColor="text1"/>
          <w:sz w:val="20"/>
          <w:lang w:val="es-ES"/>
        </w:rPr>
        <w:t xml:space="preserve">5.   </w:t>
      </w:r>
      <w:r w:rsidRPr="0051377A">
        <w:rPr>
          <w:rFonts w:ascii="GHEA Grapalat" w:hAnsi="GHEA Grapalat" w:cs="Sylfaen"/>
          <w:b/>
          <w:color w:val="000000" w:themeColor="text1"/>
          <w:sz w:val="20"/>
          <w:lang w:val="es-ES"/>
        </w:rPr>
        <w:t>ՀԱՅՏԻ</w:t>
      </w:r>
      <w:r w:rsidRPr="0051377A">
        <w:rPr>
          <w:rFonts w:ascii="GHEA Grapalat" w:hAnsi="GHEA Grapalat" w:cs="Arial"/>
          <w:b/>
          <w:color w:val="000000" w:themeColor="text1"/>
          <w:sz w:val="20"/>
          <w:lang w:val="es-ES"/>
        </w:rPr>
        <w:t xml:space="preserve">   </w:t>
      </w:r>
      <w:r w:rsidRPr="0051377A">
        <w:rPr>
          <w:rFonts w:ascii="GHEA Grapalat" w:hAnsi="GHEA Grapalat" w:cs="Sylfaen"/>
          <w:b/>
          <w:color w:val="000000" w:themeColor="text1"/>
          <w:sz w:val="20"/>
          <w:lang w:val="es-ES"/>
        </w:rPr>
        <w:t>ԳՆԱՅԻՆ</w:t>
      </w:r>
      <w:r w:rsidRPr="0051377A">
        <w:rPr>
          <w:rFonts w:ascii="GHEA Grapalat" w:hAnsi="GHEA Grapalat" w:cs="Arial"/>
          <w:b/>
          <w:color w:val="000000" w:themeColor="text1"/>
          <w:sz w:val="20"/>
          <w:lang w:val="es-ES"/>
        </w:rPr>
        <w:t xml:space="preserve">  </w:t>
      </w:r>
      <w:r w:rsidRPr="0051377A">
        <w:rPr>
          <w:rFonts w:ascii="GHEA Grapalat" w:hAnsi="GHEA Grapalat" w:cs="Sylfaen"/>
          <w:b/>
          <w:color w:val="000000" w:themeColor="text1"/>
          <w:sz w:val="20"/>
          <w:lang w:val="es-ES"/>
        </w:rPr>
        <w:t>ԱՌԱՋԱՐԿԸ</w:t>
      </w:r>
      <w:r w:rsidRPr="0051377A">
        <w:rPr>
          <w:rFonts w:ascii="GHEA Grapalat" w:hAnsi="GHEA Grapalat" w:cs="Arial"/>
          <w:b/>
          <w:color w:val="000000" w:themeColor="text1"/>
          <w:sz w:val="20"/>
          <w:lang w:val="es-ES"/>
        </w:rPr>
        <w:t xml:space="preserve"> </w:t>
      </w:r>
    </w:p>
    <w:p w14:paraId="176FCA79" w14:textId="77777777" w:rsidR="0044364E" w:rsidRPr="0051377A" w:rsidRDefault="0044364E" w:rsidP="00DF47DB">
      <w:pPr>
        <w:jc w:val="center"/>
        <w:rPr>
          <w:rFonts w:ascii="GHEA Grapalat" w:hAnsi="GHEA Grapalat" w:cs="Arial"/>
          <w:b/>
          <w:color w:val="000000" w:themeColor="text1"/>
          <w:sz w:val="20"/>
          <w:lang w:val="es-ES"/>
        </w:rPr>
      </w:pPr>
    </w:p>
    <w:p w14:paraId="36B74BF7" w14:textId="77777777" w:rsidR="0044364E" w:rsidRPr="0051377A" w:rsidRDefault="0044364E" w:rsidP="00DF47DB">
      <w:pPr>
        <w:ind w:firstLine="567"/>
        <w:jc w:val="both"/>
        <w:rPr>
          <w:rFonts w:ascii="GHEA Grapalat" w:hAnsi="GHEA Grapalat"/>
          <w:color w:val="000000" w:themeColor="text1"/>
          <w:sz w:val="20"/>
          <w:lang w:val="es-ES"/>
        </w:rPr>
      </w:pPr>
      <w:r w:rsidRPr="0051377A">
        <w:rPr>
          <w:rFonts w:ascii="GHEA Grapalat" w:hAnsi="GHEA Grapalat" w:cs="Sylfaen"/>
          <w:color w:val="000000" w:themeColor="text1"/>
          <w:sz w:val="20"/>
          <w:lang w:val="es-ES"/>
        </w:rPr>
        <w:t xml:space="preserve">5.1 </w:t>
      </w:r>
      <w:r w:rsidRPr="0051377A">
        <w:rPr>
          <w:rFonts w:ascii="GHEA Grapalat" w:hAnsi="GHEA Grapalat" w:cs="Sylfaen"/>
          <w:color w:val="000000" w:themeColor="text1"/>
          <w:sz w:val="20"/>
          <w:lang w:val="hy-AM"/>
        </w:rPr>
        <w:t>Առաջարկվող</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գինը</w:t>
      </w:r>
      <w:r w:rsidRPr="0051377A">
        <w:rPr>
          <w:rFonts w:ascii="GHEA Grapalat" w:hAnsi="GHEA Grapalat" w:cs="Sylfaen"/>
          <w:color w:val="000000" w:themeColor="text1"/>
          <w:sz w:val="20"/>
          <w:lang w:val="es-ES"/>
        </w:rPr>
        <w:t xml:space="preserve"> աշխատանքի </w:t>
      </w:r>
      <w:r w:rsidRPr="0051377A">
        <w:rPr>
          <w:rFonts w:ascii="GHEA Grapalat" w:hAnsi="GHEA Grapalat" w:cs="Sylfaen"/>
          <w:color w:val="000000" w:themeColor="text1"/>
          <w:sz w:val="20"/>
          <w:lang w:val="hy-AM"/>
        </w:rPr>
        <w:t>արժեքից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բացի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ներառում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է</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փոխադրման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ապահովագրման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տուրքերի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հարկերի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այլ</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վճարումների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գծով</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ծախսերը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և</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չի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կարող</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պակաս</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լինել</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դրանց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 xml:space="preserve">ինքնարժեքից: Առաջարկվող գնի </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հաշվարկը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պետք</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է</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ներկայացվի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հայտով</w:t>
      </w:r>
      <w:r w:rsidRPr="0051377A">
        <w:rPr>
          <w:rFonts w:ascii="GHEA Grapalat" w:hAnsi="GHEA Grapalat"/>
          <w:color w:val="000000" w:themeColor="text1"/>
          <w:sz w:val="20"/>
          <w:lang w:val="es-ES"/>
        </w:rPr>
        <w:t>:</w:t>
      </w:r>
    </w:p>
    <w:p w14:paraId="30EA0B90" w14:textId="77777777" w:rsidR="0044364E" w:rsidRPr="0051377A" w:rsidRDefault="0044364E" w:rsidP="00DF47DB">
      <w:pPr>
        <w:pStyle w:val="norm"/>
        <w:spacing w:line="240" w:lineRule="auto"/>
        <w:ind w:firstLine="567"/>
        <w:rPr>
          <w:rFonts w:ascii="GHEA Grapalat" w:hAnsi="GHEA Grapalat" w:cs="Sylfaen"/>
          <w:color w:val="000000" w:themeColor="text1"/>
          <w:sz w:val="20"/>
          <w:szCs w:val="24"/>
          <w:lang w:val="es-ES" w:eastAsia="en-US"/>
        </w:rPr>
      </w:pPr>
      <w:r w:rsidRPr="0051377A">
        <w:rPr>
          <w:rFonts w:ascii="GHEA Grapalat" w:hAnsi="GHEA Grapalat"/>
          <w:color w:val="000000" w:themeColor="text1"/>
          <w:sz w:val="20"/>
          <w:lang w:val="es-ES"/>
        </w:rPr>
        <w:t>5.</w:t>
      </w:r>
      <w:r w:rsidRPr="0051377A">
        <w:rPr>
          <w:rFonts w:ascii="GHEA Grapalat" w:hAnsi="GHEA Grapalat"/>
          <w:color w:val="000000" w:themeColor="text1"/>
          <w:sz w:val="20"/>
          <w:lang w:val="hy-AM"/>
        </w:rPr>
        <w:t>2</w:t>
      </w:r>
      <w:r w:rsidRPr="0051377A">
        <w:rPr>
          <w:rFonts w:ascii="GHEA Grapalat" w:hAnsi="GHEA Grapalat" w:cs="Sylfaen"/>
          <w:color w:val="000000" w:themeColor="text1"/>
          <w:sz w:val="20"/>
          <w:lang w:val="es-ES"/>
        </w:rPr>
        <w:t xml:space="preserve"> Մ</w:t>
      </w:r>
      <w:r w:rsidRPr="0051377A">
        <w:rPr>
          <w:rFonts w:ascii="GHEA Grapalat" w:hAnsi="GHEA Grapalat" w:cs="Sylfaen"/>
          <w:color w:val="000000" w:themeColor="text1"/>
          <w:sz w:val="20"/>
          <w:szCs w:val="24"/>
          <w:lang w:val="hy-AM" w:eastAsia="en-US"/>
        </w:rPr>
        <w:t xml:space="preserve">ասնակիցը գնային առաջարկը ներկայացնում է </w:t>
      </w:r>
      <w:r w:rsidRPr="0051377A">
        <w:rPr>
          <w:rFonts w:ascii="GHEA Grapalat" w:hAnsi="GHEA Grapalat" w:cs="Sylfaen"/>
          <w:color w:val="000000" w:themeColor="text1"/>
          <w:sz w:val="20"/>
        </w:rPr>
        <w:t>արժեք</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ինքնարժեքի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և</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կանխատեսվող</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շահույթի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հանրագումարը</w:t>
      </w:r>
      <w:r w:rsidRPr="0051377A">
        <w:rPr>
          <w:rFonts w:ascii="GHEA Grapalat" w:hAnsi="GHEA Grapalat" w:cs="Sylfaen"/>
          <w:color w:val="000000" w:themeColor="text1"/>
          <w:sz w:val="20"/>
          <w:lang w:val="es-ES"/>
        </w:rPr>
        <w:t>)</w:t>
      </w:r>
      <w:r w:rsidRPr="0051377A">
        <w:rPr>
          <w:rFonts w:ascii="GHEA Grapalat" w:hAnsi="GHEA Grapalat" w:cs="Sylfaen"/>
          <w:color w:val="000000" w:themeColor="text1"/>
          <w:szCs w:val="22"/>
          <w:lang w:val="es-ES"/>
        </w:rPr>
        <w:t xml:space="preserve"> </w:t>
      </w:r>
      <w:r w:rsidRPr="0051377A">
        <w:rPr>
          <w:rFonts w:ascii="GHEA Grapalat" w:hAnsi="GHEA Grapalat" w:cs="Sylfaen"/>
          <w:color w:val="000000" w:themeColor="text1"/>
          <w:sz w:val="20"/>
          <w:szCs w:val="24"/>
          <w:lang w:val="hy-AM" w:eastAsia="en-US"/>
        </w:rPr>
        <w:t xml:space="preserve">և ավելացված արժեքի հարկ ընդհանրական բաղադրիչներից բաղկացած հաշվարկի ձևով: </w:t>
      </w:r>
      <w:r w:rsidRPr="0051377A">
        <w:rPr>
          <w:rFonts w:ascii="GHEA Grapalat" w:hAnsi="GHEA Grapalat" w:cs="Sylfaen"/>
          <w:color w:val="000000" w:themeColor="text1"/>
          <w:sz w:val="20"/>
          <w:szCs w:val="24"/>
          <w:lang w:eastAsia="en-US"/>
        </w:rPr>
        <w:t>Ա</w:t>
      </w:r>
      <w:r w:rsidRPr="0051377A">
        <w:rPr>
          <w:rFonts w:ascii="GHEA Grapalat" w:hAnsi="GHEA Grapalat" w:cs="Sylfaen"/>
          <w:color w:val="000000" w:themeColor="text1"/>
          <w:sz w:val="20"/>
          <w:szCs w:val="24"/>
          <w:lang w:val="hy-AM" w:eastAsia="en-US"/>
        </w:rPr>
        <w:t xml:space="preserve">րժեքի բաղադրիչների հաշվարկ` բացվածք կամ այլ մանրամասներ չեն պահանջվում և ներկայացվում: Եթե </w:t>
      </w:r>
      <w:r w:rsidRPr="0051377A">
        <w:rPr>
          <w:rFonts w:ascii="GHEA Grapalat" w:hAnsi="GHEA Grapalat" w:cs="Sylfaen"/>
          <w:color w:val="000000" w:themeColor="text1"/>
          <w:sz w:val="20"/>
          <w:szCs w:val="24"/>
          <w:lang w:eastAsia="en-US"/>
        </w:rPr>
        <w:t>մ</w:t>
      </w:r>
      <w:r w:rsidRPr="0051377A">
        <w:rPr>
          <w:rFonts w:ascii="GHEA Grapalat" w:hAnsi="GHEA Grapalat" w:cs="Sylfaen"/>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1377A">
        <w:rPr>
          <w:rFonts w:ascii="GHEA Grapalat" w:hAnsi="GHEA Grapalat" w:cs="Sylfaen"/>
          <w:color w:val="000000" w:themeColor="text1"/>
          <w:sz w:val="20"/>
          <w:szCs w:val="24"/>
          <w:lang w:val="es-ES" w:eastAsia="en-US"/>
        </w:rPr>
        <w:t xml:space="preserve"> </w:t>
      </w:r>
      <w:r w:rsidRPr="0051377A">
        <w:rPr>
          <w:rFonts w:ascii="GHEA Grapalat" w:hAnsi="GHEA Grapalat" w:cs="Sylfaen"/>
          <w:color w:val="000000" w:themeColor="text1"/>
          <w:sz w:val="20"/>
          <w:lang w:val="ru-RU"/>
        </w:rPr>
        <w:t>ներկայաց</w:t>
      </w:r>
      <w:r w:rsidRPr="0051377A">
        <w:rPr>
          <w:rFonts w:ascii="GHEA Grapalat" w:hAnsi="GHEA Grapalat" w:cs="Sylfaen"/>
          <w:color w:val="000000" w:themeColor="text1"/>
          <w:sz w:val="20"/>
        </w:rPr>
        <w:t>վող</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գնային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առաջարկում</w:t>
      </w:r>
      <w:r w:rsidRPr="0051377A">
        <w:rPr>
          <w:rFonts w:ascii="GHEA Grapalat" w:hAnsi="GHEA Grapalat" w:cs="Sylfaen"/>
          <w:color w:val="000000" w:themeColor="text1"/>
          <w:sz w:val="20"/>
          <w:szCs w:val="24"/>
          <w:lang w:val="hy-AM" w:eastAsia="en-US"/>
        </w:rPr>
        <w:t xml:space="preserve"> առանձնացված տողով նախատեսվում է այդ հարկատեսակի գծով վճարվելիք գումարի չափը:</w:t>
      </w:r>
      <w:r w:rsidRPr="0051377A">
        <w:rPr>
          <w:rFonts w:ascii="GHEA Grapalat" w:hAnsi="GHEA Grapalat" w:cs="Sylfaen"/>
          <w:color w:val="000000" w:themeColor="text1"/>
          <w:sz w:val="20"/>
          <w:szCs w:val="24"/>
          <w:lang w:val="es-ES" w:eastAsia="en-US"/>
        </w:rPr>
        <w:t xml:space="preserve"> </w:t>
      </w:r>
      <w:r w:rsidRPr="0051377A">
        <w:rPr>
          <w:rFonts w:ascii="GHEA Grapalat" w:hAnsi="GHEA Grapalat" w:cs="Sylfaen"/>
          <w:color w:val="000000" w:themeColor="text1"/>
          <w:sz w:val="20"/>
          <w:szCs w:val="24"/>
          <w:lang w:val="hy-AM" w:eastAsia="en-US"/>
        </w:rPr>
        <w:t>Ընդ որում</w:t>
      </w:r>
      <w:r w:rsidRPr="0051377A">
        <w:rPr>
          <w:rFonts w:ascii="GHEA Grapalat" w:hAnsi="GHEA Grapalat" w:cs="Sylfaen"/>
          <w:color w:val="000000" w:themeColor="text1"/>
          <w:sz w:val="20"/>
          <w:szCs w:val="24"/>
          <w:lang w:val="es-ES" w:eastAsia="en-US"/>
        </w:rPr>
        <w:t>.</w:t>
      </w:r>
      <w:r w:rsidRPr="0051377A">
        <w:rPr>
          <w:rFonts w:ascii="GHEA Grapalat" w:hAnsi="GHEA Grapalat" w:cs="Sylfaen"/>
          <w:color w:val="000000" w:themeColor="text1"/>
          <w:sz w:val="20"/>
          <w:szCs w:val="24"/>
          <w:lang w:val="hy-AM" w:eastAsia="en-US"/>
        </w:rPr>
        <w:t xml:space="preserve"> </w:t>
      </w:r>
    </w:p>
    <w:p w14:paraId="1DCA5C12" w14:textId="77777777" w:rsidR="0044364E" w:rsidRPr="0051377A" w:rsidRDefault="0044364E" w:rsidP="00DF47DB">
      <w:pPr>
        <w:pStyle w:val="norm"/>
        <w:spacing w:line="240" w:lineRule="auto"/>
        <w:ind w:firstLine="567"/>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eastAsia="en-US"/>
        </w:rPr>
        <w:t>ա</w:t>
      </w:r>
      <w:r w:rsidRPr="0051377A">
        <w:rPr>
          <w:rFonts w:ascii="GHEA Grapalat" w:hAnsi="GHEA Grapalat" w:cs="Sylfaen"/>
          <w:color w:val="000000" w:themeColor="text1"/>
          <w:sz w:val="20"/>
          <w:szCs w:val="24"/>
          <w:lang w:val="es-ES" w:eastAsia="en-US"/>
        </w:rPr>
        <w:t>.</w:t>
      </w:r>
      <w:r w:rsidRPr="0051377A">
        <w:rPr>
          <w:rFonts w:ascii="GHEA Grapalat" w:hAnsi="GHEA Grapalat" w:cs="Sylfaen"/>
          <w:color w:val="000000" w:themeColor="text1"/>
          <w:sz w:val="20"/>
          <w:szCs w:val="24"/>
          <w:lang w:val="hy-AM" w:eastAsia="en-US"/>
        </w:rPr>
        <w:t xml:space="preserve"> </w:t>
      </w:r>
      <w:r w:rsidRPr="0051377A">
        <w:rPr>
          <w:rFonts w:ascii="GHEA Grapalat" w:hAnsi="GHEA Grapalat" w:cs="Sylfaen"/>
          <w:color w:val="000000" w:themeColor="text1"/>
          <w:sz w:val="20"/>
          <w:szCs w:val="24"/>
          <w:lang w:eastAsia="en-US"/>
        </w:rPr>
        <w:t>մ</w:t>
      </w:r>
      <w:r w:rsidRPr="0051377A">
        <w:rPr>
          <w:rFonts w:ascii="GHEA Grapalat" w:hAnsi="GHEA Grapalat" w:cs="Sylfaen"/>
          <w:color w:val="000000" w:themeColor="text1"/>
          <w:sz w:val="20"/>
          <w:szCs w:val="24"/>
          <w:lang w:val="hy-AM" w:eastAsia="en-US"/>
        </w:rPr>
        <w:t>ասնակիցների գնային առաջարկների գնահատում</w:t>
      </w:r>
      <w:r w:rsidRPr="0051377A">
        <w:rPr>
          <w:rFonts w:ascii="GHEA Grapalat" w:hAnsi="GHEA Grapalat" w:cs="Sylfaen"/>
          <w:color w:val="000000" w:themeColor="text1"/>
          <w:sz w:val="20"/>
          <w:szCs w:val="24"/>
          <w:lang w:eastAsia="en-US"/>
        </w:rPr>
        <w:t>ն</w:t>
      </w:r>
      <w:r w:rsidRPr="0051377A">
        <w:rPr>
          <w:rFonts w:ascii="GHEA Grapalat" w:hAnsi="GHEA Grapalat" w:cs="Sylfaen"/>
          <w:color w:val="000000" w:themeColor="text1"/>
          <w:sz w:val="20"/>
          <w:szCs w:val="24"/>
          <w:lang w:val="hy-AM" w:eastAsia="en-US"/>
        </w:rPr>
        <w:t xml:space="preserve"> </w:t>
      </w:r>
      <w:r w:rsidRPr="0051377A">
        <w:rPr>
          <w:rFonts w:ascii="GHEA Grapalat" w:hAnsi="GHEA Grapalat" w:cs="Sylfaen"/>
          <w:color w:val="000000" w:themeColor="text1"/>
          <w:sz w:val="20"/>
          <w:szCs w:val="24"/>
          <w:lang w:eastAsia="en-US"/>
        </w:rPr>
        <w:t>ու</w:t>
      </w:r>
      <w:r w:rsidRPr="0051377A">
        <w:rPr>
          <w:rFonts w:ascii="GHEA Grapalat" w:hAnsi="GHEA Grapalat" w:cs="Sylfaen"/>
          <w:color w:val="000000" w:themeColor="text1"/>
          <w:sz w:val="20"/>
          <w:szCs w:val="24"/>
          <w:lang w:val="hy-AM" w:eastAsia="en-US"/>
        </w:rPr>
        <w:t xml:space="preserve"> համեմատումն իրականացվում </w:t>
      </w:r>
      <w:r w:rsidRPr="0051377A">
        <w:rPr>
          <w:rFonts w:ascii="GHEA Grapalat" w:hAnsi="GHEA Grapalat" w:cs="Sylfaen"/>
          <w:color w:val="000000" w:themeColor="text1"/>
          <w:sz w:val="20"/>
          <w:szCs w:val="24"/>
          <w:lang w:eastAsia="en-US"/>
        </w:rPr>
        <w:t>են</w:t>
      </w:r>
      <w:r w:rsidRPr="0051377A">
        <w:rPr>
          <w:rFonts w:ascii="GHEA Grapalat" w:hAnsi="GHEA Grapalat" w:cs="Sylfaen"/>
          <w:color w:val="000000" w:themeColor="text1"/>
          <w:sz w:val="20"/>
          <w:szCs w:val="24"/>
          <w:lang w:val="hy-AM" w:eastAsia="en-US"/>
        </w:rPr>
        <w:t xml:space="preserve"> առանց սույն կետում նշված հարկի գումարի հաշվարկման,</w:t>
      </w:r>
    </w:p>
    <w:p w14:paraId="773AE053" w14:textId="77777777" w:rsidR="0044364E" w:rsidRPr="0051377A" w:rsidRDefault="0044364E" w:rsidP="00DF47DB">
      <w:pPr>
        <w:pStyle w:val="norm"/>
        <w:spacing w:line="240" w:lineRule="auto"/>
        <w:ind w:firstLine="567"/>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բ. շինարարական ծրագրերի գնման դեպքում մասնակիցը չի ներկայացնում իր կողմից կազմված նախահաշիվը, իսկ ընտրված մասնակից ճանաչվելու դեպքում կնքվող պայմանագրի շրջանակում կատարողական ակտերի դիմաց վճարումներն իրականացվում են հետևյալ բանաձևով՝ ՎԳ=ՄԳ/ՆԳxԿԾ, որտեղ՝</w:t>
      </w:r>
    </w:p>
    <w:p w14:paraId="28BCBC6D" w14:textId="77777777" w:rsidR="0044364E" w:rsidRPr="0051377A" w:rsidRDefault="0044364E" w:rsidP="00DF47DB">
      <w:pPr>
        <w:pStyle w:val="norm"/>
        <w:spacing w:line="240" w:lineRule="auto"/>
        <w:ind w:firstLine="567"/>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ՄԳ-ն ընտրված մասնակցի առաջարկած գինն է.</w:t>
      </w:r>
    </w:p>
    <w:p w14:paraId="6B956734" w14:textId="77777777" w:rsidR="0044364E" w:rsidRPr="0051377A" w:rsidRDefault="0044364E" w:rsidP="00DF47DB">
      <w:pPr>
        <w:pStyle w:val="norm"/>
        <w:spacing w:line="240" w:lineRule="auto"/>
        <w:ind w:firstLine="567"/>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ՆԳ-ն շինարարական ծրագրի նախահաշվային գինն է.</w:t>
      </w:r>
    </w:p>
    <w:p w14:paraId="5DA52C47" w14:textId="77777777" w:rsidR="0044364E" w:rsidRPr="0051377A" w:rsidRDefault="0044364E" w:rsidP="00DF47DB">
      <w:pPr>
        <w:pStyle w:val="norm"/>
        <w:spacing w:line="240" w:lineRule="auto"/>
        <w:ind w:firstLine="567"/>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ԿԾ-ն տվյալ կատարողական ակտով ներկայացված աշխատանքների ծավալն է գումարային արտահայտությամբ.</w:t>
      </w:r>
    </w:p>
    <w:p w14:paraId="24A07956" w14:textId="047DD704" w:rsidR="0044364E" w:rsidRPr="0051377A" w:rsidRDefault="0044364E" w:rsidP="00DF47DB">
      <w:pPr>
        <w:pStyle w:val="norm"/>
        <w:spacing w:line="240" w:lineRule="auto"/>
        <w:ind w:firstLine="567"/>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val="hy-AM" w:eastAsia="en-US"/>
        </w:rPr>
        <w:t>ՎԳ –ն նախահաշվով սահմանված աշխատանքների դիմաց վճարվող գումարն է:</w:t>
      </w:r>
    </w:p>
    <w:p w14:paraId="3B5B8E0B" w14:textId="77777777" w:rsidR="0044364E" w:rsidRPr="0051377A" w:rsidRDefault="0044364E" w:rsidP="00DF47DB">
      <w:pPr>
        <w:pStyle w:val="norm"/>
        <w:spacing w:line="240" w:lineRule="auto"/>
        <w:ind w:firstLine="567"/>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Մասնակցի հայտը ենթակա չէ մերժման, եթե`</w:t>
      </w:r>
    </w:p>
    <w:p w14:paraId="4264FF82" w14:textId="77777777" w:rsidR="0044364E" w:rsidRPr="0051377A" w:rsidRDefault="0044364E" w:rsidP="00DF47DB">
      <w:pPr>
        <w:pStyle w:val="norm"/>
        <w:spacing w:line="240" w:lineRule="auto"/>
        <w:ind w:firstLine="567"/>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37AAEAF4" w14:textId="77777777" w:rsidR="0044364E" w:rsidRPr="0051377A" w:rsidRDefault="0044364E" w:rsidP="00DF47DB">
      <w:pPr>
        <w:pStyle w:val="norm"/>
        <w:spacing w:line="240" w:lineRule="auto"/>
        <w:ind w:firstLine="567"/>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3046C7B" w14:textId="77777777" w:rsidR="0044364E" w:rsidRPr="0051377A" w:rsidRDefault="0044364E" w:rsidP="00DF47DB">
      <w:pPr>
        <w:pStyle w:val="norm"/>
        <w:spacing w:line="240" w:lineRule="auto"/>
        <w:ind w:firstLine="567"/>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գ. մասնակցի գնային առաջարկում չափաբաժնի համարը սխալ է նշված, սակայն գնման առարկայի անվանումը ճիշտ է լրացված:</w:t>
      </w:r>
    </w:p>
    <w:p w14:paraId="4BC27C5B" w14:textId="77777777" w:rsidR="0044364E" w:rsidRPr="0051377A" w:rsidRDefault="0044364E" w:rsidP="00DF47DB">
      <w:pPr>
        <w:pStyle w:val="norm"/>
        <w:spacing w:line="240" w:lineRule="auto"/>
        <w:ind w:firstLine="567"/>
        <w:rPr>
          <w:rFonts w:ascii="GHEA Grapalat" w:hAnsi="GHEA Grapalat"/>
          <w:color w:val="000000" w:themeColor="text1"/>
          <w:sz w:val="20"/>
          <w:lang w:val="es-ES"/>
        </w:rPr>
      </w:pPr>
      <w:r w:rsidRPr="0051377A">
        <w:rPr>
          <w:rFonts w:ascii="GHEA Grapalat" w:hAnsi="GHEA Grapalat"/>
          <w:color w:val="000000" w:themeColor="text1"/>
          <w:sz w:val="20"/>
          <w:lang w:val="es-ES"/>
        </w:rPr>
        <w:t>5.</w:t>
      </w:r>
      <w:r w:rsidRPr="0051377A">
        <w:rPr>
          <w:rFonts w:ascii="GHEA Grapalat" w:hAnsi="GHEA Grapalat"/>
          <w:color w:val="000000" w:themeColor="text1"/>
          <w:sz w:val="20"/>
          <w:lang w:val="hy-AM"/>
        </w:rPr>
        <w:t>3</w:t>
      </w:r>
      <w:r w:rsidRPr="0051377A">
        <w:rPr>
          <w:rFonts w:ascii="GHEA Grapalat" w:hAnsi="GHEA Grapalat"/>
          <w:color w:val="000000" w:themeColor="text1"/>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Pr="0051377A" w:rsidDel="00D63E9A">
        <w:rPr>
          <w:rFonts w:ascii="GHEA Grapalat" w:hAnsi="GHEA Grapalat"/>
          <w:color w:val="000000" w:themeColor="text1"/>
          <w:sz w:val="20"/>
          <w:lang w:val="es-ES"/>
        </w:rPr>
        <w:t xml:space="preserve"> </w:t>
      </w:r>
      <w:r w:rsidRPr="0051377A">
        <w:rPr>
          <w:rFonts w:ascii="GHEA Grapalat" w:hAnsi="GHEA Grapalat"/>
          <w:color w:val="000000" w:themeColor="text1"/>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7F298872" w14:textId="77777777" w:rsidR="0044364E" w:rsidRPr="0051377A" w:rsidRDefault="0044364E" w:rsidP="00DF47DB">
      <w:pPr>
        <w:pStyle w:val="BodyTextIndent2"/>
        <w:spacing w:line="240" w:lineRule="auto"/>
        <w:ind w:firstLine="567"/>
        <w:rPr>
          <w:rFonts w:ascii="GHEA Grapalat" w:hAnsi="GHEA Grapalat"/>
          <w:color w:val="000000" w:themeColor="text1"/>
          <w:lang w:val="es-ES"/>
        </w:rPr>
      </w:pPr>
    </w:p>
    <w:p w14:paraId="77647200" w14:textId="77777777" w:rsidR="0044364E" w:rsidRPr="0051377A" w:rsidRDefault="0044364E" w:rsidP="00DF47DB">
      <w:pPr>
        <w:jc w:val="center"/>
        <w:rPr>
          <w:rFonts w:ascii="GHEA Grapalat" w:hAnsi="GHEA Grapalat"/>
          <w:b/>
          <w:color w:val="000000" w:themeColor="text1"/>
          <w:sz w:val="20"/>
          <w:lang w:val="es-ES"/>
        </w:rPr>
      </w:pPr>
      <w:r w:rsidRPr="0051377A">
        <w:rPr>
          <w:rFonts w:ascii="GHEA Grapalat" w:hAnsi="GHEA Grapalat"/>
          <w:b/>
          <w:color w:val="000000" w:themeColor="text1"/>
          <w:sz w:val="20"/>
          <w:lang w:val="es-ES"/>
        </w:rPr>
        <w:t xml:space="preserve">6. </w:t>
      </w:r>
      <w:r w:rsidRPr="0051377A">
        <w:rPr>
          <w:rFonts w:ascii="GHEA Grapalat" w:hAnsi="GHEA Grapalat"/>
          <w:b/>
          <w:color w:val="000000" w:themeColor="text1"/>
          <w:sz w:val="20"/>
        </w:rPr>
        <w:t>ՀԱՅՏԻ</w:t>
      </w:r>
      <w:r w:rsidRPr="0051377A">
        <w:rPr>
          <w:rFonts w:ascii="GHEA Grapalat" w:hAnsi="GHEA Grapalat"/>
          <w:b/>
          <w:color w:val="000000" w:themeColor="text1"/>
          <w:sz w:val="20"/>
          <w:lang w:val="es-ES"/>
        </w:rPr>
        <w:t xml:space="preserve"> </w:t>
      </w:r>
      <w:r w:rsidRPr="0051377A">
        <w:rPr>
          <w:rFonts w:ascii="GHEA Grapalat" w:hAnsi="GHEA Grapalat"/>
          <w:b/>
          <w:color w:val="000000" w:themeColor="text1"/>
          <w:sz w:val="20"/>
        </w:rPr>
        <w:t>ԳՈՐԾՈՂՈՒԹՅԱՆ</w:t>
      </w:r>
      <w:r w:rsidRPr="0051377A">
        <w:rPr>
          <w:rFonts w:ascii="GHEA Grapalat" w:hAnsi="GHEA Grapalat"/>
          <w:b/>
          <w:color w:val="000000" w:themeColor="text1"/>
          <w:sz w:val="20"/>
          <w:lang w:val="es-ES"/>
        </w:rPr>
        <w:t xml:space="preserve"> </w:t>
      </w:r>
      <w:r w:rsidRPr="0051377A">
        <w:rPr>
          <w:rFonts w:ascii="GHEA Grapalat" w:hAnsi="GHEA Grapalat"/>
          <w:b/>
          <w:color w:val="000000" w:themeColor="text1"/>
          <w:sz w:val="20"/>
        </w:rPr>
        <w:t>ԺԱՄԿԵՏԸ</w:t>
      </w:r>
      <w:r w:rsidRPr="0051377A">
        <w:rPr>
          <w:rFonts w:ascii="GHEA Grapalat" w:hAnsi="GHEA Grapalat"/>
          <w:b/>
          <w:color w:val="000000" w:themeColor="text1"/>
          <w:sz w:val="20"/>
          <w:lang w:val="es-ES"/>
        </w:rPr>
        <w:t xml:space="preserve">, </w:t>
      </w:r>
      <w:r w:rsidRPr="0051377A">
        <w:rPr>
          <w:rFonts w:ascii="GHEA Grapalat" w:hAnsi="GHEA Grapalat"/>
          <w:b/>
          <w:color w:val="000000" w:themeColor="text1"/>
          <w:sz w:val="20"/>
        </w:rPr>
        <w:t>ՀԱՅՏԵՐՈՒՄ</w:t>
      </w:r>
      <w:r w:rsidRPr="0051377A">
        <w:rPr>
          <w:rFonts w:ascii="GHEA Grapalat" w:hAnsi="GHEA Grapalat"/>
          <w:b/>
          <w:color w:val="000000" w:themeColor="text1"/>
          <w:sz w:val="20"/>
          <w:lang w:val="es-ES"/>
        </w:rPr>
        <w:t xml:space="preserve"> </w:t>
      </w:r>
      <w:r w:rsidRPr="0051377A">
        <w:rPr>
          <w:rFonts w:ascii="GHEA Grapalat" w:hAnsi="GHEA Grapalat"/>
          <w:b/>
          <w:color w:val="000000" w:themeColor="text1"/>
          <w:sz w:val="20"/>
        </w:rPr>
        <w:t>ՓՈՓՈԽՈՒԹՅՈՒՆ</w:t>
      </w:r>
      <w:r w:rsidRPr="0051377A">
        <w:rPr>
          <w:rFonts w:ascii="GHEA Grapalat" w:hAnsi="GHEA Grapalat"/>
          <w:b/>
          <w:color w:val="000000" w:themeColor="text1"/>
          <w:sz w:val="20"/>
          <w:lang w:val="es-ES"/>
        </w:rPr>
        <w:t xml:space="preserve"> </w:t>
      </w:r>
      <w:r w:rsidRPr="0051377A">
        <w:rPr>
          <w:rFonts w:ascii="GHEA Grapalat" w:hAnsi="GHEA Grapalat"/>
          <w:b/>
          <w:color w:val="000000" w:themeColor="text1"/>
          <w:sz w:val="20"/>
        </w:rPr>
        <w:t>ԿԱՏԱՐԵԼՈՒ</w:t>
      </w:r>
    </w:p>
    <w:p w14:paraId="63765C1D" w14:textId="77777777" w:rsidR="0044364E" w:rsidRPr="0051377A" w:rsidRDefault="0044364E" w:rsidP="00DF47DB">
      <w:pPr>
        <w:jc w:val="center"/>
        <w:rPr>
          <w:rFonts w:ascii="GHEA Grapalat" w:hAnsi="GHEA Grapalat"/>
          <w:b/>
          <w:color w:val="000000" w:themeColor="text1"/>
          <w:sz w:val="20"/>
          <w:lang w:val="es-ES"/>
        </w:rPr>
      </w:pPr>
      <w:r w:rsidRPr="0051377A">
        <w:rPr>
          <w:rFonts w:ascii="GHEA Grapalat" w:hAnsi="GHEA Grapalat"/>
          <w:b/>
          <w:color w:val="000000" w:themeColor="text1"/>
          <w:sz w:val="20"/>
        </w:rPr>
        <w:t>ԵՎ</w:t>
      </w:r>
      <w:r w:rsidRPr="0051377A">
        <w:rPr>
          <w:rFonts w:ascii="GHEA Grapalat" w:hAnsi="GHEA Grapalat"/>
          <w:b/>
          <w:color w:val="000000" w:themeColor="text1"/>
          <w:sz w:val="20"/>
          <w:lang w:val="es-ES"/>
        </w:rPr>
        <w:t xml:space="preserve"> </w:t>
      </w:r>
      <w:r w:rsidRPr="0051377A">
        <w:rPr>
          <w:rFonts w:ascii="GHEA Grapalat" w:hAnsi="GHEA Grapalat"/>
          <w:b/>
          <w:color w:val="000000" w:themeColor="text1"/>
          <w:sz w:val="20"/>
        </w:rPr>
        <w:t>ԴՐԱՆՔ</w:t>
      </w:r>
      <w:r w:rsidRPr="0051377A">
        <w:rPr>
          <w:rFonts w:ascii="GHEA Grapalat" w:hAnsi="GHEA Grapalat"/>
          <w:b/>
          <w:color w:val="000000" w:themeColor="text1"/>
          <w:sz w:val="20"/>
          <w:lang w:val="es-ES"/>
        </w:rPr>
        <w:t xml:space="preserve"> </w:t>
      </w:r>
      <w:r w:rsidRPr="0051377A">
        <w:rPr>
          <w:rFonts w:ascii="GHEA Grapalat" w:hAnsi="GHEA Grapalat"/>
          <w:b/>
          <w:color w:val="000000" w:themeColor="text1"/>
          <w:sz w:val="20"/>
        </w:rPr>
        <w:t>ՀԵՏ</w:t>
      </w:r>
      <w:r w:rsidRPr="0051377A">
        <w:rPr>
          <w:rFonts w:ascii="GHEA Grapalat" w:hAnsi="GHEA Grapalat"/>
          <w:b/>
          <w:color w:val="000000" w:themeColor="text1"/>
          <w:sz w:val="20"/>
          <w:lang w:val="es-ES"/>
        </w:rPr>
        <w:t xml:space="preserve"> </w:t>
      </w:r>
      <w:r w:rsidRPr="0051377A">
        <w:rPr>
          <w:rFonts w:ascii="GHEA Grapalat" w:hAnsi="GHEA Grapalat"/>
          <w:b/>
          <w:color w:val="000000" w:themeColor="text1"/>
          <w:sz w:val="20"/>
        </w:rPr>
        <w:t>ՎԵՐՑՆԵԼՈՒ</w:t>
      </w:r>
      <w:r w:rsidRPr="0051377A">
        <w:rPr>
          <w:rFonts w:ascii="GHEA Grapalat" w:hAnsi="GHEA Grapalat"/>
          <w:b/>
          <w:color w:val="000000" w:themeColor="text1"/>
          <w:sz w:val="20"/>
          <w:lang w:val="es-ES"/>
        </w:rPr>
        <w:t xml:space="preserve"> </w:t>
      </w:r>
      <w:r w:rsidRPr="0051377A">
        <w:rPr>
          <w:rFonts w:ascii="GHEA Grapalat" w:hAnsi="GHEA Grapalat"/>
          <w:b/>
          <w:color w:val="000000" w:themeColor="text1"/>
          <w:sz w:val="20"/>
        </w:rPr>
        <w:t>ԿԱՐԳԸ</w:t>
      </w:r>
    </w:p>
    <w:p w14:paraId="4EB8B6F3" w14:textId="77777777" w:rsidR="0044364E" w:rsidRPr="0051377A" w:rsidRDefault="0044364E" w:rsidP="00DF47DB">
      <w:pPr>
        <w:pStyle w:val="BodyTextIndent"/>
        <w:spacing w:line="240" w:lineRule="auto"/>
        <w:ind w:firstLine="567"/>
        <w:rPr>
          <w:rFonts w:ascii="GHEA Grapalat" w:hAnsi="GHEA Grapalat"/>
          <w:b/>
          <w:color w:val="000000" w:themeColor="text1"/>
          <w:lang w:val="af-ZA"/>
        </w:rPr>
      </w:pPr>
    </w:p>
    <w:p w14:paraId="1F4F7021" w14:textId="77777777" w:rsidR="0044364E" w:rsidRPr="0051377A" w:rsidRDefault="0044364E" w:rsidP="00DF47DB">
      <w:pPr>
        <w:pStyle w:val="BodyTextIndent"/>
        <w:spacing w:line="240" w:lineRule="auto"/>
        <w:ind w:firstLine="567"/>
        <w:rPr>
          <w:rFonts w:ascii="GHEA Grapalat" w:hAnsi="GHEA Grapalat" w:cs="Sylfaen"/>
          <w:i w:val="0"/>
          <w:color w:val="000000" w:themeColor="text1"/>
          <w:szCs w:val="24"/>
          <w:lang w:val="af-ZA"/>
        </w:rPr>
      </w:pPr>
      <w:r w:rsidRPr="0051377A">
        <w:rPr>
          <w:rFonts w:ascii="GHEA Grapalat" w:hAnsi="GHEA Grapalat"/>
          <w:i w:val="0"/>
          <w:color w:val="000000" w:themeColor="text1"/>
          <w:lang w:val="af-ZA"/>
        </w:rPr>
        <w:lastRenderedPageBreak/>
        <w:t>6.1</w:t>
      </w:r>
      <w:r w:rsidRPr="0051377A">
        <w:rPr>
          <w:rFonts w:ascii="GHEA Grapalat" w:hAnsi="GHEA Grapalat"/>
          <w:color w:val="000000" w:themeColor="text1"/>
          <w:lang w:val="af-ZA"/>
        </w:rPr>
        <w:t xml:space="preserve"> </w:t>
      </w:r>
      <w:r w:rsidRPr="0051377A">
        <w:rPr>
          <w:rFonts w:ascii="GHEA Grapalat" w:hAnsi="GHEA Grapalat" w:cs="Sylfaen"/>
          <w:i w:val="0"/>
          <w:color w:val="000000" w:themeColor="text1"/>
          <w:szCs w:val="24"/>
          <w:lang w:val="ru-RU"/>
        </w:rPr>
        <w:t>Օրենքի</w:t>
      </w:r>
      <w:r w:rsidRPr="0051377A">
        <w:rPr>
          <w:rFonts w:ascii="GHEA Grapalat" w:hAnsi="GHEA Grapalat" w:cs="Sylfaen"/>
          <w:i w:val="0"/>
          <w:color w:val="000000" w:themeColor="text1"/>
          <w:szCs w:val="24"/>
          <w:lang w:val="af-ZA"/>
        </w:rPr>
        <w:t xml:space="preserve"> 31-</w:t>
      </w:r>
      <w:r w:rsidRPr="0051377A">
        <w:rPr>
          <w:rFonts w:ascii="GHEA Grapalat" w:hAnsi="GHEA Grapalat" w:cs="Sylfaen"/>
          <w:i w:val="0"/>
          <w:color w:val="000000" w:themeColor="text1"/>
          <w:szCs w:val="24"/>
          <w:lang w:val="ru-RU"/>
        </w:rPr>
        <w:t>րդ</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հոդվածի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համաձայն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հայտը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վավեր</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է</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մինչև</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Օրենքին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համապատասխան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պայմանագրի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կնքումը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en-US"/>
        </w:rPr>
        <w:t>մ</w:t>
      </w:r>
      <w:r w:rsidRPr="0051377A">
        <w:rPr>
          <w:rFonts w:ascii="GHEA Grapalat" w:hAnsi="GHEA Grapalat" w:cs="Sylfaen"/>
          <w:i w:val="0"/>
          <w:color w:val="000000" w:themeColor="text1"/>
          <w:szCs w:val="24"/>
          <w:lang w:val="ru-RU"/>
        </w:rPr>
        <w:t>ասնակցի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կողմից</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հայտի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հետ</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վերցնելը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հայտի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մերժումը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կամ</w:t>
      </w:r>
      <w:r w:rsidRPr="0051377A">
        <w:rPr>
          <w:rFonts w:ascii="GHEA Grapalat" w:hAnsi="GHEA Grapalat" w:cs="Sylfaen"/>
          <w:i w:val="0"/>
          <w:color w:val="000000" w:themeColor="text1"/>
          <w:szCs w:val="24"/>
          <w:lang w:val="af-ZA"/>
        </w:rPr>
        <w:t xml:space="preserve"> սույն </w:t>
      </w:r>
      <w:r w:rsidRPr="0051377A">
        <w:rPr>
          <w:rFonts w:ascii="GHEA Grapalat" w:hAnsi="GHEA Grapalat" w:cs="Sylfaen"/>
          <w:i w:val="0"/>
          <w:color w:val="000000" w:themeColor="text1"/>
          <w:szCs w:val="24"/>
          <w:lang w:val="ru-RU"/>
        </w:rPr>
        <w:t>ընթացակարգը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չկայացած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հայտարարվելը։</w:t>
      </w:r>
    </w:p>
    <w:p w14:paraId="458D7263" w14:textId="77777777" w:rsidR="0044364E" w:rsidRPr="0051377A" w:rsidRDefault="0044364E" w:rsidP="00DF47DB">
      <w:pPr>
        <w:pStyle w:val="BodyTextIndent"/>
        <w:spacing w:line="240" w:lineRule="auto"/>
        <w:ind w:firstLine="567"/>
        <w:rPr>
          <w:rFonts w:ascii="GHEA Grapalat" w:hAnsi="GHEA Grapalat" w:cs="Sylfaen"/>
          <w:i w:val="0"/>
          <w:color w:val="000000" w:themeColor="text1"/>
          <w:szCs w:val="24"/>
          <w:lang w:val="af-ZA"/>
        </w:rPr>
      </w:pPr>
      <w:r w:rsidRPr="0051377A">
        <w:rPr>
          <w:rFonts w:ascii="GHEA Grapalat" w:hAnsi="GHEA Grapalat" w:cs="Sylfaen"/>
          <w:i w:val="0"/>
          <w:color w:val="000000" w:themeColor="text1"/>
          <w:szCs w:val="24"/>
          <w:lang w:val="af-ZA"/>
        </w:rPr>
        <w:t xml:space="preserve">6.2  </w:t>
      </w:r>
      <w:r w:rsidRPr="0051377A">
        <w:rPr>
          <w:rFonts w:ascii="GHEA Grapalat" w:hAnsi="GHEA Grapalat" w:cs="Sylfaen"/>
          <w:i w:val="0"/>
          <w:color w:val="000000" w:themeColor="text1"/>
          <w:szCs w:val="24"/>
          <w:lang w:val="ru-RU"/>
        </w:rPr>
        <w:t>Օրենքի</w:t>
      </w:r>
      <w:r w:rsidRPr="0051377A">
        <w:rPr>
          <w:rFonts w:ascii="GHEA Grapalat" w:hAnsi="GHEA Grapalat" w:cs="Sylfaen"/>
          <w:i w:val="0"/>
          <w:color w:val="000000" w:themeColor="text1"/>
          <w:szCs w:val="24"/>
          <w:lang w:val="af-ZA"/>
        </w:rPr>
        <w:t xml:space="preserve"> 31-</w:t>
      </w:r>
      <w:r w:rsidRPr="0051377A">
        <w:rPr>
          <w:rFonts w:ascii="GHEA Grapalat" w:hAnsi="GHEA Grapalat" w:cs="Sylfaen"/>
          <w:i w:val="0"/>
          <w:color w:val="000000" w:themeColor="text1"/>
          <w:szCs w:val="24"/>
          <w:lang w:val="ru-RU"/>
        </w:rPr>
        <w:t>րդ</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հոդվածի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համաձայն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en-US"/>
        </w:rPr>
        <w:t>մ</w:t>
      </w:r>
      <w:r w:rsidRPr="0051377A">
        <w:rPr>
          <w:rFonts w:ascii="GHEA Grapalat" w:hAnsi="GHEA Grapalat" w:cs="Sylfaen"/>
          <w:i w:val="0"/>
          <w:color w:val="000000" w:themeColor="text1"/>
          <w:szCs w:val="24"/>
          <w:lang w:val="ru-RU"/>
        </w:rPr>
        <w:t>ասնակիցը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մինչև</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սույն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հրավերի</w:t>
      </w:r>
      <w:r w:rsidRPr="0051377A">
        <w:rPr>
          <w:rFonts w:ascii="GHEA Grapalat" w:hAnsi="GHEA Grapalat" w:cs="Sylfaen"/>
          <w:i w:val="0"/>
          <w:color w:val="000000" w:themeColor="text1"/>
          <w:szCs w:val="24"/>
          <w:lang w:val="af-ZA"/>
        </w:rPr>
        <w:t xml:space="preserve"> 1-ին մասի 4.2 </w:t>
      </w:r>
      <w:r w:rsidRPr="0051377A">
        <w:rPr>
          <w:rFonts w:ascii="GHEA Grapalat" w:hAnsi="GHEA Grapalat" w:cs="Sylfaen"/>
          <w:i w:val="0"/>
          <w:color w:val="000000" w:themeColor="text1"/>
          <w:szCs w:val="24"/>
          <w:lang w:val="ru-RU"/>
        </w:rPr>
        <w:t>կետում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նշված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հայտերի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ներկայացման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վերջնաժամկետը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կարող</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է</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փոփոխել</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հետ</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վերցնել</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իր</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հայտը։</w:t>
      </w:r>
    </w:p>
    <w:p w14:paraId="7DCD08E4" w14:textId="77777777" w:rsidR="0044364E" w:rsidRPr="0051377A" w:rsidRDefault="0044364E" w:rsidP="00DF47DB">
      <w:pPr>
        <w:jc w:val="both"/>
        <w:rPr>
          <w:rFonts w:ascii="GHEA Grapalat" w:hAnsi="GHEA Grapalat" w:cs="Sylfaen"/>
          <w:color w:val="000000" w:themeColor="text1"/>
          <w:sz w:val="20"/>
          <w:lang w:val="af-ZA"/>
        </w:rPr>
      </w:pPr>
    </w:p>
    <w:p w14:paraId="3DDB17D4" w14:textId="77777777" w:rsidR="0044364E" w:rsidRPr="0051377A" w:rsidRDefault="0044364E" w:rsidP="00DF47DB">
      <w:pPr>
        <w:ind w:firstLine="567"/>
        <w:jc w:val="both"/>
        <w:rPr>
          <w:rFonts w:ascii="GHEA Grapalat" w:hAnsi="GHEA Grapalat" w:cs="Sylfaen"/>
          <w:color w:val="000000" w:themeColor="text1"/>
          <w:sz w:val="20"/>
          <w:lang w:val="af-ZA"/>
        </w:rPr>
      </w:pPr>
    </w:p>
    <w:p w14:paraId="192DE361" w14:textId="77777777" w:rsidR="0044364E" w:rsidRPr="0051377A" w:rsidRDefault="0044364E" w:rsidP="00DF47DB">
      <w:pPr>
        <w:ind w:firstLine="567"/>
        <w:jc w:val="center"/>
        <w:rPr>
          <w:rFonts w:ascii="GHEA Grapalat" w:hAnsi="GHEA Grapalat"/>
          <w:b/>
          <w:color w:val="000000" w:themeColor="text1"/>
          <w:sz w:val="20"/>
          <w:lang w:val="hy-AM"/>
        </w:rPr>
      </w:pPr>
      <w:r w:rsidRPr="0051377A">
        <w:rPr>
          <w:rFonts w:ascii="GHEA Grapalat" w:hAnsi="GHEA Grapalat"/>
          <w:b/>
          <w:color w:val="000000" w:themeColor="text1"/>
          <w:sz w:val="20"/>
          <w:lang w:val="af-ZA"/>
        </w:rPr>
        <w:t>8.  ՀԱՅՏԵՐԻ ԲԱՑՈՒՄԸ</w:t>
      </w:r>
      <w:r w:rsidRPr="0051377A">
        <w:rPr>
          <w:rFonts w:ascii="GHEA Grapalat" w:hAnsi="GHEA Grapalat"/>
          <w:b/>
          <w:color w:val="000000" w:themeColor="text1"/>
          <w:sz w:val="20"/>
          <w:lang w:val="hy-AM"/>
        </w:rPr>
        <w:t xml:space="preserve">, </w:t>
      </w:r>
      <w:r w:rsidRPr="0051377A">
        <w:rPr>
          <w:rFonts w:ascii="GHEA Grapalat" w:hAnsi="GHEA Grapalat"/>
          <w:b/>
          <w:color w:val="000000" w:themeColor="text1"/>
          <w:sz w:val="20"/>
          <w:lang w:val="af-ZA"/>
        </w:rPr>
        <w:t xml:space="preserve">ԳՆԱՀԱՏՈՒՄԸ  ԵՎ  </w:t>
      </w:r>
    </w:p>
    <w:p w14:paraId="1078BF08" w14:textId="77777777" w:rsidR="0044364E" w:rsidRPr="0051377A" w:rsidRDefault="0044364E" w:rsidP="00DF47DB">
      <w:pPr>
        <w:ind w:firstLine="567"/>
        <w:jc w:val="center"/>
        <w:rPr>
          <w:rFonts w:ascii="GHEA Grapalat" w:hAnsi="GHEA Grapalat"/>
          <w:b/>
          <w:color w:val="000000" w:themeColor="text1"/>
          <w:sz w:val="20"/>
          <w:lang w:val="af-ZA"/>
        </w:rPr>
      </w:pPr>
      <w:r w:rsidRPr="0051377A">
        <w:rPr>
          <w:rFonts w:ascii="GHEA Grapalat" w:hAnsi="GHEA Grapalat"/>
          <w:b/>
          <w:color w:val="000000" w:themeColor="text1"/>
          <w:sz w:val="20"/>
          <w:lang w:val="af-ZA"/>
        </w:rPr>
        <w:t xml:space="preserve">ԱՐԴՅՈՒՆՔՆԵՐԻ ԱՄՓՈՓՈՒՄԸ </w:t>
      </w:r>
    </w:p>
    <w:p w14:paraId="034551A1" w14:textId="77777777" w:rsidR="0044364E" w:rsidRPr="0051377A" w:rsidRDefault="0044364E" w:rsidP="00DF47DB">
      <w:pPr>
        <w:ind w:firstLine="567"/>
        <w:jc w:val="both"/>
        <w:rPr>
          <w:rFonts w:ascii="GHEA Grapalat" w:hAnsi="GHEA Grapalat"/>
          <w:b/>
          <w:color w:val="000000" w:themeColor="text1"/>
          <w:sz w:val="20"/>
          <w:lang w:val="af-ZA"/>
        </w:rPr>
      </w:pPr>
    </w:p>
    <w:p w14:paraId="1559380D" w14:textId="5B7882C3" w:rsidR="0044364E" w:rsidRPr="0051377A" w:rsidRDefault="0044364E" w:rsidP="00DF47DB">
      <w:pPr>
        <w:pStyle w:val="BodyTextIndent2"/>
        <w:spacing w:line="240" w:lineRule="auto"/>
        <w:ind w:firstLine="567"/>
        <w:rPr>
          <w:rFonts w:ascii="GHEA Grapalat" w:hAnsi="GHEA Grapalat" w:cs="Tahoma"/>
          <w:color w:val="000000" w:themeColor="text1"/>
        </w:rPr>
      </w:pPr>
      <w:r w:rsidRPr="0051377A">
        <w:rPr>
          <w:rFonts w:ascii="GHEA Grapalat" w:hAnsi="GHEA Grapalat"/>
          <w:color w:val="000000" w:themeColor="text1"/>
        </w:rPr>
        <w:t xml:space="preserve">8.1 </w:t>
      </w:r>
      <w:r w:rsidRPr="0051377A">
        <w:rPr>
          <w:rFonts w:ascii="GHEA Grapalat" w:hAnsi="GHEA Grapalat" w:cs="Sylfaen"/>
          <w:color w:val="000000" w:themeColor="text1"/>
          <w:lang w:val="ru-RU"/>
        </w:rPr>
        <w:t>Հայտերի</w:t>
      </w:r>
      <w:r w:rsidRPr="0051377A">
        <w:rPr>
          <w:rFonts w:ascii="GHEA Grapalat" w:hAnsi="GHEA Grapalat" w:cs="Sylfaen"/>
          <w:color w:val="000000" w:themeColor="text1"/>
        </w:rPr>
        <w:t xml:space="preserve"> </w:t>
      </w:r>
      <w:r w:rsidRPr="0051377A">
        <w:rPr>
          <w:rFonts w:ascii="GHEA Grapalat" w:hAnsi="GHEA Grapalat" w:cs="Sylfaen"/>
          <w:color w:val="000000" w:themeColor="text1"/>
          <w:lang w:val="ru-RU"/>
        </w:rPr>
        <w:t>բացումը</w:t>
      </w:r>
      <w:r w:rsidRPr="0051377A">
        <w:rPr>
          <w:rFonts w:ascii="GHEA Grapalat" w:hAnsi="GHEA Grapalat" w:cs="Sylfaen"/>
          <w:color w:val="000000" w:themeColor="text1"/>
        </w:rPr>
        <w:t xml:space="preserve"> </w:t>
      </w:r>
      <w:r w:rsidRPr="0051377A">
        <w:rPr>
          <w:rFonts w:ascii="GHEA Grapalat" w:hAnsi="GHEA Grapalat" w:cs="Sylfaen"/>
          <w:color w:val="000000" w:themeColor="text1"/>
          <w:lang w:val="ru-RU"/>
        </w:rPr>
        <w:t>կկատարվի</w:t>
      </w:r>
      <w:r w:rsidRPr="0051377A">
        <w:rPr>
          <w:rFonts w:ascii="GHEA Grapalat" w:hAnsi="GHEA Grapalat" w:cs="Sylfaen"/>
          <w:color w:val="000000" w:themeColor="text1"/>
        </w:rPr>
        <w:t xml:space="preserve"> հանձնաժողովի հայտերի բացման նիստում</w:t>
      </w:r>
      <w:r w:rsidRPr="0051377A" w:rsidDel="00D63E9A">
        <w:rPr>
          <w:rFonts w:ascii="GHEA Grapalat" w:hAnsi="GHEA Grapalat" w:cs="Sylfaen"/>
          <w:color w:val="000000" w:themeColor="text1"/>
          <w:szCs w:val="24"/>
        </w:rPr>
        <w:t xml:space="preserve"> </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ընթացակարգի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հայտարարությունը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հրավերը</w:t>
      </w:r>
      <w:r w:rsidRPr="0051377A">
        <w:rPr>
          <w:rFonts w:ascii="GHEA Grapalat" w:hAnsi="GHEA Grapalat" w:cs="Sylfaen"/>
          <w:color w:val="000000" w:themeColor="text1"/>
          <w:szCs w:val="24"/>
        </w:rPr>
        <w:t xml:space="preserve"> տեղեկագրում </w:t>
      </w:r>
      <w:r w:rsidRPr="0051377A">
        <w:rPr>
          <w:rFonts w:ascii="GHEA Grapalat" w:hAnsi="GHEA Grapalat" w:cs="Sylfaen"/>
          <w:color w:val="000000" w:themeColor="text1"/>
          <w:szCs w:val="24"/>
          <w:lang w:val="en-US"/>
        </w:rPr>
        <w:t>հ</w:t>
      </w:r>
      <w:r w:rsidRPr="0051377A">
        <w:rPr>
          <w:rFonts w:ascii="GHEA Grapalat" w:hAnsi="GHEA Grapalat" w:cs="Sylfaen"/>
          <w:color w:val="000000" w:themeColor="text1"/>
          <w:szCs w:val="24"/>
          <w:lang w:val="ru-RU"/>
        </w:rPr>
        <w:t>րապարակվելու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օրվանից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հաշված</w:t>
      </w:r>
      <w:r w:rsidRPr="0051377A">
        <w:rPr>
          <w:rFonts w:ascii="GHEA Grapalat" w:hAnsi="GHEA Grapalat" w:cs="Sylfaen"/>
          <w:color w:val="000000" w:themeColor="text1"/>
          <w:szCs w:val="24"/>
        </w:rPr>
        <w:t xml:space="preserve"> </w:t>
      </w:r>
      <w:r w:rsidRPr="0051377A">
        <w:rPr>
          <w:rFonts w:ascii="GHEA Grapalat" w:hAnsi="GHEA Grapalat" w:cs="Sylfaen"/>
          <w:b/>
          <w:color w:val="000000" w:themeColor="text1"/>
          <w:szCs w:val="24"/>
        </w:rPr>
        <w:t>«</w:t>
      </w:r>
      <w:r w:rsidR="00D42DFB" w:rsidRPr="0051377A">
        <w:rPr>
          <w:rFonts w:ascii="GHEA Grapalat" w:hAnsi="GHEA Grapalat" w:cs="Sylfaen"/>
          <w:b/>
          <w:color w:val="000000" w:themeColor="text1"/>
          <w:szCs w:val="24"/>
          <w:lang w:val="hy-AM"/>
        </w:rPr>
        <w:t>40</w:t>
      </w:r>
      <w:r w:rsidRPr="0051377A">
        <w:rPr>
          <w:rFonts w:ascii="GHEA Grapalat" w:hAnsi="GHEA Grapalat" w:cs="Sylfaen"/>
          <w:b/>
          <w:color w:val="000000" w:themeColor="text1"/>
          <w:szCs w:val="24"/>
        </w:rPr>
        <w:t>»</w:t>
      </w:r>
      <w:r w:rsidRPr="0051377A">
        <w:rPr>
          <w:rFonts w:ascii="GHEA Grapalat" w:hAnsi="GHEA Grapalat" w:cs="Sylfaen"/>
          <w:b/>
          <w:color w:val="000000" w:themeColor="text1"/>
          <w:szCs w:val="24"/>
          <w:lang w:val="ru-RU"/>
        </w:rPr>
        <w:t>րդ</w:t>
      </w:r>
      <w:r w:rsidRPr="0051377A">
        <w:rPr>
          <w:rFonts w:ascii="GHEA Grapalat" w:hAnsi="GHEA Grapalat" w:cs="Sylfaen"/>
          <w:b/>
          <w:color w:val="000000" w:themeColor="text1"/>
          <w:szCs w:val="24"/>
        </w:rPr>
        <w:t xml:space="preserve"> </w:t>
      </w:r>
      <w:r w:rsidRPr="0051377A">
        <w:rPr>
          <w:rFonts w:ascii="GHEA Grapalat" w:hAnsi="GHEA Grapalat" w:cs="Sylfaen"/>
          <w:b/>
          <w:color w:val="000000" w:themeColor="text1"/>
          <w:szCs w:val="24"/>
          <w:lang w:val="ru-RU"/>
        </w:rPr>
        <w:t>օրվա</w:t>
      </w:r>
      <w:r w:rsidRPr="0051377A">
        <w:rPr>
          <w:rFonts w:ascii="GHEA Grapalat" w:hAnsi="GHEA Grapalat" w:cs="Sylfaen"/>
          <w:b/>
          <w:color w:val="000000" w:themeColor="text1"/>
          <w:szCs w:val="24"/>
        </w:rPr>
        <w:t xml:space="preserve"> </w:t>
      </w:r>
      <w:r w:rsidRPr="0051377A">
        <w:rPr>
          <w:rFonts w:ascii="GHEA Grapalat" w:hAnsi="GHEA Grapalat" w:cs="Sylfaen"/>
          <w:b/>
          <w:color w:val="000000" w:themeColor="text1"/>
          <w:szCs w:val="24"/>
          <w:lang w:val="ru-RU"/>
        </w:rPr>
        <w:t>ժամը</w:t>
      </w:r>
      <w:r w:rsidRPr="0051377A">
        <w:rPr>
          <w:rFonts w:ascii="GHEA Grapalat" w:hAnsi="GHEA Grapalat" w:cs="Sylfaen"/>
          <w:b/>
          <w:color w:val="000000" w:themeColor="text1"/>
          <w:szCs w:val="24"/>
        </w:rPr>
        <w:t xml:space="preserve"> «</w:t>
      </w:r>
      <w:r w:rsidR="00D42DFB" w:rsidRPr="0051377A">
        <w:rPr>
          <w:rFonts w:ascii="GHEA Grapalat" w:hAnsi="GHEA Grapalat" w:cs="Sylfaen"/>
          <w:b/>
          <w:color w:val="000000" w:themeColor="text1"/>
          <w:szCs w:val="24"/>
          <w:lang w:val="hy-AM"/>
        </w:rPr>
        <w:t>11:00</w:t>
      </w:r>
      <w:r w:rsidRPr="0051377A">
        <w:rPr>
          <w:rFonts w:ascii="GHEA Grapalat" w:hAnsi="GHEA Grapalat" w:cs="Sylfaen"/>
          <w:b/>
          <w:color w:val="000000" w:themeColor="text1"/>
          <w:szCs w:val="24"/>
        </w:rPr>
        <w:t>»-</w:t>
      </w:r>
      <w:r w:rsidRPr="0051377A">
        <w:rPr>
          <w:rFonts w:ascii="GHEA Grapalat" w:hAnsi="GHEA Grapalat" w:cs="Sylfaen"/>
          <w:b/>
          <w:color w:val="000000" w:themeColor="text1"/>
          <w:szCs w:val="24"/>
          <w:lang w:val="en-US"/>
        </w:rPr>
        <w:t>ի</w:t>
      </w:r>
      <w:r w:rsidRPr="0051377A">
        <w:rPr>
          <w:rFonts w:ascii="GHEA Grapalat" w:hAnsi="GHEA Grapalat" w:cs="Sylfaen"/>
          <w:b/>
          <w:color w:val="000000" w:themeColor="text1"/>
          <w:szCs w:val="24"/>
          <w:lang w:val="ru-RU"/>
        </w:rPr>
        <w:t>ն</w:t>
      </w:r>
      <w:r w:rsidRPr="0051377A">
        <w:rPr>
          <w:rFonts w:ascii="GHEA Grapalat" w:hAnsi="GHEA Grapalat" w:cs="Sylfaen"/>
          <w:color w:val="000000" w:themeColor="text1"/>
          <w:szCs w:val="24"/>
          <w:lang w:val="ru-RU"/>
        </w:rPr>
        <w:t>։</w:t>
      </w:r>
      <w:r w:rsidRPr="0051377A">
        <w:rPr>
          <w:rFonts w:ascii="GHEA Grapalat" w:hAnsi="GHEA Grapalat" w:cs="Sylfaen"/>
          <w:color w:val="000000" w:themeColor="text1"/>
          <w:szCs w:val="24"/>
        </w:rPr>
        <w:t xml:space="preserve"> </w:t>
      </w:r>
    </w:p>
    <w:p w14:paraId="1AC804CC" w14:textId="77777777" w:rsidR="0044364E" w:rsidRPr="0051377A" w:rsidRDefault="0044364E" w:rsidP="00DF47DB">
      <w:pPr>
        <w:ind w:firstLine="567"/>
        <w:jc w:val="both"/>
        <w:rPr>
          <w:ins w:id="6" w:author="User" w:date="2019-06-03T00:56:00Z"/>
          <w:rFonts w:ascii="GHEA Grapalat" w:hAnsi="GHEA Grapalat" w:cs="Sylfaen"/>
          <w:color w:val="000000" w:themeColor="text1"/>
          <w:sz w:val="20"/>
          <w:lang w:val="af-ZA"/>
        </w:rPr>
      </w:pPr>
      <w:r w:rsidRPr="0051377A">
        <w:rPr>
          <w:rFonts w:ascii="GHEA Grapalat" w:hAnsi="GHEA Grapalat" w:cs="Sylfaen"/>
          <w:color w:val="000000" w:themeColor="text1"/>
          <w:sz w:val="20"/>
          <w:lang w:val="ru-RU"/>
        </w:rPr>
        <w:t>Հայտերի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բացման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նիստում</w:t>
      </w:r>
      <w:ins w:id="7" w:author="User" w:date="2019-06-03T00:56:00Z">
        <w:r w:rsidRPr="0051377A">
          <w:rPr>
            <w:rFonts w:ascii="GHEA Grapalat" w:hAnsi="GHEA Grapalat" w:cs="Sylfaen"/>
            <w:color w:val="000000" w:themeColor="text1"/>
            <w:sz w:val="20"/>
          </w:rPr>
          <w:t>՝</w:t>
        </w:r>
      </w:ins>
    </w:p>
    <w:p w14:paraId="066CC7D3" w14:textId="77777777" w:rsidR="0044364E" w:rsidRPr="0051377A" w:rsidRDefault="0044364E" w:rsidP="00DF47DB">
      <w:pPr>
        <w:ind w:firstLine="567"/>
        <w:jc w:val="both"/>
        <w:rPr>
          <w:rFonts w:ascii="GHEA Grapalat" w:hAnsi="GHEA Grapalat" w:cs="Sylfaen"/>
          <w:color w:val="000000" w:themeColor="text1"/>
          <w:sz w:val="20"/>
          <w:lang w:val="hy-AM"/>
        </w:rPr>
      </w:pPr>
      <w:r w:rsidRPr="0051377A">
        <w:rPr>
          <w:rFonts w:ascii="GHEA Grapalat" w:hAnsi="GHEA Grapalat" w:cs="Sylfaen"/>
          <w:color w:val="000000" w:themeColor="text1"/>
          <w:sz w:val="20"/>
          <w:lang w:val="af-ZA"/>
        </w:rPr>
        <w:t xml:space="preserve">1) </w:t>
      </w:r>
      <w:r w:rsidRPr="0051377A">
        <w:rPr>
          <w:rFonts w:ascii="GHEA Grapalat" w:hAnsi="GHEA Grapalat" w:cs="Sylfaen"/>
          <w:color w:val="000000" w:themeColor="text1"/>
          <w:sz w:val="20"/>
        </w:rPr>
        <w:t>հանձնաժողովի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նախագահը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նիստը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նախագահողը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նիստը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հայտարարում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բացված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հրապա</w:t>
      </w:r>
      <w:r w:rsidRPr="0051377A">
        <w:rPr>
          <w:rFonts w:ascii="GHEA Grapalat" w:hAnsi="GHEA Grapalat" w:cs="Sylfaen"/>
          <w:color w:val="000000" w:themeColor="text1"/>
          <w:sz w:val="20"/>
          <w:lang w:val="hy-AM"/>
        </w:rPr>
        <w:softHyphen/>
        <w:t>րակում է գնման հայտով սահմանված</w:t>
      </w:r>
      <w:r w:rsidRPr="0051377A">
        <w:rPr>
          <w:rFonts w:ascii="GHEA Grapalat" w:hAnsi="GHEA Grapalat" w:cs="Sylfaen"/>
          <w:color w:val="000000" w:themeColor="text1"/>
          <w:sz w:val="20"/>
          <w:lang w:val="af-ZA"/>
        </w:rPr>
        <w:t>`</w:t>
      </w:r>
      <w:r w:rsidRPr="0051377A">
        <w:rPr>
          <w:rFonts w:ascii="GHEA Grapalat" w:hAnsi="GHEA Grapalat" w:cs="Sylfaen"/>
          <w:color w:val="000000" w:themeColor="text1"/>
          <w:sz w:val="20"/>
          <w:lang w:val="hy-AM"/>
        </w:rPr>
        <w:t xml:space="preserve"> </w:t>
      </w:r>
      <w:r w:rsidRPr="0051377A">
        <w:rPr>
          <w:rFonts w:ascii="GHEA Grapalat" w:hAnsi="GHEA Grapalat" w:cs="Sylfaen"/>
          <w:color w:val="000000" w:themeColor="text1"/>
          <w:sz w:val="20"/>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ընթացակարգի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շրջանակում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գնվելիք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աշխատանքների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գինը՝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մեկ</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թվով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արտահայտված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ինչպես</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նաև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հայտեր ներկայացրած մասնակիցների գնային առաջարկները՝ մեկ թվով արտահայտված, հիմք ընդունելով տառերով գրվածը</w:t>
      </w:r>
      <w:ins w:id="8" w:author="User" w:date="2019-06-03T00:56:00Z">
        <w:r w:rsidRPr="0051377A">
          <w:rPr>
            <w:rFonts w:ascii="GHEA Grapalat" w:hAnsi="GHEA Grapalat" w:cs="Sylfaen"/>
            <w:color w:val="000000" w:themeColor="text1"/>
            <w:sz w:val="20"/>
            <w:lang w:val="af-ZA"/>
          </w:rPr>
          <w:t>.</w:t>
        </w:r>
      </w:ins>
      <w:del w:id="9" w:author="User" w:date="2019-06-03T00:56:00Z">
        <w:r w:rsidRPr="0051377A" w:rsidDel="000044DA">
          <w:rPr>
            <w:rFonts w:ascii="GHEA Grapalat" w:hAnsi="GHEA Grapalat" w:cs="Sylfaen"/>
            <w:color w:val="000000" w:themeColor="text1"/>
            <w:sz w:val="20"/>
            <w:lang w:val="af-ZA"/>
          </w:rPr>
          <w:delText>:</w:delText>
        </w:r>
      </w:del>
    </w:p>
    <w:p w14:paraId="163AA898" w14:textId="77777777" w:rsidR="0044364E" w:rsidRPr="0051377A" w:rsidRDefault="0044364E" w:rsidP="00DF47DB">
      <w:pPr>
        <w:ind w:firstLine="567"/>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2) </w:t>
      </w:r>
      <w:r w:rsidRPr="0051377A">
        <w:rPr>
          <w:rFonts w:ascii="GHEA Grapalat" w:hAnsi="GHEA Grapalat" w:cs="Sylfaen"/>
          <w:color w:val="000000" w:themeColor="text1"/>
          <w:sz w:val="20"/>
          <w:szCs w:val="20"/>
          <w:lang w:val="hy-AM"/>
        </w:rPr>
        <w:t>սույն</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կետի</w:t>
      </w:r>
      <w:r w:rsidRPr="0051377A">
        <w:rPr>
          <w:rFonts w:ascii="GHEA Grapalat" w:hAnsi="GHEA Grapalat"/>
          <w:color w:val="000000" w:themeColor="text1"/>
          <w:sz w:val="20"/>
          <w:szCs w:val="20"/>
          <w:lang w:val="hy-AM"/>
        </w:rPr>
        <w:t xml:space="preserve"> 1-</w:t>
      </w:r>
      <w:r w:rsidRPr="0051377A">
        <w:rPr>
          <w:rFonts w:ascii="GHEA Grapalat" w:hAnsi="GHEA Grapalat" w:cs="Sylfaen"/>
          <w:color w:val="000000" w:themeColor="text1"/>
          <w:sz w:val="20"/>
          <w:szCs w:val="20"/>
          <w:lang w:val="hy-AM"/>
        </w:rPr>
        <w:t>ին</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ենթակետում</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նշված</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փաստաթղթերը</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նախագահին</w:t>
      </w:r>
      <w:r w:rsidRPr="0051377A">
        <w:rPr>
          <w:rFonts w:ascii="GHEA Grapalat" w:hAnsi="GHEA Grapalat"/>
          <w:color w:val="000000" w:themeColor="text1"/>
          <w:sz w:val="20"/>
          <w:szCs w:val="20"/>
          <w:lang w:val="hy-AM"/>
        </w:rPr>
        <w:t xml:space="preserve"> (նիստը նախագահողին) </w:t>
      </w:r>
      <w:r w:rsidRPr="0051377A">
        <w:rPr>
          <w:rFonts w:ascii="GHEA Grapalat" w:hAnsi="GHEA Grapalat" w:cs="Sylfaen"/>
          <w:color w:val="000000" w:themeColor="text1"/>
          <w:sz w:val="20"/>
          <w:szCs w:val="20"/>
          <w:lang w:val="hy-AM"/>
        </w:rPr>
        <w:t>փոխանցվելուց</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հետո</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հանձնաժողովը</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գնահատում</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olor w:val="000000" w:themeColor="text1"/>
          <w:sz w:val="20"/>
          <w:szCs w:val="20"/>
          <w:lang w:val="hy-AM"/>
        </w:rPr>
        <w:t>`</w:t>
      </w:r>
    </w:p>
    <w:p w14:paraId="636298DF" w14:textId="77777777" w:rsidR="0044364E" w:rsidRPr="0051377A" w:rsidRDefault="0044364E" w:rsidP="00DF47DB">
      <w:pPr>
        <w:ind w:firstLine="375"/>
        <w:jc w:val="both"/>
        <w:rPr>
          <w:rFonts w:ascii="GHEA Grapalat" w:hAnsi="GHEA Grapalat"/>
          <w:color w:val="000000" w:themeColor="text1"/>
          <w:sz w:val="20"/>
          <w:szCs w:val="20"/>
          <w:lang w:val="hy-AM"/>
        </w:rPr>
      </w:pPr>
      <w:r w:rsidRPr="0051377A">
        <w:rPr>
          <w:rFonts w:ascii="GHEA Grapalat" w:hAnsi="GHEA Grapalat" w:cs="Sylfaen"/>
          <w:color w:val="000000" w:themeColor="text1"/>
          <w:sz w:val="20"/>
          <w:szCs w:val="20"/>
          <w:lang w:val="hy-AM"/>
        </w:rPr>
        <w:t>ա</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հայտեր</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պարունակող</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ծրարները</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կազմելու</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ներկայացնելու</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համապատասխանությունը</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սահմանված</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կարգին</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բացում</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համապատասխանող</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գնահատված</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հայտերը</w:t>
      </w:r>
      <w:r w:rsidRPr="0051377A">
        <w:rPr>
          <w:rFonts w:ascii="GHEA Grapalat" w:hAnsi="GHEA Grapalat"/>
          <w:color w:val="000000" w:themeColor="text1"/>
          <w:sz w:val="20"/>
          <w:szCs w:val="20"/>
          <w:lang w:val="hy-AM"/>
        </w:rPr>
        <w:t>,</w:t>
      </w:r>
    </w:p>
    <w:p w14:paraId="588F920E" w14:textId="77777777" w:rsidR="0044364E" w:rsidRPr="0051377A" w:rsidRDefault="0044364E" w:rsidP="00DF47DB">
      <w:pPr>
        <w:ind w:firstLine="375"/>
        <w:jc w:val="both"/>
        <w:rPr>
          <w:rFonts w:ascii="GHEA Grapalat" w:hAnsi="GHEA Grapalat"/>
          <w:color w:val="000000" w:themeColor="text1"/>
          <w:sz w:val="20"/>
          <w:szCs w:val="20"/>
          <w:lang w:val="hy-AM"/>
        </w:rPr>
      </w:pPr>
      <w:r w:rsidRPr="0051377A">
        <w:rPr>
          <w:rFonts w:ascii="GHEA Grapalat" w:hAnsi="GHEA Grapalat" w:cs="Sylfaen"/>
          <w:color w:val="000000" w:themeColor="text1"/>
          <w:sz w:val="20"/>
          <w:szCs w:val="20"/>
          <w:lang w:val="hy-AM"/>
        </w:rPr>
        <w:t>բ</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բացված</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յուրաքանչյուր</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ծրարում</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պահանջվող</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նախատեսված</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փաստաթղթերի</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առկայությունը</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դրանց</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կազմման</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համապատասխանությունը</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հրավերով</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սահմանված</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վավերապայմաններին</w:t>
      </w:r>
      <w:r w:rsidRPr="0051377A">
        <w:rPr>
          <w:rFonts w:ascii="GHEA Grapalat" w:hAnsi="GHEA Grapalat"/>
          <w:color w:val="000000" w:themeColor="text1"/>
          <w:sz w:val="20"/>
          <w:szCs w:val="20"/>
          <w:lang w:val="hy-AM"/>
        </w:rPr>
        <w:t>.</w:t>
      </w:r>
    </w:p>
    <w:p w14:paraId="16E30445" w14:textId="77777777" w:rsidR="0044364E" w:rsidRPr="0051377A" w:rsidRDefault="0044364E" w:rsidP="00DF47DB">
      <w:pPr>
        <w:ind w:firstLine="375"/>
        <w:jc w:val="both"/>
        <w:rPr>
          <w:rFonts w:ascii="GHEA Grapalat" w:hAnsi="GHEA Grapalat" w:cs="Sylfaen"/>
          <w:color w:val="000000" w:themeColor="text1"/>
          <w:sz w:val="20"/>
          <w:lang w:val="hy-AM"/>
        </w:rPr>
      </w:pPr>
      <w:r w:rsidRPr="0051377A">
        <w:rPr>
          <w:rFonts w:ascii="GHEA Grapalat" w:hAnsi="GHEA Grapalat"/>
          <w:color w:val="000000" w:themeColor="text1"/>
          <w:sz w:val="20"/>
          <w:szCs w:val="20"/>
          <w:lang w:val="hy-AM"/>
        </w:rPr>
        <w:t xml:space="preserve">3) </w:t>
      </w:r>
      <w:r w:rsidRPr="0051377A">
        <w:rPr>
          <w:rFonts w:ascii="GHEA Grapalat" w:hAnsi="GHEA Grapalat" w:cs="Sylfaen"/>
          <w:color w:val="000000" w:themeColor="text1"/>
          <w:sz w:val="20"/>
          <w:szCs w:val="20"/>
          <w:lang w:val="hy-AM"/>
        </w:rPr>
        <w:t>հանձնաժողովի</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նախագահը</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հայտարարում</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հայտեր</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ներկայացրած</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մասնակիցների</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գնային</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առաջարկները՝</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մեկ</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թվով</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արտահայտված,</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հիմք</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ընդունելով</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տառերով</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գրվածը:</w:t>
      </w:r>
    </w:p>
    <w:p w14:paraId="1E279519"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8.2 </w:t>
      </w:r>
      <w:r w:rsidRPr="0051377A">
        <w:rPr>
          <w:rFonts w:ascii="GHEA Grapalat" w:hAnsi="GHEA Grapalat" w:cs="Sylfaen"/>
          <w:color w:val="000000" w:themeColor="text1"/>
          <w:sz w:val="20"/>
          <w:lang w:val="hy-AM"/>
        </w:rPr>
        <w:t>Հայտերը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գնահատվում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հրավերով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սահմանված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կարգով</w:t>
      </w:r>
      <w:r w:rsidRPr="0051377A">
        <w:rPr>
          <w:rFonts w:ascii="GHEA Grapalat" w:hAnsi="GHEA Grapalat" w:cs="Sylfaen"/>
          <w:color w:val="000000" w:themeColor="text1"/>
          <w:sz w:val="20"/>
          <w:lang w:val="af-ZA"/>
        </w:rPr>
        <w:t>:</w:t>
      </w:r>
    </w:p>
    <w:p w14:paraId="6F8FA53D" w14:textId="6AAE56B1"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rPr>
        <w:t>Հայտերի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գնահատումն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իրականացվում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դրանց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ներկայացման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վերջնաժամկետը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լրանալու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օրվանից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հաշված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մինչև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հինգ</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իսկ</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առաջին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տեղը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զբաղեցրած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ներկայացրած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փաստաթղթերի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գնահատումը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դրանք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ներկայացվելու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օրվանից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հաշված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մինչև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տաս</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աշխատանքային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օրվա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ընթացքում</w:t>
      </w:r>
      <w:r w:rsidRPr="0051377A">
        <w:rPr>
          <w:rFonts w:ascii="GHEA Grapalat" w:hAnsi="GHEA Grapalat" w:cs="Sylfaen"/>
          <w:color w:val="000000" w:themeColor="text1"/>
          <w:sz w:val="20"/>
          <w:lang w:val="af-ZA"/>
        </w:rPr>
        <w:t>:</w:t>
      </w:r>
    </w:p>
    <w:p w14:paraId="791A997F" w14:textId="4C135F78"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rPr>
        <w:t>Բավարար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գնահատվում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հրավերով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նախատեսված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պայմաններին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համապատասխանող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հայտերը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հակառակ</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դեպքում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հայտերը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գնահատվում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անբավարար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մերժվում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Ընդ</w:t>
      </w:r>
      <w:r w:rsidRPr="0051377A">
        <w:rPr>
          <w:rFonts w:ascii="GHEA Grapalat" w:hAnsi="GHEA Grapalat" w:cs="Sylfaen"/>
          <w:color w:val="000000" w:themeColor="text1"/>
          <w:sz w:val="20"/>
          <w:lang w:val="af-ZA"/>
        </w:rPr>
        <w:t xml:space="preserve"> որում հայտերի բացման նիստում հանձնաժողովը մերժում է այն հայտերը, </w:t>
      </w:r>
      <w:r w:rsidRPr="0051377A">
        <w:rPr>
          <w:rFonts w:ascii="GHEA Grapalat" w:hAnsi="GHEA Grapalat" w:cs="Sylfaen"/>
          <w:color w:val="000000" w:themeColor="text1"/>
          <w:sz w:val="20"/>
        </w:rPr>
        <w:t>որոնցում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բացակայում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գնային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առաջարկը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կամ</w:t>
      </w:r>
      <w:r w:rsidRPr="0051377A">
        <w:rPr>
          <w:rFonts w:ascii="GHEA Grapalat" w:hAnsi="GHEA Grapalat" w:cs="Sylfaen"/>
          <w:color w:val="000000" w:themeColor="text1"/>
          <w:sz w:val="20"/>
          <w:lang w:val="af-ZA"/>
        </w:rPr>
        <w:t xml:space="preserve"> </w:t>
      </w:r>
      <w:r w:rsidR="00835849" w:rsidRPr="0051377A">
        <w:rPr>
          <w:rFonts w:ascii="GHEA Grapalat" w:hAnsi="GHEA Grapalat" w:cs="Sylfaen"/>
          <w:color w:val="000000" w:themeColor="text1"/>
          <w:sz w:val="20"/>
          <w:lang w:val="hy-AM"/>
        </w:rPr>
        <w:t xml:space="preserve">գնային առաջարկը </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ներկայացված</w:t>
      </w:r>
      <w:r w:rsidRPr="0051377A">
        <w:rPr>
          <w:rFonts w:ascii="GHEA Grapalat" w:hAnsi="GHEA Grapalat" w:cs="Sylfaen"/>
          <w:color w:val="000000" w:themeColor="text1"/>
          <w:sz w:val="20"/>
          <w:lang w:val="af-ZA"/>
        </w:rPr>
        <w:t xml:space="preserve"> </w:t>
      </w:r>
      <w:r w:rsidR="00835849" w:rsidRPr="0051377A">
        <w:rPr>
          <w:rFonts w:ascii="GHEA Grapalat" w:hAnsi="GHEA Grapalat" w:cs="Sylfaen"/>
          <w:color w:val="000000" w:themeColor="text1"/>
          <w:sz w:val="20"/>
          <w:lang w:val="hy-AM"/>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հրավերի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պահանջներին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անհամապատասխան</w:t>
      </w:r>
      <w:r w:rsidRPr="0051377A">
        <w:rPr>
          <w:rFonts w:ascii="GHEA Grapalat" w:hAnsi="GHEA Grapalat" w:cs="Sylfaen"/>
          <w:color w:val="000000" w:themeColor="text1"/>
          <w:sz w:val="20"/>
          <w:lang w:val="af-ZA"/>
        </w:rPr>
        <w:t>:</w:t>
      </w:r>
    </w:p>
    <w:p w14:paraId="0C7F8511"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r w:rsidRPr="0051377A">
        <w:rPr>
          <w:rFonts w:ascii="GHEA Grapalat" w:hAnsi="GHEA Grapalat" w:cs="Sylfaen"/>
          <w:color w:val="000000" w:themeColor="text1"/>
          <w:szCs w:val="24"/>
        </w:rPr>
        <w:t xml:space="preserve">8.3 </w:t>
      </w:r>
      <w:r w:rsidRPr="0051377A">
        <w:rPr>
          <w:rFonts w:ascii="GHEA Grapalat" w:hAnsi="GHEA Grapalat" w:cs="Sylfaen"/>
          <w:color w:val="000000" w:themeColor="text1"/>
          <w:szCs w:val="24"/>
          <w:lang w:val="ru-RU"/>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տեղը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մասնակիցը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որոշվում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բավարար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գնահատված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հայտեր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մասնակիցների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թվից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նվազագույն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գնային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առաջարկ</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w:t>
      </w:r>
      <w:r w:rsidRPr="0051377A">
        <w:rPr>
          <w:rFonts w:ascii="GHEA Grapalat" w:hAnsi="GHEA Grapalat" w:cs="Sylfaen"/>
          <w:color w:val="000000" w:themeColor="text1"/>
          <w:szCs w:val="24"/>
          <w:lang w:val="ru-RU"/>
        </w:rPr>
        <w:t>ասնակցին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նախապատվություն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տալու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սկզբունքով։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Ընդ</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հաջորդաբար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տեղեր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մասնակիցներին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որոշելիս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գնային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առաջարկների</w:t>
      </w:r>
      <w:r w:rsidRPr="0051377A">
        <w:rPr>
          <w:rFonts w:ascii="GHEA Grapalat" w:hAnsi="GHEA Grapalat" w:cs="Sylfaen"/>
          <w:color w:val="000000" w:themeColor="text1"/>
          <w:szCs w:val="24"/>
        </w:rPr>
        <w:t xml:space="preserve"> գնահատումը և </w:t>
      </w:r>
      <w:r w:rsidRPr="0051377A">
        <w:rPr>
          <w:rFonts w:ascii="GHEA Grapalat" w:hAnsi="GHEA Grapalat" w:cs="Sylfaen"/>
          <w:color w:val="000000" w:themeColor="text1"/>
          <w:szCs w:val="24"/>
          <w:lang w:val="ru-RU"/>
        </w:rPr>
        <w:t>համեմատումն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իրականացվում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առանց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հրավերի</w:t>
      </w:r>
      <w:r w:rsidRPr="0051377A">
        <w:rPr>
          <w:rFonts w:ascii="GHEA Grapalat" w:hAnsi="GHEA Grapalat" w:cs="Sylfaen"/>
          <w:color w:val="000000" w:themeColor="text1"/>
          <w:szCs w:val="24"/>
        </w:rPr>
        <w:t xml:space="preserve"> 1-ին </w:t>
      </w:r>
      <w:r w:rsidRPr="0051377A">
        <w:rPr>
          <w:rFonts w:ascii="GHEA Grapalat" w:hAnsi="GHEA Grapalat" w:cs="Sylfaen"/>
          <w:color w:val="000000" w:themeColor="text1"/>
          <w:szCs w:val="24"/>
          <w:lang w:val="ru-RU"/>
        </w:rPr>
        <w:t>մասի</w:t>
      </w:r>
      <w:r w:rsidRPr="0051377A">
        <w:rPr>
          <w:rFonts w:ascii="GHEA Grapalat" w:hAnsi="GHEA Grapalat" w:cs="Sylfaen"/>
          <w:color w:val="000000" w:themeColor="text1"/>
          <w:szCs w:val="24"/>
        </w:rPr>
        <w:t xml:space="preserve"> 5.2-րդ </w:t>
      </w:r>
      <w:r w:rsidRPr="0051377A">
        <w:rPr>
          <w:rFonts w:ascii="GHEA Grapalat" w:hAnsi="GHEA Grapalat" w:cs="Sylfaen"/>
          <w:color w:val="000000" w:themeColor="text1"/>
          <w:szCs w:val="24"/>
          <w:lang w:val="ru-RU"/>
        </w:rPr>
        <w:t>կետում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նշված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հարկի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գումարի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հաշվարկման</w:t>
      </w:r>
      <w:r w:rsidRPr="0051377A">
        <w:rPr>
          <w:rFonts w:ascii="GHEA Grapalat" w:hAnsi="GHEA Grapalat" w:cs="Sylfaen"/>
          <w:color w:val="000000" w:themeColor="text1"/>
          <w:lang w:val="hy-AM"/>
        </w:rPr>
        <w:t>:</w:t>
      </w:r>
    </w:p>
    <w:p w14:paraId="13208E42" w14:textId="4E377BD1" w:rsidR="0044364E" w:rsidRPr="0051377A" w:rsidRDefault="0044364E" w:rsidP="00DF47DB">
      <w:pPr>
        <w:pStyle w:val="BodyTextIndent"/>
        <w:spacing w:line="240" w:lineRule="auto"/>
        <w:ind w:firstLine="567"/>
        <w:rPr>
          <w:rFonts w:ascii="GHEA Grapalat" w:hAnsi="GHEA Grapalat" w:cs="Sylfaen"/>
          <w:i w:val="0"/>
          <w:color w:val="000000" w:themeColor="text1"/>
          <w:szCs w:val="24"/>
          <w:lang w:val="af-ZA"/>
        </w:rPr>
      </w:pPr>
      <w:r w:rsidRPr="0051377A">
        <w:rPr>
          <w:rFonts w:ascii="GHEA Grapalat" w:hAnsi="GHEA Grapalat" w:cs="Sylfaen"/>
          <w:i w:val="0"/>
          <w:color w:val="000000" w:themeColor="text1"/>
          <w:szCs w:val="24"/>
          <w:lang w:val="af-ZA"/>
        </w:rPr>
        <w:t xml:space="preserve">8.4 </w:t>
      </w:r>
      <w:r w:rsidRPr="0051377A">
        <w:rPr>
          <w:rFonts w:ascii="GHEA Grapalat" w:hAnsi="GHEA Grapalat" w:cs="Sylfaen"/>
          <w:i w:val="0"/>
          <w:color w:val="000000" w:themeColor="text1"/>
          <w:szCs w:val="24"/>
          <w:lang w:val="hy-AM"/>
        </w:rPr>
        <w:t>Եթե</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հայտում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անհամապատասխանություն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է</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տեղ</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գտել</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տառերով</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և</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թվերով</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գրված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գումարների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միջև</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ապա</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հիմք</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է</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ընդունվում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տառերով</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գրված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hy-AM"/>
        </w:rPr>
        <w:t>գումարը։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Եթե</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առաջարկվող</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գները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ներկայացված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են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երկու</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ավելի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արժույթներով</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ապա</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դրանք</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համեմատվում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են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Հայաստանի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Հանրապետության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դրամով</w:t>
      </w:r>
      <w:r w:rsidRPr="0051377A">
        <w:rPr>
          <w:rFonts w:ascii="GHEA Grapalat" w:hAnsi="GHEA Grapalat" w:cs="Sylfaen"/>
          <w:i w:val="0"/>
          <w:color w:val="000000" w:themeColor="text1"/>
          <w:szCs w:val="24"/>
          <w:lang w:val="af-ZA"/>
        </w:rPr>
        <w:t xml:space="preserve">` </w:t>
      </w:r>
      <w:r w:rsidR="00835849" w:rsidRPr="0051377A">
        <w:rPr>
          <w:rFonts w:ascii="GHEA Grapalat" w:hAnsi="GHEA Grapalat" w:cs="Sylfaen"/>
          <w:b/>
          <w:color w:val="000000" w:themeColor="text1"/>
          <w:lang w:val="hy-AM"/>
        </w:rPr>
        <w:t>հայտերի բացման նիստի օրվա և ժամի դրությամբ Հայաստանի Հանրապետության Կենտրոնական Բանկի կողմից սահմանված փոխարժեքով</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w:t>
      </w:r>
      <w:r w:rsidRPr="0051377A">
        <w:rPr>
          <w:rFonts w:ascii="GHEA Grapalat" w:hAnsi="GHEA Grapalat" w:cs="Sylfaen"/>
          <w:i w:val="0"/>
          <w:color w:val="000000" w:themeColor="text1"/>
          <w:szCs w:val="24"/>
          <w:lang w:val="af-ZA"/>
        </w:rPr>
        <w:t xml:space="preserve"> </w:t>
      </w:r>
    </w:p>
    <w:p w14:paraId="62FE2C7A" w14:textId="77777777" w:rsidR="0044364E" w:rsidRPr="0051377A" w:rsidRDefault="0044364E" w:rsidP="00DF47DB">
      <w:pPr>
        <w:pStyle w:val="BodyTextIndent"/>
        <w:spacing w:line="240" w:lineRule="auto"/>
        <w:ind w:firstLine="567"/>
        <w:rPr>
          <w:rFonts w:ascii="GHEA Grapalat" w:hAnsi="GHEA Grapalat" w:cs="Sylfaen"/>
          <w:i w:val="0"/>
          <w:color w:val="000000" w:themeColor="text1"/>
          <w:szCs w:val="24"/>
          <w:lang w:val="af-ZA"/>
        </w:rPr>
      </w:pPr>
      <w:r w:rsidRPr="0051377A">
        <w:rPr>
          <w:rFonts w:ascii="GHEA Grapalat" w:hAnsi="GHEA Grapalat" w:cs="Sylfaen"/>
          <w:i w:val="0"/>
          <w:color w:val="000000" w:themeColor="text1"/>
          <w:szCs w:val="24"/>
          <w:lang w:val="af-ZA"/>
        </w:rPr>
        <w:t>8.5 Հ</w:t>
      </w:r>
      <w:r w:rsidRPr="0051377A">
        <w:rPr>
          <w:rFonts w:ascii="GHEA Grapalat" w:hAnsi="GHEA Grapalat" w:cs="Sylfaen"/>
          <w:i w:val="0"/>
          <w:color w:val="000000" w:themeColor="text1"/>
          <w:szCs w:val="24"/>
          <w:lang w:val="ru-RU"/>
        </w:rPr>
        <w:t>անձնաժողովի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en-US"/>
        </w:rPr>
        <w:t>պ</w:t>
      </w:r>
      <w:r w:rsidRPr="0051377A">
        <w:rPr>
          <w:rFonts w:ascii="GHEA Grapalat" w:hAnsi="GHEA Grapalat" w:cs="Sylfaen"/>
          <w:i w:val="0"/>
          <w:color w:val="000000" w:themeColor="text1"/>
          <w:szCs w:val="24"/>
          <w:lang w:val="ru-RU"/>
        </w:rPr>
        <w:t>ատվիրատուի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և</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en-US"/>
        </w:rPr>
        <w:t>մ</w:t>
      </w:r>
      <w:r w:rsidRPr="0051377A">
        <w:rPr>
          <w:rFonts w:ascii="GHEA Grapalat" w:hAnsi="GHEA Grapalat" w:cs="Sylfaen"/>
          <w:i w:val="0"/>
          <w:color w:val="000000" w:themeColor="text1"/>
          <w:szCs w:val="24"/>
          <w:lang w:val="ru-RU"/>
        </w:rPr>
        <w:t>ասնակիցների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միջև</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բանակցություններն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արգելվում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են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բացառությամբ</w:t>
      </w:r>
      <w:r w:rsidRPr="0051377A">
        <w:rPr>
          <w:rFonts w:ascii="GHEA Grapalat" w:hAnsi="GHEA Grapalat" w:cs="Sylfaen"/>
          <w:i w:val="0"/>
          <w:color w:val="000000" w:themeColor="text1"/>
          <w:szCs w:val="24"/>
          <w:lang w:val="af-ZA"/>
        </w:rPr>
        <w:t>`</w:t>
      </w:r>
    </w:p>
    <w:p w14:paraId="4BFD2E7E" w14:textId="77777777" w:rsidR="0044364E" w:rsidRPr="0051377A" w:rsidRDefault="0044364E" w:rsidP="00DF47DB">
      <w:pPr>
        <w:pStyle w:val="BodyTextIndent"/>
        <w:spacing w:line="240" w:lineRule="auto"/>
        <w:rPr>
          <w:rFonts w:ascii="GHEA Grapalat" w:hAnsi="GHEA Grapalat" w:cs="Sylfaen"/>
          <w:i w:val="0"/>
          <w:color w:val="000000" w:themeColor="text1"/>
          <w:szCs w:val="24"/>
          <w:lang w:val="af-ZA"/>
        </w:rPr>
      </w:pPr>
      <w:r w:rsidRPr="0051377A">
        <w:rPr>
          <w:rFonts w:ascii="GHEA Grapalat" w:hAnsi="GHEA Grapalat" w:cs="Sylfaen"/>
          <w:i w:val="0"/>
          <w:color w:val="000000" w:themeColor="text1"/>
          <w:szCs w:val="24"/>
          <w:lang w:val="af-ZA"/>
        </w:rPr>
        <w:t xml:space="preserve">1) </w:t>
      </w:r>
      <w:r w:rsidRPr="0051377A">
        <w:rPr>
          <w:rFonts w:ascii="GHEA Grapalat" w:hAnsi="GHEA Grapalat" w:cs="Sylfaen"/>
          <w:i w:val="0"/>
          <w:color w:val="000000" w:themeColor="text1"/>
          <w:szCs w:val="24"/>
          <w:lang w:val="ru-RU"/>
        </w:rPr>
        <w:t>երբ</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ընթացակարգին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մասնակցել</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է</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մեկ</w:t>
      </w:r>
      <w:r w:rsidRPr="0051377A">
        <w:rPr>
          <w:rFonts w:ascii="GHEA Grapalat" w:hAnsi="GHEA Grapalat" w:cs="Sylfaen"/>
          <w:i w:val="0"/>
          <w:color w:val="000000" w:themeColor="text1"/>
          <w:szCs w:val="24"/>
          <w:lang w:val="af-ZA"/>
        </w:rPr>
        <w:t xml:space="preserve"> մ</w:t>
      </w:r>
      <w:r w:rsidRPr="0051377A">
        <w:rPr>
          <w:rFonts w:ascii="GHEA Grapalat" w:hAnsi="GHEA Grapalat" w:cs="Sylfaen"/>
          <w:i w:val="0"/>
          <w:color w:val="000000" w:themeColor="text1"/>
          <w:szCs w:val="24"/>
          <w:lang w:val="ru-RU"/>
        </w:rPr>
        <w:t>ասնակից</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որի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ներկայացրած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հայտը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համապատասխանում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է</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հրավերի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պահանջներին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հայտերի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գնահատման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արդյունքում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հրավերի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պահանջներին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համապատասխան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է</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գնահատվել</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միայն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մեկ</w:t>
      </w:r>
      <w:r w:rsidRPr="0051377A">
        <w:rPr>
          <w:rFonts w:ascii="GHEA Grapalat" w:hAnsi="GHEA Grapalat" w:cs="Sylfaen"/>
          <w:i w:val="0"/>
          <w:color w:val="000000" w:themeColor="text1"/>
          <w:szCs w:val="24"/>
          <w:lang w:val="af-ZA"/>
        </w:rPr>
        <w:t xml:space="preserve"> մ</w:t>
      </w:r>
      <w:r w:rsidRPr="0051377A">
        <w:rPr>
          <w:rFonts w:ascii="GHEA Grapalat" w:hAnsi="GHEA Grapalat" w:cs="Sylfaen"/>
          <w:i w:val="0"/>
          <w:color w:val="000000" w:themeColor="text1"/>
          <w:szCs w:val="24"/>
          <w:lang w:val="ru-RU"/>
        </w:rPr>
        <w:t>ասնակցի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հայտ</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առաջարկված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նվազագույն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հավասարության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դեպքում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եթե</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ոչ</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գնային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պայմանները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բավարարող</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գնահատված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հայտեր</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ներկայացրած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բոլոր</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մասնակիցների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ներկայացրած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գնային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առաջարկները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գերազանցում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են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այդ</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գնումը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կատարելու</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համար</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նախատեսված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en-US"/>
        </w:rPr>
        <w:t>սույն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en-US"/>
        </w:rPr>
        <w:t>հրավերի</w:t>
      </w:r>
      <w:r w:rsidRPr="0051377A">
        <w:rPr>
          <w:rFonts w:ascii="GHEA Grapalat" w:hAnsi="GHEA Grapalat" w:cs="Sylfaen"/>
          <w:i w:val="0"/>
          <w:color w:val="000000" w:themeColor="text1"/>
          <w:szCs w:val="24"/>
          <w:lang w:val="af-ZA"/>
        </w:rPr>
        <w:t xml:space="preserve"> 1-</w:t>
      </w:r>
      <w:r w:rsidRPr="0051377A">
        <w:rPr>
          <w:rFonts w:ascii="GHEA Grapalat" w:hAnsi="GHEA Grapalat" w:cs="Sylfaen"/>
          <w:i w:val="0"/>
          <w:color w:val="000000" w:themeColor="text1"/>
          <w:szCs w:val="24"/>
          <w:lang w:val="en-US"/>
        </w:rPr>
        <w:t>ին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en-US"/>
        </w:rPr>
        <w:t>մասի</w:t>
      </w:r>
      <w:r w:rsidRPr="0051377A">
        <w:rPr>
          <w:rFonts w:ascii="GHEA Grapalat" w:hAnsi="GHEA Grapalat" w:cs="Sylfaen"/>
          <w:i w:val="0"/>
          <w:color w:val="000000" w:themeColor="text1"/>
          <w:szCs w:val="24"/>
          <w:lang w:val="af-ZA"/>
        </w:rPr>
        <w:t xml:space="preserve"> 8.1 </w:t>
      </w:r>
      <w:r w:rsidRPr="0051377A">
        <w:rPr>
          <w:rFonts w:ascii="GHEA Grapalat" w:hAnsi="GHEA Grapalat" w:cs="Sylfaen"/>
          <w:i w:val="0"/>
          <w:color w:val="000000" w:themeColor="text1"/>
          <w:szCs w:val="24"/>
          <w:lang w:val="en-US"/>
        </w:rPr>
        <w:t>կետի</w:t>
      </w:r>
      <w:r w:rsidRPr="0051377A">
        <w:rPr>
          <w:rFonts w:ascii="GHEA Grapalat" w:hAnsi="GHEA Grapalat" w:cs="Sylfaen"/>
          <w:i w:val="0"/>
          <w:color w:val="000000" w:themeColor="text1"/>
          <w:szCs w:val="24"/>
          <w:lang w:val="af-ZA"/>
        </w:rPr>
        <w:t xml:space="preserve"> 2-</w:t>
      </w:r>
      <w:r w:rsidRPr="0051377A">
        <w:rPr>
          <w:rFonts w:ascii="GHEA Grapalat" w:hAnsi="GHEA Grapalat" w:cs="Sylfaen"/>
          <w:i w:val="0"/>
          <w:color w:val="000000" w:themeColor="text1"/>
          <w:szCs w:val="24"/>
          <w:lang w:val="en-US"/>
        </w:rPr>
        <w:t>րդ</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en-US"/>
        </w:rPr>
        <w:t>պարբերությամբ</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en-US"/>
        </w:rPr>
        <w:t>նախատեսված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ֆինանսական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միջոցները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գնումն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իրականացվում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է</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Օրենքի</w:t>
      </w:r>
      <w:r w:rsidRPr="0051377A">
        <w:rPr>
          <w:rFonts w:ascii="GHEA Grapalat" w:hAnsi="GHEA Grapalat" w:cs="Sylfaen"/>
          <w:i w:val="0"/>
          <w:color w:val="000000" w:themeColor="text1"/>
          <w:szCs w:val="24"/>
          <w:lang w:val="af-ZA"/>
        </w:rPr>
        <w:t xml:space="preserve"> 15-</w:t>
      </w:r>
      <w:r w:rsidRPr="0051377A">
        <w:rPr>
          <w:rFonts w:ascii="GHEA Grapalat" w:hAnsi="GHEA Grapalat" w:cs="Sylfaen"/>
          <w:i w:val="0"/>
          <w:color w:val="000000" w:themeColor="text1"/>
          <w:szCs w:val="24"/>
          <w:lang w:val="ru-RU"/>
        </w:rPr>
        <w:t>րդ</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հոդվածի</w:t>
      </w:r>
      <w:r w:rsidRPr="0051377A">
        <w:rPr>
          <w:rFonts w:ascii="GHEA Grapalat" w:hAnsi="GHEA Grapalat" w:cs="Sylfaen"/>
          <w:i w:val="0"/>
          <w:color w:val="000000" w:themeColor="text1"/>
          <w:szCs w:val="24"/>
          <w:lang w:val="af-ZA"/>
        </w:rPr>
        <w:t xml:space="preserve"> 6-</w:t>
      </w:r>
      <w:r w:rsidRPr="0051377A">
        <w:rPr>
          <w:rFonts w:ascii="GHEA Grapalat" w:hAnsi="GHEA Grapalat" w:cs="Sylfaen"/>
          <w:i w:val="0"/>
          <w:color w:val="000000" w:themeColor="text1"/>
          <w:szCs w:val="24"/>
          <w:lang w:val="ru-RU"/>
        </w:rPr>
        <w:t>րդ</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մասի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հիման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վրա։</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Սույն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կետի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համաձայն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վարվող</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բանակցությունները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կարող</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են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հանգեցնել</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միայն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առաջարկված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նվազեցմանը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վճարման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պայմանների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փոփոխությանը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իսկ</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բանակցությունները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վարվում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են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միաժամանակյա</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բոլոր</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մասնակիցների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հետ</w:t>
      </w:r>
      <w:r w:rsidRPr="0051377A">
        <w:rPr>
          <w:rFonts w:ascii="GHEA Grapalat" w:hAnsi="GHEA Grapalat" w:cs="Sylfaen"/>
          <w:i w:val="0"/>
          <w:color w:val="000000" w:themeColor="text1"/>
          <w:szCs w:val="24"/>
          <w:lang w:val="af-ZA"/>
        </w:rPr>
        <w:t>.</w:t>
      </w:r>
    </w:p>
    <w:p w14:paraId="4AED805F" w14:textId="77777777" w:rsidR="0044364E" w:rsidRPr="0051377A" w:rsidDel="00992C40"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 xml:space="preserve">2)  </w:t>
      </w:r>
      <w:r w:rsidRPr="0051377A">
        <w:rPr>
          <w:rFonts w:ascii="GHEA Grapalat" w:hAnsi="GHEA Grapalat" w:cs="Sylfaen"/>
          <w:color w:val="000000" w:themeColor="text1"/>
          <w:szCs w:val="24"/>
          <w:lang w:val="ru-RU"/>
        </w:rPr>
        <w:t>Օրենքով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նախատեսված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այլ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դեպքերի։</w:t>
      </w:r>
    </w:p>
    <w:p w14:paraId="1462AC3C" w14:textId="77777777" w:rsidR="0044364E" w:rsidRPr="0051377A" w:rsidRDefault="0044364E" w:rsidP="00DF47DB">
      <w:pPr>
        <w:pStyle w:val="norm"/>
        <w:spacing w:line="240" w:lineRule="auto"/>
        <w:rPr>
          <w:rFonts w:ascii="GHEA Grapalat" w:hAnsi="GHEA Grapalat" w:cs="Sylfaen"/>
          <w:color w:val="000000" w:themeColor="text1"/>
          <w:sz w:val="20"/>
          <w:szCs w:val="24"/>
          <w:lang w:val="af-ZA" w:eastAsia="en-US"/>
        </w:rPr>
      </w:pPr>
      <w:r w:rsidRPr="0051377A">
        <w:rPr>
          <w:rFonts w:ascii="GHEA Grapalat" w:hAnsi="GHEA Grapalat"/>
          <w:color w:val="000000" w:themeColor="text1"/>
          <w:sz w:val="20"/>
          <w:lang w:val="af-ZA" w:eastAsia="x-none"/>
        </w:rPr>
        <w:t>8.6 Հ</w:t>
      </w:r>
      <w:r w:rsidRPr="0051377A">
        <w:rPr>
          <w:rFonts w:ascii="GHEA Grapalat" w:hAnsi="GHEA Grapalat" w:cs="Sylfaen"/>
          <w:color w:val="000000" w:themeColor="text1"/>
          <w:sz w:val="20"/>
          <w:szCs w:val="24"/>
          <w:lang w:val="ru-RU" w:eastAsia="en-US"/>
        </w:rPr>
        <w:t>անձնաժողովը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հրավերի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պահանջների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նկատմամբ</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բավարար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գնահատված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հայտեր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ներկայացրած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մ</w:t>
      </w:r>
      <w:r w:rsidRPr="0051377A">
        <w:rPr>
          <w:rFonts w:ascii="GHEA Grapalat" w:hAnsi="GHEA Grapalat" w:cs="Sylfaen"/>
          <w:color w:val="000000" w:themeColor="text1"/>
          <w:sz w:val="20"/>
          <w:szCs w:val="24"/>
          <w:lang w:val="ru-RU" w:eastAsia="en-US"/>
        </w:rPr>
        <w:t>ասնակիցներից</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որոշում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հայտարարում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առաջին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հաջորդաբար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տեղեր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զբաղեցրած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մասնակիցներին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Առաջարկված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նվազագույն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հավասարության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դեպքում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կամ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եթե</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ոչ</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պայմաններին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բավարարող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lastRenderedPageBreak/>
        <w:t>գնահատված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հայտեր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ներկայացրած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բոլոր</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val="ru-RU" w:eastAsia="en-US"/>
        </w:rPr>
        <w:t>ասնակիցների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ներկայացրած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առաջարկները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գերազանցում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սույն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ընթացակարգի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շրջանակում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գնվելիք</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աշխատանք</w:t>
      </w:r>
      <w:r w:rsidRPr="0051377A">
        <w:rPr>
          <w:rFonts w:ascii="GHEA Grapalat" w:hAnsi="GHEA Grapalat" w:cs="Sylfaen"/>
          <w:color w:val="000000" w:themeColor="text1"/>
          <w:sz w:val="20"/>
          <w:szCs w:val="24"/>
          <w:lang w:val="ru-RU" w:eastAsia="en-US"/>
        </w:rPr>
        <w:t>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հայտով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սահմանված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գինը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կամ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գնումն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իրականացվում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Օրենքի</w:t>
      </w:r>
      <w:r w:rsidRPr="0051377A">
        <w:rPr>
          <w:rFonts w:ascii="GHEA Grapalat" w:hAnsi="GHEA Grapalat" w:cs="Sylfaen"/>
          <w:color w:val="000000" w:themeColor="text1"/>
          <w:sz w:val="20"/>
          <w:szCs w:val="24"/>
          <w:lang w:val="af-ZA" w:eastAsia="en-US"/>
        </w:rPr>
        <w:t xml:space="preserve"> 15-</w:t>
      </w:r>
      <w:r w:rsidRPr="0051377A">
        <w:rPr>
          <w:rFonts w:ascii="GHEA Grapalat" w:hAnsi="GHEA Grapalat" w:cs="Sylfaen"/>
          <w:color w:val="000000" w:themeColor="text1"/>
          <w:sz w:val="20"/>
          <w:szCs w:val="24"/>
          <w:lang w:val="ru-RU" w:eastAsia="en-US"/>
        </w:rPr>
        <w:t>րդ</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հոդվածի</w:t>
      </w:r>
      <w:r w:rsidRPr="0051377A">
        <w:rPr>
          <w:rFonts w:ascii="GHEA Grapalat" w:hAnsi="GHEA Grapalat" w:cs="Sylfaen"/>
          <w:color w:val="000000" w:themeColor="text1"/>
          <w:sz w:val="20"/>
          <w:szCs w:val="24"/>
          <w:lang w:val="af-ZA" w:eastAsia="en-US"/>
        </w:rPr>
        <w:t xml:space="preserve"> 6-</w:t>
      </w:r>
      <w:r w:rsidRPr="0051377A">
        <w:rPr>
          <w:rFonts w:ascii="GHEA Grapalat" w:hAnsi="GHEA Grapalat" w:cs="Sylfaen"/>
          <w:color w:val="000000" w:themeColor="text1"/>
          <w:sz w:val="20"/>
          <w:szCs w:val="24"/>
          <w:lang w:val="ru-RU" w:eastAsia="en-US"/>
        </w:rPr>
        <w:t>րդ</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մասի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հիման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վրա՝</w:t>
      </w:r>
      <w:r w:rsidRPr="0051377A">
        <w:rPr>
          <w:rFonts w:ascii="GHEA Grapalat" w:hAnsi="GHEA Grapalat" w:cs="Sylfaen"/>
          <w:color w:val="000000" w:themeColor="text1"/>
          <w:sz w:val="20"/>
          <w:szCs w:val="24"/>
          <w:lang w:val="af-ZA" w:eastAsia="en-US"/>
        </w:rPr>
        <w:t xml:space="preserve"> </w:t>
      </w:r>
    </w:p>
    <w:p w14:paraId="2876269B" w14:textId="77777777" w:rsidR="0044364E" w:rsidRPr="0051377A" w:rsidRDefault="0044364E" w:rsidP="00DF47DB">
      <w:pPr>
        <w:pStyle w:val="norm"/>
        <w:spacing w:line="240" w:lineRule="auto"/>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szCs w:val="24"/>
          <w:lang w:val="ru-RU" w:eastAsia="en-US"/>
        </w:rPr>
        <w:t>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առաջին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հաջորդաբար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տեղեր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զբաղեցրած</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val="ru-RU" w:eastAsia="en-US"/>
        </w:rPr>
        <w:t>ասնակիցներին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որոշելու</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նպատակով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հանձնաժողովի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նիստում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առաջարկված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նվազեցման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նպատակով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ոչ</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պայման</w:t>
      </w:r>
      <w:r w:rsidRPr="0051377A">
        <w:rPr>
          <w:rFonts w:ascii="GHEA Grapalat" w:hAnsi="GHEA Grapalat" w:cs="Sylfaen"/>
          <w:color w:val="000000" w:themeColor="text1"/>
          <w:sz w:val="20"/>
          <w:szCs w:val="24"/>
          <w:lang w:val="af-ZA" w:eastAsia="en-US"/>
        </w:rPr>
        <w:softHyphen/>
      </w:r>
      <w:r w:rsidRPr="0051377A">
        <w:rPr>
          <w:rFonts w:ascii="GHEA Grapalat" w:hAnsi="GHEA Grapalat" w:cs="Sylfaen"/>
          <w:color w:val="000000" w:themeColor="text1"/>
          <w:sz w:val="20"/>
          <w:szCs w:val="24"/>
          <w:lang w:val="ru-RU" w:eastAsia="en-US"/>
        </w:rPr>
        <w:t>ները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բավարարող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գնահատված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բոլոր</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val="ru-RU" w:eastAsia="en-US"/>
        </w:rPr>
        <w:t>ասնակիցների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հետ</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վարվում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միաժամանակյա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բանակցություններ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եթե</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նիստին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ներկա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բոլոր</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val="ru-RU" w:eastAsia="en-US"/>
        </w:rPr>
        <w:t>ասնակիցները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համապատասխան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լիազորություն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ունեցող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ներկայացուցիչները</w:t>
      </w:r>
      <w:r w:rsidRPr="0051377A">
        <w:rPr>
          <w:rFonts w:ascii="GHEA Grapalat" w:hAnsi="GHEA Grapalat" w:cs="Sylfaen"/>
          <w:color w:val="000000" w:themeColor="text1"/>
          <w:sz w:val="20"/>
          <w:szCs w:val="24"/>
          <w:lang w:val="af-ZA" w:eastAsia="en-US"/>
        </w:rPr>
        <w:t>),</w:t>
      </w:r>
    </w:p>
    <w:p w14:paraId="57B3D39C" w14:textId="77777777" w:rsidR="0044364E" w:rsidRPr="0051377A" w:rsidRDefault="0044364E" w:rsidP="00DF47DB">
      <w:pPr>
        <w:pStyle w:val="norm"/>
        <w:spacing w:line="240" w:lineRule="auto"/>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szCs w:val="24"/>
          <w:lang w:val="ru-RU" w:eastAsia="en-US"/>
        </w:rPr>
        <w:t>բ</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հակառակ</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դեպքում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հանձնաժողովի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նիստը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կասեցվում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մեկ</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աշխատանքային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օրվա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ընթացքում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հանձնաժողովի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քարտուղարը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բավարար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գնահատված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հայտեր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ներկայացրած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բոլոր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մասնակիցներին</w:t>
      </w:r>
      <w:r w:rsidRPr="0051377A">
        <w:rPr>
          <w:rFonts w:ascii="GHEA Grapalat" w:hAnsi="GHEA Grapalat" w:cs="Sylfaen"/>
          <w:color w:val="000000" w:themeColor="text1"/>
          <w:sz w:val="20"/>
          <w:szCs w:val="24"/>
          <w:lang w:val="af-ZA" w:eastAsia="en-US"/>
        </w:rPr>
        <w:t xml:space="preserve"> էլեկտրոնային եղանակով </w:t>
      </w:r>
      <w:r w:rsidRPr="0051377A">
        <w:rPr>
          <w:rFonts w:ascii="GHEA Grapalat" w:hAnsi="GHEA Grapalat" w:cs="Sylfaen"/>
          <w:color w:val="000000" w:themeColor="text1"/>
          <w:sz w:val="20"/>
          <w:szCs w:val="24"/>
          <w:lang w:val="ru-RU" w:eastAsia="en-US"/>
        </w:rPr>
        <w:t>միաժամանակ</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ծանուցում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նվազեցման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շուրջ</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միաժամանակյա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բանակցությունների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վարման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օրվա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ժամի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վայրի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մասին</w:t>
      </w:r>
      <w:r w:rsidRPr="0051377A">
        <w:rPr>
          <w:rFonts w:ascii="GHEA Grapalat" w:hAnsi="GHEA Grapalat" w:cs="Sylfaen"/>
          <w:color w:val="000000" w:themeColor="text1"/>
          <w:sz w:val="20"/>
          <w:szCs w:val="24"/>
          <w:lang w:val="af-ZA" w:eastAsia="en-US"/>
        </w:rPr>
        <w:t>,</w:t>
      </w:r>
    </w:p>
    <w:p w14:paraId="28C9F691" w14:textId="77777777" w:rsidR="0044364E" w:rsidRPr="0051377A" w:rsidRDefault="0044364E" w:rsidP="00DF47DB">
      <w:pPr>
        <w:pStyle w:val="norm"/>
        <w:spacing w:line="240" w:lineRule="auto"/>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szCs w:val="24"/>
          <w:lang w:val="ru-RU" w:eastAsia="en-US"/>
        </w:rPr>
        <w:t>գ</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բանակցությունները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վարվում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ոչ</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շուտ</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քան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ծանուցումն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ուղարկվելու</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օրվան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հաջորդող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օրվանից</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երկրորդ</w:t>
      </w:r>
      <w:r w:rsidRPr="0051377A">
        <w:rPr>
          <w:rFonts w:ascii="GHEA Grapalat" w:hAnsi="GHEA Grapalat" w:cs="Sylfaen"/>
          <w:color w:val="000000" w:themeColor="text1"/>
          <w:sz w:val="20"/>
          <w:szCs w:val="24"/>
          <w:lang w:val="af-ZA" w:eastAsia="en-US"/>
        </w:rPr>
        <w:t xml:space="preserve"> և ոչ ուշ, քան տասներորդ </w:t>
      </w:r>
      <w:r w:rsidRPr="0051377A">
        <w:rPr>
          <w:rFonts w:ascii="GHEA Grapalat" w:hAnsi="GHEA Grapalat" w:cs="Sylfaen"/>
          <w:color w:val="000000" w:themeColor="text1"/>
          <w:sz w:val="20"/>
          <w:szCs w:val="24"/>
          <w:lang w:val="ru-RU" w:eastAsia="en-US"/>
        </w:rPr>
        <w:t>աշխատանքային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օրը</w:t>
      </w:r>
      <w:r w:rsidRPr="0051377A">
        <w:rPr>
          <w:rFonts w:ascii="GHEA Grapalat" w:hAnsi="GHEA Grapalat" w:cs="Sylfaen"/>
          <w:color w:val="000000" w:themeColor="text1"/>
          <w:sz w:val="20"/>
          <w:szCs w:val="24"/>
          <w:lang w:val="af-ZA" w:eastAsia="en-US"/>
        </w:rPr>
        <w:t xml:space="preserve">, </w:t>
      </w:r>
    </w:p>
    <w:p w14:paraId="6704EBEB" w14:textId="77777777" w:rsidR="0044364E" w:rsidRPr="0051377A" w:rsidRDefault="0044364E" w:rsidP="00DF47DB">
      <w:pPr>
        <w:pStyle w:val="norm"/>
        <w:spacing w:line="240" w:lineRule="auto"/>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szCs w:val="24"/>
          <w:lang w:val="ru-RU" w:eastAsia="en-US"/>
        </w:rPr>
        <w:t>դ</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յուրաքանչյուր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մա</w:t>
      </w:r>
      <w:r w:rsidRPr="0051377A">
        <w:rPr>
          <w:rFonts w:ascii="GHEA Grapalat" w:hAnsi="GHEA Grapalat" w:cs="Sylfaen"/>
          <w:color w:val="000000" w:themeColor="text1"/>
          <w:sz w:val="20"/>
          <w:szCs w:val="24"/>
          <w:lang w:val="ru-RU" w:eastAsia="en-US"/>
        </w:rPr>
        <w:t>սնակցի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տվյալ</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պահին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ներկայացրած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առաջարկը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հրապարակվում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մյուս</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val="ru-RU" w:eastAsia="en-US"/>
        </w:rPr>
        <w:t>ասնակիցների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համար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մինչև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բանակցությունների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համար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նախատեսված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վերջնաժամկետի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ավարտը</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val="ru-RU" w:eastAsia="en-US"/>
        </w:rPr>
        <w:t>ասնակիցը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կարող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վերանայել</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իր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առաջարկը</w:t>
      </w:r>
      <w:r w:rsidRPr="0051377A">
        <w:rPr>
          <w:rFonts w:ascii="GHEA Grapalat" w:hAnsi="GHEA Grapalat" w:cs="Sylfaen"/>
          <w:color w:val="000000" w:themeColor="text1"/>
          <w:sz w:val="20"/>
          <w:szCs w:val="24"/>
          <w:lang w:val="af-ZA" w:eastAsia="en-US"/>
        </w:rPr>
        <w:t>,</w:t>
      </w:r>
    </w:p>
    <w:p w14:paraId="42DB8F01" w14:textId="77777777" w:rsidR="0044364E" w:rsidRPr="0051377A" w:rsidRDefault="0044364E" w:rsidP="00DF47DB">
      <w:pPr>
        <w:pStyle w:val="norm"/>
        <w:spacing w:line="240" w:lineRule="auto"/>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szCs w:val="24"/>
          <w:lang w:val="ru-RU" w:eastAsia="en-US"/>
        </w:rPr>
        <w:t>ե</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բանակցությունների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համար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սահմանված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վերջնաժամկետը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լրանալու</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պահին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ըստ</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val="ru-RU" w:eastAsia="en-US"/>
        </w:rPr>
        <w:t>ասնակիցների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ներկայացրած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որոնց</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գինը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չի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գերազանցում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այդ</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գնումը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կատարելու</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համար</w:t>
      </w:r>
      <w:r w:rsidRPr="0051377A">
        <w:rPr>
          <w:rFonts w:ascii="GHEA Grapalat" w:hAnsi="GHEA Grapalat" w:cs="Sylfaen"/>
          <w:color w:val="000000" w:themeColor="text1"/>
          <w:sz w:val="20"/>
          <w:szCs w:val="24"/>
          <w:lang w:val="af-ZA" w:eastAsia="en-US"/>
        </w:rPr>
        <w:t xml:space="preserve"> հատկացված  </w:t>
      </w:r>
      <w:r w:rsidRPr="0051377A">
        <w:rPr>
          <w:rFonts w:ascii="GHEA Grapalat" w:hAnsi="GHEA Grapalat" w:cs="Sylfaen"/>
          <w:color w:val="000000" w:themeColor="text1"/>
          <w:sz w:val="20"/>
          <w:szCs w:val="24"/>
          <w:lang w:val="ru-RU" w:eastAsia="en-US"/>
        </w:rPr>
        <w:t>ֆինանսական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միջոցների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չափը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որոշվում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հայտարարվում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առաջին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հաջորդաբար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տեղերը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զբաղեցրած</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val="ru-RU" w:eastAsia="en-US"/>
        </w:rPr>
        <w:t>ասնակիցները</w:t>
      </w:r>
      <w:r w:rsidRPr="0051377A">
        <w:rPr>
          <w:rFonts w:ascii="GHEA Grapalat" w:hAnsi="GHEA Grapalat" w:cs="Sylfaen"/>
          <w:color w:val="000000" w:themeColor="text1"/>
          <w:sz w:val="20"/>
          <w:szCs w:val="24"/>
          <w:lang w:val="af-ZA" w:eastAsia="en-US"/>
        </w:rPr>
        <w:t>,</w:t>
      </w:r>
    </w:p>
    <w:p w14:paraId="7C0A0422" w14:textId="77777777" w:rsidR="0044364E" w:rsidRPr="0051377A" w:rsidRDefault="0044364E" w:rsidP="00DF47DB">
      <w:pPr>
        <w:pStyle w:val="norm"/>
        <w:spacing w:line="240" w:lineRule="auto"/>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szCs w:val="24"/>
          <w:lang w:val="ru-RU" w:eastAsia="en-US"/>
        </w:rPr>
        <w:t>զ</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բանակցությունների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համար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սահմանված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վերջնաժամկետը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լրանալու</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պահին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եթե</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val="ru-RU" w:eastAsia="en-US"/>
        </w:rPr>
        <w:t>ասնակիցների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ներկայացրած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գերազանցում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սույն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ընթացակարգի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շրջանակում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գնվելիք</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աշխատանք</w:t>
      </w:r>
      <w:r w:rsidRPr="0051377A">
        <w:rPr>
          <w:rFonts w:ascii="GHEA Grapalat" w:hAnsi="GHEA Grapalat" w:cs="Sylfaen"/>
          <w:color w:val="000000" w:themeColor="text1"/>
          <w:sz w:val="20"/>
          <w:szCs w:val="24"/>
          <w:lang w:val="ru-RU" w:eastAsia="en-US"/>
        </w:rPr>
        <w:t>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համար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հայտով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սահմանված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գինը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կամ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նվազագույն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հավասար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են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գնման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ընթացակարգը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Օրենքի</w:t>
      </w:r>
      <w:r w:rsidRPr="0051377A">
        <w:rPr>
          <w:rFonts w:ascii="GHEA Grapalat" w:hAnsi="GHEA Grapalat" w:cs="Sylfaen"/>
          <w:color w:val="000000" w:themeColor="text1"/>
          <w:sz w:val="20"/>
          <w:szCs w:val="24"/>
          <w:lang w:val="af-ZA" w:eastAsia="en-US"/>
        </w:rPr>
        <w:t xml:space="preserve"> 37-</w:t>
      </w:r>
      <w:r w:rsidRPr="0051377A">
        <w:rPr>
          <w:rFonts w:ascii="GHEA Grapalat" w:hAnsi="GHEA Grapalat" w:cs="Sylfaen"/>
          <w:color w:val="000000" w:themeColor="text1"/>
          <w:sz w:val="20"/>
          <w:szCs w:val="24"/>
          <w:lang w:val="ru-RU" w:eastAsia="en-US"/>
        </w:rPr>
        <w:t>րդ</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հոդվածի</w:t>
      </w:r>
      <w:r w:rsidRPr="0051377A">
        <w:rPr>
          <w:rFonts w:ascii="GHEA Grapalat" w:hAnsi="GHEA Grapalat" w:cs="Sylfaen"/>
          <w:color w:val="000000" w:themeColor="text1"/>
          <w:sz w:val="20"/>
          <w:szCs w:val="24"/>
          <w:lang w:val="af-ZA" w:eastAsia="en-US"/>
        </w:rPr>
        <w:t xml:space="preserve"> 1-</w:t>
      </w:r>
      <w:r w:rsidRPr="0051377A">
        <w:rPr>
          <w:rFonts w:ascii="GHEA Grapalat" w:hAnsi="GHEA Grapalat" w:cs="Sylfaen"/>
          <w:color w:val="000000" w:themeColor="text1"/>
          <w:sz w:val="20"/>
          <w:szCs w:val="24"/>
          <w:lang w:val="ru-RU" w:eastAsia="en-US"/>
        </w:rPr>
        <w:t>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մասի</w:t>
      </w:r>
      <w:r w:rsidRPr="0051377A">
        <w:rPr>
          <w:rFonts w:ascii="GHEA Grapalat" w:hAnsi="GHEA Grapalat" w:cs="Sylfaen"/>
          <w:color w:val="000000" w:themeColor="text1"/>
          <w:sz w:val="20"/>
          <w:szCs w:val="24"/>
          <w:lang w:val="af-ZA" w:eastAsia="en-US"/>
        </w:rPr>
        <w:t xml:space="preserve"> 1-</w:t>
      </w:r>
      <w:r w:rsidRPr="0051377A">
        <w:rPr>
          <w:rFonts w:ascii="GHEA Grapalat" w:hAnsi="GHEA Grapalat" w:cs="Sylfaen"/>
          <w:color w:val="000000" w:themeColor="text1"/>
          <w:sz w:val="20"/>
          <w:szCs w:val="24"/>
          <w:lang w:val="ru-RU" w:eastAsia="en-US"/>
        </w:rPr>
        <w:t>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կետի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հիման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վրա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հայտարարվում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ru-RU" w:eastAsia="en-US"/>
        </w:rPr>
        <w:t>չկայացած</w:t>
      </w:r>
      <w:r w:rsidRPr="0051377A">
        <w:rPr>
          <w:rFonts w:ascii="GHEA Grapalat" w:hAnsi="GHEA Grapalat" w:cs="Sylfaen"/>
          <w:color w:val="000000" w:themeColor="text1"/>
          <w:sz w:val="20"/>
          <w:szCs w:val="24"/>
          <w:lang w:val="af-ZA" w:eastAsia="en-US"/>
        </w:rPr>
        <w:t xml:space="preserve">: </w:t>
      </w:r>
    </w:p>
    <w:p w14:paraId="274D8656" w14:textId="77777777" w:rsidR="0044364E" w:rsidRPr="0051377A" w:rsidRDefault="0044364E" w:rsidP="00DF47DB">
      <w:pPr>
        <w:ind w:firstLine="708"/>
        <w:jc w:val="both"/>
        <w:rPr>
          <w:rFonts w:ascii="GHEA Grapalat" w:hAnsi="GHEA Grapalat"/>
          <w:color w:val="000000" w:themeColor="text1"/>
          <w:sz w:val="20"/>
          <w:szCs w:val="20"/>
          <w:lang w:val="hy-AM" w:eastAsia="x-none"/>
        </w:rPr>
      </w:pPr>
      <w:r w:rsidRPr="0051377A">
        <w:rPr>
          <w:rFonts w:ascii="GHEA Grapalat" w:hAnsi="GHEA Grapalat"/>
          <w:color w:val="000000" w:themeColor="text1"/>
          <w:sz w:val="20"/>
          <w:szCs w:val="20"/>
          <w:lang w:val="af-ZA" w:eastAsia="x-none"/>
        </w:rPr>
        <w:t>8.7 Պահանջի դեպքում որևէ մասնակցի հայտի, ներառյալ գնային առաջարկի</w:t>
      </w:r>
      <w:r w:rsidRPr="0051377A">
        <w:rPr>
          <w:rFonts w:ascii="GHEA Grapalat" w:hAnsi="GHEA Grapalat"/>
          <w:color w:val="000000" w:themeColor="text1"/>
          <w:lang w:val="af-ZA"/>
        </w:rPr>
        <w:t xml:space="preserve"> </w:t>
      </w:r>
      <w:r w:rsidRPr="0051377A">
        <w:rPr>
          <w:rFonts w:ascii="GHEA Grapalat" w:hAnsi="GHEA Grapalat"/>
          <w:color w:val="000000" w:themeColor="text1"/>
          <w:sz w:val="20"/>
          <w:szCs w:val="20"/>
          <w:lang w:val="af-ZA" w:eastAsia="x-none"/>
        </w:rPr>
        <w:t>պատճենները հանձնաժողովի քարտուղարն անհապաղ տրամադրում է նման պահանջ ներկայացրած այլ մասնակցին:</w:t>
      </w:r>
      <w:r w:rsidRPr="0051377A">
        <w:rPr>
          <w:rFonts w:ascii="GHEA Grapalat" w:hAnsi="GHEA Grapalat"/>
          <w:color w:val="000000" w:themeColor="text1"/>
          <w:sz w:val="20"/>
          <w:szCs w:val="20"/>
          <w:lang w:val="hy-AM" w:eastAsia="x-none"/>
        </w:rPr>
        <w:t xml:space="preserve"> </w:t>
      </w:r>
      <w:r w:rsidRPr="0051377A">
        <w:rPr>
          <w:rFonts w:ascii="GHEA Grapalat" w:hAnsi="GHEA Grapalat"/>
          <w:color w:val="000000" w:themeColor="text1"/>
          <w:sz w:val="20"/>
          <w:szCs w:val="20"/>
          <w:lang w:val="af-ZA" w:eastAsia="x-none"/>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1377A">
        <w:rPr>
          <w:rFonts w:ascii="GHEA Grapalat" w:hAnsi="GHEA Grapalat"/>
          <w:color w:val="000000" w:themeColor="text1"/>
          <w:sz w:val="20"/>
          <w:szCs w:val="20"/>
          <w:lang w:val="hy-AM" w:eastAsia="x-none"/>
        </w:rPr>
        <w:t>:</w:t>
      </w:r>
    </w:p>
    <w:p w14:paraId="64275FFD" w14:textId="3EE37ABE" w:rsidR="0044364E" w:rsidRPr="0051377A" w:rsidRDefault="0044364E" w:rsidP="00DF47DB">
      <w:pPr>
        <w:pStyle w:val="norm"/>
        <w:spacing w:line="240" w:lineRule="auto"/>
        <w:rPr>
          <w:rFonts w:ascii="GHEA Grapalat" w:hAnsi="GHEA Grapalat" w:cs="Sylfaen"/>
          <w:color w:val="000000" w:themeColor="text1"/>
          <w:sz w:val="20"/>
          <w:szCs w:val="24"/>
          <w:lang w:val="af-ZA" w:eastAsia="en-US"/>
        </w:rPr>
      </w:pPr>
      <w:r w:rsidRPr="0051377A">
        <w:rPr>
          <w:rFonts w:ascii="GHEA Grapalat" w:hAnsi="GHEA Grapalat"/>
          <w:color w:val="000000" w:themeColor="text1"/>
          <w:sz w:val="20"/>
          <w:lang w:val="af-ZA" w:eastAsia="x-none"/>
        </w:rPr>
        <w:t>8.8 Եթե հայտերի բացման նիստի ընթացքում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իրականացված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գնահատման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արդյուն</w:t>
      </w:r>
      <w:r w:rsidRPr="0051377A">
        <w:rPr>
          <w:rFonts w:ascii="GHEA Grapalat" w:hAnsi="GHEA Grapalat" w:cs="Sylfaen"/>
          <w:color w:val="000000" w:themeColor="text1"/>
          <w:sz w:val="20"/>
          <w:szCs w:val="24"/>
          <w:lang w:val="af-ZA" w:eastAsia="en-US"/>
        </w:rPr>
        <w:softHyphen/>
      </w:r>
      <w:r w:rsidRPr="0051377A">
        <w:rPr>
          <w:rFonts w:ascii="GHEA Grapalat" w:hAnsi="GHEA Grapalat" w:cs="Sylfaen"/>
          <w:color w:val="000000" w:themeColor="text1"/>
          <w:sz w:val="20"/>
          <w:szCs w:val="24"/>
          <w:lang w:val="hy-AM" w:eastAsia="en-US"/>
        </w:rPr>
        <w:t>քում</w:t>
      </w:r>
      <w:r w:rsidRPr="0051377A">
        <w:rPr>
          <w:rFonts w:ascii="GHEA Grapalat" w:hAnsi="GHEA Grapalat" w:cs="Sylfaen"/>
          <w:color w:val="000000" w:themeColor="text1"/>
          <w:sz w:val="20"/>
          <w:szCs w:val="24"/>
          <w:lang w:val="af-ZA" w:eastAsia="en-US"/>
        </w:rPr>
        <w:t xml:space="preserve"> մասնակցի </w:t>
      </w:r>
      <w:r w:rsidRPr="0051377A">
        <w:rPr>
          <w:rFonts w:ascii="GHEA Grapalat" w:hAnsi="GHEA Grapalat" w:cs="Sylfaen"/>
          <w:color w:val="000000" w:themeColor="text1"/>
          <w:sz w:val="20"/>
          <w:szCs w:val="24"/>
          <w:lang w:val="hy-AM" w:eastAsia="en-US"/>
        </w:rPr>
        <w:t>հայտում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արձանագրվում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են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անհամապատասխանություններ՝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հրավերի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պահանջների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նկատմամբ</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բացառությամբ</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դեպքերի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երբ</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հայտում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բացակայում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գնային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առաջարկը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կամ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գնային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առաջարկը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ներկայացված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հրավերի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պահանջներին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անհամապատասխան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ապա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հանձնաժողովը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մեկ</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աշխատանքային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օրով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կասեցնում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նիստը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իսկ</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հանձնաժողովի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քարտուղարը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նույն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օրը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դրա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մասին</w:t>
      </w:r>
      <w:r w:rsidRPr="0051377A">
        <w:rPr>
          <w:rFonts w:ascii="GHEA Grapalat" w:hAnsi="GHEA Grapalat" w:cs="Sylfaen"/>
          <w:color w:val="000000" w:themeColor="text1"/>
          <w:sz w:val="20"/>
          <w:szCs w:val="24"/>
          <w:lang w:val="af-ZA" w:eastAsia="en-US"/>
        </w:rPr>
        <w:t xml:space="preserve"> համակարգի միջոցով </w:t>
      </w:r>
      <w:r w:rsidRPr="0051377A">
        <w:rPr>
          <w:rFonts w:ascii="GHEA Grapalat" w:hAnsi="GHEA Grapalat" w:cs="Sylfaen"/>
          <w:color w:val="000000" w:themeColor="text1"/>
          <w:sz w:val="20"/>
          <w:szCs w:val="24"/>
          <w:lang w:val="hy-AM" w:eastAsia="en-US"/>
        </w:rPr>
        <w:t>տեղեկացնում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է</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val="hy-AM" w:eastAsia="en-US"/>
        </w:rPr>
        <w:t>ասնակցին՝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առաջարկելով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մինչև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կասեցման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ժամկետի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ավարտը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շտկել</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անհամապատասխանությունը</w:t>
      </w:r>
      <w:r w:rsidRPr="0051377A">
        <w:rPr>
          <w:rFonts w:ascii="GHEA Grapalat" w:hAnsi="GHEA Grapalat" w:cs="Sylfaen"/>
          <w:color w:val="000000" w:themeColor="text1"/>
          <w:sz w:val="20"/>
          <w:szCs w:val="24"/>
          <w:lang w:val="af-ZA" w:eastAsia="en-US"/>
        </w:rPr>
        <w:t xml:space="preserve">:   </w:t>
      </w:r>
    </w:p>
    <w:p w14:paraId="559A6971" w14:textId="77777777" w:rsidR="0044364E" w:rsidRPr="0051377A" w:rsidRDefault="0044364E" w:rsidP="00DF47DB">
      <w:pPr>
        <w:pStyle w:val="norm"/>
        <w:spacing w:line="240" w:lineRule="auto"/>
        <w:ind w:firstLine="567"/>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szCs w:val="24"/>
          <w:lang w:val="af-ZA" w:eastAsia="en-US"/>
        </w:rPr>
        <w:t xml:space="preserve">8.9 </w:t>
      </w:r>
      <w:r w:rsidRPr="0051377A">
        <w:rPr>
          <w:rFonts w:ascii="GHEA Grapalat" w:hAnsi="GHEA Grapalat" w:cs="Sylfaen"/>
          <w:color w:val="000000" w:themeColor="text1"/>
          <w:sz w:val="20"/>
          <w:szCs w:val="24"/>
          <w:lang w:eastAsia="en-US"/>
        </w:rPr>
        <w:t>Եթե</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սույն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հրավերի</w:t>
      </w:r>
      <w:r w:rsidRPr="0051377A">
        <w:rPr>
          <w:rFonts w:ascii="GHEA Grapalat" w:hAnsi="GHEA Grapalat" w:cs="Sylfaen"/>
          <w:color w:val="000000" w:themeColor="text1"/>
          <w:sz w:val="20"/>
          <w:szCs w:val="24"/>
          <w:lang w:val="af-ZA" w:eastAsia="en-US"/>
        </w:rPr>
        <w:t xml:space="preserve"> 8.8-</w:t>
      </w:r>
      <w:r w:rsidRPr="0051377A">
        <w:rPr>
          <w:rFonts w:ascii="GHEA Grapalat" w:hAnsi="GHEA Grapalat" w:cs="Sylfaen"/>
          <w:color w:val="000000" w:themeColor="text1"/>
          <w:sz w:val="20"/>
          <w:szCs w:val="24"/>
          <w:lang w:eastAsia="en-US"/>
        </w:rPr>
        <w:t>րդ</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կետով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սահմանված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ժամկետում</w:t>
      </w:r>
      <w:r w:rsidRPr="0051377A">
        <w:rPr>
          <w:rFonts w:ascii="GHEA Grapalat" w:hAnsi="GHEA Grapalat" w:cs="Sylfaen"/>
          <w:color w:val="000000" w:themeColor="text1"/>
          <w:sz w:val="20"/>
          <w:szCs w:val="24"/>
          <w:lang w:val="af-ZA" w:eastAsia="en-US"/>
        </w:rPr>
        <w:t xml:space="preserve"> մ</w:t>
      </w:r>
      <w:r w:rsidRPr="0051377A">
        <w:rPr>
          <w:rFonts w:ascii="GHEA Grapalat" w:hAnsi="GHEA Grapalat" w:cs="Sylfaen"/>
          <w:color w:val="000000" w:themeColor="text1"/>
          <w:sz w:val="20"/>
          <w:szCs w:val="24"/>
          <w:lang w:eastAsia="en-US"/>
        </w:rPr>
        <w:t>ասնակիցը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շտկում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արձանագրված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անհամապատասխանությունը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ապա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վերջինիս</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հայտը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գնահատվում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բավարար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Հակառակ</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դեպքում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հայտը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գնահատվում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անբավարար</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մերժվում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է</w:t>
      </w:r>
      <w:r w:rsidRPr="0051377A">
        <w:rPr>
          <w:rFonts w:ascii="GHEA Grapalat" w:hAnsi="GHEA Grapalat" w:cs="Sylfaen"/>
          <w:color w:val="000000" w:themeColor="text1"/>
          <w:sz w:val="20"/>
          <w:szCs w:val="24"/>
          <w:lang w:val="af-ZA" w:eastAsia="en-US"/>
        </w:rPr>
        <w:t xml:space="preserve">:  </w:t>
      </w:r>
    </w:p>
    <w:p w14:paraId="1FCBE98C"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r w:rsidRPr="0051377A">
        <w:rPr>
          <w:rFonts w:ascii="GHEA Grapalat" w:hAnsi="GHEA Grapalat" w:cs="Sylfaen"/>
          <w:color w:val="000000" w:themeColor="text1"/>
          <w:szCs w:val="24"/>
        </w:rPr>
        <w:t>8.</w:t>
      </w:r>
      <w:r w:rsidRPr="0051377A">
        <w:rPr>
          <w:rFonts w:ascii="GHEA Grapalat" w:hAnsi="GHEA Grapalat" w:cs="Sylfaen"/>
          <w:color w:val="000000" w:themeColor="text1"/>
          <w:szCs w:val="24"/>
          <w:lang w:val="hy-AM"/>
        </w:rPr>
        <w:t>1</w:t>
      </w:r>
      <w:r w:rsidRPr="0051377A">
        <w:rPr>
          <w:rFonts w:ascii="GHEA Grapalat" w:hAnsi="GHEA Grapalat" w:cs="Sylfaen"/>
          <w:color w:val="000000" w:themeColor="text1"/>
          <w:szCs w:val="24"/>
        </w:rPr>
        <w:t xml:space="preserve">0 </w:t>
      </w:r>
      <w:r w:rsidRPr="0051377A">
        <w:rPr>
          <w:rFonts w:ascii="GHEA Grapalat" w:hAnsi="GHEA Grapalat" w:cs="Sylfaen"/>
          <w:color w:val="000000" w:themeColor="text1"/>
          <w:szCs w:val="24"/>
          <w:lang w:val="en-US"/>
        </w:rPr>
        <w:t>Հ</w:t>
      </w:r>
      <w:r w:rsidRPr="0051377A">
        <w:rPr>
          <w:rFonts w:ascii="GHEA Grapalat" w:hAnsi="GHEA Grapalat" w:cs="Sylfaen"/>
          <w:color w:val="000000" w:themeColor="text1"/>
          <w:szCs w:val="24"/>
          <w:lang w:val="ru-RU"/>
        </w:rPr>
        <w:t>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անդամը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քարտուղարը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չի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կարող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մասնակցել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աշխատանքներին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եթե</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բացման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նիստ</w:t>
      </w:r>
      <w:r w:rsidRPr="0051377A">
        <w:rPr>
          <w:rFonts w:ascii="GHEA Grapalat" w:hAnsi="GHEA Grapalat" w:cs="Sylfaen"/>
          <w:color w:val="000000" w:themeColor="text1"/>
          <w:szCs w:val="24"/>
          <w:lang w:val="en-US"/>
        </w:rPr>
        <w:t>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պարզվում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վերջիններիս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հիմնադրված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բաժնեմաս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փայաբաժին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ունեցող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կազմակերպությունը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իրենց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մերձավոր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ազգակցությամբ</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խնամիությամբ</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կապված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անձը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ծնող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ամուսին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երեխա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եղբայր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քույր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ինչպես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նաև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ամուսնու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ծնող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երեխա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եղբայր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քույր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այդ</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անձի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հիմնադրված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բաժնեմաս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փայաբաժին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ունեցող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կազմակերպությունը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տվյալ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ընթացակարգին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մասնակցելու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ներկայացրել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w:t>
      </w:r>
      <w:r w:rsidRPr="0051377A">
        <w:rPr>
          <w:rFonts w:ascii="GHEA Grapalat" w:hAnsi="GHEA Grapalat" w:cs="Sylfaen"/>
          <w:color w:val="000000" w:themeColor="text1"/>
          <w:szCs w:val="24"/>
        </w:rPr>
        <w:t>:</w:t>
      </w:r>
      <w:r w:rsidRPr="0051377A">
        <w:rPr>
          <w:rFonts w:ascii="GHEA Grapalat" w:hAnsi="GHEA Grapalat" w:cs="Sylfaen"/>
          <w:color w:val="000000" w:themeColor="text1"/>
          <w:szCs w:val="24"/>
          <w:lang w:val="hy-AM"/>
        </w:rPr>
        <w:t xml:space="preserve"> </w:t>
      </w:r>
      <w:r w:rsidRPr="0051377A">
        <w:rPr>
          <w:rFonts w:ascii="GHEA Grapalat" w:hAnsi="GHEA Grapalat" w:cs="Sylfaen"/>
          <w:color w:val="000000" w:themeColor="text1"/>
          <w:szCs w:val="24"/>
          <w:lang w:val="ru-RU"/>
        </w:rPr>
        <w:t>Եթե</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առկա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կետ</w:t>
      </w:r>
      <w:r w:rsidRPr="0051377A">
        <w:rPr>
          <w:rFonts w:ascii="GHEA Grapalat" w:hAnsi="GHEA Grapalat" w:cs="Sylfaen"/>
          <w:color w:val="000000" w:themeColor="text1"/>
          <w:szCs w:val="24"/>
          <w:lang w:val="ru-RU"/>
        </w:rPr>
        <w:t>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նախատեսված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պայմանը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ապա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բացման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նիստից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անմիջապես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հետո</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տվյալ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ընթացակարգի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առնչությամբ</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շահերի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բախում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ունեցող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անդամը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քարտուղարը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ինքնաբացարկ</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հայտնում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տվյալ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ընթացակարգից</w:t>
      </w:r>
      <w:r w:rsidRPr="0051377A">
        <w:rPr>
          <w:rFonts w:ascii="GHEA Grapalat" w:hAnsi="GHEA Grapalat" w:cs="Sylfaen"/>
          <w:color w:val="000000" w:themeColor="text1"/>
          <w:szCs w:val="24"/>
        </w:rPr>
        <w:t xml:space="preserve">: </w:t>
      </w:r>
    </w:p>
    <w:p w14:paraId="6CCB5D00" w14:textId="77777777" w:rsidR="0044364E" w:rsidRPr="0051377A" w:rsidRDefault="0044364E" w:rsidP="00DF47DB">
      <w:pPr>
        <w:pStyle w:val="BodyTextIndent2"/>
        <w:spacing w:line="240" w:lineRule="auto"/>
        <w:ind w:firstLine="567"/>
        <w:rPr>
          <w:rFonts w:ascii="GHEA Grapalat" w:hAnsi="GHEA Grapalat" w:cs="Sylfaen"/>
          <w:color w:val="000000" w:themeColor="text1"/>
          <w:lang w:val="hy-AM"/>
        </w:rPr>
      </w:pPr>
      <w:r w:rsidRPr="0051377A">
        <w:rPr>
          <w:rFonts w:ascii="GHEA Grapalat" w:hAnsi="GHEA Grapalat" w:cs="Sylfaen"/>
          <w:color w:val="000000" w:themeColor="text1"/>
          <w:szCs w:val="24"/>
          <w:lang w:val="hy-AM"/>
        </w:rPr>
        <w:t xml:space="preserve">8.11 </w:t>
      </w:r>
      <w:r w:rsidRPr="0051377A">
        <w:rPr>
          <w:rFonts w:ascii="GHEA Grapalat" w:hAnsi="GHEA Grapalat" w:cs="Sylfaen"/>
          <w:color w:val="000000" w:themeColor="text1"/>
          <w:szCs w:val="24"/>
          <w:lang w:val="es-ES"/>
        </w:rPr>
        <w:t>Հայտերը բացվելուց հետո կազմվում է արձանագրություն`</w:t>
      </w:r>
      <w:r w:rsidRPr="0051377A">
        <w:rPr>
          <w:rFonts w:ascii="GHEA Grapalat" w:hAnsi="GHEA Grapalat" w:cs="Sylfaen"/>
          <w:color w:val="000000" w:themeColor="text1"/>
        </w:rPr>
        <w:t xml:space="preserve"> գնումների մասին ՀՀ օրենսդրությամբ սահմանված կարգով</w:t>
      </w:r>
      <w:r w:rsidRPr="0051377A">
        <w:rPr>
          <w:rFonts w:ascii="GHEA Grapalat" w:hAnsi="GHEA Grapalat" w:cs="Sylfaen"/>
          <w:color w:val="000000" w:themeColor="text1"/>
          <w:lang w:val="hy-AM"/>
        </w:rPr>
        <w:t>:</w:t>
      </w:r>
    </w:p>
    <w:p w14:paraId="50BBAB3B"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hy-AM"/>
        </w:rPr>
      </w:pPr>
      <w:r w:rsidRPr="0051377A">
        <w:rPr>
          <w:rFonts w:ascii="GHEA Grapalat" w:hAnsi="GHEA Grapalat" w:cs="Sylfaen"/>
          <w:color w:val="000000" w:themeColor="text1"/>
          <w:szCs w:val="24"/>
          <w:lang w:val="hy-AM"/>
        </w:rPr>
        <w:t xml:space="preserve">8.12 </w:t>
      </w:r>
      <w:r w:rsidRPr="0051377A">
        <w:rPr>
          <w:rFonts w:ascii="GHEA Grapalat" w:hAnsi="GHEA Grapalat" w:cs="Sylfaen"/>
          <w:color w:val="000000" w:themeColor="text1"/>
          <w:szCs w:val="24"/>
        </w:rPr>
        <w:t xml:space="preserve"> Հանձնաժողովի քարտուղարը հայտերի բացման նիստի ավարտից հետո ոչ ուշ քան</w:t>
      </w:r>
      <w:r w:rsidRPr="0051377A">
        <w:rPr>
          <w:rFonts w:ascii="GHEA Grapalat" w:hAnsi="GHEA Grapalat" w:cs="Arial"/>
          <w:color w:val="000000" w:themeColor="text1"/>
          <w:spacing w:val="-8"/>
          <w:sz w:val="24"/>
          <w:szCs w:val="24"/>
        </w:rPr>
        <w:t xml:space="preserve"> </w:t>
      </w:r>
      <w:r w:rsidRPr="0051377A">
        <w:rPr>
          <w:rFonts w:ascii="GHEA Grapalat" w:hAnsi="GHEA Grapalat" w:cs="Sylfaen"/>
          <w:color w:val="000000" w:themeColor="text1"/>
          <w:szCs w:val="24"/>
        </w:rPr>
        <w:t xml:space="preserve">հաջորդող աշխատանքային օրը` </w:t>
      </w:r>
    </w:p>
    <w:p w14:paraId="4AA4D55E"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1) հայտերի բացման նիստի արձանագրության բնօրինակից արտատպված (սկանավորված) տարբերակը հրապարակում է տեղեկագրում.</w:t>
      </w:r>
    </w:p>
    <w:p w14:paraId="309A564F"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BEDE267" w14:textId="3B0E979A"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lastRenderedPageBreak/>
        <w:t xml:space="preserve">3) սույն հրավերում նշած իր էլեկտրոնային փոստի միջոցով Հայաստանի Հանրապետության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51377A">
        <w:rPr>
          <w:rFonts w:ascii="GHEA Grapalat" w:hAnsi="GHEA Grapalat"/>
          <w:color w:val="000000" w:themeColor="text1"/>
          <w:sz w:val="24"/>
          <w:szCs w:val="24"/>
        </w:rPr>
        <w:t>«</w:t>
      </w:r>
      <w:r w:rsidRPr="0051377A">
        <w:rPr>
          <w:rFonts w:ascii="GHEA Grapalat" w:hAnsi="GHEA Grapalat" w:cs="Sylfaen"/>
          <w:color w:val="000000" w:themeColor="text1"/>
          <w:szCs w:val="24"/>
        </w:rPr>
        <w:t>ֆինանսական միջոցներ</w:t>
      </w:r>
      <w:r w:rsidRPr="0051377A">
        <w:rPr>
          <w:rFonts w:ascii="GHEA Grapalat" w:hAnsi="GHEA Grapalat"/>
          <w:color w:val="000000" w:themeColor="text1"/>
          <w:sz w:val="24"/>
          <w:szCs w:val="24"/>
        </w:rPr>
        <w:t>»</w:t>
      </w:r>
      <w:r w:rsidRPr="0051377A">
        <w:rPr>
          <w:rFonts w:ascii="GHEA Grapalat" w:hAnsi="GHEA Grapalat" w:cs="Sylfaen"/>
          <w:color w:val="000000" w:themeColor="text1"/>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51377A">
        <w:rPr>
          <w:rFonts w:ascii="GHEA Grapalat" w:hAnsi="GHEA Grapalat" w:cs="Sylfaen"/>
          <w:color w:val="000000" w:themeColor="text1"/>
        </w:rPr>
        <w:t xml:space="preserve">է </w:t>
      </w:r>
      <w:hyperlink r:id="rId7" w:history="1">
        <w:r w:rsidRPr="0051377A">
          <w:rPr>
            <w:rFonts w:ascii="GHEA Grapalat" w:hAnsi="GHEA Grapalat"/>
            <w:b/>
            <w:bCs/>
            <w:color w:val="000000" w:themeColor="text1"/>
          </w:rPr>
          <w:t>Lena_Najaryan@taxservice.am</w:t>
        </w:r>
      </w:hyperlink>
      <w:r w:rsidRPr="0051377A">
        <w:rPr>
          <w:rFonts w:ascii="GHEA Grapalat" w:hAnsi="GHEA Grapalat" w:cs="Sylfaen"/>
          <w:color w:val="000000" w:themeColor="text1"/>
        </w:rPr>
        <w:t xml:space="preserve"> էլեկտրոնային փոստի հասցեին սույն հրավերի 6-րդ հավելվածով նախատեսված ձևին համապատասխան` էլեկտրոնային նամակի պատճենները միաժամանակ ուղարկելով </w:t>
      </w:r>
      <w:hyperlink r:id="rId8" w:history="1">
        <w:r w:rsidRPr="0051377A">
          <w:rPr>
            <w:rFonts w:ascii="GHEA Grapalat" w:hAnsi="GHEA Grapalat"/>
            <w:b/>
            <w:bCs/>
            <w:color w:val="000000" w:themeColor="text1"/>
          </w:rPr>
          <w:t>karine_sargsyan@taxservice.am</w:t>
        </w:r>
      </w:hyperlink>
      <w:r w:rsidRPr="0051377A">
        <w:rPr>
          <w:rFonts w:ascii="GHEA Grapalat" w:hAnsi="GHEA Grapalat"/>
          <w:color w:val="000000" w:themeColor="text1"/>
        </w:rPr>
        <w:t xml:space="preserve">, </w:t>
      </w:r>
      <w:hyperlink r:id="rId9" w:history="1">
        <w:r w:rsidR="0031795F" w:rsidRPr="0051377A">
          <w:rPr>
            <w:rFonts w:ascii="GHEA Grapalat" w:hAnsi="GHEA Grapalat"/>
            <w:b/>
            <w:color w:val="000000" w:themeColor="text1"/>
          </w:rPr>
          <w:t>gayane_antonyan@taxservice.am</w:t>
        </w:r>
      </w:hyperlink>
      <w:r w:rsidRPr="0051377A">
        <w:rPr>
          <w:rFonts w:ascii="GHEA Grapalat" w:hAnsi="GHEA Grapalat" w:cs="Sylfaen"/>
          <w:color w:val="000000" w:themeColor="text1"/>
        </w:rPr>
        <w:t xml:space="preserve"> և </w:t>
      </w:r>
      <w:hyperlink r:id="rId10" w:history="1">
        <w:r w:rsidRPr="0051377A">
          <w:rPr>
            <w:rFonts w:ascii="GHEA Grapalat" w:hAnsi="GHEA Grapalat"/>
            <w:b/>
            <w:bCs/>
            <w:color w:val="000000" w:themeColor="text1"/>
          </w:rPr>
          <w:t>procurement@minfin.am</w:t>
        </w:r>
      </w:hyperlink>
      <w:r w:rsidRPr="0051377A">
        <w:rPr>
          <w:rFonts w:ascii="GHEA Grapalat" w:hAnsi="GHEA Grapalat" w:cs="Sylfaen"/>
          <w:color w:val="000000" w:themeColor="text1"/>
        </w:rPr>
        <w:t xml:space="preserve"> էլեկտրոնային փոստի հասցեներին</w:t>
      </w:r>
      <w:r w:rsidRPr="0051377A">
        <w:rPr>
          <w:rFonts w:ascii="GHEA Grapalat" w:hAnsi="GHEA Grapalat" w:cs="Sylfaen"/>
          <w:color w:val="000000" w:themeColor="text1"/>
          <w:szCs w:val="24"/>
        </w:rPr>
        <w:t>.</w:t>
      </w:r>
    </w:p>
    <w:p w14:paraId="60134AC1"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4)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p>
    <w:p w14:paraId="5F27B6F0"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ա. ուղեկցող գրությամբ ներկայացնել բանկային երաշխիքի բնօրինակը.</w:t>
      </w:r>
    </w:p>
    <w:p w14:paraId="11A1F373" w14:textId="77777777" w:rsidR="0044364E" w:rsidRPr="0051377A" w:rsidRDefault="0044364E" w:rsidP="00DF47DB">
      <w:pPr>
        <w:pStyle w:val="BodyTextIndent2"/>
        <w:spacing w:line="240" w:lineRule="auto"/>
        <w:ind w:firstLine="567"/>
        <w:rPr>
          <w:rFonts w:ascii="GHEA Grapalat" w:hAnsi="GHEA Grapalat"/>
          <w:color w:val="000000" w:themeColor="text1"/>
          <w:lang w:eastAsia="x-none"/>
        </w:rPr>
      </w:pPr>
      <w:r w:rsidRPr="0051377A">
        <w:rPr>
          <w:rFonts w:ascii="GHEA Grapalat" w:hAnsi="GHEA Grapalat" w:cs="Sylfaen"/>
          <w:color w:val="000000" w:themeColor="text1"/>
          <w:szCs w:val="24"/>
        </w:rPr>
        <w:t xml:space="preserve">բ. էլեկտրոնային փոստի միջոցով ներկայացնել որակավորման չափանիշները հիմնավորող`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հրավերի</w:t>
      </w:r>
      <w:r w:rsidRPr="0051377A">
        <w:rPr>
          <w:rFonts w:ascii="GHEA Grapalat" w:hAnsi="GHEA Grapalat" w:cs="Sylfaen"/>
          <w:color w:val="000000" w:themeColor="text1"/>
          <w:szCs w:val="24"/>
        </w:rPr>
        <w:t xml:space="preserve"> 2-րդ </w:t>
      </w:r>
      <w:r w:rsidRPr="0051377A">
        <w:rPr>
          <w:rFonts w:ascii="GHEA Grapalat" w:hAnsi="GHEA Grapalat" w:cs="Sylfaen"/>
          <w:color w:val="000000" w:themeColor="text1"/>
          <w:szCs w:val="24"/>
          <w:lang w:val="ru-RU"/>
        </w:rPr>
        <w:t>մասի</w:t>
      </w:r>
      <w:r w:rsidRPr="0051377A">
        <w:rPr>
          <w:rFonts w:ascii="GHEA Grapalat" w:hAnsi="GHEA Grapalat" w:cs="Sylfaen"/>
          <w:color w:val="000000" w:themeColor="text1"/>
          <w:szCs w:val="24"/>
        </w:rPr>
        <w:t xml:space="preserve"> 3-</w:t>
      </w:r>
      <w:r w:rsidRPr="0051377A">
        <w:rPr>
          <w:rFonts w:ascii="GHEA Grapalat" w:hAnsi="GHEA Grapalat" w:cs="Sylfaen"/>
          <w:color w:val="000000" w:themeColor="text1"/>
          <w:szCs w:val="24"/>
          <w:lang w:val="ru-RU"/>
        </w:rPr>
        <w:t>րդ</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բաժնով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նախատեսված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փաստաթղթերը</w:t>
      </w:r>
      <w:r w:rsidRPr="0051377A">
        <w:rPr>
          <w:rFonts w:ascii="GHEA Grapalat" w:hAnsi="GHEA Grapalat"/>
          <w:color w:val="000000" w:themeColor="text1"/>
          <w:lang w:eastAsia="x-none"/>
        </w:rPr>
        <w:t xml:space="preserve">: </w:t>
      </w:r>
    </w:p>
    <w:p w14:paraId="0D054997" w14:textId="77777777" w:rsidR="0044364E" w:rsidRPr="0051377A" w:rsidDel="005903C6" w:rsidRDefault="0044364E" w:rsidP="00DF47DB">
      <w:pPr>
        <w:pStyle w:val="BodyTextIndent2"/>
        <w:spacing w:line="240" w:lineRule="auto"/>
        <w:ind w:firstLine="567"/>
        <w:rPr>
          <w:del w:id="10" w:author="User" w:date="2019-06-03T00:59:00Z"/>
          <w:rFonts w:ascii="GHEA Grapalat" w:hAnsi="GHEA Grapalat" w:cs="Sylfaen"/>
          <w:color w:val="000000" w:themeColor="text1"/>
          <w:szCs w:val="24"/>
        </w:rPr>
      </w:pPr>
      <w:r w:rsidRPr="0051377A">
        <w:rPr>
          <w:rFonts w:ascii="GHEA Grapalat" w:hAnsi="GHEA Grapalat" w:cs="Sylfaen"/>
          <w:color w:val="000000" w:themeColor="text1"/>
          <w:szCs w:val="24"/>
        </w:rPr>
        <w:t>8.</w:t>
      </w:r>
      <w:r w:rsidRPr="0051377A">
        <w:rPr>
          <w:rFonts w:ascii="GHEA Grapalat" w:hAnsi="GHEA Grapalat" w:cs="Sylfaen"/>
          <w:color w:val="000000" w:themeColor="text1"/>
          <w:szCs w:val="24"/>
          <w:lang w:val="hy-AM"/>
        </w:rPr>
        <w:t>1</w:t>
      </w:r>
      <w:r w:rsidRPr="0051377A">
        <w:rPr>
          <w:rFonts w:ascii="GHEA Grapalat" w:hAnsi="GHEA Grapalat" w:cs="Sylfaen"/>
          <w:color w:val="000000" w:themeColor="text1"/>
          <w:szCs w:val="24"/>
        </w:rPr>
        <w:t>3 Առաջին տեղը զբաղեցրած մասնակիցը սույն հրավերի 8.</w:t>
      </w:r>
      <w:r w:rsidRPr="0051377A">
        <w:rPr>
          <w:rFonts w:ascii="GHEA Grapalat" w:hAnsi="GHEA Grapalat" w:cs="Sylfaen"/>
          <w:color w:val="000000" w:themeColor="text1"/>
          <w:szCs w:val="24"/>
          <w:lang w:val="hy-AM"/>
        </w:rPr>
        <w:t>1</w:t>
      </w:r>
      <w:r w:rsidRPr="0051377A">
        <w:rPr>
          <w:rFonts w:ascii="GHEA Grapalat" w:hAnsi="GHEA Grapalat" w:cs="Sylfaen"/>
          <w:color w:val="000000" w:themeColor="text1"/>
          <w:szCs w:val="24"/>
        </w:rPr>
        <w:t>2-րդ կետի 4-րդ ենթակետով պահանջվող փաստաթղթերը հիշյալ ենթակետով սահմանված ժամկետում ուղարկում է  հանձնա</w:t>
      </w:r>
      <w:r w:rsidRPr="0051377A">
        <w:rPr>
          <w:rFonts w:ascii="GHEA Grapalat" w:hAnsi="GHEA Grapalat" w:cs="Sylfaen"/>
          <w:color w:val="000000" w:themeColor="text1"/>
          <w:szCs w:val="24"/>
        </w:rPr>
        <w:softHyphen/>
        <w:t xml:space="preserve">ժողովի քարտուղարի` սույն հրավերով նախատեսված էլեկտրոնային փոստին: Քարտուղարը պարտավոր է մասնակցի որակավորման չափանիշները հիմնավորող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 </w:t>
      </w:r>
      <w:r w:rsidRPr="0051377A">
        <w:rPr>
          <w:rFonts w:ascii="GHEA Grapalat" w:hAnsi="GHEA Grapalat" w:cs="Sylfaen"/>
          <w:color w:val="000000" w:themeColor="text1"/>
          <w:szCs w:val="24"/>
        </w:rPr>
        <w:tab/>
      </w:r>
    </w:p>
    <w:p w14:paraId="1EE4CBEC" w14:textId="77777777" w:rsidR="0044364E" w:rsidRPr="0051377A" w:rsidRDefault="0044364E" w:rsidP="00DF47DB">
      <w:pPr>
        <w:pStyle w:val="BodyTextIndent2"/>
        <w:spacing w:line="240" w:lineRule="auto"/>
        <w:ind w:firstLine="567"/>
        <w:rPr>
          <w:rFonts w:ascii="GHEA Grapalat" w:hAnsi="GHEA Grapalat" w:cs="Sylfaen"/>
          <w:color w:val="000000" w:themeColor="text1"/>
          <w:lang w:val="hy-AM"/>
        </w:rPr>
      </w:pPr>
      <w:r w:rsidRPr="0051377A">
        <w:rPr>
          <w:rFonts w:ascii="GHEA Grapalat" w:hAnsi="GHEA Grapalat" w:cs="Sylfaen"/>
          <w:color w:val="000000" w:themeColor="text1"/>
        </w:rPr>
        <w:t>8.</w:t>
      </w:r>
      <w:r w:rsidRPr="0051377A">
        <w:rPr>
          <w:rFonts w:ascii="GHEA Grapalat" w:hAnsi="GHEA Grapalat" w:cs="Sylfaen"/>
          <w:color w:val="000000" w:themeColor="text1"/>
          <w:lang w:val="hy-AM"/>
        </w:rPr>
        <w:t>1</w:t>
      </w:r>
      <w:r w:rsidRPr="0051377A">
        <w:rPr>
          <w:rFonts w:ascii="GHEA Grapalat" w:hAnsi="GHEA Grapalat" w:cs="Sylfaen"/>
          <w:color w:val="000000" w:themeColor="text1"/>
        </w:rPr>
        <w:t>4 Կոմիտեն սույն հրավերի 1-ին մասի 8.</w:t>
      </w:r>
      <w:r w:rsidRPr="0051377A">
        <w:rPr>
          <w:rFonts w:ascii="GHEA Grapalat" w:hAnsi="GHEA Grapalat" w:cs="Sylfaen"/>
          <w:color w:val="000000" w:themeColor="text1"/>
          <w:lang w:val="hy-AM"/>
        </w:rPr>
        <w:t>1</w:t>
      </w:r>
      <w:r w:rsidRPr="0051377A">
        <w:rPr>
          <w:rFonts w:ascii="GHEA Grapalat" w:hAnsi="GHEA Grapalat" w:cs="Sylfaen"/>
          <w:color w:val="000000" w:themeColor="text1"/>
        </w:rPr>
        <w:t>2 կետի 3-րդ ենթակետով նախատեսված հարցումն ստանալու օրվանից երեք աշխատանքային օրվա ընթացքում էլեկտրոնային փոստի միջոցով պատվիրատուին տրամա</w:t>
      </w:r>
      <w:r w:rsidRPr="0051377A">
        <w:rPr>
          <w:rFonts w:ascii="GHEA Grapalat" w:hAnsi="GHEA Grapalat" w:cs="Sylfaen"/>
          <w:color w:val="000000" w:themeColor="text1"/>
        </w:rPr>
        <w:softHyphen/>
        <w:t xml:space="preserve">դրում է հարցման մասին սույն հրավերի 7-րդ հավելվածով նախատեսված ձևին համապատասխան տեղեկատվություն: Սույն կետով սահմանված ժամկետում կոմիտեից տեղեկատվության չստացման դեպքում մասնակցի ներկայացրած հայտարարությունները համարվում են իրականությանը համապատասխանող: </w:t>
      </w:r>
    </w:p>
    <w:p w14:paraId="4A6FDAB3" w14:textId="77777777" w:rsidR="0044364E" w:rsidRPr="0051377A" w:rsidRDefault="0044364E" w:rsidP="00DF47DB">
      <w:pPr>
        <w:ind w:firstLine="375"/>
        <w:jc w:val="both"/>
        <w:rPr>
          <w:rFonts w:ascii="GHEA Grapalat" w:hAnsi="GHEA Grapalat"/>
          <w:color w:val="000000" w:themeColor="text1"/>
          <w:lang w:val="af-ZA"/>
        </w:rPr>
      </w:pPr>
      <w:r w:rsidRPr="0051377A">
        <w:rPr>
          <w:rFonts w:ascii="GHEA Grapalat" w:hAnsi="GHEA Grapalat"/>
          <w:color w:val="000000" w:themeColor="text1"/>
          <w:lang w:val="af-ZA"/>
        </w:rPr>
        <w:tab/>
      </w:r>
      <w:r w:rsidRPr="0051377A">
        <w:rPr>
          <w:rFonts w:ascii="GHEA Grapalat" w:hAnsi="GHEA Grapalat" w:cs="Sylfaen"/>
          <w:color w:val="000000" w:themeColor="text1"/>
          <w:sz w:val="20"/>
          <w:lang w:val="af-ZA"/>
        </w:rPr>
        <w:t>8.</w:t>
      </w:r>
      <w:r w:rsidRPr="0051377A">
        <w:rPr>
          <w:rFonts w:ascii="GHEA Grapalat" w:hAnsi="GHEA Grapalat" w:cs="Sylfaen"/>
          <w:color w:val="000000" w:themeColor="text1"/>
          <w:sz w:val="20"/>
          <w:lang w:val="hy-AM"/>
        </w:rPr>
        <w:t>1</w:t>
      </w:r>
      <w:r w:rsidRPr="0051377A">
        <w:rPr>
          <w:rFonts w:ascii="GHEA Grapalat" w:hAnsi="GHEA Grapalat" w:cs="Sylfaen"/>
          <w:color w:val="000000" w:themeColor="text1"/>
          <w:sz w:val="20"/>
          <w:lang w:val="af-ZA"/>
        </w:rPr>
        <w:t xml:space="preserve">5 </w:t>
      </w:r>
      <w:r w:rsidRPr="0051377A">
        <w:rPr>
          <w:rFonts w:ascii="GHEA Grapalat" w:hAnsi="GHEA Grapalat" w:cs="Sylfaen"/>
          <w:color w:val="000000" w:themeColor="text1"/>
          <w:sz w:val="20"/>
        </w:rPr>
        <w:t>Օրենքի</w:t>
      </w:r>
      <w:r w:rsidRPr="0051377A">
        <w:rPr>
          <w:rFonts w:ascii="GHEA Grapalat" w:hAnsi="GHEA Grapalat" w:cs="Sylfaen"/>
          <w:color w:val="000000" w:themeColor="text1"/>
          <w:sz w:val="20"/>
          <w:lang w:val="af-ZA"/>
        </w:rPr>
        <w:t xml:space="preserve"> 6-</w:t>
      </w:r>
      <w:r w:rsidRPr="0051377A">
        <w:rPr>
          <w:rFonts w:ascii="GHEA Grapalat" w:hAnsi="GHEA Grapalat" w:cs="Sylfaen"/>
          <w:color w:val="000000" w:themeColor="text1"/>
          <w:sz w:val="20"/>
        </w:rPr>
        <w:t>րդ</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հոդվածի</w:t>
      </w:r>
      <w:r w:rsidRPr="0051377A">
        <w:rPr>
          <w:rFonts w:ascii="GHEA Grapalat" w:hAnsi="GHEA Grapalat" w:cs="Sylfaen"/>
          <w:color w:val="000000" w:themeColor="text1"/>
          <w:sz w:val="20"/>
          <w:lang w:val="af-ZA"/>
        </w:rPr>
        <w:t xml:space="preserve"> 1-</w:t>
      </w:r>
      <w:r w:rsidRPr="0051377A">
        <w:rPr>
          <w:rFonts w:ascii="GHEA Grapalat" w:hAnsi="GHEA Grapalat" w:cs="Sylfaen"/>
          <w:color w:val="000000" w:themeColor="text1"/>
          <w:sz w:val="20"/>
        </w:rPr>
        <w:t>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մասի</w:t>
      </w:r>
      <w:r w:rsidRPr="0051377A">
        <w:rPr>
          <w:rFonts w:ascii="GHEA Grapalat" w:hAnsi="GHEA Grapalat" w:cs="Sylfaen"/>
          <w:color w:val="000000" w:themeColor="text1"/>
          <w:sz w:val="20"/>
          <w:lang w:val="af-ZA"/>
        </w:rPr>
        <w:t xml:space="preserve"> 6-</w:t>
      </w:r>
      <w:r w:rsidRPr="0051377A">
        <w:rPr>
          <w:rFonts w:ascii="GHEA Grapalat" w:hAnsi="GHEA Grapalat" w:cs="Sylfaen"/>
          <w:color w:val="000000" w:themeColor="text1"/>
          <w:sz w:val="20"/>
        </w:rPr>
        <w:t>րդ</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կետով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նախատեսված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հիմքերն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հայտ</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գալու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օրվան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հաջորդող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հինգ</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աշխատանքային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օրվա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ընթացքում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պատվիրատուն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տվյալ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տվյալները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համապատասխան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հիմքերով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գրավոր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ուղարկում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լիազորված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մարմին</w:t>
      </w:r>
      <w:r w:rsidRPr="0051377A">
        <w:rPr>
          <w:rFonts w:ascii="GHEA Grapalat" w:hAnsi="GHEA Grapalat" w:cs="Sylfaen"/>
          <w:color w:val="000000" w:themeColor="text1"/>
          <w:sz w:val="20"/>
          <w:lang w:val="hy-AM"/>
        </w:rPr>
        <w:t xml:space="preserve">, </w:t>
      </w:r>
      <w:r w:rsidRPr="0051377A">
        <w:rPr>
          <w:rFonts w:ascii="GHEA Grapalat" w:hAnsi="GHEA Grapalat" w:cs="Sylfaen"/>
          <w:color w:val="000000" w:themeColor="text1"/>
          <w:sz w:val="20"/>
        </w:rPr>
        <w:t>որը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դրանք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ստանալուն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հաջորդող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հինգ</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աշխատանքային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օրվա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ընթացքում</w:t>
      </w:r>
      <w:r w:rsidRPr="0051377A">
        <w:rPr>
          <w:rFonts w:ascii="GHEA Grapalat" w:hAnsi="GHEA Grapalat" w:cs="Sylfaen"/>
          <w:color w:val="000000" w:themeColor="text1"/>
          <w:sz w:val="20"/>
          <w:lang w:val="af-ZA"/>
        </w:rPr>
        <w:t xml:space="preserve"> </w:t>
      </w:r>
      <w:bookmarkStart w:id="11" w:name="_Hlk9262748"/>
      <w:r w:rsidRPr="0051377A">
        <w:rPr>
          <w:rFonts w:ascii="GHEA Grapalat" w:hAnsi="GHEA Grapalat" w:cs="Sylfaen"/>
          <w:color w:val="000000" w:themeColor="text1"/>
          <w:sz w:val="20"/>
        </w:rPr>
        <w:t>նախաձեռնում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տվյալ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գնումների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գործընթացին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իրավունք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չունեցող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մասնակիցների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ցուցակում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ներառելու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ընթացակարգ</w:t>
      </w:r>
      <w:bookmarkEnd w:id="11"/>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Ընդ</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որում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եթե</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հրավերով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նախատեսված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գնումներին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իրավունք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ունենալու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կամ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որակավորման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չափանիշները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բավարարելու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հայտով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ներկայացված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հայտարարությունները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որակվում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որպես</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իրականությանը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չհամապատասխանող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կամ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մասնակիցը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կամ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առաջին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տեղ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զբաղեցրած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մասնակիցը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հրավերով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սահմանված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կարգով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ժամկետներում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չի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ներկայացնում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հրավերով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նախատեսված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փաստաթղթերը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ապա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այդ</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հանգամանքը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համարվում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որպես</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գնման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գործընթացի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շրջանակում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ստանձնված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պարտավորության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խախտում</w:t>
      </w:r>
      <w:r w:rsidRPr="0051377A">
        <w:rPr>
          <w:rFonts w:ascii="GHEA Grapalat" w:hAnsi="GHEA Grapalat" w:cs="Sylfaen"/>
          <w:color w:val="000000" w:themeColor="text1"/>
          <w:sz w:val="20"/>
          <w:lang w:val="af-ZA"/>
        </w:rPr>
        <w:t>:</w:t>
      </w:r>
    </w:p>
    <w:p w14:paraId="4025E72F" w14:textId="77777777" w:rsidR="0044364E" w:rsidRPr="0051377A" w:rsidRDefault="0044364E" w:rsidP="00DF47DB">
      <w:pPr>
        <w:pStyle w:val="norm"/>
        <w:spacing w:line="240" w:lineRule="auto"/>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szCs w:val="24"/>
          <w:lang w:val="af-ZA" w:eastAsia="en-US"/>
        </w:rPr>
        <w:t>8.</w:t>
      </w:r>
      <w:r w:rsidRPr="0051377A">
        <w:rPr>
          <w:rFonts w:ascii="GHEA Grapalat" w:hAnsi="GHEA Grapalat" w:cs="Sylfaen"/>
          <w:color w:val="000000" w:themeColor="text1"/>
          <w:sz w:val="20"/>
          <w:szCs w:val="24"/>
          <w:lang w:val="hy-AM" w:eastAsia="en-US"/>
        </w:rPr>
        <w:t>1</w:t>
      </w:r>
      <w:r w:rsidRPr="0051377A">
        <w:rPr>
          <w:rFonts w:ascii="GHEA Grapalat" w:hAnsi="GHEA Grapalat" w:cs="Sylfaen"/>
          <w:color w:val="000000" w:themeColor="text1"/>
          <w:sz w:val="20"/>
          <w:szCs w:val="24"/>
          <w:lang w:val="af-ZA" w:eastAsia="en-US"/>
        </w:rPr>
        <w:t xml:space="preserve">6 </w:t>
      </w:r>
      <w:r w:rsidRPr="0051377A">
        <w:rPr>
          <w:rFonts w:ascii="GHEA Grapalat" w:hAnsi="GHEA Grapalat" w:cs="Sylfaen"/>
          <w:color w:val="000000" w:themeColor="text1"/>
          <w:sz w:val="20"/>
          <w:szCs w:val="24"/>
          <w:lang w:val="hy-AM" w:eastAsia="en-US"/>
        </w:rPr>
        <w:t>Սույն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հրավերի</w:t>
      </w:r>
      <w:r w:rsidRPr="0051377A">
        <w:rPr>
          <w:rFonts w:ascii="GHEA Grapalat" w:hAnsi="GHEA Grapalat" w:cs="Sylfaen"/>
          <w:color w:val="000000" w:themeColor="text1"/>
          <w:sz w:val="20"/>
          <w:szCs w:val="24"/>
          <w:lang w:val="af-ZA" w:eastAsia="en-US"/>
        </w:rPr>
        <w:t xml:space="preserve"> 1-ին մասի 8.</w:t>
      </w:r>
      <w:r w:rsidRPr="0051377A">
        <w:rPr>
          <w:rFonts w:ascii="GHEA Grapalat" w:hAnsi="GHEA Grapalat" w:cs="Sylfaen"/>
          <w:color w:val="000000" w:themeColor="text1"/>
          <w:sz w:val="20"/>
          <w:szCs w:val="24"/>
          <w:lang w:val="hy-AM" w:eastAsia="en-US"/>
        </w:rPr>
        <w:t>1</w:t>
      </w:r>
      <w:r w:rsidRPr="0051377A">
        <w:rPr>
          <w:rFonts w:ascii="GHEA Grapalat" w:hAnsi="GHEA Grapalat" w:cs="Sylfaen"/>
          <w:color w:val="000000" w:themeColor="text1"/>
          <w:sz w:val="20"/>
          <w:szCs w:val="24"/>
          <w:lang w:val="af-ZA" w:eastAsia="en-US"/>
        </w:rPr>
        <w:t xml:space="preserve">2 </w:t>
      </w:r>
      <w:r w:rsidRPr="0051377A">
        <w:rPr>
          <w:rFonts w:ascii="GHEA Grapalat" w:hAnsi="GHEA Grapalat" w:cs="Sylfaen"/>
          <w:color w:val="000000" w:themeColor="text1"/>
          <w:sz w:val="20"/>
          <w:szCs w:val="24"/>
          <w:lang w:val="hy-AM" w:eastAsia="en-US"/>
        </w:rPr>
        <w:t xml:space="preserve">կետի </w:t>
      </w:r>
      <w:r w:rsidRPr="0051377A">
        <w:rPr>
          <w:rFonts w:ascii="GHEA Grapalat" w:hAnsi="GHEA Grapalat" w:cs="Sylfaen"/>
          <w:color w:val="000000" w:themeColor="text1"/>
          <w:sz w:val="20"/>
          <w:szCs w:val="24"/>
          <w:lang w:val="af-ZA" w:eastAsia="en-US"/>
        </w:rPr>
        <w:t>4</w:t>
      </w:r>
      <w:r w:rsidRPr="0051377A">
        <w:rPr>
          <w:rFonts w:ascii="GHEA Grapalat" w:hAnsi="GHEA Grapalat" w:cs="Sylfaen"/>
          <w:color w:val="000000" w:themeColor="text1"/>
          <w:sz w:val="20"/>
          <w:szCs w:val="24"/>
          <w:lang w:val="hy-AM" w:eastAsia="en-US"/>
        </w:rPr>
        <w:t>-</w:t>
      </w:r>
      <w:r w:rsidRPr="0051377A">
        <w:rPr>
          <w:rFonts w:ascii="GHEA Grapalat" w:hAnsi="GHEA Grapalat" w:cs="Sylfaen"/>
          <w:color w:val="000000" w:themeColor="text1"/>
          <w:sz w:val="20"/>
          <w:szCs w:val="24"/>
          <w:lang w:eastAsia="en-US"/>
        </w:rPr>
        <w:t>րդ</w:t>
      </w:r>
      <w:r w:rsidRPr="0051377A">
        <w:rPr>
          <w:rFonts w:ascii="GHEA Grapalat" w:hAnsi="GHEA Grapalat" w:cs="Sylfaen"/>
          <w:color w:val="000000" w:themeColor="text1"/>
          <w:sz w:val="20"/>
          <w:szCs w:val="24"/>
          <w:lang w:val="hy-AM" w:eastAsia="en-US"/>
        </w:rPr>
        <w:t xml:space="preserve"> ենթակետով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նախատեսված</w:t>
      </w:r>
      <w:r w:rsidRPr="0051377A">
        <w:rPr>
          <w:rFonts w:ascii="GHEA Grapalat" w:hAnsi="GHEA Grapalat" w:cs="Sylfaen"/>
          <w:color w:val="000000" w:themeColor="text1"/>
          <w:sz w:val="20"/>
          <w:szCs w:val="24"/>
          <w:lang w:val="af-ZA" w:eastAsia="en-US"/>
        </w:rPr>
        <w:t>` առաջին տեղը զբաղեցրած մ</w:t>
      </w:r>
      <w:r w:rsidRPr="0051377A">
        <w:rPr>
          <w:rFonts w:ascii="GHEA Grapalat" w:hAnsi="GHEA Grapalat" w:cs="Sylfaen"/>
          <w:color w:val="000000" w:themeColor="text1"/>
          <w:sz w:val="20"/>
          <w:szCs w:val="24"/>
          <w:lang w:val="hy-AM" w:eastAsia="en-US"/>
        </w:rPr>
        <w:t>ասնակցի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կողմից</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ներկայացվող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փաստաթղթերն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ուղարկելու</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ժամկետի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ավարտին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հաջորդող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աշխատանքային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օրը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քարտուղարն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էլեկտրոնային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եղանակով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հանձնաժողովի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անդամներին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միաժամանակ</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տրամադրում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է</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առաջին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տեղը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զբաղեցրած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մ</w:t>
      </w:r>
      <w:r w:rsidRPr="0051377A">
        <w:rPr>
          <w:rFonts w:ascii="GHEA Grapalat" w:hAnsi="GHEA Grapalat" w:cs="Sylfaen"/>
          <w:color w:val="000000" w:themeColor="text1"/>
          <w:sz w:val="20"/>
          <w:szCs w:val="24"/>
          <w:lang w:val="hy-AM" w:eastAsia="en-US"/>
        </w:rPr>
        <w:t>ասնակցի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կողմից</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ներկայացված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փաստաթղթերի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պատճենները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գնահատման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թերթիկների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երկուական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օրինակ</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կոմիտե</w:t>
      </w:r>
      <w:r w:rsidRPr="0051377A">
        <w:rPr>
          <w:rFonts w:ascii="GHEA Grapalat" w:hAnsi="GHEA Grapalat" w:cs="Sylfaen"/>
          <w:color w:val="000000" w:themeColor="text1"/>
          <w:sz w:val="20"/>
          <w:szCs w:val="24"/>
          <w:lang w:val="hy-AM" w:eastAsia="en-US"/>
        </w:rPr>
        <w:t>ից</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ստացված</w:t>
      </w:r>
      <w:r w:rsidRPr="0051377A">
        <w:rPr>
          <w:rFonts w:ascii="GHEA Grapalat" w:hAnsi="GHEA Grapalat" w:cs="Sylfaen"/>
          <w:color w:val="000000" w:themeColor="text1"/>
          <w:sz w:val="20"/>
          <w:szCs w:val="24"/>
          <w:lang w:val="af-ZA" w:eastAsia="en-US"/>
        </w:rPr>
        <w:t xml:space="preserve"> տեղեկատվությունը: </w:t>
      </w:r>
      <w:r w:rsidRPr="0051377A">
        <w:rPr>
          <w:rFonts w:ascii="GHEA Grapalat" w:hAnsi="GHEA Grapalat" w:cs="Sylfaen"/>
          <w:color w:val="000000" w:themeColor="text1"/>
          <w:sz w:val="20"/>
          <w:szCs w:val="24"/>
          <w:lang w:val="hy-AM" w:eastAsia="en-US"/>
        </w:rPr>
        <w:t>Հայտերի  գնահատման արդյունքների հաստատման նիստը հրավիրվում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է</w:t>
      </w:r>
      <w:r w:rsidRPr="0051377A">
        <w:rPr>
          <w:rFonts w:ascii="GHEA Grapalat" w:hAnsi="GHEA Grapalat" w:cs="Sylfaen"/>
          <w:color w:val="000000" w:themeColor="text1"/>
          <w:sz w:val="20"/>
          <w:szCs w:val="24"/>
          <w:lang w:val="af-ZA" w:eastAsia="en-US"/>
        </w:rPr>
        <w:t xml:space="preserve"> </w:t>
      </w:r>
      <w:bookmarkStart w:id="12" w:name="_Hlk9262892"/>
      <w:r w:rsidRPr="0051377A">
        <w:rPr>
          <w:rFonts w:ascii="GHEA Grapalat" w:hAnsi="GHEA Grapalat" w:cs="Sylfaen"/>
          <w:color w:val="000000" w:themeColor="text1"/>
          <w:sz w:val="20"/>
          <w:szCs w:val="24"/>
          <w:lang w:val="hy-AM" w:eastAsia="en-US"/>
        </w:rPr>
        <w:t xml:space="preserve">սույն հրավերի 1-ին մասի </w:t>
      </w:r>
      <w:r w:rsidRPr="0051377A">
        <w:rPr>
          <w:rFonts w:ascii="GHEA Grapalat" w:hAnsi="GHEA Grapalat" w:cs="Sylfaen"/>
          <w:color w:val="000000" w:themeColor="text1"/>
          <w:sz w:val="20"/>
          <w:szCs w:val="24"/>
          <w:lang w:val="af-ZA" w:eastAsia="en-US"/>
        </w:rPr>
        <w:t>8</w:t>
      </w:r>
      <w:r w:rsidRPr="0051377A">
        <w:rPr>
          <w:rFonts w:ascii="GHEA Grapalat" w:hAnsi="GHEA Grapalat" w:cs="Sylfaen"/>
          <w:color w:val="000000" w:themeColor="text1"/>
          <w:sz w:val="20"/>
          <w:szCs w:val="24"/>
          <w:lang w:val="hy-AM" w:eastAsia="en-US"/>
        </w:rPr>
        <w:t>.2 կետով սահմանված ժամկետներում</w:t>
      </w:r>
      <w:bookmarkEnd w:id="12"/>
      <w:r w:rsidRPr="0051377A">
        <w:rPr>
          <w:rFonts w:ascii="GHEA Grapalat" w:hAnsi="GHEA Grapalat" w:cs="Sylfaen"/>
          <w:color w:val="000000" w:themeColor="text1"/>
          <w:sz w:val="20"/>
          <w:szCs w:val="24"/>
          <w:lang w:val="af-ZA" w:eastAsia="en-US"/>
        </w:rPr>
        <w:t>:</w:t>
      </w:r>
      <w:r w:rsidRPr="0051377A">
        <w:rPr>
          <w:rFonts w:ascii="GHEA Grapalat" w:hAnsi="GHEA Grapalat" w:cs="Sylfaen"/>
          <w:color w:val="000000" w:themeColor="text1"/>
          <w:sz w:val="20"/>
          <w:szCs w:val="24"/>
          <w:lang w:val="hy-AM" w:eastAsia="en-US"/>
        </w:rPr>
        <w:t xml:space="preserve"> </w:t>
      </w:r>
    </w:p>
    <w:p w14:paraId="0922CDF8"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8</w:t>
      </w:r>
      <w:r w:rsidRPr="0051377A">
        <w:rPr>
          <w:rFonts w:ascii="GHEA Grapalat" w:hAnsi="GHEA Grapalat" w:cs="Sylfaen"/>
          <w:color w:val="000000" w:themeColor="text1"/>
          <w:szCs w:val="24"/>
          <w:lang w:val="hy-AM"/>
        </w:rPr>
        <w:t>.1</w:t>
      </w:r>
      <w:r w:rsidRPr="0051377A">
        <w:rPr>
          <w:rFonts w:ascii="GHEA Grapalat" w:hAnsi="GHEA Grapalat" w:cs="Sylfaen"/>
          <w:color w:val="000000" w:themeColor="text1"/>
          <w:szCs w:val="24"/>
        </w:rPr>
        <w:t>7</w:t>
      </w:r>
      <w:r w:rsidRPr="0051377A">
        <w:rPr>
          <w:rFonts w:ascii="GHEA Grapalat" w:hAnsi="GHEA Grapalat" w:cs="Sylfaen"/>
          <w:color w:val="000000" w:themeColor="text1"/>
          <w:szCs w:val="24"/>
          <w:lang w:val="hy-AM"/>
        </w:rPr>
        <w:t xml:space="preserve"> </w:t>
      </w:r>
      <w:r w:rsidRPr="0051377A">
        <w:rPr>
          <w:rFonts w:ascii="GHEA Grapalat" w:hAnsi="GHEA Grapalat" w:cs="Sylfaen"/>
          <w:color w:val="000000" w:themeColor="text1"/>
          <w:szCs w:val="24"/>
          <w:lang w:val="en-US"/>
        </w:rPr>
        <w:t>Կոմիտեի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տրամադրված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տեղեկատվության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և</w:t>
      </w:r>
      <w:r w:rsidRPr="0051377A">
        <w:rPr>
          <w:rFonts w:ascii="GHEA Grapalat" w:hAnsi="GHEA Grapalat" w:cs="Sylfaen"/>
          <w:color w:val="000000" w:themeColor="text1"/>
          <w:szCs w:val="24"/>
        </w:rPr>
        <w:t>/</w:t>
      </w:r>
      <w:r w:rsidRPr="0051377A">
        <w:rPr>
          <w:rFonts w:ascii="GHEA Grapalat" w:hAnsi="GHEA Grapalat" w:cs="Sylfaen"/>
          <w:color w:val="000000" w:themeColor="text1"/>
          <w:szCs w:val="24"/>
          <w:lang w:val="en-US"/>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w:t>
      </w:r>
      <w:r w:rsidRPr="0051377A">
        <w:rPr>
          <w:rFonts w:ascii="GHEA Grapalat" w:hAnsi="GHEA Grapalat" w:cs="Sylfaen"/>
          <w:color w:val="000000" w:themeColor="text1"/>
          <w:szCs w:val="24"/>
          <w:lang w:val="hy-AM"/>
        </w:rPr>
        <w:t xml:space="preserve">ռաջին տեղ զբաղեցրած մասնակցի կողմից </w:t>
      </w:r>
      <w:r w:rsidRPr="0051377A">
        <w:rPr>
          <w:rFonts w:ascii="GHEA Grapalat" w:hAnsi="GHEA Grapalat" w:cs="Sylfaen"/>
          <w:color w:val="000000" w:themeColor="text1"/>
          <w:szCs w:val="24"/>
          <w:lang w:val="en-US"/>
        </w:rPr>
        <w:t>ներկայացված՝</w:t>
      </w:r>
      <w:r w:rsidRPr="0051377A">
        <w:rPr>
          <w:rFonts w:ascii="GHEA Grapalat" w:hAnsi="GHEA Grapalat" w:cs="Sylfaen"/>
          <w:color w:val="000000" w:themeColor="text1"/>
          <w:szCs w:val="24"/>
        </w:rPr>
        <w:t xml:space="preserve"> սույն հրավերի 1-ին մասի 8.</w:t>
      </w:r>
      <w:r w:rsidRPr="0051377A">
        <w:rPr>
          <w:rFonts w:ascii="GHEA Grapalat" w:hAnsi="GHEA Grapalat" w:cs="Sylfaen"/>
          <w:color w:val="000000" w:themeColor="text1"/>
          <w:szCs w:val="24"/>
          <w:lang w:val="hy-AM"/>
        </w:rPr>
        <w:t>1</w:t>
      </w:r>
      <w:r w:rsidRPr="0051377A">
        <w:rPr>
          <w:rFonts w:ascii="GHEA Grapalat" w:hAnsi="GHEA Grapalat" w:cs="Sylfaen"/>
          <w:color w:val="000000" w:themeColor="text1"/>
          <w:szCs w:val="24"/>
        </w:rPr>
        <w:t xml:space="preserve">2-րդ կետի 4-րդ ենթակետով պահանջվող փաստաթղթերի </w:t>
      </w:r>
      <w:r w:rsidRPr="0051377A">
        <w:rPr>
          <w:rFonts w:ascii="GHEA Grapalat" w:hAnsi="GHEA Grapalat" w:cs="Sylfaen"/>
          <w:color w:val="000000" w:themeColor="text1"/>
          <w:szCs w:val="24"/>
          <w:lang w:val="en-US"/>
        </w:rPr>
        <w:t>գնահատման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արդյունքում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հրավերի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պահանջների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նկատմամբ</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անհամապատասխանություններ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արձանագրվելու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ինչպես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նաև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մասնակցի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փաստաթղթեր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ընդհանրապես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չներկայացվելու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դեպքում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հանձնաժողովի քարտուղարը նույն օր</w:t>
      </w:r>
      <w:r w:rsidRPr="0051377A">
        <w:rPr>
          <w:rFonts w:ascii="GHEA Grapalat" w:hAnsi="GHEA Grapalat" w:cs="Sylfaen"/>
          <w:color w:val="000000" w:themeColor="text1"/>
          <w:szCs w:val="24"/>
          <w:lang w:val="en-US"/>
        </w:rPr>
        <w:t>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էլեկտրոնային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եղանակով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ծանուցում է առաջին տեղ</w:t>
      </w:r>
      <w:r w:rsidRPr="0051377A">
        <w:rPr>
          <w:rFonts w:ascii="GHEA Grapalat" w:hAnsi="GHEA Grapalat" w:cs="Sylfaen"/>
          <w:color w:val="000000" w:themeColor="text1"/>
          <w:szCs w:val="24"/>
          <w:lang w:val="en-US"/>
        </w:rPr>
        <w:t>ը</w:t>
      </w:r>
      <w:r w:rsidRPr="0051377A">
        <w:rPr>
          <w:rFonts w:ascii="GHEA Grapalat" w:hAnsi="GHEA Grapalat" w:cs="Sylfaen"/>
          <w:color w:val="000000" w:themeColor="text1"/>
          <w:szCs w:val="24"/>
          <w:lang w:val="hy-AM"/>
        </w:rPr>
        <w:t xml:space="preserve"> զբաղեցրած մասնակցին՝ առաջարկելով երեք աշխատանքային օրվա ընթացքում շտկել անհամապատաս</w:t>
      </w:r>
      <w:r w:rsidRPr="0051377A">
        <w:rPr>
          <w:rFonts w:ascii="GHEA Grapalat" w:hAnsi="GHEA Grapalat" w:cs="Sylfaen"/>
          <w:color w:val="000000" w:themeColor="text1"/>
          <w:szCs w:val="24"/>
          <w:lang w:val="hy-AM"/>
        </w:rPr>
        <w:softHyphen/>
        <w:t>խանությունը: Ընդ որում, եթե անհամապատասխանությունն արձանագրվել է</w:t>
      </w:r>
      <w:r w:rsidRPr="0051377A">
        <w:rPr>
          <w:rFonts w:ascii="GHEA Grapalat" w:hAnsi="GHEA Grapalat" w:cs="Sylfaen"/>
          <w:color w:val="000000" w:themeColor="text1"/>
          <w:szCs w:val="24"/>
          <w:lang w:val="en-US"/>
        </w:rPr>
        <w:t>՝</w:t>
      </w:r>
    </w:p>
    <w:p w14:paraId="1744590C" w14:textId="77777777" w:rsidR="0044364E" w:rsidRPr="0051377A" w:rsidRDefault="0044364E" w:rsidP="00DF47DB">
      <w:pPr>
        <w:pStyle w:val="BodyTextIndent2"/>
        <w:numPr>
          <w:ilvl w:val="0"/>
          <w:numId w:val="19"/>
        </w:numPr>
        <w:spacing w:line="240" w:lineRule="auto"/>
        <w:ind w:left="0" w:firstLine="630"/>
        <w:rPr>
          <w:rFonts w:ascii="GHEA Grapalat" w:hAnsi="GHEA Grapalat" w:cs="Sylfaen"/>
          <w:color w:val="000000" w:themeColor="text1"/>
          <w:szCs w:val="24"/>
        </w:rPr>
      </w:pPr>
      <w:r w:rsidRPr="0051377A">
        <w:rPr>
          <w:rFonts w:ascii="GHEA Grapalat" w:hAnsi="GHEA Grapalat" w:cs="Sylfaen"/>
          <w:color w:val="000000" w:themeColor="text1"/>
          <w:szCs w:val="24"/>
          <w:lang w:val="hy-AM"/>
        </w:rPr>
        <w:t xml:space="preserve">կոմիտեից ստացված տեղեկատվության արդյունքում, ապա սույն կետում նշված ծանուցմանը կցվում է նաև </w:t>
      </w:r>
      <w:r w:rsidRPr="0051377A">
        <w:rPr>
          <w:rFonts w:ascii="GHEA Grapalat" w:hAnsi="GHEA Grapalat" w:cs="Sylfaen"/>
          <w:color w:val="000000" w:themeColor="text1"/>
          <w:szCs w:val="24"/>
          <w:lang w:val="en-US"/>
        </w:rPr>
        <w:t>կոմիտեի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տրամադրած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տեղեկատվությունը պարունակող փաստաթղթի բնօրինակից արտատպված (սկանավորված) տարբերակը</w:t>
      </w:r>
      <w:r w:rsidRPr="0051377A">
        <w:rPr>
          <w:rFonts w:ascii="GHEA Grapalat" w:hAnsi="GHEA Grapalat" w:cs="Sylfaen"/>
          <w:color w:val="000000" w:themeColor="text1"/>
          <w:szCs w:val="24"/>
        </w:rPr>
        <w:t>.</w:t>
      </w:r>
    </w:p>
    <w:p w14:paraId="3418CC72" w14:textId="77777777" w:rsidR="0044364E" w:rsidRPr="0051377A" w:rsidRDefault="0044364E" w:rsidP="00DF47DB">
      <w:pPr>
        <w:pStyle w:val="BodyTextIndent2"/>
        <w:numPr>
          <w:ilvl w:val="0"/>
          <w:numId w:val="19"/>
        </w:numPr>
        <w:spacing w:line="240" w:lineRule="auto"/>
        <w:ind w:left="0" w:firstLine="630"/>
        <w:rPr>
          <w:rFonts w:ascii="GHEA Grapalat" w:hAnsi="GHEA Grapalat" w:cs="Sylfaen"/>
          <w:color w:val="000000" w:themeColor="text1"/>
          <w:szCs w:val="24"/>
        </w:rPr>
      </w:pPr>
      <w:r w:rsidRPr="0051377A">
        <w:rPr>
          <w:rFonts w:ascii="GHEA Grapalat" w:hAnsi="GHEA Grapalat" w:cs="Sylfaen"/>
          <w:color w:val="000000" w:themeColor="text1"/>
          <w:szCs w:val="24"/>
          <w:lang w:val="en-US"/>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մասնակցի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ներկայացված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փաստաթղթերի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գնահատման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արդյունքում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ապա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կետում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 xml:space="preserve">նշված ծանուցմանը կցվում է նաև </w:t>
      </w:r>
      <w:r w:rsidRPr="0051377A">
        <w:rPr>
          <w:rFonts w:ascii="GHEA Grapalat" w:hAnsi="GHEA Grapalat" w:cs="Sylfaen"/>
          <w:color w:val="000000" w:themeColor="text1"/>
          <w:szCs w:val="24"/>
          <w:lang w:val="en-US"/>
        </w:rPr>
        <w:t>հանձնաժողովի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նիստի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արձանագրության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բնօրինակից արտատպված (սկանավորված) տարբերակը</w:t>
      </w:r>
      <w:r w:rsidRPr="0051377A">
        <w:rPr>
          <w:rFonts w:ascii="GHEA Grapalat" w:hAnsi="GHEA Grapalat" w:cs="Sylfaen"/>
          <w:color w:val="000000" w:themeColor="text1"/>
          <w:szCs w:val="24"/>
        </w:rPr>
        <w:t>:</w:t>
      </w:r>
    </w:p>
    <w:p w14:paraId="3667F5E6" w14:textId="77777777" w:rsidR="0044364E" w:rsidRPr="0051377A" w:rsidRDefault="0044364E" w:rsidP="00DF47DB">
      <w:pPr>
        <w:pStyle w:val="BodyTextIndent2"/>
        <w:spacing w:line="240" w:lineRule="auto"/>
        <w:rPr>
          <w:rFonts w:ascii="GHEA Grapalat" w:hAnsi="GHEA Grapalat" w:cs="Sylfaen"/>
          <w:color w:val="000000" w:themeColor="text1"/>
          <w:szCs w:val="24"/>
        </w:rPr>
      </w:pPr>
      <w:r w:rsidRPr="0051377A">
        <w:rPr>
          <w:rFonts w:ascii="GHEA Grapalat" w:hAnsi="GHEA Grapalat" w:cs="Sylfaen"/>
          <w:color w:val="000000" w:themeColor="text1"/>
          <w:szCs w:val="24"/>
        </w:rPr>
        <w:t xml:space="preserve">8.18 </w:t>
      </w:r>
      <w:r w:rsidRPr="0051377A">
        <w:rPr>
          <w:rFonts w:ascii="GHEA Grapalat" w:hAnsi="GHEA Grapalat" w:cs="Sylfaen"/>
          <w:color w:val="000000" w:themeColor="text1"/>
          <w:szCs w:val="24"/>
          <w:lang w:val="en-US"/>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մասնակցի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արձանագրված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անհամապատասխանությունը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հրավերի</w:t>
      </w:r>
      <w:r w:rsidRPr="0051377A">
        <w:rPr>
          <w:rFonts w:ascii="GHEA Grapalat" w:hAnsi="GHEA Grapalat" w:cs="Sylfaen"/>
          <w:color w:val="000000" w:themeColor="text1"/>
          <w:szCs w:val="24"/>
        </w:rPr>
        <w:t xml:space="preserve"> 1-</w:t>
      </w:r>
      <w:r w:rsidRPr="0051377A">
        <w:rPr>
          <w:rFonts w:ascii="GHEA Grapalat" w:hAnsi="GHEA Grapalat" w:cs="Sylfaen"/>
          <w:color w:val="000000" w:themeColor="text1"/>
          <w:szCs w:val="24"/>
          <w:lang w:val="en-US"/>
        </w:rPr>
        <w:t>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մասի</w:t>
      </w:r>
      <w:r w:rsidRPr="0051377A">
        <w:rPr>
          <w:rFonts w:ascii="GHEA Grapalat" w:hAnsi="GHEA Grapalat" w:cs="Sylfaen"/>
          <w:color w:val="000000" w:themeColor="text1"/>
          <w:szCs w:val="24"/>
        </w:rPr>
        <w:t xml:space="preserve"> 8.17 </w:t>
      </w:r>
      <w:r w:rsidRPr="0051377A">
        <w:rPr>
          <w:rFonts w:ascii="GHEA Grapalat" w:hAnsi="GHEA Grapalat" w:cs="Sylfaen"/>
          <w:color w:val="000000" w:themeColor="text1"/>
          <w:szCs w:val="24"/>
          <w:lang w:val="en-US"/>
        </w:rPr>
        <w:t>կետով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սահմանված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ժամկետում՝</w:t>
      </w:r>
    </w:p>
    <w:p w14:paraId="4D515324" w14:textId="77777777" w:rsidR="0044364E" w:rsidRPr="0051377A" w:rsidRDefault="0044364E" w:rsidP="00DF47DB">
      <w:pPr>
        <w:pStyle w:val="BodyTextIndent2"/>
        <w:spacing w:line="240" w:lineRule="auto"/>
        <w:ind w:firstLine="708"/>
        <w:rPr>
          <w:rFonts w:ascii="GHEA Grapalat" w:hAnsi="GHEA Grapalat" w:cs="Sylfaen"/>
          <w:color w:val="000000" w:themeColor="text1"/>
          <w:szCs w:val="24"/>
        </w:rPr>
      </w:pPr>
      <w:r w:rsidRPr="0051377A">
        <w:rPr>
          <w:rFonts w:ascii="GHEA Grapalat" w:hAnsi="GHEA Grapalat" w:cs="Sylfaen"/>
          <w:color w:val="000000" w:themeColor="text1"/>
          <w:szCs w:val="24"/>
        </w:rPr>
        <w:lastRenderedPageBreak/>
        <w:t xml:space="preserve">1) </w:t>
      </w:r>
      <w:r w:rsidRPr="0051377A">
        <w:rPr>
          <w:rFonts w:ascii="GHEA Grapalat" w:hAnsi="GHEA Grapalat" w:cs="Sylfaen"/>
          <w:color w:val="000000" w:themeColor="text1"/>
          <w:szCs w:val="24"/>
          <w:lang w:val="en-US"/>
        </w:rPr>
        <w:t>շտկելու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դեպքում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հայտը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գնահատվում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բավարար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մասնակիցը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հայտարարվում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ընտրված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Եթե</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արձանագրված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անհամապատասխանությունը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վերաբերում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w:t>
      </w:r>
    </w:p>
    <w:p w14:paraId="43EF7D12" w14:textId="77777777" w:rsidR="0044364E" w:rsidRPr="0051377A" w:rsidRDefault="0044364E" w:rsidP="00DF47DB">
      <w:pPr>
        <w:pStyle w:val="BodyTextIndent2"/>
        <w:numPr>
          <w:ilvl w:val="0"/>
          <w:numId w:val="20"/>
        </w:numPr>
        <w:spacing w:line="240" w:lineRule="auto"/>
        <w:ind w:left="0" w:firstLine="630"/>
        <w:rPr>
          <w:rFonts w:ascii="GHEA Grapalat" w:hAnsi="GHEA Grapalat" w:cs="Sylfaen"/>
          <w:color w:val="000000" w:themeColor="text1"/>
          <w:szCs w:val="24"/>
        </w:rPr>
      </w:pPr>
      <w:r w:rsidRPr="0051377A">
        <w:rPr>
          <w:rFonts w:ascii="GHEA Grapalat" w:hAnsi="GHEA Grapalat" w:cs="Sylfaen"/>
          <w:color w:val="000000" w:themeColor="text1"/>
          <w:szCs w:val="24"/>
          <w:lang w:val="en-US"/>
        </w:rPr>
        <w:t>հարկային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մարմնի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վերահսկվող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եկամուտների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գծով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ունեցած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ժամկետանց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հարկային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պարտավորություններին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ապա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անհամապատասխանությունը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համարվում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շտկված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եթե</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մասնակիցը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ներկայացնում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կոմիտեի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տրամադրած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տեղեկատվության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մեջ</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նշված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գումարի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վճարումը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հիմնավորող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փաստաթղթի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բնօրինակից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արտատպված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սկանավորված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օրինակը</w:t>
      </w:r>
      <w:r w:rsidRPr="0051377A">
        <w:rPr>
          <w:rFonts w:ascii="GHEA Grapalat" w:hAnsi="GHEA Grapalat" w:cs="Sylfaen"/>
          <w:color w:val="000000" w:themeColor="text1"/>
          <w:szCs w:val="24"/>
        </w:rPr>
        <w:t>.</w:t>
      </w:r>
    </w:p>
    <w:p w14:paraId="559DF215" w14:textId="77777777" w:rsidR="0044364E" w:rsidRPr="0051377A" w:rsidRDefault="0044364E" w:rsidP="00DF47DB">
      <w:pPr>
        <w:pStyle w:val="BodyTextIndent2"/>
        <w:numPr>
          <w:ilvl w:val="0"/>
          <w:numId w:val="20"/>
        </w:numPr>
        <w:spacing w:line="240" w:lineRule="auto"/>
        <w:ind w:left="0" w:firstLine="630"/>
        <w:rPr>
          <w:rFonts w:ascii="GHEA Grapalat" w:hAnsi="GHEA Grapalat" w:cs="Sylfaen"/>
          <w:color w:val="000000" w:themeColor="text1"/>
          <w:szCs w:val="24"/>
        </w:rPr>
      </w:pPr>
      <w:r w:rsidRPr="0051377A">
        <w:rPr>
          <w:rFonts w:ascii="GHEA Grapalat" w:hAnsi="GHEA Grapalat" w:cs="Sylfaen"/>
          <w:color w:val="000000" w:themeColor="text1"/>
          <w:szCs w:val="24"/>
        </w:rPr>
        <w:t>«</w:t>
      </w:r>
      <w:r w:rsidRPr="0051377A">
        <w:rPr>
          <w:rFonts w:ascii="GHEA Grapalat" w:hAnsi="GHEA Grapalat" w:cs="Sylfaen"/>
          <w:color w:val="000000" w:themeColor="text1"/>
          <w:szCs w:val="24"/>
          <w:lang w:val="en-US"/>
        </w:rPr>
        <w:t>ֆինանսական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միջոցներ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որակավորման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չափանիշին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ապա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արձանագրված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անհամապատասխանությունը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կարող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շտկվել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ինչպես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մասնակցի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կոմիտեից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ստացված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գրավոր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տեղեկատվությունը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գնահատող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հանձնաժողովին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ներկայացնելու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այնպես</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կոմիտեի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տրված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նոր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տեղեկատվությամբ</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Ընդ</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որում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գնահատող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քարտուղարի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կոմիտե</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կրկնակի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հարցում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չի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կատարվում</w:t>
      </w:r>
      <w:r w:rsidRPr="0051377A">
        <w:rPr>
          <w:rFonts w:ascii="GHEA Grapalat" w:hAnsi="GHEA Grapalat" w:cs="Sylfaen"/>
          <w:color w:val="000000" w:themeColor="text1"/>
          <w:szCs w:val="24"/>
        </w:rPr>
        <w:t xml:space="preserve">:  </w:t>
      </w:r>
    </w:p>
    <w:p w14:paraId="275CE19A" w14:textId="77777777" w:rsidR="0044364E" w:rsidRPr="0051377A" w:rsidRDefault="0044364E" w:rsidP="00DF47DB">
      <w:pPr>
        <w:pStyle w:val="BodyTextIndent2"/>
        <w:spacing w:line="240" w:lineRule="auto"/>
        <w:rPr>
          <w:rFonts w:ascii="GHEA Grapalat" w:hAnsi="GHEA Grapalat" w:cs="Sylfaen"/>
          <w:color w:val="000000" w:themeColor="text1"/>
          <w:szCs w:val="24"/>
        </w:rPr>
      </w:pPr>
      <w:r w:rsidRPr="0051377A">
        <w:rPr>
          <w:rFonts w:ascii="GHEA Grapalat" w:hAnsi="GHEA Grapalat" w:cs="Sylfaen"/>
          <w:color w:val="000000" w:themeColor="text1"/>
          <w:szCs w:val="24"/>
        </w:rPr>
        <w:t xml:space="preserve">2) </w:t>
      </w:r>
      <w:r w:rsidRPr="0051377A">
        <w:rPr>
          <w:rFonts w:ascii="GHEA Grapalat" w:hAnsi="GHEA Grapalat" w:cs="Sylfaen"/>
          <w:color w:val="000000" w:themeColor="text1"/>
          <w:szCs w:val="24"/>
          <w:lang w:val="en-US"/>
        </w:rPr>
        <w:t>չշտկելու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դեպքում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որոշմամբ</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մերժում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մասնակցի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հայտը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նիստում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հանձնաժողովը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ճանաչում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հաջորդաբար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տեղ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զբաղեցրած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մասնակցին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կիրառելով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հրավերի</w:t>
      </w:r>
      <w:r w:rsidRPr="0051377A">
        <w:rPr>
          <w:rFonts w:ascii="GHEA Grapalat" w:hAnsi="GHEA Grapalat" w:cs="Sylfaen"/>
          <w:color w:val="000000" w:themeColor="text1"/>
          <w:szCs w:val="24"/>
        </w:rPr>
        <w:t xml:space="preserve"> 1-</w:t>
      </w:r>
      <w:r w:rsidRPr="0051377A">
        <w:rPr>
          <w:rFonts w:ascii="GHEA Grapalat" w:hAnsi="GHEA Grapalat" w:cs="Sylfaen"/>
          <w:color w:val="000000" w:themeColor="text1"/>
          <w:szCs w:val="24"/>
          <w:lang w:val="en-US"/>
        </w:rPr>
        <w:t>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մասի</w:t>
      </w:r>
      <w:r w:rsidRPr="0051377A">
        <w:rPr>
          <w:rFonts w:ascii="GHEA Grapalat" w:hAnsi="GHEA Grapalat" w:cs="Sylfaen"/>
          <w:color w:val="000000" w:themeColor="text1"/>
          <w:szCs w:val="24"/>
        </w:rPr>
        <w:t xml:space="preserve"> 8.12-</w:t>
      </w:r>
      <w:r w:rsidRPr="0051377A">
        <w:rPr>
          <w:rFonts w:ascii="GHEA Grapalat" w:hAnsi="GHEA Grapalat" w:cs="Sylfaen"/>
          <w:color w:val="000000" w:themeColor="text1"/>
          <w:szCs w:val="24"/>
          <w:lang w:val="en-US"/>
        </w:rPr>
        <w:t>ից</w:t>
      </w:r>
      <w:r w:rsidRPr="0051377A">
        <w:rPr>
          <w:rFonts w:ascii="GHEA Grapalat" w:hAnsi="GHEA Grapalat" w:cs="Sylfaen"/>
          <w:color w:val="000000" w:themeColor="text1"/>
          <w:szCs w:val="24"/>
        </w:rPr>
        <w:t xml:space="preserve"> 8.19-</w:t>
      </w:r>
      <w:r w:rsidRPr="0051377A">
        <w:rPr>
          <w:rFonts w:ascii="GHEA Grapalat" w:hAnsi="GHEA Grapalat" w:cs="Sylfaen"/>
          <w:color w:val="000000" w:themeColor="text1"/>
          <w:szCs w:val="24"/>
          <w:lang w:val="en-US"/>
        </w:rPr>
        <w:t>րդ</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կետերով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սահմանված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պայմանները</w:t>
      </w:r>
      <w:r w:rsidRPr="0051377A">
        <w:rPr>
          <w:rFonts w:ascii="GHEA Grapalat" w:hAnsi="GHEA Grapalat" w:cs="Sylfaen"/>
          <w:color w:val="000000" w:themeColor="text1"/>
          <w:szCs w:val="24"/>
        </w:rPr>
        <w:t>:</w:t>
      </w:r>
    </w:p>
    <w:p w14:paraId="31479FD9" w14:textId="77777777" w:rsidR="0044364E" w:rsidRPr="0051377A" w:rsidRDefault="0044364E" w:rsidP="00DF47DB">
      <w:pPr>
        <w:pStyle w:val="norm"/>
        <w:spacing w:line="240" w:lineRule="auto"/>
        <w:ind w:firstLine="540"/>
        <w:rPr>
          <w:rFonts w:ascii="GHEA Grapalat" w:hAnsi="GHEA Grapalat" w:cs="Sylfaen"/>
          <w:color w:val="000000" w:themeColor="text1"/>
          <w:sz w:val="20"/>
          <w:szCs w:val="24"/>
          <w:lang w:val="hy-AM" w:eastAsia="en-US"/>
        </w:rPr>
      </w:pPr>
      <w:r w:rsidRPr="0051377A">
        <w:rPr>
          <w:rFonts w:ascii="GHEA Grapalat" w:hAnsi="GHEA Grapalat" w:cs="Sylfaen"/>
          <w:color w:val="000000" w:themeColor="text1"/>
          <w:sz w:val="20"/>
          <w:szCs w:val="24"/>
          <w:lang w:eastAsia="en-US"/>
        </w:rPr>
        <w:t>Սույն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կետի</w:t>
      </w:r>
      <w:r w:rsidRPr="0051377A">
        <w:rPr>
          <w:rFonts w:ascii="GHEA Grapalat" w:hAnsi="GHEA Grapalat" w:cs="Sylfaen"/>
          <w:color w:val="000000" w:themeColor="text1"/>
          <w:sz w:val="20"/>
          <w:szCs w:val="24"/>
          <w:lang w:val="af-ZA" w:eastAsia="en-US"/>
        </w:rPr>
        <w:t xml:space="preserve"> 1-</w:t>
      </w:r>
      <w:r w:rsidRPr="0051377A">
        <w:rPr>
          <w:rFonts w:ascii="GHEA Grapalat" w:hAnsi="GHEA Grapalat" w:cs="Sylfaen"/>
          <w:color w:val="000000" w:themeColor="text1"/>
          <w:sz w:val="20"/>
          <w:szCs w:val="24"/>
          <w:lang w:eastAsia="en-US"/>
        </w:rPr>
        <w:t>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ենթակետով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նախատեսված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փաստաթղթերը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հանձնա</w:t>
      </w:r>
      <w:r w:rsidRPr="0051377A">
        <w:rPr>
          <w:rFonts w:ascii="GHEA Grapalat" w:hAnsi="GHEA Grapalat" w:cs="Sylfaen"/>
          <w:color w:val="000000" w:themeColor="text1"/>
          <w:sz w:val="20"/>
          <w:szCs w:val="24"/>
          <w:lang w:val="hy-AM" w:eastAsia="en-US"/>
        </w:rPr>
        <w:softHyphen/>
        <w:t>ժողովի քարտուղարի</w:t>
      </w:r>
      <w:r w:rsidRPr="0051377A">
        <w:rPr>
          <w:rFonts w:ascii="GHEA Grapalat" w:hAnsi="GHEA Grapalat" w:cs="Sylfaen"/>
          <w:color w:val="000000" w:themeColor="text1"/>
          <w:sz w:val="20"/>
          <w:szCs w:val="24"/>
          <w:lang w:eastAsia="en-US"/>
        </w:rPr>
        <w:t>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ներկայացվում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են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սույն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հրավերի</w:t>
      </w:r>
      <w:r w:rsidRPr="0051377A">
        <w:rPr>
          <w:rFonts w:ascii="GHEA Grapalat" w:hAnsi="GHEA Grapalat" w:cs="Sylfaen"/>
          <w:color w:val="000000" w:themeColor="text1"/>
          <w:sz w:val="20"/>
          <w:szCs w:val="24"/>
          <w:lang w:val="af-ZA" w:eastAsia="en-US"/>
        </w:rPr>
        <w:t xml:space="preserve"> 1-</w:t>
      </w:r>
      <w:r w:rsidRPr="0051377A">
        <w:rPr>
          <w:rFonts w:ascii="GHEA Grapalat" w:hAnsi="GHEA Grapalat" w:cs="Sylfaen"/>
          <w:color w:val="000000" w:themeColor="text1"/>
          <w:sz w:val="20"/>
          <w:szCs w:val="24"/>
          <w:lang w:eastAsia="en-US"/>
        </w:rPr>
        <w:t>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մասի</w:t>
      </w:r>
      <w:r w:rsidRPr="0051377A">
        <w:rPr>
          <w:rFonts w:ascii="GHEA Grapalat" w:hAnsi="GHEA Grapalat" w:cs="Sylfaen"/>
          <w:color w:val="000000" w:themeColor="text1"/>
          <w:sz w:val="20"/>
          <w:szCs w:val="24"/>
          <w:lang w:val="af-ZA" w:eastAsia="en-US"/>
        </w:rPr>
        <w:t xml:space="preserve"> 8.14 </w:t>
      </w:r>
      <w:r w:rsidRPr="0051377A">
        <w:rPr>
          <w:rFonts w:ascii="GHEA Grapalat" w:hAnsi="GHEA Grapalat" w:cs="Sylfaen"/>
          <w:color w:val="000000" w:themeColor="text1"/>
          <w:sz w:val="20"/>
          <w:szCs w:val="24"/>
          <w:lang w:eastAsia="en-US"/>
        </w:rPr>
        <w:t>կետով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նախատեսված</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կարգով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val="hy-AM" w:eastAsia="en-US"/>
        </w:rPr>
        <w:t>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14:paraId="23CC0593"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 xml:space="preserve">8.19 Առաջին տեղ զբաղեցրած մասնակցի կողմից սույն հրավերով նախատեսված որակավորման չափանիշները հիմնավորող փաստաթղթերը չներկայացվելու դեպքում կիրառվում են սույն հրավերի 1-ին մասի 8.17-ից 8.19-րդ կետերով սահմանված պայմանները:  </w:t>
      </w:r>
    </w:p>
    <w:p w14:paraId="64FEA5A7"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 xml:space="preserve">8.20 </w:t>
      </w:r>
      <w:r w:rsidRPr="0051377A">
        <w:rPr>
          <w:rFonts w:ascii="GHEA Grapalat" w:hAnsi="GHEA Grapalat" w:cs="Sylfaen"/>
          <w:color w:val="000000" w:themeColor="text1"/>
          <w:szCs w:val="24"/>
          <w:lang w:val="ru-RU"/>
        </w:rPr>
        <w:t>Մասնակիցները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նրանց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ներկայացուցիչները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կարող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w:t>
      </w:r>
      <w:r w:rsidRPr="0051377A">
        <w:rPr>
          <w:rFonts w:ascii="GHEA Grapalat" w:hAnsi="GHEA Grapalat" w:cs="Sylfaen"/>
          <w:color w:val="000000" w:themeColor="text1"/>
          <w:szCs w:val="24"/>
        </w:rPr>
        <w:t xml:space="preserve"> լինել  </w:t>
      </w:r>
      <w:r w:rsidRPr="0051377A">
        <w:rPr>
          <w:rFonts w:ascii="GHEA Grapalat" w:hAnsi="GHEA Grapalat" w:cs="Sylfaen"/>
          <w:color w:val="000000" w:themeColor="text1"/>
          <w:szCs w:val="24"/>
          <w:lang w:val="ru-RU"/>
        </w:rPr>
        <w:t>հանձնաժողովի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նիստերին։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Մասնակիցները</w:t>
      </w:r>
      <w:r w:rsidRPr="0051377A">
        <w:rPr>
          <w:rFonts w:ascii="GHEA Grapalat" w:hAnsi="GHEA Grapalat" w:cs="Sylfaen"/>
          <w:color w:val="000000" w:themeColor="text1"/>
          <w:szCs w:val="24"/>
        </w:rPr>
        <w:t xml:space="preserve"> կամ </w:t>
      </w:r>
      <w:r w:rsidRPr="0051377A">
        <w:rPr>
          <w:rFonts w:ascii="GHEA Grapalat" w:hAnsi="GHEA Grapalat" w:cs="Sylfaen"/>
          <w:color w:val="000000" w:themeColor="text1"/>
          <w:szCs w:val="24"/>
          <w:lang w:val="ru-RU"/>
        </w:rPr>
        <w:t>նրանց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ներկայացուցիչները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կարող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պահանջել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նիստերի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արձանագրությունների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պատճենները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որոնք</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տրամադրվում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մեկ</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օրացուցային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օրվա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ընթացքում։</w:t>
      </w:r>
    </w:p>
    <w:p w14:paraId="1825DBED"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8.21 </w:t>
      </w:r>
      <w:r w:rsidRPr="0051377A">
        <w:rPr>
          <w:rFonts w:ascii="GHEA Grapalat" w:hAnsi="GHEA Grapalat" w:cs="Sylfaen"/>
          <w:color w:val="000000" w:themeColor="text1"/>
          <w:sz w:val="20"/>
          <w:lang w:val="ru-RU"/>
        </w:rPr>
        <w:t>Հանձնաժողովի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պատվիրատուի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կողմից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էլեկտրոնային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ծանուցումներն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ուղարկվում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մասնակցի</w:t>
      </w:r>
      <w:r w:rsidRPr="0051377A">
        <w:rPr>
          <w:rFonts w:ascii="GHEA Grapalat" w:hAnsi="GHEA Grapalat" w:cs="Sylfaen"/>
          <w:color w:val="000000" w:themeColor="text1"/>
          <w:sz w:val="20"/>
          <w:lang w:val="af-ZA"/>
        </w:rPr>
        <w:t xml:space="preserve"> հայտում նշված էլեկտրոնային փոստին ուղարկելու միջոցով, </w:t>
      </w:r>
      <w:r w:rsidRPr="0051377A">
        <w:rPr>
          <w:rFonts w:ascii="GHEA Grapalat" w:hAnsi="GHEA Grapalat" w:cs="Sylfaen"/>
          <w:color w:val="000000" w:themeColor="text1"/>
          <w:sz w:val="20"/>
          <w:lang w:val="ru-RU"/>
        </w:rPr>
        <w:t>իսկ</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մասնակցի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կողմից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իր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հայտում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նշված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էլեկտրոնային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փոստից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հրավերում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նշված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հանձնաժողովի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քարտուղարի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էլեկտրոնային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փոստին</w:t>
      </w:r>
      <w:r w:rsidRPr="0051377A">
        <w:rPr>
          <w:rFonts w:ascii="GHEA Grapalat" w:hAnsi="GHEA Grapalat" w:cs="Sylfaen"/>
          <w:color w:val="000000" w:themeColor="text1"/>
          <w:sz w:val="20"/>
          <w:lang w:val="af-ZA"/>
        </w:rPr>
        <w:t xml:space="preserve"> </w:t>
      </w:r>
      <w:r w:rsidRPr="0051377A">
        <w:rPr>
          <w:rFonts w:ascii="GHEA Grapalat" w:hAnsi="GHEA Grapalat"/>
          <w:color w:val="000000" w:themeColor="text1"/>
          <w:sz w:val="20"/>
          <w:szCs w:val="20"/>
          <w:lang w:val="af-ZA" w:eastAsia="x-none"/>
        </w:rPr>
        <w:t>ուղարկվելու միջոցով:</w:t>
      </w:r>
    </w:p>
    <w:p w14:paraId="7F72C7EB" w14:textId="77777777" w:rsidR="0044364E" w:rsidRPr="0051377A" w:rsidRDefault="0044364E" w:rsidP="00DF47DB">
      <w:pPr>
        <w:ind w:firstLine="567"/>
        <w:jc w:val="both"/>
        <w:rPr>
          <w:rFonts w:ascii="GHEA Grapalat" w:hAnsi="GHEA Grapalat"/>
          <w:color w:val="000000" w:themeColor="text1"/>
          <w:sz w:val="20"/>
          <w:szCs w:val="20"/>
          <w:lang w:val="af-ZA" w:eastAsia="x-none"/>
        </w:rPr>
      </w:pPr>
      <w:r w:rsidRPr="0051377A">
        <w:rPr>
          <w:rFonts w:ascii="GHEA Grapalat" w:hAnsi="GHEA Grapalat"/>
          <w:color w:val="000000" w:themeColor="text1"/>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B2D6F52" w14:textId="77777777" w:rsidR="0044364E" w:rsidRPr="0051377A" w:rsidRDefault="0044364E" w:rsidP="00DF47DB">
      <w:pPr>
        <w:ind w:firstLine="567"/>
        <w:jc w:val="both"/>
        <w:rPr>
          <w:rFonts w:ascii="GHEA Grapalat" w:hAnsi="GHEA Grapalat"/>
          <w:color w:val="000000" w:themeColor="text1"/>
          <w:sz w:val="20"/>
          <w:szCs w:val="20"/>
          <w:lang w:val="af-ZA" w:eastAsia="x-none"/>
        </w:rPr>
      </w:pPr>
      <w:r w:rsidRPr="0051377A">
        <w:rPr>
          <w:rFonts w:ascii="GHEA Grapalat" w:hAnsi="GHEA Grapalat"/>
          <w:color w:val="000000" w:themeColor="text1"/>
          <w:sz w:val="20"/>
          <w:szCs w:val="20"/>
          <w:lang w:val="af-ZA" w:eastAsia="x-none"/>
        </w:rPr>
        <w:t xml:space="preserve">8.23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51377A">
        <w:rPr>
          <w:rFonts w:ascii="GHEA Grapalat" w:hAnsi="GHEA Grapalat"/>
          <w:color w:val="000000" w:themeColor="text1"/>
          <w:sz w:val="20"/>
          <w:szCs w:val="20"/>
          <w:lang w:val="hy-AM" w:eastAsia="x-none"/>
        </w:rPr>
        <w:t>է</w:t>
      </w:r>
      <w:r w:rsidRPr="0051377A">
        <w:rPr>
          <w:rFonts w:ascii="GHEA Grapalat" w:hAnsi="GHEA Grapalat"/>
          <w:color w:val="000000" w:themeColor="text1"/>
          <w:sz w:val="20"/>
          <w:szCs w:val="20"/>
          <w:lang w:val="af-ZA" w:eastAsia="x-none"/>
        </w:rPr>
        <w:t xml:space="preserve"> սույն </w:t>
      </w:r>
      <w:r w:rsidRPr="0051377A">
        <w:rPr>
          <w:rFonts w:ascii="GHEA Grapalat" w:hAnsi="GHEA Grapalat"/>
          <w:color w:val="000000" w:themeColor="text1"/>
          <w:sz w:val="20"/>
          <w:szCs w:val="20"/>
          <w:lang w:val="hy-AM" w:eastAsia="x-none"/>
        </w:rPr>
        <w:t>հրավերի 1-ին մասի 8.12-ից 8.22-րդ կետերով սահմանված ընթացակարգը:</w:t>
      </w:r>
    </w:p>
    <w:p w14:paraId="49149832"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8</w:t>
      </w:r>
      <w:r w:rsidRPr="0051377A">
        <w:rPr>
          <w:rFonts w:ascii="GHEA Grapalat" w:hAnsi="GHEA Grapalat" w:cs="Sylfaen"/>
          <w:color w:val="000000" w:themeColor="text1"/>
          <w:szCs w:val="24"/>
          <w:lang w:val="hy-AM"/>
        </w:rPr>
        <w:t>.2</w:t>
      </w:r>
      <w:r w:rsidRPr="0051377A">
        <w:rPr>
          <w:rFonts w:ascii="GHEA Grapalat" w:hAnsi="GHEA Grapalat" w:cs="Sylfaen"/>
          <w:color w:val="000000" w:themeColor="text1"/>
          <w:szCs w:val="24"/>
        </w:rPr>
        <w:t xml:space="preserve">4 </w:t>
      </w:r>
      <w:r w:rsidRPr="0051377A">
        <w:rPr>
          <w:rFonts w:ascii="GHEA Grapalat" w:hAnsi="GHEA Grapalat" w:cs="Sylfaen"/>
          <w:color w:val="000000" w:themeColor="text1"/>
          <w:szCs w:val="24"/>
          <w:lang w:val="ru-RU"/>
        </w:rPr>
        <w:t>Հայտերի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գնահատման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արդյունքներով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կազմվում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հայտերի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գնահատման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նիստի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արձանագրություն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կցվում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գնման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ընթացակարգի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արձանագրությանը։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Արձանագրությունն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ստորագրում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նիստին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անդամները։</w:t>
      </w:r>
    </w:p>
    <w:p w14:paraId="361F964C"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lang w:val="ru-RU"/>
        </w:rPr>
        <w:t>Հայտերի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գնահատման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նիստի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ավարտին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հաջորդող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առաջին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աշխատանքային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օրը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նիստի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արձանագրությունը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հրապարակվում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տեղեկագրում</w:t>
      </w:r>
      <w:r w:rsidRPr="0051377A">
        <w:rPr>
          <w:rFonts w:ascii="GHEA Grapalat" w:hAnsi="GHEA Grapalat" w:cs="Sylfaen"/>
          <w:color w:val="000000" w:themeColor="text1"/>
          <w:szCs w:val="24"/>
        </w:rPr>
        <w:t>:</w:t>
      </w:r>
    </w:p>
    <w:p w14:paraId="74D5BD2B"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8</w:t>
      </w:r>
      <w:r w:rsidRPr="0051377A">
        <w:rPr>
          <w:rFonts w:ascii="GHEA Grapalat" w:hAnsi="GHEA Grapalat" w:cs="Sylfaen"/>
          <w:color w:val="000000" w:themeColor="text1"/>
          <w:szCs w:val="24"/>
          <w:lang w:val="hy-AM"/>
        </w:rPr>
        <w:t>.2</w:t>
      </w:r>
      <w:r w:rsidRPr="0051377A">
        <w:rPr>
          <w:rFonts w:ascii="GHEA Grapalat" w:hAnsi="GHEA Grapalat" w:cs="Sylfaen"/>
          <w:color w:val="000000" w:themeColor="text1"/>
          <w:szCs w:val="24"/>
        </w:rPr>
        <w:t xml:space="preserve">5 </w:t>
      </w:r>
      <w:r w:rsidRPr="0051377A">
        <w:rPr>
          <w:rFonts w:ascii="GHEA Grapalat" w:hAnsi="GHEA Grapalat" w:cs="Sylfaen"/>
          <w:color w:val="000000" w:themeColor="text1"/>
          <w:szCs w:val="24"/>
          <w:lang w:val="ru-RU"/>
        </w:rPr>
        <w:t>Մասնակից</w:t>
      </w:r>
      <w:r w:rsidRPr="0051377A">
        <w:rPr>
          <w:rFonts w:ascii="GHEA Grapalat" w:hAnsi="GHEA Grapalat" w:cs="Sylfaen"/>
          <w:color w:val="000000" w:themeColor="text1"/>
          <w:szCs w:val="24"/>
          <w:lang w:val="en-US"/>
        </w:rPr>
        <w:t>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իրեն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պահանջների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համապատասխանության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հիմնավորման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նպատակով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կարող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ներկայացնել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լրացուցիչ</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այլ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փաստաթղթեր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տեղեկություններ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նյութեր։</w:t>
      </w:r>
    </w:p>
    <w:p w14:paraId="46C71979"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lang w:val="en-US"/>
        </w:rPr>
        <w:t>Հ</w:t>
      </w:r>
      <w:r w:rsidRPr="0051377A">
        <w:rPr>
          <w:rFonts w:ascii="GHEA Grapalat" w:hAnsi="GHEA Grapalat" w:cs="Sylfaen"/>
          <w:color w:val="000000" w:themeColor="text1"/>
          <w:szCs w:val="24"/>
          <w:lang w:val="ru-RU"/>
        </w:rPr>
        <w:t>անձնաժողովը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կարող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ստուգել</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w:t>
      </w:r>
      <w:r w:rsidRPr="0051377A">
        <w:rPr>
          <w:rFonts w:ascii="GHEA Grapalat" w:hAnsi="GHEA Grapalat" w:cs="Sylfaen"/>
          <w:color w:val="000000" w:themeColor="text1"/>
          <w:szCs w:val="24"/>
          <w:lang w:val="ru-RU"/>
        </w:rPr>
        <w:t>ասնակցի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տվյալների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իսկությունը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օգտագործելով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պաշտոնական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աղբյուրներից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ստացված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տվյալներ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դրա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մասին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ստանալով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իրավասու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մարմինների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գրավոր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եզրակացությունը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հարցում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ուղարկվելու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դեպքում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համապատասխան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պետական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տեղական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ինքնակառավարման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մարմինները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հարցումն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ստանալու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օրվան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հաջորդող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երկու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աշխատանքային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օրվա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ընթացքում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տրամադրում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գրավոր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եզրակացություն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Եթե</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w:t>
      </w:r>
      <w:r w:rsidRPr="0051377A">
        <w:rPr>
          <w:rFonts w:ascii="GHEA Grapalat" w:hAnsi="GHEA Grapalat" w:cs="Sylfaen"/>
          <w:color w:val="000000" w:themeColor="text1"/>
          <w:szCs w:val="24"/>
          <w:lang w:val="ru-RU"/>
        </w:rPr>
        <w:t>ասնակցի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ներկայացրած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տվյալների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իսկության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ստուգման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արդյունքում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տվյալները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որակվում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են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իրականությանը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չհամապա</w:t>
      </w:r>
      <w:r w:rsidRPr="0051377A">
        <w:rPr>
          <w:rFonts w:ascii="GHEA Grapalat" w:hAnsi="GHEA Grapalat" w:cs="Sylfaen"/>
          <w:color w:val="000000" w:themeColor="text1"/>
          <w:szCs w:val="24"/>
        </w:rPr>
        <w:softHyphen/>
      </w:r>
      <w:r w:rsidRPr="0051377A">
        <w:rPr>
          <w:rFonts w:ascii="GHEA Grapalat" w:hAnsi="GHEA Grapalat" w:cs="Sylfaen"/>
          <w:color w:val="000000" w:themeColor="text1"/>
          <w:szCs w:val="24"/>
          <w:lang w:val="ru-RU"/>
        </w:rPr>
        <w:t>տասխանող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ապա</w:t>
      </w:r>
      <w:r w:rsidRPr="0051377A">
        <w:rPr>
          <w:rFonts w:ascii="GHEA Grapalat" w:hAnsi="GHEA Grapalat" w:cs="Sylfaen"/>
          <w:color w:val="000000" w:themeColor="text1"/>
          <w:szCs w:val="24"/>
        </w:rPr>
        <w:t xml:space="preserve"> տվյալ մասնակցի հայտը մերժվում է:</w:t>
      </w:r>
    </w:p>
    <w:p w14:paraId="5F2924BA"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rPr>
        <w:t>8</w:t>
      </w:r>
      <w:r w:rsidRPr="0051377A">
        <w:rPr>
          <w:rFonts w:ascii="GHEA Grapalat" w:hAnsi="GHEA Grapalat" w:cs="Sylfaen"/>
          <w:color w:val="000000" w:themeColor="text1"/>
          <w:szCs w:val="24"/>
          <w:lang w:val="hy-AM"/>
        </w:rPr>
        <w:t>.2</w:t>
      </w:r>
      <w:r w:rsidRPr="0051377A">
        <w:rPr>
          <w:rFonts w:ascii="GHEA Grapalat" w:hAnsi="GHEA Grapalat" w:cs="Sylfaen"/>
          <w:color w:val="000000" w:themeColor="text1"/>
          <w:szCs w:val="24"/>
        </w:rPr>
        <w:t xml:space="preserve">6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հրավերի</w:t>
      </w:r>
      <w:r w:rsidRPr="0051377A">
        <w:rPr>
          <w:rFonts w:ascii="GHEA Grapalat" w:hAnsi="GHEA Grapalat" w:cs="Sylfaen"/>
          <w:color w:val="000000" w:themeColor="text1"/>
          <w:szCs w:val="24"/>
        </w:rPr>
        <w:t xml:space="preserve"> 1-</w:t>
      </w:r>
      <w:r w:rsidRPr="0051377A">
        <w:rPr>
          <w:rFonts w:ascii="GHEA Grapalat" w:hAnsi="GHEA Grapalat" w:cs="Sylfaen"/>
          <w:color w:val="000000" w:themeColor="text1"/>
          <w:szCs w:val="24"/>
          <w:lang w:val="en-US"/>
        </w:rPr>
        <w:t>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en-US"/>
        </w:rPr>
        <w:t>մասի</w:t>
      </w:r>
      <w:r w:rsidRPr="0051377A">
        <w:rPr>
          <w:rFonts w:ascii="GHEA Grapalat" w:hAnsi="GHEA Grapalat" w:cs="Sylfaen"/>
          <w:color w:val="000000" w:themeColor="text1"/>
          <w:szCs w:val="24"/>
        </w:rPr>
        <w:t xml:space="preserve"> 8.</w:t>
      </w:r>
      <w:r w:rsidRPr="0051377A">
        <w:rPr>
          <w:rFonts w:ascii="GHEA Grapalat" w:hAnsi="GHEA Grapalat" w:cs="Sylfaen"/>
          <w:color w:val="000000" w:themeColor="text1"/>
          <w:szCs w:val="24"/>
          <w:lang w:val="hy-AM"/>
        </w:rPr>
        <w:t>2</w:t>
      </w:r>
      <w:r w:rsidRPr="0051377A">
        <w:rPr>
          <w:rFonts w:ascii="GHEA Grapalat" w:hAnsi="GHEA Grapalat" w:cs="Sylfaen"/>
          <w:color w:val="000000" w:themeColor="text1"/>
          <w:szCs w:val="24"/>
        </w:rPr>
        <w:t xml:space="preserve">5 </w:t>
      </w:r>
      <w:r w:rsidRPr="0051377A">
        <w:rPr>
          <w:rFonts w:ascii="GHEA Grapalat" w:hAnsi="GHEA Grapalat" w:cs="Sylfaen"/>
          <w:color w:val="000000" w:themeColor="text1"/>
          <w:szCs w:val="24"/>
          <w:lang w:val="ru-RU"/>
        </w:rPr>
        <w:t>կետի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կիրառման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նպատակով</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հրավիրվում</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հանձնաժողովի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արտահերթ</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ru-RU"/>
        </w:rPr>
        <w:t>նիստ։</w:t>
      </w:r>
    </w:p>
    <w:p w14:paraId="4872D161" w14:textId="77777777" w:rsidR="0044364E" w:rsidRPr="0051377A" w:rsidRDefault="0044364E" w:rsidP="00DF47DB">
      <w:pPr>
        <w:pStyle w:val="norm"/>
        <w:spacing w:line="240" w:lineRule="auto"/>
        <w:ind w:firstLine="567"/>
        <w:rPr>
          <w:rFonts w:ascii="GHEA Grapalat" w:hAnsi="GHEA Grapalat" w:cs="Tahoma"/>
          <w:color w:val="000000" w:themeColor="text1"/>
          <w:sz w:val="20"/>
          <w:lang w:val="hy-AM"/>
        </w:rPr>
      </w:pPr>
      <w:r w:rsidRPr="0051377A">
        <w:rPr>
          <w:rFonts w:ascii="GHEA Grapalat" w:hAnsi="GHEA Grapalat"/>
          <w:color w:val="000000" w:themeColor="text1"/>
          <w:spacing w:val="-6"/>
          <w:sz w:val="20"/>
          <w:lang w:val="hy-AM"/>
        </w:rPr>
        <w:t>8.2</w:t>
      </w:r>
      <w:r w:rsidRPr="0051377A">
        <w:rPr>
          <w:rFonts w:ascii="GHEA Grapalat" w:hAnsi="GHEA Grapalat"/>
          <w:color w:val="000000" w:themeColor="text1"/>
          <w:spacing w:val="-6"/>
          <w:sz w:val="20"/>
          <w:lang w:val="af-ZA"/>
        </w:rPr>
        <w:t>7</w:t>
      </w:r>
      <w:r w:rsidRPr="0051377A">
        <w:rPr>
          <w:rFonts w:ascii="GHEA Grapalat" w:hAnsi="GHEA Grapalat"/>
          <w:color w:val="000000" w:themeColor="text1"/>
          <w:spacing w:val="-6"/>
          <w:sz w:val="20"/>
          <w:lang w:val="hy-AM"/>
        </w:rPr>
        <w:t xml:space="preserve"> </w:t>
      </w:r>
      <w:r w:rsidRPr="0051377A">
        <w:rPr>
          <w:rFonts w:ascii="GHEA Grapalat" w:hAnsi="GHEA Grapalat" w:cs="Tahoma"/>
          <w:color w:val="000000" w:themeColor="text1"/>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1377A">
        <w:rPr>
          <w:rFonts w:ascii="GHEA Grapalat" w:hAnsi="GHEA Grapalat" w:cs="Sylfaen"/>
          <w:color w:val="000000" w:themeColor="text1"/>
          <w:lang w:val="hy-AM"/>
        </w:rPr>
        <w:t xml:space="preserve"> </w:t>
      </w:r>
      <w:r w:rsidRPr="0051377A">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7D75FF6"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rPr>
      </w:pPr>
      <w:r w:rsidRPr="0051377A">
        <w:rPr>
          <w:rFonts w:ascii="GHEA Grapalat" w:hAnsi="GHEA Grapalat" w:cs="Sylfaen"/>
          <w:color w:val="000000" w:themeColor="text1"/>
          <w:szCs w:val="24"/>
          <w:lang w:val="hy-AM"/>
        </w:rPr>
        <w:t>8.28</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Անգործության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ժամկետը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պայմանագիր</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կնքելու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մասին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որոշման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հայտարարության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հրապարակման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օրվան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հաջորդող</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օրվա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և</w:t>
      </w:r>
      <w:r w:rsidRPr="0051377A">
        <w:rPr>
          <w:rFonts w:ascii="GHEA Grapalat" w:hAnsi="GHEA Grapalat" w:cs="Sylfaen"/>
          <w:color w:val="000000" w:themeColor="text1"/>
          <w:szCs w:val="24"/>
        </w:rPr>
        <w:t xml:space="preserve"> պ</w:t>
      </w:r>
      <w:r w:rsidRPr="0051377A">
        <w:rPr>
          <w:rFonts w:ascii="GHEA Grapalat" w:hAnsi="GHEA Grapalat" w:cs="Sylfaen"/>
          <w:color w:val="000000" w:themeColor="text1"/>
          <w:szCs w:val="24"/>
          <w:lang w:val="hy-AM"/>
        </w:rPr>
        <w:t>ատվիրատուի</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կողմից</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պայմանագիրը</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կնքելու</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իրավասության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առաջացման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օրվա</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միջև</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ընկած</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ժամանակահատվածն</w:t>
      </w:r>
      <w:r w:rsidRPr="0051377A">
        <w:rPr>
          <w:rFonts w:ascii="GHEA Grapalat" w:hAnsi="GHEA Grapalat" w:cs="Sylfaen"/>
          <w:color w:val="000000" w:themeColor="text1"/>
          <w:szCs w:val="24"/>
        </w:rPr>
        <w:t xml:space="preserve"> </w:t>
      </w:r>
      <w:r w:rsidRPr="0051377A">
        <w:rPr>
          <w:rFonts w:ascii="GHEA Grapalat" w:hAnsi="GHEA Grapalat" w:cs="Sylfaen"/>
          <w:color w:val="000000" w:themeColor="text1"/>
          <w:szCs w:val="24"/>
          <w:lang w:val="hy-AM"/>
        </w:rPr>
        <w:t>է։</w:t>
      </w:r>
    </w:p>
    <w:p w14:paraId="1C894586" w14:textId="64F3AA42" w:rsidR="0044364E" w:rsidRPr="0051377A" w:rsidRDefault="0044364E" w:rsidP="00DF47DB">
      <w:pPr>
        <w:pStyle w:val="BodyTextIndent2"/>
        <w:spacing w:line="240" w:lineRule="auto"/>
        <w:ind w:firstLine="567"/>
        <w:rPr>
          <w:rFonts w:ascii="GHEA Grapalat" w:hAnsi="GHEA Grapalat"/>
          <w:i/>
          <w:color w:val="000000" w:themeColor="text1"/>
          <w:lang w:val="es-ES"/>
        </w:rPr>
      </w:pPr>
      <w:r w:rsidRPr="0051377A">
        <w:rPr>
          <w:rFonts w:ascii="GHEA Grapalat" w:hAnsi="GHEA Grapalat" w:cs="Sylfaen"/>
          <w:color w:val="000000" w:themeColor="text1"/>
          <w:lang w:val="es-ES"/>
        </w:rPr>
        <w:lastRenderedPageBreak/>
        <w:t>Անգործության</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ժամկետը</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սույն</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ընթացակարգի</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դեպքում</w:t>
      </w:r>
      <w:r w:rsidRPr="0051377A">
        <w:rPr>
          <w:rFonts w:ascii="GHEA Grapalat" w:hAnsi="GHEA Grapalat" w:cs="Arial"/>
          <w:color w:val="000000" w:themeColor="text1"/>
          <w:lang w:val="es-ES"/>
        </w:rPr>
        <w:t xml:space="preserve"> </w:t>
      </w:r>
      <w:r w:rsidRPr="0051377A">
        <w:rPr>
          <w:rFonts w:ascii="GHEA Grapalat" w:hAnsi="GHEA Grapalat"/>
          <w:color w:val="000000" w:themeColor="text1"/>
          <w:sz w:val="24"/>
          <w:szCs w:val="24"/>
        </w:rPr>
        <w:t>«</w:t>
      </w:r>
      <w:r w:rsidR="00A61149" w:rsidRPr="0051377A">
        <w:rPr>
          <w:rFonts w:ascii="GHEA Grapalat" w:hAnsi="GHEA Grapalat"/>
          <w:b/>
          <w:color w:val="000000" w:themeColor="text1"/>
          <w:lang w:val="hy-AM"/>
        </w:rPr>
        <w:t>10</w:t>
      </w:r>
      <w:r w:rsidRPr="0051377A">
        <w:rPr>
          <w:rFonts w:ascii="GHEA Grapalat" w:hAnsi="GHEA Grapalat"/>
          <w:color w:val="000000" w:themeColor="text1"/>
          <w:sz w:val="24"/>
          <w:szCs w:val="24"/>
        </w:rPr>
        <w:t>»</w:t>
      </w:r>
      <w:r w:rsidRPr="0051377A">
        <w:rPr>
          <w:rFonts w:ascii="GHEA Grapalat" w:hAnsi="GHEA Grapalat"/>
          <w:color w:val="000000" w:themeColor="text1"/>
          <w:lang w:val="es-ES"/>
        </w:rPr>
        <w:t xml:space="preserve"> </w:t>
      </w:r>
      <w:r w:rsidRPr="0051377A">
        <w:rPr>
          <w:rFonts w:ascii="GHEA Grapalat" w:hAnsi="GHEA Grapalat" w:cs="Sylfaen"/>
          <w:color w:val="000000" w:themeColor="text1"/>
          <w:lang w:val="es-ES"/>
        </w:rPr>
        <w:t>օրացուցային</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օր</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է</w:t>
      </w:r>
      <w:r w:rsidRPr="0051377A">
        <w:rPr>
          <w:rFonts w:ascii="GHEA Grapalat" w:hAnsi="GHEA Grapalat" w:cs="Tahoma"/>
          <w:color w:val="000000" w:themeColor="text1"/>
          <w:lang w:val="es-ES"/>
        </w:rPr>
        <w:t>։</w:t>
      </w:r>
      <w:r w:rsidRPr="0051377A">
        <w:rPr>
          <w:rFonts w:ascii="GHEA Grapalat" w:hAnsi="GHEA Grapalat"/>
          <w:color w:val="000000" w:themeColor="text1"/>
          <w:lang w:val="es-ES"/>
        </w:rPr>
        <w:t xml:space="preserve"> </w:t>
      </w:r>
      <w:r w:rsidRPr="0051377A">
        <w:rPr>
          <w:rFonts w:ascii="GHEA Grapalat" w:hAnsi="GHEA Grapalat" w:cs="Sylfaen"/>
          <w:color w:val="000000" w:themeColor="text1"/>
          <w:lang w:val="es-ES"/>
        </w:rPr>
        <w:t>Անգործության</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ժամկետը</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կիրառելի</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չէ</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եթե</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միայն</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մեկ</w:t>
      </w:r>
      <w:r w:rsidRPr="0051377A">
        <w:rPr>
          <w:rFonts w:ascii="GHEA Grapalat" w:hAnsi="GHEA Grapalat" w:cs="Arial"/>
          <w:color w:val="000000" w:themeColor="text1"/>
          <w:lang w:val="es-ES"/>
        </w:rPr>
        <w:t xml:space="preserve"> մ</w:t>
      </w:r>
      <w:r w:rsidRPr="0051377A">
        <w:rPr>
          <w:rFonts w:ascii="GHEA Grapalat" w:hAnsi="GHEA Grapalat" w:cs="Sylfaen"/>
          <w:color w:val="000000" w:themeColor="text1"/>
          <w:lang w:val="es-ES"/>
        </w:rPr>
        <w:t>ասնակից է հայտ ներկայացրել</w:t>
      </w:r>
      <w:r w:rsidRPr="0051377A">
        <w:rPr>
          <w:rFonts w:ascii="GHEA Grapalat" w:hAnsi="GHEA Grapalat"/>
          <w:i/>
          <w:color w:val="000000" w:themeColor="text1"/>
          <w:lang w:val="es-ES"/>
        </w:rPr>
        <w:t>,</w:t>
      </w:r>
      <w:r w:rsidRPr="0051377A">
        <w:rPr>
          <w:rFonts w:ascii="GHEA Grapalat" w:hAnsi="GHEA Grapalat"/>
          <w:color w:val="000000" w:themeColor="text1"/>
          <w:lang w:val="es-ES"/>
        </w:rPr>
        <w:t xml:space="preserve"> </w:t>
      </w:r>
      <w:r w:rsidRPr="0051377A">
        <w:rPr>
          <w:rFonts w:ascii="GHEA Grapalat" w:hAnsi="GHEA Grapalat" w:cs="Sylfaen"/>
          <w:color w:val="000000" w:themeColor="text1"/>
          <w:lang w:val="es-ES"/>
        </w:rPr>
        <w:t>որի</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հետ</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կնքվում</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է</w:t>
      </w:r>
      <w:r w:rsidRPr="0051377A">
        <w:rPr>
          <w:rFonts w:ascii="GHEA Grapalat" w:hAnsi="GHEA Grapalat" w:cs="Arial"/>
          <w:color w:val="000000" w:themeColor="text1"/>
          <w:lang w:val="es-ES"/>
        </w:rPr>
        <w:t xml:space="preserve"> </w:t>
      </w:r>
      <w:r w:rsidRPr="0051377A">
        <w:rPr>
          <w:rFonts w:ascii="GHEA Grapalat" w:hAnsi="GHEA Grapalat" w:cs="Sylfaen"/>
          <w:color w:val="000000" w:themeColor="text1"/>
          <w:lang w:val="es-ES"/>
        </w:rPr>
        <w:t>պայմանագիր</w:t>
      </w:r>
      <w:r w:rsidRPr="0051377A">
        <w:rPr>
          <w:rFonts w:ascii="GHEA Grapalat" w:hAnsi="GHEA Grapalat" w:cs="Arial"/>
          <w:color w:val="000000" w:themeColor="text1"/>
          <w:lang w:val="es-ES"/>
        </w:rPr>
        <w:t>:</w:t>
      </w:r>
    </w:p>
    <w:p w14:paraId="593CE18C" w14:textId="77777777" w:rsidR="0044364E" w:rsidRPr="0051377A" w:rsidRDefault="0044364E" w:rsidP="00DF47DB">
      <w:pPr>
        <w:pStyle w:val="BodyTextIndent2"/>
        <w:spacing w:line="240" w:lineRule="auto"/>
        <w:ind w:firstLine="567"/>
        <w:rPr>
          <w:rFonts w:ascii="GHEA Grapalat" w:hAnsi="GHEA Grapalat" w:cs="Sylfaen"/>
          <w:color w:val="000000" w:themeColor="text1"/>
          <w:szCs w:val="24"/>
          <w:lang w:val="es-ES"/>
        </w:rPr>
      </w:pPr>
      <w:r w:rsidRPr="0051377A">
        <w:rPr>
          <w:rFonts w:ascii="GHEA Grapalat" w:hAnsi="GHEA Grapalat" w:cs="Sylfaen"/>
          <w:color w:val="000000" w:themeColor="text1"/>
          <w:szCs w:val="24"/>
          <w:lang w:val="ru-RU"/>
        </w:rPr>
        <w:t>Պատվիրատուն</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պայմանագիրը</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կնքում</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է</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եթե</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սույն</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կետով</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նախատեսված</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անգործության</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ժամկետում</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որևէ</w:t>
      </w:r>
      <w:r w:rsidRPr="0051377A">
        <w:rPr>
          <w:rFonts w:ascii="GHEA Grapalat" w:hAnsi="GHEA Grapalat" w:cs="Sylfaen"/>
          <w:color w:val="000000" w:themeColor="text1"/>
          <w:szCs w:val="24"/>
          <w:lang w:val="es-ES"/>
        </w:rPr>
        <w:t xml:space="preserve"> մ</w:t>
      </w:r>
      <w:r w:rsidRPr="0051377A">
        <w:rPr>
          <w:rFonts w:ascii="GHEA Grapalat" w:hAnsi="GHEA Grapalat" w:cs="Sylfaen"/>
          <w:color w:val="000000" w:themeColor="text1"/>
          <w:szCs w:val="24"/>
          <w:lang w:val="ru-RU"/>
        </w:rPr>
        <w:t>ասնակից</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rPr>
        <w:t>գնումների հետ կապված բողոքներ քննող անձին</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չի</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բողոքարկում</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պայմանագիր</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կնքելու</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մասին</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որոշումը։</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Մինչև</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անգործության</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ժամկետը</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լրանալը</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կամ</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առանց</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պայմանագիր</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կնքելու</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մասին</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հայտարարության</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հրապարակման</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կնք</w:t>
      </w:r>
      <w:r w:rsidRPr="0051377A">
        <w:rPr>
          <w:rFonts w:ascii="GHEA Grapalat" w:hAnsi="GHEA Grapalat" w:cs="Sylfaen"/>
          <w:color w:val="000000" w:themeColor="text1"/>
          <w:szCs w:val="24"/>
          <w:lang w:val="en-US"/>
        </w:rPr>
        <w:t>վ</w:t>
      </w:r>
      <w:r w:rsidRPr="0051377A">
        <w:rPr>
          <w:rFonts w:ascii="GHEA Grapalat" w:hAnsi="GHEA Grapalat" w:cs="Sylfaen"/>
          <w:color w:val="000000" w:themeColor="text1"/>
          <w:szCs w:val="24"/>
          <w:lang w:val="ru-RU"/>
        </w:rPr>
        <w:t>ած</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պայմանագիրն</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առ</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ոչինչ</w:t>
      </w:r>
      <w:r w:rsidRPr="0051377A">
        <w:rPr>
          <w:rFonts w:ascii="GHEA Grapalat" w:hAnsi="GHEA Grapalat" w:cs="Sylfaen"/>
          <w:color w:val="000000" w:themeColor="text1"/>
          <w:szCs w:val="24"/>
          <w:lang w:val="es-ES"/>
        </w:rPr>
        <w:t xml:space="preserve"> </w:t>
      </w:r>
      <w:r w:rsidRPr="0051377A">
        <w:rPr>
          <w:rFonts w:ascii="GHEA Grapalat" w:hAnsi="GHEA Grapalat" w:cs="Sylfaen"/>
          <w:color w:val="000000" w:themeColor="text1"/>
          <w:szCs w:val="24"/>
          <w:lang w:val="ru-RU"/>
        </w:rPr>
        <w:t>է։</w:t>
      </w:r>
    </w:p>
    <w:p w14:paraId="0FA596B9" w14:textId="77777777" w:rsidR="0044364E" w:rsidRPr="0051377A" w:rsidRDefault="0044364E" w:rsidP="00DF47DB">
      <w:pPr>
        <w:ind w:firstLine="567"/>
        <w:jc w:val="center"/>
        <w:rPr>
          <w:rFonts w:ascii="GHEA Grapalat" w:hAnsi="GHEA Grapalat"/>
          <w:b/>
          <w:color w:val="000000" w:themeColor="text1"/>
          <w:sz w:val="20"/>
          <w:lang w:val="es-ES"/>
        </w:rPr>
      </w:pPr>
    </w:p>
    <w:p w14:paraId="5E93E908" w14:textId="77777777" w:rsidR="0044364E" w:rsidRPr="0051377A" w:rsidRDefault="0044364E" w:rsidP="00DF47DB">
      <w:pPr>
        <w:ind w:firstLine="567"/>
        <w:jc w:val="center"/>
        <w:rPr>
          <w:rFonts w:ascii="GHEA Grapalat" w:hAnsi="GHEA Grapalat"/>
          <w:b/>
          <w:color w:val="000000" w:themeColor="text1"/>
          <w:sz w:val="20"/>
          <w:lang w:val="es-ES"/>
        </w:rPr>
      </w:pPr>
    </w:p>
    <w:p w14:paraId="6B5FD017" w14:textId="77777777" w:rsidR="0044364E" w:rsidRPr="0051377A" w:rsidRDefault="0044364E" w:rsidP="00DF47DB">
      <w:pPr>
        <w:jc w:val="center"/>
        <w:rPr>
          <w:rFonts w:ascii="GHEA Grapalat" w:hAnsi="GHEA Grapalat" w:cs="Arial"/>
          <w:b/>
          <w:iCs/>
          <w:color w:val="000000" w:themeColor="text1"/>
          <w:sz w:val="20"/>
          <w:lang w:val="af-ZA"/>
        </w:rPr>
      </w:pPr>
      <w:r w:rsidRPr="0051377A">
        <w:rPr>
          <w:rFonts w:ascii="GHEA Grapalat" w:hAnsi="GHEA Grapalat"/>
          <w:b/>
          <w:iCs/>
          <w:color w:val="000000" w:themeColor="text1"/>
          <w:sz w:val="20"/>
          <w:lang w:val="es-ES"/>
        </w:rPr>
        <w:t>9</w:t>
      </w:r>
      <w:r w:rsidRPr="0051377A">
        <w:rPr>
          <w:rFonts w:ascii="GHEA Grapalat" w:hAnsi="GHEA Grapalat"/>
          <w:b/>
          <w:iCs/>
          <w:color w:val="000000" w:themeColor="text1"/>
          <w:sz w:val="20"/>
          <w:lang w:val="af-ZA"/>
        </w:rPr>
        <w:t xml:space="preserve">. </w:t>
      </w:r>
      <w:r w:rsidRPr="0051377A">
        <w:rPr>
          <w:rFonts w:ascii="GHEA Grapalat" w:hAnsi="GHEA Grapalat" w:cs="Sylfaen"/>
          <w:b/>
          <w:iCs/>
          <w:color w:val="000000" w:themeColor="text1"/>
          <w:sz w:val="20"/>
          <w:lang w:val="af-ZA"/>
        </w:rPr>
        <w:t>ՊԱՅՄԱՆԱԳՐԻ</w:t>
      </w:r>
      <w:r w:rsidRPr="0051377A">
        <w:rPr>
          <w:rFonts w:ascii="GHEA Grapalat" w:hAnsi="GHEA Grapalat" w:cs="Arial"/>
          <w:b/>
          <w:iCs/>
          <w:color w:val="000000" w:themeColor="text1"/>
          <w:sz w:val="20"/>
          <w:lang w:val="af-ZA"/>
        </w:rPr>
        <w:t xml:space="preserve"> </w:t>
      </w:r>
      <w:r w:rsidRPr="0051377A">
        <w:rPr>
          <w:rFonts w:ascii="GHEA Grapalat" w:hAnsi="GHEA Grapalat" w:cs="Sylfaen"/>
          <w:b/>
          <w:iCs/>
          <w:color w:val="000000" w:themeColor="text1"/>
          <w:sz w:val="20"/>
          <w:lang w:val="af-ZA"/>
        </w:rPr>
        <w:t>ԿՆՔՈՒՄԸ</w:t>
      </w:r>
      <w:r w:rsidRPr="0051377A">
        <w:rPr>
          <w:rFonts w:ascii="GHEA Grapalat" w:hAnsi="GHEA Grapalat" w:cs="Arial"/>
          <w:b/>
          <w:iCs/>
          <w:color w:val="000000" w:themeColor="text1"/>
          <w:sz w:val="20"/>
          <w:lang w:val="af-ZA"/>
        </w:rPr>
        <w:t xml:space="preserve"> </w:t>
      </w:r>
    </w:p>
    <w:p w14:paraId="55BEE9AE" w14:textId="77777777" w:rsidR="0044364E" w:rsidRPr="0051377A" w:rsidRDefault="0044364E" w:rsidP="00DF47DB">
      <w:pPr>
        <w:jc w:val="center"/>
        <w:rPr>
          <w:rFonts w:ascii="GHEA Grapalat" w:hAnsi="GHEA Grapalat"/>
          <w:b/>
          <w:iCs/>
          <w:color w:val="000000" w:themeColor="text1"/>
          <w:sz w:val="20"/>
          <w:lang w:val="af-ZA"/>
        </w:rPr>
      </w:pPr>
    </w:p>
    <w:p w14:paraId="1817A4A3"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iCs/>
          <w:color w:val="000000" w:themeColor="text1"/>
          <w:sz w:val="20"/>
          <w:lang w:val="es-ES"/>
        </w:rPr>
        <w:t>9</w:t>
      </w:r>
      <w:r w:rsidRPr="0051377A">
        <w:rPr>
          <w:rFonts w:ascii="GHEA Grapalat" w:hAnsi="GHEA Grapalat"/>
          <w:iCs/>
          <w:color w:val="000000" w:themeColor="text1"/>
          <w:sz w:val="20"/>
          <w:lang w:val="af-ZA"/>
        </w:rPr>
        <w:t xml:space="preserve">.1 </w:t>
      </w:r>
      <w:r w:rsidRPr="0051377A">
        <w:rPr>
          <w:rFonts w:ascii="GHEA Grapalat" w:hAnsi="GHEA Grapalat" w:cs="Sylfaen"/>
          <w:color w:val="000000" w:themeColor="text1"/>
          <w:sz w:val="20"/>
          <w:lang w:val="ru-RU"/>
        </w:rPr>
        <w:t>Պայմանագիր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կնքվում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հանձնաժողովի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որոշման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հիման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վրա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w:t>
      </w:r>
      <w:r w:rsidRPr="0051377A">
        <w:rPr>
          <w:rFonts w:ascii="GHEA Grapalat" w:hAnsi="GHEA Grapalat" w:cs="Sylfaen"/>
          <w:color w:val="000000" w:themeColor="text1"/>
          <w:sz w:val="20"/>
          <w:lang w:val="ru-RU"/>
        </w:rPr>
        <w:t>ատվիրատուի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կողմից։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Պայմանագիրը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կնքվում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գրավոր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մեկ</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փաստաթուղթ</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կազմելու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միջոցով։</w:t>
      </w:r>
    </w:p>
    <w:p w14:paraId="5E13AE52"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9.2 </w:t>
      </w:r>
      <w:r w:rsidRPr="0051377A">
        <w:rPr>
          <w:rFonts w:ascii="GHEA Grapalat" w:hAnsi="GHEA Grapalat" w:cs="Sylfaen"/>
          <w:color w:val="000000" w:themeColor="text1"/>
          <w:sz w:val="20"/>
          <w:lang w:val="ru-RU"/>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հրավերի</w:t>
      </w:r>
      <w:r w:rsidRPr="0051377A">
        <w:rPr>
          <w:rFonts w:ascii="GHEA Grapalat" w:hAnsi="GHEA Grapalat" w:cs="Sylfaen"/>
          <w:color w:val="000000" w:themeColor="text1"/>
          <w:sz w:val="20"/>
          <w:lang w:val="af-ZA"/>
        </w:rPr>
        <w:t xml:space="preserve"> 1-</w:t>
      </w:r>
      <w:r w:rsidRPr="0051377A">
        <w:rPr>
          <w:rFonts w:ascii="GHEA Grapalat" w:hAnsi="GHEA Grapalat" w:cs="Sylfaen"/>
          <w:color w:val="000000" w:themeColor="text1"/>
          <w:sz w:val="20"/>
        </w:rPr>
        <w:t>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մասի</w:t>
      </w:r>
      <w:r w:rsidRPr="0051377A">
        <w:rPr>
          <w:rFonts w:ascii="GHEA Grapalat" w:hAnsi="GHEA Grapalat" w:cs="Sylfaen"/>
          <w:color w:val="000000" w:themeColor="text1"/>
          <w:sz w:val="20"/>
          <w:lang w:val="af-ZA"/>
        </w:rPr>
        <w:t xml:space="preserve"> 8</w:t>
      </w:r>
      <w:r w:rsidRPr="0051377A">
        <w:rPr>
          <w:rFonts w:ascii="GHEA Grapalat" w:hAnsi="GHEA Grapalat" w:cs="Sylfaen"/>
          <w:color w:val="000000" w:themeColor="text1"/>
          <w:sz w:val="20"/>
          <w:lang w:val="hy-AM"/>
        </w:rPr>
        <w:t>.</w:t>
      </w:r>
      <w:r w:rsidRPr="0051377A">
        <w:rPr>
          <w:rFonts w:ascii="GHEA Grapalat" w:hAnsi="GHEA Grapalat" w:cs="Sylfaen"/>
          <w:color w:val="000000" w:themeColor="text1"/>
          <w:sz w:val="20"/>
          <w:lang w:val="af-ZA"/>
        </w:rPr>
        <w:t xml:space="preserve">28 </w:t>
      </w:r>
      <w:r w:rsidRPr="0051377A">
        <w:rPr>
          <w:rFonts w:ascii="GHEA Grapalat" w:hAnsi="GHEA Grapalat" w:cs="Sylfaen"/>
          <w:color w:val="000000" w:themeColor="text1"/>
          <w:sz w:val="20"/>
          <w:lang w:val="ru-RU"/>
        </w:rPr>
        <w:t>կետով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սահմանված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անգործության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ժամկետը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լրանալուն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հաջորդող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չորս</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աշխատանքային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օրվա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ընթացքում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պ</w:t>
      </w:r>
      <w:r w:rsidRPr="0051377A">
        <w:rPr>
          <w:rFonts w:ascii="GHEA Grapalat" w:hAnsi="GHEA Grapalat" w:cs="Sylfaen"/>
          <w:color w:val="000000" w:themeColor="text1"/>
          <w:sz w:val="20"/>
          <w:lang w:val="ru-RU"/>
        </w:rPr>
        <w:t>ատվիրատուն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ծանուցում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ընտրված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w:t>
      </w:r>
      <w:r w:rsidRPr="0051377A">
        <w:rPr>
          <w:rFonts w:ascii="GHEA Grapalat" w:hAnsi="GHEA Grapalat" w:cs="Sylfaen"/>
          <w:color w:val="000000" w:themeColor="text1"/>
          <w:sz w:val="20"/>
          <w:lang w:val="ru-RU"/>
        </w:rPr>
        <w:t>ասնակցին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ներկայացնելով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պայմանագիր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կնքելու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առաջարկը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նախագիծը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Ընդ</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պայմանագիրը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կնքվել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ոչ</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շուտ</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քան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հրավերի</w:t>
      </w:r>
      <w:r w:rsidRPr="0051377A">
        <w:rPr>
          <w:rFonts w:ascii="GHEA Grapalat" w:hAnsi="GHEA Grapalat" w:cs="Sylfaen"/>
          <w:color w:val="000000" w:themeColor="text1"/>
          <w:sz w:val="20"/>
          <w:lang w:val="af-ZA"/>
        </w:rPr>
        <w:t xml:space="preserve"> 1-</w:t>
      </w:r>
      <w:r w:rsidRPr="0051377A">
        <w:rPr>
          <w:rFonts w:ascii="GHEA Grapalat" w:hAnsi="GHEA Grapalat" w:cs="Sylfaen"/>
          <w:color w:val="000000" w:themeColor="text1"/>
          <w:sz w:val="20"/>
        </w:rPr>
        <w:t>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մասի</w:t>
      </w:r>
      <w:r w:rsidRPr="0051377A">
        <w:rPr>
          <w:rFonts w:ascii="GHEA Grapalat" w:hAnsi="GHEA Grapalat" w:cs="Sylfaen"/>
          <w:color w:val="000000" w:themeColor="text1"/>
          <w:sz w:val="20"/>
          <w:lang w:val="af-ZA"/>
        </w:rPr>
        <w:t xml:space="preserve"> 8</w:t>
      </w:r>
      <w:r w:rsidRPr="0051377A">
        <w:rPr>
          <w:rFonts w:ascii="GHEA Grapalat" w:hAnsi="GHEA Grapalat" w:cs="Sylfaen"/>
          <w:color w:val="000000" w:themeColor="text1"/>
          <w:sz w:val="20"/>
          <w:lang w:val="hy-AM"/>
        </w:rPr>
        <w:t>.</w:t>
      </w:r>
      <w:r w:rsidRPr="0051377A">
        <w:rPr>
          <w:rFonts w:ascii="GHEA Grapalat" w:hAnsi="GHEA Grapalat" w:cs="Sylfaen"/>
          <w:color w:val="000000" w:themeColor="text1"/>
          <w:sz w:val="20"/>
          <w:lang w:val="af-ZA"/>
        </w:rPr>
        <w:t xml:space="preserve">28 </w:t>
      </w:r>
      <w:r w:rsidRPr="0051377A">
        <w:rPr>
          <w:rFonts w:ascii="GHEA Grapalat" w:hAnsi="GHEA Grapalat" w:cs="Sylfaen"/>
          <w:color w:val="000000" w:themeColor="text1"/>
          <w:sz w:val="20"/>
          <w:lang w:val="ru-RU"/>
        </w:rPr>
        <w:t>կետով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սահմանված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անգործության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ժամկետը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լրանալու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օրվան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հաջորդող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երկրորդ</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աշխատանքային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օրը</w:t>
      </w:r>
      <w:r w:rsidRPr="0051377A">
        <w:rPr>
          <w:rFonts w:ascii="GHEA Grapalat" w:hAnsi="GHEA Grapalat" w:cs="Sylfaen"/>
          <w:color w:val="000000" w:themeColor="text1"/>
          <w:sz w:val="20"/>
          <w:lang w:val="af-ZA"/>
        </w:rPr>
        <w:t>:</w:t>
      </w:r>
    </w:p>
    <w:p w14:paraId="341366F7"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9</w:t>
      </w:r>
      <w:r w:rsidRPr="0051377A">
        <w:rPr>
          <w:rFonts w:ascii="GHEA Grapalat" w:hAnsi="GHEA Grapalat" w:cs="Sylfaen"/>
          <w:color w:val="000000" w:themeColor="text1"/>
          <w:sz w:val="20"/>
          <w:lang w:val="hy-AM"/>
        </w:rPr>
        <w:t>.3</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Ընտրված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w:t>
      </w:r>
      <w:r w:rsidRPr="0051377A">
        <w:rPr>
          <w:rFonts w:ascii="GHEA Grapalat" w:hAnsi="GHEA Grapalat" w:cs="Sylfaen"/>
          <w:color w:val="000000" w:themeColor="text1"/>
          <w:sz w:val="20"/>
          <w:lang w:val="ru-RU"/>
        </w:rPr>
        <w:t>ասնակցին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պայմանագիր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կնքելու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առաջարկը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կնքվելիք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նախագիծը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հանձնաժողովի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քարտուղարը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տրամադրում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էլեկտրոնային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եղանակով</w:t>
      </w:r>
      <w:r w:rsidRPr="0051377A">
        <w:rPr>
          <w:rFonts w:ascii="GHEA Grapalat" w:hAnsi="GHEA Grapalat" w:cs="Sylfaen"/>
          <w:color w:val="000000" w:themeColor="text1"/>
          <w:sz w:val="20"/>
          <w:lang w:val="af-ZA"/>
        </w:rPr>
        <w:t xml:space="preserve">: </w:t>
      </w:r>
    </w:p>
    <w:p w14:paraId="6761F023" w14:textId="4AF42A5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9</w:t>
      </w:r>
      <w:r w:rsidRPr="0051377A">
        <w:rPr>
          <w:rFonts w:ascii="GHEA Grapalat" w:hAnsi="GHEA Grapalat" w:cs="Sylfaen"/>
          <w:color w:val="000000" w:themeColor="text1"/>
          <w:sz w:val="20"/>
          <w:lang w:val="hy-AM"/>
        </w:rPr>
        <w:t>.</w:t>
      </w:r>
      <w:r w:rsidRPr="0051377A">
        <w:rPr>
          <w:rFonts w:ascii="GHEA Grapalat" w:hAnsi="GHEA Grapalat" w:cs="Sylfaen"/>
          <w:color w:val="000000" w:themeColor="text1"/>
          <w:sz w:val="20"/>
          <w:lang w:val="af-ZA"/>
        </w:rPr>
        <w:t xml:space="preserve">4 </w:t>
      </w:r>
      <w:r w:rsidRPr="0051377A">
        <w:rPr>
          <w:rFonts w:ascii="GHEA Grapalat" w:hAnsi="GHEA Grapalat" w:cs="Sylfaen"/>
          <w:color w:val="000000" w:themeColor="text1"/>
          <w:sz w:val="20"/>
          <w:lang w:val="hy-AM"/>
        </w:rPr>
        <w:t>Եթե</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ընտրված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մասնակիցը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պայմանագիր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կնքելու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մասին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ծանուցումը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պայմանագրի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նախագիծ</w:t>
      </w:r>
      <w:r w:rsidRPr="0051377A">
        <w:rPr>
          <w:rFonts w:ascii="GHEA Grapalat" w:hAnsi="GHEA Grapalat" w:cs="Sylfaen"/>
          <w:color w:val="000000" w:themeColor="text1"/>
          <w:sz w:val="20"/>
        </w:rPr>
        <w:t>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ստանալուց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հետո</w:t>
      </w:r>
      <w:r w:rsidRPr="0051377A">
        <w:rPr>
          <w:rFonts w:ascii="GHEA Grapalat" w:hAnsi="GHEA Grapalat" w:cs="Sylfaen"/>
          <w:color w:val="000000" w:themeColor="text1"/>
          <w:sz w:val="20"/>
          <w:lang w:val="af-ZA"/>
        </w:rPr>
        <w:t xml:space="preserve">` 10 </w:t>
      </w:r>
      <w:r w:rsidRPr="0051377A">
        <w:rPr>
          <w:rFonts w:ascii="GHEA Grapalat" w:hAnsi="GHEA Grapalat" w:cs="Sylfaen"/>
          <w:color w:val="000000" w:themeColor="text1"/>
          <w:sz w:val="20"/>
        </w:rPr>
        <w:t>աշխատանքային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օրվա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ընթացքում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չի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ստորագրում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պայմանագիրը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և</w:t>
      </w:r>
      <w:r w:rsidRPr="0051377A">
        <w:rPr>
          <w:rFonts w:ascii="GHEA Grapalat" w:hAnsi="GHEA Grapalat" w:cs="Sylfaen"/>
          <w:color w:val="000000" w:themeColor="text1"/>
          <w:sz w:val="20"/>
          <w:lang w:val="af-ZA"/>
        </w:rPr>
        <w:t xml:space="preserve"> պ</w:t>
      </w:r>
      <w:r w:rsidRPr="0051377A">
        <w:rPr>
          <w:rFonts w:ascii="GHEA Grapalat" w:hAnsi="GHEA Grapalat" w:cs="Sylfaen"/>
          <w:color w:val="000000" w:themeColor="text1"/>
          <w:sz w:val="20"/>
          <w:lang w:val="ru-RU"/>
        </w:rPr>
        <w:t>ատվիրատուին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ներկայացնում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ապահովումը</w:t>
      </w:r>
      <w:r w:rsidRPr="0051377A">
        <w:rPr>
          <w:rFonts w:ascii="GHEA Grapalat" w:hAnsi="GHEA Grapalat" w:cs="Sylfaen"/>
          <w:color w:val="000000" w:themeColor="text1"/>
          <w:sz w:val="20"/>
          <w:lang w:val="af-ZA"/>
        </w:rPr>
        <w:t>,</w:t>
      </w:r>
      <w:r w:rsidRPr="0051377A">
        <w:rPr>
          <w:rFonts w:ascii="GHEA Grapalat" w:hAnsi="GHEA Grapalat" w:cs="Sylfaen"/>
          <w:i/>
          <w:color w:val="000000" w:themeColor="text1"/>
          <w:sz w:val="20"/>
          <w:lang w:val="af-ZA"/>
        </w:rPr>
        <w:t xml:space="preserve"> </w:t>
      </w:r>
      <w:r w:rsidRPr="0051377A">
        <w:rPr>
          <w:rFonts w:ascii="GHEA Grapalat" w:hAnsi="GHEA Grapalat" w:cs="Sylfaen"/>
          <w:color w:val="000000" w:themeColor="text1"/>
          <w:sz w:val="20"/>
          <w:lang w:val="hy-AM"/>
        </w:rPr>
        <w:t>ապա նա զրկվում է պայմանագիրը ստորագրելու իրավունքից։</w:t>
      </w:r>
      <w:r w:rsidRPr="0051377A">
        <w:rPr>
          <w:rFonts w:ascii="GHEA Grapalat" w:hAnsi="GHEA Grapalat" w:cs="Sylfaen"/>
          <w:color w:val="000000" w:themeColor="text1"/>
          <w:sz w:val="20"/>
          <w:lang w:val="af-ZA"/>
        </w:rPr>
        <w:t xml:space="preserve"> </w:t>
      </w:r>
    </w:p>
    <w:p w14:paraId="334669D3"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hy-AM"/>
        </w:rPr>
        <w:t>Ընդ</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որում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 xml:space="preserve">ընտրված մասնակցի կողմից հաստատված պայմանագրի նախագիծը </w:t>
      </w:r>
      <w:r w:rsidRPr="0051377A">
        <w:rPr>
          <w:rFonts w:ascii="GHEA Grapalat" w:hAnsi="GHEA Grapalat" w:cs="Sylfaen"/>
          <w:color w:val="000000" w:themeColor="text1"/>
          <w:sz w:val="20"/>
        </w:rPr>
        <w:t>պ</w:t>
      </w:r>
      <w:r w:rsidRPr="0051377A">
        <w:rPr>
          <w:rFonts w:ascii="GHEA Grapalat" w:hAnsi="GHEA Grapalat" w:cs="Sylfaen"/>
          <w:color w:val="000000" w:themeColor="text1"/>
          <w:sz w:val="20"/>
          <w:lang w:val="hy-AM"/>
        </w:rPr>
        <w:t xml:space="preserve">ատվիրատուին ներկայացվում է գրավոր և դրա ներկայացման գրությունը հաշվառվում է </w:t>
      </w:r>
      <w:r w:rsidRPr="0051377A">
        <w:rPr>
          <w:rFonts w:ascii="GHEA Grapalat" w:hAnsi="GHEA Grapalat" w:cs="Sylfaen"/>
          <w:color w:val="000000" w:themeColor="text1"/>
          <w:sz w:val="20"/>
        </w:rPr>
        <w:t>պ</w:t>
      </w:r>
      <w:r w:rsidRPr="0051377A">
        <w:rPr>
          <w:rFonts w:ascii="GHEA Grapalat" w:hAnsi="GHEA Grapalat" w:cs="Sylfaen"/>
          <w:color w:val="000000" w:themeColor="text1"/>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հաստատմանը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հաջորդող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աշխատանքային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օրը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ուղեկցող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գրությամբ</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տրամադրվում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ընտրված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մասնակցին</w:t>
      </w:r>
      <w:r w:rsidRPr="0051377A">
        <w:rPr>
          <w:rFonts w:ascii="GHEA Grapalat" w:hAnsi="GHEA Grapalat" w:cs="Sylfaen"/>
          <w:color w:val="000000" w:themeColor="text1"/>
          <w:sz w:val="20"/>
          <w:lang w:val="hy-AM"/>
        </w:rPr>
        <w:t>:</w:t>
      </w:r>
    </w:p>
    <w:p w14:paraId="2F5687D7" w14:textId="77777777" w:rsidR="0044364E" w:rsidRPr="0051377A" w:rsidRDefault="0044364E" w:rsidP="00DF47DB">
      <w:pPr>
        <w:pStyle w:val="BodyTextIndent"/>
        <w:spacing w:line="240" w:lineRule="auto"/>
        <w:ind w:firstLine="567"/>
        <w:rPr>
          <w:rFonts w:ascii="GHEA Grapalat" w:hAnsi="GHEA Grapalat" w:cs="Sylfaen"/>
          <w:i w:val="0"/>
          <w:color w:val="000000" w:themeColor="text1"/>
          <w:szCs w:val="24"/>
          <w:lang w:val="af-ZA"/>
        </w:rPr>
      </w:pPr>
      <w:r w:rsidRPr="0051377A">
        <w:rPr>
          <w:rFonts w:ascii="GHEA Grapalat" w:hAnsi="GHEA Grapalat" w:cs="Sylfaen"/>
          <w:i w:val="0"/>
          <w:color w:val="000000" w:themeColor="text1"/>
          <w:szCs w:val="24"/>
          <w:lang w:val="af-ZA"/>
        </w:rPr>
        <w:t xml:space="preserve">9.5 </w:t>
      </w:r>
      <w:r w:rsidRPr="0051377A">
        <w:rPr>
          <w:rFonts w:ascii="GHEA Grapalat" w:hAnsi="GHEA Grapalat" w:cs="Sylfaen"/>
          <w:i w:val="0"/>
          <w:color w:val="000000" w:themeColor="text1"/>
          <w:szCs w:val="24"/>
          <w:lang w:val="ru-RU"/>
        </w:rPr>
        <w:t>Մինչև</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սույն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հրավերի</w:t>
      </w:r>
      <w:r w:rsidRPr="0051377A">
        <w:rPr>
          <w:rFonts w:ascii="GHEA Grapalat" w:hAnsi="GHEA Grapalat" w:cs="Sylfaen"/>
          <w:i w:val="0"/>
          <w:color w:val="000000" w:themeColor="text1"/>
          <w:szCs w:val="24"/>
          <w:lang w:val="af-ZA"/>
        </w:rPr>
        <w:t xml:space="preserve"> 1-ին մասի 9</w:t>
      </w:r>
      <w:r w:rsidRPr="0051377A">
        <w:rPr>
          <w:rFonts w:ascii="GHEA Grapalat" w:hAnsi="GHEA Grapalat" w:cs="Sylfaen"/>
          <w:i w:val="0"/>
          <w:color w:val="000000" w:themeColor="text1"/>
          <w:szCs w:val="24"/>
          <w:lang w:val="hy-AM"/>
        </w:rPr>
        <w:t>.</w:t>
      </w:r>
      <w:r w:rsidRPr="0051377A">
        <w:rPr>
          <w:rFonts w:ascii="GHEA Grapalat" w:hAnsi="GHEA Grapalat" w:cs="Sylfaen"/>
          <w:i w:val="0"/>
          <w:color w:val="000000" w:themeColor="text1"/>
          <w:szCs w:val="24"/>
          <w:lang w:val="af-ZA"/>
        </w:rPr>
        <w:t xml:space="preserve">4 </w:t>
      </w:r>
      <w:r w:rsidRPr="0051377A">
        <w:rPr>
          <w:rFonts w:ascii="GHEA Grapalat" w:hAnsi="GHEA Grapalat" w:cs="Sylfaen"/>
          <w:i w:val="0"/>
          <w:color w:val="000000" w:themeColor="text1"/>
          <w:szCs w:val="24"/>
          <w:lang w:val="ru-RU"/>
        </w:rPr>
        <w:t>կետով</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նախատեսված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ժամկետի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ավարտը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կողմերի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համաձայնությամբ</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կարող</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են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պայմանագրի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նախագծում</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կատարվել</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փոփոխություններ</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սակայն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դրանք</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չեն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կարող</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հանգեցնել</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գնման</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առարկայի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բնութագրերի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փոփոխմանը</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ներառյալ</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ընտրված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մասնակցի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առաջարկած</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գնի</w:t>
      </w:r>
      <w:r w:rsidRPr="0051377A">
        <w:rPr>
          <w:rFonts w:ascii="GHEA Grapalat" w:hAnsi="GHEA Grapalat" w:cs="Sylfaen"/>
          <w:i w:val="0"/>
          <w:color w:val="000000" w:themeColor="text1"/>
          <w:szCs w:val="24"/>
          <w:lang w:val="af-ZA"/>
        </w:rPr>
        <w:t xml:space="preserve"> </w:t>
      </w:r>
      <w:r w:rsidRPr="0051377A">
        <w:rPr>
          <w:rFonts w:ascii="GHEA Grapalat" w:hAnsi="GHEA Grapalat" w:cs="Sylfaen"/>
          <w:i w:val="0"/>
          <w:color w:val="000000" w:themeColor="text1"/>
          <w:szCs w:val="24"/>
          <w:lang w:val="ru-RU"/>
        </w:rPr>
        <w:t>ավելացմանը։</w:t>
      </w:r>
      <w:r w:rsidRPr="0051377A">
        <w:rPr>
          <w:rFonts w:ascii="GHEA Mariam" w:hAnsi="GHEA Mariam"/>
          <w:color w:val="000000" w:themeColor="text1"/>
          <w:spacing w:val="-8"/>
          <w:lang w:val="af-ZA"/>
        </w:rPr>
        <w:t xml:space="preserve"> </w:t>
      </w:r>
    </w:p>
    <w:p w14:paraId="25A601D3" w14:textId="77777777" w:rsidR="0044364E" w:rsidRPr="0051377A" w:rsidRDefault="0044364E" w:rsidP="00DF47DB">
      <w:pPr>
        <w:jc w:val="center"/>
        <w:rPr>
          <w:rFonts w:ascii="GHEA Grapalat" w:hAnsi="GHEA Grapalat"/>
          <w:b/>
          <w:iCs/>
          <w:color w:val="000000" w:themeColor="text1"/>
          <w:sz w:val="20"/>
          <w:lang w:val="af-ZA"/>
        </w:rPr>
      </w:pPr>
    </w:p>
    <w:p w14:paraId="6CA0B066" w14:textId="77777777" w:rsidR="0044364E" w:rsidRPr="0051377A" w:rsidRDefault="0044364E" w:rsidP="00DF47DB">
      <w:pPr>
        <w:jc w:val="center"/>
        <w:rPr>
          <w:rFonts w:ascii="GHEA Grapalat" w:hAnsi="GHEA Grapalat" w:cs="Arial"/>
          <w:b/>
          <w:iCs/>
          <w:color w:val="000000" w:themeColor="text1"/>
          <w:sz w:val="20"/>
          <w:lang w:val="af-ZA"/>
        </w:rPr>
      </w:pPr>
      <w:r w:rsidRPr="0051377A">
        <w:rPr>
          <w:rFonts w:ascii="GHEA Grapalat" w:hAnsi="GHEA Grapalat"/>
          <w:b/>
          <w:iCs/>
          <w:color w:val="000000" w:themeColor="text1"/>
          <w:sz w:val="20"/>
          <w:lang w:val="af-ZA"/>
        </w:rPr>
        <w:t xml:space="preserve">10. </w:t>
      </w:r>
      <w:r w:rsidRPr="0051377A">
        <w:rPr>
          <w:rFonts w:ascii="GHEA Grapalat" w:hAnsi="GHEA Grapalat" w:cs="Sylfaen"/>
          <w:b/>
          <w:iCs/>
          <w:color w:val="000000" w:themeColor="text1"/>
          <w:sz w:val="20"/>
          <w:lang w:val="af-ZA"/>
        </w:rPr>
        <w:t>ՊԱՅՄԱՆԱԳՐԻ</w:t>
      </w:r>
      <w:r w:rsidRPr="0051377A">
        <w:rPr>
          <w:rFonts w:ascii="GHEA Grapalat" w:hAnsi="GHEA Grapalat" w:cs="Arial"/>
          <w:b/>
          <w:iCs/>
          <w:color w:val="000000" w:themeColor="text1"/>
          <w:sz w:val="20"/>
          <w:lang w:val="af-ZA"/>
        </w:rPr>
        <w:t xml:space="preserve"> </w:t>
      </w:r>
      <w:r w:rsidRPr="0051377A">
        <w:rPr>
          <w:rFonts w:ascii="GHEA Grapalat" w:hAnsi="GHEA Grapalat" w:cs="Sylfaen"/>
          <w:b/>
          <w:iCs/>
          <w:color w:val="000000" w:themeColor="text1"/>
          <w:sz w:val="20"/>
          <w:lang w:val="af-ZA"/>
        </w:rPr>
        <w:t>ԱՊԱՀՈՎՈՒՄԸ</w:t>
      </w:r>
      <w:r w:rsidRPr="0051377A">
        <w:rPr>
          <w:rFonts w:ascii="GHEA Grapalat" w:hAnsi="GHEA Grapalat" w:cs="Arial"/>
          <w:b/>
          <w:iCs/>
          <w:color w:val="000000" w:themeColor="text1"/>
          <w:sz w:val="20"/>
          <w:lang w:val="af-ZA"/>
        </w:rPr>
        <w:t xml:space="preserve"> </w:t>
      </w:r>
    </w:p>
    <w:p w14:paraId="6B9C3476" w14:textId="77777777" w:rsidR="0044364E" w:rsidRPr="0051377A" w:rsidRDefault="0044364E" w:rsidP="00DF47DB">
      <w:pPr>
        <w:jc w:val="center"/>
        <w:rPr>
          <w:rFonts w:ascii="GHEA Grapalat" w:hAnsi="GHEA Grapalat"/>
          <w:b/>
          <w:iCs/>
          <w:color w:val="000000" w:themeColor="text1"/>
          <w:sz w:val="20"/>
          <w:lang w:val="af-ZA"/>
        </w:rPr>
      </w:pPr>
    </w:p>
    <w:p w14:paraId="62957300"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iCs/>
          <w:color w:val="000000" w:themeColor="text1"/>
          <w:sz w:val="20"/>
          <w:lang w:val="af-ZA"/>
        </w:rPr>
        <w:t>10.</w:t>
      </w:r>
      <w:r w:rsidRPr="0051377A">
        <w:rPr>
          <w:rFonts w:ascii="GHEA Grapalat" w:hAnsi="GHEA Grapalat" w:cs="Sylfaen"/>
          <w:color w:val="000000" w:themeColor="text1"/>
          <w:sz w:val="20"/>
          <w:lang w:val="af-ZA"/>
        </w:rPr>
        <w:t xml:space="preserve">1 </w:t>
      </w:r>
      <w:r w:rsidRPr="0051377A">
        <w:rPr>
          <w:rFonts w:ascii="GHEA Grapalat" w:hAnsi="GHEA Grapalat" w:cs="Sylfaen"/>
          <w:color w:val="000000" w:themeColor="text1"/>
          <w:sz w:val="20"/>
          <w:lang w:val="ru-RU"/>
        </w:rPr>
        <w:t>Պայմանագրի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ապահովում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ներկայացնելու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պահանջի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հիման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վրա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ստանալու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օրվանից</w:t>
      </w:r>
      <w:r w:rsidRPr="0051377A">
        <w:rPr>
          <w:rFonts w:ascii="GHEA Grapalat" w:hAnsi="GHEA Grapalat" w:cs="Sylfaen"/>
          <w:color w:val="000000" w:themeColor="text1"/>
          <w:sz w:val="20"/>
          <w:lang w:val="af-ZA"/>
        </w:rPr>
        <w:t xml:space="preserve"> 10 աշխատանքային </w:t>
      </w:r>
      <w:r w:rsidRPr="0051377A">
        <w:rPr>
          <w:rFonts w:ascii="GHEA Grapalat" w:hAnsi="GHEA Grapalat" w:cs="Sylfaen"/>
          <w:color w:val="000000" w:themeColor="text1"/>
          <w:sz w:val="20"/>
          <w:lang w:val="ru-RU"/>
        </w:rPr>
        <w:t>օրվա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ընթացքում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ընտրված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մասնակիցը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պարտավոր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ներկայացնել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ապահովում։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Ընտրված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մասնակցի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հետ</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պայմանագիր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կնքվում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եթե</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վերջինս</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ներկայացնում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ապահովում։</w:t>
      </w:r>
    </w:p>
    <w:p w14:paraId="1A69A2A4" w14:textId="77777777" w:rsidR="0044364E" w:rsidRPr="0051377A" w:rsidRDefault="0044364E" w:rsidP="00DF47DB">
      <w:pPr>
        <w:ind w:firstLine="567"/>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lang w:val="af-ZA"/>
        </w:rPr>
        <w:t xml:space="preserve">10.2 </w:t>
      </w:r>
      <w:r w:rsidRPr="0051377A">
        <w:rPr>
          <w:rFonts w:ascii="GHEA Grapalat" w:hAnsi="GHEA Grapalat" w:cs="Sylfaen"/>
          <w:color w:val="000000" w:themeColor="text1"/>
          <w:sz w:val="20"/>
          <w:lang w:val="ru-RU"/>
        </w:rPr>
        <w:t>Պայմանագրի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ապահովման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չափը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կազմում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գնի</w:t>
      </w:r>
      <w:r w:rsidRPr="0051377A">
        <w:rPr>
          <w:rFonts w:ascii="GHEA Grapalat" w:hAnsi="GHEA Grapalat" w:cs="Sylfaen"/>
          <w:color w:val="000000" w:themeColor="text1"/>
          <w:sz w:val="20"/>
          <w:lang w:val="af-ZA"/>
        </w:rPr>
        <w:t xml:space="preserve"> 10 </w:t>
      </w:r>
      <w:r w:rsidRPr="0051377A">
        <w:rPr>
          <w:rFonts w:ascii="GHEA Grapalat" w:hAnsi="GHEA Grapalat" w:cs="Sylfaen"/>
          <w:color w:val="000000" w:themeColor="text1"/>
          <w:sz w:val="20"/>
          <w:lang w:val="ru-RU"/>
        </w:rPr>
        <w:t>տոկոսը։</w:t>
      </w:r>
      <w:r w:rsidRPr="0051377A">
        <w:rPr>
          <w:rFonts w:ascii="GHEA Grapalat" w:hAnsi="GHEA Grapalat" w:cs="Sylfaen"/>
          <w:color w:val="000000" w:themeColor="text1"/>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51377A">
        <w:rPr>
          <w:rFonts w:ascii="GHEA Grapalat" w:hAnsi="GHEA Grapalat"/>
          <w:color w:val="000000" w:themeColor="text1"/>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14:paraId="619126AC" w14:textId="77777777" w:rsidR="0044364E" w:rsidRPr="0051377A" w:rsidRDefault="0044364E" w:rsidP="00DF47DB">
      <w:pPr>
        <w:ind w:firstLine="567"/>
        <w:jc w:val="both"/>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Ընդ որում.</w:t>
      </w:r>
    </w:p>
    <w:p w14:paraId="18857E10" w14:textId="77777777" w:rsidR="0044364E" w:rsidRPr="0051377A" w:rsidRDefault="0044364E" w:rsidP="00DF47DB">
      <w:pPr>
        <w:ind w:firstLine="567"/>
        <w:jc w:val="both"/>
        <w:rPr>
          <w:rFonts w:ascii="GHEA Grapalat" w:hAnsi="GHEA Grapalat"/>
          <w:color w:val="000000" w:themeColor="text1"/>
          <w:sz w:val="20"/>
          <w:szCs w:val="20"/>
          <w:lang w:val="hy-AM"/>
        </w:rPr>
      </w:pPr>
      <w:r w:rsidRPr="0051377A">
        <w:rPr>
          <w:rFonts w:ascii="GHEA Grapalat" w:hAnsi="GHEA Grapalat" w:cs="Sylfaen"/>
          <w:color w:val="000000" w:themeColor="text1"/>
          <w:sz w:val="20"/>
          <w:lang w:val="hy-AM"/>
        </w:rPr>
        <w:t>1)</w:t>
      </w:r>
      <w:r w:rsidRPr="0051377A">
        <w:rPr>
          <w:rFonts w:ascii="GHEA Grapalat" w:hAnsi="GHEA Grapalat" w:cs="Sylfaen"/>
          <w:color w:val="000000" w:themeColor="text1"/>
          <w:sz w:val="20"/>
          <w:lang w:val="af-ZA"/>
        </w:rPr>
        <w:t xml:space="preserve"> ե</w:t>
      </w:r>
      <w:r w:rsidRPr="0051377A">
        <w:rPr>
          <w:rFonts w:ascii="GHEA Grapalat" w:hAnsi="GHEA Grapalat" w:cs="Sylfaen"/>
          <w:color w:val="000000" w:themeColor="text1"/>
          <w:sz w:val="20"/>
          <w:lang w:val="hy-AM"/>
        </w:rPr>
        <w:t xml:space="preserve">թե սույն ընթացակարգի շրջանակում ընտրված մասնակցի ներկայացրած գնային առաջարկը չի գերազանցում 70 մլն. ՀՀ դրամը, ապա պայմանագրի ապահովումը ներկայացվում է ընտրված մասնակցի կողմից միակողմանի հաստատված հայտարարության` տուժանքի  կամ կանխիկ փողի ձևով:  Այն դեպքում, երբ սույն ընթացակարգի շրջանակում ընտրված մասնակցի ներկայացրած գնային առաջարկը գերազանցում է 70 մլն. ՀՀ դրամը, ապա պայմանագրի ապահովումը ներկայացվում է բանկային երաշխիքի կամ կանխիկ փողի ձևով: Կանխիկ փողի ձևով ներկայացված պայմանագրի ապահովումը </w:t>
      </w:r>
      <w:r w:rsidRPr="0051377A">
        <w:rPr>
          <w:rFonts w:ascii="GHEA Grapalat" w:hAnsi="GHEA Grapalat"/>
          <w:color w:val="000000" w:themeColor="text1"/>
          <w:sz w:val="20"/>
          <w:szCs w:val="20"/>
          <w:lang w:val="hy-AM"/>
        </w:rPr>
        <w:t xml:space="preserve">պետք է փոխանցվի Կենտրոնական գանձապետարանում լիազորված մարմնի անվամբ բացված </w:t>
      </w:r>
      <w:r w:rsidRPr="0051377A">
        <w:rPr>
          <w:rFonts w:ascii="GHEA Grapalat" w:hAnsi="GHEA Grapalat"/>
          <w:color w:val="000000" w:themeColor="text1"/>
          <w:lang w:val="hy-AM"/>
        </w:rPr>
        <w:t>«</w:t>
      </w:r>
      <w:r w:rsidRPr="0051377A">
        <w:rPr>
          <w:rFonts w:ascii="GHEA Grapalat" w:hAnsi="GHEA Grapalat"/>
          <w:color w:val="000000" w:themeColor="text1"/>
          <w:sz w:val="20"/>
          <w:szCs w:val="20"/>
          <w:lang w:val="hy-AM"/>
        </w:rPr>
        <w:t>900008000474</w:t>
      </w:r>
      <w:r w:rsidRPr="0051377A">
        <w:rPr>
          <w:rFonts w:ascii="GHEA Grapalat" w:hAnsi="GHEA Grapalat"/>
          <w:color w:val="000000" w:themeColor="text1"/>
          <w:lang w:val="hy-AM"/>
        </w:rPr>
        <w:t>»</w:t>
      </w:r>
      <w:r w:rsidRPr="0051377A">
        <w:rPr>
          <w:rFonts w:ascii="GHEA Grapalat" w:hAnsi="GHEA Grapalat"/>
          <w:color w:val="000000" w:themeColor="text1"/>
          <w:sz w:val="20"/>
          <w:szCs w:val="20"/>
          <w:lang w:val="hy-AM"/>
        </w:rPr>
        <w:t xml:space="preserve"> գանձապետական հաշվին: Պայմանագրի ապահովումը մ</w:t>
      </w:r>
      <w:r w:rsidRPr="0051377A">
        <w:rPr>
          <w:rFonts w:ascii="GHEA Grapalat" w:hAnsi="GHEA Grapalat" w:cs="Sylfaen"/>
          <w:color w:val="000000" w:themeColor="text1"/>
          <w:sz w:val="20"/>
          <w:lang w:val="hy-AM"/>
        </w:rPr>
        <w:t>իակողմանի հաստատված հայտարարության` տուժանքի ձևով ներկայացվելու դեպքում այն ներկայացվում է հավելված N 8-ով սահմանված ձևին համապատասխան:</w:t>
      </w:r>
    </w:p>
    <w:p w14:paraId="5441DCAA" w14:textId="77777777" w:rsidR="0044364E" w:rsidRPr="0051377A" w:rsidRDefault="0044364E" w:rsidP="00DF47DB">
      <w:pPr>
        <w:ind w:firstLine="567"/>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lang w:val="hy-AM"/>
        </w:rPr>
        <w:t xml:space="preserve">2) եթե գնման ընթացակարգը կազմակերպվել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w:t>
      </w:r>
      <w:r w:rsidRPr="0051377A">
        <w:rPr>
          <w:rFonts w:ascii="GHEA Grapalat" w:hAnsi="GHEA Grapalat" w:cs="Sylfaen"/>
          <w:color w:val="000000" w:themeColor="text1"/>
          <w:sz w:val="20"/>
          <w:lang w:val="hy-AM"/>
        </w:rPr>
        <w:lastRenderedPageBreak/>
        <w:t xml:space="preserve">ֆինանսական միջոցները գերազանցում են 70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ընտրված մասնակիցը ներկայացնում է բանկային երաշխիքի կամ կանխիկ փողի, իսկ պահանջվող ֆինանսական միջոցների մասով` միակողմանի հաստատված հայտարարության` տուժանքի կամ կանխիկ փողի ձևով: Սույն ենթակետի կիրառման դեպքում բանկային երաշխիքի կամ կանխիկ փողի ձևով ներկայացված պայմանագրի ապահովումը </w:t>
      </w:r>
      <w:r w:rsidRPr="0051377A">
        <w:rPr>
          <w:rFonts w:ascii="GHEA Grapalat" w:hAnsi="GHEA Grapalat"/>
          <w:color w:val="000000" w:themeColor="text1"/>
          <w:sz w:val="20"/>
          <w:szCs w:val="20"/>
          <w:lang w:val="hy-AM"/>
        </w:rPr>
        <w:t xml:space="preserve">այն ներկայացրած մասնակցին վերադարձվում է հատկացված ֆինանսական միջոցների հաշվին պայմանագրով ստանձնված պարտավորությունները ողջ ծավալով կատարվելուն հաջորդող տաս աշխատանքային օրվա ընթացքում: </w:t>
      </w:r>
    </w:p>
    <w:p w14:paraId="6FDA7B30" w14:textId="77777777" w:rsidR="00EB0848" w:rsidRPr="0051377A" w:rsidRDefault="0044364E" w:rsidP="00DF47DB">
      <w:pPr>
        <w:ind w:firstLine="567"/>
        <w:jc w:val="both"/>
        <w:rPr>
          <w:rFonts w:ascii="GHEA Grapalat" w:hAnsi="GHEA Grapalat" w:cs="Sylfaen"/>
          <w:i/>
          <w:color w:val="000000" w:themeColor="text1"/>
          <w:sz w:val="20"/>
          <w:lang w:val="af-ZA"/>
        </w:rPr>
      </w:pPr>
      <w:r w:rsidRPr="0051377A">
        <w:rPr>
          <w:rFonts w:ascii="GHEA Grapalat" w:hAnsi="GHEA Grapalat" w:cs="Sylfaen"/>
          <w:color w:val="000000" w:themeColor="text1"/>
          <w:sz w:val="20"/>
          <w:lang w:val="hy-AM"/>
        </w:rPr>
        <w:t>10</w:t>
      </w:r>
      <w:r w:rsidRPr="0051377A">
        <w:rPr>
          <w:rFonts w:ascii="GHEA Grapalat" w:hAnsi="GHEA Grapalat" w:cs="Sylfaen"/>
          <w:color w:val="000000" w:themeColor="text1"/>
          <w:sz w:val="20"/>
          <w:lang w:val="af-ZA"/>
        </w:rPr>
        <w:t xml:space="preserve">.3 </w:t>
      </w:r>
      <w:r w:rsidRPr="0051377A">
        <w:rPr>
          <w:rFonts w:ascii="GHEA Grapalat" w:hAnsi="GHEA Grapalat" w:cs="Sylfaen"/>
          <w:color w:val="000000" w:themeColor="text1"/>
          <w:sz w:val="20"/>
          <w:lang w:val="hy-AM"/>
        </w:rPr>
        <w:t>Պայմանագրով</w:t>
      </w:r>
      <w:r w:rsidRPr="0051377A">
        <w:rPr>
          <w:rFonts w:ascii="GHEA Grapalat" w:hAnsi="GHEA Grapalat" w:cs="Sylfaen"/>
          <w:color w:val="000000" w:themeColor="text1"/>
          <w:sz w:val="20"/>
          <w:lang w:val="af-ZA"/>
        </w:rPr>
        <w:t xml:space="preserve"> պ</w:t>
      </w:r>
      <w:r w:rsidRPr="0051377A">
        <w:rPr>
          <w:rFonts w:ascii="GHEA Grapalat" w:hAnsi="GHEA Grapalat" w:cs="Sylfaen"/>
          <w:color w:val="000000" w:themeColor="text1"/>
          <w:sz w:val="20"/>
          <w:lang w:val="hy-AM"/>
        </w:rPr>
        <w:t>ատվիրատուի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կողմից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կանխավճար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հատկացվելու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պայման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նախատեսվելու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դեպքում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ընտրված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մասնակիցը</w:t>
      </w:r>
      <w:r w:rsidRPr="0051377A">
        <w:rPr>
          <w:rFonts w:ascii="GHEA Grapalat" w:hAnsi="GHEA Grapalat" w:cs="Sylfaen"/>
          <w:color w:val="000000" w:themeColor="text1"/>
          <w:sz w:val="20"/>
          <w:lang w:val="af-ZA"/>
        </w:rPr>
        <w:t xml:space="preserve"> պ</w:t>
      </w:r>
      <w:r w:rsidRPr="0051377A">
        <w:rPr>
          <w:rFonts w:ascii="GHEA Grapalat" w:hAnsi="GHEA Grapalat" w:cs="Sylfaen"/>
          <w:color w:val="000000" w:themeColor="text1"/>
          <w:sz w:val="20"/>
          <w:lang w:val="hy-AM"/>
        </w:rPr>
        <w:t>ատվիրատուին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ներկայացնում</w:t>
      </w:r>
      <w:r w:rsidRPr="0051377A">
        <w:rPr>
          <w:rFonts w:ascii="GHEA Grapalat" w:hAnsi="GHEA Grapalat" w:cs="Sylfaen"/>
          <w:color w:val="000000" w:themeColor="text1"/>
          <w:sz w:val="20"/>
          <w:lang w:val="af-ZA"/>
        </w:rPr>
        <w:t xml:space="preserve"> նաև </w:t>
      </w:r>
      <w:r w:rsidRPr="0051377A">
        <w:rPr>
          <w:rFonts w:ascii="GHEA Grapalat" w:hAnsi="GHEA Grapalat" w:cs="Sylfaen"/>
          <w:color w:val="000000" w:themeColor="text1"/>
          <w:sz w:val="20"/>
          <w:lang w:val="hy-AM"/>
        </w:rPr>
        <w:t>կանխավճարի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ապահովում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կանխավճարի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չափով</w:t>
      </w:r>
      <w:r w:rsidRPr="0051377A">
        <w:rPr>
          <w:rFonts w:ascii="GHEA Grapalat" w:hAnsi="GHEA Grapalat" w:cs="Sylfaen"/>
          <w:color w:val="000000" w:themeColor="text1"/>
          <w:sz w:val="20"/>
          <w:lang w:val="af-ZA"/>
        </w:rPr>
        <w:t xml:space="preserve">, բանկային </w:t>
      </w:r>
      <w:r w:rsidRPr="0051377A">
        <w:rPr>
          <w:rFonts w:ascii="GHEA Grapalat" w:hAnsi="GHEA Grapalat" w:cs="Sylfaen"/>
          <w:color w:val="000000" w:themeColor="text1"/>
          <w:sz w:val="20"/>
          <w:lang w:val="hy-AM"/>
        </w:rPr>
        <w:t>երաշխիքի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ձևով:</w:t>
      </w:r>
      <w:r w:rsidRPr="0051377A">
        <w:rPr>
          <w:rFonts w:ascii="GHEA Grapalat" w:hAnsi="GHEA Grapalat" w:cs="Sylfaen"/>
          <w:i/>
          <w:color w:val="000000" w:themeColor="text1"/>
          <w:sz w:val="20"/>
          <w:lang w:val="af-ZA"/>
        </w:rPr>
        <w:t xml:space="preserve"> </w:t>
      </w:r>
    </w:p>
    <w:p w14:paraId="013AADF1" w14:textId="77777777" w:rsidR="0044364E" w:rsidRPr="0051377A" w:rsidRDefault="0044364E" w:rsidP="00DF47DB">
      <w:pPr>
        <w:jc w:val="center"/>
        <w:rPr>
          <w:rFonts w:ascii="GHEA Grapalat" w:hAnsi="GHEA Grapalat"/>
          <w:b/>
          <w:color w:val="000000" w:themeColor="text1"/>
          <w:szCs w:val="22"/>
          <w:lang w:val="af-ZA"/>
        </w:rPr>
      </w:pPr>
    </w:p>
    <w:p w14:paraId="432FB292" w14:textId="77777777" w:rsidR="0044364E" w:rsidRPr="0051377A" w:rsidRDefault="0044364E" w:rsidP="00DF47DB">
      <w:pPr>
        <w:jc w:val="center"/>
        <w:rPr>
          <w:rFonts w:ascii="GHEA Grapalat" w:hAnsi="GHEA Grapalat" w:cs="Arial"/>
          <w:b/>
          <w:color w:val="000000" w:themeColor="text1"/>
          <w:sz w:val="20"/>
          <w:lang w:val="af-ZA"/>
        </w:rPr>
      </w:pPr>
      <w:r w:rsidRPr="0051377A">
        <w:rPr>
          <w:rFonts w:ascii="GHEA Grapalat" w:hAnsi="GHEA Grapalat"/>
          <w:b/>
          <w:color w:val="000000" w:themeColor="text1"/>
          <w:sz w:val="20"/>
          <w:lang w:val="af-ZA"/>
        </w:rPr>
        <w:t xml:space="preserve">11. </w:t>
      </w:r>
      <w:r w:rsidRPr="0051377A">
        <w:rPr>
          <w:rFonts w:ascii="GHEA Grapalat" w:hAnsi="GHEA Grapalat" w:cs="Sylfaen"/>
          <w:b/>
          <w:color w:val="000000" w:themeColor="text1"/>
          <w:sz w:val="20"/>
          <w:lang w:val="af-ZA"/>
        </w:rPr>
        <w:t>ԸՆԹԱՑԱԿԱՐԳԸ</w:t>
      </w:r>
      <w:r w:rsidRPr="0051377A">
        <w:rPr>
          <w:rFonts w:ascii="GHEA Grapalat" w:hAnsi="GHEA Grapalat" w:cs="Arial"/>
          <w:b/>
          <w:color w:val="000000" w:themeColor="text1"/>
          <w:sz w:val="20"/>
          <w:lang w:val="af-ZA"/>
        </w:rPr>
        <w:t xml:space="preserve"> </w:t>
      </w:r>
      <w:r w:rsidRPr="0051377A">
        <w:rPr>
          <w:rFonts w:ascii="GHEA Grapalat" w:hAnsi="GHEA Grapalat" w:cs="Sylfaen"/>
          <w:b/>
          <w:color w:val="000000" w:themeColor="text1"/>
          <w:sz w:val="20"/>
          <w:lang w:val="af-ZA"/>
        </w:rPr>
        <w:t>ՉԿԱՅԱՑԱԾ</w:t>
      </w:r>
      <w:r w:rsidRPr="0051377A">
        <w:rPr>
          <w:rFonts w:ascii="GHEA Grapalat" w:hAnsi="GHEA Grapalat" w:cs="Arial"/>
          <w:b/>
          <w:color w:val="000000" w:themeColor="text1"/>
          <w:sz w:val="20"/>
          <w:lang w:val="af-ZA"/>
        </w:rPr>
        <w:t xml:space="preserve"> </w:t>
      </w:r>
      <w:r w:rsidRPr="0051377A">
        <w:rPr>
          <w:rFonts w:ascii="GHEA Grapalat" w:hAnsi="GHEA Grapalat" w:cs="Sylfaen"/>
          <w:b/>
          <w:color w:val="000000" w:themeColor="text1"/>
          <w:sz w:val="20"/>
          <w:lang w:val="af-ZA"/>
        </w:rPr>
        <w:t>ՀԱՅՏԱՐԱՐԵԼԸ</w:t>
      </w:r>
    </w:p>
    <w:p w14:paraId="17E25CF9" w14:textId="77777777" w:rsidR="0044364E" w:rsidRPr="0051377A" w:rsidRDefault="0044364E" w:rsidP="00DF47DB">
      <w:pPr>
        <w:jc w:val="center"/>
        <w:rPr>
          <w:rFonts w:ascii="GHEA Grapalat" w:hAnsi="GHEA Grapalat"/>
          <w:b/>
          <w:color w:val="000000" w:themeColor="text1"/>
          <w:sz w:val="20"/>
          <w:lang w:val="af-ZA"/>
        </w:rPr>
      </w:pPr>
    </w:p>
    <w:p w14:paraId="62158416"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olor w:val="000000" w:themeColor="text1"/>
          <w:sz w:val="20"/>
          <w:lang w:val="af-ZA"/>
        </w:rPr>
        <w:t>11.</w:t>
      </w:r>
      <w:r w:rsidRPr="0051377A">
        <w:rPr>
          <w:rFonts w:ascii="GHEA Grapalat" w:hAnsi="GHEA Grapalat" w:cs="Sylfaen"/>
          <w:color w:val="000000" w:themeColor="text1"/>
          <w:sz w:val="20"/>
          <w:lang w:val="af-ZA"/>
        </w:rPr>
        <w:t xml:space="preserve">1 </w:t>
      </w:r>
      <w:r w:rsidRPr="0051377A">
        <w:rPr>
          <w:rFonts w:ascii="GHEA Grapalat" w:hAnsi="GHEA Grapalat" w:cs="Sylfaen"/>
          <w:color w:val="000000" w:themeColor="text1"/>
          <w:sz w:val="20"/>
          <w:lang w:val="ru-RU"/>
        </w:rPr>
        <w:t>Օրենքի</w:t>
      </w:r>
      <w:r w:rsidRPr="0051377A">
        <w:rPr>
          <w:rFonts w:ascii="GHEA Grapalat" w:hAnsi="GHEA Grapalat" w:cs="Sylfaen"/>
          <w:color w:val="000000" w:themeColor="text1"/>
          <w:sz w:val="20"/>
          <w:lang w:val="af-ZA"/>
        </w:rPr>
        <w:t xml:space="preserve"> 37-</w:t>
      </w:r>
      <w:r w:rsidRPr="0051377A">
        <w:rPr>
          <w:rFonts w:ascii="GHEA Grapalat" w:hAnsi="GHEA Grapalat" w:cs="Sylfaen"/>
          <w:color w:val="000000" w:themeColor="text1"/>
          <w:sz w:val="20"/>
          <w:lang w:val="ru-RU"/>
        </w:rPr>
        <w:t>րդ</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հոդվածի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համաձայն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հանձնաժողովը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ընթացակարգը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չկայացած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հայտարարում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եթե</w:t>
      </w:r>
      <w:r w:rsidRPr="0051377A">
        <w:rPr>
          <w:rFonts w:ascii="GHEA Grapalat" w:hAnsi="GHEA Grapalat" w:cs="Sylfaen"/>
          <w:color w:val="000000" w:themeColor="text1"/>
          <w:sz w:val="20"/>
          <w:lang w:val="af-ZA"/>
        </w:rPr>
        <w:t>`</w:t>
      </w:r>
    </w:p>
    <w:p w14:paraId="6E7932B4"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1) </w:t>
      </w:r>
      <w:r w:rsidRPr="0051377A">
        <w:rPr>
          <w:rFonts w:ascii="GHEA Grapalat" w:hAnsi="GHEA Grapalat" w:cs="Sylfaen"/>
          <w:color w:val="000000" w:themeColor="text1"/>
          <w:sz w:val="20"/>
          <w:lang w:val="ru-RU"/>
        </w:rPr>
        <w:t>հայտերից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ոչ</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մեկը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չի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համապատասխանում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հրավերի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պայմաններին</w:t>
      </w:r>
      <w:r w:rsidRPr="0051377A">
        <w:rPr>
          <w:rFonts w:ascii="GHEA Grapalat" w:hAnsi="GHEA Grapalat" w:cs="Sylfaen"/>
          <w:color w:val="000000" w:themeColor="text1"/>
          <w:sz w:val="20"/>
          <w:lang w:val="af-ZA"/>
        </w:rPr>
        <w:t>.</w:t>
      </w:r>
    </w:p>
    <w:p w14:paraId="3A9B271D" w14:textId="1409345C" w:rsidR="0044364E" w:rsidRPr="0051377A" w:rsidRDefault="0044364E" w:rsidP="00DF47DB">
      <w:pPr>
        <w:ind w:firstLine="567"/>
        <w:jc w:val="both"/>
        <w:rPr>
          <w:rFonts w:ascii="GHEA Grapalat" w:hAnsi="GHEA Grapalat" w:cs="Sylfaen"/>
          <w:color w:val="000000" w:themeColor="text1"/>
          <w:sz w:val="20"/>
          <w:lang w:val="hy-AM"/>
        </w:rPr>
      </w:pPr>
      <w:r w:rsidRPr="0051377A">
        <w:rPr>
          <w:rFonts w:ascii="GHEA Grapalat" w:hAnsi="GHEA Grapalat" w:cs="Sylfaen"/>
          <w:color w:val="000000" w:themeColor="text1"/>
          <w:sz w:val="20"/>
          <w:lang w:val="af-ZA"/>
        </w:rPr>
        <w:t xml:space="preserve">2) </w:t>
      </w:r>
      <w:r w:rsidRPr="0051377A">
        <w:rPr>
          <w:rFonts w:ascii="GHEA Grapalat" w:hAnsi="GHEA Grapalat" w:cs="Sylfaen"/>
          <w:color w:val="000000" w:themeColor="text1"/>
          <w:sz w:val="20"/>
          <w:lang w:val="ru-RU"/>
        </w:rPr>
        <w:t>դադարում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գոյություն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ունենալ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գնման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պահանջը</w:t>
      </w:r>
      <w:r w:rsidRPr="0051377A">
        <w:rPr>
          <w:rFonts w:ascii="GHEA Grapalat" w:hAnsi="GHEA Grapalat" w:cs="Sylfaen"/>
          <w:color w:val="000000" w:themeColor="text1"/>
          <w:sz w:val="20"/>
          <w:lang w:val="hy-AM"/>
        </w:rPr>
        <w:t xml:space="preserve">: Ընդ որում </w:t>
      </w:r>
      <w:r w:rsidRPr="0051377A">
        <w:rPr>
          <w:rFonts w:ascii="GHEA Grapalat" w:hAnsi="GHEA Grapalat" w:cs="Sylfaen"/>
          <w:color w:val="000000" w:themeColor="text1"/>
          <w:sz w:val="20"/>
          <w:lang w:val="ru-RU"/>
        </w:rPr>
        <w:t>համայնքների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կարիքների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համար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կազմակերպված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գնման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ընթացակարգը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ամբողջությամբ</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մասնակի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չկայացած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հայտարարվել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համայնքի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ավագանու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որոշման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հիման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վրա</w:t>
      </w:r>
      <w:r w:rsidRPr="0051377A">
        <w:rPr>
          <w:rFonts w:ascii="GHEA Grapalat" w:hAnsi="GHEA Grapalat" w:cs="Sylfaen"/>
          <w:color w:val="000000" w:themeColor="text1"/>
          <w:sz w:val="20"/>
          <w:lang w:val="hy-AM"/>
        </w:rPr>
        <w:t>:</w:t>
      </w:r>
    </w:p>
    <w:p w14:paraId="6D3869F6"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3) </w:t>
      </w:r>
      <w:r w:rsidRPr="0051377A">
        <w:rPr>
          <w:rFonts w:ascii="GHEA Grapalat" w:hAnsi="GHEA Grapalat" w:cs="Sylfaen"/>
          <w:color w:val="000000" w:themeColor="text1"/>
          <w:sz w:val="20"/>
          <w:lang w:val="hy-AM"/>
        </w:rPr>
        <w:t>ոչ</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մի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հայտ</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չի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ներկայացվել</w:t>
      </w:r>
      <w:r w:rsidRPr="0051377A">
        <w:rPr>
          <w:rFonts w:ascii="GHEA Grapalat" w:hAnsi="GHEA Grapalat" w:cs="Sylfaen"/>
          <w:color w:val="000000" w:themeColor="text1"/>
          <w:sz w:val="20"/>
          <w:lang w:val="af-ZA"/>
        </w:rPr>
        <w:t>.</w:t>
      </w:r>
    </w:p>
    <w:p w14:paraId="2845E7D2"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4) </w:t>
      </w:r>
      <w:r w:rsidRPr="0051377A">
        <w:rPr>
          <w:rFonts w:ascii="GHEA Grapalat" w:hAnsi="GHEA Grapalat" w:cs="Sylfaen"/>
          <w:color w:val="000000" w:themeColor="text1"/>
          <w:sz w:val="20"/>
          <w:lang w:val="ru-RU"/>
        </w:rPr>
        <w:t>պայմանագիր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չի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կնքվում։</w:t>
      </w:r>
    </w:p>
    <w:p w14:paraId="1CDB3B08"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11.2 Գ</w:t>
      </w:r>
      <w:r w:rsidRPr="0051377A">
        <w:rPr>
          <w:rFonts w:ascii="GHEA Grapalat" w:hAnsi="GHEA Grapalat" w:cs="Sylfaen"/>
          <w:color w:val="000000" w:themeColor="text1"/>
          <w:sz w:val="20"/>
          <w:lang w:val="ru-RU"/>
        </w:rPr>
        <w:t>նման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ընթացակարգը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չկայացած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հայտարարվելու</w:t>
      </w:r>
      <w:r w:rsidRPr="0051377A">
        <w:rPr>
          <w:rFonts w:ascii="GHEA Grapalat" w:hAnsi="GHEA Grapalat" w:cs="Sylfaen"/>
          <w:color w:val="000000" w:themeColor="text1"/>
          <w:sz w:val="20"/>
        </w:rPr>
        <w:t>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հաջորդող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աշխատանքային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օրվա</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ընթացքում</w:t>
      </w:r>
      <w:r w:rsidRPr="0051377A">
        <w:rPr>
          <w:rFonts w:ascii="GHEA Grapalat" w:hAnsi="GHEA Grapalat" w:cs="Sylfaen"/>
          <w:color w:val="000000" w:themeColor="text1"/>
          <w:sz w:val="20"/>
          <w:lang w:val="af-ZA"/>
        </w:rPr>
        <w:t>, պ</w:t>
      </w:r>
      <w:r w:rsidRPr="0051377A">
        <w:rPr>
          <w:rFonts w:ascii="GHEA Grapalat" w:hAnsi="GHEA Grapalat" w:cs="Sylfaen"/>
          <w:color w:val="000000" w:themeColor="text1"/>
          <w:sz w:val="20"/>
          <w:lang w:val="ru-RU"/>
        </w:rPr>
        <w:t>ատվիրատուն</w:t>
      </w:r>
      <w:r w:rsidRPr="0051377A">
        <w:rPr>
          <w:rFonts w:ascii="GHEA Grapalat" w:hAnsi="GHEA Grapalat" w:cs="Sylfaen"/>
          <w:color w:val="000000" w:themeColor="text1"/>
          <w:sz w:val="20"/>
          <w:lang w:val="af-ZA"/>
        </w:rPr>
        <w:t xml:space="preserve"> տեղեկագրում հրապարակում է </w:t>
      </w:r>
      <w:r w:rsidRPr="0051377A">
        <w:rPr>
          <w:rFonts w:ascii="GHEA Grapalat" w:hAnsi="GHEA Grapalat" w:cs="Sylfaen"/>
          <w:color w:val="000000" w:themeColor="text1"/>
          <w:sz w:val="20"/>
          <w:lang w:val="ru-RU"/>
        </w:rPr>
        <w:t>հայտարարություն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նշվում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գնման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ընթացակարգը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չկայացած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հայտարարվելու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հիմնավորումը։</w:t>
      </w:r>
      <w:r w:rsidRPr="0051377A">
        <w:rPr>
          <w:rFonts w:ascii="GHEA Grapalat" w:hAnsi="GHEA Grapalat" w:cs="Sylfaen"/>
          <w:color w:val="000000" w:themeColor="text1"/>
          <w:sz w:val="20"/>
          <w:lang w:val="af-ZA"/>
        </w:rPr>
        <w:t xml:space="preserve"> </w:t>
      </w:r>
    </w:p>
    <w:p w14:paraId="21747049" w14:textId="77777777" w:rsidR="0044364E" w:rsidRPr="0051377A" w:rsidRDefault="0044364E" w:rsidP="00DF47DB">
      <w:pPr>
        <w:ind w:firstLine="567"/>
        <w:jc w:val="both"/>
        <w:rPr>
          <w:rFonts w:ascii="GHEA Grapalat" w:hAnsi="GHEA Grapalat" w:cs="Sylfaen"/>
          <w:color w:val="000000" w:themeColor="text1"/>
          <w:sz w:val="20"/>
          <w:lang w:val="af-ZA"/>
        </w:rPr>
      </w:pPr>
    </w:p>
    <w:p w14:paraId="0B0453D9" w14:textId="77777777" w:rsidR="0044364E" w:rsidRPr="0051377A" w:rsidRDefault="0044364E" w:rsidP="00DF47DB">
      <w:pPr>
        <w:pStyle w:val="BodyTextIndent"/>
        <w:spacing w:line="240" w:lineRule="auto"/>
        <w:rPr>
          <w:rFonts w:ascii="GHEA Grapalat" w:hAnsi="GHEA Grapalat"/>
          <w:i w:val="0"/>
          <w:color w:val="000000" w:themeColor="text1"/>
          <w:sz w:val="18"/>
          <w:szCs w:val="18"/>
          <w:u w:val="single"/>
          <w:lang w:val="af-ZA"/>
        </w:rPr>
      </w:pPr>
    </w:p>
    <w:p w14:paraId="40116F91" w14:textId="77777777" w:rsidR="0044364E" w:rsidRPr="0051377A" w:rsidRDefault="0044364E" w:rsidP="00DF47DB">
      <w:pPr>
        <w:jc w:val="center"/>
        <w:rPr>
          <w:rFonts w:ascii="GHEA Grapalat" w:hAnsi="GHEA Grapalat"/>
          <w:b/>
          <w:color w:val="000000" w:themeColor="text1"/>
          <w:sz w:val="20"/>
          <w:lang w:val="af-ZA"/>
        </w:rPr>
      </w:pPr>
      <w:r w:rsidRPr="0051377A">
        <w:rPr>
          <w:rFonts w:ascii="GHEA Grapalat" w:hAnsi="GHEA Grapalat"/>
          <w:b/>
          <w:color w:val="000000" w:themeColor="text1"/>
          <w:sz w:val="20"/>
          <w:lang w:val="af-ZA"/>
        </w:rPr>
        <w:t xml:space="preserve">12. ԳՆՄԱՆ ԳՈՐԾԸՆԹԱՑԻ ՀԵՏ ԿԱՊՎԱԾ ԳՈՐԾՈՂՈՒԹՅՈՒՆՆԵՐԸ ԵՎ (ԿԱՄ) </w:t>
      </w:r>
    </w:p>
    <w:p w14:paraId="77F1EF4E" w14:textId="77777777" w:rsidR="0044364E" w:rsidRPr="0051377A" w:rsidRDefault="0044364E" w:rsidP="00DF47DB">
      <w:pPr>
        <w:jc w:val="center"/>
        <w:rPr>
          <w:rFonts w:ascii="GHEA Grapalat" w:hAnsi="GHEA Grapalat"/>
          <w:b/>
          <w:color w:val="000000" w:themeColor="text1"/>
          <w:sz w:val="20"/>
          <w:lang w:val="af-ZA"/>
        </w:rPr>
      </w:pPr>
      <w:r w:rsidRPr="0051377A">
        <w:rPr>
          <w:rFonts w:ascii="GHEA Grapalat" w:hAnsi="GHEA Grapalat"/>
          <w:b/>
          <w:color w:val="000000" w:themeColor="text1"/>
          <w:sz w:val="20"/>
          <w:lang w:val="af-ZA"/>
        </w:rPr>
        <w:t xml:space="preserve">ԸՆԴՈՒՆՎԱԾ ՈՐՈՇՈՒՄՆԵՐԸ ԲՈՂՈՔԱՐԿԵԼՈՒ ՄԱՍՆԱԿՑԻ </w:t>
      </w:r>
    </w:p>
    <w:p w14:paraId="1776772E" w14:textId="77777777" w:rsidR="0044364E" w:rsidRPr="0051377A" w:rsidRDefault="0044364E" w:rsidP="00DF47DB">
      <w:pPr>
        <w:jc w:val="center"/>
        <w:rPr>
          <w:rFonts w:ascii="GHEA Grapalat" w:hAnsi="GHEA Grapalat"/>
          <w:b/>
          <w:color w:val="000000" w:themeColor="text1"/>
          <w:sz w:val="20"/>
          <w:lang w:val="af-ZA"/>
        </w:rPr>
      </w:pPr>
      <w:r w:rsidRPr="0051377A">
        <w:rPr>
          <w:rFonts w:ascii="GHEA Grapalat" w:hAnsi="GHEA Grapalat"/>
          <w:b/>
          <w:color w:val="000000" w:themeColor="text1"/>
          <w:sz w:val="20"/>
          <w:lang w:val="af-ZA"/>
        </w:rPr>
        <w:t>ԻՐԱՎՈՒՆՔԸ ԵՎ ԿԱՐԳԸ</w:t>
      </w:r>
    </w:p>
    <w:p w14:paraId="36C6CC4B" w14:textId="77777777" w:rsidR="0044364E" w:rsidRPr="0051377A" w:rsidRDefault="0044364E" w:rsidP="00DF47DB">
      <w:pPr>
        <w:jc w:val="center"/>
        <w:rPr>
          <w:rFonts w:ascii="GHEA Grapalat" w:hAnsi="GHEA Grapalat"/>
          <w:b/>
          <w:color w:val="000000" w:themeColor="text1"/>
          <w:sz w:val="20"/>
          <w:lang w:val="af-ZA"/>
        </w:rPr>
      </w:pPr>
    </w:p>
    <w:p w14:paraId="03983603"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12.1</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lang w:val="ru-RU"/>
        </w:rPr>
        <w:t>Յուրաքանչյուր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իրավունք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ունի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բողոքարկելու</w:t>
      </w:r>
      <w:r w:rsidRPr="0051377A">
        <w:rPr>
          <w:rFonts w:ascii="GHEA Grapalat" w:hAnsi="GHEA Grapalat" w:cs="Sylfaen"/>
          <w:color w:val="000000" w:themeColor="text1"/>
          <w:sz w:val="20"/>
          <w:szCs w:val="20"/>
          <w:lang w:val="af-ZA"/>
        </w:rPr>
        <w:t xml:space="preserve"> պ</w:t>
      </w:r>
      <w:r w:rsidRPr="0051377A">
        <w:rPr>
          <w:rFonts w:ascii="GHEA Grapalat" w:hAnsi="GHEA Grapalat" w:cs="Sylfaen"/>
          <w:color w:val="000000" w:themeColor="text1"/>
          <w:sz w:val="20"/>
          <w:szCs w:val="20"/>
          <w:lang w:val="ru-RU"/>
        </w:rPr>
        <w:t>ատվիրատուի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հանձնաժողովի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w:t>
      </w:r>
      <w:r w:rsidRPr="0051377A">
        <w:rPr>
          <w:rFonts w:ascii="GHEA Mariam" w:hAnsi="GHEA Mariam" w:cs="Sylfaen"/>
          <w:color w:val="000000" w:themeColor="text1"/>
          <w:sz w:val="20"/>
          <w:szCs w:val="20"/>
          <w:lang w:val="af-ZA"/>
        </w:rPr>
        <w:t xml:space="preserve"> </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գործողությունները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անգործությունը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որոշումները։</w:t>
      </w:r>
    </w:p>
    <w:p w14:paraId="015CBFA0"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12.2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այդ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թվում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քննման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հարաբերությունները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վարչական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հարաբերություններ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չեն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դրանք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կարգավորվում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Հայաստանի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Հանարապետության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քաղաքացիաիրավական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հարաբերությունները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կարգավորող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օրենսդրությամբ։</w:t>
      </w:r>
    </w:p>
    <w:p w14:paraId="5E3008E2"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12.3  </w:t>
      </w:r>
      <w:r w:rsidRPr="0051377A">
        <w:rPr>
          <w:rFonts w:ascii="GHEA Grapalat" w:hAnsi="GHEA Grapalat" w:cs="Sylfaen"/>
          <w:color w:val="000000" w:themeColor="text1"/>
          <w:sz w:val="20"/>
          <w:szCs w:val="20"/>
          <w:lang w:val="ru-RU"/>
        </w:rPr>
        <w:t>Յուրաքանչյուր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իրավունք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ունի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Օրենքի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համաձայն</w:t>
      </w:r>
      <w:r w:rsidRPr="0051377A">
        <w:rPr>
          <w:rFonts w:ascii="GHEA Grapalat" w:hAnsi="GHEA Grapalat" w:cs="Sylfaen"/>
          <w:color w:val="000000" w:themeColor="text1"/>
          <w:sz w:val="20"/>
          <w:szCs w:val="20"/>
          <w:lang w:val="af-ZA"/>
        </w:rPr>
        <w:t>`</w:t>
      </w:r>
    </w:p>
    <w:p w14:paraId="73D1A2F0"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 </w:t>
      </w:r>
      <w:r w:rsidRPr="0051377A">
        <w:rPr>
          <w:rFonts w:ascii="GHEA Grapalat" w:hAnsi="GHEA Grapalat" w:cs="Sylfaen"/>
          <w:color w:val="000000" w:themeColor="text1"/>
          <w:sz w:val="20"/>
          <w:szCs w:val="20"/>
          <w:lang w:val="ru-RU"/>
        </w:rPr>
        <w:t>նախքան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պայմանագրի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կնքումը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բողոքարկելու</w:t>
      </w:r>
      <w:r w:rsidRPr="0051377A">
        <w:rPr>
          <w:rFonts w:ascii="GHEA Grapalat" w:hAnsi="GHEA Grapalat" w:cs="Sylfaen"/>
          <w:color w:val="000000" w:themeColor="text1"/>
          <w:sz w:val="20"/>
          <w:szCs w:val="20"/>
          <w:lang w:val="af-ZA"/>
        </w:rPr>
        <w:t xml:space="preserve"> պ</w:t>
      </w:r>
      <w:r w:rsidRPr="0051377A">
        <w:rPr>
          <w:rFonts w:ascii="GHEA Grapalat" w:hAnsi="GHEA Grapalat" w:cs="Sylfaen"/>
          <w:color w:val="000000" w:themeColor="text1"/>
          <w:sz w:val="20"/>
          <w:szCs w:val="20"/>
          <w:lang w:val="ru-RU"/>
        </w:rPr>
        <w:t>ատվիրատուի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հանձնաժողովի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գործողությունները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անգործությունը</w:t>
      </w:r>
      <w:r w:rsidRPr="0051377A">
        <w:rPr>
          <w:rFonts w:ascii="GHEA Grapalat" w:hAnsi="GHEA Grapalat" w:cs="Sylfaen"/>
          <w:color w:val="000000" w:themeColor="text1"/>
          <w:sz w:val="20"/>
          <w:szCs w:val="20"/>
          <w:lang w:val="af-ZA"/>
        </w:rPr>
        <w:t xml:space="preserve">) և </w:t>
      </w:r>
      <w:r w:rsidRPr="0051377A">
        <w:rPr>
          <w:rFonts w:ascii="GHEA Grapalat" w:hAnsi="GHEA Grapalat" w:cs="Sylfaen"/>
          <w:color w:val="000000" w:themeColor="text1"/>
          <w:sz w:val="20"/>
          <w:szCs w:val="20"/>
          <w:lang w:val="ru-RU"/>
        </w:rPr>
        <w:t>որոշումները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անձին</w:t>
      </w:r>
      <w:r w:rsidRPr="0051377A">
        <w:rPr>
          <w:rFonts w:ascii="GHEA Grapalat" w:hAnsi="GHEA Grapalat" w:cs="Sylfaen"/>
          <w:color w:val="000000" w:themeColor="text1"/>
          <w:sz w:val="20"/>
          <w:szCs w:val="20"/>
          <w:lang w:val="af-ZA"/>
        </w:rPr>
        <w:t>:</w:t>
      </w:r>
    </w:p>
    <w:p w14:paraId="4C64B883" w14:textId="77777777" w:rsidR="0044364E" w:rsidRPr="0051377A" w:rsidRDefault="0044364E" w:rsidP="00DF47DB">
      <w:pPr>
        <w:ind w:firstLine="567"/>
        <w:jc w:val="both"/>
        <w:rPr>
          <w:rFonts w:ascii="GHEA Grapalat" w:hAnsi="GHEA Grapalat" w:cs="Sylfaen"/>
          <w:color w:val="000000" w:themeColor="text1"/>
          <w:sz w:val="20"/>
          <w:szCs w:val="20"/>
          <w:lang w:val="af-ZA"/>
        </w:rPr>
      </w:pPr>
      <w:bookmarkStart w:id="13" w:name="_Hlk9264573"/>
      <w:r w:rsidRPr="0051377A">
        <w:rPr>
          <w:rFonts w:ascii="GHEA Grapalat" w:hAnsi="GHEA Grapalat" w:cs="Sylfaen"/>
          <w:color w:val="000000" w:themeColor="text1"/>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3"/>
    <w:p w14:paraId="4F076603"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2) </w:t>
      </w:r>
      <w:r w:rsidRPr="0051377A">
        <w:rPr>
          <w:rFonts w:ascii="GHEA Grapalat" w:hAnsi="GHEA Grapalat" w:cs="Sylfaen"/>
          <w:color w:val="000000" w:themeColor="text1"/>
          <w:sz w:val="20"/>
          <w:szCs w:val="20"/>
          <w:lang w:val="ru-RU"/>
        </w:rPr>
        <w:t>դատական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կարգով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բողոքարկելու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w:t>
      </w:r>
      <w:r w:rsidRPr="0051377A">
        <w:rPr>
          <w:rFonts w:ascii="GHEA Grapalat" w:hAnsi="GHEA Grapalat" w:cs="Sylfaen"/>
          <w:color w:val="000000" w:themeColor="text1"/>
          <w:sz w:val="20"/>
          <w:szCs w:val="20"/>
          <w:lang w:val="af-ZA"/>
        </w:rPr>
        <w:t>, պ</w:t>
      </w:r>
      <w:r w:rsidRPr="0051377A">
        <w:rPr>
          <w:rFonts w:ascii="GHEA Grapalat" w:hAnsi="GHEA Grapalat" w:cs="Sylfaen"/>
          <w:color w:val="000000" w:themeColor="text1"/>
          <w:sz w:val="20"/>
          <w:szCs w:val="20"/>
          <w:lang w:val="ru-RU"/>
        </w:rPr>
        <w:t>ատվիրատուի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հանձնաժողովի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գործողությունները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անգործությունը</w:t>
      </w:r>
      <w:r w:rsidRPr="0051377A">
        <w:rPr>
          <w:rFonts w:ascii="GHEA Grapalat" w:hAnsi="GHEA Grapalat" w:cs="Sylfaen"/>
          <w:color w:val="000000" w:themeColor="text1"/>
          <w:sz w:val="20"/>
          <w:szCs w:val="20"/>
          <w:lang w:val="af-ZA"/>
        </w:rPr>
        <w:t xml:space="preserve">) և </w:t>
      </w:r>
      <w:r w:rsidRPr="0051377A">
        <w:rPr>
          <w:rFonts w:ascii="GHEA Grapalat" w:hAnsi="GHEA Grapalat" w:cs="Sylfaen"/>
          <w:color w:val="000000" w:themeColor="text1"/>
          <w:sz w:val="20"/>
          <w:szCs w:val="20"/>
          <w:lang w:val="ru-RU"/>
        </w:rPr>
        <w:t>որոշումները։</w:t>
      </w:r>
    </w:p>
    <w:p w14:paraId="69E1548F"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12.4  </w:t>
      </w:r>
      <w:r w:rsidRPr="0051377A">
        <w:rPr>
          <w:rFonts w:ascii="GHEA Grapalat" w:hAnsi="GHEA Grapalat" w:cs="Sylfaen"/>
          <w:color w:val="000000" w:themeColor="text1"/>
          <w:sz w:val="20"/>
          <w:szCs w:val="20"/>
          <w:lang w:val="ru-RU"/>
        </w:rPr>
        <w:t>Եթե</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բողոքարկում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w:t>
      </w:r>
    </w:p>
    <w:p w14:paraId="0475D921"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 </w:t>
      </w:r>
      <w:r w:rsidRPr="0051377A">
        <w:rPr>
          <w:rFonts w:ascii="GHEA Grapalat" w:hAnsi="GHEA Grapalat" w:cs="Sylfaen"/>
          <w:color w:val="000000" w:themeColor="text1"/>
          <w:sz w:val="20"/>
          <w:szCs w:val="20"/>
          <w:lang w:val="ru-RU"/>
        </w:rPr>
        <w:t>պայմանագիր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կնքելու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ապա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w:t>
      </w:r>
      <w:r w:rsidRPr="0051377A">
        <w:rPr>
          <w:rFonts w:ascii="GHEA Grapalat" w:hAnsi="GHEA Grapalat" w:cs="Sylfaen"/>
          <w:color w:val="000000" w:themeColor="text1"/>
          <w:sz w:val="20"/>
          <w:szCs w:val="20"/>
        </w:rPr>
        <w:t>ն</w:t>
      </w:r>
      <w:r w:rsidRPr="0051377A">
        <w:rPr>
          <w:rFonts w:ascii="GHEA Grapalat" w:hAnsi="GHEA Grapalat" w:cs="Sylfaen"/>
          <w:color w:val="000000" w:themeColor="text1"/>
          <w:sz w:val="20"/>
          <w:szCs w:val="20"/>
          <w:lang w:val="ru-RU"/>
        </w:rPr>
        <w:t>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սույն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հրավերի</w:t>
      </w:r>
      <w:r w:rsidRPr="0051377A">
        <w:rPr>
          <w:rFonts w:ascii="GHEA Grapalat" w:hAnsi="GHEA Grapalat" w:cs="Sylfaen"/>
          <w:color w:val="000000" w:themeColor="text1"/>
          <w:sz w:val="20"/>
          <w:szCs w:val="20"/>
          <w:lang w:val="af-ZA"/>
        </w:rPr>
        <w:t xml:space="preserve"> 1-</w:t>
      </w:r>
      <w:r w:rsidRPr="0051377A">
        <w:rPr>
          <w:rFonts w:ascii="GHEA Grapalat" w:hAnsi="GHEA Grapalat" w:cs="Sylfaen"/>
          <w:color w:val="000000" w:themeColor="text1"/>
          <w:sz w:val="20"/>
          <w:szCs w:val="20"/>
        </w:rPr>
        <w:t>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մասի</w:t>
      </w:r>
      <w:r w:rsidRPr="0051377A">
        <w:rPr>
          <w:rFonts w:ascii="GHEA Grapalat" w:hAnsi="GHEA Grapalat" w:cs="Sylfaen"/>
          <w:color w:val="000000" w:themeColor="text1"/>
          <w:sz w:val="20"/>
          <w:szCs w:val="20"/>
          <w:lang w:val="af-ZA"/>
        </w:rPr>
        <w:t xml:space="preserve"> 8.28-</w:t>
      </w:r>
      <w:r w:rsidRPr="0051377A">
        <w:rPr>
          <w:rFonts w:ascii="GHEA Grapalat" w:hAnsi="GHEA Grapalat" w:cs="Sylfaen"/>
          <w:color w:val="000000" w:themeColor="text1"/>
          <w:sz w:val="20"/>
          <w:szCs w:val="20"/>
          <w:lang w:val="ru-RU"/>
        </w:rPr>
        <w:t>րդ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կետով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նախատեսված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անգործության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ժամանակահատվածում</w:t>
      </w:r>
      <w:r w:rsidRPr="0051377A">
        <w:rPr>
          <w:rFonts w:ascii="GHEA Grapalat" w:hAnsi="GHEA Grapalat" w:cs="Sylfaen"/>
          <w:color w:val="000000" w:themeColor="text1"/>
          <w:sz w:val="20"/>
          <w:szCs w:val="20"/>
          <w:lang w:val="af-ZA"/>
        </w:rPr>
        <w:t>.</w:t>
      </w:r>
    </w:p>
    <w:p w14:paraId="38177F09"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2) </w:t>
      </w:r>
      <w:r w:rsidRPr="0051377A">
        <w:rPr>
          <w:rFonts w:ascii="GHEA Grapalat" w:hAnsi="GHEA Grapalat" w:cs="Sylfaen"/>
          <w:color w:val="000000" w:themeColor="text1"/>
          <w:sz w:val="20"/>
          <w:szCs w:val="20"/>
          <w:lang w:val="ru-RU"/>
        </w:rPr>
        <w:t>գնման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առարկայի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բնութագրերը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հրավերի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պահանջները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ապա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w:t>
      </w:r>
      <w:r w:rsidRPr="0051377A">
        <w:rPr>
          <w:rFonts w:ascii="GHEA Grapalat" w:hAnsi="GHEA Grapalat" w:cs="Sylfaen"/>
          <w:color w:val="000000" w:themeColor="text1"/>
          <w:sz w:val="20"/>
          <w:szCs w:val="20"/>
        </w:rPr>
        <w:t>ն</w:t>
      </w:r>
      <w:r w:rsidRPr="0051377A">
        <w:rPr>
          <w:rFonts w:ascii="GHEA Grapalat" w:hAnsi="GHEA Grapalat" w:cs="Sylfaen"/>
          <w:color w:val="000000" w:themeColor="text1"/>
          <w:sz w:val="20"/>
          <w:szCs w:val="20"/>
          <w:lang w:val="ru-RU"/>
        </w:rPr>
        <w:t>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մինչև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հայտերի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վերջնաժամկետը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լրանալը</w:t>
      </w:r>
      <w:r w:rsidRPr="0051377A">
        <w:rPr>
          <w:rFonts w:ascii="GHEA Grapalat" w:hAnsi="GHEA Grapalat" w:cs="Sylfaen"/>
          <w:color w:val="000000" w:themeColor="text1"/>
          <w:sz w:val="20"/>
          <w:szCs w:val="20"/>
          <w:lang w:val="af-ZA"/>
        </w:rPr>
        <w:t xml:space="preserve">:  </w:t>
      </w:r>
    </w:p>
    <w:p w14:paraId="78715103"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12.5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գրավոր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ստորագրված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դրանում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ներառելով</w:t>
      </w:r>
      <w:r w:rsidRPr="0051377A">
        <w:rPr>
          <w:rFonts w:ascii="GHEA Grapalat" w:hAnsi="GHEA Grapalat" w:cs="Sylfaen"/>
          <w:color w:val="000000" w:themeColor="text1"/>
          <w:sz w:val="20"/>
          <w:szCs w:val="20"/>
          <w:lang w:val="af-ZA"/>
        </w:rPr>
        <w:t>`</w:t>
      </w:r>
    </w:p>
    <w:p w14:paraId="2E3DCAA4"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անվանումը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անունը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ազգանունը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հաստատող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փաստաթղթի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պատճենը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հասցեն</w:t>
      </w:r>
      <w:r w:rsidRPr="0051377A">
        <w:rPr>
          <w:rFonts w:ascii="GHEA Grapalat" w:hAnsi="GHEA Grapalat" w:cs="Sylfaen"/>
          <w:color w:val="000000" w:themeColor="text1"/>
          <w:sz w:val="20"/>
          <w:szCs w:val="20"/>
          <w:lang w:val="af-ZA"/>
        </w:rPr>
        <w:t>.</w:t>
      </w:r>
    </w:p>
    <w:p w14:paraId="1393B472"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2) պ</w:t>
      </w:r>
      <w:r w:rsidRPr="0051377A">
        <w:rPr>
          <w:rFonts w:ascii="GHEA Grapalat" w:hAnsi="GHEA Grapalat" w:cs="Sylfaen"/>
          <w:color w:val="000000" w:themeColor="text1"/>
          <w:sz w:val="20"/>
          <w:szCs w:val="20"/>
          <w:lang w:val="ru-RU"/>
        </w:rPr>
        <w:t>ատվիրատուի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անվանումը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հասցեն</w:t>
      </w:r>
      <w:r w:rsidRPr="0051377A">
        <w:rPr>
          <w:rFonts w:ascii="GHEA Grapalat" w:hAnsi="GHEA Grapalat" w:cs="Sylfaen"/>
          <w:color w:val="000000" w:themeColor="text1"/>
          <w:sz w:val="20"/>
          <w:szCs w:val="20"/>
          <w:lang w:val="af-ZA"/>
        </w:rPr>
        <w:t>.</w:t>
      </w:r>
    </w:p>
    <w:p w14:paraId="247E3C1A"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3) </w:t>
      </w:r>
      <w:r w:rsidRPr="0051377A">
        <w:rPr>
          <w:rFonts w:ascii="GHEA Grapalat" w:hAnsi="GHEA Grapalat" w:cs="Sylfaen"/>
          <w:color w:val="000000" w:themeColor="text1"/>
          <w:sz w:val="20"/>
          <w:szCs w:val="20"/>
          <w:lang w:val="ru-RU"/>
        </w:rPr>
        <w:t>բողոքարկվող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ընթացակարգի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ծածկագիրը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առարկան</w:t>
      </w:r>
      <w:r w:rsidRPr="0051377A">
        <w:rPr>
          <w:rFonts w:ascii="GHEA Grapalat" w:hAnsi="GHEA Grapalat" w:cs="Sylfaen"/>
          <w:color w:val="000000" w:themeColor="text1"/>
          <w:sz w:val="20"/>
          <w:szCs w:val="20"/>
          <w:lang w:val="af-ZA"/>
        </w:rPr>
        <w:t>.</w:t>
      </w:r>
    </w:p>
    <w:p w14:paraId="19D47E40"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4) </w:t>
      </w:r>
      <w:r w:rsidRPr="0051377A">
        <w:rPr>
          <w:rFonts w:ascii="GHEA Grapalat" w:hAnsi="GHEA Grapalat" w:cs="Sylfaen"/>
          <w:color w:val="000000" w:themeColor="text1"/>
          <w:sz w:val="20"/>
          <w:szCs w:val="20"/>
          <w:lang w:val="ru-RU"/>
        </w:rPr>
        <w:t>վեճի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առարկան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պահանջը</w:t>
      </w:r>
      <w:r w:rsidRPr="0051377A">
        <w:rPr>
          <w:rFonts w:ascii="GHEA Grapalat" w:hAnsi="GHEA Grapalat" w:cs="Sylfaen"/>
          <w:color w:val="000000" w:themeColor="text1"/>
          <w:sz w:val="20"/>
          <w:szCs w:val="20"/>
          <w:lang w:val="af-ZA"/>
        </w:rPr>
        <w:t>.</w:t>
      </w:r>
    </w:p>
    <w:p w14:paraId="07FC17B3"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5)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փաստացի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իրավական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հիմքերը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ապացույցները</w:t>
      </w:r>
      <w:r w:rsidRPr="0051377A">
        <w:rPr>
          <w:rFonts w:ascii="GHEA Grapalat" w:hAnsi="GHEA Grapalat" w:cs="Sylfaen"/>
          <w:color w:val="000000" w:themeColor="text1"/>
          <w:sz w:val="20"/>
          <w:szCs w:val="20"/>
          <w:lang w:val="af-ZA"/>
        </w:rPr>
        <w:t>.</w:t>
      </w:r>
    </w:p>
    <w:p w14:paraId="6D25D536" w14:textId="77777777" w:rsidR="0044364E" w:rsidRPr="0051377A" w:rsidRDefault="0044364E" w:rsidP="00DF47DB">
      <w:pPr>
        <w:ind w:firstLine="567"/>
        <w:jc w:val="both"/>
        <w:rPr>
          <w:rFonts w:ascii="GHEA Grapalat" w:hAnsi="GHEA Grapalat" w:cs="Sylfaen"/>
          <w:color w:val="000000" w:themeColor="text1"/>
          <w:sz w:val="20"/>
          <w:szCs w:val="20"/>
          <w:lang w:val="af-ZA" w:eastAsia="ru-RU"/>
        </w:rPr>
      </w:pPr>
      <w:r w:rsidRPr="0051377A">
        <w:rPr>
          <w:rFonts w:ascii="GHEA Grapalat" w:hAnsi="GHEA Grapalat" w:cs="Sylfaen"/>
          <w:color w:val="000000" w:themeColor="text1"/>
          <w:sz w:val="20"/>
          <w:szCs w:val="20"/>
          <w:lang w:val="af-ZA"/>
        </w:rPr>
        <w:lastRenderedPageBreak/>
        <w:t xml:space="preserve">6) </w:t>
      </w:r>
      <w:r w:rsidRPr="0051377A">
        <w:rPr>
          <w:rFonts w:ascii="GHEA Grapalat" w:hAnsi="GHEA Grapalat" w:cs="Sylfaen"/>
          <w:color w:val="000000" w:themeColor="text1"/>
          <w:sz w:val="20"/>
          <w:szCs w:val="20"/>
          <w:lang w:val="ru-RU"/>
        </w:rPr>
        <w:t>բողոքարկման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վճարը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կատարած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լինելը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հիմնավորող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փաստաթղթի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պատճենը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Ը</w:t>
      </w:r>
      <w:r w:rsidRPr="0051377A">
        <w:rPr>
          <w:rFonts w:ascii="GHEA Grapalat" w:hAnsi="GHEA Grapalat" w:cs="Sylfaen"/>
          <w:color w:val="000000" w:themeColor="text1"/>
          <w:sz w:val="20"/>
          <w:szCs w:val="20"/>
          <w:lang w:val="ru-RU"/>
        </w:rPr>
        <w:t>նդ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բողոքարկման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վճարի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չափը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կազմում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30 </w:t>
      </w:r>
      <w:r w:rsidRPr="0051377A">
        <w:rPr>
          <w:rFonts w:ascii="GHEA Grapalat" w:hAnsi="GHEA Grapalat" w:cs="Sylfaen"/>
          <w:color w:val="000000" w:themeColor="text1"/>
          <w:sz w:val="20"/>
          <w:szCs w:val="20"/>
          <w:lang w:val="ru-RU"/>
        </w:rPr>
        <w:t>հազար</w:t>
      </w:r>
      <w:r w:rsidRPr="0051377A">
        <w:rPr>
          <w:rFonts w:ascii="GHEA Grapalat" w:hAnsi="GHEA Grapalat" w:cs="Sylfaen"/>
          <w:color w:val="000000" w:themeColor="text1"/>
          <w:sz w:val="20"/>
          <w:szCs w:val="20"/>
          <w:lang w:val="af-ZA"/>
        </w:rPr>
        <w:t xml:space="preserve"> ՀՀ </w:t>
      </w:r>
      <w:r w:rsidRPr="0051377A">
        <w:rPr>
          <w:rFonts w:ascii="GHEA Grapalat" w:hAnsi="GHEA Grapalat" w:cs="Sylfaen"/>
          <w:color w:val="000000" w:themeColor="text1"/>
          <w:sz w:val="20"/>
          <w:szCs w:val="20"/>
          <w:lang w:val="ru-RU"/>
        </w:rPr>
        <w:t>դրամ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վճարվում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ՀՀ</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պետական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բյուջե</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այդ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նպատակով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լիազորված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մարմնի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անվամբ</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բացված</w:t>
      </w:r>
      <w:r w:rsidRPr="0051377A">
        <w:rPr>
          <w:rFonts w:ascii="GHEA Grapalat" w:hAnsi="GHEA Grapalat" w:cs="Sylfaen"/>
          <w:color w:val="000000" w:themeColor="text1"/>
          <w:sz w:val="20"/>
          <w:szCs w:val="20"/>
          <w:lang w:val="af-ZA"/>
        </w:rPr>
        <w:t xml:space="preserve"> </w:t>
      </w:r>
      <w:r w:rsidRPr="0051377A">
        <w:rPr>
          <w:rFonts w:ascii="GHEA Grapalat" w:hAnsi="GHEA Grapalat"/>
          <w:color w:val="000000" w:themeColor="text1"/>
          <w:sz w:val="20"/>
          <w:szCs w:val="20"/>
          <w:lang w:val="af-ZA"/>
        </w:rPr>
        <w:t>«</w:t>
      </w:r>
      <w:r w:rsidRPr="0051377A">
        <w:rPr>
          <w:rFonts w:ascii="GHEA Grapalat" w:hAnsi="GHEA Grapalat" w:cs="Sylfaen"/>
          <w:color w:val="000000" w:themeColor="text1"/>
          <w:sz w:val="20"/>
          <w:szCs w:val="20"/>
          <w:lang w:val="af-ZA"/>
        </w:rPr>
        <w:t>900008000482</w:t>
      </w:r>
      <w:r w:rsidRPr="0051377A">
        <w:rPr>
          <w:rFonts w:ascii="GHEA Grapalat" w:hAnsi="GHEA Grapalat"/>
          <w:color w:val="000000" w:themeColor="text1"/>
          <w:sz w:val="20"/>
          <w:szCs w:val="20"/>
          <w:lang w:val="af-ZA"/>
        </w:rPr>
        <w:t>»</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գանձապետական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հաշվին</w:t>
      </w:r>
      <w:r w:rsidRPr="0051377A">
        <w:rPr>
          <w:rFonts w:ascii="GHEA Grapalat" w:hAnsi="GHEA Grapalat" w:cs="Sylfaen"/>
          <w:color w:val="000000" w:themeColor="text1"/>
          <w:sz w:val="20"/>
          <w:szCs w:val="20"/>
          <w:lang w:val="af-ZA"/>
        </w:rPr>
        <w:t>:</w:t>
      </w:r>
      <w:r w:rsidRPr="0051377A">
        <w:rPr>
          <w:rFonts w:ascii="GHEA Grapalat" w:hAnsi="GHEA Grapalat" w:cs="Sylfaen"/>
          <w:color w:val="000000" w:themeColor="text1"/>
          <w:sz w:val="20"/>
          <w:szCs w:val="20"/>
          <w:lang w:val="af-ZA" w:eastAsia="ru-RU"/>
        </w:rPr>
        <w:t xml:space="preserve"> </w:t>
      </w:r>
    </w:p>
    <w:p w14:paraId="5F7178BE"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7) </w:t>
      </w:r>
      <w:r w:rsidRPr="0051377A">
        <w:rPr>
          <w:rFonts w:ascii="GHEA Grapalat" w:hAnsi="GHEA Grapalat" w:cs="Sylfaen"/>
          <w:color w:val="000000" w:themeColor="text1"/>
          <w:sz w:val="20"/>
          <w:szCs w:val="20"/>
          <w:lang w:val="ru-RU"/>
        </w:rPr>
        <w:t>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բանկի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անվանումը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հաշվեհամարը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որի</w:t>
      </w:r>
      <w:r w:rsidRPr="0051377A">
        <w:rPr>
          <w:rFonts w:ascii="GHEA Grapalat" w:hAnsi="GHEA Grapalat" w:cs="Sylfaen"/>
          <w:color w:val="000000" w:themeColor="text1"/>
          <w:sz w:val="20"/>
          <w:szCs w:val="20"/>
        </w:rPr>
        <w:t>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բավարարվելու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դեպքում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պետք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փոխանցվի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վճարը</w:t>
      </w:r>
      <w:r w:rsidRPr="0051377A">
        <w:rPr>
          <w:rFonts w:ascii="GHEA Grapalat" w:hAnsi="GHEA Grapalat" w:cs="Sylfaen"/>
          <w:color w:val="000000" w:themeColor="text1"/>
          <w:sz w:val="20"/>
          <w:szCs w:val="20"/>
          <w:lang w:val="af-ZA"/>
        </w:rPr>
        <w:t>.</w:t>
      </w:r>
    </w:p>
    <w:p w14:paraId="1F32023E"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8) </w:t>
      </w:r>
      <w:r w:rsidRPr="0051377A">
        <w:rPr>
          <w:rFonts w:ascii="GHEA Grapalat" w:hAnsi="GHEA Grapalat" w:cs="Sylfaen"/>
          <w:color w:val="000000" w:themeColor="text1"/>
          <w:sz w:val="20"/>
          <w:szCs w:val="20"/>
          <w:lang w:val="ru-RU"/>
        </w:rPr>
        <w:t>այլ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անհրաժեշտ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տեղեկություններ։</w:t>
      </w:r>
    </w:p>
    <w:p w14:paraId="5C8CC99B"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51377A">
        <w:rPr>
          <w:rFonts w:ascii="Calibri" w:hAnsi="Calibri" w:cs="Calibri"/>
          <w:color w:val="000000" w:themeColor="text1"/>
          <w:sz w:val="20"/>
          <w:szCs w:val="20"/>
          <w:lang w:val="af-ZA"/>
        </w:rPr>
        <w:t> </w:t>
      </w:r>
      <w:r w:rsidRPr="0051377A">
        <w:rPr>
          <w:rFonts w:ascii="GHEA Grapalat" w:hAnsi="GHEA Grapalat" w:cs="Sylfaen"/>
          <w:color w:val="000000" w:themeColor="text1"/>
          <w:sz w:val="20"/>
          <w:szCs w:val="20"/>
          <w:lang w:val="af-ZA"/>
        </w:rPr>
        <w:t xml:space="preserve">  </w:t>
      </w:r>
    </w:p>
    <w:p w14:paraId="201F2B48"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12.7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այդ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թվում</w:t>
      </w:r>
      <w:r w:rsidRPr="0051377A">
        <w:rPr>
          <w:rFonts w:ascii="GHEA Grapalat" w:hAnsi="GHEA Grapalat" w:cs="Sylfaen"/>
          <w:color w:val="000000" w:themeColor="text1"/>
          <w:sz w:val="20"/>
          <w:szCs w:val="20"/>
        </w:rPr>
        <w:t>՝</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մասնակի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բավարարվելու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մասին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անձի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կողմից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կայացված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տեղեկագրում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հրապարակվելուն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հաջորդող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աշխատանքային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տվյալ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կայացրած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անձը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գրավոր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լիազորված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մարմնին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տրամադրում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բողոքարկման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վճարը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կատարած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լինելը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հավաստող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փաստաթղթի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պատճենը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բանկի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անվանումը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հաշվեհամարը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պետք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փոխանցվի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վերադարձվող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գումարը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Լ</w:t>
      </w:r>
      <w:r w:rsidRPr="0051377A">
        <w:rPr>
          <w:rFonts w:ascii="GHEA Grapalat" w:hAnsi="GHEA Grapalat" w:cs="Sylfaen"/>
          <w:color w:val="000000" w:themeColor="text1"/>
          <w:sz w:val="20"/>
          <w:szCs w:val="20"/>
          <w:lang w:val="ru-RU"/>
        </w:rPr>
        <w:t>իազորված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մարմինը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սույն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կետում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նշված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փաստաթղթի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պատճենը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ստանալու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հաջորդող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հինգ</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աշխատանքային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ընթացքում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բողոքարկման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վճարը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փոխանցում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վճարած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բանկային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հաշվին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փոխանցելու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միջոցով</w:t>
      </w:r>
      <w:r w:rsidRPr="0051377A">
        <w:rPr>
          <w:rFonts w:ascii="GHEA Grapalat" w:hAnsi="GHEA Grapalat" w:cs="Sylfaen"/>
          <w:color w:val="000000" w:themeColor="text1"/>
          <w:sz w:val="20"/>
          <w:szCs w:val="20"/>
          <w:lang w:val="af-ZA"/>
        </w:rPr>
        <w:t>:</w:t>
      </w:r>
    </w:p>
    <w:p w14:paraId="66CC392D"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12.8 </w:t>
      </w:r>
      <w:bookmarkStart w:id="14" w:name="_Hlk9264773"/>
      <w:r w:rsidRPr="0051377A">
        <w:rPr>
          <w:rFonts w:ascii="GHEA Grapalat" w:hAnsi="GHEA Grapalat" w:cs="Sylfaen"/>
          <w:color w:val="000000" w:themeColor="text1"/>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4"/>
      <w:r w:rsidRPr="0051377A">
        <w:rPr>
          <w:rFonts w:ascii="GHEA Grapalat" w:hAnsi="GHEA Grapalat" w:cs="Sylfaen"/>
          <w:color w:val="000000" w:themeColor="text1"/>
          <w:sz w:val="20"/>
          <w:szCs w:val="20"/>
          <w:lang w:val="ru-RU"/>
        </w:rPr>
        <w:t>Ընդ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եթե</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սույն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հրավերի</w:t>
      </w:r>
      <w:r w:rsidRPr="0051377A">
        <w:rPr>
          <w:rFonts w:ascii="GHEA Grapalat" w:hAnsi="GHEA Grapalat" w:cs="Sylfaen"/>
          <w:color w:val="000000" w:themeColor="text1"/>
          <w:sz w:val="20"/>
          <w:szCs w:val="20"/>
          <w:lang w:val="af-ZA"/>
        </w:rPr>
        <w:t xml:space="preserve"> 1-</w:t>
      </w:r>
      <w:r w:rsidRPr="0051377A">
        <w:rPr>
          <w:rFonts w:ascii="GHEA Grapalat" w:hAnsi="GHEA Grapalat" w:cs="Sylfaen"/>
          <w:color w:val="000000" w:themeColor="text1"/>
          <w:sz w:val="20"/>
          <w:szCs w:val="20"/>
        </w:rPr>
        <w:t>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մասի</w:t>
      </w:r>
      <w:r w:rsidRPr="0051377A">
        <w:rPr>
          <w:rFonts w:ascii="GHEA Grapalat" w:hAnsi="GHEA Grapalat" w:cs="Sylfaen"/>
          <w:color w:val="000000" w:themeColor="text1"/>
          <w:sz w:val="20"/>
          <w:szCs w:val="20"/>
          <w:lang w:val="af-ZA"/>
        </w:rPr>
        <w:t xml:space="preserve"> 12.4 </w:t>
      </w:r>
      <w:r w:rsidRPr="0051377A">
        <w:rPr>
          <w:rFonts w:ascii="GHEA Grapalat" w:hAnsi="GHEA Grapalat" w:cs="Sylfaen"/>
          <w:color w:val="000000" w:themeColor="text1"/>
          <w:sz w:val="20"/>
          <w:szCs w:val="20"/>
          <w:lang w:val="ru-RU"/>
        </w:rPr>
        <w:t>կետի</w:t>
      </w:r>
      <w:r w:rsidRPr="0051377A">
        <w:rPr>
          <w:rFonts w:ascii="GHEA Grapalat" w:hAnsi="GHEA Grapalat" w:cs="Sylfaen"/>
          <w:color w:val="000000" w:themeColor="text1"/>
          <w:sz w:val="20"/>
          <w:szCs w:val="20"/>
          <w:lang w:val="af-ZA"/>
        </w:rPr>
        <w:t xml:space="preserve"> 2-</w:t>
      </w:r>
      <w:r w:rsidRPr="0051377A">
        <w:rPr>
          <w:rFonts w:ascii="GHEA Grapalat" w:hAnsi="GHEA Grapalat" w:cs="Sylfaen"/>
          <w:color w:val="000000" w:themeColor="text1"/>
          <w:sz w:val="20"/>
          <w:szCs w:val="20"/>
          <w:lang w:val="ru-RU"/>
        </w:rPr>
        <w:t>րդ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ենթակետով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սահմանված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ժամկետում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չի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բավարարել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Օրենքի</w:t>
      </w:r>
      <w:r w:rsidRPr="0051377A">
        <w:rPr>
          <w:rFonts w:ascii="GHEA Grapalat" w:hAnsi="GHEA Grapalat" w:cs="Sylfaen"/>
          <w:color w:val="000000" w:themeColor="text1"/>
          <w:sz w:val="20"/>
          <w:szCs w:val="20"/>
          <w:lang w:val="af-ZA"/>
        </w:rPr>
        <w:t xml:space="preserve"> 50-</w:t>
      </w:r>
      <w:r w:rsidRPr="0051377A">
        <w:rPr>
          <w:rFonts w:ascii="GHEA Grapalat" w:hAnsi="GHEA Grapalat" w:cs="Sylfaen"/>
          <w:color w:val="000000" w:themeColor="text1"/>
          <w:sz w:val="20"/>
          <w:szCs w:val="20"/>
          <w:lang w:val="ru-RU"/>
        </w:rPr>
        <w:t>րդ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հոդվածի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պահանջները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ապա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սույն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կետով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սահմանված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ժամկետում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շտկված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համարվում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սահմանված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ժամկետում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ներկայացված</w:t>
      </w:r>
      <w:r w:rsidRPr="0051377A">
        <w:rPr>
          <w:rFonts w:ascii="GHEA Grapalat" w:hAnsi="GHEA Grapalat" w:cs="Sylfaen"/>
          <w:color w:val="000000" w:themeColor="text1"/>
          <w:sz w:val="20"/>
          <w:szCs w:val="20"/>
          <w:lang w:val="af-ZA"/>
        </w:rPr>
        <w:t>:</w:t>
      </w:r>
    </w:p>
    <w:p w14:paraId="43BA7340"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12.9</w:t>
      </w:r>
      <w:bookmarkStart w:id="15" w:name="_Hlk9264833"/>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վարույթ</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ընդունելու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օրվանից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մեկ</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աշխատանքային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ընթացքում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դրա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վերաբերյալ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հայտարարությունը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հրապարակում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տեղեկագրում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հայտարարության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մեջ</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նշվում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նպատակով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հրավիրվող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նիստերին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առցանց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հետևելու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համացանցային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հղումը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համարվում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վարույթ</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ընդունված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արձանագրված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թերությունների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վերացման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վերաբերյալ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սույն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հրավերի</w:t>
      </w:r>
      <w:r w:rsidRPr="0051377A">
        <w:rPr>
          <w:rFonts w:ascii="GHEA Grapalat" w:hAnsi="GHEA Grapalat" w:cs="Sylfaen"/>
          <w:color w:val="000000" w:themeColor="text1"/>
          <w:sz w:val="20"/>
          <w:szCs w:val="20"/>
          <w:lang w:val="af-ZA"/>
        </w:rPr>
        <w:t xml:space="preserve"> 12.8 </w:t>
      </w:r>
      <w:r w:rsidRPr="0051377A">
        <w:rPr>
          <w:rFonts w:ascii="GHEA Grapalat" w:hAnsi="GHEA Grapalat" w:cs="Sylfaen"/>
          <w:color w:val="000000" w:themeColor="text1"/>
          <w:sz w:val="20"/>
          <w:szCs w:val="20"/>
          <w:lang w:val="ru-RU"/>
        </w:rPr>
        <w:t>կետով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նախատեսված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ժամկետը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լրանալու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իսկ</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թերությունները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վերացված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ներկայացվելու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դեպքում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տրամադրվելու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օրվանից</w:t>
      </w:r>
      <w:r w:rsidRPr="0051377A">
        <w:rPr>
          <w:rFonts w:ascii="GHEA Grapalat" w:hAnsi="GHEA Grapalat" w:cs="Sylfaen"/>
          <w:color w:val="000000" w:themeColor="text1"/>
          <w:sz w:val="20"/>
          <w:szCs w:val="20"/>
          <w:lang w:val="af-ZA"/>
        </w:rPr>
        <w:t>:</w:t>
      </w:r>
    </w:p>
    <w:p w14:paraId="62E43A69"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12.10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վարույթ</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ընդունվելու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օրվանից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երկու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աշխատանքային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ընթացքում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գրությամբ</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դիմում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պատվիրատուին՝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վերաբերյալ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գրավոր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դիրքորոշում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ինչպես</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նաև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կայացնելու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անհրաժեշտ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գրությամբ</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նշված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փաստաթղթերը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պահանջով՝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կցելով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պատճենը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փաստաթղթերը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առկայության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դեպքում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վերաբերյալ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պատվիրատուի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դիրքորոշումը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պահանջված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փաստաթղթեր</w:t>
      </w:r>
      <w:r w:rsidRPr="0051377A">
        <w:rPr>
          <w:rFonts w:ascii="GHEA Grapalat" w:hAnsi="GHEA Grapalat" w:cs="Sylfaen"/>
          <w:color w:val="000000" w:themeColor="text1"/>
          <w:sz w:val="20"/>
          <w:szCs w:val="20"/>
        </w:rPr>
        <w:t>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w:t>
      </w:r>
      <w:r w:rsidRPr="0051377A">
        <w:rPr>
          <w:rFonts w:ascii="GHEA Grapalat" w:hAnsi="GHEA Grapalat" w:cs="Sylfaen"/>
          <w:color w:val="000000" w:themeColor="text1"/>
          <w:sz w:val="20"/>
          <w:szCs w:val="20"/>
          <w:lang w:val="ru-RU"/>
        </w:rPr>
        <w:t>նձին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գրավոր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դրանց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բնօրինակից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արտատպված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սկանավորված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ձևով</w:t>
      </w:r>
      <w:r w:rsidRPr="0051377A">
        <w:rPr>
          <w:rFonts w:ascii="GHEA Grapalat" w:hAnsi="GHEA Grapalat" w:cs="Sylfaen"/>
          <w:color w:val="000000" w:themeColor="text1"/>
          <w:sz w:val="20"/>
          <w:szCs w:val="20"/>
        </w:rPr>
        <w:t>՝</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սույն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հրավերի</w:t>
      </w:r>
      <w:r w:rsidRPr="0051377A">
        <w:rPr>
          <w:rFonts w:ascii="GHEA Grapalat" w:hAnsi="GHEA Grapalat" w:cs="Sylfaen"/>
          <w:color w:val="000000" w:themeColor="text1"/>
          <w:sz w:val="20"/>
          <w:szCs w:val="20"/>
          <w:lang w:val="af-ZA"/>
        </w:rPr>
        <w:t xml:space="preserve"> 12.5 </w:t>
      </w:r>
      <w:r w:rsidRPr="0051377A">
        <w:rPr>
          <w:rFonts w:ascii="GHEA Grapalat" w:hAnsi="GHEA Grapalat" w:cs="Sylfaen"/>
          <w:color w:val="000000" w:themeColor="text1"/>
          <w:sz w:val="20"/>
          <w:szCs w:val="20"/>
        </w:rPr>
        <w:t>կետում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նշված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էլեկտրոնային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փոստին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ուղարկվելու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միջոցով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Սույն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կետում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նշված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փաստաթղթերը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պ</w:t>
      </w:r>
      <w:r w:rsidRPr="0051377A">
        <w:rPr>
          <w:rFonts w:ascii="GHEA Grapalat" w:hAnsi="GHEA Grapalat" w:cs="Sylfaen"/>
          <w:color w:val="000000" w:themeColor="text1"/>
          <w:sz w:val="20"/>
          <w:szCs w:val="20"/>
          <w:lang w:val="ru-RU"/>
        </w:rPr>
        <w:t>ատվիրատուն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ներկայացնում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պահանջ</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ստանալու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օրվանից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հաշված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երկու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աշխատանքային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ընթացքում</w:t>
      </w:r>
      <w:r w:rsidRPr="0051377A">
        <w:rPr>
          <w:rFonts w:ascii="GHEA Grapalat" w:hAnsi="GHEA Grapalat" w:cs="Sylfaen"/>
          <w:color w:val="000000" w:themeColor="text1"/>
          <w:sz w:val="20"/>
          <w:szCs w:val="20"/>
          <w:lang w:val="af-ZA"/>
        </w:rPr>
        <w:t>:</w:t>
      </w:r>
    </w:p>
    <w:bookmarkEnd w:id="15"/>
    <w:p w14:paraId="68A1B804"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12.11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վերաբերյալ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կայացվում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այնպիսի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ընթացակարգով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համաձայն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անձը</w:t>
      </w:r>
      <w:r w:rsidRPr="0051377A">
        <w:rPr>
          <w:rFonts w:ascii="GHEA Grapalat" w:hAnsi="GHEA Grapalat" w:cs="Sylfaen"/>
          <w:color w:val="000000" w:themeColor="text1"/>
          <w:sz w:val="20"/>
          <w:szCs w:val="20"/>
          <w:lang w:val="af-ZA"/>
        </w:rPr>
        <w:t>, պ</w:t>
      </w:r>
      <w:r w:rsidRPr="0051377A">
        <w:rPr>
          <w:rFonts w:ascii="GHEA Grapalat" w:hAnsi="GHEA Grapalat" w:cs="Sylfaen"/>
          <w:color w:val="000000" w:themeColor="text1"/>
          <w:sz w:val="20"/>
          <w:szCs w:val="20"/>
          <w:lang w:val="ru-RU"/>
        </w:rPr>
        <w:t>ատվիրատուն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ներգրավված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բոլոր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կողմերն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իրավունք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ունենան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w:t>
      </w:r>
      <w:r w:rsidRPr="0051377A">
        <w:rPr>
          <w:rFonts w:ascii="GHEA Grapalat" w:hAnsi="GHEA Grapalat" w:cs="Sylfaen"/>
          <w:color w:val="000000" w:themeColor="text1"/>
          <w:sz w:val="20"/>
          <w:szCs w:val="20"/>
          <w:lang w:val="af-ZA"/>
        </w:rPr>
        <w:t xml:space="preserve"> լինելու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նպատակով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հրավիրված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նիստերին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իրենց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տեսակետները։</w:t>
      </w:r>
    </w:p>
    <w:p w14:paraId="1F1D648C"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12.12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քննությունն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իրականացվում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կայացվում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վարույթն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ընդունվելու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օրվանից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ոչ</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ուշ</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քսան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օրացուցային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ընթացքում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Նշված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ժամկետը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կարող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երկարաձգվել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մեկ</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անգամ՝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մինչև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տասն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w:t>
      </w:r>
      <w:r w:rsidRPr="0051377A">
        <w:rPr>
          <w:rFonts w:ascii="GHEA Grapalat" w:hAnsi="GHEA Grapalat" w:cs="Sylfaen"/>
          <w:color w:val="000000" w:themeColor="text1"/>
          <w:sz w:val="20"/>
          <w:szCs w:val="20"/>
        </w:rPr>
        <w:t>ա</w:t>
      </w:r>
      <w:r w:rsidRPr="0051377A">
        <w:rPr>
          <w:rFonts w:ascii="GHEA Grapalat" w:hAnsi="GHEA Grapalat" w:cs="Sylfaen"/>
          <w:color w:val="000000" w:themeColor="text1"/>
          <w:sz w:val="20"/>
          <w:szCs w:val="20"/>
          <w:lang w:val="ru-RU"/>
        </w:rPr>
        <w:t>ցուցային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w:t>
      </w:r>
      <w:r w:rsidRPr="0051377A">
        <w:rPr>
          <w:rFonts w:ascii="GHEA Grapalat" w:hAnsi="GHEA Grapalat" w:cs="Sylfaen"/>
          <w:color w:val="000000" w:themeColor="text1"/>
          <w:sz w:val="20"/>
          <w:szCs w:val="20"/>
          <w:lang w:val="ru-RU"/>
        </w:rPr>
        <w:t>նձի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պատճառաբանված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միջանկյալ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որոշմամբ</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միջանկյալ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կայացնելու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w:t>
      </w:r>
      <w:r w:rsidRPr="0051377A">
        <w:rPr>
          <w:rFonts w:ascii="GHEA Grapalat" w:hAnsi="GHEA Grapalat" w:cs="Sylfaen"/>
          <w:color w:val="000000" w:themeColor="text1"/>
          <w:sz w:val="20"/>
          <w:szCs w:val="20"/>
          <w:lang w:val="ru-RU"/>
        </w:rPr>
        <w:t>նձն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ապահովում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դրա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մասին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համապատասխան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հայտարարության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հրապարակումը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տեղեկագրում</w:t>
      </w:r>
      <w:r w:rsidRPr="0051377A">
        <w:rPr>
          <w:rFonts w:ascii="GHEA Grapalat" w:hAnsi="GHEA Grapalat" w:cs="Sylfaen"/>
          <w:color w:val="000000" w:themeColor="text1"/>
          <w:sz w:val="20"/>
          <w:szCs w:val="20"/>
          <w:lang w:val="af-ZA"/>
        </w:rPr>
        <w:t>:</w:t>
      </w:r>
    </w:p>
    <w:p w14:paraId="45A70256"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իրավապարտադիր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կարող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փոփոխվել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վերացվել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այդ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թվում՝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մասնակի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միայն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դատարանի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կողմից</w:t>
      </w:r>
      <w:r w:rsidRPr="0051377A">
        <w:rPr>
          <w:rFonts w:ascii="GHEA Grapalat" w:hAnsi="GHEA Grapalat" w:cs="Sylfaen"/>
          <w:color w:val="000000" w:themeColor="text1"/>
          <w:sz w:val="20"/>
          <w:szCs w:val="20"/>
          <w:lang w:val="af-ZA"/>
        </w:rPr>
        <w:t>:</w:t>
      </w:r>
    </w:p>
    <w:p w14:paraId="33116EEA"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12.13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անձը</w:t>
      </w:r>
      <w:r w:rsidRPr="0051377A">
        <w:rPr>
          <w:rFonts w:ascii="GHEA Grapalat" w:hAnsi="GHEA Grapalat" w:cs="Sylfaen"/>
          <w:color w:val="000000" w:themeColor="text1"/>
          <w:sz w:val="20"/>
          <w:szCs w:val="20"/>
          <w:lang w:val="af-ZA"/>
        </w:rPr>
        <w:t>`</w:t>
      </w:r>
    </w:p>
    <w:p w14:paraId="3ED8E066" w14:textId="77777777" w:rsidR="0044364E" w:rsidRPr="0051377A" w:rsidRDefault="0044364E" w:rsidP="00DF47DB">
      <w:pPr>
        <w:ind w:firstLine="720"/>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 </w:t>
      </w:r>
      <w:r w:rsidRPr="0051377A">
        <w:rPr>
          <w:rFonts w:ascii="GHEA Grapalat" w:hAnsi="GHEA Grapalat" w:cs="Sylfaen"/>
          <w:color w:val="000000" w:themeColor="text1"/>
          <w:sz w:val="20"/>
          <w:szCs w:val="20"/>
        </w:rPr>
        <w:t>իրավունք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ունի</w:t>
      </w:r>
      <w:r w:rsidRPr="0051377A" w:rsidDel="00B90C4B">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պատվիրատուի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հանձնաժողովի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գործողությունների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անգործության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վերաբերյալ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ընդունելու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հետևյալ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որոշումները</w:t>
      </w:r>
      <w:r w:rsidRPr="0051377A">
        <w:rPr>
          <w:rFonts w:ascii="GHEA Grapalat" w:hAnsi="GHEA Grapalat" w:cs="Sylfaen"/>
          <w:color w:val="000000" w:themeColor="text1"/>
          <w:sz w:val="20"/>
          <w:szCs w:val="20"/>
          <w:lang w:val="af-ZA"/>
        </w:rPr>
        <w:t>.</w:t>
      </w:r>
    </w:p>
    <w:p w14:paraId="21257748" w14:textId="77777777" w:rsidR="0044364E" w:rsidRPr="0051377A" w:rsidRDefault="0044364E" w:rsidP="00DF47DB">
      <w:pPr>
        <w:ind w:firstLine="720"/>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rPr>
        <w:t>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արգելելու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կատարել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որոշակի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գործողություններ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ընդունել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որոշումներ</w:t>
      </w:r>
      <w:r w:rsidRPr="0051377A">
        <w:rPr>
          <w:rFonts w:ascii="GHEA Grapalat" w:hAnsi="GHEA Grapalat" w:cs="Sylfaen"/>
          <w:color w:val="000000" w:themeColor="text1"/>
          <w:sz w:val="20"/>
          <w:szCs w:val="20"/>
          <w:lang w:val="af-ZA"/>
        </w:rPr>
        <w:t>,</w:t>
      </w:r>
    </w:p>
    <w:p w14:paraId="355DD0E9" w14:textId="77777777" w:rsidR="0044364E" w:rsidRPr="0051377A" w:rsidRDefault="0044364E" w:rsidP="00DF47DB">
      <w:pPr>
        <w:ind w:firstLine="720"/>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rPr>
        <w:t>բ</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պարտավորեցնելու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ընդունել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համապատասխան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որոշումներ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ներառյալ՝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չկայացած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հայտարարելու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գնման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ընթացակարգը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բացառությամբ</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պայմանագիրը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անվավեր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ճանաչելու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մասին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որոշման</w:t>
      </w:r>
      <w:r w:rsidRPr="0051377A">
        <w:rPr>
          <w:rFonts w:ascii="GHEA Grapalat" w:hAnsi="GHEA Grapalat" w:cs="Sylfaen"/>
          <w:color w:val="000000" w:themeColor="text1"/>
          <w:sz w:val="20"/>
          <w:szCs w:val="20"/>
          <w:lang w:val="af-ZA"/>
        </w:rPr>
        <w:t>.</w:t>
      </w:r>
    </w:p>
    <w:p w14:paraId="6B24469F" w14:textId="77777777" w:rsidR="0044364E" w:rsidRPr="0051377A" w:rsidRDefault="0044364E" w:rsidP="00DF47DB">
      <w:pPr>
        <w:ind w:firstLine="720"/>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2) </w:t>
      </w:r>
      <w:r w:rsidRPr="0051377A">
        <w:rPr>
          <w:rFonts w:ascii="GHEA Grapalat" w:hAnsi="GHEA Grapalat" w:cs="Sylfaen"/>
          <w:color w:val="000000" w:themeColor="text1"/>
          <w:sz w:val="20"/>
          <w:szCs w:val="20"/>
        </w:rPr>
        <w:t>որոշում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կայացնում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մասնակցին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գործընթացին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մասնակցելու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իրավունք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չունեցող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մասնակիցների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ցուցակում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ներառելու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մասին</w:t>
      </w:r>
      <w:r w:rsidRPr="0051377A">
        <w:rPr>
          <w:rFonts w:ascii="GHEA Grapalat" w:hAnsi="GHEA Grapalat" w:cs="Sylfaen"/>
          <w:color w:val="000000" w:themeColor="text1"/>
          <w:sz w:val="20"/>
          <w:szCs w:val="20"/>
          <w:lang w:val="af-ZA"/>
        </w:rPr>
        <w:t>.</w:t>
      </w:r>
    </w:p>
    <w:p w14:paraId="69B622A4" w14:textId="77777777" w:rsidR="0044364E" w:rsidRPr="0051377A" w:rsidRDefault="0044364E" w:rsidP="00DF47DB">
      <w:pPr>
        <w:ind w:firstLine="720"/>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lastRenderedPageBreak/>
        <w:t xml:space="preserve">3) </w:t>
      </w:r>
      <w:r w:rsidRPr="0051377A">
        <w:rPr>
          <w:rFonts w:ascii="GHEA Grapalat" w:hAnsi="GHEA Grapalat" w:cs="Sylfaen"/>
          <w:color w:val="000000" w:themeColor="text1"/>
          <w:sz w:val="20"/>
          <w:szCs w:val="20"/>
        </w:rPr>
        <w:t>հաշվառում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անձի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կողմից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ընդունված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որոշումները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դրանց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կատարման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նկատմամբ</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իրականացնում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հսկողություն</w:t>
      </w:r>
      <w:r w:rsidRPr="0051377A">
        <w:rPr>
          <w:rFonts w:ascii="GHEA Grapalat" w:hAnsi="GHEA Grapalat" w:cs="Sylfaen"/>
          <w:color w:val="000000" w:themeColor="text1"/>
          <w:sz w:val="20"/>
          <w:szCs w:val="20"/>
          <w:lang w:val="af-ZA"/>
        </w:rPr>
        <w:t>:</w:t>
      </w:r>
    </w:p>
    <w:p w14:paraId="0B5BE88A"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12.14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կողմից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բավարարվելու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դեպքում</w:t>
      </w:r>
      <w:r w:rsidRPr="0051377A">
        <w:rPr>
          <w:rFonts w:ascii="GHEA Grapalat" w:hAnsi="GHEA Grapalat" w:cs="Sylfaen"/>
          <w:color w:val="000000" w:themeColor="text1"/>
          <w:sz w:val="20"/>
          <w:szCs w:val="20"/>
          <w:lang w:val="af-ZA"/>
        </w:rPr>
        <w:t xml:space="preserve"> պ</w:t>
      </w:r>
      <w:r w:rsidRPr="0051377A">
        <w:rPr>
          <w:rFonts w:ascii="GHEA Grapalat" w:hAnsi="GHEA Grapalat" w:cs="Sylfaen"/>
          <w:color w:val="000000" w:themeColor="text1"/>
          <w:sz w:val="20"/>
          <w:szCs w:val="20"/>
          <w:lang w:val="ru-RU"/>
        </w:rPr>
        <w:t>ատվիրատուն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պատասխանատվություն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պատճառված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սահմանված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կարգով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հիմնավորված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վնասի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հատուցման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համար։</w:t>
      </w:r>
    </w:p>
    <w:p w14:paraId="5FF4AC61" w14:textId="77777777" w:rsidR="0044364E" w:rsidRPr="0051377A" w:rsidRDefault="0044364E" w:rsidP="00DF47DB">
      <w:pPr>
        <w:pStyle w:val="NormalWeb"/>
        <w:shd w:val="clear" w:color="auto" w:fill="FFFFFF"/>
        <w:spacing w:before="0" w:beforeAutospacing="0" w:after="0" w:afterAutospacing="0"/>
        <w:ind w:firstLine="567"/>
        <w:jc w:val="both"/>
        <w:rPr>
          <w:rFonts w:ascii="Arial Unicode" w:hAnsi="Arial Unicode"/>
          <w:color w:val="000000" w:themeColor="text1"/>
          <w:sz w:val="21"/>
          <w:szCs w:val="21"/>
          <w:lang w:val="af-ZA"/>
        </w:rPr>
      </w:pPr>
      <w:r w:rsidRPr="0051377A">
        <w:rPr>
          <w:rFonts w:ascii="GHEA Grapalat" w:hAnsi="GHEA Grapalat" w:cs="Sylfaen"/>
          <w:color w:val="000000" w:themeColor="text1"/>
          <w:sz w:val="20"/>
          <w:szCs w:val="20"/>
          <w:lang w:val="af-ZA"/>
        </w:rPr>
        <w:t xml:space="preserve">12.15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քննությունը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բաց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հանրության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համար</w:t>
      </w:r>
      <w:r w:rsidRPr="0051377A">
        <w:rPr>
          <w:rFonts w:ascii="GHEA Grapalat" w:hAnsi="GHEA Grapalat" w:cs="Sylfaen"/>
          <w:color w:val="000000" w:themeColor="text1"/>
          <w:sz w:val="20"/>
          <w:szCs w:val="20"/>
          <w:lang w:val="af-ZA"/>
        </w:rPr>
        <w:t xml:space="preserve">: </w:t>
      </w:r>
      <w:bookmarkStart w:id="16" w:name="_Hlk9265079"/>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քննությունն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իրականացվում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նիստերի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միջոցով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Նիստերը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ձայնագրվում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վերաբերյալ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կայացված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մեկտեղ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հրապարակվում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տեղեկագրում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Ձայնագրման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անհնարինության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դեպքում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նիստերը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սղագրվում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Նիստերը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առցանց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հեռարձակվում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նաև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համացանցում</w:t>
      </w:r>
      <w:r w:rsidRPr="0051377A">
        <w:rPr>
          <w:rFonts w:ascii="GHEA Grapalat" w:hAnsi="GHEA Grapalat" w:cs="Sylfaen"/>
          <w:color w:val="000000" w:themeColor="text1"/>
          <w:sz w:val="20"/>
          <w:szCs w:val="20"/>
          <w:lang w:val="af-ZA"/>
        </w:rPr>
        <w:t>:</w:t>
      </w:r>
    </w:p>
    <w:bookmarkEnd w:id="16"/>
    <w:p w14:paraId="4885F28F"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sidDel="00714C96">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af-ZA"/>
        </w:rPr>
        <w:t xml:space="preserve">12.16 </w:t>
      </w:r>
      <w:r w:rsidRPr="0051377A">
        <w:rPr>
          <w:rFonts w:ascii="GHEA Grapalat" w:hAnsi="GHEA Grapalat" w:cs="Sylfaen"/>
          <w:color w:val="000000" w:themeColor="text1"/>
          <w:sz w:val="20"/>
          <w:szCs w:val="20"/>
          <w:lang w:val="ru-RU"/>
        </w:rPr>
        <w:t>Յուրաքանչյուր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շահերը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խախտվել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կարող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խախտվել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բողոքարկման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հիմք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ծառայած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գործողությունների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արդյունքում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իրավունք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ունի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մասնակցելու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բողոքարկման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ընթացակարգին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մինչև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վերաբերյալ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ընդունելու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ժամկետը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ներկայացնելով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Օրենքի</w:t>
      </w:r>
      <w:r w:rsidRPr="0051377A">
        <w:rPr>
          <w:rFonts w:ascii="GHEA Grapalat" w:hAnsi="GHEA Grapalat" w:cs="Sylfaen"/>
          <w:color w:val="000000" w:themeColor="text1"/>
          <w:sz w:val="20"/>
          <w:szCs w:val="20"/>
          <w:lang w:val="af-ZA"/>
        </w:rPr>
        <w:t xml:space="preserve"> 50-</w:t>
      </w:r>
      <w:r w:rsidRPr="0051377A">
        <w:rPr>
          <w:rFonts w:ascii="GHEA Grapalat" w:hAnsi="GHEA Grapalat" w:cs="Sylfaen"/>
          <w:color w:val="000000" w:themeColor="text1"/>
          <w:sz w:val="20"/>
          <w:szCs w:val="20"/>
          <w:lang w:val="ru-RU"/>
        </w:rPr>
        <w:t>րդ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հոդվածի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համաձայն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բողոքարկման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ընթացակարգին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չմասնակցած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զրկվում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իրավունքից։</w:t>
      </w:r>
    </w:p>
    <w:p w14:paraId="55B73250"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12.17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կայացնելու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հաջորդող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երկու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աշխատանքային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ընթացքում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որոշումը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հրապարակում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տեղեկագրում` նշելով հրապարակման ամսաթիվը</w:t>
      </w:r>
      <w:r w:rsidRPr="0051377A">
        <w:rPr>
          <w:rFonts w:ascii="GHEA Grapalat" w:hAnsi="GHEA Grapalat" w:cs="Sylfaen"/>
          <w:color w:val="000000" w:themeColor="text1"/>
          <w:sz w:val="20"/>
          <w:szCs w:val="20"/>
          <w:lang w:val="ru-RU"/>
        </w:rPr>
        <w:t>։</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ուժի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մեջ</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մտնում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տեղե</w:t>
      </w:r>
      <w:r w:rsidRPr="0051377A">
        <w:rPr>
          <w:rFonts w:ascii="GHEA Grapalat" w:hAnsi="GHEA Grapalat" w:cs="Sylfaen"/>
          <w:color w:val="000000" w:themeColor="text1"/>
          <w:sz w:val="20"/>
          <w:szCs w:val="20"/>
        </w:rPr>
        <w:t>կ</w:t>
      </w:r>
      <w:r w:rsidRPr="0051377A">
        <w:rPr>
          <w:rFonts w:ascii="GHEA Grapalat" w:hAnsi="GHEA Grapalat" w:cs="Sylfaen"/>
          <w:color w:val="000000" w:themeColor="text1"/>
          <w:sz w:val="20"/>
          <w:szCs w:val="20"/>
          <w:lang w:val="ru-RU"/>
        </w:rPr>
        <w:t>ագրում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հրապարակելուն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հաջորդող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օրը</w:t>
      </w:r>
      <w:r w:rsidRPr="0051377A">
        <w:rPr>
          <w:rFonts w:ascii="GHEA Grapalat" w:hAnsi="GHEA Grapalat" w:cs="Sylfaen"/>
          <w:color w:val="000000" w:themeColor="text1"/>
          <w:sz w:val="20"/>
          <w:szCs w:val="20"/>
          <w:lang w:val="af-ZA"/>
        </w:rPr>
        <w:t>:</w:t>
      </w:r>
    </w:p>
    <w:p w14:paraId="70120326"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12.18 </w:t>
      </w:r>
      <w:r w:rsidRPr="0051377A">
        <w:rPr>
          <w:rFonts w:ascii="GHEA Grapalat" w:hAnsi="GHEA Grapalat" w:cs="Sylfaen"/>
          <w:color w:val="000000" w:themeColor="text1"/>
          <w:sz w:val="20"/>
          <w:szCs w:val="20"/>
          <w:lang w:val="ru-RU"/>
        </w:rPr>
        <w:t>Յուրաքանչյուր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շահագրգռված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կոնկրետ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գործարքի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կնքման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հարցում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վնասներ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կրել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պ</w:t>
      </w:r>
      <w:r w:rsidRPr="0051377A">
        <w:rPr>
          <w:rFonts w:ascii="GHEA Grapalat" w:hAnsi="GHEA Grapalat" w:cs="Sylfaen"/>
          <w:color w:val="000000" w:themeColor="text1"/>
          <w:sz w:val="20"/>
          <w:szCs w:val="20"/>
          <w:lang w:val="ru-RU"/>
        </w:rPr>
        <w:t>ատվիրատուի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հանձնաժողովի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կատարած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գործողության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անգործության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հետևանքով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իրավունք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ունի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դատական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կարգով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պահանջելու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վնասների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փոխհատուցում։</w:t>
      </w:r>
    </w:p>
    <w:p w14:paraId="7E0FABB5"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12.19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անձին</w:t>
      </w:r>
      <w:r w:rsidRPr="0051377A">
        <w:rPr>
          <w:rFonts w:ascii="GHEA Mariam" w:hAnsi="GHEA Mariam"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ինքնաբերաբար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կասեցնում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գործընթացը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Օ</w:t>
      </w:r>
      <w:r w:rsidRPr="0051377A">
        <w:rPr>
          <w:rFonts w:ascii="GHEA Grapalat" w:hAnsi="GHEA Grapalat" w:cs="Sylfaen"/>
          <w:color w:val="000000" w:themeColor="text1"/>
          <w:sz w:val="20"/>
          <w:szCs w:val="20"/>
          <w:lang w:val="ru-RU"/>
        </w:rPr>
        <w:t>րենքի</w:t>
      </w:r>
      <w:r w:rsidRPr="0051377A">
        <w:rPr>
          <w:rFonts w:ascii="GHEA Grapalat" w:hAnsi="GHEA Grapalat" w:cs="Sylfaen"/>
          <w:color w:val="000000" w:themeColor="text1"/>
          <w:sz w:val="20"/>
          <w:szCs w:val="20"/>
          <w:lang w:val="af-ZA"/>
        </w:rPr>
        <w:t xml:space="preserve"> 50-</w:t>
      </w:r>
      <w:r w:rsidRPr="0051377A">
        <w:rPr>
          <w:rFonts w:ascii="GHEA Grapalat" w:hAnsi="GHEA Grapalat" w:cs="Sylfaen"/>
          <w:color w:val="000000" w:themeColor="text1"/>
          <w:sz w:val="20"/>
          <w:szCs w:val="20"/>
          <w:lang w:val="ru-RU"/>
        </w:rPr>
        <w:t>րդ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հոդվածի</w:t>
      </w:r>
      <w:r w:rsidRPr="0051377A">
        <w:rPr>
          <w:rFonts w:ascii="GHEA Grapalat" w:hAnsi="GHEA Grapalat" w:cs="Sylfaen"/>
          <w:color w:val="000000" w:themeColor="text1"/>
          <w:sz w:val="20"/>
          <w:szCs w:val="20"/>
          <w:lang w:val="af-ZA"/>
        </w:rPr>
        <w:t xml:space="preserve"> 9-</w:t>
      </w:r>
      <w:r w:rsidRPr="0051377A">
        <w:rPr>
          <w:rFonts w:ascii="GHEA Grapalat" w:hAnsi="GHEA Grapalat" w:cs="Sylfaen"/>
          <w:color w:val="000000" w:themeColor="text1"/>
          <w:sz w:val="20"/>
          <w:szCs w:val="20"/>
          <w:lang w:val="ru-RU"/>
        </w:rPr>
        <w:t>րդ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մասով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նախատեսված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հայտարարությունը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հրապարակվելու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օրվանից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մինչև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բողոքի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քննության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արդյունքներով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ընդունված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ուժի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մեջ</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մտնելու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օրը</w:t>
      </w:r>
      <w:r w:rsidRPr="0051377A">
        <w:rPr>
          <w:rFonts w:ascii="GHEA Grapalat" w:hAnsi="GHEA Grapalat" w:cs="Sylfaen"/>
          <w:color w:val="000000" w:themeColor="text1"/>
          <w:sz w:val="20"/>
          <w:szCs w:val="20"/>
          <w:lang w:val="af-ZA"/>
        </w:rPr>
        <w:t xml:space="preserve">:  </w:t>
      </w:r>
    </w:p>
    <w:p w14:paraId="3A3B35F7" w14:textId="77777777" w:rsidR="0044364E" w:rsidRPr="0051377A" w:rsidRDefault="0044364E" w:rsidP="00DF47DB">
      <w:pPr>
        <w:ind w:firstLine="567"/>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ru-RU"/>
        </w:rPr>
        <w:t>Օրենքի</w:t>
      </w:r>
      <w:r w:rsidRPr="0051377A">
        <w:rPr>
          <w:rFonts w:ascii="GHEA Grapalat" w:hAnsi="GHEA Grapalat" w:cs="Sylfaen"/>
          <w:color w:val="000000" w:themeColor="text1"/>
          <w:sz w:val="20"/>
          <w:szCs w:val="20"/>
          <w:lang w:val="af-ZA"/>
        </w:rPr>
        <w:t xml:space="preserve"> 51-</w:t>
      </w:r>
      <w:r w:rsidRPr="0051377A">
        <w:rPr>
          <w:rFonts w:ascii="GHEA Grapalat" w:hAnsi="GHEA Grapalat" w:cs="Sylfaen"/>
          <w:color w:val="000000" w:themeColor="text1"/>
          <w:sz w:val="20"/>
          <w:szCs w:val="20"/>
          <w:lang w:val="ru-RU"/>
        </w:rPr>
        <w:t>րդ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հոդվածի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համաձայն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ա</w:t>
      </w:r>
      <w:r w:rsidRPr="0051377A">
        <w:rPr>
          <w:rFonts w:ascii="GHEA Grapalat" w:hAnsi="GHEA Grapalat" w:cs="Sylfaen"/>
          <w:color w:val="000000" w:themeColor="text1"/>
          <w:sz w:val="20"/>
          <w:szCs w:val="20"/>
          <w:lang w:val="ru-RU"/>
        </w:rPr>
        <w:t>նձը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կայացնում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գործընթացի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կասեցումը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մասին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եթե</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օրենքի</w:t>
      </w:r>
      <w:r w:rsidRPr="0051377A">
        <w:rPr>
          <w:rFonts w:ascii="GHEA Grapalat" w:hAnsi="GHEA Grapalat" w:cs="Sylfaen"/>
          <w:color w:val="000000" w:themeColor="text1"/>
          <w:sz w:val="20"/>
          <w:szCs w:val="20"/>
          <w:lang w:val="af-ZA"/>
        </w:rPr>
        <w:t xml:space="preserve"> 2-</w:t>
      </w:r>
      <w:r w:rsidRPr="0051377A">
        <w:rPr>
          <w:rFonts w:ascii="GHEA Grapalat" w:hAnsi="GHEA Grapalat" w:cs="Sylfaen"/>
          <w:color w:val="000000" w:themeColor="text1"/>
          <w:sz w:val="20"/>
          <w:szCs w:val="20"/>
          <w:lang w:val="ru-RU"/>
        </w:rPr>
        <w:t>րդ</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հոդվածի</w:t>
      </w:r>
      <w:r w:rsidRPr="0051377A">
        <w:rPr>
          <w:rFonts w:ascii="GHEA Grapalat" w:hAnsi="GHEA Grapalat" w:cs="Sylfaen"/>
          <w:color w:val="000000" w:themeColor="text1"/>
          <w:sz w:val="20"/>
          <w:szCs w:val="20"/>
          <w:lang w:val="af-ZA"/>
        </w:rPr>
        <w:t xml:space="preserve"> 1-</w:t>
      </w:r>
      <w:r w:rsidRPr="0051377A">
        <w:rPr>
          <w:rFonts w:ascii="GHEA Grapalat" w:hAnsi="GHEA Grapalat" w:cs="Sylfaen"/>
          <w:color w:val="000000" w:themeColor="text1"/>
          <w:sz w:val="20"/>
          <w:szCs w:val="20"/>
          <w:lang w:val="ru-RU"/>
        </w:rPr>
        <w:t>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մասով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սահմանված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մարմինների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ղեկավարները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իսկ</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իրավաբանական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անձանց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դեպքում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գործադիր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մարմնի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ղեկավարը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գրավոր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հայտնում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հանրային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պաշտպանության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ազգային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անվտանգության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շահերից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ելնելով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անհրաժեշտ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շարունակել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գործընթացը</w:t>
      </w:r>
      <w:r w:rsidRPr="0051377A">
        <w:rPr>
          <w:rFonts w:ascii="GHEA Grapalat" w:hAnsi="GHEA Grapalat" w:cs="Sylfaen"/>
          <w:color w:val="000000" w:themeColor="text1"/>
          <w:sz w:val="20"/>
          <w:szCs w:val="20"/>
          <w:lang w:val="af-ZA"/>
        </w:rPr>
        <w:t>:</w:t>
      </w:r>
    </w:p>
    <w:p w14:paraId="0C921E46" w14:textId="77777777" w:rsidR="0044364E" w:rsidRPr="0051377A" w:rsidRDefault="0044364E" w:rsidP="00DF47DB">
      <w:pPr>
        <w:ind w:firstLine="567"/>
        <w:jc w:val="both"/>
        <w:rPr>
          <w:rFonts w:ascii="GHEA Grapalat" w:hAnsi="GHEA Grapalat" w:cs="Sylfaen"/>
          <w:b/>
          <w:color w:val="000000" w:themeColor="text1"/>
          <w:sz w:val="20"/>
          <w:szCs w:val="20"/>
          <w:lang w:val="es-ES"/>
        </w:rPr>
      </w:pP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որոշմամբ</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կասեցումը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կարող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հանվել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եթե</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պ</w:t>
      </w:r>
      <w:r w:rsidRPr="0051377A">
        <w:rPr>
          <w:rFonts w:ascii="GHEA Grapalat" w:hAnsi="GHEA Grapalat" w:cs="Sylfaen"/>
          <w:color w:val="000000" w:themeColor="text1"/>
          <w:sz w:val="20"/>
          <w:szCs w:val="20"/>
          <w:lang w:val="ru-RU"/>
        </w:rPr>
        <w:t>ատվիրատուի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ներկայացրած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հիմնավորումների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համաձայն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հանրային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պաշտպանության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ազգային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անվտանգության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շահերից</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ելնելով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անհրաժեշտ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շարունակել</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գործընթացը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Սույն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կետ</w:t>
      </w:r>
      <w:r w:rsidRPr="0051377A">
        <w:rPr>
          <w:rFonts w:ascii="GHEA Grapalat" w:hAnsi="GHEA Grapalat" w:cs="Sylfaen"/>
          <w:color w:val="000000" w:themeColor="text1"/>
          <w:sz w:val="20"/>
          <w:szCs w:val="20"/>
          <w:lang w:val="ru-RU"/>
        </w:rPr>
        <w:t>ով</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նախատեսված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որոշումը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գնումների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հետ</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կապված</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բողոքներ</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քննող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անձը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հրապարակում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տեղեկագրում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կայացնելու</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օրվան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հաջորդող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աշխատանքային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lang w:val="ru-RU"/>
        </w:rPr>
        <w:t>օրը</w:t>
      </w:r>
      <w:r w:rsidRPr="0051377A">
        <w:rPr>
          <w:rFonts w:ascii="GHEA Grapalat" w:hAnsi="GHEA Grapalat" w:cs="Sylfaen"/>
          <w:color w:val="000000" w:themeColor="text1"/>
          <w:sz w:val="20"/>
          <w:szCs w:val="20"/>
          <w:lang w:val="af-ZA"/>
        </w:rPr>
        <w:t>:</w:t>
      </w:r>
    </w:p>
    <w:p w14:paraId="5CA0193A" w14:textId="77777777" w:rsidR="0044364E" w:rsidRPr="0051377A" w:rsidRDefault="0044364E" w:rsidP="00DF47DB">
      <w:pPr>
        <w:ind w:firstLine="567"/>
        <w:jc w:val="center"/>
        <w:rPr>
          <w:rFonts w:ascii="GHEA Grapalat" w:hAnsi="GHEA Grapalat" w:cs="Sylfaen"/>
          <w:b/>
          <w:color w:val="000000" w:themeColor="text1"/>
          <w:szCs w:val="22"/>
          <w:lang w:val="es-ES"/>
        </w:rPr>
      </w:pPr>
    </w:p>
    <w:p w14:paraId="04F4AFF3" w14:textId="77777777" w:rsidR="0044364E" w:rsidRPr="0051377A" w:rsidRDefault="0044364E" w:rsidP="00DF47DB">
      <w:pPr>
        <w:ind w:firstLine="567"/>
        <w:jc w:val="center"/>
        <w:rPr>
          <w:rFonts w:ascii="GHEA Grapalat" w:hAnsi="GHEA Grapalat" w:cs="Sylfaen"/>
          <w:b/>
          <w:color w:val="000000" w:themeColor="text1"/>
          <w:szCs w:val="22"/>
          <w:lang w:val="es-ES"/>
        </w:rPr>
      </w:pPr>
    </w:p>
    <w:p w14:paraId="3A0EA3A4" w14:textId="77777777" w:rsidR="0044364E" w:rsidRPr="0051377A" w:rsidRDefault="0044364E" w:rsidP="00DF47DB">
      <w:pPr>
        <w:ind w:firstLine="567"/>
        <w:jc w:val="center"/>
        <w:rPr>
          <w:rFonts w:ascii="GHEA Grapalat" w:hAnsi="GHEA Grapalat" w:cs="Sylfaen"/>
          <w:b/>
          <w:color w:val="000000" w:themeColor="text1"/>
          <w:szCs w:val="22"/>
          <w:lang w:val="es-ES"/>
        </w:rPr>
      </w:pPr>
    </w:p>
    <w:p w14:paraId="5EA8A46A" w14:textId="77777777" w:rsidR="0044364E" w:rsidRPr="0051377A" w:rsidRDefault="0044364E" w:rsidP="00DF47DB">
      <w:pPr>
        <w:ind w:firstLine="567"/>
        <w:jc w:val="center"/>
        <w:rPr>
          <w:rFonts w:ascii="GHEA Grapalat" w:hAnsi="GHEA Grapalat" w:cs="Sylfaen"/>
          <w:b/>
          <w:color w:val="000000" w:themeColor="text1"/>
          <w:szCs w:val="22"/>
          <w:lang w:val="es-ES"/>
        </w:rPr>
      </w:pPr>
    </w:p>
    <w:p w14:paraId="06B86E8C" w14:textId="77777777" w:rsidR="0044364E" w:rsidRPr="0051377A" w:rsidRDefault="0044364E" w:rsidP="00DF47DB">
      <w:pPr>
        <w:ind w:firstLine="567"/>
        <w:jc w:val="center"/>
        <w:rPr>
          <w:rFonts w:ascii="GHEA Grapalat" w:hAnsi="GHEA Grapalat" w:cs="Sylfaen"/>
          <w:b/>
          <w:color w:val="000000" w:themeColor="text1"/>
          <w:szCs w:val="22"/>
          <w:lang w:val="es-ES"/>
        </w:rPr>
      </w:pPr>
    </w:p>
    <w:p w14:paraId="6C75A3E2" w14:textId="77777777" w:rsidR="0044364E" w:rsidRPr="0051377A" w:rsidRDefault="0044364E" w:rsidP="00DF47DB">
      <w:pPr>
        <w:ind w:firstLine="567"/>
        <w:jc w:val="center"/>
        <w:rPr>
          <w:rFonts w:ascii="GHEA Grapalat" w:hAnsi="GHEA Grapalat" w:cs="Sylfaen"/>
          <w:b/>
          <w:color w:val="000000" w:themeColor="text1"/>
          <w:szCs w:val="22"/>
          <w:lang w:val="es-ES"/>
        </w:rPr>
      </w:pPr>
    </w:p>
    <w:p w14:paraId="781D09B0" w14:textId="77777777" w:rsidR="0044364E" w:rsidRPr="0051377A" w:rsidRDefault="0044364E" w:rsidP="00DF47DB">
      <w:pPr>
        <w:ind w:firstLine="567"/>
        <w:jc w:val="center"/>
        <w:rPr>
          <w:rFonts w:ascii="GHEA Grapalat" w:hAnsi="GHEA Grapalat" w:cs="Sylfaen"/>
          <w:b/>
          <w:color w:val="000000" w:themeColor="text1"/>
          <w:szCs w:val="22"/>
          <w:lang w:val="es-ES"/>
        </w:rPr>
      </w:pPr>
    </w:p>
    <w:p w14:paraId="0D09970F" w14:textId="77777777" w:rsidR="0044364E" w:rsidRPr="0051377A" w:rsidRDefault="0044364E" w:rsidP="00DF47DB">
      <w:pPr>
        <w:ind w:firstLine="567"/>
        <w:jc w:val="center"/>
        <w:rPr>
          <w:rFonts w:ascii="GHEA Grapalat" w:hAnsi="GHEA Grapalat"/>
          <w:b/>
          <w:color w:val="000000" w:themeColor="text1"/>
          <w:szCs w:val="22"/>
          <w:lang w:val="af-ZA"/>
        </w:rPr>
      </w:pPr>
      <w:r w:rsidRPr="0051377A">
        <w:rPr>
          <w:rFonts w:ascii="GHEA Grapalat" w:hAnsi="GHEA Grapalat" w:cs="Sylfaen"/>
          <w:b/>
          <w:color w:val="000000" w:themeColor="text1"/>
          <w:szCs w:val="22"/>
          <w:lang w:val="es-ES"/>
        </w:rPr>
        <w:br w:type="page"/>
      </w:r>
      <w:r w:rsidRPr="0051377A">
        <w:rPr>
          <w:rFonts w:ascii="GHEA Grapalat" w:hAnsi="GHEA Grapalat" w:cs="Sylfaen"/>
          <w:b/>
          <w:color w:val="000000" w:themeColor="text1"/>
          <w:szCs w:val="22"/>
          <w:lang w:val="es-ES"/>
        </w:rPr>
        <w:lastRenderedPageBreak/>
        <w:t>ՄԱՍ</w:t>
      </w:r>
      <w:r w:rsidRPr="0051377A">
        <w:rPr>
          <w:rFonts w:ascii="GHEA Grapalat" w:hAnsi="GHEA Grapalat"/>
          <w:b/>
          <w:color w:val="000000" w:themeColor="text1"/>
          <w:szCs w:val="22"/>
          <w:lang w:val="af-ZA"/>
        </w:rPr>
        <w:t xml:space="preserve">  II</w:t>
      </w:r>
    </w:p>
    <w:p w14:paraId="43F4C023" w14:textId="77777777" w:rsidR="0044364E" w:rsidRPr="0051377A" w:rsidRDefault="0044364E" w:rsidP="00DF47DB">
      <w:pPr>
        <w:pStyle w:val="BodyText"/>
        <w:spacing w:after="0"/>
        <w:ind w:right="-7"/>
        <w:jc w:val="center"/>
        <w:rPr>
          <w:rFonts w:ascii="GHEA Grapalat" w:hAnsi="GHEA Grapalat"/>
          <w:b/>
          <w:color w:val="000000" w:themeColor="text1"/>
          <w:szCs w:val="22"/>
          <w:lang w:val="af-ZA"/>
        </w:rPr>
      </w:pPr>
      <w:r w:rsidRPr="0051377A">
        <w:rPr>
          <w:rFonts w:ascii="GHEA Grapalat" w:hAnsi="GHEA Grapalat" w:cs="Sylfaen"/>
          <w:b/>
          <w:color w:val="000000" w:themeColor="text1"/>
          <w:szCs w:val="22"/>
          <w:lang w:val="es-ES"/>
        </w:rPr>
        <w:t>Հ</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Ր</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Ա</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Հ</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Ա</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Ն</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Գ</w:t>
      </w:r>
    </w:p>
    <w:p w14:paraId="1F7BE691" w14:textId="77777777" w:rsidR="0044364E" w:rsidRPr="0051377A" w:rsidRDefault="0044364E" w:rsidP="00DF47DB">
      <w:pPr>
        <w:pStyle w:val="BodyText"/>
        <w:spacing w:after="0"/>
        <w:ind w:right="-7"/>
        <w:jc w:val="center"/>
        <w:rPr>
          <w:rFonts w:ascii="GHEA Grapalat" w:hAnsi="GHEA Grapalat"/>
          <w:b/>
          <w:color w:val="000000" w:themeColor="text1"/>
          <w:szCs w:val="22"/>
          <w:lang w:val="af-ZA"/>
        </w:rPr>
      </w:pPr>
      <w:r w:rsidRPr="0051377A">
        <w:rPr>
          <w:rFonts w:ascii="GHEA Grapalat" w:hAnsi="GHEA Grapalat" w:cs="Sylfaen"/>
          <w:b/>
          <w:color w:val="000000" w:themeColor="text1"/>
          <w:szCs w:val="22"/>
          <w:lang w:val="es-ES"/>
        </w:rPr>
        <w:t>Բ</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Ա</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Ց</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Մ Ր Ց ՈՒ Յ Թ Ի</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Հ</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Ա</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Յ</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Տ</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Ը</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Պ</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Ա</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Տ</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Ր</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Ա</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Ս</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Տ</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Ե</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Լ</w:t>
      </w:r>
      <w:r w:rsidRPr="0051377A">
        <w:rPr>
          <w:rFonts w:ascii="GHEA Grapalat" w:hAnsi="GHEA Grapalat"/>
          <w:b/>
          <w:color w:val="000000" w:themeColor="text1"/>
          <w:szCs w:val="22"/>
          <w:lang w:val="af-ZA"/>
        </w:rPr>
        <w:t xml:space="preserve"> </w:t>
      </w:r>
      <w:r w:rsidRPr="0051377A">
        <w:rPr>
          <w:rFonts w:ascii="GHEA Grapalat" w:hAnsi="GHEA Grapalat" w:cs="Sylfaen"/>
          <w:b/>
          <w:color w:val="000000" w:themeColor="text1"/>
          <w:szCs w:val="22"/>
          <w:lang w:val="es-ES"/>
        </w:rPr>
        <w:t>ՈՒ</w:t>
      </w:r>
    </w:p>
    <w:p w14:paraId="6F491912" w14:textId="77777777" w:rsidR="0044364E" w:rsidRPr="0051377A" w:rsidRDefault="0044364E" w:rsidP="00DF47DB">
      <w:pPr>
        <w:ind w:firstLine="567"/>
        <w:jc w:val="center"/>
        <w:rPr>
          <w:rFonts w:ascii="GHEA Grapalat" w:hAnsi="GHEA Grapalat"/>
          <w:color w:val="000000" w:themeColor="text1"/>
          <w:szCs w:val="22"/>
          <w:lang w:val="af-ZA"/>
        </w:rPr>
      </w:pPr>
    </w:p>
    <w:p w14:paraId="6253C3EB" w14:textId="77777777" w:rsidR="0044364E" w:rsidRPr="0051377A" w:rsidRDefault="0044364E" w:rsidP="00DF47DB">
      <w:pPr>
        <w:jc w:val="center"/>
        <w:rPr>
          <w:rFonts w:ascii="GHEA Grapalat" w:hAnsi="GHEA Grapalat"/>
          <w:b/>
          <w:color w:val="000000" w:themeColor="text1"/>
          <w:sz w:val="20"/>
          <w:lang w:val="af-ZA"/>
        </w:rPr>
      </w:pPr>
      <w:r w:rsidRPr="0051377A">
        <w:rPr>
          <w:rFonts w:ascii="GHEA Grapalat" w:hAnsi="GHEA Grapalat"/>
          <w:b/>
          <w:color w:val="000000" w:themeColor="text1"/>
          <w:sz w:val="20"/>
          <w:lang w:val="af-ZA"/>
        </w:rPr>
        <w:t xml:space="preserve">1. </w:t>
      </w:r>
      <w:r w:rsidRPr="0051377A">
        <w:rPr>
          <w:rFonts w:ascii="GHEA Grapalat" w:hAnsi="GHEA Grapalat" w:cs="Sylfaen"/>
          <w:b/>
          <w:color w:val="000000" w:themeColor="text1"/>
          <w:sz w:val="20"/>
          <w:lang w:val="es-ES"/>
        </w:rPr>
        <w:t>ԸՆԴՀԱՆՈՒՐ</w:t>
      </w:r>
      <w:r w:rsidRPr="0051377A">
        <w:rPr>
          <w:rFonts w:ascii="GHEA Grapalat" w:hAnsi="GHEA Grapalat"/>
          <w:b/>
          <w:color w:val="000000" w:themeColor="text1"/>
          <w:sz w:val="20"/>
          <w:lang w:val="af-ZA"/>
        </w:rPr>
        <w:t xml:space="preserve"> </w:t>
      </w:r>
      <w:r w:rsidRPr="0051377A">
        <w:rPr>
          <w:rFonts w:ascii="GHEA Grapalat" w:hAnsi="GHEA Grapalat" w:cs="Sylfaen"/>
          <w:b/>
          <w:color w:val="000000" w:themeColor="text1"/>
          <w:sz w:val="20"/>
          <w:lang w:val="es-ES"/>
        </w:rPr>
        <w:t>ԴՐՈՒՅԹՆԵՐ</w:t>
      </w:r>
    </w:p>
    <w:p w14:paraId="428FFC4B" w14:textId="77777777" w:rsidR="0044364E" w:rsidRPr="0051377A" w:rsidRDefault="0044364E" w:rsidP="00DF47DB">
      <w:pPr>
        <w:ind w:firstLine="567"/>
        <w:jc w:val="both"/>
        <w:rPr>
          <w:rFonts w:ascii="GHEA Grapalat" w:hAnsi="GHEA Grapalat"/>
          <w:color w:val="000000" w:themeColor="text1"/>
          <w:szCs w:val="22"/>
          <w:lang w:val="af-ZA"/>
        </w:rPr>
      </w:pPr>
      <w:r w:rsidRPr="0051377A">
        <w:rPr>
          <w:rFonts w:ascii="GHEA Grapalat" w:hAnsi="GHEA Grapalat"/>
          <w:color w:val="000000" w:themeColor="text1"/>
          <w:szCs w:val="22"/>
          <w:lang w:val="af-ZA"/>
        </w:rPr>
        <w:t xml:space="preserve"> </w:t>
      </w:r>
    </w:p>
    <w:p w14:paraId="28CE8EA2"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1.1 </w:t>
      </w:r>
      <w:r w:rsidRPr="0051377A">
        <w:rPr>
          <w:rFonts w:ascii="GHEA Grapalat" w:hAnsi="GHEA Grapalat" w:cs="Sylfaen"/>
          <w:color w:val="000000" w:themeColor="text1"/>
          <w:sz w:val="20"/>
          <w:lang w:val="ru-RU"/>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հրահանգը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նպատակ</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ունի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օժանդակել</w:t>
      </w:r>
      <w:r w:rsidRPr="0051377A">
        <w:rPr>
          <w:rFonts w:ascii="GHEA Grapalat" w:hAnsi="GHEA Grapalat" w:cs="Sylfaen"/>
          <w:color w:val="000000" w:themeColor="text1"/>
          <w:sz w:val="20"/>
          <w:lang w:val="af-ZA"/>
        </w:rPr>
        <w:t xml:space="preserve"> մ</w:t>
      </w:r>
      <w:r w:rsidRPr="0051377A">
        <w:rPr>
          <w:rFonts w:ascii="GHEA Grapalat" w:hAnsi="GHEA Grapalat" w:cs="Sylfaen"/>
          <w:color w:val="000000" w:themeColor="text1"/>
          <w:sz w:val="20"/>
          <w:lang w:val="ru-RU"/>
        </w:rPr>
        <w:t>ասնակիցներին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հայտը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պատրաստելիս։</w:t>
      </w:r>
    </w:p>
    <w:p w14:paraId="174297F9"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1.2 </w:t>
      </w:r>
      <w:r w:rsidRPr="0051377A">
        <w:rPr>
          <w:rFonts w:ascii="GHEA Grapalat" w:hAnsi="GHEA Grapalat" w:cs="Sylfaen"/>
          <w:color w:val="000000" w:themeColor="text1"/>
          <w:sz w:val="20"/>
          <w:lang w:val="ru-RU"/>
        </w:rPr>
        <w:t>Նպատակահարմարության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դեպքում</w:t>
      </w:r>
      <w:r w:rsidRPr="0051377A">
        <w:rPr>
          <w:rFonts w:ascii="GHEA Grapalat" w:hAnsi="GHEA Grapalat" w:cs="Sylfaen"/>
          <w:color w:val="000000" w:themeColor="text1"/>
          <w:sz w:val="20"/>
          <w:lang w:val="af-ZA"/>
        </w:rPr>
        <w:t xml:space="preserve"> մ</w:t>
      </w:r>
      <w:r w:rsidRPr="0051377A">
        <w:rPr>
          <w:rFonts w:ascii="GHEA Grapalat" w:hAnsi="GHEA Grapalat" w:cs="Sylfaen"/>
          <w:color w:val="000000" w:themeColor="text1"/>
          <w:sz w:val="20"/>
          <w:lang w:val="ru-RU"/>
        </w:rPr>
        <w:t>ասնակիցը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պահանջվող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տեղեկությունները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ներկայացնել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սույն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հրահանգով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առաջարկվող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ձևերից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տարբերվող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այլ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ձևերով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պահպանելով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պահանջվող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վավերապայմանները։</w:t>
      </w:r>
    </w:p>
    <w:p w14:paraId="70CCEAFE"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1.3 </w:t>
      </w:r>
      <w:r w:rsidRPr="0051377A">
        <w:rPr>
          <w:rFonts w:ascii="GHEA Grapalat" w:hAnsi="GHEA Grapalat" w:cs="Sylfaen"/>
          <w:color w:val="000000" w:themeColor="text1"/>
          <w:sz w:val="20"/>
          <w:lang w:val="ru-RU"/>
        </w:rPr>
        <w:t>Հայտերը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հայերենից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բացի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ներկայացվել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նաև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անգլերեն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ռուսերեն։</w:t>
      </w:r>
      <w:r w:rsidRPr="0051377A">
        <w:rPr>
          <w:rFonts w:ascii="GHEA Grapalat" w:hAnsi="GHEA Grapalat" w:cs="Sylfaen"/>
          <w:color w:val="000000" w:themeColor="text1"/>
          <w:sz w:val="20"/>
          <w:lang w:val="af-ZA"/>
        </w:rPr>
        <w:t xml:space="preserve"> </w:t>
      </w:r>
    </w:p>
    <w:p w14:paraId="006013AE" w14:textId="77777777" w:rsidR="0044364E" w:rsidRPr="0051377A" w:rsidRDefault="0044364E" w:rsidP="00DF47DB">
      <w:pPr>
        <w:jc w:val="center"/>
        <w:rPr>
          <w:rFonts w:ascii="GHEA Grapalat" w:hAnsi="GHEA Grapalat"/>
          <w:b/>
          <w:color w:val="000000" w:themeColor="text1"/>
          <w:szCs w:val="22"/>
          <w:lang w:val="af-ZA"/>
        </w:rPr>
      </w:pPr>
    </w:p>
    <w:p w14:paraId="00DFA201" w14:textId="77777777" w:rsidR="0044364E" w:rsidRPr="0051377A" w:rsidRDefault="0044364E" w:rsidP="00DF47DB">
      <w:pPr>
        <w:jc w:val="center"/>
        <w:rPr>
          <w:rFonts w:ascii="GHEA Grapalat" w:hAnsi="GHEA Grapalat"/>
          <w:b/>
          <w:color w:val="000000" w:themeColor="text1"/>
          <w:sz w:val="20"/>
          <w:lang w:val="af-ZA"/>
        </w:rPr>
      </w:pPr>
      <w:r w:rsidRPr="0051377A">
        <w:rPr>
          <w:rFonts w:ascii="GHEA Grapalat" w:hAnsi="GHEA Grapalat"/>
          <w:b/>
          <w:color w:val="000000" w:themeColor="text1"/>
          <w:sz w:val="20"/>
          <w:lang w:val="af-ZA"/>
        </w:rPr>
        <w:t xml:space="preserve">2. </w:t>
      </w:r>
      <w:r w:rsidRPr="0051377A">
        <w:rPr>
          <w:rFonts w:ascii="GHEA Grapalat" w:hAnsi="GHEA Grapalat" w:cs="Sylfaen"/>
          <w:b/>
          <w:color w:val="000000" w:themeColor="text1"/>
          <w:sz w:val="20"/>
          <w:lang w:val="es-ES"/>
        </w:rPr>
        <w:t>ԸՆԹԱՑԱԿԱՐԳԻ</w:t>
      </w:r>
      <w:r w:rsidRPr="0051377A">
        <w:rPr>
          <w:rFonts w:ascii="GHEA Grapalat" w:hAnsi="GHEA Grapalat"/>
          <w:b/>
          <w:color w:val="000000" w:themeColor="text1"/>
          <w:sz w:val="20"/>
          <w:lang w:val="af-ZA"/>
        </w:rPr>
        <w:t xml:space="preserve"> </w:t>
      </w:r>
      <w:r w:rsidRPr="0051377A">
        <w:rPr>
          <w:rFonts w:ascii="GHEA Grapalat" w:hAnsi="GHEA Grapalat" w:cs="Sylfaen"/>
          <w:b/>
          <w:color w:val="000000" w:themeColor="text1"/>
          <w:sz w:val="20"/>
          <w:lang w:val="es-ES"/>
        </w:rPr>
        <w:t>ՀԱՅՏԸ</w:t>
      </w:r>
    </w:p>
    <w:p w14:paraId="1E569ECA" w14:textId="77777777" w:rsidR="0044364E" w:rsidRPr="0051377A" w:rsidRDefault="0044364E" w:rsidP="00DF47DB">
      <w:pPr>
        <w:ind w:firstLine="720"/>
        <w:jc w:val="center"/>
        <w:rPr>
          <w:rFonts w:ascii="GHEA Grapalat" w:hAnsi="GHEA Grapalat"/>
          <w:color w:val="000000" w:themeColor="text1"/>
          <w:szCs w:val="22"/>
          <w:lang w:val="af-ZA"/>
        </w:rPr>
      </w:pPr>
    </w:p>
    <w:p w14:paraId="7C16637D" w14:textId="77777777" w:rsidR="0044364E" w:rsidRPr="0051377A" w:rsidRDefault="0044364E" w:rsidP="00DF47DB">
      <w:pPr>
        <w:ind w:firstLine="567"/>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hy-AM"/>
        </w:rPr>
        <w:t xml:space="preserve">Ընթացակարգին մասնակցելու համար </w:t>
      </w:r>
      <w:r w:rsidRPr="0051377A">
        <w:rPr>
          <w:rFonts w:ascii="GHEA Grapalat" w:hAnsi="GHEA Grapalat"/>
          <w:color w:val="000000" w:themeColor="text1"/>
          <w:sz w:val="20"/>
          <w:szCs w:val="20"/>
        </w:rPr>
        <w:t>մ</w:t>
      </w:r>
      <w:r w:rsidRPr="0051377A">
        <w:rPr>
          <w:rFonts w:ascii="GHEA Grapalat" w:hAnsi="GHEA Grapalat"/>
          <w:color w:val="000000" w:themeColor="text1"/>
          <w:sz w:val="20"/>
          <w:szCs w:val="20"/>
          <w:lang w:val="hy-AM"/>
        </w:rPr>
        <w:t xml:space="preserve">ասնակիցը </w:t>
      </w:r>
      <w:r w:rsidRPr="0051377A">
        <w:rPr>
          <w:rFonts w:ascii="GHEA Grapalat" w:hAnsi="GHEA Grapalat"/>
          <w:color w:val="000000" w:themeColor="text1"/>
          <w:sz w:val="20"/>
          <w:szCs w:val="20"/>
        </w:rPr>
        <w:t>սույն</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հրավերի</w:t>
      </w:r>
      <w:r w:rsidRPr="0051377A">
        <w:rPr>
          <w:rFonts w:ascii="GHEA Grapalat" w:hAnsi="GHEA Grapalat"/>
          <w:color w:val="000000" w:themeColor="text1"/>
          <w:sz w:val="20"/>
          <w:szCs w:val="20"/>
          <w:lang w:val="af-ZA"/>
        </w:rPr>
        <w:t xml:space="preserve"> 2-</w:t>
      </w:r>
      <w:r w:rsidRPr="0051377A">
        <w:rPr>
          <w:rFonts w:ascii="GHEA Grapalat" w:hAnsi="GHEA Grapalat"/>
          <w:color w:val="000000" w:themeColor="text1"/>
          <w:sz w:val="20"/>
          <w:szCs w:val="20"/>
        </w:rPr>
        <w:t>րդ</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մասի</w:t>
      </w:r>
      <w:r w:rsidRPr="0051377A">
        <w:rPr>
          <w:rFonts w:ascii="GHEA Grapalat" w:hAnsi="GHEA Grapalat"/>
          <w:color w:val="000000" w:themeColor="text1"/>
          <w:sz w:val="20"/>
          <w:szCs w:val="20"/>
          <w:lang w:val="af-ZA"/>
        </w:rPr>
        <w:t xml:space="preserve"> 4-</w:t>
      </w:r>
      <w:r w:rsidRPr="0051377A">
        <w:rPr>
          <w:rFonts w:ascii="GHEA Grapalat" w:hAnsi="GHEA Grapalat"/>
          <w:color w:val="000000" w:themeColor="text1"/>
          <w:sz w:val="20"/>
          <w:szCs w:val="20"/>
        </w:rPr>
        <w:t>րդ</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բաժնով</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սահմանված</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կարգով</w:t>
      </w:r>
      <w:r w:rsidRPr="0051377A">
        <w:rPr>
          <w:rFonts w:ascii="GHEA Grapalat" w:hAnsi="GHEA Grapalat"/>
          <w:color w:val="000000" w:themeColor="text1"/>
          <w:sz w:val="20"/>
          <w:szCs w:val="20"/>
          <w:lang w:val="hy-AM"/>
        </w:rPr>
        <w:t xml:space="preserve"> ներկայացնում է հայտ:</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lang w:val="hy-AM"/>
        </w:rPr>
        <w:t>Հայտին կցվում են սույն հրավերով նախատեսված համապատասխան փաստաթղթեր</w:t>
      </w:r>
      <w:r w:rsidRPr="0051377A">
        <w:rPr>
          <w:rFonts w:ascii="GHEA Grapalat" w:hAnsi="GHEA Grapalat"/>
          <w:color w:val="000000" w:themeColor="text1"/>
          <w:sz w:val="20"/>
          <w:szCs w:val="20"/>
          <w:lang w:val="es-ES"/>
        </w:rPr>
        <w:t>ը (տեղեկությունները):</w:t>
      </w:r>
    </w:p>
    <w:p w14:paraId="01F3A91A" w14:textId="77777777" w:rsidR="0044364E" w:rsidRPr="0051377A" w:rsidRDefault="0044364E" w:rsidP="00DF47DB">
      <w:pPr>
        <w:ind w:firstLine="567"/>
        <w:jc w:val="both"/>
        <w:rPr>
          <w:rFonts w:ascii="GHEA Grapalat" w:hAnsi="GHEA Grapalat" w:cs="Sylfaen"/>
          <w:color w:val="000000" w:themeColor="text1"/>
          <w:sz w:val="20"/>
          <w:lang w:val="es-ES"/>
        </w:rPr>
      </w:pPr>
      <w:r w:rsidRPr="0051377A">
        <w:rPr>
          <w:rFonts w:ascii="GHEA Grapalat" w:hAnsi="GHEA Grapalat" w:cs="Sylfaen"/>
          <w:color w:val="000000" w:themeColor="text1"/>
          <w:sz w:val="20"/>
        </w:rPr>
        <w:t>Մասնակիցը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հայտով</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ներկայացնում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իր</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կողմից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հաստատված</w:t>
      </w:r>
      <w:r w:rsidRPr="0051377A">
        <w:rPr>
          <w:rFonts w:ascii="GHEA Grapalat" w:hAnsi="GHEA Grapalat" w:cs="Sylfaen"/>
          <w:color w:val="000000" w:themeColor="text1"/>
          <w:sz w:val="20"/>
          <w:lang w:val="es-ES"/>
        </w:rPr>
        <w:t>`</w:t>
      </w:r>
    </w:p>
    <w:p w14:paraId="7BAAF321" w14:textId="77777777" w:rsidR="0044364E" w:rsidRPr="0051377A" w:rsidRDefault="0044364E" w:rsidP="00DF47DB">
      <w:pPr>
        <w:ind w:firstLine="567"/>
        <w:jc w:val="both"/>
        <w:rPr>
          <w:rFonts w:ascii="GHEA Grapalat" w:hAnsi="GHEA Grapalat" w:cs="Sylfaen"/>
          <w:color w:val="000000" w:themeColor="text1"/>
          <w:sz w:val="20"/>
          <w:lang w:val="es-ES"/>
        </w:rPr>
      </w:pPr>
      <w:r w:rsidRPr="0051377A">
        <w:rPr>
          <w:rFonts w:ascii="GHEA Grapalat" w:hAnsi="GHEA Grapalat" w:cs="Sylfaen"/>
          <w:color w:val="000000" w:themeColor="text1"/>
          <w:sz w:val="20"/>
          <w:lang w:val="es-ES"/>
        </w:rPr>
        <w:t xml:space="preserve">2.1 </w:t>
      </w:r>
      <w:r w:rsidRPr="0051377A">
        <w:rPr>
          <w:rFonts w:ascii="GHEA Grapalat" w:hAnsi="GHEA Grapalat" w:cs="Sylfaen"/>
          <w:color w:val="000000" w:themeColor="text1"/>
          <w:sz w:val="20"/>
          <w:lang w:val="ru-RU"/>
        </w:rPr>
        <w:t>ընթացակարգին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մասնակցելու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դիմում</w:t>
      </w:r>
      <w:r w:rsidRPr="0051377A">
        <w:rPr>
          <w:rFonts w:ascii="GHEA Grapalat" w:hAnsi="GHEA Grapalat" w:cs="Sylfaen"/>
          <w:color w:val="000000" w:themeColor="text1"/>
          <w:sz w:val="20"/>
          <w:lang w:val="es-ES"/>
        </w:rPr>
        <w:t>-</w:t>
      </w:r>
      <w:r w:rsidRPr="0051377A">
        <w:rPr>
          <w:rFonts w:ascii="GHEA Grapalat" w:hAnsi="GHEA Grapalat" w:cs="Sylfaen"/>
          <w:color w:val="000000" w:themeColor="text1"/>
          <w:sz w:val="20"/>
        </w:rPr>
        <w:t>հայտարարություն</w:t>
      </w:r>
      <w:r w:rsidRPr="0051377A">
        <w:rPr>
          <w:rFonts w:ascii="GHEA Grapalat" w:hAnsi="GHEA Grapalat" w:cs="Sylfaen"/>
          <w:color w:val="000000" w:themeColor="text1"/>
          <w:sz w:val="20"/>
          <w:lang w:val="af-ZA"/>
        </w:rPr>
        <w:t>` համաձայն հ</w:t>
      </w:r>
      <w:r w:rsidRPr="0051377A">
        <w:rPr>
          <w:rFonts w:ascii="GHEA Grapalat" w:hAnsi="GHEA Grapalat" w:cs="Sylfaen"/>
          <w:color w:val="000000" w:themeColor="text1"/>
          <w:sz w:val="20"/>
          <w:lang w:val="ru-RU"/>
        </w:rPr>
        <w:t>ավելված</w:t>
      </w:r>
      <w:r w:rsidRPr="0051377A">
        <w:rPr>
          <w:rFonts w:ascii="GHEA Grapalat" w:hAnsi="GHEA Grapalat" w:cs="Sylfaen"/>
          <w:color w:val="000000" w:themeColor="text1"/>
          <w:sz w:val="20"/>
          <w:lang w:val="af-ZA"/>
        </w:rPr>
        <w:t xml:space="preserve"> N 1-ի</w:t>
      </w:r>
      <w:r w:rsidRPr="0051377A">
        <w:rPr>
          <w:rFonts w:ascii="GHEA Grapalat" w:hAnsi="GHEA Grapalat" w:cs="Sylfaen"/>
          <w:color w:val="000000" w:themeColor="text1"/>
          <w:sz w:val="20"/>
          <w:lang w:val="es-ES"/>
        </w:rPr>
        <w:t>.</w:t>
      </w:r>
    </w:p>
    <w:p w14:paraId="683E2B08" w14:textId="77777777" w:rsidR="0044364E" w:rsidRPr="0051377A" w:rsidRDefault="0044364E" w:rsidP="00DF47DB">
      <w:pPr>
        <w:pStyle w:val="norm"/>
        <w:spacing w:line="240" w:lineRule="auto"/>
        <w:ind w:firstLine="567"/>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lang w:val="af-ZA"/>
        </w:rPr>
        <w:t xml:space="preserve">2.2 ենթակապալի </w:t>
      </w:r>
      <w:r w:rsidRPr="0051377A">
        <w:rPr>
          <w:rFonts w:ascii="GHEA Grapalat" w:hAnsi="GHEA Grapalat" w:cs="Sylfaen"/>
          <w:color w:val="000000" w:themeColor="text1"/>
          <w:sz w:val="20"/>
          <w:szCs w:val="24"/>
          <w:lang w:eastAsia="en-US"/>
        </w:rPr>
        <w:t>պայմանագրի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պատճենը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և</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դրա</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կողմ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հանդիսացող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անձի</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տվյալները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եթե</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պայմանագիրն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իրականացվելու</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է</w:t>
      </w:r>
      <w:r w:rsidRPr="0051377A">
        <w:rPr>
          <w:rFonts w:ascii="GHEA Grapalat" w:hAnsi="GHEA Grapalat" w:cs="Sylfaen"/>
          <w:color w:val="000000" w:themeColor="text1"/>
          <w:sz w:val="20"/>
          <w:szCs w:val="24"/>
          <w:lang w:val="af-ZA" w:eastAsia="en-US"/>
        </w:rPr>
        <w:t xml:space="preserve"> ենթակապալի </w:t>
      </w:r>
      <w:r w:rsidRPr="0051377A">
        <w:rPr>
          <w:rFonts w:ascii="GHEA Grapalat" w:hAnsi="GHEA Grapalat" w:cs="Sylfaen"/>
          <w:color w:val="000000" w:themeColor="text1"/>
          <w:sz w:val="20"/>
          <w:szCs w:val="24"/>
          <w:lang w:eastAsia="en-US"/>
        </w:rPr>
        <w:t>միջոցով</w:t>
      </w:r>
      <w:r w:rsidRPr="0051377A">
        <w:rPr>
          <w:rFonts w:ascii="GHEA Grapalat" w:hAnsi="GHEA Grapalat" w:cs="Sylfaen"/>
          <w:color w:val="000000" w:themeColor="text1"/>
          <w:sz w:val="20"/>
          <w:szCs w:val="24"/>
          <w:lang w:val="af-ZA" w:eastAsia="en-US"/>
        </w:rPr>
        <w:t>.</w:t>
      </w:r>
    </w:p>
    <w:p w14:paraId="3405ADFF" w14:textId="77777777" w:rsidR="0044364E" w:rsidRPr="0051377A" w:rsidRDefault="0044364E" w:rsidP="00DF47DB">
      <w:pPr>
        <w:pStyle w:val="norm"/>
        <w:spacing w:line="240" w:lineRule="auto"/>
        <w:ind w:firstLine="0"/>
        <w:rPr>
          <w:rFonts w:ascii="GHEA Grapalat" w:hAnsi="GHEA Grapalat" w:cs="Sylfaen"/>
          <w:color w:val="000000" w:themeColor="text1"/>
          <w:sz w:val="20"/>
          <w:szCs w:val="24"/>
          <w:lang w:val="af-ZA" w:eastAsia="en-US"/>
        </w:rPr>
      </w:pPr>
      <w:r w:rsidRPr="0051377A">
        <w:rPr>
          <w:rFonts w:ascii="GHEA Grapalat" w:hAnsi="GHEA Grapalat" w:cs="Sylfaen"/>
          <w:color w:val="000000" w:themeColor="text1"/>
          <w:sz w:val="20"/>
          <w:szCs w:val="24"/>
          <w:lang w:val="af-ZA" w:eastAsia="en-US"/>
        </w:rPr>
        <w:t xml:space="preserve">          2.3 </w:t>
      </w:r>
      <w:r w:rsidRPr="0051377A">
        <w:rPr>
          <w:rFonts w:ascii="GHEA Grapalat" w:hAnsi="GHEA Grapalat" w:cs="Sylfaen"/>
          <w:color w:val="000000" w:themeColor="text1"/>
          <w:sz w:val="20"/>
          <w:szCs w:val="24"/>
          <w:lang w:eastAsia="en-US"/>
        </w:rPr>
        <w:t>համատեղ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գործունեության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պայմանագիրը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եթե</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մասնակիցները</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գնման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ընթացակարգին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մասնակցում</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են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համատեղ</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գործունեության</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կարգով</w:t>
      </w:r>
      <w:r w:rsidRPr="0051377A">
        <w:rPr>
          <w:rFonts w:ascii="GHEA Grapalat" w:hAnsi="GHEA Grapalat" w:cs="Sylfaen"/>
          <w:color w:val="000000" w:themeColor="text1"/>
          <w:sz w:val="20"/>
          <w:szCs w:val="24"/>
          <w:lang w:val="af-ZA" w:eastAsia="en-US"/>
        </w:rPr>
        <w:t xml:space="preserve"> (</w:t>
      </w:r>
      <w:r w:rsidRPr="0051377A">
        <w:rPr>
          <w:rFonts w:ascii="GHEA Grapalat" w:hAnsi="GHEA Grapalat" w:cs="Sylfaen"/>
          <w:color w:val="000000" w:themeColor="text1"/>
          <w:sz w:val="20"/>
          <w:szCs w:val="24"/>
          <w:lang w:eastAsia="en-US"/>
        </w:rPr>
        <w:t>կոնսորցիումով</w:t>
      </w:r>
      <w:r w:rsidRPr="0051377A">
        <w:rPr>
          <w:rFonts w:ascii="GHEA Grapalat" w:hAnsi="GHEA Grapalat" w:cs="Sylfaen"/>
          <w:color w:val="000000" w:themeColor="text1"/>
          <w:sz w:val="20"/>
          <w:szCs w:val="24"/>
          <w:lang w:val="af-ZA" w:eastAsia="en-US"/>
        </w:rPr>
        <w:t>).</w:t>
      </w:r>
      <w:r w:rsidRPr="0051377A">
        <w:rPr>
          <w:rStyle w:val="FootnoteReference"/>
          <w:rFonts w:ascii="GHEA Grapalat" w:hAnsi="GHEA Grapalat" w:cs="Sylfaen"/>
          <w:color w:val="000000" w:themeColor="text1"/>
          <w:sz w:val="20"/>
          <w:szCs w:val="24"/>
          <w:lang w:val="af-ZA" w:eastAsia="en-US"/>
        </w:rPr>
        <w:footnoteReference w:id="1"/>
      </w:r>
    </w:p>
    <w:p w14:paraId="68242932" w14:textId="77777777" w:rsidR="0031795F"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2.4 սույն հրավերով նախատեսված լիցենզիայի (ներդիրի) պատճենը.</w:t>
      </w:r>
    </w:p>
    <w:p w14:paraId="2DD5346A" w14:textId="24E45F2E"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2.6 </w:t>
      </w:r>
      <w:r w:rsidRPr="0051377A">
        <w:rPr>
          <w:rFonts w:ascii="GHEA Grapalat" w:hAnsi="GHEA Grapalat" w:cs="Sylfaen"/>
          <w:color w:val="000000" w:themeColor="text1"/>
          <w:sz w:val="20"/>
          <w:lang w:val="hy-AM"/>
        </w:rPr>
        <w:t>գնային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առաջարկ</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համաձայն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հավելված</w:t>
      </w:r>
      <w:r w:rsidRPr="0051377A">
        <w:rPr>
          <w:rFonts w:ascii="GHEA Grapalat" w:hAnsi="GHEA Grapalat" w:cs="Sylfaen"/>
          <w:color w:val="000000" w:themeColor="text1"/>
          <w:sz w:val="20"/>
          <w:lang w:val="af-ZA"/>
        </w:rPr>
        <w:t xml:space="preserve"> N 2-</w:t>
      </w:r>
      <w:r w:rsidRPr="0051377A">
        <w:rPr>
          <w:rFonts w:ascii="GHEA Grapalat" w:hAnsi="GHEA Grapalat" w:cs="Sylfaen"/>
          <w:color w:val="000000" w:themeColor="text1"/>
          <w:sz w:val="20"/>
        </w:rPr>
        <w:t>ի</w:t>
      </w:r>
      <w:r w:rsidRPr="0051377A">
        <w:rPr>
          <w:rFonts w:ascii="GHEA Grapalat" w:hAnsi="GHEA Grapalat" w:cs="Sylfaen"/>
          <w:color w:val="000000" w:themeColor="text1"/>
          <w:sz w:val="20"/>
          <w:lang w:val="af-ZA"/>
        </w:rPr>
        <w:t xml:space="preserve">: Գնային առաջարկը </w:t>
      </w:r>
      <w:r w:rsidRPr="0051377A">
        <w:rPr>
          <w:rFonts w:ascii="GHEA Grapalat" w:hAnsi="GHEA Grapalat" w:cs="Sylfaen"/>
          <w:color w:val="000000" w:themeColor="text1"/>
          <w:sz w:val="20"/>
          <w:lang w:val="hy-AM"/>
        </w:rPr>
        <w:t>ներկայացվում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է</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szCs w:val="20"/>
        </w:rPr>
        <w:t>արժեք</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ինքնարժեքի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կանխատեսվող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շահույթի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հանրագումարը</w:t>
      </w:r>
      <w:r w:rsidRPr="0051377A">
        <w:rPr>
          <w:rFonts w:ascii="GHEA Grapalat" w:hAnsi="GHEA Grapalat" w:cs="Sylfaen"/>
          <w:color w:val="000000" w:themeColor="text1"/>
          <w:sz w:val="20"/>
          <w:szCs w:val="20"/>
          <w:lang w:val="af-ZA"/>
        </w:rPr>
        <w:t>)</w:t>
      </w:r>
      <w:r w:rsidRPr="0051377A">
        <w:rPr>
          <w:rFonts w:ascii="GHEA Grapalat" w:hAnsi="GHEA Grapalat" w:cs="Sylfaen"/>
          <w:color w:val="000000" w:themeColor="text1"/>
          <w:sz w:val="22"/>
          <w:szCs w:val="22"/>
          <w:lang w:val="af-ZA"/>
        </w:rPr>
        <w:t xml:space="preserve"> </w:t>
      </w:r>
      <w:r w:rsidRPr="0051377A">
        <w:rPr>
          <w:rFonts w:ascii="GHEA Grapalat" w:hAnsi="GHEA Grapalat" w:cs="Sylfaen"/>
          <w:color w:val="000000" w:themeColor="text1"/>
          <w:sz w:val="20"/>
          <w:lang w:val="hy-AM"/>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ավելացված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արժեքի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հարկ</w:t>
      </w:r>
      <w:r w:rsidRPr="0051377A" w:rsidDel="001A1F55">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ընդհանրական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բաղադրիչներից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բաղկացած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հաշվարկի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hy-AM"/>
        </w:rPr>
        <w:t>ձևով։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w:t>
      </w:r>
      <w:r w:rsidRPr="0051377A">
        <w:rPr>
          <w:rFonts w:ascii="GHEA Grapalat" w:hAnsi="GHEA Grapalat" w:cs="Sylfaen"/>
          <w:color w:val="000000" w:themeColor="text1"/>
          <w:sz w:val="20"/>
          <w:lang w:val="ru-RU"/>
        </w:rPr>
        <w:t>րժեքի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բաղադրիչների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հաշվարկ</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բացվածք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այլ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մանրամասներ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չեն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պահանջվում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ներկայացվում</w:t>
      </w:r>
      <w:r w:rsidRPr="0051377A">
        <w:rPr>
          <w:rFonts w:ascii="GHEA Grapalat" w:hAnsi="GHEA Grapalat" w:cs="Sylfaen"/>
          <w:color w:val="000000" w:themeColor="text1"/>
          <w:sz w:val="20"/>
          <w:lang w:val="af-ZA"/>
        </w:rPr>
        <w:t xml:space="preserve">: </w:t>
      </w:r>
    </w:p>
    <w:p w14:paraId="67489BB3" w14:textId="77777777" w:rsidR="0044364E" w:rsidRPr="0051377A" w:rsidRDefault="0044364E" w:rsidP="00DF47DB">
      <w:pPr>
        <w:ind w:firstLine="567"/>
        <w:jc w:val="both"/>
        <w:rPr>
          <w:rFonts w:ascii="GHEA Grapalat" w:hAnsi="GHEA Grapalat"/>
          <w:b/>
          <w:color w:val="000000" w:themeColor="text1"/>
          <w:sz w:val="20"/>
          <w:lang w:val="af-ZA"/>
        </w:rPr>
      </w:pPr>
    </w:p>
    <w:p w14:paraId="678A1005" w14:textId="77777777" w:rsidR="0044364E" w:rsidRPr="0051377A" w:rsidRDefault="0044364E" w:rsidP="00DF47DB">
      <w:pPr>
        <w:ind w:firstLine="567"/>
        <w:jc w:val="both"/>
        <w:rPr>
          <w:rFonts w:ascii="GHEA Grapalat" w:hAnsi="GHEA Grapalat"/>
          <w:b/>
          <w:color w:val="000000" w:themeColor="text1"/>
          <w:sz w:val="20"/>
          <w:lang w:val="af-ZA"/>
        </w:rPr>
      </w:pPr>
    </w:p>
    <w:p w14:paraId="36958288" w14:textId="77777777" w:rsidR="0044364E" w:rsidRPr="0051377A" w:rsidRDefault="0044364E" w:rsidP="00DF47DB">
      <w:pPr>
        <w:ind w:firstLine="720"/>
        <w:jc w:val="center"/>
        <w:rPr>
          <w:rFonts w:ascii="GHEA Grapalat" w:hAnsi="GHEA Grapalat" w:cs="Sylfaen"/>
          <w:b/>
          <w:color w:val="000000" w:themeColor="text1"/>
          <w:sz w:val="20"/>
          <w:lang w:val="es-ES"/>
        </w:rPr>
      </w:pPr>
      <w:r w:rsidRPr="0051377A">
        <w:rPr>
          <w:rFonts w:ascii="GHEA Grapalat" w:hAnsi="GHEA Grapalat"/>
          <w:b/>
          <w:color w:val="000000" w:themeColor="text1"/>
          <w:sz w:val="20"/>
          <w:lang w:val="es-ES"/>
        </w:rPr>
        <w:t xml:space="preserve">3. ԱՌԱՋԻՆ ՏԵՂԸ ԶԲԱՂԵՑՐԱԾ </w:t>
      </w:r>
      <w:r w:rsidRPr="0051377A">
        <w:rPr>
          <w:rFonts w:ascii="GHEA Grapalat" w:hAnsi="GHEA Grapalat" w:cs="Arial"/>
          <w:b/>
          <w:color w:val="000000" w:themeColor="text1"/>
          <w:sz w:val="20"/>
          <w:lang w:val="es-ES"/>
        </w:rPr>
        <w:t xml:space="preserve">ՄԱՍՆԱԿՑԻ ԿՈՂՄԻՑ ՆԵՐԿԱՅԱՑՎՈՂ </w:t>
      </w:r>
      <w:r w:rsidRPr="0051377A">
        <w:rPr>
          <w:rFonts w:ascii="GHEA Grapalat" w:hAnsi="GHEA Grapalat" w:cs="Sylfaen"/>
          <w:b/>
          <w:color w:val="000000" w:themeColor="text1"/>
          <w:sz w:val="20"/>
          <w:lang w:val="es-ES"/>
        </w:rPr>
        <w:t>ՓԱՍՏԱԹՂԹԵՐԸ</w:t>
      </w:r>
    </w:p>
    <w:p w14:paraId="20BD78C5" w14:textId="77777777" w:rsidR="0044364E" w:rsidRPr="0051377A" w:rsidRDefault="0044364E" w:rsidP="00DF47DB">
      <w:pPr>
        <w:ind w:firstLine="720"/>
        <w:jc w:val="center"/>
        <w:rPr>
          <w:rFonts w:ascii="GHEA Grapalat" w:hAnsi="GHEA Grapalat" w:cs="Arial"/>
          <w:b/>
          <w:color w:val="000000" w:themeColor="text1"/>
          <w:sz w:val="20"/>
          <w:lang w:val="es-ES"/>
        </w:rPr>
      </w:pPr>
    </w:p>
    <w:p w14:paraId="1FCEDD7C" w14:textId="77777777" w:rsidR="0044364E" w:rsidRPr="0051377A" w:rsidRDefault="0044364E" w:rsidP="00DF47DB">
      <w:pPr>
        <w:ind w:firstLine="567"/>
        <w:jc w:val="both"/>
        <w:rPr>
          <w:rFonts w:ascii="GHEA Grapalat" w:hAnsi="GHEA Grapalat" w:cs="Sylfaen"/>
          <w:color w:val="000000" w:themeColor="text1"/>
          <w:sz w:val="20"/>
          <w:lang w:val="es-ES"/>
        </w:rPr>
      </w:pPr>
      <w:r w:rsidRPr="0051377A">
        <w:rPr>
          <w:rFonts w:ascii="GHEA Grapalat" w:hAnsi="GHEA Grapalat" w:cs="Sylfaen"/>
          <w:color w:val="000000" w:themeColor="text1"/>
          <w:sz w:val="20"/>
          <w:lang w:val="es-ES"/>
        </w:rPr>
        <w:t xml:space="preserve">3.1 </w:t>
      </w:r>
      <w:r w:rsidRPr="0051377A">
        <w:rPr>
          <w:rFonts w:ascii="GHEA Grapalat" w:hAnsi="GHEA Grapalat" w:cs="Sylfaen"/>
          <w:color w:val="000000" w:themeColor="text1"/>
          <w:sz w:val="20"/>
        </w:rPr>
        <w:t>Ս</w:t>
      </w:r>
      <w:r w:rsidRPr="0051377A">
        <w:rPr>
          <w:rFonts w:ascii="GHEA Grapalat" w:hAnsi="GHEA Grapalat" w:cs="Sylfaen"/>
          <w:color w:val="000000" w:themeColor="text1"/>
          <w:sz w:val="20"/>
          <w:lang w:val="ru-RU"/>
        </w:rPr>
        <w:t>ույն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հրավերով</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նախատեսված</w:t>
      </w:r>
      <w:r w:rsidRPr="0051377A">
        <w:rPr>
          <w:rFonts w:ascii="GHEA Grapalat" w:hAnsi="GHEA Grapalat" w:cs="Sylfaen"/>
          <w:color w:val="000000" w:themeColor="text1"/>
          <w:sz w:val="20"/>
          <w:lang w:val="es-ES"/>
        </w:rPr>
        <w:t>`</w:t>
      </w:r>
    </w:p>
    <w:p w14:paraId="5E138F33" w14:textId="77777777" w:rsidR="0044364E" w:rsidRPr="0051377A" w:rsidRDefault="0044364E" w:rsidP="00DF47DB">
      <w:pPr>
        <w:ind w:firstLine="567"/>
        <w:jc w:val="both"/>
        <w:rPr>
          <w:rFonts w:ascii="GHEA Grapalat" w:hAnsi="GHEA Grapalat" w:cs="Sylfaen"/>
          <w:color w:val="000000" w:themeColor="text1"/>
          <w:sz w:val="20"/>
          <w:lang w:val="es-ES"/>
        </w:rPr>
      </w:pPr>
      <w:r w:rsidRPr="0051377A">
        <w:rPr>
          <w:rFonts w:ascii="GHEA Grapalat" w:hAnsi="GHEA Grapalat" w:cs="Sylfaen"/>
          <w:color w:val="000000" w:themeColor="text1"/>
          <w:sz w:val="20"/>
          <w:lang w:val="es-ES"/>
        </w:rPr>
        <w:t xml:space="preserve">1) </w:t>
      </w:r>
      <w:r w:rsidRPr="0051377A">
        <w:rPr>
          <w:rFonts w:ascii="GHEA Grapalat" w:hAnsi="GHEA Grapalat" w:cs="Sylfaen"/>
          <w:color w:val="000000" w:themeColor="text1"/>
          <w:sz w:val="20"/>
          <w:lang w:val="ru-RU"/>
        </w:rPr>
        <w:t>որակավորման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չափանիշներ</w:t>
      </w:r>
      <w:r w:rsidRPr="0051377A">
        <w:rPr>
          <w:rFonts w:ascii="GHEA Grapalat" w:hAnsi="GHEA Grapalat" w:cs="Sylfaen"/>
          <w:color w:val="000000" w:themeColor="text1"/>
          <w:sz w:val="20"/>
        </w:rPr>
        <w:t>ին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իր</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համապատասխանությունը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հ</w:t>
      </w:r>
      <w:r w:rsidRPr="0051377A">
        <w:rPr>
          <w:rFonts w:ascii="GHEA Grapalat" w:hAnsi="GHEA Grapalat" w:cs="Sylfaen"/>
          <w:color w:val="000000" w:themeColor="text1"/>
          <w:sz w:val="20"/>
        </w:rPr>
        <w:t>իմնավորելու</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համար</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առաջին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տեղ</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զբաղեցրած</w:t>
      </w:r>
      <w:r w:rsidRPr="0051377A">
        <w:rPr>
          <w:rFonts w:ascii="GHEA Grapalat" w:hAnsi="GHEA Grapalat" w:cs="Sylfaen"/>
          <w:color w:val="000000" w:themeColor="text1"/>
          <w:sz w:val="20"/>
          <w:lang w:val="es-ES"/>
        </w:rPr>
        <w:t xml:space="preserve"> մ</w:t>
      </w:r>
      <w:r w:rsidRPr="0051377A">
        <w:rPr>
          <w:rFonts w:ascii="GHEA Grapalat" w:hAnsi="GHEA Grapalat" w:cs="Sylfaen"/>
          <w:color w:val="000000" w:themeColor="text1"/>
          <w:sz w:val="20"/>
          <w:lang w:val="ru-RU"/>
        </w:rPr>
        <w:t>ասնակիցը</w:t>
      </w:r>
      <w:r w:rsidRPr="0051377A">
        <w:rPr>
          <w:rFonts w:ascii="GHEA Grapalat" w:hAnsi="GHEA Grapalat" w:cs="Sylfaen"/>
          <w:color w:val="000000" w:themeColor="text1"/>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51377A">
        <w:rPr>
          <w:rFonts w:ascii="GHEA Grapalat" w:hAnsi="GHEA Grapalat" w:cs="Sylfaen"/>
          <w:color w:val="000000" w:themeColor="text1"/>
          <w:sz w:val="20"/>
          <w:lang w:val="ru-RU"/>
        </w:rPr>
        <w:t>սույն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հրավերի</w:t>
      </w:r>
      <w:r w:rsidRPr="0051377A">
        <w:rPr>
          <w:rFonts w:ascii="GHEA Grapalat" w:hAnsi="GHEA Grapalat" w:cs="Sylfaen"/>
          <w:color w:val="000000" w:themeColor="text1"/>
          <w:sz w:val="20"/>
          <w:lang w:val="es-ES"/>
        </w:rPr>
        <w:t xml:space="preserve"> 3-</w:t>
      </w:r>
      <w:r w:rsidRPr="0051377A">
        <w:rPr>
          <w:rFonts w:ascii="GHEA Grapalat" w:hAnsi="GHEA Grapalat" w:cs="Sylfaen"/>
          <w:color w:val="000000" w:themeColor="text1"/>
          <w:sz w:val="20"/>
          <w:lang w:val="ru-RU"/>
        </w:rPr>
        <w:t>րդ</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հավելվածով</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նախատեսված</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գրությունը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որին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կցվում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են</w:t>
      </w:r>
      <w:r w:rsidRPr="0051377A">
        <w:rPr>
          <w:rFonts w:ascii="GHEA Grapalat" w:hAnsi="GHEA Grapalat" w:cs="Sylfaen"/>
          <w:color w:val="000000" w:themeColor="text1"/>
          <w:sz w:val="20"/>
          <w:lang w:val="es-ES"/>
        </w:rPr>
        <w:t xml:space="preserve">` </w:t>
      </w:r>
    </w:p>
    <w:p w14:paraId="2F69775D" w14:textId="77777777" w:rsidR="0044364E" w:rsidRPr="0051377A" w:rsidDel="0093796B" w:rsidRDefault="0044364E" w:rsidP="00DF47DB">
      <w:pPr>
        <w:ind w:firstLine="567"/>
        <w:jc w:val="both"/>
        <w:rPr>
          <w:rFonts w:ascii="GHEA Grapalat" w:hAnsi="GHEA Grapalat"/>
          <w:color w:val="000000" w:themeColor="text1"/>
          <w:sz w:val="20"/>
          <w:szCs w:val="22"/>
          <w:lang w:val="es-ES"/>
        </w:rPr>
      </w:pPr>
      <w:r w:rsidRPr="0051377A">
        <w:rPr>
          <w:rFonts w:ascii="GHEA Grapalat" w:hAnsi="GHEA Grapalat" w:cs="Sylfaen"/>
          <w:color w:val="000000" w:themeColor="text1"/>
          <w:sz w:val="20"/>
          <w:lang w:val="es-ES"/>
        </w:rPr>
        <w:t xml:space="preserve">ա) </w:t>
      </w:r>
      <w:r w:rsidRPr="0051377A">
        <w:rPr>
          <w:rFonts w:ascii="GHEA Grapalat" w:hAnsi="GHEA Grapalat"/>
          <w:color w:val="000000" w:themeColor="text1"/>
          <w:sz w:val="20"/>
          <w:szCs w:val="22"/>
          <w:lang w:val="es-ES"/>
        </w:rPr>
        <w:t>հայտը</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ներկայացնելու</w:t>
      </w:r>
      <w:r w:rsidRPr="0051377A">
        <w:rPr>
          <w:rFonts w:ascii="GHEA Grapalat" w:hAnsi="GHEA Grapalat"/>
          <w:color w:val="000000" w:themeColor="text1"/>
          <w:sz w:val="20"/>
          <w:szCs w:val="22"/>
          <w:lang w:val="af-ZA"/>
        </w:rPr>
        <w:t xml:space="preserve"> տարվա և դրան </w:t>
      </w:r>
      <w:r w:rsidRPr="0051377A">
        <w:rPr>
          <w:rFonts w:ascii="GHEA Grapalat" w:hAnsi="GHEA Grapalat"/>
          <w:color w:val="000000" w:themeColor="text1"/>
          <w:sz w:val="20"/>
          <w:szCs w:val="22"/>
          <w:lang w:val="es-ES"/>
        </w:rPr>
        <w:t>նախորդող</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երեք</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տարվա</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ընթացքում</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պատշաճ</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ձևով</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իրականացրած</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համանման</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նմանատիպ</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առնվազն</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մեկ</w:t>
      </w:r>
      <w:r w:rsidRPr="0051377A">
        <w:rPr>
          <w:rFonts w:ascii="GHEA Grapalat" w:hAnsi="GHEA Grapalat"/>
          <w:color w:val="000000" w:themeColor="text1"/>
          <w:sz w:val="20"/>
          <w:szCs w:val="22"/>
          <w:lang w:val="af-ZA"/>
        </w:rPr>
        <w:t xml:space="preserve"> </w:t>
      </w:r>
      <w:r w:rsidRPr="0051377A">
        <w:rPr>
          <w:rFonts w:ascii="GHEA Grapalat" w:hAnsi="GHEA Grapalat"/>
          <w:color w:val="000000" w:themeColor="text1"/>
          <w:sz w:val="20"/>
          <w:szCs w:val="22"/>
          <w:lang w:val="es-ES"/>
        </w:rPr>
        <w:t xml:space="preserve">պայմանագրի </w:t>
      </w:r>
      <w:r w:rsidRPr="0051377A">
        <w:rPr>
          <w:rFonts w:ascii="GHEA Grapalat" w:hAnsi="GHEA Grapalat" w:cs="Sylfaen"/>
          <w:color w:val="000000" w:themeColor="text1"/>
          <w:sz w:val="20"/>
          <w:szCs w:val="20"/>
        </w:rPr>
        <w:t>պատճենները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ինչպես</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նաև</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այդ</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պայմանագրի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պայմանագրերի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համաձայնագրերի</w:t>
      </w:r>
      <w:r w:rsidRPr="0051377A">
        <w:rPr>
          <w:rFonts w:ascii="GHEA Grapalat" w:hAnsi="GHEA Grapalat" w:cs="Sylfaen"/>
          <w:color w:val="000000" w:themeColor="text1"/>
          <w:sz w:val="20"/>
          <w:szCs w:val="20"/>
          <w:lang w:val="es-ES"/>
        </w:rPr>
        <w:t xml:space="preserve">) </w:t>
      </w:r>
      <w:r w:rsidRPr="0051377A">
        <w:rPr>
          <w:rFonts w:ascii="GHEA Grapalat" w:hAnsi="GHEA Grapalat" w:cs="Arial Armenian"/>
          <w:color w:val="000000" w:themeColor="text1"/>
          <w:sz w:val="20"/>
          <w:szCs w:val="20"/>
          <w:lang w:eastAsia="ru-RU"/>
        </w:rPr>
        <w:t>սահմանված</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eastAsia="ru-RU"/>
        </w:rPr>
        <w:t>ժամկետում</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կատարումը</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հավաստող</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ակտի</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հանձման</w:t>
      </w:r>
      <w:r w:rsidRPr="0051377A">
        <w:rPr>
          <w:rFonts w:ascii="GHEA Grapalat" w:hAnsi="GHEA Grapalat" w:cs="Arial Armenian"/>
          <w:color w:val="000000" w:themeColor="text1"/>
          <w:sz w:val="20"/>
          <w:szCs w:val="20"/>
          <w:lang w:val="es-ES" w:eastAsia="ru-RU"/>
        </w:rPr>
        <w:t>-</w:t>
      </w:r>
      <w:r w:rsidRPr="0051377A">
        <w:rPr>
          <w:rFonts w:ascii="GHEA Grapalat" w:hAnsi="GHEA Grapalat" w:cs="Arial Armenian"/>
          <w:color w:val="000000" w:themeColor="text1"/>
          <w:sz w:val="20"/>
          <w:szCs w:val="20"/>
          <w:lang w:val="ru-RU" w:eastAsia="ru-RU"/>
        </w:rPr>
        <w:t>ընդունման</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արձանագրություն</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և</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այլն</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պատճեն</w:t>
      </w:r>
      <w:r w:rsidRPr="0051377A">
        <w:rPr>
          <w:rFonts w:ascii="GHEA Grapalat" w:hAnsi="GHEA Grapalat" w:cs="Arial Armenian"/>
          <w:color w:val="000000" w:themeColor="text1"/>
          <w:sz w:val="20"/>
          <w:szCs w:val="20"/>
          <w:lang w:eastAsia="ru-RU"/>
        </w:rPr>
        <w:t>ներ</w:t>
      </w:r>
      <w:r w:rsidRPr="0051377A">
        <w:rPr>
          <w:rFonts w:ascii="GHEA Grapalat" w:hAnsi="GHEA Grapalat" w:cs="Arial Armenian"/>
          <w:color w:val="000000" w:themeColor="text1"/>
          <w:sz w:val="20"/>
          <w:szCs w:val="20"/>
          <w:lang w:val="ru-RU" w:eastAsia="ru-RU"/>
        </w:rPr>
        <w:t>ը</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կամ</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տվյալ</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պայմանագրի</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կատարումն</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ընդունած</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կողմի</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գրավոր</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val="ru-RU" w:eastAsia="ru-RU"/>
        </w:rPr>
        <w:t>հավաստ</w:t>
      </w:r>
      <w:r w:rsidRPr="0051377A">
        <w:rPr>
          <w:rFonts w:ascii="GHEA Grapalat" w:hAnsi="GHEA Grapalat" w:cs="Arial Armenian"/>
          <w:color w:val="000000" w:themeColor="text1"/>
          <w:sz w:val="20"/>
          <w:szCs w:val="20"/>
          <w:lang w:eastAsia="ru-RU"/>
        </w:rPr>
        <w:t>ման</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eastAsia="ru-RU"/>
        </w:rPr>
        <w:t>բնօրինակից</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eastAsia="ru-RU"/>
        </w:rPr>
        <w:t>արտատպված</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eastAsia="ru-RU"/>
        </w:rPr>
        <w:t>սկանավորված</w:t>
      </w:r>
      <w:r w:rsidRPr="0051377A">
        <w:rPr>
          <w:rFonts w:ascii="GHEA Grapalat" w:hAnsi="GHEA Grapalat" w:cs="Arial Armenian"/>
          <w:color w:val="000000" w:themeColor="text1"/>
          <w:sz w:val="20"/>
          <w:szCs w:val="20"/>
          <w:lang w:val="es-ES" w:eastAsia="ru-RU"/>
        </w:rPr>
        <w:t xml:space="preserve">) </w:t>
      </w:r>
      <w:r w:rsidRPr="0051377A">
        <w:rPr>
          <w:rFonts w:ascii="GHEA Grapalat" w:hAnsi="GHEA Grapalat" w:cs="Arial Armenian"/>
          <w:color w:val="000000" w:themeColor="text1"/>
          <w:sz w:val="20"/>
          <w:szCs w:val="20"/>
          <w:lang w:eastAsia="ru-RU"/>
        </w:rPr>
        <w:t>տարբերակը</w:t>
      </w:r>
      <w:r w:rsidRPr="0051377A">
        <w:rPr>
          <w:rStyle w:val="FootnoteReference"/>
          <w:rFonts w:ascii="GHEA Grapalat" w:hAnsi="GHEA Grapalat" w:cs="Arial Armenian"/>
          <w:color w:val="000000" w:themeColor="text1"/>
          <w:sz w:val="20"/>
          <w:szCs w:val="20"/>
          <w:lang w:val="es-ES" w:eastAsia="ru-RU"/>
        </w:rPr>
        <w:t>.</w:t>
      </w:r>
    </w:p>
    <w:p w14:paraId="7C14EA79" w14:textId="4E4D59ED" w:rsidR="0044364E" w:rsidRPr="0051377A" w:rsidRDefault="0044364E" w:rsidP="00DF47DB">
      <w:pPr>
        <w:ind w:firstLine="567"/>
        <w:jc w:val="both"/>
        <w:rPr>
          <w:rFonts w:ascii="GHEA Grapalat" w:hAnsi="GHEA Grapalat" w:cs="Sylfaen"/>
          <w:color w:val="000000" w:themeColor="text1"/>
          <w:sz w:val="20"/>
          <w:lang w:val="es-ES"/>
        </w:rPr>
      </w:pPr>
      <w:r w:rsidRPr="0051377A">
        <w:rPr>
          <w:rFonts w:ascii="GHEA Grapalat" w:hAnsi="GHEA Grapalat" w:cs="Sylfaen"/>
          <w:color w:val="000000" w:themeColor="text1"/>
          <w:sz w:val="20"/>
          <w:lang w:val="es-ES"/>
        </w:rPr>
        <w:t xml:space="preserve">բ) իր կողմից հաստատված </w:t>
      </w:r>
      <w:r w:rsidRPr="0051377A">
        <w:rPr>
          <w:rFonts w:ascii="GHEA Grapalat" w:hAnsi="GHEA Grapalat" w:cs="Sylfaen"/>
          <w:color w:val="000000" w:themeColor="text1"/>
          <w:sz w:val="20"/>
          <w:lang w:val="ru-RU"/>
        </w:rPr>
        <w:t>այն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տեխնիկական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միջոցների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տվյալները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որոնք</w:t>
      </w:r>
      <w:r w:rsidRPr="0051377A">
        <w:rPr>
          <w:rFonts w:ascii="GHEA Grapalat" w:hAnsi="GHEA Grapalat" w:cs="Sylfaen"/>
          <w:color w:val="000000" w:themeColor="text1"/>
          <w:sz w:val="20"/>
          <w:lang w:val="es-ES"/>
        </w:rPr>
        <w:t xml:space="preserve"> մ</w:t>
      </w:r>
      <w:r w:rsidRPr="0051377A">
        <w:rPr>
          <w:rFonts w:ascii="GHEA Grapalat" w:hAnsi="GHEA Grapalat" w:cs="Sylfaen"/>
          <w:color w:val="000000" w:themeColor="text1"/>
          <w:sz w:val="20"/>
          <w:lang w:val="ru-RU"/>
        </w:rPr>
        <w:t>ասնակիցը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նախատեսում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օգտագործել</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պայմանագրի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կատարման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ժամանակ</w:t>
      </w:r>
      <w:r w:rsidRPr="0051377A">
        <w:rPr>
          <w:rFonts w:ascii="GHEA Grapalat" w:hAnsi="GHEA Grapalat" w:cs="Sylfaen"/>
          <w:color w:val="000000" w:themeColor="text1"/>
          <w:sz w:val="20"/>
          <w:lang w:val="es-ES"/>
        </w:rPr>
        <w:t>` համաձայն հ</w:t>
      </w:r>
      <w:r w:rsidRPr="0051377A">
        <w:rPr>
          <w:rFonts w:ascii="GHEA Grapalat" w:hAnsi="GHEA Grapalat" w:cs="Sylfaen"/>
          <w:color w:val="000000" w:themeColor="text1"/>
          <w:sz w:val="20"/>
          <w:lang w:val="ru-RU"/>
        </w:rPr>
        <w:t>ավելված</w:t>
      </w:r>
      <w:r w:rsidRPr="0051377A">
        <w:rPr>
          <w:rFonts w:ascii="GHEA Grapalat" w:hAnsi="GHEA Grapalat" w:cs="Sylfaen"/>
          <w:color w:val="000000" w:themeColor="text1"/>
          <w:sz w:val="20"/>
          <w:lang w:val="es-ES"/>
        </w:rPr>
        <w:t xml:space="preserve"> N 3.1-ի</w:t>
      </w:r>
      <w:r w:rsidRPr="0051377A">
        <w:rPr>
          <w:rFonts w:ascii="GHEA Grapalat" w:hAnsi="GHEA Grapalat" w:cs="Sylfaen"/>
          <w:color w:val="000000" w:themeColor="text1"/>
          <w:sz w:val="20"/>
          <w:lang w:val="ru-RU"/>
        </w:rPr>
        <w:t>։</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Ընդ</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որում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տեխնիկական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միջոցների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առկայությունը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հիմնավորելու</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համար</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մ</w:t>
      </w:r>
      <w:r w:rsidRPr="0051377A">
        <w:rPr>
          <w:rFonts w:ascii="GHEA Grapalat" w:hAnsi="GHEA Grapalat" w:cs="Sylfaen"/>
          <w:color w:val="000000" w:themeColor="text1"/>
          <w:sz w:val="20"/>
          <w:lang w:val="ru-RU"/>
        </w:rPr>
        <w:t>ասնակիցը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ներկայացնում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es-ES"/>
        </w:rPr>
        <w:t xml:space="preserve"> նաև </w:t>
      </w:r>
      <w:r w:rsidRPr="0051377A">
        <w:rPr>
          <w:rFonts w:ascii="GHEA Grapalat" w:hAnsi="GHEA Grapalat" w:cs="Sylfaen"/>
          <w:color w:val="000000" w:themeColor="text1"/>
          <w:sz w:val="20"/>
          <w:lang w:val="ru-RU"/>
        </w:rPr>
        <w:t>դրանց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տեխնիկական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անձնագրերի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և</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այդ</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միջոցների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նկատմամբ</w:t>
      </w:r>
      <w:r w:rsidRPr="0051377A">
        <w:rPr>
          <w:rFonts w:ascii="GHEA Grapalat" w:hAnsi="GHEA Grapalat" w:cs="Sylfaen"/>
          <w:color w:val="000000" w:themeColor="text1"/>
          <w:sz w:val="20"/>
          <w:lang w:val="es-ES"/>
        </w:rPr>
        <w:t xml:space="preserve"> մ</w:t>
      </w:r>
      <w:r w:rsidRPr="0051377A">
        <w:rPr>
          <w:rFonts w:ascii="GHEA Grapalat" w:hAnsi="GHEA Grapalat" w:cs="Sylfaen"/>
          <w:color w:val="000000" w:themeColor="text1"/>
          <w:sz w:val="20"/>
          <w:lang w:val="ru-RU"/>
        </w:rPr>
        <w:t>ասնակցի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սեփականության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կամ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ժամանակավոր</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օգտագործման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իրավունքը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հաստատող</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փաստաթղթերի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պատճենները</w:t>
      </w:r>
      <w:r w:rsidRPr="0051377A">
        <w:rPr>
          <w:rFonts w:ascii="GHEA Grapalat" w:hAnsi="GHEA Grapalat" w:cs="Sylfaen"/>
          <w:color w:val="000000" w:themeColor="text1"/>
          <w:sz w:val="20"/>
          <w:lang w:val="es-ES"/>
        </w:rPr>
        <w:t>.</w:t>
      </w:r>
    </w:p>
    <w:p w14:paraId="49740CEE" w14:textId="087FAF1E"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es-ES"/>
        </w:rPr>
        <w:t>դ</w:t>
      </w:r>
      <w:r w:rsidRPr="0051377A">
        <w:rPr>
          <w:rFonts w:ascii="GHEA Grapalat" w:hAnsi="GHEA Grapalat" w:cs="Sylfaen"/>
          <w:color w:val="000000" w:themeColor="text1"/>
          <w:sz w:val="20"/>
          <w:lang w:val="af-ZA"/>
        </w:rPr>
        <w:t xml:space="preserve">) իր կողմից հաստատված </w:t>
      </w:r>
      <w:r w:rsidRPr="0051377A">
        <w:rPr>
          <w:rFonts w:ascii="GHEA Grapalat" w:hAnsi="GHEA Grapalat" w:cs="Sylfaen"/>
          <w:color w:val="000000" w:themeColor="text1"/>
          <w:sz w:val="20"/>
          <w:lang w:val="ru-RU"/>
        </w:rPr>
        <w:t>տեղեկանք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կնքվելիք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պայմանագրի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կատարման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համար</w:t>
      </w:r>
      <w:r w:rsidRPr="0051377A">
        <w:rPr>
          <w:rFonts w:ascii="GHEA Grapalat" w:hAnsi="GHEA Grapalat" w:cs="Sylfaen"/>
          <w:color w:val="000000" w:themeColor="text1"/>
          <w:sz w:val="20"/>
          <w:lang w:val="af-ZA"/>
        </w:rPr>
        <w:t xml:space="preserve"> մ</w:t>
      </w:r>
      <w:r w:rsidRPr="0051377A">
        <w:rPr>
          <w:rFonts w:ascii="GHEA Grapalat" w:hAnsi="GHEA Grapalat" w:cs="Sylfaen"/>
          <w:color w:val="000000" w:themeColor="text1"/>
          <w:sz w:val="20"/>
          <w:lang w:val="ru-RU"/>
        </w:rPr>
        <w:t>ասնակցի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կողմից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առաջարկվող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հիմնական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աշխատակազմի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մասին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համաձայն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af-ZA"/>
        </w:rPr>
        <w:t>հ</w:t>
      </w:r>
      <w:r w:rsidRPr="0051377A">
        <w:rPr>
          <w:rFonts w:ascii="GHEA Grapalat" w:hAnsi="GHEA Grapalat" w:cs="Sylfaen"/>
          <w:color w:val="000000" w:themeColor="text1"/>
          <w:sz w:val="20"/>
          <w:lang w:val="ru-RU"/>
        </w:rPr>
        <w:t>ավելված</w:t>
      </w:r>
      <w:r w:rsidRPr="0051377A">
        <w:rPr>
          <w:rFonts w:ascii="GHEA Grapalat" w:hAnsi="GHEA Grapalat" w:cs="Sylfaen"/>
          <w:color w:val="000000" w:themeColor="text1"/>
          <w:sz w:val="20"/>
          <w:lang w:val="af-ZA"/>
        </w:rPr>
        <w:t xml:space="preserve"> N 3.2-ի</w:t>
      </w:r>
      <w:r w:rsidRPr="0051377A">
        <w:rPr>
          <w:rFonts w:ascii="GHEA Grapalat" w:hAnsi="GHEA Grapalat" w:cs="Sylfaen"/>
          <w:color w:val="000000" w:themeColor="text1"/>
          <w:sz w:val="20"/>
          <w:lang w:val="ru-RU"/>
        </w:rPr>
        <w:t>։</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Նշված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տեղեկանքին</w:t>
      </w:r>
      <w:r w:rsidRPr="0051377A">
        <w:rPr>
          <w:rFonts w:ascii="GHEA Grapalat" w:hAnsi="GHEA Grapalat" w:cs="Sylfaen"/>
          <w:color w:val="000000" w:themeColor="text1"/>
          <w:sz w:val="20"/>
          <w:lang w:val="af-ZA"/>
        </w:rPr>
        <w:t xml:space="preserve"> կցվում են նաև </w:t>
      </w:r>
      <w:r w:rsidRPr="0051377A">
        <w:rPr>
          <w:rFonts w:ascii="GHEA Grapalat" w:hAnsi="GHEA Grapalat" w:cs="Sylfaen"/>
          <w:color w:val="000000" w:themeColor="text1"/>
          <w:sz w:val="20"/>
          <w:lang w:val="ru-RU"/>
        </w:rPr>
        <w:t>հիմնական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աշխատակազմում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ներգրավված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մասնագետների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հաստատած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գրավոր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համաձայնություններ</w:t>
      </w:r>
      <w:r w:rsidRPr="0051377A">
        <w:rPr>
          <w:rFonts w:ascii="GHEA Grapalat" w:hAnsi="GHEA Grapalat" w:cs="Sylfaen"/>
          <w:color w:val="000000" w:themeColor="text1"/>
          <w:sz w:val="20"/>
        </w:rPr>
        <w:t>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բնօրինակից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արտատպված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սկանավորված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rPr>
        <w:t>տարբերակը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իրականացվելիք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աշխատանքներում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վերջիններիս</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ներգրավվելու</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ինչպես</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նաև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մասնագետների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անձնագրերի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որակավորումը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հավաստող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փաստաթղթերի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դիպլոմ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վկայագիր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հավաստագիր</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և</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այլն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պատճենները։</w:t>
      </w:r>
    </w:p>
    <w:p w14:paraId="0420F2BC"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lastRenderedPageBreak/>
        <w:t xml:space="preserve">3.2 </w:t>
      </w:r>
      <w:r w:rsidRPr="0051377A">
        <w:rPr>
          <w:rFonts w:ascii="GHEA Grapalat" w:hAnsi="GHEA Grapalat" w:cs="Sylfaen"/>
          <w:color w:val="000000" w:themeColor="text1"/>
          <w:sz w:val="20"/>
          <w:lang w:val="ru-RU"/>
        </w:rPr>
        <w:t>Հայտում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ներառվող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դիպլոմների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պատճենները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տրանսպորտային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միջոցների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տեխնիկական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միջոցների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սարքերի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սարքավորումների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վերաբերյալ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փաստաթղթերը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որոնք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տրամադրվել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խորհրդային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ժամանակաշրջանում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հետխորհրդային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ժամանակաշրջանում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Հայաստանի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Հանրապետության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պետական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մարմինների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կողմից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կազմված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լինել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ռուսերեն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լեզվով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եթե</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դրանք</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ՀՀ</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օրենսդրությամբ</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սահմանված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կարգով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ուժը</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կորցրած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չեն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ճանաչվել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համարվել</w:t>
      </w:r>
      <w:r w:rsidRPr="0051377A">
        <w:rPr>
          <w:rFonts w:ascii="GHEA Grapalat" w:hAnsi="GHEA Grapalat" w:cs="Sylfaen"/>
          <w:color w:val="000000" w:themeColor="text1"/>
          <w:sz w:val="20"/>
          <w:lang w:val="af-ZA"/>
        </w:rPr>
        <w:t>)</w:t>
      </w:r>
      <w:r w:rsidRPr="0051377A">
        <w:rPr>
          <w:rFonts w:ascii="GHEA Grapalat" w:hAnsi="GHEA Grapalat" w:cs="Sylfaen"/>
          <w:color w:val="000000" w:themeColor="text1"/>
          <w:sz w:val="20"/>
          <w:lang w:val="ru-RU"/>
        </w:rPr>
        <w:t>։</w:t>
      </w:r>
    </w:p>
    <w:p w14:paraId="7F0CDBD4"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3.3 Սույն </w:t>
      </w:r>
      <w:r w:rsidRPr="0051377A">
        <w:rPr>
          <w:rFonts w:ascii="GHEA Grapalat" w:hAnsi="GHEA Grapalat" w:cs="Sylfaen"/>
          <w:color w:val="000000" w:themeColor="text1"/>
          <w:sz w:val="20"/>
          <w:lang w:val="ru-RU"/>
        </w:rPr>
        <w:t>հրավերով</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նախատեսված</w:t>
      </w:r>
      <w:r w:rsidRPr="0051377A">
        <w:rPr>
          <w:rFonts w:ascii="GHEA Grapalat" w:hAnsi="GHEA Grapalat" w:cs="Sylfaen"/>
          <w:color w:val="000000" w:themeColor="text1"/>
          <w:sz w:val="20"/>
          <w:lang w:val="es-ES"/>
        </w:rPr>
        <w:t>` մ</w:t>
      </w:r>
      <w:r w:rsidRPr="0051377A">
        <w:rPr>
          <w:rFonts w:ascii="GHEA Grapalat" w:hAnsi="GHEA Grapalat" w:cs="Sylfaen"/>
          <w:color w:val="000000" w:themeColor="text1"/>
          <w:sz w:val="20"/>
          <w:lang w:val="ru-RU"/>
        </w:rPr>
        <w:t>ասնակցի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կազմված</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փաստաթղթերը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ստորագրում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դրանք</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ներկայացնող</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անձը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կամ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վերջինիս</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լիազորված</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անձը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այսուհետ</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գործակալ</w:t>
      </w:r>
      <w:r w:rsidRPr="0051377A">
        <w:rPr>
          <w:rFonts w:ascii="GHEA Grapalat" w:hAnsi="GHEA Grapalat" w:cs="Sylfaen"/>
          <w:color w:val="000000" w:themeColor="text1"/>
          <w:sz w:val="20"/>
          <w:lang w:val="es-ES"/>
        </w:rPr>
        <w:t>)</w:t>
      </w:r>
      <w:r w:rsidRPr="0051377A">
        <w:rPr>
          <w:rFonts w:ascii="GHEA Grapalat" w:hAnsi="GHEA Grapalat" w:cs="Sylfaen"/>
          <w:color w:val="000000" w:themeColor="text1"/>
          <w:sz w:val="20"/>
          <w:lang w:val="ru-RU"/>
        </w:rPr>
        <w:t>։</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Եթե</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հայտը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ներկայացնում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գործակալը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ապա</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հայտով</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ներկայացվում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է</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վերջինիս</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այդ</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լիազորությունը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վերապահված</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լինելու</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մասին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ru-RU"/>
        </w:rPr>
        <w:t>փաստաթուղթ։</w:t>
      </w:r>
    </w:p>
    <w:p w14:paraId="2B5A4370" w14:textId="77777777"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s="Sylfaen"/>
          <w:color w:val="000000" w:themeColor="text1"/>
          <w:sz w:val="20"/>
          <w:lang w:val="af-ZA"/>
        </w:rPr>
        <w:t xml:space="preserve">3.4 </w:t>
      </w:r>
      <w:r w:rsidRPr="0051377A">
        <w:rPr>
          <w:rFonts w:ascii="GHEA Grapalat" w:hAnsi="GHEA Grapalat" w:cs="Sylfaen"/>
          <w:color w:val="000000" w:themeColor="text1"/>
          <w:sz w:val="20"/>
          <w:lang w:val="ru-RU"/>
        </w:rPr>
        <w:t>Հայտում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ներառվող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բնօրինակ</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փաստաթղթերի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փոխարեն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ներկայացվել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դրանց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նոտարական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կարգով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վավերացված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օրինակները։</w:t>
      </w:r>
    </w:p>
    <w:p w14:paraId="40D9D70F" w14:textId="77777777" w:rsidR="0044364E" w:rsidRPr="0051377A" w:rsidRDefault="0044364E" w:rsidP="00DF47DB">
      <w:pPr>
        <w:jc w:val="center"/>
        <w:rPr>
          <w:rFonts w:ascii="GHEA Grapalat" w:hAnsi="GHEA Grapalat"/>
          <w:b/>
          <w:color w:val="000000" w:themeColor="text1"/>
          <w:sz w:val="20"/>
          <w:lang w:val="af-ZA"/>
        </w:rPr>
      </w:pPr>
    </w:p>
    <w:p w14:paraId="001C3D35" w14:textId="77777777" w:rsidR="0044364E" w:rsidRPr="0051377A" w:rsidRDefault="0044364E" w:rsidP="00DF47DB">
      <w:pPr>
        <w:jc w:val="center"/>
        <w:rPr>
          <w:rFonts w:ascii="GHEA Grapalat" w:hAnsi="GHEA Grapalat"/>
          <w:b/>
          <w:color w:val="000000" w:themeColor="text1"/>
          <w:sz w:val="20"/>
          <w:lang w:val="af-ZA"/>
        </w:rPr>
      </w:pPr>
    </w:p>
    <w:p w14:paraId="5664DD2A" w14:textId="77777777" w:rsidR="0044364E" w:rsidRPr="0051377A" w:rsidRDefault="0044364E" w:rsidP="00DF47DB">
      <w:pPr>
        <w:jc w:val="center"/>
        <w:rPr>
          <w:rFonts w:ascii="GHEA Grapalat" w:hAnsi="GHEA Grapalat"/>
          <w:b/>
          <w:color w:val="000000" w:themeColor="text1"/>
          <w:sz w:val="20"/>
          <w:lang w:val="af-ZA"/>
        </w:rPr>
      </w:pPr>
    </w:p>
    <w:p w14:paraId="768575F6" w14:textId="77777777" w:rsidR="0044364E" w:rsidRPr="0051377A" w:rsidRDefault="0044364E" w:rsidP="00DF47DB">
      <w:pPr>
        <w:jc w:val="center"/>
        <w:rPr>
          <w:ins w:id="17" w:author="User" w:date="2019-06-03T01:06:00Z"/>
          <w:rFonts w:ascii="GHEA Grapalat" w:hAnsi="GHEA Grapalat"/>
          <w:b/>
          <w:color w:val="000000" w:themeColor="text1"/>
          <w:sz w:val="20"/>
          <w:lang w:val="af-ZA"/>
        </w:rPr>
      </w:pPr>
    </w:p>
    <w:p w14:paraId="790B678F" w14:textId="77777777" w:rsidR="0044364E" w:rsidRPr="0051377A" w:rsidRDefault="0044364E" w:rsidP="00DF47DB">
      <w:pPr>
        <w:jc w:val="center"/>
        <w:rPr>
          <w:rFonts w:ascii="GHEA Grapalat" w:hAnsi="GHEA Grapalat" w:cs="Sylfaen"/>
          <w:b/>
          <w:color w:val="000000" w:themeColor="text1"/>
          <w:sz w:val="20"/>
          <w:lang w:val="es-ES"/>
        </w:rPr>
      </w:pPr>
      <w:r w:rsidRPr="0051377A">
        <w:rPr>
          <w:rFonts w:ascii="GHEA Grapalat" w:hAnsi="GHEA Grapalat"/>
          <w:b/>
          <w:color w:val="000000" w:themeColor="text1"/>
          <w:sz w:val="20"/>
          <w:lang w:val="es-ES"/>
        </w:rPr>
        <w:t xml:space="preserve">4. </w:t>
      </w:r>
      <w:r w:rsidRPr="0051377A">
        <w:rPr>
          <w:rFonts w:ascii="GHEA Grapalat" w:hAnsi="GHEA Grapalat" w:cs="Sylfaen"/>
          <w:b/>
          <w:color w:val="000000" w:themeColor="text1"/>
          <w:sz w:val="20"/>
          <w:lang w:val="es-ES"/>
        </w:rPr>
        <w:t>ՀԱՅՏԸ</w:t>
      </w:r>
      <w:r w:rsidRPr="0051377A">
        <w:rPr>
          <w:rFonts w:ascii="GHEA Grapalat" w:hAnsi="GHEA Grapalat" w:cs="Arial"/>
          <w:b/>
          <w:color w:val="000000" w:themeColor="text1"/>
          <w:sz w:val="20"/>
          <w:lang w:val="es-ES"/>
        </w:rPr>
        <w:t xml:space="preserve">  </w:t>
      </w:r>
      <w:r w:rsidRPr="0051377A">
        <w:rPr>
          <w:rFonts w:ascii="GHEA Grapalat" w:hAnsi="GHEA Grapalat" w:cs="Sylfaen"/>
          <w:b/>
          <w:color w:val="000000" w:themeColor="text1"/>
          <w:sz w:val="20"/>
          <w:lang w:val="es-ES"/>
        </w:rPr>
        <w:t>ՊԱՏՐԱՍՏԵԼՈՒ</w:t>
      </w:r>
      <w:r w:rsidRPr="0051377A">
        <w:rPr>
          <w:rFonts w:ascii="GHEA Grapalat" w:hAnsi="GHEA Grapalat" w:cs="Arial"/>
          <w:b/>
          <w:color w:val="000000" w:themeColor="text1"/>
          <w:sz w:val="20"/>
          <w:lang w:val="es-ES"/>
        </w:rPr>
        <w:t xml:space="preserve">  </w:t>
      </w:r>
      <w:r w:rsidRPr="0051377A">
        <w:rPr>
          <w:rFonts w:ascii="GHEA Grapalat" w:hAnsi="GHEA Grapalat" w:cs="Sylfaen"/>
          <w:b/>
          <w:color w:val="000000" w:themeColor="text1"/>
          <w:sz w:val="20"/>
          <w:lang w:val="es-ES"/>
        </w:rPr>
        <w:t>ԿԱՐԳԸ</w:t>
      </w:r>
    </w:p>
    <w:p w14:paraId="4590C944" w14:textId="77777777" w:rsidR="0044364E" w:rsidRPr="0051377A" w:rsidRDefault="0044364E" w:rsidP="00DF47DB">
      <w:pPr>
        <w:jc w:val="center"/>
        <w:rPr>
          <w:rFonts w:ascii="GHEA Grapalat" w:hAnsi="GHEA Grapalat" w:cs="Sylfaen"/>
          <w:b/>
          <w:color w:val="000000" w:themeColor="text1"/>
          <w:sz w:val="20"/>
          <w:lang w:val="es-ES"/>
        </w:rPr>
      </w:pPr>
    </w:p>
    <w:p w14:paraId="5E861A55" w14:textId="77777777" w:rsidR="0044364E" w:rsidRPr="0051377A" w:rsidRDefault="0044364E" w:rsidP="00DF47DB">
      <w:pPr>
        <w:ind w:firstLine="567"/>
        <w:jc w:val="both"/>
        <w:rPr>
          <w:rFonts w:ascii="GHEA Grapalat" w:hAnsi="GHEA Grapalat" w:cs="Sylfaen"/>
          <w:color w:val="000000" w:themeColor="text1"/>
          <w:sz w:val="20"/>
          <w:szCs w:val="20"/>
          <w:lang w:val="es-ES"/>
        </w:rPr>
      </w:pPr>
      <w:r w:rsidRPr="0051377A">
        <w:rPr>
          <w:rFonts w:ascii="GHEA Grapalat" w:hAnsi="GHEA Grapalat"/>
          <w:color w:val="000000" w:themeColor="text1"/>
          <w:sz w:val="20"/>
          <w:szCs w:val="20"/>
          <w:lang w:val="es-ES"/>
        </w:rPr>
        <w:t xml:space="preserve">4.1 </w:t>
      </w:r>
      <w:r w:rsidRPr="0051377A">
        <w:rPr>
          <w:rFonts w:ascii="GHEA Grapalat" w:hAnsi="GHEA Grapalat" w:cs="Sylfaen"/>
          <w:color w:val="000000" w:themeColor="text1"/>
          <w:sz w:val="20"/>
          <w:szCs w:val="20"/>
          <w:lang w:val="ru-RU"/>
        </w:rPr>
        <w:t>Մասնակիցը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ru-RU"/>
        </w:rPr>
        <w:t>հայտը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ru-RU"/>
        </w:rPr>
        <w:t>ներկայացնում</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ru-RU"/>
        </w:rPr>
        <w:t>է</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ru-RU"/>
        </w:rPr>
        <w:t>սույն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ru-RU"/>
        </w:rPr>
        <w:t>հրավերով</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ru-RU"/>
        </w:rPr>
        <w:t>սահմանված</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ru-RU"/>
        </w:rPr>
        <w:t>կարգով։</w:t>
      </w:r>
      <w:r w:rsidRPr="0051377A">
        <w:rPr>
          <w:rFonts w:ascii="GHEA Grapalat" w:hAnsi="GHEA Grapalat" w:cs="Sylfaen"/>
          <w:color w:val="000000" w:themeColor="text1"/>
          <w:sz w:val="20"/>
          <w:szCs w:val="20"/>
          <w:lang w:val="es-ES"/>
        </w:rPr>
        <w:t xml:space="preserve"> </w:t>
      </w:r>
    </w:p>
    <w:p w14:paraId="59AD068B" w14:textId="65DE2258" w:rsidR="0044364E" w:rsidRPr="0051377A" w:rsidRDefault="0044364E" w:rsidP="00DF47DB">
      <w:pPr>
        <w:ind w:firstLine="567"/>
        <w:jc w:val="both"/>
        <w:rPr>
          <w:rFonts w:ascii="GHEA Grapalat" w:hAnsi="GHEA Grapalat" w:cs="Sylfaen"/>
          <w:color w:val="000000" w:themeColor="text1"/>
          <w:sz w:val="20"/>
          <w:lang w:val="af-ZA"/>
        </w:rPr>
      </w:pPr>
      <w:r w:rsidRPr="0051377A">
        <w:rPr>
          <w:rFonts w:ascii="GHEA Grapalat" w:hAnsi="GHEA Grapalat"/>
          <w:color w:val="000000" w:themeColor="text1"/>
          <w:sz w:val="20"/>
          <w:szCs w:val="20"/>
        </w:rPr>
        <w:t>Մ</w:t>
      </w:r>
      <w:r w:rsidRPr="0051377A">
        <w:rPr>
          <w:rFonts w:ascii="GHEA Grapalat" w:hAnsi="GHEA Grapalat" w:cs="Sylfaen"/>
          <w:color w:val="000000" w:themeColor="text1"/>
          <w:sz w:val="20"/>
          <w:szCs w:val="20"/>
        </w:rPr>
        <w:t>ասնակցի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առաջարկները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դրանց</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վերաբերող</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փաստաթղթերը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դրվում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են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ծրարի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մեջ</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որը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սոսնձում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է</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այն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ներկայացնողը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Ծրարում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ներառված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փաստաթղթերը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կազմվում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են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բնօրինակից</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1377A">
        <w:rPr>
          <w:rFonts w:ascii="GHEA Grapalat" w:hAnsi="GHEA Grapalat" w:cs="Sylfaen"/>
          <w:color w:val="000000" w:themeColor="text1"/>
          <w:sz w:val="20"/>
          <w:szCs w:val="20"/>
        </w:rPr>
        <w:t>և</w:t>
      </w:r>
      <w:r w:rsidRPr="0051377A">
        <w:rPr>
          <w:rFonts w:ascii="GHEA Grapalat" w:hAnsi="GHEA Grapalat"/>
          <w:color w:val="000000" w:themeColor="text1"/>
          <w:sz w:val="20"/>
          <w:szCs w:val="20"/>
          <w:lang w:val="es-ES"/>
        </w:rPr>
        <w:t xml:space="preserve"> </w:t>
      </w:r>
      <w:r w:rsidR="00816F21" w:rsidRPr="0051377A">
        <w:rPr>
          <w:rFonts w:ascii="GHEA Grapalat" w:hAnsi="GHEA Grapalat"/>
          <w:color w:val="000000" w:themeColor="text1"/>
          <w:sz w:val="20"/>
          <w:szCs w:val="20"/>
          <w:lang w:val="hy-AM"/>
        </w:rPr>
        <w:t>1</w:t>
      </w:r>
      <w:r w:rsidR="00816F21" w:rsidRPr="0051377A">
        <w:rPr>
          <w:rFonts w:ascii="GHEA Grapalat" w:hAnsi="GHEA Grapalat"/>
          <w:color w:val="000000" w:themeColor="text1"/>
          <w:sz w:val="20"/>
          <w:szCs w:val="20"/>
          <w:lang w:val="es-ES"/>
        </w:rPr>
        <w:t>(</w:t>
      </w:r>
      <w:r w:rsidR="00816F21" w:rsidRPr="0051377A">
        <w:rPr>
          <w:rFonts w:ascii="GHEA Grapalat" w:hAnsi="GHEA Grapalat"/>
          <w:color w:val="000000" w:themeColor="text1"/>
          <w:sz w:val="20"/>
          <w:szCs w:val="20"/>
          <w:lang w:val="hy-AM"/>
        </w:rPr>
        <w:t>մեկ</w:t>
      </w:r>
      <w:r w:rsidR="00816F21" w:rsidRPr="0051377A">
        <w:rPr>
          <w:rFonts w:ascii="GHEA Grapalat" w:hAnsi="GHEA Grapalat"/>
          <w:color w:val="000000" w:themeColor="text1"/>
          <w:sz w:val="20"/>
          <w:szCs w:val="20"/>
          <w:lang w:val="es-ES"/>
        </w:rPr>
        <w:t>)</w:t>
      </w:r>
      <w:r w:rsidR="00816F21"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rPr>
        <w:t>օրինակ</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պատճեններից</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Փաստաթղթերի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փաթեթների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վրա</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համապատասխանաբար</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գրվում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են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բնօրինակ</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և</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պատճեն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rPr>
        <w:t>բառերը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lang w:val="ru-RU"/>
        </w:rPr>
        <w:t>Հայտում</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ներառվող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բնօրինակ</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փաստաթղթերի</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փոխարեն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կարող</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են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ներկայացվել</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դրանց</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նոտարական</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կարգով</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վավերացված</w:t>
      </w:r>
      <w:r w:rsidRPr="0051377A">
        <w:rPr>
          <w:rFonts w:ascii="GHEA Grapalat" w:hAnsi="GHEA Grapalat" w:cs="Sylfaen"/>
          <w:color w:val="000000" w:themeColor="text1"/>
          <w:sz w:val="20"/>
          <w:lang w:val="af-ZA"/>
        </w:rPr>
        <w:t xml:space="preserve"> </w:t>
      </w:r>
      <w:r w:rsidRPr="0051377A">
        <w:rPr>
          <w:rFonts w:ascii="GHEA Grapalat" w:hAnsi="GHEA Grapalat" w:cs="Sylfaen"/>
          <w:color w:val="000000" w:themeColor="text1"/>
          <w:sz w:val="20"/>
          <w:lang w:val="ru-RU"/>
        </w:rPr>
        <w:t>օրինակները։</w:t>
      </w:r>
    </w:p>
    <w:p w14:paraId="5DE0F044" w14:textId="77777777" w:rsidR="0044364E" w:rsidRPr="0051377A" w:rsidRDefault="0044364E" w:rsidP="00DF47DB">
      <w:pPr>
        <w:ind w:firstLine="720"/>
        <w:jc w:val="both"/>
        <w:rPr>
          <w:rFonts w:ascii="GHEA Grapalat" w:hAnsi="GHEA Grapalat"/>
          <w:color w:val="000000" w:themeColor="text1"/>
          <w:sz w:val="20"/>
          <w:szCs w:val="20"/>
          <w:lang w:val="af-ZA"/>
        </w:rPr>
      </w:pPr>
      <w:r w:rsidRPr="0051377A">
        <w:rPr>
          <w:rFonts w:ascii="GHEA Grapalat" w:hAnsi="GHEA Grapalat" w:cs="Sylfaen"/>
          <w:color w:val="000000" w:themeColor="text1"/>
          <w:sz w:val="20"/>
          <w:szCs w:val="20"/>
        </w:rPr>
        <w:t>Ծրարը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և</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սույն</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հրավերով</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նախատեսված</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մ</w:t>
      </w:r>
      <w:r w:rsidRPr="0051377A">
        <w:rPr>
          <w:rFonts w:ascii="GHEA Grapalat" w:hAnsi="GHEA Grapalat" w:cs="Sylfaen"/>
          <w:color w:val="000000" w:themeColor="text1"/>
          <w:sz w:val="20"/>
          <w:szCs w:val="20"/>
        </w:rPr>
        <w:t>ասնակցի</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կազմած</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փաստաթղթերն</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ստորագրում</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է</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դրանք</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ներկայացնող</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անձը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կամ</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վերջինիս</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լիազորված</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անձը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այսուհետ</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գործակալ</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Եթե</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հայտը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ներկայացնում</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է</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գործակալը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ապա</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հայտով</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ներկայացվում</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է</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վերջինիս</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այդ</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լիազորությունը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վերապահված</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լինելու</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մասին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փաստաթուղթ</w:t>
      </w:r>
      <w:r w:rsidRPr="0051377A">
        <w:rPr>
          <w:rFonts w:ascii="GHEA Grapalat" w:hAnsi="GHEA Grapalat" w:cs="Sylfaen"/>
          <w:color w:val="000000" w:themeColor="text1"/>
          <w:sz w:val="20"/>
          <w:szCs w:val="20"/>
          <w:lang w:val="af-ZA"/>
        </w:rPr>
        <w:t>:</w:t>
      </w:r>
    </w:p>
    <w:p w14:paraId="196E3E84" w14:textId="77777777" w:rsidR="0044364E" w:rsidRPr="0051377A" w:rsidRDefault="0044364E" w:rsidP="00DF47DB">
      <w:pPr>
        <w:ind w:firstLine="720"/>
        <w:jc w:val="both"/>
        <w:rPr>
          <w:rFonts w:ascii="GHEA Grapalat" w:hAnsi="GHEA Grapalat"/>
          <w:color w:val="000000" w:themeColor="text1"/>
          <w:sz w:val="20"/>
          <w:szCs w:val="20"/>
          <w:lang w:val="af-ZA"/>
        </w:rPr>
      </w:pPr>
      <w:r w:rsidRPr="0051377A">
        <w:rPr>
          <w:rFonts w:ascii="GHEA Grapalat" w:hAnsi="GHEA Grapalat"/>
          <w:color w:val="000000" w:themeColor="text1"/>
          <w:sz w:val="20"/>
          <w:szCs w:val="20"/>
          <w:lang w:val="af-ZA"/>
        </w:rPr>
        <w:t xml:space="preserve">4.2 </w:t>
      </w:r>
      <w:r w:rsidRPr="0051377A">
        <w:rPr>
          <w:rFonts w:ascii="GHEA Grapalat" w:hAnsi="GHEA Grapalat" w:cs="Sylfaen"/>
          <w:color w:val="000000" w:themeColor="text1"/>
          <w:sz w:val="20"/>
          <w:szCs w:val="20"/>
        </w:rPr>
        <w:t>Սույն</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հրահանգի</w:t>
      </w:r>
      <w:r w:rsidRPr="0051377A">
        <w:rPr>
          <w:rFonts w:ascii="GHEA Grapalat" w:hAnsi="GHEA Grapalat"/>
          <w:color w:val="000000" w:themeColor="text1"/>
          <w:sz w:val="20"/>
          <w:szCs w:val="20"/>
          <w:lang w:val="af-ZA"/>
        </w:rPr>
        <w:t xml:space="preserve"> 4.1 </w:t>
      </w:r>
      <w:r w:rsidRPr="0051377A">
        <w:rPr>
          <w:rFonts w:ascii="GHEA Grapalat" w:hAnsi="GHEA Grapalat"/>
          <w:color w:val="000000" w:themeColor="text1"/>
          <w:sz w:val="20"/>
          <w:szCs w:val="20"/>
        </w:rPr>
        <w:t>կետում</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նշված</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ծրարի</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վրա</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հայտը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կազմելու</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լեզվով</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նշվում</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են</w:t>
      </w:r>
      <w:r w:rsidRPr="0051377A">
        <w:rPr>
          <w:rFonts w:ascii="GHEA Grapalat" w:hAnsi="GHEA Grapalat"/>
          <w:color w:val="000000" w:themeColor="text1"/>
          <w:sz w:val="20"/>
          <w:szCs w:val="20"/>
          <w:lang w:val="af-ZA"/>
        </w:rPr>
        <w:t xml:space="preserve">` </w:t>
      </w:r>
    </w:p>
    <w:p w14:paraId="35611151" w14:textId="77777777" w:rsidR="0044364E" w:rsidRPr="0051377A" w:rsidRDefault="0044364E" w:rsidP="00DF47DB">
      <w:pPr>
        <w:ind w:firstLine="720"/>
        <w:rPr>
          <w:rFonts w:ascii="GHEA Grapalat" w:hAnsi="GHEA Grapalat"/>
          <w:color w:val="000000" w:themeColor="text1"/>
          <w:sz w:val="20"/>
          <w:szCs w:val="20"/>
          <w:lang w:val="af-ZA"/>
        </w:rPr>
      </w:pPr>
      <w:r w:rsidRPr="0051377A">
        <w:rPr>
          <w:rFonts w:ascii="GHEA Grapalat" w:hAnsi="GHEA Grapalat"/>
          <w:color w:val="000000" w:themeColor="text1"/>
          <w:sz w:val="20"/>
          <w:szCs w:val="20"/>
          <w:lang w:val="af-ZA"/>
        </w:rPr>
        <w:t xml:space="preserve">1) </w:t>
      </w:r>
      <w:r w:rsidRPr="0051377A">
        <w:rPr>
          <w:rFonts w:ascii="GHEA Grapalat" w:hAnsi="GHEA Grapalat"/>
          <w:color w:val="000000" w:themeColor="text1"/>
          <w:sz w:val="20"/>
          <w:szCs w:val="20"/>
        </w:rPr>
        <w:t>պ</w:t>
      </w:r>
      <w:r w:rsidRPr="0051377A">
        <w:rPr>
          <w:rFonts w:ascii="GHEA Grapalat" w:hAnsi="GHEA Grapalat" w:cs="Sylfaen"/>
          <w:color w:val="000000" w:themeColor="text1"/>
          <w:sz w:val="20"/>
          <w:szCs w:val="20"/>
        </w:rPr>
        <w:t>ատվիրատուի</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անվանումը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և</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հայտի</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ներկայացման</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վայրը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հասցեն</w:t>
      </w:r>
      <w:r w:rsidRPr="0051377A">
        <w:rPr>
          <w:rFonts w:ascii="GHEA Grapalat" w:hAnsi="GHEA Grapalat"/>
          <w:color w:val="000000" w:themeColor="text1"/>
          <w:sz w:val="20"/>
          <w:szCs w:val="20"/>
          <w:lang w:val="af-ZA"/>
        </w:rPr>
        <w:t>).</w:t>
      </w:r>
    </w:p>
    <w:p w14:paraId="67E20F37" w14:textId="77777777" w:rsidR="0044364E" w:rsidRPr="0051377A" w:rsidRDefault="0044364E" w:rsidP="00DF47DB">
      <w:pPr>
        <w:ind w:firstLine="720"/>
        <w:rPr>
          <w:rFonts w:ascii="GHEA Grapalat" w:hAnsi="GHEA Grapalat"/>
          <w:color w:val="000000" w:themeColor="text1"/>
          <w:sz w:val="20"/>
          <w:szCs w:val="20"/>
          <w:lang w:val="af-ZA"/>
        </w:rPr>
      </w:pPr>
      <w:r w:rsidRPr="0051377A">
        <w:rPr>
          <w:rFonts w:ascii="GHEA Grapalat" w:hAnsi="GHEA Grapalat"/>
          <w:color w:val="000000" w:themeColor="text1"/>
          <w:sz w:val="20"/>
          <w:szCs w:val="20"/>
          <w:lang w:val="af-ZA"/>
        </w:rPr>
        <w:t xml:space="preserve">2) </w:t>
      </w:r>
      <w:r w:rsidRPr="0051377A">
        <w:rPr>
          <w:rFonts w:ascii="GHEA Grapalat" w:hAnsi="GHEA Grapalat"/>
          <w:color w:val="000000" w:themeColor="text1"/>
          <w:sz w:val="20"/>
          <w:szCs w:val="20"/>
        </w:rPr>
        <w:t>գնանշման</w:t>
      </w:r>
      <w:r w:rsidRPr="0051377A">
        <w:rPr>
          <w:rFonts w:ascii="GHEA Grapalat" w:hAnsi="GHEA Grapalat"/>
          <w:color w:val="000000" w:themeColor="text1"/>
          <w:sz w:val="20"/>
          <w:szCs w:val="20"/>
          <w:lang w:val="af-ZA"/>
        </w:rPr>
        <w:t xml:space="preserve"> </w:t>
      </w:r>
      <w:r w:rsidRPr="0051377A">
        <w:rPr>
          <w:rFonts w:ascii="GHEA Grapalat" w:hAnsi="GHEA Grapalat"/>
          <w:color w:val="000000" w:themeColor="text1"/>
          <w:sz w:val="20"/>
          <w:szCs w:val="20"/>
        </w:rPr>
        <w:t>հարցման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ծածկագիրը</w:t>
      </w:r>
      <w:r w:rsidRPr="0051377A">
        <w:rPr>
          <w:rFonts w:ascii="GHEA Grapalat" w:hAnsi="GHEA Grapalat"/>
          <w:color w:val="000000" w:themeColor="text1"/>
          <w:sz w:val="20"/>
          <w:szCs w:val="20"/>
          <w:lang w:val="af-ZA"/>
        </w:rPr>
        <w:t>.</w:t>
      </w:r>
    </w:p>
    <w:p w14:paraId="666E930F" w14:textId="77777777" w:rsidR="0044364E" w:rsidRPr="0051377A" w:rsidRDefault="0044364E" w:rsidP="00DF47DB">
      <w:pPr>
        <w:ind w:firstLine="720"/>
        <w:rPr>
          <w:rFonts w:ascii="GHEA Grapalat" w:hAnsi="GHEA Grapalat"/>
          <w:color w:val="000000" w:themeColor="text1"/>
          <w:sz w:val="20"/>
          <w:szCs w:val="20"/>
          <w:lang w:val="af-ZA"/>
        </w:rPr>
      </w:pPr>
      <w:r w:rsidRPr="0051377A">
        <w:rPr>
          <w:rFonts w:ascii="GHEA Grapalat" w:hAnsi="GHEA Grapalat"/>
          <w:color w:val="000000" w:themeColor="text1"/>
          <w:sz w:val="20"/>
          <w:szCs w:val="20"/>
          <w:lang w:val="af-ZA"/>
        </w:rPr>
        <w:t>3) «</w:t>
      </w:r>
      <w:r w:rsidRPr="0051377A">
        <w:rPr>
          <w:rFonts w:ascii="GHEA Grapalat" w:hAnsi="GHEA Grapalat" w:cs="Sylfaen"/>
          <w:color w:val="000000" w:themeColor="text1"/>
          <w:sz w:val="20"/>
          <w:szCs w:val="20"/>
        </w:rPr>
        <w:t>չբացել</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մինչև</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հայտերի</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բացման</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նիստը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բառերը</w:t>
      </w:r>
      <w:r w:rsidRPr="0051377A">
        <w:rPr>
          <w:rFonts w:ascii="GHEA Grapalat" w:hAnsi="GHEA Grapalat"/>
          <w:color w:val="000000" w:themeColor="text1"/>
          <w:sz w:val="20"/>
          <w:szCs w:val="20"/>
          <w:lang w:val="af-ZA"/>
        </w:rPr>
        <w:t>.</w:t>
      </w:r>
    </w:p>
    <w:p w14:paraId="3B0C9DBC" w14:textId="77777777" w:rsidR="0044364E" w:rsidRPr="0051377A" w:rsidRDefault="0044364E" w:rsidP="00DF47DB">
      <w:pPr>
        <w:ind w:firstLine="720"/>
        <w:rPr>
          <w:rFonts w:ascii="GHEA Grapalat" w:hAnsi="GHEA Grapalat"/>
          <w:color w:val="000000" w:themeColor="text1"/>
          <w:sz w:val="20"/>
          <w:szCs w:val="20"/>
          <w:lang w:val="af-ZA"/>
        </w:rPr>
      </w:pPr>
      <w:r w:rsidRPr="0051377A">
        <w:rPr>
          <w:rFonts w:ascii="GHEA Grapalat" w:hAnsi="GHEA Grapalat"/>
          <w:color w:val="000000" w:themeColor="text1"/>
          <w:sz w:val="20"/>
          <w:szCs w:val="20"/>
          <w:lang w:val="af-ZA"/>
        </w:rPr>
        <w:t xml:space="preserve">4) </w:t>
      </w:r>
      <w:r w:rsidRPr="0051377A">
        <w:rPr>
          <w:rFonts w:ascii="GHEA Grapalat" w:hAnsi="GHEA Grapalat"/>
          <w:color w:val="000000" w:themeColor="text1"/>
          <w:sz w:val="20"/>
          <w:szCs w:val="20"/>
        </w:rPr>
        <w:t>մ</w:t>
      </w:r>
      <w:r w:rsidRPr="0051377A">
        <w:rPr>
          <w:rFonts w:ascii="GHEA Grapalat" w:hAnsi="GHEA Grapalat" w:cs="Sylfaen"/>
          <w:color w:val="000000" w:themeColor="text1"/>
          <w:sz w:val="20"/>
          <w:szCs w:val="20"/>
        </w:rPr>
        <w:t>ասնակցի</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անվանումը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անունը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գտնվելու</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վայրը</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և</w:t>
      </w:r>
      <w:r w:rsidRPr="0051377A">
        <w:rPr>
          <w:rFonts w:ascii="GHEA Grapalat" w:hAnsi="GHEA Grapalat"/>
          <w:color w:val="000000" w:themeColor="text1"/>
          <w:sz w:val="20"/>
          <w:szCs w:val="20"/>
          <w:lang w:val="af-ZA"/>
        </w:rPr>
        <w:t xml:space="preserve"> </w:t>
      </w:r>
      <w:r w:rsidRPr="0051377A">
        <w:rPr>
          <w:rFonts w:ascii="GHEA Grapalat" w:hAnsi="GHEA Grapalat" w:cs="Sylfaen"/>
          <w:color w:val="000000" w:themeColor="text1"/>
          <w:sz w:val="20"/>
          <w:szCs w:val="20"/>
        </w:rPr>
        <w:t>հեռախոսահամարը</w:t>
      </w:r>
      <w:r w:rsidRPr="0051377A">
        <w:rPr>
          <w:rFonts w:ascii="GHEA Grapalat" w:hAnsi="GHEA Grapalat"/>
          <w:color w:val="000000" w:themeColor="text1"/>
          <w:sz w:val="20"/>
          <w:szCs w:val="20"/>
          <w:lang w:val="af-ZA"/>
        </w:rPr>
        <w:t>:</w:t>
      </w:r>
    </w:p>
    <w:p w14:paraId="6E0C15BA" w14:textId="77777777" w:rsidR="0044364E" w:rsidRPr="0051377A" w:rsidRDefault="0044364E" w:rsidP="00DF47DB">
      <w:pPr>
        <w:ind w:firstLine="720"/>
        <w:jc w:val="both"/>
        <w:rPr>
          <w:rFonts w:ascii="GHEA Grapalat" w:hAnsi="GHEA Grapalat" w:cs="Sylfaen"/>
          <w:color w:val="000000" w:themeColor="text1"/>
          <w:sz w:val="20"/>
          <w:szCs w:val="20"/>
          <w:lang w:val="af-ZA"/>
        </w:rPr>
      </w:pPr>
      <w:r w:rsidRPr="0051377A">
        <w:rPr>
          <w:rFonts w:ascii="GHEA Grapalat" w:hAnsi="GHEA Grapalat" w:cs="Sylfaen"/>
          <w:color w:val="000000" w:themeColor="text1"/>
          <w:sz w:val="20"/>
          <w:szCs w:val="20"/>
          <w:lang w:val="af-ZA"/>
        </w:rPr>
        <w:t xml:space="preserve">4.3 </w:t>
      </w:r>
      <w:r w:rsidRPr="0051377A">
        <w:rPr>
          <w:rFonts w:ascii="GHEA Grapalat" w:hAnsi="GHEA Grapalat" w:cs="Sylfaen"/>
          <w:color w:val="000000" w:themeColor="text1"/>
          <w:sz w:val="20"/>
          <w:szCs w:val="20"/>
        </w:rPr>
        <w:t>Սույն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հրահանգի</w:t>
      </w:r>
      <w:r w:rsidRPr="0051377A">
        <w:rPr>
          <w:rFonts w:ascii="GHEA Grapalat" w:hAnsi="GHEA Grapalat" w:cs="Sylfaen"/>
          <w:color w:val="000000" w:themeColor="text1"/>
          <w:sz w:val="20"/>
          <w:szCs w:val="20"/>
          <w:lang w:val="af-ZA"/>
        </w:rPr>
        <w:t xml:space="preserve"> 4.1 </w:t>
      </w:r>
      <w:r w:rsidRPr="0051377A">
        <w:rPr>
          <w:rFonts w:ascii="GHEA Grapalat" w:hAnsi="GHEA Grapalat" w:cs="Sylfaen"/>
          <w:color w:val="000000" w:themeColor="text1"/>
          <w:sz w:val="20"/>
          <w:szCs w:val="20"/>
        </w:rPr>
        <w:t>և</w:t>
      </w:r>
      <w:r w:rsidRPr="0051377A">
        <w:rPr>
          <w:rFonts w:ascii="GHEA Grapalat" w:hAnsi="GHEA Grapalat" w:cs="Sylfaen"/>
          <w:color w:val="000000" w:themeColor="text1"/>
          <w:sz w:val="20"/>
          <w:szCs w:val="20"/>
          <w:lang w:val="af-ZA"/>
        </w:rPr>
        <w:t xml:space="preserve"> 4.2 </w:t>
      </w:r>
      <w:r w:rsidRPr="0051377A">
        <w:rPr>
          <w:rFonts w:ascii="GHEA Grapalat" w:hAnsi="GHEA Grapalat" w:cs="Sylfaen"/>
          <w:color w:val="000000" w:themeColor="text1"/>
          <w:sz w:val="20"/>
          <w:szCs w:val="20"/>
        </w:rPr>
        <w:t>կետերի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պահանջներին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չհամապատասխանող</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հայտերը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հանձնաժողովը</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հայտերի</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բացման</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նիստում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մերժում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է</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և</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նույնությամբ</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վերադարձնում</w:t>
      </w:r>
      <w:r w:rsidRPr="0051377A">
        <w:rPr>
          <w:rFonts w:ascii="GHEA Grapalat" w:hAnsi="GHEA Grapalat" w:cs="Sylfaen"/>
          <w:color w:val="000000" w:themeColor="text1"/>
          <w:sz w:val="20"/>
          <w:szCs w:val="20"/>
          <w:lang w:val="af-ZA"/>
        </w:rPr>
        <w:t xml:space="preserve"> </w:t>
      </w:r>
      <w:r w:rsidRPr="0051377A">
        <w:rPr>
          <w:rFonts w:ascii="GHEA Grapalat" w:hAnsi="GHEA Grapalat" w:cs="Sylfaen"/>
          <w:color w:val="000000" w:themeColor="text1"/>
          <w:sz w:val="20"/>
          <w:szCs w:val="20"/>
        </w:rPr>
        <w:t>ներկայացնողին</w:t>
      </w:r>
      <w:r w:rsidRPr="0051377A">
        <w:rPr>
          <w:rFonts w:ascii="GHEA Grapalat" w:hAnsi="GHEA Grapalat" w:cs="Sylfaen"/>
          <w:color w:val="000000" w:themeColor="text1"/>
          <w:sz w:val="20"/>
          <w:szCs w:val="20"/>
          <w:lang w:val="af-ZA"/>
        </w:rPr>
        <w:t>:</w:t>
      </w:r>
    </w:p>
    <w:p w14:paraId="60AA7801" w14:textId="77777777" w:rsidR="0044364E" w:rsidRPr="0051377A" w:rsidRDefault="0044364E" w:rsidP="00DF47DB">
      <w:pPr>
        <w:jc w:val="center"/>
        <w:rPr>
          <w:rFonts w:ascii="GHEA Grapalat" w:hAnsi="GHEA Grapalat"/>
          <w:b/>
          <w:color w:val="000000" w:themeColor="text1"/>
          <w:sz w:val="20"/>
          <w:lang w:val="af-ZA"/>
        </w:rPr>
      </w:pPr>
    </w:p>
    <w:p w14:paraId="06CAACE3" w14:textId="77777777" w:rsidR="0044364E" w:rsidRPr="0051377A" w:rsidRDefault="0044364E" w:rsidP="00DF47DB">
      <w:pPr>
        <w:jc w:val="center"/>
        <w:rPr>
          <w:rFonts w:ascii="GHEA Grapalat" w:hAnsi="GHEA Grapalat"/>
          <w:b/>
          <w:color w:val="000000" w:themeColor="text1"/>
          <w:sz w:val="20"/>
          <w:lang w:val="af-ZA"/>
        </w:rPr>
      </w:pPr>
    </w:p>
    <w:p w14:paraId="285730DF" w14:textId="77777777" w:rsidR="0044364E" w:rsidRPr="0051377A" w:rsidRDefault="0044364E" w:rsidP="00DF47DB">
      <w:pPr>
        <w:jc w:val="center"/>
        <w:rPr>
          <w:rFonts w:ascii="GHEA Grapalat" w:hAnsi="GHEA Grapalat"/>
          <w:b/>
          <w:color w:val="000000" w:themeColor="text1"/>
          <w:sz w:val="20"/>
          <w:lang w:val="af-ZA"/>
        </w:rPr>
      </w:pPr>
    </w:p>
    <w:p w14:paraId="33FA9B87" w14:textId="77777777" w:rsidR="0044364E" w:rsidRPr="0051377A" w:rsidRDefault="0044364E" w:rsidP="00DF47DB">
      <w:pPr>
        <w:jc w:val="center"/>
        <w:rPr>
          <w:rFonts w:ascii="GHEA Grapalat" w:hAnsi="GHEA Grapalat"/>
          <w:b/>
          <w:color w:val="000000" w:themeColor="text1"/>
          <w:sz w:val="20"/>
          <w:lang w:val="af-ZA"/>
        </w:rPr>
      </w:pPr>
      <w:r w:rsidRPr="0051377A">
        <w:rPr>
          <w:rFonts w:ascii="GHEA Grapalat" w:hAnsi="GHEA Grapalat"/>
          <w:b/>
          <w:color w:val="000000" w:themeColor="text1"/>
          <w:sz w:val="20"/>
          <w:lang w:val="af-ZA"/>
        </w:rPr>
        <w:br w:type="page"/>
      </w:r>
    </w:p>
    <w:p w14:paraId="302D4C95" w14:textId="77777777" w:rsidR="0044364E" w:rsidRPr="0051377A" w:rsidRDefault="0044364E" w:rsidP="00DF47DB">
      <w:pPr>
        <w:pStyle w:val="norm"/>
        <w:spacing w:line="240" w:lineRule="auto"/>
        <w:ind w:firstLine="284"/>
        <w:jc w:val="right"/>
        <w:rPr>
          <w:rFonts w:ascii="GHEA Grapalat" w:hAnsi="GHEA Grapalat" w:cs="Arial"/>
          <w:b/>
          <w:color w:val="000000" w:themeColor="text1"/>
          <w:sz w:val="20"/>
          <w:lang w:val="es-ES"/>
        </w:rPr>
      </w:pPr>
      <w:r w:rsidRPr="0051377A">
        <w:rPr>
          <w:rFonts w:ascii="GHEA Grapalat" w:hAnsi="GHEA Grapalat" w:cs="Sylfaen"/>
          <w:b/>
          <w:color w:val="000000" w:themeColor="text1"/>
          <w:sz w:val="20"/>
          <w:lang w:val="es-ES"/>
        </w:rPr>
        <w:lastRenderedPageBreak/>
        <w:t>Հավելված</w:t>
      </w:r>
      <w:r w:rsidRPr="0051377A">
        <w:rPr>
          <w:rFonts w:ascii="GHEA Grapalat" w:hAnsi="GHEA Grapalat" w:cs="Arial"/>
          <w:b/>
          <w:color w:val="000000" w:themeColor="text1"/>
          <w:sz w:val="20"/>
          <w:lang w:val="es-ES"/>
        </w:rPr>
        <w:t xml:space="preserve">  N 1</w:t>
      </w:r>
    </w:p>
    <w:p w14:paraId="54DFAEFE" w14:textId="2917FBC5" w:rsidR="0044364E" w:rsidRPr="0051377A" w:rsidRDefault="00816F21" w:rsidP="00DF47DB">
      <w:pPr>
        <w:pStyle w:val="BodyTextIndent3"/>
        <w:spacing w:line="240" w:lineRule="auto"/>
        <w:jc w:val="right"/>
        <w:rPr>
          <w:rFonts w:ascii="GHEA Grapalat" w:hAnsi="GHEA Grapalat" w:cs="Arial"/>
          <w:b/>
          <w:color w:val="000000" w:themeColor="text1"/>
          <w:lang w:val="es-ES"/>
        </w:rPr>
      </w:pPr>
      <w:r w:rsidRPr="0051377A">
        <w:rPr>
          <w:rFonts w:ascii="GHEA Grapalat" w:hAnsi="GHEA Grapalat"/>
          <w:b/>
          <w:i/>
          <w:color w:val="000000" w:themeColor="text1"/>
          <w:lang w:val="af-ZA"/>
        </w:rPr>
        <w:t>&lt;&lt;</w:t>
      </w:r>
      <w:r w:rsidRPr="0051377A">
        <w:rPr>
          <w:rFonts w:ascii="GHEA Grapalat" w:hAnsi="GHEA Grapalat"/>
          <w:b/>
          <w:i/>
          <w:color w:val="000000" w:themeColor="text1"/>
          <w:lang w:val="hy-AM"/>
        </w:rPr>
        <w:t>ԳՀ-</w:t>
      </w:r>
      <w:r w:rsidRPr="0051377A">
        <w:rPr>
          <w:rFonts w:ascii="GHEA Grapalat" w:hAnsi="GHEA Grapalat"/>
          <w:b/>
          <w:i/>
          <w:color w:val="000000" w:themeColor="text1"/>
          <w:lang w:val="af-ZA"/>
        </w:rPr>
        <w:t>ԲՄԱՇՁԲ</w:t>
      </w:r>
      <w:r w:rsidRPr="0051377A">
        <w:rPr>
          <w:rFonts w:ascii="GHEA Grapalat" w:hAnsi="GHEA Grapalat"/>
          <w:b/>
          <w:i/>
          <w:color w:val="000000" w:themeColor="text1"/>
          <w:lang w:val="hy-AM"/>
        </w:rPr>
        <w:t>-19</w:t>
      </w:r>
      <w:r w:rsidRPr="0051377A">
        <w:rPr>
          <w:rFonts w:ascii="GHEA Grapalat" w:hAnsi="GHEA Grapalat"/>
          <w:b/>
          <w:i/>
          <w:color w:val="000000" w:themeColor="text1"/>
          <w:lang w:val="af-ZA"/>
        </w:rPr>
        <w:t xml:space="preserve"> /</w:t>
      </w:r>
      <w:r w:rsidRPr="0051377A">
        <w:rPr>
          <w:rFonts w:ascii="GHEA Grapalat" w:hAnsi="GHEA Grapalat"/>
          <w:b/>
          <w:i/>
          <w:color w:val="000000" w:themeColor="text1"/>
          <w:lang w:val="hy-AM"/>
        </w:rPr>
        <w:t>1</w:t>
      </w:r>
      <w:r w:rsidRPr="0051377A">
        <w:rPr>
          <w:rFonts w:ascii="GHEA Grapalat" w:hAnsi="GHEA Grapalat"/>
          <w:b/>
          <w:i/>
          <w:color w:val="000000" w:themeColor="text1"/>
          <w:lang w:val="af-ZA"/>
        </w:rPr>
        <w:t>&gt;&gt;</w:t>
      </w:r>
      <w:r w:rsidR="0044364E" w:rsidRPr="0051377A">
        <w:rPr>
          <w:rFonts w:ascii="GHEA Grapalat" w:hAnsi="GHEA Grapalat" w:cs="Sylfaen"/>
          <w:b/>
          <w:color w:val="000000" w:themeColor="text1"/>
          <w:lang w:val="es-ES"/>
        </w:rPr>
        <w:t>ծածկագրով</w:t>
      </w:r>
    </w:p>
    <w:p w14:paraId="24492F53" w14:textId="77777777" w:rsidR="0044364E" w:rsidRPr="0051377A" w:rsidRDefault="0044364E" w:rsidP="00DF47DB">
      <w:pPr>
        <w:pStyle w:val="BodyTextIndent3"/>
        <w:spacing w:line="240" w:lineRule="auto"/>
        <w:jc w:val="right"/>
        <w:rPr>
          <w:rFonts w:ascii="GHEA Grapalat" w:hAnsi="GHEA Grapalat" w:cs="Arial"/>
          <w:b/>
          <w:color w:val="000000" w:themeColor="text1"/>
          <w:lang w:val="es-ES"/>
        </w:rPr>
      </w:pPr>
      <w:r w:rsidRPr="0051377A">
        <w:rPr>
          <w:rFonts w:ascii="GHEA Grapalat" w:hAnsi="GHEA Grapalat" w:cs="Sylfaen"/>
          <w:b/>
          <w:color w:val="000000" w:themeColor="text1"/>
          <w:lang w:val="es-ES"/>
        </w:rPr>
        <w:t>բաց</w:t>
      </w:r>
      <w:r w:rsidRPr="0051377A">
        <w:rPr>
          <w:rFonts w:ascii="GHEA Grapalat" w:hAnsi="GHEA Grapalat" w:cs="Arial"/>
          <w:b/>
          <w:color w:val="000000" w:themeColor="text1"/>
          <w:lang w:val="es-ES"/>
        </w:rPr>
        <w:t xml:space="preserve"> </w:t>
      </w:r>
      <w:r w:rsidRPr="0051377A">
        <w:rPr>
          <w:rFonts w:ascii="GHEA Grapalat" w:hAnsi="GHEA Grapalat" w:cs="Sylfaen"/>
          <w:b/>
          <w:color w:val="000000" w:themeColor="text1"/>
          <w:lang w:val="es-ES"/>
        </w:rPr>
        <w:t>մրցույթի</w:t>
      </w:r>
      <w:r w:rsidRPr="0051377A">
        <w:rPr>
          <w:rFonts w:ascii="GHEA Grapalat" w:hAnsi="GHEA Grapalat" w:cs="Arial"/>
          <w:b/>
          <w:color w:val="000000" w:themeColor="text1"/>
          <w:lang w:val="es-ES"/>
        </w:rPr>
        <w:t xml:space="preserve"> </w:t>
      </w:r>
      <w:r w:rsidRPr="0051377A">
        <w:rPr>
          <w:rFonts w:ascii="GHEA Grapalat" w:hAnsi="GHEA Grapalat" w:cs="Sylfaen"/>
          <w:b/>
          <w:color w:val="000000" w:themeColor="text1"/>
          <w:lang w:val="es-ES"/>
        </w:rPr>
        <w:t>հրավերի</w:t>
      </w:r>
    </w:p>
    <w:p w14:paraId="26A94FF5" w14:textId="77777777" w:rsidR="0044364E" w:rsidRPr="0051377A" w:rsidRDefault="0044364E" w:rsidP="00DF47DB">
      <w:pPr>
        <w:jc w:val="center"/>
        <w:rPr>
          <w:rFonts w:ascii="GHEA Grapalat" w:hAnsi="GHEA Grapalat" w:cs="Sylfaen"/>
          <w:b/>
          <w:color w:val="000000" w:themeColor="text1"/>
          <w:lang w:val="es-ES"/>
        </w:rPr>
      </w:pPr>
    </w:p>
    <w:p w14:paraId="486D2473" w14:textId="58133FF2" w:rsidR="0044364E" w:rsidRPr="0051377A" w:rsidRDefault="0044364E" w:rsidP="00DF47DB">
      <w:pPr>
        <w:jc w:val="center"/>
        <w:rPr>
          <w:rFonts w:ascii="GHEA Grapalat" w:hAnsi="GHEA Grapalat" w:cs="Arial"/>
          <w:b/>
          <w:color w:val="000000" w:themeColor="text1"/>
          <w:lang w:val="es-ES"/>
        </w:rPr>
      </w:pPr>
      <w:r w:rsidRPr="0051377A">
        <w:rPr>
          <w:rFonts w:ascii="GHEA Grapalat" w:hAnsi="GHEA Grapalat" w:cs="Sylfaen"/>
          <w:b/>
          <w:color w:val="000000" w:themeColor="text1"/>
          <w:lang w:val="es-ES"/>
        </w:rPr>
        <w:t>ԴԻՄՈՒՄ-ՀԱՅՏԱՐԱՐՈՒԹՅՈՒՆ</w:t>
      </w:r>
    </w:p>
    <w:p w14:paraId="1E1C1D55" w14:textId="77777777" w:rsidR="0044364E" w:rsidRPr="0051377A" w:rsidRDefault="0044364E" w:rsidP="00DF47DB">
      <w:pPr>
        <w:pStyle w:val="Heading6"/>
        <w:jc w:val="center"/>
        <w:rPr>
          <w:rFonts w:ascii="GHEA Grapalat" w:hAnsi="GHEA Grapalat" w:cs="Arial"/>
          <w:color w:val="000000" w:themeColor="text1"/>
          <w:sz w:val="24"/>
          <w:szCs w:val="24"/>
          <w:lang w:val="es-ES"/>
        </w:rPr>
      </w:pPr>
      <w:r w:rsidRPr="0051377A">
        <w:rPr>
          <w:rFonts w:ascii="GHEA Grapalat" w:hAnsi="GHEA Grapalat" w:cs="Sylfaen"/>
          <w:color w:val="000000" w:themeColor="text1"/>
          <w:sz w:val="24"/>
          <w:szCs w:val="24"/>
          <w:lang w:val="es-ES"/>
        </w:rPr>
        <w:t>բաց մրցույթին մասնակցելու</w:t>
      </w:r>
      <w:r w:rsidRPr="0051377A">
        <w:rPr>
          <w:rFonts w:ascii="GHEA Grapalat" w:hAnsi="GHEA Grapalat" w:cs="Arial"/>
          <w:color w:val="000000" w:themeColor="text1"/>
          <w:sz w:val="24"/>
          <w:szCs w:val="24"/>
          <w:lang w:val="es-ES"/>
        </w:rPr>
        <w:t xml:space="preserve">  </w:t>
      </w:r>
    </w:p>
    <w:p w14:paraId="379DF948" w14:textId="77777777" w:rsidR="0044364E" w:rsidRPr="0051377A" w:rsidRDefault="0044364E" w:rsidP="00DF47DB">
      <w:pPr>
        <w:rPr>
          <w:color w:val="000000" w:themeColor="text1"/>
          <w:lang w:val="es-ES" w:eastAsia="ru-RU"/>
        </w:rPr>
      </w:pPr>
    </w:p>
    <w:p w14:paraId="427109DC" w14:textId="77777777" w:rsidR="0044364E" w:rsidRPr="0051377A" w:rsidRDefault="0044364E" w:rsidP="00DF47DB">
      <w:pPr>
        <w:jc w:val="both"/>
        <w:rPr>
          <w:rFonts w:ascii="GHEA Grapalat" w:hAnsi="GHEA Grapalat" w:cs="Arial"/>
          <w:color w:val="000000" w:themeColor="text1"/>
          <w:sz w:val="20"/>
          <w:szCs w:val="20"/>
          <w:lang w:val="es-ES"/>
        </w:rPr>
      </w:pPr>
      <w:r w:rsidRPr="0051377A">
        <w:rPr>
          <w:rFonts w:ascii="GHEA Grapalat" w:hAnsi="GHEA Grapalat"/>
          <w:color w:val="000000" w:themeColor="text1"/>
          <w:sz w:val="22"/>
          <w:szCs w:val="22"/>
          <w:u w:val="single"/>
          <w:lang w:val="es-ES"/>
        </w:rPr>
        <w:t xml:space="preserve">                                                             </w:t>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t xml:space="preserve">       </w:t>
      </w:r>
      <w:r w:rsidRPr="0051377A">
        <w:rPr>
          <w:rFonts w:ascii="GHEA Grapalat" w:hAnsi="GHEA Grapalat"/>
          <w:color w:val="000000" w:themeColor="text1"/>
          <w:sz w:val="22"/>
          <w:szCs w:val="22"/>
          <w:lang w:val="es-ES"/>
        </w:rPr>
        <w:t xml:space="preserve"> </w:t>
      </w:r>
      <w:r w:rsidRPr="0051377A">
        <w:rPr>
          <w:rFonts w:ascii="GHEA Grapalat" w:hAnsi="GHEA Grapalat" w:cs="Sylfaen"/>
          <w:color w:val="000000" w:themeColor="text1"/>
          <w:sz w:val="20"/>
          <w:szCs w:val="20"/>
          <w:lang w:val="es-ES"/>
        </w:rPr>
        <w:t>հայտնում</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է</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որ</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ցանկություն</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ունի</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մասնակցել</w:t>
      </w:r>
    </w:p>
    <w:p w14:paraId="05941A70" w14:textId="77777777" w:rsidR="0044364E" w:rsidRPr="0051377A" w:rsidRDefault="0044364E" w:rsidP="00DF47DB">
      <w:pPr>
        <w:jc w:val="both"/>
        <w:rPr>
          <w:rFonts w:ascii="GHEA Grapalat" w:hAnsi="GHEA Grapalat"/>
          <w:color w:val="000000" w:themeColor="text1"/>
          <w:sz w:val="22"/>
          <w:szCs w:val="22"/>
          <w:vertAlign w:val="superscript"/>
          <w:lang w:val="es-ES"/>
        </w:rPr>
      </w:pPr>
      <w:r w:rsidRPr="0051377A">
        <w:rPr>
          <w:rFonts w:ascii="GHEA Grapalat" w:hAnsi="GHEA Grapalat"/>
          <w:color w:val="000000" w:themeColor="text1"/>
          <w:vertAlign w:val="superscript"/>
          <w:lang w:val="es-ES"/>
        </w:rPr>
        <w:t xml:space="preserve">               </w:t>
      </w:r>
      <w:r w:rsidRPr="0051377A">
        <w:rPr>
          <w:rFonts w:ascii="GHEA Grapalat" w:hAnsi="GHEA Grapalat"/>
          <w:color w:val="000000" w:themeColor="text1"/>
          <w:lang w:val="es-ES"/>
        </w:rPr>
        <w:t xml:space="preserve">            </w:t>
      </w:r>
      <w:r w:rsidRPr="0051377A">
        <w:rPr>
          <w:rFonts w:ascii="GHEA Grapalat" w:hAnsi="GHEA Grapalat" w:cs="Sylfaen"/>
          <w:color w:val="000000" w:themeColor="text1"/>
          <w:vertAlign w:val="superscript"/>
          <w:lang w:val="es-ES"/>
        </w:rPr>
        <w:t>մասնակցի</w:t>
      </w:r>
      <w:r w:rsidRPr="0051377A">
        <w:rPr>
          <w:rFonts w:ascii="GHEA Grapalat" w:hAnsi="GHEA Grapalat" w:cs="Arial"/>
          <w:color w:val="000000" w:themeColor="text1"/>
          <w:vertAlign w:val="superscript"/>
          <w:lang w:val="es-ES"/>
        </w:rPr>
        <w:t xml:space="preserve"> </w:t>
      </w:r>
      <w:r w:rsidRPr="0051377A">
        <w:rPr>
          <w:rFonts w:ascii="GHEA Grapalat" w:hAnsi="GHEA Grapalat" w:cs="Sylfaen"/>
          <w:color w:val="000000" w:themeColor="text1"/>
          <w:vertAlign w:val="superscript"/>
          <w:lang w:val="es-ES"/>
        </w:rPr>
        <w:t>անվանումը</w:t>
      </w:r>
      <w:r w:rsidRPr="0051377A">
        <w:rPr>
          <w:rFonts w:ascii="GHEA Grapalat" w:hAnsi="GHEA Grapalat" w:cs="Arial"/>
          <w:color w:val="000000" w:themeColor="text1"/>
          <w:vertAlign w:val="superscript"/>
          <w:lang w:val="es-ES"/>
        </w:rPr>
        <w:t xml:space="preserve"> </w:t>
      </w:r>
    </w:p>
    <w:p w14:paraId="1DC6E22D" w14:textId="3D973E8F" w:rsidR="0044364E" w:rsidRPr="0051377A" w:rsidRDefault="00816F21" w:rsidP="00DF47DB">
      <w:pPr>
        <w:jc w:val="both"/>
        <w:rPr>
          <w:rFonts w:ascii="GHEA Grapalat" w:hAnsi="GHEA Grapalat"/>
          <w:color w:val="000000" w:themeColor="text1"/>
          <w:sz w:val="22"/>
          <w:szCs w:val="22"/>
          <w:u w:val="single"/>
          <w:lang w:val="es-ES"/>
        </w:rPr>
      </w:pPr>
      <w:r w:rsidRPr="0051377A">
        <w:rPr>
          <w:rFonts w:ascii="GHEA Grapalat" w:hAnsi="GHEA Grapalat"/>
          <w:b/>
          <w:color w:val="000000" w:themeColor="text1"/>
          <w:sz w:val="22"/>
          <w:szCs w:val="22"/>
          <w:lang w:val="hy-AM"/>
        </w:rPr>
        <w:t>Գողթի համայնքապետարան</w:t>
      </w:r>
      <w:r w:rsidR="0044364E" w:rsidRPr="0051377A">
        <w:rPr>
          <w:rFonts w:ascii="GHEA Grapalat" w:hAnsi="GHEA Grapalat"/>
          <w:b/>
          <w:color w:val="000000" w:themeColor="text1"/>
          <w:sz w:val="20"/>
          <w:szCs w:val="20"/>
          <w:lang w:val="es-ES"/>
        </w:rPr>
        <w:t>ի</w:t>
      </w:r>
      <w:r w:rsidR="0044364E" w:rsidRPr="0051377A">
        <w:rPr>
          <w:rFonts w:ascii="GHEA Grapalat" w:hAnsi="GHEA Grapalat"/>
          <w:color w:val="000000" w:themeColor="text1"/>
          <w:sz w:val="20"/>
          <w:szCs w:val="20"/>
          <w:lang w:val="es-ES"/>
        </w:rPr>
        <w:t xml:space="preserve"> կողմից </w:t>
      </w:r>
      <w:r w:rsidRPr="0051377A">
        <w:rPr>
          <w:rFonts w:ascii="GHEA Grapalat" w:hAnsi="GHEA Grapalat"/>
          <w:b/>
          <w:i/>
          <w:color w:val="000000" w:themeColor="text1"/>
          <w:lang w:val="af-ZA"/>
        </w:rPr>
        <w:t>&lt;&lt;</w:t>
      </w:r>
      <w:r w:rsidRPr="0051377A">
        <w:rPr>
          <w:rFonts w:ascii="GHEA Grapalat" w:hAnsi="GHEA Grapalat"/>
          <w:b/>
          <w:i/>
          <w:color w:val="000000" w:themeColor="text1"/>
          <w:lang w:val="hy-AM"/>
        </w:rPr>
        <w:t>ԳՀ-</w:t>
      </w:r>
      <w:r w:rsidRPr="0051377A">
        <w:rPr>
          <w:rFonts w:ascii="GHEA Grapalat" w:hAnsi="GHEA Grapalat"/>
          <w:b/>
          <w:i/>
          <w:color w:val="000000" w:themeColor="text1"/>
          <w:lang w:val="af-ZA"/>
        </w:rPr>
        <w:t>ԲՄԱՇՁԲ</w:t>
      </w:r>
      <w:r w:rsidRPr="0051377A">
        <w:rPr>
          <w:rFonts w:ascii="GHEA Grapalat" w:hAnsi="GHEA Grapalat"/>
          <w:b/>
          <w:i/>
          <w:color w:val="000000" w:themeColor="text1"/>
          <w:lang w:val="hy-AM"/>
        </w:rPr>
        <w:t>-19</w:t>
      </w:r>
      <w:r w:rsidRPr="0051377A">
        <w:rPr>
          <w:rFonts w:ascii="GHEA Grapalat" w:hAnsi="GHEA Grapalat"/>
          <w:b/>
          <w:i/>
          <w:color w:val="000000" w:themeColor="text1"/>
          <w:lang w:val="af-ZA"/>
        </w:rPr>
        <w:t xml:space="preserve"> /</w:t>
      </w:r>
      <w:r w:rsidRPr="0051377A">
        <w:rPr>
          <w:rFonts w:ascii="GHEA Grapalat" w:hAnsi="GHEA Grapalat"/>
          <w:b/>
          <w:i/>
          <w:color w:val="000000" w:themeColor="text1"/>
          <w:lang w:val="hy-AM"/>
        </w:rPr>
        <w:t>1</w:t>
      </w:r>
      <w:r w:rsidRPr="0051377A">
        <w:rPr>
          <w:rFonts w:ascii="GHEA Grapalat" w:hAnsi="GHEA Grapalat"/>
          <w:b/>
          <w:i/>
          <w:color w:val="000000" w:themeColor="text1"/>
          <w:lang w:val="af-ZA"/>
        </w:rPr>
        <w:t>&gt;&gt;</w:t>
      </w:r>
      <w:r w:rsidRPr="0051377A">
        <w:rPr>
          <w:rFonts w:ascii="GHEA Grapalat" w:hAnsi="GHEA Grapalat"/>
          <w:b/>
          <w:i/>
          <w:color w:val="000000" w:themeColor="text1"/>
          <w:lang w:val="hy-AM"/>
        </w:rPr>
        <w:t xml:space="preserve"> </w:t>
      </w:r>
      <w:r w:rsidR="0044364E" w:rsidRPr="0051377A">
        <w:rPr>
          <w:rFonts w:ascii="GHEA Grapalat" w:hAnsi="GHEA Grapalat" w:cs="Sylfaen"/>
          <w:color w:val="000000" w:themeColor="text1"/>
          <w:sz w:val="20"/>
          <w:szCs w:val="20"/>
          <w:lang w:val="es-ES"/>
        </w:rPr>
        <w:t>ծածկագրով հայտարարված</w:t>
      </w:r>
    </w:p>
    <w:p w14:paraId="71DFA79E" w14:textId="77777777" w:rsidR="0044364E" w:rsidRPr="0051377A" w:rsidRDefault="0044364E" w:rsidP="00DF47DB">
      <w:pPr>
        <w:jc w:val="both"/>
        <w:rPr>
          <w:rFonts w:ascii="GHEA Grapalat" w:hAnsi="GHEA Grapalat" w:cs="Sylfaen"/>
          <w:color w:val="000000" w:themeColor="text1"/>
          <w:vertAlign w:val="superscript"/>
          <w:lang w:val="es-ES"/>
        </w:rPr>
      </w:pPr>
      <w:r w:rsidRPr="0051377A">
        <w:rPr>
          <w:rFonts w:ascii="GHEA Grapalat" w:hAnsi="GHEA Grapalat" w:cs="Sylfaen"/>
          <w:color w:val="000000" w:themeColor="text1"/>
          <w:vertAlign w:val="superscript"/>
          <w:lang w:val="es-ES"/>
        </w:rPr>
        <w:t xml:space="preserve">                       պատվիրատուի անվանումը</w:t>
      </w:r>
    </w:p>
    <w:p w14:paraId="2C2E5F59" w14:textId="77777777" w:rsidR="0044364E" w:rsidRPr="0051377A" w:rsidRDefault="0044364E" w:rsidP="00DF47DB">
      <w:pPr>
        <w:jc w:val="both"/>
        <w:rPr>
          <w:rFonts w:ascii="GHEA Grapalat" w:hAnsi="GHEA Grapalat" w:cs="Sylfaen"/>
          <w:color w:val="000000" w:themeColor="text1"/>
          <w:sz w:val="20"/>
          <w:szCs w:val="20"/>
          <w:lang w:val="es-ES"/>
        </w:rPr>
      </w:pPr>
      <w:r w:rsidRPr="0051377A">
        <w:rPr>
          <w:rFonts w:ascii="GHEA Grapalat" w:hAnsi="GHEA Grapalat" w:cs="Sylfaen"/>
          <w:color w:val="000000" w:themeColor="text1"/>
          <w:sz w:val="20"/>
          <w:szCs w:val="20"/>
          <w:lang w:val="es-ES"/>
        </w:rPr>
        <w:t>բաց մրցույթի</w:t>
      </w:r>
      <w:r w:rsidRPr="0051377A">
        <w:rPr>
          <w:rFonts w:ascii="GHEA Grapalat" w:hAnsi="GHEA Grapalat" w:cs="Arial"/>
          <w:color w:val="000000" w:themeColor="text1"/>
          <w:sz w:val="16"/>
          <w:szCs w:val="16"/>
          <w:lang w:val="es-ES"/>
        </w:rPr>
        <w:t xml:space="preserve"> </w:t>
      </w:r>
      <w:r w:rsidRPr="0051377A">
        <w:rPr>
          <w:rFonts w:ascii="GHEA Grapalat" w:hAnsi="GHEA Grapalat"/>
          <w:color w:val="000000" w:themeColor="text1"/>
          <w:u w:val="single"/>
          <w:lang w:val="es-ES"/>
        </w:rPr>
        <w:tab/>
        <w:t xml:space="preserve">    </w:t>
      </w:r>
      <w:r w:rsidRPr="0051377A">
        <w:rPr>
          <w:rFonts w:ascii="GHEA Grapalat" w:hAnsi="GHEA Grapalat"/>
          <w:color w:val="000000" w:themeColor="text1"/>
          <w:u w:val="single"/>
          <w:lang w:val="es-ES"/>
        </w:rPr>
        <w:tab/>
      </w:r>
      <w:r w:rsidRPr="0051377A">
        <w:rPr>
          <w:rFonts w:ascii="GHEA Grapalat" w:hAnsi="GHEA Grapalat"/>
          <w:color w:val="000000" w:themeColor="text1"/>
          <w:u w:val="single"/>
          <w:lang w:val="es-ES"/>
        </w:rPr>
        <w:tab/>
      </w:r>
      <w:r w:rsidRPr="0051377A">
        <w:rPr>
          <w:rFonts w:ascii="GHEA Grapalat" w:hAnsi="GHEA Grapalat"/>
          <w:color w:val="000000" w:themeColor="text1"/>
          <w:u w:val="single"/>
          <w:lang w:val="es-ES"/>
        </w:rPr>
        <w:tab/>
      </w:r>
      <w:r w:rsidRPr="0051377A">
        <w:rPr>
          <w:rFonts w:ascii="GHEA Grapalat" w:hAnsi="GHEA Grapalat"/>
          <w:color w:val="000000" w:themeColor="text1"/>
          <w:u w:val="single"/>
          <w:lang w:val="es-ES"/>
        </w:rPr>
        <w:tab/>
      </w:r>
      <w:r w:rsidRPr="0051377A">
        <w:rPr>
          <w:rFonts w:ascii="GHEA Grapalat" w:hAnsi="GHEA Grapalat"/>
          <w:color w:val="000000" w:themeColor="text1"/>
          <w:u w:val="single"/>
          <w:lang w:val="es-ES"/>
        </w:rPr>
        <w:tab/>
        <w:t xml:space="preserve">     </w:t>
      </w:r>
      <w:r w:rsidRPr="0051377A">
        <w:rPr>
          <w:rFonts w:ascii="GHEA Grapalat" w:hAnsi="GHEA Grapalat" w:cs="Sylfaen"/>
          <w:color w:val="000000" w:themeColor="text1"/>
          <w:sz w:val="20"/>
          <w:szCs w:val="20"/>
          <w:lang w:val="es-ES"/>
        </w:rPr>
        <w:t xml:space="preserve"> չափաբաժնին</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չափաբաժիններին</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և</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 xml:space="preserve">հրավերի </w:t>
      </w:r>
    </w:p>
    <w:p w14:paraId="0A0C920E" w14:textId="77777777" w:rsidR="0044364E" w:rsidRPr="0051377A" w:rsidRDefault="0044364E" w:rsidP="00DF47DB">
      <w:pPr>
        <w:jc w:val="both"/>
        <w:rPr>
          <w:rFonts w:ascii="GHEA Grapalat" w:hAnsi="GHEA Grapalat"/>
          <w:color w:val="000000" w:themeColor="text1"/>
          <w:vertAlign w:val="superscript"/>
          <w:lang w:val="es-ES"/>
        </w:rPr>
      </w:pPr>
      <w:r w:rsidRPr="0051377A">
        <w:rPr>
          <w:rFonts w:ascii="GHEA Grapalat" w:hAnsi="GHEA Grapalat" w:cs="Sylfaen"/>
          <w:color w:val="000000" w:themeColor="text1"/>
          <w:vertAlign w:val="superscript"/>
          <w:lang w:val="es-ES"/>
        </w:rPr>
        <w:t xml:space="preserve">                                            չափաբաժնի</w:t>
      </w:r>
      <w:r w:rsidRPr="0051377A">
        <w:rPr>
          <w:rFonts w:ascii="GHEA Grapalat" w:hAnsi="GHEA Grapalat" w:cs="Arial"/>
          <w:color w:val="000000" w:themeColor="text1"/>
          <w:vertAlign w:val="superscript"/>
          <w:lang w:val="es-ES"/>
        </w:rPr>
        <w:t xml:space="preserve">  (</w:t>
      </w:r>
      <w:r w:rsidRPr="0051377A">
        <w:rPr>
          <w:rFonts w:ascii="GHEA Grapalat" w:hAnsi="GHEA Grapalat" w:cs="Sylfaen"/>
          <w:color w:val="000000" w:themeColor="text1"/>
          <w:vertAlign w:val="superscript"/>
          <w:lang w:val="es-ES"/>
        </w:rPr>
        <w:t>չափաբաժինների</w:t>
      </w:r>
      <w:r w:rsidRPr="0051377A">
        <w:rPr>
          <w:rFonts w:ascii="GHEA Grapalat" w:hAnsi="GHEA Grapalat" w:cs="Arial"/>
          <w:color w:val="000000" w:themeColor="text1"/>
          <w:vertAlign w:val="superscript"/>
          <w:lang w:val="es-ES"/>
        </w:rPr>
        <w:t xml:space="preserve">) </w:t>
      </w:r>
      <w:r w:rsidRPr="0051377A">
        <w:rPr>
          <w:rFonts w:ascii="GHEA Grapalat" w:hAnsi="GHEA Grapalat" w:cs="Sylfaen"/>
          <w:color w:val="000000" w:themeColor="text1"/>
          <w:vertAlign w:val="superscript"/>
          <w:lang w:val="es-ES"/>
        </w:rPr>
        <w:t>համարը</w:t>
      </w:r>
    </w:p>
    <w:p w14:paraId="1F4BE9D2" w14:textId="77777777" w:rsidR="0044364E" w:rsidRPr="0051377A" w:rsidRDefault="0044364E" w:rsidP="00DF47DB">
      <w:pPr>
        <w:jc w:val="both"/>
        <w:rPr>
          <w:rFonts w:ascii="GHEA Grapalat" w:hAnsi="GHEA Grapalat"/>
          <w:color w:val="000000" w:themeColor="text1"/>
          <w:sz w:val="20"/>
          <w:szCs w:val="20"/>
          <w:lang w:val="es-ES"/>
        </w:rPr>
      </w:pPr>
      <w:r w:rsidRPr="0051377A">
        <w:rPr>
          <w:rFonts w:ascii="GHEA Grapalat" w:hAnsi="GHEA Grapalat"/>
          <w:color w:val="000000" w:themeColor="text1"/>
          <w:vertAlign w:val="superscript"/>
          <w:lang w:val="es-ES"/>
        </w:rPr>
        <w:t xml:space="preserve"> </w:t>
      </w:r>
      <w:r w:rsidRPr="0051377A">
        <w:rPr>
          <w:rFonts w:ascii="GHEA Grapalat" w:hAnsi="GHEA Grapalat" w:cs="Sylfaen"/>
          <w:color w:val="000000" w:themeColor="text1"/>
          <w:sz w:val="20"/>
          <w:szCs w:val="20"/>
          <w:lang w:val="es-ES"/>
        </w:rPr>
        <w:t>պահանջներին համապատասխան</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ներկայացնում</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է</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հայտ:</w:t>
      </w:r>
    </w:p>
    <w:p w14:paraId="3E55E2BF" w14:textId="77777777" w:rsidR="0044364E" w:rsidRPr="0051377A" w:rsidRDefault="0044364E" w:rsidP="00DF47DB">
      <w:pPr>
        <w:jc w:val="both"/>
        <w:rPr>
          <w:rFonts w:ascii="GHEA Grapalat" w:hAnsi="GHEA Grapalat"/>
          <w:color w:val="000000" w:themeColor="text1"/>
          <w:sz w:val="12"/>
          <w:szCs w:val="12"/>
          <w:u w:val="single"/>
          <w:lang w:val="es-ES"/>
        </w:rPr>
      </w:pPr>
    </w:p>
    <w:p w14:paraId="7FE8A1D5" w14:textId="77777777" w:rsidR="0044364E" w:rsidRPr="0051377A" w:rsidRDefault="0044364E" w:rsidP="00DF47DB">
      <w:pPr>
        <w:jc w:val="both"/>
        <w:rPr>
          <w:rFonts w:ascii="GHEA Grapalat" w:hAnsi="GHEA Grapalat" w:cs="Sylfaen"/>
          <w:color w:val="000000" w:themeColor="text1"/>
          <w:sz w:val="20"/>
          <w:szCs w:val="20"/>
          <w:lang w:val="es-ES"/>
        </w:rPr>
      </w:pPr>
      <w:r w:rsidRPr="0051377A">
        <w:rPr>
          <w:rFonts w:ascii="GHEA Grapalat" w:hAnsi="GHEA Grapalat"/>
          <w:color w:val="000000" w:themeColor="text1"/>
          <w:sz w:val="22"/>
          <w:szCs w:val="22"/>
          <w:u w:val="single"/>
          <w:lang w:val="es-ES"/>
        </w:rPr>
        <w:t xml:space="preserve">                                                      </w:t>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t xml:space="preserve">   </w:t>
      </w:r>
      <w:r w:rsidRPr="0051377A">
        <w:rPr>
          <w:rFonts w:ascii="GHEA Grapalat" w:hAnsi="GHEA Grapalat"/>
          <w:color w:val="000000" w:themeColor="text1"/>
          <w:lang w:val="es-ES"/>
        </w:rPr>
        <w:t>-</w:t>
      </w:r>
      <w:r w:rsidRPr="0051377A">
        <w:rPr>
          <w:rFonts w:ascii="GHEA Grapalat" w:hAnsi="GHEA Grapalat" w:cs="Sylfaen"/>
          <w:color w:val="000000" w:themeColor="text1"/>
          <w:sz w:val="20"/>
          <w:szCs w:val="20"/>
          <w:lang w:val="es-ES"/>
        </w:rPr>
        <w:t>ն</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հայտնում</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և</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հավաստում</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է</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 xml:space="preserve">որ հանդիսանում է </w:t>
      </w:r>
    </w:p>
    <w:p w14:paraId="1A957087" w14:textId="77777777" w:rsidR="0044364E" w:rsidRPr="0051377A" w:rsidRDefault="0044364E" w:rsidP="00DF47DB">
      <w:pPr>
        <w:jc w:val="both"/>
        <w:rPr>
          <w:rFonts w:ascii="GHEA Grapalat" w:hAnsi="GHEA Grapalat" w:cs="Sylfaen"/>
          <w:color w:val="000000" w:themeColor="text1"/>
          <w:sz w:val="20"/>
          <w:szCs w:val="20"/>
          <w:lang w:val="es-ES"/>
        </w:rPr>
      </w:pPr>
      <w:r w:rsidRPr="0051377A">
        <w:rPr>
          <w:rFonts w:ascii="GHEA Grapalat" w:hAnsi="GHEA Grapalat" w:cs="Sylfaen"/>
          <w:color w:val="000000" w:themeColor="text1"/>
          <w:vertAlign w:val="superscript"/>
          <w:lang w:val="es-ES"/>
        </w:rPr>
        <w:t xml:space="preserve">                                             մասնակցի</w:t>
      </w:r>
      <w:r w:rsidRPr="0051377A">
        <w:rPr>
          <w:rFonts w:ascii="GHEA Grapalat" w:hAnsi="GHEA Grapalat" w:cs="Arial"/>
          <w:color w:val="000000" w:themeColor="text1"/>
          <w:vertAlign w:val="superscript"/>
          <w:lang w:val="es-ES"/>
        </w:rPr>
        <w:t xml:space="preserve"> </w:t>
      </w:r>
      <w:r w:rsidRPr="0051377A">
        <w:rPr>
          <w:rFonts w:ascii="GHEA Grapalat" w:hAnsi="GHEA Grapalat" w:cs="Sylfaen"/>
          <w:color w:val="000000" w:themeColor="text1"/>
          <w:vertAlign w:val="superscript"/>
          <w:lang w:val="es-ES"/>
        </w:rPr>
        <w:t>անվանումը</w:t>
      </w:r>
    </w:p>
    <w:p w14:paraId="720AA02A" w14:textId="77777777" w:rsidR="0044364E" w:rsidRPr="0051377A" w:rsidRDefault="0044364E" w:rsidP="00DF47DB">
      <w:pPr>
        <w:jc w:val="both"/>
        <w:rPr>
          <w:rFonts w:ascii="GHEA Grapalat" w:hAnsi="GHEA Grapalat" w:cs="Sylfaen"/>
          <w:color w:val="000000" w:themeColor="text1"/>
          <w:sz w:val="20"/>
          <w:szCs w:val="20"/>
          <w:lang w:val="es-ES"/>
        </w:rPr>
      </w:pPr>
      <w:r w:rsidRPr="0051377A">
        <w:rPr>
          <w:rFonts w:ascii="GHEA Grapalat" w:hAnsi="GHEA Grapalat" w:cs="Sylfaen"/>
          <w:color w:val="000000" w:themeColor="text1"/>
          <w:sz w:val="20"/>
          <w:szCs w:val="20"/>
          <w:u w:val="single"/>
          <w:lang w:val="es-ES"/>
        </w:rPr>
        <w:tab/>
      </w:r>
      <w:r w:rsidRPr="0051377A">
        <w:rPr>
          <w:rFonts w:ascii="GHEA Grapalat" w:hAnsi="GHEA Grapalat" w:cs="Sylfaen"/>
          <w:color w:val="000000" w:themeColor="text1"/>
          <w:sz w:val="20"/>
          <w:szCs w:val="20"/>
          <w:u w:val="single"/>
          <w:lang w:val="es-ES"/>
        </w:rPr>
        <w:tab/>
      </w:r>
      <w:r w:rsidRPr="0051377A">
        <w:rPr>
          <w:rFonts w:ascii="GHEA Grapalat" w:hAnsi="GHEA Grapalat" w:cs="Sylfaen"/>
          <w:color w:val="000000" w:themeColor="text1"/>
          <w:sz w:val="20"/>
          <w:szCs w:val="20"/>
          <w:u w:val="single"/>
          <w:lang w:val="es-ES"/>
        </w:rPr>
        <w:tab/>
      </w:r>
      <w:r w:rsidRPr="0051377A">
        <w:rPr>
          <w:rFonts w:ascii="GHEA Grapalat" w:hAnsi="GHEA Grapalat" w:cs="Sylfaen"/>
          <w:color w:val="000000" w:themeColor="text1"/>
          <w:sz w:val="20"/>
          <w:szCs w:val="20"/>
          <w:u w:val="single"/>
          <w:lang w:val="es-ES"/>
        </w:rPr>
        <w:tab/>
      </w:r>
      <w:r w:rsidRPr="0051377A">
        <w:rPr>
          <w:rFonts w:ascii="GHEA Grapalat" w:hAnsi="GHEA Grapalat" w:cs="Sylfaen"/>
          <w:color w:val="000000" w:themeColor="text1"/>
          <w:sz w:val="20"/>
          <w:szCs w:val="20"/>
          <w:u w:val="single"/>
          <w:lang w:val="es-ES"/>
        </w:rPr>
        <w:tab/>
      </w:r>
      <w:r w:rsidRPr="0051377A">
        <w:rPr>
          <w:rFonts w:ascii="GHEA Grapalat" w:hAnsi="GHEA Grapalat" w:cs="Sylfaen"/>
          <w:color w:val="000000" w:themeColor="text1"/>
          <w:sz w:val="20"/>
          <w:szCs w:val="20"/>
          <w:u w:val="single"/>
          <w:lang w:val="es-ES"/>
        </w:rPr>
        <w:tab/>
      </w:r>
      <w:r w:rsidRPr="0051377A">
        <w:rPr>
          <w:rFonts w:ascii="GHEA Grapalat" w:hAnsi="GHEA Grapalat" w:cs="Sylfaen"/>
          <w:color w:val="000000" w:themeColor="text1"/>
          <w:sz w:val="20"/>
          <w:szCs w:val="20"/>
          <w:u w:val="single"/>
          <w:lang w:val="es-ES"/>
        </w:rPr>
        <w:tab/>
      </w:r>
      <w:r w:rsidRPr="0051377A">
        <w:rPr>
          <w:rFonts w:ascii="GHEA Grapalat" w:hAnsi="GHEA Grapalat" w:cs="Sylfaen"/>
          <w:color w:val="000000" w:themeColor="text1"/>
          <w:sz w:val="20"/>
          <w:szCs w:val="20"/>
          <w:lang w:val="es-ES"/>
        </w:rPr>
        <w:t xml:space="preserve">ռեզիդենտ:  </w:t>
      </w:r>
    </w:p>
    <w:p w14:paraId="1CAF6325" w14:textId="77777777" w:rsidR="0044364E" w:rsidRPr="0051377A" w:rsidRDefault="0044364E" w:rsidP="00DF47DB">
      <w:pPr>
        <w:jc w:val="both"/>
        <w:rPr>
          <w:rFonts w:ascii="GHEA Grapalat" w:hAnsi="GHEA Grapalat" w:cs="Arial"/>
          <w:color w:val="000000" w:themeColor="text1"/>
          <w:vertAlign w:val="superscript"/>
          <w:lang w:val="es-ES"/>
        </w:rPr>
      </w:pPr>
      <w:r w:rsidRPr="0051377A">
        <w:rPr>
          <w:rFonts w:ascii="GHEA Grapalat" w:hAnsi="GHEA Grapalat" w:cs="Arial"/>
          <w:color w:val="000000" w:themeColor="text1"/>
          <w:vertAlign w:val="superscript"/>
          <w:lang w:val="es-ES"/>
        </w:rPr>
        <w:t xml:space="preserve">                                               երկրի անվանումը</w:t>
      </w:r>
    </w:p>
    <w:p w14:paraId="0F7B4DE6" w14:textId="77777777" w:rsidR="0044364E" w:rsidRPr="0051377A" w:rsidDel="00437CDB" w:rsidRDefault="0044364E" w:rsidP="00DF47DB">
      <w:pPr>
        <w:jc w:val="both"/>
        <w:rPr>
          <w:rFonts w:ascii="GHEA Grapalat" w:hAnsi="GHEA Grapalat" w:cs="Sylfaen"/>
          <w:color w:val="000000" w:themeColor="text1"/>
          <w:sz w:val="20"/>
          <w:szCs w:val="20"/>
          <w:lang w:val="es-ES"/>
        </w:rPr>
      </w:pPr>
    </w:p>
    <w:p w14:paraId="086820AA" w14:textId="77777777" w:rsidR="0044364E" w:rsidRPr="0051377A" w:rsidRDefault="0044364E" w:rsidP="00DF47DB">
      <w:pPr>
        <w:jc w:val="both"/>
        <w:rPr>
          <w:rFonts w:ascii="GHEA Grapalat" w:hAnsi="GHEA Grapalat" w:cs="Sylfaen"/>
          <w:color w:val="000000" w:themeColor="text1"/>
          <w:sz w:val="20"/>
          <w:szCs w:val="20"/>
          <w:lang w:val="es-ES"/>
        </w:rPr>
      </w:pPr>
      <w:r w:rsidRPr="0051377A">
        <w:rPr>
          <w:rFonts w:ascii="GHEA Grapalat" w:hAnsi="GHEA Grapalat" w:cs="Sylfaen"/>
          <w:color w:val="000000" w:themeColor="text1"/>
          <w:sz w:val="20"/>
          <w:szCs w:val="20"/>
          <w:lang w:val="es-ES"/>
        </w:rPr>
        <w:t xml:space="preserve">                </w:t>
      </w:r>
    </w:p>
    <w:p w14:paraId="1DB9BE66" w14:textId="77777777" w:rsidR="0044364E" w:rsidRPr="0051377A" w:rsidRDefault="0044364E" w:rsidP="00DF47DB">
      <w:pPr>
        <w:jc w:val="both"/>
        <w:rPr>
          <w:rFonts w:ascii="GHEA Grapalat" w:hAnsi="GHEA Grapalat" w:cs="Arial"/>
          <w:color w:val="000000" w:themeColor="text1"/>
          <w:szCs w:val="22"/>
          <w:u w:val="single"/>
          <w:lang w:val="es-ES"/>
        </w:rPr>
      </w:pPr>
      <w:r w:rsidRPr="0051377A">
        <w:rPr>
          <w:rFonts w:ascii="GHEA Grapalat" w:hAnsi="GHEA Grapalat"/>
          <w:color w:val="000000" w:themeColor="text1"/>
          <w:sz w:val="20"/>
          <w:szCs w:val="20"/>
          <w:u w:val="single"/>
          <w:lang w:val="es-ES"/>
        </w:rPr>
        <w:t xml:space="preserve">                                         </w:t>
      </w:r>
      <w:r w:rsidRPr="0051377A">
        <w:rPr>
          <w:rFonts w:ascii="GHEA Grapalat" w:hAnsi="GHEA Grapalat"/>
          <w:color w:val="000000" w:themeColor="text1"/>
          <w:sz w:val="20"/>
          <w:szCs w:val="20"/>
          <w:lang w:val="es-ES"/>
        </w:rPr>
        <w:t>-</w:t>
      </w:r>
      <w:r w:rsidRPr="0051377A">
        <w:rPr>
          <w:rFonts w:ascii="GHEA Grapalat" w:hAnsi="GHEA Grapalat" w:cs="Sylfaen"/>
          <w:color w:val="000000" w:themeColor="text1"/>
          <w:sz w:val="20"/>
          <w:szCs w:val="20"/>
          <w:lang w:val="es-ES"/>
        </w:rPr>
        <w:t>ի</w:t>
      </w:r>
      <w:r w:rsidRPr="0051377A">
        <w:rPr>
          <w:rFonts w:ascii="GHEA Grapalat" w:hAnsi="GHEA Grapalat" w:cs="Arial"/>
          <w:color w:val="000000" w:themeColor="text1"/>
          <w:sz w:val="20"/>
          <w:szCs w:val="20"/>
          <w:lang w:val="es-ES"/>
        </w:rPr>
        <w:t xml:space="preserve"> հարկ վճարողի հաշվառման համարն </w:t>
      </w:r>
      <w:r w:rsidRPr="0051377A">
        <w:rPr>
          <w:rFonts w:ascii="GHEA Grapalat" w:hAnsi="GHEA Grapalat" w:cs="Sylfaen"/>
          <w:color w:val="000000" w:themeColor="text1"/>
          <w:sz w:val="20"/>
          <w:szCs w:val="20"/>
          <w:lang w:val="es-ES"/>
        </w:rPr>
        <w:t>է</w:t>
      </w:r>
      <w:r w:rsidRPr="0051377A">
        <w:rPr>
          <w:rFonts w:ascii="GHEA Grapalat" w:hAnsi="GHEA Grapalat" w:cs="Arial"/>
          <w:color w:val="000000" w:themeColor="text1"/>
          <w:sz w:val="20"/>
          <w:szCs w:val="20"/>
          <w:lang w:val="es-ES"/>
        </w:rPr>
        <w:t>`</w:t>
      </w:r>
      <w:r w:rsidRPr="0051377A">
        <w:rPr>
          <w:rFonts w:ascii="GHEA Grapalat" w:hAnsi="GHEA Grapalat" w:cs="Arial"/>
          <w:color w:val="000000" w:themeColor="text1"/>
          <w:szCs w:val="22"/>
          <w:lang w:val="es-ES"/>
        </w:rPr>
        <w:t xml:space="preserve"> </w:t>
      </w:r>
      <w:r w:rsidRPr="0051377A">
        <w:rPr>
          <w:rFonts w:ascii="GHEA Grapalat" w:hAnsi="GHEA Grapalat" w:cs="Arial"/>
          <w:color w:val="000000" w:themeColor="text1"/>
          <w:szCs w:val="22"/>
          <w:u w:val="single"/>
          <w:lang w:val="es-ES"/>
        </w:rPr>
        <w:tab/>
      </w:r>
      <w:r w:rsidRPr="0051377A">
        <w:rPr>
          <w:rFonts w:ascii="GHEA Grapalat" w:hAnsi="GHEA Grapalat" w:cs="Arial"/>
          <w:color w:val="000000" w:themeColor="text1"/>
          <w:szCs w:val="22"/>
          <w:u w:val="single"/>
          <w:lang w:val="es-ES"/>
        </w:rPr>
        <w:tab/>
      </w:r>
      <w:r w:rsidRPr="0051377A">
        <w:rPr>
          <w:rFonts w:ascii="GHEA Grapalat" w:hAnsi="GHEA Grapalat" w:cs="Arial"/>
          <w:color w:val="000000" w:themeColor="text1"/>
          <w:szCs w:val="22"/>
          <w:u w:val="single"/>
          <w:lang w:val="es-ES"/>
        </w:rPr>
        <w:tab/>
      </w:r>
      <w:r w:rsidRPr="0051377A">
        <w:rPr>
          <w:rFonts w:ascii="GHEA Grapalat" w:hAnsi="GHEA Grapalat" w:cs="Arial"/>
          <w:color w:val="000000" w:themeColor="text1"/>
          <w:szCs w:val="22"/>
          <w:u w:val="single"/>
          <w:lang w:val="es-ES"/>
        </w:rPr>
        <w:tab/>
      </w:r>
      <w:r w:rsidRPr="0051377A">
        <w:rPr>
          <w:rFonts w:ascii="GHEA Grapalat" w:hAnsi="GHEA Grapalat" w:cs="Arial"/>
          <w:color w:val="000000" w:themeColor="text1"/>
          <w:szCs w:val="22"/>
          <w:u w:val="single"/>
          <w:lang w:val="es-ES"/>
        </w:rPr>
        <w:tab/>
        <w:t>:</w:t>
      </w:r>
    </w:p>
    <w:p w14:paraId="79CA2212" w14:textId="77777777" w:rsidR="0044364E" w:rsidRPr="0051377A" w:rsidRDefault="0044364E" w:rsidP="00DF47DB">
      <w:pPr>
        <w:jc w:val="both"/>
        <w:rPr>
          <w:rFonts w:ascii="GHEA Grapalat" w:hAnsi="GHEA Grapalat" w:cs="Arial"/>
          <w:color w:val="000000" w:themeColor="text1"/>
          <w:vertAlign w:val="superscript"/>
          <w:lang w:val="es-ES"/>
        </w:rPr>
      </w:pPr>
      <w:r w:rsidRPr="0051377A">
        <w:rPr>
          <w:rFonts w:ascii="GHEA Grapalat" w:hAnsi="GHEA Grapalat" w:cs="Sylfaen"/>
          <w:color w:val="000000" w:themeColor="text1"/>
          <w:vertAlign w:val="superscript"/>
          <w:lang w:val="es-ES"/>
        </w:rPr>
        <w:t xml:space="preserve">               մասնակցի</w:t>
      </w:r>
      <w:r w:rsidRPr="0051377A">
        <w:rPr>
          <w:rFonts w:ascii="GHEA Grapalat" w:hAnsi="GHEA Grapalat" w:cs="Arial"/>
          <w:color w:val="000000" w:themeColor="text1"/>
          <w:vertAlign w:val="superscript"/>
          <w:lang w:val="es-ES"/>
        </w:rPr>
        <w:t xml:space="preserve"> </w:t>
      </w:r>
      <w:r w:rsidRPr="0051377A">
        <w:rPr>
          <w:rFonts w:ascii="GHEA Grapalat" w:hAnsi="GHEA Grapalat" w:cs="Sylfaen"/>
          <w:color w:val="000000" w:themeColor="text1"/>
          <w:vertAlign w:val="superscript"/>
          <w:lang w:val="es-ES"/>
        </w:rPr>
        <w:t>անվանումը</w:t>
      </w:r>
      <w:r w:rsidRPr="0051377A">
        <w:rPr>
          <w:rFonts w:ascii="GHEA Grapalat" w:hAnsi="GHEA Grapalat" w:cs="Arial"/>
          <w:color w:val="000000" w:themeColor="text1"/>
          <w:vertAlign w:val="superscript"/>
          <w:lang w:val="es-ES"/>
        </w:rPr>
        <w:t xml:space="preserve">                                                                                                                 հարկի վճարողի հաշվառման համարը</w:t>
      </w:r>
    </w:p>
    <w:p w14:paraId="5A8A16A1" w14:textId="77777777" w:rsidR="0044364E" w:rsidRPr="0051377A" w:rsidRDefault="0044364E" w:rsidP="00DF47DB">
      <w:pPr>
        <w:jc w:val="both"/>
        <w:rPr>
          <w:rFonts w:ascii="GHEA Grapalat" w:hAnsi="GHEA Grapalat" w:cs="Arial"/>
          <w:color w:val="000000" w:themeColor="text1"/>
          <w:vertAlign w:val="superscript"/>
          <w:lang w:val="es-ES"/>
        </w:rPr>
      </w:pPr>
    </w:p>
    <w:p w14:paraId="7E9315B2" w14:textId="77777777" w:rsidR="0044364E" w:rsidRPr="0051377A" w:rsidRDefault="0044364E" w:rsidP="00DF47DB">
      <w:pPr>
        <w:jc w:val="both"/>
        <w:rPr>
          <w:rFonts w:ascii="GHEA Grapalat" w:hAnsi="GHEA Grapalat"/>
          <w:color w:val="000000" w:themeColor="text1"/>
          <w:sz w:val="22"/>
          <w:szCs w:val="22"/>
          <w:lang w:val="es-ES"/>
        </w:rPr>
      </w:pPr>
    </w:p>
    <w:p w14:paraId="6BB44D7D" w14:textId="77777777" w:rsidR="0044364E" w:rsidRPr="0051377A" w:rsidRDefault="0044364E" w:rsidP="00DF47DB">
      <w:pPr>
        <w:jc w:val="both"/>
        <w:rPr>
          <w:rFonts w:ascii="GHEA Grapalat" w:hAnsi="GHEA Grapalat"/>
          <w:color w:val="000000" w:themeColor="text1"/>
          <w:sz w:val="22"/>
          <w:szCs w:val="22"/>
          <w:u w:val="single"/>
          <w:lang w:val="es-ES"/>
        </w:rPr>
      </w:pPr>
      <w:r w:rsidRPr="0051377A">
        <w:rPr>
          <w:rFonts w:ascii="GHEA Grapalat" w:hAnsi="GHEA Grapalat"/>
          <w:color w:val="000000" w:themeColor="text1"/>
          <w:sz w:val="22"/>
          <w:szCs w:val="22"/>
          <w:u w:val="single"/>
          <w:lang w:val="es-ES"/>
        </w:rPr>
        <w:t xml:space="preserve">                                                </w:t>
      </w:r>
      <w:r w:rsidRPr="0051377A">
        <w:rPr>
          <w:rFonts w:ascii="GHEA Grapalat" w:hAnsi="GHEA Grapalat"/>
          <w:color w:val="000000" w:themeColor="text1"/>
          <w:sz w:val="22"/>
          <w:szCs w:val="22"/>
          <w:lang w:val="es-ES"/>
        </w:rPr>
        <w:t xml:space="preserve"> </w:t>
      </w:r>
      <w:r w:rsidRPr="0051377A">
        <w:rPr>
          <w:rFonts w:ascii="GHEA Grapalat" w:hAnsi="GHEA Grapalat"/>
          <w:color w:val="000000" w:themeColor="text1"/>
          <w:sz w:val="20"/>
          <w:szCs w:val="20"/>
          <w:lang w:val="es-ES"/>
        </w:rPr>
        <w:t>-</w:t>
      </w:r>
      <w:r w:rsidRPr="0051377A">
        <w:rPr>
          <w:rFonts w:ascii="GHEA Grapalat" w:hAnsi="GHEA Grapalat" w:cs="Sylfaen"/>
          <w:color w:val="000000" w:themeColor="text1"/>
          <w:sz w:val="20"/>
          <w:szCs w:val="20"/>
          <w:lang w:val="es-ES"/>
        </w:rPr>
        <w:t>ի</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էլեկտրոնային</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փոստի</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հասցեն</w:t>
      </w:r>
      <w:r w:rsidRPr="0051377A">
        <w:rPr>
          <w:rFonts w:ascii="GHEA Grapalat" w:hAnsi="GHEA Grapalat" w:cs="Arial"/>
          <w:color w:val="000000" w:themeColor="text1"/>
          <w:sz w:val="20"/>
          <w:szCs w:val="20"/>
          <w:lang w:val="es-ES"/>
        </w:rPr>
        <w:t xml:space="preserve"> </w:t>
      </w:r>
      <w:r w:rsidRPr="0051377A">
        <w:rPr>
          <w:rFonts w:ascii="GHEA Grapalat" w:hAnsi="GHEA Grapalat" w:cs="Sylfaen"/>
          <w:color w:val="000000" w:themeColor="text1"/>
          <w:sz w:val="20"/>
          <w:szCs w:val="20"/>
          <w:lang w:val="es-ES"/>
        </w:rPr>
        <w:t>է</w:t>
      </w:r>
      <w:r w:rsidRPr="0051377A">
        <w:rPr>
          <w:rFonts w:ascii="GHEA Grapalat" w:hAnsi="GHEA Grapalat" w:cs="Arial"/>
          <w:color w:val="000000" w:themeColor="text1"/>
          <w:sz w:val="20"/>
          <w:szCs w:val="20"/>
          <w:lang w:val="es-ES"/>
        </w:rPr>
        <w:t>`</w:t>
      </w:r>
      <w:r w:rsidRPr="0051377A">
        <w:rPr>
          <w:rFonts w:ascii="GHEA Grapalat" w:hAnsi="GHEA Grapalat" w:cs="Arial"/>
          <w:color w:val="000000" w:themeColor="text1"/>
          <w:szCs w:val="22"/>
          <w:lang w:val="es-ES"/>
        </w:rPr>
        <w:t xml:space="preserve"> </w:t>
      </w:r>
      <w:r w:rsidRPr="0051377A">
        <w:rPr>
          <w:rFonts w:ascii="GHEA Grapalat" w:hAnsi="GHEA Grapalat"/>
          <w:color w:val="000000" w:themeColor="text1"/>
          <w:u w:val="single"/>
          <w:lang w:val="es-ES"/>
        </w:rPr>
        <w:tab/>
      </w:r>
      <w:r w:rsidRPr="0051377A">
        <w:rPr>
          <w:rFonts w:ascii="GHEA Grapalat" w:hAnsi="GHEA Grapalat"/>
          <w:color w:val="000000" w:themeColor="text1"/>
          <w:u w:val="single"/>
          <w:lang w:val="es-ES"/>
        </w:rPr>
        <w:tab/>
      </w:r>
      <w:r w:rsidRPr="0051377A">
        <w:rPr>
          <w:rFonts w:ascii="GHEA Grapalat" w:hAnsi="GHEA Grapalat"/>
          <w:color w:val="000000" w:themeColor="text1"/>
          <w:u w:val="single"/>
          <w:lang w:val="es-ES"/>
        </w:rPr>
        <w:tab/>
      </w:r>
      <w:r w:rsidRPr="0051377A">
        <w:rPr>
          <w:rFonts w:ascii="GHEA Grapalat" w:hAnsi="GHEA Grapalat"/>
          <w:color w:val="000000" w:themeColor="text1"/>
          <w:u w:val="single"/>
          <w:lang w:val="es-ES"/>
        </w:rPr>
        <w:tab/>
      </w:r>
      <w:r w:rsidRPr="0051377A">
        <w:rPr>
          <w:rFonts w:ascii="GHEA Grapalat" w:hAnsi="GHEA Grapalat"/>
          <w:color w:val="000000" w:themeColor="text1"/>
          <w:u w:val="single"/>
          <w:lang w:val="es-ES"/>
        </w:rPr>
        <w:tab/>
        <w:t>:</w:t>
      </w:r>
    </w:p>
    <w:p w14:paraId="7F0DB01D" w14:textId="77777777" w:rsidR="0044364E" w:rsidRPr="0051377A" w:rsidRDefault="0044364E" w:rsidP="00DF47DB">
      <w:pPr>
        <w:jc w:val="both"/>
        <w:rPr>
          <w:rFonts w:ascii="GHEA Grapalat" w:hAnsi="GHEA Grapalat"/>
          <w:color w:val="000000" w:themeColor="text1"/>
          <w:sz w:val="10"/>
          <w:szCs w:val="10"/>
          <w:lang w:val="es-ES"/>
        </w:rPr>
      </w:pPr>
      <w:r w:rsidRPr="0051377A">
        <w:rPr>
          <w:rFonts w:ascii="GHEA Grapalat" w:hAnsi="GHEA Grapalat" w:cs="Sylfaen"/>
          <w:color w:val="000000" w:themeColor="text1"/>
          <w:vertAlign w:val="superscript"/>
          <w:lang w:val="es-ES"/>
        </w:rPr>
        <w:t xml:space="preserve">              մասնակցի</w:t>
      </w:r>
      <w:r w:rsidRPr="0051377A">
        <w:rPr>
          <w:rFonts w:ascii="GHEA Grapalat" w:hAnsi="GHEA Grapalat" w:cs="Arial"/>
          <w:color w:val="000000" w:themeColor="text1"/>
          <w:vertAlign w:val="superscript"/>
          <w:lang w:val="es-ES"/>
        </w:rPr>
        <w:t xml:space="preserve"> </w:t>
      </w:r>
      <w:r w:rsidRPr="0051377A">
        <w:rPr>
          <w:rFonts w:ascii="GHEA Grapalat" w:hAnsi="GHEA Grapalat" w:cs="Sylfaen"/>
          <w:color w:val="000000" w:themeColor="text1"/>
          <w:vertAlign w:val="superscript"/>
          <w:lang w:val="es-ES"/>
        </w:rPr>
        <w:t>անվանումը</w:t>
      </w:r>
      <w:r w:rsidRPr="0051377A">
        <w:rPr>
          <w:rFonts w:ascii="GHEA Grapalat" w:hAnsi="GHEA Grapalat" w:cs="Arial"/>
          <w:color w:val="000000" w:themeColor="text1"/>
          <w:vertAlign w:val="superscript"/>
          <w:lang w:val="es-ES"/>
        </w:rPr>
        <w:t xml:space="preserve">                                                                                                                           էլեկտրոնային փոստի հասցեն</w:t>
      </w:r>
    </w:p>
    <w:p w14:paraId="4B2A448B" w14:textId="77777777" w:rsidR="0044364E" w:rsidRPr="0051377A" w:rsidRDefault="0044364E" w:rsidP="00DF47DB">
      <w:pPr>
        <w:jc w:val="right"/>
        <w:rPr>
          <w:rFonts w:ascii="GHEA Grapalat" w:hAnsi="GHEA Grapalat"/>
          <w:color w:val="000000" w:themeColor="text1"/>
          <w:sz w:val="10"/>
          <w:szCs w:val="10"/>
          <w:lang w:val="es-ES"/>
        </w:rPr>
      </w:pPr>
    </w:p>
    <w:p w14:paraId="2F9453A7" w14:textId="77777777" w:rsidR="0044364E" w:rsidRPr="0051377A" w:rsidRDefault="0044364E" w:rsidP="00DF47DB">
      <w:pPr>
        <w:jc w:val="right"/>
        <w:rPr>
          <w:rFonts w:ascii="GHEA Grapalat" w:hAnsi="GHEA Grapalat"/>
          <w:color w:val="000000" w:themeColor="text1"/>
          <w:sz w:val="10"/>
          <w:szCs w:val="10"/>
          <w:lang w:val="es-ES"/>
        </w:rPr>
      </w:pPr>
    </w:p>
    <w:p w14:paraId="6859E842" w14:textId="77777777" w:rsidR="0044364E" w:rsidRPr="0051377A" w:rsidRDefault="0044364E" w:rsidP="00DF47DB">
      <w:pPr>
        <w:jc w:val="right"/>
        <w:rPr>
          <w:rFonts w:ascii="GHEA Grapalat" w:hAnsi="GHEA Grapalat"/>
          <w:color w:val="000000" w:themeColor="text1"/>
          <w:sz w:val="10"/>
          <w:szCs w:val="10"/>
          <w:lang w:val="es-ES"/>
        </w:rPr>
      </w:pPr>
    </w:p>
    <w:p w14:paraId="5C302DD3" w14:textId="77777777" w:rsidR="0044364E" w:rsidRPr="0051377A" w:rsidRDefault="0044364E" w:rsidP="00DF47DB">
      <w:pPr>
        <w:ind w:firstLine="709"/>
        <w:jc w:val="both"/>
        <w:rPr>
          <w:rFonts w:ascii="GHEA Grapalat" w:hAnsi="GHEA Grapalat"/>
          <w:color w:val="000000" w:themeColor="text1"/>
          <w:sz w:val="20"/>
          <w:lang w:val="es-ES"/>
        </w:rPr>
      </w:pPr>
      <w:r w:rsidRPr="0051377A">
        <w:rPr>
          <w:rFonts w:ascii="GHEA Grapalat" w:hAnsi="GHEA Grapalat" w:cs="Arial"/>
          <w:color w:val="000000" w:themeColor="text1"/>
          <w:sz w:val="20"/>
          <w:szCs w:val="20"/>
          <w:lang w:val="es-ES"/>
        </w:rPr>
        <w:t>Սույնով</w:t>
      </w:r>
      <w:r w:rsidRPr="0051377A">
        <w:rPr>
          <w:rFonts w:ascii="GHEA Grapalat" w:hAnsi="GHEA Grapalat"/>
          <w:color w:val="000000" w:themeColor="text1"/>
          <w:sz w:val="20"/>
          <w:lang w:val="hy-AM"/>
        </w:rPr>
        <w:t xml:space="preserve">  </w:t>
      </w:r>
      <w:r w:rsidRPr="0051377A">
        <w:rPr>
          <w:rFonts w:ascii="GHEA Grapalat" w:hAnsi="GHEA Grapalat"/>
          <w:color w:val="000000" w:themeColor="text1"/>
          <w:sz w:val="20"/>
          <w:u w:val="single"/>
          <w:lang w:val="hy-AM"/>
        </w:rPr>
        <w:t xml:space="preserve">                                                </w:t>
      </w:r>
      <w:r w:rsidRPr="0051377A">
        <w:rPr>
          <w:rFonts w:ascii="GHEA Grapalat" w:hAnsi="GHEA Grapalat"/>
          <w:color w:val="000000" w:themeColor="text1"/>
          <w:sz w:val="20"/>
          <w:u w:val="single"/>
          <w:lang w:val="es-ES"/>
        </w:rPr>
        <w:t xml:space="preserve">                         </w:t>
      </w:r>
      <w:r w:rsidRPr="0051377A">
        <w:rPr>
          <w:rFonts w:ascii="GHEA Grapalat" w:hAnsi="GHEA Grapalat"/>
          <w:color w:val="000000" w:themeColor="text1"/>
          <w:sz w:val="20"/>
          <w:u w:val="single"/>
          <w:lang w:val="hy-AM"/>
        </w:rPr>
        <w:t xml:space="preserve">          </w:t>
      </w:r>
      <w:r w:rsidRPr="0051377A">
        <w:rPr>
          <w:rFonts w:ascii="GHEA Grapalat" w:hAnsi="GHEA Grapalat"/>
          <w:color w:val="000000" w:themeColor="text1"/>
          <w:lang w:val="hy-AM"/>
        </w:rPr>
        <w:t>-</w:t>
      </w:r>
      <w:r w:rsidRPr="0051377A">
        <w:rPr>
          <w:rFonts w:ascii="GHEA Grapalat" w:hAnsi="GHEA Grapalat" w:cs="Arial"/>
          <w:color w:val="000000" w:themeColor="text1"/>
          <w:sz w:val="20"/>
          <w:szCs w:val="20"/>
          <w:lang w:val="es-ES"/>
        </w:rPr>
        <w:t>ն հայտարարում և հավաստում է, որ՝</w:t>
      </w:r>
      <w:r w:rsidRPr="0051377A">
        <w:rPr>
          <w:rFonts w:ascii="GHEA Grapalat" w:hAnsi="GHEA Grapalat" w:cs="Arial"/>
          <w:color w:val="000000" w:themeColor="text1"/>
          <w:lang w:val="hy-AM"/>
        </w:rPr>
        <w:t xml:space="preserve"> </w:t>
      </w:r>
    </w:p>
    <w:p w14:paraId="3F5AEF8A" w14:textId="77777777" w:rsidR="0044364E" w:rsidRPr="0051377A" w:rsidRDefault="0044364E" w:rsidP="00DF47DB">
      <w:pPr>
        <w:jc w:val="both"/>
        <w:rPr>
          <w:rFonts w:ascii="GHEA Grapalat" w:hAnsi="GHEA Grapalat"/>
          <w:i/>
          <w:color w:val="000000" w:themeColor="text1"/>
          <w:sz w:val="16"/>
          <w:vertAlign w:val="superscript"/>
          <w:lang w:val="es-ES"/>
        </w:rPr>
      </w:pPr>
      <w:r w:rsidRPr="0051377A">
        <w:rPr>
          <w:rFonts w:ascii="GHEA Grapalat" w:hAnsi="GHEA Grapalat"/>
          <w:color w:val="000000" w:themeColor="text1"/>
          <w:sz w:val="20"/>
          <w:lang w:val="hy-AM"/>
        </w:rPr>
        <w:tab/>
      </w:r>
      <w:r w:rsidRPr="0051377A">
        <w:rPr>
          <w:rFonts w:ascii="GHEA Grapalat" w:hAnsi="GHEA Grapalat"/>
          <w:color w:val="000000" w:themeColor="text1"/>
          <w:sz w:val="20"/>
          <w:lang w:val="hy-AM"/>
        </w:rPr>
        <w:tab/>
      </w:r>
      <w:r w:rsidRPr="0051377A">
        <w:rPr>
          <w:rFonts w:ascii="GHEA Grapalat" w:hAnsi="GHEA Grapalat"/>
          <w:color w:val="000000" w:themeColor="text1"/>
          <w:sz w:val="20"/>
          <w:lang w:val="es-ES"/>
        </w:rPr>
        <w:t xml:space="preserve">                                    </w:t>
      </w:r>
      <w:r w:rsidRPr="0051377A">
        <w:rPr>
          <w:rFonts w:ascii="GHEA Grapalat" w:hAnsi="GHEA Grapalat" w:cs="Sylfaen"/>
          <w:color w:val="000000" w:themeColor="text1"/>
          <w:vertAlign w:val="superscript"/>
          <w:lang w:val="hy-AM"/>
        </w:rPr>
        <w:t>մասնակցի անվանում</w:t>
      </w:r>
    </w:p>
    <w:p w14:paraId="1EA44C97" w14:textId="00FADDC9" w:rsidR="0044364E" w:rsidRPr="0051377A" w:rsidRDefault="0044364E" w:rsidP="00DF47DB">
      <w:pPr>
        <w:ind w:firstLine="708"/>
        <w:jc w:val="both"/>
        <w:rPr>
          <w:rFonts w:ascii="GHEA Grapalat" w:hAnsi="GHEA Grapalat" w:cs="Arial"/>
          <w:color w:val="000000" w:themeColor="text1"/>
          <w:sz w:val="20"/>
          <w:szCs w:val="20"/>
          <w:lang w:val="es-ES"/>
        </w:rPr>
      </w:pPr>
      <w:r w:rsidRPr="0051377A">
        <w:rPr>
          <w:rFonts w:ascii="GHEA Grapalat" w:hAnsi="GHEA Grapalat" w:cs="Arial"/>
          <w:color w:val="000000" w:themeColor="text1"/>
          <w:sz w:val="20"/>
          <w:szCs w:val="20"/>
          <w:lang w:val="es-ES"/>
        </w:rPr>
        <w:t xml:space="preserve">1) բավարարում է </w:t>
      </w:r>
      <w:r w:rsidR="00816F21" w:rsidRPr="0051377A">
        <w:rPr>
          <w:rFonts w:ascii="GHEA Grapalat" w:hAnsi="GHEA Grapalat"/>
          <w:b/>
          <w:i/>
          <w:color w:val="000000" w:themeColor="text1"/>
          <w:sz w:val="20"/>
          <w:lang w:val="af-ZA"/>
        </w:rPr>
        <w:t>&lt;&lt;</w:t>
      </w:r>
      <w:r w:rsidR="00816F21" w:rsidRPr="0051377A">
        <w:rPr>
          <w:rFonts w:ascii="GHEA Grapalat" w:hAnsi="GHEA Grapalat"/>
          <w:b/>
          <w:i/>
          <w:color w:val="000000" w:themeColor="text1"/>
          <w:sz w:val="20"/>
          <w:lang w:val="hy-AM"/>
        </w:rPr>
        <w:t>ԳՀ-</w:t>
      </w:r>
      <w:r w:rsidR="00816F21" w:rsidRPr="0051377A">
        <w:rPr>
          <w:rFonts w:ascii="GHEA Grapalat" w:hAnsi="GHEA Grapalat"/>
          <w:b/>
          <w:i/>
          <w:color w:val="000000" w:themeColor="text1"/>
          <w:sz w:val="20"/>
          <w:lang w:val="af-ZA"/>
        </w:rPr>
        <w:t>ԲՄԱՇՁԲ</w:t>
      </w:r>
      <w:r w:rsidR="00816F21" w:rsidRPr="0051377A">
        <w:rPr>
          <w:rFonts w:ascii="GHEA Grapalat" w:hAnsi="GHEA Grapalat"/>
          <w:b/>
          <w:i/>
          <w:color w:val="000000" w:themeColor="text1"/>
          <w:sz w:val="20"/>
          <w:lang w:val="hy-AM"/>
        </w:rPr>
        <w:t>-19</w:t>
      </w:r>
      <w:r w:rsidR="00816F21" w:rsidRPr="0051377A">
        <w:rPr>
          <w:rFonts w:ascii="GHEA Grapalat" w:hAnsi="GHEA Grapalat"/>
          <w:b/>
          <w:i/>
          <w:color w:val="000000" w:themeColor="text1"/>
          <w:sz w:val="20"/>
          <w:lang w:val="af-ZA"/>
        </w:rPr>
        <w:t>/</w:t>
      </w:r>
      <w:r w:rsidR="00816F21" w:rsidRPr="0051377A">
        <w:rPr>
          <w:rFonts w:ascii="GHEA Grapalat" w:hAnsi="GHEA Grapalat"/>
          <w:b/>
          <w:i/>
          <w:color w:val="000000" w:themeColor="text1"/>
          <w:sz w:val="20"/>
          <w:lang w:val="hy-AM"/>
        </w:rPr>
        <w:t>1</w:t>
      </w:r>
      <w:r w:rsidR="00816F21" w:rsidRPr="0051377A">
        <w:rPr>
          <w:rFonts w:ascii="GHEA Grapalat" w:hAnsi="GHEA Grapalat"/>
          <w:b/>
          <w:i/>
          <w:color w:val="000000" w:themeColor="text1"/>
          <w:sz w:val="20"/>
          <w:lang w:val="af-ZA"/>
        </w:rPr>
        <w:t>&gt;&gt;</w:t>
      </w:r>
      <w:r w:rsidR="00816F21" w:rsidRPr="0051377A">
        <w:rPr>
          <w:rFonts w:ascii="GHEA Grapalat" w:hAnsi="GHEA Grapalat"/>
          <w:b/>
          <w:i/>
          <w:color w:val="000000" w:themeColor="text1"/>
          <w:sz w:val="20"/>
          <w:lang w:val="hy-AM"/>
        </w:rPr>
        <w:t xml:space="preserve"> </w:t>
      </w:r>
      <w:r w:rsidRPr="0051377A">
        <w:rPr>
          <w:rFonts w:ascii="GHEA Grapalat" w:hAnsi="GHEA Grapalat" w:cs="Arial"/>
          <w:color w:val="000000" w:themeColor="text1"/>
          <w:sz w:val="20"/>
          <w:szCs w:val="20"/>
          <w:lang w:val="es-ES"/>
        </w:rPr>
        <w:t>ծածկագրով  բաց մրցույթի հրավերով սահմանված մասնակցության իրավունքի և որակավորման չափանիշների պահանջներին և պարտավորվում է առաջին տեղը զբաղեցրած մասնակից ճանաչվելու դեպքում նշված ծածկագրով հրավերով սահմանված կարգով և ժամկետներում ներկայացնել որակավորումը հիմնավորող` հրավերով պահանջվող փաստաթղթերը.</w:t>
      </w:r>
    </w:p>
    <w:p w14:paraId="201AECF6" w14:textId="21B3297F" w:rsidR="0044364E" w:rsidRPr="0051377A" w:rsidRDefault="0044364E" w:rsidP="00DF47DB">
      <w:pPr>
        <w:ind w:firstLine="708"/>
        <w:jc w:val="both"/>
        <w:rPr>
          <w:rFonts w:ascii="GHEA Grapalat" w:hAnsi="GHEA Grapalat" w:cs="Arial"/>
          <w:color w:val="000000" w:themeColor="text1"/>
          <w:sz w:val="22"/>
          <w:szCs w:val="22"/>
          <w:lang w:val="es-ES"/>
        </w:rPr>
      </w:pPr>
      <w:r w:rsidRPr="0051377A">
        <w:rPr>
          <w:rFonts w:ascii="GHEA Grapalat" w:hAnsi="GHEA Grapalat" w:cs="Arial"/>
          <w:color w:val="000000" w:themeColor="text1"/>
          <w:sz w:val="20"/>
          <w:szCs w:val="20"/>
          <w:lang w:val="es-ES"/>
        </w:rPr>
        <w:t xml:space="preserve">2) </w:t>
      </w:r>
      <w:r w:rsidR="00816F21" w:rsidRPr="0051377A">
        <w:rPr>
          <w:rFonts w:ascii="GHEA Grapalat" w:hAnsi="GHEA Grapalat"/>
          <w:b/>
          <w:i/>
          <w:color w:val="000000" w:themeColor="text1"/>
          <w:sz w:val="20"/>
          <w:lang w:val="af-ZA"/>
        </w:rPr>
        <w:t>&lt;&lt;</w:t>
      </w:r>
      <w:r w:rsidR="00816F21" w:rsidRPr="0051377A">
        <w:rPr>
          <w:rFonts w:ascii="GHEA Grapalat" w:hAnsi="GHEA Grapalat"/>
          <w:b/>
          <w:i/>
          <w:color w:val="000000" w:themeColor="text1"/>
          <w:sz w:val="20"/>
          <w:lang w:val="hy-AM"/>
        </w:rPr>
        <w:t>ԳՀ-</w:t>
      </w:r>
      <w:r w:rsidR="00816F21" w:rsidRPr="0051377A">
        <w:rPr>
          <w:rFonts w:ascii="GHEA Grapalat" w:hAnsi="GHEA Grapalat"/>
          <w:b/>
          <w:i/>
          <w:color w:val="000000" w:themeColor="text1"/>
          <w:sz w:val="20"/>
          <w:lang w:val="af-ZA"/>
        </w:rPr>
        <w:t>ԲՄԱՇՁԲ</w:t>
      </w:r>
      <w:r w:rsidR="00816F21" w:rsidRPr="0051377A">
        <w:rPr>
          <w:rFonts w:ascii="GHEA Grapalat" w:hAnsi="GHEA Grapalat"/>
          <w:b/>
          <w:i/>
          <w:color w:val="000000" w:themeColor="text1"/>
          <w:sz w:val="20"/>
          <w:lang w:val="hy-AM"/>
        </w:rPr>
        <w:t>-19</w:t>
      </w:r>
      <w:r w:rsidR="00816F21" w:rsidRPr="0051377A">
        <w:rPr>
          <w:rFonts w:ascii="GHEA Grapalat" w:hAnsi="GHEA Grapalat"/>
          <w:b/>
          <w:i/>
          <w:color w:val="000000" w:themeColor="text1"/>
          <w:sz w:val="20"/>
          <w:lang w:val="af-ZA"/>
        </w:rPr>
        <w:t>/</w:t>
      </w:r>
      <w:r w:rsidR="00816F21" w:rsidRPr="0051377A">
        <w:rPr>
          <w:rFonts w:ascii="GHEA Grapalat" w:hAnsi="GHEA Grapalat"/>
          <w:b/>
          <w:i/>
          <w:color w:val="000000" w:themeColor="text1"/>
          <w:sz w:val="20"/>
          <w:lang w:val="hy-AM"/>
        </w:rPr>
        <w:t>1</w:t>
      </w:r>
      <w:r w:rsidR="00816F21" w:rsidRPr="0051377A">
        <w:rPr>
          <w:rFonts w:ascii="GHEA Grapalat" w:hAnsi="GHEA Grapalat"/>
          <w:b/>
          <w:i/>
          <w:color w:val="000000" w:themeColor="text1"/>
          <w:sz w:val="20"/>
          <w:lang w:val="af-ZA"/>
        </w:rPr>
        <w:t>&gt;&gt;</w:t>
      </w:r>
      <w:r w:rsidR="00816F21" w:rsidRPr="0051377A">
        <w:rPr>
          <w:rFonts w:ascii="GHEA Grapalat" w:hAnsi="GHEA Grapalat"/>
          <w:b/>
          <w:i/>
          <w:color w:val="000000" w:themeColor="text1"/>
          <w:sz w:val="20"/>
          <w:lang w:val="hy-AM"/>
        </w:rPr>
        <w:t xml:space="preserve">  </w:t>
      </w:r>
      <w:r w:rsidRPr="0051377A">
        <w:rPr>
          <w:rFonts w:ascii="GHEA Grapalat" w:hAnsi="GHEA Grapalat" w:cs="Arial"/>
          <w:color w:val="000000" w:themeColor="text1"/>
          <w:sz w:val="20"/>
          <w:szCs w:val="20"/>
          <w:lang w:val="es-ES"/>
        </w:rPr>
        <w:t>ծածկագրով բաց մրցույթին մասնակցելու շրջանակում`</w:t>
      </w:r>
      <w:r w:rsidRPr="0051377A">
        <w:rPr>
          <w:rFonts w:ascii="GHEA Grapalat" w:hAnsi="GHEA Grapalat" w:cs="Sylfaen"/>
          <w:color w:val="000000" w:themeColor="text1"/>
          <w:sz w:val="22"/>
          <w:szCs w:val="22"/>
          <w:lang w:val="es-ES"/>
        </w:rPr>
        <w:t xml:space="preserve">  </w:t>
      </w:r>
    </w:p>
    <w:p w14:paraId="4401645F" w14:textId="77777777" w:rsidR="0044364E" w:rsidRPr="0051377A" w:rsidRDefault="0044364E" w:rsidP="00DF47DB">
      <w:pPr>
        <w:numPr>
          <w:ilvl w:val="0"/>
          <w:numId w:val="19"/>
        </w:numPr>
        <w:ind w:left="0" w:firstLine="720"/>
        <w:jc w:val="both"/>
        <w:rPr>
          <w:rFonts w:ascii="GHEA Grapalat" w:hAnsi="GHEA Grapalat" w:cs="Arial"/>
          <w:color w:val="000000" w:themeColor="text1"/>
          <w:sz w:val="20"/>
          <w:szCs w:val="20"/>
          <w:lang w:val="es-ES"/>
        </w:rPr>
      </w:pPr>
      <w:r w:rsidRPr="0051377A">
        <w:rPr>
          <w:rFonts w:ascii="GHEA Grapalat" w:hAnsi="GHEA Grapalat" w:cs="Arial"/>
          <w:color w:val="000000" w:themeColor="text1"/>
          <w:sz w:val="20"/>
          <w:szCs w:val="20"/>
          <w:lang w:val="es-ES"/>
        </w:rPr>
        <w:t>թույլ չի տվել և (կամ) թույլ չի տալու գերիշխող դիրքի չարաշահում և հակամրցակցային համաձայնություն,</w:t>
      </w:r>
    </w:p>
    <w:p w14:paraId="04746389" w14:textId="77777777" w:rsidR="0044364E" w:rsidRPr="0051377A" w:rsidRDefault="0044364E" w:rsidP="00DF47DB">
      <w:pPr>
        <w:numPr>
          <w:ilvl w:val="0"/>
          <w:numId w:val="19"/>
        </w:numPr>
        <w:ind w:left="0" w:firstLine="720"/>
        <w:jc w:val="both"/>
        <w:rPr>
          <w:rFonts w:ascii="GHEA Grapalat" w:hAnsi="GHEA Grapalat"/>
          <w:color w:val="000000" w:themeColor="text1"/>
          <w:sz w:val="22"/>
          <w:szCs w:val="22"/>
          <w:lang w:val="es-ES"/>
        </w:rPr>
      </w:pPr>
      <w:r w:rsidRPr="0051377A">
        <w:rPr>
          <w:rFonts w:ascii="GHEA Grapalat" w:hAnsi="GHEA Grapalat" w:cs="Arial"/>
          <w:color w:val="000000" w:themeColor="text1"/>
          <w:sz w:val="20"/>
          <w:szCs w:val="20"/>
          <w:lang w:val="es-ES"/>
        </w:rPr>
        <w:t>բացակայում է հրավերով սահմանված`</w:t>
      </w:r>
      <w:r w:rsidRPr="0051377A">
        <w:rPr>
          <w:rFonts w:ascii="GHEA Grapalat" w:hAnsi="GHEA Grapalat"/>
          <w:color w:val="000000" w:themeColor="text1"/>
          <w:sz w:val="22"/>
          <w:szCs w:val="22"/>
          <w:lang w:val="es-ES"/>
        </w:rPr>
        <w:t xml:space="preserve"> </w:t>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t xml:space="preserve">                   </w:t>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r>
      <w:r w:rsidRPr="0051377A">
        <w:rPr>
          <w:rFonts w:ascii="GHEA Grapalat" w:hAnsi="GHEA Grapalat" w:cs="Arial"/>
          <w:color w:val="000000" w:themeColor="text1"/>
          <w:sz w:val="20"/>
          <w:szCs w:val="20"/>
          <w:lang w:val="es-ES"/>
        </w:rPr>
        <w:t>-ին</w:t>
      </w:r>
      <w:r w:rsidRPr="0051377A">
        <w:rPr>
          <w:rFonts w:ascii="GHEA Grapalat" w:hAnsi="GHEA Grapalat"/>
          <w:color w:val="000000" w:themeColor="text1"/>
          <w:sz w:val="22"/>
          <w:szCs w:val="22"/>
          <w:lang w:val="es-ES"/>
        </w:rPr>
        <w:t xml:space="preserve"> </w:t>
      </w:r>
    </w:p>
    <w:p w14:paraId="001B3C24" w14:textId="77777777" w:rsidR="0044364E" w:rsidRPr="0051377A" w:rsidRDefault="0044364E" w:rsidP="00DF47DB">
      <w:pPr>
        <w:jc w:val="both"/>
        <w:rPr>
          <w:rFonts w:ascii="GHEA Grapalat" w:hAnsi="GHEA Grapalat" w:cs="Arial"/>
          <w:color w:val="000000" w:themeColor="text1"/>
          <w:vertAlign w:val="superscript"/>
          <w:lang w:val="hy-AM"/>
        </w:rPr>
      </w:pPr>
      <w:r w:rsidRPr="0051377A">
        <w:rPr>
          <w:rFonts w:ascii="GHEA Grapalat" w:hAnsi="GHEA Grapalat"/>
          <w:color w:val="000000" w:themeColor="text1"/>
          <w:vertAlign w:val="superscript"/>
          <w:lang w:val="es-ES"/>
        </w:rPr>
        <w:t xml:space="preserve"> </w:t>
      </w:r>
      <w:r w:rsidRPr="0051377A">
        <w:rPr>
          <w:rFonts w:ascii="GHEA Grapalat" w:hAnsi="GHEA Grapalat"/>
          <w:color w:val="000000" w:themeColor="text1"/>
          <w:vertAlign w:val="superscript"/>
          <w:lang w:val="es-ES"/>
        </w:rPr>
        <w:tab/>
      </w:r>
      <w:r w:rsidRPr="0051377A">
        <w:rPr>
          <w:rFonts w:ascii="GHEA Grapalat" w:hAnsi="GHEA Grapalat"/>
          <w:color w:val="000000" w:themeColor="text1"/>
          <w:vertAlign w:val="superscript"/>
          <w:lang w:val="es-ES"/>
        </w:rPr>
        <w:tab/>
      </w:r>
      <w:r w:rsidRPr="0051377A">
        <w:rPr>
          <w:rFonts w:ascii="GHEA Grapalat" w:hAnsi="GHEA Grapalat"/>
          <w:color w:val="000000" w:themeColor="text1"/>
          <w:vertAlign w:val="superscript"/>
          <w:lang w:val="es-ES"/>
        </w:rPr>
        <w:tab/>
      </w:r>
      <w:r w:rsidRPr="0051377A">
        <w:rPr>
          <w:rFonts w:ascii="GHEA Grapalat" w:hAnsi="GHEA Grapalat"/>
          <w:color w:val="000000" w:themeColor="text1"/>
          <w:vertAlign w:val="superscript"/>
          <w:lang w:val="es-ES"/>
        </w:rPr>
        <w:tab/>
      </w:r>
      <w:r w:rsidRPr="0051377A">
        <w:rPr>
          <w:rFonts w:ascii="GHEA Grapalat" w:hAnsi="GHEA Grapalat"/>
          <w:color w:val="000000" w:themeColor="text1"/>
          <w:vertAlign w:val="superscript"/>
          <w:lang w:val="es-ES"/>
        </w:rPr>
        <w:tab/>
      </w:r>
      <w:r w:rsidRPr="0051377A">
        <w:rPr>
          <w:rFonts w:ascii="GHEA Grapalat" w:hAnsi="GHEA Grapalat"/>
          <w:color w:val="000000" w:themeColor="text1"/>
          <w:vertAlign w:val="superscript"/>
          <w:lang w:val="es-ES"/>
        </w:rPr>
        <w:tab/>
      </w:r>
      <w:r w:rsidRPr="0051377A">
        <w:rPr>
          <w:rFonts w:ascii="GHEA Grapalat" w:hAnsi="GHEA Grapalat"/>
          <w:color w:val="000000" w:themeColor="text1"/>
          <w:vertAlign w:val="superscript"/>
          <w:lang w:val="es-ES"/>
        </w:rPr>
        <w:tab/>
      </w:r>
      <w:r w:rsidRPr="0051377A">
        <w:rPr>
          <w:rFonts w:ascii="GHEA Grapalat" w:hAnsi="GHEA Grapalat"/>
          <w:color w:val="000000" w:themeColor="text1"/>
          <w:vertAlign w:val="superscript"/>
          <w:lang w:val="es-ES"/>
        </w:rPr>
        <w:tab/>
      </w:r>
      <w:r w:rsidRPr="0051377A">
        <w:rPr>
          <w:rFonts w:ascii="GHEA Grapalat" w:hAnsi="GHEA Grapalat"/>
          <w:color w:val="000000" w:themeColor="text1"/>
          <w:vertAlign w:val="superscript"/>
          <w:lang w:val="es-ES"/>
        </w:rPr>
        <w:tab/>
      </w:r>
      <w:r w:rsidRPr="0051377A">
        <w:rPr>
          <w:rFonts w:ascii="GHEA Grapalat" w:hAnsi="GHEA Grapalat"/>
          <w:color w:val="000000" w:themeColor="text1"/>
          <w:vertAlign w:val="superscript"/>
          <w:lang w:val="es-ES"/>
        </w:rPr>
        <w:tab/>
        <w:t xml:space="preserve">      </w:t>
      </w:r>
      <w:r w:rsidRPr="0051377A">
        <w:rPr>
          <w:rFonts w:ascii="GHEA Grapalat" w:hAnsi="GHEA Grapalat" w:cs="Sylfaen"/>
          <w:color w:val="000000" w:themeColor="text1"/>
          <w:vertAlign w:val="superscript"/>
          <w:lang w:val="hy-AM"/>
        </w:rPr>
        <w:t>մասնակցի</w:t>
      </w:r>
      <w:r w:rsidRPr="0051377A">
        <w:rPr>
          <w:rFonts w:ascii="GHEA Grapalat" w:hAnsi="GHEA Grapalat" w:cs="Arial"/>
          <w:color w:val="000000" w:themeColor="text1"/>
          <w:vertAlign w:val="superscript"/>
          <w:lang w:val="hy-AM"/>
        </w:rPr>
        <w:t xml:space="preserve"> </w:t>
      </w:r>
      <w:r w:rsidRPr="0051377A">
        <w:rPr>
          <w:rFonts w:ascii="GHEA Grapalat" w:hAnsi="GHEA Grapalat" w:cs="Sylfaen"/>
          <w:color w:val="000000" w:themeColor="text1"/>
          <w:vertAlign w:val="superscript"/>
          <w:lang w:val="hy-AM"/>
        </w:rPr>
        <w:t>անվանումը</w:t>
      </w:r>
      <w:r w:rsidRPr="0051377A">
        <w:rPr>
          <w:rFonts w:ascii="GHEA Grapalat" w:hAnsi="GHEA Grapalat" w:cs="Arial"/>
          <w:color w:val="000000" w:themeColor="text1"/>
          <w:vertAlign w:val="superscript"/>
          <w:lang w:val="hy-AM"/>
        </w:rPr>
        <w:t xml:space="preserve"> </w:t>
      </w:r>
    </w:p>
    <w:p w14:paraId="2FDEDB7D" w14:textId="77777777" w:rsidR="0044364E" w:rsidRPr="0051377A" w:rsidRDefault="0044364E" w:rsidP="00DF47DB">
      <w:pPr>
        <w:jc w:val="both"/>
        <w:rPr>
          <w:rFonts w:ascii="GHEA Grapalat" w:hAnsi="GHEA Grapalat"/>
          <w:color w:val="000000" w:themeColor="text1"/>
          <w:sz w:val="22"/>
          <w:szCs w:val="22"/>
          <w:u w:val="single"/>
          <w:lang w:val="es-ES"/>
        </w:rPr>
      </w:pPr>
      <w:r w:rsidRPr="0051377A">
        <w:rPr>
          <w:rFonts w:ascii="GHEA Grapalat" w:hAnsi="GHEA Grapalat" w:cs="Arial"/>
          <w:color w:val="000000" w:themeColor="text1"/>
          <w:sz w:val="20"/>
          <w:szCs w:val="20"/>
          <w:lang w:val="es-ES"/>
        </w:rPr>
        <w:t>փոխկապակցված անձանց և (կամ)</w:t>
      </w:r>
      <w:r w:rsidRPr="0051377A">
        <w:rPr>
          <w:rFonts w:ascii="GHEA Grapalat" w:hAnsi="GHEA Grapalat"/>
          <w:color w:val="000000" w:themeColor="text1"/>
          <w:sz w:val="22"/>
          <w:szCs w:val="22"/>
          <w:lang w:val="es-ES"/>
        </w:rPr>
        <w:t xml:space="preserve"> </w:t>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t xml:space="preserve">    </w:t>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t xml:space="preserve">                    </w:t>
      </w:r>
      <w:r w:rsidRPr="0051377A">
        <w:rPr>
          <w:rFonts w:ascii="GHEA Grapalat" w:hAnsi="GHEA Grapalat" w:cs="Arial"/>
          <w:color w:val="000000" w:themeColor="text1"/>
          <w:sz w:val="20"/>
          <w:szCs w:val="20"/>
          <w:lang w:val="es-ES"/>
        </w:rPr>
        <w:t>-ի</w:t>
      </w:r>
      <w:r w:rsidRPr="0051377A">
        <w:rPr>
          <w:rFonts w:ascii="GHEA Grapalat" w:hAnsi="GHEA Grapalat"/>
          <w:color w:val="000000" w:themeColor="text1"/>
          <w:sz w:val="22"/>
          <w:szCs w:val="22"/>
          <w:u w:val="single"/>
          <w:lang w:val="es-ES"/>
        </w:rPr>
        <w:t xml:space="preserve">  </w:t>
      </w:r>
    </w:p>
    <w:p w14:paraId="13971CE9" w14:textId="77777777" w:rsidR="0044364E" w:rsidRPr="0051377A" w:rsidRDefault="0044364E" w:rsidP="00DF47DB">
      <w:pPr>
        <w:jc w:val="both"/>
        <w:rPr>
          <w:rFonts w:ascii="GHEA Grapalat" w:hAnsi="GHEA Grapalat"/>
          <w:color w:val="000000" w:themeColor="text1"/>
          <w:sz w:val="22"/>
          <w:szCs w:val="22"/>
          <w:u w:val="single"/>
          <w:lang w:val="es-ES"/>
        </w:rPr>
      </w:pP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hy-AM"/>
        </w:rPr>
        <w:t>մասնակցի</w:t>
      </w:r>
      <w:r w:rsidRPr="0051377A">
        <w:rPr>
          <w:rFonts w:ascii="GHEA Grapalat" w:hAnsi="GHEA Grapalat" w:cs="Arial"/>
          <w:color w:val="000000" w:themeColor="text1"/>
          <w:vertAlign w:val="superscript"/>
          <w:lang w:val="hy-AM"/>
        </w:rPr>
        <w:t xml:space="preserve"> </w:t>
      </w:r>
      <w:r w:rsidRPr="0051377A">
        <w:rPr>
          <w:rFonts w:ascii="GHEA Grapalat" w:hAnsi="GHEA Grapalat" w:cs="Sylfaen"/>
          <w:color w:val="000000" w:themeColor="text1"/>
          <w:vertAlign w:val="superscript"/>
          <w:lang w:val="hy-AM"/>
        </w:rPr>
        <w:t>անվանումը</w:t>
      </w:r>
    </w:p>
    <w:p w14:paraId="273CD7FC" w14:textId="77777777" w:rsidR="0044364E" w:rsidRPr="0051377A" w:rsidRDefault="0044364E" w:rsidP="00DF47DB">
      <w:pPr>
        <w:jc w:val="both"/>
        <w:rPr>
          <w:rFonts w:ascii="GHEA Grapalat" w:hAnsi="GHEA Grapalat"/>
          <w:color w:val="000000" w:themeColor="text1"/>
          <w:sz w:val="22"/>
          <w:szCs w:val="22"/>
          <w:u w:val="single"/>
          <w:lang w:val="es-ES"/>
        </w:rPr>
      </w:pPr>
      <w:r w:rsidRPr="0051377A">
        <w:rPr>
          <w:rFonts w:ascii="GHEA Grapalat" w:hAnsi="GHEA Grapalat" w:cs="Arial"/>
          <w:color w:val="000000" w:themeColor="text1"/>
          <w:sz w:val="20"/>
          <w:szCs w:val="20"/>
          <w:lang w:val="es-ES"/>
        </w:rPr>
        <w:t>կողմից հիմնադրված կամ ավելի քան հիսուն տոկոս</w:t>
      </w:r>
      <w:r w:rsidRPr="0051377A">
        <w:rPr>
          <w:rFonts w:ascii="GHEA Grapalat" w:hAnsi="GHEA Grapalat"/>
          <w:color w:val="000000" w:themeColor="text1"/>
          <w:sz w:val="22"/>
          <w:szCs w:val="22"/>
          <w:lang w:val="es-ES"/>
        </w:rPr>
        <w:t xml:space="preserve"> </w:t>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t xml:space="preserve">   </w:t>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r>
      <w:r w:rsidRPr="0051377A">
        <w:rPr>
          <w:rFonts w:ascii="GHEA Grapalat" w:hAnsi="GHEA Grapalat"/>
          <w:color w:val="000000" w:themeColor="text1"/>
          <w:sz w:val="22"/>
          <w:szCs w:val="22"/>
          <w:u w:val="single"/>
          <w:lang w:val="es-ES"/>
        </w:rPr>
        <w:tab/>
        <w:t xml:space="preserve">                   </w:t>
      </w:r>
      <w:r w:rsidRPr="0051377A">
        <w:rPr>
          <w:rFonts w:ascii="GHEA Grapalat" w:hAnsi="GHEA Grapalat" w:cs="Arial"/>
          <w:color w:val="000000" w:themeColor="text1"/>
          <w:sz w:val="20"/>
          <w:szCs w:val="20"/>
          <w:lang w:val="es-ES"/>
        </w:rPr>
        <w:t>-ին</w:t>
      </w:r>
    </w:p>
    <w:p w14:paraId="6436A102" w14:textId="77777777" w:rsidR="0044364E" w:rsidRPr="0051377A" w:rsidRDefault="0044364E" w:rsidP="00DF47DB">
      <w:pPr>
        <w:jc w:val="both"/>
        <w:rPr>
          <w:rFonts w:ascii="GHEA Grapalat" w:hAnsi="GHEA Grapalat"/>
          <w:color w:val="000000" w:themeColor="text1"/>
          <w:sz w:val="22"/>
          <w:szCs w:val="22"/>
          <w:lang w:val="es-ES"/>
        </w:rPr>
      </w:pPr>
      <w:r w:rsidRPr="0051377A">
        <w:rPr>
          <w:rFonts w:ascii="GHEA Grapalat" w:hAnsi="GHEA Grapalat" w:cs="Sylfaen"/>
          <w:color w:val="000000" w:themeColor="text1"/>
          <w:vertAlign w:val="superscript"/>
          <w:lang w:val="es-ES"/>
        </w:rPr>
        <w:t xml:space="preserve">                                                                     </w:t>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es-ES"/>
        </w:rPr>
        <w:tab/>
      </w:r>
      <w:r w:rsidRPr="0051377A">
        <w:rPr>
          <w:rFonts w:ascii="GHEA Grapalat" w:hAnsi="GHEA Grapalat" w:cs="Sylfaen"/>
          <w:color w:val="000000" w:themeColor="text1"/>
          <w:vertAlign w:val="superscript"/>
          <w:lang w:val="hy-AM"/>
        </w:rPr>
        <w:t>մասնակցի</w:t>
      </w:r>
      <w:r w:rsidRPr="0051377A">
        <w:rPr>
          <w:rFonts w:ascii="GHEA Grapalat" w:hAnsi="GHEA Grapalat" w:cs="Arial"/>
          <w:color w:val="000000" w:themeColor="text1"/>
          <w:vertAlign w:val="superscript"/>
          <w:lang w:val="hy-AM"/>
        </w:rPr>
        <w:t xml:space="preserve"> </w:t>
      </w:r>
      <w:r w:rsidRPr="0051377A">
        <w:rPr>
          <w:rFonts w:ascii="GHEA Grapalat" w:hAnsi="GHEA Grapalat" w:cs="Sylfaen"/>
          <w:color w:val="000000" w:themeColor="text1"/>
          <w:vertAlign w:val="superscript"/>
          <w:lang w:val="hy-AM"/>
        </w:rPr>
        <w:t>անվանումը</w:t>
      </w:r>
    </w:p>
    <w:p w14:paraId="1ECBA7FD" w14:textId="77777777" w:rsidR="0044364E" w:rsidRPr="0051377A" w:rsidRDefault="0044364E" w:rsidP="00DF47DB">
      <w:pPr>
        <w:jc w:val="both"/>
        <w:rPr>
          <w:rFonts w:ascii="GHEA Grapalat" w:hAnsi="GHEA Grapalat" w:cs="Arial"/>
          <w:color w:val="000000" w:themeColor="text1"/>
          <w:sz w:val="20"/>
          <w:szCs w:val="20"/>
          <w:lang w:val="es-ES"/>
        </w:rPr>
      </w:pPr>
      <w:r w:rsidRPr="0051377A">
        <w:rPr>
          <w:rFonts w:ascii="GHEA Grapalat" w:hAnsi="GHEA Grapalat" w:cs="Arial"/>
          <w:color w:val="000000" w:themeColor="text1"/>
          <w:sz w:val="20"/>
          <w:szCs w:val="20"/>
          <w:lang w:val="es-ES"/>
        </w:rPr>
        <w:t>պատկանող բաժնեմաս (փայաբաժին) ունեցող կազմակերպությունների միաժամանակյա մասնակցության դեպք:</w:t>
      </w:r>
    </w:p>
    <w:p w14:paraId="05F85BB9" w14:textId="023C22E4" w:rsidR="0044364E" w:rsidRPr="0051377A" w:rsidRDefault="0044364E" w:rsidP="00DF47DB">
      <w:pPr>
        <w:numPr>
          <w:ilvl w:val="0"/>
          <w:numId w:val="19"/>
        </w:numPr>
        <w:ind w:left="0" w:firstLine="720"/>
        <w:jc w:val="both"/>
        <w:rPr>
          <w:rFonts w:ascii="GHEA Grapalat" w:hAnsi="GHEA Grapalat" w:cs="Sylfaen"/>
          <w:color w:val="000000" w:themeColor="text1"/>
          <w:sz w:val="20"/>
          <w:lang w:val="es-ES"/>
        </w:rPr>
      </w:pPr>
      <w:r w:rsidRPr="0051377A">
        <w:rPr>
          <w:rFonts w:ascii="GHEA Grapalat" w:hAnsi="GHEA Grapalat" w:cs="Arial"/>
          <w:color w:val="000000" w:themeColor="text1"/>
          <w:sz w:val="20"/>
          <w:szCs w:val="20"/>
          <w:lang w:val="es-ES"/>
        </w:rPr>
        <w:t>ստորև ներկայացնում է հայտը ներկայացնելու օրվա դրությամբ ա</w:t>
      </w:r>
      <w:r w:rsidRPr="0051377A">
        <w:rPr>
          <w:rFonts w:ascii="GHEA Grapalat" w:hAnsi="GHEA Grapalat" w:cs="Sylfaen"/>
          <w:color w:val="000000" w:themeColor="text1"/>
          <w:sz w:val="20"/>
        </w:rPr>
        <w:t>յն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ֆիզիկական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անձի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անձանց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տվյալները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ով</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ուղղակի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կամ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անուղղակի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ունի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մասնակցի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կանոնադրական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կապիտալում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քվեարկող</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բաժնետոմսերի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բաժնեմասերի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փայերի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ավել</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քան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տաս</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տոկոսը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ներառյալ</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ըստ</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ներկայացնողի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բաժնետոմսերը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կամ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այն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անձի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անձանց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տվյալները</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ով</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իրավունք</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ունի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նշանակելու</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կամ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ազատելու</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մասնակցի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գործադիր</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մարմնի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անդամներին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կամ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ստանում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է</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մասնակցի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կողմից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իրականացվող</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ձեռնարկատիրական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կամ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այլ</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գործունեության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արդյունքում</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ստացված</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շահույթի</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տասնհինգ</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տոկոսից</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ավելին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իրական</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rPr>
        <w:t>շահառուներ</w:t>
      </w:r>
      <w:r w:rsidRPr="0051377A">
        <w:rPr>
          <w:rFonts w:ascii="GHEA Grapalat" w:hAnsi="GHEA Grapalat" w:cs="Sylfaen"/>
          <w:color w:val="000000" w:themeColor="text1"/>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1377A" w:rsidRPr="0051377A" w14:paraId="192049BA" w14:textId="77777777" w:rsidTr="00213985">
        <w:trPr>
          <w:jc w:val="center"/>
        </w:trPr>
        <w:tc>
          <w:tcPr>
            <w:tcW w:w="2570" w:type="dxa"/>
            <w:vAlign w:val="center"/>
          </w:tcPr>
          <w:p w14:paraId="23E36E46"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8"/>
                <w:vertAlign w:val="superscript"/>
                <w:lang w:val="es-ES"/>
              </w:rPr>
            </w:pPr>
            <w:r w:rsidRPr="0051377A">
              <w:rPr>
                <w:rFonts w:ascii="GHEA Grapalat" w:hAnsi="GHEA Grapalat"/>
                <w:color w:val="000000" w:themeColor="text1"/>
                <w:sz w:val="28"/>
                <w:vertAlign w:val="superscript"/>
              </w:rPr>
              <w:t>Անունը</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Ազգանունը</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Հայրանունը</w:t>
            </w:r>
          </w:p>
        </w:tc>
        <w:tc>
          <w:tcPr>
            <w:tcW w:w="3960" w:type="dxa"/>
            <w:vAlign w:val="center"/>
          </w:tcPr>
          <w:p w14:paraId="670A3165"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8"/>
                <w:vertAlign w:val="superscript"/>
                <w:lang w:val="es-ES"/>
              </w:rPr>
            </w:pPr>
            <w:r w:rsidRPr="0051377A">
              <w:rPr>
                <w:rFonts w:ascii="GHEA Grapalat" w:hAnsi="GHEA Grapalat"/>
                <w:color w:val="000000" w:themeColor="text1"/>
                <w:sz w:val="28"/>
                <w:vertAlign w:val="superscript"/>
              </w:rPr>
              <w:t>ՀՀ</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քաղաքացիների</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համար</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նույնականացման</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քարտի</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կամ</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անձնագրի</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կամ</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ՀՀ</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lastRenderedPageBreak/>
              <w:t>օրենսդրությամբ</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նախատեսված</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անձը</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հաստատող</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փաստաթղթի</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տեսակը</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և</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համարը</w:t>
            </w:r>
            <w:r w:rsidRPr="0051377A">
              <w:rPr>
                <w:rFonts w:ascii="GHEA Grapalat" w:hAnsi="GHEA Grapalat"/>
                <w:color w:val="000000" w:themeColor="text1"/>
                <w:sz w:val="28"/>
                <w:vertAlign w:val="superscript"/>
                <w:lang w:val="es-ES"/>
              </w:rPr>
              <w:t xml:space="preserve"> </w:t>
            </w:r>
          </w:p>
        </w:tc>
        <w:tc>
          <w:tcPr>
            <w:tcW w:w="3370" w:type="dxa"/>
          </w:tcPr>
          <w:p w14:paraId="0D15D1DA"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8"/>
                <w:vertAlign w:val="superscript"/>
                <w:lang w:val="es-ES"/>
              </w:rPr>
            </w:pPr>
            <w:r w:rsidRPr="0051377A">
              <w:rPr>
                <w:rFonts w:ascii="GHEA Grapalat" w:hAnsi="GHEA Grapalat"/>
                <w:color w:val="000000" w:themeColor="text1"/>
                <w:sz w:val="28"/>
                <w:vertAlign w:val="superscript"/>
              </w:rPr>
              <w:lastRenderedPageBreak/>
              <w:t>Օտարերկրյա</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քաղաքացիների</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համար</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համապատասխան</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երկրի</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lastRenderedPageBreak/>
              <w:t>օրենսդրությամբ</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նախատեսված</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անձը</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հաստատող</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փաստաթղթի</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տեսակը</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և</w:t>
            </w:r>
            <w:r w:rsidRPr="0051377A">
              <w:rPr>
                <w:rFonts w:ascii="GHEA Grapalat" w:hAnsi="GHEA Grapalat"/>
                <w:color w:val="000000" w:themeColor="text1"/>
                <w:sz w:val="28"/>
                <w:vertAlign w:val="superscript"/>
                <w:lang w:val="es-ES"/>
              </w:rPr>
              <w:t xml:space="preserve"> </w:t>
            </w:r>
            <w:r w:rsidRPr="0051377A">
              <w:rPr>
                <w:rFonts w:ascii="GHEA Grapalat" w:hAnsi="GHEA Grapalat"/>
                <w:color w:val="000000" w:themeColor="text1"/>
                <w:sz w:val="28"/>
                <w:vertAlign w:val="superscript"/>
              </w:rPr>
              <w:t>համարը</w:t>
            </w:r>
            <w:r w:rsidRPr="0051377A">
              <w:rPr>
                <w:rFonts w:ascii="GHEA Grapalat" w:hAnsi="GHEA Grapalat"/>
                <w:color w:val="000000" w:themeColor="text1"/>
                <w:sz w:val="28"/>
                <w:vertAlign w:val="superscript"/>
                <w:lang w:val="es-ES"/>
              </w:rPr>
              <w:t xml:space="preserve"> </w:t>
            </w:r>
          </w:p>
        </w:tc>
      </w:tr>
      <w:tr w:rsidR="0051377A" w:rsidRPr="0051377A" w14:paraId="614E6A86" w14:textId="77777777" w:rsidTr="00213985">
        <w:trPr>
          <w:jc w:val="center"/>
        </w:trPr>
        <w:tc>
          <w:tcPr>
            <w:tcW w:w="2570" w:type="dxa"/>
            <w:vAlign w:val="center"/>
          </w:tcPr>
          <w:p w14:paraId="06B91A86" w14:textId="77777777" w:rsidR="0044364E" w:rsidRPr="0051377A" w:rsidRDefault="0044364E" w:rsidP="00DF47DB">
            <w:pPr>
              <w:pStyle w:val="BodyTextIndent3"/>
              <w:spacing w:line="240" w:lineRule="auto"/>
              <w:ind w:firstLine="0"/>
              <w:jc w:val="center"/>
              <w:rPr>
                <w:rFonts w:ascii="Sylfaen" w:hAnsi="Sylfaen"/>
                <w:color w:val="000000" w:themeColor="text1"/>
                <w:sz w:val="26"/>
                <w:vertAlign w:val="superscript"/>
                <w:lang w:val="hy-AM"/>
              </w:rPr>
            </w:pPr>
          </w:p>
        </w:tc>
        <w:tc>
          <w:tcPr>
            <w:tcW w:w="3960" w:type="dxa"/>
            <w:vAlign w:val="center"/>
          </w:tcPr>
          <w:p w14:paraId="063B31C4"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6"/>
                <w:vertAlign w:val="superscript"/>
                <w:lang w:val="es-ES"/>
              </w:rPr>
            </w:pPr>
          </w:p>
        </w:tc>
        <w:tc>
          <w:tcPr>
            <w:tcW w:w="3370" w:type="dxa"/>
          </w:tcPr>
          <w:p w14:paraId="27F0F0B0"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6"/>
                <w:vertAlign w:val="superscript"/>
                <w:lang w:val="es-ES"/>
              </w:rPr>
            </w:pPr>
          </w:p>
        </w:tc>
      </w:tr>
      <w:tr w:rsidR="0051377A" w:rsidRPr="0051377A" w14:paraId="249024DB" w14:textId="77777777" w:rsidTr="00213985">
        <w:trPr>
          <w:jc w:val="center"/>
        </w:trPr>
        <w:tc>
          <w:tcPr>
            <w:tcW w:w="2570" w:type="dxa"/>
            <w:vAlign w:val="center"/>
          </w:tcPr>
          <w:p w14:paraId="185987AD"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6"/>
                <w:vertAlign w:val="superscript"/>
                <w:lang w:val="es-ES"/>
              </w:rPr>
            </w:pPr>
          </w:p>
        </w:tc>
        <w:tc>
          <w:tcPr>
            <w:tcW w:w="3960" w:type="dxa"/>
            <w:vAlign w:val="center"/>
          </w:tcPr>
          <w:p w14:paraId="3DB6A807"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6"/>
                <w:vertAlign w:val="superscript"/>
                <w:lang w:val="es-ES"/>
              </w:rPr>
            </w:pPr>
          </w:p>
        </w:tc>
        <w:tc>
          <w:tcPr>
            <w:tcW w:w="3370" w:type="dxa"/>
          </w:tcPr>
          <w:p w14:paraId="2358E684"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6"/>
                <w:vertAlign w:val="superscript"/>
                <w:lang w:val="es-ES"/>
              </w:rPr>
            </w:pPr>
          </w:p>
        </w:tc>
      </w:tr>
      <w:tr w:rsidR="0044364E" w:rsidRPr="0051377A" w14:paraId="1C6B2C8F" w14:textId="77777777" w:rsidTr="00213985">
        <w:trPr>
          <w:jc w:val="center"/>
        </w:trPr>
        <w:tc>
          <w:tcPr>
            <w:tcW w:w="2570" w:type="dxa"/>
            <w:vAlign w:val="center"/>
          </w:tcPr>
          <w:p w14:paraId="48E2A34D"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6"/>
                <w:vertAlign w:val="superscript"/>
                <w:lang w:val="es-ES"/>
              </w:rPr>
            </w:pPr>
          </w:p>
        </w:tc>
        <w:tc>
          <w:tcPr>
            <w:tcW w:w="3960" w:type="dxa"/>
            <w:vAlign w:val="center"/>
          </w:tcPr>
          <w:p w14:paraId="399F8E39"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6"/>
                <w:vertAlign w:val="superscript"/>
                <w:lang w:val="es-ES"/>
              </w:rPr>
            </w:pPr>
          </w:p>
        </w:tc>
        <w:tc>
          <w:tcPr>
            <w:tcW w:w="3370" w:type="dxa"/>
          </w:tcPr>
          <w:p w14:paraId="392004F6" w14:textId="77777777" w:rsidR="0044364E" w:rsidRPr="0051377A" w:rsidRDefault="0044364E" w:rsidP="00DF47DB">
            <w:pPr>
              <w:pStyle w:val="BodyTextIndent3"/>
              <w:spacing w:line="240" w:lineRule="auto"/>
              <w:ind w:firstLine="0"/>
              <w:jc w:val="center"/>
              <w:rPr>
                <w:rFonts w:ascii="GHEA Grapalat" w:hAnsi="GHEA Grapalat"/>
                <w:color w:val="000000" w:themeColor="text1"/>
                <w:sz w:val="26"/>
                <w:vertAlign w:val="superscript"/>
                <w:lang w:val="es-ES"/>
              </w:rPr>
            </w:pPr>
          </w:p>
        </w:tc>
      </w:tr>
    </w:tbl>
    <w:p w14:paraId="56991F99" w14:textId="77777777" w:rsidR="0044364E" w:rsidRPr="0051377A" w:rsidRDefault="0044364E" w:rsidP="00DF47DB">
      <w:pPr>
        <w:jc w:val="right"/>
        <w:rPr>
          <w:ins w:id="18" w:author="User" w:date="2019-05-26T13:00:00Z"/>
          <w:rFonts w:ascii="GHEA Grapalat" w:hAnsi="GHEA Grapalat"/>
          <w:color w:val="000000" w:themeColor="text1"/>
          <w:sz w:val="10"/>
          <w:szCs w:val="10"/>
          <w:lang w:val="es-ES"/>
        </w:rPr>
      </w:pPr>
    </w:p>
    <w:p w14:paraId="4B5E0C85" w14:textId="77777777" w:rsidR="0044364E" w:rsidRPr="0051377A" w:rsidRDefault="0044364E" w:rsidP="00DF47DB">
      <w:pPr>
        <w:jc w:val="both"/>
        <w:rPr>
          <w:ins w:id="19" w:author="User" w:date="2019-05-26T13:00:00Z"/>
          <w:rFonts w:ascii="GHEA Grapalat" w:hAnsi="GHEA Grapalat"/>
          <w:color w:val="000000" w:themeColor="text1"/>
          <w:sz w:val="10"/>
          <w:szCs w:val="10"/>
          <w:lang w:val="es-ES"/>
        </w:rPr>
      </w:pPr>
    </w:p>
    <w:p w14:paraId="72131F48" w14:textId="7D7197CC" w:rsidR="0044364E" w:rsidRPr="0051377A" w:rsidRDefault="0044364E" w:rsidP="00DF47DB">
      <w:pPr>
        <w:ind w:firstLine="708"/>
        <w:jc w:val="both"/>
        <w:rPr>
          <w:rFonts w:ascii="GHEA Grapalat" w:hAnsi="GHEA Grapalat" w:cs="Arial"/>
          <w:color w:val="000000" w:themeColor="text1"/>
          <w:sz w:val="20"/>
          <w:szCs w:val="20"/>
          <w:lang w:val="es-ES"/>
        </w:rPr>
      </w:pPr>
      <w:r w:rsidRPr="0051377A">
        <w:rPr>
          <w:rFonts w:ascii="GHEA Grapalat" w:hAnsi="GHEA Grapalat"/>
          <w:color w:val="000000" w:themeColor="text1"/>
          <w:sz w:val="20"/>
          <w:lang w:val="es-ES"/>
        </w:rPr>
        <w:t>4</w:t>
      </w:r>
      <w:r w:rsidRPr="0051377A">
        <w:rPr>
          <w:rFonts w:ascii="GHEA Grapalat" w:hAnsi="GHEA Grapalat" w:cs="Arial"/>
          <w:color w:val="000000" w:themeColor="text1"/>
          <w:sz w:val="20"/>
          <w:szCs w:val="20"/>
          <w:lang w:val="es-ES"/>
        </w:rPr>
        <w:t xml:space="preserve">) </w:t>
      </w:r>
      <w:r w:rsidR="00816F21" w:rsidRPr="0051377A">
        <w:rPr>
          <w:rFonts w:ascii="GHEA Grapalat" w:hAnsi="GHEA Grapalat"/>
          <w:b/>
          <w:i/>
          <w:color w:val="000000" w:themeColor="text1"/>
          <w:sz w:val="20"/>
          <w:lang w:val="af-ZA"/>
        </w:rPr>
        <w:t>&lt;&lt;</w:t>
      </w:r>
      <w:r w:rsidR="00816F21" w:rsidRPr="0051377A">
        <w:rPr>
          <w:rFonts w:ascii="GHEA Grapalat" w:hAnsi="GHEA Grapalat"/>
          <w:b/>
          <w:i/>
          <w:color w:val="000000" w:themeColor="text1"/>
          <w:sz w:val="20"/>
          <w:lang w:val="hy-AM"/>
        </w:rPr>
        <w:t>ԳՀ-</w:t>
      </w:r>
      <w:r w:rsidR="00816F21" w:rsidRPr="0051377A">
        <w:rPr>
          <w:rFonts w:ascii="GHEA Grapalat" w:hAnsi="GHEA Grapalat"/>
          <w:b/>
          <w:i/>
          <w:color w:val="000000" w:themeColor="text1"/>
          <w:sz w:val="20"/>
          <w:lang w:val="af-ZA"/>
        </w:rPr>
        <w:t>ԲՄԱՇՁԲ</w:t>
      </w:r>
      <w:r w:rsidR="00816F21" w:rsidRPr="0051377A">
        <w:rPr>
          <w:rFonts w:ascii="GHEA Grapalat" w:hAnsi="GHEA Grapalat"/>
          <w:b/>
          <w:i/>
          <w:color w:val="000000" w:themeColor="text1"/>
          <w:sz w:val="20"/>
          <w:lang w:val="hy-AM"/>
        </w:rPr>
        <w:t>-19</w:t>
      </w:r>
      <w:r w:rsidR="00816F21" w:rsidRPr="0051377A">
        <w:rPr>
          <w:rFonts w:ascii="GHEA Grapalat" w:hAnsi="GHEA Grapalat"/>
          <w:b/>
          <w:i/>
          <w:color w:val="000000" w:themeColor="text1"/>
          <w:sz w:val="20"/>
          <w:lang w:val="af-ZA"/>
        </w:rPr>
        <w:t>/</w:t>
      </w:r>
      <w:r w:rsidR="00816F21" w:rsidRPr="0051377A">
        <w:rPr>
          <w:rFonts w:ascii="GHEA Grapalat" w:hAnsi="GHEA Grapalat"/>
          <w:b/>
          <w:i/>
          <w:color w:val="000000" w:themeColor="text1"/>
          <w:sz w:val="20"/>
          <w:lang w:val="hy-AM"/>
        </w:rPr>
        <w:t>1</w:t>
      </w:r>
      <w:r w:rsidR="00816F21" w:rsidRPr="0051377A">
        <w:rPr>
          <w:rFonts w:ascii="GHEA Grapalat" w:hAnsi="GHEA Grapalat"/>
          <w:b/>
          <w:i/>
          <w:color w:val="000000" w:themeColor="text1"/>
          <w:sz w:val="20"/>
          <w:lang w:val="af-ZA"/>
        </w:rPr>
        <w:t>&gt;&gt;</w:t>
      </w:r>
      <w:r w:rsidR="00816F21" w:rsidRPr="0051377A">
        <w:rPr>
          <w:rFonts w:ascii="GHEA Grapalat" w:hAnsi="GHEA Grapalat"/>
          <w:b/>
          <w:i/>
          <w:color w:val="000000" w:themeColor="text1"/>
          <w:sz w:val="20"/>
          <w:lang w:val="hy-AM"/>
        </w:rPr>
        <w:t xml:space="preserve"> </w:t>
      </w:r>
      <w:r w:rsidRPr="0051377A">
        <w:rPr>
          <w:rFonts w:ascii="GHEA Grapalat" w:hAnsi="GHEA Grapalat" w:cs="Arial"/>
          <w:color w:val="000000" w:themeColor="text1"/>
          <w:sz w:val="20"/>
          <w:szCs w:val="20"/>
          <w:lang w:val="es-ES"/>
        </w:rPr>
        <w:t xml:space="preserve">ծածկագրով բաց մրցույթի ընթացակարգի շրջանակում ընտրված մասնակից ճանաչվելու և պայմանագիր կնքելու դեպքում պայմանագրի կատարումն իրականացնելու է թվով </w:t>
      </w:r>
      <w:r w:rsidRPr="0051377A">
        <w:rPr>
          <w:rFonts w:ascii="GHEA Grapalat" w:hAnsi="GHEA Grapalat" w:cs="Arial"/>
          <w:color w:val="000000" w:themeColor="text1"/>
          <w:sz w:val="20"/>
          <w:szCs w:val="20"/>
          <w:u w:val="single"/>
          <w:lang w:val="es-ES"/>
        </w:rPr>
        <w:tab/>
      </w:r>
      <w:r w:rsidRPr="0051377A">
        <w:rPr>
          <w:rFonts w:ascii="GHEA Grapalat" w:hAnsi="GHEA Grapalat" w:cs="Arial"/>
          <w:color w:val="000000" w:themeColor="text1"/>
          <w:sz w:val="20"/>
          <w:szCs w:val="20"/>
          <w:u w:val="single"/>
          <w:lang w:val="es-ES"/>
        </w:rPr>
        <w:tab/>
        <w:t xml:space="preserve">  </w:t>
      </w:r>
    </w:p>
    <w:p w14:paraId="62A40C9C" w14:textId="77777777" w:rsidR="0044364E" w:rsidRPr="0051377A" w:rsidRDefault="0044364E" w:rsidP="00DF47DB">
      <w:pPr>
        <w:ind w:left="8496" w:firstLine="708"/>
        <w:jc w:val="both"/>
        <w:rPr>
          <w:rFonts w:ascii="GHEA Grapalat" w:hAnsi="GHEA Grapalat" w:cs="Arial"/>
          <w:color w:val="000000" w:themeColor="text1"/>
          <w:sz w:val="20"/>
          <w:szCs w:val="20"/>
          <w:lang w:val="es-ES"/>
        </w:rPr>
      </w:pPr>
      <w:r w:rsidRPr="0051377A">
        <w:rPr>
          <w:rFonts w:ascii="GHEA Grapalat" w:hAnsi="GHEA Grapalat" w:cs="Arial"/>
          <w:color w:val="000000" w:themeColor="text1"/>
          <w:vertAlign w:val="superscript"/>
          <w:lang w:val="es-ES"/>
        </w:rPr>
        <w:t>քանակը</w:t>
      </w:r>
    </w:p>
    <w:p w14:paraId="4A849576" w14:textId="77777777" w:rsidR="0044364E" w:rsidRPr="0051377A" w:rsidRDefault="0044364E" w:rsidP="00DF47DB">
      <w:pPr>
        <w:jc w:val="both"/>
        <w:rPr>
          <w:rFonts w:ascii="GHEA Grapalat" w:hAnsi="GHEA Grapalat" w:cs="Arial"/>
          <w:color w:val="000000" w:themeColor="text1"/>
          <w:sz w:val="20"/>
          <w:szCs w:val="20"/>
          <w:lang w:val="es-ES"/>
        </w:rPr>
      </w:pPr>
      <w:r w:rsidRPr="0051377A">
        <w:rPr>
          <w:rFonts w:ascii="GHEA Grapalat" w:hAnsi="GHEA Grapalat" w:cs="Arial"/>
          <w:color w:val="000000" w:themeColor="text1"/>
          <w:sz w:val="20"/>
          <w:szCs w:val="20"/>
          <w:lang w:val="es-ES"/>
        </w:rPr>
        <w:t>աշխատակիցների միջոցով:</w:t>
      </w:r>
    </w:p>
    <w:p w14:paraId="5B66B312" w14:textId="77777777" w:rsidR="0044364E" w:rsidRPr="0051377A" w:rsidRDefault="0044364E" w:rsidP="00DF47DB">
      <w:pPr>
        <w:jc w:val="both"/>
        <w:rPr>
          <w:rFonts w:ascii="GHEA Grapalat" w:hAnsi="GHEA Grapalat" w:cs="Arial"/>
          <w:color w:val="000000" w:themeColor="text1"/>
          <w:sz w:val="20"/>
          <w:szCs w:val="20"/>
          <w:lang w:val="es-ES"/>
        </w:rPr>
      </w:pPr>
    </w:p>
    <w:p w14:paraId="0DF0A643" w14:textId="77777777" w:rsidR="0044364E" w:rsidRPr="0051377A" w:rsidRDefault="0044364E" w:rsidP="00DF47DB">
      <w:pPr>
        <w:ind w:firstLine="708"/>
        <w:jc w:val="both"/>
        <w:rPr>
          <w:rFonts w:ascii="GHEA Grapalat" w:hAnsi="GHEA Grapalat" w:cs="Arial"/>
          <w:color w:val="000000" w:themeColor="text1"/>
          <w:sz w:val="20"/>
          <w:szCs w:val="20"/>
          <w:lang w:val="es-ES"/>
        </w:rPr>
      </w:pPr>
      <w:r w:rsidRPr="0051377A">
        <w:rPr>
          <w:rFonts w:ascii="GHEA Grapalat" w:hAnsi="GHEA Grapalat" w:cs="Arial"/>
          <w:color w:val="000000" w:themeColor="text1"/>
          <w:sz w:val="20"/>
          <w:szCs w:val="20"/>
          <w:lang w:val="es-ES"/>
        </w:rPr>
        <w:t xml:space="preserve">                                                                                           </w:t>
      </w:r>
    </w:p>
    <w:p w14:paraId="64272151" w14:textId="77777777" w:rsidR="0044364E" w:rsidRPr="0051377A" w:rsidRDefault="0044364E" w:rsidP="00DF47DB">
      <w:pPr>
        <w:jc w:val="right"/>
        <w:rPr>
          <w:rFonts w:ascii="GHEA Grapalat" w:hAnsi="GHEA Grapalat"/>
          <w:color w:val="000000" w:themeColor="text1"/>
          <w:sz w:val="10"/>
          <w:szCs w:val="10"/>
          <w:lang w:val="es-ES"/>
        </w:rPr>
      </w:pPr>
    </w:p>
    <w:p w14:paraId="4C361D7B" w14:textId="77777777" w:rsidR="0044364E" w:rsidRPr="0051377A" w:rsidRDefault="0044364E" w:rsidP="00DF47DB">
      <w:pPr>
        <w:jc w:val="both"/>
        <w:rPr>
          <w:rFonts w:ascii="GHEA Grapalat" w:hAnsi="GHEA Grapalat"/>
          <w:color w:val="000000" w:themeColor="text1"/>
          <w:sz w:val="20"/>
          <w:lang w:val="es-ES"/>
        </w:rPr>
      </w:pPr>
      <w:r w:rsidRPr="0051377A">
        <w:rPr>
          <w:rFonts w:ascii="GHEA Grapalat" w:hAnsi="GHEA Grapalat"/>
          <w:color w:val="000000" w:themeColor="text1"/>
          <w:sz w:val="20"/>
          <w:lang w:val="es-ES"/>
        </w:rPr>
        <w:t xml:space="preserve">               </w:t>
      </w:r>
    </w:p>
    <w:p w14:paraId="5315D797" w14:textId="77777777" w:rsidR="0044364E" w:rsidRPr="0051377A" w:rsidRDefault="0044364E" w:rsidP="00DF47DB">
      <w:pPr>
        <w:jc w:val="both"/>
        <w:rPr>
          <w:rFonts w:ascii="GHEA Grapalat" w:hAnsi="GHEA Grapalat"/>
          <w:color w:val="000000" w:themeColor="text1"/>
          <w:sz w:val="20"/>
          <w:lang w:val="es-ES"/>
        </w:rPr>
      </w:pPr>
    </w:p>
    <w:p w14:paraId="07FCA8E1" w14:textId="77777777" w:rsidR="0044364E" w:rsidRPr="0051377A" w:rsidRDefault="0044364E" w:rsidP="00DF47DB">
      <w:pPr>
        <w:jc w:val="both"/>
        <w:rPr>
          <w:rFonts w:ascii="GHEA Grapalat" w:hAnsi="GHEA Grapalat"/>
          <w:color w:val="000000" w:themeColor="text1"/>
          <w:sz w:val="20"/>
          <w:lang w:val="es-ES"/>
        </w:rPr>
      </w:pPr>
    </w:p>
    <w:p w14:paraId="02E77E3C" w14:textId="77777777" w:rsidR="0044364E" w:rsidRPr="0051377A" w:rsidRDefault="0044364E" w:rsidP="00DF47DB">
      <w:pPr>
        <w:jc w:val="both"/>
        <w:rPr>
          <w:rFonts w:ascii="GHEA Grapalat" w:hAnsi="GHEA Grapalat"/>
          <w:color w:val="000000" w:themeColor="text1"/>
          <w:sz w:val="20"/>
          <w:lang w:val="es-ES"/>
        </w:rPr>
      </w:pPr>
    </w:p>
    <w:p w14:paraId="05E263A5" w14:textId="77777777" w:rsidR="0044364E" w:rsidRPr="0051377A" w:rsidRDefault="0044364E" w:rsidP="00DF47DB">
      <w:pPr>
        <w:jc w:val="both"/>
        <w:rPr>
          <w:rFonts w:ascii="GHEA Grapalat" w:hAnsi="GHEA Grapalat"/>
          <w:color w:val="000000" w:themeColor="text1"/>
          <w:sz w:val="20"/>
          <w:lang w:val="es-ES"/>
        </w:rPr>
      </w:pPr>
    </w:p>
    <w:p w14:paraId="59156BFC" w14:textId="77777777" w:rsidR="0044364E" w:rsidRPr="0051377A" w:rsidRDefault="0044364E" w:rsidP="00DF47DB">
      <w:pPr>
        <w:jc w:val="both"/>
        <w:rPr>
          <w:rFonts w:ascii="GHEA Grapalat" w:hAnsi="GHEA Grapalat" w:cs="Arial"/>
          <w:color w:val="000000" w:themeColor="text1"/>
          <w:sz w:val="20"/>
          <w:vertAlign w:val="superscript"/>
          <w:lang w:val="es-ES"/>
        </w:rPr>
      </w:pPr>
      <w:r w:rsidRPr="0051377A">
        <w:rPr>
          <w:rFonts w:ascii="GHEA Grapalat" w:hAnsi="GHEA Grapalat"/>
          <w:color w:val="000000" w:themeColor="text1"/>
          <w:sz w:val="20"/>
          <w:lang w:val="es-ES"/>
        </w:rPr>
        <w:t xml:space="preserve">    </w:t>
      </w:r>
      <w:r w:rsidRPr="0051377A">
        <w:rPr>
          <w:rFonts w:ascii="GHEA Grapalat" w:hAnsi="GHEA Grapalat"/>
          <w:color w:val="000000" w:themeColor="text1"/>
          <w:sz w:val="20"/>
          <w:lang w:val="hy-AM"/>
        </w:rPr>
        <w:t xml:space="preserve">___________________________________________________ </w:t>
      </w:r>
      <w:r w:rsidRPr="0051377A">
        <w:rPr>
          <w:rFonts w:ascii="GHEA Grapalat" w:hAnsi="GHEA Grapalat"/>
          <w:color w:val="000000" w:themeColor="text1"/>
          <w:sz w:val="20"/>
          <w:lang w:val="hy-AM"/>
        </w:rPr>
        <w:tab/>
        <w:t xml:space="preserve">                _____________</w:t>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lang w:val="es-ES"/>
        </w:rPr>
        <w:tab/>
      </w:r>
      <w:r w:rsidRPr="0051377A">
        <w:rPr>
          <w:rFonts w:ascii="GHEA Grapalat" w:hAnsi="GHEA Grapalat"/>
          <w:color w:val="000000" w:themeColor="text1"/>
          <w:sz w:val="20"/>
          <w:lang w:val="es-ES"/>
        </w:rPr>
        <w:tab/>
      </w:r>
      <w:r w:rsidRPr="0051377A">
        <w:rPr>
          <w:rFonts w:ascii="GHEA Grapalat" w:hAnsi="GHEA Grapalat"/>
          <w:color w:val="000000" w:themeColor="text1"/>
          <w:sz w:val="20"/>
          <w:lang w:val="hy-AM"/>
        </w:rPr>
        <w:t xml:space="preserve"> </w:t>
      </w:r>
      <w:r w:rsidRPr="0051377A">
        <w:rPr>
          <w:rFonts w:ascii="GHEA Grapalat" w:hAnsi="GHEA Grapalat" w:cs="Sylfaen"/>
          <w:color w:val="000000" w:themeColor="text1"/>
          <w:sz w:val="20"/>
          <w:vertAlign w:val="superscript"/>
          <w:lang w:val="hy-AM"/>
        </w:rPr>
        <w:t>Մասնակցի</w:t>
      </w:r>
      <w:r w:rsidRPr="0051377A">
        <w:rPr>
          <w:rFonts w:ascii="GHEA Grapalat" w:hAnsi="GHEA Grapalat" w:cs="Arial"/>
          <w:color w:val="000000" w:themeColor="text1"/>
          <w:sz w:val="20"/>
          <w:vertAlign w:val="superscript"/>
          <w:lang w:val="hy-AM"/>
        </w:rPr>
        <w:t xml:space="preserve"> </w:t>
      </w:r>
      <w:r w:rsidRPr="0051377A">
        <w:rPr>
          <w:rFonts w:ascii="GHEA Grapalat" w:hAnsi="GHEA Grapalat" w:cs="Sylfaen"/>
          <w:color w:val="000000" w:themeColor="text1"/>
          <w:sz w:val="20"/>
          <w:vertAlign w:val="superscript"/>
          <w:lang w:val="hy-AM"/>
        </w:rPr>
        <w:t>անվանումը</w:t>
      </w:r>
      <w:r w:rsidRPr="0051377A">
        <w:rPr>
          <w:rFonts w:ascii="GHEA Grapalat" w:hAnsi="GHEA Grapalat" w:cs="Arial"/>
          <w:color w:val="000000" w:themeColor="text1"/>
          <w:sz w:val="20"/>
          <w:vertAlign w:val="superscript"/>
          <w:lang w:val="hy-AM"/>
        </w:rPr>
        <w:t xml:space="preserve"> </w:t>
      </w:r>
      <w:r w:rsidRPr="0051377A">
        <w:rPr>
          <w:rFonts w:ascii="GHEA Grapalat" w:hAnsi="GHEA Grapalat"/>
          <w:color w:val="000000" w:themeColor="text1"/>
          <w:sz w:val="20"/>
          <w:vertAlign w:val="superscript"/>
          <w:lang w:val="hy-AM"/>
        </w:rPr>
        <w:t xml:space="preserve"> (</w:t>
      </w:r>
      <w:r w:rsidRPr="0051377A">
        <w:rPr>
          <w:rFonts w:ascii="GHEA Grapalat" w:hAnsi="GHEA Grapalat" w:cs="Sylfaen"/>
          <w:color w:val="000000" w:themeColor="text1"/>
          <w:sz w:val="20"/>
          <w:vertAlign w:val="superscript"/>
          <w:lang w:val="hy-AM"/>
        </w:rPr>
        <w:t>ղեկավարի</w:t>
      </w:r>
      <w:r w:rsidRPr="0051377A">
        <w:rPr>
          <w:rFonts w:ascii="GHEA Grapalat" w:hAnsi="GHEA Grapalat" w:cs="Arial"/>
          <w:color w:val="000000" w:themeColor="text1"/>
          <w:sz w:val="20"/>
          <w:vertAlign w:val="superscript"/>
          <w:lang w:val="hy-AM"/>
        </w:rPr>
        <w:t xml:space="preserve"> </w:t>
      </w:r>
      <w:r w:rsidRPr="0051377A">
        <w:rPr>
          <w:rFonts w:ascii="GHEA Grapalat" w:hAnsi="GHEA Grapalat" w:cs="Sylfaen"/>
          <w:color w:val="000000" w:themeColor="text1"/>
          <w:sz w:val="20"/>
          <w:vertAlign w:val="superscript"/>
          <w:lang w:val="hy-AM"/>
        </w:rPr>
        <w:t>պաշտոնը</w:t>
      </w:r>
      <w:r w:rsidRPr="0051377A">
        <w:rPr>
          <w:rFonts w:ascii="GHEA Grapalat" w:hAnsi="GHEA Grapalat" w:cs="Arial"/>
          <w:color w:val="000000" w:themeColor="text1"/>
          <w:sz w:val="20"/>
          <w:vertAlign w:val="superscript"/>
          <w:lang w:val="hy-AM"/>
        </w:rPr>
        <w:t xml:space="preserve">, </w:t>
      </w:r>
      <w:r w:rsidRPr="0051377A">
        <w:rPr>
          <w:rFonts w:ascii="GHEA Grapalat" w:hAnsi="GHEA Grapalat" w:cs="Arial"/>
          <w:color w:val="000000" w:themeColor="text1"/>
          <w:sz w:val="20"/>
          <w:vertAlign w:val="superscript"/>
        </w:rPr>
        <w:t>ա</w:t>
      </w:r>
      <w:r w:rsidRPr="0051377A">
        <w:rPr>
          <w:rFonts w:ascii="GHEA Grapalat" w:hAnsi="GHEA Grapalat" w:cs="Sylfaen"/>
          <w:color w:val="000000" w:themeColor="text1"/>
          <w:sz w:val="20"/>
          <w:vertAlign w:val="superscript"/>
          <w:lang w:val="hy-AM"/>
        </w:rPr>
        <w:t>նուն</w:t>
      </w:r>
      <w:r w:rsidRPr="0051377A">
        <w:rPr>
          <w:rFonts w:ascii="GHEA Grapalat" w:hAnsi="GHEA Grapalat" w:cs="Arial"/>
          <w:color w:val="000000" w:themeColor="text1"/>
          <w:sz w:val="20"/>
          <w:vertAlign w:val="superscript"/>
          <w:lang w:val="hy-AM"/>
        </w:rPr>
        <w:t xml:space="preserve"> </w:t>
      </w:r>
      <w:r w:rsidRPr="0051377A">
        <w:rPr>
          <w:rFonts w:ascii="GHEA Grapalat" w:hAnsi="GHEA Grapalat" w:cs="Sylfaen"/>
          <w:color w:val="000000" w:themeColor="text1"/>
          <w:sz w:val="20"/>
          <w:vertAlign w:val="superscript"/>
        </w:rPr>
        <w:t>ա</w:t>
      </w:r>
      <w:r w:rsidRPr="0051377A">
        <w:rPr>
          <w:rFonts w:ascii="GHEA Grapalat" w:hAnsi="GHEA Grapalat" w:cs="Sylfaen"/>
          <w:color w:val="000000" w:themeColor="text1"/>
          <w:sz w:val="20"/>
          <w:vertAlign w:val="superscript"/>
          <w:lang w:val="hy-AM"/>
        </w:rPr>
        <w:t>զգանունը</w:t>
      </w:r>
      <w:r w:rsidRPr="0051377A">
        <w:rPr>
          <w:rFonts w:ascii="GHEA Grapalat" w:hAnsi="GHEA Grapalat" w:cs="Arial"/>
          <w:color w:val="000000" w:themeColor="text1"/>
          <w:sz w:val="20"/>
          <w:vertAlign w:val="superscript"/>
          <w:lang w:val="hy-AM"/>
        </w:rPr>
        <w:t xml:space="preserve">)                                             </w:t>
      </w:r>
      <w:r w:rsidRPr="0051377A">
        <w:rPr>
          <w:rFonts w:ascii="GHEA Grapalat" w:hAnsi="GHEA Grapalat" w:cs="Arial"/>
          <w:color w:val="000000" w:themeColor="text1"/>
          <w:sz w:val="20"/>
          <w:vertAlign w:val="superscript"/>
          <w:lang w:val="es-ES"/>
        </w:rPr>
        <w:t xml:space="preserve">               </w:t>
      </w:r>
      <w:r w:rsidRPr="0051377A">
        <w:rPr>
          <w:rFonts w:ascii="GHEA Grapalat" w:hAnsi="GHEA Grapalat" w:cs="Sylfaen"/>
          <w:color w:val="000000" w:themeColor="text1"/>
          <w:sz w:val="20"/>
          <w:vertAlign w:val="superscript"/>
          <w:lang w:val="hy-AM"/>
        </w:rPr>
        <w:t>ստորագրությունը</w:t>
      </w:r>
      <w:r w:rsidRPr="0051377A">
        <w:rPr>
          <w:rFonts w:ascii="GHEA Grapalat" w:hAnsi="GHEA Grapalat" w:cs="Arial"/>
          <w:color w:val="000000" w:themeColor="text1"/>
          <w:sz w:val="20"/>
          <w:vertAlign w:val="superscript"/>
          <w:lang w:val="hy-AM"/>
        </w:rPr>
        <w:t>)</w:t>
      </w:r>
    </w:p>
    <w:p w14:paraId="25DC987A" w14:textId="77777777" w:rsidR="0044364E" w:rsidRPr="0051377A" w:rsidRDefault="0044364E" w:rsidP="00DF47DB">
      <w:pPr>
        <w:jc w:val="both"/>
        <w:rPr>
          <w:rFonts w:ascii="GHEA Grapalat" w:hAnsi="GHEA Grapalat" w:cs="Arial"/>
          <w:color w:val="000000" w:themeColor="text1"/>
          <w:sz w:val="20"/>
          <w:vertAlign w:val="superscript"/>
          <w:lang w:val="es-ES"/>
        </w:rPr>
      </w:pPr>
    </w:p>
    <w:p w14:paraId="1AD24721" w14:textId="77777777" w:rsidR="0044364E" w:rsidRPr="0051377A" w:rsidRDefault="0044364E" w:rsidP="00DF47DB">
      <w:pPr>
        <w:jc w:val="both"/>
        <w:rPr>
          <w:rFonts w:ascii="GHEA Grapalat" w:hAnsi="GHEA Grapalat"/>
          <w:color w:val="000000" w:themeColor="text1"/>
          <w:sz w:val="20"/>
          <w:lang w:val="hy-AM"/>
        </w:rPr>
      </w:pPr>
      <w:r w:rsidRPr="0051377A">
        <w:rPr>
          <w:rFonts w:ascii="GHEA Grapalat" w:hAnsi="GHEA Grapalat"/>
          <w:color w:val="000000" w:themeColor="text1"/>
          <w:sz w:val="20"/>
          <w:lang w:val="hy-AM"/>
        </w:rPr>
        <w:t xml:space="preserve">    </w:t>
      </w:r>
    </w:p>
    <w:p w14:paraId="0FFF896B" w14:textId="77777777" w:rsidR="0044364E" w:rsidRPr="0051377A" w:rsidRDefault="0044364E" w:rsidP="00DF47DB">
      <w:pPr>
        <w:jc w:val="right"/>
        <w:rPr>
          <w:rFonts w:ascii="GHEA Grapalat" w:hAnsi="GHEA Grapalat" w:cs="Arial"/>
          <w:color w:val="000000" w:themeColor="text1"/>
          <w:sz w:val="20"/>
          <w:lang w:val="hy-AM"/>
        </w:rPr>
      </w:pPr>
      <w:r w:rsidRPr="0051377A">
        <w:rPr>
          <w:rFonts w:ascii="GHEA Grapalat" w:hAnsi="GHEA Grapalat" w:cs="Sylfaen"/>
          <w:color w:val="000000" w:themeColor="text1"/>
          <w:sz w:val="20"/>
          <w:lang w:val="hy-AM"/>
        </w:rPr>
        <w:t>Կ</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Տ</w:t>
      </w:r>
      <w:r w:rsidRPr="0051377A">
        <w:rPr>
          <w:rFonts w:ascii="GHEA Grapalat" w:hAnsi="GHEA Grapalat" w:cs="Arial"/>
          <w:color w:val="000000" w:themeColor="text1"/>
          <w:sz w:val="20"/>
          <w:lang w:val="hy-AM"/>
        </w:rPr>
        <w:t>.</w:t>
      </w:r>
      <w:r w:rsidRPr="0051377A">
        <w:rPr>
          <w:rStyle w:val="FootnoteReference"/>
          <w:rFonts w:ascii="GHEA Grapalat" w:hAnsi="GHEA Grapalat" w:cs="Arial"/>
          <w:color w:val="000000" w:themeColor="text1"/>
          <w:sz w:val="20"/>
          <w:lang w:val="hy-AM"/>
        </w:rPr>
        <w:footnoteReference w:id="2"/>
      </w:r>
      <w:r w:rsidRPr="0051377A">
        <w:rPr>
          <w:rFonts w:ascii="GHEA Grapalat" w:hAnsi="GHEA Grapalat" w:cs="Arial"/>
          <w:color w:val="000000" w:themeColor="text1"/>
          <w:sz w:val="20"/>
          <w:lang w:val="hy-AM"/>
        </w:rPr>
        <w:tab/>
      </w:r>
      <w:r w:rsidRPr="0051377A">
        <w:rPr>
          <w:rFonts w:ascii="GHEA Grapalat" w:hAnsi="GHEA Grapalat" w:cs="Arial"/>
          <w:color w:val="000000" w:themeColor="text1"/>
          <w:sz w:val="20"/>
          <w:lang w:val="hy-AM"/>
        </w:rPr>
        <w:tab/>
        <w:t xml:space="preserve"> </w:t>
      </w:r>
    </w:p>
    <w:p w14:paraId="59478BD6" w14:textId="77777777" w:rsidR="0044364E" w:rsidRPr="0051377A" w:rsidRDefault="0044364E" w:rsidP="00DF47DB">
      <w:pPr>
        <w:pStyle w:val="BodyTextIndent3"/>
        <w:spacing w:line="240" w:lineRule="auto"/>
        <w:jc w:val="right"/>
        <w:rPr>
          <w:rFonts w:ascii="GHEA Grapalat" w:hAnsi="GHEA Grapalat"/>
          <w:b/>
          <w:color w:val="000000" w:themeColor="text1"/>
        </w:rPr>
      </w:pPr>
    </w:p>
    <w:p w14:paraId="28CC72E6" w14:textId="77777777" w:rsidR="0044364E" w:rsidRPr="0051377A" w:rsidRDefault="0044364E" w:rsidP="00DF47DB">
      <w:pPr>
        <w:pStyle w:val="BodyTextIndent3"/>
        <w:spacing w:line="240" w:lineRule="auto"/>
        <w:jc w:val="right"/>
        <w:rPr>
          <w:rFonts w:ascii="GHEA Grapalat" w:hAnsi="GHEA Grapalat"/>
          <w:b/>
          <w:color w:val="000000" w:themeColor="text1"/>
        </w:rPr>
      </w:pPr>
    </w:p>
    <w:p w14:paraId="4660B972" w14:textId="77777777" w:rsidR="0044364E" w:rsidRPr="0051377A" w:rsidRDefault="0044364E" w:rsidP="00DF47DB">
      <w:pPr>
        <w:pStyle w:val="BodyTextIndent3"/>
        <w:spacing w:line="240" w:lineRule="auto"/>
        <w:jc w:val="right"/>
        <w:rPr>
          <w:rFonts w:ascii="GHEA Grapalat" w:hAnsi="GHEA Grapalat"/>
          <w:b/>
          <w:color w:val="000000" w:themeColor="text1"/>
        </w:rPr>
      </w:pPr>
    </w:p>
    <w:p w14:paraId="07B726BB" w14:textId="77777777" w:rsidR="0044364E" w:rsidRPr="0051377A" w:rsidRDefault="0044364E" w:rsidP="00DF47DB">
      <w:pPr>
        <w:pStyle w:val="BodyTextIndent3"/>
        <w:spacing w:line="240" w:lineRule="auto"/>
        <w:jc w:val="right"/>
        <w:rPr>
          <w:rFonts w:ascii="GHEA Grapalat" w:hAnsi="GHEA Grapalat" w:cs="Sylfaen"/>
          <w:b/>
          <w:color w:val="000000" w:themeColor="text1"/>
          <w:lang w:val="hy-AM"/>
        </w:rPr>
      </w:pPr>
      <w:r w:rsidRPr="0051377A">
        <w:rPr>
          <w:rFonts w:ascii="GHEA Grapalat" w:hAnsi="GHEA Grapalat"/>
          <w:b/>
          <w:color w:val="000000" w:themeColor="text1"/>
          <w:lang w:val="hy-AM"/>
        </w:rPr>
        <w:br w:type="page"/>
      </w:r>
    </w:p>
    <w:p w14:paraId="18557F05" w14:textId="77777777" w:rsidR="0044364E" w:rsidRPr="0051377A" w:rsidRDefault="0044364E" w:rsidP="00DF47DB">
      <w:pPr>
        <w:pStyle w:val="BodyTextIndent3"/>
        <w:spacing w:line="240" w:lineRule="auto"/>
        <w:ind w:firstLine="0"/>
        <w:jc w:val="right"/>
        <w:rPr>
          <w:rFonts w:ascii="GHEA Grapalat" w:hAnsi="GHEA Grapalat" w:cs="Arial"/>
          <w:b/>
          <w:color w:val="000000" w:themeColor="text1"/>
          <w:lang w:val="hy-AM"/>
        </w:rPr>
      </w:pPr>
      <w:r w:rsidRPr="0051377A">
        <w:rPr>
          <w:rFonts w:ascii="GHEA Grapalat" w:hAnsi="GHEA Grapalat" w:cs="Sylfaen"/>
          <w:b/>
          <w:color w:val="000000" w:themeColor="text1"/>
          <w:lang w:val="hy-AM"/>
        </w:rPr>
        <w:lastRenderedPageBreak/>
        <w:t>Հավելված</w:t>
      </w:r>
      <w:r w:rsidRPr="0051377A">
        <w:rPr>
          <w:rFonts w:ascii="GHEA Grapalat" w:hAnsi="GHEA Grapalat" w:cs="Arial"/>
          <w:b/>
          <w:color w:val="000000" w:themeColor="text1"/>
          <w:lang w:val="hy-AM"/>
        </w:rPr>
        <w:t xml:space="preserve"> 2</w:t>
      </w:r>
    </w:p>
    <w:p w14:paraId="22F6A74E" w14:textId="76A21807" w:rsidR="0044364E" w:rsidRPr="0051377A" w:rsidRDefault="00816F21" w:rsidP="00DF47DB">
      <w:pPr>
        <w:pStyle w:val="BodyTextIndent3"/>
        <w:spacing w:line="240" w:lineRule="auto"/>
        <w:jc w:val="right"/>
        <w:rPr>
          <w:rFonts w:ascii="GHEA Grapalat" w:hAnsi="GHEA Grapalat" w:cs="Arial"/>
          <w:b/>
          <w:color w:val="000000" w:themeColor="text1"/>
          <w:lang w:val="hy-AM"/>
        </w:rPr>
      </w:pPr>
      <w:r w:rsidRPr="0051377A">
        <w:rPr>
          <w:rFonts w:ascii="GHEA Grapalat" w:hAnsi="GHEA Grapalat"/>
          <w:b/>
          <w:i/>
          <w:color w:val="000000" w:themeColor="text1"/>
          <w:lang w:val="af-ZA"/>
        </w:rPr>
        <w:t>&lt;&lt;</w:t>
      </w:r>
      <w:r w:rsidRPr="0051377A">
        <w:rPr>
          <w:rFonts w:ascii="GHEA Grapalat" w:hAnsi="GHEA Grapalat"/>
          <w:b/>
          <w:i/>
          <w:color w:val="000000" w:themeColor="text1"/>
          <w:lang w:val="hy-AM"/>
        </w:rPr>
        <w:t>ԳՀ-</w:t>
      </w:r>
      <w:r w:rsidRPr="0051377A">
        <w:rPr>
          <w:rFonts w:ascii="GHEA Grapalat" w:hAnsi="GHEA Grapalat"/>
          <w:b/>
          <w:i/>
          <w:color w:val="000000" w:themeColor="text1"/>
          <w:lang w:val="af-ZA"/>
        </w:rPr>
        <w:t>ԲՄԱՇՁԲ</w:t>
      </w:r>
      <w:r w:rsidRPr="0051377A">
        <w:rPr>
          <w:rFonts w:ascii="GHEA Grapalat" w:hAnsi="GHEA Grapalat"/>
          <w:b/>
          <w:i/>
          <w:color w:val="000000" w:themeColor="text1"/>
          <w:lang w:val="hy-AM"/>
        </w:rPr>
        <w:t>-19</w:t>
      </w:r>
      <w:r w:rsidRPr="0051377A">
        <w:rPr>
          <w:rFonts w:ascii="GHEA Grapalat" w:hAnsi="GHEA Grapalat"/>
          <w:b/>
          <w:i/>
          <w:color w:val="000000" w:themeColor="text1"/>
          <w:lang w:val="af-ZA"/>
        </w:rPr>
        <w:t>/</w:t>
      </w:r>
      <w:r w:rsidRPr="0051377A">
        <w:rPr>
          <w:rFonts w:ascii="GHEA Grapalat" w:hAnsi="GHEA Grapalat"/>
          <w:b/>
          <w:i/>
          <w:color w:val="000000" w:themeColor="text1"/>
          <w:lang w:val="hy-AM"/>
        </w:rPr>
        <w:t>1</w:t>
      </w:r>
      <w:r w:rsidRPr="0051377A">
        <w:rPr>
          <w:rFonts w:ascii="GHEA Grapalat" w:hAnsi="GHEA Grapalat"/>
          <w:b/>
          <w:i/>
          <w:color w:val="000000" w:themeColor="text1"/>
          <w:lang w:val="af-ZA"/>
        </w:rPr>
        <w:t>&gt;&gt;</w:t>
      </w:r>
      <w:r w:rsidRPr="0051377A">
        <w:rPr>
          <w:rFonts w:ascii="GHEA Grapalat" w:hAnsi="GHEA Grapalat"/>
          <w:b/>
          <w:i/>
          <w:color w:val="000000" w:themeColor="text1"/>
          <w:lang w:val="hy-AM"/>
        </w:rPr>
        <w:t xml:space="preserve"> </w:t>
      </w:r>
      <w:r w:rsidR="0044364E" w:rsidRPr="0051377A">
        <w:rPr>
          <w:rFonts w:ascii="GHEA Grapalat" w:hAnsi="GHEA Grapalat" w:cs="Sylfaen"/>
          <w:b/>
          <w:color w:val="000000" w:themeColor="text1"/>
          <w:lang w:val="hy-AM"/>
        </w:rPr>
        <w:t>ծածկագրով</w:t>
      </w:r>
    </w:p>
    <w:p w14:paraId="6B7D0F8F" w14:textId="77777777" w:rsidR="0044364E" w:rsidRPr="0051377A" w:rsidRDefault="0044364E" w:rsidP="00DF47DB">
      <w:pPr>
        <w:pStyle w:val="BodyTextIndent3"/>
        <w:spacing w:line="240" w:lineRule="auto"/>
        <w:jc w:val="right"/>
        <w:rPr>
          <w:rFonts w:ascii="GHEA Grapalat" w:hAnsi="GHEA Grapalat" w:cs="Arial"/>
          <w:b/>
          <w:color w:val="000000" w:themeColor="text1"/>
          <w:lang w:val="hy-AM"/>
        </w:rPr>
      </w:pPr>
      <w:r w:rsidRPr="0051377A">
        <w:rPr>
          <w:rFonts w:ascii="GHEA Grapalat" w:hAnsi="GHEA Grapalat" w:cs="Sylfaen"/>
          <w:b/>
          <w:color w:val="000000" w:themeColor="text1"/>
          <w:lang w:val="hy-AM"/>
        </w:rPr>
        <w:t>բաց</w:t>
      </w:r>
      <w:r w:rsidRPr="0051377A">
        <w:rPr>
          <w:rFonts w:ascii="GHEA Grapalat" w:hAnsi="GHEA Grapalat" w:cs="Arial"/>
          <w:b/>
          <w:color w:val="000000" w:themeColor="text1"/>
          <w:lang w:val="hy-AM"/>
        </w:rPr>
        <w:t xml:space="preserve"> </w:t>
      </w:r>
      <w:r w:rsidRPr="0051377A">
        <w:rPr>
          <w:rFonts w:ascii="GHEA Grapalat" w:hAnsi="GHEA Grapalat" w:cs="Arial"/>
          <w:b/>
          <w:color w:val="000000" w:themeColor="text1"/>
        </w:rPr>
        <w:t>մրցույթի</w:t>
      </w:r>
      <w:r w:rsidRPr="0051377A">
        <w:rPr>
          <w:rFonts w:ascii="GHEA Grapalat" w:hAnsi="GHEA Grapalat" w:cs="Arial"/>
          <w:b/>
          <w:color w:val="000000" w:themeColor="text1"/>
          <w:lang w:val="hy-AM"/>
        </w:rPr>
        <w:t xml:space="preserve"> </w:t>
      </w:r>
      <w:r w:rsidRPr="0051377A">
        <w:rPr>
          <w:rFonts w:ascii="GHEA Grapalat" w:hAnsi="GHEA Grapalat" w:cs="Sylfaen"/>
          <w:b/>
          <w:color w:val="000000" w:themeColor="text1"/>
          <w:lang w:val="hy-AM"/>
        </w:rPr>
        <w:t>հրավերի</w:t>
      </w:r>
    </w:p>
    <w:p w14:paraId="37CAD1F1" w14:textId="77777777" w:rsidR="0044364E" w:rsidRPr="0051377A" w:rsidRDefault="0044364E" w:rsidP="00DF47DB">
      <w:pPr>
        <w:rPr>
          <w:rFonts w:ascii="GHEA Grapalat" w:hAnsi="GHEA Grapalat"/>
          <w:color w:val="000000" w:themeColor="text1"/>
          <w:lang w:val="hy-AM"/>
        </w:rPr>
      </w:pPr>
    </w:p>
    <w:p w14:paraId="7AE4E117" w14:textId="77777777" w:rsidR="0044364E" w:rsidRPr="0051377A" w:rsidRDefault="0044364E" w:rsidP="00DF47DB">
      <w:pPr>
        <w:ind w:firstLine="567"/>
        <w:jc w:val="center"/>
        <w:rPr>
          <w:rFonts w:ascii="GHEA Grapalat" w:hAnsi="GHEA Grapalat"/>
          <w:color w:val="000000" w:themeColor="text1"/>
          <w:sz w:val="20"/>
          <w:lang w:val="hy-AM"/>
        </w:rPr>
      </w:pPr>
    </w:p>
    <w:p w14:paraId="399C27B1" w14:textId="77777777" w:rsidR="0044364E" w:rsidRPr="0051377A" w:rsidRDefault="0044364E" w:rsidP="00DF47DB">
      <w:pPr>
        <w:ind w:left="-66"/>
        <w:jc w:val="center"/>
        <w:rPr>
          <w:rFonts w:ascii="GHEA Grapalat" w:hAnsi="GHEA Grapalat"/>
          <w:b/>
          <w:color w:val="000000" w:themeColor="text1"/>
          <w:sz w:val="20"/>
          <w:lang w:val="hy-AM"/>
        </w:rPr>
      </w:pPr>
      <w:r w:rsidRPr="0051377A">
        <w:rPr>
          <w:rFonts w:ascii="GHEA Grapalat" w:hAnsi="GHEA Grapalat"/>
          <w:b/>
          <w:color w:val="000000" w:themeColor="text1"/>
          <w:sz w:val="20"/>
          <w:lang w:val="hy-AM"/>
        </w:rPr>
        <w:t>Գ Ն Ա Յ Ի Ն   Ա Ռ Ա Ջ Ա Ր Կ</w:t>
      </w:r>
    </w:p>
    <w:p w14:paraId="36AB805A" w14:textId="77777777" w:rsidR="0044364E" w:rsidRPr="0051377A" w:rsidRDefault="0044364E" w:rsidP="00DF47DB">
      <w:pPr>
        <w:ind w:firstLine="567"/>
        <w:rPr>
          <w:rFonts w:ascii="GHEA Grapalat" w:hAnsi="GHEA Grapalat"/>
          <w:color w:val="000000" w:themeColor="text1"/>
          <w:lang w:val="hy-AM"/>
        </w:rPr>
      </w:pPr>
    </w:p>
    <w:p w14:paraId="6C67C85F" w14:textId="3E6780CB" w:rsidR="0044364E" w:rsidRPr="0051377A" w:rsidRDefault="0044364E" w:rsidP="00DF47DB">
      <w:pPr>
        <w:ind w:firstLine="567"/>
        <w:jc w:val="both"/>
        <w:rPr>
          <w:rFonts w:ascii="GHEA Grapalat" w:hAnsi="GHEA Grapalat" w:cs="Arial"/>
          <w:color w:val="000000" w:themeColor="text1"/>
          <w:lang w:val="hy-AM"/>
        </w:rPr>
      </w:pPr>
      <w:r w:rsidRPr="0051377A">
        <w:rPr>
          <w:rFonts w:ascii="GHEA Grapalat" w:hAnsi="GHEA Grapalat" w:cs="Arial"/>
          <w:color w:val="000000" w:themeColor="text1"/>
          <w:sz w:val="20"/>
          <w:szCs w:val="20"/>
          <w:lang w:val="es-ES"/>
        </w:rPr>
        <w:t xml:space="preserve">Ուսումնասիրելով </w:t>
      </w:r>
      <w:r w:rsidR="00816F21" w:rsidRPr="0051377A">
        <w:rPr>
          <w:rFonts w:ascii="GHEA Grapalat" w:hAnsi="GHEA Grapalat"/>
          <w:b/>
          <w:i/>
          <w:color w:val="000000" w:themeColor="text1"/>
          <w:sz w:val="20"/>
          <w:lang w:val="af-ZA"/>
        </w:rPr>
        <w:t>&lt;&lt;</w:t>
      </w:r>
      <w:r w:rsidR="00816F21" w:rsidRPr="0051377A">
        <w:rPr>
          <w:rFonts w:ascii="GHEA Grapalat" w:hAnsi="GHEA Grapalat"/>
          <w:b/>
          <w:i/>
          <w:color w:val="000000" w:themeColor="text1"/>
          <w:sz w:val="20"/>
          <w:lang w:val="hy-AM"/>
        </w:rPr>
        <w:t>ԳՀ-</w:t>
      </w:r>
      <w:r w:rsidR="00816F21" w:rsidRPr="0051377A">
        <w:rPr>
          <w:rFonts w:ascii="GHEA Grapalat" w:hAnsi="GHEA Grapalat"/>
          <w:b/>
          <w:i/>
          <w:color w:val="000000" w:themeColor="text1"/>
          <w:sz w:val="20"/>
          <w:lang w:val="af-ZA"/>
        </w:rPr>
        <w:t>ԲՄԱՇՁԲ</w:t>
      </w:r>
      <w:r w:rsidR="00816F21" w:rsidRPr="0051377A">
        <w:rPr>
          <w:rFonts w:ascii="GHEA Grapalat" w:hAnsi="GHEA Grapalat"/>
          <w:b/>
          <w:i/>
          <w:color w:val="000000" w:themeColor="text1"/>
          <w:sz w:val="20"/>
          <w:lang w:val="hy-AM"/>
        </w:rPr>
        <w:t>-19</w:t>
      </w:r>
      <w:r w:rsidR="00816F21" w:rsidRPr="0051377A">
        <w:rPr>
          <w:rFonts w:ascii="GHEA Grapalat" w:hAnsi="GHEA Grapalat"/>
          <w:b/>
          <w:i/>
          <w:color w:val="000000" w:themeColor="text1"/>
          <w:sz w:val="20"/>
          <w:lang w:val="af-ZA"/>
        </w:rPr>
        <w:t>/</w:t>
      </w:r>
      <w:r w:rsidR="00816F21" w:rsidRPr="0051377A">
        <w:rPr>
          <w:rFonts w:ascii="GHEA Grapalat" w:hAnsi="GHEA Grapalat"/>
          <w:b/>
          <w:i/>
          <w:color w:val="000000" w:themeColor="text1"/>
          <w:sz w:val="20"/>
          <w:lang w:val="hy-AM"/>
        </w:rPr>
        <w:t>1</w:t>
      </w:r>
      <w:r w:rsidR="00816F21" w:rsidRPr="0051377A">
        <w:rPr>
          <w:rFonts w:ascii="GHEA Grapalat" w:hAnsi="GHEA Grapalat"/>
          <w:b/>
          <w:i/>
          <w:color w:val="000000" w:themeColor="text1"/>
          <w:sz w:val="20"/>
          <w:lang w:val="af-ZA"/>
        </w:rPr>
        <w:t>&gt;&gt;</w:t>
      </w:r>
      <w:r w:rsidR="00816F21" w:rsidRPr="0051377A">
        <w:rPr>
          <w:rFonts w:ascii="GHEA Grapalat" w:hAnsi="GHEA Grapalat"/>
          <w:b/>
          <w:i/>
          <w:color w:val="000000" w:themeColor="text1"/>
          <w:sz w:val="20"/>
          <w:lang w:val="hy-AM"/>
        </w:rPr>
        <w:t xml:space="preserve"> </w:t>
      </w:r>
      <w:r w:rsidRPr="0051377A">
        <w:rPr>
          <w:rFonts w:ascii="GHEA Grapalat" w:hAnsi="GHEA Grapalat" w:cs="Arial"/>
          <w:color w:val="000000" w:themeColor="text1"/>
          <w:sz w:val="20"/>
          <w:szCs w:val="20"/>
          <w:lang w:val="es-ES"/>
        </w:rPr>
        <w:t>ծածկագրով բաց մրցույթի հրավերը, այդ թվում կնքվելիք  պայմանագրի նախագիծը</w:t>
      </w:r>
      <w:r w:rsidRPr="0051377A">
        <w:rPr>
          <w:rFonts w:ascii="GHEA Grapalat" w:hAnsi="GHEA Grapalat" w:cs="Arial"/>
          <w:color w:val="000000" w:themeColor="text1"/>
          <w:lang w:val="hy-AM"/>
        </w:rPr>
        <w:t xml:space="preserve">, </w:t>
      </w:r>
      <w:r w:rsidRPr="0051377A">
        <w:rPr>
          <w:rFonts w:ascii="GHEA Grapalat" w:hAnsi="GHEA Grapalat"/>
          <w:color w:val="000000" w:themeColor="text1"/>
          <w:sz w:val="20"/>
          <w:u w:val="single"/>
          <w:lang w:val="hy-AM"/>
        </w:rPr>
        <w:t xml:space="preserve">                  </w:t>
      </w:r>
      <w:r w:rsidRPr="0051377A">
        <w:rPr>
          <w:rFonts w:ascii="GHEA Grapalat" w:hAnsi="GHEA Grapalat"/>
          <w:color w:val="000000" w:themeColor="text1"/>
          <w:sz w:val="20"/>
          <w:u w:val="single"/>
          <w:lang w:val="hy-AM"/>
        </w:rPr>
        <w:tab/>
      </w:r>
      <w:r w:rsidRPr="0051377A">
        <w:rPr>
          <w:rFonts w:ascii="GHEA Grapalat" w:hAnsi="GHEA Grapalat"/>
          <w:color w:val="000000" w:themeColor="text1"/>
          <w:sz w:val="20"/>
          <w:u w:val="single"/>
          <w:lang w:val="hy-AM"/>
        </w:rPr>
        <w:tab/>
      </w:r>
      <w:r w:rsidRPr="0051377A">
        <w:rPr>
          <w:rFonts w:ascii="GHEA Grapalat" w:hAnsi="GHEA Grapalat"/>
          <w:color w:val="000000" w:themeColor="text1"/>
          <w:sz w:val="20"/>
          <w:u w:val="single"/>
          <w:lang w:val="hy-AM"/>
        </w:rPr>
        <w:tab/>
      </w:r>
      <w:r w:rsidRPr="0051377A">
        <w:rPr>
          <w:rFonts w:ascii="GHEA Grapalat" w:hAnsi="GHEA Grapalat"/>
          <w:color w:val="000000" w:themeColor="text1"/>
          <w:sz w:val="20"/>
          <w:u w:val="single"/>
          <w:lang w:val="hy-AM"/>
        </w:rPr>
        <w:tab/>
        <w:t xml:space="preserve">     </w:t>
      </w:r>
      <w:r w:rsidRPr="0051377A">
        <w:rPr>
          <w:rFonts w:ascii="GHEA Grapalat" w:hAnsi="GHEA Grapalat"/>
          <w:color w:val="000000" w:themeColor="text1"/>
          <w:sz w:val="20"/>
          <w:u w:val="single"/>
          <w:lang w:val="hy-AM"/>
        </w:rPr>
        <w:tab/>
      </w:r>
      <w:r w:rsidRPr="0051377A">
        <w:rPr>
          <w:rFonts w:ascii="GHEA Grapalat" w:hAnsi="GHEA Grapalat"/>
          <w:color w:val="000000" w:themeColor="text1"/>
          <w:sz w:val="20"/>
          <w:u w:val="single"/>
          <w:lang w:val="hy-AM"/>
        </w:rPr>
        <w:tab/>
        <w:t xml:space="preserve">           </w:t>
      </w:r>
      <w:r w:rsidRPr="0051377A">
        <w:rPr>
          <w:rFonts w:ascii="GHEA Grapalat" w:hAnsi="GHEA Grapalat" w:cs="Arial"/>
          <w:color w:val="000000" w:themeColor="text1"/>
          <w:sz w:val="20"/>
          <w:szCs w:val="20"/>
          <w:lang w:val="es-ES"/>
        </w:rPr>
        <w:t>-ն առաջարկում է</w:t>
      </w:r>
      <w:r w:rsidRPr="0051377A">
        <w:rPr>
          <w:rFonts w:ascii="GHEA Grapalat" w:hAnsi="GHEA Grapalat" w:cs="Arial"/>
          <w:color w:val="000000" w:themeColor="text1"/>
          <w:lang w:val="hy-AM"/>
        </w:rPr>
        <w:t xml:space="preserve">   </w:t>
      </w:r>
    </w:p>
    <w:p w14:paraId="647ECFE2" w14:textId="77777777" w:rsidR="0044364E" w:rsidRPr="0051377A" w:rsidRDefault="0044364E" w:rsidP="00DF47DB">
      <w:pPr>
        <w:ind w:firstLine="567"/>
        <w:jc w:val="both"/>
        <w:rPr>
          <w:rFonts w:ascii="GHEA Grapalat" w:hAnsi="GHEA Grapalat" w:cs="Arial"/>
          <w:color w:val="000000" w:themeColor="text1"/>
        </w:rPr>
      </w:pPr>
      <w:r w:rsidRPr="0051377A">
        <w:rPr>
          <w:rFonts w:ascii="GHEA Grapalat" w:hAnsi="GHEA Grapalat" w:cs="Sylfaen"/>
          <w:color w:val="000000" w:themeColor="text1"/>
          <w:vertAlign w:val="superscript"/>
          <w:lang w:val="hy-AM"/>
        </w:rPr>
        <w:t xml:space="preserve">                                                                                     մասնակցի անվանումը</w:t>
      </w:r>
    </w:p>
    <w:p w14:paraId="6FF9F62D" w14:textId="77777777" w:rsidR="0044364E" w:rsidRPr="0051377A" w:rsidRDefault="0044364E" w:rsidP="00DF47DB">
      <w:pPr>
        <w:jc w:val="both"/>
        <w:rPr>
          <w:rFonts w:ascii="GHEA Grapalat" w:hAnsi="GHEA Grapalat"/>
          <w:color w:val="000000" w:themeColor="text1"/>
          <w:sz w:val="20"/>
          <w:lang w:val="hy-AM"/>
        </w:rPr>
      </w:pPr>
      <w:r w:rsidRPr="0051377A">
        <w:rPr>
          <w:rFonts w:ascii="GHEA Grapalat" w:hAnsi="GHEA Grapalat" w:cs="Arial"/>
          <w:color w:val="000000" w:themeColor="text1"/>
          <w:sz w:val="20"/>
          <w:szCs w:val="20"/>
          <w:lang w:val="es-ES"/>
        </w:rPr>
        <w:t>պայմանագիրը կատարել ներքոհիշյալ ընդհանուր գներով.</w:t>
      </w:r>
    </w:p>
    <w:p w14:paraId="63661DD2" w14:textId="77777777" w:rsidR="0044364E" w:rsidRPr="0051377A" w:rsidRDefault="0044364E" w:rsidP="00DF47DB">
      <w:pPr>
        <w:jc w:val="center"/>
        <w:rPr>
          <w:rFonts w:ascii="GHEA Grapalat" w:hAnsi="GHEA Grapalat"/>
          <w:color w:val="000000" w:themeColor="text1"/>
          <w:sz w:val="20"/>
          <w:lang w:val="hy-AM"/>
        </w:rPr>
      </w:pP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lang w:val="es-ES"/>
        </w:rPr>
        <w:t>ՀՀ դրամ</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51377A" w:rsidRPr="0051377A" w14:paraId="67BFC0C5" w14:textId="77777777" w:rsidTr="00213985">
        <w:trPr>
          <w:cantSplit/>
          <w:trHeight w:val="916"/>
          <w:jc w:val="center"/>
        </w:trPr>
        <w:tc>
          <w:tcPr>
            <w:tcW w:w="1136" w:type="dxa"/>
            <w:tcBorders>
              <w:top w:val="single" w:sz="4" w:space="0" w:color="auto"/>
              <w:left w:val="single" w:sz="4" w:space="0" w:color="auto"/>
              <w:right w:val="single" w:sz="4" w:space="0" w:color="auto"/>
            </w:tcBorders>
            <w:vAlign w:val="center"/>
          </w:tcPr>
          <w:p w14:paraId="5F92FCB2"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Չափա-</w:t>
            </w:r>
          </w:p>
          <w:p w14:paraId="24F518B9" w14:textId="77777777" w:rsidR="0044364E" w:rsidRPr="0051377A" w:rsidRDefault="0044364E" w:rsidP="00DF47DB">
            <w:pPr>
              <w:jc w:val="center"/>
              <w:rPr>
                <w:rFonts w:ascii="GHEA Grapalat" w:hAnsi="GHEA Grapalat"/>
                <w:b/>
                <w:bCs/>
                <w:color w:val="000000" w:themeColor="text1"/>
                <w:sz w:val="16"/>
                <w:lang w:val="es-ES"/>
              </w:rPr>
            </w:pPr>
            <w:r w:rsidRPr="0051377A">
              <w:rPr>
                <w:rFonts w:ascii="GHEA Grapalat" w:hAnsi="GHEA Grapalat"/>
                <w:b/>
                <w:bCs/>
                <w:color w:val="000000" w:themeColor="text1"/>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C245CD"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Աշխատանքի  անվանումը</w:t>
            </w:r>
          </w:p>
        </w:tc>
        <w:tc>
          <w:tcPr>
            <w:tcW w:w="2126" w:type="dxa"/>
            <w:tcBorders>
              <w:top w:val="single" w:sz="4" w:space="0" w:color="auto"/>
              <w:left w:val="single" w:sz="4" w:space="0" w:color="auto"/>
              <w:right w:val="single" w:sz="4" w:space="0" w:color="auto"/>
            </w:tcBorders>
            <w:vAlign w:val="center"/>
          </w:tcPr>
          <w:p w14:paraId="5CFCA615"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 xml:space="preserve"> Արժեքը (ինքնարժեքի և կանխատեսվող շահույթի հանրագումարը)</w:t>
            </w:r>
          </w:p>
          <w:p w14:paraId="637C60F3"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14:paraId="35A024A4" w14:textId="75890CD1"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ԱԱՀ*</w:t>
            </w:r>
          </w:p>
          <w:p w14:paraId="5BAA83AA"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14:paraId="3789F3AA"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Ընդհանուր գինը</w:t>
            </w:r>
          </w:p>
          <w:p w14:paraId="4255919B"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 xml:space="preserve"> /տառերով և թվերով/</w:t>
            </w:r>
          </w:p>
        </w:tc>
      </w:tr>
      <w:tr w:rsidR="0051377A" w:rsidRPr="0051377A" w14:paraId="53D2042F" w14:textId="77777777" w:rsidTr="0021398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42534120" w14:textId="77777777" w:rsidR="0044364E" w:rsidRPr="0051377A" w:rsidRDefault="0044364E" w:rsidP="00DF47DB">
            <w:pPr>
              <w:jc w:val="center"/>
              <w:rPr>
                <w:rFonts w:ascii="GHEA Grapalat" w:hAnsi="GHEA Grapalat"/>
                <w:b/>
                <w:i/>
                <w:color w:val="000000" w:themeColor="text1"/>
                <w:sz w:val="16"/>
                <w:lang w:val="es-ES"/>
              </w:rPr>
            </w:pPr>
            <w:r w:rsidRPr="0051377A">
              <w:rPr>
                <w:rFonts w:ascii="GHEA Grapalat" w:hAnsi="GHEA Grapalat"/>
                <w:b/>
                <w:i/>
                <w:color w:val="000000" w:themeColor="text1"/>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EF63043" w14:textId="77777777" w:rsidR="0044364E" w:rsidRPr="0051377A" w:rsidRDefault="0044364E" w:rsidP="00DF47DB">
            <w:pPr>
              <w:jc w:val="center"/>
              <w:rPr>
                <w:rFonts w:ascii="GHEA Grapalat" w:hAnsi="GHEA Grapalat"/>
                <w:b/>
                <w:i/>
                <w:color w:val="000000" w:themeColor="text1"/>
                <w:sz w:val="16"/>
                <w:lang w:val="es-ES"/>
              </w:rPr>
            </w:pPr>
            <w:r w:rsidRPr="0051377A">
              <w:rPr>
                <w:rFonts w:ascii="GHEA Grapalat" w:hAnsi="GHEA Grapalat"/>
                <w:b/>
                <w:i/>
                <w:color w:val="000000" w:themeColor="text1"/>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14:paraId="15A62055" w14:textId="77777777" w:rsidR="0044364E" w:rsidRPr="0051377A" w:rsidRDefault="0044364E" w:rsidP="00DF47DB">
            <w:pPr>
              <w:jc w:val="center"/>
              <w:rPr>
                <w:rFonts w:ascii="GHEA Grapalat" w:hAnsi="GHEA Grapalat"/>
                <w:i/>
                <w:color w:val="000000" w:themeColor="text1"/>
                <w:sz w:val="16"/>
                <w:lang w:val="es-ES"/>
              </w:rPr>
            </w:pPr>
            <w:r w:rsidRPr="0051377A">
              <w:rPr>
                <w:rFonts w:ascii="GHEA Grapalat" w:hAnsi="GHEA Grapalat"/>
                <w:b/>
                <w:i/>
                <w:color w:val="000000" w:themeColor="text1"/>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14:paraId="213313E1" w14:textId="77777777" w:rsidR="0044364E" w:rsidRPr="0051377A" w:rsidRDefault="0044364E" w:rsidP="00DF47DB">
            <w:pPr>
              <w:jc w:val="center"/>
              <w:rPr>
                <w:rFonts w:ascii="GHEA Grapalat" w:hAnsi="GHEA Grapalat"/>
                <w:i/>
                <w:color w:val="000000" w:themeColor="text1"/>
                <w:sz w:val="16"/>
                <w:lang w:val="es-ES"/>
              </w:rPr>
            </w:pPr>
            <w:r w:rsidRPr="0051377A">
              <w:rPr>
                <w:rFonts w:ascii="GHEA Grapalat" w:hAnsi="GHEA Grapalat"/>
                <w:b/>
                <w:i/>
                <w:color w:val="000000" w:themeColor="text1"/>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14:paraId="3F8E5EA7" w14:textId="77777777" w:rsidR="0044364E" w:rsidRPr="0051377A" w:rsidRDefault="0044364E" w:rsidP="00DF47DB">
            <w:pPr>
              <w:jc w:val="center"/>
              <w:rPr>
                <w:rFonts w:ascii="GHEA Grapalat" w:hAnsi="GHEA Grapalat"/>
                <w:i/>
                <w:color w:val="000000" w:themeColor="text1"/>
                <w:sz w:val="16"/>
                <w:lang w:val="es-ES"/>
              </w:rPr>
            </w:pPr>
            <w:r w:rsidRPr="0051377A">
              <w:rPr>
                <w:rFonts w:ascii="GHEA Grapalat" w:hAnsi="GHEA Grapalat"/>
                <w:b/>
                <w:i/>
                <w:color w:val="000000" w:themeColor="text1"/>
                <w:sz w:val="16"/>
                <w:lang w:val="es-ES"/>
              </w:rPr>
              <w:t>5=3+4</w:t>
            </w:r>
          </w:p>
        </w:tc>
      </w:tr>
      <w:tr w:rsidR="0044364E" w:rsidRPr="0051377A" w14:paraId="12A60628" w14:textId="77777777" w:rsidTr="0021398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F75EE8" w14:textId="77777777" w:rsidR="0044364E" w:rsidRPr="0051377A" w:rsidRDefault="0044364E" w:rsidP="00DF47DB">
            <w:pPr>
              <w:jc w:val="center"/>
              <w:rPr>
                <w:rFonts w:ascii="GHEA Grapalat" w:hAnsi="GHEA Grapalat"/>
                <w:b/>
                <w:bCs/>
                <w:color w:val="000000" w:themeColor="text1"/>
                <w:sz w:val="18"/>
                <w:lang w:val="es-ES"/>
              </w:rPr>
            </w:pPr>
            <w:r w:rsidRPr="0051377A">
              <w:rPr>
                <w:rFonts w:ascii="GHEA Grapalat" w:hAnsi="GHEA Grapalat"/>
                <w:b/>
                <w:bCs/>
                <w:color w:val="000000" w:themeColor="text1"/>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3F00D055" w14:textId="77777777" w:rsidR="0044364E" w:rsidRPr="0051377A" w:rsidRDefault="0044364E" w:rsidP="00DF47DB">
            <w:pPr>
              <w:rPr>
                <w:rFonts w:ascii="GHEA Grapalat" w:hAnsi="GHEA Grapalat"/>
                <w:color w:val="000000" w:themeColor="text1"/>
                <w:sz w:val="18"/>
                <w:lang w:val="es-ES"/>
              </w:rPr>
            </w:pPr>
            <w:r w:rsidRPr="0051377A">
              <w:rPr>
                <w:rFonts w:ascii="GHEA Grapalat" w:hAnsi="GHEA Grapalat"/>
                <w:color w:val="000000" w:themeColor="text1"/>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D4535DB" w14:textId="77777777" w:rsidR="0044364E" w:rsidRPr="0051377A" w:rsidRDefault="0044364E" w:rsidP="00DF47DB">
            <w:pPr>
              <w:jc w:val="center"/>
              <w:rPr>
                <w:rFonts w:ascii="GHEA Grapalat" w:hAnsi="GHEA Grapalat"/>
                <w:color w:val="000000" w:themeColor="text1"/>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14:paraId="032FD865" w14:textId="77777777" w:rsidR="0044364E" w:rsidRPr="0051377A" w:rsidRDefault="0044364E" w:rsidP="00DF47DB">
            <w:pPr>
              <w:jc w:val="center"/>
              <w:rPr>
                <w:rFonts w:ascii="GHEA Grapalat" w:hAnsi="GHEA Grapalat"/>
                <w:color w:val="000000" w:themeColor="text1"/>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14:paraId="5D8D5941" w14:textId="77777777" w:rsidR="0044364E" w:rsidRPr="0051377A" w:rsidRDefault="0044364E" w:rsidP="00DF47DB">
            <w:pPr>
              <w:jc w:val="center"/>
              <w:rPr>
                <w:rFonts w:ascii="GHEA Grapalat" w:hAnsi="GHEA Grapalat"/>
                <w:color w:val="000000" w:themeColor="text1"/>
                <w:lang w:val="es-ES"/>
              </w:rPr>
            </w:pPr>
          </w:p>
        </w:tc>
      </w:tr>
    </w:tbl>
    <w:p w14:paraId="636E3750" w14:textId="77777777" w:rsidR="0044364E" w:rsidRPr="0051377A" w:rsidRDefault="0044364E" w:rsidP="00DF47DB">
      <w:pPr>
        <w:rPr>
          <w:rFonts w:ascii="GHEA Grapalat" w:hAnsi="GHEA Grapalat"/>
          <w:color w:val="000000" w:themeColor="text1"/>
          <w:sz w:val="18"/>
          <w:szCs w:val="18"/>
          <w:lang w:val="es-ES"/>
        </w:rPr>
      </w:pPr>
    </w:p>
    <w:p w14:paraId="164CEE87" w14:textId="77777777" w:rsidR="0044364E" w:rsidRPr="0051377A" w:rsidRDefault="0044364E" w:rsidP="00DF47DB">
      <w:pPr>
        <w:rPr>
          <w:rFonts w:ascii="GHEA Grapalat" w:hAnsi="GHEA Grapalat"/>
          <w:color w:val="000000" w:themeColor="text1"/>
          <w:sz w:val="18"/>
          <w:szCs w:val="18"/>
          <w:lang w:val="es-ES"/>
        </w:rPr>
      </w:pPr>
    </w:p>
    <w:p w14:paraId="20676B31" w14:textId="77777777" w:rsidR="0044364E" w:rsidRPr="0051377A" w:rsidRDefault="0044364E" w:rsidP="00DF47DB">
      <w:pPr>
        <w:rPr>
          <w:rFonts w:ascii="GHEA Grapalat" w:hAnsi="GHEA Grapalat"/>
          <w:color w:val="000000" w:themeColor="text1"/>
          <w:sz w:val="18"/>
          <w:szCs w:val="18"/>
          <w:lang w:val="hy-AM"/>
        </w:rPr>
      </w:pPr>
    </w:p>
    <w:p w14:paraId="3A87E87B" w14:textId="77777777" w:rsidR="0044364E" w:rsidRPr="0051377A" w:rsidRDefault="0044364E" w:rsidP="00DF47DB">
      <w:pPr>
        <w:ind w:left="720" w:firstLine="720"/>
        <w:jc w:val="both"/>
        <w:rPr>
          <w:rFonts w:ascii="GHEA Grapalat" w:hAnsi="GHEA Grapalat"/>
          <w:color w:val="000000" w:themeColor="text1"/>
          <w:sz w:val="20"/>
          <w:lang w:val="hy-AM"/>
        </w:rPr>
      </w:pPr>
      <w:r w:rsidRPr="0051377A">
        <w:rPr>
          <w:rFonts w:ascii="GHEA Grapalat" w:hAnsi="GHEA Grapalat"/>
          <w:color w:val="000000" w:themeColor="text1"/>
          <w:sz w:val="20"/>
          <w:lang w:val="es-ES"/>
        </w:rPr>
        <w:t xml:space="preserve">     </w:t>
      </w:r>
      <w:r w:rsidRPr="0051377A">
        <w:rPr>
          <w:rFonts w:ascii="GHEA Grapalat" w:hAnsi="GHEA Grapalat"/>
          <w:color w:val="000000" w:themeColor="text1"/>
          <w:sz w:val="20"/>
          <w:lang w:val="hy-AM"/>
        </w:rPr>
        <w:t xml:space="preserve">___________________________________________ </w:t>
      </w:r>
      <w:r w:rsidRPr="0051377A">
        <w:rPr>
          <w:rFonts w:ascii="GHEA Grapalat" w:hAnsi="GHEA Grapalat"/>
          <w:color w:val="000000" w:themeColor="text1"/>
          <w:sz w:val="20"/>
          <w:lang w:val="hy-AM"/>
        </w:rPr>
        <w:tab/>
        <w:t xml:space="preserve">                </w:t>
      </w:r>
      <w:r w:rsidRPr="0051377A">
        <w:rPr>
          <w:rFonts w:ascii="GHEA Grapalat" w:hAnsi="GHEA Grapalat"/>
          <w:color w:val="000000" w:themeColor="text1"/>
          <w:sz w:val="20"/>
          <w:lang w:val="es-ES"/>
        </w:rPr>
        <w:t xml:space="preserve">       </w:t>
      </w:r>
      <w:r w:rsidRPr="0051377A">
        <w:rPr>
          <w:rFonts w:ascii="GHEA Grapalat" w:hAnsi="GHEA Grapalat"/>
          <w:color w:val="000000" w:themeColor="text1"/>
          <w:sz w:val="20"/>
          <w:lang w:val="hy-AM"/>
        </w:rPr>
        <w:t xml:space="preserve">_____________ </w:t>
      </w:r>
    </w:p>
    <w:p w14:paraId="0AEE7A92" w14:textId="77777777" w:rsidR="0044364E" w:rsidRPr="0051377A" w:rsidRDefault="0044364E" w:rsidP="00DF47DB">
      <w:pPr>
        <w:jc w:val="both"/>
        <w:rPr>
          <w:rFonts w:ascii="GHEA Grapalat" w:hAnsi="GHEA Grapalat"/>
          <w:color w:val="000000" w:themeColor="text1"/>
          <w:sz w:val="20"/>
          <w:vertAlign w:val="superscript"/>
          <w:lang w:val="hy-AM"/>
        </w:rPr>
      </w:pPr>
      <w:r w:rsidRPr="0051377A">
        <w:rPr>
          <w:rFonts w:ascii="GHEA Grapalat" w:hAnsi="GHEA Grapalat"/>
          <w:color w:val="000000" w:themeColor="text1"/>
          <w:sz w:val="20"/>
          <w:vertAlign w:val="superscript"/>
          <w:lang w:val="hy-AM"/>
        </w:rPr>
        <w:t xml:space="preserve">                                                      մասնակցի անվանումը (ղեկավարի պաշտոնը, անուն ազգանունը)                                                       ստորագրությունը</w:t>
      </w:r>
      <w:r w:rsidRPr="0051377A">
        <w:rPr>
          <w:rFonts w:ascii="GHEA Grapalat" w:hAnsi="GHEA Grapalat"/>
          <w:color w:val="000000" w:themeColor="text1"/>
          <w:sz w:val="20"/>
          <w:vertAlign w:val="superscript"/>
          <w:lang w:val="hy-AM"/>
        </w:rPr>
        <w:tab/>
      </w:r>
    </w:p>
    <w:p w14:paraId="79E0FC3E" w14:textId="77777777" w:rsidR="0044364E" w:rsidRPr="0051377A" w:rsidRDefault="0044364E" w:rsidP="00DF47DB">
      <w:pPr>
        <w:jc w:val="right"/>
        <w:rPr>
          <w:rFonts w:ascii="GHEA Grapalat" w:hAnsi="GHEA Grapalat"/>
          <w:color w:val="000000" w:themeColor="text1"/>
          <w:sz w:val="20"/>
          <w:lang w:val="hy-AM"/>
        </w:rPr>
      </w:pPr>
      <w:r w:rsidRPr="0051377A">
        <w:rPr>
          <w:rFonts w:ascii="GHEA Grapalat" w:hAnsi="GHEA Grapalat"/>
          <w:color w:val="000000" w:themeColor="text1"/>
          <w:sz w:val="20"/>
          <w:lang w:val="hy-AM"/>
        </w:rPr>
        <w:t xml:space="preserve">    </w:t>
      </w:r>
    </w:p>
    <w:p w14:paraId="4739C21F" w14:textId="77777777" w:rsidR="0044364E" w:rsidRPr="0051377A" w:rsidRDefault="0044364E" w:rsidP="00DF47DB">
      <w:pPr>
        <w:jc w:val="right"/>
        <w:rPr>
          <w:rFonts w:ascii="GHEA Grapalat" w:hAnsi="GHEA Grapalat"/>
          <w:color w:val="000000" w:themeColor="text1"/>
          <w:sz w:val="20"/>
          <w:lang w:val="hy-AM"/>
        </w:rPr>
      </w:pPr>
      <w:r w:rsidRPr="0051377A">
        <w:rPr>
          <w:rFonts w:ascii="GHEA Grapalat" w:hAnsi="GHEA Grapalat"/>
          <w:color w:val="000000" w:themeColor="text1"/>
          <w:sz w:val="20"/>
          <w:lang w:val="hy-AM"/>
        </w:rPr>
        <w:t>Կ. Տ.</w:t>
      </w:r>
      <w:r w:rsidRPr="0051377A">
        <w:rPr>
          <w:rStyle w:val="FootnoteReference"/>
          <w:rFonts w:ascii="GHEA Grapalat" w:hAnsi="GHEA Grapalat"/>
          <w:color w:val="000000" w:themeColor="text1"/>
          <w:sz w:val="20"/>
          <w:lang w:val="hy-AM"/>
        </w:rPr>
        <w:footnoteReference w:id="3"/>
      </w:r>
      <w:r w:rsidRPr="0051377A">
        <w:rPr>
          <w:rFonts w:ascii="GHEA Grapalat" w:hAnsi="GHEA Grapalat"/>
          <w:color w:val="000000" w:themeColor="text1"/>
          <w:sz w:val="20"/>
          <w:lang w:val="hy-AM"/>
        </w:rPr>
        <w:tab/>
      </w:r>
      <w:r w:rsidRPr="0051377A">
        <w:rPr>
          <w:rFonts w:ascii="GHEA Grapalat" w:hAnsi="GHEA Grapalat"/>
          <w:color w:val="000000" w:themeColor="text1"/>
          <w:sz w:val="20"/>
          <w:lang w:val="hy-AM"/>
        </w:rPr>
        <w:tab/>
        <w:t xml:space="preserve"> </w:t>
      </w:r>
    </w:p>
    <w:p w14:paraId="0DD8F2CF" w14:textId="77777777" w:rsidR="0044364E" w:rsidRPr="0051377A" w:rsidRDefault="0044364E" w:rsidP="00DF47DB">
      <w:pPr>
        <w:jc w:val="right"/>
        <w:rPr>
          <w:rFonts w:ascii="GHEA Grapalat" w:hAnsi="GHEA Grapalat"/>
          <w:color w:val="000000" w:themeColor="text1"/>
          <w:sz w:val="20"/>
          <w:lang w:val="hy-AM"/>
        </w:rPr>
      </w:pPr>
    </w:p>
    <w:p w14:paraId="56E7B6FB" w14:textId="77777777" w:rsidR="0044364E" w:rsidRPr="0051377A" w:rsidRDefault="0044364E" w:rsidP="00DF47DB">
      <w:pPr>
        <w:rPr>
          <w:rFonts w:ascii="GHEA Grapalat" w:hAnsi="GHEA Grapalat" w:cs="Sylfaen"/>
          <w:i/>
          <w:color w:val="000000" w:themeColor="text1"/>
          <w:sz w:val="16"/>
          <w:szCs w:val="16"/>
          <w:lang w:val="hy-AM" w:eastAsia="ru-RU"/>
        </w:rPr>
      </w:pPr>
    </w:p>
    <w:p w14:paraId="1263957A" w14:textId="77777777" w:rsidR="0044364E" w:rsidRPr="0051377A" w:rsidRDefault="0044364E" w:rsidP="00DF47DB">
      <w:pPr>
        <w:rPr>
          <w:rFonts w:ascii="GHEA Grapalat" w:hAnsi="GHEA Grapalat" w:cs="Sylfaen"/>
          <w:i/>
          <w:color w:val="000000" w:themeColor="text1"/>
          <w:sz w:val="16"/>
          <w:szCs w:val="16"/>
          <w:lang w:val="hy-AM" w:eastAsia="ru-RU"/>
        </w:rPr>
      </w:pPr>
    </w:p>
    <w:p w14:paraId="116A1814" w14:textId="77777777" w:rsidR="0044364E" w:rsidRPr="0051377A" w:rsidRDefault="0044364E" w:rsidP="00DF47DB">
      <w:pPr>
        <w:rPr>
          <w:rFonts w:ascii="GHEA Grapalat" w:hAnsi="GHEA Grapalat" w:cs="Sylfaen"/>
          <w:i/>
          <w:color w:val="000000" w:themeColor="text1"/>
          <w:sz w:val="16"/>
          <w:szCs w:val="16"/>
          <w:lang w:val="hy-AM" w:eastAsia="ru-RU"/>
        </w:rPr>
      </w:pPr>
    </w:p>
    <w:p w14:paraId="2E2A77EE" w14:textId="77777777" w:rsidR="0044364E" w:rsidRPr="0051377A" w:rsidRDefault="0044364E" w:rsidP="00DF47DB">
      <w:pPr>
        <w:rPr>
          <w:rFonts w:ascii="GHEA Grapalat" w:hAnsi="GHEA Grapalat" w:cs="Sylfaen"/>
          <w:i/>
          <w:color w:val="000000" w:themeColor="text1"/>
          <w:sz w:val="16"/>
          <w:szCs w:val="16"/>
          <w:lang w:val="hy-AM" w:eastAsia="ru-RU"/>
        </w:rPr>
      </w:pPr>
    </w:p>
    <w:p w14:paraId="2E47B5EF" w14:textId="77777777" w:rsidR="0044364E" w:rsidRPr="0051377A" w:rsidRDefault="0044364E" w:rsidP="00DF47DB">
      <w:pPr>
        <w:rPr>
          <w:rFonts w:ascii="GHEA Grapalat" w:hAnsi="GHEA Grapalat" w:cs="Sylfaen"/>
          <w:i/>
          <w:color w:val="000000" w:themeColor="text1"/>
          <w:sz w:val="16"/>
          <w:szCs w:val="16"/>
          <w:lang w:val="hy-AM" w:eastAsia="ru-RU"/>
        </w:rPr>
      </w:pPr>
    </w:p>
    <w:p w14:paraId="101B6ED0" w14:textId="77777777" w:rsidR="0044364E" w:rsidRPr="0051377A" w:rsidRDefault="0044364E" w:rsidP="00DF47DB">
      <w:pPr>
        <w:rPr>
          <w:rFonts w:ascii="GHEA Grapalat" w:hAnsi="GHEA Grapalat" w:cs="Sylfaen"/>
          <w:i/>
          <w:color w:val="000000" w:themeColor="text1"/>
          <w:sz w:val="16"/>
          <w:szCs w:val="16"/>
          <w:lang w:val="hy-AM" w:eastAsia="ru-RU"/>
        </w:rPr>
      </w:pPr>
    </w:p>
    <w:p w14:paraId="0776E500" w14:textId="77777777" w:rsidR="0044364E" w:rsidRPr="0051377A" w:rsidRDefault="0044364E" w:rsidP="00DF47DB">
      <w:pPr>
        <w:rPr>
          <w:rFonts w:ascii="GHEA Grapalat" w:hAnsi="GHEA Grapalat" w:cs="Sylfaen"/>
          <w:i/>
          <w:color w:val="000000" w:themeColor="text1"/>
          <w:sz w:val="16"/>
          <w:szCs w:val="16"/>
          <w:lang w:val="hy-AM" w:eastAsia="ru-RU"/>
        </w:rPr>
      </w:pPr>
    </w:p>
    <w:p w14:paraId="773BF6C1" w14:textId="77777777" w:rsidR="0044364E" w:rsidRPr="0051377A" w:rsidRDefault="0044364E" w:rsidP="00DF47DB">
      <w:pPr>
        <w:rPr>
          <w:rFonts w:ascii="GHEA Grapalat" w:hAnsi="GHEA Grapalat" w:cs="Sylfaen"/>
          <w:i/>
          <w:color w:val="000000" w:themeColor="text1"/>
          <w:sz w:val="16"/>
          <w:szCs w:val="16"/>
          <w:lang w:val="hy-AM" w:eastAsia="ru-RU"/>
        </w:rPr>
      </w:pPr>
    </w:p>
    <w:p w14:paraId="52764E70" w14:textId="77777777" w:rsidR="0044364E" w:rsidRPr="0051377A" w:rsidRDefault="0044364E" w:rsidP="00DF47DB">
      <w:pPr>
        <w:rPr>
          <w:rFonts w:ascii="GHEA Grapalat" w:hAnsi="GHEA Grapalat" w:cs="Sylfaen"/>
          <w:i/>
          <w:color w:val="000000" w:themeColor="text1"/>
          <w:sz w:val="16"/>
          <w:szCs w:val="16"/>
          <w:lang w:val="hy-AM" w:eastAsia="ru-RU"/>
        </w:rPr>
      </w:pPr>
    </w:p>
    <w:p w14:paraId="1FABF023" w14:textId="77777777" w:rsidR="0044364E" w:rsidRPr="0051377A" w:rsidRDefault="0044364E" w:rsidP="00DF47DB">
      <w:pPr>
        <w:rPr>
          <w:rFonts w:ascii="GHEA Grapalat" w:hAnsi="GHEA Grapalat" w:cs="Sylfaen"/>
          <w:i/>
          <w:color w:val="000000" w:themeColor="text1"/>
          <w:sz w:val="16"/>
          <w:szCs w:val="16"/>
          <w:lang w:val="hy-AM" w:eastAsia="ru-RU"/>
        </w:rPr>
      </w:pPr>
    </w:p>
    <w:p w14:paraId="22283334" w14:textId="77777777" w:rsidR="0044364E" w:rsidRPr="0051377A" w:rsidRDefault="0044364E" w:rsidP="00DF47DB">
      <w:pPr>
        <w:rPr>
          <w:rFonts w:ascii="GHEA Grapalat" w:hAnsi="GHEA Grapalat" w:cs="Sylfaen"/>
          <w:i/>
          <w:color w:val="000000" w:themeColor="text1"/>
          <w:sz w:val="16"/>
          <w:szCs w:val="16"/>
          <w:lang w:val="hy-AM" w:eastAsia="ru-RU"/>
        </w:rPr>
      </w:pPr>
    </w:p>
    <w:p w14:paraId="7B41061D" w14:textId="77777777" w:rsidR="0044364E" w:rsidRPr="0051377A" w:rsidRDefault="0044364E" w:rsidP="00DF47DB">
      <w:pPr>
        <w:rPr>
          <w:rFonts w:ascii="GHEA Grapalat" w:hAnsi="GHEA Grapalat" w:cs="Sylfaen"/>
          <w:i/>
          <w:color w:val="000000" w:themeColor="text1"/>
          <w:sz w:val="16"/>
          <w:szCs w:val="16"/>
          <w:lang w:val="hy-AM" w:eastAsia="ru-RU"/>
        </w:rPr>
      </w:pPr>
    </w:p>
    <w:p w14:paraId="08947788" w14:textId="77777777" w:rsidR="0044364E" w:rsidRPr="0051377A" w:rsidRDefault="0044364E" w:rsidP="00DF47DB">
      <w:pPr>
        <w:pStyle w:val="BodyTextIndent3"/>
        <w:spacing w:line="240" w:lineRule="auto"/>
        <w:jc w:val="right"/>
        <w:rPr>
          <w:rFonts w:ascii="GHEA Grapalat" w:hAnsi="GHEA Grapalat"/>
          <w:i/>
          <w:color w:val="000000" w:themeColor="text1"/>
          <w:lang w:val="hy-AM"/>
        </w:rPr>
      </w:pPr>
    </w:p>
    <w:p w14:paraId="42BA4C96" w14:textId="77777777" w:rsidR="0044364E" w:rsidRPr="0051377A" w:rsidRDefault="0044364E" w:rsidP="00DF47DB">
      <w:pPr>
        <w:pStyle w:val="BodyTextIndent3"/>
        <w:spacing w:line="240" w:lineRule="auto"/>
        <w:jc w:val="right"/>
        <w:rPr>
          <w:rFonts w:ascii="GHEA Grapalat" w:hAnsi="GHEA Grapalat"/>
          <w:i/>
          <w:color w:val="000000" w:themeColor="text1"/>
          <w:lang w:val="hy-AM"/>
        </w:rPr>
      </w:pPr>
    </w:p>
    <w:p w14:paraId="0018E878" w14:textId="77777777" w:rsidR="0044364E" w:rsidRPr="0051377A" w:rsidRDefault="0044364E" w:rsidP="00DF47DB">
      <w:pPr>
        <w:pStyle w:val="BodyTextIndent3"/>
        <w:spacing w:line="240" w:lineRule="auto"/>
        <w:jc w:val="right"/>
        <w:rPr>
          <w:rFonts w:ascii="GHEA Grapalat" w:hAnsi="GHEA Grapalat"/>
          <w:i/>
          <w:color w:val="000000" w:themeColor="text1"/>
          <w:lang w:val="hy-AM"/>
        </w:rPr>
      </w:pPr>
    </w:p>
    <w:p w14:paraId="569AEC21" w14:textId="77777777" w:rsidR="0044364E" w:rsidRPr="0051377A" w:rsidRDefault="0044364E" w:rsidP="00DF47DB">
      <w:pPr>
        <w:pStyle w:val="BodyTextIndent3"/>
        <w:spacing w:line="240" w:lineRule="auto"/>
        <w:jc w:val="right"/>
        <w:rPr>
          <w:rFonts w:ascii="GHEA Grapalat" w:hAnsi="GHEA Grapalat"/>
          <w:i/>
          <w:color w:val="000000" w:themeColor="text1"/>
          <w:lang w:val="es-ES" w:eastAsia="ru-RU"/>
        </w:rPr>
      </w:pPr>
    </w:p>
    <w:p w14:paraId="10619219" w14:textId="77777777" w:rsidR="0044364E" w:rsidRPr="0051377A" w:rsidDel="00377582" w:rsidRDefault="0044364E" w:rsidP="00DF47DB">
      <w:pPr>
        <w:pStyle w:val="BodyTextIndent3"/>
        <w:spacing w:line="240" w:lineRule="auto"/>
        <w:jc w:val="right"/>
        <w:rPr>
          <w:rFonts w:ascii="GHEA Grapalat" w:hAnsi="GHEA Grapalat"/>
          <w:i/>
          <w:color w:val="000000" w:themeColor="text1"/>
          <w:lang w:val="es-ES" w:eastAsia="ru-RU"/>
        </w:rPr>
      </w:pPr>
      <w:r w:rsidRPr="0051377A">
        <w:rPr>
          <w:rFonts w:ascii="GHEA Grapalat" w:hAnsi="GHEA Grapalat"/>
          <w:i/>
          <w:color w:val="000000" w:themeColor="text1"/>
          <w:lang w:val="es-ES" w:eastAsia="ru-RU"/>
        </w:rPr>
        <w:br w:type="page"/>
      </w:r>
      <w:r w:rsidRPr="0051377A" w:rsidDel="00377582">
        <w:rPr>
          <w:rFonts w:ascii="GHEA Grapalat" w:hAnsi="GHEA Grapalat"/>
          <w:i/>
          <w:color w:val="000000" w:themeColor="text1"/>
          <w:lang w:val="es-ES" w:eastAsia="ru-RU"/>
        </w:rPr>
        <w:lastRenderedPageBreak/>
        <w:t xml:space="preserve"> </w:t>
      </w:r>
    </w:p>
    <w:p w14:paraId="0A2E7D9C" w14:textId="77777777" w:rsidR="0044364E" w:rsidRPr="0051377A" w:rsidRDefault="0044364E" w:rsidP="00DF47DB">
      <w:pPr>
        <w:ind w:firstLine="567"/>
        <w:jc w:val="right"/>
        <w:rPr>
          <w:rFonts w:ascii="GHEA Grapalat" w:hAnsi="GHEA Grapalat" w:cs="Arial"/>
          <w:b/>
          <w:color w:val="000000" w:themeColor="text1"/>
          <w:sz w:val="20"/>
          <w:szCs w:val="20"/>
          <w:lang w:val="hy-AM"/>
        </w:rPr>
      </w:pPr>
      <w:r w:rsidRPr="0051377A">
        <w:rPr>
          <w:rFonts w:ascii="GHEA Grapalat" w:hAnsi="GHEA Grapalat" w:cs="Sylfaen"/>
          <w:b/>
          <w:color w:val="000000" w:themeColor="text1"/>
          <w:sz w:val="20"/>
          <w:szCs w:val="20"/>
          <w:lang w:val="hy-AM"/>
        </w:rPr>
        <w:t>Հավելված</w:t>
      </w:r>
      <w:r w:rsidRPr="0051377A">
        <w:rPr>
          <w:rFonts w:ascii="GHEA Grapalat" w:hAnsi="GHEA Grapalat" w:cs="Arial"/>
          <w:b/>
          <w:color w:val="000000" w:themeColor="text1"/>
          <w:sz w:val="20"/>
          <w:szCs w:val="20"/>
          <w:lang w:val="hy-AM"/>
        </w:rPr>
        <w:t xml:space="preserve"> 3</w:t>
      </w:r>
    </w:p>
    <w:p w14:paraId="349589D0" w14:textId="4BA9A206" w:rsidR="0044364E" w:rsidRPr="0051377A" w:rsidRDefault="00816F21" w:rsidP="00DF47DB">
      <w:pPr>
        <w:pStyle w:val="BodyTextIndent3"/>
        <w:spacing w:line="240" w:lineRule="auto"/>
        <w:jc w:val="right"/>
        <w:rPr>
          <w:rFonts w:ascii="GHEA Grapalat" w:hAnsi="GHEA Grapalat" w:cs="Arial"/>
          <w:b/>
          <w:color w:val="000000" w:themeColor="text1"/>
          <w:lang w:val="hy-AM"/>
        </w:rPr>
      </w:pPr>
      <w:r w:rsidRPr="0051377A">
        <w:rPr>
          <w:rFonts w:ascii="GHEA Grapalat" w:hAnsi="GHEA Grapalat"/>
          <w:b/>
          <w:i/>
          <w:color w:val="000000" w:themeColor="text1"/>
          <w:lang w:val="af-ZA"/>
        </w:rPr>
        <w:t>&lt;&lt;</w:t>
      </w:r>
      <w:r w:rsidRPr="0051377A">
        <w:rPr>
          <w:rFonts w:ascii="GHEA Grapalat" w:hAnsi="GHEA Grapalat"/>
          <w:b/>
          <w:i/>
          <w:color w:val="000000" w:themeColor="text1"/>
          <w:lang w:val="hy-AM"/>
        </w:rPr>
        <w:t>ԳՀ-</w:t>
      </w:r>
      <w:r w:rsidRPr="0051377A">
        <w:rPr>
          <w:rFonts w:ascii="GHEA Grapalat" w:hAnsi="GHEA Grapalat"/>
          <w:b/>
          <w:i/>
          <w:color w:val="000000" w:themeColor="text1"/>
          <w:lang w:val="af-ZA"/>
        </w:rPr>
        <w:t>ԲՄԱՇՁԲ</w:t>
      </w:r>
      <w:r w:rsidRPr="0051377A">
        <w:rPr>
          <w:rFonts w:ascii="GHEA Grapalat" w:hAnsi="GHEA Grapalat"/>
          <w:b/>
          <w:i/>
          <w:color w:val="000000" w:themeColor="text1"/>
          <w:lang w:val="hy-AM"/>
        </w:rPr>
        <w:t>-19</w:t>
      </w:r>
      <w:r w:rsidRPr="0051377A">
        <w:rPr>
          <w:rFonts w:ascii="GHEA Grapalat" w:hAnsi="GHEA Grapalat"/>
          <w:b/>
          <w:i/>
          <w:color w:val="000000" w:themeColor="text1"/>
          <w:lang w:val="af-ZA"/>
        </w:rPr>
        <w:t>/</w:t>
      </w:r>
      <w:r w:rsidRPr="0051377A">
        <w:rPr>
          <w:rFonts w:ascii="GHEA Grapalat" w:hAnsi="GHEA Grapalat"/>
          <w:b/>
          <w:i/>
          <w:color w:val="000000" w:themeColor="text1"/>
          <w:lang w:val="hy-AM"/>
        </w:rPr>
        <w:t>1</w:t>
      </w:r>
      <w:r w:rsidRPr="0051377A">
        <w:rPr>
          <w:rFonts w:ascii="GHEA Grapalat" w:hAnsi="GHEA Grapalat"/>
          <w:b/>
          <w:i/>
          <w:color w:val="000000" w:themeColor="text1"/>
          <w:lang w:val="af-ZA"/>
        </w:rPr>
        <w:t>&gt;&gt;</w:t>
      </w:r>
      <w:r w:rsidRPr="0051377A">
        <w:rPr>
          <w:rFonts w:ascii="GHEA Grapalat" w:hAnsi="GHEA Grapalat"/>
          <w:b/>
          <w:i/>
          <w:color w:val="000000" w:themeColor="text1"/>
          <w:lang w:val="hy-AM"/>
        </w:rPr>
        <w:t xml:space="preserve"> </w:t>
      </w:r>
      <w:r w:rsidR="0044364E" w:rsidRPr="0051377A">
        <w:rPr>
          <w:rFonts w:ascii="GHEA Grapalat" w:hAnsi="GHEA Grapalat"/>
          <w:b/>
          <w:color w:val="000000" w:themeColor="text1"/>
          <w:lang w:val="hy-AM"/>
        </w:rPr>
        <w:t xml:space="preserve">  </w:t>
      </w:r>
      <w:r w:rsidR="0044364E" w:rsidRPr="0051377A">
        <w:rPr>
          <w:rFonts w:ascii="GHEA Grapalat" w:hAnsi="GHEA Grapalat" w:cs="Sylfaen"/>
          <w:b/>
          <w:color w:val="000000" w:themeColor="text1"/>
          <w:lang w:val="hy-AM"/>
        </w:rPr>
        <w:t>ծածկագրով</w:t>
      </w:r>
    </w:p>
    <w:p w14:paraId="67D4B69E" w14:textId="77777777" w:rsidR="0044364E" w:rsidRPr="0051377A" w:rsidRDefault="0044364E" w:rsidP="00DF47DB">
      <w:pPr>
        <w:pStyle w:val="BodyTextIndent3"/>
        <w:spacing w:line="240" w:lineRule="auto"/>
        <w:jc w:val="right"/>
        <w:rPr>
          <w:rFonts w:ascii="GHEA Grapalat" w:hAnsi="GHEA Grapalat" w:cs="Arial"/>
          <w:b/>
          <w:color w:val="000000" w:themeColor="text1"/>
          <w:lang w:val="hy-AM"/>
        </w:rPr>
      </w:pPr>
      <w:r w:rsidRPr="0051377A">
        <w:rPr>
          <w:rFonts w:ascii="GHEA Grapalat" w:hAnsi="GHEA Grapalat" w:cs="Sylfaen"/>
          <w:b/>
          <w:color w:val="000000" w:themeColor="text1"/>
          <w:lang w:val="hy-AM"/>
        </w:rPr>
        <w:t>բաց</w:t>
      </w:r>
      <w:r w:rsidRPr="0051377A">
        <w:rPr>
          <w:rFonts w:ascii="GHEA Grapalat" w:hAnsi="GHEA Grapalat" w:cs="Arial"/>
          <w:b/>
          <w:color w:val="000000" w:themeColor="text1"/>
          <w:lang w:val="hy-AM"/>
        </w:rPr>
        <w:t xml:space="preserve"> </w:t>
      </w:r>
      <w:r w:rsidRPr="0051377A">
        <w:rPr>
          <w:rFonts w:ascii="GHEA Grapalat" w:hAnsi="GHEA Grapalat" w:cs="Arial"/>
          <w:b/>
          <w:color w:val="000000" w:themeColor="text1"/>
        </w:rPr>
        <w:t>մրցույթի</w:t>
      </w:r>
      <w:r w:rsidRPr="0051377A">
        <w:rPr>
          <w:rFonts w:ascii="GHEA Grapalat" w:hAnsi="GHEA Grapalat" w:cs="Arial"/>
          <w:b/>
          <w:color w:val="000000" w:themeColor="text1"/>
          <w:lang w:val="hy-AM"/>
        </w:rPr>
        <w:t xml:space="preserve"> </w:t>
      </w:r>
      <w:r w:rsidRPr="0051377A">
        <w:rPr>
          <w:rFonts w:ascii="GHEA Grapalat" w:hAnsi="GHEA Grapalat" w:cs="Sylfaen"/>
          <w:b/>
          <w:color w:val="000000" w:themeColor="text1"/>
          <w:lang w:val="hy-AM"/>
        </w:rPr>
        <w:t>հրավերի</w:t>
      </w:r>
    </w:p>
    <w:p w14:paraId="666EC53B" w14:textId="77777777" w:rsidR="0044364E" w:rsidRPr="0051377A" w:rsidRDefault="0044364E" w:rsidP="00DF47DB">
      <w:pPr>
        <w:pStyle w:val="BodyTextIndent3"/>
        <w:spacing w:line="240" w:lineRule="auto"/>
        <w:jc w:val="right"/>
        <w:rPr>
          <w:rFonts w:ascii="GHEA Grapalat" w:hAnsi="GHEA Grapalat"/>
          <w:color w:val="000000" w:themeColor="text1"/>
          <w:szCs w:val="24"/>
          <w:lang w:val="hy-AM"/>
        </w:rPr>
      </w:pPr>
    </w:p>
    <w:p w14:paraId="42914F9C" w14:textId="77777777" w:rsidR="0044364E" w:rsidRPr="0051377A" w:rsidRDefault="0044364E" w:rsidP="00DF47DB">
      <w:pPr>
        <w:rPr>
          <w:rFonts w:ascii="GHEA Grapalat" w:hAnsi="GHEA Grapalat"/>
          <w:color w:val="000000" w:themeColor="text1"/>
          <w:lang w:val="hy-AM"/>
        </w:rPr>
      </w:pPr>
    </w:p>
    <w:p w14:paraId="5BA7F215" w14:textId="77777777" w:rsidR="0044364E" w:rsidRPr="0051377A" w:rsidRDefault="0044364E" w:rsidP="00DF47DB">
      <w:pPr>
        <w:ind w:left="-66"/>
        <w:jc w:val="center"/>
        <w:rPr>
          <w:rFonts w:ascii="GHEA Grapalat" w:hAnsi="GHEA Grapalat"/>
          <w:b/>
          <w:color w:val="000000" w:themeColor="text1"/>
          <w:sz w:val="20"/>
          <w:lang w:val="hy-AM"/>
        </w:rPr>
      </w:pPr>
      <w:r w:rsidRPr="0051377A">
        <w:rPr>
          <w:rFonts w:ascii="GHEA Grapalat" w:hAnsi="GHEA Grapalat"/>
          <w:b/>
          <w:color w:val="000000" w:themeColor="text1"/>
          <w:sz w:val="20"/>
          <w:lang w:val="hy-AM"/>
        </w:rPr>
        <w:t>ԴԻՄՈՒՄ</w:t>
      </w:r>
    </w:p>
    <w:p w14:paraId="54FEE45F" w14:textId="77777777" w:rsidR="0044364E" w:rsidRPr="0051377A" w:rsidRDefault="0044364E" w:rsidP="00DF47DB">
      <w:pPr>
        <w:ind w:left="-66"/>
        <w:jc w:val="center"/>
        <w:rPr>
          <w:rFonts w:ascii="GHEA Grapalat" w:hAnsi="GHEA Grapalat"/>
          <w:b/>
          <w:color w:val="000000" w:themeColor="text1"/>
          <w:sz w:val="20"/>
          <w:lang w:val="hy-AM"/>
        </w:rPr>
      </w:pPr>
      <w:r w:rsidRPr="0051377A">
        <w:rPr>
          <w:rFonts w:ascii="GHEA Grapalat" w:hAnsi="GHEA Grapalat"/>
          <w:b/>
          <w:color w:val="000000" w:themeColor="text1"/>
          <w:sz w:val="20"/>
          <w:lang w:val="hy-AM"/>
        </w:rPr>
        <w:t xml:space="preserve">առաջին տեղը զբաղեցրած մասնակցի կողմից հրավերով պահանջվող փաստաթղթերի ներկայացման </w:t>
      </w:r>
    </w:p>
    <w:p w14:paraId="518BFB0F" w14:textId="77777777" w:rsidR="0044364E" w:rsidRPr="0051377A" w:rsidRDefault="0044364E" w:rsidP="00DF47DB">
      <w:pPr>
        <w:rPr>
          <w:rFonts w:ascii="GHEA Grapalat" w:hAnsi="GHEA Grapalat"/>
          <w:color w:val="000000" w:themeColor="text1"/>
          <w:lang w:val="hy-AM"/>
        </w:rPr>
      </w:pPr>
    </w:p>
    <w:p w14:paraId="022B5388" w14:textId="77777777" w:rsidR="0044364E" w:rsidRPr="0051377A" w:rsidRDefault="0044364E" w:rsidP="00DF47DB">
      <w:pPr>
        <w:rPr>
          <w:rFonts w:ascii="GHEA Grapalat" w:hAnsi="GHEA Grapalat"/>
          <w:color w:val="000000" w:themeColor="text1"/>
          <w:lang w:val="hy-AM"/>
        </w:rPr>
      </w:pPr>
    </w:p>
    <w:p w14:paraId="53303D28" w14:textId="77777777" w:rsidR="0044364E" w:rsidRPr="0051377A" w:rsidRDefault="0044364E" w:rsidP="00DF47DB">
      <w:pPr>
        <w:ind w:firstLine="720"/>
        <w:jc w:val="both"/>
        <w:rPr>
          <w:rFonts w:ascii="GHEA Grapalat" w:hAnsi="GHEA Grapalat" w:cs="Sylfaen"/>
          <w:color w:val="000000" w:themeColor="text1"/>
          <w:szCs w:val="28"/>
          <w:lang w:val="hy-AM"/>
        </w:rPr>
      </w:pPr>
    </w:p>
    <w:p w14:paraId="7CA6FC93" w14:textId="7A0EFDBD" w:rsidR="0044364E" w:rsidRPr="0051377A" w:rsidRDefault="0044364E" w:rsidP="00DF47DB">
      <w:pPr>
        <w:ind w:firstLine="567"/>
        <w:jc w:val="both"/>
        <w:rPr>
          <w:rFonts w:ascii="GHEA Grapalat" w:hAnsi="GHEA Grapalat" w:cs="Arial"/>
          <w:color w:val="000000" w:themeColor="text1"/>
          <w:sz w:val="20"/>
          <w:szCs w:val="20"/>
          <w:lang w:val="es-ES"/>
        </w:rPr>
      </w:pPr>
      <w:r w:rsidRPr="0051377A">
        <w:rPr>
          <w:rFonts w:ascii="GHEA Grapalat" w:hAnsi="GHEA Grapalat" w:cs="Arial"/>
          <w:color w:val="000000" w:themeColor="text1"/>
          <w:sz w:val="20"/>
          <w:szCs w:val="20"/>
          <w:u w:val="single"/>
          <w:lang w:val="es-ES"/>
        </w:rPr>
        <w:tab/>
      </w:r>
      <w:r w:rsidRPr="0051377A">
        <w:rPr>
          <w:rFonts w:ascii="GHEA Grapalat" w:hAnsi="GHEA Grapalat" w:cs="Arial"/>
          <w:color w:val="000000" w:themeColor="text1"/>
          <w:sz w:val="20"/>
          <w:szCs w:val="20"/>
          <w:u w:val="single"/>
          <w:lang w:val="es-ES"/>
        </w:rPr>
        <w:tab/>
      </w:r>
      <w:r w:rsidRPr="0051377A">
        <w:rPr>
          <w:rFonts w:ascii="GHEA Grapalat" w:hAnsi="GHEA Grapalat" w:cs="Arial"/>
          <w:color w:val="000000" w:themeColor="text1"/>
          <w:sz w:val="20"/>
          <w:szCs w:val="20"/>
          <w:u w:val="single"/>
          <w:lang w:val="es-ES"/>
        </w:rPr>
        <w:tab/>
      </w:r>
      <w:r w:rsidRPr="0051377A">
        <w:rPr>
          <w:rFonts w:ascii="GHEA Grapalat" w:hAnsi="GHEA Grapalat" w:cs="Arial"/>
          <w:color w:val="000000" w:themeColor="text1"/>
          <w:sz w:val="20"/>
          <w:szCs w:val="20"/>
          <w:u w:val="single"/>
          <w:lang w:val="es-ES"/>
        </w:rPr>
        <w:tab/>
      </w:r>
      <w:r w:rsidRPr="0051377A">
        <w:rPr>
          <w:rFonts w:ascii="GHEA Grapalat" w:hAnsi="GHEA Grapalat" w:cs="Arial"/>
          <w:color w:val="000000" w:themeColor="text1"/>
          <w:sz w:val="20"/>
          <w:szCs w:val="20"/>
          <w:u w:val="single"/>
          <w:lang w:val="es-ES"/>
        </w:rPr>
        <w:tab/>
      </w:r>
      <w:r w:rsidRPr="0051377A">
        <w:rPr>
          <w:rFonts w:ascii="GHEA Grapalat" w:hAnsi="GHEA Grapalat" w:cs="Arial"/>
          <w:color w:val="000000" w:themeColor="text1"/>
          <w:sz w:val="20"/>
          <w:szCs w:val="20"/>
          <w:u w:val="single"/>
          <w:lang w:val="es-ES"/>
        </w:rPr>
        <w:tab/>
      </w:r>
      <w:r w:rsidRPr="0051377A">
        <w:rPr>
          <w:rFonts w:ascii="GHEA Grapalat" w:hAnsi="GHEA Grapalat" w:cs="Arial"/>
          <w:color w:val="000000" w:themeColor="text1"/>
          <w:sz w:val="20"/>
          <w:szCs w:val="20"/>
          <w:u w:val="single"/>
          <w:lang w:val="es-ES"/>
        </w:rPr>
        <w:tab/>
      </w:r>
      <w:r w:rsidRPr="0051377A">
        <w:rPr>
          <w:rFonts w:ascii="GHEA Grapalat" w:hAnsi="GHEA Grapalat" w:cs="Arial"/>
          <w:color w:val="000000" w:themeColor="text1"/>
          <w:sz w:val="20"/>
          <w:szCs w:val="20"/>
          <w:u w:val="single"/>
          <w:lang w:val="es-ES"/>
        </w:rPr>
        <w:tab/>
        <w:t xml:space="preserve">      </w:t>
      </w:r>
      <w:r w:rsidRPr="0051377A">
        <w:rPr>
          <w:rFonts w:ascii="GHEA Grapalat" w:hAnsi="GHEA Grapalat" w:cs="Arial"/>
          <w:color w:val="000000" w:themeColor="text1"/>
          <w:sz w:val="20"/>
          <w:szCs w:val="20"/>
          <w:u w:val="single"/>
          <w:lang w:val="es-ES"/>
        </w:rPr>
        <w:tab/>
      </w:r>
      <w:r w:rsidRPr="0051377A">
        <w:rPr>
          <w:rFonts w:ascii="GHEA Grapalat" w:hAnsi="GHEA Grapalat" w:cs="Arial"/>
          <w:color w:val="000000" w:themeColor="text1"/>
          <w:sz w:val="20"/>
          <w:szCs w:val="20"/>
          <w:u w:val="single"/>
          <w:lang w:val="es-ES"/>
        </w:rPr>
        <w:tab/>
      </w:r>
      <w:r w:rsidRPr="0051377A">
        <w:rPr>
          <w:rFonts w:ascii="GHEA Grapalat" w:hAnsi="GHEA Grapalat" w:cs="Arial"/>
          <w:color w:val="000000" w:themeColor="text1"/>
          <w:sz w:val="20"/>
          <w:szCs w:val="20"/>
          <w:lang w:val="es-ES"/>
        </w:rPr>
        <w:t xml:space="preserve">-ն, որպես </w:t>
      </w:r>
      <w:r w:rsidR="00816F21" w:rsidRPr="0051377A">
        <w:rPr>
          <w:rFonts w:ascii="GHEA Grapalat" w:hAnsi="GHEA Grapalat"/>
          <w:b/>
          <w:i/>
          <w:color w:val="000000" w:themeColor="text1"/>
          <w:sz w:val="20"/>
          <w:lang w:val="af-ZA"/>
        </w:rPr>
        <w:t>&lt;&lt;</w:t>
      </w:r>
      <w:r w:rsidR="00816F21" w:rsidRPr="0051377A">
        <w:rPr>
          <w:rFonts w:ascii="GHEA Grapalat" w:hAnsi="GHEA Grapalat"/>
          <w:b/>
          <w:i/>
          <w:color w:val="000000" w:themeColor="text1"/>
          <w:sz w:val="20"/>
          <w:lang w:val="hy-AM"/>
        </w:rPr>
        <w:t>ԳՀ-</w:t>
      </w:r>
      <w:r w:rsidR="00816F21" w:rsidRPr="0051377A">
        <w:rPr>
          <w:rFonts w:ascii="GHEA Grapalat" w:hAnsi="GHEA Grapalat"/>
          <w:b/>
          <w:i/>
          <w:color w:val="000000" w:themeColor="text1"/>
          <w:sz w:val="20"/>
          <w:lang w:val="af-ZA"/>
        </w:rPr>
        <w:t>ԲՄԱՇՁԲ</w:t>
      </w:r>
      <w:r w:rsidR="00816F21" w:rsidRPr="0051377A">
        <w:rPr>
          <w:rFonts w:ascii="GHEA Grapalat" w:hAnsi="GHEA Grapalat"/>
          <w:b/>
          <w:i/>
          <w:color w:val="000000" w:themeColor="text1"/>
          <w:sz w:val="20"/>
          <w:lang w:val="hy-AM"/>
        </w:rPr>
        <w:t>-19</w:t>
      </w:r>
      <w:r w:rsidR="00816F21" w:rsidRPr="0051377A">
        <w:rPr>
          <w:rFonts w:ascii="GHEA Grapalat" w:hAnsi="GHEA Grapalat"/>
          <w:b/>
          <w:i/>
          <w:color w:val="000000" w:themeColor="text1"/>
          <w:sz w:val="20"/>
          <w:lang w:val="af-ZA"/>
        </w:rPr>
        <w:t>/</w:t>
      </w:r>
      <w:r w:rsidR="00816F21" w:rsidRPr="0051377A">
        <w:rPr>
          <w:rFonts w:ascii="GHEA Grapalat" w:hAnsi="GHEA Grapalat"/>
          <w:b/>
          <w:i/>
          <w:color w:val="000000" w:themeColor="text1"/>
          <w:sz w:val="20"/>
          <w:lang w:val="hy-AM"/>
        </w:rPr>
        <w:t>1</w:t>
      </w:r>
      <w:r w:rsidR="00816F21" w:rsidRPr="0051377A">
        <w:rPr>
          <w:rFonts w:ascii="GHEA Grapalat" w:hAnsi="GHEA Grapalat"/>
          <w:b/>
          <w:i/>
          <w:color w:val="000000" w:themeColor="text1"/>
          <w:sz w:val="20"/>
          <w:lang w:val="af-ZA"/>
        </w:rPr>
        <w:t>&gt;&gt;</w:t>
      </w:r>
    </w:p>
    <w:p w14:paraId="2D348A77" w14:textId="77777777" w:rsidR="0044364E" w:rsidRPr="0051377A" w:rsidRDefault="0044364E" w:rsidP="00DF47DB">
      <w:pPr>
        <w:jc w:val="both"/>
        <w:rPr>
          <w:rFonts w:ascii="GHEA Grapalat" w:hAnsi="GHEA Grapalat" w:cs="Arial"/>
          <w:color w:val="000000" w:themeColor="text1"/>
          <w:sz w:val="20"/>
          <w:szCs w:val="20"/>
          <w:u w:val="single"/>
          <w:lang w:val="es-ES"/>
        </w:rPr>
      </w:pPr>
      <w:r w:rsidRPr="0051377A">
        <w:rPr>
          <w:rFonts w:ascii="GHEA Grapalat" w:hAnsi="GHEA Grapalat"/>
          <w:color w:val="000000" w:themeColor="text1"/>
          <w:sz w:val="20"/>
          <w:vertAlign w:val="superscript"/>
          <w:lang w:val="es-ES"/>
        </w:rPr>
        <w:t xml:space="preserve">                                                    </w:t>
      </w:r>
      <w:r w:rsidRPr="0051377A">
        <w:rPr>
          <w:rFonts w:ascii="GHEA Grapalat" w:hAnsi="GHEA Grapalat"/>
          <w:color w:val="000000" w:themeColor="text1"/>
          <w:sz w:val="20"/>
          <w:vertAlign w:val="superscript"/>
          <w:lang w:val="hy-AM"/>
        </w:rPr>
        <w:t>առաջին տեղը զբաղեց</w:t>
      </w:r>
      <w:r w:rsidRPr="0051377A">
        <w:rPr>
          <w:rFonts w:ascii="GHEA Grapalat" w:hAnsi="GHEA Grapalat"/>
          <w:color w:val="000000" w:themeColor="text1"/>
          <w:sz w:val="20"/>
          <w:vertAlign w:val="superscript"/>
        </w:rPr>
        <w:t>րած</w:t>
      </w:r>
      <w:r w:rsidRPr="0051377A">
        <w:rPr>
          <w:rFonts w:ascii="GHEA Grapalat" w:hAnsi="GHEA Grapalat"/>
          <w:color w:val="000000" w:themeColor="text1"/>
          <w:sz w:val="20"/>
          <w:vertAlign w:val="superscript"/>
          <w:lang w:val="hy-AM"/>
        </w:rPr>
        <w:t xml:space="preserve"> մասնակցի անվանումը</w:t>
      </w:r>
    </w:p>
    <w:p w14:paraId="53B0C2D5" w14:textId="77777777" w:rsidR="0044364E" w:rsidRPr="0051377A" w:rsidRDefault="0044364E" w:rsidP="00DF47DB">
      <w:pPr>
        <w:jc w:val="both"/>
        <w:rPr>
          <w:rFonts w:ascii="GHEA Grapalat" w:hAnsi="GHEA Grapalat"/>
          <w:color w:val="000000" w:themeColor="text1"/>
          <w:lang w:val="hy-AM"/>
        </w:rPr>
      </w:pPr>
      <w:r w:rsidRPr="0051377A">
        <w:rPr>
          <w:rFonts w:ascii="GHEA Grapalat" w:hAnsi="GHEA Grapalat" w:cs="Arial"/>
          <w:color w:val="000000" w:themeColor="text1"/>
          <w:sz w:val="20"/>
          <w:szCs w:val="20"/>
          <w:lang w:val="es-ES"/>
        </w:rPr>
        <w:t>ծածկագրով բաց մրցույթի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w:t>
      </w:r>
    </w:p>
    <w:p w14:paraId="3F2F49C8" w14:textId="77777777" w:rsidR="0044364E" w:rsidRPr="0051377A" w:rsidRDefault="0044364E" w:rsidP="00DF47DB">
      <w:pPr>
        <w:ind w:left="720" w:firstLine="720"/>
        <w:jc w:val="right"/>
        <w:rPr>
          <w:rFonts w:ascii="GHEA Grapalat" w:hAnsi="GHEA Grapalat"/>
          <w:color w:val="000000" w:themeColor="text1"/>
          <w:sz w:val="20"/>
          <w:lang w:val="es-ES"/>
        </w:rPr>
      </w:pPr>
    </w:p>
    <w:p w14:paraId="142E66C9" w14:textId="77777777" w:rsidR="0044364E" w:rsidRPr="0051377A" w:rsidRDefault="0044364E" w:rsidP="00DF47DB">
      <w:pPr>
        <w:ind w:left="720" w:firstLine="720"/>
        <w:jc w:val="right"/>
        <w:rPr>
          <w:rFonts w:ascii="GHEA Grapalat" w:hAnsi="GHEA Grapalat"/>
          <w:color w:val="000000" w:themeColor="text1"/>
          <w:sz w:val="20"/>
          <w:lang w:val="es-ES"/>
        </w:rPr>
      </w:pPr>
    </w:p>
    <w:p w14:paraId="5329DA6D" w14:textId="77777777" w:rsidR="0044364E" w:rsidRPr="0051377A" w:rsidRDefault="0044364E" w:rsidP="00DF47DB">
      <w:pPr>
        <w:ind w:left="720" w:firstLine="720"/>
        <w:jc w:val="right"/>
        <w:rPr>
          <w:rFonts w:ascii="GHEA Grapalat" w:hAnsi="GHEA Grapalat"/>
          <w:color w:val="000000" w:themeColor="text1"/>
          <w:sz w:val="20"/>
          <w:lang w:val="es-ES"/>
        </w:rPr>
      </w:pPr>
    </w:p>
    <w:p w14:paraId="07AD644A" w14:textId="77777777" w:rsidR="0044364E" w:rsidRPr="0051377A" w:rsidRDefault="0044364E" w:rsidP="00DF47DB">
      <w:pPr>
        <w:ind w:left="720" w:firstLine="720"/>
        <w:jc w:val="right"/>
        <w:rPr>
          <w:rFonts w:ascii="GHEA Grapalat" w:hAnsi="GHEA Grapalat"/>
          <w:color w:val="000000" w:themeColor="text1"/>
          <w:sz w:val="20"/>
          <w:lang w:val="es-ES"/>
        </w:rPr>
      </w:pPr>
    </w:p>
    <w:p w14:paraId="21ED1272" w14:textId="77777777" w:rsidR="0044364E" w:rsidRPr="0051377A" w:rsidRDefault="0044364E" w:rsidP="00DF47DB">
      <w:pPr>
        <w:ind w:left="720" w:firstLine="720"/>
        <w:jc w:val="right"/>
        <w:rPr>
          <w:rFonts w:ascii="GHEA Grapalat" w:hAnsi="GHEA Grapalat"/>
          <w:color w:val="000000" w:themeColor="text1"/>
          <w:sz w:val="20"/>
          <w:lang w:val="es-ES"/>
        </w:rPr>
      </w:pPr>
    </w:p>
    <w:p w14:paraId="1EE975A9" w14:textId="77777777" w:rsidR="0044364E" w:rsidRPr="0051377A" w:rsidRDefault="0044364E" w:rsidP="00DF47DB">
      <w:pPr>
        <w:rPr>
          <w:rFonts w:ascii="GHEA Grapalat" w:hAnsi="GHEA Grapalat"/>
          <w:color w:val="000000" w:themeColor="text1"/>
          <w:sz w:val="20"/>
          <w:lang w:val="es-ES"/>
        </w:rPr>
      </w:pPr>
    </w:p>
    <w:p w14:paraId="7D538A7D" w14:textId="77777777" w:rsidR="0044364E" w:rsidRPr="0051377A" w:rsidRDefault="0044364E" w:rsidP="00DF47DB">
      <w:pPr>
        <w:jc w:val="both"/>
        <w:rPr>
          <w:rFonts w:ascii="GHEA Grapalat" w:hAnsi="GHEA Grapalat"/>
          <w:color w:val="000000" w:themeColor="text1"/>
          <w:sz w:val="20"/>
          <w:u w:val="single"/>
          <w:lang w:val="es-ES"/>
        </w:rPr>
      </w:pP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p>
    <w:p w14:paraId="08F4E329" w14:textId="77777777" w:rsidR="0044364E" w:rsidRPr="0051377A" w:rsidRDefault="0044364E" w:rsidP="00DF47DB">
      <w:pPr>
        <w:jc w:val="both"/>
        <w:rPr>
          <w:rFonts w:ascii="GHEA Grapalat" w:hAnsi="GHEA Grapalat" w:cs="Sylfaen"/>
          <w:color w:val="000000" w:themeColor="text1"/>
          <w:sz w:val="20"/>
          <w:vertAlign w:val="superscript"/>
          <w:lang w:val="hy-AM"/>
        </w:rPr>
      </w:pPr>
      <w:r w:rsidRPr="0051377A">
        <w:rPr>
          <w:rFonts w:ascii="GHEA Grapalat" w:hAnsi="GHEA Grapalat" w:cs="Sylfaen"/>
          <w:color w:val="000000" w:themeColor="text1"/>
          <w:sz w:val="20"/>
          <w:vertAlign w:val="superscript"/>
          <w:lang w:val="es-ES"/>
        </w:rPr>
        <w:t xml:space="preserve">      </w:t>
      </w:r>
      <w:r w:rsidRPr="0051377A">
        <w:rPr>
          <w:rFonts w:ascii="GHEA Grapalat" w:hAnsi="GHEA Grapalat" w:cs="Sylfaen"/>
          <w:color w:val="000000" w:themeColor="text1"/>
          <w:sz w:val="20"/>
          <w:vertAlign w:val="superscript"/>
          <w:lang w:val="hy-AM"/>
        </w:rPr>
        <w:t>առաջին տեղը զբաղեցրած    մասնակցի անվանումը (ղեկավարի պաշտոնը, անուն ազգանունը)</w:t>
      </w:r>
      <w:r w:rsidRPr="0051377A">
        <w:rPr>
          <w:rFonts w:ascii="GHEA Grapalat" w:hAnsi="GHEA Grapalat" w:cs="Sylfaen"/>
          <w:color w:val="000000" w:themeColor="text1"/>
          <w:sz w:val="20"/>
          <w:vertAlign w:val="superscript"/>
          <w:lang w:val="es-ES"/>
        </w:rPr>
        <w:t xml:space="preserve">  </w:t>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hy-AM"/>
        </w:rPr>
        <w:t>ստորագրություն</w:t>
      </w:r>
      <w:r w:rsidRPr="0051377A">
        <w:rPr>
          <w:rFonts w:ascii="GHEA Grapalat" w:hAnsi="GHEA Grapalat" w:cs="Sylfaen"/>
          <w:color w:val="000000" w:themeColor="text1"/>
          <w:sz w:val="20"/>
          <w:vertAlign w:val="superscript"/>
          <w:lang w:val="hy-AM"/>
        </w:rPr>
        <w:tab/>
      </w:r>
    </w:p>
    <w:p w14:paraId="35BB5836" w14:textId="77777777" w:rsidR="0044364E" w:rsidRPr="0051377A" w:rsidRDefault="0044364E" w:rsidP="00DF47DB">
      <w:pPr>
        <w:jc w:val="both"/>
        <w:rPr>
          <w:rFonts w:ascii="GHEA Grapalat" w:hAnsi="GHEA Grapalat"/>
          <w:color w:val="000000" w:themeColor="text1"/>
          <w:sz w:val="20"/>
          <w:lang w:val="es-ES"/>
        </w:rPr>
      </w:pPr>
    </w:p>
    <w:p w14:paraId="6F33F1EC" w14:textId="77777777" w:rsidR="0044364E" w:rsidRPr="0051377A" w:rsidRDefault="0044364E" w:rsidP="00DF47DB">
      <w:pPr>
        <w:jc w:val="both"/>
        <w:rPr>
          <w:rFonts w:ascii="GHEA Grapalat" w:hAnsi="GHEA Grapalat"/>
          <w:color w:val="000000" w:themeColor="text1"/>
          <w:sz w:val="20"/>
          <w:lang w:val="hy-AM"/>
        </w:rPr>
      </w:pPr>
      <w:r w:rsidRPr="0051377A">
        <w:rPr>
          <w:rFonts w:ascii="GHEA Grapalat" w:hAnsi="GHEA Grapalat"/>
          <w:color w:val="000000" w:themeColor="text1"/>
          <w:sz w:val="20"/>
          <w:lang w:val="hy-AM"/>
        </w:rPr>
        <w:t xml:space="preserve"> </w:t>
      </w:r>
    </w:p>
    <w:p w14:paraId="36D4D090" w14:textId="77777777" w:rsidR="0044364E" w:rsidRPr="0051377A" w:rsidRDefault="0044364E" w:rsidP="00DF47DB">
      <w:pPr>
        <w:jc w:val="right"/>
        <w:rPr>
          <w:rFonts w:ascii="GHEA Grapalat" w:hAnsi="GHEA Grapalat"/>
          <w:color w:val="000000" w:themeColor="text1"/>
          <w:sz w:val="20"/>
          <w:lang w:val="hy-AM"/>
        </w:rPr>
      </w:pPr>
      <w:r w:rsidRPr="0051377A">
        <w:rPr>
          <w:rFonts w:ascii="GHEA Grapalat" w:hAnsi="GHEA Grapalat"/>
          <w:color w:val="000000" w:themeColor="text1"/>
          <w:sz w:val="20"/>
          <w:lang w:val="hy-AM"/>
        </w:rPr>
        <w:t xml:space="preserve">    </w:t>
      </w:r>
    </w:p>
    <w:p w14:paraId="1D51F876" w14:textId="77777777" w:rsidR="0044364E" w:rsidRPr="0051377A" w:rsidRDefault="0044364E" w:rsidP="00DF47DB">
      <w:pPr>
        <w:jc w:val="right"/>
        <w:rPr>
          <w:rFonts w:ascii="GHEA Grapalat" w:hAnsi="GHEA Grapalat" w:cs="Arial"/>
          <w:color w:val="000000" w:themeColor="text1"/>
          <w:sz w:val="20"/>
          <w:lang w:val="hy-AM"/>
        </w:rPr>
      </w:pPr>
      <w:r w:rsidRPr="0051377A">
        <w:rPr>
          <w:rFonts w:ascii="GHEA Grapalat" w:hAnsi="GHEA Grapalat" w:cs="Sylfaen"/>
          <w:color w:val="000000" w:themeColor="text1"/>
          <w:sz w:val="20"/>
          <w:lang w:val="hy-AM"/>
        </w:rPr>
        <w:t>Կ</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Տ</w:t>
      </w:r>
      <w:r w:rsidRPr="0051377A">
        <w:rPr>
          <w:rFonts w:ascii="GHEA Grapalat" w:hAnsi="GHEA Grapalat" w:cs="Arial"/>
          <w:color w:val="000000" w:themeColor="text1"/>
          <w:sz w:val="20"/>
          <w:lang w:val="hy-AM"/>
        </w:rPr>
        <w:t>.</w:t>
      </w:r>
      <w:r w:rsidRPr="0051377A">
        <w:rPr>
          <w:rStyle w:val="FootnoteReference"/>
          <w:rFonts w:ascii="GHEA Grapalat" w:hAnsi="GHEA Grapalat" w:cs="Arial"/>
          <w:color w:val="000000" w:themeColor="text1"/>
          <w:sz w:val="20"/>
          <w:lang w:val="hy-AM"/>
        </w:rPr>
        <w:footnoteReference w:id="4"/>
      </w:r>
      <w:r w:rsidRPr="0051377A">
        <w:rPr>
          <w:rFonts w:ascii="GHEA Grapalat" w:hAnsi="GHEA Grapalat" w:cs="Arial"/>
          <w:color w:val="000000" w:themeColor="text1"/>
          <w:sz w:val="20"/>
          <w:lang w:val="hy-AM"/>
        </w:rPr>
        <w:tab/>
      </w:r>
      <w:r w:rsidRPr="0051377A">
        <w:rPr>
          <w:rFonts w:ascii="GHEA Grapalat" w:hAnsi="GHEA Grapalat" w:cs="Arial"/>
          <w:color w:val="000000" w:themeColor="text1"/>
          <w:sz w:val="20"/>
          <w:lang w:val="hy-AM"/>
        </w:rPr>
        <w:tab/>
        <w:t xml:space="preserve"> </w:t>
      </w:r>
    </w:p>
    <w:p w14:paraId="6CB579AB" w14:textId="77777777" w:rsidR="0044364E" w:rsidRPr="0051377A" w:rsidRDefault="0044364E" w:rsidP="00DF47DB">
      <w:pPr>
        <w:jc w:val="right"/>
        <w:rPr>
          <w:rFonts w:ascii="GHEA Grapalat" w:hAnsi="GHEA Grapalat"/>
          <w:color w:val="000000" w:themeColor="text1"/>
          <w:sz w:val="20"/>
          <w:lang w:val="hy-AM"/>
        </w:rPr>
      </w:pPr>
    </w:p>
    <w:p w14:paraId="090974CF" w14:textId="77777777" w:rsidR="0044364E" w:rsidRPr="0051377A" w:rsidRDefault="0044364E" w:rsidP="00DF47DB">
      <w:pPr>
        <w:jc w:val="right"/>
        <w:rPr>
          <w:rFonts w:ascii="GHEA Grapalat" w:hAnsi="GHEA Grapalat"/>
          <w:color w:val="000000" w:themeColor="text1"/>
          <w:sz w:val="20"/>
          <w:lang w:val="hy-AM"/>
        </w:rPr>
      </w:pPr>
    </w:p>
    <w:p w14:paraId="4AD2DB07" w14:textId="77777777" w:rsidR="0044364E" w:rsidRPr="0051377A" w:rsidRDefault="0044364E" w:rsidP="00DF47DB">
      <w:pPr>
        <w:jc w:val="right"/>
        <w:rPr>
          <w:rFonts w:ascii="GHEA Grapalat" w:hAnsi="GHEA Grapalat"/>
          <w:color w:val="000000" w:themeColor="text1"/>
          <w:sz w:val="20"/>
          <w:lang w:val="hy-AM"/>
        </w:rPr>
      </w:pPr>
    </w:p>
    <w:p w14:paraId="16296D5E" w14:textId="77777777" w:rsidR="0044364E" w:rsidRPr="0051377A" w:rsidRDefault="0044364E" w:rsidP="00DF47DB">
      <w:pPr>
        <w:jc w:val="right"/>
        <w:rPr>
          <w:rFonts w:ascii="GHEA Grapalat" w:hAnsi="GHEA Grapalat"/>
          <w:color w:val="000000" w:themeColor="text1"/>
          <w:sz w:val="20"/>
          <w:lang w:val="hy-AM"/>
        </w:rPr>
      </w:pPr>
    </w:p>
    <w:p w14:paraId="4E55701C" w14:textId="77777777" w:rsidR="0044364E" w:rsidRPr="0051377A" w:rsidRDefault="0044364E" w:rsidP="00DF47DB">
      <w:pPr>
        <w:jc w:val="right"/>
        <w:rPr>
          <w:rFonts w:ascii="GHEA Grapalat" w:hAnsi="GHEA Grapalat"/>
          <w:color w:val="000000" w:themeColor="text1"/>
          <w:sz w:val="20"/>
          <w:lang w:val="hy-AM"/>
        </w:rPr>
      </w:pPr>
    </w:p>
    <w:p w14:paraId="3EBACE85" w14:textId="77777777" w:rsidR="0044364E" w:rsidRPr="0051377A" w:rsidRDefault="0044364E" w:rsidP="00DF47DB">
      <w:pPr>
        <w:jc w:val="right"/>
        <w:rPr>
          <w:rFonts w:ascii="GHEA Grapalat" w:hAnsi="GHEA Grapalat"/>
          <w:color w:val="000000" w:themeColor="text1"/>
          <w:sz w:val="20"/>
          <w:lang w:val="hy-AM"/>
        </w:rPr>
      </w:pPr>
    </w:p>
    <w:p w14:paraId="1F9190D2" w14:textId="77777777" w:rsidR="0044364E" w:rsidRPr="0051377A" w:rsidRDefault="0044364E" w:rsidP="00DF47DB">
      <w:pPr>
        <w:jc w:val="right"/>
        <w:rPr>
          <w:rFonts w:ascii="GHEA Grapalat" w:hAnsi="GHEA Grapalat"/>
          <w:color w:val="000000" w:themeColor="text1"/>
          <w:sz w:val="20"/>
          <w:lang w:val="hy-AM"/>
        </w:rPr>
      </w:pPr>
    </w:p>
    <w:p w14:paraId="2E6D8D39" w14:textId="77777777" w:rsidR="0044364E" w:rsidRPr="0051377A" w:rsidRDefault="0044364E" w:rsidP="00DF47DB">
      <w:pPr>
        <w:jc w:val="right"/>
        <w:rPr>
          <w:rFonts w:ascii="GHEA Grapalat" w:hAnsi="GHEA Grapalat"/>
          <w:color w:val="000000" w:themeColor="text1"/>
          <w:sz w:val="20"/>
          <w:lang w:val="hy-AM"/>
        </w:rPr>
      </w:pPr>
    </w:p>
    <w:p w14:paraId="3BCFA1BE" w14:textId="77777777" w:rsidR="0044364E" w:rsidRPr="0051377A" w:rsidRDefault="0044364E" w:rsidP="00DF47DB">
      <w:pPr>
        <w:jc w:val="right"/>
        <w:rPr>
          <w:rFonts w:ascii="GHEA Grapalat" w:hAnsi="GHEA Grapalat"/>
          <w:color w:val="000000" w:themeColor="text1"/>
          <w:sz w:val="20"/>
          <w:lang w:val="hy-AM"/>
        </w:rPr>
      </w:pPr>
    </w:p>
    <w:p w14:paraId="277CCE4A" w14:textId="77777777" w:rsidR="0044364E" w:rsidRPr="0051377A" w:rsidRDefault="0044364E" w:rsidP="00DF47DB">
      <w:pPr>
        <w:jc w:val="right"/>
        <w:rPr>
          <w:rFonts w:ascii="GHEA Grapalat" w:hAnsi="GHEA Grapalat"/>
          <w:color w:val="000000" w:themeColor="text1"/>
          <w:sz w:val="20"/>
          <w:lang w:val="hy-AM"/>
        </w:rPr>
      </w:pPr>
    </w:p>
    <w:p w14:paraId="7A02C5AB" w14:textId="77777777" w:rsidR="0044364E" w:rsidRPr="0051377A" w:rsidRDefault="0044364E" w:rsidP="00DF47DB">
      <w:pPr>
        <w:jc w:val="right"/>
        <w:rPr>
          <w:rFonts w:ascii="GHEA Grapalat" w:hAnsi="GHEA Grapalat"/>
          <w:color w:val="000000" w:themeColor="text1"/>
          <w:sz w:val="20"/>
          <w:lang w:val="hy-AM"/>
        </w:rPr>
      </w:pPr>
    </w:p>
    <w:p w14:paraId="57663AB0" w14:textId="77777777" w:rsidR="0044364E" w:rsidRPr="0051377A" w:rsidRDefault="0044364E" w:rsidP="00DF47DB">
      <w:pPr>
        <w:jc w:val="right"/>
        <w:rPr>
          <w:rFonts w:ascii="GHEA Grapalat" w:hAnsi="GHEA Grapalat"/>
          <w:color w:val="000000" w:themeColor="text1"/>
          <w:sz w:val="20"/>
          <w:lang w:val="hy-AM"/>
        </w:rPr>
      </w:pPr>
    </w:p>
    <w:p w14:paraId="07E65EAA" w14:textId="77777777" w:rsidR="0044364E" w:rsidRPr="0051377A" w:rsidRDefault="0044364E" w:rsidP="00DF47DB">
      <w:pPr>
        <w:jc w:val="right"/>
        <w:rPr>
          <w:rFonts w:ascii="GHEA Grapalat" w:hAnsi="GHEA Grapalat"/>
          <w:color w:val="000000" w:themeColor="text1"/>
          <w:sz w:val="20"/>
          <w:lang w:val="hy-AM"/>
        </w:rPr>
      </w:pPr>
    </w:p>
    <w:p w14:paraId="2BCA4260" w14:textId="77777777" w:rsidR="0044364E" w:rsidRPr="0051377A" w:rsidRDefault="0044364E" w:rsidP="00DF47DB">
      <w:pPr>
        <w:jc w:val="right"/>
        <w:rPr>
          <w:rFonts w:ascii="GHEA Grapalat" w:hAnsi="GHEA Grapalat"/>
          <w:color w:val="000000" w:themeColor="text1"/>
          <w:sz w:val="20"/>
          <w:lang w:val="hy-AM"/>
        </w:rPr>
      </w:pPr>
    </w:p>
    <w:p w14:paraId="09613392" w14:textId="2C2933FF" w:rsidR="0044364E" w:rsidRPr="0051377A" w:rsidRDefault="0044364E" w:rsidP="00DF47DB">
      <w:pPr>
        <w:jc w:val="right"/>
        <w:rPr>
          <w:rFonts w:ascii="GHEA Grapalat" w:hAnsi="GHEA Grapalat"/>
          <w:color w:val="000000" w:themeColor="text1"/>
          <w:sz w:val="20"/>
          <w:lang w:val="hy-AM"/>
        </w:rPr>
      </w:pPr>
    </w:p>
    <w:p w14:paraId="43BC8CB0" w14:textId="336E079E" w:rsidR="00816F21" w:rsidRPr="0051377A" w:rsidRDefault="00816F21" w:rsidP="00DF47DB">
      <w:pPr>
        <w:jc w:val="right"/>
        <w:rPr>
          <w:rFonts w:ascii="GHEA Grapalat" w:hAnsi="GHEA Grapalat"/>
          <w:color w:val="000000" w:themeColor="text1"/>
          <w:sz w:val="20"/>
          <w:lang w:val="hy-AM"/>
        </w:rPr>
      </w:pPr>
    </w:p>
    <w:p w14:paraId="1F26FD69" w14:textId="35D463C9" w:rsidR="00816F21" w:rsidRPr="0051377A" w:rsidRDefault="00816F21" w:rsidP="00DF47DB">
      <w:pPr>
        <w:jc w:val="right"/>
        <w:rPr>
          <w:rFonts w:ascii="GHEA Grapalat" w:hAnsi="GHEA Grapalat"/>
          <w:color w:val="000000" w:themeColor="text1"/>
          <w:sz w:val="20"/>
          <w:lang w:val="hy-AM"/>
        </w:rPr>
      </w:pPr>
    </w:p>
    <w:p w14:paraId="3004EA2A" w14:textId="4798266C" w:rsidR="00816F21" w:rsidRPr="0051377A" w:rsidRDefault="00816F21" w:rsidP="00DF47DB">
      <w:pPr>
        <w:jc w:val="right"/>
        <w:rPr>
          <w:rFonts w:ascii="GHEA Grapalat" w:hAnsi="GHEA Grapalat"/>
          <w:color w:val="000000" w:themeColor="text1"/>
          <w:sz w:val="20"/>
          <w:lang w:val="hy-AM"/>
        </w:rPr>
      </w:pPr>
    </w:p>
    <w:p w14:paraId="3306DCEB" w14:textId="77777777" w:rsidR="00816F21" w:rsidRPr="0051377A" w:rsidRDefault="00816F21" w:rsidP="00DF47DB">
      <w:pPr>
        <w:jc w:val="right"/>
        <w:rPr>
          <w:rFonts w:ascii="GHEA Grapalat" w:hAnsi="GHEA Grapalat"/>
          <w:color w:val="000000" w:themeColor="text1"/>
          <w:sz w:val="20"/>
          <w:lang w:val="hy-AM"/>
        </w:rPr>
      </w:pPr>
    </w:p>
    <w:p w14:paraId="71042195" w14:textId="77777777" w:rsidR="0044364E" w:rsidRPr="0051377A" w:rsidRDefault="0044364E" w:rsidP="00DF47DB">
      <w:pPr>
        <w:jc w:val="right"/>
        <w:rPr>
          <w:rFonts w:ascii="GHEA Grapalat" w:hAnsi="GHEA Grapalat"/>
          <w:color w:val="000000" w:themeColor="text1"/>
          <w:sz w:val="20"/>
          <w:lang w:val="hy-AM"/>
        </w:rPr>
      </w:pPr>
    </w:p>
    <w:p w14:paraId="46893E26" w14:textId="77777777" w:rsidR="0044364E" w:rsidRPr="0051377A" w:rsidRDefault="0044364E" w:rsidP="00DF47DB">
      <w:pPr>
        <w:jc w:val="right"/>
        <w:rPr>
          <w:rFonts w:ascii="GHEA Grapalat" w:hAnsi="GHEA Grapalat"/>
          <w:color w:val="000000" w:themeColor="text1"/>
          <w:sz w:val="20"/>
          <w:lang w:val="hy-AM"/>
        </w:rPr>
      </w:pPr>
    </w:p>
    <w:p w14:paraId="1A221CBC" w14:textId="77777777" w:rsidR="0044364E" w:rsidRPr="0051377A" w:rsidRDefault="0044364E" w:rsidP="00DF47DB">
      <w:pPr>
        <w:jc w:val="right"/>
        <w:rPr>
          <w:rFonts w:ascii="GHEA Grapalat" w:hAnsi="GHEA Grapalat"/>
          <w:color w:val="000000" w:themeColor="text1"/>
          <w:sz w:val="20"/>
          <w:lang w:val="hy-AM"/>
        </w:rPr>
      </w:pPr>
      <w:r w:rsidRPr="0051377A">
        <w:rPr>
          <w:rFonts w:ascii="GHEA Grapalat" w:hAnsi="GHEA Grapalat"/>
          <w:color w:val="000000" w:themeColor="text1"/>
          <w:sz w:val="20"/>
          <w:lang w:val="hy-AM"/>
        </w:rPr>
        <w:br w:type="page"/>
      </w:r>
    </w:p>
    <w:p w14:paraId="29B5257A" w14:textId="77777777" w:rsidR="0044364E" w:rsidRPr="0051377A" w:rsidRDefault="0044364E" w:rsidP="00DF47DB">
      <w:pPr>
        <w:jc w:val="right"/>
        <w:rPr>
          <w:rFonts w:ascii="GHEA Grapalat" w:hAnsi="GHEA Grapalat"/>
          <w:color w:val="000000" w:themeColor="text1"/>
          <w:sz w:val="20"/>
          <w:lang w:val="hy-AM"/>
        </w:rPr>
      </w:pPr>
    </w:p>
    <w:p w14:paraId="256B703F" w14:textId="77777777" w:rsidR="0044364E" w:rsidRPr="0051377A" w:rsidRDefault="0044364E" w:rsidP="00DF47DB">
      <w:pPr>
        <w:jc w:val="right"/>
        <w:rPr>
          <w:rFonts w:ascii="GHEA Grapalat" w:hAnsi="GHEA Grapalat"/>
          <w:color w:val="000000" w:themeColor="text1"/>
          <w:sz w:val="20"/>
          <w:lang w:val="hy-AM"/>
        </w:rPr>
      </w:pPr>
    </w:p>
    <w:p w14:paraId="25BDD9D6" w14:textId="77777777" w:rsidR="0044364E" w:rsidRPr="0051377A" w:rsidRDefault="0044364E" w:rsidP="00DF47DB">
      <w:pPr>
        <w:rPr>
          <w:color w:val="000000" w:themeColor="text1"/>
          <w:lang w:val="hy-AM"/>
        </w:rPr>
      </w:pPr>
    </w:p>
    <w:p w14:paraId="7F5A9C03" w14:textId="77777777" w:rsidR="0044364E" w:rsidRPr="0051377A" w:rsidRDefault="0044364E" w:rsidP="00DF47DB">
      <w:pPr>
        <w:pStyle w:val="Heading3"/>
        <w:spacing w:line="240" w:lineRule="auto"/>
        <w:ind w:firstLine="567"/>
        <w:jc w:val="right"/>
        <w:rPr>
          <w:rFonts w:ascii="GHEA Grapalat" w:hAnsi="GHEA Grapalat" w:cs="Arial"/>
          <w:b/>
          <w:i w:val="0"/>
          <w:color w:val="000000" w:themeColor="text1"/>
          <w:lang w:val="hy-AM"/>
        </w:rPr>
      </w:pPr>
      <w:r w:rsidRPr="0051377A">
        <w:rPr>
          <w:rFonts w:ascii="GHEA Grapalat" w:hAnsi="GHEA Grapalat" w:cs="Sylfaen"/>
          <w:b/>
          <w:i w:val="0"/>
          <w:color w:val="000000" w:themeColor="text1"/>
          <w:lang w:val="hy-AM"/>
        </w:rPr>
        <w:t>Հավելված</w:t>
      </w:r>
      <w:r w:rsidRPr="0051377A">
        <w:rPr>
          <w:rFonts w:ascii="GHEA Grapalat" w:hAnsi="GHEA Grapalat" w:cs="Arial"/>
          <w:b/>
          <w:i w:val="0"/>
          <w:color w:val="000000" w:themeColor="text1"/>
          <w:lang w:val="hy-AM"/>
        </w:rPr>
        <w:t xml:space="preserve"> 3.1</w:t>
      </w:r>
    </w:p>
    <w:p w14:paraId="522024E9" w14:textId="629DB543" w:rsidR="0044364E" w:rsidRPr="0051377A" w:rsidRDefault="00816F21" w:rsidP="00DF47DB">
      <w:pPr>
        <w:pStyle w:val="BodyTextIndent3"/>
        <w:spacing w:line="240" w:lineRule="auto"/>
        <w:jc w:val="right"/>
        <w:rPr>
          <w:rFonts w:ascii="GHEA Grapalat" w:hAnsi="GHEA Grapalat" w:cs="Arial"/>
          <w:b/>
          <w:color w:val="000000" w:themeColor="text1"/>
          <w:lang w:val="hy-AM"/>
        </w:rPr>
      </w:pPr>
      <w:r w:rsidRPr="0051377A">
        <w:rPr>
          <w:rFonts w:ascii="GHEA Grapalat" w:hAnsi="GHEA Grapalat"/>
          <w:b/>
          <w:i/>
          <w:color w:val="000000" w:themeColor="text1"/>
          <w:lang w:val="af-ZA"/>
        </w:rPr>
        <w:t>&lt;&lt;</w:t>
      </w:r>
      <w:r w:rsidRPr="0051377A">
        <w:rPr>
          <w:rFonts w:ascii="GHEA Grapalat" w:hAnsi="GHEA Grapalat"/>
          <w:b/>
          <w:i/>
          <w:color w:val="000000" w:themeColor="text1"/>
          <w:lang w:val="hy-AM"/>
        </w:rPr>
        <w:t>ԳՀ-</w:t>
      </w:r>
      <w:r w:rsidRPr="0051377A">
        <w:rPr>
          <w:rFonts w:ascii="GHEA Grapalat" w:hAnsi="GHEA Grapalat"/>
          <w:b/>
          <w:i/>
          <w:color w:val="000000" w:themeColor="text1"/>
          <w:lang w:val="af-ZA"/>
        </w:rPr>
        <w:t>ԲՄԱՇՁԲ</w:t>
      </w:r>
      <w:r w:rsidRPr="0051377A">
        <w:rPr>
          <w:rFonts w:ascii="GHEA Grapalat" w:hAnsi="GHEA Grapalat"/>
          <w:b/>
          <w:i/>
          <w:color w:val="000000" w:themeColor="text1"/>
          <w:lang w:val="hy-AM"/>
        </w:rPr>
        <w:t>-19</w:t>
      </w:r>
      <w:r w:rsidRPr="0051377A">
        <w:rPr>
          <w:rFonts w:ascii="GHEA Grapalat" w:hAnsi="GHEA Grapalat"/>
          <w:b/>
          <w:i/>
          <w:color w:val="000000" w:themeColor="text1"/>
          <w:lang w:val="af-ZA"/>
        </w:rPr>
        <w:t>/</w:t>
      </w:r>
      <w:r w:rsidRPr="0051377A">
        <w:rPr>
          <w:rFonts w:ascii="GHEA Grapalat" w:hAnsi="GHEA Grapalat"/>
          <w:b/>
          <w:i/>
          <w:color w:val="000000" w:themeColor="text1"/>
          <w:lang w:val="hy-AM"/>
        </w:rPr>
        <w:t>1</w:t>
      </w:r>
      <w:r w:rsidRPr="0051377A">
        <w:rPr>
          <w:rFonts w:ascii="GHEA Grapalat" w:hAnsi="GHEA Grapalat"/>
          <w:b/>
          <w:i/>
          <w:color w:val="000000" w:themeColor="text1"/>
          <w:lang w:val="af-ZA"/>
        </w:rPr>
        <w:t>&gt;&gt;</w:t>
      </w:r>
      <w:r w:rsidRPr="0051377A">
        <w:rPr>
          <w:rFonts w:ascii="GHEA Grapalat" w:hAnsi="GHEA Grapalat"/>
          <w:b/>
          <w:i/>
          <w:color w:val="000000" w:themeColor="text1"/>
          <w:lang w:val="hy-AM"/>
        </w:rPr>
        <w:t xml:space="preserve"> </w:t>
      </w:r>
      <w:r w:rsidR="0044364E" w:rsidRPr="0051377A">
        <w:rPr>
          <w:rFonts w:ascii="GHEA Grapalat" w:hAnsi="GHEA Grapalat" w:cs="Sylfaen"/>
          <w:b/>
          <w:color w:val="000000" w:themeColor="text1"/>
          <w:lang w:val="hy-AM"/>
        </w:rPr>
        <w:t>ծածկագրով</w:t>
      </w:r>
    </w:p>
    <w:p w14:paraId="3634E85F" w14:textId="77777777" w:rsidR="0044364E" w:rsidRPr="0051377A" w:rsidRDefault="0044364E" w:rsidP="00DF47DB">
      <w:pPr>
        <w:pStyle w:val="BodyTextIndent3"/>
        <w:spacing w:line="240" w:lineRule="auto"/>
        <w:jc w:val="right"/>
        <w:rPr>
          <w:rFonts w:ascii="GHEA Grapalat" w:hAnsi="GHEA Grapalat" w:cs="Arial"/>
          <w:b/>
          <w:color w:val="000000" w:themeColor="text1"/>
          <w:lang w:val="hy-AM"/>
        </w:rPr>
      </w:pPr>
      <w:r w:rsidRPr="0051377A">
        <w:rPr>
          <w:rFonts w:ascii="GHEA Grapalat" w:hAnsi="GHEA Grapalat" w:cs="Sylfaen"/>
          <w:b/>
          <w:color w:val="000000" w:themeColor="text1"/>
          <w:lang w:val="hy-AM"/>
        </w:rPr>
        <w:t>բաց</w:t>
      </w:r>
      <w:r w:rsidRPr="0051377A">
        <w:rPr>
          <w:rFonts w:ascii="GHEA Grapalat" w:hAnsi="GHEA Grapalat" w:cs="Arial"/>
          <w:b/>
          <w:color w:val="000000" w:themeColor="text1"/>
          <w:lang w:val="hy-AM"/>
        </w:rPr>
        <w:t xml:space="preserve"> </w:t>
      </w:r>
      <w:r w:rsidRPr="0051377A">
        <w:rPr>
          <w:rFonts w:ascii="GHEA Grapalat" w:hAnsi="GHEA Grapalat" w:cs="Arial"/>
          <w:b/>
          <w:color w:val="000000" w:themeColor="text1"/>
        </w:rPr>
        <w:t>մրցույթի</w:t>
      </w:r>
      <w:r w:rsidRPr="0051377A">
        <w:rPr>
          <w:rFonts w:ascii="GHEA Grapalat" w:hAnsi="GHEA Grapalat" w:cs="Arial"/>
          <w:b/>
          <w:color w:val="000000" w:themeColor="text1"/>
          <w:lang w:val="hy-AM"/>
        </w:rPr>
        <w:t xml:space="preserve"> </w:t>
      </w:r>
      <w:r w:rsidRPr="0051377A">
        <w:rPr>
          <w:rFonts w:ascii="GHEA Grapalat" w:hAnsi="GHEA Grapalat" w:cs="Sylfaen"/>
          <w:b/>
          <w:color w:val="000000" w:themeColor="text1"/>
          <w:lang w:val="hy-AM"/>
        </w:rPr>
        <w:t>հրավերի</w:t>
      </w:r>
    </w:p>
    <w:p w14:paraId="26C3434E" w14:textId="77777777" w:rsidR="0044364E" w:rsidRPr="0051377A" w:rsidRDefault="0044364E" w:rsidP="00DF47DB">
      <w:pPr>
        <w:ind w:left="-66"/>
        <w:jc w:val="center"/>
        <w:rPr>
          <w:rFonts w:ascii="GHEA Grapalat" w:hAnsi="GHEA Grapalat"/>
          <w:b/>
          <w:color w:val="000000" w:themeColor="text1"/>
          <w:lang w:val="hy-AM"/>
        </w:rPr>
      </w:pPr>
    </w:p>
    <w:p w14:paraId="2BF9C30E" w14:textId="77777777" w:rsidR="0044364E" w:rsidRPr="0051377A" w:rsidRDefault="0044364E" w:rsidP="00DF47DB">
      <w:pPr>
        <w:ind w:left="-66"/>
        <w:jc w:val="center"/>
        <w:rPr>
          <w:rFonts w:ascii="GHEA Grapalat" w:hAnsi="GHEA Grapalat"/>
          <w:b/>
          <w:color w:val="000000" w:themeColor="text1"/>
          <w:lang w:val="hy-AM"/>
        </w:rPr>
      </w:pPr>
    </w:p>
    <w:p w14:paraId="27BCC103" w14:textId="77777777" w:rsidR="0044364E" w:rsidRPr="0051377A" w:rsidRDefault="0044364E" w:rsidP="00DF47DB">
      <w:pPr>
        <w:ind w:left="-66"/>
        <w:jc w:val="center"/>
        <w:rPr>
          <w:rFonts w:ascii="GHEA Grapalat" w:hAnsi="GHEA Grapalat"/>
          <w:b/>
          <w:color w:val="000000" w:themeColor="text1"/>
          <w:sz w:val="20"/>
          <w:lang w:val="hy-AM"/>
        </w:rPr>
      </w:pPr>
      <w:r w:rsidRPr="0051377A">
        <w:rPr>
          <w:rFonts w:ascii="GHEA Grapalat" w:hAnsi="GHEA Grapalat"/>
          <w:b/>
          <w:color w:val="000000" w:themeColor="text1"/>
          <w:sz w:val="20"/>
          <w:lang w:val="hy-AM"/>
        </w:rPr>
        <w:t>Տ Ե Ղ Ե Կ Ա Ն Ք</w:t>
      </w:r>
    </w:p>
    <w:p w14:paraId="0F454A2A" w14:textId="77777777" w:rsidR="0044364E" w:rsidRPr="0051377A" w:rsidRDefault="0044364E" w:rsidP="00DF47DB">
      <w:pPr>
        <w:ind w:left="-66"/>
        <w:jc w:val="center"/>
        <w:rPr>
          <w:rFonts w:ascii="GHEA Grapalat" w:hAnsi="GHEA Grapalat"/>
          <w:b/>
          <w:color w:val="000000" w:themeColor="text1"/>
          <w:sz w:val="20"/>
          <w:lang w:val="hy-AM"/>
        </w:rPr>
      </w:pPr>
      <w:r w:rsidRPr="0051377A">
        <w:rPr>
          <w:rFonts w:ascii="GHEA Grapalat" w:hAnsi="GHEA Grapalat"/>
          <w:b/>
          <w:color w:val="000000" w:themeColor="text1"/>
          <w:sz w:val="20"/>
          <w:lang w:val="hy-AM"/>
        </w:rPr>
        <w:t>կնքվելիք պայմանագրի կատարման համար առաջարկվող տեխնիկական միջոցների (սարքերի, սարքավորումների) մասին</w:t>
      </w:r>
    </w:p>
    <w:p w14:paraId="703AD7F7" w14:textId="77777777" w:rsidR="0044364E" w:rsidRPr="0051377A" w:rsidRDefault="0044364E" w:rsidP="00DF47DB">
      <w:pPr>
        <w:ind w:left="-66"/>
        <w:jc w:val="center"/>
        <w:rPr>
          <w:rFonts w:ascii="GHEA Grapalat" w:hAnsi="GHEA Grapalat" w:cs="Sylfaen"/>
          <w:b/>
          <w:color w:val="000000" w:themeColor="text1"/>
          <w:lang w:val="hy-AM"/>
        </w:rPr>
      </w:pPr>
    </w:p>
    <w:p w14:paraId="1C7C0D1A" w14:textId="77777777" w:rsidR="0044364E" w:rsidRPr="0051377A" w:rsidRDefault="0044364E" w:rsidP="00DF47DB">
      <w:pPr>
        <w:ind w:left="-66"/>
        <w:jc w:val="center"/>
        <w:rPr>
          <w:rFonts w:ascii="GHEA Grapalat" w:hAnsi="GHEA Grapalat"/>
          <w:color w:val="000000" w:themeColor="text1"/>
          <w:sz w:val="20"/>
          <w:lang w:val="hy-AM"/>
        </w:rPr>
      </w:pPr>
    </w:p>
    <w:tbl>
      <w:tblPr>
        <w:tblW w:w="101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1708"/>
        <w:gridCol w:w="4950"/>
        <w:gridCol w:w="2914"/>
      </w:tblGrid>
      <w:tr w:rsidR="0051377A" w:rsidRPr="0051377A" w14:paraId="6D1567E6" w14:textId="77777777" w:rsidTr="00213985">
        <w:tc>
          <w:tcPr>
            <w:tcW w:w="542" w:type="dxa"/>
            <w:vMerge w:val="restart"/>
            <w:vAlign w:val="center"/>
          </w:tcPr>
          <w:p w14:paraId="5E0F6759"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հ/հ</w:t>
            </w:r>
          </w:p>
        </w:tc>
        <w:tc>
          <w:tcPr>
            <w:tcW w:w="9572" w:type="dxa"/>
            <w:gridSpan w:val="3"/>
            <w:vAlign w:val="center"/>
          </w:tcPr>
          <w:p w14:paraId="0FFCB76C"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Տեխնիկական  միջոցի (սարքի, սարքավորման)</w:t>
            </w:r>
          </w:p>
        </w:tc>
      </w:tr>
      <w:tr w:rsidR="0051377A" w:rsidRPr="0051377A" w14:paraId="6F958A2D" w14:textId="77777777" w:rsidTr="00213985">
        <w:tc>
          <w:tcPr>
            <w:tcW w:w="542" w:type="dxa"/>
            <w:vMerge/>
            <w:vAlign w:val="center"/>
          </w:tcPr>
          <w:p w14:paraId="693FCF33" w14:textId="77777777" w:rsidR="0044364E" w:rsidRPr="0051377A" w:rsidRDefault="0044364E" w:rsidP="00DF47DB">
            <w:pPr>
              <w:jc w:val="center"/>
              <w:rPr>
                <w:rFonts w:ascii="GHEA Grapalat" w:hAnsi="GHEA Grapalat"/>
                <w:b/>
                <w:bCs/>
                <w:color w:val="000000" w:themeColor="text1"/>
                <w:sz w:val="16"/>
                <w:szCs w:val="18"/>
                <w:lang w:val="es-ES"/>
              </w:rPr>
            </w:pPr>
          </w:p>
        </w:tc>
        <w:tc>
          <w:tcPr>
            <w:tcW w:w="1708" w:type="dxa"/>
            <w:vAlign w:val="center"/>
          </w:tcPr>
          <w:p w14:paraId="4FFCC00D"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տեսակը</w:t>
            </w:r>
          </w:p>
        </w:tc>
        <w:tc>
          <w:tcPr>
            <w:tcW w:w="4950" w:type="dxa"/>
            <w:vAlign w:val="center"/>
          </w:tcPr>
          <w:p w14:paraId="2E609B79"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մակնիշը, պետհամարանիշը (եթե առկա է) և արտադրության տարեթիվը</w:t>
            </w:r>
          </w:p>
        </w:tc>
        <w:tc>
          <w:tcPr>
            <w:tcW w:w="2914" w:type="dxa"/>
            <w:vAlign w:val="center"/>
          </w:tcPr>
          <w:p w14:paraId="4B394840"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նկատմամբ իրավունքի տեսակը</w:t>
            </w:r>
          </w:p>
        </w:tc>
      </w:tr>
      <w:tr w:rsidR="0051377A" w:rsidRPr="0051377A" w14:paraId="27B7E11F" w14:textId="77777777" w:rsidTr="00213985">
        <w:tc>
          <w:tcPr>
            <w:tcW w:w="542" w:type="dxa"/>
          </w:tcPr>
          <w:p w14:paraId="56E2D2C3" w14:textId="77777777" w:rsidR="0044364E" w:rsidRPr="0051377A" w:rsidRDefault="0044364E" w:rsidP="00DF47DB">
            <w:pPr>
              <w:jc w:val="center"/>
              <w:rPr>
                <w:rFonts w:ascii="GHEA Grapalat" w:hAnsi="GHEA Grapalat"/>
                <w:color w:val="000000" w:themeColor="text1"/>
                <w:sz w:val="20"/>
              </w:rPr>
            </w:pPr>
          </w:p>
        </w:tc>
        <w:tc>
          <w:tcPr>
            <w:tcW w:w="1708" w:type="dxa"/>
          </w:tcPr>
          <w:p w14:paraId="56BC6AC4" w14:textId="77777777" w:rsidR="0044364E" w:rsidRPr="0051377A" w:rsidRDefault="0044364E" w:rsidP="00DF47DB">
            <w:pPr>
              <w:jc w:val="center"/>
              <w:rPr>
                <w:rFonts w:ascii="GHEA Grapalat" w:hAnsi="GHEA Grapalat"/>
                <w:color w:val="000000" w:themeColor="text1"/>
                <w:sz w:val="20"/>
              </w:rPr>
            </w:pPr>
          </w:p>
        </w:tc>
        <w:tc>
          <w:tcPr>
            <w:tcW w:w="4950" w:type="dxa"/>
          </w:tcPr>
          <w:p w14:paraId="1558B893" w14:textId="77777777" w:rsidR="0044364E" w:rsidRPr="0051377A" w:rsidRDefault="0044364E" w:rsidP="00DF47DB">
            <w:pPr>
              <w:jc w:val="center"/>
              <w:rPr>
                <w:rFonts w:ascii="GHEA Grapalat" w:hAnsi="GHEA Grapalat"/>
                <w:color w:val="000000" w:themeColor="text1"/>
                <w:sz w:val="20"/>
              </w:rPr>
            </w:pPr>
          </w:p>
        </w:tc>
        <w:tc>
          <w:tcPr>
            <w:tcW w:w="2914" w:type="dxa"/>
          </w:tcPr>
          <w:p w14:paraId="07AD8AF0" w14:textId="77777777" w:rsidR="0044364E" w:rsidRPr="0051377A" w:rsidRDefault="0044364E" w:rsidP="00DF47DB">
            <w:pPr>
              <w:jc w:val="center"/>
              <w:rPr>
                <w:rFonts w:ascii="GHEA Grapalat" w:hAnsi="GHEA Grapalat"/>
                <w:color w:val="000000" w:themeColor="text1"/>
                <w:sz w:val="20"/>
              </w:rPr>
            </w:pPr>
          </w:p>
        </w:tc>
      </w:tr>
      <w:tr w:rsidR="0051377A" w:rsidRPr="0051377A" w14:paraId="176A9FD9" w14:textId="77777777" w:rsidTr="00213985">
        <w:tc>
          <w:tcPr>
            <w:tcW w:w="542" w:type="dxa"/>
          </w:tcPr>
          <w:p w14:paraId="5444241F" w14:textId="77777777" w:rsidR="0044364E" w:rsidRPr="0051377A" w:rsidRDefault="0044364E" w:rsidP="00DF47DB">
            <w:pPr>
              <w:jc w:val="center"/>
              <w:rPr>
                <w:rFonts w:ascii="GHEA Grapalat" w:hAnsi="GHEA Grapalat"/>
                <w:color w:val="000000" w:themeColor="text1"/>
                <w:sz w:val="20"/>
              </w:rPr>
            </w:pPr>
          </w:p>
        </w:tc>
        <w:tc>
          <w:tcPr>
            <w:tcW w:w="1708" w:type="dxa"/>
          </w:tcPr>
          <w:p w14:paraId="552AAC80" w14:textId="77777777" w:rsidR="0044364E" w:rsidRPr="0051377A" w:rsidRDefault="0044364E" w:rsidP="00DF47DB">
            <w:pPr>
              <w:jc w:val="center"/>
              <w:rPr>
                <w:rFonts w:ascii="GHEA Grapalat" w:hAnsi="GHEA Grapalat"/>
                <w:color w:val="000000" w:themeColor="text1"/>
                <w:sz w:val="20"/>
              </w:rPr>
            </w:pPr>
          </w:p>
        </w:tc>
        <w:tc>
          <w:tcPr>
            <w:tcW w:w="4950" w:type="dxa"/>
          </w:tcPr>
          <w:p w14:paraId="61289246" w14:textId="77777777" w:rsidR="0044364E" w:rsidRPr="0051377A" w:rsidRDefault="0044364E" w:rsidP="00DF47DB">
            <w:pPr>
              <w:jc w:val="center"/>
              <w:rPr>
                <w:rFonts w:ascii="GHEA Grapalat" w:hAnsi="GHEA Grapalat"/>
                <w:color w:val="000000" w:themeColor="text1"/>
                <w:sz w:val="20"/>
              </w:rPr>
            </w:pPr>
          </w:p>
        </w:tc>
        <w:tc>
          <w:tcPr>
            <w:tcW w:w="2914" w:type="dxa"/>
          </w:tcPr>
          <w:p w14:paraId="6C807738" w14:textId="77777777" w:rsidR="0044364E" w:rsidRPr="0051377A" w:rsidRDefault="0044364E" w:rsidP="00DF47DB">
            <w:pPr>
              <w:jc w:val="center"/>
              <w:rPr>
                <w:rFonts w:ascii="GHEA Grapalat" w:hAnsi="GHEA Grapalat"/>
                <w:color w:val="000000" w:themeColor="text1"/>
                <w:sz w:val="20"/>
              </w:rPr>
            </w:pPr>
          </w:p>
        </w:tc>
      </w:tr>
      <w:tr w:rsidR="0051377A" w:rsidRPr="0051377A" w14:paraId="5A2E1042" w14:textId="77777777" w:rsidTr="00213985">
        <w:tc>
          <w:tcPr>
            <w:tcW w:w="542" w:type="dxa"/>
          </w:tcPr>
          <w:p w14:paraId="70830F16" w14:textId="77777777" w:rsidR="0044364E" w:rsidRPr="0051377A" w:rsidRDefault="0044364E" w:rsidP="00DF47DB">
            <w:pPr>
              <w:jc w:val="center"/>
              <w:rPr>
                <w:rFonts w:ascii="GHEA Grapalat" w:hAnsi="GHEA Grapalat"/>
                <w:color w:val="000000" w:themeColor="text1"/>
                <w:sz w:val="20"/>
              </w:rPr>
            </w:pPr>
          </w:p>
        </w:tc>
        <w:tc>
          <w:tcPr>
            <w:tcW w:w="1708" w:type="dxa"/>
          </w:tcPr>
          <w:p w14:paraId="6EE6B53A" w14:textId="77777777" w:rsidR="0044364E" w:rsidRPr="0051377A" w:rsidRDefault="0044364E" w:rsidP="00DF47DB">
            <w:pPr>
              <w:jc w:val="center"/>
              <w:rPr>
                <w:rFonts w:ascii="GHEA Grapalat" w:hAnsi="GHEA Grapalat"/>
                <w:color w:val="000000" w:themeColor="text1"/>
                <w:sz w:val="20"/>
              </w:rPr>
            </w:pPr>
          </w:p>
        </w:tc>
        <w:tc>
          <w:tcPr>
            <w:tcW w:w="4950" w:type="dxa"/>
          </w:tcPr>
          <w:p w14:paraId="23C36430" w14:textId="77777777" w:rsidR="0044364E" w:rsidRPr="0051377A" w:rsidRDefault="0044364E" w:rsidP="00DF47DB">
            <w:pPr>
              <w:jc w:val="center"/>
              <w:rPr>
                <w:rFonts w:ascii="GHEA Grapalat" w:hAnsi="GHEA Grapalat"/>
                <w:color w:val="000000" w:themeColor="text1"/>
                <w:sz w:val="20"/>
              </w:rPr>
            </w:pPr>
          </w:p>
        </w:tc>
        <w:tc>
          <w:tcPr>
            <w:tcW w:w="2914" w:type="dxa"/>
          </w:tcPr>
          <w:p w14:paraId="19E7517E" w14:textId="77777777" w:rsidR="0044364E" w:rsidRPr="0051377A" w:rsidRDefault="0044364E" w:rsidP="00DF47DB">
            <w:pPr>
              <w:jc w:val="center"/>
              <w:rPr>
                <w:rFonts w:ascii="GHEA Grapalat" w:hAnsi="GHEA Grapalat"/>
                <w:color w:val="000000" w:themeColor="text1"/>
                <w:sz w:val="20"/>
              </w:rPr>
            </w:pPr>
          </w:p>
        </w:tc>
      </w:tr>
    </w:tbl>
    <w:p w14:paraId="3432AABD" w14:textId="77777777" w:rsidR="0044364E" w:rsidRPr="0051377A" w:rsidRDefault="0044364E" w:rsidP="00DF47DB">
      <w:pPr>
        <w:jc w:val="both"/>
        <w:rPr>
          <w:rFonts w:ascii="GHEA Grapalat" w:hAnsi="GHEA Grapalat" w:cs="Arial"/>
          <w:color w:val="000000" w:themeColor="text1"/>
          <w:sz w:val="20"/>
          <w:szCs w:val="20"/>
          <w:lang w:val="es-ES"/>
        </w:rPr>
      </w:pPr>
    </w:p>
    <w:p w14:paraId="16CCEAAE" w14:textId="77777777" w:rsidR="0044364E" w:rsidRPr="0051377A" w:rsidRDefault="0044364E" w:rsidP="00DF47DB">
      <w:pPr>
        <w:jc w:val="both"/>
        <w:rPr>
          <w:rFonts w:ascii="GHEA Grapalat" w:hAnsi="GHEA Grapalat" w:cs="Arial"/>
          <w:color w:val="000000" w:themeColor="text1"/>
          <w:sz w:val="22"/>
          <w:szCs w:val="22"/>
          <w:lang w:val="es-ES"/>
        </w:rPr>
      </w:pPr>
      <w:r w:rsidRPr="0051377A">
        <w:rPr>
          <w:rFonts w:ascii="GHEA Grapalat" w:hAnsi="GHEA Grapalat" w:cs="Arial"/>
          <w:color w:val="000000" w:themeColor="text1"/>
          <w:sz w:val="20"/>
          <w:szCs w:val="20"/>
          <w:lang w:val="es-ES"/>
        </w:rPr>
        <w:tab/>
        <w:t>Կից ներկայացվում է սույն տեղեկանքում նշված տեխնիկական միջոցների տեխնիկական անձնագրերի և այդ միջոցների</w:t>
      </w:r>
      <w:r w:rsidRPr="0051377A">
        <w:rPr>
          <w:rFonts w:ascii="GHEA Grapalat" w:hAnsi="GHEA Grapalat" w:cs="Arial"/>
          <w:color w:val="000000" w:themeColor="text1"/>
          <w:sz w:val="22"/>
          <w:szCs w:val="22"/>
          <w:lang w:val="hy-AM"/>
        </w:rPr>
        <w:t xml:space="preserve"> </w:t>
      </w:r>
      <w:r w:rsidRPr="0051377A">
        <w:rPr>
          <w:rFonts w:ascii="GHEA Grapalat" w:hAnsi="GHEA Grapalat" w:cs="Arial"/>
          <w:color w:val="000000" w:themeColor="text1"/>
          <w:sz w:val="20"/>
          <w:szCs w:val="20"/>
          <w:lang w:val="es-ES"/>
        </w:rPr>
        <w:t>նկատմամբ</w:t>
      </w:r>
      <w:r w:rsidRPr="0051377A">
        <w:rPr>
          <w:rFonts w:ascii="GHEA Grapalat" w:hAnsi="GHEA Grapalat" w:cs="Arial"/>
          <w:color w:val="000000" w:themeColor="text1"/>
          <w:sz w:val="22"/>
          <w:szCs w:val="22"/>
          <w:lang w:val="hy-AM"/>
        </w:rPr>
        <w:t xml:space="preserve"> </w:t>
      </w:r>
      <w:r w:rsidRPr="0051377A">
        <w:rPr>
          <w:rFonts w:ascii="GHEA Grapalat" w:hAnsi="GHEA Grapalat" w:cs="Arial"/>
          <w:color w:val="000000" w:themeColor="text1"/>
          <w:sz w:val="22"/>
          <w:szCs w:val="22"/>
          <w:u w:val="single"/>
          <w:lang w:val="es-ES"/>
        </w:rPr>
        <w:tab/>
      </w:r>
      <w:r w:rsidRPr="0051377A">
        <w:rPr>
          <w:rFonts w:ascii="GHEA Grapalat" w:hAnsi="GHEA Grapalat" w:cs="Arial"/>
          <w:color w:val="000000" w:themeColor="text1"/>
          <w:sz w:val="22"/>
          <w:szCs w:val="22"/>
          <w:u w:val="single"/>
          <w:lang w:val="es-ES"/>
        </w:rPr>
        <w:tab/>
      </w:r>
      <w:r w:rsidRPr="0051377A">
        <w:rPr>
          <w:rFonts w:ascii="GHEA Grapalat" w:hAnsi="GHEA Grapalat" w:cs="Arial"/>
          <w:color w:val="000000" w:themeColor="text1"/>
          <w:sz w:val="22"/>
          <w:szCs w:val="22"/>
          <w:u w:val="single"/>
          <w:lang w:val="es-ES"/>
        </w:rPr>
        <w:tab/>
        <w:t xml:space="preserve">      </w:t>
      </w:r>
      <w:r w:rsidRPr="0051377A">
        <w:rPr>
          <w:rFonts w:ascii="GHEA Grapalat" w:hAnsi="GHEA Grapalat" w:cs="Arial"/>
          <w:color w:val="000000" w:themeColor="text1"/>
          <w:sz w:val="22"/>
          <w:szCs w:val="22"/>
          <w:u w:val="single"/>
          <w:lang w:val="es-ES"/>
        </w:rPr>
        <w:tab/>
      </w:r>
      <w:r w:rsidRPr="0051377A">
        <w:rPr>
          <w:rFonts w:ascii="GHEA Grapalat" w:hAnsi="GHEA Grapalat" w:cs="Arial"/>
          <w:color w:val="000000" w:themeColor="text1"/>
          <w:sz w:val="22"/>
          <w:szCs w:val="22"/>
          <w:u w:val="single"/>
          <w:lang w:val="es-ES"/>
        </w:rPr>
        <w:tab/>
        <w:t xml:space="preserve">         </w:t>
      </w:r>
      <w:r w:rsidRPr="0051377A">
        <w:rPr>
          <w:rFonts w:ascii="GHEA Grapalat" w:hAnsi="GHEA Grapalat" w:cs="Arial"/>
          <w:color w:val="000000" w:themeColor="text1"/>
          <w:sz w:val="20"/>
          <w:szCs w:val="20"/>
          <w:lang w:val="es-ES"/>
        </w:rPr>
        <w:t>-ի սեփականությունը կամ</w:t>
      </w:r>
      <w:r w:rsidRPr="0051377A">
        <w:rPr>
          <w:rFonts w:ascii="GHEA Grapalat" w:hAnsi="GHEA Grapalat" w:cs="Arial"/>
          <w:color w:val="000000" w:themeColor="text1"/>
          <w:sz w:val="22"/>
          <w:szCs w:val="22"/>
          <w:lang w:val="hy-AM"/>
        </w:rPr>
        <w:t xml:space="preserve"> </w:t>
      </w:r>
    </w:p>
    <w:p w14:paraId="4E53DCC4" w14:textId="77777777" w:rsidR="0044364E" w:rsidRPr="0051377A" w:rsidRDefault="0044364E" w:rsidP="00DF47DB">
      <w:pPr>
        <w:jc w:val="both"/>
        <w:rPr>
          <w:rFonts w:ascii="GHEA Grapalat" w:hAnsi="GHEA Grapalat" w:cs="Arial"/>
          <w:color w:val="000000" w:themeColor="text1"/>
          <w:sz w:val="20"/>
          <w:szCs w:val="20"/>
          <w:u w:val="single"/>
          <w:lang w:val="es-ES"/>
        </w:rPr>
      </w:pPr>
      <w:r w:rsidRPr="0051377A">
        <w:rPr>
          <w:rFonts w:ascii="GHEA Grapalat" w:hAnsi="GHEA Grapalat"/>
          <w:color w:val="000000" w:themeColor="text1"/>
          <w:sz w:val="20"/>
          <w:vertAlign w:val="superscript"/>
          <w:lang w:val="es-ES"/>
        </w:rPr>
        <w:t xml:space="preserve">                                                                                                                        </w:t>
      </w:r>
      <w:r w:rsidRPr="0051377A">
        <w:rPr>
          <w:rFonts w:ascii="GHEA Grapalat" w:hAnsi="GHEA Grapalat"/>
          <w:color w:val="000000" w:themeColor="text1"/>
          <w:sz w:val="20"/>
          <w:vertAlign w:val="superscript"/>
          <w:lang w:val="hy-AM"/>
        </w:rPr>
        <w:t>առաջին տեղը զբաղեց</w:t>
      </w:r>
      <w:r w:rsidRPr="0051377A">
        <w:rPr>
          <w:rFonts w:ascii="GHEA Grapalat" w:hAnsi="GHEA Grapalat"/>
          <w:color w:val="000000" w:themeColor="text1"/>
          <w:sz w:val="20"/>
          <w:vertAlign w:val="superscript"/>
        </w:rPr>
        <w:t>րած</w:t>
      </w:r>
      <w:r w:rsidRPr="0051377A">
        <w:rPr>
          <w:rFonts w:ascii="GHEA Grapalat" w:hAnsi="GHEA Grapalat"/>
          <w:color w:val="000000" w:themeColor="text1"/>
          <w:sz w:val="20"/>
          <w:vertAlign w:val="superscript"/>
          <w:lang w:val="hy-AM"/>
        </w:rPr>
        <w:t xml:space="preserve"> մասնակցի անվանումը</w:t>
      </w:r>
    </w:p>
    <w:p w14:paraId="024936F4" w14:textId="77777777" w:rsidR="0044364E" w:rsidRPr="0051377A" w:rsidRDefault="0044364E" w:rsidP="00DF47DB">
      <w:pPr>
        <w:jc w:val="both"/>
        <w:rPr>
          <w:rFonts w:ascii="GHEA Grapalat" w:hAnsi="GHEA Grapalat" w:cs="Arial"/>
          <w:color w:val="000000" w:themeColor="text1"/>
          <w:sz w:val="20"/>
          <w:szCs w:val="20"/>
          <w:lang w:val="es-ES"/>
        </w:rPr>
      </w:pPr>
      <w:r w:rsidRPr="0051377A">
        <w:rPr>
          <w:rFonts w:ascii="GHEA Grapalat" w:hAnsi="GHEA Grapalat" w:cs="Arial"/>
          <w:color w:val="000000" w:themeColor="text1"/>
          <w:sz w:val="20"/>
          <w:szCs w:val="20"/>
          <w:lang w:val="es-ES"/>
        </w:rPr>
        <w:t>ժամանակավոր օգտագործման իրավունքը հավաստող փաստաթղթերի պատճենները։</w:t>
      </w:r>
    </w:p>
    <w:p w14:paraId="4DCDE9C2" w14:textId="77777777" w:rsidR="0044364E" w:rsidRPr="0051377A" w:rsidRDefault="0044364E" w:rsidP="00DF47DB">
      <w:pPr>
        <w:ind w:left="-66"/>
        <w:jc w:val="right"/>
        <w:rPr>
          <w:rFonts w:ascii="GHEA Grapalat" w:hAnsi="GHEA Grapalat"/>
          <w:color w:val="000000" w:themeColor="text1"/>
          <w:sz w:val="22"/>
          <w:szCs w:val="22"/>
          <w:lang w:val="hy-AM"/>
        </w:rPr>
      </w:pPr>
    </w:p>
    <w:p w14:paraId="6F8D9D61" w14:textId="77777777" w:rsidR="0044364E" w:rsidRPr="0051377A" w:rsidRDefault="0044364E" w:rsidP="00DF47DB">
      <w:pPr>
        <w:ind w:left="-66"/>
        <w:jc w:val="right"/>
        <w:rPr>
          <w:rFonts w:ascii="GHEA Grapalat" w:hAnsi="GHEA Grapalat"/>
          <w:color w:val="000000" w:themeColor="text1"/>
          <w:sz w:val="20"/>
          <w:lang w:val="es-ES"/>
        </w:rPr>
      </w:pPr>
    </w:p>
    <w:p w14:paraId="26DB8448" w14:textId="77777777" w:rsidR="0044364E" w:rsidRPr="0051377A" w:rsidRDefault="0044364E" w:rsidP="00DF47DB">
      <w:pPr>
        <w:ind w:left="-66"/>
        <w:jc w:val="right"/>
        <w:rPr>
          <w:rFonts w:ascii="GHEA Grapalat" w:hAnsi="GHEA Grapalat"/>
          <w:color w:val="000000" w:themeColor="text1"/>
          <w:sz w:val="20"/>
          <w:lang w:val="es-ES"/>
        </w:rPr>
      </w:pPr>
    </w:p>
    <w:p w14:paraId="4E6E8351" w14:textId="77777777" w:rsidR="0044364E" w:rsidRPr="0051377A" w:rsidRDefault="0044364E" w:rsidP="00DF47DB">
      <w:pPr>
        <w:ind w:left="-66"/>
        <w:jc w:val="right"/>
        <w:rPr>
          <w:rFonts w:ascii="GHEA Grapalat" w:hAnsi="GHEA Grapalat"/>
          <w:color w:val="000000" w:themeColor="text1"/>
          <w:sz w:val="20"/>
          <w:lang w:val="es-ES"/>
        </w:rPr>
      </w:pPr>
    </w:p>
    <w:p w14:paraId="00B08702" w14:textId="77777777" w:rsidR="0044364E" w:rsidRPr="0051377A" w:rsidRDefault="0044364E" w:rsidP="00DF47DB">
      <w:pPr>
        <w:ind w:left="-66"/>
        <w:jc w:val="right"/>
        <w:rPr>
          <w:rFonts w:ascii="GHEA Grapalat" w:hAnsi="GHEA Grapalat"/>
          <w:color w:val="000000" w:themeColor="text1"/>
          <w:sz w:val="20"/>
          <w:lang w:val="es-ES"/>
        </w:rPr>
      </w:pPr>
    </w:p>
    <w:p w14:paraId="0F37FD45" w14:textId="77777777" w:rsidR="0044364E" w:rsidRPr="0051377A" w:rsidRDefault="0044364E" w:rsidP="00DF47DB">
      <w:pPr>
        <w:rPr>
          <w:rFonts w:ascii="GHEA Grapalat" w:hAnsi="GHEA Grapalat"/>
          <w:color w:val="000000" w:themeColor="text1"/>
          <w:sz w:val="20"/>
          <w:lang w:val="es-ES"/>
        </w:rPr>
      </w:pPr>
    </w:p>
    <w:p w14:paraId="71FBF39E" w14:textId="77777777" w:rsidR="0044364E" w:rsidRPr="0051377A" w:rsidRDefault="0044364E" w:rsidP="00DF47DB">
      <w:pPr>
        <w:jc w:val="both"/>
        <w:rPr>
          <w:rFonts w:ascii="GHEA Grapalat" w:hAnsi="GHEA Grapalat"/>
          <w:color w:val="000000" w:themeColor="text1"/>
          <w:sz w:val="20"/>
          <w:u w:val="single"/>
          <w:lang w:val="es-ES"/>
        </w:rPr>
      </w:pP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p>
    <w:p w14:paraId="69BDD88A" w14:textId="77777777" w:rsidR="0044364E" w:rsidRPr="0051377A" w:rsidRDefault="0044364E" w:rsidP="00DF47DB">
      <w:pPr>
        <w:jc w:val="both"/>
        <w:rPr>
          <w:rFonts w:ascii="GHEA Grapalat" w:hAnsi="GHEA Grapalat" w:cs="Sylfaen"/>
          <w:color w:val="000000" w:themeColor="text1"/>
          <w:sz w:val="20"/>
          <w:vertAlign w:val="superscript"/>
          <w:lang w:val="hy-AM"/>
        </w:rPr>
      </w:pPr>
      <w:r w:rsidRPr="0051377A">
        <w:rPr>
          <w:rFonts w:ascii="GHEA Grapalat" w:hAnsi="GHEA Grapalat" w:cs="Sylfaen"/>
          <w:color w:val="000000" w:themeColor="text1"/>
          <w:sz w:val="20"/>
          <w:vertAlign w:val="superscript"/>
          <w:lang w:val="es-ES"/>
        </w:rPr>
        <w:t xml:space="preserve">      </w:t>
      </w:r>
      <w:r w:rsidRPr="0051377A">
        <w:rPr>
          <w:rFonts w:ascii="GHEA Grapalat" w:hAnsi="GHEA Grapalat" w:cs="Sylfaen"/>
          <w:color w:val="000000" w:themeColor="text1"/>
          <w:sz w:val="20"/>
          <w:vertAlign w:val="superscript"/>
          <w:lang w:val="hy-AM"/>
        </w:rPr>
        <w:t>առաջին տեղը զբաղեցրած    մասնակցի անվանումը (ղեկավարի պաշտոնը, անուն ազգանունը)</w:t>
      </w:r>
      <w:r w:rsidRPr="0051377A">
        <w:rPr>
          <w:rFonts w:ascii="GHEA Grapalat" w:hAnsi="GHEA Grapalat" w:cs="Sylfaen"/>
          <w:color w:val="000000" w:themeColor="text1"/>
          <w:sz w:val="20"/>
          <w:vertAlign w:val="superscript"/>
          <w:lang w:val="es-ES"/>
        </w:rPr>
        <w:t xml:space="preserve">  </w:t>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hy-AM"/>
        </w:rPr>
        <w:t>ստորագրություն</w:t>
      </w:r>
      <w:r w:rsidRPr="0051377A">
        <w:rPr>
          <w:rFonts w:ascii="GHEA Grapalat" w:hAnsi="GHEA Grapalat" w:cs="Sylfaen"/>
          <w:color w:val="000000" w:themeColor="text1"/>
          <w:sz w:val="20"/>
          <w:vertAlign w:val="superscript"/>
          <w:lang w:val="hy-AM"/>
        </w:rPr>
        <w:tab/>
      </w:r>
    </w:p>
    <w:p w14:paraId="33290A2A" w14:textId="77777777" w:rsidR="0044364E" w:rsidRPr="0051377A" w:rsidRDefault="0044364E" w:rsidP="00DF47DB">
      <w:pPr>
        <w:jc w:val="both"/>
        <w:rPr>
          <w:rFonts w:ascii="GHEA Grapalat" w:hAnsi="GHEA Grapalat"/>
          <w:color w:val="000000" w:themeColor="text1"/>
          <w:sz w:val="20"/>
          <w:lang w:val="es-ES"/>
        </w:rPr>
      </w:pPr>
    </w:p>
    <w:p w14:paraId="4877B38A" w14:textId="77777777" w:rsidR="0044364E" w:rsidRPr="0051377A" w:rsidRDefault="0044364E" w:rsidP="00DF47DB">
      <w:pPr>
        <w:jc w:val="right"/>
        <w:rPr>
          <w:rFonts w:ascii="GHEA Grapalat" w:hAnsi="GHEA Grapalat"/>
          <w:color w:val="000000" w:themeColor="text1"/>
          <w:sz w:val="20"/>
          <w:lang w:val="hy-AM"/>
        </w:rPr>
      </w:pPr>
      <w:r w:rsidRPr="0051377A">
        <w:rPr>
          <w:rFonts w:ascii="GHEA Grapalat" w:hAnsi="GHEA Grapalat"/>
          <w:color w:val="000000" w:themeColor="text1"/>
          <w:sz w:val="20"/>
          <w:lang w:val="hy-AM"/>
        </w:rPr>
        <w:t xml:space="preserve">    </w:t>
      </w:r>
    </w:p>
    <w:p w14:paraId="332F9D82" w14:textId="77777777" w:rsidR="0044364E" w:rsidRPr="0051377A" w:rsidRDefault="0044364E" w:rsidP="00DF47DB">
      <w:pPr>
        <w:jc w:val="right"/>
        <w:rPr>
          <w:rFonts w:ascii="GHEA Grapalat" w:hAnsi="GHEA Grapalat" w:cs="Arial"/>
          <w:color w:val="000000" w:themeColor="text1"/>
          <w:sz w:val="20"/>
          <w:lang w:val="hy-AM"/>
        </w:rPr>
      </w:pPr>
      <w:r w:rsidRPr="0051377A">
        <w:rPr>
          <w:rFonts w:ascii="GHEA Grapalat" w:hAnsi="GHEA Grapalat" w:cs="Sylfaen"/>
          <w:color w:val="000000" w:themeColor="text1"/>
          <w:sz w:val="20"/>
          <w:lang w:val="hy-AM"/>
        </w:rPr>
        <w:t>Կ</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Տ</w:t>
      </w:r>
      <w:r w:rsidRPr="0051377A">
        <w:rPr>
          <w:rFonts w:ascii="GHEA Grapalat" w:hAnsi="GHEA Grapalat" w:cs="Arial"/>
          <w:color w:val="000000" w:themeColor="text1"/>
          <w:sz w:val="20"/>
          <w:lang w:val="hy-AM"/>
        </w:rPr>
        <w:t>.</w:t>
      </w:r>
      <w:r w:rsidRPr="0051377A">
        <w:rPr>
          <w:rStyle w:val="FootnoteReference"/>
          <w:rFonts w:ascii="GHEA Grapalat" w:hAnsi="GHEA Grapalat" w:cs="Arial"/>
          <w:color w:val="000000" w:themeColor="text1"/>
          <w:sz w:val="20"/>
          <w:lang w:val="hy-AM"/>
        </w:rPr>
        <w:footnoteReference w:id="5"/>
      </w:r>
      <w:r w:rsidRPr="0051377A">
        <w:rPr>
          <w:rFonts w:ascii="GHEA Grapalat" w:hAnsi="GHEA Grapalat" w:cs="Arial"/>
          <w:color w:val="000000" w:themeColor="text1"/>
          <w:sz w:val="20"/>
          <w:lang w:val="hy-AM"/>
        </w:rPr>
        <w:tab/>
      </w:r>
      <w:r w:rsidRPr="0051377A">
        <w:rPr>
          <w:rFonts w:ascii="GHEA Grapalat" w:hAnsi="GHEA Grapalat" w:cs="Arial"/>
          <w:color w:val="000000" w:themeColor="text1"/>
          <w:sz w:val="20"/>
          <w:lang w:val="hy-AM"/>
        </w:rPr>
        <w:tab/>
        <w:t xml:space="preserve"> </w:t>
      </w:r>
    </w:p>
    <w:p w14:paraId="44BA5F0A" w14:textId="77777777" w:rsidR="0044364E" w:rsidRPr="0051377A" w:rsidRDefault="0044364E" w:rsidP="00DF47DB">
      <w:pPr>
        <w:jc w:val="right"/>
        <w:rPr>
          <w:rFonts w:ascii="GHEA Grapalat" w:hAnsi="GHEA Grapalat"/>
          <w:color w:val="000000" w:themeColor="text1"/>
          <w:sz w:val="20"/>
          <w:lang w:val="hy-AM"/>
        </w:rPr>
      </w:pPr>
    </w:p>
    <w:p w14:paraId="3CDCE22B" w14:textId="77777777" w:rsidR="0044364E" w:rsidRPr="0051377A" w:rsidRDefault="0044364E" w:rsidP="00DF47DB">
      <w:pPr>
        <w:ind w:right="891"/>
        <w:jc w:val="right"/>
        <w:rPr>
          <w:rFonts w:ascii="GHEA Grapalat" w:hAnsi="GHEA Grapalat"/>
          <w:color w:val="000000" w:themeColor="text1"/>
          <w:sz w:val="16"/>
          <w:szCs w:val="16"/>
          <w:lang w:val="hy-AM"/>
        </w:rPr>
      </w:pPr>
    </w:p>
    <w:p w14:paraId="00DD55CE" w14:textId="77777777" w:rsidR="0044364E" w:rsidRPr="0051377A" w:rsidRDefault="0044364E" w:rsidP="00DF47DB">
      <w:pPr>
        <w:ind w:right="891"/>
        <w:jc w:val="right"/>
        <w:rPr>
          <w:rFonts w:ascii="GHEA Grapalat" w:hAnsi="GHEA Grapalat"/>
          <w:color w:val="000000" w:themeColor="text1"/>
          <w:sz w:val="16"/>
          <w:szCs w:val="16"/>
          <w:lang w:val="hy-AM"/>
        </w:rPr>
      </w:pPr>
    </w:p>
    <w:p w14:paraId="46316C91" w14:textId="77777777" w:rsidR="0044364E" w:rsidRPr="0051377A" w:rsidRDefault="0044364E" w:rsidP="00DF47DB">
      <w:pPr>
        <w:ind w:right="891"/>
        <w:jc w:val="right"/>
        <w:rPr>
          <w:rFonts w:ascii="GHEA Grapalat" w:hAnsi="GHEA Grapalat"/>
          <w:color w:val="000000" w:themeColor="text1"/>
          <w:sz w:val="16"/>
          <w:szCs w:val="16"/>
          <w:lang w:val="hy-AM"/>
        </w:rPr>
      </w:pPr>
    </w:p>
    <w:p w14:paraId="711EE15F" w14:textId="77777777" w:rsidR="0044364E" w:rsidRPr="0051377A" w:rsidRDefault="0044364E" w:rsidP="00DF47DB">
      <w:pPr>
        <w:ind w:right="891"/>
        <w:jc w:val="right"/>
        <w:rPr>
          <w:rFonts w:ascii="GHEA Grapalat" w:hAnsi="GHEA Grapalat"/>
          <w:color w:val="000000" w:themeColor="text1"/>
          <w:sz w:val="16"/>
          <w:szCs w:val="16"/>
          <w:lang w:val="hy-AM"/>
        </w:rPr>
      </w:pPr>
    </w:p>
    <w:p w14:paraId="48B8F7FE" w14:textId="77777777" w:rsidR="0044364E" w:rsidRPr="0051377A" w:rsidRDefault="0044364E" w:rsidP="00DF47DB">
      <w:pPr>
        <w:pStyle w:val="BodyTextIndent3"/>
        <w:spacing w:line="240" w:lineRule="auto"/>
        <w:jc w:val="right"/>
        <w:rPr>
          <w:rFonts w:ascii="GHEA Grapalat" w:hAnsi="GHEA Grapalat" w:cs="Sylfaen"/>
          <w:b/>
          <w:color w:val="000000" w:themeColor="text1"/>
          <w:lang w:val="hy-AM"/>
        </w:rPr>
      </w:pPr>
    </w:p>
    <w:p w14:paraId="7B0E9620" w14:textId="77777777" w:rsidR="0044364E" w:rsidRPr="0051377A" w:rsidRDefault="0044364E" w:rsidP="00DF47DB">
      <w:pPr>
        <w:pStyle w:val="BodyTextIndent3"/>
        <w:spacing w:line="240" w:lineRule="auto"/>
        <w:jc w:val="right"/>
        <w:rPr>
          <w:rFonts w:ascii="GHEA Grapalat" w:hAnsi="GHEA Grapalat" w:cs="Sylfaen"/>
          <w:b/>
          <w:color w:val="000000" w:themeColor="text1"/>
        </w:rPr>
      </w:pPr>
      <w:r w:rsidRPr="0051377A">
        <w:rPr>
          <w:rFonts w:ascii="GHEA Grapalat" w:hAnsi="GHEA Grapalat" w:cs="Sylfaen"/>
          <w:b/>
          <w:color w:val="000000" w:themeColor="text1"/>
          <w:lang w:val="hy-AM"/>
        </w:rPr>
        <w:br w:type="page"/>
      </w:r>
      <w:r w:rsidRPr="0051377A">
        <w:rPr>
          <w:rFonts w:ascii="GHEA Grapalat" w:hAnsi="GHEA Grapalat" w:cs="Sylfaen"/>
          <w:b/>
          <w:color w:val="000000" w:themeColor="text1"/>
          <w:lang w:val="hy-AM"/>
        </w:rPr>
        <w:lastRenderedPageBreak/>
        <w:t>Հավելված 3.</w:t>
      </w:r>
      <w:r w:rsidRPr="0051377A">
        <w:rPr>
          <w:rFonts w:ascii="GHEA Grapalat" w:hAnsi="GHEA Grapalat" w:cs="Sylfaen"/>
          <w:b/>
          <w:color w:val="000000" w:themeColor="text1"/>
        </w:rPr>
        <w:t>2</w:t>
      </w:r>
    </w:p>
    <w:p w14:paraId="79A23512" w14:textId="27C52905" w:rsidR="0044364E" w:rsidRPr="0051377A" w:rsidRDefault="003C2D7C" w:rsidP="00DF47DB">
      <w:pPr>
        <w:pStyle w:val="BodyTextIndent3"/>
        <w:spacing w:line="240" w:lineRule="auto"/>
        <w:jc w:val="right"/>
        <w:rPr>
          <w:rFonts w:ascii="GHEA Grapalat" w:hAnsi="GHEA Grapalat" w:cs="Sylfaen"/>
          <w:b/>
          <w:color w:val="000000" w:themeColor="text1"/>
          <w:lang w:val="hy-AM"/>
        </w:rPr>
      </w:pPr>
      <w:r w:rsidRPr="0051377A">
        <w:rPr>
          <w:rFonts w:ascii="GHEA Grapalat" w:hAnsi="GHEA Grapalat"/>
          <w:b/>
          <w:i/>
          <w:color w:val="000000" w:themeColor="text1"/>
          <w:lang w:val="af-ZA"/>
        </w:rPr>
        <w:t>&lt;&lt;</w:t>
      </w:r>
      <w:r w:rsidRPr="0051377A">
        <w:rPr>
          <w:rFonts w:ascii="GHEA Grapalat" w:hAnsi="GHEA Grapalat"/>
          <w:b/>
          <w:i/>
          <w:color w:val="000000" w:themeColor="text1"/>
          <w:lang w:val="hy-AM"/>
        </w:rPr>
        <w:t>ԳՀ-</w:t>
      </w:r>
      <w:r w:rsidRPr="0051377A">
        <w:rPr>
          <w:rFonts w:ascii="GHEA Grapalat" w:hAnsi="GHEA Grapalat"/>
          <w:b/>
          <w:i/>
          <w:color w:val="000000" w:themeColor="text1"/>
          <w:lang w:val="af-ZA"/>
        </w:rPr>
        <w:t>ԲՄԱՇՁԲ</w:t>
      </w:r>
      <w:r w:rsidRPr="0051377A">
        <w:rPr>
          <w:rFonts w:ascii="GHEA Grapalat" w:hAnsi="GHEA Grapalat"/>
          <w:b/>
          <w:i/>
          <w:color w:val="000000" w:themeColor="text1"/>
          <w:lang w:val="hy-AM"/>
        </w:rPr>
        <w:t>-19</w:t>
      </w:r>
      <w:r w:rsidRPr="0051377A">
        <w:rPr>
          <w:rFonts w:ascii="GHEA Grapalat" w:hAnsi="GHEA Grapalat"/>
          <w:b/>
          <w:i/>
          <w:color w:val="000000" w:themeColor="text1"/>
          <w:lang w:val="af-ZA"/>
        </w:rPr>
        <w:t>/</w:t>
      </w:r>
      <w:r w:rsidRPr="0051377A">
        <w:rPr>
          <w:rFonts w:ascii="GHEA Grapalat" w:hAnsi="GHEA Grapalat"/>
          <w:b/>
          <w:i/>
          <w:color w:val="000000" w:themeColor="text1"/>
          <w:lang w:val="hy-AM"/>
        </w:rPr>
        <w:t>1</w:t>
      </w:r>
      <w:r w:rsidRPr="0051377A">
        <w:rPr>
          <w:rFonts w:ascii="GHEA Grapalat" w:hAnsi="GHEA Grapalat"/>
          <w:b/>
          <w:i/>
          <w:color w:val="000000" w:themeColor="text1"/>
          <w:lang w:val="af-ZA"/>
        </w:rPr>
        <w:t>&gt;&gt;</w:t>
      </w:r>
      <w:r w:rsidRPr="0051377A">
        <w:rPr>
          <w:rFonts w:ascii="GHEA Grapalat" w:hAnsi="GHEA Grapalat"/>
          <w:b/>
          <w:i/>
          <w:color w:val="000000" w:themeColor="text1"/>
          <w:lang w:val="hy-AM"/>
        </w:rPr>
        <w:t xml:space="preserve"> </w:t>
      </w:r>
      <w:r w:rsidR="0044364E" w:rsidRPr="0051377A">
        <w:rPr>
          <w:rFonts w:ascii="GHEA Grapalat" w:hAnsi="GHEA Grapalat" w:cs="Sylfaen"/>
          <w:b/>
          <w:color w:val="000000" w:themeColor="text1"/>
          <w:lang w:val="hy-AM"/>
        </w:rPr>
        <w:t>ծածկագրով</w:t>
      </w:r>
    </w:p>
    <w:p w14:paraId="5EDADFA9" w14:textId="77777777" w:rsidR="0044364E" w:rsidRPr="0051377A" w:rsidRDefault="0044364E" w:rsidP="00DF47DB">
      <w:pPr>
        <w:pStyle w:val="BodyTextIndent3"/>
        <w:spacing w:line="240" w:lineRule="auto"/>
        <w:jc w:val="right"/>
        <w:rPr>
          <w:rFonts w:ascii="GHEA Grapalat" w:hAnsi="GHEA Grapalat" w:cs="Sylfaen"/>
          <w:b/>
          <w:color w:val="000000" w:themeColor="text1"/>
          <w:lang w:val="hy-AM"/>
        </w:rPr>
      </w:pPr>
      <w:r w:rsidRPr="0051377A">
        <w:rPr>
          <w:rFonts w:ascii="GHEA Grapalat" w:hAnsi="GHEA Grapalat" w:cs="Sylfaen"/>
          <w:b/>
          <w:color w:val="000000" w:themeColor="text1"/>
          <w:lang w:val="hy-AM"/>
        </w:rPr>
        <w:t>բաց մրցույթի հրավերի</w:t>
      </w:r>
    </w:p>
    <w:p w14:paraId="0DC3346F" w14:textId="77777777" w:rsidR="0044364E" w:rsidRPr="0051377A" w:rsidRDefault="0044364E" w:rsidP="00DF47DB">
      <w:pPr>
        <w:pStyle w:val="BodyTextIndent3"/>
        <w:spacing w:line="240" w:lineRule="auto"/>
        <w:jc w:val="right"/>
        <w:rPr>
          <w:rFonts w:ascii="GHEA Grapalat" w:hAnsi="GHEA Grapalat"/>
          <w:b/>
          <w:color w:val="000000" w:themeColor="text1"/>
          <w:lang w:val="hy-AM"/>
        </w:rPr>
      </w:pPr>
    </w:p>
    <w:p w14:paraId="14BF383B" w14:textId="77777777" w:rsidR="0044364E" w:rsidRPr="0051377A" w:rsidRDefault="0044364E" w:rsidP="00DF47DB">
      <w:pPr>
        <w:ind w:left="-66"/>
        <w:jc w:val="right"/>
        <w:rPr>
          <w:rFonts w:ascii="GHEA Grapalat" w:hAnsi="GHEA Grapalat"/>
          <w:color w:val="000000" w:themeColor="text1"/>
          <w:sz w:val="20"/>
          <w:lang w:val="hy-AM"/>
        </w:rPr>
      </w:pPr>
    </w:p>
    <w:p w14:paraId="06DCE1DD" w14:textId="77777777" w:rsidR="0044364E" w:rsidRPr="0051377A" w:rsidRDefault="0044364E" w:rsidP="00DF47DB">
      <w:pPr>
        <w:ind w:left="-66"/>
        <w:jc w:val="center"/>
        <w:rPr>
          <w:rFonts w:ascii="GHEA Grapalat" w:hAnsi="GHEA Grapalat"/>
          <w:b/>
          <w:color w:val="000000" w:themeColor="text1"/>
          <w:lang w:val="hy-AM"/>
        </w:rPr>
      </w:pPr>
    </w:p>
    <w:p w14:paraId="62D19820" w14:textId="77777777" w:rsidR="0044364E" w:rsidRPr="0051377A" w:rsidRDefault="0044364E" w:rsidP="00DF47DB">
      <w:pPr>
        <w:ind w:left="-66"/>
        <w:jc w:val="center"/>
        <w:rPr>
          <w:rFonts w:ascii="GHEA Grapalat" w:hAnsi="GHEA Grapalat"/>
          <w:b/>
          <w:color w:val="000000" w:themeColor="text1"/>
          <w:sz w:val="20"/>
          <w:lang w:val="hy-AM"/>
        </w:rPr>
      </w:pPr>
      <w:r w:rsidRPr="0051377A">
        <w:rPr>
          <w:rFonts w:ascii="GHEA Grapalat" w:hAnsi="GHEA Grapalat"/>
          <w:b/>
          <w:color w:val="000000" w:themeColor="text1"/>
          <w:sz w:val="20"/>
          <w:lang w:val="hy-AM"/>
        </w:rPr>
        <w:t>Տ Ե Ղ Ե Կ Ա Ն Ք</w:t>
      </w:r>
    </w:p>
    <w:p w14:paraId="1DC5F059" w14:textId="77777777" w:rsidR="0044364E" w:rsidRPr="0051377A" w:rsidRDefault="0044364E" w:rsidP="00DF47DB">
      <w:pPr>
        <w:ind w:left="-66"/>
        <w:jc w:val="center"/>
        <w:rPr>
          <w:rFonts w:ascii="GHEA Grapalat" w:hAnsi="GHEA Grapalat"/>
          <w:b/>
          <w:color w:val="000000" w:themeColor="text1"/>
          <w:sz w:val="20"/>
          <w:lang w:val="hy-AM"/>
        </w:rPr>
      </w:pPr>
      <w:r w:rsidRPr="0051377A">
        <w:rPr>
          <w:rFonts w:ascii="GHEA Grapalat" w:hAnsi="GHEA Grapalat"/>
          <w:b/>
          <w:color w:val="000000" w:themeColor="text1"/>
          <w:sz w:val="20"/>
          <w:lang w:val="hy-AM"/>
        </w:rPr>
        <w:t>կնքվելիք պայմանագրի կատարման համար առաջարկվող հիմնական աշխատակազմի մասին</w:t>
      </w:r>
    </w:p>
    <w:p w14:paraId="4DA24F50" w14:textId="77777777" w:rsidR="0044364E" w:rsidRPr="0051377A" w:rsidRDefault="0044364E" w:rsidP="00DF47DB">
      <w:pPr>
        <w:ind w:left="-66"/>
        <w:jc w:val="center"/>
        <w:rPr>
          <w:rFonts w:ascii="GHEA Grapalat" w:hAnsi="GHEA Grapalat"/>
          <w:b/>
          <w:color w:val="000000" w:themeColor="text1"/>
          <w:sz w:val="20"/>
          <w:lang w:val="hy-AM"/>
        </w:rPr>
      </w:pPr>
    </w:p>
    <w:p w14:paraId="66C986C1" w14:textId="77777777" w:rsidR="0044364E" w:rsidRPr="0051377A" w:rsidRDefault="0044364E" w:rsidP="00DF47DB">
      <w:pPr>
        <w:ind w:left="-66"/>
        <w:jc w:val="center"/>
        <w:rPr>
          <w:rFonts w:ascii="GHEA Grapalat" w:hAnsi="GHEA Grapalat" w:cs="Sylfaen"/>
          <w:b/>
          <w:color w:val="000000" w:themeColor="text1"/>
          <w:sz w:val="20"/>
          <w:szCs w:val="20"/>
          <w:lang w:val="hy-AM"/>
        </w:rPr>
      </w:pPr>
      <w:r w:rsidRPr="0051377A">
        <w:rPr>
          <w:rFonts w:ascii="GHEA Grapalat" w:hAnsi="GHEA Grapalat" w:cs="Sylfaen"/>
          <w:b/>
          <w:color w:val="000000" w:themeColor="text1"/>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51377A" w:rsidRPr="0051377A" w14:paraId="3EB93C99" w14:textId="77777777" w:rsidTr="00213985">
        <w:trPr>
          <w:cantSplit/>
        </w:trPr>
        <w:tc>
          <w:tcPr>
            <w:tcW w:w="558" w:type="dxa"/>
            <w:vMerge w:val="restart"/>
            <w:vAlign w:val="center"/>
          </w:tcPr>
          <w:p w14:paraId="5C437A05" w14:textId="77777777" w:rsidR="0044364E" w:rsidRPr="0051377A" w:rsidRDefault="0044364E" w:rsidP="00DF47DB">
            <w:pPr>
              <w:jc w:val="center"/>
              <w:rPr>
                <w:rFonts w:ascii="GHEA Grapalat" w:hAnsi="GHEA Grapalat"/>
                <w:color w:val="000000" w:themeColor="text1"/>
                <w:sz w:val="20"/>
                <w:lang w:val="hy-AM"/>
              </w:rPr>
            </w:pPr>
            <w:r w:rsidRPr="0051377A">
              <w:rPr>
                <w:rFonts w:ascii="GHEA Grapalat" w:hAnsi="GHEA Grapalat"/>
                <w:b/>
                <w:bCs/>
                <w:color w:val="000000" w:themeColor="text1"/>
                <w:sz w:val="16"/>
                <w:szCs w:val="18"/>
                <w:lang w:val="es-ES"/>
              </w:rPr>
              <w:t>հ/հ</w:t>
            </w:r>
            <w:r w:rsidRPr="0051377A">
              <w:rPr>
                <w:rFonts w:ascii="GHEA Grapalat" w:hAnsi="GHEA Grapalat"/>
                <w:color w:val="000000" w:themeColor="text1"/>
                <w:sz w:val="20"/>
                <w:lang w:val="hy-AM"/>
              </w:rPr>
              <w:t xml:space="preserve"> </w:t>
            </w:r>
          </w:p>
        </w:tc>
        <w:tc>
          <w:tcPr>
            <w:tcW w:w="9360" w:type="dxa"/>
            <w:gridSpan w:val="5"/>
            <w:vAlign w:val="center"/>
          </w:tcPr>
          <w:p w14:paraId="23ACFED7"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Հիմնական աշխատակազմում ներառված մասնագետների</w:t>
            </w:r>
          </w:p>
        </w:tc>
      </w:tr>
      <w:tr w:rsidR="0051377A" w:rsidRPr="0051377A" w14:paraId="6F8B063E" w14:textId="77777777" w:rsidTr="00213985">
        <w:trPr>
          <w:cantSplit/>
          <w:trHeight w:val="301"/>
        </w:trPr>
        <w:tc>
          <w:tcPr>
            <w:tcW w:w="558" w:type="dxa"/>
            <w:vMerge/>
            <w:vAlign w:val="center"/>
          </w:tcPr>
          <w:p w14:paraId="63567FCA" w14:textId="77777777" w:rsidR="0044364E" w:rsidRPr="0051377A" w:rsidRDefault="0044364E" w:rsidP="00DF47DB">
            <w:pPr>
              <w:jc w:val="center"/>
              <w:rPr>
                <w:rFonts w:ascii="GHEA Grapalat" w:hAnsi="GHEA Grapalat"/>
                <w:color w:val="000000" w:themeColor="text1"/>
                <w:sz w:val="20"/>
                <w:lang w:val="hy-AM"/>
              </w:rPr>
            </w:pPr>
          </w:p>
        </w:tc>
        <w:tc>
          <w:tcPr>
            <w:tcW w:w="1800" w:type="dxa"/>
            <w:vMerge w:val="restart"/>
            <w:vAlign w:val="center"/>
          </w:tcPr>
          <w:p w14:paraId="087149CB"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անունը, ազգանունը</w:t>
            </w:r>
          </w:p>
        </w:tc>
        <w:tc>
          <w:tcPr>
            <w:tcW w:w="1440" w:type="dxa"/>
            <w:vMerge w:val="restart"/>
            <w:vAlign w:val="center"/>
          </w:tcPr>
          <w:p w14:paraId="7D28A950"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որակավորումը</w:t>
            </w:r>
          </w:p>
        </w:tc>
        <w:tc>
          <w:tcPr>
            <w:tcW w:w="4410" w:type="dxa"/>
            <w:gridSpan w:val="2"/>
            <w:vAlign w:val="center"/>
          </w:tcPr>
          <w:p w14:paraId="1BF46796" w14:textId="77777777" w:rsidR="0044364E" w:rsidRPr="0051377A"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աշխատանքային փորձը</w:t>
            </w:r>
          </w:p>
        </w:tc>
        <w:tc>
          <w:tcPr>
            <w:tcW w:w="1710" w:type="dxa"/>
            <w:vMerge w:val="restart"/>
            <w:vAlign w:val="center"/>
          </w:tcPr>
          <w:p w14:paraId="0A36B359" w14:textId="77777777" w:rsidR="0044364E" w:rsidRPr="0051377A" w:rsidRDefault="0044364E" w:rsidP="00DF47DB">
            <w:pPr>
              <w:jc w:val="center"/>
              <w:rPr>
                <w:rFonts w:ascii="GHEA Grapalat" w:hAnsi="GHEA Grapalat" w:cs="Arial"/>
                <w:color w:val="000000" w:themeColor="text1"/>
                <w:sz w:val="20"/>
              </w:rPr>
            </w:pPr>
            <w:r w:rsidRPr="0051377A">
              <w:rPr>
                <w:rFonts w:ascii="GHEA Grapalat" w:hAnsi="GHEA Grapalat"/>
                <w:b/>
                <w:bCs/>
                <w:color w:val="000000" w:themeColor="text1"/>
                <w:sz w:val="16"/>
                <w:szCs w:val="18"/>
                <w:lang w:val="es-ES"/>
              </w:rPr>
              <w:t>գործատուի անվանումը</w:t>
            </w:r>
          </w:p>
        </w:tc>
      </w:tr>
      <w:tr w:rsidR="0051377A" w:rsidRPr="0051377A" w14:paraId="69CC7422" w14:textId="77777777" w:rsidTr="00213985">
        <w:trPr>
          <w:cantSplit/>
          <w:trHeight w:val="299"/>
        </w:trPr>
        <w:tc>
          <w:tcPr>
            <w:tcW w:w="558" w:type="dxa"/>
            <w:vMerge/>
            <w:vAlign w:val="center"/>
          </w:tcPr>
          <w:p w14:paraId="437B591B" w14:textId="77777777" w:rsidR="0044364E" w:rsidRPr="0051377A" w:rsidRDefault="0044364E" w:rsidP="00DF47DB">
            <w:pPr>
              <w:jc w:val="center"/>
              <w:rPr>
                <w:rFonts w:ascii="GHEA Grapalat" w:hAnsi="GHEA Grapalat"/>
                <w:color w:val="000000" w:themeColor="text1"/>
                <w:sz w:val="20"/>
                <w:lang w:val="hy-AM"/>
              </w:rPr>
            </w:pPr>
          </w:p>
        </w:tc>
        <w:tc>
          <w:tcPr>
            <w:tcW w:w="1800" w:type="dxa"/>
            <w:vMerge/>
            <w:vAlign w:val="center"/>
          </w:tcPr>
          <w:p w14:paraId="6E163FE4" w14:textId="77777777" w:rsidR="0044364E" w:rsidRPr="0051377A" w:rsidRDefault="0044364E" w:rsidP="00DF47DB">
            <w:pPr>
              <w:jc w:val="center"/>
              <w:rPr>
                <w:rFonts w:ascii="GHEA Grapalat" w:hAnsi="GHEA Grapalat"/>
                <w:color w:val="000000" w:themeColor="text1"/>
                <w:sz w:val="20"/>
                <w:lang w:val="hy-AM"/>
              </w:rPr>
            </w:pPr>
          </w:p>
        </w:tc>
        <w:tc>
          <w:tcPr>
            <w:tcW w:w="1440" w:type="dxa"/>
            <w:vMerge/>
            <w:vAlign w:val="center"/>
          </w:tcPr>
          <w:p w14:paraId="669DFAEC" w14:textId="77777777" w:rsidR="0044364E" w:rsidRPr="0051377A" w:rsidDel="006B374D" w:rsidRDefault="0044364E" w:rsidP="00DF47DB">
            <w:pPr>
              <w:jc w:val="center"/>
              <w:rPr>
                <w:rFonts w:ascii="GHEA Grapalat" w:hAnsi="GHEA Grapalat"/>
                <w:b/>
                <w:bCs/>
                <w:color w:val="000000" w:themeColor="text1"/>
                <w:sz w:val="16"/>
                <w:szCs w:val="18"/>
                <w:lang w:val="es-ES"/>
              </w:rPr>
            </w:pPr>
          </w:p>
        </w:tc>
        <w:tc>
          <w:tcPr>
            <w:tcW w:w="1980" w:type="dxa"/>
            <w:vAlign w:val="center"/>
          </w:tcPr>
          <w:p w14:paraId="55B01B8E" w14:textId="77777777" w:rsidR="0044364E" w:rsidRPr="0051377A" w:rsidDel="00B57526"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ժամանակահատվածը</w:t>
            </w:r>
          </w:p>
        </w:tc>
        <w:tc>
          <w:tcPr>
            <w:tcW w:w="2430" w:type="dxa"/>
            <w:vAlign w:val="center"/>
          </w:tcPr>
          <w:p w14:paraId="601DFF09" w14:textId="77777777" w:rsidR="0044364E" w:rsidRPr="0051377A" w:rsidDel="00B57526" w:rsidRDefault="0044364E" w:rsidP="00DF47DB">
            <w:pPr>
              <w:jc w:val="center"/>
              <w:rPr>
                <w:rFonts w:ascii="GHEA Grapalat" w:hAnsi="GHEA Grapalat"/>
                <w:b/>
                <w:bCs/>
                <w:color w:val="000000" w:themeColor="text1"/>
                <w:sz w:val="16"/>
                <w:szCs w:val="18"/>
                <w:lang w:val="es-ES"/>
              </w:rPr>
            </w:pPr>
            <w:r w:rsidRPr="0051377A">
              <w:rPr>
                <w:rFonts w:ascii="GHEA Grapalat" w:hAnsi="GHEA Grapalat"/>
                <w:b/>
                <w:bCs/>
                <w:color w:val="000000" w:themeColor="text1"/>
                <w:sz w:val="16"/>
                <w:szCs w:val="18"/>
                <w:lang w:val="es-ES"/>
              </w:rPr>
              <w:t>գործունեության ոլորտը և կատարած աշխատանքը</w:t>
            </w:r>
          </w:p>
        </w:tc>
        <w:tc>
          <w:tcPr>
            <w:tcW w:w="1710" w:type="dxa"/>
            <w:vMerge/>
            <w:vAlign w:val="center"/>
          </w:tcPr>
          <w:p w14:paraId="79CDDE0C" w14:textId="77777777" w:rsidR="0044364E" w:rsidRPr="0051377A" w:rsidRDefault="0044364E" w:rsidP="00DF47DB">
            <w:pPr>
              <w:jc w:val="center"/>
              <w:rPr>
                <w:rFonts w:ascii="GHEA Grapalat" w:hAnsi="GHEA Grapalat"/>
                <w:color w:val="000000" w:themeColor="text1"/>
                <w:sz w:val="20"/>
                <w:lang w:val="hy-AM"/>
              </w:rPr>
            </w:pPr>
          </w:p>
        </w:tc>
      </w:tr>
      <w:tr w:rsidR="0051377A" w:rsidRPr="0051377A" w14:paraId="1F59329B" w14:textId="77777777" w:rsidTr="00213985">
        <w:trPr>
          <w:cantSplit/>
        </w:trPr>
        <w:tc>
          <w:tcPr>
            <w:tcW w:w="558" w:type="dxa"/>
          </w:tcPr>
          <w:p w14:paraId="63902D44" w14:textId="77777777" w:rsidR="0044364E" w:rsidRPr="0051377A" w:rsidRDefault="0044364E" w:rsidP="00DF47DB">
            <w:pPr>
              <w:jc w:val="center"/>
              <w:rPr>
                <w:rFonts w:ascii="GHEA Grapalat" w:hAnsi="GHEA Grapalat"/>
                <w:color w:val="000000" w:themeColor="text1"/>
                <w:sz w:val="20"/>
                <w:lang w:val="es-ES"/>
              </w:rPr>
            </w:pPr>
          </w:p>
        </w:tc>
        <w:tc>
          <w:tcPr>
            <w:tcW w:w="1800" w:type="dxa"/>
          </w:tcPr>
          <w:p w14:paraId="2D257FA4" w14:textId="77777777" w:rsidR="0044364E" w:rsidRPr="0051377A" w:rsidRDefault="0044364E" w:rsidP="00DF47DB">
            <w:pPr>
              <w:jc w:val="center"/>
              <w:rPr>
                <w:rFonts w:ascii="GHEA Grapalat" w:hAnsi="GHEA Grapalat"/>
                <w:color w:val="000000" w:themeColor="text1"/>
                <w:sz w:val="20"/>
                <w:lang w:val="hy-AM"/>
              </w:rPr>
            </w:pPr>
          </w:p>
        </w:tc>
        <w:tc>
          <w:tcPr>
            <w:tcW w:w="1440" w:type="dxa"/>
          </w:tcPr>
          <w:p w14:paraId="129E8CAD" w14:textId="77777777" w:rsidR="0044364E" w:rsidRPr="0051377A" w:rsidRDefault="0044364E" w:rsidP="00DF47DB">
            <w:pPr>
              <w:jc w:val="center"/>
              <w:rPr>
                <w:rFonts w:ascii="GHEA Grapalat" w:hAnsi="GHEA Grapalat"/>
                <w:color w:val="000000" w:themeColor="text1"/>
                <w:sz w:val="20"/>
                <w:lang w:val="hy-AM"/>
              </w:rPr>
            </w:pPr>
          </w:p>
        </w:tc>
        <w:tc>
          <w:tcPr>
            <w:tcW w:w="1980" w:type="dxa"/>
          </w:tcPr>
          <w:p w14:paraId="67877102" w14:textId="77777777" w:rsidR="0044364E" w:rsidRPr="0051377A" w:rsidRDefault="0044364E" w:rsidP="00DF47DB">
            <w:pPr>
              <w:jc w:val="center"/>
              <w:rPr>
                <w:rFonts w:ascii="GHEA Grapalat" w:hAnsi="GHEA Grapalat"/>
                <w:color w:val="000000" w:themeColor="text1"/>
                <w:sz w:val="20"/>
                <w:lang w:val="hy-AM"/>
              </w:rPr>
            </w:pPr>
          </w:p>
        </w:tc>
        <w:tc>
          <w:tcPr>
            <w:tcW w:w="2430" w:type="dxa"/>
          </w:tcPr>
          <w:p w14:paraId="5207415A" w14:textId="77777777" w:rsidR="0044364E" w:rsidRPr="0051377A" w:rsidRDefault="0044364E" w:rsidP="00DF47DB">
            <w:pPr>
              <w:jc w:val="center"/>
              <w:rPr>
                <w:rFonts w:ascii="GHEA Grapalat" w:hAnsi="GHEA Grapalat"/>
                <w:color w:val="000000" w:themeColor="text1"/>
                <w:sz w:val="20"/>
                <w:lang w:val="hy-AM"/>
              </w:rPr>
            </w:pPr>
          </w:p>
        </w:tc>
        <w:tc>
          <w:tcPr>
            <w:tcW w:w="1710" w:type="dxa"/>
          </w:tcPr>
          <w:p w14:paraId="7B62FB8C" w14:textId="77777777" w:rsidR="0044364E" w:rsidRPr="0051377A" w:rsidRDefault="0044364E" w:rsidP="00DF47DB">
            <w:pPr>
              <w:jc w:val="center"/>
              <w:rPr>
                <w:rFonts w:ascii="GHEA Grapalat" w:hAnsi="GHEA Grapalat"/>
                <w:color w:val="000000" w:themeColor="text1"/>
                <w:sz w:val="20"/>
                <w:lang w:val="hy-AM"/>
              </w:rPr>
            </w:pPr>
          </w:p>
        </w:tc>
      </w:tr>
      <w:tr w:rsidR="0051377A" w:rsidRPr="0051377A" w14:paraId="4CD825E3" w14:textId="77777777" w:rsidTr="00213985">
        <w:trPr>
          <w:cantSplit/>
        </w:trPr>
        <w:tc>
          <w:tcPr>
            <w:tcW w:w="558" w:type="dxa"/>
          </w:tcPr>
          <w:p w14:paraId="3BF72AD1" w14:textId="77777777" w:rsidR="0044364E" w:rsidRPr="0051377A" w:rsidRDefault="0044364E" w:rsidP="00DF47DB">
            <w:pPr>
              <w:jc w:val="center"/>
              <w:rPr>
                <w:rFonts w:ascii="GHEA Grapalat" w:hAnsi="GHEA Grapalat"/>
                <w:color w:val="000000" w:themeColor="text1"/>
                <w:sz w:val="20"/>
                <w:lang w:val="es-ES"/>
              </w:rPr>
            </w:pPr>
          </w:p>
        </w:tc>
        <w:tc>
          <w:tcPr>
            <w:tcW w:w="1800" w:type="dxa"/>
          </w:tcPr>
          <w:p w14:paraId="14326AD8" w14:textId="77777777" w:rsidR="0044364E" w:rsidRPr="0051377A" w:rsidRDefault="0044364E" w:rsidP="00DF47DB">
            <w:pPr>
              <w:jc w:val="center"/>
              <w:rPr>
                <w:rFonts w:ascii="GHEA Grapalat" w:hAnsi="GHEA Grapalat"/>
                <w:color w:val="000000" w:themeColor="text1"/>
                <w:sz w:val="20"/>
                <w:lang w:val="hy-AM"/>
              </w:rPr>
            </w:pPr>
          </w:p>
        </w:tc>
        <w:tc>
          <w:tcPr>
            <w:tcW w:w="1440" w:type="dxa"/>
          </w:tcPr>
          <w:p w14:paraId="6D39AEEB" w14:textId="77777777" w:rsidR="0044364E" w:rsidRPr="0051377A" w:rsidRDefault="0044364E" w:rsidP="00DF47DB">
            <w:pPr>
              <w:jc w:val="center"/>
              <w:rPr>
                <w:rFonts w:ascii="GHEA Grapalat" w:hAnsi="GHEA Grapalat"/>
                <w:color w:val="000000" w:themeColor="text1"/>
                <w:sz w:val="20"/>
                <w:lang w:val="hy-AM"/>
              </w:rPr>
            </w:pPr>
          </w:p>
        </w:tc>
        <w:tc>
          <w:tcPr>
            <w:tcW w:w="1980" w:type="dxa"/>
          </w:tcPr>
          <w:p w14:paraId="58F84E07" w14:textId="77777777" w:rsidR="0044364E" w:rsidRPr="0051377A" w:rsidRDefault="0044364E" w:rsidP="00DF47DB">
            <w:pPr>
              <w:jc w:val="center"/>
              <w:rPr>
                <w:rFonts w:ascii="GHEA Grapalat" w:hAnsi="GHEA Grapalat"/>
                <w:color w:val="000000" w:themeColor="text1"/>
                <w:sz w:val="20"/>
                <w:lang w:val="hy-AM"/>
              </w:rPr>
            </w:pPr>
          </w:p>
        </w:tc>
        <w:tc>
          <w:tcPr>
            <w:tcW w:w="2430" w:type="dxa"/>
          </w:tcPr>
          <w:p w14:paraId="48D648AC" w14:textId="77777777" w:rsidR="0044364E" w:rsidRPr="0051377A" w:rsidRDefault="0044364E" w:rsidP="00DF47DB">
            <w:pPr>
              <w:jc w:val="center"/>
              <w:rPr>
                <w:rFonts w:ascii="GHEA Grapalat" w:hAnsi="GHEA Grapalat"/>
                <w:color w:val="000000" w:themeColor="text1"/>
                <w:sz w:val="20"/>
                <w:lang w:val="hy-AM"/>
              </w:rPr>
            </w:pPr>
          </w:p>
        </w:tc>
        <w:tc>
          <w:tcPr>
            <w:tcW w:w="1710" w:type="dxa"/>
          </w:tcPr>
          <w:p w14:paraId="5FAEB810" w14:textId="77777777" w:rsidR="0044364E" w:rsidRPr="0051377A" w:rsidRDefault="0044364E" w:rsidP="00DF47DB">
            <w:pPr>
              <w:jc w:val="center"/>
              <w:rPr>
                <w:rFonts w:ascii="GHEA Grapalat" w:hAnsi="GHEA Grapalat"/>
                <w:color w:val="000000" w:themeColor="text1"/>
                <w:sz w:val="20"/>
                <w:lang w:val="hy-AM"/>
              </w:rPr>
            </w:pPr>
          </w:p>
        </w:tc>
      </w:tr>
      <w:tr w:rsidR="0051377A" w:rsidRPr="0051377A" w14:paraId="13F808CB" w14:textId="77777777" w:rsidTr="00213985">
        <w:trPr>
          <w:cantSplit/>
        </w:trPr>
        <w:tc>
          <w:tcPr>
            <w:tcW w:w="558" w:type="dxa"/>
          </w:tcPr>
          <w:p w14:paraId="1B325AC5" w14:textId="77777777" w:rsidR="0044364E" w:rsidRPr="0051377A" w:rsidRDefault="0044364E" w:rsidP="00DF47DB">
            <w:pPr>
              <w:jc w:val="center"/>
              <w:rPr>
                <w:rFonts w:ascii="GHEA Grapalat" w:hAnsi="GHEA Grapalat"/>
                <w:color w:val="000000" w:themeColor="text1"/>
                <w:sz w:val="20"/>
                <w:lang w:val="es-ES"/>
              </w:rPr>
            </w:pPr>
          </w:p>
        </w:tc>
        <w:tc>
          <w:tcPr>
            <w:tcW w:w="1800" w:type="dxa"/>
          </w:tcPr>
          <w:p w14:paraId="75D10138" w14:textId="77777777" w:rsidR="0044364E" w:rsidRPr="0051377A" w:rsidRDefault="0044364E" w:rsidP="00DF47DB">
            <w:pPr>
              <w:jc w:val="center"/>
              <w:rPr>
                <w:rFonts w:ascii="GHEA Grapalat" w:hAnsi="GHEA Grapalat"/>
                <w:color w:val="000000" w:themeColor="text1"/>
                <w:sz w:val="20"/>
                <w:lang w:val="hy-AM"/>
              </w:rPr>
            </w:pPr>
          </w:p>
        </w:tc>
        <w:tc>
          <w:tcPr>
            <w:tcW w:w="1440" w:type="dxa"/>
          </w:tcPr>
          <w:p w14:paraId="6E28B063" w14:textId="77777777" w:rsidR="0044364E" w:rsidRPr="0051377A" w:rsidRDefault="0044364E" w:rsidP="00DF47DB">
            <w:pPr>
              <w:jc w:val="center"/>
              <w:rPr>
                <w:rFonts w:ascii="GHEA Grapalat" w:hAnsi="GHEA Grapalat"/>
                <w:color w:val="000000" w:themeColor="text1"/>
                <w:sz w:val="20"/>
                <w:lang w:val="hy-AM"/>
              </w:rPr>
            </w:pPr>
          </w:p>
        </w:tc>
        <w:tc>
          <w:tcPr>
            <w:tcW w:w="1980" w:type="dxa"/>
          </w:tcPr>
          <w:p w14:paraId="2A03A74C" w14:textId="77777777" w:rsidR="0044364E" w:rsidRPr="0051377A" w:rsidRDefault="0044364E" w:rsidP="00DF47DB">
            <w:pPr>
              <w:jc w:val="center"/>
              <w:rPr>
                <w:rFonts w:ascii="GHEA Grapalat" w:hAnsi="GHEA Grapalat"/>
                <w:color w:val="000000" w:themeColor="text1"/>
                <w:sz w:val="20"/>
                <w:lang w:val="hy-AM"/>
              </w:rPr>
            </w:pPr>
          </w:p>
        </w:tc>
        <w:tc>
          <w:tcPr>
            <w:tcW w:w="2430" w:type="dxa"/>
          </w:tcPr>
          <w:p w14:paraId="6935E6A6" w14:textId="77777777" w:rsidR="0044364E" w:rsidRPr="0051377A" w:rsidRDefault="0044364E" w:rsidP="00DF47DB">
            <w:pPr>
              <w:jc w:val="center"/>
              <w:rPr>
                <w:rFonts w:ascii="GHEA Grapalat" w:hAnsi="GHEA Grapalat"/>
                <w:color w:val="000000" w:themeColor="text1"/>
                <w:sz w:val="20"/>
                <w:lang w:val="hy-AM"/>
              </w:rPr>
            </w:pPr>
          </w:p>
        </w:tc>
        <w:tc>
          <w:tcPr>
            <w:tcW w:w="1710" w:type="dxa"/>
          </w:tcPr>
          <w:p w14:paraId="53DE588D" w14:textId="77777777" w:rsidR="0044364E" w:rsidRPr="0051377A" w:rsidRDefault="0044364E" w:rsidP="00DF47DB">
            <w:pPr>
              <w:jc w:val="center"/>
              <w:rPr>
                <w:rFonts w:ascii="GHEA Grapalat" w:hAnsi="GHEA Grapalat"/>
                <w:color w:val="000000" w:themeColor="text1"/>
                <w:sz w:val="20"/>
                <w:lang w:val="hy-AM"/>
              </w:rPr>
            </w:pPr>
          </w:p>
        </w:tc>
      </w:tr>
    </w:tbl>
    <w:p w14:paraId="2D7618FB" w14:textId="77777777" w:rsidR="0044364E" w:rsidRPr="0051377A" w:rsidRDefault="0044364E" w:rsidP="00DF47DB">
      <w:pPr>
        <w:tabs>
          <w:tab w:val="left" w:pos="1134"/>
        </w:tabs>
        <w:ind w:firstLine="720"/>
        <w:jc w:val="both"/>
        <w:rPr>
          <w:rFonts w:ascii="GHEA Grapalat" w:hAnsi="GHEA Grapalat"/>
          <w:color w:val="000000" w:themeColor="text1"/>
          <w:sz w:val="20"/>
          <w:lang w:val="es-ES"/>
        </w:rPr>
      </w:pPr>
    </w:p>
    <w:p w14:paraId="26A928BB" w14:textId="77777777" w:rsidR="0044364E" w:rsidRPr="0051377A" w:rsidRDefault="0044364E" w:rsidP="00DF47DB">
      <w:pPr>
        <w:tabs>
          <w:tab w:val="left" w:pos="1134"/>
        </w:tabs>
        <w:ind w:firstLine="720"/>
        <w:jc w:val="both"/>
        <w:rPr>
          <w:rFonts w:ascii="GHEA Grapalat" w:hAnsi="GHEA Grapalat"/>
          <w:color w:val="000000" w:themeColor="text1"/>
          <w:sz w:val="20"/>
          <w:lang w:val="es-ES"/>
        </w:rPr>
      </w:pPr>
    </w:p>
    <w:p w14:paraId="428C55B7" w14:textId="77777777" w:rsidR="0044364E" w:rsidRPr="0051377A" w:rsidRDefault="0044364E" w:rsidP="00DF47DB">
      <w:pPr>
        <w:tabs>
          <w:tab w:val="left" w:pos="1134"/>
        </w:tabs>
        <w:ind w:firstLine="720"/>
        <w:jc w:val="both"/>
        <w:rPr>
          <w:rFonts w:ascii="GHEA Grapalat" w:hAnsi="GHEA Grapalat"/>
          <w:i/>
          <w:color w:val="000000" w:themeColor="text1"/>
          <w:sz w:val="18"/>
          <w:lang w:val="es-ES"/>
        </w:rPr>
      </w:pPr>
    </w:p>
    <w:p w14:paraId="1CC127C6" w14:textId="77777777" w:rsidR="0044364E" w:rsidRPr="0051377A" w:rsidRDefault="0044364E" w:rsidP="00DF47DB">
      <w:pPr>
        <w:tabs>
          <w:tab w:val="left" w:pos="1134"/>
        </w:tabs>
        <w:ind w:firstLine="720"/>
        <w:jc w:val="both"/>
        <w:rPr>
          <w:rFonts w:ascii="GHEA Grapalat" w:hAnsi="GHEA Grapalat"/>
          <w:color w:val="000000" w:themeColor="text1"/>
          <w:lang w:val="es-ES"/>
        </w:rPr>
      </w:pPr>
    </w:p>
    <w:p w14:paraId="391F85B0" w14:textId="77777777" w:rsidR="0044364E" w:rsidRPr="0051377A" w:rsidRDefault="0044364E" w:rsidP="00DF47DB">
      <w:pPr>
        <w:jc w:val="both"/>
        <w:rPr>
          <w:rFonts w:ascii="GHEA Grapalat" w:hAnsi="GHEA Grapalat" w:cs="Arial"/>
          <w:color w:val="000000" w:themeColor="text1"/>
          <w:sz w:val="20"/>
          <w:szCs w:val="20"/>
          <w:lang w:val="es-ES"/>
        </w:rPr>
      </w:pPr>
    </w:p>
    <w:p w14:paraId="0958719B" w14:textId="77777777" w:rsidR="0044364E" w:rsidRPr="0051377A" w:rsidRDefault="0044364E" w:rsidP="00DF47DB">
      <w:pPr>
        <w:jc w:val="both"/>
        <w:rPr>
          <w:rFonts w:ascii="GHEA Grapalat" w:hAnsi="GHEA Grapalat" w:cs="Arial"/>
          <w:color w:val="000000" w:themeColor="text1"/>
          <w:sz w:val="20"/>
          <w:szCs w:val="20"/>
          <w:lang w:val="es-ES"/>
        </w:rPr>
      </w:pPr>
      <w:r w:rsidRPr="0051377A">
        <w:rPr>
          <w:rFonts w:ascii="GHEA Grapalat" w:hAnsi="GHEA Grapalat" w:cs="Arial"/>
          <w:color w:val="000000" w:themeColor="text1"/>
          <w:sz w:val="20"/>
          <w:szCs w:val="20"/>
          <w:lang w:val="es-ES"/>
        </w:rPr>
        <w:tab/>
        <w:t>Կից ներկայացվում է սույն տեղեկանքում նշված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14:paraId="210AF16C" w14:textId="77777777" w:rsidR="0044364E" w:rsidRPr="0051377A" w:rsidRDefault="0044364E" w:rsidP="00DF47DB">
      <w:pPr>
        <w:jc w:val="both"/>
        <w:rPr>
          <w:rFonts w:ascii="GHEA Grapalat" w:hAnsi="GHEA Grapalat" w:cs="Arial"/>
          <w:color w:val="000000" w:themeColor="text1"/>
          <w:sz w:val="20"/>
          <w:szCs w:val="20"/>
          <w:lang w:val="es-ES"/>
        </w:rPr>
      </w:pPr>
    </w:p>
    <w:p w14:paraId="3BDC72DC" w14:textId="77777777" w:rsidR="0044364E" w:rsidRPr="0051377A" w:rsidRDefault="0044364E" w:rsidP="00DF47DB">
      <w:pPr>
        <w:ind w:left="-66"/>
        <w:jc w:val="right"/>
        <w:rPr>
          <w:rFonts w:ascii="GHEA Grapalat" w:hAnsi="GHEA Grapalat"/>
          <w:color w:val="000000" w:themeColor="text1"/>
          <w:sz w:val="20"/>
          <w:lang w:val="es-ES"/>
        </w:rPr>
      </w:pPr>
    </w:p>
    <w:p w14:paraId="132F255C" w14:textId="77777777" w:rsidR="0044364E" w:rsidRPr="0051377A" w:rsidRDefault="0044364E" w:rsidP="00DF47DB">
      <w:pPr>
        <w:rPr>
          <w:rFonts w:ascii="GHEA Grapalat" w:hAnsi="GHEA Grapalat"/>
          <w:color w:val="000000" w:themeColor="text1"/>
          <w:sz w:val="20"/>
          <w:lang w:val="es-ES"/>
        </w:rPr>
      </w:pPr>
    </w:p>
    <w:p w14:paraId="12B9002F" w14:textId="77777777" w:rsidR="0044364E" w:rsidRPr="0051377A" w:rsidRDefault="0044364E" w:rsidP="00DF47DB">
      <w:pPr>
        <w:rPr>
          <w:rFonts w:ascii="GHEA Grapalat" w:hAnsi="GHEA Grapalat"/>
          <w:color w:val="000000" w:themeColor="text1"/>
          <w:sz w:val="20"/>
          <w:lang w:val="es-ES"/>
        </w:rPr>
      </w:pPr>
    </w:p>
    <w:p w14:paraId="5E48C2AB" w14:textId="77777777" w:rsidR="0044364E" w:rsidRPr="0051377A" w:rsidRDefault="0044364E" w:rsidP="00DF47DB">
      <w:pPr>
        <w:jc w:val="both"/>
        <w:rPr>
          <w:rFonts w:ascii="GHEA Grapalat" w:hAnsi="GHEA Grapalat"/>
          <w:color w:val="000000" w:themeColor="text1"/>
          <w:sz w:val="20"/>
          <w:u w:val="single"/>
          <w:lang w:val="es-ES"/>
        </w:rPr>
      </w:pP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r w:rsidRPr="0051377A">
        <w:rPr>
          <w:rFonts w:ascii="GHEA Grapalat" w:hAnsi="GHEA Grapalat"/>
          <w:color w:val="000000" w:themeColor="text1"/>
          <w:sz w:val="20"/>
          <w:u w:val="single"/>
          <w:lang w:val="es-ES"/>
        </w:rPr>
        <w:tab/>
      </w:r>
    </w:p>
    <w:p w14:paraId="286111C9" w14:textId="77777777" w:rsidR="0044364E" w:rsidRPr="0051377A" w:rsidRDefault="0044364E" w:rsidP="00DF47DB">
      <w:pPr>
        <w:jc w:val="both"/>
        <w:rPr>
          <w:rFonts w:ascii="GHEA Grapalat" w:hAnsi="GHEA Grapalat" w:cs="Sylfaen"/>
          <w:color w:val="000000" w:themeColor="text1"/>
          <w:sz w:val="20"/>
          <w:vertAlign w:val="superscript"/>
          <w:lang w:val="hy-AM"/>
        </w:rPr>
      </w:pPr>
      <w:r w:rsidRPr="0051377A">
        <w:rPr>
          <w:rFonts w:ascii="GHEA Grapalat" w:hAnsi="GHEA Grapalat" w:cs="Sylfaen"/>
          <w:color w:val="000000" w:themeColor="text1"/>
          <w:sz w:val="20"/>
          <w:vertAlign w:val="superscript"/>
          <w:lang w:val="es-ES"/>
        </w:rPr>
        <w:t xml:space="preserve">      </w:t>
      </w:r>
      <w:r w:rsidRPr="0051377A">
        <w:rPr>
          <w:rFonts w:ascii="GHEA Grapalat" w:hAnsi="GHEA Grapalat" w:cs="Sylfaen"/>
          <w:color w:val="000000" w:themeColor="text1"/>
          <w:sz w:val="20"/>
          <w:vertAlign w:val="superscript"/>
          <w:lang w:val="hy-AM"/>
        </w:rPr>
        <w:t>առաջին տեղը զբաղեցրած    մասնակցի անվանումը (ղեկավարի պաշտոնը, անուն ազգանունը)</w:t>
      </w:r>
      <w:r w:rsidRPr="0051377A">
        <w:rPr>
          <w:rFonts w:ascii="GHEA Grapalat" w:hAnsi="GHEA Grapalat" w:cs="Sylfaen"/>
          <w:color w:val="000000" w:themeColor="text1"/>
          <w:sz w:val="20"/>
          <w:vertAlign w:val="superscript"/>
          <w:lang w:val="es-ES"/>
        </w:rPr>
        <w:t xml:space="preserve">  </w:t>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es-ES"/>
        </w:rPr>
        <w:tab/>
      </w:r>
      <w:r w:rsidRPr="0051377A">
        <w:rPr>
          <w:rFonts w:ascii="GHEA Grapalat" w:hAnsi="GHEA Grapalat" w:cs="Sylfaen"/>
          <w:color w:val="000000" w:themeColor="text1"/>
          <w:sz w:val="20"/>
          <w:vertAlign w:val="superscript"/>
          <w:lang w:val="hy-AM"/>
        </w:rPr>
        <w:t>ստորագրություն</w:t>
      </w:r>
      <w:r w:rsidRPr="0051377A">
        <w:rPr>
          <w:rFonts w:ascii="GHEA Grapalat" w:hAnsi="GHEA Grapalat" w:cs="Sylfaen"/>
          <w:color w:val="000000" w:themeColor="text1"/>
          <w:sz w:val="20"/>
          <w:vertAlign w:val="superscript"/>
          <w:lang w:val="hy-AM"/>
        </w:rPr>
        <w:tab/>
      </w:r>
    </w:p>
    <w:p w14:paraId="2EF40292" w14:textId="77777777" w:rsidR="0044364E" w:rsidRPr="0051377A" w:rsidRDefault="0044364E" w:rsidP="00DF47DB">
      <w:pPr>
        <w:jc w:val="right"/>
        <w:rPr>
          <w:rFonts w:ascii="GHEA Grapalat" w:hAnsi="GHEA Grapalat"/>
          <w:color w:val="000000" w:themeColor="text1"/>
          <w:sz w:val="20"/>
          <w:lang w:val="hy-AM"/>
        </w:rPr>
      </w:pPr>
      <w:r w:rsidRPr="0051377A">
        <w:rPr>
          <w:rFonts w:ascii="GHEA Grapalat" w:hAnsi="GHEA Grapalat"/>
          <w:color w:val="000000" w:themeColor="text1"/>
          <w:sz w:val="20"/>
          <w:lang w:val="hy-AM"/>
        </w:rPr>
        <w:t xml:space="preserve">    </w:t>
      </w:r>
    </w:p>
    <w:p w14:paraId="62135781" w14:textId="77777777" w:rsidR="0044364E" w:rsidRPr="0051377A" w:rsidRDefault="0044364E" w:rsidP="00DF47DB">
      <w:pPr>
        <w:jc w:val="right"/>
        <w:rPr>
          <w:rFonts w:ascii="GHEA Grapalat" w:hAnsi="GHEA Grapalat" w:cs="Arial"/>
          <w:color w:val="000000" w:themeColor="text1"/>
          <w:sz w:val="20"/>
          <w:lang w:val="hy-AM"/>
        </w:rPr>
      </w:pPr>
      <w:r w:rsidRPr="0051377A">
        <w:rPr>
          <w:rFonts w:ascii="GHEA Grapalat" w:hAnsi="GHEA Grapalat" w:cs="Sylfaen"/>
          <w:color w:val="000000" w:themeColor="text1"/>
          <w:sz w:val="20"/>
          <w:lang w:val="hy-AM"/>
        </w:rPr>
        <w:t>Կ</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Տ</w:t>
      </w:r>
      <w:r w:rsidRPr="0051377A">
        <w:rPr>
          <w:rFonts w:ascii="GHEA Grapalat" w:hAnsi="GHEA Grapalat" w:cs="Arial"/>
          <w:color w:val="000000" w:themeColor="text1"/>
          <w:sz w:val="20"/>
          <w:lang w:val="hy-AM"/>
        </w:rPr>
        <w:t>.</w:t>
      </w:r>
      <w:r w:rsidRPr="0051377A">
        <w:rPr>
          <w:rStyle w:val="FootnoteReference"/>
          <w:rFonts w:ascii="GHEA Grapalat" w:hAnsi="GHEA Grapalat" w:cs="Arial"/>
          <w:color w:val="000000" w:themeColor="text1"/>
          <w:sz w:val="20"/>
          <w:lang w:val="hy-AM"/>
        </w:rPr>
        <w:footnoteReference w:id="6"/>
      </w:r>
      <w:r w:rsidRPr="0051377A">
        <w:rPr>
          <w:rFonts w:ascii="GHEA Grapalat" w:hAnsi="GHEA Grapalat" w:cs="Arial"/>
          <w:color w:val="000000" w:themeColor="text1"/>
          <w:sz w:val="20"/>
          <w:lang w:val="hy-AM"/>
        </w:rPr>
        <w:tab/>
      </w:r>
    </w:p>
    <w:p w14:paraId="1B10E01C" w14:textId="77777777" w:rsidR="0044364E" w:rsidRPr="0051377A" w:rsidRDefault="0044364E" w:rsidP="00DF47DB">
      <w:pPr>
        <w:pStyle w:val="BodyTextIndent3"/>
        <w:tabs>
          <w:tab w:val="left" w:pos="1690"/>
        </w:tabs>
        <w:spacing w:line="240" w:lineRule="auto"/>
        <w:ind w:firstLine="0"/>
        <w:jc w:val="left"/>
        <w:rPr>
          <w:rFonts w:ascii="GHEA Grapalat" w:hAnsi="GHEA Grapalat" w:cs="Sylfaen"/>
          <w:i/>
          <w:color w:val="000000" w:themeColor="text1"/>
          <w:sz w:val="16"/>
          <w:szCs w:val="16"/>
          <w:lang w:eastAsia="ru-RU"/>
        </w:rPr>
      </w:pPr>
    </w:p>
    <w:p w14:paraId="71724964" w14:textId="77777777" w:rsidR="0044364E" w:rsidRPr="0051377A" w:rsidRDefault="0044364E" w:rsidP="00DF47DB">
      <w:pPr>
        <w:pStyle w:val="BodyTextIndent3"/>
        <w:tabs>
          <w:tab w:val="left" w:pos="1690"/>
        </w:tabs>
        <w:spacing w:line="240" w:lineRule="auto"/>
        <w:ind w:firstLine="0"/>
        <w:jc w:val="left"/>
        <w:rPr>
          <w:rFonts w:ascii="GHEA Grapalat" w:hAnsi="GHEA Grapalat" w:cs="Sylfaen"/>
          <w:i/>
          <w:color w:val="000000" w:themeColor="text1"/>
          <w:sz w:val="16"/>
          <w:szCs w:val="16"/>
          <w:lang w:eastAsia="ru-RU"/>
        </w:rPr>
      </w:pPr>
    </w:p>
    <w:p w14:paraId="48767C83" w14:textId="77777777" w:rsidR="0044364E" w:rsidRPr="0051377A" w:rsidRDefault="0044364E" w:rsidP="00DF47DB">
      <w:pPr>
        <w:pStyle w:val="BodyTextIndent3"/>
        <w:tabs>
          <w:tab w:val="left" w:pos="1690"/>
        </w:tabs>
        <w:spacing w:line="240" w:lineRule="auto"/>
        <w:ind w:firstLine="0"/>
        <w:jc w:val="left"/>
        <w:rPr>
          <w:rFonts w:ascii="GHEA Grapalat" w:hAnsi="GHEA Grapalat" w:cs="Sylfaen"/>
          <w:i/>
          <w:color w:val="000000" w:themeColor="text1"/>
          <w:sz w:val="16"/>
          <w:szCs w:val="16"/>
          <w:lang w:eastAsia="ru-RU"/>
        </w:rPr>
      </w:pPr>
    </w:p>
    <w:p w14:paraId="049378BF" w14:textId="77777777" w:rsidR="0044364E" w:rsidRPr="0051377A" w:rsidRDefault="0044364E" w:rsidP="00DF47DB">
      <w:pPr>
        <w:pStyle w:val="BodyTextIndent3"/>
        <w:tabs>
          <w:tab w:val="left" w:pos="1690"/>
        </w:tabs>
        <w:spacing w:line="240" w:lineRule="auto"/>
        <w:ind w:firstLine="0"/>
        <w:jc w:val="left"/>
        <w:rPr>
          <w:rFonts w:ascii="GHEA Grapalat" w:hAnsi="GHEA Grapalat" w:cs="Sylfaen"/>
          <w:i/>
          <w:color w:val="000000" w:themeColor="text1"/>
          <w:sz w:val="16"/>
          <w:szCs w:val="16"/>
          <w:lang w:eastAsia="ru-RU"/>
        </w:rPr>
      </w:pPr>
    </w:p>
    <w:p w14:paraId="288BF1FB" w14:textId="77777777" w:rsidR="0044364E" w:rsidRPr="0051377A" w:rsidRDefault="0044364E" w:rsidP="00DF47DB">
      <w:pPr>
        <w:pStyle w:val="BodyTextIndent3"/>
        <w:tabs>
          <w:tab w:val="left" w:pos="1690"/>
        </w:tabs>
        <w:spacing w:line="240" w:lineRule="auto"/>
        <w:ind w:firstLine="0"/>
        <w:jc w:val="left"/>
        <w:rPr>
          <w:rFonts w:ascii="GHEA Grapalat" w:hAnsi="GHEA Grapalat" w:cs="Sylfaen"/>
          <w:i/>
          <w:color w:val="000000" w:themeColor="text1"/>
          <w:sz w:val="16"/>
          <w:szCs w:val="16"/>
          <w:lang w:eastAsia="ru-RU"/>
        </w:rPr>
      </w:pPr>
    </w:p>
    <w:p w14:paraId="1BCF05AC" w14:textId="77777777" w:rsidR="0044364E" w:rsidRPr="0051377A" w:rsidRDefault="0044364E" w:rsidP="00DF47DB">
      <w:pPr>
        <w:jc w:val="right"/>
        <w:rPr>
          <w:rFonts w:ascii="GHEA Grapalat" w:hAnsi="GHEA Grapalat" w:cs="Arial"/>
          <w:color w:val="000000" w:themeColor="text1"/>
          <w:sz w:val="20"/>
          <w:lang w:val="hy-AM"/>
        </w:rPr>
      </w:pPr>
      <w:r w:rsidRPr="0051377A">
        <w:rPr>
          <w:rFonts w:ascii="GHEA Grapalat" w:hAnsi="GHEA Grapalat" w:cs="Arial"/>
          <w:color w:val="000000" w:themeColor="text1"/>
          <w:sz w:val="20"/>
          <w:lang w:val="hy-AM"/>
        </w:rPr>
        <w:tab/>
        <w:t xml:space="preserve"> </w:t>
      </w:r>
    </w:p>
    <w:p w14:paraId="70196901" w14:textId="77777777" w:rsidR="0044364E" w:rsidRPr="0051377A" w:rsidDel="00B2572B" w:rsidRDefault="0044364E" w:rsidP="00DF47DB">
      <w:pPr>
        <w:pStyle w:val="norm"/>
        <w:spacing w:line="240" w:lineRule="auto"/>
        <w:ind w:firstLine="284"/>
        <w:jc w:val="right"/>
        <w:rPr>
          <w:rFonts w:ascii="GHEA Grapalat" w:hAnsi="GHEA Grapalat" w:cs="Sylfaen"/>
          <w:b/>
          <w:color w:val="000000" w:themeColor="text1"/>
          <w:sz w:val="20"/>
          <w:lang w:val="es-ES"/>
        </w:rPr>
      </w:pPr>
      <w:r w:rsidRPr="0051377A">
        <w:rPr>
          <w:rFonts w:ascii="GHEA Grapalat" w:hAnsi="GHEA Grapalat"/>
          <w:i/>
          <w:color w:val="000000" w:themeColor="text1"/>
          <w:sz w:val="20"/>
          <w:lang w:val="hy-AM"/>
        </w:rPr>
        <w:br w:type="page"/>
      </w:r>
      <w:r w:rsidRPr="0051377A" w:rsidDel="00B2572B">
        <w:rPr>
          <w:rFonts w:ascii="GHEA Grapalat" w:hAnsi="GHEA Grapalat" w:cs="Sylfaen"/>
          <w:b/>
          <w:color w:val="000000" w:themeColor="text1"/>
          <w:sz w:val="20"/>
          <w:lang w:val="es-ES"/>
        </w:rPr>
        <w:lastRenderedPageBreak/>
        <w:t xml:space="preserve"> </w:t>
      </w:r>
    </w:p>
    <w:p w14:paraId="7DE9D98D" w14:textId="77777777" w:rsidR="0044364E" w:rsidRPr="0051377A" w:rsidRDefault="0044364E" w:rsidP="00DF47DB">
      <w:pPr>
        <w:jc w:val="right"/>
        <w:rPr>
          <w:rFonts w:ascii="GHEA Grapalat" w:hAnsi="GHEA Grapalat"/>
          <w:color w:val="000000" w:themeColor="text1"/>
          <w:lang w:val="hy-AM"/>
        </w:rPr>
      </w:pPr>
    </w:p>
    <w:p w14:paraId="0F4BEF76" w14:textId="415407DA" w:rsidR="0044364E" w:rsidRPr="0051377A" w:rsidRDefault="0044364E" w:rsidP="00DF47DB">
      <w:pPr>
        <w:pStyle w:val="BodyTextIndent3"/>
        <w:spacing w:line="240" w:lineRule="auto"/>
        <w:jc w:val="right"/>
        <w:rPr>
          <w:rFonts w:ascii="GHEA Grapalat" w:hAnsi="GHEA Grapalat" w:cs="Sylfaen"/>
          <w:b/>
          <w:color w:val="000000" w:themeColor="text1"/>
        </w:rPr>
      </w:pPr>
      <w:r w:rsidRPr="0051377A">
        <w:rPr>
          <w:rFonts w:ascii="GHEA Grapalat" w:hAnsi="GHEA Grapalat" w:cs="Sylfaen"/>
          <w:b/>
          <w:color w:val="000000" w:themeColor="text1"/>
          <w:lang w:val="hy-AM"/>
        </w:rPr>
        <w:t>Հավելված 5</w:t>
      </w:r>
    </w:p>
    <w:p w14:paraId="028AF17A" w14:textId="77777777" w:rsidR="006129EE" w:rsidRPr="0051377A" w:rsidRDefault="006129EE" w:rsidP="00DF47DB">
      <w:pPr>
        <w:pStyle w:val="BodyTextIndent3"/>
        <w:spacing w:line="240" w:lineRule="auto"/>
        <w:jc w:val="right"/>
        <w:rPr>
          <w:rFonts w:ascii="GHEA Grapalat" w:hAnsi="GHEA Grapalat" w:cs="Sylfaen"/>
          <w:b/>
          <w:color w:val="000000" w:themeColor="text1"/>
          <w:lang w:val="hy-AM"/>
        </w:rPr>
      </w:pPr>
      <w:r w:rsidRPr="0051377A">
        <w:rPr>
          <w:rFonts w:ascii="GHEA Grapalat" w:hAnsi="GHEA Grapalat"/>
          <w:b/>
          <w:i/>
          <w:color w:val="000000" w:themeColor="text1"/>
          <w:lang w:val="af-ZA"/>
        </w:rPr>
        <w:t>&lt;&lt;</w:t>
      </w:r>
      <w:r w:rsidRPr="0051377A">
        <w:rPr>
          <w:rFonts w:ascii="GHEA Grapalat" w:hAnsi="GHEA Grapalat"/>
          <w:b/>
          <w:i/>
          <w:color w:val="000000" w:themeColor="text1"/>
          <w:lang w:val="hy-AM"/>
        </w:rPr>
        <w:t>ԳՀ-</w:t>
      </w:r>
      <w:r w:rsidRPr="0051377A">
        <w:rPr>
          <w:rFonts w:ascii="GHEA Grapalat" w:hAnsi="GHEA Grapalat"/>
          <w:b/>
          <w:i/>
          <w:color w:val="000000" w:themeColor="text1"/>
          <w:lang w:val="af-ZA"/>
        </w:rPr>
        <w:t>ԲՄԱՇՁԲ</w:t>
      </w:r>
      <w:r w:rsidRPr="0051377A">
        <w:rPr>
          <w:rFonts w:ascii="GHEA Grapalat" w:hAnsi="GHEA Grapalat"/>
          <w:b/>
          <w:i/>
          <w:color w:val="000000" w:themeColor="text1"/>
          <w:lang w:val="hy-AM"/>
        </w:rPr>
        <w:t>-19</w:t>
      </w:r>
      <w:r w:rsidRPr="0051377A">
        <w:rPr>
          <w:rFonts w:ascii="GHEA Grapalat" w:hAnsi="GHEA Grapalat"/>
          <w:b/>
          <w:i/>
          <w:color w:val="000000" w:themeColor="text1"/>
          <w:lang w:val="af-ZA"/>
        </w:rPr>
        <w:t>/</w:t>
      </w:r>
      <w:r w:rsidRPr="0051377A">
        <w:rPr>
          <w:rFonts w:ascii="GHEA Grapalat" w:hAnsi="GHEA Grapalat"/>
          <w:b/>
          <w:i/>
          <w:color w:val="000000" w:themeColor="text1"/>
          <w:lang w:val="hy-AM"/>
        </w:rPr>
        <w:t>1</w:t>
      </w:r>
      <w:r w:rsidRPr="0051377A">
        <w:rPr>
          <w:rFonts w:ascii="GHEA Grapalat" w:hAnsi="GHEA Grapalat"/>
          <w:b/>
          <w:i/>
          <w:color w:val="000000" w:themeColor="text1"/>
          <w:lang w:val="af-ZA"/>
        </w:rPr>
        <w:t>&gt;&gt;</w:t>
      </w:r>
      <w:r w:rsidRPr="0051377A">
        <w:rPr>
          <w:rFonts w:ascii="GHEA Grapalat" w:hAnsi="GHEA Grapalat"/>
          <w:b/>
          <w:i/>
          <w:color w:val="000000" w:themeColor="text1"/>
          <w:lang w:val="hy-AM"/>
        </w:rPr>
        <w:t xml:space="preserve"> </w:t>
      </w:r>
      <w:r w:rsidRPr="0051377A">
        <w:rPr>
          <w:rFonts w:ascii="GHEA Grapalat" w:hAnsi="GHEA Grapalat" w:cs="Sylfaen"/>
          <w:b/>
          <w:color w:val="000000" w:themeColor="text1"/>
          <w:lang w:val="hy-AM"/>
        </w:rPr>
        <w:t xml:space="preserve">  ծածկագրով</w:t>
      </w:r>
    </w:p>
    <w:p w14:paraId="275E7F82" w14:textId="77777777" w:rsidR="006129EE" w:rsidRPr="0051377A" w:rsidRDefault="006129EE" w:rsidP="00DF47DB">
      <w:pPr>
        <w:pStyle w:val="BodyTextIndent3"/>
        <w:spacing w:line="240" w:lineRule="auto"/>
        <w:jc w:val="right"/>
        <w:rPr>
          <w:rFonts w:ascii="GHEA Grapalat" w:hAnsi="GHEA Grapalat" w:cs="Sylfaen"/>
          <w:b/>
          <w:color w:val="000000" w:themeColor="text1"/>
          <w:lang w:val="hy-AM"/>
        </w:rPr>
      </w:pPr>
      <w:r w:rsidRPr="0051377A">
        <w:rPr>
          <w:rFonts w:ascii="GHEA Grapalat" w:hAnsi="GHEA Grapalat" w:cs="Sylfaen"/>
          <w:b/>
          <w:color w:val="000000" w:themeColor="text1"/>
          <w:lang w:val="hy-AM"/>
        </w:rPr>
        <w:t>բաց մրցույթի հրավերի</w:t>
      </w:r>
    </w:p>
    <w:p w14:paraId="6F4E5BD1" w14:textId="77777777" w:rsidR="006129EE" w:rsidRPr="0051377A" w:rsidRDefault="006129EE" w:rsidP="00DF47DB">
      <w:pPr>
        <w:jc w:val="right"/>
        <w:rPr>
          <w:rFonts w:ascii="GHEA Grapalat" w:hAnsi="GHEA Grapalat"/>
          <w:i/>
          <w:color w:val="000000" w:themeColor="text1"/>
          <w:sz w:val="20"/>
          <w:lang w:val="hy-AM"/>
        </w:rPr>
      </w:pPr>
    </w:p>
    <w:p w14:paraId="2C255D9C" w14:textId="77777777" w:rsidR="006129EE" w:rsidRPr="0051377A" w:rsidRDefault="006129EE" w:rsidP="00DF47DB">
      <w:pPr>
        <w:ind w:left="-142" w:firstLine="142"/>
        <w:jc w:val="center"/>
        <w:rPr>
          <w:rFonts w:ascii="GHEA Grapalat" w:hAnsi="GHEA Grapalat"/>
          <w:b/>
          <w:color w:val="000000" w:themeColor="text1"/>
          <w:lang w:val="hy-AM"/>
        </w:rPr>
      </w:pPr>
      <w:r w:rsidRPr="0051377A">
        <w:rPr>
          <w:rFonts w:ascii="GHEA Grapalat" w:hAnsi="GHEA Grapalat" w:cs="Sylfaen"/>
          <w:b/>
          <w:color w:val="000000" w:themeColor="text1"/>
          <w:lang w:val="hy-AM"/>
        </w:rPr>
        <w:t xml:space="preserve">ԳՈՂԹԻ ՀԱՄԱՅՆՔԱՊԵՏԱՐԱՆԻ </w:t>
      </w:r>
      <w:r w:rsidRPr="0051377A">
        <w:rPr>
          <w:rFonts w:ascii="GHEA Grapalat" w:hAnsi="GHEA Grapalat" w:cs="Times Armenian"/>
          <w:b/>
          <w:color w:val="000000" w:themeColor="text1"/>
          <w:lang w:val="hy-AM"/>
        </w:rPr>
        <w:t xml:space="preserve"> </w:t>
      </w:r>
      <w:r w:rsidRPr="0051377A">
        <w:rPr>
          <w:rFonts w:ascii="GHEA Grapalat" w:hAnsi="GHEA Grapalat" w:cs="Sylfaen"/>
          <w:b/>
          <w:color w:val="000000" w:themeColor="text1"/>
          <w:lang w:val="hy-AM"/>
        </w:rPr>
        <w:t>ԿԱՐԻՔՆԵՐԻ</w:t>
      </w:r>
      <w:r w:rsidRPr="0051377A">
        <w:rPr>
          <w:rFonts w:ascii="GHEA Grapalat" w:hAnsi="GHEA Grapalat" w:cs="Times Armenian"/>
          <w:b/>
          <w:color w:val="000000" w:themeColor="text1"/>
          <w:lang w:val="hy-AM"/>
        </w:rPr>
        <w:t xml:space="preserve"> </w:t>
      </w:r>
      <w:r w:rsidRPr="0051377A">
        <w:rPr>
          <w:rFonts w:ascii="GHEA Grapalat" w:hAnsi="GHEA Grapalat" w:cs="Sylfaen"/>
          <w:b/>
          <w:color w:val="000000" w:themeColor="text1"/>
          <w:lang w:val="hy-AM"/>
        </w:rPr>
        <w:t>ՀԱՄԱՐ</w:t>
      </w:r>
      <w:r w:rsidRPr="0051377A">
        <w:rPr>
          <w:rFonts w:ascii="GHEA Grapalat" w:hAnsi="GHEA Grapalat" w:cs="Times Armenian"/>
          <w:b/>
          <w:color w:val="000000" w:themeColor="text1"/>
          <w:lang w:val="hy-AM"/>
        </w:rPr>
        <w:t xml:space="preserve"> </w:t>
      </w:r>
      <w:r w:rsidRPr="0051377A">
        <w:rPr>
          <w:rFonts w:ascii="GHEA Grapalat" w:hAnsi="GHEA Grapalat" w:cs="Sylfaen"/>
          <w:b/>
          <w:color w:val="000000" w:themeColor="text1"/>
          <w:lang w:val="hy-AM"/>
        </w:rPr>
        <w:t>&lt;&lt;</w:t>
      </w:r>
      <w:r w:rsidRPr="0051377A">
        <w:rPr>
          <w:rFonts w:ascii="GHEA Grapalat" w:hAnsi="GHEA Grapalat"/>
          <w:b/>
          <w:i/>
          <w:color w:val="000000" w:themeColor="text1"/>
          <w:lang w:val="hy-AM"/>
        </w:rPr>
        <w:t xml:space="preserve"> </w:t>
      </w:r>
      <w:r w:rsidRPr="0051377A">
        <w:rPr>
          <w:rFonts w:ascii="GHEA Grapalat" w:hAnsi="GHEA Grapalat"/>
          <w:b/>
          <w:color w:val="000000" w:themeColor="text1"/>
          <w:lang w:val="hy-AM"/>
        </w:rPr>
        <w:t xml:space="preserve">ԳՈՂԹ ՀԱՄԱՅՆՔԻ ՄԱՆԿԱՊԱՐՏԵԶԻ ՎԵՐԱԿԱՌՈՒՑՄԱՆ </w:t>
      </w:r>
      <w:r w:rsidRPr="0051377A">
        <w:rPr>
          <w:rFonts w:ascii="GHEA Grapalat" w:hAnsi="GHEA Grapalat"/>
          <w:b/>
          <w:color w:val="000000" w:themeColor="text1"/>
          <w:lang w:val="af-ZA"/>
        </w:rPr>
        <w:t>ԱՇԽԱՏԱՆՔՆԵՐԻ</w:t>
      </w:r>
      <w:r w:rsidRPr="0051377A">
        <w:rPr>
          <w:rFonts w:ascii="GHEA Grapalat" w:hAnsi="GHEA Grapalat"/>
          <w:i/>
          <w:color w:val="000000" w:themeColor="text1"/>
          <w:lang w:val="af-ZA"/>
        </w:rPr>
        <w:t xml:space="preserve"> </w:t>
      </w:r>
      <w:r w:rsidRPr="0051377A">
        <w:rPr>
          <w:rFonts w:ascii="GHEA Grapalat" w:hAnsi="GHEA Grapalat" w:cs="Sylfaen"/>
          <w:b/>
          <w:color w:val="000000" w:themeColor="text1"/>
          <w:lang w:val="hy-AM"/>
        </w:rPr>
        <w:t>&gt;&gt; ԿԱՏԱՐՄԱՆ</w:t>
      </w:r>
    </w:p>
    <w:p w14:paraId="3084E6BD" w14:textId="7594BBEB" w:rsidR="006129EE" w:rsidRPr="0051377A" w:rsidRDefault="006129EE" w:rsidP="00DF47DB">
      <w:pPr>
        <w:ind w:left="-142" w:firstLine="142"/>
        <w:jc w:val="center"/>
        <w:rPr>
          <w:rFonts w:ascii="GHEA Grapalat" w:hAnsi="GHEA Grapalat" w:cs="Times Armenian"/>
          <w:b/>
          <w:color w:val="000000" w:themeColor="text1"/>
          <w:lang w:val="hy-AM"/>
        </w:rPr>
      </w:pPr>
      <w:r w:rsidRPr="0051377A">
        <w:rPr>
          <w:rFonts w:ascii="GHEA Grapalat" w:hAnsi="GHEA Grapalat" w:cs="Times Armenian"/>
          <w:b/>
          <w:color w:val="000000" w:themeColor="text1"/>
          <w:lang w:val="hy-AM"/>
        </w:rPr>
        <w:t xml:space="preserve">  </w:t>
      </w:r>
      <w:r w:rsidRPr="0051377A">
        <w:rPr>
          <w:rFonts w:ascii="GHEA Grapalat" w:hAnsi="GHEA Grapalat" w:cs="Sylfaen"/>
          <w:b/>
          <w:color w:val="000000" w:themeColor="text1"/>
          <w:lang w:val="hy-AM"/>
        </w:rPr>
        <w:t>ԳՆՄԱՆ</w:t>
      </w:r>
      <w:r w:rsidRPr="0051377A">
        <w:rPr>
          <w:rFonts w:ascii="GHEA Grapalat" w:hAnsi="GHEA Grapalat" w:cs="Times Armenian"/>
          <w:b/>
          <w:color w:val="000000" w:themeColor="text1"/>
          <w:lang w:val="hy-AM"/>
        </w:rPr>
        <w:t xml:space="preserve">  </w:t>
      </w:r>
      <w:r w:rsidRPr="0051377A">
        <w:rPr>
          <w:rFonts w:ascii="GHEA Grapalat" w:hAnsi="GHEA Grapalat" w:cs="Sylfaen"/>
          <w:b/>
          <w:color w:val="000000" w:themeColor="text1"/>
          <w:lang w:val="hy-AM"/>
        </w:rPr>
        <w:t>ՊԱՅՄԱՆԱԳԻՐ</w:t>
      </w:r>
      <w:r w:rsidRPr="0051377A">
        <w:rPr>
          <w:rFonts w:ascii="GHEA Grapalat" w:hAnsi="GHEA Grapalat" w:cs="Times Armenian"/>
          <w:b/>
          <w:color w:val="000000" w:themeColor="text1"/>
          <w:lang w:val="hy-AM"/>
        </w:rPr>
        <w:t xml:space="preserve">   </w:t>
      </w:r>
    </w:p>
    <w:p w14:paraId="7670648B" w14:textId="77777777" w:rsidR="0044364E" w:rsidRPr="0051377A" w:rsidRDefault="0044364E" w:rsidP="00DF47DB">
      <w:pPr>
        <w:ind w:left="-142" w:firstLine="142"/>
        <w:jc w:val="center"/>
        <w:rPr>
          <w:rFonts w:ascii="GHEA Grapalat" w:hAnsi="GHEA Grapalat"/>
          <w:b/>
          <w:color w:val="000000" w:themeColor="text1"/>
          <w:sz w:val="20"/>
          <w:szCs w:val="20"/>
          <w:u w:val="single"/>
          <w:lang w:val="es-ES"/>
        </w:rPr>
      </w:pPr>
      <w:r w:rsidRPr="0051377A">
        <w:rPr>
          <w:rFonts w:ascii="GHEA Grapalat" w:hAnsi="GHEA Grapalat"/>
          <w:b/>
          <w:color w:val="000000" w:themeColor="text1"/>
          <w:sz w:val="20"/>
          <w:szCs w:val="20"/>
          <w:lang w:val="hy-AM"/>
        </w:rPr>
        <w:t>N</w:t>
      </w:r>
      <w:r w:rsidRPr="0051377A">
        <w:rPr>
          <w:rFonts w:ascii="GHEA Grapalat" w:hAnsi="GHEA Grapalat"/>
          <w:b/>
          <w:color w:val="000000" w:themeColor="text1"/>
          <w:sz w:val="20"/>
          <w:szCs w:val="20"/>
          <w:lang w:val="es-ES"/>
        </w:rPr>
        <w:t xml:space="preserve"> </w:t>
      </w:r>
      <w:r w:rsidRPr="0051377A">
        <w:rPr>
          <w:rFonts w:ascii="GHEA Grapalat" w:hAnsi="GHEA Grapalat"/>
          <w:b/>
          <w:color w:val="000000" w:themeColor="text1"/>
          <w:sz w:val="20"/>
          <w:szCs w:val="20"/>
          <w:u w:val="single"/>
          <w:lang w:val="es-ES"/>
        </w:rPr>
        <w:tab/>
      </w:r>
      <w:r w:rsidRPr="0051377A">
        <w:rPr>
          <w:rFonts w:ascii="GHEA Grapalat" w:hAnsi="GHEA Grapalat"/>
          <w:b/>
          <w:color w:val="000000" w:themeColor="text1"/>
          <w:sz w:val="20"/>
          <w:szCs w:val="20"/>
          <w:u w:val="single"/>
          <w:lang w:val="es-ES"/>
        </w:rPr>
        <w:tab/>
      </w:r>
      <w:r w:rsidRPr="0051377A">
        <w:rPr>
          <w:rFonts w:ascii="GHEA Grapalat" w:hAnsi="GHEA Grapalat"/>
          <w:b/>
          <w:color w:val="000000" w:themeColor="text1"/>
          <w:sz w:val="20"/>
          <w:szCs w:val="20"/>
          <w:u w:val="single"/>
          <w:lang w:val="es-ES"/>
        </w:rPr>
        <w:tab/>
      </w:r>
      <w:r w:rsidRPr="0051377A">
        <w:rPr>
          <w:rFonts w:ascii="GHEA Grapalat" w:hAnsi="GHEA Grapalat"/>
          <w:b/>
          <w:color w:val="000000" w:themeColor="text1"/>
          <w:sz w:val="20"/>
          <w:szCs w:val="20"/>
          <w:u w:val="single"/>
          <w:lang w:val="es-ES"/>
        </w:rPr>
        <w:tab/>
      </w:r>
    </w:p>
    <w:p w14:paraId="50CE1B6F" w14:textId="77777777" w:rsidR="0044364E" w:rsidRPr="0051377A" w:rsidRDefault="0044364E" w:rsidP="00DF47DB">
      <w:pPr>
        <w:tabs>
          <w:tab w:val="left" w:pos="720"/>
          <w:tab w:val="left" w:pos="1440"/>
          <w:tab w:val="left" w:pos="8865"/>
        </w:tabs>
        <w:jc w:val="both"/>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 xml:space="preserve">         ք. </w:t>
      </w:r>
      <w:r w:rsidRPr="0051377A">
        <w:rPr>
          <w:rFonts w:ascii="GHEA Grapalat" w:hAnsi="GHEA Grapalat" w:cs="Sylfaen"/>
          <w:color w:val="000000" w:themeColor="text1"/>
          <w:sz w:val="20"/>
          <w:u w:val="single"/>
          <w:lang w:val="es-ES"/>
        </w:rPr>
        <w:t xml:space="preserve">           </w:t>
      </w:r>
      <w:r w:rsidRPr="0051377A">
        <w:rPr>
          <w:rFonts w:ascii="GHEA Grapalat" w:hAnsi="GHEA Grapalat" w:cs="Sylfaen"/>
          <w:color w:val="000000" w:themeColor="text1"/>
          <w:sz w:val="20"/>
          <w:lang w:val="hy-AM"/>
        </w:rPr>
        <w:t xml:space="preserve">                                                                                         </w:t>
      </w:r>
      <w:r w:rsidRPr="0051377A">
        <w:rPr>
          <w:rFonts w:ascii="GHEA Grapalat" w:hAnsi="GHEA Grapalat" w:cs="Sylfaen"/>
          <w:color w:val="000000" w:themeColor="text1"/>
          <w:sz w:val="20"/>
          <w:lang w:val="es-ES"/>
        </w:rPr>
        <w:t xml:space="preserve">             </w:t>
      </w:r>
      <w:r w:rsidRPr="0051377A">
        <w:rPr>
          <w:rFonts w:ascii="GHEA Grapalat" w:hAnsi="GHEA Grapalat" w:cs="Sylfaen"/>
          <w:color w:val="000000" w:themeColor="text1"/>
          <w:sz w:val="20"/>
          <w:lang w:val="hy-AM"/>
        </w:rPr>
        <w:t xml:space="preserve"> </w:t>
      </w:r>
      <w:r w:rsidRPr="0051377A">
        <w:rPr>
          <w:rFonts w:ascii="GHEA Grapalat" w:hAnsi="GHEA Grapalat"/>
          <w:color w:val="000000" w:themeColor="text1"/>
          <w:lang w:val="hy-AM"/>
        </w:rPr>
        <w:t>«</w:t>
      </w:r>
      <w:r w:rsidRPr="0051377A">
        <w:rPr>
          <w:rFonts w:ascii="GHEA Grapalat" w:hAnsi="GHEA Grapalat"/>
          <w:color w:val="000000" w:themeColor="text1"/>
          <w:u w:val="single"/>
          <w:lang w:val="hy-AM"/>
        </w:rPr>
        <w:t xml:space="preserve">     </w:t>
      </w:r>
      <w:r w:rsidRPr="0051377A">
        <w:rPr>
          <w:rFonts w:ascii="GHEA Grapalat" w:hAnsi="GHEA Grapalat"/>
          <w:color w:val="000000" w:themeColor="text1"/>
          <w:lang w:val="hy-AM"/>
        </w:rPr>
        <w:t xml:space="preserve">» </w:t>
      </w:r>
      <w:r w:rsidRPr="0051377A">
        <w:rPr>
          <w:rFonts w:ascii="GHEA Grapalat" w:hAnsi="GHEA Grapalat"/>
          <w:color w:val="000000" w:themeColor="text1"/>
          <w:u w:val="single"/>
          <w:lang w:val="hy-AM"/>
        </w:rPr>
        <w:t xml:space="preserve">          </w:t>
      </w:r>
      <w:r w:rsidRPr="0051377A">
        <w:rPr>
          <w:rFonts w:ascii="GHEA Grapalat" w:hAnsi="GHEA Grapalat"/>
          <w:color w:val="000000" w:themeColor="text1"/>
          <w:lang w:val="hy-AM"/>
        </w:rPr>
        <w:t xml:space="preserve"> </w:t>
      </w:r>
      <w:r w:rsidRPr="0051377A">
        <w:rPr>
          <w:rFonts w:ascii="GHEA Grapalat" w:hAnsi="GHEA Grapalat" w:cs="Sylfaen"/>
          <w:color w:val="000000" w:themeColor="text1"/>
          <w:sz w:val="20"/>
          <w:lang w:val="hy-AM"/>
        </w:rPr>
        <w:t>20   թ.</w:t>
      </w:r>
    </w:p>
    <w:p w14:paraId="0DFF63BE" w14:textId="77777777" w:rsidR="0044364E" w:rsidRPr="0051377A" w:rsidRDefault="0044364E" w:rsidP="00DF47DB">
      <w:pPr>
        <w:jc w:val="both"/>
        <w:rPr>
          <w:rFonts w:ascii="GHEA Grapalat" w:hAnsi="GHEA Grapalat"/>
          <w:color w:val="000000" w:themeColor="text1"/>
          <w:lang w:val="es-ES"/>
        </w:rPr>
      </w:pPr>
    </w:p>
    <w:p w14:paraId="19A23183" w14:textId="77777777" w:rsidR="0044364E" w:rsidRPr="0051377A" w:rsidRDefault="0044364E" w:rsidP="00DF47DB">
      <w:pPr>
        <w:jc w:val="both"/>
        <w:rPr>
          <w:rFonts w:ascii="GHEA Grapalat" w:hAnsi="GHEA Grapalat"/>
          <w:color w:val="000000" w:themeColor="text1"/>
          <w:lang w:val="es-ES"/>
        </w:rPr>
      </w:pPr>
    </w:p>
    <w:p w14:paraId="7E523EFC" w14:textId="77777777" w:rsidR="0044364E" w:rsidRPr="0051377A" w:rsidRDefault="0044364E" w:rsidP="00DF47DB">
      <w:pPr>
        <w:ind w:firstLine="720"/>
        <w:jc w:val="both"/>
        <w:rPr>
          <w:rFonts w:ascii="GHEA Grapalat" w:hAnsi="GHEA Grapalat" w:cs="Sylfaen"/>
          <w:color w:val="000000" w:themeColor="text1"/>
          <w:sz w:val="20"/>
          <w:szCs w:val="20"/>
          <w:lang w:val="pt-BR"/>
        </w:rPr>
      </w:pPr>
      <w:r w:rsidRPr="0051377A">
        <w:rPr>
          <w:rFonts w:ascii="GHEA Grapalat" w:hAnsi="GHEA Grapalat" w:cs="Sylfaen"/>
          <w:color w:val="000000" w:themeColor="text1"/>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344745EE" w14:textId="77777777" w:rsidR="0044364E" w:rsidRPr="0051377A" w:rsidRDefault="0044364E" w:rsidP="00DF47DB">
      <w:pPr>
        <w:ind w:firstLine="709"/>
        <w:jc w:val="both"/>
        <w:rPr>
          <w:rFonts w:ascii="GHEA Grapalat" w:hAnsi="GHEA Grapalat"/>
          <w:b/>
          <w:color w:val="000000" w:themeColor="text1"/>
          <w:lang w:val="es-ES"/>
        </w:rPr>
      </w:pPr>
    </w:p>
    <w:p w14:paraId="2D528305" w14:textId="77777777" w:rsidR="0044364E" w:rsidRPr="0051377A" w:rsidRDefault="0044364E" w:rsidP="00DF47DB">
      <w:pPr>
        <w:ind w:firstLine="720"/>
        <w:jc w:val="both"/>
        <w:rPr>
          <w:rFonts w:ascii="GHEA Grapalat" w:hAnsi="GHEA Grapalat"/>
          <w:b/>
          <w:color w:val="000000" w:themeColor="text1"/>
          <w:sz w:val="20"/>
          <w:szCs w:val="20"/>
          <w:lang w:val="es-ES"/>
        </w:rPr>
      </w:pPr>
      <w:r w:rsidRPr="0051377A">
        <w:rPr>
          <w:rFonts w:ascii="GHEA Grapalat" w:hAnsi="GHEA Grapalat"/>
          <w:b/>
          <w:color w:val="000000" w:themeColor="text1"/>
          <w:sz w:val="20"/>
          <w:szCs w:val="20"/>
          <w:lang w:val="es-ES"/>
        </w:rPr>
        <w:t xml:space="preserve">1. </w:t>
      </w:r>
      <w:r w:rsidRPr="0051377A">
        <w:rPr>
          <w:rFonts w:ascii="GHEA Grapalat" w:hAnsi="GHEA Grapalat" w:cs="Sylfaen"/>
          <w:b/>
          <w:color w:val="000000" w:themeColor="text1"/>
          <w:sz w:val="20"/>
          <w:szCs w:val="20"/>
          <w:lang w:val="pt-BR"/>
        </w:rPr>
        <w:t>ՊԱՅՄԱՆԱԳՐԻ</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ԱՌԱՐԿԱՆ</w:t>
      </w:r>
    </w:p>
    <w:p w14:paraId="51791C33" w14:textId="680B3AF8" w:rsidR="0044364E" w:rsidRPr="0051377A" w:rsidRDefault="0044364E" w:rsidP="00DF47DB">
      <w:pPr>
        <w:ind w:firstLine="720"/>
        <w:jc w:val="both"/>
        <w:rPr>
          <w:rFonts w:ascii="GHEA Grapalat" w:hAnsi="GHEA Grapalat" w:cs="Sylfaen"/>
          <w:color w:val="000000" w:themeColor="text1"/>
          <w:sz w:val="20"/>
          <w:szCs w:val="20"/>
          <w:lang w:val="pt-BR"/>
        </w:rPr>
      </w:pPr>
      <w:r w:rsidRPr="0051377A">
        <w:rPr>
          <w:rFonts w:ascii="GHEA Grapalat" w:hAnsi="GHEA Grapalat"/>
          <w:color w:val="000000" w:themeColor="text1"/>
          <w:sz w:val="20"/>
          <w:szCs w:val="20"/>
          <w:lang w:val="es-ES"/>
        </w:rPr>
        <w:t>1.1</w:t>
      </w:r>
      <w:r w:rsidRPr="0051377A">
        <w:rPr>
          <w:rFonts w:ascii="GHEA Grapalat" w:hAnsi="GHEA Grapalat"/>
          <w:color w:val="000000" w:themeColor="text1"/>
          <w:sz w:val="20"/>
          <w:szCs w:val="20"/>
          <w:lang w:val="es-ES"/>
        </w:rPr>
        <w:tab/>
      </w:r>
      <w:r w:rsidRPr="0051377A">
        <w:rPr>
          <w:rFonts w:ascii="GHEA Grapalat" w:hAnsi="GHEA Grapalat" w:cs="Sylfaen"/>
          <w:color w:val="000000" w:themeColor="text1"/>
          <w:sz w:val="20"/>
          <w:szCs w:val="20"/>
          <w:lang w:val="pt-BR"/>
        </w:rPr>
        <w:t>Կապալառուն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պարտավորվում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է</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սույն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պայմանագրով</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սահմանված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կարգով</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ծավալներով</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ձևով</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ժամկետներում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կատարել</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սույն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 (այսուհետ` պայմանագիր)</w:t>
      </w:r>
      <w:r w:rsidRPr="0051377A">
        <w:rPr>
          <w:rFonts w:ascii="GHEA Grapalat" w:hAnsi="GHEA Grapalat"/>
          <w:color w:val="000000" w:themeColor="text1"/>
          <w:sz w:val="20"/>
          <w:szCs w:val="20"/>
          <w:lang w:val="es-ES"/>
        </w:rPr>
        <w:t xml:space="preserve"> N 1 </w:t>
      </w:r>
      <w:r w:rsidRPr="0051377A">
        <w:rPr>
          <w:rFonts w:ascii="GHEA Grapalat" w:hAnsi="GHEA Grapalat" w:cs="Sylfaen"/>
          <w:color w:val="000000" w:themeColor="text1"/>
          <w:sz w:val="20"/>
          <w:szCs w:val="20"/>
          <w:lang w:val="pt-BR"/>
        </w:rPr>
        <w:t>Հավելվածով</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սահմանված</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ծավալաթերթ</w:t>
      </w:r>
      <w:r w:rsidRPr="0051377A">
        <w:rPr>
          <w:rFonts w:ascii="GHEA Grapalat" w:hAnsi="GHEA Grapalat"/>
          <w:color w:val="000000" w:themeColor="text1"/>
          <w:sz w:val="20"/>
          <w:szCs w:val="20"/>
          <w:lang w:val="es-ES"/>
        </w:rPr>
        <w:t>-</w:t>
      </w:r>
      <w:r w:rsidRPr="0051377A">
        <w:rPr>
          <w:rFonts w:ascii="GHEA Grapalat" w:hAnsi="GHEA Grapalat" w:cs="Sylfaen"/>
          <w:color w:val="000000" w:themeColor="text1"/>
          <w:sz w:val="20"/>
          <w:szCs w:val="20"/>
          <w:lang w:val="pt-BR"/>
        </w:rPr>
        <w:t>նախահաշվով</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olor w:val="000000" w:themeColor="text1"/>
          <w:lang w:val="es-ES"/>
        </w:rPr>
        <w:t xml:space="preserve"> </w:t>
      </w:r>
      <w:r w:rsidR="00A14A7F" w:rsidRPr="0051377A">
        <w:rPr>
          <w:rFonts w:ascii="GHEA Grapalat" w:hAnsi="GHEA Grapalat" w:cs="Sylfaen"/>
          <w:b/>
          <w:color w:val="000000" w:themeColor="text1"/>
          <w:sz w:val="20"/>
          <w:szCs w:val="20"/>
          <w:lang w:val="pt-BR"/>
        </w:rPr>
        <w:t>Գողթ համայնքի մանկապարտեզի վերակառուցման</w:t>
      </w:r>
      <w:r w:rsidR="00A14A7F" w:rsidRPr="0051377A">
        <w:rPr>
          <w:rFonts w:ascii="GHEA Grapalat" w:hAnsi="GHEA Grapalat" w:cs="Sylfaen"/>
          <w:color w:val="000000" w:themeColor="text1"/>
          <w:sz w:val="20"/>
          <w:szCs w:val="20"/>
          <w:lang w:val="pt-BR"/>
        </w:rPr>
        <w:t xml:space="preserve"> </w:t>
      </w:r>
    </w:p>
    <w:p w14:paraId="4328DCA1" w14:textId="77777777" w:rsidR="0044364E" w:rsidRPr="0051377A" w:rsidRDefault="0044364E" w:rsidP="00DF47DB">
      <w:pPr>
        <w:jc w:val="both"/>
        <w:rPr>
          <w:rFonts w:ascii="GHEA Grapalat" w:hAnsi="GHEA Grapalat"/>
          <w:color w:val="000000" w:themeColor="text1"/>
          <w:sz w:val="20"/>
          <w:szCs w:val="20"/>
          <w:lang w:val="es-ES"/>
        </w:rPr>
      </w:pPr>
      <w:r w:rsidRPr="0051377A">
        <w:rPr>
          <w:rFonts w:ascii="GHEA Grapalat" w:hAnsi="GHEA Grapalat" w:cs="Sylfaen"/>
          <w:color w:val="000000" w:themeColor="text1"/>
          <w:sz w:val="20"/>
          <w:szCs w:val="20"/>
          <w:lang w:val="pt-BR"/>
        </w:rPr>
        <w:t>աշխատանքները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այսուհետ</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աշխատանք</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իսկ</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Պատվիրատուն</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պարտավորվում</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է</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ընդունել</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կատարված</w:t>
      </w:r>
      <w:r w:rsidRPr="0051377A">
        <w:rPr>
          <w:rFonts w:ascii="GHEA Grapalat" w:hAnsi="GHEA Grapalat"/>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վարձատրել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դրա</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համար</w:t>
      </w:r>
      <w:r w:rsidRPr="0051377A">
        <w:rPr>
          <w:rFonts w:ascii="GHEA Grapalat" w:hAnsi="GHEA Grapalat" w:cs="Tahoma"/>
          <w:color w:val="000000" w:themeColor="text1"/>
          <w:sz w:val="20"/>
          <w:szCs w:val="20"/>
          <w:lang w:val="es-ES"/>
        </w:rPr>
        <w:t>։</w:t>
      </w:r>
    </w:p>
    <w:p w14:paraId="11A4E788" w14:textId="77777777" w:rsidR="0044364E" w:rsidRPr="0051377A" w:rsidRDefault="0044364E" w:rsidP="00DF47DB">
      <w:pPr>
        <w:tabs>
          <w:tab w:val="left" w:pos="1134"/>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1.2</w:t>
      </w:r>
      <w:r w:rsidRPr="0051377A">
        <w:rPr>
          <w:rFonts w:ascii="GHEA Grapalat" w:hAnsi="GHEA Grapalat"/>
          <w:color w:val="000000" w:themeColor="text1"/>
          <w:sz w:val="20"/>
          <w:szCs w:val="20"/>
          <w:lang w:val="es-ES"/>
        </w:rPr>
        <w:tab/>
        <w:t>Պ</w:t>
      </w:r>
      <w:r w:rsidRPr="0051377A">
        <w:rPr>
          <w:rFonts w:ascii="GHEA Grapalat" w:hAnsi="GHEA Grapalat" w:cs="Sylfaen"/>
          <w:color w:val="000000" w:themeColor="text1"/>
          <w:sz w:val="20"/>
          <w:szCs w:val="20"/>
          <w:lang w:val="pt-BR"/>
        </w:rPr>
        <w:t>այմանագրով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շխատանքները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կատարվում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ՀՀ</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օրենսդրությամբ</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սահմանված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ստանդարտներին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շինարարարական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նորմերին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կանոններին</w:t>
      </w:r>
      <w:r w:rsidRPr="0051377A">
        <w:rPr>
          <w:rFonts w:ascii="GHEA Grapalat" w:hAnsi="GHEA Grapalat" w:cs="Times Armenian"/>
          <w:color w:val="000000" w:themeColor="text1"/>
          <w:sz w:val="20"/>
          <w:szCs w:val="20"/>
          <w:lang w:val="es-ES"/>
        </w:rPr>
        <w:t>,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նախագծին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ինչպես</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անբաժանելի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մասը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կազմող</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ծավալաթերթ</w:t>
      </w:r>
      <w:r w:rsidRPr="0051377A">
        <w:rPr>
          <w:rFonts w:ascii="GHEA Grapalat" w:hAnsi="GHEA Grapalat" w:cs="Times Armenian"/>
          <w:color w:val="000000" w:themeColor="text1"/>
          <w:sz w:val="20"/>
          <w:szCs w:val="20"/>
          <w:lang w:val="es-ES"/>
        </w:rPr>
        <w:t>-</w:t>
      </w:r>
      <w:r w:rsidRPr="0051377A">
        <w:rPr>
          <w:rFonts w:ascii="GHEA Grapalat" w:hAnsi="GHEA Grapalat" w:cs="Sylfaen"/>
          <w:color w:val="000000" w:themeColor="text1"/>
          <w:sz w:val="20"/>
          <w:szCs w:val="20"/>
          <w:lang w:val="pt-BR"/>
        </w:rPr>
        <w:t>նախահաշվին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համապատասխան</w:t>
      </w:r>
      <w:r w:rsidRPr="0051377A">
        <w:rPr>
          <w:rFonts w:ascii="GHEA Grapalat" w:hAnsi="GHEA Grapalat" w:cs="Tahoma"/>
          <w:color w:val="000000" w:themeColor="text1"/>
          <w:sz w:val="20"/>
          <w:szCs w:val="20"/>
          <w:lang w:val="es-ES"/>
        </w:rPr>
        <w:t>։</w:t>
      </w:r>
    </w:p>
    <w:p w14:paraId="4F6C0714" w14:textId="331B1E36" w:rsidR="0044364E" w:rsidRPr="0051377A" w:rsidRDefault="0044364E" w:rsidP="00DF47DB">
      <w:pPr>
        <w:tabs>
          <w:tab w:val="left" w:pos="1134"/>
        </w:tabs>
        <w:ind w:firstLine="720"/>
        <w:jc w:val="both"/>
        <w:rPr>
          <w:rFonts w:ascii="GHEA Grapalat" w:hAnsi="GHEA Grapalat" w:cs="Times Armenian"/>
          <w:color w:val="000000" w:themeColor="text1"/>
          <w:lang w:val="es-ES"/>
        </w:rPr>
      </w:pPr>
      <w:r w:rsidRPr="0051377A">
        <w:rPr>
          <w:rFonts w:ascii="GHEA Grapalat" w:hAnsi="GHEA Grapalat"/>
          <w:color w:val="000000" w:themeColor="text1"/>
          <w:sz w:val="20"/>
          <w:szCs w:val="20"/>
          <w:lang w:val="es-ES"/>
        </w:rPr>
        <w:t>1.3</w:t>
      </w:r>
      <w:r w:rsidRPr="0051377A">
        <w:rPr>
          <w:rFonts w:ascii="GHEA Grapalat" w:hAnsi="GHEA Grapalat"/>
          <w:color w:val="000000" w:themeColor="text1"/>
          <w:sz w:val="20"/>
          <w:szCs w:val="20"/>
          <w:lang w:val="es-ES"/>
        </w:rPr>
        <w:tab/>
        <w:t>Պ</w:t>
      </w:r>
      <w:r w:rsidRPr="0051377A">
        <w:rPr>
          <w:rFonts w:ascii="GHEA Grapalat" w:hAnsi="GHEA Grapalat" w:cs="Sylfaen"/>
          <w:color w:val="000000" w:themeColor="text1"/>
          <w:sz w:val="20"/>
          <w:szCs w:val="20"/>
          <w:lang w:val="pt-BR"/>
        </w:rPr>
        <w:t>այմանագրով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շխատանքները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սկսվում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են</w:t>
      </w:r>
      <w:r w:rsidRPr="0051377A">
        <w:rPr>
          <w:rFonts w:ascii="GHEA Grapalat" w:hAnsi="GHEA Grapalat" w:cs="Times Armenian"/>
          <w:color w:val="000000" w:themeColor="text1"/>
          <w:sz w:val="20"/>
          <w:szCs w:val="20"/>
          <w:lang w:val="es-ES"/>
        </w:rPr>
        <w:t xml:space="preserve"> պ</w:t>
      </w:r>
      <w:r w:rsidRPr="0051377A">
        <w:rPr>
          <w:rFonts w:ascii="GHEA Grapalat" w:hAnsi="GHEA Grapalat" w:cs="Sylfaen"/>
          <w:color w:val="000000" w:themeColor="text1"/>
          <w:sz w:val="20"/>
          <w:szCs w:val="20"/>
          <w:lang w:val="pt-BR"/>
        </w:rPr>
        <w:t>այմանագիրն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ուժի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մեջ</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մտնելուց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հետո</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pt-BR"/>
        </w:rPr>
        <w:t>սահմանվում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է</w:t>
      </w:r>
      <w:r w:rsidRPr="0051377A">
        <w:rPr>
          <w:rFonts w:ascii="GHEA Grapalat" w:hAnsi="GHEA Grapalat" w:cs="Times Armenian"/>
          <w:color w:val="000000" w:themeColor="text1"/>
          <w:sz w:val="20"/>
          <w:szCs w:val="20"/>
          <w:lang w:val="es-ES"/>
        </w:rPr>
        <w:t>`</w:t>
      </w:r>
      <w:r w:rsidRPr="0051377A">
        <w:rPr>
          <w:rFonts w:ascii="GHEA Grapalat" w:hAnsi="GHEA Grapalat" w:cs="Times Armenian"/>
          <w:color w:val="000000" w:themeColor="text1"/>
          <w:lang w:val="es-ES"/>
        </w:rPr>
        <w:t xml:space="preserve">  </w:t>
      </w:r>
      <w:r w:rsidR="00A14A7F" w:rsidRPr="0051377A">
        <w:rPr>
          <w:rFonts w:ascii="GHEA Grapalat" w:hAnsi="GHEA Grapalat" w:cs="Sylfaen"/>
          <w:b/>
          <w:color w:val="000000" w:themeColor="text1"/>
          <w:sz w:val="20"/>
          <w:szCs w:val="20"/>
          <w:lang w:val="pt-BR"/>
        </w:rPr>
        <w:t>20 ամիս</w:t>
      </w:r>
      <w:r w:rsidRPr="0051377A">
        <w:rPr>
          <w:rFonts w:ascii="GHEA Grapalat" w:hAnsi="GHEA Grapalat" w:cs="Times Armenian"/>
          <w:color w:val="000000" w:themeColor="text1"/>
          <w:lang w:val="es-ES"/>
        </w:rPr>
        <w:t>:</w:t>
      </w:r>
    </w:p>
    <w:p w14:paraId="7E585E8E" w14:textId="77777777" w:rsidR="0044364E" w:rsidRPr="0051377A" w:rsidRDefault="0044364E" w:rsidP="00DF47DB">
      <w:pPr>
        <w:tabs>
          <w:tab w:val="left" w:pos="1134"/>
        </w:tabs>
        <w:ind w:firstLine="720"/>
        <w:jc w:val="both"/>
        <w:rPr>
          <w:rFonts w:ascii="GHEA Grapalat" w:hAnsi="GHEA Grapalat"/>
          <w:color w:val="000000" w:themeColor="text1"/>
          <w:sz w:val="20"/>
          <w:szCs w:val="20"/>
          <w:lang w:val="es-ES"/>
        </w:rPr>
      </w:pPr>
      <w:r w:rsidRPr="0051377A">
        <w:rPr>
          <w:rFonts w:ascii="GHEA Grapalat" w:hAnsi="GHEA Grapalat" w:cs="Sylfaen"/>
          <w:color w:val="000000" w:themeColor="text1"/>
          <w:sz w:val="20"/>
          <w:szCs w:val="20"/>
          <w:lang w:val="pt-BR"/>
        </w:rPr>
        <w:t>Պայմանագրով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առանձին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տեսակի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աշխատանքների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փուլերի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ծավալների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ժամկետները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որոշվում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կողմերի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կողմից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համաձայնեցված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օրացուցային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գրաֆիկով</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pt-BR"/>
        </w:rPr>
        <w:t>Հավելված</w:t>
      </w:r>
      <w:r w:rsidRPr="0051377A">
        <w:rPr>
          <w:rFonts w:ascii="GHEA Grapalat" w:hAnsi="GHEA Grapalat" w:cs="Sylfaen"/>
          <w:color w:val="000000" w:themeColor="text1"/>
          <w:sz w:val="20"/>
          <w:szCs w:val="20"/>
          <w:lang w:val="es-ES"/>
        </w:rPr>
        <w:t xml:space="preserve"> N 2)</w:t>
      </w:r>
      <w:r w:rsidRPr="0051377A">
        <w:rPr>
          <w:rFonts w:ascii="GHEA Grapalat" w:hAnsi="GHEA Grapalat" w:cs="Tahoma"/>
          <w:color w:val="000000" w:themeColor="text1"/>
          <w:sz w:val="20"/>
          <w:szCs w:val="20"/>
          <w:lang w:val="es-ES"/>
        </w:rPr>
        <w:t>։</w:t>
      </w:r>
      <w:r w:rsidRPr="0051377A">
        <w:rPr>
          <w:rFonts w:ascii="GHEA Grapalat" w:hAnsi="GHEA Grapalat" w:cs="Times Armenian"/>
          <w:color w:val="000000" w:themeColor="text1"/>
          <w:sz w:val="20"/>
          <w:szCs w:val="20"/>
          <w:lang w:val="es-ES"/>
        </w:rPr>
        <w:t xml:space="preserve"> </w:t>
      </w:r>
    </w:p>
    <w:p w14:paraId="1F307B0E" w14:textId="77777777" w:rsidR="0044364E" w:rsidRPr="0051377A" w:rsidRDefault="0044364E" w:rsidP="00DF47DB">
      <w:pPr>
        <w:tabs>
          <w:tab w:val="left" w:pos="1134"/>
        </w:tabs>
        <w:ind w:firstLine="720"/>
        <w:jc w:val="both"/>
        <w:rPr>
          <w:rFonts w:ascii="GHEA Grapalat" w:hAnsi="GHEA Grapalat"/>
          <w:color w:val="000000" w:themeColor="text1"/>
          <w:lang w:val="es-ES"/>
        </w:rPr>
      </w:pPr>
    </w:p>
    <w:p w14:paraId="21ED792B" w14:textId="77777777" w:rsidR="0044364E" w:rsidRPr="0051377A" w:rsidRDefault="0044364E" w:rsidP="00DF47DB">
      <w:pPr>
        <w:tabs>
          <w:tab w:val="left" w:pos="1276"/>
        </w:tabs>
        <w:ind w:firstLine="720"/>
        <w:jc w:val="both"/>
        <w:rPr>
          <w:rFonts w:ascii="GHEA Grapalat" w:hAnsi="GHEA Grapalat"/>
          <w:b/>
          <w:color w:val="000000" w:themeColor="text1"/>
          <w:sz w:val="20"/>
          <w:szCs w:val="20"/>
          <w:lang w:val="es-ES"/>
        </w:rPr>
      </w:pPr>
      <w:r w:rsidRPr="0051377A">
        <w:rPr>
          <w:rFonts w:ascii="GHEA Grapalat" w:hAnsi="GHEA Grapalat"/>
          <w:b/>
          <w:color w:val="000000" w:themeColor="text1"/>
          <w:sz w:val="20"/>
          <w:szCs w:val="20"/>
          <w:lang w:val="es-ES"/>
        </w:rPr>
        <w:t xml:space="preserve">2. </w:t>
      </w:r>
      <w:r w:rsidRPr="0051377A">
        <w:rPr>
          <w:rFonts w:ascii="GHEA Grapalat" w:hAnsi="GHEA Grapalat" w:cs="Sylfaen"/>
          <w:b/>
          <w:color w:val="000000" w:themeColor="text1"/>
          <w:sz w:val="20"/>
          <w:szCs w:val="20"/>
          <w:lang w:val="pt-BR"/>
        </w:rPr>
        <w:t>ԿԱՊԱԼԱՌՈՒԻ</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ՄԻՋՈՑՆԵՐՈՎ</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ԱՇԽԱՏԱՆՔՆԵՐԸ</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ԿԱՏԱՐԵԼԸ</w:t>
      </w:r>
    </w:p>
    <w:p w14:paraId="2E4E1920" w14:textId="77777777" w:rsidR="0044364E" w:rsidRPr="0051377A" w:rsidRDefault="0044364E" w:rsidP="00DF47DB">
      <w:pPr>
        <w:ind w:firstLine="720"/>
        <w:jc w:val="both"/>
        <w:rPr>
          <w:rFonts w:ascii="GHEA Grapalat" w:hAnsi="GHEA Grapalat" w:cs="Times Armenian"/>
          <w:color w:val="000000" w:themeColor="text1"/>
          <w:sz w:val="20"/>
          <w:szCs w:val="20"/>
          <w:lang w:val="es-ES"/>
        </w:rPr>
      </w:pPr>
      <w:r w:rsidRPr="0051377A">
        <w:rPr>
          <w:rFonts w:ascii="GHEA Grapalat" w:hAnsi="GHEA Grapalat"/>
          <w:color w:val="000000" w:themeColor="text1"/>
          <w:sz w:val="20"/>
          <w:szCs w:val="20"/>
          <w:lang w:val="es-ES"/>
        </w:rPr>
        <w:t xml:space="preserve">2.1   </w:t>
      </w:r>
      <w:r w:rsidRPr="0051377A">
        <w:rPr>
          <w:rFonts w:ascii="GHEA Grapalat" w:hAnsi="GHEA Grapalat" w:cs="Sylfaen"/>
          <w:color w:val="000000" w:themeColor="text1"/>
          <w:sz w:val="20"/>
          <w:szCs w:val="20"/>
          <w:lang w:val="pt-BR"/>
        </w:rPr>
        <w:t>Աշխատանքը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կատարվում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է</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Կապալառուի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ուժերով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նյութերով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միջոցներով</w:t>
      </w:r>
      <w:r w:rsidRPr="0051377A">
        <w:rPr>
          <w:rFonts w:ascii="GHEA Grapalat" w:hAnsi="GHEA Grapalat" w:cs="Tahoma"/>
          <w:color w:val="000000" w:themeColor="text1"/>
          <w:sz w:val="20"/>
          <w:szCs w:val="20"/>
          <w:lang w:val="es-ES"/>
        </w:rPr>
        <w:t>։</w:t>
      </w:r>
      <w:r w:rsidRPr="0051377A">
        <w:rPr>
          <w:rFonts w:ascii="GHEA Grapalat" w:hAnsi="GHEA Grapalat" w:cs="Times Armenian"/>
          <w:color w:val="000000" w:themeColor="text1"/>
          <w:sz w:val="20"/>
          <w:szCs w:val="20"/>
          <w:lang w:val="es-ES"/>
        </w:rPr>
        <w:t xml:space="preserve"> </w:t>
      </w:r>
    </w:p>
    <w:p w14:paraId="0526A470"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2.2</w:t>
      </w:r>
      <w:r w:rsidRPr="0051377A">
        <w:rPr>
          <w:rFonts w:ascii="GHEA Grapalat" w:hAnsi="GHEA Grapalat"/>
          <w:color w:val="000000" w:themeColor="text1"/>
          <w:sz w:val="20"/>
          <w:szCs w:val="20"/>
          <w:lang w:val="es-ES"/>
        </w:rPr>
        <w:tab/>
      </w:r>
      <w:r w:rsidRPr="0051377A">
        <w:rPr>
          <w:rFonts w:ascii="GHEA Grapalat" w:hAnsi="GHEA Grapalat" w:cs="Sylfaen"/>
          <w:color w:val="000000" w:themeColor="text1"/>
          <w:sz w:val="20"/>
          <w:szCs w:val="20"/>
          <w:lang w:val="pt-BR"/>
        </w:rPr>
        <w:t>Կապալառուն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պատասխանատվություն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է</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կրում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տրամադրած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նյութերի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սարքավորումների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որակի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համար</w:t>
      </w:r>
      <w:r w:rsidRPr="0051377A">
        <w:rPr>
          <w:rFonts w:ascii="GHEA Grapalat" w:hAnsi="GHEA Grapalat" w:cs="Tahoma"/>
          <w:color w:val="000000" w:themeColor="text1"/>
          <w:sz w:val="20"/>
          <w:szCs w:val="20"/>
          <w:lang w:val="es-ES"/>
        </w:rPr>
        <w:t>։</w:t>
      </w:r>
    </w:p>
    <w:p w14:paraId="367F1EED" w14:textId="77777777" w:rsidR="0044364E" w:rsidRPr="0051377A" w:rsidRDefault="0044364E" w:rsidP="00DF47DB">
      <w:pPr>
        <w:tabs>
          <w:tab w:val="left" w:pos="1276"/>
        </w:tabs>
        <w:ind w:firstLine="720"/>
        <w:jc w:val="both"/>
        <w:rPr>
          <w:rFonts w:ascii="GHEA Grapalat" w:hAnsi="GHEA Grapalat"/>
          <w:b/>
          <w:i/>
          <w:color w:val="000000" w:themeColor="text1"/>
          <w:sz w:val="20"/>
          <w:szCs w:val="20"/>
          <w:lang w:val="es-ES"/>
        </w:rPr>
      </w:pPr>
    </w:p>
    <w:p w14:paraId="45D23374" w14:textId="77777777" w:rsidR="0044364E" w:rsidRPr="0051377A" w:rsidRDefault="0044364E" w:rsidP="00DF47DB">
      <w:pPr>
        <w:tabs>
          <w:tab w:val="left" w:pos="1276"/>
        </w:tabs>
        <w:ind w:firstLine="720"/>
        <w:jc w:val="both"/>
        <w:rPr>
          <w:rFonts w:ascii="GHEA Grapalat" w:hAnsi="GHEA Grapalat"/>
          <w:b/>
          <w:color w:val="000000" w:themeColor="text1"/>
          <w:sz w:val="20"/>
          <w:szCs w:val="20"/>
          <w:lang w:val="es-ES"/>
        </w:rPr>
      </w:pPr>
      <w:r w:rsidRPr="0051377A">
        <w:rPr>
          <w:rFonts w:ascii="GHEA Grapalat" w:hAnsi="GHEA Grapalat"/>
          <w:b/>
          <w:color w:val="000000" w:themeColor="text1"/>
          <w:sz w:val="20"/>
          <w:szCs w:val="20"/>
          <w:lang w:val="es-ES"/>
        </w:rPr>
        <w:t xml:space="preserve">3. </w:t>
      </w:r>
      <w:r w:rsidRPr="0051377A">
        <w:rPr>
          <w:rFonts w:ascii="GHEA Grapalat" w:hAnsi="GHEA Grapalat" w:cs="Sylfaen"/>
          <w:b/>
          <w:color w:val="000000" w:themeColor="text1"/>
          <w:sz w:val="20"/>
          <w:szCs w:val="20"/>
          <w:lang w:val="pt-BR"/>
        </w:rPr>
        <w:t>ԿՈՂՄԵՐԻ</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ԻՐԱՎՈՒՆՔՆԵՐԸ</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ԵՎ</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ՊԱՐՏԱԿԱՆՈՒԹՅՈՒՆՆԵՐԸ</w:t>
      </w:r>
      <w:r w:rsidRPr="0051377A">
        <w:rPr>
          <w:rFonts w:ascii="GHEA Grapalat" w:hAnsi="GHEA Grapalat" w:cs="Times Armenian"/>
          <w:b/>
          <w:color w:val="000000" w:themeColor="text1"/>
          <w:sz w:val="20"/>
          <w:szCs w:val="20"/>
          <w:lang w:val="es-ES"/>
        </w:rPr>
        <w:tab/>
      </w:r>
    </w:p>
    <w:p w14:paraId="2C0CBC50" w14:textId="77777777" w:rsidR="0044364E" w:rsidRPr="0051377A" w:rsidRDefault="0044364E" w:rsidP="00DF47DB">
      <w:pPr>
        <w:tabs>
          <w:tab w:val="left" w:pos="1276"/>
        </w:tabs>
        <w:ind w:firstLine="720"/>
        <w:jc w:val="both"/>
        <w:rPr>
          <w:rFonts w:ascii="GHEA Grapalat" w:hAnsi="GHEA Grapalat"/>
          <w:b/>
          <w:color w:val="000000" w:themeColor="text1"/>
          <w:sz w:val="20"/>
          <w:szCs w:val="20"/>
          <w:lang w:val="es-ES"/>
        </w:rPr>
      </w:pPr>
      <w:r w:rsidRPr="0051377A">
        <w:rPr>
          <w:rFonts w:ascii="GHEA Grapalat" w:hAnsi="GHEA Grapalat"/>
          <w:b/>
          <w:color w:val="000000" w:themeColor="text1"/>
          <w:sz w:val="20"/>
          <w:szCs w:val="20"/>
          <w:lang w:val="es-ES"/>
        </w:rPr>
        <w:t xml:space="preserve">3.1. </w:t>
      </w:r>
      <w:r w:rsidRPr="0051377A">
        <w:rPr>
          <w:rFonts w:ascii="GHEA Grapalat" w:hAnsi="GHEA Grapalat" w:cs="Sylfaen"/>
          <w:b/>
          <w:color w:val="000000" w:themeColor="text1"/>
          <w:sz w:val="20"/>
          <w:szCs w:val="20"/>
          <w:lang w:val="pt-BR"/>
        </w:rPr>
        <w:t>Պատվիրատուն</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իրավունք</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ունի</w:t>
      </w:r>
      <w:r w:rsidRPr="0051377A">
        <w:rPr>
          <w:rFonts w:ascii="GHEA Grapalat" w:hAnsi="GHEA Grapalat" w:cs="Times Armenian"/>
          <w:b/>
          <w:color w:val="000000" w:themeColor="text1"/>
          <w:sz w:val="20"/>
          <w:szCs w:val="20"/>
          <w:lang w:val="es-ES"/>
        </w:rPr>
        <w:t>`</w:t>
      </w:r>
    </w:p>
    <w:p w14:paraId="7FA1145D"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3.1.1</w:t>
      </w:r>
      <w:r w:rsidRPr="0051377A">
        <w:rPr>
          <w:rFonts w:ascii="GHEA Grapalat" w:hAnsi="GHEA Grapalat"/>
          <w:color w:val="000000" w:themeColor="text1"/>
          <w:sz w:val="20"/>
          <w:szCs w:val="20"/>
          <w:lang w:val="es-ES"/>
        </w:rPr>
        <w:tab/>
      </w:r>
      <w:r w:rsidRPr="0051377A">
        <w:rPr>
          <w:rFonts w:ascii="GHEA Grapalat" w:hAnsi="GHEA Grapalat" w:cs="Sylfaen"/>
          <w:color w:val="000000" w:themeColor="text1"/>
          <w:sz w:val="20"/>
          <w:szCs w:val="20"/>
          <w:lang w:val="pt-BR"/>
        </w:rPr>
        <w:t>Ցանկացած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ժամանակ</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ստուգել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Կապալառուի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իրականացրած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ընթացքը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որակը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առանց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միջամտելու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վերջինիս</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գործունեությանը</w:t>
      </w:r>
      <w:r w:rsidRPr="0051377A">
        <w:rPr>
          <w:rFonts w:ascii="GHEA Grapalat" w:hAnsi="GHEA Grapalat" w:cs="Times Armenian"/>
          <w:color w:val="000000" w:themeColor="text1"/>
          <w:sz w:val="20"/>
          <w:szCs w:val="20"/>
          <w:lang w:val="es-ES"/>
        </w:rPr>
        <w:t>.</w:t>
      </w:r>
    </w:p>
    <w:p w14:paraId="619722AD"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 xml:space="preserve">3.1.2 </w:t>
      </w:r>
      <w:r w:rsidRPr="0051377A">
        <w:rPr>
          <w:rFonts w:ascii="GHEA Grapalat" w:hAnsi="GHEA Grapalat" w:cs="Sylfaen"/>
          <w:color w:val="000000" w:themeColor="text1"/>
          <w:sz w:val="20"/>
          <w:szCs w:val="20"/>
          <w:lang w:val="pt-BR"/>
        </w:rPr>
        <w:t>Կապալառուի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կողմից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1.3 </w:t>
      </w:r>
      <w:r w:rsidRPr="0051377A">
        <w:rPr>
          <w:rFonts w:ascii="GHEA Grapalat" w:hAnsi="GHEA Grapalat" w:cs="Sylfaen"/>
          <w:color w:val="000000" w:themeColor="text1"/>
          <w:sz w:val="20"/>
          <w:szCs w:val="20"/>
          <w:lang w:val="pt-BR"/>
        </w:rPr>
        <w:t>կետում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նշված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ներառյալ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օրացուցային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գրաֆիկի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խախտման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հայեցողությամբ</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սահմանել</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նոր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Կապալառուից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վճարելու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6.2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տույժը</w:t>
      </w:r>
      <w:r w:rsidRPr="0051377A">
        <w:rPr>
          <w:rFonts w:ascii="GHEA Grapalat" w:hAnsi="GHEA Grapalat" w:cs="Tahoma"/>
          <w:color w:val="000000" w:themeColor="text1"/>
          <w:sz w:val="20"/>
          <w:szCs w:val="20"/>
          <w:lang w:val="es-ES"/>
        </w:rPr>
        <w:t>։</w:t>
      </w:r>
    </w:p>
    <w:p w14:paraId="7E1A4074"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3.1.3</w:t>
      </w:r>
      <w:r w:rsidRPr="0051377A">
        <w:rPr>
          <w:rFonts w:ascii="GHEA Grapalat" w:hAnsi="GHEA Grapalat"/>
          <w:color w:val="000000" w:themeColor="text1"/>
          <w:sz w:val="20"/>
          <w:szCs w:val="20"/>
          <w:lang w:val="es-ES"/>
        </w:rPr>
        <w:tab/>
        <w:t xml:space="preserve"> </w:t>
      </w:r>
      <w:r w:rsidRPr="0051377A">
        <w:rPr>
          <w:rFonts w:ascii="GHEA Grapalat" w:hAnsi="GHEA Grapalat" w:cs="Sylfaen"/>
          <w:color w:val="000000" w:themeColor="text1"/>
          <w:sz w:val="20"/>
          <w:szCs w:val="20"/>
          <w:lang w:val="pt-BR"/>
        </w:rPr>
        <w:t>Չընդունել</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ՀՀ</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օրենսդրությամբ</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սահմանված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դրույթներին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1.2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փաստաթղթերի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պահանջներին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չհամապատասխանելու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հայեցողությամբ</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սահմանելով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թերությունների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անհատույց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վերացման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ողջամիտ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Կապալառուից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վճարելու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6.2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տույժը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ինչպես</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նաև</w:t>
      </w:r>
      <w:r w:rsidRPr="0051377A">
        <w:rPr>
          <w:rFonts w:ascii="GHEA Grapalat" w:hAnsi="GHEA Grapalat" w:cs="Times Armenian"/>
          <w:color w:val="000000" w:themeColor="text1"/>
          <w:sz w:val="20"/>
          <w:szCs w:val="20"/>
          <w:lang w:val="es-ES"/>
        </w:rPr>
        <w:t xml:space="preserve"> 6.3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տուգանքը</w:t>
      </w:r>
      <w:r w:rsidRPr="0051377A">
        <w:rPr>
          <w:rFonts w:ascii="GHEA Grapalat" w:hAnsi="GHEA Grapalat" w:cs="Tahoma"/>
          <w:color w:val="000000" w:themeColor="text1"/>
          <w:sz w:val="20"/>
          <w:szCs w:val="20"/>
          <w:lang w:val="es-ES"/>
        </w:rPr>
        <w:t>։</w:t>
      </w:r>
      <w:r w:rsidRPr="0051377A">
        <w:rPr>
          <w:rFonts w:ascii="GHEA Grapalat" w:hAnsi="GHEA Grapalat" w:cs="Times Armenian"/>
          <w:color w:val="000000" w:themeColor="text1"/>
          <w:sz w:val="20"/>
          <w:szCs w:val="20"/>
          <w:lang w:val="es-ES"/>
        </w:rPr>
        <w:t xml:space="preserve"> </w:t>
      </w:r>
    </w:p>
    <w:p w14:paraId="50279AC6"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3.1.4</w:t>
      </w:r>
      <w:r w:rsidRPr="0051377A">
        <w:rPr>
          <w:rFonts w:ascii="GHEA Grapalat" w:hAnsi="GHEA Grapalat"/>
          <w:color w:val="000000" w:themeColor="text1"/>
          <w:sz w:val="20"/>
          <w:szCs w:val="20"/>
          <w:lang w:val="es-ES"/>
        </w:rPr>
        <w:tab/>
        <w:t xml:space="preserve"> </w:t>
      </w:r>
      <w:r w:rsidRPr="0051377A">
        <w:rPr>
          <w:rFonts w:ascii="GHEA Grapalat" w:hAnsi="GHEA Grapalat"/>
          <w:color w:val="000000" w:themeColor="text1"/>
          <w:sz w:val="20"/>
          <w:szCs w:val="20"/>
          <w:lang w:val="es-ES"/>
        </w:rPr>
        <w:tab/>
      </w:r>
      <w:r w:rsidRPr="0051377A">
        <w:rPr>
          <w:rFonts w:ascii="GHEA Grapalat" w:hAnsi="GHEA Grapalat" w:cs="Sylfaen"/>
          <w:color w:val="000000" w:themeColor="text1"/>
          <w:sz w:val="20"/>
          <w:szCs w:val="20"/>
          <w:lang w:val="pt-BR"/>
        </w:rPr>
        <w:t>Միակողմանի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լուծել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պայմանագիրը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հատուցելու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իրեն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պատճառված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վնասները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եթե</w:t>
      </w:r>
      <w:r w:rsidRPr="0051377A">
        <w:rPr>
          <w:rFonts w:ascii="GHEA Grapalat" w:hAnsi="GHEA Grapalat" w:cs="Times Armenian"/>
          <w:color w:val="000000" w:themeColor="text1"/>
          <w:sz w:val="20"/>
          <w:szCs w:val="20"/>
          <w:lang w:val="es-ES"/>
        </w:rPr>
        <w:t>.</w:t>
      </w:r>
    </w:p>
    <w:p w14:paraId="1A6988DB"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s="Sylfaen"/>
          <w:color w:val="000000" w:themeColor="text1"/>
          <w:sz w:val="20"/>
          <w:szCs w:val="20"/>
          <w:lang w:val="pt-BR"/>
        </w:rPr>
        <w:t>ա</w:t>
      </w:r>
      <w:r w:rsidRPr="0051377A">
        <w:rPr>
          <w:rFonts w:ascii="GHEA Grapalat" w:hAnsi="GHEA Grapalat" w:cs="Times Armenian"/>
          <w:color w:val="000000" w:themeColor="text1"/>
          <w:sz w:val="20"/>
          <w:szCs w:val="20"/>
          <w:lang w:val="es-ES"/>
        </w:rPr>
        <w:t>)</w:t>
      </w:r>
      <w:r w:rsidRPr="0051377A">
        <w:rPr>
          <w:rFonts w:ascii="GHEA Grapalat" w:hAnsi="GHEA Grapalat" w:cs="Times Armenian"/>
          <w:color w:val="000000" w:themeColor="text1"/>
          <w:sz w:val="20"/>
          <w:szCs w:val="20"/>
          <w:lang w:val="es-ES"/>
        </w:rPr>
        <w:tab/>
      </w:r>
      <w:r w:rsidRPr="0051377A">
        <w:rPr>
          <w:rFonts w:ascii="GHEA Grapalat" w:hAnsi="GHEA Grapalat" w:cs="Sylfaen"/>
          <w:color w:val="000000" w:themeColor="text1"/>
          <w:sz w:val="20"/>
          <w:szCs w:val="20"/>
          <w:lang w:val="pt-BR"/>
        </w:rPr>
        <w:t>Կապալառուն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ժամանակին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չի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սկսում</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կատարումը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կամ</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է</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այնքան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դանդաղ</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դրա</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ժամանակին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ավարտը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դառնում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է</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ակնհայտ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անհնար</w:t>
      </w:r>
      <w:r w:rsidRPr="0051377A">
        <w:rPr>
          <w:rFonts w:ascii="GHEA Grapalat" w:hAnsi="GHEA Grapalat" w:cs="Times Armenian"/>
          <w:color w:val="000000" w:themeColor="text1"/>
          <w:sz w:val="20"/>
          <w:szCs w:val="20"/>
          <w:lang w:val="es-ES"/>
        </w:rPr>
        <w:t xml:space="preserve">, </w:t>
      </w:r>
    </w:p>
    <w:p w14:paraId="5DB3F4C0"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s="Sylfaen"/>
          <w:color w:val="000000" w:themeColor="text1"/>
          <w:sz w:val="20"/>
          <w:szCs w:val="20"/>
          <w:lang w:val="pt-BR"/>
        </w:rPr>
        <w:t>բ</w:t>
      </w:r>
      <w:r w:rsidRPr="0051377A">
        <w:rPr>
          <w:rFonts w:ascii="GHEA Grapalat" w:hAnsi="GHEA Grapalat" w:cs="Times Armenian"/>
          <w:color w:val="000000" w:themeColor="text1"/>
          <w:sz w:val="20"/>
          <w:szCs w:val="20"/>
          <w:lang w:val="es-ES"/>
        </w:rPr>
        <w:t>)</w:t>
      </w:r>
      <w:r w:rsidRPr="0051377A">
        <w:rPr>
          <w:rFonts w:ascii="GHEA Grapalat" w:hAnsi="GHEA Grapalat" w:cs="Times Armenian"/>
          <w:color w:val="000000" w:themeColor="text1"/>
          <w:sz w:val="20"/>
          <w:szCs w:val="20"/>
          <w:lang w:val="es-ES"/>
        </w:rPr>
        <w:tab/>
      </w:r>
      <w:r w:rsidRPr="0051377A">
        <w:rPr>
          <w:rFonts w:ascii="GHEA Grapalat" w:hAnsi="GHEA Grapalat" w:cs="Sylfaen"/>
          <w:color w:val="000000" w:themeColor="text1"/>
          <w:sz w:val="20"/>
          <w:szCs w:val="20"/>
          <w:lang w:val="pt-BR"/>
        </w:rPr>
        <w:t>Կապալառուն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խախտել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է</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1.3 </w:t>
      </w:r>
      <w:r w:rsidRPr="0051377A">
        <w:rPr>
          <w:rFonts w:ascii="GHEA Grapalat" w:hAnsi="GHEA Grapalat" w:cs="Sylfaen"/>
          <w:color w:val="000000" w:themeColor="text1"/>
          <w:sz w:val="20"/>
          <w:szCs w:val="20"/>
          <w:lang w:val="pt-BR"/>
        </w:rPr>
        <w:t>կետում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ներառյալ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օրացուցային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գրաֆիկը</w:t>
      </w:r>
      <w:r w:rsidRPr="0051377A">
        <w:rPr>
          <w:rFonts w:ascii="GHEA Grapalat" w:hAnsi="GHEA Grapalat" w:cs="Times Armenian"/>
          <w:color w:val="000000" w:themeColor="text1"/>
          <w:sz w:val="20"/>
          <w:szCs w:val="20"/>
          <w:lang w:val="es-ES"/>
        </w:rPr>
        <w:t>),</w:t>
      </w:r>
    </w:p>
    <w:p w14:paraId="5BC1569F"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s="Sylfaen"/>
          <w:color w:val="000000" w:themeColor="text1"/>
          <w:sz w:val="20"/>
          <w:szCs w:val="20"/>
          <w:lang w:val="pt-BR"/>
        </w:rPr>
        <w:t>գ</w:t>
      </w:r>
      <w:r w:rsidRPr="0051377A">
        <w:rPr>
          <w:rFonts w:ascii="GHEA Grapalat" w:hAnsi="GHEA Grapalat"/>
          <w:color w:val="000000" w:themeColor="text1"/>
          <w:sz w:val="20"/>
          <w:szCs w:val="20"/>
          <w:lang w:val="es-ES"/>
        </w:rPr>
        <w:t>)</w:t>
      </w:r>
      <w:r w:rsidRPr="0051377A">
        <w:rPr>
          <w:rFonts w:ascii="GHEA Grapalat" w:hAnsi="GHEA Grapalat"/>
          <w:color w:val="000000" w:themeColor="text1"/>
          <w:sz w:val="20"/>
          <w:szCs w:val="20"/>
          <w:lang w:val="es-ES"/>
        </w:rPr>
        <w:tab/>
      </w:r>
      <w:r w:rsidRPr="0051377A">
        <w:rPr>
          <w:rFonts w:ascii="GHEA Grapalat" w:hAnsi="GHEA Grapalat" w:cs="Sylfaen"/>
          <w:color w:val="000000" w:themeColor="text1"/>
          <w:sz w:val="20"/>
          <w:szCs w:val="20"/>
          <w:lang w:val="pt-BR"/>
        </w:rPr>
        <w:t>Կապալառուի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կողմից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կատարված</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չի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համապատասխանում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նախագծանախահաշվային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փաստաթղթերով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սահմանված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պահանջներին</w:t>
      </w:r>
      <w:r w:rsidRPr="0051377A">
        <w:rPr>
          <w:rFonts w:ascii="GHEA Grapalat" w:hAnsi="GHEA Grapalat" w:cs="Times Armenian"/>
          <w:color w:val="000000" w:themeColor="text1"/>
          <w:sz w:val="20"/>
          <w:szCs w:val="20"/>
          <w:lang w:val="es-ES"/>
        </w:rPr>
        <w:t>,</w:t>
      </w:r>
    </w:p>
    <w:p w14:paraId="2324E8AE"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s="Sylfaen"/>
          <w:color w:val="000000" w:themeColor="text1"/>
          <w:sz w:val="20"/>
          <w:szCs w:val="20"/>
          <w:lang w:val="pt-BR"/>
        </w:rPr>
        <w:lastRenderedPageBreak/>
        <w:t>դ</w:t>
      </w:r>
      <w:r w:rsidRPr="0051377A">
        <w:rPr>
          <w:rFonts w:ascii="GHEA Grapalat" w:hAnsi="GHEA Grapalat" w:cs="Times Armenian"/>
          <w:color w:val="000000" w:themeColor="text1"/>
          <w:sz w:val="20"/>
          <w:szCs w:val="20"/>
          <w:lang w:val="es-ES"/>
        </w:rPr>
        <w:t>)</w:t>
      </w:r>
      <w:r w:rsidRPr="0051377A">
        <w:rPr>
          <w:rFonts w:ascii="GHEA Grapalat" w:hAnsi="GHEA Grapalat" w:cs="Times Armenian"/>
          <w:color w:val="000000" w:themeColor="text1"/>
          <w:sz w:val="20"/>
          <w:szCs w:val="20"/>
          <w:lang w:val="es-ES"/>
        </w:rPr>
        <w:tab/>
      </w:r>
      <w:r w:rsidRPr="0051377A">
        <w:rPr>
          <w:rFonts w:ascii="GHEA Grapalat" w:hAnsi="GHEA Grapalat" w:cs="Sylfaen"/>
          <w:color w:val="000000" w:themeColor="text1"/>
          <w:sz w:val="20"/>
          <w:szCs w:val="20"/>
          <w:lang w:val="pt-BR"/>
        </w:rPr>
        <w:t>Կապալառուի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կողմից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խախտվել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3.1.3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հիմքերով</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թերությունների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անհատույց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վերացման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ողջամիտ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ժամկետները</w:t>
      </w:r>
      <w:r w:rsidRPr="0051377A">
        <w:rPr>
          <w:rFonts w:ascii="GHEA Grapalat" w:hAnsi="GHEA Grapalat" w:cs="Times Armenian"/>
          <w:color w:val="000000" w:themeColor="text1"/>
          <w:sz w:val="20"/>
          <w:szCs w:val="20"/>
          <w:lang w:val="es-ES"/>
        </w:rPr>
        <w:t>.</w:t>
      </w:r>
    </w:p>
    <w:p w14:paraId="59FF29A9"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3.1.5</w:t>
      </w:r>
      <w:r w:rsidRPr="0051377A">
        <w:rPr>
          <w:rFonts w:ascii="GHEA Grapalat" w:hAnsi="GHEA Grapalat"/>
          <w:color w:val="000000" w:themeColor="text1"/>
          <w:sz w:val="20"/>
          <w:szCs w:val="20"/>
          <w:lang w:val="es-ES"/>
        </w:rPr>
        <w:tab/>
        <w:t xml:space="preserve"> </w:t>
      </w:r>
      <w:r w:rsidRPr="0051377A">
        <w:rPr>
          <w:rFonts w:ascii="GHEA Grapalat" w:hAnsi="GHEA Grapalat" w:cs="Sylfaen"/>
          <w:color w:val="000000" w:themeColor="text1"/>
          <w:sz w:val="20"/>
          <w:szCs w:val="20"/>
          <w:lang w:val="pt-BR"/>
        </w:rPr>
        <w:t>Աշխատանքի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թերությունների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հետ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պահանջներ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ներկայացնել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երաշխիքային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ժամկետում</w:t>
      </w:r>
      <w:r w:rsidRPr="0051377A">
        <w:rPr>
          <w:rFonts w:ascii="GHEA Grapalat" w:hAnsi="GHEA Grapalat" w:cs="Tahoma"/>
          <w:color w:val="000000" w:themeColor="text1"/>
          <w:sz w:val="20"/>
          <w:szCs w:val="20"/>
          <w:lang w:val="es-ES"/>
        </w:rPr>
        <w:t>։</w:t>
      </w:r>
    </w:p>
    <w:p w14:paraId="2CEE190E"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3.1.6</w:t>
      </w:r>
      <w:r w:rsidRPr="0051377A">
        <w:rPr>
          <w:rFonts w:ascii="GHEA Grapalat" w:hAnsi="GHEA Grapalat"/>
          <w:color w:val="000000" w:themeColor="text1"/>
          <w:sz w:val="20"/>
          <w:szCs w:val="20"/>
          <w:lang w:val="es-ES"/>
        </w:rPr>
        <w:tab/>
        <w:t xml:space="preserve"> </w:t>
      </w:r>
      <w:r w:rsidRPr="0051377A">
        <w:rPr>
          <w:rFonts w:ascii="GHEA Grapalat" w:hAnsi="GHEA Grapalat" w:cs="Sylfaen"/>
          <w:color w:val="000000" w:themeColor="text1"/>
          <w:sz w:val="20"/>
          <w:szCs w:val="20"/>
          <w:lang w:val="pt-BR"/>
        </w:rPr>
        <w:t>Լիազորել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այլ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անձի</w:t>
      </w:r>
      <w:r w:rsidRPr="0051377A">
        <w:rPr>
          <w:rFonts w:ascii="GHEA Grapalat" w:hAnsi="GHEA Grapalat" w:cs="Times Armenian"/>
          <w:color w:val="000000" w:themeColor="text1"/>
          <w:sz w:val="20"/>
          <w:szCs w:val="20"/>
          <w:lang w:val="es-ES"/>
        </w:rPr>
        <w:t>`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իրականացման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նկատմամբ</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տեխնիկական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հսկողություն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իրականացնելու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նպատակով</w:t>
      </w:r>
      <w:r w:rsidRPr="0051377A">
        <w:rPr>
          <w:rFonts w:ascii="GHEA Grapalat" w:hAnsi="GHEA Grapalat" w:cs="Times Armenian"/>
          <w:color w:val="000000" w:themeColor="text1"/>
          <w:sz w:val="20"/>
          <w:szCs w:val="20"/>
          <w:lang w:val="es-ES"/>
        </w:rPr>
        <w:t>.</w:t>
      </w:r>
    </w:p>
    <w:p w14:paraId="4543EDB3" w14:textId="77777777"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es-ES"/>
        </w:rPr>
      </w:pPr>
      <w:r w:rsidRPr="0051377A">
        <w:rPr>
          <w:rFonts w:ascii="GHEA Grapalat" w:hAnsi="GHEA Grapalat"/>
          <w:color w:val="000000" w:themeColor="text1"/>
          <w:sz w:val="20"/>
          <w:szCs w:val="20"/>
          <w:lang w:val="es-ES"/>
        </w:rPr>
        <w:t>3.1.7</w:t>
      </w:r>
      <w:r w:rsidRPr="0051377A">
        <w:rPr>
          <w:rFonts w:ascii="GHEA Grapalat" w:hAnsi="GHEA Grapalat"/>
          <w:color w:val="000000" w:themeColor="text1"/>
          <w:sz w:val="20"/>
          <w:szCs w:val="20"/>
          <w:lang w:val="es-ES"/>
        </w:rPr>
        <w:tab/>
      </w:r>
      <w:r w:rsidRPr="0051377A">
        <w:rPr>
          <w:rFonts w:ascii="GHEA Grapalat" w:hAnsi="GHEA Grapalat" w:cs="Sylfaen"/>
          <w:color w:val="000000" w:themeColor="text1"/>
          <w:sz w:val="20"/>
          <w:szCs w:val="20"/>
          <w:lang w:val="pt-BR"/>
        </w:rPr>
        <w:t>Մինչև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Պատվիրատուի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կողմից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Կապալառուի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կատարած</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արդյունքն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ընդունելը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իրեն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հանձնելու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անավարտ</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պայմանագիրն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օրենքով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հիմքերով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դադարեցնելու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դեպքում</w:t>
      </w:r>
      <w:r w:rsidRPr="0051377A">
        <w:rPr>
          <w:rFonts w:ascii="GHEA Grapalat" w:hAnsi="GHEA Grapalat" w:cs="Tahoma"/>
          <w:color w:val="000000" w:themeColor="text1"/>
          <w:sz w:val="20"/>
          <w:szCs w:val="20"/>
          <w:lang w:val="es-ES"/>
        </w:rPr>
        <w:t>։</w:t>
      </w:r>
    </w:p>
    <w:p w14:paraId="5A02CE08" w14:textId="77777777" w:rsidR="0044364E" w:rsidRPr="0051377A" w:rsidRDefault="0044364E" w:rsidP="00DF47DB">
      <w:pPr>
        <w:tabs>
          <w:tab w:val="left" w:pos="1276"/>
        </w:tabs>
        <w:ind w:firstLine="720"/>
        <w:jc w:val="both"/>
        <w:rPr>
          <w:rFonts w:ascii="GHEA Grapalat" w:hAnsi="GHEA Grapalat"/>
          <w:b/>
          <w:i/>
          <w:color w:val="000000" w:themeColor="text1"/>
          <w:sz w:val="20"/>
          <w:szCs w:val="20"/>
          <w:lang w:val="es-ES"/>
        </w:rPr>
      </w:pPr>
    </w:p>
    <w:p w14:paraId="38A6F939" w14:textId="77777777" w:rsidR="0044364E" w:rsidRPr="0051377A" w:rsidRDefault="0044364E" w:rsidP="00DF47DB">
      <w:pPr>
        <w:tabs>
          <w:tab w:val="left" w:pos="1276"/>
        </w:tabs>
        <w:ind w:firstLine="720"/>
        <w:jc w:val="both"/>
        <w:rPr>
          <w:rFonts w:ascii="GHEA Grapalat" w:hAnsi="GHEA Grapalat" w:cs="Times Armenian"/>
          <w:b/>
          <w:color w:val="000000" w:themeColor="text1"/>
          <w:sz w:val="20"/>
          <w:szCs w:val="20"/>
          <w:lang w:val="es-ES"/>
        </w:rPr>
      </w:pPr>
      <w:r w:rsidRPr="0051377A">
        <w:rPr>
          <w:rFonts w:ascii="GHEA Grapalat" w:hAnsi="GHEA Grapalat"/>
          <w:b/>
          <w:color w:val="000000" w:themeColor="text1"/>
          <w:sz w:val="20"/>
          <w:szCs w:val="20"/>
          <w:lang w:val="es-ES"/>
        </w:rPr>
        <w:t xml:space="preserve">3.2. </w:t>
      </w:r>
      <w:r w:rsidRPr="0051377A">
        <w:rPr>
          <w:rFonts w:ascii="GHEA Grapalat" w:hAnsi="GHEA Grapalat" w:cs="Sylfaen"/>
          <w:b/>
          <w:color w:val="000000" w:themeColor="text1"/>
          <w:sz w:val="20"/>
          <w:szCs w:val="20"/>
          <w:lang w:val="pt-BR"/>
        </w:rPr>
        <w:t>Պատվիրատուն</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պարտավոր</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է</w:t>
      </w:r>
      <w:r w:rsidRPr="0051377A">
        <w:rPr>
          <w:rFonts w:ascii="GHEA Grapalat" w:hAnsi="GHEA Grapalat" w:cs="Times Armenian"/>
          <w:b/>
          <w:color w:val="000000" w:themeColor="text1"/>
          <w:sz w:val="20"/>
          <w:szCs w:val="20"/>
          <w:lang w:val="es-ES"/>
        </w:rPr>
        <w:t>`</w:t>
      </w:r>
    </w:p>
    <w:p w14:paraId="78B3E442" w14:textId="77777777"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es-ES"/>
        </w:rPr>
      </w:pPr>
      <w:r w:rsidRPr="0051377A">
        <w:rPr>
          <w:rFonts w:ascii="GHEA Grapalat" w:hAnsi="GHEA Grapalat"/>
          <w:color w:val="000000" w:themeColor="text1"/>
          <w:sz w:val="20"/>
          <w:szCs w:val="20"/>
          <w:lang w:val="es-ES"/>
        </w:rPr>
        <w:t>3.2.1</w:t>
      </w:r>
      <w:r w:rsidRPr="0051377A">
        <w:rPr>
          <w:rFonts w:ascii="GHEA Grapalat" w:hAnsi="GHEA Grapalat"/>
          <w:color w:val="000000" w:themeColor="text1"/>
          <w:sz w:val="20"/>
          <w:szCs w:val="20"/>
          <w:lang w:val="es-ES"/>
        </w:rPr>
        <w:tab/>
      </w:r>
      <w:r w:rsidRPr="0051377A">
        <w:rPr>
          <w:rFonts w:ascii="GHEA Grapalat" w:hAnsi="GHEA Grapalat" w:cs="Sylfaen"/>
          <w:color w:val="000000" w:themeColor="text1"/>
          <w:sz w:val="20"/>
          <w:szCs w:val="20"/>
          <w:lang w:val="pt-BR"/>
        </w:rPr>
        <w:t>Աշխատանքը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կատարելիս</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աջակցել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Կապալառուին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դեպքերում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ծավալով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կարգով</w:t>
      </w:r>
      <w:r w:rsidRPr="0051377A">
        <w:rPr>
          <w:rFonts w:ascii="GHEA Grapalat" w:hAnsi="GHEA Grapalat" w:cs="Times Armenian"/>
          <w:color w:val="000000" w:themeColor="text1"/>
          <w:sz w:val="20"/>
          <w:szCs w:val="20"/>
          <w:lang w:val="es-ES"/>
        </w:rPr>
        <w:t>.</w:t>
      </w:r>
    </w:p>
    <w:p w14:paraId="2848AF0A" w14:textId="77777777" w:rsidR="0044364E" w:rsidRPr="0051377A" w:rsidRDefault="0044364E" w:rsidP="00DF47DB">
      <w:pPr>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3.2.2 Պ</w:t>
      </w:r>
      <w:r w:rsidRPr="0051377A">
        <w:rPr>
          <w:rFonts w:ascii="GHEA Grapalat" w:hAnsi="GHEA Grapalat" w:cs="Sylfaen"/>
          <w:color w:val="000000" w:themeColor="text1"/>
          <w:sz w:val="20"/>
          <w:szCs w:val="20"/>
          <w:lang w:val="pt-BR"/>
        </w:rPr>
        <w:t>այմանագրով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կարգով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Կապալառուի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մասնակցությամբ</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զննել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ընդունել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կատարված</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դրա</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իսկ</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պայմանագրից</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վատթարացնող</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շեղումներ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կամ</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այլ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թերություններ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հայտնաբերելու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դեպքերում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այդ</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մասին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անհապաղ</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հայտնել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Կապալառուին</w:t>
      </w:r>
      <w:r w:rsidRPr="0051377A">
        <w:rPr>
          <w:rFonts w:ascii="GHEA Grapalat" w:hAnsi="GHEA Grapalat" w:cs="Times Armenian"/>
          <w:color w:val="000000" w:themeColor="text1"/>
          <w:sz w:val="20"/>
          <w:szCs w:val="20"/>
          <w:lang w:val="es-ES"/>
        </w:rPr>
        <w:t>.</w:t>
      </w:r>
    </w:p>
    <w:p w14:paraId="076FDE3D"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3.2.3</w:t>
      </w:r>
      <w:r w:rsidRPr="0051377A">
        <w:rPr>
          <w:rFonts w:ascii="GHEA Grapalat" w:hAnsi="GHEA Grapalat"/>
          <w:color w:val="000000" w:themeColor="text1"/>
          <w:sz w:val="20"/>
          <w:szCs w:val="20"/>
          <w:lang w:val="es-ES"/>
        </w:rPr>
        <w:tab/>
        <w:t xml:space="preserve"> Պ</w:t>
      </w:r>
      <w:r w:rsidRPr="0051377A">
        <w:rPr>
          <w:rFonts w:ascii="GHEA Grapalat" w:hAnsi="GHEA Grapalat" w:cs="Sylfaen"/>
          <w:color w:val="000000" w:themeColor="text1"/>
          <w:sz w:val="20"/>
          <w:szCs w:val="20"/>
          <w:lang w:val="pt-BR"/>
        </w:rPr>
        <w:t>այմանագրի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ուժի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մեջ</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մտնելու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պահից</w:t>
      </w:r>
      <w:r w:rsidRPr="0051377A">
        <w:rPr>
          <w:rFonts w:ascii="GHEA Grapalat" w:hAnsi="GHEA Grapalat" w:cs="Times Armenian"/>
          <w:color w:val="000000" w:themeColor="text1"/>
          <w:sz w:val="20"/>
          <w:szCs w:val="20"/>
          <w:lang w:val="es-ES"/>
        </w:rPr>
        <w:t xml:space="preserve"> 5 </w:t>
      </w:r>
      <w:r w:rsidRPr="0051377A">
        <w:rPr>
          <w:rFonts w:ascii="GHEA Grapalat" w:hAnsi="GHEA Grapalat" w:cs="Sylfaen"/>
          <w:color w:val="000000" w:themeColor="text1"/>
          <w:sz w:val="20"/>
          <w:szCs w:val="20"/>
          <w:lang w:val="pt-BR"/>
        </w:rPr>
        <w:t>աշխատանքային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օրվա</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ընթացքում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Կապալառուին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տրամադրել</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իրականացման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համապատասխան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տարածք</w:t>
      </w:r>
      <w:r w:rsidRPr="0051377A">
        <w:rPr>
          <w:rFonts w:ascii="GHEA Grapalat" w:hAnsi="GHEA Grapalat" w:cs="Times Armenian"/>
          <w:color w:val="000000" w:themeColor="text1"/>
          <w:sz w:val="20"/>
          <w:szCs w:val="20"/>
          <w:lang w:val="es-ES"/>
        </w:rPr>
        <w:t>.</w:t>
      </w:r>
    </w:p>
    <w:p w14:paraId="69AD8833" w14:textId="77777777"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es-ES"/>
        </w:rPr>
      </w:pPr>
      <w:r w:rsidRPr="0051377A">
        <w:rPr>
          <w:rFonts w:ascii="GHEA Grapalat" w:hAnsi="GHEA Grapalat"/>
          <w:color w:val="000000" w:themeColor="text1"/>
          <w:sz w:val="20"/>
          <w:szCs w:val="20"/>
          <w:lang w:val="es-ES"/>
        </w:rPr>
        <w:t xml:space="preserve">3.2.4 </w:t>
      </w:r>
      <w:r w:rsidRPr="0051377A">
        <w:rPr>
          <w:rFonts w:ascii="GHEA Grapalat" w:hAnsi="GHEA Grapalat"/>
          <w:color w:val="000000" w:themeColor="text1"/>
          <w:sz w:val="20"/>
          <w:szCs w:val="20"/>
          <w:lang w:val="es-ES"/>
        </w:rPr>
        <w:tab/>
        <w:t>Պ</w:t>
      </w:r>
      <w:r w:rsidRPr="0051377A">
        <w:rPr>
          <w:rFonts w:ascii="GHEA Grapalat" w:hAnsi="GHEA Grapalat" w:cs="Sylfaen"/>
          <w:color w:val="000000" w:themeColor="text1"/>
          <w:sz w:val="20"/>
          <w:szCs w:val="20"/>
          <w:lang w:val="pt-BR"/>
        </w:rPr>
        <w:t>այմանագրի</w:t>
      </w:r>
      <w:r w:rsidRPr="0051377A">
        <w:rPr>
          <w:rFonts w:ascii="GHEA Grapalat" w:hAnsi="GHEA Grapalat" w:cs="Times Armenian"/>
          <w:color w:val="000000" w:themeColor="text1"/>
          <w:sz w:val="20"/>
          <w:szCs w:val="20"/>
          <w:lang w:val="es-ES"/>
        </w:rPr>
        <w:t xml:space="preserve"> 1.3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ժամկետում</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արդյունքն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ընդունելու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Կապալառուին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վճարել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վերջինիս</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վճարման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ենթակա</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գումարները</w:t>
      </w:r>
      <w:r w:rsidRPr="0051377A">
        <w:rPr>
          <w:rFonts w:ascii="GHEA Grapalat" w:hAnsi="GHEA Grapalat" w:cs="Tahoma"/>
          <w:color w:val="000000" w:themeColor="text1"/>
          <w:sz w:val="20"/>
          <w:szCs w:val="20"/>
          <w:lang w:val="es-ES"/>
        </w:rPr>
        <w:t>։</w:t>
      </w:r>
      <w:r w:rsidRPr="0051377A">
        <w:rPr>
          <w:rFonts w:ascii="GHEA Grapalat" w:hAnsi="GHEA Grapalat" w:cs="Times Armenian"/>
          <w:color w:val="000000" w:themeColor="text1"/>
          <w:sz w:val="20"/>
          <w:szCs w:val="20"/>
          <w:lang w:val="es-ES"/>
        </w:rPr>
        <w:t xml:space="preserve"> </w:t>
      </w:r>
    </w:p>
    <w:p w14:paraId="414EF5A7" w14:textId="77777777" w:rsidR="0044364E" w:rsidRPr="0051377A" w:rsidRDefault="0044364E" w:rsidP="00DF47DB">
      <w:pPr>
        <w:tabs>
          <w:tab w:val="left" w:pos="1276"/>
        </w:tabs>
        <w:ind w:firstLine="720"/>
        <w:jc w:val="both"/>
        <w:rPr>
          <w:rFonts w:ascii="GHEA Grapalat" w:hAnsi="GHEA Grapalat"/>
          <w:b/>
          <w:i/>
          <w:color w:val="000000" w:themeColor="text1"/>
          <w:lang w:val="es-ES"/>
        </w:rPr>
      </w:pPr>
    </w:p>
    <w:p w14:paraId="0D32DB71" w14:textId="77777777" w:rsidR="0044364E" w:rsidRPr="0051377A" w:rsidRDefault="0044364E" w:rsidP="00DF47DB">
      <w:pPr>
        <w:tabs>
          <w:tab w:val="left" w:pos="1276"/>
        </w:tabs>
        <w:ind w:firstLine="720"/>
        <w:jc w:val="both"/>
        <w:rPr>
          <w:rFonts w:ascii="GHEA Grapalat" w:hAnsi="GHEA Grapalat"/>
          <w:b/>
          <w:color w:val="000000" w:themeColor="text1"/>
          <w:sz w:val="20"/>
          <w:szCs w:val="20"/>
          <w:lang w:val="es-ES"/>
        </w:rPr>
      </w:pPr>
      <w:r w:rsidRPr="0051377A">
        <w:rPr>
          <w:rFonts w:ascii="GHEA Grapalat" w:hAnsi="GHEA Grapalat"/>
          <w:b/>
          <w:color w:val="000000" w:themeColor="text1"/>
          <w:sz w:val="20"/>
          <w:szCs w:val="20"/>
          <w:lang w:val="es-ES"/>
        </w:rPr>
        <w:t xml:space="preserve">3.3. </w:t>
      </w:r>
      <w:r w:rsidRPr="0051377A">
        <w:rPr>
          <w:rFonts w:ascii="GHEA Grapalat" w:hAnsi="GHEA Grapalat" w:cs="Sylfaen"/>
          <w:b/>
          <w:color w:val="000000" w:themeColor="text1"/>
          <w:sz w:val="20"/>
          <w:szCs w:val="20"/>
          <w:lang w:val="pt-BR"/>
        </w:rPr>
        <w:t>Կապալառուն</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իրավունք</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ունի</w:t>
      </w:r>
      <w:r w:rsidRPr="0051377A">
        <w:rPr>
          <w:rFonts w:ascii="GHEA Grapalat" w:hAnsi="GHEA Grapalat" w:cs="Times Armenian"/>
          <w:b/>
          <w:color w:val="000000" w:themeColor="text1"/>
          <w:sz w:val="20"/>
          <w:szCs w:val="20"/>
          <w:lang w:val="es-ES"/>
        </w:rPr>
        <w:t>`</w:t>
      </w:r>
    </w:p>
    <w:p w14:paraId="7319345F"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3.3.1</w:t>
      </w:r>
      <w:r w:rsidRPr="0051377A">
        <w:rPr>
          <w:rFonts w:ascii="GHEA Grapalat" w:hAnsi="GHEA Grapalat"/>
          <w:color w:val="000000" w:themeColor="text1"/>
          <w:sz w:val="20"/>
          <w:szCs w:val="20"/>
          <w:lang w:val="es-ES"/>
        </w:rPr>
        <w:tab/>
        <w:t>Պ</w:t>
      </w:r>
      <w:r w:rsidRPr="0051377A">
        <w:rPr>
          <w:rFonts w:ascii="GHEA Grapalat" w:hAnsi="GHEA Grapalat" w:cs="Sylfaen"/>
          <w:color w:val="000000" w:themeColor="text1"/>
          <w:sz w:val="20"/>
          <w:szCs w:val="20"/>
          <w:lang w:val="pt-BR"/>
        </w:rPr>
        <w:t>այմանագրի</w:t>
      </w:r>
      <w:r w:rsidRPr="0051377A">
        <w:rPr>
          <w:rFonts w:ascii="GHEA Grapalat" w:hAnsi="GHEA Grapalat" w:cs="Times Armenian"/>
          <w:color w:val="000000" w:themeColor="text1"/>
          <w:sz w:val="20"/>
          <w:szCs w:val="20"/>
          <w:lang w:val="es-ES"/>
        </w:rPr>
        <w:t xml:space="preserve"> 1.3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ժամկետում</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հանձնելու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Պատվիրատուից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վճարելու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5.1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վճարման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ենթակա</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գումարը</w:t>
      </w:r>
      <w:r w:rsidRPr="0051377A">
        <w:rPr>
          <w:rFonts w:ascii="GHEA Grapalat" w:hAnsi="GHEA Grapalat" w:cs="Tahoma"/>
          <w:color w:val="000000" w:themeColor="text1"/>
          <w:sz w:val="20"/>
          <w:szCs w:val="20"/>
          <w:lang w:val="es-ES"/>
        </w:rPr>
        <w:t>։</w:t>
      </w:r>
    </w:p>
    <w:p w14:paraId="28FB14CD" w14:textId="77777777"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es-ES"/>
        </w:rPr>
      </w:pPr>
      <w:r w:rsidRPr="0051377A">
        <w:rPr>
          <w:rFonts w:ascii="GHEA Grapalat" w:hAnsi="GHEA Grapalat"/>
          <w:color w:val="000000" w:themeColor="text1"/>
          <w:sz w:val="20"/>
          <w:szCs w:val="20"/>
          <w:lang w:val="es-ES"/>
        </w:rPr>
        <w:t>3.3.2</w:t>
      </w:r>
      <w:r w:rsidRPr="0051377A">
        <w:rPr>
          <w:rFonts w:ascii="GHEA Grapalat" w:hAnsi="GHEA Grapalat"/>
          <w:color w:val="000000" w:themeColor="text1"/>
          <w:sz w:val="20"/>
          <w:szCs w:val="20"/>
          <w:lang w:val="es-ES"/>
        </w:rPr>
        <w:tab/>
        <w:t xml:space="preserve"> </w:t>
      </w:r>
      <w:r w:rsidRPr="0051377A">
        <w:rPr>
          <w:rFonts w:ascii="GHEA Grapalat" w:hAnsi="GHEA Grapalat" w:cs="Sylfaen"/>
          <w:color w:val="000000" w:themeColor="text1"/>
          <w:sz w:val="20"/>
          <w:szCs w:val="20"/>
          <w:lang w:val="pt-BR"/>
        </w:rPr>
        <w:t>Պատվիրատուի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կողմից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5.4 </w:t>
      </w:r>
      <w:r w:rsidRPr="0051377A">
        <w:rPr>
          <w:rFonts w:ascii="GHEA Grapalat" w:hAnsi="GHEA Grapalat" w:cs="Sylfaen"/>
          <w:color w:val="000000" w:themeColor="text1"/>
          <w:sz w:val="20"/>
          <w:szCs w:val="20"/>
          <w:lang w:val="pt-BR"/>
        </w:rPr>
        <w:t>կետում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նշված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խախտման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Պատվիրատուից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վճարելու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իրեն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վճարման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ենթակա</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գումարները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6.5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տույժը</w:t>
      </w:r>
      <w:r w:rsidRPr="0051377A">
        <w:rPr>
          <w:rFonts w:ascii="GHEA Grapalat" w:hAnsi="GHEA Grapalat" w:cs="Tahoma"/>
          <w:color w:val="000000" w:themeColor="text1"/>
          <w:sz w:val="20"/>
          <w:szCs w:val="20"/>
          <w:lang w:val="es-ES"/>
        </w:rPr>
        <w:t>։</w:t>
      </w:r>
    </w:p>
    <w:p w14:paraId="4359D2B7" w14:textId="77777777" w:rsidR="0044364E" w:rsidRPr="0051377A" w:rsidRDefault="0044364E" w:rsidP="00DF47DB">
      <w:pPr>
        <w:tabs>
          <w:tab w:val="left" w:pos="1276"/>
        </w:tabs>
        <w:ind w:firstLine="720"/>
        <w:jc w:val="both"/>
        <w:rPr>
          <w:rFonts w:ascii="GHEA Grapalat" w:hAnsi="GHEA Grapalat"/>
          <w:b/>
          <w:i/>
          <w:color w:val="000000" w:themeColor="text1"/>
          <w:sz w:val="20"/>
          <w:szCs w:val="20"/>
          <w:lang w:val="es-ES"/>
        </w:rPr>
      </w:pPr>
      <w:r w:rsidRPr="0051377A">
        <w:rPr>
          <w:rFonts w:ascii="GHEA Grapalat" w:hAnsi="GHEA Grapalat"/>
          <w:b/>
          <w:i/>
          <w:color w:val="000000" w:themeColor="text1"/>
          <w:sz w:val="20"/>
          <w:szCs w:val="20"/>
          <w:lang w:val="es-ES"/>
        </w:rPr>
        <w:tab/>
      </w:r>
    </w:p>
    <w:p w14:paraId="67F592F1" w14:textId="77777777" w:rsidR="0044364E" w:rsidRPr="0051377A" w:rsidRDefault="0044364E" w:rsidP="00DF47DB">
      <w:pPr>
        <w:tabs>
          <w:tab w:val="left" w:pos="1276"/>
        </w:tabs>
        <w:ind w:firstLine="720"/>
        <w:jc w:val="both"/>
        <w:rPr>
          <w:rFonts w:ascii="GHEA Grapalat" w:hAnsi="GHEA Grapalat"/>
          <w:b/>
          <w:color w:val="000000" w:themeColor="text1"/>
          <w:sz w:val="20"/>
          <w:szCs w:val="20"/>
          <w:lang w:val="es-ES"/>
        </w:rPr>
      </w:pPr>
      <w:r w:rsidRPr="0051377A">
        <w:rPr>
          <w:rFonts w:ascii="GHEA Grapalat" w:hAnsi="GHEA Grapalat"/>
          <w:b/>
          <w:color w:val="000000" w:themeColor="text1"/>
          <w:sz w:val="20"/>
          <w:szCs w:val="20"/>
          <w:lang w:val="es-ES"/>
        </w:rPr>
        <w:t xml:space="preserve">3.4. </w:t>
      </w:r>
      <w:r w:rsidRPr="0051377A">
        <w:rPr>
          <w:rFonts w:ascii="GHEA Grapalat" w:hAnsi="GHEA Grapalat" w:cs="Sylfaen"/>
          <w:b/>
          <w:color w:val="000000" w:themeColor="text1"/>
          <w:sz w:val="20"/>
          <w:szCs w:val="20"/>
          <w:lang w:val="pt-BR"/>
        </w:rPr>
        <w:t>Կապալառուն</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պարտավոր</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է</w:t>
      </w:r>
      <w:r w:rsidRPr="0051377A">
        <w:rPr>
          <w:rFonts w:ascii="GHEA Grapalat" w:hAnsi="GHEA Grapalat" w:cs="Times Armenian"/>
          <w:b/>
          <w:color w:val="000000" w:themeColor="text1"/>
          <w:sz w:val="20"/>
          <w:szCs w:val="20"/>
          <w:lang w:val="es-ES"/>
        </w:rPr>
        <w:t>`</w:t>
      </w:r>
    </w:p>
    <w:p w14:paraId="531306EF" w14:textId="23D4B448"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es-ES"/>
        </w:rPr>
      </w:pPr>
      <w:r w:rsidRPr="0051377A">
        <w:rPr>
          <w:rFonts w:ascii="GHEA Grapalat" w:hAnsi="GHEA Grapalat"/>
          <w:color w:val="000000" w:themeColor="text1"/>
          <w:sz w:val="20"/>
          <w:szCs w:val="20"/>
          <w:lang w:val="es-ES"/>
        </w:rPr>
        <w:t>3.4.1</w:t>
      </w:r>
      <w:r w:rsidRPr="0051377A">
        <w:rPr>
          <w:rFonts w:ascii="GHEA Grapalat" w:hAnsi="GHEA Grapalat"/>
          <w:color w:val="000000" w:themeColor="text1"/>
          <w:sz w:val="20"/>
          <w:szCs w:val="20"/>
          <w:lang w:val="es-ES"/>
        </w:rPr>
        <w:tab/>
      </w:r>
      <w:r w:rsidRPr="0051377A">
        <w:rPr>
          <w:rFonts w:ascii="GHEA Grapalat" w:hAnsi="GHEA Grapalat" w:cs="Sylfaen"/>
          <w:color w:val="000000" w:themeColor="text1"/>
          <w:sz w:val="20"/>
          <w:szCs w:val="20"/>
          <w:lang w:val="pt-BR"/>
        </w:rPr>
        <w:t>Աշխատանքները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անձամբ</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կարգով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ժամկետներում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ուժերով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գործիքներով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մեխանիզմներով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ինչպես</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անհրաժեշտ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նյութերով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պատշաճ</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որակով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նախագծին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ծավալաթերթին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համապատասխան</w:t>
      </w:r>
      <w:r w:rsidRPr="0051377A">
        <w:rPr>
          <w:rFonts w:ascii="GHEA Grapalat" w:hAnsi="GHEA Grapalat" w:cs="Tahoma"/>
          <w:color w:val="000000" w:themeColor="text1"/>
          <w:sz w:val="20"/>
          <w:szCs w:val="20"/>
          <w:lang w:val="es-ES"/>
        </w:rPr>
        <w:t>։</w:t>
      </w:r>
    </w:p>
    <w:p w14:paraId="1BFDE16F" w14:textId="77777777" w:rsidR="0044364E" w:rsidRPr="0051377A" w:rsidRDefault="0044364E" w:rsidP="00DF47DB">
      <w:pPr>
        <w:ind w:firstLine="709"/>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3.4.2</w:t>
      </w:r>
      <w:r w:rsidRPr="0051377A">
        <w:rPr>
          <w:rFonts w:ascii="GHEA Grapalat" w:hAnsi="GHEA Grapalat"/>
          <w:color w:val="000000" w:themeColor="text1"/>
          <w:sz w:val="20"/>
          <w:szCs w:val="20"/>
          <w:lang w:val="es-ES"/>
        </w:rPr>
        <w:tab/>
        <w:t xml:space="preserve"> </w:t>
      </w:r>
      <w:r w:rsidRPr="0051377A">
        <w:rPr>
          <w:rFonts w:ascii="GHEA Grapalat" w:hAnsi="GHEA Grapalat" w:cs="Sylfaen"/>
          <w:color w:val="000000" w:themeColor="text1"/>
          <w:sz w:val="20"/>
          <w:szCs w:val="20"/>
          <w:lang w:val="pt-BR"/>
        </w:rPr>
        <w:t>Կատարել</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վերաբերյալ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Պատվիրատուի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ցուցումները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եթե</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դրանք</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չեն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հակասում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պայմաններին</w:t>
      </w:r>
      <w:r w:rsidRPr="0051377A">
        <w:rPr>
          <w:rFonts w:ascii="GHEA Grapalat" w:hAnsi="GHEA Grapalat" w:cs="Tahoma"/>
          <w:color w:val="000000" w:themeColor="text1"/>
          <w:sz w:val="20"/>
          <w:szCs w:val="20"/>
          <w:lang w:val="es-ES"/>
        </w:rPr>
        <w:t>։</w:t>
      </w:r>
      <w:r w:rsidRPr="0051377A">
        <w:rPr>
          <w:rFonts w:ascii="GHEA Grapalat" w:hAnsi="GHEA Grapalat" w:cs="Times Armenian"/>
          <w:color w:val="000000" w:themeColor="text1"/>
          <w:sz w:val="20"/>
          <w:szCs w:val="20"/>
          <w:lang w:val="es-ES"/>
        </w:rPr>
        <w:t xml:space="preserve">  </w:t>
      </w:r>
      <w:r w:rsidRPr="0051377A">
        <w:rPr>
          <w:rFonts w:ascii="GHEA Grapalat" w:hAnsi="GHEA Grapalat" w:cs="Times Armenian"/>
          <w:color w:val="000000" w:themeColor="text1"/>
          <w:sz w:val="20"/>
          <w:szCs w:val="20"/>
          <w:lang w:val="es-ES"/>
        </w:rPr>
        <w:tab/>
      </w:r>
    </w:p>
    <w:p w14:paraId="75BE144C"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3.4.3</w:t>
      </w:r>
      <w:r w:rsidRPr="0051377A">
        <w:rPr>
          <w:rFonts w:ascii="GHEA Grapalat" w:hAnsi="GHEA Grapalat"/>
          <w:color w:val="000000" w:themeColor="text1"/>
          <w:sz w:val="20"/>
          <w:szCs w:val="20"/>
          <w:lang w:val="es-ES"/>
        </w:rPr>
        <w:tab/>
        <w:t xml:space="preserve"> </w:t>
      </w:r>
      <w:r w:rsidRPr="0051377A">
        <w:rPr>
          <w:rFonts w:ascii="GHEA Grapalat" w:hAnsi="GHEA Grapalat" w:cs="Sylfaen"/>
          <w:color w:val="000000" w:themeColor="text1"/>
          <w:sz w:val="20"/>
          <w:szCs w:val="20"/>
          <w:lang w:val="pt-BR"/>
        </w:rPr>
        <w:t>Ապահովել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շինմոնտաժային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աշխատանքների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կատարումը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շինարարական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նորմերին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կանոններին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տեխնիկական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պայմաններին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համապատասխան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կողմից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մոնտաժված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սարքավորման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էլեկտրական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ջեռուցման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ջրամատակարարման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կոյուղու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օդափոխիչ</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այլն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անհատական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փորձարկում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մասնակցել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սարքավորման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համալիր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փորձարկմանը</w:t>
      </w:r>
      <w:r w:rsidRPr="0051377A">
        <w:rPr>
          <w:rFonts w:ascii="GHEA Grapalat" w:hAnsi="GHEA Grapalat" w:cs="Tahoma"/>
          <w:color w:val="000000" w:themeColor="text1"/>
          <w:sz w:val="20"/>
          <w:szCs w:val="20"/>
          <w:lang w:val="es-ES"/>
        </w:rPr>
        <w:t>։</w:t>
      </w:r>
    </w:p>
    <w:p w14:paraId="181D9190"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 xml:space="preserve">3.4.4 </w:t>
      </w:r>
      <w:r w:rsidRPr="0051377A">
        <w:rPr>
          <w:rFonts w:ascii="GHEA Grapalat" w:hAnsi="GHEA Grapalat"/>
          <w:color w:val="000000" w:themeColor="text1"/>
          <w:sz w:val="20"/>
          <w:szCs w:val="20"/>
          <w:lang w:val="es-ES"/>
        </w:rPr>
        <w:tab/>
      </w:r>
      <w:r w:rsidRPr="0051377A">
        <w:rPr>
          <w:rFonts w:ascii="GHEA Grapalat" w:hAnsi="GHEA Grapalat" w:cs="Sylfaen"/>
          <w:color w:val="000000" w:themeColor="text1"/>
          <w:sz w:val="20"/>
          <w:szCs w:val="20"/>
          <w:lang w:val="pt-BR"/>
        </w:rPr>
        <w:t>Աշխատանքի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Պատվիրատուին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հանձնելիս</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նրան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հայտնել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այն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կանոնների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մասին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որոնց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պահպանումն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անհրաժեշտ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է</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արդյունավետ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անվտանգ</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օգտագործման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ինչպես</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տեղեկություններ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հաղորդել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այդ</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պահանջները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կանոնները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չպահպանելու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հնարավոր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հետևանքների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մասին</w:t>
      </w:r>
      <w:r w:rsidRPr="0051377A">
        <w:rPr>
          <w:rFonts w:ascii="GHEA Grapalat" w:hAnsi="GHEA Grapalat" w:cs="Tahoma"/>
          <w:color w:val="000000" w:themeColor="text1"/>
          <w:sz w:val="20"/>
          <w:szCs w:val="20"/>
          <w:lang w:val="es-ES"/>
        </w:rPr>
        <w:t>։</w:t>
      </w:r>
    </w:p>
    <w:p w14:paraId="4165EECB" w14:textId="77777777"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es-ES"/>
        </w:rPr>
      </w:pPr>
      <w:r w:rsidRPr="0051377A">
        <w:rPr>
          <w:rFonts w:ascii="GHEA Grapalat" w:hAnsi="GHEA Grapalat"/>
          <w:color w:val="000000" w:themeColor="text1"/>
          <w:sz w:val="20"/>
          <w:szCs w:val="20"/>
          <w:lang w:val="es-ES"/>
        </w:rPr>
        <w:t>3.4.5</w:t>
      </w:r>
      <w:r w:rsidRPr="0051377A">
        <w:rPr>
          <w:rFonts w:ascii="GHEA Grapalat" w:hAnsi="GHEA Grapalat"/>
          <w:color w:val="000000" w:themeColor="text1"/>
          <w:sz w:val="20"/>
          <w:szCs w:val="20"/>
          <w:lang w:val="es-ES"/>
        </w:rPr>
        <w:tab/>
        <w:t xml:space="preserve"> Պ</w:t>
      </w:r>
      <w:r w:rsidRPr="0051377A">
        <w:rPr>
          <w:rFonts w:ascii="GHEA Grapalat" w:hAnsi="GHEA Grapalat" w:cs="Sylfaen"/>
          <w:color w:val="000000" w:themeColor="text1"/>
          <w:sz w:val="20"/>
          <w:szCs w:val="20"/>
          <w:lang w:val="pt-BR"/>
        </w:rPr>
        <w:t>այմանագրի</w:t>
      </w:r>
      <w:r w:rsidRPr="0051377A">
        <w:rPr>
          <w:rFonts w:ascii="GHEA Grapalat" w:hAnsi="GHEA Grapalat" w:cs="Times Armenian"/>
          <w:color w:val="000000" w:themeColor="text1"/>
          <w:sz w:val="20"/>
          <w:szCs w:val="20"/>
          <w:lang w:val="es-ES"/>
        </w:rPr>
        <w:t xml:space="preserve"> 1.3 </w:t>
      </w:r>
      <w:r w:rsidRPr="0051377A">
        <w:rPr>
          <w:rFonts w:ascii="GHEA Grapalat" w:hAnsi="GHEA Grapalat" w:cs="Sylfaen"/>
          <w:color w:val="000000" w:themeColor="text1"/>
          <w:sz w:val="20"/>
          <w:szCs w:val="20"/>
          <w:lang w:val="pt-BR"/>
        </w:rPr>
        <w:t>կետում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նշված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ներառյալ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օրացուցային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գրաֆիկը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խախտելու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Պատվիրատուի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կողմից</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նոր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սահմանվելու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ապահովել</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կատարումը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սահմանված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ժամկետում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յուրաքանչյուր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ուշացված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օրվա</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համար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վճարել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6.2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տույժը</w:t>
      </w:r>
      <w:r w:rsidRPr="0051377A">
        <w:rPr>
          <w:rFonts w:ascii="GHEA Grapalat" w:hAnsi="GHEA Grapalat" w:cs="Tahoma"/>
          <w:color w:val="000000" w:themeColor="text1"/>
          <w:sz w:val="20"/>
          <w:szCs w:val="20"/>
          <w:lang w:val="es-ES"/>
        </w:rPr>
        <w:t>։</w:t>
      </w:r>
    </w:p>
    <w:p w14:paraId="7E86C566"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3.4.6</w:t>
      </w:r>
      <w:r w:rsidRPr="0051377A">
        <w:rPr>
          <w:rFonts w:ascii="GHEA Grapalat" w:hAnsi="GHEA Grapalat"/>
          <w:color w:val="000000" w:themeColor="text1"/>
          <w:sz w:val="20"/>
          <w:szCs w:val="20"/>
          <w:lang w:val="es-ES"/>
        </w:rPr>
        <w:tab/>
        <w:t>Պ</w:t>
      </w:r>
      <w:r w:rsidRPr="0051377A">
        <w:rPr>
          <w:rFonts w:ascii="GHEA Grapalat" w:hAnsi="GHEA Grapalat" w:cs="Sylfaen"/>
          <w:color w:val="000000" w:themeColor="text1"/>
          <w:sz w:val="20"/>
          <w:szCs w:val="20"/>
          <w:lang w:val="pt-BR"/>
        </w:rPr>
        <w:t>այմանագրի</w:t>
      </w:r>
      <w:r w:rsidRPr="0051377A">
        <w:rPr>
          <w:rFonts w:ascii="GHEA Grapalat" w:hAnsi="GHEA Grapalat" w:cs="Times Armenian"/>
          <w:color w:val="000000" w:themeColor="text1"/>
          <w:sz w:val="20"/>
          <w:szCs w:val="20"/>
          <w:lang w:val="es-ES"/>
        </w:rPr>
        <w:t xml:space="preserve"> 3.1.4 </w:t>
      </w:r>
      <w:r w:rsidRPr="0051377A">
        <w:rPr>
          <w:rFonts w:ascii="GHEA Grapalat" w:hAnsi="GHEA Grapalat" w:cs="Sylfaen"/>
          <w:color w:val="000000" w:themeColor="text1"/>
          <w:sz w:val="20"/>
          <w:szCs w:val="20"/>
          <w:lang w:val="pt-BR"/>
        </w:rPr>
        <w:t>կետով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հիմքերով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պայմանագրի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լուծման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հատուցել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Պատվիրատուին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պատճառված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վնասները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pt-BR"/>
        </w:rPr>
        <w:t>վճարել</w:t>
      </w:r>
      <w:r w:rsidRPr="0051377A">
        <w:rPr>
          <w:rFonts w:ascii="GHEA Grapalat" w:hAnsi="GHEA Grapalat" w:cs="Sylfaen"/>
          <w:color w:val="000000" w:themeColor="text1"/>
          <w:sz w:val="20"/>
          <w:szCs w:val="20"/>
          <w:lang w:val="es-ES"/>
        </w:rPr>
        <w:t xml:space="preserve"> 6.3 </w:t>
      </w:r>
      <w:r w:rsidRPr="0051377A">
        <w:rPr>
          <w:rFonts w:ascii="GHEA Grapalat" w:hAnsi="GHEA Grapalat" w:cs="Sylfaen"/>
          <w:color w:val="000000" w:themeColor="text1"/>
          <w:sz w:val="20"/>
          <w:szCs w:val="20"/>
          <w:lang w:val="pt-BR"/>
        </w:rPr>
        <w:t>կետով</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նախատեսված</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pt-BR"/>
        </w:rPr>
        <w:t>տուգանքը</w:t>
      </w:r>
      <w:r w:rsidRPr="0051377A">
        <w:rPr>
          <w:rFonts w:ascii="GHEA Grapalat" w:hAnsi="GHEA Grapalat" w:cs="Tahoma"/>
          <w:color w:val="000000" w:themeColor="text1"/>
          <w:sz w:val="20"/>
          <w:szCs w:val="20"/>
          <w:lang w:val="es-ES"/>
        </w:rPr>
        <w:t>։</w:t>
      </w:r>
    </w:p>
    <w:p w14:paraId="134FCA3A"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 xml:space="preserve">3.4.7 </w:t>
      </w:r>
      <w:r w:rsidRPr="0051377A">
        <w:rPr>
          <w:rFonts w:ascii="GHEA Grapalat" w:hAnsi="GHEA Grapalat"/>
          <w:color w:val="000000" w:themeColor="text1"/>
          <w:sz w:val="20"/>
          <w:szCs w:val="20"/>
          <w:lang w:val="es-ES"/>
        </w:rPr>
        <w:tab/>
      </w:r>
      <w:r w:rsidRPr="0051377A">
        <w:rPr>
          <w:rFonts w:ascii="GHEA Grapalat" w:hAnsi="GHEA Grapalat" w:cs="Sylfaen"/>
          <w:color w:val="000000" w:themeColor="text1"/>
          <w:sz w:val="20"/>
          <w:szCs w:val="20"/>
          <w:lang w:val="pt-BR"/>
        </w:rPr>
        <w:t>Շինարարության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օբյեկտի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կոնսերվացման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անհրաժեշտության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ծագման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իր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միջոցներով</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կատարել</w:t>
      </w:r>
      <w:r w:rsidRPr="0051377A">
        <w:rPr>
          <w:rFonts w:ascii="GHEA Grapalat" w:hAnsi="GHEA Grapalat" w:cs="Times Armenian"/>
          <w:color w:val="000000" w:themeColor="text1"/>
          <w:sz w:val="20"/>
          <w:szCs w:val="20"/>
          <w:lang w:val="es-ES"/>
        </w:rPr>
        <w:t xml:space="preserve"> ա</w:t>
      </w:r>
      <w:r w:rsidRPr="0051377A">
        <w:rPr>
          <w:rFonts w:ascii="GHEA Grapalat" w:hAnsi="GHEA Grapalat" w:cs="Sylfaen"/>
          <w:color w:val="000000" w:themeColor="text1"/>
          <w:sz w:val="20"/>
          <w:szCs w:val="20"/>
          <w:lang w:val="pt-BR"/>
        </w:rPr>
        <w:t>շխատանքը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դադարեցնելու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և</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շինարարությունը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կոնսերվացնելու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անհրաժեշտությունից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բխող</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ողջամիտ</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ծախսերը</w:t>
      </w:r>
      <w:r w:rsidRPr="0051377A">
        <w:rPr>
          <w:rFonts w:ascii="GHEA Grapalat" w:hAnsi="GHEA Grapalat" w:cs="Tahoma"/>
          <w:color w:val="000000" w:themeColor="text1"/>
          <w:sz w:val="20"/>
          <w:szCs w:val="20"/>
          <w:lang w:val="es-ES"/>
        </w:rPr>
        <w:t>։</w:t>
      </w:r>
    </w:p>
    <w:p w14:paraId="770DC365"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olor w:val="000000" w:themeColor="text1"/>
          <w:sz w:val="20"/>
          <w:szCs w:val="20"/>
          <w:lang w:val="es-ES"/>
        </w:rPr>
        <w:t xml:space="preserve">3.4.8 </w:t>
      </w:r>
      <w:r w:rsidRPr="0051377A">
        <w:rPr>
          <w:rFonts w:ascii="GHEA Grapalat" w:hAnsi="GHEA Grapalat" w:cs="Sylfaen"/>
          <w:color w:val="000000" w:themeColor="text1"/>
          <w:sz w:val="20"/>
          <w:szCs w:val="20"/>
          <w:lang w:val="hy-AM"/>
        </w:rPr>
        <w:t>Եթե</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շինարարական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ծրագրերի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կատարման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արդյունքի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կամ</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դրա</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առանձին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բաղադրիչի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համար</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սահմանված</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երաշխիքային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ժամկետի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ընթացքում</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հայտ</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Arial"/>
          <w:color w:val="000000" w:themeColor="text1"/>
          <w:sz w:val="20"/>
          <w:szCs w:val="20"/>
          <w:lang w:val="hy-AM"/>
        </w:rPr>
        <w:t xml:space="preserve"> </w:t>
      </w:r>
      <w:r w:rsidRPr="0051377A">
        <w:rPr>
          <w:rFonts w:ascii="GHEA Grapalat" w:hAnsi="GHEA Grapalat" w:cs="Arial"/>
          <w:color w:val="000000" w:themeColor="text1"/>
          <w:sz w:val="20"/>
          <w:szCs w:val="20"/>
        </w:rPr>
        <w:t>եկել</w:t>
      </w: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rPr>
        <w:t>կատարված</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աշխատանքի</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hy-AM"/>
        </w:rPr>
        <w:t>թերություններ</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ապա</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rPr>
        <w:t>Կ</w:t>
      </w:r>
      <w:r w:rsidRPr="0051377A">
        <w:rPr>
          <w:rFonts w:ascii="GHEA Grapalat" w:hAnsi="GHEA Grapalat" w:cs="Sylfaen"/>
          <w:color w:val="000000" w:themeColor="text1"/>
          <w:sz w:val="20"/>
          <w:szCs w:val="20"/>
          <w:lang w:val="hy-AM"/>
        </w:rPr>
        <w:t>ապալառուն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պարտավոր</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իր</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հաշվին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rPr>
        <w:t>Պ</w:t>
      </w:r>
      <w:r w:rsidRPr="0051377A">
        <w:rPr>
          <w:rFonts w:ascii="GHEA Grapalat" w:hAnsi="GHEA Grapalat" w:cs="Sylfaen"/>
          <w:color w:val="000000" w:themeColor="text1"/>
          <w:sz w:val="20"/>
          <w:szCs w:val="20"/>
          <w:lang w:val="hy-AM"/>
        </w:rPr>
        <w:t>ատվիրատուի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կողմից</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սահմանված</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ողջամիտ</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ժամկետում</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վերացնել</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թերությունները</w:t>
      </w:r>
      <w:r w:rsidRPr="0051377A">
        <w:rPr>
          <w:rFonts w:ascii="GHEA Grapalat" w:hAnsi="GHEA Grapalat" w:cs="Tahoma"/>
          <w:color w:val="000000" w:themeColor="text1"/>
          <w:sz w:val="20"/>
          <w:szCs w:val="20"/>
          <w:lang w:val="hy-AM"/>
        </w:rPr>
        <w:t>։</w:t>
      </w:r>
      <w:r w:rsidRPr="0051377A">
        <w:rPr>
          <w:rFonts w:ascii="GHEA Grapalat" w:hAnsi="GHEA Grapalat"/>
          <w:color w:val="000000" w:themeColor="text1"/>
          <w:sz w:val="20"/>
          <w:szCs w:val="20"/>
          <w:lang w:val="hy-AM"/>
        </w:rPr>
        <w:t xml:space="preserve"> </w:t>
      </w:r>
    </w:p>
    <w:p w14:paraId="42216D63" w14:textId="64BDD487"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es-ES"/>
        </w:rPr>
      </w:pPr>
      <w:r w:rsidRPr="0051377A">
        <w:rPr>
          <w:rFonts w:ascii="GHEA Grapalat" w:hAnsi="GHEA Grapalat" w:cs="Times Armenian"/>
          <w:color w:val="000000" w:themeColor="text1"/>
          <w:sz w:val="20"/>
          <w:szCs w:val="20"/>
          <w:lang w:val="es-ES"/>
        </w:rPr>
        <w:lastRenderedPageBreak/>
        <w:t xml:space="preserve">3.4.10 </w:t>
      </w:r>
      <w:r w:rsidRPr="0051377A">
        <w:rPr>
          <w:rFonts w:ascii="GHEA Grapalat" w:hAnsi="GHEA Grapalat" w:cs="Sylfaen"/>
          <w:color w:val="000000" w:themeColor="text1"/>
          <w:sz w:val="20"/>
          <w:szCs w:val="20"/>
          <w:lang w:val="hy-AM"/>
        </w:rPr>
        <w:t>Կապալի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օբյեկտի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դրա</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առանձին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մասերի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կոնստրուկցիաներ</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այլն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օգտագործված</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նյութերի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երաշխիքային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ժամկետներին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ներկայացվող</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նվազագույն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պահանջները</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ներկայացված</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են</w:t>
      </w:r>
      <w:r w:rsidR="0031795F" w:rsidRPr="0051377A">
        <w:rPr>
          <w:rFonts w:ascii="GHEA Grapalat" w:hAnsi="GHEA Grapalat" w:cs="Sylfaen"/>
          <w:color w:val="000000" w:themeColor="text1"/>
          <w:sz w:val="20"/>
          <w:szCs w:val="20"/>
          <w:lang w:val="hy-AM"/>
        </w:rPr>
        <w:t xml:space="preserve"> նախագծանախահաշվային փաստաթղթերում</w:t>
      </w:r>
      <w:r w:rsidRPr="0051377A">
        <w:rPr>
          <w:rFonts w:ascii="GHEA Grapalat" w:hAnsi="GHEA Grapalat" w:cs="Sylfaen"/>
          <w:color w:val="000000" w:themeColor="text1"/>
          <w:sz w:val="20"/>
          <w:szCs w:val="20"/>
          <w:lang w:val="pt-BR"/>
        </w:rPr>
        <w:t>:</w:t>
      </w:r>
      <w:r w:rsidRPr="0051377A">
        <w:rPr>
          <w:rFonts w:ascii="GHEA Grapalat" w:hAnsi="GHEA Grapalat" w:cs="Times Armenian"/>
          <w:color w:val="000000" w:themeColor="text1"/>
          <w:sz w:val="20"/>
          <w:szCs w:val="20"/>
          <w:lang w:val="es-ES"/>
        </w:rPr>
        <w:t xml:space="preserve"> </w:t>
      </w:r>
    </w:p>
    <w:p w14:paraId="176E53D2"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es-ES"/>
        </w:rPr>
      </w:pPr>
      <w:r w:rsidRPr="0051377A">
        <w:rPr>
          <w:rFonts w:ascii="GHEA Grapalat" w:hAnsi="GHEA Grapalat" w:cs="Times Armenian"/>
          <w:color w:val="000000" w:themeColor="text1"/>
          <w:sz w:val="20"/>
          <w:szCs w:val="20"/>
          <w:lang w:val="es-ES"/>
        </w:rPr>
        <w:t>3.4.11  Պ</w:t>
      </w:r>
      <w:r w:rsidRPr="0051377A">
        <w:rPr>
          <w:rFonts w:ascii="GHEA Grapalat" w:hAnsi="GHEA Grapalat" w:cs="Sylfaen"/>
          <w:color w:val="000000" w:themeColor="text1"/>
          <w:sz w:val="20"/>
          <w:szCs w:val="20"/>
          <w:lang w:val="pt-BR"/>
        </w:rPr>
        <w:t>այմանագրի</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կատարման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ապահովման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գործողության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ընթացքում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լուծարման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կամ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սնանկացման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գործընթաց</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սկսելու</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դեպքում</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դրա</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մասին</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նախապես</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գրավոր</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տեղեկացնել</w:t>
      </w:r>
      <w:r w:rsidRPr="0051377A">
        <w:rPr>
          <w:rFonts w:ascii="GHEA Grapalat" w:hAnsi="GHEA Grapalat" w:cs="Times Armenian"/>
          <w:color w:val="000000" w:themeColor="text1"/>
          <w:sz w:val="20"/>
          <w:szCs w:val="20"/>
          <w:lang w:val="es-ES"/>
        </w:rPr>
        <w:t xml:space="preserve"> </w:t>
      </w:r>
      <w:r w:rsidRPr="0051377A">
        <w:rPr>
          <w:rFonts w:ascii="GHEA Grapalat" w:hAnsi="GHEA Grapalat" w:cs="Sylfaen"/>
          <w:color w:val="000000" w:themeColor="text1"/>
          <w:sz w:val="20"/>
          <w:szCs w:val="20"/>
          <w:lang w:val="pt-BR"/>
        </w:rPr>
        <w:t>Պատվիրատուին</w:t>
      </w:r>
      <w:r w:rsidRPr="0051377A">
        <w:rPr>
          <w:rFonts w:ascii="GHEA Grapalat" w:hAnsi="GHEA Grapalat" w:cs="Tahoma"/>
          <w:color w:val="000000" w:themeColor="text1"/>
          <w:sz w:val="20"/>
          <w:szCs w:val="20"/>
          <w:lang w:val="es-ES"/>
        </w:rPr>
        <w:t>։</w:t>
      </w:r>
    </w:p>
    <w:p w14:paraId="7E92657E" w14:textId="77777777" w:rsidR="0044364E" w:rsidRPr="0051377A" w:rsidRDefault="0044364E" w:rsidP="00DF47DB">
      <w:pPr>
        <w:tabs>
          <w:tab w:val="left" w:pos="1276"/>
        </w:tabs>
        <w:ind w:firstLine="720"/>
        <w:jc w:val="both"/>
        <w:rPr>
          <w:rFonts w:ascii="GHEA Grapalat" w:hAnsi="GHEA Grapalat" w:cs="Sylfaen"/>
          <w:color w:val="000000" w:themeColor="text1"/>
          <w:sz w:val="16"/>
          <w:szCs w:val="16"/>
          <w:u w:val="single"/>
          <w:lang w:val="es-ES"/>
        </w:rPr>
      </w:pPr>
    </w:p>
    <w:p w14:paraId="514C9A8B" w14:textId="77777777" w:rsidR="0044364E" w:rsidRPr="0051377A" w:rsidRDefault="0044364E" w:rsidP="00DF47DB">
      <w:pPr>
        <w:tabs>
          <w:tab w:val="left" w:pos="1276"/>
        </w:tabs>
        <w:ind w:firstLine="720"/>
        <w:jc w:val="both"/>
        <w:rPr>
          <w:rFonts w:ascii="GHEA Grapalat" w:hAnsi="GHEA Grapalat"/>
          <w:b/>
          <w:color w:val="000000" w:themeColor="text1"/>
          <w:sz w:val="20"/>
          <w:szCs w:val="20"/>
          <w:lang w:val="es-ES"/>
        </w:rPr>
      </w:pPr>
      <w:r w:rsidRPr="0051377A">
        <w:rPr>
          <w:rFonts w:ascii="GHEA Grapalat" w:hAnsi="GHEA Grapalat"/>
          <w:b/>
          <w:color w:val="000000" w:themeColor="text1"/>
          <w:sz w:val="20"/>
          <w:szCs w:val="20"/>
          <w:lang w:val="es-ES"/>
        </w:rPr>
        <w:t xml:space="preserve">4. </w:t>
      </w:r>
      <w:r w:rsidRPr="0051377A">
        <w:rPr>
          <w:rFonts w:ascii="GHEA Grapalat" w:hAnsi="GHEA Grapalat" w:cs="Sylfaen"/>
          <w:b/>
          <w:color w:val="000000" w:themeColor="text1"/>
          <w:sz w:val="20"/>
          <w:szCs w:val="20"/>
          <w:lang w:val="pt-BR"/>
        </w:rPr>
        <w:t>ԱՇԽԱՏԱՆՔԻ</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ՀԱՆՁՆՄԱՆ</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ԵՎ</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ԸՆԴՈՒՆՄԱՆ</w:t>
      </w:r>
      <w:r w:rsidRPr="0051377A">
        <w:rPr>
          <w:rFonts w:ascii="GHEA Grapalat" w:hAnsi="GHEA Grapalat" w:cs="Times Armenian"/>
          <w:b/>
          <w:color w:val="000000" w:themeColor="text1"/>
          <w:sz w:val="20"/>
          <w:szCs w:val="20"/>
          <w:lang w:val="es-ES"/>
        </w:rPr>
        <w:t xml:space="preserve"> </w:t>
      </w:r>
      <w:r w:rsidRPr="0051377A">
        <w:rPr>
          <w:rFonts w:ascii="GHEA Grapalat" w:hAnsi="GHEA Grapalat" w:cs="Sylfaen"/>
          <w:b/>
          <w:color w:val="000000" w:themeColor="text1"/>
          <w:sz w:val="20"/>
          <w:szCs w:val="20"/>
          <w:lang w:val="pt-BR"/>
        </w:rPr>
        <w:t>ԿԱՐԳԸ</w:t>
      </w:r>
    </w:p>
    <w:p w14:paraId="02D1A56F" w14:textId="77777777" w:rsidR="0044364E" w:rsidRPr="0051377A" w:rsidRDefault="0044364E" w:rsidP="00DF47DB">
      <w:pPr>
        <w:ind w:firstLine="720"/>
        <w:jc w:val="both"/>
        <w:rPr>
          <w:rFonts w:ascii="GHEA Grapalat" w:hAnsi="GHEA Grapalat" w:cs="Sylfaen"/>
          <w:color w:val="000000" w:themeColor="text1"/>
          <w:sz w:val="20"/>
          <w:szCs w:val="20"/>
          <w:lang w:val="es-ES"/>
        </w:rPr>
      </w:pPr>
      <w:r w:rsidRPr="0051377A">
        <w:rPr>
          <w:rFonts w:ascii="GHEA Grapalat" w:hAnsi="GHEA Grapalat"/>
          <w:color w:val="000000" w:themeColor="text1"/>
          <w:sz w:val="20"/>
          <w:szCs w:val="20"/>
          <w:lang w:val="es-ES"/>
        </w:rPr>
        <w:t>4</w:t>
      </w:r>
      <w:r w:rsidRPr="0051377A">
        <w:rPr>
          <w:rFonts w:ascii="GHEA Grapalat" w:hAnsi="GHEA Grapalat"/>
          <w:color w:val="000000" w:themeColor="text1"/>
          <w:sz w:val="20"/>
          <w:szCs w:val="20"/>
          <w:lang w:val="hy-AM"/>
        </w:rPr>
        <w:t>.</w:t>
      </w:r>
      <w:r w:rsidRPr="0051377A">
        <w:rPr>
          <w:rFonts w:ascii="GHEA Grapalat" w:hAnsi="GHEA Grapalat"/>
          <w:color w:val="000000" w:themeColor="text1"/>
          <w:sz w:val="20"/>
          <w:szCs w:val="20"/>
          <w:lang w:val="es-ES"/>
        </w:rPr>
        <w:t>1</w:t>
      </w: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rPr>
        <w:t>Կատարված</w:t>
      </w:r>
      <w:r w:rsidRPr="0051377A">
        <w:rPr>
          <w:rFonts w:ascii="GHEA Grapalat" w:hAnsi="GHEA Grapalat"/>
          <w:color w:val="000000" w:themeColor="text1"/>
          <w:sz w:val="20"/>
          <w:szCs w:val="20"/>
          <w:lang w:val="es-ES"/>
        </w:rPr>
        <w:t xml:space="preserve"> </w:t>
      </w:r>
      <w:r w:rsidRPr="0051377A">
        <w:rPr>
          <w:rFonts w:ascii="GHEA Grapalat" w:hAnsi="GHEA Grapalat"/>
          <w:color w:val="000000" w:themeColor="text1"/>
          <w:sz w:val="20"/>
          <w:szCs w:val="20"/>
        </w:rPr>
        <w:t>աշխատանքը</w:t>
      </w:r>
      <w:r w:rsidRPr="0051377A">
        <w:rPr>
          <w:rFonts w:ascii="GHEA Grapalat" w:hAnsi="GHEA Grapalat"/>
          <w:color w:val="000000" w:themeColor="text1"/>
          <w:sz w:val="20"/>
          <w:szCs w:val="20"/>
          <w:lang w:val="es-ES"/>
        </w:rPr>
        <w:t xml:space="preserve"> </w:t>
      </w:r>
      <w:r w:rsidRPr="0051377A">
        <w:rPr>
          <w:rFonts w:ascii="GHEA Grapalat" w:hAnsi="GHEA Grapalat" w:cs="Sylfaen"/>
          <w:color w:val="000000" w:themeColor="text1"/>
          <w:sz w:val="20"/>
          <w:szCs w:val="20"/>
          <w:lang w:val="hy-AM"/>
        </w:rPr>
        <w:t xml:space="preserve">ընդունվում </w:t>
      </w:r>
      <w:r w:rsidRPr="0051377A">
        <w:rPr>
          <w:rFonts w:ascii="GHEA Grapalat" w:hAnsi="GHEA Grapalat" w:cs="Sylfaen"/>
          <w:color w:val="000000" w:themeColor="text1"/>
          <w:sz w:val="20"/>
          <w:szCs w:val="20"/>
        </w:rPr>
        <w:t>է</w:t>
      </w:r>
      <w:r w:rsidRPr="0051377A">
        <w:rPr>
          <w:rFonts w:ascii="GHEA Grapalat" w:hAnsi="GHEA Grapalat" w:cs="Sylfaen"/>
          <w:color w:val="000000" w:themeColor="text1"/>
          <w:sz w:val="20"/>
          <w:szCs w:val="20"/>
          <w:lang w:val="hy-AM"/>
        </w:rPr>
        <w:t xml:space="preserve"> </w:t>
      </w:r>
      <w:r w:rsidRPr="0051377A">
        <w:rPr>
          <w:rFonts w:ascii="GHEA Grapalat" w:hAnsi="GHEA Grapalat" w:cs="Sylfaen"/>
          <w:color w:val="000000" w:themeColor="text1"/>
          <w:sz w:val="20"/>
          <w:szCs w:val="20"/>
        </w:rPr>
        <w:t>Պատվիրատու</w:t>
      </w:r>
      <w:r w:rsidRPr="0051377A">
        <w:rPr>
          <w:rFonts w:ascii="GHEA Grapalat" w:hAnsi="GHEA Grapalat" w:cs="Sylfaen"/>
          <w:color w:val="000000" w:themeColor="text1"/>
          <w:sz w:val="20"/>
          <w:szCs w:val="20"/>
          <w:lang w:val="hy-AM"/>
        </w:rPr>
        <w:t xml:space="preserve">ի և </w:t>
      </w:r>
      <w:r w:rsidRPr="0051377A">
        <w:rPr>
          <w:rFonts w:ascii="GHEA Grapalat" w:hAnsi="GHEA Grapalat" w:cs="Sylfaen"/>
          <w:color w:val="000000" w:themeColor="text1"/>
          <w:sz w:val="20"/>
          <w:szCs w:val="20"/>
        </w:rPr>
        <w:t>Կապալառու</w:t>
      </w:r>
      <w:r w:rsidRPr="0051377A">
        <w:rPr>
          <w:rFonts w:ascii="GHEA Grapalat" w:hAnsi="GHEA Grapalat" w:cs="Sylfaen"/>
          <w:color w:val="000000" w:themeColor="text1"/>
          <w:sz w:val="20"/>
          <w:szCs w:val="20"/>
          <w:lang w:val="hy-AM"/>
        </w:rPr>
        <w:t>ի միջև հանձնման-ընդունման արձանագրության ստորագրմամբ</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Աշխատանքը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Պատվիրատու</w:t>
      </w:r>
      <w:r w:rsidRPr="0051377A">
        <w:rPr>
          <w:rFonts w:ascii="GHEA Grapalat" w:hAnsi="GHEA Grapalat" w:cs="Sylfaen"/>
          <w:color w:val="000000" w:themeColor="text1"/>
          <w:sz w:val="20"/>
          <w:szCs w:val="20"/>
          <w:lang w:val="hy-AM"/>
        </w:rPr>
        <w:t xml:space="preserve">ին հանձնելու փաստը ֆիքսվում է </w:t>
      </w:r>
      <w:r w:rsidRPr="0051377A">
        <w:rPr>
          <w:rFonts w:ascii="GHEA Grapalat" w:hAnsi="GHEA Grapalat" w:cs="Sylfaen"/>
          <w:color w:val="000000" w:themeColor="text1"/>
          <w:sz w:val="20"/>
          <w:szCs w:val="20"/>
        </w:rPr>
        <w:t>Պատվիրատուի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և</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Կապալառու</w:t>
      </w:r>
      <w:r w:rsidRPr="0051377A">
        <w:rPr>
          <w:rFonts w:ascii="GHEA Grapalat" w:hAnsi="GHEA Grapalat" w:cs="Sylfaen"/>
          <w:color w:val="000000" w:themeColor="text1"/>
          <w:sz w:val="20"/>
          <w:szCs w:val="20"/>
          <w:lang w:val="hy-AM"/>
        </w:rPr>
        <w:t>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միջև</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lang w:val="hy-AM"/>
        </w:rPr>
        <w:t>երկկողմ հաստատված փաստաթղթով՝ նշելով փաստաթղթի կազմման ամսաթիվը</w:t>
      </w:r>
      <w:r w:rsidRPr="0051377A">
        <w:rPr>
          <w:rFonts w:ascii="GHEA Grapalat" w:hAnsi="GHEA Grapalat" w:cs="Sylfaen"/>
          <w:color w:val="000000" w:themeColor="text1"/>
          <w:sz w:val="20"/>
          <w:szCs w:val="20"/>
          <w:lang w:val="es-ES"/>
        </w:rPr>
        <w:t xml:space="preserve">: </w:t>
      </w:r>
    </w:p>
    <w:p w14:paraId="3FC44C1F" w14:textId="1DDE9E6A" w:rsidR="0044364E" w:rsidRPr="0051377A" w:rsidRDefault="0044364E" w:rsidP="00DF47DB">
      <w:pPr>
        <w:ind w:firstLine="720"/>
        <w:jc w:val="both"/>
        <w:rPr>
          <w:rFonts w:ascii="GHEA Grapalat" w:hAnsi="GHEA Grapalat" w:cs="Sylfaen"/>
          <w:color w:val="000000" w:themeColor="text1"/>
          <w:sz w:val="20"/>
          <w:szCs w:val="20"/>
          <w:lang w:val="es-ES"/>
        </w:rPr>
      </w:pPr>
      <w:r w:rsidRPr="0051377A">
        <w:rPr>
          <w:rFonts w:ascii="GHEA Grapalat" w:hAnsi="GHEA Grapalat" w:cs="Sylfaen"/>
          <w:color w:val="000000" w:themeColor="text1"/>
          <w:sz w:val="20"/>
          <w:szCs w:val="20"/>
        </w:rPr>
        <w:t>Մինչև</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պայմանագրով</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աշխատանքի</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կատարման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համար</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նախատեսված</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օրը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ներառյալ</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Կապալառուն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Պատվիրատուին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է</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տրամադրում</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իր</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կողմից</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ստորագրված</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աշխատանքը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Պատվիրատուին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հանձնելու</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փաստը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ֆիքսող</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փաստաթուղթը</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հավելված</w:t>
      </w:r>
      <w:r w:rsidRPr="0051377A">
        <w:rPr>
          <w:rFonts w:ascii="GHEA Grapalat" w:hAnsi="GHEA Grapalat" w:cs="Sylfaen"/>
          <w:color w:val="000000" w:themeColor="text1"/>
          <w:sz w:val="20"/>
          <w:szCs w:val="20"/>
          <w:lang w:val="es-ES"/>
        </w:rPr>
        <w:t xml:space="preserve"> N 4.1) </w:t>
      </w:r>
      <w:r w:rsidRPr="0051377A">
        <w:rPr>
          <w:rFonts w:ascii="GHEA Grapalat" w:hAnsi="GHEA Grapalat" w:cs="Sylfaen"/>
          <w:color w:val="000000" w:themeColor="text1"/>
          <w:sz w:val="20"/>
          <w:szCs w:val="20"/>
        </w:rPr>
        <w:t>և</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հանձնման</w:t>
      </w:r>
      <w:r w:rsidRPr="0051377A">
        <w:rPr>
          <w:rFonts w:ascii="GHEA Grapalat" w:hAnsi="GHEA Grapalat" w:cs="Sylfaen"/>
          <w:color w:val="000000" w:themeColor="text1"/>
          <w:sz w:val="20"/>
          <w:szCs w:val="20"/>
          <w:lang w:val="es-ES"/>
        </w:rPr>
        <w:t>-</w:t>
      </w:r>
      <w:r w:rsidRPr="0051377A">
        <w:rPr>
          <w:rFonts w:ascii="GHEA Grapalat" w:hAnsi="GHEA Grapalat" w:cs="Sylfaen"/>
          <w:color w:val="000000" w:themeColor="text1"/>
          <w:sz w:val="20"/>
          <w:szCs w:val="20"/>
        </w:rPr>
        <w:t>ընդունման</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արձանագրության</w:t>
      </w:r>
      <w:r w:rsidRPr="0051377A">
        <w:rPr>
          <w:rFonts w:ascii="GHEA Grapalat" w:hAnsi="GHEA Grapalat" w:cs="Sylfaen"/>
          <w:color w:val="000000" w:themeColor="text1"/>
          <w:sz w:val="20"/>
          <w:szCs w:val="20"/>
          <w:lang w:val="es-ES"/>
        </w:rPr>
        <w:t xml:space="preserve"> </w:t>
      </w:r>
      <w:r w:rsidR="0031795F" w:rsidRPr="0051377A">
        <w:rPr>
          <w:rFonts w:ascii="GHEA Grapalat" w:hAnsi="GHEA Grapalat" w:cs="Sylfaen"/>
          <w:color w:val="000000" w:themeColor="text1"/>
          <w:sz w:val="20"/>
          <w:szCs w:val="20"/>
          <w:lang w:val="hy-AM"/>
        </w:rPr>
        <w:t>երկու</w:t>
      </w:r>
      <w:r w:rsidRPr="0051377A">
        <w:rPr>
          <w:rFonts w:ascii="GHEA Grapalat" w:hAnsi="GHEA Grapalat" w:cs="Sylfaen"/>
          <w:color w:val="000000" w:themeColor="text1"/>
          <w:sz w:val="20"/>
          <w:szCs w:val="20"/>
          <w:lang w:val="hy-AM"/>
        </w:rPr>
        <w:t xml:space="preserve"> օրինակ</w:t>
      </w:r>
      <w:r w:rsidRPr="0051377A">
        <w:rPr>
          <w:rFonts w:ascii="GHEA Grapalat" w:hAnsi="GHEA Grapalat" w:cs="Sylfaen"/>
          <w:color w:val="000000" w:themeColor="text1"/>
          <w:sz w:val="20"/>
          <w:szCs w:val="20"/>
          <w:lang w:val="es-ES"/>
        </w:rPr>
        <w:t xml:space="preserve"> (</w:t>
      </w:r>
      <w:r w:rsidRPr="0051377A">
        <w:rPr>
          <w:rFonts w:ascii="GHEA Grapalat" w:hAnsi="GHEA Grapalat" w:cs="Sylfaen"/>
          <w:color w:val="000000" w:themeColor="text1"/>
          <w:sz w:val="20"/>
          <w:szCs w:val="20"/>
        </w:rPr>
        <w:t>հավելված</w:t>
      </w:r>
      <w:r w:rsidRPr="0051377A">
        <w:rPr>
          <w:rFonts w:ascii="GHEA Grapalat" w:hAnsi="GHEA Grapalat" w:cs="Sylfaen"/>
          <w:color w:val="000000" w:themeColor="text1"/>
          <w:sz w:val="20"/>
          <w:szCs w:val="20"/>
          <w:lang w:val="es-ES"/>
        </w:rPr>
        <w:t xml:space="preserve"> N 4): </w:t>
      </w:r>
    </w:p>
    <w:p w14:paraId="68A90EF6" w14:textId="77777777" w:rsidR="0044364E" w:rsidRPr="0051377A" w:rsidRDefault="0044364E" w:rsidP="00DF47DB">
      <w:pPr>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es-ES"/>
        </w:rPr>
        <w:t>4</w:t>
      </w:r>
      <w:r w:rsidRPr="0051377A">
        <w:rPr>
          <w:rFonts w:ascii="GHEA Grapalat" w:hAnsi="GHEA Grapalat" w:cs="Sylfaen"/>
          <w:color w:val="000000" w:themeColor="text1"/>
          <w:sz w:val="20"/>
          <w:szCs w:val="20"/>
          <w:lang w:val="hy-AM"/>
        </w:rPr>
        <w:t xml:space="preserve">.2 Հանձնման-ընդունման արձանագրությունն ստորագրվում է, եթե կատարված </w:t>
      </w:r>
      <w:r w:rsidRPr="0051377A">
        <w:rPr>
          <w:rFonts w:ascii="GHEA Grapalat" w:hAnsi="GHEA Grapalat" w:cs="Sylfaen"/>
          <w:color w:val="000000" w:themeColor="text1"/>
          <w:sz w:val="20"/>
          <w:szCs w:val="20"/>
        </w:rPr>
        <w:t>ա</w:t>
      </w:r>
      <w:r w:rsidRPr="0051377A">
        <w:rPr>
          <w:rFonts w:ascii="GHEA Grapalat" w:hAnsi="GHEA Grapalat" w:cs="Sylfaen"/>
          <w:color w:val="000000" w:themeColor="text1"/>
          <w:sz w:val="20"/>
          <w:szCs w:val="20"/>
          <w:lang w:val="hy-AM"/>
        </w:rPr>
        <w:t>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38AFF212" w14:textId="77777777" w:rsidR="0044364E" w:rsidRPr="0051377A" w:rsidRDefault="0044364E" w:rsidP="00DF47DB">
      <w:pPr>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ա) հարցի կարգավորման համար ձեռնարկում է նման իրավիճակի համար պայմանագրով նախատեսված միջոցները.</w:t>
      </w:r>
    </w:p>
    <w:p w14:paraId="50E67C4C" w14:textId="77777777" w:rsidR="0044364E" w:rsidRPr="0051377A" w:rsidRDefault="0044364E" w:rsidP="00DF47DB">
      <w:pPr>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 xml:space="preserve"> բ) Կապալառուի նկատմամբ կիրառում է պայմանագրով նախատեսված պատասխանատվության միջոցներ։</w:t>
      </w:r>
    </w:p>
    <w:p w14:paraId="353B4EB2" w14:textId="77777777" w:rsidR="0044364E" w:rsidRPr="0051377A" w:rsidRDefault="0044364E" w:rsidP="00DF47DB">
      <w:pPr>
        <w:ind w:firstLine="720"/>
        <w:jc w:val="both"/>
        <w:rPr>
          <w:rFonts w:ascii="GHEA Grapalat" w:hAnsi="GHEA Grapalat" w:cs="Times Armenian"/>
          <w:color w:val="000000" w:themeColor="text1"/>
          <w:sz w:val="20"/>
          <w:szCs w:val="20"/>
          <w:lang w:val="hy-AM"/>
        </w:rPr>
      </w:pPr>
      <w:r w:rsidRPr="0051377A">
        <w:rPr>
          <w:rFonts w:ascii="GHEA Grapalat" w:hAnsi="GHEA Grapalat"/>
          <w:color w:val="000000" w:themeColor="text1"/>
          <w:sz w:val="20"/>
          <w:szCs w:val="20"/>
          <w:lang w:val="hy-AM"/>
        </w:rPr>
        <w:t>4.3</w:t>
      </w:r>
      <w:r w:rsidRPr="0051377A">
        <w:rPr>
          <w:rFonts w:ascii="GHEA Grapalat" w:hAnsi="GHEA Grapalat"/>
          <w:color w:val="000000" w:themeColor="text1"/>
          <w:sz w:val="20"/>
          <w:szCs w:val="20"/>
          <w:lang w:val="hy-AM"/>
        </w:rPr>
        <w:tab/>
      </w:r>
      <w:r w:rsidRPr="0051377A">
        <w:rPr>
          <w:rFonts w:ascii="GHEA Grapalat" w:hAnsi="GHEA Grapalat" w:cs="Sylfaen"/>
          <w:color w:val="000000" w:themeColor="text1"/>
          <w:sz w:val="20"/>
          <w:szCs w:val="20"/>
          <w:lang w:val="hy-AM"/>
        </w:rPr>
        <w:t>Աշխատանքի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օրացուցային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գրաֆիկով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նախատեսված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առանձին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տեսակի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աշխատանքների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փուլերի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ծավալների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արդյունքները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նախագծանախահաշվային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փաստաթղթերին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չհամապատասխանելու</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դեպքում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կազմում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երկկողմ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ակտ</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թվարկելով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թերությունների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վերացման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պահանջվող</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կատարման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ենթակա</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լրացուցիչ</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աշխատանքները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ժամկետները</w:t>
      </w:r>
      <w:r w:rsidRPr="0051377A">
        <w:rPr>
          <w:rFonts w:ascii="GHEA Grapalat" w:hAnsi="GHEA Grapalat" w:cs="Tahoma"/>
          <w:color w:val="000000" w:themeColor="text1"/>
          <w:sz w:val="20"/>
          <w:szCs w:val="20"/>
          <w:lang w:val="hy-AM"/>
        </w:rPr>
        <w:t>։</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Կապալառուն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պարտավոր</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պայմանագրային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գնի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սահմաններում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առանց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լրացուցիչ</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վճարի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կատարել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անհրաժեշտ</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աշխատանքներ</w:t>
      </w:r>
      <w:r w:rsidRPr="0051377A">
        <w:rPr>
          <w:rFonts w:ascii="GHEA Grapalat" w:hAnsi="GHEA Grapalat" w:cs="Tahoma"/>
          <w:color w:val="000000" w:themeColor="text1"/>
          <w:sz w:val="20"/>
          <w:szCs w:val="20"/>
          <w:lang w:val="hy-AM"/>
        </w:rPr>
        <w:t>։</w:t>
      </w:r>
    </w:p>
    <w:p w14:paraId="3F46C966" w14:textId="6DCC094C" w:rsidR="0044364E" w:rsidRPr="0051377A" w:rsidRDefault="0044364E" w:rsidP="00DF47DB">
      <w:pPr>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 xml:space="preserve">4.4 Պատվիրատուն հանձնման-ընդունման արձանագրությունը ստանալու օրվան հաջորդող աշխատանքային օրվանից հաշված </w:t>
      </w:r>
      <w:r w:rsidR="0031795F" w:rsidRPr="0051377A">
        <w:rPr>
          <w:rFonts w:ascii="GHEA Grapalat" w:hAnsi="GHEA Grapalat" w:cs="Sylfaen"/>
          <w:color w:val="000000" w:themeColor="text1"/>
          <w:sz w:val="20"/>
          <w:szCs w:val="20"/>
          <w:lang w:val="hy-AM"/>
        </w:rPr>
        <w:t>տասն</w:t>
      </w:r>
      <w:r w:rsidRPr="0051377A">
        <w:rPr>
          <w:rFonts w:ascii="GHEA Grapalat" w:hAnsi="GHEA Grapalat" w:cs="Sylfaen"/>
          <w:color w:val="000000" w:themeColor="text1"/>
          <w:sz w:val="20"/>
          <w:szCs w:val="20"/>
          <w:lang w:val="hy-AM"/>
        </w:rPr>
        <w:t xml:space="preserve"> աշխատանքային օրվա ընթացքում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19A91384" w14:textId="77777777" w:rsidR="0044364E" w:rsidRPr="0051377A" w:rsidRDefault="0044364E" w:rsidP="00DF47DB">
      <w:pPr>
        <w:ind w:firstLine="720"/>
        <w:jc w:val="both"/>
        <w:rPr>
          <w:rFonts w:ascii="GHEA Grapalat" w:hAnsi="GHEA Grapalat"/>
          <w:b/>
          <w:color w:val="000000" w:themeColor="text1"/>
          <w:sz w:val="20"/>
          <w:szCs w:val="20"/>
          <w:lang w:val="es-ES"/>
        </w:rPr>
      </w:pPr>
      <w:r w:rsidRPr="0051377A">
        <w:rPr>
          <w:rFonts w:ascii="GHEA Grapalat" w:hAnsi="GHEA Grapalat" w:cs="Sylfaen"/>
          <w:color w:val="000000" w:themeColor="text1"/>
          <w:sz w:val="20"/>
          <w:szCs w:val="20"/>
          <w:lang w:val="hy-AM"/>
        </w:rPr>
        <w:t>4.5 Եթե պայմանագրի 4.4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4.4 կետով սահման</w:t>
      </w:r>
      <w:r w:rsidRPr="0051377A">
        <w:rPr>
          <w:rFonts w:ascii="GHEA Grapalat" w:hAnsi="GHEA Grapalat" w:cs="Sylfaen"/>
          <w:color w:val="000000" w:themeColor="text1"/>
          <w:sz w:val="20"/>
          <w:szCs w:val="20"/>
          <w:lang w:val="hy-AM"/>
        </w:rPr>
        <w:softHyphen/>
        <w:t>ված վերջնաժամկետին հաջորդող աշխատանքային օրը Պատվիրատուն   Կապալառուին է տրամադրում իր կողմից հաստատված հանձնման-ընդունման արձանա</w:t>
      </w:r>
      <w:r w:rsidRPr="0051377A">
        <w:rPr>
          <w:rFonts w:ascii="GHEA Grapalat" w:hAnsi="GHEA Grapalat" w:cs="Sylfaen"/>
          <w:color w:val="000000" w:themeColor="text1"/>
          <w:sz w:val="20"/>
          <w:szCs w:val="20"/>
          <w:lang w:val="hy-AM"/>
        </w:rPr>
        <w:softHyphen/>
        <w:t xml:space="preserve">գրությունը: </w:t>
      </w:r>
    </w:p>
    <w:p w14:paraId="065E710B" w14:textId="77777777" w:rsidR="0044364E" w:rsidRPr="0051377A" w:rsidRDefault="0044364E" w:rsidP="00DF47DB">
      <w:pPr>
        <w:pStyle w:val="norm"/>
        <w:spacing w:line="240" w:lineRule="auto"/>
        <w:ind w:firstLine="0"/>
        <w:rPr>
          <w:rFonts w:ascii="GHEA Mariam" w:hAnsi="GHEA Mariam"/>
          <w:color w:val="000000" w:themeColor="text1"/>
          <w:spacing w:val="-8"/>
          <w:sz w:val="20"/>
          <w:lang w:val="pt-BR"/>
        </w:rPr>
      </w:pPr>
      <w:r w:rsidRPr="0051377A">
        <w:rPr>
          <w:rFonts w:ascii="GHEA Grapalat" w:hAnsi="GHEA Grapalat" w:cs="Sylfaen"/>
          <w:color w:val="000000" w:themeColor="text1"/>
          <w:sz w:val="20"/>
          <w:lang w:val="hy-AM"/>
        </w:rPr>
        <w:t xml:space="preserve">            4.6 Աշխատանքն</w:t>
      </w:r>
      <w:r w:rsidRPr="0051377A">
        <w:rPr>
          <w:rFonts w:ascii="GHEA Grapalat" w:hAnsi="GHEA Grapalat" w:cs="Arial"/>
          <w:color w:val="000000" w:themeColor="text1"/>
          <w:sz w:val="20"/>
          <w:lang w:val="hy-AM"/>
        </w:rPr>
        <w:t xml:space="preserve"> </w:t>
      </w:r>
      <w:r w:rsidRPr="0051377A">
        <w:rPr>
          <w:rFonts w:ascii="GHEA Grapalat" w:hAnsi="GHEA Grapalat" w:cs="Sylfaen"/>
          <w:color w:val="000000" w:themeColor="text1"/>
          <w:sz w:val="20"/>
          <w:lang w:val="hy-AM"/>
        </w:rPr>
        <w:t>ընդունելիս կիրառվում են նաև հետևյալ պայմանները`</w:t>
      </w:r>
      <w:r w:rsidRPr="0051377A">
        <w:rPr>
          <w:rFonts w:ascii="GHEA Mariam" w:hAnsi="GHEA Mariam"/>
          <w:color w:val="000000" w:themeColor="text1"/>
          <w:spacing w:val="-8"/>
          <w:sz w:val="20"/>
          <w:lang w:val="pt-BR"/>
        </w:rPr>
        <w:t xml:space="preserve"> </w:t>
      </w:r>
    </w:p>
    <w:p w14:paraId="70236E69" w14:textId="77777777" w:rsidR="0044364E" w:rsidRPr="0051377A" w:rsidRDefault="0044364E" w:rsidP="00DF47DB">
      <w:pPr>
        <w:pStyle w:val="norm"/>
        <w:spacing w:line="240" w:lineRule="auto"/>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 xml:space="preserve">1) </w:t>
      </w:r>
      <w:r w:rsidRPr="0051377A">
        <w:rPr>
          <w:rFonts w:ascii="GHEA Grapalat" w:hAnsi="GHEA Grapalat" w:cs="Sylfaen"/>
          <w:color w:val="000000" w:themeColor="text1"/>
          <w:sz w:val="20"/>
        </w:rPr>
        <w:t>Կ</w:t>
      </w:r>
      <w:r w:rsidRPr="0051377A">
        <w:rPr>
          <w:rFonts w:ascii="GHEA Grapalat" w:hAnsi="GHEA Grapalat" w:cs="Sylfaen"/>
          <w:color w:val="000000" w:themeColor="text1"/>
          <w:sz w:val="20"/>
          <w:lang w:val="hy-AM"/>
        </w:rPr>
        <w:t xml:space="preserve">ապալառուի կողմից շինարարության ավարտի մասին տեղեկություն ստանալուց հետո </w:t>
      </w:r>
      <w:r w:rsidRPr="0051377A">
        <w:rPr>
          <w:rFonts w:ascii="GHEA Grapalat" w:hAnsi="GHEA Grapalat" w:cs="Sylfaen"/>
          <w:color w:val="000000" w:themeColor="text1"/>
          <w:sz w:val="20"/>
        </w:rPr>
        <w:t>Պ</w:t>
      </w:r>
      <w:r w:rsidRPr="0051377A">
        <w:rPr>
          <w:rFonts w:ascii="GHEA Grapalat" w:hAnsi="GHEA Grapalat" w:cs="Sylfaen"/>
          <w:color w:val="000000" w:themeColor="text1"/>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14:paraId="1A4FB3EC" w14:textId="77777777" w:rsidR="0044364E" w:rsidRPr="0051377A" w:rsidRDefault="0044364E" w:rsidP="00DF47DB">
      <w:pPr>
        <w:pStyle w:val="norm"/>
        <w:spacing w:line="240" w:lineRule="auto"/>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14:paraId="7EB62F49" w14:textId="77777777" w:rsidR="0044364E" w:rsidRPr="0051377A" w:rsidRDefault="0044364E" w:rsidP="00DF47DB">
      <w:pPr>
        <w:pStyle w:val="norm"/>
        <w:spacing w:line="240" w:lineRule="auto"/>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2E40F975" w14:textId="77777777" w:rsidR="0044364E" w:rsidRPr="0051377A" w:rsidRDefault="0044364E" w:rsidP="00DF47DB">
      <w:pPr>
        <w:pStyle w:val="norm"/>
        <w:spacing w:line="240" w:lineRule="auto"/>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DAED3C0" w14:textId="77777777" w:rsidR="0044364E" w:rsidRPr="0051377A" w:rsidRDefault="0044364E" w:rsidP="00DF47DB">
      <w:pPr>
        <w:pStyle w:val="norm"/>
        <w:spacing w:line="240" w:lineRule="auto"/>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6FE22DA" w14:textId="77777777" w:rsidR="0044364E" w:rsidRPr="0051377A" w:rsidRDefault="0044364E" w:rsidP="00DF47DB">
      <w:pPr>
        <w:pStyle w:val="norm"/>
        <w:spacing w:line="240" w:lineRule="auto"/>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բ. չի համապատասխանում պայմանագրի պայմաններին, ապա արձանագրություն չի ստորագրվում.</w:t>
      </w:r>
    </w:p>
    <w:p w14:paraId="5E8BBE37" w14:textId="77777777" w:rsidR="0044364E" w:rsidRPr="0051377A" w:rsidRDefault="0044364E" w:rsidP="00DF47DB">
      <w:pPr>
        <w:pStyle w:val="norm"/>
        <w:spacing w:line="240" w:lineRule="auto"/>
        <w:rPr>
          <w:rFonts w:ascii="GHEA Grapalat" w:hAnsi="GHEA Grapalat" w:cs="Sylfaen"/>
          <w:color w:val="000000" w:themeColor="text1"/>
          <w:sz w:val="20"/>
          <w:lang w:val="hy-AM"/>
        </w:rPr>
      </w:pPr>
      <w:r w:rsidRPr="0051377A">
        <w:rPr>
          <w:rFonts w:ascii="GHEA Grapalat" w:hAnsi="GHEA Grapalat" w:cs="Sylfaen"/>
          <w:color w:val="000000" w:themeColor="text1"/>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20D2696" w14:textId="77777777" w:rsidR="0044364E" w:rsidRPr="0051377A" w:rsidRDefault="0044364E" w:rsidP="00DF47DB">
      <w:pPr>
        <w:tabs>
          <w:tab w:val="left" w:pos="1276"/>
        </w:tabs>
        <w:ind w:firstLine="720"/>
        <w:jc w:val="both"/>
        <w:rPr>
          <w:rFonts w:ascii="GHEA Grapalat" w:hAnsi="GHEA Grapalat"/>
          <w:color w:val="000000" w:themeColor="text1"/>
          <w:lang w:val="hy-AM"/>
        </w:rPr>
      </w:pPr>
    </w:p>
    <w:p w14:paraId="3D8E23D5" w14:textId="77777777" w:rsidR="0044364E" w:rsidRPr="0051377A" w:rsidRDefault="0044364E" w:rsidP="00DF47DB">
      <w:pPr>
        <w:tabs>
          <w:tab w:val="left" w:pos="1276"/>
        </w:tabs>
        <w:ind w:firstLine="720"/>
        <w:jc w:val="both"/>
        <w:rPr>
          <w:rFonts w:ascii="GHEA Grapalat" w:hAnsi="GHEA Grapalat"/>
          <w:b/>
          <w:color w:val="000000" w:themeColor="text1"/>
          <w:sz w:val="20"/>
          <w:szCs w:val="20"/>
          <w:lang w:val="hy-AM"/>
        </w:rPr>
      </w:pPr>
      <w:r w:rsidRPr="0051377A">
        <w:rPr>
          <w:rFonts w:ascii="GHEA Grapalat" w:hAnsi="GHEA Grapalat"/>
          <w:b/>
          <w:color w:val="000000" w:themeColor="text1"/>
          <w:sz w:val="20"/>
          <w:szCs w:val="20"/>
          <w:lang w:val="hy-AM"/>
        </w:rPr>
        <w:t xml:space="preserve">5. </w:t>
      </w:r>
      <w:r w:rsidRPr="0051377A">
        <w:rPr>
          <w:rFonts w:ascii="GHEA Grapalat" w:hAnsi="GHEA Grapalat" w:cs="Sylfaen"/>
          <w:b/>
          <w:color w:val="000000" w:themeColor="text1"/>
          <w:sz w:val="20"/>
          <w:szCs w:val="20"/>
          <w:lang w:val="hy-AM"/>
        </w:rPr>
        <w:t>ԱՇԽԱՏԱՆՔԻ</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ԳԻՆԸ</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ԵՎ</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ՎԱՐՁԱՏՐՈՒԹՅՈՒՆԸ</w:t>
      </w:r>
    </w:p>
    <w:p w14:paraId="110165F8"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p>
    <w:p w14:paraId="4DEB63D3" w14:textId="4CCB95CC"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5.1 Սույն </w:t>
      </w:r>
      <w:r w:rsidRPr="0051377A">
        <w:rPr>
          <w:rFonts w:ascii="GHEA Grapalat" w:hAnsi="GHEA Grapalat" w:cs="Sylfaen"/>
          <w:color w:val="000000" w:themeColor="text1"/>
          <w:sz w:val="20"/>
          <w:szCs w:val="20"/>
          <w:lang w:val="hy-AM"/>
        </w:rPr>
        <w:t>պայմանագրի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ընդհանուր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գինը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կազմում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 (------------------)  </w:t>
      </w:r>
      <w:r w:rsidRPr="0051377A">
        <w:rPr>
          <w:rFonts w:ascii="GHEA Grapalat" w:hAnsi="GHEA Grapalat" w:cs="Sylfaen"/>
          <w:color w:val="000000" w:themeColor="text1"/>
          <w:sz w:val="20"/>
          <w:szCs w:val="20"/>
          <w:lang w:val="hy-AM"/>
        </w:rPr>
        <w:t>ՀՀ</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դրամ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որից</w:t>
      </w:r>
      <w:r w:rsidRPr="0051377A">
        <w:rPr>
          <w:rFonts w:ascii="GHEA Grapalat" w:hAnsi="GHEA Grapalat" w:cs="Times Armenian"/>
          <w:color w:val="000000" w:themeColor="text1"/>
          <w:sz w:val="20"/>
          <w:szCs w:val="20"/>
          <w:lang w:val="hy-AM"/>
        </w:rPr>
        <w:t xml:space="preserve"> ---------- (----------------------------------------) </w:t>
      </w:r>
      <w:r w:rsidRPr="0051377A">
        <w:rPr>
          <w:rFonts w:ascii="GHEA Grapalat" w:hAnsi="GHEA Grapalat" w:cs="Sylfaen"/>
          <w:color w:val="000000" w:themeColor="text1"/>
          <w:sz w:val="20"/>
          <w:szCs w:val="20"/>
          <w:lang w:val="hy-AM"/>
        </w:rPr>
        <w:t>ՀՀ</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դրամը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ԱԱՀ</w:t>
      </w:r>
      <w:r w:rsidRPr="0051377A">
        <w:rPr>
          <w:rFonts w:ascii="GHEA Grapalat" w:hAnsi="GHEA Grapalat" w:cs="Times Armenian"/>
          <w:color w:val="000000" w:themeColor="text1"/>
          <w:sz w:val="20"/>
          <w:szCs w:val="20"/>
          <w:lang w:val="hy-AM"/>
        </w:rPr>
        <w:t>-</w:t>
      </w:r>
      <w:r w:rsidRPr="0051377A">
        <w:rPr>
          <w:rFonts w:ascii="GHEA Grapalat" w:hAnsi="GHEA Grapalat" w:cs="Sylfaen"/>
          <w:color w:val="000000" w:themeColor="text1"/>
          <w:sz w:val="20"/>
          <w:szCs w:val="20"/>
          <w:lang w:val="hy-AM"/>
        </w:rPr>
        <w:t>ն</w:t>
      </w:r>
      <w:r w:rsidRPr="0051377A">
        <w:rPr>
          <w:rFonts w:ascii="GHEA Grapalat" w:hAnsi="GHEA Grapalat" w:cs="Tahoma"/>
          <w:color w:val="000000" w:themeColor="text1"/>
          <w:sz w:val="20"/>
          <w:szCs w:val="20"/>
          <w:lang w:val="hy-AM"/>
        </w:rPr>
        <w:t>։</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Գինը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ներառում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Կապալառուի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կողմից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իրականացվող</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բոլոր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ծախսերը:</w:t>
      </w:r>
    </w:p>
    <w:p w14:paraId="36A78023" w14:textId="77777777" w:rsidR="0044364E" w:rsidRPr="0051377A" w:rsidRDefault="0044364E" w:rsidP="00DF47DB">
      <w:pPr>
        <w:tabs>
          <w:tab w:val="num" w:pos="0"/>
          <w:tab w:val="left" w:pos="720"/>
          <w:tab w:val="num" w:pos="900"/>
        </w:tabs>
        <w:jc w:val="both"/>
        <w:rPr>
          <w:rFonts w:ascii="GHEA Grapalat" w:hAnsi="GHEA Grapalat"/>
          <w:color w:val="000000" w:themeColor="text1"/>
          <w:sz w:val="20"/>
          <w:szCs w:val="20"/>
          <w:lang w:val="hy-AM"/>
        </w:rPr>
      </w:pPr>
      <w:r w:rsidRPr="0051377A">
        <w:rPr>
          <w:rFonts w:ascii="GHEA Grapalat" w:hAnsi="GHEA Grapalat" w:cs="Sylfaen"/>
          <w:color w:val="000000" w:themeColor="text1"/>
          <w:sz w:val="20"/>
          <w:szCs w:val="20"/>
          <w:lang w:val="hy-AM"/>
        </w:rPr>
        <w:t xml:space="preserve">        </w:t>
      </w:r>
      <w:r w:rsidRPr="0051377A">
        <w:rPr>
          <w:rFonts w:ascii="GHEA Grapalat" w:hAnsi="GHEA Grapalat"/>
          <w:color w:val="000000" w:themeColor="text1"/>
          <w:sz w:val="20"/>
          <w:szCs w:val="20"/>
          <w:lang w:val="hy-AM"/>
        </w:rPr>
        <w:t xml:space="preserve">5.2 </w:t>
      </w:r>
      <w:r w:rsidRPr="0051377A">
        <w:rPr>
          <w:rFonts w:ascii="GHEA Grapalat" w:hAnsi="GHEA Grapalat" w:cs="Sylfaen"/>
          <w:color w:val="000000" w:themeColor="text1"/>
          <w:sz w:val="20"/>
          <w:szCs w:val="20"/>
          <w:lang w:val="hy-AM"/>
        </w:rPr>
        <w:t>Աշխատանքի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գինը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կայուն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Կապալառուն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իրավունք</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չունի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պահանջել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ավելացնելու</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իսկ</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Պատվիրատուն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նվազեցնելու</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այդ</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գինը</w:t>
      </w:r>
      <w:r w:rsidRPr="0051377A">
        <w:rPr>
          <w:rFonts w:ascii="GHEA Grapalat" w:hAnsi="GHEA Grapalat" w:cs="Tahoma"/>
          <w:color w:val="000000" w:themeColor="text1"/>
          <w:sz w:val="20"/>
          <w:szCs w:val="20"/>
          <w:lang w:val="hy-AM"/>
        </w:rPr>
        <w:t>։</w:t>
      </w:r>
    </w:p>
    <w:p w14:paraId="52EB861F" w14:textId="393E9138" w:rsidR="0044364E" w:rsidRPr="0051377A" w:rsidRDefault="0044364E" w:rsidP="00DF47DB">
      <w:pPr>
        <w:tabs>
          <w:tab w:val="num" w:pos="0"/>
          <w:tab w:val="left" w:pos="720"/>
          <w:tab w:val="num" w:pos="900"/>
        </w:tabs>
        <w:jc w:val="both"/>
        <w:rPr>
          <w:rFonts w:ascii="GHEA Grapalat" w:hAnsi="GHEA Grapalat" w:cs="Times Armenian"/>
          <w:color w:val="000000" w:themeColor="text1"/>
          <w:sz w:val="20"/>
          <w:szCs w:val="20"/>
          <w:lang w:val="hy-AM"/>
        </w:rPr>
      </w:pPr>
      <w:r w:rsidRPr="0051377A">
        <w:rPr>
          <w:rFonts w:ascii="GHEA Grapalat" w:hAnsi="GHEA Grapalat" w:cs="Sylfaen"/>
          <w:color w:val="000000" w:themeColor="text1"/>
          <w:sz w:val="20"/>
          <w:szCs w:val="20"/>
          <w:lang w:val="hy-AM"/>
        </w:rPr>
        <w:t xml:space="preserve">       5.3</w:t>
      </w:r>
      <w:r w:rsidRPr="0051377A">
        <w:rPr>
          <w:rFonts w:ascii="GHEA Grapalat" w:hAnsi="GHEA Grapalat" w:cs="Sylfaen"/>
          <w:color w:val="000000" w:themeColor="text1"/>
          <w:sz w:val="20"/>
          <w:szCs w:val="20"/>
          <w:lang w:val="hy-AM"/>
        </w:rPr>
        <w:tab/>
        <w:t xml:space="preserve"> Պատվիրատուն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վճարում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ա</w:t>
      </w:r>
      <w:r w:rsidRPr="0051377A">
        <w:rPr>
          <w:rFonts w:ascii="GHEA Grapalat" w:hAnsi="GHEA Grapalat" w:cs="Sylfaen"/>
          <w:color w:val="000000" w:themeColor="text1"/>
          <w:sz w:val="20"/>
          <w:szCs w:val="20"/>
          <w:lang w:val="hy-AM"/>
        </w:rPr>
        <w:t>շխատանքի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օրացուցային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գրաֆիկով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w:t>
      </w:r>
      <w:r w:rsidR="0031795F" w:rsidRPr="0051377A">
        <w:rPr>
          <w:rFonts w:ascii="GHEA Grapalat" w:hAnsi="GHEA Grapalat" w:cs="Sylfaen"/>
          <w:color w:val="000000" w:themeColor="text1"/>
          <w:sz w:val="20"/>
          <w:szCs w:val="20"/>
          <w:lang w:val="hy-AM"/>
        </w:rPr>
        <w:t>ս</w:t>
      </w:r>
      <w:r w:rsidRPr="0051377A">
        <w:rPr>
          <w:rFonts w:ascii="GHEA Grapalat" w:hAnsi="GHEA Grapalat" w:cs="Sylfaen"/>
          <w:color w:val="000000" w:themeColor="text1"/>
          <w:sz w:val="20"/>
          <w:szCs w:val="20"/>
          <w:lang w:val="hy-AM"/>
        </w:rPr>
        <w:t xml:space="preserve">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14:paraId="30853113"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5.4 Պայմանագրի շրջանակում կատարողական ակտերի դիմաց վճարումներն իրականացվում են հետևյալ բանաձևով՝ ՎԳ=ՄԳ/ՆԳxԿԾ, որտեղ՝</w:t>
      </w:r>
    </w:p>
    <w:p w14:paraId="00B86944" w14:textId="1ECAAFE8"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ՄԳ-ն Պայմանագրի 5.1 կետում նշված գինն է.</w:t>
      </w:r>
    </w:p>
    <w:p w14:paraId="3DAB147E"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ՆԳ-ն շինարարական ծրագրի նախահաշվային գինն է.</w:t>
      </w:r>
    </w:p>
    <w:p w14:paraId="673E07DB"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ԿԾ-ն տվյալ կատարողական ակտով ներկայացված աշխատանքների ծավալն է գումարային արտահայտությամբ.</w:t>
      </w:r>
    </w:p>
    <w:p w14:paraId="51C038F2"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ՎԳ –ն նախահաշվով սահմանված աշխատանքների դիմաց վճարվող գումարն է:</w:t>
      </w:r>
    </w:p>
    <w:p w14:paraId="56557454" w14:textId="77777777" w:rsidR="0044364E" w:rsidRPr="0051377A" w:rsidRDefault="0044364E" w:rsidP="00DF47DB">
      <w:pPr>
        <w:tabs>
          <w:tab w:val="left" w:pos="1276"/>
        </w:tabs>
        <w:ind w:firstLine="720"/>
        <w:jc w:val="both"/>
        <w:rPr>
          <w:rFonts w:ascii="GHEA Grapalat" w:hAnsi="GHEA Grapalat" w:cs="Sylfaen"/>
          <w:color w:val="000000" w:themeColor="text1"/>
          <w:lang w:val="hy-AM"/>
        </w:rPr>
      </w:pPr>
    </w:p>
    <w:p w14:paraId="275CA13F" w14:textId="77777777" w:rsidR="0044364E" w:rsidRPr="0051377A" w:rsidRDefault="0044364E" w:rsidP="00DF47DB">
      <w:pPr>
        <w:tabs>
          <w:tab w:val="left" w:pos="1276"/>
        </w:tabs>
        <w:ind w:firstLine="720"/>
        <w:jc w:val="both"/>
        <w:rPr>
          <w:rFonts w:ascii="GHEA Grapalat" w:hAnsi="GHEA Grapalat"/>
          <w:b/>
          <w:color w:val="000000" w:themeColor="text1"/>
          <w:sz w:val="20"/>
          <w:szCs w:val="20"/>
          <w:lang w:val="hy-AM"/>
        </w:rPr>
      </w:pPr>
      <w:r w:rsidRPr="0051377A">
        <w:rPr>
          <w:rFonts w:ascii="GHEA Grapalat" w:hAnsi="GHEA Grapalat"/>
          <w:b/>
          <w:color w:val="000000" w:themeColor="text1"/>
          <w:sz w:val="20"/>
          <w:szCs w:val="20"/>
          <w:lang w:val="hy-AM"/>
        </w:rPr>
        <w:t xml:space="preserve">6. </w:t>
      </w:r>
      <w:r w:rsidRPr="0051377A">
        <w:rPr>
          <w:rFonts w:ascii="GHEA Grapalat" w:hAnsi="GHEA Grapalat" w:cs="Sylfaen"/>
          <w:b/>
          <w:color w:val="000000" w:themeColor="text1"/>
          <w:sz w:val="20"/>
          <w:szCs w:val="20"/>
          <w:lang w:val="hy-AM"/>
        </w:rPr>
        <w:t>ԿՈՂՄԵՐԻ</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ՊԱՏԱՍԽԱՆԱՏՎՈՒԹՅՈՒՆԸ</w:t>
      </w:r>
    </w:p>
    <w:p w14:paraId="27A2A27D"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6.1</w:t>
      </w:r>
      <w:r w:rsidRPr="0051377A">
        <w:rPr>
          <w:rFonts w:ascii="GHEA Grapalat" w:hAnsi="GHEA Grapalat"/>
          <w:color w:val="000000" w:themeColor="text1"/>
          <w:sz w:val="20"/>
          <w:szCs w:val="20"/>
          <w:lang w:val="hy-AM"/>
        </w:rPr>
        <w:tab/>
      </w:r>
      <w:r w:rsidRPr="0051377A">
        <w:rPr>
          <w:rFonts w:ascii="GHEA Grapalat" w:hAnsi="GHEA Grapalat" w:cs="Sylfaen"/>
          <w:color w:val="000000" w:themeColor="text1"/>
          <w:sz w:val="20"/>
          <w:szCs w:val="20"/>
          <w:lang w:val="hy-AM"/>
        </w:rPr>
        <w:t>Կապալառուն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պատասխանատվություն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կրում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Աշխատանքի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որակի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սույն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w:t>
      </w:r>
      <w:r w:rsidRPr="0051377A">
        <w:rPr>
          <w:rFonts w:ascii="GHEA Grapalat" w:hAnsi="GHEA Grapalat" w:cs="Times Armenian"/>
          <w:color w:val="000000" w:themeColor="text1"/>
          <w:sz w:val="20"/>
          <w:szCs w:val="20"/>
          <w:lang w:val="hy-AM"/>
        </w:rPr>
        <w:t xml:space="preserve"> 1.3 </w:t>
      </w:r>
      <w:r w:rsidRPr="0051377A">
        <w:rPr>
          <w:rFonts w:ascii="GHEA Grapalat" w:hAnsi="GHEA Grapalat" w:cs="Sylfaen"/>
          <w:color w:val="000000" w:themeColor="text1"/>
          <w:sz w:val="20"/>
          <w:szCs w:val="20"/>
          <w:lang w:val="hy-AM"/>
        </w:rPr>
        <w:t>կետով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ներառյալ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օրացուցային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գրաֆիկը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նախատեսված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ժամկետի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պահպանման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համար</w:t>
      </w:r>
      <w:r w:rsidRPr="0051377A">
        <w:rPr>
          <w:rFonts w:ascii="GHEA Grapalat" w:hAnsi="GHEA Grapalat" w:cs="Tahoma"/>
          <w:color w:val="000000" w:themeColor="text1"/>
          <w:sz w:val="20"/>
          <w:szCs w:val="20"/>
          <w:lang w:val="hy-AM"/>
        </w:rPr>
        <w:t>։</w:t>
      </w:r>
    </w:p>
    <w:p w14:paraId="25405C85"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olor w:val="000000" w:themeColor="text1"/>
          <w:sz w:val="20"/>
          <w:szCs w:val="20"/>
          <w:lang w:val="hy-AM"/>
        </w:rPr>
        <w:t>6.2</w:t>
      </w:r>
      <w:r w:rsidRPr="0051377A">
        <w:rPr>
          <w:rFonts w:ascii="GHEA Grapalat" w:hAnsi="GHEA Grapalat"/>
          <w:color w:val="000000" w:themeColor="text1"/>
          <w:sz w:val="20"/>
          <w:szCs w:val="20"/>
          <w:lang w:val="hy-AM"/>
        </w:rPr>
        <w:tab/>
      </w:r>
      <w:r w:rsidRPr="0051377A">
        <w:rPr>
          <w:rFonts w:ascii="GHEA Grapalat" w:hAnsi="GHEA Grapalat" w:cs="Sylfaen"/>
          <w:color w:val="000000" w:themeColor="text1"/>
          <w:sz w:val="20"/>
          <w:szCs w:val="20"/>
          <w:lang w:val="hy-AM"/>
        </w:rPr>
        <w:t>Սույն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պայմանագրով</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նախատեսված</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Աշխատանքի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կատարման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ժամկետը</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խախտելու</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դեպքում</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Կապալառուից</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յուրաքանչյուր</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ուշացված</w:t>
      </w:r>
      <w:r w:rsidRPr="0051377A">
        <w:rPr>
          <w:rFonts w:ascii="GHEA Grapalat" w:hAnsi="GHEA Grapalat" w:cs="Arial"/>
          <w:color w:val="000000" w:themeColor="text1"/>
          <w:sz w:val="20"/>
          <w:szCs w:val="20"/>
          <w:lang w:val="hy-AM"/>
        </w:rPr>
        <w:t xml:space="preserve"> աշխատանքային </w:t>
      </w:r>
      <w:r w:rsidRPr="0051377A">
        <w:rPr>
          <w:rFonts w:ascii="GHEA Grapalat" w:hAnsi="GHEA Grapalat" w:cs="Sylfaen"/>
          <w:color w:val="000000" w:themeColor="text1"/>
          <w:sz w:val="20"/>
          <w:szCs w:val="20"/>
          <w:lang w:val="hy-AM"/>
        </w:rPr>
        <w:t>օրվա</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համար</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գանձվում</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տույժ</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կատարման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ենթակա</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սակայն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չկատարված</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Աշխատանքի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գնի</w:t>
      </w:r>
      <w:r w:rsidRPr="0051377A">
        <w:rPr>
          <w:rFonts w:ascii="GHEA Grapalat" w:hAnsi="GHEA Grapalat" w:cs="Arial"/>
          <w:color w:val="000000" w:themeColor="text1"/>
          <w:sz w:val="20"/>
          <w:szCs w:val="20"/>
          <w:lang w:val="hy-AM"/>
        </w:rPr>
        <w:t xml:space="preserve"> 0,05 (</w:t>
      </w:r>
      <w:r w:rsidRPr="0051377A">
        <w:rPr>
          <w:rFonts w:ascii="GHEA Grapalat" w:hAnsi="GHEA Grapalat" w:cs="Sylfaen"/>
          <w:color w:val="000000" w:themeColor="text1"/>
          <w:sz w:val="20"/>
          <w:szCs w:val="20"/>
          <w:lang w:val="hy-AM"/>
        </w:rPr>
        <w:t>զրո</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ամբողջ</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հինգ</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հարյուրերրորդական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տոկոսի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չափով</w:t>
      </w:r>
      <w:r w:rsidRPr="0051377A">
        <w:rPr>
          <w:rFonts w:ascii="GHEA Grapalat" w:hAnsi="GHEA Grapalat" w:cs="Tahoma"/>
          <w:color w:val="000000" w:themeColor="text1"/>
          <w:sz w:val="20"/>
          <w:szCs w:val="20"/>
          <w:lang w:val="hy-AM"/>
        </w:rPr>
        <w:t>։</w:t>
      </w:r>
    </w:p>
    <w:p w14:paraId="312A1C41" w14:textId="77777777" w:rsidR="0044364E" w:rsidRPr="0051377A" w:rsidRDefault="0044364E" w:rsidP="00DF47DB">
      <w:pPr>
        <w:ind w:firstLine="709"/>
        <w:jc w:val="both"/>
        <w:rPr>
          <w:ins w:id="26" w:author="User" w:date="2019-05-26T13:22:00Z"/>
          <w:rFonts w:ascii="GHEA Grapalat" w:hAnsi="GHEA Grapalat"/>
          <w:color w:val="000000" w:themeColor="text1"/>
          <w:sz w:val="20"/>
          <w:lang w:val="hy-AM"/>
        </w:rPr>
      </w:pPr>
      <w:r w:rsidRPr="0051377A">
        <w:rPr>
          <w:rFonts w:ascii="GHEA Grapalat" w:hAnsi="GHEA Grapalat"/>
          <w:color w:val="000000" w:themeColor="text1"/>
          <w:sz w:val="20"/>
          <w:szCs w:val="20"/>
          <w:lang w:val="hy-AM"/>
        </w:rPr>
        <w:t>6.3</w:t>
      </w:r>
      <w:r w:rsidRPr="0051377A">
        <w:rPr>
          <w:rFonts w:ascii="GHEA Grapalat" w:hAnsi="GHEA Grapalat"/>
          <w:color w:val="000000" w:themeColor="text1"/>
          <w:sz w:val="20"/>
          <w:szCs w:val="20"/>
          <w:lang w:val="hy-AM"/>
        </w:rPr>
        <w:tab/>
        <w:t>Պ</w:t>
      </w:r>
      <w:r w:rsidRPr="0051377A">
        <w:rPr>
          <w:rFonts w:ascii="GHEA Grapalat" w:hAnsi="GHEA Grapalat" w:cs="Sylfaen"/>
          <w:color w:val="000000" w:themeColor="text1"/>
          <w:sz w:val="20"/>
          <w:szCs w:val="20"/>
          <w:lang w:val="hy-AM"/>
        </w:rPr>
        <w:t>այմանագրի</w:t>
      </w:r>
      <w:r w:rsidRPr="0051377A">
        <w:rPr>
          <w:rFonts w:ascii="GHEA Grapalat" w:hAnsi="GHEA Grapalat" w:cs="Times Armenian"/>
          <w:color w:val="000000" w:themeColor="text1"/>
          <w:sz w:val="20"/>
          <w:szCs w:val="20"/>
          <w:lang w:val="hy-AM"/>
        </w:rPr>
        <w:t xml:space="preserve"> 3.1.3 </w:t>
      </w:r>
      <w:r w:rsidRPr="0051377A">
        <w:rPr>
          <w:rFonts w:ascii="GHEA Grapalat" w:hAnsi="GHEA Grapalat" w:cs="Sylfaen"/>
          <w:color w:val="000000" w:themeColor="text1"/>
          <w:sz w:val="20"/>
          <w:szCs w:val="20"/>
          <w:lang w:val="hy-AM"/>
        </w:rPr>
        <w:t>կետով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նախատեսված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հիմքերով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Պատվիրատուի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կողմից</w:t>
      </w:r>
      <w:r w:rsidRPr="0051377A">
        <w:rPr>
          <w:rFonts w:ascii="GHEA Grapalat" w:hAnsi="GHEA Grapalat" w:cs="Times Armenian"/>
          <w:color w:val="000000" w:themeColor="text1"/>
          <w:sz w:val="20"/>
          <w:szCs w:val="20"/>
          <w:lang w:val="hy-AM"/>
        </w:rPr>
        <w:t xml:space="preserve"> ա</w:t>
      </w:r>
      <w:r w:rsidRPr="0051377A">
        <w:rPr>
          <w:rFonts w:ascii="GHEA Grapalat" w:hAnsi="GHEA Grapalat" w:cs="Sylfaen"/>
          <w:color w:val="000000" w:themeColor="text1"/>
          <w:sz w:val="20"/>
          <w:szCs w:val="20"/>
          <w:lang w:val="hy-AM"/>
        </w:rPr>
        <w:t>շխատանքը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չընդունվելու</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ինչպես</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նաև</w:t>
      </w:r>
      <w:r w:rsidRPr="0051377A">
        <w:rPr>
          <w:rFonts w:ascii="GHEA Grapalat" w:hAnsi="GHEA Grapalat" w:cs="Arial"/>
          <w:color w:val="000000" w:themeColor="text1"/>
          <w:sz w:val="20"/>
          <w:szCs w:val="20"/>
          <w:lang w:val="hy-AM"/>
        </w:rPr>
        <w:t xml:space="preserve"> 3.1.4 </w:t>
      </w:r>
      <w:r w:rsidRPr="0051377A">
        <w:rPr>
          <w:rFonts w:ascii="GHEA Grapalat" w:hAnsi="GHEA Grapalat" w:cs="Sylfaen"/>
          <w:color w:val="000000" w:themeColor="text1"/>
          <w:sz w:val="20"/>
          <w:szCs w:val="20"/>
          <w:lang w:val="hy-AM"/>
        </w:rPr>
        <w:t>կետով</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նախատեսված</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կարգով</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պայմանագիրը</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լուծելու</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դեպքում</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Կապալառուից</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գանձվում</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տուգանք</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w:t>
      </w:r>
      <w:r w:rsidRPr="0051377A">
        <w:rPr>
          <w:rFonts w:ascii="GHEA Grapalat" w:hAnsi="GHEA Grapalat" w:cs="Arial"/>
          <w:color w:val="000000" w:themeColor="text1"/>
          <w:sz w:val="20"/>
          <w:szCs w:val="20"/>
          <w:lang w:val="hy-AM"/>
        </w:rPr>
        <w:t xml:space="preserve"> 5.1 </w:t>
      </w:r>
      <w:r w:rsidRPr="0051377A">
        <w:rPr>
          <w:rFonts w:ascii="GHEA Grapalat" w:hAnsi="GHEA Grapalat" w:cs="Sylfaen"/>
          <w:color w:val="000000" w:themeColor="text1"/>
          <w:sz w:val="20"/>
          <w:szCs w:val="20"/>
          <w:lang w:val="hy-AM"/>
        </w:rPr>
        <w:t>կետում</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նախատեսված</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գումարի</w:t>
      </w:r>
      <w:r w:rsidRPr="0051377A">
        <w:rPr>
          <w:rFonts w:ascii="GHEA Grapalat" w:hAnsi="GHEA Grapalat" w:cs="Arial"/>
          <w:color w:val="000000" w:themeColor="text1"/>
          <w:sz w:val="20"/>
          <w:szCs w:val="20"/>
          <w:lang w:val="hy-AM"/>
        </w:rPr>
        <w:t xml:space="preserve"> 0,5 (</w:t>
      </w:r>
      <w:r w:rsidRPr="0051377A">
        <w:rPr>
          <w:rFonts w:ascii="GHEA Grapalat" w:hAnsi="GHEA Grapalat" w:cs="Sylfaen"/>
          <w:color w:val="000000" w:themeColor="text1"/>
          <w:sz w:val="20"/>
          <w:szCs w:val="20"/>
          <w:lang w:val="hy-AM"/>
        </w:rPr>
        <w:t>զրո</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ամբողջ</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հինգ</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տասնորդական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տոկոսի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չափով:</w:t>
      </w:r>
      <w:r w:rsidRPr="0051377A">
        <w:rPr>
          <w:rFonts w:ascii="GHEA Grapalat" w:hAnsi="GHEA Grapalat" w:cs="Sylfaen"/>
          <w:color w:val="000000" w:themeColor="text1"/>
          <w:sz w:val="20"/>
          <w:szCs w:val="20"/>
          <w:vertAlign w:val="superscript"/>
          <w:lang w:val="hy-AM"/>
        </w:rPr>
        <w:t>43</w:t>
      </w:r>
      <w:r w:rsidRPr="0051377A">
        <w:rPr>
          <w:rStyle w:val="FootnoteReference"/>
          <w:rFonts w:ascii="GHEA Grapalat" w:hAnsi="GHEA Grapalat" w:cs="Sylfaen"/>
          <w:color w:val="000000" w:themeColor="text1"/>
          <w:sz w:val="20"/>
          <w:szCs w:val="20"/>
          <w:lang w:val="hy-AM"/>
        </w:rPr>
        <w:footnoteReference w:id="7"/>
      </w:r>
      <w:r w:rsidRPr="0051377A">
        <w:rPr>
          <w:rFonts w:ascii="GHEA Grapalat" w:hAnsi="GHEA Grapalat"/>
          <w:color w:val="000000" w:themeColor="text1"/>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78ABD75"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6.4</w:t>
      </w:r>
      <w:r w:rsidRPr="0051377A">
        <w:rPr>
          <w:rFonts w:ascii="GHEA Grapalat" w:hAnsi="GHEA Grapalat"/>
          <w:color w:val="000000" w:themeColor="text1"/>
          <w:sz w:val="20"/>
          <w:szCs w:val="20"/>
          <w:lang w:val="hy-AM"/>
        </w:rPr>
        <w:tab/>
        <w:t>Պ</w:t>
      </w:r>
      <w:r w:rsidRPr="0051377A">
        <w:rPr>
          <w:rFonts w:ascii="GHEA Grapalat" w:hAnsi="GHEA Grapalat" w:cs="Sylfaen"/>
          <w:color w:val="000000" w:themeColor="text1"/>
          <w:sz w:val="20"/>
          <w:szCs w:val="20"/>
          <w:lang w:val="hy-AM"/>
        </w:rPr>
        <w:t>այմանագրի</w:t>
      </w:r>
      <w:r w:rsidRPr="0051377A">
        <w:rPr>
          <w:rFonts w:ascii="GHEA Grapalat" w:hAnsi="GHEA Grapalat" w:cs="Times Armenian"/>
          <w:color w:val="000000" w:themeColor="text1"/>
          <w:sz w:val="20"/>
          <w:szCs w:val="20"/>
          <w:lang w:val="hy-AM"/>
        </w:rPr>
        <w:t xml:space="preserve"> 6.2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6.3 </w:t>
      </w:r>
      <w:r w:rsidRPr="0051377A">
        <w:rPr>
          <w:rFonts w:ascii="GHEA Grapalat" w:hAnsi="GHEA Grapalat" w:cs="Sylfaen"/>
          <w:color w:val="000000" w:themeColor="text1"/>
          <w:sz w:val="20"/>
          <w:szCs w:val="20"/>
          <w:lang w:val="hy-AM"/>
        </w:rPr>
        <w:t>կետերով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նախատեսված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տույժը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տուգանքը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հաշվարկվում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հաշվանցվում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Կապալառուին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վճարվող</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գումարների</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հետ</w:t>
      </w:r>
      <w:r w:rsidRPr="0051377A">
        <w:rPr>
          <w:rFonts w:ascii="GHEA Grapalat" w:hAnsi="GHEA Grapalat" w:cs="Tahoma"/>
          <w:color w:val="000000" w:themeColor="text1"/>
          <w:sz w:val="20"/>
          <w:szCs w:val="20"/>
          <w:lang w:val="hy-AM"/>
        </w:rPr>
        <w:t>։</w:t>
      </w:r>
    </w:p>
    <w:p w14:paraId="60931528"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6.5</w:t>
      </w:r>
      <w:r w:rsidRPr="0051377A">
        <w:rPr>
          <w:rFonts w:ascii="GHEA Grapalat" w:hAnsi="GHEA Grapalat"/>
          <w:color w:val="000000" w:themeColor="text1"/>
          <w:sz w:val="20"/>
          <w:szCs w:val="20"/>
          <w:lang w:val="hy-AM"/>
        </w:rPr>
        <w:tab/>
      </w:r>
      <w:r w:rsidRPr="0051377A">
        <w:rPr>
          <w:rFonts w:ascii="GHEA Grapalat" w:hAnsi="GHEA Grapalat" w:cs="Sylfaen"/>
          <w:color w:val="000000" w:themeColor="text1"/>
          <w:sz w:val="20"/>
          <w:szCs w:val="20"/>
          <w:lang w:val="hy-AM"/>
        </w:rPr>
        <w:t>Պատվիրատուի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կողմից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w:t>
      </w:r>
      <w:r w:rsidRPr="0051377A">
        <w:rPr>
          <w:rFonts w:ascii="GHEA Grapalat" w:hAnsi="GHEA Grapalat" w:cs="Times Armenian"/>
          <w:color w:val="000000" w:themeColor="text1"/>
          <w:sz w:val="20"/>
          <w:szCs w:val="20"/>
          <w:lang w:val="hy-AM"/>
        </w:rPr>
        <w:t xml:space="preserve"> 5.3 </w:t>
      </w:r>
      <w:r w:rsidRPr="0051377A">
        <w:rPr>
          <w:rFonts w:ascii="GHEA Grapalat" w:hAnsi="GHEA Grapalat" w:cs="Sylfaen"/>
          <w:color w:val="000000" w:themeColor="text1"/>
          <w:sz w:val="20"/>
          <w:szCs w:val="20"/>
          <w:lang w:val="hy-AM"/>
        </w:rPr>
        <w:t>կետով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նախատեսված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ժամկետների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խախտման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Պատվիրատուի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նկատմամբ</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յուրաքանչյուր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ուշացված</w:t>
      </w:r>
      <w:r w:rsidRPr="0051377A">
        <w:rPr>
          <w:rFonts w:ascii="GHEA Grapalat" w:hAnsi="GHEA Grapalat" w:cs="Times Armenian"/>
          <w:color w:val="000000" w:themeColor="text1"/>
          <w:sz w:val="20"/>
          <w:szCs w:val="20"/>
          <w:lang w:val="hy-AM"/>
        </w:rPr>
        <w:t xml:space="preserve"> աշխատանքային </w:t>
      </w:r>
      <w:r w:rsidRPr="0051377A">
        <w:rPr>
          <w:rFonts w:ascii="GHEA Grapalat" w:hAnsi="GHEA Grapalat" w:cs="Sylfaen"/>
          <w:color w:val="000000" w:themeColor="text1"/>
          <w:sz w:val="20"/>
          <w:szCs w:val="20"/>
          <w:lang w:val="hy-AM"/>
        </w:rPr>
        <w:t>օրվա</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հաշվարկվում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տույժ</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վճարման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ենթակա</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սակայն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չվճարված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գումարի</w:t>
      </w:r>
      <w:r w:rsidRPr="0051377A">
        <w:rPr>
          <w:rFonts w:ascii="GHEA Grapalat" w:hAnsi="GHEA Grapalat" w:cs="Times Armenian"/>
          <w:color w:val="000000" w:themeColor="text1"/>
          <w:sz w:val="20"/>
          <w:szCs w:val="20"/>
          <w:lang w:val="hy-AM"/>
        </w:rPr>
        <w:t xml:space="preserve"> 0,05 (</w:t>
      </w:r>
      <w:r w:rsidRPr="0051377A">
        <w:rPr>
          <w:rFonts w:ascii="GHEA Grapalat" w:hAnsi="GHEA Grapalat" w:cs="Sylfaen"/>
          <w:color w:val="000000" w:themeColor="text1"/>
          <w:sz w:val="20"/>
          <w:szCs w:val="20"/>
          <w:lang w:val="hy-AM"/>
        </w:rPr>
        <w:t>զրո</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ամբողջ</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հինգ</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հարյուրերրորդական</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տոկոսի</w:t>
      </w:r>
      <w:r w:rsidRPr="0051377A" w:rsidDel="007472F1">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չափով</w:t>
      </w:r>
      <w:r w:rsidRPr="0051377A">
        <w:rPr>
          <w:rFonts w:ascii="GHEA Grapalat" w:hAnsi="GHEA Grapalat" w:cs="Tahoma"/>
          <w:color w:val="000000" w:themeColor="text1"/>
          <w:sz w:val="20"/>
          <w:szCs w:val="20"/>
          <w:lang w:val="hy-AM"/>
        </w:rPr>
        <w:t>։</w:t>
      </w:r>
    </w:p>
    <w:p w14:paraId="059F8FB4"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6.6</w:t>
      </w:r>
      <w:r w:rsidRPr="0051377A">
        <w:rPr>
          <w:rFonts w:ascii="GHEA Grapalat" w:hAnsi="GHEA Grapalat"/>
          <w:color w:val="000000" w:themeColor="text1"/>
          <w:sz w:val="20"/>
          <w:szCs w:val="20"/>
          <w:lang w:val="hy-AM"/>
        </w:rPr>
        <w:tab/>
        <w:t>Պ</w:t>
      </w:r>
      <w:r w:rsidRPr="0051377A">
        <w:rPr>
          <w:rFonts w:ascii="GHEA Grapalat" w:hAnsi="GHEA Grapalat" w:cs="Sylfaen"/>
          <w:color w:val="000000" w:themeColor="text1"/>
          <w:sz w:val="20"/>
          <w:szCs w:val="20"/>
          <w:lang w:val="hy-AM"/>
        </w:rPr>
        <w:t>այամանագրով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չնախատեսված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դեպքերում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կողմերն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իրենց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պարտավորությունները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չկատարելու</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ոչ</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պատշաճ</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կատարելու</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պատասխանատվություն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կրում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ՀՀ</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օրենսդրությամբ</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սահմանված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կարգով</w:t>
      </w:r>
      <w:r w:rsidRPr="0051377A">
        <w:rPr>
          <w:rFonts w:ascii="GHEA Grapalat" w:hAnsi="GHEA Grapalat" w:cs="Tahoma"/>
          <w:color w:val="000000" w:themeColor="text1"/>
          <w:sz w:val="20"/>
          <w:szCs w:val="20"/>
          <w:lang w:val="hy-AM"/>
        </w:rPr>
        <w:t>։</w:t>
      </w:r>
    </w:p>
    <w:p w14:paraId="55589CA5"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6.7</w:t>
      </w:r>
      <w:r w:rsidRPr="0051377A">
        <w:rPr>
          <w:rFonts w:ascii="GHEA Grapalat" w:hAnsi="GHEA Grapalat"/>
          <w:color w:val="000000" w:themeColor="text1"/>
          <w:sz w:val="20"/>
          <w:szCs w:val="20"/>
          <w:lang w:val="hy-AM"/>
        </w:rPr>
        <w:tab/>
      </w:r>
      <w:r w:rsidRPr="0051377A">
        <w:rPr>
          <w:rFonts w:ascii="GHEA Grapalat" w:hAnsi="GHEA Grapalat" w:cs="Sylfaen"/>
          <w:color w:val="000000" w:themeColor="text1"/>
          <w:sz w:val="20"/>
          <w:szCs w:val="20"/>
          <w:lang w:val="hy-AM"/>
        </w:rPr>
        <w:t>Տույժերի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կամ</w:t>
      </w:r>
      <w:r w:rsidRPr="0051377A">
        <w:rPr>
          <w:rFonts w:ascii="GHEA Grapalat" w:hAnsi="GHEA Grapalat" w:cs="Arial"/>
          <w:color w:val="000000" w:themeColor="text1"/>
          <w:sz w:val="20"/>
          <w:szCs w:val="20"/>
          <w:lang w:val="hy-AM"/>
        </w:rPr>
        <w:t>)</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տուգանքների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վճարումը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կողմերին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ազատում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իրենց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պայմանագրային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պարտավորությունները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կատարելուց</w:t>
      </w:r>
      <w:r w:rsidRPr="0051377A">
        <w:rPr>
          <w:rFonts w:ascii="GHEA Grapalat" w:hAnsi="GHEA Grapalat" w:cs="Tahoma"/>
          <w:color w:val="000000" w:themeColor="text1"/>
          <w:sz w:val="20"/>
          <w:szCs w:val="20"/>
          <w:lang w:val="hy-AM"/>
        </w:rPr>
        <w:t>։</w:t>
      </w: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lang w:val="hy-AM"/>
        </w:rPr>
        <w:tab/>
      </w:r>
    </w:p>
    <w:p w14:paraId="437E3EE2"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p>
    <w:p w14:paraId="5D3F2EE1" w14:textId="77777777" w:rsidR="0044364E" w:rsidRPr="0051377A" w:rsidRDefault="0044364E" w:rsidP="00DF47DB">
      <w:pPr>
        <w:tabs>
          <w:tab w:val="left" w:pos="1276"/>
        </w:tabs>
        <w:ind w:firstLine="720"/>
        <w:jc w:val="both"/>
        <w:rPr>
          <w:rFonts w:ascii="GHEA Grapalat" w:hAnsi="GHEA Grapalat"/>
          <w:b/>
          <w:color w:val="000000" w:themeColor="text1"/>
          <w:sz w:val="20"/>
          <w:szCs w:val="20"/>
          <w:lang w:val="hy-AM"/>
        </w:rPr>
      </w:pPr>
      <w:r w:rsidRPr="0051377A">
        <w:rPr>
          <w:rFonts w:ascii="GHEA Grapalat" w:hAnsi="GHEA Grapalat"/>
          <w:b/>
          <w:color w:val="000000" w:themeColor="text1"/>
          <w:sz w:val="20"/>
          <w:szCs w:val="20"/>
          <w:lang w:val="hy-AM"/>
        </w:rPr>
        <w:t xml:space="preserve">7. </w:t>
      </w:r>
      <w:r w:rsidRPr="0051377A">
        <w:rPr>
          <w:rFonts w:ascii="GHEA Grapalat" w:hAnsi="GHEA Grapalat" w:cs="Sylfaen"/>
          <w:b/>
          <w:color w:val="000000" w:themeColor="text1"/>
          <w:sz w:val="20"/>
          <w:szCs w:val="20"/>
          <w:lang w:val="hy-AM"/>
        </w:rPr>
        <w:t>ԱՆՀԱՂԹԱՀԱՐԵԼԻ</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ՈՒԺԻ</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ԱԶԴԵՑՈՒԹՅՈՒՆԸ</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ՖՈՐՍ</w:t>
      </w:r>
      <w:r w:rsidRPr="0051377A">
        <w:rPr>
          <w:rFonts w:ascii="GHEA Grapalat" w:hAnsi="GHEA Grapalat" w:cs="Times Armenian"/>
          <w:b/>
          <w:color w:val="000000" w:themeColor="text1"/>
          <w:sz w:val="20"/>
          <w:szCs w:val="20"/>
          <w:lang w:val="hy-AM"/>
        </w:rPr>
        <w:t>-</w:t>
      </w:r>
      <w:r w:rsidRPr="0051377A">
        <w:rPr>
          <w:rFonts w:ascii="GHEA Grapalat" w:hAnsi="GHEA Grapalat" w:cs="Sylfaen"/>
          <w:b/>
          <w:color w:val="000000" w:themeColor="text1"/>
          <w:sz w:val="20"/>
          <w:szCs w:val="20"/>
          <w:lang w:val="hy-AM"/>
        </w:rPr>
        <w:t>ՄԱԺՈՐ</w:t>
      </w:r>
      <w:r w:rsidRPr="0051377A">
        <w:rPr>
          <w:rFonts w:ascii="GHEA Grapalat" w:hAnsi="GHEA Grapalat" w:cs="Times Armenian"/>
          <w:b/>
          <w:color w:val="000000" w:themeColor="text1"/>
          <w:sz w:val="20"/>
          <w:szCs w:val="20"/>
          <w:lang w:val="hy-AM"/>
        </w:rPr>
        <w:t>)</w:t>
      </w:r>
    </w:p>
    <w:p w14:paraId="5BF65237"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r w:rsidRPr="0051377A">
        <w:rPr>
          <w:rFonts w:ascii="GHEA Grapalat" w:hAnsi="GHEA Grapalat" w:cs="Sylfaen"/>
          <w:color w:val="000000" w:themeColor="text1"/>
          <w:sz w:val="20"/>
          <w:szCs w:val="20"/>
          <w:lang w:val="hy-AM"/>
        </w:rPr>
        <w:t>Սույն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պարտավորություններն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ամբողջությամբ</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մասնակիորեն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չկատարելու</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կողմերն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ազատվում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պատասխանատվությունից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եթե</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դա</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եղել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անհաղթահարելի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ուժի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ազդեցության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հետևանքով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ծագել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սույն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պայմանագիրը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կնքելուց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հետո</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չէին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կարող</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կանխատեսել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կանխարգելել</w:t>
      </w:r>
      <w:r w:rsidRPr="0051377A">
        <w:rPr>
          <w:rFonts w:ascii="GHEA Grapalat" w:hAnsi="GHEA Grapalat" w:cs="Tahoma"/>
          <w:color w:val="000000" w:themeColor="text1"/>
          <w:sz w:val="20"/>
          <w:szCs w:val="20"/>
          <w:lang w:val="hy-AM"/>
        </w:rPr>
        <w:t>։</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Այդպիսի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իրավիճակներ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երկրաշարժը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ջրհեղեղը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հրդեհը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պատերազմը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ռազմական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արտակարգ</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դրություն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հայտարարելը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քաղաքական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հուզումները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գործադուլները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հաղորդակցության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միջոցների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աշխատանքի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դադարեցումը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պետական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մարմինների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ակտերը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այլն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որոնք</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անհնարին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դարձնում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սույն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lastRenderedPageBreak/>
        <w:t>պայմանագրով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պարտավորությունների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կատարումը</w:t>
      </w:r>
      <w:r w:rsidRPr="0051377A">
        <w:rPr>
          <w:rFonts w:ascii="GHEA Grapalat" w:hAnsi="GHEA Grapalat" w:cs="Tahoma"/>
          <w:color w:val="000000" w:themeColor="text1"/>
          <w:sz w:val="20"/>
          <w:szCs w:val="20"/>
          <w:lang w:val="hy-AM"/>
        </w:rPr>
        <w:t>։</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Եթե</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արտակարգ</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ուժի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ազդեցությունը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շարունակվում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3 (</w:t>
      </w:r>
      <w:r w:rsidRPr="0051377A">
        <w:rPr>
          <w:rFonts w:ascii="GHEA Grapalat" w:hAnsi="GHEA Grapalat" w:cs="Sylfaen"/>
          <w:color w:val="000000" w:themeColor="text1"/>
          <w:sz w:val="20"/>
          <w:szCs w:val="20"/>
          <w:lang w:val="hy-AM"/>
        </w:rPr>
        <w:t>երեք</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ամսից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ավելի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ապա</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կողմերից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յուրաքանչյուրն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իրավունք</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ունի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լուծել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պայմանագիրը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այդ</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մասին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նախապես</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տեղյակ</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պահելով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մյուս</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կողմին</w:t>
      </w:r>
      <w:r w:rsidRPr="0051377A">
        <w:rPr>
          <w:rFonts w:ascii="GHEA Grapalat" w:hAnsi="GHEA Grapalat" w:cs="Tahoma"/>
          <w:color w:val="000000" w:themeColor="text1"/>
          <w:sz w:val="20"/>
          <w:szCs w:val="20"/>
          <w:lang w:val="hy-AM"/>
        </w:rPr>
        <w:t>։</w:t>
      </w:r>
    </w:p>
    <w:p w14:paraId="13BCF814"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ab/>
      </w:r>
    </w:p>
    <w:p w14:paraId="5385C08D" w14:textId="77777777" w:rsidR="0044364E" w:rsidRPr="0051377A" w:rsidRDefault="0044364E" w:rsidP="00DF47DB">
      <w:pPr>
        <w:tabs>
          <w:tab w:val="left" w:pos="1276"/>
        </w:tabs>
        <w:ind w:firstLine="720"/>
        <w:jc w:val="both"/>
        <w:rPr>
          <w:rFonts w:ascii="GHEA Grapalat" w:hAnsi="GHEA Grapalat" w:cs="Sylfaen"/>
          <w:b/>
          <w:color w:val="000000" w:themeColor="text1"/>
          <w:sz w:val="20"/>
          <w:szCs w:val="20"/>
          <w:lang w:val="hy-AM"/>
        </w:rPr>
      </w:pPr>
      <w:r w:rsidRPr="0051377A">
        <w:rPr>
          <w:rFonts w:ascii="GHEA Grapalat" w:hAnsi="GHEA Grapalat"/>
          <w:b/>
          <w:color w:val="000000" w:themeColor="text1"/>
          <w:sz w:val="20"/>
          <w:szCs w:val="20"/>
          <w:lang w:val="hy-AM"/>
        </w:rPr>
        <w:t xml:space="preserve">8. </w:t>
      </w:r>
      <w:r w:rsidRPr="0051377A">
        <w:rPr>
          <w:rFonts w:ascii="GHEA Grapalat" w:hAnsi="GHEA Grapalat" w:cs="Sylfaen"/>
          <w:b/>
          <w:color w:val="000000" w:themeColor="text1"/>
          <w:sz w:val="20"/>
          <w:szCs w:val="20"/>
          <w:lang w:val="hy-AM"/>
        </w:rPr>
        <w:t>ԱՅԼ</w:t>
      </w:r>
      <w:r w:rsidRPr="0051377A">
        <w:rPr>
          <w:rFonts w:ascii="GHEA Grapalat" w:hAnsi="GHEA Grapalat" w:cs="Arial"/>
          <w:b/>
          <w:color w:val="000000" w:themeColor="text1"/>
          <w:sz w:val="20"/>
          <w:szCs w:val="20"/>
          <w:lang w:val="hy-AM"/>
        </w:rPr>
        <w:t xml:space="preserve"> </w:t>
      </w:r>
      <w:r w:rsidRPr="0051377A">
        <w:rPr>
          <w:rFonts w:ascii="GHEA Grapalat" w:hAnsi="GHEA Grapalat" w:cs="Sylfaen"/>
          <w:b/>
          <w:color w:val="000000" w:themeColor="text1"/>
          <w:sz w:val="20"/>
          <w:szCs w:val="20"/>
          <w:lang w:val="hy-AM"/>
        </w:rPr>
        <w:t>ՊԱՅՄԱՆՆԵՐ</w:t>
      </w:r>
    </w:p>
    <w:p w14:paraId="4D38BE48" w14:textId="77777777"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hy-AM"/>
        </w:rPr>
      </w:pPr>
      <w:r w:rsidRPr="0051377A">
        <w:rPr>
          <w:rFonts w:ascii="GHEA Grapalat" w:hAnsi="GHEA Grapalat"/>
          <w:color w:val="000000" w:themeColor="text1"/>
          <w:sz w:val="20"/>
          <w:szCs w:val="20"/>
          <w:lang w:val="hy-AM"/>
        </w:rPr>
        <w:t>8.1 Պ</w:t>
      </w:r>
      <w:r w:rsidRPr="0051377A">
        <w:rPr>
          <w:rFonts w:ascii="GHEA Grapalat" w:hAnsi="GHEA Grapalat" w:cs="Sylfaen"/>
          <w:color w:val="000000" w:themeColor="text1"/>
          <w:sz w:val="20"/>
          <w:szCs w:val="20"/>
          <w:lang w:val="hy-AM"/>
        </w:rPr>
        <w:t>այմանագիրն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ուժի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մեջ</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մտնում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ստորագրման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պահից</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և գործում է մինչև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կողմերի պայմանագրով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ստանձնած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պարտավորությունների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ողջ</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ծավալով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կատարումը</w:t>
      </w:r>
      <w:r w:rsidRPr="0051377A">
        <w:rPr>
          <w:rFonts w:ascii="GHEA Grapalat" w:hAnsi="GHEA Grapalat" w:cs="Tahoma"/>
          <w:color w:val="000000" w:themeColor="text1"/>
          <w:sz w:val="20"/>
          <w:szCs w:val="20"/>
          <w:lang w:val="hy-AM"/>
        </w:rPr>
        <w:t>։</w:t>
      </w:r>
      <w:r w:rsidRPr="0051377A">
        <w:rPr>
          <w:rFonts w:ascii="GHEA Grapalat" w:hAnsi="GHEA Grapalat"/>
          <w:color w:val="000000" w:themeColor="text1"/>
          <w:sz w:val="20"/>
          <w:szCs w:val="20"/>
          <w:lang w:val="hy-AM"/>
        </w:rPr>
        <w:t xml:space="preserve"> </w:t>
      </w:r>
      <w:r w:rsidRPr="0051377A">
        <w:rPr>
          <w:rFonts w:ascii="GHEA Grapalat" w:hAnsi="GHEA Grapalat" w:cs="Times Armenian"/>
          <w:color w:val="000000" w:themeColor="text1"/>
          <w:sz w:val="20"/>
          <w:szCs w:val="20"/>
          <w:lang w:val="hy-AM"/>
        </w:rPr>
        <w:t xml:space="preserve"> </w:t>
      </w:r>
    </w:p>
    <w:p w14:paraId="403E05BC" w14:textId="77777777"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hy-AM"/>
        </w:rPr>
      </w:pPr>
      <w:r w:rsidRPr="0051377A">
        <w:rPr>
          <w:rFonts w:ascii="GHEA Grapalat" w:hAnsi="GHEA Grapalat" w:cs="Sylfaen"/>
          <w:color w:val="000000" w:themeColor="text1"/>
          <w:sz w:val="20"/>
          <w:szCs w:val="20"/>
          <w:lang w:val="hy-AM"/>
        </w:rPr>
        <w:t>8.2 Պայմանագրից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ծագած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վճարային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պարտավորությունը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կարող</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դադարել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այլ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ծագած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հակընդդեմ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պարտավորության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հաշվանցով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առանց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գրավոր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կնիքով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հաստատված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համաձայնության</w:t>
      </w:r>
      <w:r w:rsidRPr="0051377A">
        <w:rPr>
          <w:rFonts w:ascii="GHEA Grapalat" w:hAnsi="GHEA Grapalat" w:cs="Tahoma"/>
          <w:color w:val="000000" w:themeColor="text1"/>
          <w:sz w:val="20"/>
          <w:szCs w:val="20"/>
          <w:lang w:val="hy-AM"/>
        </w:rPr>
        <w:t>։</w:t>
      </w:r>
      <w:r w:rsidRPr="0051377A">
        <w:rPr>
          <w:rFonts w:ascii="GHEA Grapalat" w:hAnsi="GHEA Grapalat" w:cs="Times Armenian"/>
          <w:color w:val="000000" w:themeColor="text1"/>
          <w:sz w:val="20"/>
          <w:szCs w:val="20"/>
          <w:lang w:val="hy-AM"/>
        </w:rPr>
        <w:t xml:space="preserve"> Պ</w:t>
      </w:r>
      <w:r w:rsidRPr="0051377A">
        <w:rPr>
          <w:rFonts w:ascii="GHEA Grapalat" w:hAnsi="GHEA Grapalat" w:cs="Sylfaen"/>
          <w:color w:val="000000" w:themeColor="text1"/>
          <w:sz w:val="20"/>
          <w:szCs w:val="20"/>
          <w:lang w:val="hy-AM"/>
        </w:rPr>
        <w:t>այմանագրից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ծագած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պահանջի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իրավունքը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կարող</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փոխանցվել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այլ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անձի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առանց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պարտապան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գրավոր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համաձայնության</w:t>
      </w:r>
      <w:r w:rsidRPr="0051377A">
        <w:rPr>
          <w:rFonts w:ascii="GHEA Grapalat" w:hAnsi="GHEA Grapalat" w:cs="Tahoma"/>
          <w:color w:val="000000" w:themeColor="text1"/>
          <w:sz w:val="20"/>
          <w:szCs w:val="20"/>
          <w:lang w:val="hy-AM"/>
        </w:rPr>
        <w:t>։</w:t>
      </w:r>
      <w:r w:rsidRPr="0051377A">
        <w:rPr>
          <w:rFonts w:ascii="GHEA Grapalat" w:hAnsi="GHEA Grapalat" w:cs="Times Armenian"/>
          <w:color w:val="000000" w:themeColor="text1"/>
          <w:sz w:val="20"/>
          <w:szCs w:val="20"/>
          <w:lang w:val="hy-AM"/>
        </w:rPr>
        <w:t xml:space="preserve"> </w:t>
      </w:r>
    </w:p>
    <w:p w14:paraId="266EDBA2" w14:textId="77777777" w:rsidR="0044364E" w:rsidRPr="0051377A" w:rsidRDefault="0044364E" w:rsidP="00DF47DB">
      <w:pPr>
        <w:tabs>
          <w:tab w:val="left" w:pos="720"/>
        </w:tabs>
        <w:jc w:val="both"/>
        <w:rPr>
          <w:rFonts w:ascii="GHEA Grapalat" w:hAnsi="GHEA Grapalat" w:cs="Sylfaen"/>
          <w:color w:val="000000" w:themeColor="text1"/>
          <w:sz w:val="20"/>
          <w:szCs w:val="20"/>
          <w:lang w:val="hy-AM"/>
        </w:rPr>
      </w:pPr>
      <w:r w:rsidRPr="0051377A">
        <w:rPr>
          <w:rFonts w:ascii="GHEA Grapalat" w:hAnsi="GHEA Grapalat"/>
          <w:color w:val="000000" w:themeColor="text1"/>
          <w:sz w:val="20"/>
          <w:szCs w:val="20"/>
          <w:lang w:val="hy-AM"/>
        </w:rPr>
        <w:tab/>
        <w:t xml:space="preserve">8.3 </w:t>
      </w:r>
      <w:r w:rsidRPr="0051377A">
        <w:rPr>
          <w:rFonts w:ascii="GHEA Grapalat" w:hAnsi="GHEA Grapalat" w:cs="Sylfaen"/>
          <w:color w:val="000000" w:themeColor="text1"/>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05ECA3A2" w14:textId="77777777" w:rsidR="0044364E" w:rsidRPr="0051377A" w:rsidRDefault="0044364E" w:rsidP="00DF47DB">
      <w:pPr>
        <w:tabs>
          <w:tab w:val="left" w:pos="1276"/>
        </w:tabs>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          8.4 Պ</w:t>
      </w:r>
      <w:r w:rsidRPr="0051377A">
        <w:rPr>
          <w:rFonts w:ascii="GHEA Grapalat" w:hAnsi="GHEA Grapalat" w:cs="Sylfaen"/>
          <w:color w:val="000000" w:themeColor="text1"/>
          <w:sz w:val="20"/>
          <w:szCs w:val="20"/>
          <w:lang w:val="hy-AM"/>
        </w:rPr>
        <w:t>այմանագրի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հետ</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կապված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վեճերը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ենթակա</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քննության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Հայաստանի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Հանրապետության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դատարաններում</w:t>
      </w:r>
      <w:r w:rsidRPr="0051377A">
        <w:rPr>
          <w:rFonts w:ascii="GHEA Grapalat" w:hAnsi="GHEA Grapalat" w:cs="Tahoma"/>
          <w:color w:val="000000" w:themeColor="text1"/>
          <w:sz w:val="20"/>
          <w:szCs w:val="20"/>
          <w:lang w:val="hy-AM"/>
        </w:rPr>
        <w:t>։</w:t>
      </w:r>
    </w:p>
    <w:p w14:paraId="624E1FCB" w14:textId="77777777"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hy-AM"/>
        </w:rPr>
      </w:pPr>
      <w:r w:rsidRPr="0051377A">
        <w:rPr>
          <w:rFonts w:ascii="GHEA Grapalat" w:hAnsi="GHEA Grapalat"/>
          <w:color w:val="000000" w:themeColor="text1"/>
          <w:sz w:val="20"/>
          <w:szCs w:val="20"/>
          <w:lang w:val="hy-AM"/>
        </w:rPr>
        <w:t>8.5</w:t>
      </w:r>
      <w:r w:rsidRPr="0051377A">
        <w:rPr>
          <w:rFonts w:ascii="GHEA Grapalat" w:hAnsi="GHEA Grapalat"/>
          <w:color w:val="000000" w:themeColor="text1"/>
          <w:sz w:val="20"/>
          <w:szCs w:val="20"/>
          <w:lang w:val="hy-AM"/>
        </w:rPr>
        <w:tab/>
        <w:t>Պ</w:t>
      </w:r>
      <w:r w:rsidRPr="0051377A">
        <w:rPr>
          <w:rFonts w:ascii="GHEA Grapalat" w:hAnsi="GHEA Grapalat" w:cs="Sylfaen"/>
          <w:color w:val="000000" w:themeColor="text1"/>
          <w:sz w:val="20"/>
          <w:szCs w:val="20"/>
          <w:lang w:val="hy-AM"/>
        </w:rPr>
        <w:t>այմանագրում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փոփոխություններ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լրացումներ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կարող</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կատարվել</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միայն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փոխադարձ</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համաձայնությամբ</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համաձայնագիր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կնքելու</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միջոցով</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կհանդիսանա</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անբաժանելի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մասը</w:t>
      </w:r>
      <w:r w:rsidRPr="0051377A">
        <w:rPr>
          <w:rFonts w:ascii="GHEA Grapalat" w:hAnsi="GHEA Grapalat" w:cs="Tahoma"/>
          <w:color w:val="000000" w:themeColor="text1"/>
          <w:sz w:val="20"/>
          <w:szCs w:val="20"/>
          <w:lang w:val="hy-AM"/>
        </w:rPr>
        <w:t>։</w:t>
      </w:r>
      <w:r w:rsidRPr="0051377A">
        <w:rPr>
          <w:rFonts w:ascii="GHEA Grapalat" w:hAnsi="GHEA Grapalat" w:cs="Times Armenian"/>
          <w:color w:val="000000" w:themeColor="text1"/>
          <w:sz w:val="20"/>
          <w:szCs w:val="20"/>
          <w:lang w:val="hy-AM"/>
        </w:rPr>
        <w:t xml:space="preserve"> </w:t>
      </w:r>
    </w:p>
    <w:p w14:paraId="6A269373"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64F38169"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CB882CB"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8.6 Եթե պայմանագիրն իրականացվում է ենթակապալի պայմանագիր կնքելու միջոցով.</w:t>
      </w:r>
    </w:p>
    <w:p w14:paraId="7D7E83ED"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799827BC"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51377A">
        <w:rPr>
          <w:rFonts w:ascii="GHEA Grapalat" w:hAnsi="GHEA Grapalat" w:cs="Sylfaen"/>
          <w:color w:val="000000" w:themeColor="text1"/>
          <w:sz w:val="20"/>
          <w:szCs w:val="20"/>
          <w:vertAlign w:val="superscript"/>
          <w:lang w:val="hy-AM"/>
        </w:rPr>
        <w:t>45</w:t>
      </w:r>
      <w:r w:rsidRPr="0051377A">
        <w:rPr>
          <w:rStyle w:val="FootnoteReference"/>
          <w:rFonts w:ascii="GHEA Grapalat" w:hAnsi="GHEA Grapalat" w:cs="Sylfaen"/>
          <w:color w:val="000000" w:themeColor="text1"/>
          <w:sz w:val="20"/>
          <w:szCs w:val="20"/>
          <w:lang w:val="hy-AM"/>
        </w:rPr>
        <w:footnoteReference w:id="8"/>
      </w:r>
    </w:p>
    <w:p w14:paraId="5D395540"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51377A">
        <w:rPr>
          <w:rFonts w:ascii="GHEA Grapalat" w:hAnsi="GHEA Grapalat" w:cs="Sylfaen"/>
          <w:color w:val="000000" w:themeColor="text1"/>
          <w:sz w:val="20"/>
          <w:szCs w:val="20"/>
          <w:vertAlign w:val="superscript"/>
          <w:lang w:val="hy-AM"/>
        </w:rPr>
        <w:t>46</w:t>
      </w:r>
      <w:r w:rsidRPr="0051377A">
        <w:rPr>
          <w:rStyle w:val="FootnoteReference"/>
          <w:rFonts w:ascii="GHEA Grapalat" w:hAnsi="GHEA Grapalat"/>
          <w:color w:val="000000" w:themeColor="text1"/>
          <w:sz w:val="20"/>
          <w:szCs w:val="20"/>
          <w:lang w:val="hy-AM"/>
        </w:rPr>
        <w:footnoteReference w:id="9"/>
      </w:r>
    </w:p>
    <w:p w14:paraId="7B885F20" w14:textId="77777777" w:rsidR="0044364E" w:rsidRPr="0051377A" w:rsidRDefault="0044364E" w:rsidP="00DF47DB">
      <w:pPr>
        <w:tabs>
          <w:tab w:val="left" w:pos="1276"/>
        </w:tabs>
        <w:ind w:firstLine="720"/>
        <w:jc w:val="both"/>
        <w:rPr>
          <w:rFonts w:ascii="GHEA Grapalat" w:hAnsi="GHEA Grapalat" w:cs="Sylfaen"/>
          <w:color w:val="000000" w:themeColor="text1"/>
          <w:sz w:val="20"/>
          <w:szCs w:val="20"/>
          <w:lang w:val="pt-BR"/>
        </w:rPr>
      </w:pPr>
      <w:r w:rsidRPr="0051377A">
        <w:rPr>
          <w:rFonts w:ascii="GHEA Grapalat" w:hAnsi="GHEA Grapalat" w:cs="Sylfaen"/>
          <w:color w:val="000000" w:themeColor="text1"/>
          <w:sz w:val="20"/>
          <w:szCs w:val="20"/>
          <w:lang w:val="hy-AM"/>
        </w:rPr>
        <w:t>8.8</w:t>
      </w:r>
      <w:r w:rsidRPr="0051377A">
        <w:rPr>
          <w:rFonts w:ascii="GHEA Grapalat" w:hAnsi="GHEA Grapalat" w:cs="Times Armenian"/>
          <w:color w:val="000000" w:themeColor="text1"/>
          <w:sz w:val="20"/>
          <w:szCs w:val="20"/>
          <w:lang w:val="pt-BR"/>
        </w:rPr>
        <w:t xml:space="preserve"> </w:t>
      </w:r>
      <w:r w:rsidRPr="0051377A">
        <w:rPr>
          <w:rFonts w:ascii="GHEA Grapalat" w:hAnsi="GHEA Grapalat" w:cs="Sylfaen"/>
          <w:color w:val="000000" w:themeColor="text1"/>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51377A">
        <w:rPr>
          <w:rFonts w:ascii="GHEA Grapalat" w:hAnsi="GHEA Grapalat" w:cs="Sylfaen"/>
          <w:color w:val="000000" w:themeColor="text1"/>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51377A">
        <w:rPr>
          <w:rFonts w:ascii="GHEA Grapalat" w:hAnsi="GHEA Grapalat" w:cs="Sylfaen"/>
          <w:color w:val="000000" w:themeColor="text1"/>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9B63786" w14:textId="77777777" w:rsidR="0044364E" w:rsidRPr="0051377A" w:rsidRDefault="0044364E" w:rsidP="00DF47DB">
      <w:pPr>
        <w:tabs>
          <w:tab w:val="left" w:pos="720"/>
        </w:tabs>
        <w:jc w:val="both"/>
        <w:rPr>
          <w:rFonts w:ascii="GHEA Grapalat" w:hAnsi="GHEA Grapalat" w:cs="Times Armenian"/>
          <w:color w:val="000000" w:themeColor="text1"/>
          <w:sz w:val="20"/>
          <w:szCs w:val="20"/>
          <w:lang w:val="hy-AM"/>
        </w:rPr>
      </w:pPr>
      <w:r w:rsidRPr="0051377A">
        <w:rPr>
          <w:rFonts w:ascii="GHEA Grapalat" w:hAnsi="GHEA Grapalat"/>
          <w:color w:val="000000" w:themeColor="text1"/>
          <w:sz w:val="20"/>
          <w:szCs w:val="20"/>
          <w:lang w:val="hy-AM"/>
        </w:rPr>
        <w:tab/>
        <w:t>8.9</w:t>
      </w:r>
      <w:r w:rsidRPr="0051377A">
        <w:rPr>
          <w:rFonts w:ascii="GHEA Grapalat" w:hAnsi="GHEA Grapalat"/>
          <w:color w:val="000000" w:themeColor="text1"/>
          <w:sz w:val="20"/>
          <w:szCs w:val="20"/>
          <w:lang w:val="hy-AM"/>
        </w:rPr>
        <w:tab/>
      </w:r>
      <w:r w:rsidRPr="0051377A">
        <w:rPr>
          <w:rFonts w:ascii="GHEA Grapalat" w:hAnsi="GHEA Grapalat" w:cs="Sylfaen"/>
          <w:color w:val="000000" w:themeColor="text1"/>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1E7CF4E9" w14:textId="77777777" w:rsidR="0044364E" w:rsidRPr="0051377A" w:rsidRDefault="0044364E" w:rsidP="00DF47DB">
      <w:pPr>
        <w:tabs>
          <w:tab w:val="left" w:pos="720"/>
        </w:tabs>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lastRenderedPageBreak/>
        <w:t xml:space="preserve">         </w:t>
      </w:r>
      <w:r w:rsidRPr="0051377A">
        <w:rPr>
          <w:rFonts w:ascii="GHEA Grapalat" w:hAnsi="GHEA Grapalat" w:cs="Sylfaen"/>
          <w:color w:val="000000" w:themeColor="text1"/>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ACC5155" w14:textId="77777777" w:rsidR="0044364E" w:rsidRPr="0051377A" w:rsidRDefault="0044364E" w:rsidP="00DF47DB">
      <w:pPr>
        <w:tabs>
          <w:tab w:val="left" w:pos="720"/>
        </w:tabs>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ab/>
        <w:t>8.10 Պայմանագիրը չի կարող փոփոխվել կողմերի պարտա</w:t>
      </w:r>
      <w:r w:rsidRPr="0051377A">
        <w:rPr>
          <w:rFonts w:ascii="GHEA Grapalat" w:hAnsi="GHEA Grapalat" w:cs="Sylfaen"/>
          <w:color w:val="000000" w:themeColor="text1"/>
          <w:sz w:val="20"/>
          <w:szCs w:val="20"/>
          <w:lang w:val="hy-AM"/>
        </w:rPr>
        <w:softHyphen/>
        <w:t>վորու</w:t>
      </w:r>
      <w:r w:rsidRPr="0051377A">
        <w:rPr>
          <w:rFonts w:ascii="GHEA Grapalat" w:hAnsi="GHEA Grapalat" w:cs="Sylfaen"/>
          <w:color w:val="000000" w:themeColor="text1"/>
          <w:sz w:val="20"/>
          <w:szCs w:val="20"/>
          <w:lang w:val="hy-AM"/>
        </w:rPr>
        <w:softHyphen/>
        <w:t>թյունների մասնակի չկատարման հետևանքով</w:t>
      </w:r>
      <w:r w:rsidRPr="0051377A" w:rsidDel="00591DE3">
        <w:rPr>
          <w:rFonts w:ascii="GHEA Grapalat" w:hAnsi="GHEA Grapalat" w:cs="Sylfaen"/>
          <w:color w:val="000000" w:themeColor="text1"/>
          <w:sz w:val="20"/>
          <w:szCs w:val="20"/>
          <w:lang w:val="hy-AM"/>
        </w:rPr>
        <w:t xml:space="preserve"> </w:t>
      </w:r>
      <w:r w:rsidRPr="0051377A">
        <w:rPr>
          <w:rFonts w:ascii="GHEA Grapalat" w:hAnsi="GHEA Grapalat" w:cs="Sylfaen"/>
          <w:color w:val="000000" w:themeColor="text1"/>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4B58F6AE" w14:textId="77777777" w:rsidR="0044364E" w:rsidRPr="0051377A" w:rsidRDefault="0044364E" w:rsidP="00DF47DB">
      <w:pPr>
        <w:tabs>
          <w:tab w:val="left" w:pos="720"/>
        </w:tabs>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ab/>
        <w:t>8.11 Կապալառուի կողմից ստանձնած պարտավորությունները չկատա</w:t>
      </w:r>
      <w:r w:rsidRPr="0051377A">
        <w:rPr>
          <w:rFonts w:ascii="GHEA Grapalat" w:hAnsi="GHEA Grapalat" w:cs="Sylfaen"/>
          <w:color w:val="000000" w:themeColor="text1"/>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p>
    <w:p w14:paraId="2EFC5205" w14:textId="77777777" w:rsidR="0044364E" w:rsidRPr="0051377A" w:rsidRDefault="0044364E" w:rsidP="00DF47DB">
      <w:pPr>
        <w:tabs>
          <w:tab w:val="left" w:pos="1276"/>
        </w:tabs>
        <w:ind w:firstLine="720"/>
        <w:jc w:val="both"/>
        <w:rPr>
          <w:rFonts w:ascii="GHEA Grapalat" w:hAnsi="GHEA Grapalat" w:cs="Times Armenian"/>
          <w:color w:val="000000" w:themeColor="text1"/>
          <w:sz w:val="20"/>
          <w:szCs w:val="20"/>
          <w:lang w:val="hy-AM"/>
        </w:rPr>
      </w:pPr>
      <w:r w:rsidRPr="0051377A">
        <w:rPr>
          <w:rFonts w:ascii="GHEA Grapalat" w:hAnsi="GHEA Grapalat"/>
          <w:color w:val="000000" w:themeColor="text1"/>
          <w:sz w:val="20"/>
          <w:szCs w:val="20"/>
          <w:lang w:val="hy-AM"/>
        </w:rPr>
        <w:t>8.12</w:t>
      </w:r>
      <w:r w:rsidRPr="0051377A">
        <w:rPr>
          <w:rFonts w:ascii="GHEA Grapalat" w:hAnsi="GHEA Grapalat"/>
          <w:color w:val="000000" w:themeColor="text1"/>
          <w:sz w:val="20"/>
          <w:szCs w:val="20"/>
          <w:lang w:val="hy-AM"/>
        </w:rPr>
        <w:tab/>
      </w:r>
      <w:r w:rsidRPr="0051377A">
        <w:rPr>
          <w:rFonts w:ascii="GHEA Grapalat" w:hAnsi="GHEA Grapalat" w:cs="Sylfaen"/>
          <w:color w:val="000000" w:themeColor="text1"/>
          <w:sz w:val="20"/>
          <w:szCs w:val="20"/>
          <w:lang w:val="hy-AM"/>
        </w:rPr>
        <w:t>Սույն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կապակցությամբ</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ծագած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վեճերը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լուծվում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բանակցությունների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միջոցով</w:t>
      </w:r>
      <w:r w:rsidRPr="0051377A">
        <w:rPr>
          <w:rFonts w:ascii="GHEA Grapalat" w:hAnsi="GHEA Grapalat" w:cs="Tahoma"/>
          <w:color w:val="000000" w:themeColor="text1"/>
          <w:sz w:val="20"/>
          <w:szCs w:val="20"/>
          <w:lang w:val="hy-AM"/>
        </w:rPr>
        <w:t>։</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Համաձայնություն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ձեռք</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չբերելու</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դեպքում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վեճերը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լուծվում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դատական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կարգով</w:t>
      </w:r>
      <w:r w:rsidRPr="0051377A">
        <w:rPr>
          <w:rFonts w:ascii="GHEA Grapalat" w:hAnsi="GHEA Grapalat" w:cs="Tahoma"/>
          <w:color w:val="000000" w:themeColor="text1"/>
          <w:sz w:val="20"/>
          <w:szCs w:val="20"/>
          <w:lang w:val="hy-AM"/>
        </w:rPr>
        <w:t>։</w:t>
      </w:r>
    </w:p>
    <w:p w14:paraId="20E3575F"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8.13 </w:t>
      </w:r>
      <w:r w:rsidRPr="0051377A">
        <w:rPr>
          <w:rFonts w:ascii="GHEA Grapalat" w:hAnsi="GHEA Grapalat" w:cs="Sylfaen"/>
          <w:color w:val="000000" w:themeColor="text1"/>
          <w:sz w:val="20"/>
          <w:szCs w:val="20"/>
          <w:lang w:val="hy-AM"/>
        </w:rPr>
        <w:t>Սույն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պայմանագիրը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կազմված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____ </w:t>
      </w:r>
      <w:r w:rsidRPr="0051377A">
        <w:rPr>
          <w:rFonts w:ascii="GHEA Grapalat" w:hAnsi="GHEA Grapalat" w:cs="Sylfaen"/>
          <w:color w:val="000000" w:themeColor="text1"/>
          <w:sz w:val="20"/>
          <w:szCs w:val="20"/>
          <w:lang w:val="hy-AM"/>
        </w:rPr>
        <w:t>էջից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կնքվում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երկու</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օրինակից</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որոնք</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ունեն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հավասարազոր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իրավաբանական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ուժ</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յուրաքանչյուր</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կողմին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տրվում</w:t>
      </w:r>
      <w:r w:rsidRPr="0051377A">
        <w:rPr>
          <w:rFonts w:ascii="GHEA Grapalat" w:hAnsi="GHEA Grapalat"/>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մեկական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օրինակ</w:t>
      </w:r>
      <w:r w:rsidRPr="0051377A">
        <w:rPr>
          <w:rFonts w:ascii="GHEA Grapalat" w:hAnsi="GHEA Grapalat" w:cs="Tahoma"/>
          <w:color w:val="000000" w:themeColor="text1"/>
          <w:sz w:val="20"/>
          <w:szCs w:val="20"/>
          <w:lang w:val="hy-AM"/>
        </w:rPr>
        <w:t>։</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Սույն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w:t>
      </w:r>
      <w:r w:rsidRPr="0051377A">
        <w:rPr>
          <w:rFonts w:ascii="GHEA Grapalat" w:hAnsi="GHEA Grapalat" w:cs="Times Armenian"/>
          <w:color w:val="000000" w:themeColor="text1"/>
          <w:sz w:val="20"/>
          <w:szCs w:val="20"/>
          <w:lang w:val="hy-AM"/>
        </w:rPr>
        <w:t xml:space="preserve"> N 1, N 2, N 3, </w:t>
      </w:r>
      <w:r w:rsidRPr="0051377A">
        <w:rPr>
          <w:rFonts w:ascii="GHEA Grapalat" w:hAnsi="GHEA Grapalat" w:cs="Arial"/>
          <w:color w:val="000000" w:themeColor="text1"/>
          <w:sz w:val="20"/>
          <w:szCs w:val="20"/>
          <w:lang w:val="hy-AM"/>
        </w:rPr>
        <w:t xml:space="preserve">N 4 </w:t>
      </w:r>
      <w:r w:rsidRPr="0051377A">
        <w:rPr>
          <w:rFonts w:ascii="GHEA Grapalat" w:hAnsi="GHEA Grapalat" w:cs="Sylfaen"/>
          <w:color w:val="000000" w:themeColor="text1"/>
          <w:sz w:val="20"/>
          <w:szCs w:val="20"/>
          <w:lang w:val="hy-AM"/>
        </w:rPr>
        <w:t>և</w:t>
      </w:r>
      <w:r w:rsidRPr="0051377A">
        <w:rPr>
          <w:rFonts w:ascii="GHEA Grapalat" w:hAnsi="GHEA Grapalat" w:cs="Arial"/>
          <w:color w:val="000000" w:themeColor="text1"/>
          <w:sz w:val="20"/>
          <w:szCs w:val="20"/>
          <w:lang w:val="hy-AM"/>
        </w:rPr>
        <w:t xml:space="preserve"> N 4.1 </w:t>
      </w:r>
      <w:r w:rsidRPr="0051377A">
        <w:rPr>
          <w:rFonts w:ascii="GHEA Grapalat" w:hAnsi="GHEA Grapalat" w:cs="Sylfaen"/>
          <w:color w:val="000000" w:themeColor="text1"/>
          <w:sz w:val="20"/>
          <w:szCs w:val="20"/>
          <w:lang w:val="hy-AM"/>
        </w:rPr>
        <w:t>հավելվածները</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համարվում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են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անբաժանելի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մասը</w:t>
      </w:r>
      <w:r w:rsidRPr="0051377A">
        <w:rPr>
          <w:rFonts w:ascii="GHEA Grapalat" w:hAnsi="GHEA Grapalat" w:cs="Tahoma"/>
          <w:color w:val="000000" w:themeColor="text1"/>
          <w:sz w:val="20"/>
          <w:szCs w:val="20"/>
          <w:lang w:val="hy-AM"/>
        </w:rPr>
        <w:t>։</w:t>
      </w:r>
    </w:p>
    <w:p w14:paraId="4C9B8AE9" w14:textId="77777777" w:rsidR="0044364E" w:rsidRPr="0051377A" w:rsidRDefault="0044364E" w:rsidP="00DF47DB">
      <w:pPr>
        <w:tabs>
          <w:tab w:val="left" w:pos="1276"/>
        </w:tabs>
        <w:ind w:firstLine="720"/>
        <w:jc w:val="both"/>
        <w:rPr>
          <w:rFonts w:ascii="GHEA Grapalat" w:hAnsi="GHEA Grapalat"/>
          <w:color w:val="000000" w:themeColor="text1"/>
          <w:sz w:val="20"/>
          <w:szCs w:val="20"/>
          <w:lang w:val="hy-AM"/>
        </w:rPr>
      </w:pPr>
      <w:r w:rsidRPr="0051377A">
        <w:rPr>
          <w:rFonts w:ascii="GHEA Grapalat" w:hAnsi="GHEA Grapalat" w:cs="Sylfaen"/>
          <w:color w:val="000000" w:themeColor="text1"/>
          <w:sz w:val="20"/>
          <w:szCs w:val="20"/>
          <w:lang w:val="hy-AM"/>
        </w:rPr>
        <w:t>8.14 Սույն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պայմանագրի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հետ</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կապված</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հարաբերությունների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նկատմամբ</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կիրառվում</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է</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Հայաստանի</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Հանրապետության</w:t>
      </w:r>
      <w:r w:rsidRPr="0051377A">
        <w:rPr>
          <w:rFonts w:ascii="GHEA Grapalat" w:hAnsi="GHEA Grapalat" w:cs="Times Armenian"/>
          <w:color w:val="000000" w:themeColor="text1"/>
          <w:sz w:val="20"/>
          <w:szCs w:val="20"/>
          <w:lang w:val="hy-AM"/>
        </w:rPr>
        <w:t xml:space="preserve"> </w:t>
      </w:r>
      <w:r w:rsidRPr="0051377A">
        <w:rPr>
          <w:rFonts w:ascii="GHEA Grapalat" w:hAnsi="GHEA Grapalat" w:cs="Sylfaen"/>
          <w:color w:val="000000" w:themeColor="text1"/>
          <w:sz w:val="20"/>
          <w:szCs w:val="20"/>
          <w:lang w:val="hy-AM"/>
        </w:rPr>
        <w:t>իրավունքը</w:t>
      </w:r>
      <w:r w:rsidRPr="0051377A">
        <w:rPr>
          <w:rFonts w:ascii="GHEA Grapalat" w:hAnsi="GHEA Grapalat" w:cs="Tahoma"/>
          <w:color w:val="000000" w:themeColor="text1"/>
          <w:sz w:val="20"/>
          <w:szCs w:val="20"/>
          <w:lang w:val="hy-AM"/>
        </w:rPr>
        <w:t>։</w:t>
      </w:r>
    </w:p>
    <w:p w14:paraId="062CFDB7" w14:textId="77777777" w:rsidR="0044364E" w:rsidRPr="0051377A" w:rsidRDefault="0044364E" w:rsidP="00DF47DB">
      <w:pPr>
        <w:ind w:firstLine="708"/>
        <w:jc w:val="both"/>
        <w:rPr>
          <w:rFonts w:ascii="GHEA Grapalat" w:hAnsi="GHEA Grapalat"/>
          <w:b/>
          <w:bCs/>
          <w:color w:val="000000" w:themeColor="text1"/>
          <w:sz w:val="20"/>
          <w:szCs w:val="20"/>
          <w:lang w:val="hy-AM" w:eastAsia="ru-RU"/>
        </w:rPr>
      </w:pPr>
      <w:r w:rsidRPr="0051377A">
        <w:rPr>
          <w:rFonts w:ascii="GHEA Grapalat" w:hAnsi="GHEA Grapalat"/>
          <w:b/>
          <w:bCs/>
          <w:color w:val="000000" w:themeColor="text1"/>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յոթանասունապատիկը, ապա Պատվիրատուի կողմից համաձայնագիր կկնքվի, եթե Կապալառուի կողմից տուժանքի ձևով ներկայացված պայմանագրի ապահովումը`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18-րդ ենթակետի «բ» պարբերության պահանջները: Ընդ որում, Կապալառուն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51377A">
        <w:rPr>
          <w:rFonts w:ascii="GHEA Grapalat" w:hAnsi="GHEA Grapalat"/>
          <w:b/>
          <w:bCs/>
          <w:color w:val="000000" w:themeColor="text1"/>
          <w:sz w:val="20"/>
          <w:szCs w:val="20"/>
          <w:vertAlign w:val="superscript"/>
          <w:lang w:val="hy-AM" w:eastAsia="ru-RU"/>
        </w:rPr>
        <w:t>47</w:t>
      </w:r>
      <w:r w:rsidRPr="0051377A">
        <w:rPr>
          <w:rStyle w:val="FootnoteReference"/>
          <w:rFonts w:ascii="GHEA Grapalat" w:hAnsi="GHEA Grapalat"/>
          <w:b/>
          <w:bCs/>
          <w:color w:val="000000" w:themeColor="text1"/>
          <w:sz w:val="20"/>
          <w:szCs w:val="20"/>
          <w:lang w:val="hy-AM" w:eastAsia="ru-RU"/>
        </w:rPr>
        <w:footnoteReference w:id="10"/>
      </w:r>
    </w:p>
    <w:p w14:paraId="070E0CA2" w14:textId="77777777" w:rsidR="0044364E" w:rsidRPr="0051377A" w:rsidRDefault="0044364E" w:rsidP="00DF47DB">
      <w:pPr>
        <w:tabs>
          <w:tab w:val="left" w:pos="1276"/>
        </w:tabs>
        <w:ind w:firstLine="720"/>
        <w:jc w:val="both"/>
        <w:rPr>
          <w:rFonts w:ascii="GHEA Grapalat" w:hAnsi="GHEA Grapalat" w:cs="Sylfaen"/>
          <w:i/>
          <w:color w:val="000000" w:themeColor="text1"/>
          <w:sz w:val="22"/>
          <w:szCs w:val="22"/>
          <w:lang w:val="hy-AM"/>
        </w:rPr>
      </w:pPr>
    </w:p>
    <w:p w14:paraId="41074A57" w14:textId="77777777" w:rsidR="0044364E" w:rsidRPr="0051377A" w:rsidRDefault="0044364E" w:rsidP="00DF47DB">
      <w:pPr>
        <w:ind w:firstLine="709"/>
        <w:jc w:val="both"/>
        <w:rPr>
          <w:rFonts w:ascii="GHEA Grapalat" w:hAnsi="GHEA Grapalat"/>
          <w:b/>
          <w:color w:val="000000" w:themeColor="text1"/>
          <w:lang w:val="hy-AM"/>
        </w:rPr>
      </w:pPr>
    </w:p>
    <w:p w14:paraId="4FBBBAE1" w14:textId="77777777" w:rsidR="0044364E" w:rsidRPr="0051377A" w:rsidRDefault="0044364E" w:rsidP="00DF47DB">
      <w:pPr>
        <w:ind w:firstLine="709"/>
        <w:jc w:val="both"/>
        <w:rPr>
          <w:rFonts w:ascii="GHEA Grapalat" w:hAnsi="GHEA Grapalat" w:cs="Sylfaen"/>
          <w:b/>
          <w:color w:val="000000" w:themeColor="text1"/>
          <w:sz w:val="20"/>
          <w:szCs w:val="20"/>
          <w:lang w:val="hy-AM"/>
        </w:rPr>
      </w:pPr>
      <w:r w:rsidRPr="0051377A">
        <w:rPr>
          <w:rFonts w:ascii="GHEA Grapalat" w:hAnsi="GHEA Grapalat"/>
          <w:b/>
          <w:color w:val="000000" w:themeColor="text1"/>
          <w:sz w:val="20"/>
          <w:szCs w:val="20"/>
          <w:lang w:val="hy-AM"/>
        </w:rPr>
        <w:t xml:space="preserve">9. </w:t>
      </w:r>
      <w:r w:rsidRPr="0051377A">
        <w:rPr>
          <w:rFonts w:ascii="GHEA Grapalat" w:hAnsi="GHEA Grapalat" w:cs="Sylfaen"/>
          <w:b/>
          <w:color w:val="000000" w:themeColor="text1"/>
          <w:sz w:val="20"/>
          <w:szCs w:val="20"/>
          <w:lang w:val="hy-AM"/>
        </w:rPr>
        <w:t>ԿՈՂՄԵՐԻ</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ՀԱՍՑԵՆԵՐԸ</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ԲԱՆԿԱՅԻՆ</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ՎԱՎԵՐԱՊԱՅՄԱՆՆԵՐԸ</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ԵՎ</w:t>
      </w:r>
      <w:r w:rsidRPr="0051377A">
        <w:rPr>
          <w:rFonts w:ascii="GHEA Grapalat" w:hAnsi="GHEA Grapalat" w:cs="Times Armenian"/>
          <w:b/>
          <w:color w:val="000000" w:themeColor="text1"/>
          <w:sz w:val="20"/>
          <w:szCs w:val="20"/>
          <w:lang w:val="hy-AM"/>
        </w:rPr>
        <w:t xml:space="preserve"> </w:t>
      </w:r>
      <w:r w:rsidRPr="0051377A">
        <w:rPr>
          <w:rFonts w:ascii="GHEA Grapalat" w:hAnsi="GHEA Grapalat" w:cs="Sylfaen"/>
          <w:b/>
          <w:color w:val="000000" w:themeColor="text1"/>
          <w:sz w:val="20"/>
          <w:szCs w:val="20"/>
          <w:lang w:val="hy-AM"/>
        </w:rPr>
        <w:t>ՍՏՈՐԱԳՐՈՒԹՅՈՒՆՆԵՐԸ</w:t>
      </w:r>
    </w:p>
    <w:p w14:paraId="6FFD2A51" w14:textId="77777777" w:rsidR="0044364E" w:rsidRPr="0051377A" w:rsidRDefault="0044364E" w:rsidP="00DF47DB">
      <w:pPr>
        <w:ind w:firstLine="709"/>
        <w:jc w:val="both"/>
        <w:rPr>
          <w:rFonts w:ascii="GHEA Grapalat" w:hAnsi="GHEA Grapalat" w:cs="Sylfaen"/>
          <w:b/>
          <w:color w:val="000000" w:themeColor="text1"/>
          <w:lang w:val="hy-AM"/>
        </w:rPr>
      </w:pPr>
    </w:p>
    <w:p w14:paraId="5E4D6ACC" w14:textId="77777777" w:rsidR="0044364E" w:rsidRPr="0051377A" w:rsidRDefault="0044364E" w:rsidP="00DF47DB">
      <w:pPr>
        <w:ind w:firstLine="709"/>
        <w:jc w:val="both"/>
        <w:rPr>
          <w:rFonts w:ascii="GHEA Grapalat" w:hAnsi="GHEA Grapalat" w:cs="Sylfaen"/>
          <w:b/>
          <w:color w:val="000000" w:themeColor="text1"/>
          <w:lang w:val="hy-AM"/>
        </w:rPr>
      </w:pPr>
    </w:p>
    <w:tbl>
      <w:tblPr>
        <w:tblW w:w="9639" w:type="dxa"/>
        <w:jc w:val="center"/>
        <w:tblLayout w:type="fixed"/>
        <w:tblLook w:val="0000" w:firstRow="0" w:lastRow="0" w:firstColumn="0" w:lastColumn="0" w:noHBand="0" w:noVBand="0"/>
      </w:tblPr>
      <w:tblGrid>
        <w:gridCol w:w="4536"/>
        <w:gridCol w:w="760"/>
        <w:gridCol w:w="4343"/>
      </w:tblGrid>
      <w:tr w:rsidR="0044364E" w:rsidRPr="0051377A" w14:paraId="2474FC4B" w14:textId="77777777" w:rsidTr="00213985">
        <w:trPr>
          <w:jc w:val="center"/>
        </w:trPr>
        <w:tc>
          <w:tcPr>
            <w:tcW w:w="4536" w:type="dxa"/>
          </w:tcPr>
          <w:p w14:paraId="5B06FA3C" w14:textId="77777777" w:rsidR="0044364E" w:rsidRPr="0051377A" w:rsidRDefault="0044364E" w:rsidP="00DF47DB">
            <w:pPr>
              <w:jc w:val="center"/>
              <w:rPr>
                <w:rFonts w:ascii="GHEA Grapalat" w:hAnsi="GHEA Grapalat" w:cs="Sylfaen"/>
                <w:b/>
                <w:bCs/>
                <w:color w:val="000000" w:themeColor="text1"/>
                <w:sz w:val="20"/>
                <w:szCs w:val="20"/>
                <w:lang w:val="nb-NO"/>
              </w:rPr>
            </w:pPr>
            <w:r w:rsidRPr="0051377A">
              <w:rPr>
                <w:rFonts w:ascii="GHEA Grapalat" w:hAnsi="GHEA Grapalat" w:cs="Sylfaen"/>
                <w:b/>
                <w:bCs/>
                <w:color w:val="000000" w:themeColor="text1"/>
                <w:sz w:val="20"/>
                <w:szCs w:val="20"/>
                <w:lang w:val="nb-NO"/>
              </w:rPr>
              <w:t>ՊԱՏՎԻՐԱՏՈՒ</w:t>
            </w:r>
          </w:p>
          <w:p w14:paraId="35BABFBE" w14:textId="77777777" w:rsidR="0044364E" w:rsidRPr="0051377A" w:rsidRDefault="0044364E" w:rsidP="00DF47DB">
            <w:pPr>
              <w:rPr>
                <w:rFonts w:ascii="GHEA Grapalat" w:hAnsi="GHEA Grapalat"/>
                <w:color w:val="000000" w:themeColor="text1"/>
                <w:sz w:val="22"/>
                <w:szCs w:val="22"/>
                <w:lang w:val="ru-RU"/>
              </w:rPr>
            </w:pPr>
          </w:p>
          <w:p w14:paraId="585A9DBC" w14:textId="77777777" w:rsidR="0044364E" w:rsidRPr="0051377A" w:rsidRDefault="0044364E" w:rsidP="00DF47DB">
            <w:pPr>
              <w:rPr>
                <w:rFonts w:ascii="GHEA Grapalat" w:hAnsi="GHEA Grapalat"/>
                <w:color w:val="000000" w:themeColor="text1"/>
                <w:lang w:val="ru-RU"/>
              </w:rPr>
            </w:pPr>
          </w:p>
          <w:p w14:paraId="27621A9A" w14:textId="77777777" w:rsidR="0044364E" w:rsidRPr="0051377A" w:rsidRDefault="0044364E" w:rsidP="00DF47DB">
            <w:pPr>
              <w:jc w:val="center"/>
              <w:rPr>
                <w:rFonts w:ascii="GHEA Grapalat" w:hAnsi="GHEA Grapalat"/>
                <w:color w:val="000000" w:themeColor="text1"/>
                <w:lang w:val="ru-RU"/>
              </w:rPr>
            </w:pPr>
            <w:r w:rsidRPr="0051377A">
              <w:rPr>
                <w:rFonts w:ascii="GHEA Grapalat" w:hAnsi="GHEA Grapalat"/>
                <w:color w:val="000000" w:themeColor="text1"/>
                <w:lang w:val="ru-RU"/>
              </w:rPr>
              <w:t>---------------------------------</w:t>
            </w:r>
          </w:p>
          <w:p w14:paraId="79A34F99"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olor w:val="000000" w:themeColor="text1"/>
                <w:sz w:val="18"/>
                <w:szCs w:val="18"/>
              </w:rPr>
              <w:t>/</w:t>
            </w:r>
            <w:r w:rsidRPr="0051377A">
              <w:rPr>
                <w:rFonts w:ascii="GHEA Grapalat" w:hAnsi="GHEA Grapalat" w:cs="Sylfaen"/>
                <w:color w:val="000000" w:themeColor="text1"/>
                <w:sz w:val="18"/>
                <w:szCs w:val="18"/>
                <w:lang w:val="ru-RU"/>
              </w:rPr>
              <w:t>ստորագրություն</w:t>
            </w:r>
            <w:r w:rsidRPr="0051377A">
              <w:rPr>
                <w:rFonts w:ascii="GHEA Grapalat" w:hAnsi="GHEA Grapalat"/>
                <w:color w:val="000000" w:themeColor="text1"/>
                <w:sz w:val="18"/>
                <w:szCs w:val="18"/>
              </w:rPr>
              <w:t>/</w:t>
            </w:r>
          </w:p>
          <w:p w14:paraId="09318FA1" w14:textId="77777777" w:rsidR="0044364E" w:rsidRPr="0051377A" w:rsidRDefault="0044364E" w:rsidP="00DF47DB">
            <w:pPr>
              <w:jc w:val="center"/>
              <w:rPr>
                <w:rFonts w:ascii="GHEA Grapalat" w:hAnsi="GHEA Grapalat"/>
                <w:color w:val="000000" w:themeColor="text1"/>
                <w:sz w:val="18"/>
                <w:szCs w:val="18"/>
                <w:lang w:val="ru-RU"/>
              </w:rPr>
            </w:pPr>
            <w:r w:rsidRPr="0051377A">
              <w:rPr>
                <w:rFonts w:ascii="GHEA Grapalat" w:hAnsi="GHEA Grapalat" w:cs="Sylfaen"/>
                <w:color w:val="000000" w:themeColor="text1"/>
                <w:sz w:val="18"/>
                <w:szCs w:val="18"/>
                <w:lang w:val="ru-RU"/>
              </w:rPr>
              <w:t>Կ</w:t>
            </w:r>
            <w:r w:rsidRPr="0051377A">
              <w:rPr>
                <w:rFonts w:ascii="GHEA Grapalat" w:hAnsi="GHEA Grapalat"/>
                <w:color w:val="000000" w:themeColor="text1"/>
                <w:sz w:val="18"/>
                <w:szCs w:val="18"/>
                <w:lang w:val="ru-RU"/>
              </w:rPr>
              <w:t>.</w:t>
            </w:r>
            <w:r w:rsidRPr="0051377A">
              <w:rPr>
                <w:rFonts w:ascii="GHEA Grapalat" w:hAnsi="GHEA Grapalat" w:cs="Sylfaen"/>
                <w:color w:val="000000" w:themeColor="text1"/>
                <w:sz w:val="18"/>
                <w:szCs w:val="18"/>
                <w:lang w:val="ru-RU"/>
              </w:rPr>
              <w:t>Տ</w:t>
            </w:r>
          </w:p>
        </w:tc>
        <w:tc>
          <w:tcPr>
            <w:tcW w:w="760" w:type="dxa"/>
          </w:tcPr>
          <w:p w14:paraId="4D5FCE75" w14:textId="77777777" w:rsidR="0044364E" w:rsidRPr="0051377A" w:rsidRDefault="0044364E" w:rsidP="00DF47DB">
            <w:pPr>
              <w:jc w:val="center"/>
              <w:rPr>
                <w:rFonts w:ascii="GHEA Grapalat" w:hAnsi="GHEA Grapalat"/>
                <w:color w:val="000000" w:themeColor="text1"/>
                <w:lang w:val="ru-RU"/>
              </w:rPr>
            </w:pPr>
          </w:p>
        </w:tc>
        <w:tc>
          <w:tcPr>
            <w:tcW w:w="4343" w:type="dxa"/>
          </w:tcPr>
          <w:p w14:paraId="6F803678" w14:textId="77777777" w:rsidR="0044364E" w:rsidRPr="0051377A" w:rsidRDefault="0044364E" w:rsidP="00DF47DB">
            <w:pPr>
              <w:jc w:val="center"/>
              <w:rPr>
                <w:rFonts w:ascii="GHEA Grapalat" w:hAnsi="GHEA Grapalat" w:cs="Sylfaen"/>
                <w:b/>
                <w:bCs/>
                <w:color w:val="000000" w:themeColor="text1"/>
                <w:sz w:val="20"/>
                <w:szCs w:val="20"/>
                <w:lang w:val="ru-RU"/>
              </w:rPr>
            </w:pPr>
            <w:r w:rsidRPr="0051377A">
              <w:rPr>
                <w:rFonts w:ascii="GHEA Grapalat" w:hAnsi="GHEA Grapalat" w:cs="Sylfaen"/>
                <w:b/>
                <w:bCs/>
                <w:color w:val="000000" w:themeColor="text1"/>
                <w:sz w:val="20"/>
                <w:szCs w:val="20"/>
                <w:lang w:val="pt-BR"/>
              </w:rPr>
              <w:t>ԿԱՊԱԼԱՌՈՒ</w:t>
            </w:r>
          </w:p>
          <w:p w14:paraId="24B67CE0" w14:textId="77777777" w:rsidR="0044364E" w:rsidRPr="0051377A" w:rsidRDefault="0044364E" w:rsidP="00DF47DB">
            <w:pPr>
              <w:jc w:val="center"/>
              <w:rPr>
                <w:rFonts w:ascii="GHEA Grapalat" w:hAnsi="GHEA Grapalat"/>
                <w:color w:val="000000" w:themeColor="text1"/>
                <w:lang w:val="ru-RU"/>
              </w:rPr>
            </w:pPr>
          </w:p>
          <w:p w14:paraId="07E16AC8" w14:textId="77777777" w:rsidR="0044364E" w:rsidRPr="0051377A" w:rsidRDefault="0044364E" w:rsidP="00DF47DB">
            <w:pPr>
              <w:jc w:val="center"/>
              <w:rPr>
                <w:rFonts w:ascii="GHEA Grapalat" w:hAnsi="GHEA Grapalat"/>
                <w:color w:val="000000" w:themeColor="text1"/>
                <w:lang w:val="ru-RU"/>
              </w:rPr>
            </w:pPr>
          </w:p>
          <w:p w14:paraId="6DCA201E" w14:textId="77777777" w:rsidR="0044364E" w:rsidRPr="0051377A" w:rsidRDefault="0044364E" w:rsidP="00DF47DB">
            <w:pPr>
              <w:jc w:val="center"/>
              <w:rPr>
                <w:rFonts w:ascii="GHEA Grapalat" w:hAnsi="GHEA Grapalat"/>
                <w:color w:val="000000" w:themeColor="text1"/>
                <w:lang w:val="ru-RU"/>
              </w:rPr>
            </w:pPr>
            <w:r w:rsidRPr="0051377A">
              <w:rPr>
                <w:rFonts w:ascii="GHEA Grapalat" w:hAnsi="GHEA Grapalat"/>
                <w:color w:val="000000" w:themeColor="text1"/>
                <w:lang w:val="ru-RU"/>
              </w:rPr>
              <w:t>---------------------------------</w:t>
            </w:r>
          </w:p>
          <w:p w14:paraId="7E3F1834"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olor w:val="000000" w:themeColor="text1"/>
                <w:sz w:val="18"/>
                <w:szCs w:val="18"/>
              </w:rPr>
              <w:t>/</w:t>
            </w:r>
            <w:r w:rsidRPr="0051377A">
              <w:rPr>
                <w:rFonts w:ascii="GHEA Grapalat" w:hAnsi="GHEA Grapalat" w:cs="Sylfaen"/>
                <w:color w:val="000000" w:themeColor="text1"/>
                <w:sz w:val="18"/>
                <w:szCs w:val="18"/>
                <w:lang w:val="ru-RU"/>
              </w:rPr>
              <w:t>ստորագրություն</w:t>
            </w:r>
            <w:r w:rsidRPr="0051377A">
              <w:rPr>
                <w:rFonts w:ascii="GHEA Grapalat" w:hAnsi="GHEA Grapalat"/>
                <w:color w:val="000000" w:themeColor="text1"/>
                <w:sz w:val="18"/>
                <w:szCs w:val="18"/>
              </w:rPr>
              <w:t>/</w:t>
            </w:r>
          </w:p>
          <w:p w14:paraId="55908617" w14:textId="77777777" w:rsidR="0044364E" w:rsidRPr="0051377A" w:rsidRDefault="0044364E" w:rsidP="00DF47DB">
            <w:pPr>
              <w:jc w:val="center"/>
              <w:rPr>
                <w:rFonts w:ascii="GHEA Grapalat" w:hAnsi="GHEA Grapalat"/>
                <w:color w:val="000000" w:themeColor="text1"/>
                <w:sz w:val="22"/>
                <w:szCs w:val="22"/>
                <w:lang w:val="ru-RU"/>
              </w:rPr>
            </w:pPr>
            <w:r w:rsidRPr="0051377A">
              <w:rPr>
                <w:rFonts w:ascii="GHEA Grapalat" w:hAnsi="GHEA Grapalat" w:cs="Sylfaen"/>
                <w:color w:val="000000" w:themeColor="text1"/>
                <w:sz w:val="18"/>
                <w:szCs w:val="18"/>
                <w:lang w:val="ru-RU"/>
              </w:rPr>
              <w:t>Կ</w:t>
            </w:r>
            <w:r w:rsidRPr="0051377A">
              <w:rPr>
                <w:rFonts w:ascii="GHEA Grapalat" w:hAnsi="GHEA Grapalat"/>
                <w:color w:val="000000" w:themeColor="text1"/>
                <w:sz w:val="18"/>
                <w:szCs w:val="18"/>
                <w:lang w:val="ru-RU"/>
              </w:rPr>
              <w:t>.</w:t>
            </w:r>
            <w:r w:rsidRPr="0051377A">
              <w:rPr>
                <w:rFonts w:ascii="GHEA Grapalat" w:hAnsi="GHEA Grapalat" w:cs="Sylfaen"/>
                <w:color w:val="000000" w:themeColor="text1"/>
                <w:sz w:val="18"/>
                <w:szCs w:val="18"/>
                <w:lang w:val="ru-RU"/>
              </w:rPr>
              <w:t>Տ</w:t>
            </w:r>
          </w:p>
        </w:tc>
      </w:tr>
    </w:tbl>
    <w:p w14:paraId="36FF9E37" w14:textId="77777777" w:rsidR="0044364E" w:rsidRPr="0051377A" w:rsidRDefault="0044364E" w:rsidP="00DF47DB">
      <w:pPr>
        <w:ind w:firstLine="709"/>
        <w:jc w:val="both"/>
        <w:rPr>
          <w:rFonts w:ascii="GHEA Grapalat" w:hAnsi="GHEA Grapalat" w:cs="Arial"/>
          <w:b/>
          <w:color w:val="000000" w:themeColor="text1"/>
        </w:rPr>
      </w:pPr>
    </w:p>
    <w:p w14:paraId="07657D13" w14:textId="77777777" w:rsidR="0044364E" w:rsidRPr="0051377A" w:rsidRDefault="0044364E" w:rsidP="00DF47DB">
      <w:pPr>
        <w:ind w:firstLine="567"/>
        <w:rPr>
          <w:rFonts w:ascii="GHEA Grapalat" w:hAnsi="GHEA Grapalat"/>
          <w:i/>
          <w:color w:val="000000" w:themeColor="text1"/>
        </w:rPr>
      </w:pPr>
    </w:p>
    <w:p w14:paraId="5B7BF441" w14:textId="77777777" w:rsidR="0044364E" w:rsidRPr="0051377A" w:rsidRDefault="0044364E" w:rsidP="00DF47DB">
      <w:pPr>
        <w:ind w:firstLine="567"/>
        <w:rPr>
          <w:rFonts w:ascii="GHEA Grapalat" w:hAnsi="GHEA Grapalat"/>
          <w:i/>
          <w:color w:val="000000" w:themeColor="text1"/>
        </w:rPr>
      </w:pPr>
    </w:p>
    <w:p w14:paraId="3D563DDA" w14:textId="77777777" w:rsidR="0044364E" w:rsidRPr="0051377A" w:rsidRDefault="0044364E" w:rsidP="00DF47DB">
      <w:pPr>
        <w:tabs>
          <w:tab w:val="left" w:pos="1276"/>
        </w:tabs>
        <w:ind w:firstLine="720"/>
        <w:jc w:val="both"/>
        <w:rPr>
          <w:rFonts w:ascii="GHEA Grapalat" w:hAnsi="GHEA Grapalat"/>
          <w:color w:val="000000" w:themeColor="text1"/>
          <w:sz w:val="20"/>
          <w:szCs w:val="20"/>
          <w:u w:val="single"/>
          <w:lang w:val="nb-NO"/>
        </w:rPr>
      </w:pPr>
      <w:r w:rsidRPr="0051377A">
        <w:rPr>
          <w:rFonts w:ascii="GHEA Grapalat" w:hAnsi="GHEA Grapalat" w:cs="Sylfaen"/>
          <w:i/>
          <w:color w:val="000000" w:themeColor="text1"/>
          <w:sz w:val="20"/>
          <w:szCs w:val="20"/>
          <w:lang w:val="pt-BR"/>
        </w:rPr>
        <w:t>Անհրաժեշտության</w:t>
      </w:r>
      <w:r w:rsidRPr="0051377A">
        <w:rPr>
          <w:rFonts w:ascii="GHEA Grapalat" w:hAnsi="GHEA Grapalat" w:cs="Sylfaen"/>
          <w:i/>
          <w:color w:val="000000" w:themeColor="text1"/>
          <w:sz w:val="20"/>
          <w:szCs w:val="20"/>
          <w:lang w:val="nb-NO"/>
        </w:rPr>
        <w:t xml:space="preserve"> </w:t>
      </w:r>
      <w:r w:rsidRPr="0051377A">
        <w:rPr>
          <w:rFonts w:ascii="GHEA Grapalat" w:hAnsi="GHEA Grapalat" w:cs="Sylfaen"/>
          <w:i/>
          <w:color w:val="000000" w:themeColor="text1"/>
          <w:sz w:val="20"/>
          <w:szCs w:val="20"/>
          <w:lang w:val="pt-BR"/>
        </w:rPr>
        <w:t>դեպքում</w:t>
      </w:r>
      <w:r w:rsidRPr="0051377A">
        <w:rPr>
          <w:rFonts w:ascii="GHEA Grapalat" w:hAnsi="GHEA Grapalat" w:cs="Sylfaen"/>
          <w:i/>
          <w:color w:val="000000" w:themeColor="text1"/>
          <w:sz w:val="20"/>
          <w:szCs w:val="20"/>
          <w:lang w:val="nb-NO"/>
        </w:rPr>
        <w:t xml:space="preserve"> </w:t>
      </w:r>
      <w:r w:rsidRPr="0051377A">
        <w:rPr>
          <w:rFonts w:ascii="GHEA Grapalat" w:hAnsi="GHEA Grapalat" w:cs="Sylfaen"/>
          <w:i/>
          <w:color w:val="000000" w:themeColor="text1"/>
          <w:sz w:val="20"/>
          <w:szCs w:val="20"/>
          <w:lang w:val="pt-BR"/>
        </w:rPr>
        <w:t>պայմանագրի նախագծում</w:t>
      </w:r>
      <w:r w:rsidRPr="0051377A">
        <w:rPr>
          <w:rFonts w:ascii="GHEA Grapalat" w:hAnsi="GHEA Grapalat" w:cs="Sylfaen"/>
          <w:i/>
          <w:color w:val="000000" w:themeColor="text1"/>
          <w:sz w:val="20"/>
          <w:szCs w:val="20"/>
          <w:lang w:val="nb-NO"/>
        </w:rPr>
        <w:t xml:space="preserve"> </w:t>
      </w:r>
      <w:r w:rsidRPr="0051377A">
        <w:rPr>
          <w:rFonts w:ascii="GHEA Grapalat" w:hAnsi="GHEA Grapalat" w:cs="Sylfaen"/>
          <w:i/>
          <w:color w:val="000000" w:themeColor="text1"/>
          <w:sz w:val="20"/>
          <w:szCs w:val="20"/>
          <w:lang w:val="pt-BR"/>
        </w:rPr>
        <w:t>կարող</w:t>
      </w:r>
      <w:r w:rsidRPr="0051377A">
        <w:rPr>
          <w:rFonts w:ascii="GHEA Grapalat" w:hAnsi="GHEA Grapalat" w:cs="Sylfaen"/>
          <w:i/>
          <w:color w:val="000000" w:themeColor="text1"/>
          <w:sz w:val="20"/>
          <w:szCs w:val="20"/>
          <w:lang w:val="nb-NO"/>
        </w:rPr>
        <w:t xml:space="preserve"> </w:t>
      </w:r>
      <w:r w:rsidRPr="0051377A">
        <w:rPr>
          <w:rFonts w:ascii="GHEA Grapalat" w:hAnsi="GHEA Grapalat" w:cs="Sylfaen"/>
          <w:i/>
          <w:color w:val="000000" w:themeColor="text1"/>
          <w:sz w:val="20"/>
          <w:szCs w:val="20"/>
          <w:lang w:val="pt-BR"/>
        </w:rPr>
        <w:t>են</w:t>
      </w:r>
      <w:r w:rsidRPr="0051377A">
        <w:rPr>
          <w:rFonts w:ascii="GHEA Grapalat" w:hAnsi="GHEA Grapalat" w:cs="Sylfaen"/>
          <w:i/>
          <w:color w:val="000000" w:themeColor="text1"/>
          <w:sz w:val="20"/>
          <w:szCs w:val="20"/>
          <w:lang w:val="nb-NO"/>
        </w:rPr>
        <w:t xml:space="preserve"> </w:t>
      </w:r>
      <w:r w:rsidRPr="0051377A">
        <w:rPr>
          <w:rFonts w:ascii="GHEA Grapalat" w:hAnsi="GHEA Grapalat" w:cs="Sylfaen"/>
          <w:i/>
          <w:color w:val="000000" w:themeColor="text1"/>
          <w:sz w:val="20"/>
          <w:szCs w:val="20"/>
          <w:lang w:val="pt-BR"/>
        </w:rPr>
        <w:t>ներառվել</w:t>
      </w:r>
      <w:r w:rsidRPr="0051377A">
        <w:rPr>
          <w:rFonts w:ascii="GHEA Grapalat" w:hAnsi="GHEA Grapalat" w:cs="Sylfaen"/>
          <w:i/>
          <w:color w:val="000000" w:themeColor="text1"/>
          <w:sz w:val="20"/>
          <w:szCs w:val="20"/>
          <w:lang w:val="nb-NO"/>
        </w:rPr>
        <w:t xml:space="preserve"> </w:t>
      </w:r>
      <w:r w:rsidRPr="0051377A">
        <w:rPr>
          <w:rFonts w:ascii="GHEA Grapalat" w:hAnsi="GHEA Grapalat" w:cs="Sylfaen"/>
          <w:i/>
          <w:color w:val="000000" w:themeColor="text1"/>
          <w:sz w:val="20"/>
          <w:szCs w:val="20"/>
          <w:lang w:val="pt-BR"/>
        </w:rPr>
        <w:t>ՀՀ</w:t>
      </w:r>
      <w:r w:rsidRPr="0051377A">
        <w:rPr>
          <w:rFonts w:ascii="GHEA Grapalat" w:hAnsi="GHEA Grapalat" w:cs="Sylfaen"/>
          <w:i/>
          <w:color w:val="000000" w:themeColor="text1"/>
          <w:sz w:val="20"/>
          <w:szCs w:val="20"/>
          <w:lang w:val="nb-NO"/>
        </w:rPr>
        <w:t xml:space="preserve"> </w:t>
      </w:r>
      <w:r w:rsidRPr="0051377A">
        <w:rPr>
          <w:rFonts w:ascii="GHEA Grapalat" w:hAnsi="GHEA Grapalat" w:cs="Sylfaen"/>
          <w:i/>
          <w:color w:val="000000" w:themeColor="text1"/>
          <w:sz w:val="20"/>
          <w:szCs w:val="20"/>
          <w:lang w:val="pt-BR"/>
        </w:rPr>
        <w:t>օրենսդրությանը</w:t>
      </w:r>
      <w:r w:rsidRPr="0051377A">
        <w:rPr>
          <w:rFonts w:ascii="GHEA Grapalat" w:hAnsi="GHEA Grapalat" w:cs="Sylfaen"/>
          <w:i/>
          <w:color w:val="000000" w:themeColor="text1"/>
          <w:sz w:val="20"/>
          <w:szCs w:val="20"/>
          <w:lang w:val="nb-NO"/>
        </w:rPr>
        <w:t xml:space="preserve"> </w:t>
      </w:r>
      <w:r w:rsidRPr="0051377A">
        <w:rPr>
          <w:rFonts w:ascii="GHEA Grapalat" w:hAnsi="GHEA Grapalat" w:cs="Sylfaen"/>
          <w:i/>
          <w:color w:val="000000" w:themeColor="text1"/>
          <w:sz w:val="20"/>
          <w:szCs w:val="20"/>
          <w:lang w:val="pt-BR"/>
        </w:rPr>
        <w:t>չհակասող</w:t>
      </w:r>
      <w:r w:rsidRPr="0051377A">
        <w:rPr>
          <w:rFonts w:ascii="GHEA Grapalat" w:hAnsi="GHEA Grapalat" w:cs="Sylfaen"/>
          <w:i/>
          <w:color w:val="000000" w:themeColor="text1"/>
          <w:sz w:val="20"/>
          <w:szCs w:val="20"/>
          <w:lang w:val="nb-NO"/>
        </w:rPr>
        <w:t xml:space="preserve"> </w:t>
      </w:r>
      <w:r w:rsidRPr="0051377A">
        <w:rPr>
          <w:rFonts w:ascii="GHEA Grapalat" w:hAnsi="GHEA Grapalat" w:cs="Sylfaen"/>
          <w:i/>
          <w:color w:val="000000" w:themeColor="text1"/>
          <w:sz w:val="20"/>
          <w:szCs w:val="20"/>
          <w:lang w:val="pt-BR"/>
        </w:rPr>
        <w:t>դրույթներ</w:t>
      </w:r>
      <w:r w:rsidRPr="0051377A">
        <w:rPr>
          <w:rFonts w:ascii="GHEA Grapalat" w:hAnsi="GHEA Grapalat" w:cs="Sylfaen"/>
          <w:i/>
          <w:color w:val="000000" w:themeColor="text1"/>
          <w:sz w:val="20"/>
          <w:szCs w:val="20"/>
          <w:lang w:val="nb-NO"/>
        </w:rPr>
        <w:t>։</w:t>
      </w:r>
    </w:p>
    <w:p w14:paraId="308F9EAD" w14:textId="77777777" w:rsidR="0044364E" w:rsidRPr="0051377A" w:rsidRDefault="0044364E" w:rsidP="00DF47DB">
      <w:pPr>
        <w:ind w:firstLine="567"/>
        <w:rPr>
          <w:rFonts w:ascii="GHEA Grapalat" w:hAnsi="GHEA Grapalat"/>
          <w:i/>
          <w:color w:val="000000" w:themeColor="text1"/>
          <w:sz w:val="20"/>
          <w:szCs w:val="20"/>
          <w:lang w:val="hy-AM"/>
        </w:rPr>
      </w:pPr>
      <w:r w:rsidRPr="0051377A">
        <w:rPr>
          <w:rFonts w:ascii="GHEA Grapalat" w:hAnsi="GHEA Grapalat"/>
          <w:i/>
          <w:color w:val="000000" w:themeColor="text1"/>
          <w:sz w:val="20"/>
          <w:szCs w:val="20"/>
          <w:lang w:val="hy-AM"/>
        </w:rPr>
        <w:br w:type="page"/>
      </w:r>
    </w:p>
    <w:p w14:paraId="10C71B75" w14:textId="77777777" w:rsidR="0044364E" w:rsidRPr="0051377A" w:rsidRDefault="0044364E" w:rsidP="00DF47DB">
      <w:pPr>
        <w:ind w:firstLine="567"/>
        <w:jc w:val="right"/>
        <w:rPr>
          <w:rFonts w:ascii="GHEA Grapalat" w:hAnsi="GHEA Grapalat"/>
          <w:i/>
          <w:color w:val="000000" w:themeColor="text1"/>
          <w:lang w:val="hy-AM"/>
        </w:rPr>
      </w:pPr>
    </w:p>
    <w:p w14:paraId="41750B5B" w14:textId="77777777" w:rsidR="0044364E" w:rsidRPr="0051377A" w:rsidRDefault="0044364E" w:rsidP="00DF47DB">
      <w:pPr>
        <w:ind w:firstLine="567"/>
        <w:jc w:val="right"/>
        <w:rPr>
          <w:rFonts w:ascii="GHEA Grapalat" w:hAnsi="GHEA Grapalat" w:cs="Arial"/>
          <w:i/>
          <w:color w:val="000000" w:themeColor="text1"/>
          <w:sz w:val="20"/>
          <w:szCs w:val="20"/>
          <w:lang w:val="hy-AM"/>
        </w:rPr>
      </w:pPr>
      <w:r w:rsidRPr="0051377A">
        <w:rPr>
          <w:rFonts w:ascii="GHEA Grapalat" w:hAnsi="GHEA Grapalat" w:cs="Sylfaen"/>
          <w:i/>
          <w:color w:val="000000" w:themeColor="text1"/>
          <w:sz w:val="20"/>
          <w:szCs w:val="20"/>
          <w:lang w:val="hy-AM"/>
        </w:rPr>
        <w:t>Հավելված</w:t>
      </w:r>
      <w:r w:rsidRPr="0051377A">
        <w:rPr>
          <w:rFonts w:ascii="GHEA Grapalat" w:hAnsi="GHEA Grapalat" w:cs="Arial"/>
          <w:i/>
          <w:color w:val="000000" w:themeColor="text1"/>
          <w:sz w:val="20"/>
          <w:szCs w:val="20"/>
          <w:lang w:val="hy-AM"/>
        </w:rPr>
        <w:t xml:space="preserve"> </w:t>
      </w:r>
      <w:r w:rsidRPr="0051377A">
        <w:rPr>
          <w:rFonts w:ascii="GHEA Grapalat" w:hAnsi="GHEA Grapalat" w:cs="Sylfaen"/>
          <w:i/>
          <w:color w:val="000000" w:themeColor="text1"/>
          <w:sz w:val="20"/>
          <w:szCs w:val="20"/>
          <w:lang w:val="hy-AM"/>
        </w:rPr>
        <w:t>թիվ</w:t>
      </w:r>
      <w:r w:rsidRPr="0051377A">
        <w:rPr>
          <w:rFonts w:ascii="GHEA Grapalat" w:hAnsi="GHEA Grapalat" w:cs="Arial"/>
          <w:i/>
          <w:color w:val="000000" w:themeColor="text1"/>
          <w:sz w:val="20"/>
          <w:szCs w:val="20"/>
          <w:lang w:val="hy-AM"/>
        </w:rPr>
        <w:t xml:space="preserve"> 1</w:t>
      </w:r>
    </w:p>
    <w:p w14:paraId="42417036" w14:textId="77777777" w:rsidR="0044364E" w:rsidRPr="0051377A" w:rsidRDefault="0044364E" w:rsidP="00DF47DB">
      <w:pPr>
        <w:ind w:firstLine="567"/>
        <w:jc w:val="right"/>
        <w:rPr>
          <w:rFonts w:ascii="GHEA Grapalat" w:hAnsi="GHEA Grapalat" w:cs="Arial"/>
          <w:i/>
          <w:color w:val="000000" w:themeColor="text1"/>
          <w:sz w:val="20"/>
          <w:szCs w:val="20"/>
          <w:lang w:val="pt-BR"/>
        </w:rPr>
      </w:pPr>
      <w:r w:rsidRPr="0051377A">
        <w:rPr>
          <w:rFonts w:ascii="GHEA Grapalat" w:hAnsi="GHEA Grapalat"/>
          <w:color w:val="000000" w:themeColor="text1"/>
          <w:sz w:val="20"/>
          <w:szCs w:val="20"/>
          <w:lang w:val="hy-AM"/>
        </w:rPr>
        <w:t>«</w:t>
      </w:r>
      <w:r w:rsidRPr="0051377A">
        <w:rPr>
          <w:rFonts w:ascii="GHEA Grapalat" w:hAnsi="GHEA Grapalat"/>
          <w:i/>
          <w:color w:val="000000" w:themeColor="text1"/>
          <w:sz w:val="20"/>
          <w:szCs w:val="20"/>
          <w:lang w:val="pt-BR"/>
        </w:rPr>
        <w:t xml:space="preserve">           </w:t>
      </w:r>
      <w:r w:rsidRPr="0051377A">
        <w:rPr>
          <w:rFonts w:ascii="GHEA Grapalat" w:hAnsi="GHEA Grapalat"/>
          <w:color w:val="000000" w:themeColor="text1"/>
          <w:sz w:val="20"/>
          <w:szCs w:val="20"/>
          <w:lang w:val="hy-AM"/>
        </w:rPr>
        <w:t>»</w:t>
      </w:r>
      <w:r w:rsidRPr="0051377A">
        <w:rPr>
          <w:rFonts w:ascii="GHEA Grapalat" w:hAnsi="GHEA Grapalat"/>
          <w:i/>
          <w:color w:val="000000" w:themeColor="text1"/>
          <w:sz w:val="20"/>
          <w:szCs w:val="20"/>
          <w:lang w:val="pt-BR"/>
        </w:rPr>
        <w:t xml:space="preserve">                  20   </w:t>
      </w:r>
      <w:r w:rsidRPr="0051377A">
        <w:rPr>
          <w:rFonts w:ascii="GHEA Grapalat" w:hAnsi="GHEA Grapalat" w:cs="Sylfaen"/>
          <w:i/>
          <w:color w:val="000000" w:themeColor="text1"/>
          <w:sz w:val="20"/>
          <w:szCs w:val="20"/>
          <w:lang w:val="pt-BR"/>
        </w:rPr>
        <w:t>թ</w:t>
      </w:r>
      <w:r w:rsidRPr="0051377A">
        <w:rPr>
          <w:rFonts w:ascii="GHEA Grapalat" w:hAnsi="GHEA Grapalat" w:cs="Arial"/>
          <w:i/>
          <w:color w:val="000000" w:themeColor="text1"/>
          <w:sz w:val="20"/>
          <w:szCs w:val="20"/>
          <w:lang w:val="pt-BR"/>
        </w:rPr>
        <w:t xml:space="preserve">. </w:t>
      </w:r>
      <w:r w:rsidRPr="0051377A">
        <w:rPr>
          <w:rFonts w:ascii="GHEA Grapalat" w:hAnsi="GHEA Grapalat"/>
          <w:i/>
          <w:color w:val="000000" w:themeColor="text1"/>
          <w:sz w:val="20"/>
          <w:szCs w:val="20"/>
          <w:lang w:val="pt-BR"/>
        </w:rPr>
        <w:t xml:space="preserve"> </w:t>
      </w:r>
      <w:r w:rsidRPr="0051377A">
        <w:rPr>
          <w:rFonts w:ascii="GHEA Grapalat" w:hAnsi="GHEA Grapalat" w:cs="Sylfaen"/>
          <w:i/>
          <w:color w:val="000000" w:themeColor="text1"/>
          <w:sz w:val="20"/>
          <w:szCs w:val="20"/>
          <w:lang w:val="pt-BR"/>
        </w:rPr>
        <w:t>կնքված</w:t>
      </w:r>
      <w:r w:rsidRPr="0051377A">
        <w:rPr>
          <w:rFonts w:ascii="GHEA Grapalat" w:hAnsi="GHEA Grapalat" w:cs="Arial"/>
          <w:i/>
          <w:color w:val="000000" w:themeColor="text1"/>
          <w:sz w:val="20"/>
          <w:szCs w:val="20"/>
          <w:lang w:val="pt-BR"/>
        </w:rPr>
        <w:t xml:space="preserve"> </w:t>
      </w:r>
    </w:p>
    <w:p w14:paraId="637A8C66" w14:textId="77777777" w:rsidR="0044364E" w:rsidRPr="0051377A" w:rsidRDefault="0044364E" w:rsidP="00DF47DB">
      <w:pPr>
        <w:jc w:val="right"/>
        <w:rPr>
          <w:rFonts w:ascii="GHEA Grapalat" w:hAnsi="GHEA Grapalat" w:cs="Arial"/>
          <w:i/>
          <w:color w:val="000000" w:themeColor="text1"/>
          <w:sz w:val="20"/>
          <w:szCs w:val="20"/>
          <w:lang w:val="pt-BR"/>
        </w:rPr>
      </w:pPr>
      <w:r w:rsidRPr="0051377A">
        <w:rPr>
          <w:rFonts w:ascii="GHEA Grapalat" w:hAnsi="GHEA Grapalat" w:cs="Sylfaen"/>
          <w:i/>
          <w:color w:val="000000" w:themeColor="text1"/>
          <w:sz w:val="20"/>
          <w:szCs w:val="20"/>
          <w:lang w:val="pt-BR"/>
        </w:rPr>
        <w:t>ծածկագրով պայմանագրի</w:t>
      </w:r>
    </w:p>
    <w:p w14:paraId="6F691B84" w14:textId="77777777" w:rsidR="0044364E" w:rsidRPr="0051377A" w:rsidRDefault="0044364E" w:rsidP="00DF47DB">
      <w:pPr>
        <w:jc w:val="center"/>
        <w:rPr>
          <w:rFonts w:ascii="GHEA Grapalat" w:hAnsi="GHEA Grapalat" w:cs="Sylfaen"/>
          <w:b/>
          <w:color w:val="000000" w:themeColor="text1"/>
          <w:lang w:val="hy-AM"/>
        </w:rPr>
      </w:pPr>
    </w:p>
    <w:p w14:paraId="2E517776" w14:textId="77777777" w:rsidR="0044364E" w:rsidRPr="0051377A" w:rsidRDefault="0044364E" w:rsidP="00DF47DB">
      <w:pPr>
        <w:jc w:val="center"/>
        <w:rPr>
          <w:rFonts w:ascii="GHEA Grapalat" w:hAnsi="GHEA Grapalat"/>
          <w:b/>
          <w:color w:val="000000" w:themeColor="text1"/>
          <w:lang w:val="hy-AM"/>
        </w:rPr>
      </w:pPr>
    </w:p>
    <w:p w14:paraId="0660C1E9" w14:textId="77777777" w:rsidR="0044364E" w:rsidRPr="0051377A" w:rsidRDefault="0044364E" w:rsidP="00DF47DB">
      <w:pPr>
        <w:jc w:val="center"/>
        <w:rPr>
          <w:rFonts w:ascii="GHEA Grapalat" w:hAnsi="GHEA Grapalat"/>
          <w:b/>
          <w:color w:val="000000" w:themeColor="text1"/>
          <w:lang w:val="hy-AM"/>
        </w:rPr>
      </w:pPr>
    </w:p>
    <w:p w14:paraId="48FBCB88" w14:textId="77777777" w:rsidR="0044364E" w:rsidRPr="0051377A" w:rsidRDefault="0044364E" w:rsidP="00DF47DB">
      <w:pPr>
        <w:jc w:val="center"/>
        <w:rPr>
          <w:rFonts w:ascii="GHEA Grapalat" w:hAnsi="GHEA Grapalat"/>
          <w:b/>
          <w:color w:val="000000" w:themeColor="text1"/>
          <w:lang w:val="hy-AM"/>
        </w:rPr>
      </w:pPr>
    </w:p>
    <w:p w14:paraId="7EBBE99C" w14:textId="77777777" w:rsidR="0044364E" w:rsidRPr="0051377A" w:rsidRDefault="0044364E" w:rsidP="00DF47DB">
      <w:pPr>
        <w:jc w:val="center"/>
        <w:rPr>
          <w:rFonts w:ascii="GHEA Grapalat" w:hAnsi="GHEA Grapalat" w:cs="Arial"/>
          <w:b/>
          <w:color w:val="000000" w:themeColor="text1"/>
          <w:lang w:val="hy-AM"/>
        </w:rPr>
      </w:pPr>
      <w:r w:rsidRPr="0051377A">
        <w:rPr>
          <w:rFonts w:ascii="GHEA Grapalat" w:hAnsi="GHEA Grapalat" w:cs="Sylfaen"/>
          <w:b/>
          <w:color w:val="000000" w:themeColor="text1"/>
          <w:lang w:val="hy-AM"/>
        </w:rPr>
        <w:t>ԾԱՎԱԼԱԹԵՐԹ</w:t>
      </w:r>
      <w:r w:rsidRPr="0051377A">
        <w:rPr>
          <w:rFonts w:ascii="GHEA Grapalat" w:hAnsi="GHEA Grapalat" w:cs="Arial"/>
          <w:b/>
          <w:color w:val="000000" w:themeColor="text1"/>
          <w:lang w:val="hy-AM"/>
        </w:rPr>
        <w:t>-</w:t>
      </w:r>
      <w:r w:rsidRPr="0051377A">
        <w:rPr>
          <w:rFonts w:ascii="GHEA Grapalat" w:hAnsi="GHEA Grapalat" w:cs="Sylfaen"/>
          <w:b/>
          <w:color w:val="000000" w:themeColor="text1"/>
          <w:lang w:val="hy-AM"/>
        </w:rPr>
        <w:t>ՆԱԽԱՀԱՇԻՎ*</w:t>
      </w:r>
      <w:r w:rsidRPr="0051377A">
        <w:rPr>
          <w:rFonts w:ascii="GHEA Grapalat" w:hAnsi="GHEA Grapalat" w:cs="Sylfaen"/>
          <w:b/>
          <w:color w:val="000000" w:themeColor="text1"/>
          <w:vertAlign w:val="superscript"/>
          <w:lang w:val="hy-AM"/>
        </w:rPr>
        <w:t>48</w:t>
      </w:r>
      <w:r w:rsidRPr="0051377A">
        <w:rPr>
          <w:rStyle w:val="FootnoteReference"/>
          <w:rFonts w:ascii="GHEA Grapalat" w:hAnsi="GHEA Grapalat" w:cs="Sylfaen"/>
          <w:b/>
          <w:color w:val="000000" w:themeColor="text1"/>
          <w:lang w:val="hy-AM"/>
        </w:rPr>
        <w:footnoteReference w:id="11"/>
      </w:r>
    </w:p>
    <w:p w14:paraId="09FDF146" w14:textId="77777777" w:rsidR="0044364E" w:rsidRPr="0051377A" w:rsidRDefault="0044364E" w:rsidP="00DF47DB">
      <w:pPr>
        <w:ind w:firstLine="567"/>
        <w:jc w:val="right"/>
        <w:rPr>
          <w:rFonts w:ascii="GHEA Grapalat" w:hAnsi="GHEA Grapalat"/>
          <w:i/>
          <w:color w:val="000000" w:themeColor="text1"/>
          <w:lang w:val="hy-AM"/>
        </w:rPr>
      </w:pPr>
    </w:p>
    <w:p w14:paraId="6E1DB79C" w14:textId="378A8EAD" w:rsidR="0044364E" w:rsidRPr="0051377A" w:rsidRDefault="0044364E" w:rsidP="00DF47DB">
      <w:pPr>
        <w:ind w:firstLine="567"/>
        <w:jc w:val="center"/>
        <w:rPr>
          <w:rFonts w:ascii="GHEA Grapalat" w:hAnsi="GHEA Grapalat"/>
          <w:b/>
          <w:color w:val="000000" w:themeColor="text1"/>
          <w:sz w:val="20"/>
          <w:lang w:val="pt-BR"/>
        </w:rPr>
      </w:pPr>
      <w:r w:rsidRPr="0051377A">
        <w:rPr>
          <w:rFonts w:ascii="GHEA Grapalat" w:hAnsi="GHEA Grapalat" w:cs="Sylfaen"/>
          <w:b/>
          <w:color w:val="000000" w:themeColor="text1"/>
          <w:sz w:val="20"/>
          <w:lang w:val="pt-BR"/>
        </w:rPr>
        <w:t>«</w:t>
      </w:r>
      <w:r w:rsidR="00B12DFB" w:rsidRPr="0051377A">
        <w:rPr>
          <w:rFonts w:ascii="GHEA Grapalat" w:hAnsi="GHEA Grapalat" w:cs="Sylfaen"/>
          <w:b/>
          <w:color w:val="000000" w:themeColor="text1"/>
          <w:sz w:val="20"/>
          <w:lang w:val="pt-BR"/>
        </w:rPr>
        <w:t>ԳՈՂԹ ՀԱՄԱՅՆՔԻ ՄԱՆԿԱՊԱՐՏԵԶԻ ՎԵՐԱԿԱՌՈՒՑՄԱՆ ԱՇԽԱՏԱՆՔՆԵՐԻ»</w:t>
      </w:r>
      <w:r w:rsidRPr="0051377A">
        <w:rPr>
          <w:rFonts w:ascii="GHEA Grapalat" w:hAnsi="GHEA Grapalat" w:cs="Times Armenian"/>
          <w:b/>
          <w:color w:val="000000" w:themeColor="text1"/>
          <w:sz w:val="20"/>
          <w:lang w:val="pt-BR"/>
        </w:rPr>
        <w:t xml:space="preserve"> </w:t>
      </w:r>
      <w:r w:rsidRPr="0051377A">
        <w:rPr>
          <w:rFonts w:ascii="GHEA Grapalat" w:hAnsi="GHEA Grapalat" w:cs="Sylfaen"/>
          <w:b/>
          <w:color w:val="000000" w:themeColor="text1"/>
          <w:sz w:val="20"/>
          <w:lang w:val="pt-BR"/>
        </w:rPr>
        <w:t>ԱՇԽԱՏԱՆՔՆԵՐԻ</w:t>
      </w:r>
      <w:r w:rsidRPr="0051377A">
        <w:rPr>
          <w:rFonts w:ascii="GHEA Grapalat" w:hAnsi="GHEA Grapalat" w:cs="Times Armenian"/>
          <w:b/>
          <w:color w:val="000000" w:themeColor="text1"/>
          <w:sz w:val="20"/>
          <w:lang w:val="pt-BR"/>
        </w:rPr>
        <w:t xml:space="preserve"> </w:t>
      </w:r>
      <w:r w:rsidRPr="0051377A">
        <w:rPr>
          <w:rFonts w:ascii="GHEA Grapalat" w:hAnsi="GHEA Grapalat" w:cs="Sylfaen"/>
          <w:b/>
          <w:color w:val="000000" w:themeColor="text1"/>
          <w:sz w:val="20"/>
          <w:lang w:val="pt-BR"/>
        </w:rPr>
        <w:t>ԿԱՏԱՐՄԱՆ</w:t>
      </w:r>
    </w:p>
    <w:p w14:paraId="0519C9D2" w14:textId="77777777" w:rsidR="0044364E" w:rsidRPr="0051377A" w:rsidRDefault="0044364E" w:rsidP="00DF47DB">
      <w:pPr>
        <w:ind w:firstLine="567"/>
        <w:jc w:val="right"/>
        <w:rPr>
          <w:rFonts w:ascii="GHEA Grapalat" w:hAnsi="GHEA Grapalat"/>
          <w:i/>
          <w:color w:val="000000" w:themeColor="text1"/>
          <w:lang w:val="pt-BR"/>
        </w:rPr>
      </w:pPr>
    </w:p>
    <w:p w14:paraId="4960315D" w14:textId="77777777" w:rsidR="0044364E" w:rsidRPr="0051377A" w:rsidRDefault="0044364E" w:rsidP="00DF47DB">
      <w:pPr>
        <w:ind w:firstLine="567"/>
        <w:jc w:val="right"/>
        <w:rPr>
          <w:rFonts w:ascii="GHEA Grapalat" w:hAnsi="GHEA Grapalat"/>
          <w:i/>
          <w:color w:val="000000" w:themeColor="text1"/>
          <w:lang w:val="pt-BR"/>
        </w:rPr>
      </w:pPr>
    </w:p>
    <w:p w14:paraId="0A529FD8" w14:textId="77777777" w:rsidR="0044364E" w:rsidRPr="0051377A" w:rsidRDefault="0044364E" w:rsidP="00DF47DB">
      <w:pPr>
        <w:ind w:firstLine="567"/>
        <w:jc w:val="right"/>
        <w:rPr>
          <w:rFonts w:ascii="GHEA Grapalat" w:hAnsi="GHEA Grapalat"/>
          <w:i/>
          <w:color w:val="000000" w:themeColor="text1"/>
          <w:lang w:val="pt-BR"/>
        </w:rPr>
      </w:pPr>
    </w:p>
    <w:p w14:paraId="49986EAC" w14:textId="77777777" w:rsidR="0031795F" w:rsidRPr="0051377A" w:rsidRDefault="0031795F" w:rsidP="0031795F">
      <w:pPr>
        <w:ind w:firstLine="567"/>
        <w:jc w:val="both"/>
        <w:rPr>
          <w:rFonts w:ascii="GHEA Grapalat" w:hAnsi="GHEA Grapalat"/>
          <w:i/>
          <w:color w:val="000000" w:themeColor="text1"/>
          <w:sz w:val="22"/>
          <w:szCs w:val="22"/>
          <w:lang w:val="pt-BR"/>
        </w:rPr>
      </w:pPr>
      <w:r w:rsidRPr="0051377A">
        <w:rPr>
          <w:rFonts w:ascii="GHEA Grapalat" w:hAnsi="GHEA Grapalat" w:cs="Sylfaen"/>
          <w:b/>
          <w:color w:val="000000" w:themeColor="text1"/>
          <w:sz w:val="22"/>
          <w:szCs w:val="22"/>
          <w:lang w:val="hy-AM"/>
        </w:rPr>
        <w:t>Առևտրային նշանին, ֆիրմային անվանմանը, արտոնագրին, էսքիզին կամ մոդելին, ծագման երկրին կամ կոնկրետ աղբյուրին կամ արտադրողին հղումների դեպքում հասկանալ «կամ համարժեք» բառերը</w:t>
      </w:r>
    </w:p>
    <w:p w14:paraId="2FB9FE13" w14:textId="77777777" w:rsidR="0044364E" w:rsidRPr="0051377A" w:rsidRDefault="0044364E" w:rsidP="00DF47DB">
      <w:pPr>
        <w:ind w:firstLine="567"/>
        <w:jc w:val="right"/>
        <w:rPr>
          <w:rFonts w:ascii="GHEA Grapalat" w:hAnsi="GHEA Grapalat"/>
          <w:i/>
          <w:color w:val="000000" w:themeColor="text1"/>
          <w:lang w:val="pt-BR"/>
        </w:rPr>
      </w:pPr>
    </w:p>
    <w:p w14:paraId="0D54E830" w14:textId="77777777" w:rsidR="0044364E" w:rsidRPr="0051377A" w:rsidRDefault="0044364E" w:rsidP="00DF47DB">
      <w:pPr>
        <w:ind w:firstLine="567"/>
        <w:jc w:val="right"/>
        <w:rPr>
          <w:rFonts w:ascii="GHEA Grapalat" w:hAnsi="GHEA Grapalat"/>
          <w:i/>
          <w:color w:val="000000" w:themeColor="text1"/>
          <w:lang w:val="pt-BR"/>
        </w:rPr>
      </w:pPr>
    </w:p>
    <w:p w14:paraId="0D5C1F48" w14:textId="77777777" w:rsidR="0044364E" w:rsidRPr="0051377A" w:rsidRDefault="0044364E" w:rsidP="00DF47DB">
      <w:pPr>
        <w:ind w:firstLine="567"/>
        <w:jc w:val="right"/>
        <w:rPr>
          <w:rFonts w:ascii="GHEA Grapalat" w:hAnsi="GHEA Grapalat"/>
          <w:i/>
          <w:color w:val="000000" w:themeColor="text1"/>
          <w:lang w:val="pt-BR"/>
        </w:rPr>
      </w:pPr>
    </w:p>
    <w:p w14:paraId="2228B638" w14:textId="77777777" w:rsidR="0044364E" w:rsidRPr="0051377A" w:rsidRDefault="0044364E" w:rsidP="00DF47DB">
      <w:pPr>
        <w:ind w:firstLine="567"/>
        <w:jc w:val="right"/>
        <w:rPr>
          <w:rFonts w:ascii="GHEA Grapalat" w:hAnsi="GHEA Grapalat"/>
          <w:i/>
          <w:color w:val="000000" w:themeColor="text1"/>
          <w:lang w:val="pt-BR"/>
        </w:rPr>
      </w:pPr>
    </w:p>
    <w:p w14:paraId="0EE34A81" w14:textId="77777777" w:rsidR="0044364E" w:rsidRPr="0051377A" w:rsidRDefault="0044364E" w:rsidP="00DF47DB">
      <w:pPr>
        <w:ind w:firstLine="567"/>
        <w:jc w:val="right"/>
        <w:rPr>
          <w:rFonts w:ascii="GHEA Grapalat" w:hAnsi="GHEA Grapalat"/>
          <w:i/>
          <w:color w:val="000000" w:themeColor="text1"/>
          <w:lang w:val="pt-BR"/>
        </w:rPr>
      </w:pPr>
    </w:p>
    <w:p w14:paraId="40ADE744" w14:textId="77777777" w:rsidR="0044364E" w:rsidRPr="0051377A" w:rsidRDefault="0044364E" w:rsidP="00DF47DB">
      <w:pPr>
        <w:ind w:firstLine="567"/>
        <w:jc w:val="right"/>
        <w:rPr>
          <w:rFonts w:ascii="GHEA Grapalat" w:hAnsi="GHEA Grapalat"/>
          <w:i/>
          <w:color w:val="000000" w:themeColor="text1"/>
          <w:lang w:val="pt-BR"/>
        </w:rPr>
      </w:pPr>
    </w:p>
    <w:p w14:paraId="6A8E0294" w14:textId="77777777" w:rsidR="0044364E" w:rsidRPr="0051377A" w:rsidRDefault="0044364E" w:rsidP="00DF47DB">
      <w:pPr>
        <w:ind w:firstLine="567"/>
        <w:jc w:val="right"/>
        <w:rPr>
          <w:rFonts w:ascii="GHEA Grapalat" w:hAnsi="GHEA Grapalat"/>
          <w:i/>
          <w:color w:val="000000" w:themeColor="text1"/>
          <w:lang w:val="pt-BR"/>
        </w:rPr>
      </w:pPr>
    </w:p>
    <w:p w14:paraId="6505D0AA" w14:textId="7DCE272F" w:rsidR="0044364E" w:rsidRPr="0051377A" w:rsidRDefault="0044364E" w:rsidP="00DF47DB">
      <w:pPr>
        <w:rPr>
          <w:rFonts w:ascii="GHEA Grapalat" w:hAnsi="GHEA Grapalat"/>
          <w:i/>
          <w:color w:val="000000" w:themeColor="text1"/>
          <w:lang w:val="pt-BR"/>
        </w:rPr>
      </w:pPr>
      <w:r w:rsidRPr="0051377A">
        <w:rPr>
          <w:rFonts w:ascii="GHEA Grapalat" w:hAnsi="GHEA Grapalat" w:cs="Sylfaen"/>
          <w:color w:val="000000" w:themeColor="text1"/>
          <w:sz w:val="22"/>
          <w:szCs w:val="22"/>
          <w:lang w:val="af-ZA"/>
        </w:rPr>
        <w:t xml:space="preserve">* Կապալառուն աշխատանքները կատարում է </w:t>
      </w:r>
      <w:r w:rsidR="00B12DFB" w:rsidRPr="0051377A">
        <w:rPr>
          <w:rFonts w:ascii="GHEA Grapalat" w:hAnsi="GHEA Grapalat"/>
          <w:b/>
          <w:i/>
          <w:color w:val="000000" w:themeColor="text1"/>
          <w:lang w:val="hy-AM"/>
        </w:rPr>
        <w:t>Կոտայքի մարզ, գ. Գողթ, Հրապարակի 1</w:t>
      </w:r>
      <w:r w:rsidRPr="0051377A">
        <w:rPr>
          <w:rFonts w:ascii="GHEA Grapalat" w:hAnsi="GHEA Grapalat" w:cs="Sylfaen"/>
          <w:color w:val="000000" w:themeColor="text1"/>
          <w:sz w:val="22"/>
          <w:szCs w:val="22"/>
          <w:lang w:val="af-ZA"/>
        </w:rPr>
        <w:t xml:space="preserve"> հասցեում:</w:t>
      </w:r>
    </w:p>
    <w:p w14:paraId="2B22EEFD" w14:textId="77777777" w:rsidR="0044364E" w:rsidRPr="0051377A" w:rsidRDefault="0044364E" w:rsidP="00DF47DB">
      <w:pPr>
        <w:ind w:firstLine="567"/>
        <w:jc w:val="right"/>
        <w:rPr>
          <w:rFonts w:ascii="GHEA Grapalat" w:hAnsi="GHEA Grapalat"/>
          <w:i/>
          <w:color w:val="000000" w:themeColor="text1"/>
          <w:lang w:val="pt-BR"/>
        </w:rPr>
      </w:pPr>
    </w:p>
    <w:p w14:paraId="76372298" w14:textId="77777777" w:rsidR="0044364E" w:rsidRPr="0051377A" w:rsidRDefault="0044364E" w:rsidP="00DF47DB">
      <w:pPr>
        <w:ind w:firstLine="567"/>
        <w:jc w:val="right"/>
        <w:rPr>
          <w:rFonts w:ascii="GHEA Grapalat" w:hAnsi="GHEA Grapalat"/>
          <w:i/>
          <w:color w:val="000000" w:themeColor="text1"/>
          <w:lang w:val="pt-BR"/>
        </w:rPr>
      </w:pPr>
    </w:p>
    <w:p w14:paraId="3C371462" w14:textId="77777777" w:rsidR="0044364E" w:rsidRPr="0051377A" w:rsidRDefault="0044364E" w:rsidP="00DF47DB">
      <w:pPr>
        <w:ind w:firstLine="567"/>
        <w:jc w:val="right"/>
        <w:rPr>
          <w:rFonts w:ascii="GHEA Grapalat" w:hAnsi="GHEA Grapalat"/>
          <w:i/>
          <w:color w:val="000000" w:themeColor="text1"/>
          <w:lang w:val="pt-BR"/>
        </w:rPr>
      </w:pPr>
    </w:p>
    <w:p w14:paraId="2815D47C" w14:textId="77777777" w:rsidR="0044364E" w:rsidRPr="0051377A" w:rsidRDefault="0044364E" w:rsidP="00DF47DB">
      <w:pPr>
        <w:ind w:firstLine="567"/>
        <w:jc w:val="right"/>
        <w:rPr>
          <w:rFonts w:ascii="GHEA Grapalat" w:hAnsi="GHEA Grapalat"/>
          <w:i/>
          <w:color w:val="000000" w:themeColor="text1"/>
          <w:lang w:val="pt-BR"/>
        </w:rPr>
      </w:pPr>
    </w:p>
    <w:tbl>
      <w:tblPr>
        <w:tblW w:w="9639" w:type="dxa"/>
        <w:jc w:val="center"/>
        <w:tblLayout w:type="fixed"/>
        <w:tblLook w:val="0000" w:firstRow="0" w:lastRow="0" w:firstColumn="0" w:lastColumn="0" w:noHBand="0" w:noVBand="0"/>
      </w:tblPr>
      <w:tblGrid>
        <w:gridCol w:w="4536"/>
        <w:gridCol w:w="760"/>
        <w:gridCol w:w="4343"/>
      </w:tblGrid>
      <w:tr w:rsidR="0044364E" w:rsidRPr="0051377A" w14:paraId="24DB385B" w14:textId="77777777" w:rsidTr="00213985">
        <w:trPr>
          <w:jc w:val="center"/>
        </w:trPr>
        <w:tc>
          <w:tcPr>
            <w:tcW w:w="4536" w:type="dxa"/>
          </w:tcPr>
          <w:p w14:paraId="68856D90" w14:textId="77777777" w:rsidR="0044364E" w:rsidRPr="0051377A" w:rsidRDefault="0044364E" w:rsidP="00DF47DB">
            <w:pPr>
              <w:jc w:val="center"/>
              <w:rPr>
                <w:rFonts w:ascii="GHEA Grapalat" w:hAnsi="GHEA Grapalat" w:cs="Sylfaen"/>
                <w:b/>
                <w:bCs/>
                <w:color w:val="000000" w:themeColor="text1"/>
                <w:lang w:val="nb-NO"/>
              </w:rPr>
            </w:pPr>
            <w:r w:rsidRPr="0051377A">
              <w:rPr>
                <w:rFonts w:ascii="GHEA Grapalat" w:hAnsi="GHEA Grapalat" w:cs="Sylfaen"/>
                <w:b/>
                <w:bCs/>
                <w:color w:val="000000" w:themeColor="text1"/>
                <w:lang w:val="nb-NO"/>
              </w:rPr>
              <w:t>ՊԱՏՎԻՐԱՏՈՒ</w:t>
            </w:r>
          </w:p>
          <w:p w14:paraId="61C92951" w14:textId="77777777" w:rsidR="0044364E" w:rsidRPr="0051377A" w:rsidRDefault="0044364E" w:rsidP="00DF47DB">
            <w:pPr>
              <w:rPr>
                <w:rFonts w:ascii="GHEA Grapalat" w:hAnsi="GHEA Grapalat"/>
                <w:color w:val="000000" w:themeColor="text1"/>
                <w:sz w:val="22"/>
                <w:szCs w:val="22"/>
                <w:lang w:val="ru-RU"/>
              </w:rPr>
            </w:pPr>
          </w:p>
          <w:p w14:paraId="7D42F9DD" w14:textId="77777777" w:rsidR="0044364E" w:rsidRPr="0051377A" w:rsidRDefault="0044364E" w:rsidP="00DF47DB">
            <w:pPr>
              <w:rPr>
                <w:rFonts w:ascii="GHEA Grapalat" w:hAnsi="GHEA Grapalat"/>
                <w:color w:val="000000" w:themeColor="text1"/>
                <w:lang w:val="ru-RU"/>
              </w:rPr>
            </w:pPr>
          </w:p>
          <w:p w14:paraId="0D7893A4" w14:textId="77777777" w:rsidR="0044364E" w:rsidRPr="0051377A" w:rsidRDefault="0044364E" w:rsidP="00DF47DB">
            <w:pPr>
              <w:jc w:val="center"/>
              <w:rPr>
                <w:rFonts w:ascii="GHEA Grapalat" w:hAnsi="GHEA Grapalat"/>
                <w:color w:val="000000" w:themeColor="text1"/>
                <w:lang w:val="ru-RU"/>
              </w:rPr>
            </w:pPr>
            <w:r w:rsidRPr="0051377A">
              <w:rPr>
                <w:rFonts w:ascii="GHEA Grapalat" w:hAnsi="GHEA Grapalat"/>
                <w:color w:val="000000" w:themeColor="text1"/>
                <w:lang w:val="ru-RU"/>
              </w:rPr>
              <w:t>---------------------------------</w:t>
            </w:r>
          </w:p>
          <w:p w14:paraId="65C4B3E5"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olor w:val="000000" w:themeColor="text1"/>
                <w:sz w:val="18"/>
                <w:szCs w:val="18"/>
              </w:rPr>
              <w:t>/</w:t>
            </w:r>
            <w:r w:rsidRPr="0051377A">
              <w:rPr>
                <w:rFonts w:ascii="GHEA Grapalat" w:hAnsi="GHEA Grapalat" w:cs="Sylfaen"/>
                <w:color w:val="000000" w:themeColor="text1"/>
                <w:sz w:val="18"/>
                <w:szCs w:val="18"/>
                <w:lang w:val="ru-RU"/>
              </w:rPr>
              <w:t>ստորագրություն</w:t>
            </w:r>
            <w:r w:rsidRPr="0051377A">
              <w:rPr>
                <w:rFonts w:ascii="GHEA Grapalat" w:hAnsi="GHEA Grapalat"/>
                <w:color w:val="000000" w:themeColor="text1"/>
                <w:sz w:val="18"/>
                <w:szCs w:val="18"/>
              </w:rPr>
              <w:t>/</w:t>
            </w:r>
          </w:p>
          <w:p w14:paraId="463656AC" w14:textId="77777777" w:rsidR="0044364E" w:rsidRPr="0051377A" w:rsidRDefault="0044364E" w:rsidP="00DF47DB">
            <w:pPr>
              <w:jc w:val="center"/>
              <w:rPr>
                <w:rFonts w:ascii="GHEA Grapalat" w:hAnsi="GHEA Grapalat"/>
                <w:color w:val="000000" w:themeColor="text1"/>
                <w:sz w:val="18"/>
                <w:szCs w:val="18"/>
                <w:lang w:val="ru-RU"/>
              </w:rPr>
            </w:pPr>
            <w:r w:rsidRPr="0051377A">
              <w:rPr>
                <w:rFonts w:ascii="GHEA Grapalat" w:hAnsi="GHEA Grapalat" w:cs="Sylfaen"/>
                <w:color w:val="000000" w:themeColor="text1"/>
                <w:sz w:val="18"/>
                <w:szCs w:val="18"/>
                <w:lang w:val="ru-RU"/>
              </w:rPr>
              <w:t>Կ</w:t>
            </w:r>
            <w:r w:rsidRPr="0051377A">
              <w:rPr>
                <w:rFonts w:ascii="GHEA Grapalat" w:hAnsi="GHEA Grapalat"/>
                <w:color w:val="000000" w:themeColor="text1"/>
                <w:sz w:val="18"/>
                <w:szCs w:val="18"/>
                <w:lang w:val="ru-RU"/>
              </w:rPr>
              <w:t>.</w:t>
            </w:r>
            <w:r w:rsidRPr="0051377A">
              <w:rPr>
                <w:rFonts w:ascii="GHEA Grapalat" w:hAnsi="GHEA Grapalat" w:cs="Sylfaen"/>
                <w:color w:val="000000" w:themeColor="text1"/>
                <w:sz w:val="18"/>
                <w:szCs w:val="18"/>
                <w:lang w:val="ru-RU"/>
              </w:rPr>
              <w:t>Տ</w:t>
            </w:r>
          </w:p>
        </w:tc>
        <w:tc>
          <w:tcPr>
            <w:tcW w:w="760" w:type="dxa"/>
          </w:tcPr>
          <w:p w14:paraId="2DA7CF57" w14:textId="77777777" w:rsidR="0044364E" w:rsidRPr="0051377A" w:rsidRDefault="0044364E" w:rsidP="00DF47DB">
            <w:pPr>
              <w:jc w:val="center"/>
              <w:rPr>
                <w:rFonts w:ascii="GHEA Grapalat" w:hAnsi="GHEA Grapalat"/>
                <w:color w:val="000000" w:themeColor="text1"/>
                <w:lang w:val="ru-RU"/>
              </w:rPr>
            </w:pPr>
          </w:p>
        </w:tc>
        <w:tc>
          <w:tcPr>
            <w:tcW w:w="4343" w:type="dxa"/>
          </w:tcPr>
          <w:p w14:paraId="19CA01B1" w14:textId="77777777" w:rsidR="0044364E" w:rsidRPr="0051377A" w:rsidRDefault="0044364E" w:rsidP="00DF47DB">
            <w:pPr>
              <w:jc w:val="center"/>
              <w:rPr>
                <w:rFonts w:ascii="GHEA Grapalat" w:hAnsi="GHEA Grapalat" w:cs="Sylfaen"/>
                <w:b/>
                <w:bCs/>
                <w:color w:val="000000" w:themeColor="text1"/>
                <w:lang w:val="ru-RU"/>
              </w:rPr>
            </w:pPr>
            <w:r w:rsidRPr="0051377A">
              <w:rPr>
                <w:rFonts w:ascii="GHEA Grapalat" w:hAnsi="GHEA Grapalat" w:cs="Sylfaen"/>
                <w:b/>
                <w:bCs/>
                <w:color w:val="000000" w:themeColor="text1"/>
                <w:lang w:val="pt-BR"/>
              </w:rPr>
              <w:t>ԿԱՊԱԼԱՌՈՒ</w:t>
            </w:r>
          </w:p>
          <w:p w14:paraId="75AFA8E8" w14:textId="77777777" w:rsidR="0044364E" w:rsidRPr="0051377A" w:rsidRDefault="0044364E" w:rsidP="00DF47DB">
            <w:pPr>
              <w:jc w:val="center"/>
              <w:rPr>
                <w:rFonts w:ascii="GHEA Grapalat" w:hAnsi="GHEA Grapalat"/>
                <w:color w:val="000000" w:themeColor="text1"/>
                <w:lang w:val="ru-RU"/>
              </w:rPr>
            </w:pPr>
          </w:p>
          <w:p w14:paraId="6EEFC2AA" w14:textId="77777777" w:rsidR="0044364E" w:rsidRPr="0051377A" w:rsidRDefault="0044364E" w:rsidP="00DF47DB">
            <w:pPr>
              <w:jc w:val="center"/>
              <w:rPr>
                <w:rFonts w:ascii="GHEA Grapalat" w:hAnsi="GHEA Grapalat"/>
                <w:color w:val="000000" w:themeColor="text1"/>
                <w:lang w:val="ru-RU"/>
              </w:rPr>
            </w:pPr>
          </w:p>
          <w:p w14:paraId="7F0BF3A8" w14:textId="77777777" w:rsidR="0044364E" w:rsidRPr="0051377A" w:rsidRDefault="0044364E" w:rsidP="00DF47DB">
            <w:pPr>
              <w:jc w:val="center"/>
              <w:rPr>
                <w:rFonts w:ascii="GHEA Grapalat" w:hAnsi="GHEA Grapalat"/>
                <w:color w:val="000000" w:themeColor="text1"/>
                <w:lang w:val="ru-RU"/>
              </w:rPr>
            </w:pPr>
            <w:r w:rsidRPr="0051377A">
              <w:rPr>
                <w:rFonts w:ascii="GHEA Grapalat" w:hAnsi="GHEA Grapalat"/>
                <w:color w:val="000000" w:themeColor="text1"/>
                <w:lang w:val="ru-RU"/>
              </w:rPr>
              <w:t>---------------------------------</w:t>
            </w:r>
          </w:p>
          <w:p w14:paraId="088F76A3"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olor w:val="000000" w:themeColor="text1"/>
                <w:sz w:val="18"/>
                <w:szCs w:val="18"/>
              </w:rPr>
              <w:t>/</w:t>
            </w:r>
            <w:r w:rsidRPr="0051377A">
              <w:rPr>
                <w:rFonts w:ascii="GHEA Grapalat" w:hAnsi="GHEA Grapalat" w:cs="Sylfaen"/>
                <w:color w:val="000000" w:themeColor="text1"/>
                <w:sz w:val="18"/>
                <w:szCs w:val="18"/>
                <w:lang w:val="ru-RU"/>
              </w:rPr>
              <w:t>ստորագրություն</w:t>
            </w:r>
            <w:r w:rsidRPr="0051377A">
              <w:rPr>
                <w:rFonts w:ascii="GHEA Grapalat" w:hAnsi="GHEA Grapalat"/>
                <w:color w:val="000000" w:themeColor="text1"/>
                <w:sz w:val="18"/>
                <w:szCs w:val="18"/>
              </w:rPr>
              <w:t>/</w:t>
            </w:r>
          </w:p>
          <w:p w14:paraId="02C6EF69" w14:textId="77777777" w:rsidR="0044364E" w:rsidRPr="0051377A" w:rsidRDefault="0044364E" w:rsidP="00DF47DB">
            <w:pPr>
              <w:jc w:val="center"/>
              <w:rPr>
                <w:rFonts w:ascii="GHEA Grapalat" w:hAnsi="GHEA Grapalat"/>
                <w:color w:val="000000" w:themeColor="text1"/>
                <w:sz w:val="22"/>
                <w:szCs w:val="22"/>
                <w:lang w:val="ru-RU"/>
              </w:rPr>
            </w:pPr>
            <w:r w:rsidRPr="0051377A">
              <w:rPr>
                <w:rFonts w:ascii="GHEA Grapalat" w:hAnsi="GHEA Grapalat" w:cs="Sylfaen"/>
                <w:color w:val="000000" w:themeColor="text1"/>
                <w:sz w:val="18"/>
                <w:szCs w:val="18"/>
                <w:lang w:val="ru-RU"/>
              </w:rPr>
              <w:t>Կ</w:t>
            </w:r>
            <w:r w:rsidRPr="0051377A">
              <w:rPr>
                <w:rFonts w:ascii="GHEA Grapalat" w:hAnsi="GHEA Grapalat"/>
                <w:color w:val="000000" w:themeColor="text1"/>
                <w:sz w:val="18"/>
                <w:szCs w:val="18"/>
                <w:lang w:val="ru-RU"/>
              </w:rPr>
              <w:t>.</w:t>
            </w:r>
            <w:r w:rsidRPr="0051377A">
              <w:rPr>
                <w:rFonts w:ascii="GHEA Grapalat" w:hAnsi="GHEA Grapalat" w:cs="Sylfaen"/>
                <w:color w:val="000000" w:themeColor="text1"/>
                <w:sz w:val="18"/>
                <w:szCs w:val="18"/>
                <w:lang w:val="ru-RU"/>
              </w:rPr>
              <w:t>Տ</w:t>
            </w:r>
          </w:p>
        </w:tc>
      </w:tr>
    </w:tbl>
    <w:p w14:paraId="090DD128" w14:textId="77777777" w:rsidR="0044364E" w:rsidRPr="0051377A" w:rsidRDefault="0044364E" w:rsidP="00DF47DB">
      <w:pPr>
        <w:ind w:firstLine="567"/>
        <w:jc w:val="right"/>
        <w:rPr>
          <w:rFonts w:ascii="GHEA Grapalat" w:hAnsi="GHEA Grapalat"/>
          <w:i/>
          <w:color w:val="000000" w:themeColor="text1"/>
          <w:lang w:val="pt-BR"/>
        </w:rPr>
      </w:pPr>
    </w:p>
    <w:p w14:paraId="721DAAB1" w14:textId="77777777" w:rsidR="0044364E" w:rsidRPr="0051377A" w:rsidRDefault="0044364E" w:rsidP="00DF47DB">
      <w:pPr>
        <w:ind w:firstLine="567"/>
        <w:jc w:val="right"/>
        <w:rPr>
          <w:rFonts w:ascii="GHEA Grapalat" w:hAnsi="GHEA Grapalat"/>
          <w:i/>
          <w:color w:val="000000" w:themeColor="text1"/>
          <w:lang w:val="pt-BR"/>
        </w:rPr>
      </w:pPr>
    </w:p>
    <w:p w14:paraId="772A4D38" w14:textId="77777777" w:rsidR="0044364E" w:rsidRPr="0051377A" w:rsidRDefault="0044364E" w:rsidP="00DF47DB">
      <w:pPr>
        <w:ind w:firstLine="567"/>
        <w:jc w:val="right"/>
        <w:rPr>
          <w:rFonts w:ascii="GHEA Grapalat" w:hAnsi="GHEA Grapalat"/>
          <w:i/>
          <w:color w:val="000000" w:themeColor="text1"/>
          <w:lang w:val="pt-BR"/>
        </w:rPr>
      </w:pPr>
    </w:p>
    <w:p w14:paraId="2CE1668A" w14:textId="77777777" w:rsidR="0044364E" w:rsidRPr="0051377A" w:rsidRDefault="0044364E" w:rsidP="00DF47DB">
      <w:pPr>
        <w:ind w:firstLine="567"/>
        <w:jc w:val="right"/>
        <w:rPr>
          <w:rFonts w:ascii="GHEA Grapalat" w:hAnsi="GHEA Grapalat"/>
          <w:i/>
          <w:color w:val="000000" w:themeColor="text1"/>
          <w:lang w:val="pt-BR"/>
        </w:rPr>
      </w:pPr>
    </w:p>
    <w:p w14:paraId="5E278616" w14:textId="77777777" w:rsidR="0044364E" w:rsidRPr="0051377A" w:rsidRDefault="0044364E" w:rsidP="00DF47DB">
      <w:pPr>
        <w:ind w:firstLine="567"/>
        <w:jc w:val="right"/>
        <w:rPr>
          <w:rFonts w:ascii="GHEA Grapalat" w:hAnsi="GHEA Grapalat"/>
          <w:i/>
          <w:color w:val="000000" w:themeColor="text1"/>
          <w:lang w:val="pt-BR"/>
        </w:rPr>
      </w:pPr>
    </w:p>
    <w:p w14:paraId="2D4FDE8C" w14:textId="77777777" w:rsidR="0044364E" w:rsidRPr="0051377A" w:rsidRDefault="0044364E" w:rsidP="00DF47DB">
      <w:pPr>
        <w:ind w:firstLine="567"/>
        <w:jc w:val="right"/>
        <w:rPr>
          <w:rFonts w:ascii="GHEA Grapalat" w:hAnsi="GHEA Grapalat"/>
          <w:i/>
          <w:color w:val="000000" w:themeColor="text1"/>
          <w:lang w:val="pt-BR"/>
        </w:rPr>
      </w:pPr>
    </w:p>
    <w:p w14:paraId="6C19718E" w14:textId="77777777" w:rsidR="0044364E" w:rsidRPr="0051377A" w:rsidRDefault="0044364E" w:rsidP="00DF47DB">
      <w:pPr>
        <w:ind w:firstLine="567"/>
        <w:jc w:val="right"/>
        <w:rPr>
          <w:rFonts w:ascii="GHEA Grapalat" w:hAnsi="GHEA Grapalat"/>
          <w:i/>
          <w:color w:val="000000" w:themeColor="text1"/>
          <w:lang w:val="pt-BR"/>
        </w:rPr>
      </w:pPr>
    </w:p>
    <w:p w14:paraId="2726467B" w14:textId="77777777" w:rsidR="0044364E" w:rsidRPr="0051377A" w:rsidRDefault="0044364E" w:rsidP="00DF47DB">
      <w:pPr>
        <w:ind w:firstLine="567"/>
        <w:jc w:val="right"/>
        <w:rPr>
          <w:rFonts w:ascii="GHEA Grapalat" w:hAnsi="GHEA Grapalat"/>
          <w:i/>
          <w:color w:val="000000" w:themeColor="text1"/>
          <w:lang w:val="pt-BR"/>
        </w:rPr>
      </w:pPr>
    </w:p>
    <w:p w14:paraId="026A93C3" w14:textId="77777777" w:rsidR="0044364E" w:rsidRPr="0051377A" w:rsidRDefault="0044364E" w:rsidP="00DF47DB">
      <w:pPr>
        <w:ind w:firstLine="567"/>
        <w:jc w:val="right"/>
        <w:rPr>
          <w:rFonts w:ascii="GHEA Grapalat" w:hAnsi="GHEA Grapalat"/>
          <w:i/>
          <w:color w:val="000000" w:themeColor="text1"/>
          <w:lang w:val="pt-BR"/>
        </w:rPr>
      </w:pPr>
    </w:p>
    <w:p w14:paraId="4DB3405C" w14:textId="77777777" w:rsidR="0044364E" w:rsidRPr="0051377A" w:rsidRDefault="0044364E" w:rsidP="00DF47DB">
      <w:pPr>
        <w:ind w:firstLine="567"/>
        <w:jc w:val="right"/>
        <w:rPr>
          <w:rFonts w:ascii="GHEA Grapalat" w:hAnsi="GHEA Grapalat"/>
          <w:i/>
          <w:color w:val="000000" w:themeColor="text1"/>
          <w:lang w:val="pt-BR"/>
        </w:rPr>
      </w:pPr>
    </w:p>
    <w:p w14:paraId="51E434E1" w14:textId="77777777" w:rsidR="0031795F" w:rsidRPr="0051377A" w:rsidRDefault="0031795F" w:rsidP="00DF47DB">
      <w:pPr>
        <w:ind w:firstLine="567"/>
        <w:jc w:val="right"/>
        <w:rPr>
          <w:rFonts w:ascii="GHEA Grapalat" w:hAnsi="GHEA Grapalat" w:cs="Sylfaen"/>
          <w:i/>
          <w:color w:val="000000" w:themeColor="text1"/>
          <w:sz w:val="20"/>
          <w:szCs w:val="20"/>
          <w:lang w:val="pt-BR"/>
        </w:rPr>
      </w:pPr>
    </w:p>
    <w:p w14:paraId="70B8DCD1" w14:textId="3ACD7D5F" w:rsidR="0044364E" w:rsidRPr="0051377A" w:rsidRDefault="0044364E" w:rsidP="00DF47DB">
      <w:pPr>
        <w:ind w:firstLine="567"/>
        <w:jc w:val="right"/>
        <w:rPr>
          <w:rFonts w:ascii="GHEA Grapalat" w:hAnsi="GHEA Grapalat" w:cs="Arial"/>
          <w:i/>
          <w:color w:val="000000" w:themeColor="text1"/>
          <w:sz w:val="20"/>
          <w:szCs w:val="20"/>
          <w:lang w:val="pt-BR"/>
        </w:rPr>
      </w:pPr>
      <w:r w:rsidRPr="0051377A">
        <w:rPr>
          <w:rFonts w:ascii="GHEA Grapalat" w:hAnsi="GHEA Grapalat" w:cs="Sylfaen"/>
          <w:i/>
          <w:color w:val="000000" w:themeColor="text1"/>
          <w:sz w:val="20"/>
          <w:szCs w:val="20"/>
          <w:lang w:val="pt-BR"/>
        </w:rPr>
        <w:lastRenderedPageBreak/>
        <w:t>Հավելված</w:t>
      </w:r>
      <w:r w:rsidRPr="0051377A">
        <w:rPr>
          <w:rFonts w:ascii="GHEA Grapalat" w:hAnsi="GHEA Grapalat" w:cs="Arial"/>
          <w:i/>
          <w:color w:val="000000" w:themeColor="text1"/>
          <w:sz w:val="20"/>
          <w:szCs w:val="20"/>
          <w:lang w:val="pt-BR"/>
        </w:rPr>
        <w:t xml:space="preserve"> </w:t>
      </w:r>
      <w:r w:rsidRPr="0051377A">
        <w:rPr>
          <w:rFonts w:ascii="GHEA Grapalat" w:hAnsi="GHEA Grapalat" w:cs="Sylfaen"/>
          <w:i/>
          <w:color w:val="000000" w:themeColor="text1"/>
          <w:sz w:val="20"/>
          <w:szCs w:val="20"/>
          <w:lang w:val="pt-BR"/>
        </w:rPr>
        <w:t>թիվ</w:t>
      </w:r>
      <w:r w:rsidRPr="0051377A">
        <w:rPr>
          <w:rFonts w:ascii="GHEA Grapalat" w:hAnsi="GHEA Grapalat" w:cs="Arial"/>
          <w:i/>
          <w:color w:val="000000" w:themeColor="text1"/>
          <w:sz w:val="20"/>
          <w:szCs w:val="20"/>
          <w:lang w:val="pt-BR"/>
        </w:rPr>
        <w:t xml:space="preserve"> 2</w:t>
      </w:r>
    </w:p>
    <w:p w14:paraId="7EFC3522" w14:textId="77777777" w:rsidR="0044364E" w:rsidRPr="0051377A" w:rsidRDefault="0044364E" w:rsidP="00DF47DB">
      <w:pPr>
        <w:ind w:firstLine="567"/>
        <w:jc w:val="right"/>
        <w:rPr>
          <w:rFonts w:ascii="GHEA Grapalat" w:hAnsi="GHEA Grapalat" w:cs="Arial"/>
          <w:i/>
          <w:color w:val="000000" w:themeColor="text1"/>
          <w:sz w:val="20"/>
          <w:szCs w:val="20"/>
          <w:lang w:val="pt-BR"/>
        </w:rPr>
      </w:pPr>
      <w:r w:rsidRPr="0051377A">
        <w:rPr>
          <w:rFonts w:ascii="GHEA Grapalat" w:hAnsi="GHEA Grapalat"/>
          <w:i/>
          <w:color w:val="000000" w:themeColor="text1"/>
          <w:sz w:val="20"/>
          <w:szCs w:val="20"/>
          <w:lang w:val="pt-BR"/>
        </w:rPr>
        <w:t xml:space="preserve">«           »                  20   </w:t>
      </w:r>
      <w:r w:rsidRPr="0051377A">
        <w:rPr>
          <w:rFonts w:ascii="GHEA Grapalat" w:hAnsi="GHEA Grapalat" w:cs="Sylfaen"/>
          <w:i/>
          <w:color w:val="000000" w:themeColor="text1"/>
          <w:sz w:val="20"/>
          <w:szCs w:val="20"/>
          <w:lang w:val="pt-BR"/>
        </w:rPr>
        <w:t>թ</w:t>
      </w:r>
      <w:r w:rsidRPr="0051377A">
        <w:rPr>
          <w:rFonts w:ascii="GHEA Grapalat" w:hAnsi="GHEA Grapalat" w:cs="Arial"/>
          <w:i/>
          <w:color w:val="000000" w:themeColor="text1"/>
          <w:sz w:val="20"/>
          <w:szCs w:val="20"/>
          <w:lang w:val="pt-BR"/>
        </w:rPr>
        <w:t xml:space="preserve">. </w:t>
      </w:r>
      <w:r w:rsidRPr="0051377A">
        <w:rPr>
          <w:rFonts w:ascii="GHEA Grapalat" w:hAnsi="GHEA Grapalat"/>
          <w:i/>
          <w:color w:val="000000" w:themeColor="text1"/>
          <w:sz w:val="20"/>
          <w:szCs w:val="20"/>
          <w:lang w:val="pt-BR"/>
        </w:rPr>
        <w:t xml:space="preserve"> </w:t>
      </w:r>
      <w:r w:rsidRPr="0051377A">
        <w:rPr>
          <w:rFonts w:ascii="GHEA Grapalat" w:hAnsi="GHEA Grapalat" w:cs="Sylfaen"/>
          <w:i/>
          <w:color w:val="000000" w:themeColor="text1"/>
          <w:sz w:val="20"/>
          <w:szCs w:val="20"/>
          <w:lang w:val="pt-BR"/>
        </w:rPr>
        <w:t>կնքված</w:t>
      </w:r>
      <w:r w:rsidRPr="0051377A">
        <w:rPr>
          <w:rFonts w:ascii="GHEA Grapalat" w:hAnsi="GHEA Grapalat" w:cs="Arial"/>
          <w:i/>
          <w:color w:val="000000" w:themeColor="text1"/>
          <w:sz w:val="20"/>
          <w:szCs w:val="20"/>
          <w:lang w:val="pt-BR"/>
        </w:rPr>
        <w:t xml:space="preserve"> </w:t>
      </w:r>
    </w:p>
    <w:p w14:paraId="2C8F5941" w14:textId="77777777" w:rsidR="0044364E" w:rsidRPr="0051377A" w:rsidRDefault="0044364E" w:rsidP="00DF47DB">
      <w:pPr>
        <w:jc w:val="right"/>
        <w:rPr>
          <w:rFonts w:ascii="GHEA Grapalat" w:hAnsi="GHEA Grapalat" w:cs="Arial"/>
          <w:i/>
          <w:color w:val="000000" w:themeColor="text1"/>
          <w:sz w:val="20"/>
          <w:szCs w:val="20"/>
          <w:lang w:val="pt-BR"/>
        </w:rPr>
      </w:pPr>
      <w:r w:rsidRPr="0051377A">
        <w:rPr>
          <w:rFonts w:ascii="GHEA Grapalat" w:hAnsi="GHEA Grapalat" w:cs="Sylfaen"/>
          <w:i/>
          <w:color w:val="000000" w:themeColor="text1"/>
          <w:sz w:val="20"/>
          <w:szCs w:val="20"/>
          <w:lang w:val="pt-BR"/>
        </w:rPr>
        <w:t>ծածկագրով պայմանագրի</w:t>
      </w:r>
    </w:p>
    <w:p w14:paraId="125FEEDA" w14:textId="77777777" w:rsidR="0044364E" w:rsidRPr="0051377A" w:rsidRDefault="0044364E" w:rsidP="00DF47DB">
      <w:pPr>
        <w:jc w:val="center"/>
        <w:rPr>
          <w:rFonts w:ascii="GHEA Grapalat" w:hAnsi="GHEA Grapalat" w:cs="Sylfaen"/>
          <w:b/>
          <w:color w:val="000000" w:themeColor="text1"/>
          <w:lang w:val="pt-BR"/>
        </w:rPr>
      </w:pPr>
    </w:p>
    <w:p w14:paraId="055AEBAE" w14:textId="77777777" w:rsidR="0044364E" w:rsidRPr="0051377A" w:rsidRDefault="0044364E" w:rsidP="00DF47DB">
      <w:pPr>
        <w:jc w:val="center"/>
        <w:rPr>
          <w:rFonts w:ascii="GHEA Grapalat" w:hAnsi="GHEA Grapalat" w:cs="Sylfaen"/>
          <w:b/>
          <w:color w:val="000000" w:themeColor="text1"/>
          <w:lang w:val="pt-BR"/>
        </w:rPr>
      </w:pPr>
    </w:p>
    <w:p w14:paraId="0C101475" w14:textId="77777777" w:rsidR="0044364E" w:rsidRPr="0051377A" w:rsidRDefault="0044364E" w:rsidP="00DF47DB">
      <w:pPr>
        <w:jc w:val="center"/>
        <w:rPr>
          <w:rFonts w:ascii="GHEA Grapalat" w:hAnsi="GHEA Grapalat"/>
          <w:b/>
          <w:color w:val="000000" w:themeColor="text1"/>
          <w:sz w:val="20"/>
          <w:szCs w:val="20"/>
          <w:lang w:val="pt-BR"/>
        </w:rPr>
      </w:pPr>
      <w:r w:rsidRPr="0051377A">
        <w:rPr>
          <w:rFonts w:ascii="GHEA Grapalat" w:hAnsi="GHEA Grapalat" w:cs="Sylfaen"/>
          <w:b/>
          <w:color w:val="000000" w:themeColor="text1"/>
          <w:sz w:val="20"/>
          <w:szCs w:val="20"/>
          <w:lang w:val="pt-BR"/>
        </w:rPr>
        <w:t>ՕՐԱՑՈՒՑԱՅԻՆ</w:t>
      </w:r>
      <w:r w:rsidRPr="0051377A">
        <w:rPr>
          <w:rFonts w:ascii="GHEA Grapalat" w:hAnsi="GHEA Grapalat" w:cs="Times Armenian"/>
          <w:b/>
          <w:color w:val="000000" w:themeColor="text1"/>
          <w:sz w:val="20"/>
          <w:szCs w:val="20"/>
          <w:lang w:val="pt-BR"/>
        </w:rPr>
        <w:t xml:space="preserve"> </w:t>
      </w:r>
      <w:r w:rsidRPr="0051377A">
        <w:rPr>
          <w:rFonts w:ascii="GHEA Grapalat" w:hAnsi="GHEA Grapalat" w:cs="Sylfaen"/>
          <w:b/>
          <w:color w:val="000000" w:themeColor="text1"/>
          <w:sz w:val="20"/>
          <w:szCs w:val="20"/>
          <w:lang w:val="pt-BR"/>
        </w:rPr>
        <w:t>ԳՐԱՖԻԿ</w:t>
      </w:r>
    </w:p>
    <w:p w14:paraId="5FED805A" w14:textId="67982A35" w:rsidR="0044364E" w:rsidRPr="0051377A" w:rsidRDefault="0044364E" w:rsidP="00DF47DB">
      <w:pPr>
        <w:ind w:firstLine="567"/>
        <w:jc w:val="center"/>
        <w:rPr>
          <w:rFonts w:ascii="GHEA Grapalat" w:hAnsi="GHEA Grapalat"/>
          <w:b/>
          <w:color w:val="000000" w:themeColor="text1"/>
          <w:sz w:val="20"/>
          <w:szCs w:val="20"/>
          <w:lang w:val="pt-BR"/>
        </w:rPr>
      </w:pPr>
      <w:r w:rsidRPr="0051377A">
        <w:rPr>
          <w:rFonts w:ascii="GHEA Grapalat" w:hAnsi="GHEA Grapalat"/>
          <w:color w:val="000000" w:themeColor="text1"/>
          <w:lang w:val="pt-BR"/>
        </w:rPr>
        <w:t>«</w:t>
      </w:r>
      <w:r w:rsidR="00B12DFB" w:rsidRPr="0051377A">
        <w:rPr>
          <w:rFonts w:ascii="GHEA Grapalat" w:hAnsi="GHEA Grapalat" w:cs="Sylfaen"/>
          <w:b/>
          <w:color w:val="000000" w:themeColor="text1"/>
          <w:sz w:val="20"/>
          <w:lang w:val="pt-BR"/>
        </w:rPr>
        <w:t xml:space="preserve"> ԳՈՂԹ ՀԱՄԱՅՆՔԻ ՄԱՆԿԱՊԱՐՏԵԶԻ ՎԵՐԱԿԱՌՈՒՑՄԱՆ ԱՇԽԱՏԱՆՔՆԵՐԻ</w:t>
      </w:r>
      <w:r w:rsidR="00B12DFB" w:rsidRPr="0051377A">
        <w:rPr>
          <w:rFonts w:ascii="GHEA Grapalat" w:hAnsi="GHEA Grapalat"/>
          <w:color w:val="000000" w:themeColor="text1"/>
          <w:lang w:val="pt-BR"/>
        </w:rPr>
        <w:t xml:space="preserve"> </w:t>
      </w:r>
      <w:r w:rsidRPr="0051377A">
        <w:rPr>
          <w:rFonts w:ascii="GHEA Grapalat" w:hAnsi="GHEA Grapalat"/>
          <w:color w:val="000000" w:themeColor="text1"/>
          <w:lang w:val="pt-BR"/>
        </w:rPr>
        <w:t>»</w:t>
      </w:r>
      <w:r w:rsidRPr="0051377A">
        <w:rPr>
          <w:rFonts w:ascii="GHEA Grapalat" w:hAnsi="GHEA Grapalat" w:cs="Times Armenian"/>
          <w:b/>
          <w:color w:val="000000" w:themeColor="text1"/>
          <w:sz w:val="20"/>
          <w:lang w:val="pt-BR"/>
        </w:rPr>
        <w:t xml:space="preserve"> </w:t>
      </w:r>
      <w:r w:rsidRPr="0051377A">
        <w:rPr>
          <w:rFonts w:ascii="GHEA Grapalat" w:hAnsi="GHEA Grapalat" w:cs="Sylfaen"/>
          <w:b/>
          <w:color w:val="000000" w:themeColor="text1"/>
          <w:sz w:val="18"/>
          <w:szCs w:val="18"/>
          <w:lang w:val="pt-BR"/>
        </w:rPr>
        <w:t>ԱՇԽԱՏԱՆՔՆԵՐԻ</w:t>
      </w:r>
      <w:r w:rsidRPr="0051377A">
        <w:rPr>
          <w:rFonts w:ascii="GHEA Grapalat" w:hAnsi="GHEA Grapalat" w:cs="Times Armenian"/>
          <w:b/>
          <w:color w:val="000000" w:themeColor="text1"/>
          <w:sz w:val="18"/>
          <w:szCs w:val="18"/>
          <w:lang w:val="pt-BR"/>
        </w:rPr>
        <w:t xml:space="preserve"> </w:t>
      </w:r>
      <w:r w:rsidRPr="0051377A">
        <w:rPr>
          <w:rFonts w:ascii="GHEA Grapalat" w:hAnsi="GHEA Grapalat" w:cs="Sylfaen"/>
          <w:b/>
          <w:color w:val="000000" w:themeColor="text1"/>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51377A" w:rsidRPr="0051377A" w14:paraId="37D112E9" w14:textId="77777777" w:rsidTr="00213985">
        <w:trPr>
          <w:cantSplit/>
          <w:jc w:val="center"/>
        </w:trPr>
        <w:tc>
          <w:tcPr>
            <w:tcW w:w="540" w:type="dxa"/>
            <w:vMerge w:val="restart"/>
            <w:vAlign w:val="center"/>
          </w:tcPr>
          <w:p w14:paraId="3561F136" w14:textId="77777777" w:rsidR="0044364E" w:rsidRPr="0051377A" w:rsidRDefault="0044364E" w:rsidP="00DF47DB">
            <w:pPr>
              <w:jc w:val="center"/>
              <w:rPr>
                <w:rFonts w:ascii="GHEA Grapalat" w:hAnsi="GHEA Grapalat"/>
                <w:color w:val="000000" w:themeColor="text1"/>
                <w:sz w:val="20"/>
                <w:szCs w:val="20"/>
                <w:lang w:val="pt-BR"/>
              </w:rPr>
            </w:pPr>
            <w:r w:rsidRPr="0051377A">
              <w:rPr>
                <w:rFonts w:ascii="GHEA Grapalat" w:hAnsi="GHEA Grapalat"/>
                <w:color w:val="000000" w:themeColor="text1"/>
                <w:sz w:val="20"/>
                <w:szCs w:val="20"/>
                <w:lang w:val="pt-BR"/>
              </w:rPr>
              <w:t xml:space="preserve">N </w:t>
            </w:r>
            <w:r w:rsidRPr="0051377A">
              <w:rPr>
                <w:rFonts w:ascii="GHEA Grapalat" w:hAnsi="GHEA Grapalat" w:cs="Sylfaen"/>
                <w:color w:val="000000" w:themeColor="text1"/>
                <w:sz w:val="20"/>
                <w:szCs w:val="20"/>
                <w:lang w:val="pt-BR"/>
              </w:rPr>
              <w:t>ը</w:t>
            </w:r>
            <w:r w:rsidRPr="0051377A">
              <w:rPr>
                <w:rFonts w:ascii="GHEA Grapalat" w:hAnsi="GHEA Grapalat" w:cs="Arial"/>
                <w:color w:val="000000" w:themeColor="text1"/>
                <w:sz w:val="20"/>
                <w:szCs w:val="20"/>
                <w:lang w:val="pt-BR"/>
              </w:rPr>
              <w:t>/</w:t>
            </w:r>
            <w:r w:rsidRPr="0051377A">
              <w:rPr>
                <w:rFonts w:ascii="GHEA Grapalat" w:hAnsi="GHEA Grapalat" w:cs="Sylfaen"/>
                <w:color w:val="000000" w:themeColor="text1"/>
                <w:sz w:val="20"/>
                <w:szCs w:val="20"/>
                <w:lang w:val="pt-BR"/>
              </w:rPr>
              <w:t>կ</w:t>
            </w:r>
          </w:p>
        </w:tc>
        <w:tc>
          <w:tcPr>
            <w:tcW w:w="4924" w:type="dxa"/>
            <w:vMerge w:val="restart"/>
            <w:vAlign w:val="center"/>
          </w:tcPr>
          <w:p w14:paraId="096F6968" w14:textId="77777777" w:rsidR="0044364E" w:rsidRPr="0051377A" w:rsidRDefault="0044364E" w:rsidP="00DF47DB">
            <w:pPr>
              <w:jc w:val="center"/>
              <w:rPr>
                <w:rFonts w:ascii="GHEA Grapalat" w:hAnsi="GHEA Grapalat"/>
                <w:color w:val="000000" w:themeColor="text1"/>
                <w:sz w:val="20"/>
                <w:szCs w:val="20"/>
                <w:lang w:val="pt-BR"/>
              </w:rPr>
            </w:pPr>
            <w:r w:rsidRPr="0051377A">
              <w:rPr>
                <w:rFonts w:ascii="GHEA Grapalat" w:hAnsi="GHEA Grapalat" w:cs="Sylfaen"/>
                <w:color w:val="000000" w:themeColor="text1"/>
                <w:sz w:val="20"/>
                <w:szCs w:val="20"/>
                <w:lang w:val="pt-BR"/>
              </w:rPr>
              <w:t>Կապալառուի</w:t>
            </w:r>
            <w:r w:rsidRPr="0051377A">
              <w:rPr>
                <w:rFonts w:ascii="GHEA Grapalat" w:hAnsi="GHEA Grapalat" w:cs="Times Armenian"/>
                <w:color w:val="000000" w:themeColor="text1"/>
                <w:sz w:val="20"/>
                <w:szCs w:val="20"/>
                <w:lang w:val="pt-BR"/>
              </w:rPr>
              <w:t xml:space="preserve"> </w:t>
            </w:r>
            <w:r w:rsidRPr="0051377A">
              <w:rPr>
                <w:rFonts w:ascii="GHEA Grapalat" w:hAnsi="GHEA Grapalat" w:cs="Sylfaen"/>
                <w:color w:val="000000" w:themeColor="text1"/>
                <w:sz w:val="20"/>
                <w:szCs w:val="20"/>
                <w:lang w:val="pt-BR"/>
              </w:rPr>
              <w:t>կողմից</w:t>
            </w:r>
            <w:r w:rsidRPr="0051377A">
              <w:rPr>
                <w:rFonts w:ascii="GHEA Grapalat" w:hAnsi="GHEA Grapalat" w:cs="Times Armenian"/>
                <w:color w:val="000000" w:themeColor="text1"/>
                <w:sz w:val="20"/>
                <w:szCs w:val="20"/>
                <w:lang w:val="pt-BR"/>
              </w:rPr>
              <w:t xml:space="preserve"> </w:t>
            </w:r>
            <w:r w:rsidRPr="0051377A">
              <w:rPr>
                <w:rFonts w:ascii="GHEA Grapalat" w:hAnsi="GHEA Grapalat" w:cs="Sylfaen"/>
                <w:color w:val="000000" w:themeColor="text1"/>
                <w:sz w:val="20"/>
                <w:szCs w:val="20"/>
                <w:lang w:val="pt-BR"/>
              </w:rPr>
              <w:t>կատարվելիք</w:t>
            </w:r>
            <w:r w:rsidRPr="0051377A">
              <w:rPr>
                <w:rFonts w:ascii="GHEA Grapalat" w:hAnsi="GHEA Grapalat" w:cs="Times Armenian"/>
                <w:color w:val="000000" w:themeColor="text1"/>
                <w:sz w:val="20"/>
                <w:szCs w:val="20"/>
                <w:lang w:val="pt-BR"/>
              </w:rPr>
              <w:t xml:space="preserve"> </w:t>
            </w:r>
            <w:r w:rsidRPr="0051377A">
              <w:rPr>
                <w:rFonts w:ascii="GHEA Grapalat" w:hAnsi="GHEA Grapalat" w:cs="Sylfaen"/>
                <w:color w:val="000000" w:themeColor="text1"/>
                <w:sz w:val="20"/>
                <w:szCs w:val="20"/>
                <w:lang w:val="pt-BR"/>
              </w:rPr>
              <w:t>աշխատանքների</w:t>
            </w:r>
            <w:r w:rsidRPr="0051377A">
              <w:rPr>
                <w:rFonts w:ascii="GHEA Grapalat" w:hAnsi="GHEA Grapalat" w:cs="Times Armenian"/>
                <w:color w:val="000000" w:themeColor="text1"/>
                <w:sz w:val="20"/>
                <w:szCs w:val="20"/>
                <w:lang w:val="pt-BR"/>
              </w:rPr>
              <w:t xml:space="preserve"> </w:t>
            </w:r>
            <w:r w:rsidRPr="0051377A">
              <w:rPr>
                <w:rFonts w:ascii="GHEA Grapalat" w:hAnsi="GHEA Grapalat" w:cs="Sylfaen"/>
                <w:color w:val="000000" w:themeColor="text1"/>
                <w:sz w:val="20"/>
                <w:szCs w:val="20"/>
                <w:lang w:val="pt-BR"/>
              </w:rPr>
              <w:t>առանձին</w:t>
            </w:r>
            <w:r w:rsidRPr="0051377A">
              <w:rPr>
                <w:rFonts w:ascii="GHEA Grapalat" w:hAnsi="GHEA Grapalat" w:cs="Times Armenian"/>
                <w:color w:val="000000" w:themeColor="text1"/>
                <w:sz w:val="20"/>
                <w:szCs w:val="20"/>
                <w:lang w:val="pt-BR"/>
              </w:rPr>
              <w:t xml:space="preserve"> </w:t>
            </w:r>
            <w:r w:rsidRPr="0051377A">
              <w:rPr>
                <w:rFonts w:ascii="GHEA Grapalat" w:hAnsi="GHEA Grapalat" w:cs="Sylfaen"/>
                <w:color w:val="000000" w:themeColor="text1"/>
                <w:sz w:val="20"/>
                <w:szCs w:val="20"/>
                <w:lang w:val="pt-BR"/>
              </w:rPr>
              <w:t>տեսակների</w:t>
            </w:r>
          </w:p>
          <w:p w14:paraId="122B6485" w14:textId="77777777" w:rsidR="0044364E" w:rsidRPr="0051377A" w:rsidRDefault="0044364E" w:rsidP="00DF47DB">
            <w:pPr>
              <w:jc w:val="center"/>
              <w:rPr>
                <w:rFonts w:ascii="GHEA Grapalat" w:hAnsi="GHEA Grapalat"/>
                <w:color w:val="000000" w:themeColor="text1"/>
                <w:sz w:val="20"/>
                <w:szCs w:val="20"/>
                <w:lang w:val="pt-BR"/>
              </w:rPr>
            </w:pPr>
            <w:r w:rsidRPr="0051377A">
              <w:rPr>
                <w:rFonts w:ascii="GHEA Grapalat" w:hAnsi="GHEA Grapalat" w:cs="Sylfaen"/>
                <w:color w:val="000000" w:themeColor="text1"/>
                <w:sz w:val="20"/>
                <w:szCs w:val="20"/>
                <w:lang w:val="pt-BR"/>
              </w:rPr>
              <w:t>անվանումներ</w:t>
            </w:r>
          </w:p>
        </w:tc>
        <w:tc>
          <w:tcPr>
            <w:tcW w:w="2970" w:type="dxa"/>
            <w:gridSpan w:val="2"/>
            <w:vAlign w:val="center"/>
          </w:tcPr>
          <w:p w14:paraId="25BBFC76" w14:textId="77777777" w:rsidR="0044364E" w:rsidRPr="0051377A" w:rsidRDefault="0044364E" w:rsidP="00DF47DB">
            <w:pPr>
              <w:jc w:val="center"/>
              <w:rPr>
                <w:rFonts w:ascii="GHEA Grapalat" w:hAnsi="GHEA Grapalat"/>
                <w:color w:val="000000" w:themeColor="text1"/>
                <w:sz w:val="20"/>
                <w:szCs w:val="20"/>
                <w:lang w:val="pt-BR"/>
              </w:rPr>
            </w:pPr>
            <w:r w:rsidRPr="0051377A">
              <w:rPr>
                <w:rFonts w:ascii="GHEA Grapalat" w:hAnsi="GHEA Grapalat" w:cs="Sylfaen"/>
                <w:color w:val="000000" w:themeColor="text1"/>
                <w:sz w:val="20"/>
                <w:szCs w:val="20"/>
                <w:lang w:val="pt-BR"/>
              </w:rPr>
              <w:t>Աշխատանքների</w:t>
            </w:r>
            <w:r w:rsidRPr="0051377A">
              <w:rPr>
                <w:rFonts w:ascii="GHEA Grapalat" w:hAnsi="GHEA Grapalat" w:cs="Times Armenian"/>
                <w:color w:val="000000" w:themeColor="text1"/>
                <w:sz w:val="20"/>
                <w:szCs w:val="20"/>
                <w:lang w:val="pt-BR"/>
              </w:rPr>
              <w:t xml:space="preserve">  </w:t>
            </w:r>
            <w:r w:rsidRPr="0051377A">
              <w:rPr>
                <w:rFonts w:ascii="GHEA Grapalat" w:hAnsi="GHEA Grapalat" w:cs="Sylfaen"/>
                <w:color w:val="000000" w:themeColor="text1"/>
                <w:sz w:val="20"/>
                <w:szCs w:val="20"/>
                <w:lang w:val="pt-BR"/>
              </w:rPr>
              <w:t>կատարման</w:t>
            </w:r>
            <w:r w:rsidRPr="0051377A">
              <w:rPr>
                <w:rFonts w:ascii="GHEA Grapalat" w:hAnsi="GHEA Grapalat" w:cs="Times Armenian"/>
                <w:color w:val="000000" w:themeColor="text1"/>
                <w:sz w:val="20"/>
                <w:szCs w:val="20"/>
                <w:lang w:val="pt-BR"/>
              </w:rPr>
              <w:t xml:space="preserve"> </w:t>
            </w:r>
            <w:r w:rsidRPr="0051377A">
              <w:rPr>
                <w:rFonts w:ascii="GHEA Grapalat" w:hAnsi="GHEA Grapalat" w:cs="Sylfaen"/>
                <w:color w:val="000000" w:themeColor="text1"/>
                <w:sz w:val="20"/>
                <w:szCs w:val="20"/>
                <w:lang w:val="pt-BR"/>
              </w:rPr>
              <w:t>ժամկետը**</w:t>
            </w:r>
          </w:p>
        </w:tc>
      </w:tr>
      <w:tr w:rsidR="0051377A" w:rsidRPr="0051377A" w14:paraId="41D730B5" w14:textId="77777777" w:rsidTr="00213985">
        <w:trPr>
          <w:cantSplit/>
          <w:trHeight w:val="586"/>
          <w:jc w:val="center"/>
        </w:trPr>
        <w:tc>
          <w:tcPr>
            <w:tcW w:w="540" w:type="dxa"/>
            <w:vMerge/>
            <w:vAlign w:val="center"/>
          </w:tcPr>
          <w:p w14:paraId="6ACF3887" w14:textId="77777777" w:rsidR="0044364E" w:rsidRPr="0051377A" w:rsidRDefault="0044364E" w:rsidP="00DF47DB">
            <w:pPr>
              <w:jc w:val="both"/>
              <w:rPr>
                <w:rFonts w:ascii="GHEA Grapalat" w:hAnsi="GHEA Grapalat"/>
                <w:color w:val="000000" w:themeColor="text1"/>
                <w:sz w:val="20"/>
                <w:szCs w:val="20"/>
                <w:lang w:val="pt-BR"/>
              </w:rPr>
            </w:pPr>
          </w:p>
        </w:tc>
        <w:tc>
          <w:tcPr>
            <w:tcW w:w="4924" w:type="dxa"/>
            <w:vMerge/>
          </w:tcPr>
          <w:p w14:paraId="2AB8829D" w14:textId="77777777" w:rsidR="0044364E" w:rsidRPr="0051377A" w:rsidRDefault="0044364E" w:rsidP="00DF47DB">
            <w:pPr>
              <w:rPr>
                <w:rFonts w:ascii="GHEA Grapalat" w:hAnsi="GHEA Grapalat"/>
                <w:color w:val="000000" w:themeColor="text1"/>
                <w:sz w:val="20"/>
                <w:szCs w:val="20"/>
                <w:lang w:val="pt-BR"/>
              </w:rPr>
            </w:pPr>
          </w:p>
        </w:tc>
        <w:tc>
          <w:tcPr>
            <w:tcW w:w="1530" w:type="dxa"/>
            <w:vAlign w:val="center"/>
          </w:tcPr>
          <w:p w14:paraId="03778659" w14:textId="77777777" w:rsidR="0044364E" w:rsidRPr="0051377A" w:rsidRDefault="0044364E" w:rsidP="00DF47DB">
            <w:pPr>
              <w:jc w:val="center"/>
              <w:rPr>
                <w:rFonts w:ascii="GHEA Grapalat" w:hAnsi="GHEA Grapalat"/>
                <w:color w:val="000000" w:themeColor="text1"/>
                <w:sz w:val="20"/>
                <w:szCs w:val="20"/>
                <w:lang w:val="pt-BR"/>
              </w:rPr>
            </w:pPr>
            <w:r w:rsidRPr="0051377A">
              <w:rPr>
                <w:rFonts w:ascii="GHEA Grapalat" w:hAnsi="GHEA Grapalat" w:cs="Sylfaen"/>
                <w:color w:val="000000" w:themeColor="text1"/>
                <w:sz w:val="20"/>
                <w:szCs w:val="20"/>
                <w:lang w:val="pt-BR"/>
              </w:rPr>
              <w:t>Սկիզբը</w:t>
            </w:r>
          </w:p>
        </w:tc>
        <w:tc>
          <w:tcPr>
            <w:tcW w:w="1440" w:type="dxa"/>
            <w:vAlign w:val="center"/>
          </w:tcPr>
          <w:p w14:paraId="1B69B87C" w14:textId="77777777" w:rsidR="0044364E" w:rsidRPr="0051377A" w:rsidRDefault="0044364E" w:rsidP="00DF47DB">
            <w:pPr>
              <w:jc w:val="center"/>
              <w:rPr>
                <w:rFonts w:ascii="GHEA Grapalat" w:hAnsi="GHEA Grapalat"/>
                <w:color w:val="000000" w:themeColor="text1"/>
                <w:sz w:val="20"/>
                <w:szCs w:val="20"/>
                <w:lang w:val="pt-BR"/>
              </w:rPr>
            </w:pPr>
            <w:r w:rsidRPr="0051377A">
              <w:rPr>
                <w:rFonts w:ascii="GHEA Grapalat" w:hAnsi="GHEA Grapalat" w:cs="Sylfaen"/>
                <w:color w:val="000000" w:themeColor="text1"/>
                <w:sz w:val="20"/>
                <w:szCs w:val="20"/>
                <w:lang w:val="pt-BR"/>
              </w:rPr>
              <w:t>Ավարտը</w:t>
            </w:r>
          </w:p>
        </w:tc>
      </w:tr>
      <w:tr w:rsidR="0051377A" w:rsidRPr="0051377A" w14:paraId="730A56BD" w14:textId="77777777" w:rsidTr="00213985">
        <w:trPr>
          <w:trHeight w:val="586"/>
          <w:jc w:val="center"/>
        </w:trPr>
        <w:tc>
          <w:tcPr>
            <w:tcW w:w="540" w:type="dxa"/>
            <w:vAlign w:val="center"/>
          </w:tcPr>
          <w:p w14:paraId="77746A6A" w14:textId="77777777" w:rsidR="0044364E" w:rsidRPr="0051377A" w:rsidRDefault="0044364E" w:rsidP="00DF47DB">
            <w:pPr>
              <w:jc w:val="center"/>
              <w:rPr>
                <w:rFonts w:ascii="GHEA Grapalat" w:hAnsi="GHEA Grapalat"/>
                <w:color w:val="000000" w:themeColor="text1"/>
                <w:sz w:val="20"/>
                <w:szCs w:val="20"/>
                <w:lang w:val="pt-BR"/>
              </w:rPr>
            </w:pPr>
            <w:r w:rsidRPr="0051377A">
              <w:rPr>
                <w:rFonts w:ascii="GHEA Grapalat" w:hAnsi="GHEA Grapalat"/>
                <w:color w:val="000000" w:themeColor="text1"/>
                <w:sz w:val="20"/>
                <w:szCs w:val="20"/>
                <w:lang w:val="pt-BR"/>
              </w:rPr>
              <w:t>1</w:t>
            </w:r>
          </w:p>
        </w:tc>
        <w:tc>
          <w:tcPr>
            <w:tcW w:w="4924" w:type="dxa"/>
            <w:vAlign w:val="center"/>
          </w:tcPr>
          <w:p w14:paraId="48235C78" w14:textId="1AF0E96F" w:rsidR="0044364E" w:rsidRPr="0051377A" w:rsidRDefault="00226935" w:rsidP="00DF47DB">
            <w:pPr>
              <w:rPr>
                <w:rFonts w:ascii="GHEA Grapalat" w:hAnsi="GHEA Grapalat"/>
                <w:color w:val="000000" w:themeColor="text1"/>
                <w:sz w:val="20"/>
                <w:szCs w:val="20"/>
                <w:lang w:val="hy-AM"/>
              </w:rPr>
            </w:pPr>
            <w:r w:rsidRPr="0051377A">
              <w:rPr>
                <w:rFonts w:ascii="GHEA Grapalat" w:hAnsi="GHEA Grapalat" w:cs="Sylfaen"/>
                <w:b/>
                <w:color w:val="000000" w:themeColor="text1"/>
                <w:sz w:val="20"/>
                <w:lang w:val="hy-AM"/>
              </w:rPr>
              <w:t>Գ</w:t>
            </w:r>
            <w:r w:rsidRPr="0051377A">
              <w:rPr>
                <w:rFonts w:ascii="GHEA Grapalat" w:hAnsi="GHEA Grapalat" w:cs="Sylfaen"/>
                <w:b/>
                <w:color w:val="000000" w:themeColor="text1"/>
                <w:sz w:val="20"/>
                <w:lang w:val="pt-BR"/>
              </w:rPr>
              <w:t>ՈՂԹ ՀԱՄԱՅՆՔԻ ՄԱՆԿԱՊԱՐՏԵԶԻ ՎԵՐԱԿԱՌՈՒՑՄԱՆ ԱՇԽԱՏԱՆՔՆԵՐ</w:t>
            </w:r>
          </w:p>
        </w:tc>
        <w:tc>
          <w:tcPr>
            <w:tcW w:w="1530" w:type="dxa"/>
            <w:vAlign w:val="center"/>
          </w:tcPr>
          <w:p w14:paraId="0F9F3A18" w14:textId="075F8DC4" w:rsidR="0044364E" w:rsidRPr="0051377A" w:rsidRDefault="00226935" w:rsidP="00DF47DB">
            <w:pPr>
              <w:jc w:val="center"/>
              <w:rPr>
                <w:rFonts w:ascii="GHEA Grapalat" w:hAnsi="GHEA Grapalat"/>
                <w:color w:val="000000" w:themeColor="text1"/>
                <w:sz w:val="20"/>
                <w:szCs w:val="20"/>
                <w:lang w:val="hy-AM"/>
              </w:rPr>
            </w:pPr>
            <w:r w:rsidRPr="0051377A">
              <w:rPr>
                <w:rFonts w:ascii="GHEA Grapalat" w:hAnsi="GHEA Grapalat" w:cs="Sylfaen"/>
                <w:i/>
                <w:color w:val="000000" w:themeColor="text1"/>
                <w:sz w:val="18"/>
                <w:szCs w:val="18"/>
                <w:lang w:val="pt-BR"/>
              </w:rPr>
              <w:t>ֆինանսական միջոցներ նախատեսվելու դեպքում կողմերի միջև կնքվող համաձայնագրի ուժի մեջ մտնելու օր</w:t>
            </w:r>
          </w:p>
        </w:tc>
        <w:tc>
          <w:tcPr>
            <w:tcW w:w="1440" w:type="dxa"/>
            <w:vAlign w:val="center"/>
          </w:tcPr>
          <w:p w14:paraId="6A845DAB" w14:textId="329861E9" w:rsidR="0044364E" w:rsidRPr="0051377A" w:rsidRDefault="00226935" w:rsidP="00DF47DB">
            <w:pP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20 ամիս</w:t>
            </w:r>
          </w:p>
        </w:tc>
      </w:tr>
      <w:tr w:rsidR="006236D0" w:rsidRPr="0051377A" w14:paraId="25B96982" w14:textId="77777777" w:rsidTr="00213985">
        <w:trPr>
          <w:cantSplit/>
          <w:trHeight w:val="586"/>
          <w:jc w:val="center"/>
        </w:trPr>
        <w:tc>
          <w:tcPr>
            <w:tcW w:w="5464" w:type="dxa"/>
            <w:gridSpan w:val="2"/>
            <w:vAlign w:val="center"/>
          </w:tcPr>
          <w:p w14:paraId="66391924" w14:textId="77777777" w:rsidR="006236D0" w:rsidRPr="0051377A" w:rsidRDefault="006236D0" w:rsidP="00DF47DB">
            <w:pPr>
              <w:rPr>
                <w:rFonts w:ascii="GHEA Grapalat" w:hAnsi="GHEA Grapalat"/>
                <w:b/>
                <w:color w:val="000000" w:themeColor="text1"/>
                <w:sz w:val="20"/>
                <w:szCs w:val="20"/>
                <w:lang w:val="pt-BR"/>
              </w:rPr>
            </w:pPr>
            <w:r w:rsidRPr="0051377A">
              <w:rPr>
                <w:rFonts w:ascii="GHEA Grapalat" w:hAnsi="GHEA Grapalat" w:cs="Sylfaen"/>
                <w:b/>
                <w:color w:val="000000" w:themeColor="text1"/>
                <w:sz w:val="20"/>
                <w:szCs w:val="20"/>
                <w:lang w:val="pt-BR"/>
              </w:rPr>
              <w:t>ԸՆԴԱՄԵՆԸ</w:t>
            </w:r>
          </w:p>
        </w:tc>
        <w:tc>
          <w:tcPr>
            <w:tcW w:w="1530" w:type="dxa"/>
            <w:vAlign w:val="center"/>
          </w:tcPr>
          <w:p w14:paraId="37866706" w14:textId="77777777" w:rsidR="006236D0" w:rsidRPr="0051377A" w:rsidRDefault="006236D0" w:rsidP="00DF47DB">
            <w:pPr>
              <w:jc w:val="center"/>
              <w:rPr>
                <w:rFonts w:ascii="GHEA Grapalat" w:hAnsi="GHEA Grapalat"/>
                <w:b/>
                <w:color w:val="000000" w:themeColor="text1"/>
                <w:sz w:val="20"/>
                <w:szCs w:val="20"/>
                <w:lang w:val="pt-BR"/>
              </w:rPr>
            </w:pPr>
          </w:p>
        </w:tc>
        <w:tc>
          <w:tcPr>
            <w:tcW w:w="1440" w:type="dxa"/>
            <w:vAlign w:val="center"/>
          </w:tcPr>
          <w:p w14:paraId="3A2B2F11" w14:textId="77777777" w:rsidR="006236D0" w:rsidRPr="0051377A" w:rsidRDefault="006236D0" w:rsidP="00DF47DB">
            <w:pPr>
              <w:jc w:val="center"/>
              <w:rPr>
                <w:rFonts w:ascii="GHEA Grapalat" w:hAnsi="GHEA Grapalat"/>
                <w:b/>
                <w:color w:val="000000" w:themeColor="text1"/>
                <w:sz w:val="20"/>
                <w:szCs w:val="20"/>
                <w:lang w:val="pt-BR"/>
              </w:rPr>
            </w:pPr>
          </w:p>
        </w:tc>
      </w:tr>
    </w:tbl>
    <w:p w14:paraId="55115AE5" w14:textId="77777777" w:rsidR="0044364E" w:rsidRPr="0051377A" w:rsidRDefault="0044364E" w:rsidP="00DF47DB">
      <w:pPr>
        <w:keepNext/>
        <w:jc w:val="both"/>
        <w:outlineLvl w:val="3"/>
        <w:rPr>
          <w:rFonts w:ascii="GHEA Grapalat" w:hAnsi="GHEA Grapalat"/>
          <w:i/>
          <w:color w:val="000000" w:themeColor="text1"/>
          <w:sz w:val="32"/>
          <w:lang w:val="pt-BR"/>
        </w:rPr>
      </w:pPr>
    </w:p>
    <w:p w14:paraId="15D8E5A6" w14:textId="77777777" w:rsidR="0044364E" w:rsidRPr="0051377A" w:rsidRDefault="0044364E" w:rsidP="00DF47DB">
      <w:pPr>
        <w:keepNext/>
        <w:jc w:val="both"/>
        <w:outlineLvl w:val="3"/>
        <w:rPr>
          <w:rFonts w:ascii="GHEA Grapalat" w:hAnsi="GHEA Grapalat"/>
          <w:i/>
          <w:color w:val="000000" w:themeColor="text1"/>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44364E" w:rsidRPr="0051377A" w14:paraId="404FB1D4" w14:textId="77777777" w:rsidTr="00213985">
        <w:trPr>
          <w:jc w:val="center"/>
        </w:trPr>
        <w:tc>
          <w:tcPr>
            <w:tcW w:w="4536" w:type="dxa"/>
          </w:tcPr>
          <w:p w14:paraId="3CEEDEB5" w14:textId="77777777" w:rsidR="0044364E" w:rsidRPr="0051377A" w:rsidRDefault="0044364E" w:rsidP="00DF47DB">
            <w:pPr>
              <w:jc w:val="center"/>
              <w:rPr>
                <w:rFonts w:ascii="GHEA Grapalat" w:hAnsi="GHEA Grapalat" w:cs="Sylfaen"/>
                <w:b/>
                <w:bCs/>
                <w:color w:val="000000" w:themeColor="text1"/>
                <w:lang w:val="nb-NO"/>
              </w:rPr>
            </w:pPr>
            <w:r w:rsidRPr="0051377A">
              <w:rPr>
                <w:rFonts w:ascii="GHEA Grapalat" w:hAnsi="GHEA Grapalat" w:cs="Sylfaen"/>
                <w:b/>
                <w:bCs/>
                <w:color w:val="000000" w:themeColor="text1"/>
                <w:lang w:val="nb-NO"/>
              </w:rPr>
              <w:t>ՊԱՏՎԻՐԱՏՈՒ</w:t>
            </w:r>
          </w:p>
          <w:p w14:paraId="32E29195" w14:textId="77777777" w:rsidR="0044364E" w:rsidRPr="0051377A" w:rsidRDefault="0044364E" w:rsidP="00DF47DB">
            <w:pPr>
              <w:rPr>
                <w:rFonts w:ascii="GHEA Grapalat" w:hAnsi="GHEA Grapalat"/>
                <w:color w:val="000000" w:themeColor="text1"/>
                <w:sz w:val="22"/>
                <w:szCs w:val="22"/>
                <w:lang w:val="ru-RU"/>
              </w:rPr>
            </w:pPr>
          </w:p>
          <w:p w14:paraId="38F7D413" w14:textId="77777777" w:rsidR="0044364E" w:rsidRPr="0051377A" w:rsidRDefault="0044364E" w:rsidP="00DF47DB">
            <w:pPr>
              <w:rPr>
                <w:rFonts w:ascii="GHEA Grapalat" w:hAnsi="GHEA Grapalat"/>
                <w:color w:val="000000" w:themeColor="text1"/>
                <w:lang w:val="ru-RU"/>
              </w:rPr>
            </w:pPr>
          </w:p>
          <w:p w14:paraId="168FB9AB" w14:textId="77777777" w:rsidR="0044364E" w:rsidRPr="0051377A" w:rsidRDefault="0044364E" w:rsidP="00DF47DB">
            <w:pPr>
              <w:jc w:val="center"/>
              <w:rPr>
                <w:rFonts w:ascii="GHEA Grapalat" w:hAnsi="GHEA Grapalat"/>
                <w:color w:val="000000" w:themeColor="text1"/>
                <w:lang w:val="ru-RU"/>
              </w:rPr>
            </w:pPr>
            <w:r w:rsidRPr="0051377A">
              <w:rPr>
                <w:rFonts w:ascii="GHEA Grapalat" w:hAnsi="GHEA Grapalat"/>
                <w:color w:val="000000" w:themeColor="text1"/>
                <w:lang w:val="ru-RU"/>
              </w:rPr>
              <w:t>---------------------------------</w:t>
            </w:r>
          </w:p>
          <w:p w14:paraId="22D283A7"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olor w:val="000000" w:themeColor="text1"/>
                <w:sz w:val="18"/>
                <w:szCs w:val="18"/>
              </w:rPr>
              <w:t>/</w:t>
            </w:r>
            <w:r w:rsidRPr="0051377A">
              <w:rPr>
                <w:rFonts w:ascii="GHEA Grapalat" w:hAnsi="GHEA Grapalat" w:cs="Sylfaen"/>
                <w:color w:val="000000" w:themeColor="text1"/>
                <w:sz w:val="18"/>
                <w:szCs w:val="18"/>
                <w:lang w:val="ru-RU"/>
              </w:rPr>
              <w:t>ստորագրություն</w:t>
            </w:r>
            <w:r w:rsidRPr="0051377A">
              <w:rPr>
                <w:rFonts w:ascii="GHEA Grapalat" w:hAnsi="GHEA Grapalat"/>
                <w:color w:val="000000" w:themeColor="text1"/>
                <w:sz w:val="18"/>
                <w:szCs w:val="18"/>
              </w:rPr>
              <w:t>/</w:t>
            </w:r>
          </w:p>
          <w:p w14:paraId="01116FCB" w14:textId="77777777" w:rsidR="0044364E" w:rsidRPr="0051377A" w:rsidRDefault="0044364E" w:rsidP="00DF47DB">
            <w:pPr>
              <w:jc w:val="center"/>
              <w:rPr>
                <w:rFonts w:ascii="GHEA Grapalat" w:hAnsi="GHEA Grapalat"/>
                <w:color w:val="000000" w:themeColor="text1"/>
                <w:sz w:val="18"/>
                <w:szCs w:val="18"/>
                <w:lang w:val="ru-RU"/>
              </w:rPr>
            </w:pPr>
            <w:r w:rsidRPr="0051377A">
              <w:rPr>
                <w:rFonts w:ascii="GHEA Grapalat" w:hAnsi="GHEA Grapalat" w:cs="Sylfaen"/>
                <w:color w:val="000000" w:themeColor="text1"/>
                <w:sz w:val="18"/>
                <w:szCs w:val="18"/>
                <w:lang w:val="ru-RU"/>
              </w:rPr>
              <w:t>Կ</w:t>
            </w:r>
            <w:r w:rsidRPr="0051377A">
              <w:rPr>
                <w:rFonts w:ascii="GHEA Grapalat" w:hAnsi="GHEA Grapalat"/>
                <w:color w:val="000000" w:themeColor="text1"/>
                <w:sz w:val="18"/>
                <w:szCs w:val="18"/>
                <w:lang w:val="ru-RU"/>
              </w:rPr>
              <w:t>.</w:t>
            </w:r>
            <w:r w:rsidRPr="0051377A">
              <w:rPr>
                <w:rFonts w:ascii="GHEA Grapalat" w:hAnsi="GHEA Grapalat" w:cs="Sylfaen"/>
                <w:color w:val="000000" w:themeColor="text1"/>
                <w:sz w:val="18"/>
                <w:szCs w:val="18"/>
                <w:lang w:val="ru-RU"/>
              </w:rPr>
              <w:t>Տ</w:t>
            </w:r>
          </w:p>
        </w:tc>
        <w:tc>
          <w:tcPr>
            <w:tcW w:w="760" w:type="dxa"/>
          </w:tcPr>
          <w:p w14:paraId="14FA7539" w14:textId="77777777" w:rsidR="0044364E" w:rsidRPr="0051377A" w:rsidRDefault="0044364E" w:rsidP="00DF47DB">
            <w:pPr>
              <w:jc w:val="center"/>
              <w:rPr>
                <w:rFonts w:ascii="GHEA Grapalat" w:hAnsi="GHEA Grapalat"/>
                <w:color w:val="000000" w:themeColor="text1"/>
                <w:lang w:val="ru-RU"/>
              </w:rPr>
            </w:pPr>
          </w:p>
        </w:tc>
        <w:tc>
          <w:tcPr>
            <w:tcW w:w="4343" w:type="dxa"/>
          </w:tcPr>
          <w:p w14:paraId="676FC134" w14:textId="77777777" w:rsidR="0044364E" w:rsidRPr="0051377A" w:rsidRDefault="0044364E" w:rsidP="00DF47DB">
            <w:pPr>
              <w:jc w:val="center"/>
              <w:rPr>
                <w:rFonts w:ascii="GHEA Grapalat" w:hAnsi="GHEA Grapalat" w:cs="Sylfaen"/>
                <w:b/>
                <w:bCs/>
                <w:color w:val="000000" w:themeColor="text1"/>
                <w:lang w:val="ru-RU"/>
              </w:rPr>
            </w:pPr>
            <w:r w:rsidRPr="0051377A">
              <w:rPr>
                <w:rFonts w:ascii="GHEA Grapalat" w:hAnsi="GHEA Grapalat" w:cs="Sylfaen"/>
                <w:b/>
                <w:bCs/>
                <w:color w:val="000000" w:themeColor="text1"/>
                <w:lang w:val="pt-BR"/>
              </w:rPr>
              <w:t>ԿԱՊԱԼԱՌՈՒ</w:t>
            </w:r>
          </w:p>
          <w:p w14:paraId="4553E7C1" w14:textId="77777777" w:rsidR="0044364E" w:rsidRPr="0051377A" w:rsidRDefault="0044364E" w:rsidP="00DF47DB">
            <w:pPr>
              <w:jc w:val="center"/>
              <w:rPr>
                <w:rFonts w:ascii="GHEA Grapalat" w:hAnsi="GHEA Grapalat"/>
                <w:color w:val="000000" w:themeColor="text1"/>
                <w:lang w:val="ru-RU"/>
              </w:rPr>
            </w:pPr>
          </w:p>
          <w:p w14:paraId="3EEEC303" w14:textId="77777777" w:rsidR="0044364E" w:rsidRPr="0051377A" w:rsidRDefault="0044364E" w:rsidP="00DF47DB">
            <w:pPr>
              <w:jc w:val="center"/>
              <w:rPr>
                <w:rFonts w:ascii="GHEA Grapalat" w:hAnsi="GHEA Grapalat"/>
                <w:color w:val="000000" w:themeColor="text1"/>
                <w:lang w:val="ru-RU"/>
              </w:rPr>
            </w:pPr>
          </w:p>
          <w:p w14:paraId="68BC1325" w14:textId="77777777" w:rsidR="0044364E" w:rsidRPr="0051377A" w:rsidRDefault="0044364E" w:rsidP="00DF47DB">
            <w:pPr>
              <w:jc w:val="center"/>
              <w:rPr>
                <w:rFonts w:ascii="GHEA Grapalat" w:hAnsi="GHEA Grapalat"/>
                <w:color w:val="000000" w:themeColor="text1"/>
                <w:lang w:val="ru-RU"/>
              </w:rPr>
            </w:pPr>
            <w:r w:rsidRPr="0051377A">
              <w:rPr>
                <w:rFonts w:ascii="GHEA Grapalat" w:hAnsi="GHEA Grapalat"/>
                <w:color w:val="000000" w:themeColor="text1"/>
                <w:lang w:val="ru-RU"/>
              </w:rPr>
              <w:t>---------------------------------</w:t>
            </w:r>
          </w:p>
          <w:p w14:paraId="1237501B"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olor w:val="000000" w:themeColor="text1"/>
                <w:sz w:val="18"/>
                <w:szCs w:val="18"/>
              </w:rPr>
              <w:t>/</w:t>
            </w:r>
            <w:r w:rsidRPr="0051377A">
              <w:rPr>
                <w:rFonts w:ascii="GHEA Grapalat" w:hAnsi="GHEA Grapalat" w:cs="Sylfaen"/>
                <w:color w:val="000000" w:themeColor="text1"/>
                <w:sz w:val="18"/>
                <w:szCs w:val="18"/>
                <w:lang w:val="ru-RU"/>
              </w:rPr>
              <w:t>ստորագրություն</w:t>
            </w:r>
            <w:r w:rsidRPr="0051377A">
              <w:rPr>
                <w:rFonts w:ascii="GHEA Grapalat" w:hAnsi="GHEA Grapalat"/>
                <w:color w:val="000000" w:themeColor="text1"/>
                <w:sz w:val="18"/>
                <w:szCs w:val="18"/>
              </w:rPr>
              <w:t>/</w:t>
            </w:r>
          </w:p>
          <w:p w14:paraId="6F08D13B" w14:textId="77777777" w:rsidR="0044364E" w:rsidRPr="0051377A" w:rsidRDefault="0044364E" w:rsidP="00DF47DB">
            <w:pPr>
              <w:jc w:val="center"/>
              <w:rPr>
                <w:rFonts w:ascii="GHEA Grapalat" w:hAnsi="GHEA Grapalat"/>
                <w:color w:val="000000" w:themeColor="text1"/>
                <w:sz w:val="22"/>
                <w:szCs w:val="22"/>
                <w:lang w:val="ru-RU"/>
              </w:rPr>
            </w:pPr>
            <w:r w:rsidRPr="0051377A">
              <w:rPr>
                <w:rFonts w:ascii="GHEA Grapalat" w:hAnsi="GHEA Grapalat" w:cs="Sylfaen"/>
                <w:color w:val="000000" w:themeColor="text1"/>
                <w:sz w:val="18"/>
                <w:szCs w:val="18"/>
                <w:lang w:val="ru-RU"/>
              </w:rPr>
              <w:t>Կ</w:t>
            </w:r>
            <w:r w:rsidRPr="0051377A">
              <w:rPr>
                <w:rFonts w:ascii="GHEA Grapalat" w:hAnsi="GHEA Grapalat"/>
                <w:color w:val="000000" w:themeColor="text1"/>
                <w:sz w:val="18"/>
                <w:szCs w:val="18"/>
                <w:lang w:val="ru-RU"/>
              </w:rPr>
              <w:t>.</w:t>
            </w:r>
            <w:r w:rsidRPr="0051377A">
              <w:rPr>
                <w:rFonts w:ascii="GHEA Grapalat" w:hAnsi="GHEA Grapalat" w:cs="Sylfaen"/>
                <w:color w:val="000000" w:themeColor="text1"/>
                <w:sz w:val="18"/>
                <w:szCs w:val="18"/>
                <w:lang w:val="ru-RU"/>
              </w:rPr>
              <w:t>Տ</w:t>
            </w:r>
          </w:p>
        </w:tc>
      </w:tr>
    </w:tbl>
    <w:p w14:paraId="4C65F359" w14:textId="77777777" w:rsidR="0044364E" w:rsidRPr="0051377A" w:rsidRDefault="0044364E" w:rsidP="00DF47DB">
      <w:pPr>
        <w:jc w:val="both"/>
        <w:rPr>
          <w:rFonts w:ascii="GHEA Grapalat" w:hAnsi="GHEA Grapalat"/>
          <w:color w:val="000000" w:themeColor="text1"/>
          <w:lang w:val="pt-BR"/>
        </w:rPr>
      </w:pPr>
    </w:p>
    <w:p w14:paraId="7E35754B" w14:textId="77777777" w:rsidR="0044364E" w:rsidRPr="0051377A" w:rsidRDefault="0044364E" w:rsidP="00DF47DB">
      <w:pPr>
        <w:tabs>
          <w:tab w:val="left" w:pos="8789"/>
        </w:tabs>
        <w:jc w:val="both"/>
        <w:rPr>
          <w:rFonts w:ascii="GHEA Grapalat" w:hAnsi="GHEA Grapalat"/>
          <w:color w:val="000000" w:themeColor="text1"/>
          <w:lang w:val="pt-BR"/>
        </w:rPr>
      </w:pPr>
    </w:p>
    <w:p w14:paraId="63E1C7E3" w14:textId="77777777" w:rsidR="0044364E" w:rsidRPr="0051377A" w:rsidRDefault="0044364E" w:rsidP="00DF47DB">
      <w:pPr>
        <w:tabs>
          <w:tab w:val="left" w:pos="1080"/>
        </w:tabs>
        <w:ind w:right="-7" w:firstLine="567"/>
        <w:jc w:val="both"/>
        <w:rPr>
          <w:rFonts w:ascii="GHEA Grapalat" w:hAnsi="GHEA Grapalat"/>
          <w:color w:val="000000" w:themeColor="text1"/>
          <w:lang w:val="pt-BR"/>
        </w:rPr>
      </w:pPr>
    </w:p>
    <w:p w14:paraId="67BE433A" w14:textId="77777777" w:rsidR="0044364E" w:rsidRPr="0051377A" w:rsidRDefault="0044364E" w:rsidP="00DF47DB">
      <w:pPr>
        <w:rPr>
          <w:rFonts w:ascii="GHEA Grapalat" w:hAnsi="GHEA Grapalat"/>
          <w:color w:val="000000" w:themeColor="text1"/>
          <w:lang w:val="pt-BR"/>
        </w:rPr>
      </w:pPr>
    </w:p>
    <w:p w14:paraId="0925FA44" w14:textId="77777777" w:rsidR="0044364E" w:rsidRPr="0051377A" w:rsidRDefault="0044364E" w:rsidP="00DF47DB">
      <w:pPr>
        <w:rPr>
          <w:rFonts w:ascii="GHEA Grapalat" w:hAnsi="GHEA Grapalat"/>
          <w:color w:val="000000" w:themeColor="text1"/>
          <w:lang w:val="pt-BR"/>
        </w:rPr>
      </w:pPr>
    </w:p>
    <w:p w14:paraId="10FEAF4A" w14:textId="77777777" w:rsidR="0044364E" w:rsidRPr="0051377A" w:rsidRDefault="0044364E" w:rsidP="00DF47DB">
      <w:pPr>
        <w:jc w:val="both"/>
        <w:rPr>
          <w:rFonts w:ascii="GHEA Grapalat" w:hAnsi="GHEA Grapalat"/>
          <w:i/>
          <w:color w:val="000000" w:themeColor="text1"/>
          <w:sz w:val="18"/>
          <w:szCs w:val="18"/>
          <w:lang w:val="pt-BR"/>
        </w:rPr>
      </w:pPr>
      <w:r w:rsidRPr="0051377A">
        <w:rPr>
          <w:rFonts w:ascii="GHEA Grapalat" w:hAnsi="GHEA Grapalat"/>
          <w:i/>
          <w:color w:val="000000" w:themeColor="text1"/>
          <w:sz w:val="18"/>
          <w:szCs w:val="18"/>
          <w:lang w:val="pt-BR"/>
        </w:rPr>
        <w:t xml:space="preserve">** </w:t>
      </w:r>
      <w:r w:rsidRPr="0051377A">
        <w:rPr>
          <w:rFonts w:ascii="GHEA Grapalat" w:hAnsi="GHEA Grapalat" w:cs="Sylfaen"/>
          <w:i/>
          <w:color w:val="000000" w:themeColor="text1"/>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14:paraId="15976049" w14:textId="77777777" w:rsidR="0044364E" w:rsidRPr="0051377A" w:rsidRDefault="0044364E" w:rsidP="00DF47DB">
      <w:pPr>
        <w:rPr>
          <w:rFonts w:ascii="GHEA Grapalat" w:hAnsi="GHEA Grapalat"/>
          <w:color w:val="000000" w:themeColor="text1"/>
          <w:lang w:val="pt-BR"/>
        </w:rPr>
      </w:pPr>
    </w:p>
    <w:p w14:paraId="6B557F0C" w14:textId="77777777" w:rsidR="0044364E" w:rsidRPr="0051377A" w:rsidRDefault="0044364E" w:rsidP="00DF47DB">
      <w:pPr>
        <w:rPr>
          <w:rFonts w:ascii="GHEA Grapalat" w:hAnsi="GHEA Grapalat"/>
          <w:color w:val="000000" w:themeColor="text1"/>
          <w:lang w:val="pt-BR"/>
        </w:rPr>
      </w:pPr>
    </w:p>
    <w:p w14:paraId="49F7E7D8" w14:textId="77777777" w:rsidR="0044364E" w:rsidRPr="0051377A" w:rsidRDefault="0044364E" w:rsidP="00DF47DB">
      <w:pPr>
        <w:ind w:firstLine="567"/>
        <w:jc w:val="right"/>
        <w:rPr>
          <w:rFonts w:ascii="GHEA Grapalat" w:hAnsi="GHEA Grapalat"/>
          <w:i/>
          <w:color w:val="000000" w:themeColor="text1"/>
          <w:lang w:val="pt-BR"/>
        </w:rPr>
      </w:pPr>
      <w:r w:rsidRPr="0051377A">
        <w:rPr>
          <w:rFonts w:ascii="GHEA Grapalat" w:hAnsi="GHEA Grapalat"/>
          <w:i/>
          <w:color w:val="000000" w:themeColor="text1"/>
          <w:lang w:val="pt-BR"/>
        </w:rPr>
        <w:br w:type="page"/>
      </w:r>
    </w:p>
    <w:p w14:paraId="4686264E" w14:textId="77777777" w:rsidR="0044364E" w:rsidRPr="0051377A" w:rsidRDefault="0044364E" w:rsidP="00DF47DB">
      <w:pPr>
        <w:ind w:firstLine="567"/>
        <w:jc w:val="right"/>
        <w:rPr>
          <w:rFonts w:ascii="GHEA Grapalat" w:hAnsi="GHEA Grapalat" w:cs="Sylfaen"/>
          <w:i/>
          <w:color w:val="000000" w:themeColor="text1"/>
          <w:sz w:val="20"/>
          <w:szCs w:val="20"/>
          <w:lang w:val="pt-BR"/>
        </w:rPr>
      </w:pPr>
      <w:r w:rsidRPr="0051377A">
        <w:rPr>
          <w:rFonts w:ascii="GHEA Grapalat" w:hAnsi="GHEA Grapalat" w:cs="Sylfaen"/>
          <w:i/>
          <w:color w:val="000000" w:themeColor="text1"/>
          <w:sz w:val="20"/>
          <w:szCs w:val="20"/>
          <w:lang w:val="pt-BR"/>
        </w:rPr>
        <w:lastRenderedPageBreak/>
        <w:t>Հավելված N 3</w:t>
      </w:r>
    </w:p>
    <w:p w14:paraId="23785A33" w14:textId="77777777" w:rsidR="0044364E" w:rsidRPr="0051377A" w:rsidRDefault="0044364E" w:rsidP="00DF47DB">
      <w:pPr>
        <w:ind w:firstLine="567"/>
        <w:jc w:val="right"/>
        <w:rPr>
          <w:rFonts w:ascii="GHEA Grapalat" w:hAnsi="GHEA Grapalat" w:cs="Sylfaen"/>
          <w:i/>
          <w:color w:val="000000" w:themeColor="text1"/>
          <w:sz w:val="20"/>
          <w:szCs w:val="20"/>
          <w:lang w:val="pt-BR"/>
        </w:rPr>
      </w:pPr>
      <w:r w:rsidRPr="0051377A">
        <w:rPr>
          <w:rFonts w:ascii="GHEA Grapalat" w:hAnsi="GHEA Grapalat" w:cs="Sylfaen"/>
          <w:i/>
          <w:color w:val="000000" w:themeColor="text1"/>
          <w:sz w:val="20"/>
          <w:szCs w:val="20"/>
          <w:lang w:val="pt-BR"/>
        </w:rPr>
        <w:t xml:space="preserve">«         »              20  թ. կնքված </w:t>
      </w:r>
    </w:p>
    <w:p w14:paraId="5B292487" w14:textId="77777777" w:rsidR="0044364E" w:rsidRPr="0051377A" w:rsidRDefault="0044364E" w:rsidP="00DF47DB">
      <w:pPr>
        <w:ind w:firstLine="567"/>
        <w:jc w:val="right"/>
        <w:rPr>
          <w:rFonts w:ascii="GHEA Grapalat" w:hAnsi="GHEA Grapalat" w:cs="Sylfaen"/>
          <w:i/>
          <w:color w:val="000000" w:themeColor="text1"/>
          <w:sz w:val="20"/>
          <w:szCs w:val="20"/>
          <w:lang w:val="pt-BR"/>
        </w:rPr>
      </w:pPr>
      <w:r w:rsidRPr="0051377A">
        <w:rPr>
          <w:rFonts w:ascii="GHEA Grapalat" w:hAnsi="GHEA Grapalat" w:cs="Sylfaen"/>
          <w:i/>
          <w:color w:val="000000" w:themeColor="text1"/>
          <w:sz w:val="20"/>
          <w:szCs w:val="20"/>
          <w:lang w:val="pt-BR"/>
        </w:rPr>
        <w:t xml:space="preserve">                      ծածկագրով պայմանագրի</w:t>
      </w:r>
    </w:p>
    <w:p w14:paraId="546B2C41" w14:textId="77777777" w:rsidR="0044364E" w:rsidRPr="0051377A" w:rsidRDefault="0044364E" w:rsidP="00DF47DB">
      <w:pPr>
        <w:tabs>
          <w:tab w:val="left" w:pos="9540"/>
        </w:tabs>
        <w:rPr>
          <w:rFonts w:ascii="GHEA Grapalat" w:hAnsi="GHEA Grapalat"/>
          <w:color w:val="000000" w:themeColor="text1"/>
          <w:sz w:val="20"/>
          <w:lang w:val="pt-BR"/>
        </w:rPr>
      </w:pPr>
    </w:p>
    <w:p w14:paraId="2E8D91F5" w14:textId="77777777" w:rsidR="0044364E" w:rsidRPr="0051377A" w:rsidRDefault="0044364E" w:rsidP="00DF47DB">
      <w:pPr>
        <w:tabs>
          <w:tab w:val="left" w:pos="9540"/>
        </w:tabs>
        <w:rPr>
          <w:rFonts w:ascii="GHEA Grapalat" w:hAnsi="GHEA Grapalat"/>
          <w:color w:val="000000" w:themeColor="text1"/>
          <w:sz w:val="20"/>
          <w:lang w:val="pt-BR"/>
        </w:rPr>
      </w:pPr>
    </w:p>
    <w:p w14:paraId="08251D67" w14:textId="77777777" w:rsidR="0044364E" w:rsidRPr="0051377A" w:rsidRDefault="0044364E" w:rsidP="00DF47DB">
      <w:pPr>
        <w:jc w:val="center"/>
        <w:rPr>
          <w:rFonts w:ascii="GHEA Grapalat" w:hAnsi="GHEA Grapalat"/>
          <w:color w:val="000000" w:themeColor="text1"/>
          <w:sz w:val="20"/>
        </w:rPr>
      </w:pP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s="Sylfaen"/>
          <w:b/>
          <w:color w:val="000000" w:themeColor="text1"/>
          <w:sz w:val="22"/>
          <w:szCs w:val="22"/>
        </w:rPr>
        <w:softHyphen/>
      </w:r>
      <w:r w:rsidRPr="0051377A">
        <w:rPr>
          <w:rFonts w:ascii="GHEA Grapalat" w:hAnsi="GHEA Grapalat"/>
          <w:color w:val="000000" w:themeColor="text1"/>
          <w:sz w:val="20"/>
        </w:rPr>
        <w:t>ՎՃԱՐՄԱՆ ԺԱՄԱՆԱԿԱՑՈՒՅՑ*</w:t>
      </w:r>
    </w:p>
    <w:p w14:paraId="12E5B124" w14:textId="77777777" w:rsidR="0044364E" w:rsidRPr="0051377A" w:rsidRDefault="0044364E" w:rsidP="00DF47DB">
      <w:pPr>
        <w:jc w:val="right"/>
        <w:rPr>
          <w:rFonts w:ascii="GHEA Grapalat" w:hAnsi="GHEA Grapalat"/>
          <w:color w:val="000000" w:themeColor="text1"/>
          <w:sz w:val="20"/>
        </w:rPr>
      </w:pPr>
      <w:r w:rsidRPr="0051377A">
        <w:rPr>
          <w:rFonts w:ascii="GHEA Grapalat" w:hAnsi="GHEA Grapalat"/>
          <w:color w:val="000000" w:themeColor="text1"/>
          <w:sz w:val="20"/>
        </w:rPr>
        <w:t xml:space="preserve">                                                                                                                                                                                                            </w:t>
      </w:r>
      <w:r w:rsidRPr="0051377A">
        <w:rPr>
          <w:rFonts w:ascii="GHEA Grapalat" w:hAnsi="GHEA Grapalat" w:cs="Sylfaen"/>
          <w:color w:val="000000" w:themeColor="text1"/>
          <w:sz w:val="18"/>
        </w:rPr>
        <w:t>ՀՀ</w:t>
      </w:r>
      <w:r w:rsidRPr="0051377A">
        <w:rPr>
          <w:rFonts w:ascii="GHEA Grapalat" w:hAnsi="GHEA Grapalat" w:cs="Sylfaen"/>
          <w:color w:val="000000" w:themeColor="text1"/>
          <w:sz w:val="18"/>
          <w:lang w:val="es-ES"/>
        </w:rPr>
        <w:t xml:space="preserve"> </w:t>
      </w:r>
      <w:r w:rsidRPr="0051377A">
        <w:rPr>
          <w:rFonts w:ascii="GHEA Grapalat" w:hAnsi="GHEA Grapalat" w:cs="Sylfaen"/>
          <w:color w:val="000000" w:themeColor="text1"/>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70"/>
        <w:gridCol w:w="470"/>
        <w:gridCol w:w="470"/>
        <w:gridCol w:w="470"/>
        <w:gridCol w:w="470"/>
        <w:gridCol w:w="470"/>
        <w:gridCol w:w="470"/>
        <w:gridCol w:w="470"/>
        <w:gridCol w:w="470"/>
        <w:gridCol w:w="470"/>
        <w:gridCol w:w="470"/>
        <w:gridCol w:w="470"/>
        <w:gridCol w:w="1097"/>
      </w:tblGrid>
      <w:tr w:rsidR="0051377A" w:rsidRPr="0051377A" w14:paraId="1C2C8906" w14:textId="77777777" w:rsidTr="00213985">
        <w:tc>
          <w:tcPr>
            <w:tcW w:w="10632" w:type="dxa"/>
            <w:gridSpan w:val="16"/>
          </w:tcPr>
          <w:p w14:paraId="10C978D0" w14:textId="77777777" w:rsidR="0044364E" w:rsidRPr="0051377A" w:rsidRDefault="0044364E" w:rsidP="00DF47DB">
            <w:pPr>
              <w:jc w:val="center"/>
              <w:rPr>
                <w:rFonts w:ascii="GHEA Grapalat" w:hAnsi="GHEA Grapalat"/>
                <w:color w:val="000000" w:themeColor="text1"/>
                <w:sz w:val="18"/>
                <w:lang w:val="es-ES"/>
              </w:rPr>
            </w:pPr>
            <w:r w:rsidRPr="0051377A">
              <w:rPr>
                <w:rFonts w:ascii="GHEA Grapalat" w:hAnsi="GHEA Grapalat"/>
                <w:color w:val="000000" w:themeColor="text1"/>
                <w:sz w:val="18"/>
                <w:lang w:val="es-ES"/>
              </w:rPr>
              <w:t>Աշխատանքի</w:t>
            </w:r>
          </w:p>
        </w:tc>
      </w:tr>
      <w:tr w:rsidR="0051377A" w:rsidRPr="0051377A" w14:paraId="5AE2A4B3" w14:textId="77777777" w:rsidTr="00213985">
        <w:tc>
          <w:tcPr>
            <w:tcW w:w="1349" w:type="dxa"/>
            <w:vAlign w:val="center"/>
          </w:tcPr>
          <w:p w14:paraId="73916D43" w14:textId="77777777" w:rsidR="0044364E" w:rsidRPr="0051377A" w:rsidRDefault="0044364E" w:rsidP="00DF47DB">
            <w:pPr>
              <w:jc w:val="center"/>
              <w:rPr>
                <w:rFonts w:ascii="GHEA Grapalat" w:hAnsi="GHEA Grapalat"/>
                <w:color w:val="000000" w:themeColor="text1"/>
                <w:sz w:val="18"/>
                <w:lang w:val="es-ES"/>
              </w:rPr>
            </w:pPr>
            <w:r w:rsidRPr="0051377A">
              <w:rPr>
                <w:rFonts w:ascii="GHEA Grapalat" w:hAnsi="GHEA Grapalat"/>
                <w:color w:val="000000" w:themeColor="text1"/>
                <w:sz w:val="18"/>
              </w:rPr>
              <w:t>հրավերով նախատեսված չափաբաժնի համարը</w:t>
            </w:r>
          </w:p>
        </w:tc>
        <w:tc>
          <w:tcPr>
            <w:tcW w:w="1421" w:type="dxa"/>
            <w:vAlign w:val="center"/>
          </w:tcPr>
          <w:p w14:paraId="2D19AB7C" w14:textId="77777777" w:rsidR="0044364E" w:rsidRPr="0051377A" w:rsidRDefault="0044364E" w:rsidP="00DF47DB">
            <w:pPr>
              <w:jc w:val="center"/>
              <w:rPr>
                <w:rFonts w:ascii="GHEA Grapalat" w:hAnsi="GHEA Grapalat"/>
                <w:color w:val="000000" w:themeColor="text1"/>
                <w:sz w:val="18"/>
                <w:lang w:val="es-ES"/>
              </w:rPr>
            </w:pPr>
            <w:r w:rsidRPr="0051377A">
              <w:rPr>
                <w:rFonts w:ascii="GHEA Grapalat" w:hAnsi="GHEA Grapalat"/>
                <w:color w:val="000000" w:themeColor="text1"/>
                <w:sz w:val="18"/>
              </w:rPr>
              <w:t>գնումների</w:t>
            </w:r>
            <w:r w:rsidRPr="0051377A">
              <w:rPr>
                <w:rFonts w:ascii="GHEA Grapalat" w:hAnsi="GHEA Grapalat"/>
                <w:color w:val="000000" w:themeColor="text1"/>
                <w:sz w:val="18"/>
                <w:lang w:val="es-ES"/>
              </w:rPr>
              <w:t xml:space="preserve"> </w:t>
            </w:r>
            <w:r w:rsidRPr="0051377A">
              <w:rPr>
                <w:rFonts w:ascii="GHEA Grapalat" w:hAnsi="GHEA Grapalat"/>
                <w:color w:val="000000" w:themeColor="text1"/>
                <w:sz w:val="18"/>
              </w:rPr>
              <w:t>պլանով</w:t>
            </w:r>
            <w:r w:rsidRPr="0051377A">
              <w:rPr>
                <w:rFonts w:ascii="GHEA Grapalat" w:hAnsi="GHEA Grapalat"/>
                <w:color w:val="000000" w:themeColor="text1"/>
                <w:sz w:val="18"/>
                <w:lang w:val="es-ES"/>
              </w:rPr>
              <w:t xml:space="preserve"> </w:t>
            </w:r>
            <w:r w:rsidRPr="0051377A">
              <w:rPr>
                <w:rFonts w:ascii="GHEA Grapalat" w:hAnsi="GHEA Grapalat"/>
                <w:color w:val="000000" w:themeColor="text1"/>
                <w:sz w:val="18"/>
              </w:rPr>
              <w:t>նախատեսված</w:t>
            </w:r>
            <w:r w:rsidRPr="0051377A">
              <w:rPr>
                <w:rFonts w:ascii="GHEA Grapalat" w:hAnsi="GHEA Grapalat"/>
                <w:color w:val="000000" w:themeColor="text1"/>
                <w:sz w:val="18"/>
                <w:lang w:val="es-ES"/>
              </w:rPr>
              <w:t xml:space="preserve"> </w:t>
            </w:r>
            <w:r w:rsidRPr="0051377A">
              <w:rPr>
                <w:rFonts w:ascii="GHEA Grapalat" w:hAnsi="GHEA Grapalat"/>
                <w:color w:val="000000" w:themeColor="text1"/>
                <w:sz w:val="18"/>
              </w:rPr>
              <w:t>միջանցիկ</w:t>
            </w:r>
            <w:r w:rsidRPr="0051377A">
              <w:rPr>
                <w:rFonts w:ascii="GHEA Grapalat" w:hAnsi="GHEA Grapalat"/>
                <w:color w:val="000000" w:themeColor="text1"/>
                <w:sz w:val="18"/>
                <w:lang w:val="es-ES"/>
              </w:rPr>
              <w:t xml:space="preserve"> </w:t>
            </w:r>
            <w:r w:rsidRPr="0051377A">
              <w:rPr>
                <w:rFonts w:ascii="GHEA Grapalat" w:hAnsi="GHEA Grapalat"/>
                <w:color w:val="000000" w:themeColor="text1"/>
                <w:sz w:val="18"/>
              </w:rPr>
              <w:t>ծածկագիրը</w:t>
            </w:r>
            <w:r w:rsidRPr="0051377A">
              <w:rPr>
                <w:rFonts w:ascii="GHEA Grapalat" w:hAnsi="GHEA Grapalat"/>
                <w:color w:val="000000" w:themeColor="text1"/>
                <w:sz w:val="18"/>
                <w:lang w:val="es-ES"/>
              </w:rPr>
              <w:t xml:space="preserve">` </w:t>
            </w:r>
            <w:r w:rsidRPr="0051377A">
              <w:rPr>
                <w:rFonts w:ascii="GHEA Grapalat" w:hAnsi="GHEA Grapalat"/>
                <w:color w:val="000000" w:themeColor="text1"/>
                <w:sz w:val="18"/>
              </w:rPr>
              <w:t>ըստ</w:t>
            </w:r>
            <w:r w:rsidRPr="0051377A">
              <w:rPr>
                <w:rFonts w:ascii="GHEA Grapalat" w:hAnsi="GHEA Grapalat"/>
                <w:color w:val="000000" w:themeColor="text1"/>
                <w:sz w:val="18"/>
                <w:lang w:val="es-ES"/>
              </w:rPr>
              <w:t xml:space="preserve"> </w:t>
            </w:r>
            <w:r w:rsidRPr="0051377A">
              <w:rPr>
                <w:rFonts w:ascii="GHEA Grapalat" w:hAnsi="GHEA Grapalat"/>
                <w:color w:val="000000" w:themeColor="text1"/>
                <w:sz w:val="18"/>
              </w:rPr>
              <w:t>ԳՄԱ</w:t>
            </w:r>
            <w:r w:rsidRPr="0051377A">
              <w:rPr>
                <w:rFonts w:ascii="GHEA Grapalat" w:hAnsi="GHEA Grapalat"/>
                <w:color w:val="000000" w:themeColor="text1"/>
                <w:sz w:val="18"/>
                <w:lang w:val="es-ES"/>
              </w:rPr>
              <w:t xml:space="preserve"> </w:t>
            </w:r>
            <w:r w:rsidRPr="0051377A">
              <w:rPr>
                <w:rFonts w:ascii="GHEA Grapalat" w:hAnsi="GHEA Grapalat"/>
                <w:color w:val="000000" w:themeColor="text1"/>
                <w:sz w:val="18"/>
              </w:rPr>
              <w:t>դասակարգման</w:t>
            </w:r>
            <w:r w:rsidRPr="0051377A">
              <w:rPr>
                <w:rFonts w:ascii="GHEA Grapalat" w:hAnsi="GHEA Grapalat"/>
                <w:color w:val="000000" w:themeColor="text1"/>
                <w:sz w:val="18"/>
                <w:lang w:val="es-ES"/>
              </w:rPr>
              <w:t xml:space="preserve"> (CPV)</w:t>
            </w:r>
          </w:p>
        </w:tc>
        <w:tc>
          <w:tcPr>
            <w:tcW w:w="1090" w:type="dxa"/>
            <w:vAlign w:val="center"/>
          </w:tcPr>
          <w:p w14:paraId="4CD48F89" w14:textId="77777777" w:rsidR="0044364E" w:rsidRPr="0051377A" w:rsidRDefault="0044364E" w:rsidP="00DF47DB">
            <w:pPr>
              <w:jc w:val="center"/>
              <w:rPr>
                <w:rFonts w:ascii="GHEA Grapalat" w:hAnsi="GHEA Grapalat"/>
                <w:color w:val="000000" w:themeColor="text1"/>
                <w:sz w:val="18"/>
                <w:lang w:val="es-ES"/>
              </w:rPr>
            </w:pPr>
            <w:r w:rsidRPr="0051377A">
              <w:rPr>
                <w:rFonts w:ascii="GHEA Grapalat" w:hAnsi="GHEA Grapalat"/>
                <w:color w:val="000000" w:themeColor="text1"/>
                <w:sz w:val="18"/>
              </w:rPr>
              <w:t>անվանումը</w:t>
            </w:r>
          </w:p>
        </w:tc>
        <w:tc>
          <w:tcPr>
            <w:tcW w:w="6772" w:type="dxa"/>
            <w:gridSpan w:val="13"/>
            <w:vAlign w:val="center"/>
          </w:tcPr>
          <w:p w14:paraId="11934C4B" w14:textId="77777777" w:rsidR="0044364E" w:rsidRPr="0051377A" w:rsidRDefault="0044364E" w:rsidP="00DF47DB">
            <w:pPr>
              <w:jc w:val="both"/>
              <w:rPr>
                <w:rFonts w:ascii="GHEA Grapalat" w:hAnsi="GHEA Grapalat"/>
                <w:color w:val="000000" w:themeColor="text1"/>
                <w:sz w:val="18"/>
                <w:lang w:val="es-ES"/>
              </w:rPr>
            </w:pPr>
            <w:r w:rsidRPr="0051377A">
              <w:rPr>
                <w:rFonts w:ascii="GHEA Grapalat" w:hAnsi="GHEA Grapalat"/>
                <w:color w:val="000000" w:themeColor="text1"/>
                <w:sz w:val="18"/>
                <w:lang w:val="es-ES"/>
              </w:rPr>
              <w:t>դիմաց վճարումները նախատեսվում է իրականացնել 20  թ-ին` ըստ ամիսների, այդ թվում**</w:t>
            </w:r>
          </w:p>
        </w:tc>
      </w:tr>
      <w:tr w:rsidR="0051377A" w:rsidRPr="0051377A" w14:paraId="2F271242" w14:textId="77777777" w:rsidTr="00213985">
        <w:trPr>
          <w:trHeight w:val="1538"/>
        </w:trPr>
        <w:tc>
          <w:tcPr>
            <w:tcW w:w="1349" w:type="dxa"/>
          </w:tcPr>
          <w:p w14:paraId="43D53D7F" w14:textId="77777777" w:rsidR="0044364E" w:rsidRPr="0051377A" w:rsidRDefault="0044364E" w:rsidP="00DF47DB">
            <w:pPr>
              <w:jc w:val="center"/>
              <w:rPr>
                <w:rFonts w:ascii="GHEA Grapalat" w:hAnsi="GHEA Grapalat"/>
                <w:color w:val="000000" w:themeColor="text1"/>
                <w:sz w:val="20"/>
                <w:lang w:val="es-ES"/>
              </w:rPr>
            </w:pPr>
          </w:p>
        </w:tc>
        <w:tc>
          <w:tcPr>
            <w:tcW w:w="1421" w:type="dxa"/>
          </w:tcPr>
          <w:p w14:paraId="66A4FC23" w14:textId="77777777" w:rsidR="0044364E" w:rsidRPr="0051377A" w:rsidRDefault="0044364E" w:rsidP="00DF47DB">
            <w:pPr>
              <w:jc w:val="center"/>
              <w:rPr>
                <w:rFonts w:ascii="GHEA Grapalat" w:hAnsi="GHEA Grapalat"/>
                <w:color w:val="000000" w:themeColor="text1"/>
                <w:sz w:val="20"/>
                <w:lang w:val="es-ES"/>
              </w:rPr>
            </w:pPr>
          </w:p>
        </w:tc>
        <w:tc>
          <w:tcPr>
            <w:tcW w:w="1090" w:type="dxa"/>
          </w:tcPr>
          <w:p w14:paraId="6269C419" w14:textId="77777777" w:rsidR="0044364E" w:rsidRPr="0051377A" w:rsidRDefault="0044364E" w:rsidP="00DF47DB">
            <w:pPr>
              <w:jc w:val="center"/>
              <w:rPr>
                <w:rFonts w:ascii="GHEA Grapalat" w:hAnsi="GHEA Grapalat"/>
                <w:color w:val="000000" w:themeColor="text1"/>
                <w:sz w:val="20"/>
                <w:lang w:val="es-ES"/>
              </w:rPr>
            </w:pPr>
          </w:p>
        </w:tc>
        <w:tc>
          <w:tcPr>
            <w:tcW w:w="443" w:type="dxa"/>
            <w:textDirection w:val="btLr"/>
            <w:vAlign w:val="center"/>
          </w:tcPr>
          <w:p w14:paraId="0E94D6D1" w14:textId="77777777" w:rsidR="0044364E" w:rsidRPr="0051377A" w:rsidRDefault="0044364E" w:rsidP="00DF47DB">
            <w:pPr>
              <w:ind w:left="113" w:right="-7"/>
              <w:jc w:val="center"/>
              <w:rPr>
                <w:rFonts w:ascii="GHEA Grapalat" w:hAnsi="GHEA Grapalat"/>
                <w:color w:val="000000" w:themeColor="text1"/>
                <w:sz w:val="18"/>
                <w:szCs w:val="22"/>
                <w:lang w:val="pt-BR"/>
              </w:rPr>
            </w:pPr>
            <w:r w:rsidRPr="0051377A">
              <w:rPr>
                <w:rFonts w:ascii="GHEA Grapalat" w:hAnsi="GHEA Grapalat" w:cs="Sylfaen"/>
                <w:color w:val="000000" w:themeColor="text1"/>
                <w:sz w:val="18"/>
                <w:szCs w:val="22"/>
                <w:lang w:val="pt-BR"/>
              </w:rPr>
              <w:t>հունվար</w:t>
            </w:r>
          </w:p>
        </w:tc>
        <w:tc>
          <w:tcPr>
            <w:tcW w:w="444" w:type="dxa"/>
            <w:textDirection w:val="btLr"/>
            <w:vAlign w:val="center"/>
          </w:tcPr>
          <w:p w14:paraId="7F01BA55" w14:textId="77777777" w:rsidR="0044364E" w:rsidRPr="0051377A" w:rsidRDefault="0044364E" w:rsidP="00DF47DB">
            <w:pPr>
              <w:ind w:left="113" w:right="-7"/>
              <w:jc w:val="center"/>
              <w:rPr>
                <w:rFonts w:ascii="GHEA Grapalat" w:hAnsi="GHEA Grapalat" w:cs="Sylfaen"/>
                <w:color w:val="000000" w:themeColor="text1"/>
                <w:sz w:val="18"/>
                <w:szCs w:val="22"/>
                <w:lang w:val="pt-BR"/>
              </w:rPr>
            </w:pPr>
            <w:r w:rsidRPr="0051377A">
              <w:rPr>
                <w:rFonts w:ascii="GHEA Grapalat" w:hAnsi="GHEA Grapalat" w:cs="Sylfaen"/>
                <w:color w:val="000000" w:themeColor="text1"/>
                <w:sz w:val="18"/>
                <w:szCs w:val="22"/>
                <w:lang w:val="pt-BR"/>
              </w:rPr>
              <w:t>փետրվար</w:t>
            </w:r>
          </w:p>
        </w:tc>
        <w:tc>
          <w:tcPr>
            <w:tcW w:w="444" w:type="dxa"/>
            <w:textDirection w:val="btLr"/>
            <w:vAlign w:val="center"/>
          </w:tcPr>
          <w:p w14:paraId="005647BE" w14:textId="77777777" w:rsidR="0044364E" w:rsidRPr="0051377A" w:rsidRDefault="0044364E" w:rsidP="00DF47DB">
            <w:pPr>
              <w:ind w:left="113" w:right="-7"/>
              <w:jc w:val="center"/>
              <w:rPr>
                <w:rFonts w:ascii="GHEA Grapalat" w:hAnsi="GHEA Grapalat"/>
                <w:color w:val="000000" w:themeColor="text1"/>
                <w:sz w:val="18"/>
                <w:szCs w:val="22"/>
                <w:lang w:val="pt-BR"/>
              </w:rPr>
            </w:pPr>
            <w:r w:rsidRPr="0051377A">
              <w:rPr>
                <w:rFonts w:ascii="GHEA Grapalat" w:hAnsi="GHEA Grapalat" w:cs="Sylfaen"/>
                <w:color w:val="000000" w:themeColor="text1"/>
                <w:sz w:val="18"/>
                <w:szCs w:val="22"/>
                <w:lang w:val="pt-BR"/>
              </w:rPr>
              <w:t>մարտ</w:t>
            </w:r>
          </w:p>
        </w:tc>
        <w:tc>
          <w:tcPr>
            <w:tcW w:w="444" w:type="dxa"/>
            <w:textDirection w:val="btLr"/>
            <w:vAlign w:val="center"/>
          </w:tcPr>
          <w:p w14:paraId="090AF70E" w14:textId="77777777" w:rsidR="0044364E" w:rsidRPr="0051377A" w:rsidRDefault="0044364E" w:rsidP="00DF47DB">
            <w:pPr>
              <w:ind w:left="113" w:right="-7"/>
              <w:jc w:val="center"/>
              <w:rPr>
                <w:rFonts w:ascii="GHEA Grapalat" w:hAnsi="GHEA Grapalat" w:cs="Sylfaen"/>
                <w:color w:val="000000" w:themeColor="text1"/>
                <w:sz w:val="18"/>
                <w:szCs w:val="22"/>
                <w:lang w:val="pt-BR"/>
              </w:rPr>
            </w:pPr>
            <w:r w:rsidRPr="0051377A">
              <w:rPr>
                <w:rFonts w:ascii="GHEA Grapalat" w:hAnsi="GHEA Grapalat" w:cs="Sylfaen"/>
                <w:color w:val="000000" w:themeColor="text1"/>
                <w:sz w:val="18"/>
                <w:szCs w:val="22"/>
                <w:lang w:val="pt-BR"/>
              </w:rPr>
              <w:t>ապրիլ</w:t>
            </w:r>
          </w:p>
        </w:tc>
        <w:tc>
          <w:tcPr>
            <w:tcW w:w="444" w:type="dxa"/>
            <w:textDirection w:val="btLr"/>
            <w:vAlign w:val="center"/>
          </w:tcPr>
          <w:p w14:paraId="04B47BF4" w14:textId="77777777" w:rsidR="0044364E" w:rsidRPr="0051377A" w:rsidRDefault="0044364E" w:rsidP="00DF47DB">
            <w:pPr>
              <w:ind w:left="113" w:right="-7"/>
              <w:jc w:val="center"/>
              <w:rPr>
                <w:rFonts w:ascii="GHEA Grapalat" w:hAnsi="GHEA Grapalat"/>
                <w:color w:val="000000" w:themeColor="text1"/>
                <w:sz w:val="18"/>
                <w:szCs w:val="22"/>
                <w:lang w:val="pt-BR"/>
              </w:rPr>
            </w:pPr>
            <w:r w:rsidRPr="0051377A">
              <w:rPr>
                <w:rFonts w:ascii="GHEA Grapalat" w:hAnsi="GHEA Grapalat" w:cs="Sylfaen"/>
                <w:color w:val="000000" w:themeColor="text1"/>
                <w:sz w:val="18"/>
                <w:szCs w:val="22"/>
                <w:lang w:val="pt-BR"/>
              </w:rPr>
              <w:t>մայիս</w:t>
            </w:r>
          </w:p>
        </w:tc>
        <w:tc>
          <w:tcPr>
            <w:tcW w:w="444" w:type="dxa"/>
            <w:textDirection w:val="btLr"/>
            <w:vAlign w:val="center"/>
          </w:tcPr>
          <w:p w14:paraId="1B03F369" w14:textId="77777777" w:rsidR="0044364E" w:rsidRPr="0051377A" w:rsidRDefault="0044364E" w:rsidP="00DF47DB">
            <w:pPr>
              <w:ind w:left="113" w:right="-7"/>
              <w:jc w:val="center"/>
              <w:rPr>
                <w:rFonts w:ascii="GHEA Grapalat" w:hAnsi="GHEA Grapalat"/>
                <w:color w:val="000000" w:themeColor="text1"/>
                <w:sz w:val="18"/>
                <w:szCs w:val="22"/>
                <w:lang w:val="pt-BR"/>
              </w:rPr>
            </w:pPr>
            <w:r w:rsidRPr="0051377A">
              <w:rPr>
                <w:rFonts w:ascii="GHEA Grapalat" w:hAnsi="GHEA Grapalat" w:cs="Sylfaen"/>
                <w:color w:val="000000" w:themeColor="text1"/>
                <w:sz w:val="18"/>
                <w:szCs w:val="22"/>
                <w:lang w:val="pt-BR"/>
              </w:rPr>
              <w:t>հունիս</w:t>
            </w:r>
          </w:p>
        </w:tc>
        <w:tc>
          <w:tcPr>
            <w:tcW w:w="444" w:type="dxa"/>
            <w:textDirection w:val="btLr"/>
            <w:vAlign w:val="center"/>
          </w:tcPr>
          <w:p w14:paraId="019DBB13" w14:textId="77777777" w:rsidR="0044364E" w:rsidRPr="0051377A" w:rsidRDefault="0044364E" w:rsidP="00DF47DB">
            <w:pPr>
              <w:ind w:left="113" w:right="-7"/>
              <w:jc w:val="center"/>
              <w:rPr>
                <w:rFonts w:ascii="GHEA Grapalat" w:hAnsi="GHEA Grapalat"/>
                <w:color w:val="000000" w:themeColor="text1"/>
                <w:sz w:val="18"/>
                <w:szCs w:val="22"/>
                <w:lang w:val="pt-BR"/>
              </w:rPr>
            </w:pPr>
            <w:r w:rsidRPr="0051377A">
              <w:rPr>
                <w:rFonts w:ascii="GHEA Grapalat" w:hAnsi="GHEA Grapalat" w:cs="Sylfaen"/>
                <w:color w:val="000000" w:themeColor="text1"/>
                <w:sz w:val="18"/>
                <w:szCs w:val="22"/>
                <w:lang w:val="pt-BR"/>
              </w:rPr>
              <w:t>հուլիս</w:t>
            </w:r>
            <w:r w:rsidRPr="0051377A">
              <w:rPr>
                <w:rFonts w:ascii="GHEA Grapalat" w:hAnsi="GHEA Grapalat" w:cs="Times Armenian"/>
                <w:color w:val="000000" w:themeColor="text1"/>
                <w:sz w:val="18"/>
                <w:szCs w:val="22"/>
                <w:lang w:val="pt-BR"/>
              </w:rPr>
              <w:t xml:space="preserve"> </w:t>
            </w:r>
          </w:p>
        </w:tc>
        <w:tc>
          <w:tcPr>
            <w:tcW w:w="444" w:type="dxa"/>
            <w:textDirection w:val="btLr"/>
            <w:vAlign w:val="center"/>
          </w:tcPr>
          <w:p w14:paraId="1B1E6FC4" w14:textId="77777777" w:rsidR="0044364E" w:rsidRPr="0051377A" w:rsidRDefault="0044364E" w:rsidP="00DF47DB">
            <w:pPr>
              <w:ind w:left="113" w:right="-7"/>
              <w:jc w:val="center"/>
              <w:rPr>
                <w:rFonts w:ascii="GHEA Grapalat" w:hAnsi="GHEA Grapalat"/>
                <w:color w:val="000000" w:themeColor="text1"/>
                <w:sz w:val="18"/>
                <w:szCs w:val="22"/>
                <w:lang w:val="pt-BR"/>
              </w:rPr>
            </w:pPr>
            <w:r w:rsidRPr="0051377A">
              <w:rPr>
                <w:rFonts w:ascii="GHEA Grapalat" w:hAnsi="GHEA Grapalat" w:cs="Sylfaen"/>
                <w:color w:val="000000" w:themeColor="text1"/>
                <w:sz w:val="18"/>
                <w:szCs w:val="22"/>
                <w:lang w:val="pt-BR"/>
              </w:rPr>
              <w:t>օգոստոս</w:t>
            </w:r>
          </w:p>
        </w:tc>
        <w:tc>
          <w:tcPr>
            <w:tcW w:w="444" w:type="dxa"/>
            <w:textDirection w:val="btLr"/>
            <w:vAlign w:val="center"/>
          </w:tcPr>
          <w:p w14:paraId="79B27DF4" w14:textId="77777777" w:rsidR="0044364E" w:rsidRPr="0051377A" w:rsidRDefault="0044364E" w:rsidP="00DF47DB">
            <w:pPr>
              <w:ind w:left="113" w:right="-7"/>
              <w:jc w:val="center"/>
              <w:rPr>
                <w:rFonts w:ascii="GHEA Grapalat" w:hAnsi="GHEA Grapalat"/>
                <w:color w:val="000000" w:themeColor="text1"/>
                <w:sz w:val="18"/>
                <w:szCs w:val="22"/>
                <w:lang w:val="pt-BR"/>
              </w:rPr>
            </w:pPr>
            <w:r w:rsidRPr="0051377A">
              <w:rPr>
                <w:rFonts w:ascii="GHEA Grapalat" w:hAnsi="GHEA Grapalat" w:cs="Sylfaen"/>
                <w:color w:val="000000" w:themeColor="text1"/>
                <w:sz w:val="18"/>
                <w:szCs w:val="22"/>
                <w:lang w:val="pt-BR"/>
              </w:rPr>
              <w:t>սեպտեմբեր</w:t>
            </w:r>
            <w:r w:rsidRPr="0051377A">
              <w:rPr>
                <w:rFonts w:ascii="GHEA Grapalat" w:hAnsi="GHEA Grapalat" w:cs="Times Armenian"/>
                <w:color w:val="000000" w:themeColor="text1"/>
                <w:sz w:val="18"/>
                <w:szCs w:val="22"/>
                <w:lang w:val="pt-BR"/>
              </w:rPr>
              <w:t xml:space="preserve"> </w:t>
            </w:r>
          </w:p>
        </w:tc>
        <w:tc>
          <w:tcPr>
            <w:tcW w:w="444" w:type="dxa"/>
            <w:textDirection w:val="btLr"/>
            <w:vAlign w:val="center"/>
          </w:tcPr>
          <w:p w14:paraId="4F96F77B" w14:textId="77777777" w:rsidR="0044364E" w:rsidRPr="0051377A" w:rsidRDefault="0044364E" w:rsidP="00DF47DB">
            <w:pPr>
              <w:ind w:left="113" w:right="-7"/>
              <w:jc w:val="center"/>
              <w:rPr>
                <w:rFonts w:ascii="GHEA Grapalat" w:hAnsi="GHEA Grapalat"/>
                <w:color w:val="000000" w:themeColor="text1"/>
                <w:sz w:val="18"/>
                <w:szCs w:val="22"/>
                <w:lang w:val="pt-BR"/>
              </w:rPr>
            </w:pPr>
            <w:r w:rsidRPr="0051377A">
              <w:rPr>
                <w:rFonts w:ascii="GHEA Grapalat" w:hAnsi="GHEA Grapalat" w:cs="Sylfaen"/>
                <w:color w:val="000000" w:themeColor="text1"/>
                <w:sz w:val="18"/>
                <w:szCs w:val="22"/>
                <w:lang w:val="pt-BR"/>
              </w:rPr>
              <w:t>հոկտեմբեր</w:t>
            </w:r>
          </w:p>
        </w:tc>
        <w:tc>
          <w:tcPr>
            <w:tcW w:w="444" w:type="dxa"/>
            <w:textDirection w:val="btLr"/>
            <w:vAlign w:val="center"/>
          </w:tcPr>
          <w:p w14:paraId="6DA11940" w14:textId="77777777" w:rsidR="0044364E" w:rsidRPr="0051377A" w:rsidRDefault="0044364E" w:rsidP="00DF47DB">
            <w:pPr>
              <w:ind w:left="113" w:right="-7"/>
              <w:jc w:val="center"/>
              <w:rPr>
                <w:rFonts w:ascii="GHEA Grapalat" w:hAnsi="GHEA Grapalat"/>
                <w:color w:val="000000" w:themeColor="text1"/>
                <w:sz w:val="18"/>
                <w:szCs w:val="22"/>
                <w:lang w:val="pt-BR"/>
              </w:rPr>
            </w:pPr>
            <w:r w:rsidRPr="0051377A">
              <w:rPr>
                <w:rFonts w:ascii="GHEA Grapalat" w:hAnsi="GHEA Grapalat"/>
                <w:color w:val="000000" w:themeColor="text1"/>
                <w:sz w:val="18"/>
              </w:rPr>
              <w:t xml:space="preserve"> </w:t>
            </w:r>
            <w:r w:rsidRPr="0051377A">
              <w:rPr>
                <w:rFonts w:ascii="GHEA Grapalat" w:hAnsi="GHEA Grapalat" w:cs="Sylfaen"/>
                <w:color w:val="000000" w:themeColor="text1"/>
                <w:sz w:val="18"/>
                <w:szCs w:val="22"/>
                <w:lang w:val="pt-BR"/>
              </w:rPr>
              <w:t>նոյեմբեր</w:t>
            </w:r>
          </w:p>
        </w:tc>
        <w:tc>
          <w:tcPr>
            <w:tcW w:w="444" w:type="dxa"/>
            <w:textDirection w:val="btLr"/>
            <w:vAlign w:val="center"/>
          </w:tcPr>
          <w:p w14:paraId="585297D9" w14:textId="77777777" w:rsidR="0044364E" w:rsidRPr="0051377A" w:rsidRDefault="0044364E" w:rsidP="00DF47DB">
            <w:pPr>
              <w:ind w:left="113" w:right="-7"/>
              <w:jc w:val="center"/>
              <w:rPr>
                <w:rFonts w:ascii="GHEA Grapalat" w:hAnsi="GHEA Grapalat"/>
                <w:color w:val="000000" w:themeColor="text1"/>
                <w:sz w:val="18"/>
                <w:szCs w:val="22"/>
                <w:lang w:val="pt-BR"/>
              </w:rPr>
            </w:pPr>
            <w:r w:rsidRPr="0051377A">
              <w:rPr>
                <w:rFonts w:ascii="GHEA Grapalat" w:hAnsi="GHEA Grapalat" w:cs="Sylfaen"/>
                <w:color w:val="000000" w:themeColor="text1"/>
                <w:sz w:val="18"/>
                <w:szCs w:val="22"/>
                <w:lang w:val="pt-BR"/>
              </w:rPr>
              <w:t>դեկտեմբեր</w:t>
            </w:r>
          </w:p>
        </w:tc>
        <w:tc>
          <w:tcPr>
            <w:tcW w:w="1445" w:type="dxa"/>
            <w:vAlign w:val="center"/>
          </w:tcPr>
          <w:p w14:paraId="73983360" w14:textId="77777777" w:rsidR="0044364E" w:rsidRPr="0051377A" w:rsidRDefault="0044364E" w:rsidP="00DF47DB">
            <w:pPr>
              <w:ind w:right="-1"/>
              <w:jc w:val="center"/>
              <w:rPr>
                <w:rFonts w:ascii="GHEA Grapalat" w:hAnsi="GHEA Grapalat"/>
                <w:color w:val="000000" w:themeColor="text1"/>
                <w:sz w:val="18"/>
                <w:szCs w:val="22"/>
                <w:lang w:val="pt-BR"/>
              </w:rPr>
            </w:pPr>
            <w:r w:rsidRPr="0051377A">
              <w:rPr>
                <w:rFonts w:ascii="GHEA Grapalat" w:hAnsi="GHEA Grapalat" w:cs="Sylfaen"/>
                <w:color w:val="000000" w:themeColor="text1"/>
                <w:sz w:val="18"/>
                <w:szCs w:val="22"/>
                <w:lang w:val="pt-BR"/>
              </w:rPr>
              <w:t>Ընդամենը</w:t>
            </w:r>
          </w:p>
          <w:p w14:paraId="30F7D805" w14:textId="77777777" w:rsidR="0044364E" w:rsidRPr="0051377A" w:rsidRDefault="0044364E" w:rsidP="00DF47DB">
            <w:pPr>
              <w:jc w:val="center"/>
              <w:rPr>
                <w:rFonts w:ascii="GHEA Grapalat" w:hAnsi="GHEA Grapalat"/>
                <w:color w:val="000000" w:themeColor="text1"/>
                <w:sz w:val="18"/>
                <w:lang w:val="es-ES"/>
              </w:rPr>
            </w:pPr>
          </w:p>
        </w:tc>
      </w:tr>
      <w:tr w:rsidR="0044364E" w:rsidRPr="0051377A" w14:paraId="6F3592A7" w14:textId="77777777" w:rsidTr="00213985">
        <w:trPr>
          <w:trHeight w:val="1538"/>
        </w:trPr>
        <w:tc>
          <w:tcPr>
            <w:tcW w:w="1349" w:type="dxa"/>
          </w:tcPr>
          <w:p w14:paraId="08F42AAC" w14:textId="77777777" w:rsidR="0044364E" w:rsidRPr="0051377A" w:rsidRDefault="0044364E" w:rsidP="00DF47DB">
            <w:pPr>
              <w:jc w:val="center"/>
              <w:rPr>
                <w:rFonts w:ascii="GHEA Grapalat" w:hAnsi="GHEA Grapalat"/>
                <w:color w:val="000000" w:themeColor="text1"/>
                <w:sz w:val="20"/>
                <w:lang w:val="es-ES"/>
              </w:rPr>
            </w:pPr>
          </w:p>
        </w:tc>
        <w:tc>
          <w:tcPr>
            <w:tcW w:w="1421" w:type="dxa"/>
          </w:tcPr>
          <w:p w14:paraId="1A15C0E8" w14:textId="77777777" w:rsidR="0044364E" w:rsidRPr="0051377A" w:rsidRDefault="0044364E" w:rsidP="00DF47DB">
            <w:pPr>
              <w:jc w:val="center"/>
              <w:rPr>
                <w:rFonts w:ascii="GHEA Grapalat" w:hAnsi="GHEA Grapalat"/>
                <w:color w:val="000000" w:themeColor="text1"/>
                <w:sz w:val="20"/>
                <w:lang w:val="es-ES"/>
              </w:rPr>
            </w:pPr>
          </w:p>
        </w:tc>
        <w:tc>
          <w:tcPr>
            <w:tcW w:w="1090" w:type="dxa"/>
          </w:tcPr>
          <w:p w14:paraId="4F965581" w14:textId="77777777" w:rsidR="0044364E" w:rsidRPr="0051377A" w:rsidRDefault="0044364E" w:rsidP="00DF47DB">
            <w:pPr>
              <w:jc w:val="center"/>
              <w:rPr>
                <w:rFonts w:ascii="GHEA Grapalat" w:hAnsi="GHEA Grapalat"/>
                <w:color w:val="000000" w:themeColor="text1"/>
                <w:sz w:val="20"/>
                <w:lang w:val="es-ES"/>
              </w:rPr>
            </w:pPr>
          </w:p>
        </w:tc>
        <w:tc>
          <w:tcPr>
            <w:tcW w:w="443" w:type="dxa"/>
          </w:tcPr>
          <w:p w14:paraId="555B0BCE" w14:textId="77777777" w:rsidR="0044364E" w:rsidRPr="0051377A" w:rsidRDefault="0044364E" w:rsidP="00DF47DB">
            <w:pPr>
              <w:jc w:val="center"/>
              <w:rPr>
                <w:rFonts w:ascii="GHEA Grapalat" w:hAnsi="GHEA Grapalat"/>
                <w:color w:val="000000" w:themeColor="text1"/>
                <w:sz w:val="20"/>
                <w:lang w:val="pt-BR"/>
              </w:rPr>
            </w:pPr>
          </w:p>
          <w:p w14:paraId="20E0C4CA" w14:textId="77777777" w:rsidR="0044364E" w:rsidRPr="0051377A" w:rsidRDefault="0044364E" w:rsidP="00DF47DB">
            <w:pPr>
              <w:jc w:val="center"/>
              <w:rPr>
                <w:rFonts w:ascii="GHEA Grapalat" w:hAnsi="GHEA Grapalat"/>
                <w:color w:val="000000" w:themeColor="text1"/>
                <w:sz w:val="20"/>
                <w:lang w:val="pt-BR"/>
              </w:rPr>
            </w:pPr>
          </w:p>
          <w:p w14:paraId="69EA42E3" w14:textId="77777777" w:rsidR="0044364E" w:rsidRPr="0051377A" w:rsidRDefault="0044364E" w:rsidP="00DF47DB">
            <w:pPr>
              <w:jc w:val="center"/>
              <w:rPr>
                <w:rFonts w:ascii="GHEA Grapalat" w:hAnsi="GHEA Grapalat"/>
                <w:color w:val="000000" w:themeColor="text1"/>
                <w:lang w:val="pt-BR"/>
              </w:rPr>
            </w:pPr>
            <w:r w:rsidRPr="0051377A">
              <w:rPr>
                <w:rFonts w:ascii="GHEA Grapalat" w:hAnsi="GHEA Grapalat"/>
                <w:color w:val="000000" w:themeColor="text1"/>
                <w:sz w:val="20"/>
                <w:lang w:val="pt-BR"/>
              </w:rPr>
              <w:t>... %</w:t>
            </w:r>
          </w:p>
        </w:tc>
        <w:tc>
          <w:tcPr>
            <w:tcW w:w="444" w:type="dxa"/>
          </w:tcPr>
          <w:p w14:paraId="5B14DF92" w14:textId="77777777" w:rsidR="0044364E" w:rsidRPr="0051377A" w:rsidRDefault="0044364E" w:rsidP="00DF47DB">
            <w:pPr>
              <w:jc w:val="center"/>
              <w:rPr>
                <w:rFonts w:ascii="GHEA Grapalat" w:hAnsi="GHEA Grapalat"/>
                <w:color w:val="000000" w:themeColor="text1"/>
                <w:sz w:val="20"/>
                <w:lang w:val="pt-BR"/>
              </w:rPr>
            </w:pPr>
          </w:p>
          <w:p w14:paraId="4AD1CD76" w14:textId="77777777" w:rsidR="0044364E" w:rsidRPr="0051377A" w:rsidRDefault="0044364E" w:rsidP="00DF47DB">
            <w:pPr>
              <w:jc w:val="center"/>
              <w:rPr>
                <w:rFonts w:ascii="GHEA Grapalat" w:hAnsi="GHEA Grapalat"/>
                <w:color w:val="000000" w:themeColor="text1"/>
                <w:sz w:val="20"/>
                <w:lang w:val="pt-BR"/>
              </w:rPr>
            </w:pPr>
          </w:p>
          <w:p w14:paraId="6DC41782" w14:textId="77777777" w:rsidR="0044364E" w:rsidRPr="0051377A" w:rsidRDefault="0044364E" w:rsidP="00DF47DB">
            <w:pPr>
              <w:jc w:val="center"/>
              <w:rPr>
                <w:rFonts w:ascii="GHEA Grapalat" w:hAnsi="GHEA Grapalat"/>
                <w:color w:val="000000" w:themeColor="text1"/>
                <w:lang w:val="pt-BR"/>
              </w:rPr>
            </w:pPr>
            <w:r w:rsidRPr="0051377A">
              <w:rPr>
                <w:rFonts w:ascii="GHEA Grapalat" w:hAnsi="GHEA Grapalat"/>
                <w:color w:val="000000" w:themeColor="text1"/>
                <w:sz w:val="20"/>
                <w:lang w:val="pt-BR"/>
              </w:rPr>
              <w:t>... %</w:t>
            </w:r>
          </w:p>
        </w:tc>
        <w:tc>
          <w:tcPr>
            <w:tcW w:w="444" w:type="dxa"/>
          </w:tcPr>
          <w:p w14:paraId="16C6C8CB" w14:textId="77777777" w:rsidR="0044364E" w:rsidRPr="0051377A" w:rsidRDefault="0044364E" w:rsidP="00DF47DB">
            <w:pPr>
              <w:jc w:val="center"/>
              <w:rPr>
                <w:rFonts w:ascii="GHEA Grapalat" w:hAnsi="GHEA Grapalat"/>
                <w:color w:val="000000" w:themeColor="text1"/>
                <w:sz w:val="20"/>
                <w:lang w:val="pt-BR"/>
              </w:rPr>
            </w:pPr>
          </w:p>
          <w:p w14:paraId="6311E33E" w14:textId="77777777" w:rsidR="0044364E" w:rsidRPr="0051377A" w:rsidRDefault="0044364E" w:rsidP="00DF47DB">
            <w:pPr>
              <w:jc w:val="center"/>
              <w:rPr>
                <w:rFonts w:ascii="GHEA Grapalat" w:hAnsi="GHEA Grapalat"/>
                <w:color w:val="000000" w:themeColor="text1"/>
                <w:sz w:val="20"/>
                <w:lang w:val="pt-BR"/>
              </w:rPr>
            </w:pPr>
          </w:p>
          <w:p w14:paraId="4047B703" w14:textId="77777777" w:rsidR="0044364E" w:rsidRPr="0051377A" w:rsidRDefault="0044364E" w:rsidP="00DF47DB">
            <w:pPr>
              <w:jc w:val="center"/>
              <w:rPr>
                <w:rFonts w:ascii="GHEA Grapalat" w:hAnsi="GHEA Grapalat" w:cs="Arial"/>
                <w:color w:val="000000" w:themeColor="text1"/>
                <w:sz w:val="18"/>
                <w:szCs w:val="18"/>
                <w:lang w:val="pt-BR"/>
              </w:rPr>
            </w:pPr>
            <w:r w:rsidRPr="0051377A">
              <w:rPr>
                <w:rFonts w:ascii="GHEA Grapalat" w:hAnsi="GHEA Grapalat"/>
                <w:color w:val="000000" w:themeColor="text1"/>
                <w:sz w:val="20"/>
                <w:lang w:val="pt-BR"/>
              </w:rPr>
              <w:t>... %</w:t>
            </w:r>
          </w:p>
        </w:tc>
        <w:tc>
          <w:tcPr>
            <w:tcW w:w="444" w:type="dxa"/>
          </w:tcPr>
          <w:p w14:paraId="1A44C0BD" w14:textId="77777777" w:rsidR="0044364E" w:rsidRPr="0051377A" w:rsidRDefault="0044364E" w:rsidP="00DF47DB">
            <w:pPr>
              <w:jc w:val="center"/>
              <w:rPr>
                <w:rFonts w:ascii="GHEA Grapalat" w:hAnsi="GHEA Grapalat"/>
                <w:color w:val="000000" w:themeColor="text1"/>
                <w:sz w:val="20"/>
                <w:lang w:val="pt-BR"/>
              </w:rPr>
            </w:pPr>
          </w:p>
          <w:p w14:paraId="5AA2D38C" w14:textId="77777777" w:rsidR="0044364E" w:rsidRPr="0051377A" w:rsidRDefault="0044364E" w:rsidP="00DF47DB">
            <w:pPr>
              <w:jc w:val="center"/>
              <w:rPr>
                <w:rFonts w:ascii="GHEA Grapalat" w:hAnsi="GHEA Grapalat"/>
                <w:color w:val="000000" w:themeColor="text1"/>
                <w:sz w:val="20"/>
                <w:lang w:val="pt-BR"/>
              </w:rPr>
            </w:pPr>
          </w:p>
          <w:p w14:paraId="339A873D" w14:textId="77777777" w:rsidR="0044364E" w:rsidRPr="0051377A" w:rsidRDefault="0044364E" w:rsidP="00DF47DB">
            <w:pPr>
              <w:jc w:val="center"/>
              <w:rPr>
                <w:rFonts w:ascii="GHEA Grapalat" w:hAnsi="GHEA Grapalat" w:cs="Arial"/>
                <w:color w:val="000000" w:themeColor="text1"/>
                <w:sz w:val="18"/>
                <w:szCs w:val="18"/>
                <w:lang w:val="pt-BR"/>
              </w:rPr>
            </w:pPr>
            <w:r w:rsidRPr="0051377A">
              <w:rPr>
                <w:rFonts w:ascii="GHEA Grapalat" w:hAnsi="GHEA Grapalat"/>
                <w:color w:val="000000" w:themeColor="text1"/>
                <w:sz w:val="20"/>
                <w:lang w:val="pt-BR"/>
              </w:rPr>
              <w:t>... %</w:t>
            </w:r>
          </w:p>
        </w:tc>
        <w:tc>
          <w:tcPr>
            <w:tcW w:w="444" w:type="dxa"/>
          </w:tcPr>
          <w:p w14:paraId="4A42FFC8" w14:textId="77777777" w:rsidR="0044364E" w:rsidRPr="0051377A" w:rsidRDefault="0044364E" w:rsidP="00DF47DB">
            <w:pPr>
              <w:jc w:val="center"/>
              <w:rPr>
                <w:rFonts w:ascii="GHEA Grapalat" w:hAnsi="GHEA Grapalat"/>
                <w:color w:val="000000" w:themeColor="text1"/>
                <w:sz w:val="20"/>
                <w:lang w:val="pt-BR"/>
              </w:rPr>
            </w:pPr>
          </w:p>
          <w:p w14:paraId="075B8695" w14:textId="77777777" w:rsidR="0044364E" w:rsidRPr="0051377A" w:rsidRDefault="0044364E" w:rsidP="00DF47DB">
            <w:pPr>
              <w:jc w:val="center"/>
              <w:rPr>
                <w:rFonts w:ascii="GHEA Grapalat" w:hAnsi="GHEA Grapalat"/>
                <w:color w:val="000000" w:themeColor="text1"/>
                <w:sz w:val="20"/>
                <w:lang w:val="pt-BR"/>
              </w:rPr>
            </w:pPr>
          </w:p>
          <w:p w14:paraId="5D46BD52" w14:textId="77777777" w:rsidR="0044364E" w:rsidRPr="0051377A" w:rsidRDefault="0044364E" w:rsidP="00DF47DB">
            <w:pPr>
              <w:jc w:val="center"/>
              <w:rPr>
                <w:rFonts w:ascii="GHEA Grapalat" w:hAnsi="GHEA Grapalat" w:cs="Arial"/>
                <w:color w:val="000000" w:themeColor="text1"/>
                <w:sz w:val="18"/>
                <w:szCs w:val="18"/>
                <w:lang w:val="pt-BR"/>
              </w:rPr>
            </w:pPr>
            <w:r w:rsidRPr="0051377A">
              <w:rPr>
                <w:rFonts w:ascii="GHEA Grapalat" w:hAnsi="GHEA Grapalat"/>
                <w:color w:val="000000" w:themeColor="text1"/>
                <w:sz w:val="20"/>
                <w:lang w:val="pt-BR"/>
              </w:rPr>
              <w:t>... %</w:t>
            </w:r>
          </w:p>
        </w:tc>
        <w:tc>
          <w:tcPr>
            <w:tcW w:w="444" w:type="dxa"/>
          </w:tcPr>
          <w:p w14:paraId="7DD9DFA8" w14:textId="77777777" w:rsidR="0044364E" w:rsidRPr="0051377A" w:rsidRDefault="0044364E" w:rsidP="00DF47DB">
            <w:pPr>
              <w:jc w:val="center"/>
              <w:rPr>
                <w:rFonts w:ascii="GHEA Grapalat" w:hAnsi="GHEA Grapalat"/>
                <w:color w:val="000000" w:themeColor="text1"/>
                <w:sz w:val="20"/>
                <w:lang w:val="pt-BR"/>
              </w:rPr>
            </w:pPr>
          </w:p>
          <w:p w14:paraId="2A662D50" w14:textId="77777777" w:rsidR="0044364E" w:rsidRPr="0051377A" w:rsidRDefault="0044364E" w:rsidP="00DF47DB">
            <w:pPr>
              <w:jc w:val="center"/>
              <w:rPr>
                <w:rFonts w:ascii="GHEA Grapalat" w:hAnsi="GHEA Grapalat"/>
                <w:color w:val="000000" w:themeColor="text1"/>
                <w:sz w:val="20"/>
                <w:lang w:val="pt-BR"/>
              </w:rPr>
            </w:pPr>
          </w:p>
          <w:p w14:paraId="2CE52484" w14:textId="77777777" w:rsidR="0044364E" w:rsidRPr="0051377A" w:rsidRDefault="0044364E" w:rsidP="00DF47DB">
            <w:pPr>
              <w:jc w:val="center"/>
              <w:rPr>
                <w:rFonts w:ascii="GHEA Grapalat" w:hAnsi="GHEA Grapalat" w:cs="Arial"/>
                <w:color w:val="000000" w:themeColor="text1"/>
                <w:sz w:val="18"/>
                <w:szCs w:val="18"/>
                <w:lang w:val="pt-BR"/>
              </w:rPr>
            </w:pPr>
            <w:r w:rsidRPr="0051377A">
              <w:rPr>
                <w:rFonts w:ascii="GHEA Grapalat" w:hAnsi="GHEA Grapalat"/>
                <w:color w:val="000000" w:themeColor="text1"/>
                <w:sz w:val="20"/>
                <w:lang w:val="pt-BR"/>
              </w:rPr>
              <w:t>... %</w:t>
            </w:r>
          </w:p>
        </w:tc>
        <w:tc>
          <w:tcPr>
            <w:tcW w:w="444" w:type="dxa"/>
          </w:tcPr>
          <w:p w14:paraId="6DB6963F" w14:textId="77777777" w:rsidR="0044364E" w:rsidRPr="0051377A" w:rsidRDefault="0044364E" w:rsidP="00DF47DB">
            <w:pPr>
              <w:jc w:val="center"/>
              <w:rPr>
                <w:rFonts w:ascii="GHEA Grapalat" w:hAnsi="GHEA Grapalat"/>
                <w:color w:val="000000" w:themeColor="text1"/>
                <w:sz w:val="20"/>
                <w:lang w:val="pt-BR"/>
              </w:rPr>
            </w:pPr>
          </w:p>
          <w:p w14:paraId="10AED4DE" w14:textId="77777777" w:rsidR="0044364E" w:rsidRPr="0051377A" w:rsidRDefault="0044364E" w:rsidP="00DF47DB">
            <w:pPr>
              <w:jc w:val="center"/>
              <w:rPr>
                <w:rFonts w:ascii="GHEA Grapalat" w:hAnsi="GHEA Grapalat"/>
                <w:color w:val="000000" w:themeColor="text1"/>
                <w:sz w:val="20"/>
                <w:lang w:val="pt-BR"/>
              </w:rPr>
            </w:pPr>
          </w:p>
          <w:p w14:paraId="1E29045E" w14:textId="77777777" w:rsidR="0044364E" w:rsidRPr="0051377A" w:rsidRDefault="0044364E" w:rsidP="00DF47DB">
            <w:pPr>
              <w:jc w:val="center"/>
              <w:rPr>
                <w:rFonts w:ascii="GHEA Grapalat" w:hAnsi="GHEA Grapalat" w:cs="Arial"/>
                <w:color w:val="000000" w:themeColor="text1"/>
                <w:sz w:val="18"/>
                <w:szCs w:val="18"/>
                <w:lang w:val="pt-BR"/>
              </w:rPr>
            </w:pPr>
            <w:r w:rsidRPr="0051377A">
              <w:rPr>
                <w:rFonts w:ascii="GHEA Grapalat" w:hAnsi="GHEA Grapalat"/>
                <w:color w:val="000000" w:themeColor="text1"/>
                <w:sz w:val="20"/>
                <w:lang w:val="pt-BR"/>
              </w:rPr>
              <w:t>... %</w:t>
            </w:r>
          </w:p>
        </w:tc>
        <w:tc>
          <w:tcPr>
            <w:tcW w:w="444" w:type="dxa"/>
          </w:tcPr>
          <w:p w14:paraId="26995B13" w14:textId="77777777" w:rsidR="0044364E" w:rsidRPr="0051377A" w:rsidRDefault="0044364E" w:rsidP="00DF47DB">
            <w:pPr>
              <w:jc w:val="center"/>
              <w:rPr>
                <w:rFonts w:ascii="GHEA Grapalat" w:hAnsi="GHEA Grapalat"/>
                <w:color w:val="000000" w:themeColor="text1"/>
                <w:sz w:val="20"/>
                <w:lang w:val="pt-BR"/>
              </w:rPr>
            </w:pPr>
          </w:p>
          <w:p w14:paraId="6447A1F8" w14:textId="77777777" w:rsidR="0044364E" w:rsidRPr="0051377A" w:rsidRDefault="0044364E" w:rsidP="00DF47DB">
            <w:pPr>
              <w:jc w:val="center"/>
              <w:rPr>
                <w:rFonts w:ascii="GHEA Grapalat" w:hAnsi="GHEA Grapalat"/>
                <w:color w:val="000000" w:themeColor="text1"/>
                <w:sz w:val="20"/>
                <w:lang w:val="pt-BR"/>
              </w:rPr>
            </w:pPr>
          </w:p>
          <w:p w14:paraId="2B1D9E88" w14:textId="77777777" w:rsidR="0044364E" w:rsidRPr="0051377A" w:rsidRDefault="0044364E" w:rsidP="00DF47DB">
            <w:pPr>
              <w:jc w:val="center"/>
              <w:rPr>
                <w:rFonts w:ascii="GHEA Grapalat" w:hAnsi="GHEA Grapalat" w:cs="Arial"/>
                <w:color w:val="000000" w:themeColor="text1"/>
                <w:sz w:val="18"/>
                <w:szCs w:val="18"/>
                <w:lang w:val="pt-BR"/>
              </w:rPr>
            </w:pPr>
            <w:r w:rsidRPr="0051377A">
              <w:rPr>
                <w:rFonts w:ascii="GHEA Grapalat" w:hAnsi="GHEA Grapalat"/>
                <w:color w:val="000000" w:themeColor="text1"/>
                <w:sz w:val="20"/>
                <w:lang w:val="pt-BR"/>
              </w:rPr>
              <w:t>... %</w:t>
            </w:r>
          </w:p>
        </w:tc>
        <w:tc>
          <w:tcPr>
            <w:tcW w:w="444" w:type="dxa"/>
          </w:tcPr>
          <w:p w14:paraId="2A578F6A" w14:textId="77777777" w:rsidR="0044364E" w:rsidRPr="0051377A" w:rsidRDefault="0044364E" w:rsidP="00DF47DB">
            <w:pPr>
              <w:jc w:val="center"/>
              <w:rPr>
                <w:rFonts w:ascii="GHEA Grapalat" w:hAnsi="GHEA Grapalat"/>
                <w:color w:val="000000" w:themeColor="text1"/>
                <w:sz w:val="20"/>
                <w:lang w:val="pt-BR"/>
              </w:rPr>
            </w:pPr>
          </w:p>
          <w:p w14:paraId="7C259E56" w14:textId="77777777" w:rsidR="0044364E" w:rsidRPr="0051377A" w:rsidRDefault="0044364E" w:rsidP="00DF47DB">
            <w:pPr>
              <w:jc w:val="center"/>
              <w:rPr>
                <w:rFonts w:ascii="GHEA Grapalat" w:hAnsi="GHEA Grapalat"/>
                <w:color w:val="000000" w:themeColor="text1"/>
                <w:sz w:val="20"/>
                <w:lang w:val="pt-BR"/>
              </w:rPr>
            </w:pPr>
          </w:p>
          <w:p w14:paraId="4A38385C" w14:textId="77777777" w:rsidR="0044364E" w:rsidRPr="0051377A" w:rsidRDefault="0044364E" w:rsidP="00DF47DB">
            <w:pPr>
              <w:jc w:val="center"/>
              <w:rPr>
                <w:rFonts w:ascii="GHEA Grapalat" w:hAnsi="GHEA Grapalat" w:cs="Arial"/>
                <w:color w:val="000000" w:themeColor="text1"/>
                <w:sz w:val="18"/>
                <w:szCs w:val="18"/>
                <w:lang w:val="pt-BR"/>
              </w:rPr>
            </w:pPr>
            <w:r w:rsidRPr="0051377A">
              <w:rPr>
                <w:rFonts w:ascii="GHEA Grapalat" w:hAnsi="GHEA Grapalat"/>
                <w:color w:val="000000" w:themeColor="text1"/>
                <w:sz w:val="20"/>
                <w:lang w:val="pt-BR"/>
              </w:rPr>
              <w:t>... %</w:t>
            </w:r>
          </w:p>
        </w:tc>
        <w:tc>
          <w:tcPr>
            <w:tcW w:w="444" w:type="dxa"/>
          </w:tcPr>
          <w:p w14:paraId="69D709A5" w14:textId="77777777" w:rsidR="0044364E" w:rsidRPr="0051377A" w:rsidRDefault="0044364E" w:rsidP="00DF47DB">
            <w:pPr>
              <w:jc w:val="center"/>
              <w:rPr>
                <w:rFonts w:ascii="GHEA Grapalat" w:hAnsi="GHEA Grapalat"/>
                <w:color w:val="000000" w:themeColor="text1"/>
                <w:sz w:val="20"/>
                <w:lang w:val="pt-BR"/>
              </w:rPr>
            </w:pPr>
          </w:p>
          <w:p w14:paraId="7999F22E" w14:textId="77777777" w:rsidR="0044364E" w:rsidRPr="0051377A" w:rsidRDefault="0044364E" w:rsidP="00DF47DB">
            <w:pPr>
              <w:jc w:val="center"/>
              <w:rPr>
                <w:rFonts w:ascii="GHEA Grapalat" w:hAnsi="GHEA Grapalat"/>
                <w:color w:val="000000" w:themeColor="text1"/>
                <w:sz w:val="20"/>
                <w:lang w:val="pt-BR"/>
              </w:rPr>
            </w:pPr>
          </w:p>
          <w:p w14:paraId="21ECB67D" w14:textId="77777777" w:rsidR="0044364E" w:rsidRPr="0051377A" w:rsidRDefault="0044364E" w:rsidP="00DF47DB">
            <w:pPr>
              <w:jc w:val="center"/>
              <w:rPr>
                <w:rFonts w:ascii="GHEA Grapalat" w:hAnsi="GHEA Grapalat" w:cs="Arial"/>
                <w:color w:val="000000" w:themeColor="text1"/>
                <w:sz w:val="18"/>
                <w:szCs w:val="18"/>
                <w:lang w:val="pt-BR"/>
              </w:rPr>
            </w:pPr>
            <w:r w:rsidRPr="0051377A">
              <w:rPr>
                <w:rFonts w:ascii="GHEA Grapalat" w:hAnsi="GHEA Grapalat"/>
                <w:color w:val="000000" w:themeColor="text1"/>
                <w:sz w:val="20"/>
                <w:lang w:val="pt-BR"/>
              </w:rPr>
              <w:t>... %</w:t>
            </w:r>
          </w:p>
        </w:tc>
        <w:tc>
          <w:tcPr>
            <w:tcW w:w="444" w:type="dxa"/>
          </w:tcPr>
          <w:p w14:paraId="1121A2EB" w14:textId="77777777" w:rsidR="0044364E" w:rsidRPr="0051377A" w:rsidRDefault="0044364E" w:rsidP="00DF47DB">
            <w:pPr>
              <w:jc w:val="center"/>
              <w:rPr>
                <w:rFonts w:ascii="GHEA Grapalat" w:hAnsi="GHEA Grapalat"/>
                <w:color w:val="000000" w:themeColor="text1"/>
                <w:sz w:val="20"/>
                <w:lang w:val="pt-BR"/>
              </w:rPr>
            </w:pPr>
          </w:p>
          <w:p w14:paraId="5273CC1D" w14:textId="77777777" w:rsidR="0044364E" w:rsidRPr="0051377A" w:rsidRDefault="0044364E" w:rsidP="00DF47DB">
            <w:pPr>
              <w:jc w:val="center"/>
              <w:rPr>
                <w:rFonts w:ascii="GHEA Grapalat" w:hAnsi="GHEA Grapalat"/>
                <w:color w:val="000000" w:themeColor="text1"/>
                <w:sz w:val="20"/>
                <w:lang w:val="pt-BR"/>
              </w:rPr>
            </w:pPr>
          </w:p>
          <w:p w14:paraId="3F6A5DF6" w14:textId="77777777" w:rsidR="0044364E" w:rsidRPr="0051377A" w:rsidRDefault="0044364E" w:rsidP="00DF47DB">
            <w:pPr>
              <w:jc w:val="center"/>
              <w:rPr>
                <w:rFonts w:ascii="GHEA Grapalat" w:hAnsi="GHEA Grapalat" w:cs="Arial"/>
                <w:color w:val="000000" w:themeColor="text1"/>
                <w:sz w:val="18"/>
                <w:szCs w:val="18"/>
                <w:lang w:val="pt-BR"/>
              </w:rPr>
            </w:pPr>
            <w:r w:rsidRPr="0051377A">
              <w:rPr>
                <w:rFonts w:ascii="GHEA Grapalat" w:hAnsi="GHEA Grapalat"/>
                <w:color w:val="000000" w:themeColor="text1"/>
                <w:sz w:val="20"/>
                <w:lang w:val="pt-BR"/>
              </w:rPr>
              <w:t>... %</w:t>
            </w:r>
          </w:p>
        </w:tc>
        <w:tc>
          <w:tcPr>
            <w:tcW w:w="444" w:type="dxa"/>
          </w:tcPr>
          <w:p w14:paraId="6EA36FA5" w14:textId="77777777" w:rsidR="0044364E" w:rsidRPr="0051377A" w:rsidRDefault="0044364E" w:rsidP="00DF47DB">
            <w:pPr>
              <w:jc w:val="center"/>
              <w:rPr>
                <w:rFonts w:ascii="GHEA Grapalat" w:hAnsi="GHEA Grapalat"/>
                <w:color w:val="000000" w:themeColor="text1"/>
                <w:sz w:val="20"/>
                <w:lang w:val="pt-BR"/>
              </w:rPr>
            </w:pPr>
          </w:p>
          <w:p w14:paraId="0EFEFF83" w14:textId="77777777" w:rsidR="0044364E" w:rsidRPr="0051377A" w:rsidRDefault="0044364E" w:rsidP="00DF47DB">
            <w:pPr>
              <w:jc w:val="center"/>
              <w:rPr>
                <w:rFonts w:ascii="GHEA Grapalat" w:hAnsi="GHEA Grapalat"/>
                <w:color w:val="000000" w:themeColor="text1"/>
                <w:sz w:val="20"/>
                <w:lang w:val="pt-BR"/>
              </w:rPr>
            </w:pPr>
          </w:p>
          <w:p w14:paraId="679CEDB9" w14:textId="77777777" w:rsidR="0044364E" w:rsidRPr="0051377A" w:rsidRDefault="0044364E" w:rsidP="00DF47DB">
            <w:pPr>
              <w:jc w:val="center"/>
              <w:rPr>
                <w:rFonts w:ascii="GHEA Grapalat" w:hAnsi="GHEA Grapalat" w:cs="Arial"/>
                <w:color w:val="000000" w:themeColor="text1"/>
                <w:sz w:val="18"/>
                <w:szCs w:val="18"/>
                <w:lang w:val="pt-BR"/>
              </w:rPr>
            </w:pPr>
            <w:r w:rsidRPr="0051377A">
              <w:rPr>
                <w:rFonts w:ascii="GHEA Grapalat" w:hAnsi="GHEA Grapalat"/>
                <w:color w:val="000000" w:themeColor="text1"/>
                <w:sz w:val="20"/>
                <w:lang w:val="pt-BR"/>
              </w:rPr>
              <w:t>... %</w:t>
            </w:r>
          </w:p>
        </w:tc>
        <w:tc>
          <w:tcPr>
            <w:tcW w:w="1445" w:type="dxa"/>
          </w:tcPr>
          <w:p w14:paraId="0A58C7B3" w14:textId="77777777" w:rsidR="0044364E" w:rsidRPr="0051377A" w:rsidRDefault="0044364E" w:rsidP="00DF47DB">
            <w:pPr>
              <w:jc w:val="center"/>
              <w:rPr>
                <w:rFonts w:ascii="GHEA Grapalat" w:hAnsi="GHEA Grapalat"/>
                <w:color w:val="000000" w:themeColor="text1"/>
                <w:sz w:val="20"/>
                <w:lang w:val="pt-BR"/>
              </w:rPr>
            </w:pPr>
          </w:p>
          <w:p w14:paraId="0AF1CA50" w14:textId="77777777" w:rsidR="0044364E" w:rsidRPr="0051377A" w:rsidRDefault="0044364E" w:rsidP="00DF47DB">
            <w:pPr>
              <w:jc w:val="center"/>
              <w:rPr>
                <w:rFonts w:ascii="GHEA Grapalat" w:hAnsi="GHEA Grapalat"/>
                <w:color w:val="000000" w:themeColor="text1"/>
                <w:sz w:val="20"/>
                <w:lang w:val="pt-BR"/>
              </w:rPr>
            </w:pPr>
          </w:p>
          <w:p w14:paraId="78EB1FF2" w14:textId="77777777" w:rsidR="0044364E" w:rsidRPr="0051377A" w:rsidRDefault="0044364E" w:rsidP="00DF47DB">
            <w:pPr>
              <w:jc w:val="center"/>
              <w:rPr>
                <w:rFonts w:ascii="GHEA Grapalat" w:hAnsi="GHEA Grapalat"/>
                <w:b/>
                <w:color w:val="000000" w:themeColor="text1"/>
                <w:lang w:val="pt-BR"/>
              </w:rPr>
            </w:pPr>
            <w:r w:rsidRPr="0051377A">
              <w:rPr>
                <w:rFonts w:ascii="GHEA Grapalat" w:hAnsi="GHEA Grapalat"/>
                <w:color w:val="000000" w:themeColor="text1"/>
                <w:sz w:val="20"/>
                <w:lang w:val="pt-BR"/>
              </w:rPr>
              <w:t>... %</w:t>
            </w:r>
          </w:p>
        </w:tc>
      </w:tr>
    </w:tbl>
    <w:p w14:paraId="754807BA" w14:textId="77777777" w:rsidR="0044364E" w:rsidRPr="0051377A" w:rsidRDefault="0044364E" w:rsidP="00DF47DB">
      <w:pPr>
        <w:rPr>
          <w:rFonts w:ascii="GHEA Grapalat" w:hAnsi="GHEA Grapalat"/>
          <w:i/>
          <w:color w:val="000000" w:themeColor="text1"/>
          <w:sz w:val="18"/>
          <w:szCs w:val="18"/>
        </w:rPr>
      </w:pPr>
    </w:p>
    <w:p w14:paraId="675D5C89" w14:textId="77777777" w:rsidR="0044364E" w:rsidRPr="0051377A" w:rsidRDefault="0044364E" w:rsidP="00DF47DB">
      <w:pPr>
        <w:jc w:val="both"/>
        <w:rPr>
          <w:rFonts w:ascii="GHEA Grapalat" w:hAnsi="GHEA Grapalat" w:cs="Sylfaen"/>
          <w:i/>
          <w:color w:val="000000" w:themeColor="text1"/>
          <w:sz w:val="18"/>
          <w:szCs w:val="18"/>
          <w:lang w:val="pt-BR"/>
        </w:rPr>
      </w:pPr>
      <w:r w:rsidRPr="0051377A">
        <w:rPr>
          <w:rFonts w:ascii="GHEA Grapalat" w:hAnsi="GHEA Grapalat"/>
          <w:i/>
          <w:color w:val="000000" w:themeColor="text1"/>
          <w:sz w:val="18"/>
          <w:szCs w:val="18"/>
        </w:rPr>
        <w:t xml:space="preserve">* </w:t>
      </w:r>
      <w:r w:rsidRPr="0051377A">
        <w:rPr>
          <w:rFonts w:ascii="GHEA Grapalat" w:hAnsi="GHEA Grapalat" w:cs="Sylfaen"/>
          <w:i/>
          <w:color w:val="000000" w:themeColor="text1"/>
          <w:sz w:val="18"/>
          <w:szCs w:val="18"/>
          <w:lang w:val="pt-BR"/>
        </w:rPr>
        <w:t>Վճարման</w:t>
      </w:r>
      <w:r w:rsidRPr="0051377A">
        <w:rPr>
          <w:rFonts w:ascii="GHEA Grapalat" w:hAnsi="GHEA Grapalat" w:cs="Times Armenian"/>
          <w:i/>
          <w:color w:val="000000" w:themeColor="text1"/>
          <w:sz w:val="18"/>
          <w:szCs w:val="18"/>
        </w:rPr>
        <w:t xml:space="preserve"> </w:t>
      </w:r>
      <w:r w:rsidRPr="0051377A">
        <w:rPr>
          <w:rFonts w:ascii="GHEA Grapalat" w:hAnsi="GHEA Grapalat" w:cs="Sylfaen"/>
          <w:i/>
          <w:color w:val="000000" w:themeColor="text1"/>
          <w:sz w:val="18"/>
          <w:szCs w:val="18"/>
          <w:lang w:val="pt-BR"/>
        </w:rPr>
        <w:t>ենթակա</w:t>
      </w:r>
      <w:r w:rsidRPr="0051377A">
        <w:rPr>
          <w:rFonts w:ascii="GHEA Grapalat" w:hAnsi="GHEA Grapalat" w:cs="Times Armenian"/>
          <w:i/>
          <w:color w:val="000000" w:themeColor="text1"/>
          <w:sz w:val="18"/>
          <w:szCs w:val="18"/>
        </w:rPr>
        <w:t xml:space="preserve"> </w:t>
      </w:r>
      <w:r w:rsidRPr="0051377A">
        <w:rPr>
          <w:rFonts w:ascii="GHEA Grapalat" w:hAnsi="GHEA Grapalat" w:cs="Sylfaen"/>
          <w:i/>
          <w:color w:val="000000" w:themeColor="text1"/>
          <w:sz w:val="18"/>
          <w:szCs w:val="18"/>
          <w:lang w:val="pt-BR"/>
        </w:rPr>
        <w:t>գումարները</w:t>
      </w:r>
      <w:r w:rsidRPr="0051377A">
        <w:rPr>
          <w:rFonts w:ascii="GHEA Grapalat" w:hAnsi="GHEA Grapalat" w:cs="Times Armenian"/>
          <w:i/>
          <w:color w:val="000000" w:themeColor="text1"/>
          <w:sz w:val="18"/>
          <w:szCs w:val="18"/>
        </w:rPr>
        <w:t xml:space="preserve"> </w:t>
      </w:r>
      <w:r w:rsidRPr="0051377A">
        <w:rPr>
          <w:rFonts w:ascii="GHEA Grapalat" w:hAnsi="GHEA Grapalat" w:cs="Sylfaen"/>
          <w:i/>
          <w:color w:val="000000" w:themeColor="text1"/>
          <w:sz w:val="18"/>
          <w:szCs w:val="18"/>
          <w:lang w:val="pt-BR"/>
        </w:rPr>
        <w:t>ներկայացվում են աճողական</w:t>
      </w:r>
      <w:r w:rsidRPr="0051377A">
        <w:rPr>
          <w:rFonts w:ascii="GHEA Grapalat" w:hAnsi="GHEA Grapalat" w:cs="Times Armenian"/>
          <w:i/>
          <w:color w:val="000000" w:themeColor="text1"/>
          <w:sz w:val="18"/>
          <w:szCs w:val="18"/>
        </w:rPr>
        <w:t xml:space="preserve"> </w:t>
      </w:r>
      <w:r w:rsidRPr="0051377A">
        <w:rPr>
          <w:rFonts w:ascii="GHEA Grapalat" w:hAnsi="GHEA Grapalat" w:cs="Sylfaen"/>
          <w:i/>
          <w:color w:val="000000" w:themeColor="text1"/>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3B3D841" w14:textId="77777777" w:rsidR="0044364E" w:rsidRPr="0051377A" w:rsidRDefault="0044364E" w:rsidP="00DF47DB">
      <w:pPr>
        <w:jc w:val="both"/>
        <w:rPr>
          <w:rFonts w:ascii="GHEA Grapalat" w:hAnsi="GHEA Grapalat"/>
          <w:i/>
          <w:color w:val="000000" w:themeColor="text1"/>
          <w:sz w:val="18"/>
          <w:szCs w:val="18"/>
          <w:lang w:val="pt-BR"/>
        </w:rPr>
      </w:pPr>
      <w:r w:rsidRPr="0051377A">
        <w:rPr>
          <w:rFonts w:ascii="GHEA Grapalat" w:hAnsi="GHEA Grapalat" w:cs="Sylfaen"/>
          <w:i/>
          <w:color w:val="000000" w:themeColor="text1"/>
          <w:sz w:val="18"/>
          <w:szCs w:val="18"/>
          <w:lang w:val="pt-BR"/>
        </w:rPr>
        <w:t>** հրավերում գումարները նշվում են տոկոսով, իսկ պայմանագիրը կնքելիս տոկոսի փոխարեն նշվում է կոնկրետ գումարի չափ</w:t>
      </w:r>
    </w:p>
    <w:p w14:paraId="257BD8FB" w14:textId="77777777" w:rsidR="0044364E" w:rsidRPr="0051377A" w:rsidRDefault="0044364E" w:rsidP="00DF47DB">
      <w:pPr>
        <w:jc w:val="center"/>
        <w:rPr>
          <w:rFonts w:ascii="GHEA Grapalat" w:hAnsi="GHEA Grapalat"/>
          <w:color w:val="000000" w:themeColor="text1"/>
          <w:sz w:val="20"/>
          <w:lang w:val="es-ES"/>
        </w:rPr>
      </w:pPr>
    </w:p>
    <w:p w14:paraId="1B3FE4D6" w14:textId="77777777" w:rsidR="0044364E" w:rsidRPr="0051377A" w:rsidRDefault="0044364E" w:rsidP="00DF47DB">
      <w:pPr>
        <w:jc w:val="right"/>
        <w:rPr>
          <w:rFonts w:ascii="GHEA Grapalat" w:hAnsi="GHEA Grapalat"/>
          <w:color w:val="000000" w:themeColor="text1"/>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51377A" w:rsidRPr="0051377A" w14:paraId="13610868" w14:textId="77777777" w:rsidTr="00213985">
        <w:trPr>
          <w:jc w:val="center"/>
        </w:trPr>
        <w:tc>
          <w:tcPr>
            <w:tcW w:w="4536" w:type="dxa"/>
          </w:tcPr>
          <w:p w14:paraId="7D3A9C70" w14:textId="77777777" w:rsidR="0044364E" w:rsidRPr="0051377A" w:rsidRDefault="0044364E" w:rsidP="00DF47DB">
            <w:pPr>
              <w:jc w:val="center"/>
              <w:rPr>
                <w:rFonts w:ascii="GHEA Grapalat" w:hAnsi="GHEA Grapalat" w:cs="Sylfaen"/>
                <w:b/>
                <w:bCs/>
                <w:color w:val="000000" w:themeColor="text1"/>
                <w:lang w:val="nb-NO"/>
              </w:rPr>
            </w:pPr>
            <w:r w:rsidRPr="0051377A">
              <w:rPr>
                <w:rFonts w:ascii="GHEA Grapalat" w:hAnsi="GHEA Grapalat" w:cs="Sylfaen"/>
                <w:b/>
                <w:bCs/>
                <w:color w:val="000000" w:themeColor="text1"/>
                <w:lang w:val="nb-NO"/>
              </w:rPr>
              <w:t>ՊԱՏՎԻՐԱՏՈՒ</w:t>
            </w:r>
          </w:p>
          <w:p w14:paraId="4C906574" w14:textId="77777777" w:rsidR="0044364E" w:rsidRPr="0051377A" w:rsidRDefault="0044364E" w:rsidP="00DF47DB">
            <w:pPr>
              <w:rPr>
                <w:rFonts w:ascii="GHEA Grapalat" w:hAnsi="GHEA Grapalat"/>
                <w:color w:val="000000" w:themeColor="text1"/>
                <w:sz w:val="22"/>
                <w:szCs w:val="22"/>
                <w:lang w:val="ru-RU"/>
              </w:rPr>
            </w:pPr>
          </w:p>
          <w:p w14:paraId="5A90FB37" w14:textId="77777777" w:rsidR="0044364E" w:rsidRPr="0051377A" w:rsidRDefault="0044364E" w:rsidP="00DF47DB">
            <w:pPr>
              <w:rPr>
                <w:rFonts w:ascii="GHEA Grapalat" w:hAnsi="GHEA Grapalat"/>
                <w:color w:val="000000" w:themeColor="text1"/>
                <w:lang w:val="ru-RU"/>
              </w:rPr>
            </w:pPr>
          </w:p>
          <w:p w14:paraId="0702524A" w14:textId="77777777" w:rsidR="0044364E" w:rsidRPr="0051377A" w:rsidRDefault="0044364E" w:rsidP="00DF47DB">
            <w:pPr>
              <w:jc w:val="center"/>
              <w:rPr>
                <w:rFonts w:ascii="GHEA Grapalat" w:hAnsi="GHEA Grapalat"/>
                <w:color w:val="000000" w:themeColor="text1"/>
                <w:lang w:val="ru-RU"/>
              </w:rPr>
            </w:pPr>
            <w:r w:rsidRPr="0051377A">
              <w:rPr>
                <w:rFonts w:ascii="GHEA Grapalat" w:hAnsi="GHEA Grapalat"/>
                <w:color w:val="000000" w:themeColor="text1"/>
                <w:lang w:val="ru-RU"/>
              </w:rPr>
              <w:t>---------------------------------</w:t>
            </w:r>
          </w:p>
          <w:p w14:paraId="7F1B842C"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olor w:val="000000" w:themeColor="text1"/>
                <w:sz w:val="18"/>
                <w:szCs w:val="18"/>
              </w:rPr>
              <w:t>/</w:t>
            </w:r>
            <w:r w:rsidRPr="0051377A">
              <w:rPr>
                <w:rFonts w:ascii="GHEA Grapalat" w:hAnsi="GHEA Grapalat" w:cs="Sylfaen"/>
                <w:color w:val="000000" w:themeColor="text1"/>
                <w:sz w:val="18"/>
                <w:szCs w:val="18"/>
                <w:lang w:val="ru-RU"/>
              </w:rPr>
              <w:t>ստորագրություն</w:t>
            </w:r>
            <w:r w:rsidRPr="0051377A">
              <w:rPr>
                <w:rFonts w:ascii="GHEA Grapalat" w:hAnsi="GHEA Grapalat"/>
                <w:color w:val="000000" w:themeColor="text1"/>
                <w:sz w:val="18"/>
                <w:szCs w:val="18"/>
              </w:rPr>
              <w:t>/</w:t>
            </w:r>
          </w:p>
          <w:p w14:paraId="5DAA7B07" w14:textId="77777777" w:rsidR="0044364E" w:rsidRPr="0051377A" w:rsidRDefault="0044364E" w:rsidP="00DF47DB">
            <w:pPr>
              <w:jc w:val="center"/>
              <w:rPr>
                <w:rFonts w:ascii="GHEA Grapalat" w:hAnsi="GHEA Grapalat"/>
                <w:color w:val="000000" w:themeColor="text1"/>
                <w:sz w:val="18"/>
                <w:szCs w:val="18"/>
                <w:lang w:val="ru-RU"/>
              </w:rPr>
            </w:pPr>
            <w:r w:rsidRPr="0051377A">
              <w:rPr>
                <w:rFonts w:ascii="GHEA Grapalat" w:hAnsi="GHEA Grapalat" w:cs="Sylfaen"/>
                <w:color w:val="000000" w:themeColor="text1"/>
                <w:sz w:val="18"/>
                <w:szCs w:val="18"/>
                <w:lang w:val="ru-RU"/>
              </w:rPr>
              <w:t>Կ</w:t>
            </w:r>
            <w:r w:rsidRPr="0051377A">
              <w:rPr>
                <w:rFonts w:ascii="GHEA Grapalat" w:hAnsi="GHEA Grapalat"/>
                <w:color w:val="000000" w:themeColor="text1"/>
                <w:sz w:val="18"/>
                <w:szCs w:val="18"/>
                <w:lang w:val="ru-RU"/>
              </w:rPr>
              <w:t>.</w:t>
            </w:r>
            <w:r w:rsidRPr="0051377A">
              <w:rPr>
                <w:rFonts w:ascii="GHEA Grapalat" w:hAnsi="GHEA Grapalat" w:cs="Sylfaen"/>
                <w:color w:val="000000" w:themeColor="text1"/>
                <w:sz w:val="18"/>
                <w:szCs w:val="18"/>
                <w:lang w:val="ru-RU"/>
              </w:rPr>
              <w:t>Տ</w:t>
            </w:r>
          </w:p>
        </w:tc>
        <w:tc>
          <w:tcPr>
            <w:tcW w:w="760" w:type="dxa"/>
          </w:tcPr>
          <w:p w14:paraId="703E9CDF" w14:textId="77777777" w:rsidR="0044364E" w:rsidRPr="0051377A" w:rsidRDefault="0044364E" w:rsidP="00DF47DB">
            <w:pPr>
              <w:jc w:val="center"/>
              <w:rPr>
                <w:rFonts w:ascii="GHEA Grapalat" w:hAnsi="GHEA Grapalat"/>
                <w:color w:val="000000" w:themeColor="text1"/>
                <w:lang w:val="ru-RU"/>
              </w:rPr>
            </w:pPr>
          </w:p>
        </w:tc>
        <w:tc>
          <w:tcPr>
            <w:tcW w:w="4343" w:type="dxa"/>
          </w:tcPr>
          <w:p w14:paraId="2D151558" w14:textId="77777777" w:rsidR="0044364E" w:rsidRPr="0051377A" w:rsidRDefault="0044364E" w:rsidP="00DF47DB">
            <w:pPr>
              <w:jc w:val="center"/>
              <w:rPr>
                <w:rFonts w:ascii="GHEA Grapalat" w:hAnsi="GHEA Grapalat" w:cs="Sylfaen"/>
                <w:b/>
                <w:bCs/>
                <w:color w:val="000000" w:themeColor="text1"/>
                <w:lang w:val="ru-RU"/>
              </w:rPr>
            </w:pPr>
            <w:r w:rsidRPr="0051377A">
              <w:rPr>
                <w:rFonts w:ascii="GHEA Grapalat" w:hAnsi="GHEA Grapalat" w:cs="Sylfaen"/>
                <w:b/>
                <w:bCs/>
                <w:color w:val="000000" w:themeColor="text1"/>
                <w:lang w:val="pt-BR"/>
              </w:rPr>
              <w:t>ԿԱՊԱԼԱՌՈՒ</w:t>
            </w:r>
          </w:p>
          <w:p w14:paraId="1CE08E0A" w14:textId="77777777" w:rsidR="0044364E" w:rsidRPr="0051377A" w:rsidRDefault="0044364E" w:rsidP="00DF47DB">
            <w:pPr>
              <w:jc w:val="center"/>
              <w:rPr>
                <w:rFonts w:ascii="GHEA Grapalat" w:hAnsi="GHEA Grapalat"/>
                <w:color w:val="000000" w:themeColor="text1"/>
                <w:lang w:val="ru-RU"/>
              </w:rPr>
            </w:pPr>
          </w:p>
          <w:p w14:paraId="6DB5CA88" w14:textId="77777777" w:rsidR="0044364E" w:rsidRPr="0051377A" w:rsidRDefault="0044364E" w:rsidP="00DF47DB">
            <w:pPr>
              <w:jc w:val="center"/>
              <w:rPr>
                <w:rFonts w:ascii="GHEA Grapalat" w:hAnsi="GHEA Grapalat"/>
                <w:color w:val="000000" w:themeColor="text1"/>
                <w:lang w:val="ru-RU"/>
              </w:rPr>
            </w:pPr>
          </w:p>
          <w:p w14:paraId="7227A662" w14:textId="77777777" w:rsidR="0044364E" w:rsidRPr="0051377A" w:rsidRDefault="0044364E" w:rsidP="00DF47DB">
            <w:pPr>
              <w:jc w:val="center"/>
              <w:rPr>
                <w:rFonts w:ascii="GHEA Grapalat" w:hAnsi="GHEA Grapalat"/>
                <w:color w:val="000000" w:themeColor="text1"/>
                <w:lang w:val="ru-RU"/>
              </w:rPr>
            </w:pPr>
            <w:r w:rsidRPr="0051377A">
              <w:rPr>
                <w:rFonts w:ascii="GHEA Grapalat" w:hAnsi="GHEA Grapalat"/>
                <w:color w:val="000000" w:themeColor="text1"/>
                <w:lang w:val="ru-RU"/>
              </w:rPr>
              <w:t>---------------------------------</w:t>
            </w:r>
          </w:p>
          <w:p w14:paraId="7626FBDA"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olor w:val="000000" w:themeColor="text1"/>
                <w:sz w:val="18"/>
                <w:szCs w:val="18"/>
              </w:rPr>
              <w:t>/</w:t>
            </w:r>
            <w:r w:rsidRPr="0051377A">
              <w:rPr>
                <w:rFonts w:ascii="GHEA Grapalat" w:hAnsi="GHEA Grapalat" w:cs="Sylfaen"/>
                <w:color w:val="000000" w:themeColor="text1"/>
                <w:sz w:val="18"/>
                <w:szCs w:val="18"/>
                <w:lang w:val="ru-RU"/>
              </w:rPr>
              <w:t>ստորագրություն</w:t>
            </w:r>
            <w:r w:rsidRPr="0051377A">
              <w:rPr>
                <w:rFonts w:ascii="GHEA Grapalat" w:hAnsi="GHEA Grapalat"/>
                <w:color w:val="000000" w:themeColor="text1"/>
                <w:sz w:val="18"/>
                <w:szCs w:val="18"/>
              </w:rPr>
              <w:t>/</w:t>
            </w:r>
          </w:p>
          <w:p w14:paraId="5098DCF2" w14:textId="77777777" w:rsidR="0044364E" w:rsidRPr="0051377A" w:rsidRDefault="0044364E" w:rsidP="00DF47DB">
            <w:pPr>
              <w:jc w:val="center"/>
              <w:rPr>
                <w:rFonts w:ascii="GHEA Grapalat" w:hAnsi="GHEA Grapalat"/>
                <w:color w:val="000000" w:themeColor="text1"/>
                <w:sz w:val="22"/>
                <w:szCs w:val="22"/>
                <w:lang w:val="ru-RU"/>
              </w:rPr>
            </w:pPr>
            <w:r w:rsidRPr="0051377A">
              <w:rPr>
                <w:rFonts w:ascii="GHEA Grapalat" w:hAnsi="GHEA Grapalat" w:cs="Sylfaen"/>
                <w:color w:val="000000" w:themeColor="text1"/>
                <w:sz w:val="18"/>
                <w:szCs w:val="18"/>
                <w:lang w:val="ru-RU"/>
              </w:rPr>
              <w:t>Կ</w:t>
            </w:r>
            <w:r w:rsidRPr="0051377A">
              <w:rPr>
                <w:rFonts w:ascii="GHEA Grapalat" w:hAnsi="GHEA Grapalat"/>
                <w:color w:val="000000" w:themeColor="text1"/>
                <w:sz w:val="18"/>
                <w:szCs w:val="18"/>
                <w:lang w:val="ru-RU"/>
              </w:rPr>
              <w:t>.</w:t>
            </w:r>
            <w:r w:rsidRPr="0051377A">
              <w:rPr>
                <w:rFonts w:ascii="GHEA Grapalat" w:hAnsi="GHEA Grapalat" w:cs="Sylfaen"/>
                <w:color w:val="000000" w:themeColor="text1"/>
                <w:sz w:val="18"/>
                <w:szCs w:val="18"/>
                <w:lang w:val="ru-RU"/>
              </w:rPr>
              <w:t>Տ</w:t>
            </w:r>
          </w:p>
        </w:tc>
      </w:tr>
    </w:tbl>
    <w:p w14:paraId="0C8C451E" w14:textId="77777777" w:rsidR="0044364E" w:rsidRPr="0051377A" w:rsidRDefault="0044364E" w:rsidP="00DF47DB">
      <w:pPr>
        <w:rPr>
          <w:rFonts w:ascii="GHEA Grapalat" w:hAnsi="GHEA Grapalat"/>
          <w:color w:val="000000" w:themeColor="text1"/>
          <w:sz w:val="20"/>
          <w:lang w:val="ru-RU"/>
        </w:rPr>
        <w:sectPr w:rsidR="0044364E" w:rsidRPr="0051377A" w:rsidSect="00213985">
          <w:footnotePr>
            <w:pos w:val="beneathText"/>
          </w:footnotePr>
          <w:pgSz w:w="11906" w:h="16838" w:code="9"/>
          <w:pgMar w:top="533" w:right="707" w:bottom="720" w:left="663" w:header="561" w:footer="561" w:gutter="0"/>
          <w:cols w:space="720"/>
        </w:sectPr>
      </w:pPr>
    </w:p>
    <w:p w14:paraId="7C444060" w14:textId="77777777" w:rsidR="0044364E" w:rsidRPr="0051377A" w:rsidRDefault="0044364E" w:rsidP="00DF47DB">
      <w:pPr>
        <w:ind w:firstLine="567"/>
        <w:jc w:val="right"/>
        <w:rPr>
          <w:rFonts w:ascii="GHEA Grapalat" w:hAnsi="GHEA Grapalat" w:cs="Arial"/>
          <w:i/>
          <w:color w:val="000000" w:themeColor="text1"/>
          <w:sz w:val="20"/>
          <w:szCs w:val="20"/>
          <w:lang w:val="pt-BR"/>
        </w:rPr>
      </w:pPr>
      <w:r w:rsidRPr="0051377A">
        <w:rPr>
          <w:rFonts w:ascii="GHEA Grapalat" w:hAnsi="GHEA Grapalat" w:cs="Sylfaen"/>
          <w:i/>
          <w:color w:val="000000" w:themeColor="text1"/>
          <w:sz w:val="20"/>
          <w:szCs w:val="20"/>
          <w:lang w:val="pt-BR"/>
        </w:rPr>
        <w:lastRenderedPageBreak/>
        <w:t>Հավելված</w:t>
      </w:r>
      <w:r w:rsidRPr="0051377A">
        <w:rPr>
          <w:rFonts w:ascii="GHEA Grapalat" w:hAnsi="GHEA Grapalat" w:cs="Arial"/>
          <w:i/>
          <w:color w:val="000000" w:themeColor="text1"/>
          <w:sz w:val="20"/>
          <w:szCs w:val="20"/>
          <w:lang w:val="pt-BR"/>
        </w:rPr>
        <w:t xml:space="preserve"> </w:t>
      </w:r>
      <w:r w:rsidRPr="0051377A">
        <w:rPr>
          <w:rFonts w:ascii="GHEA Grapalat" w:hAnsi="GHEA Grapalat" w:cs="Sylfaen"/>
          <w:i/>
          <w:color w:val="000000" w:themeColor="text1"/>
          <w:sz w:val="20"/>
          <w:szCs w:val="20"/>
          <w:lang w:val="pt-BR"/>
        </w:rPr>
        <w:t>թիվ</w:t>
      </w:r>
      <w:r w:rsidRPr="0051377A">
        <w:rPr>
          <w:rFonts w:ascii="GHEA Grapalat" w:hAnsi="GHEA Grapalat" w:cs="Arial"/>
          <w:i/>
          <w:color w:val="000000" w:themeColor="text1"/>
          <w:sz w:val="20"/>
          <w:szCs w:val="20"/>
          <w:lang w:val="pt-BR"/>
        </w:rPr>
        <w:t xml:space="preserve"> 4</w:t>
      </w:r>
    </w:p>
    <w:p w14:paraId="616690B8" w14:textId="77777777" w:rsidR="0044364E" w:rsidRPr="0051377A" w:rsidRDefault="0044364E" w:rsidP="00DF47DB">
      <w:pPr>
        <w:ind w:firstLine="567"/>
        <w:jc w:val="right"/>
        <w:rPr>
          <w:rFonts w:ascii="GHEA Grapalat" w:hAnsi="GHEA Grapalat" w:cs="Arial"/>
          <w:i/>
          <w:color w:val="000000" w:themeColor="text1"/>
          <w:sz w:val="20"/>
          <w:szCs w:val="20"/>
          <w:lang w:val="pt-BR"/>
        </w:rPr>
      </w:pPr>
      <w:r w:rsidRPr="0051377A">
        <w:rPr>
          <w:rFonts w:ascii="GHEA Grapalat" w:hAnsi="GHEA Grapalat"/>
          <w:i/>
          <w:color w:val="000000" w:themeColor="text1"/>
          <w:sz w:val="20"/>
          <w:szCs w:val="20"/>
        </w:rPr>
        <w:t>«</w:t>
      </w:r>
      <w:r w:rsidRPr="0051377A">
        <w:rPr>
          <w:rFonts w:ascii="GHEA Grapalat" w:hAnsi="GHEA Grapalat"/>
          <w:i/>
          <w:color w:val="000000" w:themeColor="text1"/>
          <w:sz w:val="20"/>
          <w:szCs w:val="20"/>
          <w:lang w:val="pt-BR"/>
        </w:rPr>
        <w:t xml:space="preserve">           </w:t>
      </w:r>
      <w:r w:rsidRPr="0051377A">
        <w:rPr>
          <w:rFonts w:ascii="GHEA Grapalat" w:hAnsi="GHEA Grapalat"/>
          <w:i/>
          <w:color w:val="000000" w:themeColor="text1"/>
          <w:sz w:val="20"/>
          <w:szCs w:val="20"/>
        </w:rPr>
        <w:t>»</w:t>
      </w:r>
      <w:r w:rsidRPr="0051377A">
        <w:rPr>
          <w:rFonts w:ascii="GHEA Grapalat" w:hAnsi="GHEA Grapalat"/>
          <w:i/>
          <w:color w:val="000000" w:themeColor="text1"/>
          <w:sz w:val="20"/>
          <w:szCs w:val="20"/>
          <w:lang w:val="pt-BR"/>
        </w:rPr>
        <w:t xml:space="preserve">                  20   </w:t>
      </w:r>
      <w:r w:rsidRPr="0051377A">
        <w:rPr>
          <w:rFonts w:ascii="GHEA Grapalat" w:hAnsi="GHEA Grapalat" w:cs="Sylfaen"/>
          <w:i/>
          <w:color w:val="000000" w:themeColor="text1"/>
          <w:sz w:val="20"/>
          <w:szCs w:val="20"/>
          <w:lang w:val="pt-BR"/>
        </w:rPr>
        <w:t>թ</w:t>
      </w:r>
      <w:r w:rsidRPr="0051377A">
        <w:rPr>
          <w:rFonts w:ascii="GHEA Grapalat" w:hAnsi="GHEA Grapalat" w:cs="Arial"/>
          <w:i/>
          <w:color w:val="000000" w:themeColor="text1"/>
          <w:sz w:val="20"/>
          <w:szCs w:val="20"/>
          <w:lang w:val="pt-BR"/>
        </w:rPr>
        <w:t xml:space="preserve">. </w:t>
      </w:r>
      <w:r w:rsidRPr="0051377A">
        <w:rPr>
          <w:rFonts w:ascii="GHEA Grapalat" w:hAnsi="GHEA Grapalat"/>
          <w:i/>
          <w:color w:val="000000" w:themeColor="text1"/>
          <w:sz w:val="20"/>
          <w:szCs w:val="20"/>
          <w:lang w:val="pt-BR"/>
        </w:rPr>
        <w:t xml:space="preserve"> </w:t>
      </w:r>
      <w:r w:rsidRPr="0051377A">
        <w:rPr>
          <w:rFonts w:ascii="GHEA Grapalat" w:hAnsi="GHEA Grapalat" w:cs="Sylfaen"/>
          <w:i/>
          <w:color w:val="000000" w:themeColor="text1"/>
          <w:sz w:val="20"/>
          <w:szCs w:val="20"/>
          <w:lang w:val="pt-BR"/>
        </w:rPr>
        <w:t>կնքված</w:t>
      </w:r>
      <w:r w:rsidRPr="0051377A">
        <w:rPr>
          <w:rFonts w:ascii="GHEA Grapalat" w:hAnsi="GHEA Grapalat" w:cs="Arial"/>
          <w:i/>
          <w:color w:val="000000" w:themeColor="text1"/>
          <w:sz w:val="20"/>
          <w:szCs w:val="20"/>
          <w:lang w:val="pt-BR"/>
        </w:rPr>
        <w:t xml:space="preserve"> </w:t>
      </w:r>
    </w:p>
    <w:p w14:paraId="36CAC7C6" w14:textId="77777777" w:rsidR="0044364E" w:rsidRPr="0051377A" w:rsidRDefault="0044364E" w:rsidP="00DF47DB">
      <w:pPr>
        <w:jc w:val="right"/>
        <w:rPr>
          <w:rFonts w:ascii="GHEA Grapalat" w:hAnsi="GHEA Grapalat" w:cs="Arial"/>
          <w:i/>
          <w:color w:val="000000" w:themeColor="text1"/>
          <w:sz w:val="20"/>
          <w:szCs w:val="20"/>
          <w:lang w:val="pt-BR"/>
        </w:rPr>
      </w:pPr>
      <w:r w:rsidRPr="0051377A">
        <w:rPr>
          <w:rFonts w:ascii="GHEA Grapalat" w:hAnsi="GHEA Grapalat" w:cs="Sylfaen"/>
          <w:i/>
          <w:color w:val="000000" w:themeColor="text1"/>
          <w:sz w:val="20"/>
          <w:szCs w:val="20"/>
          <w:lang w:val="pt-BR"/>
        </w:rPr>
        <w:t>ծածկագրով պայմանագրի</w:t>
      </w:r>
    </w:p>
    <w:p w14:paraId="1C5EC41C" w14:textId="77777777" w:rsidR="0044364E" w:rsidRPr="0051377A" w:rsidRDefault="0044364E" w:rsidP="00DF47DB">
      <w:pPr>
        <w:ind w:firstLine="567"/>
        <w:jc w:val="right"/>
        <w:rPr>
          <w:rFonts w:ascii="GHEA Grapalat" w:hAnsi="GHEA Grapalat" w:cs="Sylfaen"/>
          <w:i/>
          <w:color w:val="000000" w:themeColor="text1"/>
          <w:sz w:val="22"/>
          <w:szCs w:val="22"/>
          <w:lang w:val="pt-BR"/>
        </w:rPr>
      </w:pPr>
    </w:p>
    <w:p w14:paraId="7A961D17" w14:textId="77777777" w:rsidR="0044364E" w:rsidRPr="0051377A" w:rsidRDefault="0044364E" w:rsidP="00DF47DB">
      <w:pPr>
        <w:ind w:left="-142" w:firstLine="142"/>
        <w:jc w:val="center"/>
        <w:rPr>
          <w:rFonts w:ascii="GHEA Grapalat" w:hAnsi="GHEA Grapalat" w:cs="Sylfaen"/>
          <w:b/>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51377A" w:rsidRPr="0051377A" w14:paraId="1FB30E88" w14:textId="77777777" w:rsidTr="00213985">
        <w:trPr>
          <w:tblCellSpacing w:w="7" w:type="dxa"/>
          <w:jc w:val="center"/>
        </w:trPr>
        <w:tc>
          <w:tcPr>
            <w:tcW w:w="0" w:type="auto"/>
            <w:vAlign w:val="center"/>
          </w:tcPr>
          <w:p w14:paraId="6BE70106" w14:textId="5BF54115" w:rsidR="0044364E" w:rsidRPr="0051377A" w:rsidRDefault="0044364E" w:rsidP="00DF47DB">
            <w:pPr>
              <w:jc w:val="center"/>
              <w:rPr>
                <w:rFonts w:ascii="GHEA Grapalat" w:hAnsi="GHEA Grapalat"/>
                <w:iCs/>
                <w:color w:val="000000" w:themeColor="text1"/>
                <w:sz w:val="21"/>
                <w:szCs w:val="21"/>
                <w:lang w:val="pt-BR"/>
              </w:rPr>
            </w:pPr>
            <w:r w:rsidRPr="0051377A">
              <w:rPr>
                <w:noProof/>
                <w:color w:val="000000" w:themeColor="text1"/>
              </w:rPr>
              <mc:AlternateContent>
                <mc:Choice Requires="wps">
                  <w:drawing>
                    <wp:anchor distT="0" distB="0" distL="114300" distR="114300" simplePos="0" relativeHeight="251662336" behindDoc="0" locked="0" layoutInCell="1" allowOverlap="1" wp14:anchorId="030791C7" wp14:editId="43F653AF">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E0EBC" id="Rectangle 1" o:spid="_x0000_s1026" style="position:absolute;margin-left:189pt;margin-top:13.2pt;width:9pt;height:8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kAY&#10;eIACAAAFBQAADgAAAAAAAAAAAAAAAAAuAgAAZHJzL2Uyb0RvYy54bWxQSwECLQAUAAYACAAAACEA&#10;djhkpOEAAAAKAQAADwAAAAAAAAAAAAAAAADaBAAAZHJzL2Rvd25yZXYueG1sUEsFBgAAAAAEAAQA&#10;8wAAAOgFAAAAAA==&#10;" stroked="f"/>
                  </w:pict>
                </mc:Fallback>
              </mc:AlternateContent>
            </w:r>
            <w:r w:rsidRPr="0051377A">
              <w:rPr>
                <w:rFonts w:ascii="GHEA Grapalat" w:hAnsi="GHEA Grapalat"/>
                <w:iCs/>
                <w:color w:val="000000" w:themeColor="text1"/>
                <w:sz w:val="21"/>
                <w:szCs w:val="21"/>
              </w:rPr>
              <w:t>Պայմանագրի</w:t>
            </w:r>
            <w:r w:rsidRPr="0051377A">
              <w:rPr>
                <w:rFonts w:ascii="GHEA Grapalat" w:hAnsi="GHEA Grapalat"/>
                <w:iCs/>
                <w:color w:val="000000" w:themeColor="text1"/>
                <w:sz w:val="21"/>
                <w:szCs w:val="21"/>
                <w:lang w:val="pt-BR"/>
              </w:rPr>
              <w:t xml:space="preserve"> </w:t>
            </w:r>
            <w:r w:rsidRPr="0051377A">
              <w:rPr>
                <w:rFonts w:ascii="GHEA Grapalat" w:hAnsi="GHEA Grapalat"/>
                <w:iCs/>
                <w:color w:val="000000" w:themeColor="text1"/>
                <w:sz w:val="21"/>
                <w:szCs w:val="21"/>
              </w:rPr>
              <w:t>կողմ</w:t>
            </w:r>
            <w:r w:rsidRPr="0051377A">
              <w:rPr>
                <w:rFonts w:ascii="GHEA Grapalat" w:hAnsi="GHEA Grapalat"/>
                <w:iCs/>
                <w:color w:val="000000" w:themeColor="text1"/>
                <w:sz w:val="21"/>
                <w:szCs w:val="21"/>
                <w:lang w:val="pt-BR"/>
              </w:rPr>
              <w:t xml:space="preserve"> </w:t>
            </w:r>
          </w:p>
          <w:p w14:paraId="181F452F"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lang w:val="pt-BR"/>
              </w:rPr>
              <w:t>___________________________</w:t>
            </w:r>
          </w:p>
          <w:p w14:paraId="02ADD540"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lang w:val="pt-BR"/>
              </w:rPr>
              <w:t>___________________________</w:t>
            </w:r>
          </w:p>
          <w:p w14:paraId="61DA9C10"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rPr>
              <w:t>գտնվելու</w:t>
            </w:r>
            <w:r w:rsidRPr="0051377A">
              <w:rPr>
                <w:rFonts w:ascii="GHEA Grapalat" w:hAnsi="GHEA Grapalat"/>
                <w:iCs/>
                <w:color w:val="000000" w:themeColor="text1"/>
                <w:sz w:val="21"/>
                <w:szCs w:val="21"/>
                <w:lang w:val="pt-BR"/>
              </w:rPr>
              <w:t xml:space="preserve"> </w:t>
            </w:r>
            <w:r w:rsidRPr="0051377A">
              <w:rPr>
                <w:rFonts w:ascii="GHEA Grapalat" w:hAnsi="GHEA Grapalat"/>
                <w:iCs/>
                <w:color w:val="000000" w:themeColor="text1"/>
                <w:sz w:val="21"/>
                <w:szCs w:val="21"/>
              </w:rPr>
              <w:t>վայրը</w:t>
            </w:r>
            <w:r w:rsidRPr="0051377A">
              <w:rPr>
                <w:rFonts w:ascii="GHEA Grapalat" w:hAnsi="GHEA Grapalat"/>
                <w:iCs/>
                <w:color w:val="000000" w:themeColor="text1"/>
                <w:sz w:val="21"/>
                <w:szCs w:val="21"/>
                <w:lang w:val="pt-BR"/>
              </w:rPr>
              <w:t xml:space="preserve"> ______________</w:t>
            </w:r>
          </w:p>
          <w:p w14:paraId="1AA20B47"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rPr>
              <w:t>հհ</w:t>
            </w:r>
            <w:r w:rsidRPr="0051377A">
              <w:rPr>
                <w:rFonts w:ascii="GHEA Grapalat" w:hAnsi="GHEA Grapalat"/>
                <w:iCs/>
                <w:color w:val="000000" w:themeColor="text1"/>
                <w:sz w:val="21"/>
                <w:szCs w:val="21"/>
                <w:lang w:val="pt-BR"/>
              </w:rPr>
              <w:t xml:space="preserve"> _________________________ </w:t>
            </w:r>
          </w:p>
          <w:p w14:paraId="559757C4"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rPr>
              <w:t>հվհհ</w:t>
            </w:r>
            <w:r w:rsidRPr="0051377A">
              <w:rPr>
                <w:rFonts w:ascii="GHEA Grapalat" w:hAnsi="GHEA Grapalat"/>
                <w:iCs/>
                <w:color w:val="000000" w:themeColor="text1"/>
                <w:sz w:val="21"/>
                <w:szCs w:val="21"/>
                <w:lang w:val="pt-BR"/>
              </w:rPr>
              <w:t xml:space="preserve"> _______________________ </w:t>
            </w:r>
          </w:p>
        </w:tc>
        <w:tc>
          <w:tcPr>
            <w:tcW w:w="0" w:type="auto"/>
            <w:vAlign w:val="center"/>
          </w:tcPr>
          <w:p w14:paraId="2A0EE427"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rPr>
              <w:t>Պատվիրատու</w:t>
            </w:r>
          </w:p>
          <w:p w14:paraId="18537FDE"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lang w:val="pt-BR"/>
              </w:rPr>
              <w:t>_____________________________</w:t>
            </w:r>
          </w:p>
          <w:p w14:paraId="565D1701"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lang w:val="pt-BR"/>
              </w:rPr>
              <w:t>_____________________________</w:t>
            </w:r>
          </w:p>
          <w:p w14:paraId="4C485369"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rPr>
              <w:t>գտնվելու</w:t>
            </w:r>
            <w:r w:rsidRPr="0051377A">
              <w:rPr>
                <w:rFonts w:ascii="GHEA Grapalat" w:hAnsi="GHEA Grapalat"/>
                <w:iCs/>
                <w:color w:val="000000" w:themeColor="text1"/>
                <w:sz w:val="21"/>
                <w:szCs w:val="21"/>
                <w:lang w:val="pt-BR"/>
              </w:rPr>
              <w:t xml:space="preserve"> </w:t>
            </w:r>
            <w:r w:rsidRPr="0051377A">
              <w:rPr>
                <w:rFonts w:ascii="GHEA Grapalat" w:hAnsi="GHEA Grapalat"/>
                <w:iCs/>
                <w:color w:val="000000" w:themeColor="text1"/>
                <w:sz w:val="21"/>
                <w:szCs w:val="21"/>
              </w:rPr>
              <w:t>վայրը</w:t>
            </w:r>
            <w:r w:rsidRPr="0051377A">
              <w:rPr>
                <w:rFonts w:ascii="GHEA Grapalat" w:hAnsi="GHEA Grapalat"/>
                <w:iCs/>
                <w:color w:val="000000" w:themeColor="text1"/>
                <w:sz w:val="21"/>
                <w:szCs w:val="21"/>
                <w:lang w:val="pt-BR"/>
              </w:rPr>
              <w:t xml:space="preserve"> _________________</w:t>
            </w:r>
          </w:p>
          <w:p w14:paraId="0DB4B904"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rPr>
              <w:t>հհ</w:t>
            </w:r>
            <w:r w:rsidRPr="0051377A">
              <w:rPr>
                <w:rFonts w:ascii="GHEA Grapalat" w:hAnsi="GHEA Grapalat"/>
                <w:iCs/>
                <w:color w:val="000000" w:themeColor="text1"/>
                <w:sz w:val="21"/>
                <w:szCs w:val="21"/>
                <w:lang w:val="pt-BR"/>
              </w:rPr>
              <w:t>____________________________</w:t>
            </w:r>
          </w:p>
          <w:p w14:paraId="692A8812" w14:textId="77777777" w:rsidR="0044364E" w:rsidRPr="0051377A" w:rsidRDefault="0044364E" w:rsidP="00DF47DB">
            <w:pPr>
              <w:jc w:val="center"/>
              <w:rPr>
                <w:rFonts w:ascii="GHEA Grapalat" w:hAnsi="GHEA Grapalat"/>
                <w:iCs/>
                <w:color w:val="000000" w:themeColor="text1"/>
                <w:sz w:val="21"/>
                <w:szCs w:val="21"/>
                <w:lang w:val="pt-BR"/>
              </w:rPr>
            </w:pPr>
            <w:r w:rsidRPr="0051377A">
              <w:rPr>
                <w:rFonts w:ascii="GHEA Grapalat" w:hAnsi="GHEA Grapalat"/>
                <w:iCs/>
                <w:color w:val="000000" w:themeColor="text1"/>
                <w:sz w:val="21"/>
                <w:szCs w:val="21"/>
              </w:rPr>
              <w:t>հվհհ</w:t>
            </w:r>
            <w:r w:rsidRPr="0051377A">
              <w:rPr>
                <w:rFonts w:ascii="GHEA Grapalat" w:hAnsi="GHEA Grapalat"/>
                <w:iCs/>
                <w:color w:val="000000" w:themeColor="text1"/>
                <w:sz w:val="21"/>
                <w:szCs w:val="21"/>
                <w:lang w:val="pt-BR"/>
              </w:rPr>
              <w:t>___________________________</w:t>
            </w:r>
          </w:p>
        </w:tc>
      </w:tr>
    </w:tbl>
    <w:p w14:paraId="334131C7" w14:textId="77777777" w:rsidR="0044364E" w:rsidRPr="0051377A" w:rsidRDefault="0044364E" w:rsidP="00DF47DB">
      <w:pPr>
        <w:ind w:firstLine="375"/>
        <w:rPr>
          <w:rFonts w:ascii="Arial" w:hAnsi="Arial" w:cs="Arial"/>
          <w:iCs/>
          <w:color w:val="000000" w:themeColor="text1"/>
          <w:sz w:val="21"/>
          <w:szCs w:val="21"/>
          <w:lang w:val="pt-BR"/>
        </w:rPr>
      </w:pPr>
      <w:r w:rsidRPr="0051377A">
        <w:rPr>
          <w:rFonts w:ascii="Arial" w:hAnsi="Arial" w:cs="Arial"/>
          <w:iCs/>
          <w:color w:val="000000" w:themeColor="text1"/>
          <w:sz w:val="21"/>
          <w:szCs w:val="21"/>
          <w:lang w:val="pt-BR"/>
        </w:rPr>
        <w:t>  </w:t>
      </w:r>
    </w:p>
    <w:p w14:paraId="671F65E0" w14:textId="77777777" w:rsidR="0044364E" w:rsidRPr="0051377A" w:rsidRDefault="0044364E" w:rsidP="00DF47DB">
      <w:pPr>
        <w:ind w:firstLine="375"/>
        <w:rPr>
          <w:rFonts w:ascii="GHEA Grapalat" w:hAnsi="GHEA Grapalat"/>
          <w:iCs/>
          <w:color w:val="000000" w:themeColor="text1"/>
          <w:sz w:val="15"/>
          <w:szCs w:val="21"/>
          <w:lang w:val="pt-BR"/>
        </w:rPr>
      </w:pPr>
    </w:p>
    <w:p w14:paraId="3A942043" w14:textId="77777777" w:rsidR="0044364E" w:rsidRPr="0051377A" w:rsidRDefault="0044364E" w:rsidP="00DF47DB">
      <w:pPr>
        <w:ind w:firstLine="375"/>
        <w:jc w:val="center"/>
        <w:rPr>
          <w:rFonts w:ascii="GHEA Grapalat" w:hAnsi="GHEA Grapalat"/>
          <w:iCs/>
          <w:color w:val="000000" w:themeColor="text1"/>
          <w:sz w:val="22"/>
          <w:szCs w:val="22"/>
          <w:lang w:val="pt-BR"/>
        </w:rPr>
      </w:pPr>
      <w:r w:rsidRPr="0051377A">
        <w:rPr>
          <w:rFonts w:ascii="GHEA Grapalat" w:hAnsi="GHEA Grapalat"/>
          <w:b/>
          <w:bCs/>
          <w:iCs/>
          <w:color w:val="000000" w:themeColor="text1"/>
          <w:sz w:val="22"/>
          <w:szCs w:val="22"/>
        </w:rPr>
        <w:t>ԱՐՁԱՆԱԳՐՈՒԹՅՈՒՆ</w:t>
      </w:r>
      <w:r w:rsidRPr="0051377A">
        <w:rPr>
          <w:rFonts w:ascii="GHEA Grapalat" w:hAnsi="GHEA Grapalat"/>
          <w:b/>
          <w:bCs/>
          <w:iCs/>
          <w:color w:val="000000" w:themeColor="text1"/>
          <w:sz w:val="22"/>
          <w:szCs w:val="22"/>
          <w:lang w:val="pt-BR"/>
        </w:rPr>
        <w:t xml:space="preserve"> N</w:t>
      </w:r>
    </w:p>
    <w:p w14:paraId="5FA674AB" w14:textId="77777777" w:rsidR="0044364E" w:rsidRPr="0051377A" w:rsidRDefault="0044364E" w:rsidP="00DF47DB">
      <w:pPr>
        <w:ind w:firstLine="375"/>
        <w:jc w:val="center"/>
        <w:rPr>
          <w:rFonts w:ascii="GHEA Grapalat" w:hAnsi="GHEA Grapalat"/>
          <w:b/>
          <w:bCs/>
          <w:iCs/>
          <w:color w:val="000000" w:themeColor="text1"/>
          <w:sz w:val="22"/>
          <w:szCs w:val="22"/>
          <w:lang w:val="pt-BR"/>
        </w:rPr>
      </w:pPr>
      <w:r w:rsidRPr="0051377A">
        <w:rPr>
          <w:rFonts w:ascii="GHEA Grapalat" w:hAnsi="GHEA Grapalat"/>
          <w:b/>
          <w:bCs/>
          <w:iCs/>
          <w:color w:val="000000" w:themeColor="text1"/>
          <w:sz w:val="22"/>
          <w:szCs w:val="22"/>
        </w:rPr>
        <w:t>ՊԱՅՄԱՆԱԳՐԻ</w:t>
      </w:r>
      <w:r w:rsidRPr="0051377A">
        <w:rPr>
          <w:rFonts w:ascii="GHEA Grapalat" w:hAnsi="GHEA Grapalat"/>
          <w:b/>
          <w:bCs/>
          <w:iCs/>
          <w:color w:val="000000" w:themeColor="text1"/>
          <w:sz w:val="22"/>
          <w:szCs w:val="22"/>
          <w:lang w:val="pt-BR"/>
        </w:rPr>
        <w:t xml:space="preserve"> </w:t>
      </w:r>
      <w:r w:rsidRPr="0051377A">
        <w:rPr>
          <w:rFonts w:ascii="GHEA Grapalat" w:hAnsi="GHEA Grapalat"/>
          <w:b/>
          <w:bCs/>
          <w:iCs/>
          <w:color w:val="000000" w:themeColor="text1"/>
          <w:sz w:val="22"/>
          <w:szCs w:val="22"/>
        </w:rPr>
        <w:t>ԿԱՄ</w:t>
      </w:r>
      <w:r w:rsidRPr="0051377A">
        <w:rPr>
          <w:rFonts w:ascii="GHEA Grapalat" w:hAnsi="GHEA Grapalat"/>
          <w:b/>
          <w:bCs/>
          <w:iCs/>
          <w:color w:val="000000" w:themeColor="text1"/>
          <w:sz w:val="22"/>
          <w:szCs w:val="22"/>
          <w:lang w:val="pt-BR"/>
        </w:rPr>
        <w:t xml:space="preserve"> </w:t>
      </w:r>
      <w:r w:rsidRPr="0051377A">
        <w:rPr>
          <w:rFonts w:ascii="GHEA Grapalat" w:hAnsi="GHEA Grapalat"/>
          <w:b/>
          <w:bCs/>
          <w:iCs/>
          <w:color w:val="000000" w:themeColor="text1"/>
          <w:sz w:val="22"/>
          <w:szCs w:val="22"/>
        </w:rPr>
        <w:t>ԴՐԱ</w:t>
      </w:r>
      <w:r w:rsidRPr="0051377A">
        <w:rPr>
          <w:rFonts w:ascii="GHEA Grapalat" w:hAnsi="GHEA Grapalat"/>
          <w:b/>
          <w:bCs/>
          <w:iCs/>
          <w:color w:val="000000" w:themeColor="text1"/>
          <w:sz w:val="22"/>
          <w:szCs w:val="22"/>
          <w:lang w:val="pt-BR"/>
        </w:rPr>
        <w:t xml:space="preserve"> </w:t>
      </w:r>
      <w:r w:rsidRPr="0051377A">
        <w:rPr>
          <w:rFonts w:ascii="GHEA Grapalat" w:hAnsi="GHEA Grapalat"/>
          <w:b/>
          <w:bCs/>
          <w:iCs/>
          <w:color w:val="000000" w:themeColor="text1"/>
          <w:sz w:val="22"/>
          <w:szCs w:val="22"/>
        </w:rPr>
        <w:t>ՄԻ</w:t>
      </w:r>
      <w:r w:rsidRPr="0051377A">
        <w:rPr>
          <w:rFonts w:ascii="GHEA Grapalat" w:hAnsi="GHEA Grapalat"/>
          <w:b/>
          <w:bCs/>
          <w:iCs/>
          <w:color w:val="000000" w:themeColor="text1"/>
          <w:sz w:val="22"/>
          <w:szCs w:val="22"/>
          <w:lang w:val="pt-BR"/>
        </w:rPr>
        <w:t xml:space="preserve"> </w:t>
      </w:r>
      <w:r w:rsidRPr="0051377A">
        <w:rPr>
          <w:rFonts w:ascii="GHEA Grapalat" w:hAnsi="GHEA Grapalat"/>
          <w:b/>
          <w:bCs/>
          <w:iCs/>
          <w:color w:val="000000" w:themeColor="text1"/>
          <w:sz w:val="22"/>
          <w:szCs w:val="22"/>
        </w:rPr>
        <w:t>ՄԱՍԻ</w:t>
      </w:r>
      <w:r w:rsidRPr="0051377A">
        <w:rPr>
          <w:rFonts w:ascii="GHEA Grapalat" w:hAnsi="GHEA Grapalat"/>
          <w:b/>
          <w:bCs/>
          <w:iCs/>
          <w:color w:val="000000" w:themeColor="text1"/>
          <w:sz w:val="22"/>
          <w:szCs w:val="22"/>
          <w:lang w:val="pt-BR"/>
        </w:rPr>
        <w:t xml:space="preserve"> ԿԱՏԱՐՄԱՆ ԱՐԴՅՈՒՆՔՆԵՐԻ </w:t>
      </w:r>
    </w:p>
    <w:p w14:paraId="0FD6A528" w14:textId="77777777" w:rsidR="0044364E" w:rsidRPr="0051377A" w:rsidRDefault="0044364E" w:rsidP="00DF47DB">
      <w:pPr>
        <w:ind w:firstLine="375"/>
        <w:jc w:val="center"/>
        <w:rPr>
          <w:rFonts w:ascii="Arial Unicode" w:hAnsi="Arial Unicode"/>
          <w:iCs/>
          <w:color w:val="000000" w:themeColor="text1"/>
          <w:sz w:val="22"/>
          <w:szCs w:val="22"/>
          <w:lang w:val="pt-BR"/>
        </w:rPr>
      </w:pPr>
      <w:r w:rsidRPr="0051377A">
        <w:rPr>
          <w:rFonts w:ascii="GHEA Grapalat" w:hAnsi="GHEA Grapalat"/>
          <w:b/>
          <w:bCs/>
          <w:iCs/>
          <w:color w:val="000000" w:themeColor="text1"/>
          <w:sz w:val="22"/>
          <w:szCs w:val="22"/>
        </w:rPr>
        <w:t>ՀԱՆՁՆՄԱՆ</w:t>
      </w:r>
      <w:r w:rsidRPr="0051377A">
        <w:rPr>
          <w:rFonts w:ascii="GHEA Grapalat" w:hAnsi="GHEA Grapalat"/>
          <w:b/>
          <w:bCs/>
          <w:iCs/>
          <w:color w:val="000000" w:themeColor="text1"/>
          <w:sz w:val="22"/>
          <w:szCs w:val="22"/>
          <w:lang w:val="pt-BR"/>
        </w:rPr>
        <w:t>-</w:t>
      </w:r>
      <w:r w:rsidRPr="0051377A">
        <w:rPr>
          <w:rFonts w:ascii="GHEA Grapalat" w:hAnsi="GHEA Grapalat"/>
          <w:b/>
          <w:bCs/>
          <w:iCs/>
          <w:color w:val="000000" w:themeColor="text1"/>
          <w:sz w:val="22"/>
          <w:szCs w:val="22"/>
        </w:rPr>
        <w:t>ԸՆԴՈՒՆՄԱՆ</w:t>
      </w:r>
    </w:p>
    <w:p w14:paraId="388AABA0" w14:textId="77777777" w:rsidR="0044364E" w:rsidRPr="0051377A" w:rsidRDefault="0044364E" w:rsidP="00DF47DB">
      <w:pPr>
        <w:pStyle w:val="BodyTextIndent"/>
        <w:spacing w:line="240" w:lineRule="auto"/>
        <w:ind w:firstLine="0"/>
        <w:jc w:val="center"/>
        <w:rPr>
          <w:b/>
          <w:bCs/>
          <w:iCs/>
          <w:color w:val="000000" w:themeColor="text1"/>
          <w:lang w:val="es-ES"/>
        </w:rPr>
      </w:pPr>
    </w:p>
    <w:p w14:paraId="3AE6E687" w14:textId="77777777" w:rsidR="0044364E" w:rsidRPr="0051377A" w:rsidRDefault="0044364E" w:rsidP="00DF47DB">
      <w:pPr>
        <w:pStyle w:val="BodyTextIndent"/>
        <w:spacing w:line="240" w:lineRule="auto"/>
        <w:ind w:firstLine="540"/>
        <w:rPr>
          <w:iCs/>
          <w:color w:val="000000" w:themeColor="text1"/>
          <w:lang w:val="es-ES"/>
        </w:rPr>
      </w:pPr>
      <w:r w:rsidRPr="0051377A">
        <w:rPr>
          <w:rFonts w:ascii="GHEA Grapalat" w:hAnsi="GHEA Grapalat"/>
          <w:color w:val="000000" w:themeColor="text1"/>
          <w:sz w:val="21"/>
          <w:szCs w:val="21"/>
          <w:lang w:val="es-ES" w:eastAsia="ru-RU"/>
        </w:rPr>
        <w:t>«      » «              »</w:t>
      </w:r>
      <w:r w:rsidRPr="0051377A">
        <w:rPr>
          <w:iCs/>
          <w:color w:val="000000" w:themeColor="text1"/>
          <w:lang w:val="es-ES"/>
        </w:rPr>
        <w:t xml:space="preserve">  </w:t>
      </w:r>
      <w:r w:rsidRPr="0051377A">
        <w:rPr>
          <w:rFonts w:ascii="GHEA Grapalat" w:hAnsi="GHEA Grapalat"/>
          <w:color w:val="000000" w:themeColor="text1"/>
          <w:sz w:val="21"/>
          <w:szCs w:val="21"/>
          <w:lang w:val="es-ES" w:eastAsia="ru-RU"/>
        </w:rPr>
        <w:t xml:space="preserve">20    </w:t>
      </w:r>
      <w:r w:rsidRPr="0051377A">
        <w:rPr>
          <w:rFonts w:ascii="GHEA Grapalat" w:hAnsi="GHEA Grapalat"/>
          <w:color w:val="000000" w:themeColor="text1"/>
          <w:sz w:val="21"/>
          <w:szCs w:val="21"/>
          <w:lang w:eastAsia="ru-RU"/>
        </w:rPr>
        <w:t>թ</w:t>
      </w:r>
      <w:r w:rsidRPr="0051377A">
        <w:rPr>
          <w:rFonts w:ascii="GHEA Grapalat" w:hAnsi="GHEA Grapalat"/>
          <w:color w:val="000000" w:themeColor="text1"/>
          <w:sz w:val="21"/>
          <w:szCs w:val="21"/>
          <w:lang w:val="es-ES" w:eastAsia="ru-RU"/>
        </w:rPr>
        <w:t>.</w:t>
      </w:r>
    </w:p>
    <w:p w14:paraId="472694DF" w14:textId="77777777" w:rsidR="0044364E" w:rsidRPr="0051377A" w:rsidRDefault="0044364E" w:rsidP="00DF47DB">
      <w:pPr>
        <w:pStyle w:val="BodyTextIndent"/>
        <w:spacing w:line="240" w:lineRule="auto"/>
        <w:ind w:firstLine="0"/>
        <w:rPr>
          <w:iCs/>
          <w:color w:val="000000" w:themeColor="text1"/>
          <w:lang w:val="es-ES"/>
        </w:rPr>
      </w:pPr>
    </w:p>
    <w:p w14:paraId="2E2A01F5" w14:textId="77777777" w:rsidR="0044364E" w:rsidRPr="0051377A" w:rsidRDefault="0044364E" w:rsidP="00DF47DB">
      <w:pPr>
        <w:pStyle w:val="NormalWeb"/>
        <w:spacing w:before="0" w:beforeAutospacing="0" w:after="0" w:afterAutospacing="0"/>
        <w:rPr>
          <w:rFonts w:ascii="GHEA Grapalat" w:hAnsi="GHEA Grapalat"/>
          <w:color w:val="000000" w:themeColor="text1"/>
          <w:sz w:val="21"/>
          <w:szCs w:val="21"/>
          <w:lang w:val="es-ES"/>
        </w:rPr>
      </w:pPr>
      <w:r w:rsidRPr="0051377A">
        <w:rPr>
          <w:rFonts w:ascii="GHEA Grapalat" w:hAnsi="GHEA Grapalat"/>
          <w:color w:val="000000" w:themeColor="text1"/>
          <w:sz w:val="21"/>
          <w:szCs w:val="21"/>
        </w:rPr>
        <w:t>Պայմանագրի</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rPr>
        <w:t>այսուհետ</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rPr>
        <w:t>Պայմանագիր</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rPr>
        <w:t>անվանումը</w:t>
      </w:r>
      <w:r w:rsidRPr="0051377A">
        <w:rPr>
          <w:rFonts w:ascii="GHEA Grapalat" w:hAnsi="GHEA Grapalat"/>
          <w:color w:val="000000" w:themeColor="text1"/>
          <w:sz w:val="21"/>
          <w:szCs w:val="21"/>
          <w:lang w:val="es-ES"/>
        </w:rPr>
        <w:t>` ____________________________________________________________________________________________</w:t>
      </w:r>
    </w:p>
    <w:p w14:paraId="1C99F0C5" w14:textId="77777777" w:rsidR="0044364E" w:rsidRPr="0051377A" w:rsidRDefault="0044364E" w:rsidP="00DF47DB">
      <w:pPr>
        <w:pStyle w:val="NormalWeb"/>
        <w:spacing w:before="0" w:beforeAutospacing="0" w:after="0" w:afterAutospacing="0"/>
        <w:rPr>
          <w:rFonts w:ascii="GHEA Grapalat" w:hAnsi="GHEA Grapalat"/>
          <w:color w:val="000000" w:themeColor="text1"/>
          <w:sz w:val="21"/>
          <w:szCs w:val="21"/>
          <w:lang w:val="es-ES"/>
        </w:rPr>
      </w:pPr>
      <w:r w:rsidRPr="0051377A">
        <w:rPr>
          <w:rFonts w:ascii="GHEA Grapalat" w:hAnsi="GHEA Grapalat"/>
          <w:color w:val="000000" w:themeColor="text1"/>
          <w:sz w:val="21"/>
          <w:szCs w:val="21"/>
        </w:rPr>
        <w:t>Պայմանագրի</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rPr>
        <w:t>կնքման</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rPr>
        <w:t>ամսաթիվը</w:t>
      </w:r>
      <w:r w:rsidRPr="0051377A">
        <w:rPr>
          <w:rFonts w:ascii="GHEA Grapalat" w:hAnsi="GHEA Grapalat"/>
          <w:color w:val="000000" w:themeColor="text1"/>
          <w:sz w:val="21"/>
          <w:szCs w:val="21"/>
          <w:lang w:val="es-ES"/>
        </w:rPr>
        <w:t xml:space="preserve">` «____» «__________________» 20 </w:t>
      </w:r>
      <w:r w:rsidRPr="0051377A">
        <w:rPr>
          <w:rFonts w:ascii="GHEA Grapalat" w:hAnsi="GHEA Grapalat"/>
          <w:color w:val="000000" w:themeColor="text1"/>
          <w:sz w:val="21"/>
          <w:szCs w:val="21"/>
        </w:rPr>
        <w:t>թ</w:t>
      </w:r>
      <w:r w:rsidRPr="0051377A">
        <w:rPr>
          <w:rFonts w:ascii="GHEA Grapalat" w:hAnsi="GHEA Grapalat"/>
          <w:color w:val="000000" w:themeColor="text1"/>
          <w:sz w:val="21"/>
          <w:szCs w:val="21"/>
          <w:lang w:val="es-ES"/>
        </w:rPr>
        <w:t>.</w:t>
      </w:r>
    </w:p>
    <w:p w14:paraId="58B66418" w14:textId="77777777" w:rsidR="0044364E" w:rsidRPr="0051377A" w:rsidRDefault="0044364E" w:rsidP="00DF47DB">
      <w:pPr>
        <w:pStyle w:val="NormalWeb"/>
        <w:spacing w:before="0" w:beforeAutospacing="0" w:after="0" w:afterAutospacing="0"/>
        <w:rPr>
          <w:rFonts w:ascii="GHEA Grapalat" w:hAnsi="GHEA Grapalat"/>
          <w:color w:val="000000" w:themeColor="text1"/>
          <w:sz w:val="21"/>
          <w:szCs w:val="21"/>
          <w:lang w:val="es-ES"/>
        </w:rPr>
      </w:pPr>
      <w:r w:rsidRPr="0051377A">
        <w:rPr>
          <w:rFonts w:ascii="GHEA Grapalat" w:hAnsi="GHEA Grapalat"/>
          <w:color w:val="000000" w:themeColor="text1"/>
          <w:sz w:val="21"/>
          <w:szCs w:val="21"/>
        </w:rPr>
        <w:t>Պայմանագրի</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rPr>
        <w:t>համարը</w:t>
      </w:r>
      <w:r w:rsidRPr="0051377A">
        <w:rPr>
          <w:rFonts w:ascii="GHEA Grapalat" w:hAnsi="GHEA Grapalat"/>
          <w:color w:val="000000" w:themeColor="text1"/>
          <w:sz w:val="21"/>
          <w:szCs w:val="21"/>
          <w:lang w:val="es-ES"/>
        </w:rPr>
        <w:t>`    __________</w:t>
      </w:r>
    </w:p>
    <w:p w14:paraId="682AE534" w14:textId="77777777" w:rsidR="0044364E" w:rsidRPr="0051377A" w:rsidRDefault="0044364E" w:rsidP="00DF47DB">
      <w:pPr>
        <w:jc w:val="both"/>
        <w:rPr>
          <w:rFonts w:ascii="GHEA Grapalat" w:hAnsi="GHEA Grapalat" w:cs="Sylfaen"/>
          <w:iCs/>
          <w:color w:val="000000" w:themeColor="text1"/>
          <w:lang w:val="es-ES"/>
        </w:rPr>
      </w:pPr>
      <w:r w:rsidRPr="0051377A">
        <w:rPr>
          <w:rFonts w:ascii="GHEA Grapalat" w:hAnsi="GHEA Grapalat"/>
          <w:iCs/>
          <w:color w:val="000000" w:themeColor="text1"/>
          <w:sz w:val="21"/>
          <w:szCs w:val="21"/>
        </w:rPr>
        <w:t>Պատվիրատուն</w:t>
      </w:r>
      <w:r w:rsidRPr="0051377A">
        <w:rPr>
          <w:rFonts w:ascii="GHEA Grapalat" w:hAnsi="GHEA Grapalat"/>
          <w:iCs/>
          <w:color w:val="000000" w:themeColor="text1"/>
          <w:sz w:val="21"/>
          <w:szCs w:val="21"/>
          <w:lang w:val="es-ES"/>
        </w:rPr>
        <w:t xml:space="preserve">  </w:t>
      </w:r>
      <w:r w:rsidRPr="0051377A">
        <w:rPr>
          <w:rFonts w:ascii="GHEA Grapalat" w:hAnsi="GHEA Grapalat"/>
          <w:iCs/>
          <w:color w:val="000000" w:themeColor="text1"/>
          <w:sz w:val="21"/>
          <w:szCs w:val="21"/>
        </w:rPr>
        <w:t>և</w:t>
      </w:r>
      <w:r w:rsidRPr="0051377A">
        <w:rPr>
          <w:rFonts w:ascii="GHEA Grapalat" w:hAnsi="GHEA Grapalat"/>
          <w:iCs/>
          <w:color w:val="000000" w:themeColor="text1"/>
          <w:sz w:val="21"/>
          <w:szCs w:val="21"/>
          <w:lang w:val="es-ES"/>
        </w:rPr>
        <w:t xml:space="preserve">  </w:t>
      </w:r>
      <w:r w:rsidRPr="0051377A">
        <w:rPr>
          <w:rFonts w:ascii="GHEA Grapalat" w:hAnsi="GHEA Grapalat"/>
          <w:color w:val="000000" w:themeColor="text1"/>
          <w:sz w:val="21"/>
          <w:szCs w:val="21"/>
        </w:rPr>
        <w:t>Պայմանագրի</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rPr>
        <w:t>կողմը՝</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 xml:space="preserve">հիմք </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ընդունելով</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 xml:space="preserve">պայմանագրի </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 xml:space="preserve">կատարման </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 xml:space="preserve">վերաբերյալ </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 xml:space="preserve">«   </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 xml:space="preserve">» </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 xml:space="preserve">«      </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 xml:space="preserve"> » </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 xml:space="preserve">20 </w:t>
      </w:r>
      <w:r w:rsidRPr="0051377A">
        <w:rPr>
          <w:rFonts w:ascii="GHEA Grapalat" w:hAnsi="GHEA Grapalat"/>
          <w:color w:val="000000" w:themeColor="text1"/>
          <w:sz w:val="21"/>
          <w:szCs w:val="21"/>
          <w:lang w:val="es-ES"/>
        </w:rPr>
        <w:t xml:space="preserve">  </w:t>
      </w:r>
      <w:r w:rsidRPr="0051377A">
        <w:rPr>
          <w:rFonts w:ascii="GHEA Grapalat" w:hAnsi="GHEA Grapalat"/>
          <w:color w:val="000000" w:themeColor="text1"/>
          <w:sz w:val="21"/>
          <w:szCs w:val="21"/>
          <w:lang w:val="hy-AM"/>
        </w:rPr>
        <w:t xml:space="preserve">  թ. դուրս գրված </w:t>
      </w:r>
      <w:r w:rsidRPr="0051377A">
        <w:rPr>
          <w:rFonts w:ascii="GHEA Grapalat" w:hAnsi="GHEA Grapalat"/>
          <w:color w:val="000000" w:themeColor="text1"/>
          <w:sz w:val="21"/>
          <w:szCs w:val="21"/>
          <w:lang w:val="es-ES"/>
        </w:rPr>
        <w:t xml:space="preserve">N ___   </w:t>
      </w:r>
      <w:r w:rsidRPr="0051377A">
        <w:rPr>
          <w:rFonts w:ascii="GHEA Grapalat" w:hAnsi="GHEA Grapalat"/>
          <w:color w:val="000000" w:themeColor="text1"/>
          <w:sz w:val="21"/>
          <w:szCs w:val="21"/>
          <w:lang w:val="hy-AM"/>
        </w:rPr>
        <w:t xml:space="preserve">հաշիվ ապրանքագիրը, </w:t>
      </w:r>
      <w:r w:rsidRPr="0051377A">
        <w:rPr>
          <w:rFonts w:ascii="GHEA Grapalat" w:hAnsi="GHEA Grapalat"/>
          <w:color w:val="000000" w:themeColor="text1"/>
          <w:sz w:val="21"/>
          <w:szCs w:val="21"/>
          <w:lang w:val="es-ES"/>
        </w:rPr>
        <w:t>կազմեցին սույն արձանագրությունը հետևյալի մասին.</w:t>
      </w:r>
    </w:p>
    <w:p w14:paraId="50A7D8BA" w14:textId="77777777" w:rsidR="0044364E" w:rsidRPr="0051377A" w:rsidRDefault="0044364E" w:rsidP="00DF47DB">
      <w:pPr>
        <w:jc w:val="both"/>
        <w:rPr>
          <w:rFonts w:ascii="GHEA Grapalat" w:hAnsi="GHEA Grapalat"/>
          <w:iCs/>
          <w:color w:val="000000" w:themeColor="text1"/>
          <w:sz w:val="21"/>
          <w:szCs w:val="21"/>
          <w:lang w:val="hy-AM"/>
        </w:rPr>
      </w:pPr>
      <w:r w:rsidRPr="0051377A">
        <w:rPr>
          <w:rFonts w:ascii="GHEA Grapalat" w:hAnsi="GHEA Grapalat"/>
          <w:iCs/>
          <w:color w:val="000000" w:themeColor="text1"/>
          <w:sz w:val="21"/>
          <w:szCs w:val="21"/>
        </w:rPr>
        <w:t>Պայմանագրի</w:t>
      </w:r>
      <w:r w:rsidRPr="0051377A">
        <w:rPr>
          <w:rFonts w:ascii="GHEA Grapalat" w:hAnsi="GHEA Grapalat"/>
          <w:iCs/>
          <w:color w:val="000000" w:themeColor="text1"/>
          <w:sz w:val="21"/>
          <w:szCs w:val="21"/>
          <w:lang w:val="es-ES"/>
        </w:rPr>
        <w:t xml:space="preserve"> </w:t>
      </w:r>
      <w:r w:rsidRPr="0051377A">
        <w:rPr>
          <w:rFonts w:ascii="GHEA Grapalat" w:hAnsi="GHEA Grapalat"/>
          <w:iCs/>
          <w:color w:val="000000" w:themeColor="text1"/>
          <w:sz w:val="21"/>
          <w:szCs w:val="21"/>
        </w:rPr>
        <w:t>շրջանակներում</w:t>
      </w:r>
      <w:r w:rsidRPr="0051377A">
        <w:rPr>
          <w:rFonts w:ascii="GHEA Grapalat" w:hAnsi="GHEA Grapalat"/>
          <w:iCs/>
          <w:color w:val="000000" w:themeColor="text1"/>
          <w:sz w:val="21"/>
          <w:szCs w:val="21"/>
          <w:lang w:val="es-ES"/>
        </w:rPr>
        <w:t xml:space="preserve"> </w:t>
      </w:r>
      <w:r w:rsidRPr="0051377A">
        <w:rPr>
          <w:rFonts w:ascii="GHEA Grapalat" w:hAnsi="GHEA Grapalat"/>
          <w:iCs/>
          <w:snapToGrid w:val="0"/>
          <w:color w:val="000000" w:themeColor="text1"/>
          <w:sz w:val="21"/>
          <w:szCs w:val="21"/>
          <w:lang w:val="es-ES"/>
        </w:rPr>
        <w:t>Պայմանագրի կողմը  կատարել</w:t>
      </w:r>
      <w:r w:rsidRPr="0051377A">
        <w:rPr>
          <w:rFonts w:ascii="GHEA Grapalat" w:hAnsi="GHEA Grapalat"/>
          <w:iCs/>
          <w:color w:val="000000" w:themeColor="text1"/>
          <w:sz w:val="21"/>
          <w:szCs w:val="21"/>
          <w:lang w:val="es-ES"/>
        </w:rPr>
        <w:t xml:space="preserve"> է հետևյալ աշխատանքները</w:t>
      </w:r>
      <w:r w:rsidRPr="0051377A">
        <w:rPr>
          <w:rFonts w:ascii="GHEA Grapalat" w:hAnsi="GHEA Grapalat"/>
          <w:iCs/>
          <w:color w:val="000000" w:themeColor="text1"/>
          <w:sz w:val="21"/>
          <w:szCs w:val="21"/>
        </w:rPr>
        <w:t>՝</w:t>
      </w:r>
    </w:p>
    <w:p w14:paraId="5232336E" w14:textId="77777777" w:rsidR="0044364E" w:rsidRPr="0051377A" w:rsidRDefault="0044364E" w:rsidP="00DF47DB">
      <w:pPr>
        <w:jc w:val="both"/>
        <w:rPr>
          <w:rFonts w:ascii="GHEA Grapalat" w:hAnsi="GHEA Grapalat"/>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1377A" w:rsidRPr="0051377A" w14:paraId="2659B021" w14:textId="77777777" w:rsidTr="00213985">
        <w:trPr>
          <w:jc w:val="right"/>
        </w:trPr>
        <w:tc>
          <w:tcPr>
            <w:tcW w:w="357" w:type="dxa"/>
            <w:vMerge w:val="restart"/>
            <w:shd w:val="clear" w:color="auto" w:fill="auto"/>
            <w:vAlign w:val="center"/>
          </w:tcPr>
          <w:p w14:paraId="6AEBF753"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N</w:t>
            </w:r>
          </w:p>
        </w:tc>
        <w:tc>
          <w:tcPr>
            <w:tcW w:w="10348" w:type="dxa"/>
            <w:gridSpan w:val="8"/>
            <w:shd w:val="clear" w:color="auto" w:fill="auto"/>
            <w:vAlign w:val="center"/>
          </w:tcPr>
          <w:p w14:paraId="797C085C" w14:textId="77777777" w:rsidR="0044364E" w:rsidRPr="0051377A" w:rsidRDefault="0044364E" w:rsidP="00DF4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18"/>
                <w:szCs w:val="18"/>
              </w:rPr>
            </w:pPr>
            <w:r w:rsidRPr="0051377A">
              <w:rPr>
                <w:rFonts w:ascii="GHEA Grapalat" w:hAnsi="GHEA Grapalat" w:cs="Sylfaen"/>
                <w:color w:val="000000" w:themeColor="text1"/>
                <w:sz w:val="18"/>
                <w:szCs w:val="18"/>
              </w:rPr>
              <w:t>Կատարված</w:t>
            </w:r>
            <w:r w:rsidRPr="0051377A">
              <w:rPr>
                <w:rFonts w:ascii="GHEA Grapalat" w:hAnsi="GHEA Grapalat" w:cs="Courier New"/>
                <w:color w:val="000000" w:themeColor="text1"/>
                <w:sz w:val="18"/>
                <w:szCs w:val="18"/>
              </w:rPr>
              <w:t xml:space="preserve"> </w:t>
            </w:r>
            <w:r w:rsidRPr="0051377A">
              <w:rPr>
                <w:rFonts w:ascii="GHEA Grapalat" w:hAnsi="GHEA Grapalat" w:cs="Sylfaen"/>
                <w:color w:val="000000" w:themeColor="text1"/>
                <w:sz w:val="18"/>
                <w:szCs w:val="18"/>
              </w:rPr>
              <w:t>աշխատանքների</w:t>
            </w:r>
          </w:p>
        </w:tc>
      </w:tr>
      <w:tr w:rsidR="0051377A" w:rsidRPr="0051377A" w14:paraId="3EC5F2C2" w14:textId="77777777" w:rsidTr="00213985">
        <w:trPr>
          <w:jc w:val="right"/>
        </w:trPr>
        <w:tc>
          <w:tcPr>
            <w:tcW w:w="357" w:type="dxa"/>
            <w:vMerge/>
            <w:shd w:val="clear" w:color="auto" w:fill="auto"/>
          </w:tcPr>
          <w:p w14:paraId="59C69B75"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173" w:type="dxa"/>
            <w:vMerge w:val="restart"/>
            <w:shd w:val="clear" w:color="auto" w:fill="auto"/>
            <w:vAlign w:val="center"/>
          </w:tcPr>
          <w:p w14:paraId="3346BD8F"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անվանումը</w:t>
            </w:r>
          </w:p>
        </w:tc>
        <w:tc>
          <w:tcPr>
            <w:tcW w:w="1440" w:type="dxa"/>
            <w:vMerge w:val="restart"/>
            <w:shd w:val="clear" w:color="auto" w:fill="auto"/>
            <w:vAlign w:val="center"/>
          </w:tcPr>
          <w:p w14:paraId="3BE2D990"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տեխնիկական  բնութագրի համառոտ շարադրանքը</w:t>
            </w:r>
          </w:p>
        </w:tc>
        <w:tc>
          <w:tcPr>
            <w:tcW w:w="2916" w:type="dxa"/>
            <w:gridSpan w:val="2"/>
            <w:shd w:val="clear" w:color="auto" w:fill="auto"/>
            <w:vAlign w:val="center"/>
          </w:tcPr>
          <w:p w14:paraId="08C12F26"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քանակական ցուցանիշը</w:t>
            </w:r>
          </w:p>
        </w:tc>
        <w:tc>
          <w:tcPr>
            <w:tcW w:w="2976" w:type="dxa"/>
            <w:gridSpan w:val="2"/>
            <w:shd w:val="clear" w:color="auto" w:fill="auto"/>
            <w:vAlign w:val="center"/>
          </w:tcPr>
          <w:p w14:paraId="763A835E"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կատարման ժամկետը</w:t>
            </w:r>
          </w:p>
        </w:tc>
        <w:tc>
          <w:tcPr>
            <w:tcW w:w="1168" w:type="dxa"/>
            <w:vMerge w:val="restart"/>
            <w:shd w:val="clear" w:color="auto" w:fill="auto"/>
            <w:vAlign w:val="center"/>
          </w:tcPr>
          <w:p w14:paraId="3DCEA0B0"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Վճարման ենթակա գումարը /հազար դրամ/</w:t>
            </w:r>
          </w:p>
        </w:tc>
        <w:tc>
          <w:tcPr>
            <w:tcW w:w="675" w:type="dxa"/>
            <w:vMerge w:val="restart"/>
            <w:shd w:val="clear" w:color="auto" w:fill="auto"/>
            <w:vAlign w:val="center"/>
          </w:tcPr>
          <w:p w14:paraId="3AF75D60"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Վճարման ժամկետը /ըստ վճարման ժամանակացույցի/</w:t>
            </w:r>
          </w:p>
        </w:tc>
      </w:tr>
      <w:tr w:rsidR="0051377A" w:rsidRPr="0051377A" w14:paraId="0B316158" w14:textId="77777777" w:rsidTr="00213985">
        <w:trPr>
          <w:trHeight w:val="1105"/>
          <w:jc w:val="right"/>
        </w:trPr>
        <w:tc>
          <w:tcPr>
            <w:tcW w:w="357" w:type="dxa"/>
            <w:vMerge/>
            <w:tcBorders>
              <w:bottom w:val="single" w:sz="4" w:space="0" w:color="auto"/>
            </w:tcBorders>
            <w:shd w:val="clear" w:color="auto" w:fill="auto"/>
          </w:tcPr>
          <w:p w14:paraId="4AFECFDF"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173" w:type="dxa"/>
            <w:vMerge/>
            <w:tcBorders>
              <w:bottom w:val="single" w:sz="4" w:space="0" w:color="auto"/>
            </w:tcBorders>
            <w:shd w:val="clear" w:color="auto" w:fill="auto"/>
            <w:vAlign w:val="center"/>
          </w:tcPr>
          <w:p w14:paraId="2C797E39"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440" w:type="dxa"/>
            <w:vMerge/>
            <w:tcBorders>
              <w:bottom w:val="single" w:sz="4" w:space="0" w:color="auto"/>
            </w:tcBorders>
            <w:shd w:val="clear" w:color="auto" w:fill="auto"/>
            <w:vAlign w:val="center"/>
          </w:tcPr>
          <w:p w14:paraId="4BEC0CE0"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800" w:type="dxa"/>
            <w:tcBorders>
              <w:bottom w:val="single" w:sz="4" w:space="0" w:color="auto"/>
            </w:tcBorders>
            <w:shd w:val="clear" w:color="auto" w:fill="auto"/>
            <w:vAlign w:val="center"/>
          </w:tcPr>
          <w:p w14:paraId="39B6C1BF"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3338418"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փաստացի</w:t>
            </w:r>
          </w:p>
        </w:tc>
        <w:tc>
          <w:tcPr>
            <w:tcW w:w="1842" w:type="dxa"/>
            <w:tcBorders>
              <w:bottom w:val="single" w:sz="4" w:space="0" w:color="auto"/>
            </w:tcBorders>
            <w:shd w:val="clear" w:color="auto" w:fill="auto"/>
            <w:vAlign w:val="center"/>
          </w:tcPr>
          <w:p w14:paraId="5A5F600A"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7F438E0"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r w:rsidRPr="0051377A">
              <w:rPr>
                <w:rFonts w:ascii="GHEA Grapalat" w:hAnsi="GHEA Grapalat"/>
                <w:color w:val="000000" w:themeColor="text1"/>
                <w:sz w:val="18"/>
                <w:szCs w:val="18"/>
              </w:rPr>
              <w:t>փաստացի</w:t>
            </w:r>
          </w:p>
        </w:tc>
        <w:tc>
          <w:tcPr>
            <w:tcW w:w="1168" w:type="dxa"/>
            <w:vMerge/>
            <w:tcBorders>
              <w:bottom w:val="single" w:sz="4" w:space="0" w:color="auto"/>
            </w:tcBorders>
            <w:shd w:val="clear" w:color="auto" w:fill="auto"/>
            <w:vAlign w:val="center"/>
          </w:tcPr>
          <w:p w14:paraId="0F36A9AB"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675" w:type="dxa"/>
            <w:vMerge/>
            <w:tcBorders>
              <w:bottom w:val="single" w:sz="4" w:space="0" w:color="auto"/>
            </w:tcBorders>
            <w:shd w:val="clear" w:color="auto" w:fill="auto"/>
            <w:vAlign w:val="center"/>
          </w:tcPr>
          <w:p w14:paraId="3F17B2C1"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r>
      <w:tr w:rsidR="0051377A" w:rsidRPr="0051377A" w14:paraId="7CA52D8C" w14:textId="77777777" w:rsidTr="00213985">
        <w:trPr>
          <w:jc w:val="right"/>
        </w:trPr>
        <w:tc>
          <w:tcPr>
            <w:tcW w:w="357" w:type="dxa"/>
            <w:shd w:val="clear" w:color="auto" w:fill="auto"/>
            <w:vAlign w:val="center"/>
          </w:tcPr>
          <w:p w14:paraId="00702E89"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173" w:type="dxa"/>
            <w:shd w:val="clear" w:color="auto" w:fill="auto"/>
            <w:vAlign w:val="center"/>
          </w:tcPr>
          <w:p w14:paraId="6AB5EEC5"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440" w:type="dxa"/>
            <w:shd w:val="clear" w:color="auto" w:fill="auto"/>
            <w:vAlign w:val="center"/>
          </w:tcPr>
          <w:p w14:paraId="6095F3D3"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800" w:type="dxa"/>
            <w:shd w:val="clear" w:color="auto" w:fill="auto"/>
            <w:vAlign w:val="center"/>
          </w:tcPr>
          <w:p w14:paraId="73B7DF68"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116" w:type="dxa"/>
            <w:shd w:val="clear" w:color="auto" w:fill="auto"/>
            <w:vAlign w:val="center"/>
          </w:tcPr>
          <w:p w14:paraId="70029F5A"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842" w:type="dxa"/>
            <w:shd w:val="clear" w:color="auto" w:fill="auto"/>
            <w:vAlign w:val="center"/>
          </w:tcPr>
          <w:p w14:paraId="2FA8223A"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134" w:type="dxa"/>
            <w:shd w:val="clear" w:color="auto" w:fill="auto"/>
            <w:vAlign w:val="center"/>
          </w:tcPr>
          <w:p w14:paraId="6035DF83"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1168" w:type="dxa"/>
            <w:shd w:val="clear" w:color="auto" w:fill="auto"/>
            <w:vAlign w:val="center"/>
          </w:tcPr>
          <w:p w14:paraId="0DCC99A2"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c>
          <w:tcPr>
            <w:tcW w:w="675" w:type="dxa"/>
            <w:shd w:val="clear" w:color="auto" w:fill="auto"/>
            <w:vAlign w:val="center"/>
          </w:tcPr>
          <w:p w14:paraId="7D2E84AF"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sz w:val="18"/>
                <w:szCs w:val="18"/>
              </w:rPr>
            </w:pPr>
          </w:p>
        </w:tc>
      </w:tr>
      <w:tr w:rsidR="0051377A" w:rsidRPr="0051377A" w14:paraId="354EA505" w14:textId="77777777" w:rsidTr="00213985">
        <w:trPr>
          <w:jc w:val="right"/>
        </w:trPr>
        <w:tc>
          <w:tcPr>
            <w:tcW w:w="357" w:type="dxa"/>
            <w:shd w:val="clear" w:color="auto" w:fill="auto"/>
          </w:tcPr>
          <w:p w14:paraId="67D15D5A"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rPr>
            </w:pPr>
          </w:p>
        </w:tc>
        <w:tc>
          <w:tcPr>
            <w:tcW w:w="1173" w:type="dxa"/>
            <w:shd w:val="clear" w:color="auto" w:fill="auto"/>
          </w:tcPr>
          <w:p w14:paraId="65F72B85"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rPr>
            </w:pPr>
          </w:p>
        </w:tc>
        <w:tc>
          <w:tcPr>
            <w:tcW w:w="1440" w:type="dxa"/>
            <w:shd w:val="clear" w:color="auto" w:fill="auto"/>
          </w:tcPr>
          <w:p w14:paraId="564D87C0"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rPr>
            </w:pPr>
          </w:p>
        </w:tc>
        <w:tc>
          <w:tcPr>
            <w:tcW w:w="1800" w:type="dxa"/>
            <w:shd w:val="clear" w:color="auto" w:fill="auto"/>
          </w:tcPr>
          <w:p w14:paraId="775DA2F1"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rPr>
            </w:pPr>
          </w:p>
        </w:tc>
        <w:tc>
          <w:tcPr>
            <w:tcW w:w="1116" w:type="dxa"/>
            <w:shd w:val="clear" w:color="auto" w:fill="auto"/>
          </w:tcPr>
          <w:p w14:paraId="5E4101B8"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rPr>
            </w:pPr>
          </w:p>
        </w:tc>
        <w:tc>
          <w:tcPr>
            <w:tcW w:w="1842" w:type="dxa"/>
            <w:shd w:val="clear" w:color="auto" w:fill="auto"/>
          </w:tcPr>
          <w:p w14:paraId="7EEBC795"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rPr>
            </w:pPr>
          </w:p>
        </w:tc>
        <w:tc>
          <w:tcPr>
            <w:tcW w:w="1134" w:type="dxa"/>
            <w:shd w:val="clear" w:color="auto" w:fill="auto"/>
          </w:tcPr>
          <w:p w14:paraId="365493DE"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rPr>
            </w:pPr>
          </w:p>
        </w:tc>
        <w:tc>
          <w:tcPr>
            <w:tcW w:w="1168" w:type="dxa"/>
            <w:shd w:val="clear" w:color="auto" w:fill="auto"/>
          </w:tcPr>
          <w:p w14:paraId="65B9857C"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rPr>
            </w:pPr>
          </w:p>
        </w:tc>
        <w:tc>
          <w:tcPr>
            <w:tcW w:w="675" w:type="dxa"/>
            <w:shd w:val="clear" w:color="auto" w:fill="auto"/>
          </w:tcPr>
          <w:p w14:paraId="1942DE16" w14:textId="77777777" w:rsidR="0044364E" w:rsidRPr="0051377A" w:rsidRDefault="0044364E" w:rsidP="00DF47DB">
            <w:pPr>
              <w:pStyle w:val="NormalWeb"/>
              <w:spacing w:before="0" w:beforeAutospacing="0" w:after="0" w:afterAutospacing="0"/>
              <w:jc w:val="center"/>
              <w:rPr>
                <w:rFonts w:ascii="GHEA Grapalat" w:hAnsi="GHEA Grapalat"/>
                <w:color w:val="000000" w:themeColor="text1"/>
              </w:rPr>
            </w:pPr>
          </w:p>
        </w:tc>
      </w:tr>
    </w:tbl>
    <w:p w14:paraId="251D7F0B" w14:textId="77777777" w:rsidR="0044364E" w:rsidRPr="0051377A" w:rsidRDefault="0044364E" w:rsidP="00DF47DB">
      <w:pPr>
        <w:ind w:firstLine="375"/>
        <w:jc w:val="both"/>
        <w:rPr>
          <w:rFonts w:ascii="Arial" w:hAnsi="Arial" w:cs="Arial"/>
          <w:iCs/>
          <w:color w:val="000000" w:themeColor="text1"/>
          <w:sz w:val="21"/>
          <w:szCs w:val="21"/>
          <w:lang w:val="es-ES"/>
        </w:rPr>
      </w:pPr>
      <w:r w:rsidRPr="0051377A">
        <w:rPr>
          <w:rFonts w:ascii="Arial" w:hAnsi="Arial" w:cs="Arial"/>
          <w:iCs/>
          <w:color w:val="000000" w:themeColor="text1"/>
          <w:sz w:val="21"/>
          <w:szCs w:val="21"/>
          <w:lang w:val="es-ES"/>
        </w:rPr>
        <w:t> </w:t>
      </w:r>
    </w:p>
    <w:p w14:paraId="779F94BF" w14:textId="77777777" w:rsidR="0044364E" w:rsidRPr="0051377A" w:rsidRDefault="0044364E" w:rsidP="00DF47DB">
      <w:pPr>
        <w:ind w:firstLine="375"/>
        <w:jc w:val="both"/>
        <w:rPr>
          <w:rFonts w:ascii="GHEA Grapalat" w:hAnsi="GHEA Grapalat"/>
          <w:iCs/>
          <w:snapToGrid w:val="0"/>
          <w:color w:val="000000" w:themeColor="text1"/>
          <w:sz w:val="21"/>
          <w:szCs w:val="21"/>
          <w:lang w:val="es-ES"/>
        </w:rPr>
      </w:pPr>
      <w:r w:rsidRPr="0051377A">
        <w:rPr>
          <w:rFonts w:ascii="Arial" w:hAnsi="Arial" w:cs="Arial"/>
          <w:iCs/>
          <w:color w:val="000000" w:themeColor="text1"/>
          <w:sz w:val="21"/>
          <w:szCs w:val="21"/>
          <w:lang w:val="es-ES"/>
        </w:rPr>
        <w:t> </w:t>
      </w:r>
      <w:r w:rsidRPr="0051377A">
        <w:rPr>
          <w:rFonts w:ascii="GHEA Grapalat" w:hAnsi="GHEA Grapalat"/>
          <w:iCs/>
          <w:snapToGrid w:val="0"/>
          <w:color w:val="000000" w:themeColor="text1"/>
          <w:sz w:val="21"/>
          <w:szCs w:val="21"/>
          <w:lang w:val="hy-AM"/>
        </w:rPr>
        <w:t xml:space="preserve">Սույն </w:t>
      </w:r>
      <w:r w:rsidRPr="0051377A">
        <w:rPr>
          <w:rFonts w:ascii="GHEA Grapalat" w:hAnsi="GHEA Grapalat"/>
          <w:iCs/>
          <w:snapToGrid w:val="0"/>
          <w:color w:val="000000" w:themeColor="text1"/>
          <w:sz w:val="21"/>
          <w:szCs w:val="21"/>
        </w:rPr>
        <w:t>արձանագրության</w:t>
      </w:r>
      <w:r w:rsidRPr="0051377A">
        <w:rPr>
          <w:rFonts w:ascii="GHEA Grapalat" w:hAnsi="GHEA Grapalat"/>
          <w:iCs/>
          <w:snapToGrid w:val="0"/>
          <w:color w:val="000000" w:themeColor="text1"/>
          <w:sz w:val="21"/>
          <w:szCs w:val="21"/>
          <w:lang w:val="es-ES"/>
        </w:rPr>
        <w:t xml:space="preserve"> </w:t>
      </w:r>
      <w:r w:rsidRPr="0051377A">
        <w:rPr>
          <w:rFonts w:ascii="GHEA Grapalat" w:hAnsi="GHEA Grapalat"/>
          <w:iCs/>
          <w:snapToGrid w:val="0"/>
          <w:color w:val="000000" w:themeColor="text1"/>
          <w:sz w:val="21"/>
          <w:szCs w:val="21"/>
        </w:rPr>
        <w:t>երկկողմ</w:t>
      </w:r>
      <w:r w:rsidRPr="0051377A">
        <w:rPr>
          <w:rFonts w:ascii="GHEA Grapalat" w:hAnsi="GHEA Grapalat"/>
          <w:iCs/>
          <w:snapToGrid w:val="0"/>
          <w:color w:val="000000" w:themeColor="text1"/>
          <w:sz w:val="21"/>
          <w:szCs w:val="21"/>
          <w:lang w:val="es-ES"/>
        </w:rPr>
        <w:t xml:space="preserve"> </w:t>
      </w:r>
      <w:r w:rsidRPr="0051377A">
        <w:rPr>
          <w:rFonts w:ascii="GHEA Grapalat" w:hAnsi="GHEA Grapalat"/>
          <w:iCs/>
          <w:snapToGrid w:val="0"/>
          <w:color w:val="000000" w:themeColor="text1"/>
          <w:sz w:val="21"/>
          <w:szCs w:val="21"/>
          <w:lang w:val="hy-AM"/>
        </w:rPr>
        <w:t>հաստատման համար հիմք հանդիսացած</w:t>
      </w:r>
      <w:r w:rsidRPr="0051377A">
        <w:rPr>
          <w:rFonts w:ascii="GHEA Grapalat" w:hAnsi="GHEA Grapalat"/>
          <w:iCs/>
          <w:snapToGrid w:val="0"/>
          <w:color w:val="000000" w:themeColor="text1"/>
          <w:sz w:val="21"/>
          <w:szCs w:val="21"/>
          <w:lang w:val="es-ES"/>
        </w:rPr>
        <w:t xml:space="preserve"> </w:t>
      </w:r>
      <w:r w:rsidRPr="0051377A">
        <w:rPr>
          <w:rFonts w:ascii="GHEA Grapalat" w:hAnsi="GHEA Grapalat"/>
          <w:iCs/>
          <w:snapToGrid w:val="0"/>
          <w:color w:val="000000" w:themeColor="text1"/>
          <w:sz w:val="21"/>
          <w:szCs w:val="21"/>
        </w:rPr>
        <w:t>հաշիվ</w:t>
      </w:r>
      <w:r w:rsidRPr="0051377A">
        <w:rPr>
          <w:rFonts w:ascii="GHEA Grapalat" w:hAnsi="GHEA Grapalat"/>
          <w:iCs/>
          <w:snapToGrid w:val="0"/>
          <w:color w:val="000000" w:themeColor="text1"/>
          <w:sz w:val="21"/>
          <w:szCs w:val="21"/>
          <w:lang w:val="es-ES"/>
        </w:rPr>
        <w:t xml:space="preserve"> </w:t>
      </w:r>
      <w:r w:rsidRPr="0051377A">
        <w:rPr>
          <w:rFonts w:ascii="GHEA Grapalat" w:hAnsi="GHEA Grapalat"/>
          <w:iCs/>
          <w:snapToGrid w:val="0"/>
          <w:color w:val="000000" w:themeColor="text1"/>
          <w:sz w:val="21"/>
          <w:szCs w:val="21"/>
        </w:rPr>
        <w:t>ապրանքագիրը</w:t>
      </w:r>
      <w:r w:rsidRPr="0051377A">
        <w:rPr>
          <w:rFonts w:ascii="GHEA Grapalat" w:hAnsi="GHEA Grapalat"/>
          <w:iCs/>
          <w:snapToGrid w:val="0"/>
          <w:color w:val="000000" w:themeColor="text1"/>
          <w:sz w:val="21"/>
          <w:szCs w:val="21"/>
          <w:lang w:val="es-ES"/>
        </w:rPr>
        <w:t xml:space="preserve"> </w:t>
      </w:r>
      <w:r w:rsidRPr="0051377A">
        <w:rPr>
          <w:rFonts w:ascii="GHEA Grapalat" w:hAnsi="GHEA Grapalat"/>
          <w:iCs/>
          <w:snapToGrid w:val="0"/>
          <w:color w:val="000000" w:themeColor="text1"/>
          <w:sz w:val="21"/>
          <w:szCs w:val="21"/>
        </w:rPr>
        <w:t>և</w:t>
      </w:r>
      <w:r w:rsidRPr="0051377A">
        <w:rPr>
          <w:rFonts w:ascii="GHEA Grapalat" w:hAnsi="GHEA Grapalat"/>
          <w:iCs/>
          <w:snapToGrid w:val="0"/>
          <w:color w:val="000000" w:themeColor="text1"/>
          <w:sz w:val="21"/>
          <w:szCs w:val="21"/>
          <w:lang w:val="es-ES"/>
        </w:rPr>
        <w:t xml:space="preserve"> </w:t>
      </w:r>
      <w:r w:rsidRPr="0051377A">
        <w:rPr>
          <w:rFonts w:ascii="GHEA Grapalat" w:hAnsi="GHEA Grapalat"/>
          <w:iCs/>
          <w:snapToGrid w:val="0"/>
          <w:color w:val="000000" w:themeColor="text1"/>
          <w:sz w:val="21"/>
          <w:szCs w:val="21"/>
          <w:lang w:val="hy-AM"/>
        </w:rPr>
        <w:t xml:space="preserve">դրական </w:t>
      </w:r>
      <w:r w:rsidRPr="0051377A">
        <w:rPr>
          <w:rFonts w:ascii="GHEA Grapalat" w:hAnsi="GHEA Grapalat"/>
          <w:color w:val="000000" w:themeColor="text1"/>
          <w:sz w:val="21"/>
          <w:szCs w:val="21"/>
          <w:lang w:val="es-ES"/>
        </w:rPr>
        <w:t>եզրակացությունը</w:t>
      </w:r>
      <w:r w:rsidRPr="0051377A">
        <w:rPr>
          <w:rFonts w:ascii="GHEA Grapalat" w:hAnsi="GHEA Grapalat"/>
          <w:iCs/>
          <w:snapToGrid w:val="0"/>
          <w:color w:val="000000" w:themeColor="text1"/>
          <w:sz w:val="21"/>
          <w:szCs w:val="21"/>
          <w:lang w:val="es-ES"/>
        </w:rPr>
        <w:t xml:space="preserve"> հանդիսանում են սույն արձանագրության բաղկացուցիչ մասը և կցվում են:</w:t>
      </w:r>
    </w:p>
    <w:p w14:paraId="401A55BA" w14:textId="77777777" w:rsidR="0044364E" w:rsidRPr="0051377A" w:rsidRDefault="0044364E" w:rsidP="00DF47DB">
      <w:pPr>
        <w:ind w:firstLine="375"/>
        <w:jc w:val="both"/>
        <w:rPr>
          <w:rFonts w:ascii="GHEA Grapalat" w:hAnsi="GHEA Grapalat"/>
          <w:iCs/>
          <w:snapToGrid w:val="0"/>
          <w:color w:val="000000" w:themeColor="text1"/>
          <w:sz w:val="21"/>
          <w:szCs w:val="21"/>
          <w:lang w:val="es-ES"/>
        </w:rPr>
      </w:pPr>
    </w:p>
    <w:p w14:paraId="4D57A19A" w14:textId="77777777" w:rsidR="0044364E" w:rsidRPr="0051377A" w:rsidRDefault="0044364E" w:rsidP="00DF47DB">
      <w:pPr>
        <w:ind w:firstLine="375"/>
        <w:jc w:val="both"/>
        <w:rPr>
          <w:rFonts w:ascii="GHEA Grapalat" w:hAnsi="GHEA Grapalat"/>
          <w:iCs/>
          <w:snapToGrid w:val="0"/>
          <w:color w:val="000000" w:themeColor="text1"/>
          <w:sz w:val="2"/>
          <w:szCs w:val="21"/>
          <w:lang w:val="es-ES"/>
        </w:rPr>
      </w:pPr>
    </w:p>
    <w:p w14:paraId="35DF7367" w14:textId="77777777" w:rsidR="0044364E" w:rsidRPr="0051377A" w:rsidRDefault="0044364E" w:rsidP="00DF47DB">
      <w:pPr>
        <w:ind w:firstLine="375"/>
        <w:rPr>
          <w:rFonts w:ascii="GHEA Grapalat" w:hAnsi="GHEA Grapalat"/>
          <w:iCs/>
          <w:snapToGrid w:val="0"/>
          <w:color w:val="000000" w:themeColor="text1"/>
          <w:sz w:val="2"/>
          <w:szCs w:val="21"/>
          <w:lang w:val="es-ES"/>
        </w:rPr>
      </w:pPr>
      <w:r w:rsidRPr="0051377A">
        <w:rPr>
          <w:rFonts w:ascii="GHEA Grapalat" w:hAnsi="GHEA Grapalat"/>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1377A" w:rsidRPr="0051377A" w14:paraId="59EA60D8" w14:textId="77777777" w:rsidTr="00213985">
        <w:trPr>
          <w:trHeight w:val="266"/>
          <w:tblCellSpacing w:w="7" w:type="dxa"/>
          <w:jc w:val="center"/>
        </w:trPr>
        <w:tc>
          <w:tcPr>
            <w:tcW w:w="0" w:type="auto"/>
            <w:vAlign w:val="center"/>
          </w:tcPr>
          <w:p w14:paraId="585B03D1" w14:textId="77777777" w:rsidR="0044364E" w:rsidRPr="0051377A" w:rsidRDefault="0044364E" w:rsidP="00DF47DB">
            <w:pPr>
              <w:jc w:val="center"/>
              <w:rPr>
                <w:rFonts w:ascii="GHEA Grapalat" w:hAnsi="GHEA Grapalat"/>
                <w:iCs/>
                <w:color w:val="000000" w:themeColor="text1"/>
                <w:sz w:val="21"/>
                <w:szCs w:val="21"/>
              </w:rPr>
            </w:pPr>
            <w:r w:rsidRPr="0051377A">
              <w:rPr>
                <w:rFonts w:ascii="GHEA Grapalat" w:hAnsi="GHEA Grapalat"/>
                <w:iCs/>
                <w:color w:val="000000" w:themeColor="text1"/>
                <w:sz w:val="21"/>
                <w:szCs w:val="21"/>
              </w:rPr>
              <w:t xml:space="preserve">Աշխատանքը հանձնեց </w:t>
            </w:r>
          </w:p>
        </w:tc>
        <w:tc>
          <w:tcPr>
            <w:tcW w:w="0" w:type="auto"/>
            <w:vAlign w:val="center"/>
          </w:tcPr>
          <w:p w14:paraId="36AE5B1E" w14:textId="77777777" w:rsidR="0044364E" w:rsidRPr="0051377A" w:rsidRDefault="0044364E" w:rsidP="00DF47DB">
            <w:pPr>
              <w:jc w:val="center"/>
              <w:rPr>
                <w:rFonts w:ascii="GHEA Grapalat" w:hAnsi="GHEA Grapalat"/>
                <w:iCs/>
                <w:color w:val="000000" w:themeColor="text1"/>
                <w:sz w:val="21"/>
                <w:szCs w:val="21"/>
              </w:rPr>
            </w:pPr>
            <w:r w:rsidRPr="0051377A">
              <w:rPr>
                <w:rFonts w:ascii="GHEA Grapalat" w:hAnsi="GHEA Grapalat"/>
                <w:iCs/>
                <w:color w:val="000000" w:themeColor="text1"/>
                <w:sz w:val="21"/>
                <w:szCs w:val="21"/>
              </w:rPr>
              <w:t>Աշխատանքը ընդունեց</w:t>
            </w:r>
          </w:p>
        </w:tc>
      </w:tr>
      <w:tr w:rsidR="0051377A" w:rsidRPr="0051377A" w14:paraId="3A42BF96" w14:textId="77777777" w:rsidTr="00213985">
        <w:trPr>
          <w:trHeight w:val="473"/>
          <w:tblCellSpacing w:w="7" w:type="dxa"/>
          <w:jc w:val="center"/>
        </w:trPr>
        <w:tc>
          <w:tcPr>
            <w:tcW w:w="0" w:type="auto"/>
            <w:vAlign w:val="center"/>
          </w:tcPr>
          <w:p w14:paraId="0F921B3C" w14:textId="77777777" w:rsidR="0044364E" w:rsidRPr="0051377A" w:rsidRDefault="0044364E" w:rsidP="00DF47DB">
            <w:pPr>
              <w:jc w:val="center"/>
              <w:rPr>
                <w:rFonts w:ascii="GHEA Grapalat" w:hAnsi="GHEA Grapalat"/>
                <w:iCs/>
                <w:color w:val="000000" w:themeColor="text1"/>
                <w:sz w:val="21"/>
                <w:szCs w:val="21"/>
              </w:rPr>
            </w:pPr>
            <w:r w:rsidRPr="0051377A">
              <w:rPr>
                <w:rFonts w:ascii="GHEA Grapalat" w:hAnsi="GHEA Grapalat"/>
                <w:iCs/>
                <w:color w:val="000000" w:themeColor="text1"/>
                <w:sz w:val="21"/>
                <w:szCs w:val="21"/>
              </w:rPr>
              <w:t xml:space="preserve">___________________________ </w:t>
            </w:r>
          </w:p>
          <w:p w14:paraId="732B7B53" w14:textId="77777777" w:rsidR="0044364E" w:rsidRPr="0051377A" w:rsidRDefault="0044364E" w:rsidP="00DF47DB">
            <w:pPr>
              <w:jc w:val="center"/>
              <w:rPr>
                <w:rFonts w:ascii="GHEA Grapalat" w:hAnsi="GHEA Grapalat"/>
                <w:iCs/>
                <w:color w:val="000000" w:themeColor="text1"/>
                <w:sz w:val="21"/>
                <w:szCs w:val="21"/>
              </w:rPr>
            </w:pPr>
            <w:r w:rsidRPr="0051377A">
              <w:rPr>
                <w:rFonts w:ascii="GHEA Grapalat" w:hAnsi="GHEA Grapalat"/>
                <w:iCs/>
                <w:color w:val="000000" w:themeColor="text1"/>
                <w:sz w:val="15"/>
                <w:szCs w:val="15"/>
              </w:rPr>
              <w:t xml:space="preserve">ստորագրություն </w:t>
            </w:r>
          </w:p>
        </w:tc>
        <w:tc>
          <w:tcPr>
            <w:tcW w:w="0" w:type="auto"/>
            <w:vAlign w:val="center"/>
          </w:tcPr>
          <w:p w14:paraId="662717A3" w14:textId="77777777" w:rsidR="0044364E" w:rsidRPr="0051377A" w:rsidRDefault="0044364E" w:rsidP="00DF47DB">
            <w:pPr>
              <w:jc w:val="center"/>
              <w:rPr>
                <w:rFonts w:ascii="GHEA Grapalat" w:hAnsi="GHEA Grapalat"/>
                <w:iCs/>
                <w:color w:val="000000" w:themeColor="text1"/>
                <w:sz w:val="21"/>
                <w:szCs w:val="21"/>
              </w:rPr>
            </w:pPr>
            <w:r w:rsidRPr="0051377A">
              <w:rPr>
                <w:rFonts w:ascii="GHEA Grapalat" w:hAnsi="GHEA Grapalat"/>
                <w:iCs/>
                <w:color w:val="000000" w:themeColor="text1"/>
                <w:sz w:val="21"/>
                <w:szCs w:val="21"/>
              </w:rPr>
              <w:t>___________________________</w:t>
            </w:r>
          </w:p>
          <w:p w14:paraId="04C2A50E" w14:textId="77777777" w:rsidR="0044364E" w:rsidRPr="0051377A" w:rsidRDefault="0044364E" w:rsidP="00DF47DB">
            <w:pPr>
              <w:jc w:val="center"/>
              <w:rPr>
                <w:rFonts w:ascii="GHEA Grapalat" w:hAnsi="GHEA Grapalat"/>
                <w:iCs/>
                <w:color w:val="000000" w:themeColor="text1"/>
                <w:sz w:val="21"/>
                <w:szCs w:val="21"/>
              </w:rPr>
            </w:pPr>
            <w:r w:rsidRPr="0051377A">
              <w:rPr>
                <w:rFonts w:ascii="GHEA Grapalat" w:hAnsi="GHEA Grapalat"/>
                <w:iCs/>
                <w:color w:val="000000" w:themeColor="text1"/>
                <w:sz w:val="15"/>
                <w:szCs w:val="15"/>
              </w:rPr>
              <w:t xml:space="preserve">ստորագրություն </w:t>
            </w:r>
          </w:p>
        </w:tc>
      </w:tr>
      <w:tr w:rsidR="0051377A" w:rsidRPr="0051377A" w14:paraId="5B0441F1" w14:textId="77777777" w:rsidTr="00213985">
        <w:trPr>
          <w:trHeight w:val="503"/>
          <w:tblCellSpacing w:w="7" w:type="dxa"/>
          <w:jc w:val="center"/>
        </w:trPr>
        <w:tc>
          <w:tcPr>
            <w:tcW w:w="0" w:type="auto"/>
            <w:vAlign w:val="center"/>
          </w:tcPr>
          <w:p w14:paraId="2DBCAB7E" w14:textId="77777777" w:rsidR="0044364E" w:rsidRPr="0051377A" w:rsidRDefault="0044364E" w:rsidP="00DF47DB">
            <w:pPr>
              <w:jc w:val="center"/>
              <w:rPr>
                <w:rFonts w:ascii="GHEA Grapalat" w:hAnsi="GHEA Grapalat"/>
                <w:iCs/>
                <w:color w:val="000000" w:themeColor="text1"/>
                <w:sz w:val="21"/>
                <w:szCs w:val="21"/>
              </w:rPr>
            </w:pPr>
            <w:r w:rsidRPr="0051377A">
              <w:rPr>
                <w:rFonts w:ascii="GHEA Grapalat" w:hAnsi="GHEA Grapalat"/>
                <w:iCs/>
                <w:color w:val="000000" w:themeColor="text1"/>
                <w:sz w:val="21"/>
                <w:szCs w:val="21"/>
              </w:rPr>
              <w:t xml:space="preserve">___________________________ </w:t>
            </w:r>
          </w:p>
          <w:p w14:paraId="3A0BDDFC" w14:textId="77777777" w:rsidR="0044364E" w:rsidRPr="0051377A" w:rsidRDefault="0044364E" w:rsidP="00DF47DB">
            <w:pPr>
              <w:jc w:val="center"/>
              <w:rPr>
                <w:rFonts w:ascii="GHEA Grapalat" w:hAnsi="GHEA Grapalat"/>
                <w:iCs/>
                <w:color w:val="000000" w:themeColor="text1"/>
                <w:sz w:val="21"/>
                <w:szCs w:val="21"/>
              </w:rPr>
            </w:pPr>
            <w:r w:rsidRPr="0051377A">
              <w:rPr>
                <w:rFonts w:ascii="GHEA Grapalat" w:hAnsi="GHEA Grapalat"/>
                <w:iCs/>
                <w:color w:val="000000" w:themeColor="text1"/>
                <w:sz w:val="15"/>
                <w:szCs w:val="15"/>
              </w:rPr>
              <w:t>ազգանուն, անուն</w:t>
            </w:r>
          </w:p>
        </w:tc>
        <w:tc>
          <w:tcPr>
            <w:tcW w:w="0" w:type="auto"/>
            <w:vAlign w:val="center"/>
          </w:tcPr>
          <w:p w14:paraId="744FE4E2" w14:textId="77777777" w:rsidR="0044364E" w:rsidRPr="0051377A" w:rsidRDefault="0044364E" w:rsidP="00DF47DB">
            <w:pPr>
              <w:jc w:val="center"/>
              <w:rPr>
                <w:rFonts w:ascii="GHEA Grapalat" w:hAnsi="GHEA Grapalat"/>
                <w:iCs/>
                <w:color w:val="000000" w:themeColor="text1"/>
                <w:sz w:val="21"/>
                <w:szCs w:val="21"/>
              </w:rPr>
            </w:pPr>
            <w:r w:rsidRPr="0051377A">
              <w:rPr>
                <w:rFonts w:ascii="GHEA Grapalat" w:hAnsi="GHEA Grapalat"/>
                <w:iCs/>
                <w:color w:val="000000" w:themeColor="text1"/>
                <w:sz w:val="21"/>
                <w:szCs w:val="21"/>
              </w:rPr>
              <w:t>___________________________</w:t>
            </w:r>
          </w:p>
          <w:p w14:paraId="380CB839" w14:textId="77777777" w:rsidR="0044364E" w:rsidRPr="0051377A" w:rsidRDefault="0044364E" w:rsidP="00DF47DB">
            <w:pPr>
              <w:jc w:val="center"/>
              <w:rPr>
                <w:rFonts w:ascii="GHEA Grapalat" w:hAnsi="GHEA Grapalat"/>
                <w:iCs/>
                <w:color w:val="000000" w:themeColor="text1"/>
                <w:sz w:val="21"/>
                <w:szCs w:val="21"/>
              </w:rPr>
            </w:pPr>
            <w:r w:rsidRPr="0051377A">
              <w:rPr>
                <w:rFonts w:ascii="GHEA Grapalat" w:hAnsi="GHEA Grapalat"/>
                <w:iCs/>
                <w:color w:val="000000" w:themeColor="text1"/>
                <w:sz w:val="15"/>
                <w:szCs w:val="15"/>
              </w:rPr>
              <w:t>ազգանուն, անուն</w:t>
            </w:r>
          </w:p>
        </w:tc>
      </w:tr>
      <w:tr w:rsidR="0044364E" w:rsidRPr="0051377A" w14:paraId="516A58EF" w14:textId="77777777" w:rsidTr="00213985">
        <w:trPr>
          <w:trHeight w:val="281"/>
          <w:tblCellSpacing w:w="7" w:type="dxa"/>
          <w:jc w:val="center"/>
        </w:trPr>
        <w:tc>
          <w:tcPr>
            <w:tcW w:w="0" w:type="auto"/>
            <w:vAlign w:val="center"/>
          </w:tcPr>
          <w:p w14:paraId="4D628F38" w14:textId="77777777" w:rsidR="0044364E" w:rsidRPr="0051377A" w:rsidRDefault="0044364E" w:rsidP="00DF47DB">
            <w:pPr>
              <w:rPr>
                <w:rFonts w:ascii="GHEA Grapalat" w:hAnsi="GHEA Grapalat"/>
                <w:iCs/>
                <w:color w:val="000000" w:themeColor="text1"/>
                <w:sz w:val="21"/>
                <w:szCs w:val="21"/>
              </w:rPr>
            </w:pPr>
            <w:r w:rsidRPr="0051377A">
              <w:rPr>
                <w:rFonts w:ascii="GHEA Grapalat" w:hAnsi="GHEA Grapalat"/>
                <w:iCs/>
                <w:color w:val="000000" w:themeColor="text1"/>
                <w:sz w:val="21"/>
                <w:szCs w:val="21"/>
              </w:rPr>
              <w:t xml:space="preserve">                              Կ.Տ.</w:t>
            </w:r>
            <w:r w:rsidRPr="0051377A">
              <w:rPr>
                <w:rFonts w:ascii="Arial" w:hAnsi="Arial" w:cs="Arial"/>
                <w:iCs/>
                <w:color w:val="000000" w:themeColor="text1"/>
                <w:sz w:val="21"/>
                <w:szCs w:val="21"/>
              </w:rPr>
              <w:t xml:space="preserve">                                                                                 </w:t>
            </w:r>
          </w:p>
        </w:tc>
        <w:tc>
          <w:tcPr>
            <w:tcW w:w="0" w:type="auto"/>
            <w:vAlign w:val="center"/>
          </w:tcPr>
          <w:p w14:paraId="591D3AEC" w14:textId="77777777" w:rsidR="0044364E" w:rsidRPr="0051377A" w:rsidRDefault="0044364E" w:rsidP="00DF47DB">
            <w:pPr>
              <w:rPr>
                <w:rFonts w:ascii="GHEA Grapalat" w:hAnsi="GHEA Grapalat"/>
                <w:iCs/>
                <w:color w:val="000000" w:themeColor="text1"/>
                <w:sz w:val="21"/>
                <w:szCs w:val="21"/>
              </w:rPr>
            </w:pPr>
            <w:r w:rsidRPr="0051377A">
              <w:rPr>
                <w:rFonts w:ascii="Arial" w:hAnsi="Arial" w:cs="Arial"/>
                <w:iCs/>
                <w:color w:val="000000" w:themeColor="text1"/>
                <w:sz w:val="21"/>
                <w:szCs w:val="21"/>
              </w:rPr>
              <w:t xml:space="preserve">                                     </w:t>
            </w:r>
            <w:r w:rsidRPr="0051377A">
              <w:rPr>
                <w:rFonts w:ascii="GHEA Grapalat" w:hAnsi="GHEA Grapalat"/>
                <w:iCs/>
                <w:color w:val="000000" w:themeColor="text1"/>
                <w:sz w:val="21"/>
                <w:szCs w:val="21"/>
              </w:rPr>
              <w:t>Կ.Տ.</w:t>
            </w:r>
          </w:p>
        </w:tc>
      </w:tr>
    </w:tbl>
    <w:p w14:paraId="77E2A38F" w14:textId="77777777" w:rsidR="0044364E" w:rsidRPr="0051377A" w:rsidRDefault="0044364E" w:rsidP="00DF47DB">
      <w:pPr>
        <w:ind w:left="-142" w:firstLine="142"/>
        <w:jc w:val="center"/>
        <w:rPr>
          <w:rFonts w:ascii="GHEA Grapalat" w:hAnsi="GHEA Grapalat" w:cs="Sylfaen"/>
          <w:b/>
          <w:color w:val="000000" w:themeColor="text1"/>
        </w:rPr>
      </w:pPr>
    </w:p>
    <w:p w14:paraId="4CA9A3E1" w14:textId="77777777" w:rsidR="0044364E" w:rsidRPr="0051377A" w:rsidRDefault="0044364E" w:rsidP="00DF47DB">
      <w:pPr>
        <w:ind w:left="-142" w:firstLine="142"/>
        <w:jc w:val="center"/>
        <w:rPr>
          <w:rFonts w:ascii="GHEA Grapalat" w:hAnsi="GHEA Grapalat" w:cs="Sylfaen"/>
          <w:b/>
          <w:color w:val="000000" w:themeColor="text1"/>
        </w:rPr>
      </w:pPr>
    </w:p>
    <w:p w14:paraId="2300BD31" w14:textId="77777777" w:rsidR="0044364E" w:rsidRPr="0051377A" w:rsidRDefault="0044364E" w:rsidP="00DF47DB">
      <w:pPr>
        <w:ind w:left="-142" w:firstLine="142"/>
        <w:jc w:val="center"/>
        <w:rPr>
          <w:rFonts w:ascii="GHEA Grapalat" w:hAnsi="GHEA Grapalat" w:cs="Sylfaen"/>
          <w:b/>
          <w:color w:val="000000" w:themeColor="text1"/>
        </w:rPr>
      </w:pPr>
    </w:p>
    <w:p w14:paraId="6E66BB18" w14:textId="77777777" w:rsidR="0044364E" w:rsidRPr="0051377A" w:rsidRDefault="0044364E" w:rsidP="00DF47DB">
      <w:pPr>
        <w:ind w:firstLine="567"/>
        <w:jc w:val="right"/>
        <w:rPr>
          <w:rFonts w:ascii="GHEA Grapalat" w:hAnsi="GHEA Grapalat" w:cs="Sylfaen"/>
          <w:i/>
          <w:color w:val="000000" w:themeColor="text1"/>
          <w:sz w:val="22"/>
          <w:szCs w:val="22"/>
          <w:lang w:val="pt-BR"/>
        </w:rPr>
      </w:pPr>
    </w:p>
    <w:p w14:paraId="76246DB1" w14:textId="77777777" w:rsidR="0044364E" w:rsidRPr="0051377A" w:rsidRDefault="0044364E" w:rsidP="00DF47DB">
      <w:pPr>
        <w:ind w:firstLine="567"/>
        <w:jc w:val="right"/>
        <w:rPr>
          <w:rFonts w:ascii="GHEA Grapalat" w:hAnsi="GHEA Grapalat" w:cs="Sylfaen"/>
          <w:i/>
          <w:color w:val="000000" w:themeColor="text1"/>
          <w:sz w:val="20"/>
          <w:szCs w:val="20"/>
          <w:lang w:val="pt-BR"/>
        </w:rPr>
      </w:pPr>
      <w:r w:rsidRPr="0051377A">
        <w:rPr>
          <w:rFonts w:ascii="GHEA Grapalat" w:hAnsi="GHEA Grapalat" w:cs="Sylfaen"/>
          <w:i/>
          <w:color w:val="000000" w:themeColor="text1"/>
          <w:sz w:val="20"/>
          <w:szCs w:val="20"/>
          <w:lang w:val="pt-BR"/>
        </w:rPr>
        <w:lastRenderedPageBreak/>
        <w:t>Հավելված 4.1</w:t>
      </w:r>
    </w:p>
    <w:p w14:paraId="6E9127BE" w14:textId="77777777" w:rsidR="0044364E" w:rsidRPr="0051377A" w:rsidRDefault="0044364E" w:rsidP="00DF47DB">
      <w:pPr>
        <w:ind w:firstLine="567"/>
        <w:jc w:val="right"/>
        <w:rPr>
          <w:rFonts w:ascii="GHEA Grapalat" w:hAnsi="GHEA Grapalat" w:cs="Arial"/>
          <w:i/>
          <w:color w:val="000000" w:themeColor="text1"/>
          <w:sz w:val="20"/>
          <w:szCs w:val="20"/>
          <w:lang w:val="pt-BR"/>
        </w:rPr>
      </w:pPr>
      <w:r w:rsidRPr="0051377A">
        <w:rPr>
          <w:rFonts w:ascii="GHEA Grapalat" w:hAnsi="GHEA Grapalat"/>
          <w:i/>
          <w:color w:val="000000" w:themeColor="text1"/>
          <w:sz w:val="20"/>
          <w:szCs w:val="20"/>
        </w:rPr>
        <w:t>«</w:t>
      </w:r>
      <w:r w:rsidRPr="0051377A">
        <w:rPr>
          <w:rFonts w:ascii="GHEA Grapalat" w:hAnsi="GHEA Grapalat"/>
          <w:i/>
          <w:color w:val="000000" w:themeColor="text1"/>
          <w:sz w:val="20"/>
          <w:szCs w:val="20"/>
          <w:lang w:val="pt-BR"/>
        </w:rPr>
        <w:t xml:space="preserve">           </w:t>
      </w:r>
      <w:r w:rsidRPr="0051377A">
        <w:rPr>
          <w:rFonts w:ascii="GHEA Grapalat" w:hAnsi="GHEA Grapalat"/>
          <w:i/>
          <w:color w:val="000000" w:themeColor="text1"/>
          <w:sz w:val="20"/>
          <w:szCs w:val="20"/>
        </w:rPr>
        <w:t>»</w:t>
      </w:r>
      <w:r w:rsidRPr="0051377A">
        <w:rPr>
          <w:rFonts w:ascii="GHEA Grapalat" w:hAnsi="GHEA Grapalat"/>
          <w:i/>
          <w:color w:val="000000" w:themeColor="text1"/>
          <w:sz w:val="20"/>
          <w:szCs w:val="20"/>
          <w:lang w:val="pt-BR"/>
        </w:rPr>
        <w:t xml:space="preserve">                  20   </w:t>
      </w:r>
      <w:r w:rsidRPr="0051377A">
        <w:rPr>
          <w:rFonts w:ascii="GHEA Grapalat" w:hAnsi="GHEA Grapalat" w:cs="Sylfaen"/>
          <w:i/>
          <w:color w:val="000000" w:themeColor="text1"/>
          <w:sz w:val="20"/>
          <w:szCs w:val="20"/>
          <w:lang w:val="pt-BR"/>
        </w:rPr>
        <w:t>թ</w:t>
      </w:r>
      <w:r w:rsidRPr="0051377A">
        <w:rPr>
          <w:rFonts w:ascii="GHEA Grapalat" w:hAnsi="GHEA Grapalat" w:cs="Arial"/>
          <w:i/>
          <w:color w:val="000000" w:themeColor="text1"/>
          <w:sz w:val="20"/>
          <w:szCs w:val="20"/>
          <w:lang w:val="pt-BR"/>
        </w:rPr>
        <w:t xml:space="preserve">. </w:t>
      </w:r>
      <w:r w:rsidRPr="0051377A">
        <w:rPr>
          <w:rFonts w:ascii="GHEA Grapalat" w:hAnsi="GHEA Grapalat"/>
          <w:i/>
          <w:color w:val="000000" w:themeColor="text1"/>
          <w:sz w:val="20"/>
          <w:szCs w:val="20"/>
          <w:lang w:val="pt-BR"/>
        </w:rPr>
        <w:t xml:space="preserve"> </w:t>
      </w:r>
      <w:r w:rsidRPr="0051377A">
        <w:rPr>
          <w:rFonts w:ascii="GHEA Grapalat" w:hAnsi="GHEA Grapalat" w:cs="Sylfaen"/>
          <w:i/>
          <w:color w:val="000000" w:themeColor="text1"/>
          <w:sz w:val="20"/>
          <w:szCs w:val="20"/>
          <w:lang w:val="pt-BR"/>
        </w:rPr>
        <w:t>կնքված</w:t>
      </w:r>
      <w:r w:rsidRPr="0051377A">
        <w:rPr>
          <w:rFonts w:ascii="GHEA Grapalat" w:hAnsi="GHEA Grapalat" w:cs="Arial"/>
          <w:i/>
          <w:color w:val="000000" w:themeColor="text1"/>
          <w:sz w:val="20"/>
          <w:szCs w:val="20"/>
          <w:lang w:val="pt-BR"/>
        </w:rPr>
        <w:t xml:space="preserve"> </w:t>
      </w:r>
    </w:p>
    <w:p w14:paraId="51AE9B62" w14:textId="77777777" w:rsidR="0044364E" w:rsidRPr="0051377A" w:rsidRDefault="0044364E" w:rsidP="00DF47DB">
      <w:pPr>
        <w:jc w:val="right"/>
        <w:rPr>
          <w:rFonts w:ascii="GHEA Grapalat" w:hAnsi="GHEA Grapalat" w:cs="Arial"/>
          <w:i/>
          <w:color w:val="000000" w:themeColor="text1"/>
          <w:sz w:val="20"/>
          <w:szCs w:val="20"/>
          <w:lang w:val="pt-BR"/>
        </w:rPr>
      </w:pPr>
      <w:r w:rsidRPr="0051377A">
        <w:rPr>
          <w:rFonts w:ascii="GHEA Grapalat" w:hAnsi="GHEA Grapalat" w:cs="Sylfaen"/>
          <w:i/>
          <w:color w:val="000000" w:themeColor="text1"/>
          <w:sz w:val="20"/>
          <w:szCs w:val="20"/>
          <w:lang w:val="pt-BR"/>
        </w:rPr>
        <w:t>ծածկագրով պայմանագրի</w:t>
      </w:r>
    </w:p>
    <w:p w14:paraId="328BE614" w14:textId="77777777" w:rsidR="0044364E" w:rsidRPr="0051377A" w:rsidRDefault="0044364E" w:rsidP="00DF47DB">
      <w:pPr>
        <w:tabs>
          <w:tab w:val="left" w:pos="360"/>
          <w:tab w:val="left" w:pos="540"/>
        </w:tabs>
        <w:jc w:val="center"/>
        <w:rPr>
          <w:rFonts w:ascii="Sylfaen" w:hAnsi="Sylfaen" w:cs="Sylfaen"/>
          <w:b/>
          <w:bCs/>
          <w:color w:val="000000" w:themeColor="text1"/>
          <w:sz w:val="20"/>
          <w:szCs w:val="20"/>
        </w:rPr>
      </w:pPr>
    </w:p>
    <w:p w14:paraId="3C066130" w14:textId="77777777" w:rsidR="0044364E" w:rsidRPr="0051377A" w:rsidRDefault="0044364E" w:rsidP="00DF47DB">
      <w:pPr>
        <w:tabs>
          <w:tab w:val="left" w:pos="360"/>
          <w:tab w:val="left" w:pos="540"/>
        </w:tabs>
        <w:jc w:val="center"/>
        <w:rPr>
          <w:rFonts w:ascii="Sylfaen" w:hAnsi="Sylfaen" w:cs="Sylfaen"/>
          <w:b/>
          <w:bCs/>
          <w:color w:val="000000" w:themeColor="text1"/>
        </w:rPr>
      </w:pPr>
    </w:p>
    <w:p w14:paraId="5BCB32B2" w14:textId="77777777" w:rsidR="0044364E" w:rsidRPr="0051377A" w:rsidRDefault="0044364E" w:rsidP="00DF47DB">
      <w:pPr>
        <w:tabs>
          <w:tab w:val="left" w:pos="360"/>
          <w:tab w:val="left" w:pos="540"/>
        </w:tabs>
        <w:rPr>
          <w:rFonts w:ascii="GHEA Grapalat" w:hAnsi="GHEA Grapalat" w:cs="Sylfaen"/>
          <w:color w:val="000000" w:themeColor="text1"/>
          <w:sz w:val="22"/>
          <w:szCs w:val="22"/>
        </w:rPr>
      </w:pPr>
    </w:p>
    <w:p w14:paraId="1D64C2B7" w14:textId="77777777" w:rsidR="0044364E" w:rsidRPr="0051377A" w:rsidRDefault="0044364E" w:rsidP="00DF47DB">
      <w:pPr>
        <w:tabs>
          <w:tab w:val="left" w:pos="2250"/>
        </w:tabs>
        <w:jc w:val="center"/>
        <w:rPr>
          <w:rFonts w:ascii="GHEA Grapalat" w:hAnsi="GHEA Grapalat" w:cs="Sylfaen"/>
          <w:bCs/>
          <w:color w:val="000000" w:themeColor="text1"/>
          <w:sz w:val="18"/>
          <w:szCs w:val="18"/>
        </w:rPr>
      </w:pPr>
      <w:r w:rsidRPr="0051377A">
        <w:rPr>
          <w:rFonts w:ascii="GHEA Grapalat" w:hAnsi="GHEA Grapalat" w:cs="Sylfaen"/>
          <w:bCs/>
          <w:color w:val="000000" w:themeColor="text1"/>
          <w:sz w:val="18"/>
          <w:szCs w:val="18"/>
        </w:rPr>
        <w:t xml:space="preserve">ԱԿՏ  N    </w:t>
      </w:r>
    </w:p>
    <w:p w14:paraId="3D8E971C" w14:textId="77777777" w:rsidR="0044364E" w:rsidRPr="0051377A" w:rsidRDefault="0044364E" w:rsidP="00DF47DB">
      <w:pPr>
        <w:tabs>
          <w:tab w:val="left" w:pos="360"/>
          <w:tab w:val="left" w:pos="540"/>
          <w:tab w:val="left" w:pos="2250"/>
        </w:tabs>
        <w:jc w:val="center"/>
        <w:rPr>
          <w:rFonts w:ascii="GHEA Grapalat" w:hAnsi="GHEA Grapalat" w:cs="Sylfaen"/>
          <w:bCs/>
          <w:color w:val="000000" w:themeColor="text1"/>
          <w:sz w:val="18"/>
          <w:szCs w:val="18"/>
        </w:rPr>
      </w:pPr>
      <w:r w:rsidRPr="0051377A">
        <w:rPr>
          <w:rFonts w:ascii="GHEA Grapalat" w:hAnsi="GHEA Grapalat" w:cs="Sylfaen"/>
          <w:bCs/>
          <w:color w:val="000000" w:themeColor="text1"/>
          <w:sz w:val="18"/>
          <w:szCs w:val="18"/>
        </w:rPr>
        <w:t xml:space="preserve">պայմանագրի արդյունքը Պատվիրատուին հանձնելու փաստը ֆիքսելու վերաբերյալ                                                                                                                               </w:t>
      </w:r>
    </w:p>
    <w:p w14:paraId="2247E298" w14:textId="77777777" w:rsidR="0044364E" w:rsidRPr="0051377A" w:rsidRDefault="0044364E" w:rsidP="00DF47DB">
      <w:pPr>
        <w:tabs>
          <w:tab w:val="left" w:pos="360"/>
          <w:tab w:val="left" w:pos="540"/>
        </w:tabs>
        <w:rPr>
          <w:rFonts w:ascii="GHEA Grapalat" w:hAnsi="GHEA Grapalat" w:cs="Sylfaen"/>
          <w:color w:val="000000" w:themeColor="text1"/>
          <w:sz w:val="22"/>
          <w:szCs w:val="22"/>
        </w:rPr>
      </w:pPr>
    </w:p>
    <w:p w14:paraId="3ACC9764" w14:textId="77777777" w:rsidR="0044364E" w:rsidRPr="0051377A" w:rsidRDefault="0044364E" w:rsidP="00DF47DB">
      <w:pPr>
        <w:tabs>
          <w:tab w:val="left" w:pos="360"/>
          <w:tab w:val="left" w:pos="540"/>
        </w:tabs>
        <w:rPr>
          <w:rFonts w:ascii="GHEA Grapalat" w:hAnsi="GHEA Grapalat" w:cs="Sylfaen"/>
          <w:color w:val="000000" w:themeColor="text1"/>
          <w:sz w:val="22"/>
          <w:szCs w:val="22"/>
        </w:rPr>
      </w:pPr>
    </w:p>
    <w:p w14:paraId="55D8BDAE" w14:textId="77777777" w:rsidR="0044364E" w:rsidRPr="0051377A" w:rsidRDefault="0044364E" w:rsidP="00DF47DB">
      <w:pPr>
        <w:tabs>
          <w:tab w:val="left" w:pos="360"/>
          <w:tab w:val="left" w:pos="540"/>
        </w:tabs>
        <w:ind w:left="-540" w:firstLine="180"/>
        <w:jc w:val="both"/>
        <w:rPr>
          <w:rFonts w:ascii="GHEA Grapalat" w:hAnsi="GHEA Grapalat" w:cs="Sylfaen"/>
          <w:color w:val="000000" w:themeColor="text1"/>
          <w:sz w:val="20"/>
          <w:szCs w:val="20"/>
        </w:rPr>
      </w:pPr>
      <w:r w:rsidRPr="0051377A">
        <w:rPr>
          <w:rFonts w:ascii="GHEA Grapalat" w:hAnsi="GHEA Grapalat" w:cs="Sylfaen"/>
          <w:color w:val="000000" w:themeColor="text1"/>
        </w:rPr>
        <w:tab/>
      </w:r>
      <w:r w:rsidRPr="0051377A">
        <w:rPr>
          <w:rFonts w:ascii="GHEA Grapalat" w:hAnsi="GHEA Grapalat" w:cs="Sylfaen"/>
          <w:color w:val="000000" w:themeColor="text1"/>
          <w:sz w:val="20"/>
          <w:szCs w:val="20"/>
          <w:lang w:val="hy-AM"/>
        </w:rPr>
        <w:t xml:space="preserve">Սույնով </w:t>
      </w:r>
      <w:r w:rsidRPr="0051377A">
        <w:rPr>
          <w:rFonts w:ascii="GHEA Grapalat" w:hAnsi="GHEA Grapalat" w:cs="Sylfaen"/>
          <w:color w:val="000000" w:themeColor="text1"/>
          <w:sz w:val="20"/>
          <w:szCs w:val="20"/>
        </w:rPr>
        <w:t>արձանագրվում է</w:t>
      </w:r>
      <w:r w:rsidRPr="0051377A">
        <w:rPr>
          <w:rFonts w:ascii="GHEA Grapalat" w:hAnsi="GHEA Grapalat" w:cs="Sylfaen"/>
          <w:color w:val="000000" w:themeColor="text1"/>
          <w:sz w:val="20"/>
          <w:szCs w:val="20"/>
          <w:lang w:val="hy-AM"/>
        </w:rPr>
        <w:t>, որ</w:t>
      </w:r>
      <w:r w:rsidRPr="0051377A">
        <w:rPr>
          <w:rFonts w:ascii="GHEA Grapalat" w:hAnsi="GHEA Grapalat" w:cs="Sylfaen"/>
          <w:color w:val="000000" w:themeColor="text1"/>
          <w:lang w:val="hy-AM"/>
        </w:rPr>
        <w:t xml:space="preserve"> </w:t>
      </w:r>
      <w:r w:rsidRPr="0051377A">
        <w:rPr>
          <w:rFonts w:ascii="GHEA Grapalat" w:hAnsi="GHEA Grapalat" w:cs="Sylfaen"/>
          <w:color w:val="000000" w:themeColor="text1"/>
          <w:sz w:val="20"/>
          <w:u w:val="single"/>
        </w:rPr>
        <w:tab/>
      </w:r>
      <w:r w:rsidRPr="0051377A">
        <w:rPr>
          <w:rFonts w:ascii="GHEA Grapalat" w:hAnsi="GHEA Grapalat" w:cs="Sylfaen"/>
          <w:color w:val="000000" w:themeColor="text1"/>
          <w:sz w:val="20"/>
          <w:u w:val="single"/>
        </w:rPr>
        <w:tab/>
        <w:t xml:space="preserve">        </w:t>
      </w:r>
      <w:r w:rsidRPr="0051377A">
        <w:rPr>
          <w:rFonts w:ascii="GHEA Grapalat" w:hAnsi="GHEA Grapalat" w:cs="Sylfaen"/>
          <w:color w:val="000000" w:themeColor="text1"/>
          <w:sz w:val="20"/>
        </w:rPr>
        <w:t>-ի</w:t>
      </w:r>
      <w:r w:rsidRPr="0051377A">
        <w:rPr>
          <w:rFonts w:ascii="GHEA Grapalat" w:hAnsi="GHEA Grapalat" w:cs="Sylfaen"/>
          <w:color w:val="000000" w:themeColor="text1"/>
        </w:rPr>
        <w:t xml:space="preserve"> </w:t>
      </w:r>
      <w:r w:rsidRPr="0051377A">
        <w:rPr>
          <w:rFonts w:ascii="GHEA Grapalat" w:hAnsi="GHEA Grapalat" w:cs="Sylfaen"/>
          <w:color w:val="000000" w:themeColor="text1"/>
          <w:sz w:val="20"/>
          <w:szCs w:val="20"/>
        </w:rPr>
        <w:t>(այսուհետ` Պատվիրատու)   և</w:t>
      </w:r>
      <w:r w:rsidRPr="0051377A">
        <w:rPr>
          <w:rFonts w:ascii="GHEA Grapalat" w:hAnsi="GHEA Grapalat" w:cs="Sylfaen"/>
          <w:color w:val="000000" w:themeColor="text1"/>
          <w:sz w:val="20"/>
          <w:szCs w:val="20"/>
          <w:lang w:val="hy-AM"/>
        </w:rPr>
        <w:t xml:space="preserve"> </w:t>
      </w:r>
      <w:r w:rsidRPr="0051377A">
        <w:rPr>
          <w:rFonts w:ascii="GHEA Grapalat" w:hAnsi="GHEA Grapalat" w:cs="Sylfaen"/>
          <w:color w:val="000000" w:themeColor="text1"/>
          <w:sz w:val="20"/>
          <w:u w:val="single"/>
        </w:rPr>
        <w:tab/>
      </w:r>
      <w:r w:rsidRPr="0051377A">
        <w:rPr>
          <w:rFonts w:ascii="GHEA Grapalat" w:hAnsi="GHEA Grapalat" w:cs="Sylfaen"/>
          <w:color w:val="000000" w:themeColor="text1"/>
          <w:sz w:val="20"/>
          <w:u w:val="single"/>
        </w:rPr>
        <w:tab/>
        <w:t xml:space="preserve">        </w:t>
      </w:r>
      <w:r w:rsidRPr="0051377A">
        <w:rPr>
          <w:rFonts w:ascii="GHEA Grapalat" w:hAnsi="GHEA Grapalat" w:cs="Sylfaen"/>
          <w:color w:val="000000" w:themeColor="text1"/>
          <w:sz w:val="20"/>
        </w:rPr>
        <w:t>-ի</w:t>
      </w:r>
    </w:p>
    <w:p w14:paraId="76F19AB1" w14:textId="77777777" w:rsidR="0044364E" w:rsidRPr="0051377A" w:rsidRDefault="0044364E" w:rsidP="00DF47DB">
      <w:pPr>
        <w:tabs>
          <w:tab w:val="left" w:pos="360"/>
          <w:tab w:val="left" w:pos="540"/>
        </w:tabs>
        <w:ind w:right="-360"/>
        <w:jc w:val="both"/>
        <w:rPr>
          <w:rFonts w:ascii="GHEA Grapalat" w:hAnsi="GHEA Grapalat" w:cs="Sylfaen"/>
          <w:color w:val="000000" w:themeColor="text1"/>
          <w:sz w:val="12"/>
          <w:szCs w:val="12"/>
        </w:rPr>
      </w:pPr>
      <w:r w:rsidRPr="0051377A">
        <w:rPr>
          <w:rFonts w:ascii="GHEA Grapalat" w:hAnsi="GHEA Grapalat" w:cs="Sylfaen"/>
          <w:color w:val="000000" w:themeColor="text1"/>
        </w:rPr>
        <w:t xml:space="preserve">                                           </w:t>
      </w:r>
      <w:r w:rsidRPr="0051377A">
        <w:rPr>
          <w:rFonts w:ascii="GHEA Grapalat" w:hAnsi="GHEA Grapalat" w:cs="Sylfaen"/>
          <w:color w:val="000000" w:themeColor="text1"/>
          <w:sz w:val="12"/>
          <w:szCs w:val="12"/>
        </w:rPr>
        <w:t>Պատվիրատուի անունը                                                                                                 Կապալառուի անունը</w:t>
      </w:r>
    </w:p>
    <w:p w14:paraId="2DC87A61" w14:textId="77777777" w:rsidR="0044364E" w:rsidRPr="0051377A" w:rsidRDefault="0044364E" w:rsidP="00DF47DB">
      <w:pPr>
        <w:tabs>
          <w:tab w:val="left" w:pos="360"/>
          <w:tab w:val="left" w:pos="540"/>
        </w:tabs>
        <w:ind w:right="-360"/>
        <w:jc w:val="both"/>
        <w:rPr>
          <w:rFonts w:ascii="GHEA Grapalat" w:hAnsi="GHEA Grapalat" w:cs="Sylfaen"/>
          <w:color w:val="000000" w:themeColor="text1"/>
          <w:sz w:val="20"/>
          <w:u w:val="single"/>
          <w:lang w:val="hy-AM"/>
        </w:rPr>
      </w:pPr>
      <w:r w:rsidRPr="0051377A">
        <w:rPr>
          <w:rFonts w:ascii="GHEA Grapalat" w:hAnsi="GHEA Grapalat" w:cs="Sylfaen"/>
          <w:color w:val="000000" w:themeColor="text1"/>
          <w:sz w:val="20"/>
          <w:szCs w:val="20"/>
          <w:lang w:val="hy-AM"/>
        </w:rPr>
        <w:t>(այսուհետ` Կ</w:t>
      </w:r>
      <w:r w:rsidRPr="0051377A">
        <w:rPr>
          <w:rFonts w:ascii="GHEA Grapalat" w:hAnsi="GHEA Grapalat" w:cs="Sylfaen"/>
          <w:color w:val="000000" w:themeColor="text1"/>
          <w:sz w:val="20"/>
          <w:szCs w:val="20"/>
        </w:rPr>
        <w:t>ապալառու</w:t>
      </w:r>
      <w:r w:rsidRPr="0051377A">
        <w:rPr>
          <w:rFonts w:ascii="GHEA Grapalat" w:hAnsi="GHEA Grapalat" w:cs="Sylfaen"/>
          <w:color w:val="000000" w:themeColor="text1"/>
          <w:sz w:val="20"/>
          <w:szCs w:val="20"/>
          <w:lang w:val="hy-AM"/>
        </w:rPr>
        <w:t>)</w:t>
      </w:r>
      <w:r w:rsidRPr="0051377A">
        <w:rPr>
          <w:rFonts w:ascii="GHEA Grapalat" w:hAnsi="GHEA Grapalat" w:cs="Sylfaen"/>
          <w:color w:val="000000" w:themeColor="text1"/>
          <w:sz w:val="20"/>
          <w:szCs w:val="20"/>
        </w:rPr>
        <w:t xml:space="preserve"> միջև</w:t>
      </w:r>
      <w:r w:rsidRPr="0051377A">
        <w:rPr>
          <w:rFonts w:ascii="GHEA Grapalat" w:hAnsi="GHEA Grapalat" w:cs="Sylfaen"/>
          <w:color w:val="000000" w:themeColor="text1"/>
        </w:rPr>
        <w:t xml:space="preserve"> </w:t>
      </w:r>
      <w:r w:rsidRPr="0051377A">
        <w:rPr>
          <w:rFonts w:ascii="GHEA Grapalat" w:hAnsi="GHEA Grapalat" w:cs="Sylfaen"/>
          <w:color w:val="000000" w:themeColor="text1"/>
          <w:sz w:val="20"/>
        </w:rPr>
        <w:t xml:space="preserve">20     թ. </w:t>
      </w:r>
      <w:r w:rsidRPr="0051377A">
        <w:rPr>
          <w:rFonts w:ascii="GHEA Grapalat" w:hAnsi="GHEA Grapalat" w:cs="Sylfaen"/>
          <w:color w:val="000000" w:themeColor="text1"/>
          <w:sz w:val="20"/>
          <w:u w:val="single"/>
        </w:rPr>
        <w:tab/>
      </w:r>
      <w:r w:rsidRPr="0051377A">
        <w:rPr>
          <w:rFonts w:ascii="GHEA Grapalat" w:hAnsi="GHEA Grapalat" w:cs="Sylfaen"/>
          <w:color w:val="000000" w:themeColor="text1"/>
          <w:sz w:val="20"/>
          <w:u w:val="single"/>
        </w:rPr>
        <w:tab/>
      </w:r>
      <w:r w:rsidRPr="0051377A">
        <w:rPr>
          <w:rFonts w:ascii="GHEA Grapalat" w:hAnsi="GHEA Grapalat" w:cs="Sylfaen"/>
          <w:color w:val="000000" w:themeColor="text1"/>
          <w:sz w:val="20"/>
          <w:u w:val="single"/>
        </w:rPr>
        <w:tab/>
      </w:r>
      <w:r w:rsidRPr="0051377A">
        <w:rPr>
          <w:rFonts w:ascii="GHEA Grapalat" w:hAnsi="GHEA Grapalat" w:cs="Sylfaen"/>
          <w:color w:val="000000" w:themeColor="text1"/>
          <w:sz w:val="20"/>
          <w:u w:val="single"/>
        </w:rPr>
        <w:tab/>
      </w:r>
      <w:r w:rsidRPr="0051377A">
        <w:rPr>
          <w:rFonts w:ascii="GHEA Grapalat" w:hAnsi="GHEA Grapalat" w:cs="Sylfaen"/>
          <w:color w:val="000000" w:themeColor="text1"/>
          <w:sz w:val="20"/>
          <w:lang w:val="hy-AM"/>
        </w:rPr>
        <w:t xml:space="preserve"> -ին կնքված N </w:t>
      </w:r>
      <w:r w:rsidRPr="0051377A">
        <w:rPr>
          <w:rFonts w:ascii="GHEA Grapalat" w:hAnsi="GHEA Grapalat" w:cs="Sylfaen"/>
          <w:color w:val="000000" w:themeColor="text1"/>
          <w:sz w:val="20"/>
          <w:u w:val="single"/>
          <w:lang w:val="hy-AM"/>
        </w:rPr>
        <w:tab/>
      </w:r>
      <w:r w:rsidRPr="0051377A">
        <w:rPr>
          <w:rFonts w:ascii="GHEA Grapalat" w:hAnsi="GHEA Grapalat" w:cs="Sylfaen"/>
          <w:color w:val="000000" w:themeColor="text1"/>
          <w:sz w:val="20"/>
          <w:u w:val="single"/>
          <w:lang w:val="hy-AM"/>
        </w:rPr>
        <w:tab/>
      </w:r>
      <w:r w:rsidRPr="0051377A">
        <w:rPr>
          <w:rFonts w:ascii="GHEA Grapalat" w:hAnsi="GHEA Grapalat" w:cs="Sylfaen"/>
          <w:color w:val="000000" w:themeColor="text1"/>
          <w:sz w:val="20"/>
          <w:u w:val="single"/>
          <w:lang w:val="hy-AM"/>
        </w:rPr>
        <w:tab/>
      </w:r>
      <w:r w:rsidRPr="0051377A">
        <w:rPr>
          <w:rFonts w:ascii="GHEA Grapalat" w:hAnsi="GHEA Grapalat" w:cs="Sylfaen"/>
          <w:color w:val="000000" w:themeColor="text1"/>
          <w:sz w:val="20"/>
          <w:u w:val="single"/>
          <w:lang w:val="hy-AM"/>
        </w:rPr>
        <w:tab/>
      </w:r>
    </w:p>
    <w:p w14:paraId="7F0B9B4C" w14:textId="77777777" w:rsidR="0044364E" w:rsidRPr="0051377A" w:rsidRDefault="0044364E" w:rsidP="00DF47DB">
      <w:pPr>
        <w:tabs>
          <w:tab w:val="left" w:pos="360"/>
          <w:tab w:val="left" w:pos="540"/>
        </w:tabs>
        <w:ind w:right="-360"/>
        <w:jc w:val="both"/>
        <w:rPr>
          <w:rFonts w:ascii="GHEA Grapalat" w:hAnsi="GHEA Grapalat" w:cs="Sylfaen"/>
          <w:color w:val="000000" w:themeColor="text1"/>
          <w:sz w:val="20"/>
          <w:u w:val="single"/>
          <w:lang w:val="hy-AM"/>
        </w:rPr>
      </w:pPr>
      <w:r w:rsidRPr="0051377A">
        <w:rPr>
          <w:rFonts w:ascii="GHEA Grapalat" w:hAnsi="GHEA Grapalat" w:cs="Sylfaen"/>
          <w:color w:val="000000" w:themeColor="text1"/>
          <w:sz w:val="12"/>
          <w:szCs w:val="16"/>
          <w:lang w:val="hy-AM"/>
        </w:rPr>
        <w:t xml:space="preserve">                                                                                                պայմանագրի կնքման ամսաթիվը</w:t>
      </w:r>
      <w:r w:rsidRPr="0051377A">
        <w:rPr>
          <w:rFonts w:ascii="GHEA Grapalat" w:hAnsi="GHEA Grapalat" w:cs="Sylfaen"/>
          <w:color w:val="000000" w:themeColor="text1"/>
          <w:sz w:val="12"/>
          <w:szCs w:val="16"/>
          <w:lang w:val="hy-AM"/>
        </w:rPr>
        <w:tab/>
      </w:r>
      <w:r w:rsidRPr="0051377A">
        <w:rPr>
          <w:rFonts w:ascii="GHEA Grapalat" w:hAnsi="GHEA Grapalat" w:cs="Sylfaen"/>
          <w:color w:val="000000" w:themeColor="text1"/>
          <w:sz w:val="12"/>
          <w:szCs w:val="16"/>
          <w:lang w:val="hy-AM"/>
        </w:rPr>
        <w:tab/>
      </w:r>
      <w:r w:rsidRPr="0051377A">
        <w:rPr>
          <w:rFonts w:ascii="GHEA Grapalat" w:hAnsi="GHEA Grapalat" w:cs="Sylfaen"/>
          <w:color w:val="000000" w:themeColor="text1"/>
          <w:sz w:val="12"/>
          <w:szCs w:val="16"/>
          <w:lang w:val="hy-AM"/>
        </w:rPr>
        <w:tab/>
        <w:t xml:space="preserve">                             պայմանագրի համարը</w:t>
      </w:r>
    </w:p>
    <w:p w14:paraId="7B51BE6C" w14:textId="77777777" w:rsidR="0044364E" w:rsidRPr="0051377A" w:rsidRDefault="0044364E" w:rsidP="00DF47DB">
      <w:pPr>
        <w:tabs>
          <w:tab w:val="left" w:pos="360"/>
          <w:tab w:val="left" w:pos="540"/>
        </w:tabs>
        <w:jc w:val="both"/>
        <w:rPr>
          <w:rFonts w:ascii="GHEA Grapalat" w:hAnsi="GHEA Grapalat" w:cs="Sylfaen"/>
          <w:color w:val="000000" w:themeColor="text1"/>
          <w:lang w:val="hy-AM"/>
        </w:rPr>
      </w:pPr>
      <w:r w:rsidRPr="0051377A">
        <w:rPr>
          <w:rFonts w:ascii="GHEA Grapalat" w:hAnsi="GHEA Grapalat" w:cs="Sylfaen"/>
          <w:color w:val="000000" w:themeColor="text1"/>
          <w:sz w:val="20"/>
          <w:szCs w:val="20"/>
          <w:lang w:val="hy-AM"/>
        </w:rPr>
        <w:t>գնման պայմանագրի շրջանակներում Կապալառուն</w:t>
      </w:r>
      <w:r w:rsidRPr="0051377A">
        <w:rPr>
          <w:rFonts w:ascii="GHEA Grapalat" w:hAnsi="GHEA Grapalat" w:cs="Sylfaen"/>
          <w:color w:val="000000" w:themeColor="text1"/>
          <w:lang w:val="hy-AM"/>
        </w:rPr>
        <w:t xml:space="preserve">  </w:t>
      </w:r>
      <w:r w:rsidRPr="0051377A">
        <w:rPr>
          <w:rFonts w:ascii="GHEA Grapalat" w:hAnsi="GHEA Grapalat" w:cs="Sylfaen"/>
          <w:color w:val="000000" w:themeColor="text1"/>
          <w:sz w:val="20"/>
          <w:lang w:val="hy-AM"/>
        </w:rPr>
        <w:t xml:space="preserve">20  թ. </w:t>
      </w:r>
      <w:r w:rsidRPr="0051377A">
        <w:rPr>
          <w:rFonts w:ascii="GHEA Grapalat" w:hAnsi="GHEA Grapalat" w:cs="Sylfaen"/>
          <w:color w:val="000000" w:themeColor="text1"/>
          <w:sz w:val="20"/>
          <w:u w:val="single"/>
          <w:lang w:val="hy-AM"/>
        </w:rPr>
        <w:tab/>
      </w:r>
      <w:r w:rsidRPr="0051377A">
        <w:rPr>
          <w:rFonts w:ascii="GHEA Grapalat" w:hAnsi="GHEA Grapalat" w:cs="Sylfaen"/>
          <w:color w:val="000000" w:themeColor="text1"/>
          <w:sz w:val="20"/>
          <w:u w:val="single"/>
          <w:lang w:val="hy-AM"/>
        </w:rPr>
        <w:tab/>
      </w:r>
      <w:r w:rsidRPr="0051377A">
        <w:rPr>
          <w:rFonts w:ascii="GHEA Grapalat" w:hAnsi="GHEA Grapalat" w:cs="Sylfaen"/>
          <w:color w:val="000000" w:themeColor="text1"/>
          <w:sz w:val="20"/>
          <w:lang w:val="hy-AM"/>
        </w:rPr>
        <w:t xml:space="preserve">-ին </w:t>
      </w:r>
      <w:r w:rsidRPr="0051377A">
        <w:rPr>
          <w:rFonts w:ascii="GHEA Grapalat" w:hAnsi="GHEA Grapalat" w:cs="Sylfaen"/>
          <w:color w:val="000000" w:themeColor="text1"/>
          <w:sz w:val="20"/>
          <w:szCs w:val="20"/>
          <w:lang w:val="hy-AM"/>
        </w:rPr>
        <w:t>հանձնման-ընդունման նպատակով Պատվիրատուին հանձնեց ստորև նշված աշխատանքները.</w:t>
      </w:r>
    </w:p>
    <w:p w14:paraId="0A033358" w14:textId="77777777" w:rsidR="0044364E" w:rsidRPr="0051377A" w:rsidRDefault="0044364E" w:rsidP="00DF47DB">
      <w:pPr>
        <w:tabs>
          <w:tab w:val="left" w:pos="360"/>
          <w:tab w:val="left" w:pos="540"/>
        </w:tabs>
        <w:ind w:left="-540" w:firstLine="180"/>
        <w:jc w:val="both"/>
        <w:rPr>
          <w:rFonts w:ascii="GHEA Grapalat" w:hAnsi="GHEA Grapalat" w:cs="Sylfaen"/>
          <w:color w:val="000000" w:themeColor="text1"/>
          <w:lang w:val="hy-AM"/>
        </w:rPr>
      </w:pPr>
      <w:r w:rsidRPr="0051377A">
        <w:rPr>
          <w:rFonts w:ascii="GHEA Grapalat" w:hAnsi="GHEA Grapalat" w:cs="Sylfaen"/>
          <w:color w:val="000000" w:themeColor="text1"/>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1377A" w:rsidRPr="0051377A" w14:paraId="0FAC7CBF" w14:textId="77777777" w:rsidTr="0021398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7D55F0E" w14:textId="77777777" w:rsidR="0044364E" w:rsidRPr="0051377A" w:rsidRDefault="0044364E" w:rsidP="00DF47DB">
            <w:pPr>
              <w:jc w:val="center"/>
              <w:rPr>
                <w:rFonts w:ascii="GHEA Grapalat" w:hAnsi="GHEA Grapalat" w:cs="Sylfaen"/>
                <w:bCs/>
                <w:color w:val="000000" w:themeColor="text1"/>
                <w:sz w:val="18"/>
                <w:szCs w:val="18"/>
                <w:lang w:val="ru-RU" w:eastAsia="ru-RU"/>
              </w:rPr>
            </w:pPr>
            <w:r w:rsidRPr="0051377A">
              <w:rPr>
                <w:rFonts w:ascii="GHEA Grapalat" w:hAnsi="GHEA Grapalat" w:cs="Sylfaen"/>
                <w:color w:val="000000" w:themeColor="text1"/>
                <w:sz w:val="18"/>
                <w:szCs w:val="18"/>
              </w:rPr>
              <w:t>Աշխատանքի</w:t>
            </w:r>
          </w:p>
        </w:tc>
      </w:tr>
      <w:tr w:rsidR="0051377A" w:rsidRPr="0051377A" w14:paraId="16DF7EC4" w14:textId="77777777" w:rsidTr="0021398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73A6B00"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s="Sylfaen"/>
                <w:color w:val="000000" w:themeColor="text1"/>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727C102"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s="Sylfaen"/>
                <w:color w:val="000000" w:themeColor="text1"/>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B2433AE" w14:textId="77777777" w:rsidR="0044364E" w:rsidRPr="0051377A" w:rsidRDefault="0044364E" w:rsidP="00DF47DB">
            <w:pPr>
              <w:jc w:val="center"/>
              <w:rPr>
                <w:rFonts w:ascii="GHEA Grapalat" w:hAnsi="GHEA Grapalat"/>
                <w:color w:val="000000" w:themeColor="text1"/>
                <w:sz w:val="18"/>
                <w:szCs w:val="18"/>
              </w:rPr>
            </w:pPr>
            <w:r w:rsidRPr="0051377A">
              <w:rPr>
                <w:rFonts w:ascii="GHEA Grapalat" w:hAnsi="GHEA Grapalat" w:cs="Sylfaen"/>
                <w:color w:val="000000" w:themeColor="text1"/>
                <w:sz w:val="18"/>
                <w:szCs w:val="18"/>
              </w:rPr>
              <w:t>քանակը</w:t>
            </w:r>
            <w:r w:rsidRPr="0051377A">
              <w:rPr>
                <w:rFonts w:ascii="GHEA Grapalat" w:hAnsi="GHEA Grapalat"/>
                <w:color w:val="000000" w:themeColor="text1"/>
                <w:sz w:val="18"/>
                <w:szCs w:val="18"/>
              </w:rPr>
              <w:t xml:space="preserve"> (</w:t>
            </w:r>
            <w:r w:rsidRPr="0051377A">
              <w:rPr>
                <w:rFonts w:ascii="GHEA Grapalat" w:hAnsi="GHEA Grapalat" w:cs="Sylfaen"/>
                <w:color w:val="000000" w:themeColor="text1"/>
                <w:sz w:val="18"/>
                <w:szCs w:val="18"/>
              </w:rPr>
              <w:t>փաստացի</w:t>
            </w:r>
            <w:r w:rsidRPr="0051377A">
              <w:rPr>
                <w:rFonts w:ascii="GHEA Grapalat" w:hAnsi="GHEA Grapalat"/>
                <w:color w:val="000000" w:themeColor="text1"/>
                <w:sz w:val="18"/>
                <w:szCs w:val="18"/>
              </w:rPr>
              <w:t>)</w:t>
            </w:r>
          </w:p>
        </w:tc>
      </w:tr>
      <w:tr w:rsidR="0051377A" w:rsidRPr="0051377A" w14:paraId="286B9614" w14:textId="77777777" w:rsidTr="00213985">
        <w:trPr>
          <w:trHeight w:val="273"/>
        </w:trPr>
        <w:tc>
          <w:tcPr>
            <w:tcW w:w="3852" w:type="dxa"/>
            <w:tcBorders>
              <w:top w:val="single" w:sz="4" w:space="0" w:color="000000"/>
              <w:left w:val="single" w:sz="4" w:space="0" w:color="000000"/>
              <w:bottom w:val="single" w:sz="4" w:space="0" w:color="000000"/>
              <w:right w:val="single" w:sz="4" w:space="0" w:color="000000"/>
            </w:tcBorders>
          </w:tcPr>
          <w:p w14:paraId="170EF5E7" w14:textId="77777777" w:rsidR="0044364E" w:rsidRPr="0051377A" w:rsidRDefault="0044364E" w:rsidP="00DF47DB">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3FC6A72" w14:textId="77777777" w:rsidR="0044364E" w:rsidRPr="0051377A" w:rsidRDefault="0044364E" w:rsidP="00DF47DB">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8C74D9" w14:textId="77777777" w:rsidR="0044364E" w:rsidRPr="0051377A" w:rsidRDefault="0044364E" w:rsidP="00DF47DB">
            <w:pPr>
              <w:rPr>
                <w:rFonts w:ascii="GHEA Grapalat" w:hAnsi="GHEA Grapalat" w:cs="Sylfaen"/>
                <w:color w:val="000000" w:themeColor="text1"/>
                <w:sz w:val="18"/>
                <w:szCs w:val="18"/>
                <w:lang w:val="ru-RU" w:eastAsia="ru-RU"/>
              </w:rPr>
            </w:pPr>
          </w:p>
        </w:tc>
      </w:tr>
      <w:tr w:rsidR="0044364E" w:rsidRPr="0051377A" w14:paraId="687FB618" w14:textId="77777777" w:rsidTr="00213985">
        <w:trPr>
          <w:trHeight w:val="273"/>
        </w:trPr>
        <w:tc>
          <w:tcPr>
            <w:tcW w:w="3852" w:type="dxa"/>
            <w:tcBorders>
              <w:top w:val="single" w:sz="4" w:space="0" w:color="000000"/>
              <w:left w:val="single" w:sz="4" w:space="0" w:color="000000"/>
              <w:bottom w:val="single" w:sz="4" w:space="0" w:color="000000"/>
              <w:right w:val="single" w:sz="4" w:space="0" w:color="000000"/>
            </w:tcBorders>
          </w:tcPr>
          <w:p w14:paraId="426950D0" w14:textId="77777777" w:rsidR="0044364E" w:rsidRPr="0051377A" w:rsidRDefault="0044364E" w:rsidP="00DF47DB">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D4E0358" w14:textId="77777777" w:rsidR="0044364E" w:rsidRPr="0051377A" w:rsidRDefault="0044364E" w:rsidP="00DF47DB">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4E32143" w14:textId="77777777" w:rsidR="0044364E" w:rsidRPr="0051377A" w:rsidRDefault="0044364E" w:rsidP="00DF47DB">
            <w:pPr>
              <w:rPr>
                <w:rFonts w:ascii="GHEA Grapalat" w:hAnsi="GHEA Grapalat" w:cs="Sylfaen"/>
                <w:color w:val="000000" w:themeColor="text1"/>
                <w:sz w:val="18"/>
                <w:szCs w:val="18"/>
                <w:lang w:val="ru-RU" w:eastAsia="ru-RU"/>
              </w:rPr>
            </w:pPr>
          </w:p>
        </w:tc>
      </w:tr>
    </w:tbl>
    <w:p w14:paraId="06799DC0" w14:textId="77777777" w:rsidR="0044364E" w:rsidRPr="0051377A" w:rsidRDefault="0044364E" w:rsidP="00DF47DB">
      <w:pPr>
        <w:tabs>
          <w:tab w:val="left" w:pos="360"/>
          <w:tab w:val="left" w:pos="540"/>
        </w:tabs>
        <w:jc w:val="both"/>
        <w:rPr>
          <w:rFonts w:ascii="GHEA Grapalat" w:hAnsi="GHEA Grapalat" w:cs="Sylfaen"/>
          <w:color w:val="000000" w:themeColor="text1"/>
          <w:lang w:eastAsia="ru-RU"/>
        </w:rPr>
      </w:pPr>
    </w:p>
    <w:p w14:paraId="02A578DD" w14:textId="77777777" w:rsidR="0044364E" w:rsidRPr="0051377A" w:rsidRDefault="0044364E" w:rsidP="00DF47DB">
      <w:pPr>
        <w:tabs>
          <w:tab w:val="left" w:pos="360"/>
          <w:tab w:val="left" w:pos="540"/>
        </w:tabs>
        <w:jc w:val="both"/>
        <w:rPr>
          <w:rFonts w:ascii="GHEA Grapalat" w:hAnsi="GHEA Grapalat" w:cs="Sylfaen"/>
          <w:color w:val="000000" w:themeColor="text1"/>
        </w:rPr>
      </w:pPr>
    </w:p>
    <w:p w14:paraId="211A6CE9" w14:textId="77777777" w:rsidR="0044364E" w:rsidRPr="0051377A" w:rsidRDefault="0044364E" w:rsidP="00DF47DB">
      <w:pPr>
        <w:tabs>
          <w:tab w:val="left" w:pos="360"/>
          <w:tab w:val="left" w:pos="540"/>
        </w:tabs>
        <w:jc w:val="both"/>
        <w:rPr>
          <w:rFonts w:ascii="GHEA Grapalat" w:hAnsi="GHEA Grapalat" w:cs="Sylfaen"/>
          <w:color w:val="000000" w:themeColor="text1"/>
          <w:lang w:val="hy-AM"/>
        </w:rPr>
      </w:pPr>
    </w:p>
    <w:p w14:paraId="0DD0EA16" w14:textId="77777777" w:rsidR="0044364E" w:rsidRPr="0051377A" w:rsidRDefault="0044364E" w:rsidP="00DF47DB">
      <w:pPr>
        <w:tabs>
          <w:tab w:val="left" w:pos="360"/>
          <w:tab w:val="left" w:pos="540"/>
        </w:tabs>
        <w:jc w:val="both"/>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Սույն ակտը կազմված է 2 օրինակից, յուրաքանչյուր կողմին տրամադրվում է մեկական օրինակ:</w:t>
      </w:r>
    </w:p>
    <w:p w14:paraId="22B10464" w14:textId="77777777" w:rsidR="0044364E" w:rsidRPr="0051377A" w:rsidRDefault="0044364E" w:rsidP="00DF47DB">
      <w:pPr>
        <w:tabs>
          <w:tab w:val="left" w:pos="360"/>
          <w:tab w:val="left" w:pos="540"/>
        </w:tabs>
        <w:rPr>
          <w:rFonts w:ascii="GHEA Grapalat" w:hAnsi="GHEA Grapalat" w:cs="Sylfaen"/>
          <w:color w:val="000000" w:themeColor="text1"/>
          <w:sz w:val="22"/>
          <w:szCs w:val="22"/>
          <w:lang w:val="hy-AM"/>
        </w:rPr>
      </w:pPr>
    </w:p>
    <w:p w14:paraId="7C024538" w14:textId="77777777" w:rsidR="0044364E" w:rsidRPr="0051377A" w:rsidRDefault="0044364E" w:rsidP="00DF47DB">
      <w:pPr>
        <w:jc w:val="center"/>
        <w:rPr>
          <w:rFonts w:ascii="GHEA Grapalat" w:hAnsi="GHEA Grapalat" w:cs="Sylfaen"/>
          <w:color w:val="000000" w:themeColor="text1"/>
          <w:sz w:val="22"/>
          <w:szCs w:val="22"/>
          <w:lang w:val="hy-AM"/>
        </w:rPr>
      </w:pPr>
    </w:p>
    <w:p w14:paraId="7E266DD3" w14:textId="77777777" w:rsidR="0044364E" w:rsidRPr="0051377A" w:rsidRDefault="0044364E" w:rsidP="00DF47DB">
      <w:pPr>
        <w:jc w:val="center"/>
        <w:rPr>
          <w:rFonts w:ascii="GHEA Grapalat" w:hAnsi="GHEA Grapalat" w:cs="Sylfaen"/>
          <w:color w:val="000000" w:themeColor="text1"/>
          <w:sz w:val="14"/>
          <w:szCs w:val="14"/>
          <w:lang w:val="hy-AM"/>
        </w:rPr>
      </w:pPr>
    </w:p>
    <w:p w14:paraId="23503ADB" w14:textId="77777777" w:rsidR="0044364E" w:rsidRPr="0051377A" w:rsidRDefault="0044364E" w:rsidP="00DF47DB">
      <w:pPr>
        <w:jc w:val="center"/>
        <w:rPr>
          <w:rFonts w:ascii="GHEA Grapalat" w:hAnsi="GHEA Grapalat" w:cs="Sylfaen"/>
          <w:color w:val="000000" w:themeColor="text1"/>
          <w:sz w:val="22"/>
          <w:szCs w:val="22"/>
          <w:lang w:val="hy-AM"/>
        </w:rPr>
      </w:pPr>
    </w:p>
    <w:p w14:paraId="57EE9922" w14:textId="77777777" w:rsidR="0044364E" w:rsidRPr="0051377A" w:rsidRDefault="0044364E" w:rsidP="00DF47DB">
      <w:pPr>
        <w:jc w:val="center"/>
        <w:rPr>
          <w:rFonts w:ascii="GHEA Grapalat" w:hAnsi="GHEA Grapalat" w:cs="Sylfaen"/>
          <w:color w:val="000000" w:themeColor="text1"/>
          <w:sz w:val="22"/>
          <w:szCs w:val="22"/>
          <w:lang w:val="hy-AM"/>
        </w:rPr>
      </w:pPr>
      <w:r w:rsidRPr="0051377A">
        <w:rPr>
          <w:rFonts w:ascii="GHEA Grapalat" w:hAnsi="GHEA Grapalat" w:cs="Sylfaen"/>
          <w:color w:val="000000" w:themeColor="text1"/>
          <w:sz w:val="22"/>
          <w:szCs w:val="22"/>
          <w:lang w:val="hy-AM"/>
        </w:rPr>
        <w:t>ԿՈՂՄԵՐԸ</w:t>
      </w:r>
    </w:p>
    <w:p w14:paraId="77758251" w14:textId="77777777" w:rsidR="0044364E" w:rsidRPr="0051377A" w:rsidRDefault="0044364E" w:rsidP="00DF47DB">
      <w:pPr>
        <w:jc w:val="center"/>
        <w:rPr>
          <w:rFonts w:ascii="GHEA Grapalat" w:hAnsi="GHEA Grapalat" w:cs="Sylfaen"/>
          <w:color w:val="000000" w:themeColor="text1"/>
          <w:sz w:val="22"/>
          <w:szCs w:val="22"/>
          <w:lang w:val="hy-AM"/>
        </w:rPr>
      </w:pPr>
    </w:p>
    <w:p w14:paraId="72155CE0" w14:textId="77777777" w:rsidR="0044364E" w:rsidRPr="0051377A" w:rsidRDefault="0044364E" w:rsidP="00DF47DB">
      <w:pPr>
        <w:tabs>
          <w:tab w:val="left" w:pos="360"/>
          <w:tab w:val="left" w:pos="540"/>
        </w:tabs>
        <w:rPr>
          <w:rFonts w:ascii="GHEA Grapalat" w:hAnsi="GHEA Grapalat" w:cs="Sylfaen"/>
          <w:color w:val="000000" w:themeColor="text1"/>
          <w:sz w:val="22"/>
          <w:szCs w:val="22"/>
          <w:lang w:val="hy-AM"/>
        </w:rPr>
      </w:pPr>
    </w:p>
    <w:p w14:paraId="3898FC87" w14:textId="77777777" w:rsidR="0044364E" w:rsidRPr="0051377A" w:rsidRDefault="0044364E" w:rsidP="00DF47DB">
      <w:pPr>
        <w:tabs>
          <w:tab w:val="left" w:pos="360"/>
          <w:tab w:val="left" w:pos="540"/>
        </w:tabs>
        <w:rPr>
          <w:rFonts w:ascii="GHEA Grapalat" w:hAnsi="GHEA Grapalat" w:cs="Sylfaen"/>
          <w:color w:val="000000" w:themeColor="text1"/>
          <w:sz w:val="22"/>
          <w:szCs w:val="22"/>
          <w:lang w:val="hy-AM"/>
        </w:rPr>
      </w:pPr>
    </w:p>
    <w:tbl>
      <w:tblPr>
        <w:tblW w:w="0" w:type="auto"/>
        <w:tblLook w:val="00A0" w:firstRow="1" w:lastRow="0" w:firstColumn="1" w:lastColumn="0" w:noHBand="0" w:noVBand="0"/>
      </w:tblPr>
      <w:tblGrid>
        <w:gridCol w:w="4785"/>
        <w:gridCol w:w="5223"/>
      </w:tblGrid>
      <w:tr w:rsidR="0051377A" w:rsidRPr="0051377A" w14:paraId="285BD68B" w14:textId="77777777" w:rsidTr="00213985">
        <w:tc>
          <w:tcPr>
            <w:tcW w:w="4785" w:type="dxa"/>
          </w:tcPr>
          <w:p w14:paraId="601CAA52" w14:textId="77777777" w:rsidR="0044364E" w:rsidRPr="0051377A" w:rsidRDefault="0044364E" w:rsidP="00DF47DB">
            <w:pPr>
              <w:tabs>
                <w:tab w:val="left" w:pos="360"/>
                <w:tab w:val="left" w:pos="540"/>
              </w:tabs>
              <w:jc w:val="center"/>
              <w:rPr>
                <w:rFonts w:ascii="GHEA Grapalat" w:hAnsi="GHEA Grapalat" w:cs="Sylfaen"/>
                <w:b/>
                <w:bCs/>
                <w:color w:val="000000" w:themeColor="text1"/>
                <w:sz w:val="22"/>
                <w:szCs w:val="22"/>
                <w:lang w:val="hy-AM" w:eastAsia="ru-RU"/>
              </w:rPr>
            </w:pPr>
            <w:r w:rsidRPr="0051377A">
              <w:rPr>
                <w:rFonts w:ascii="GHEA Grapalat" w:hAnsi="GHEA Grapalat" w:cs="Sylfaen"/>
                <w:b/>
                <w:bCs/>
                <w:color w:val="000000" w:themeColor="text1"/>
                <w:sz w:val="22"/>
                <w:szCs w:val="22"/>
                <w:lang w:val="hy-AM"/>
              </w:rPr>
              <w:t>Հանձնեց</w:t>
            </w:r>
          </w:p>
        </w:tc>
        <w:tc>
          <w:tcPr>
            <w:tcW w:w="5223" w:type="dxa"/>
          </w:tcPr>
          <w:p w14:paraId="46BEFF7A" w14:textId="77777777" w:rsidR="0044364E" w:rsidRPr="0051377A" w:rsidRDefault="0044364E" w:rsidP="00DF47DB">
            <w:pPr>
              <w:tabs>
                <w:tab w:val="left" w:pos="360"/>
                <w:tab w:val="left" w:pos="540"/>
              </w:tabs>
              <w:jc w:val="center"/>
              <w:rPr>
                <w:rFonts w:ascii="GHEA Grapalat" w:hAnsi="GHEA Grapalat" w:cs="Sylfaen"/>
                <w:b/>
                <w:bCs/>
                <w:color w:val="000000" w:themeColor="text1"/>
                <w:sz w:val="22"/>
                <w:szCs w:val="22"/>
                <w:lang w:val="hy-AM" w:eastAsia="ru-RU"/>
              </w:rPr>
            </w:pPr>
            <w:r w:rsidRPr="0051377A">
              <w:rPr>
                <w:rFonts w:ascii="GHEA Grapalat" w:hAnsi="GHEA Grapalat" w:cs="Sylfaen"/>
                <w:b/>
                <w:bCs/>
                <w:color w:val="000000" w:themeColor="text1"/>
                <w:sz w:val="22"/>
                <w:szCs w:val="22"/>
                <w:lang w:val="hy-AM"/>
              </w:rPr>
              <w:t xml:space="preserve">        Ընդունեց</w:t>
            </w:r>
          </w:p>
        </w:tc>
      </w:tr>
    </w:tbl>
    <w:p w14:paraId="66426990" w14:textId="77777777" w:rsidR="0044364E" w:rsidRPr="0051377A" w:rsidRDefault="0044364E" w:rsidP="00DF47DB">
      <w:pPr>
        <w:tabs>
          <w:tab w:val="left" w:pos="360"/>
          <w:tab w:val="left" w:pos="540"/>
        </w:tabs>
        <w:rPr>
          <w:rFonts w:ascii="GHEA Grapalat" w:hAnsi="GHEA Grapalat" w:cs="Sylfaen"/>
          <w:color w:val="000000" w:themeColor="text1"/>
          <w:sz w:val="20"/>
          <w:szCs w:val="20"/>
          <w:lang w:val="hy-AM" w:eastAsia="ru-RU"/>
        </w:rPr>
      </w:pPr>
      <w:r w:rsidRPr="0051377A">
        <w:rPr>
          <w:rFonts w:ascii="GHEA Grapalat" w:hAnsi="GHEA Grapalat" w:cs="Sylfaen"/>
          <w:color w:val="000000" w:themeColor="text1"/>
          <w:sz w:val="20"/>
          <w:szCs w:val="20"/>
          <w:lang w:val="hy-AM" w:eastAsia="ru-RU"/>
        </w:rPr>
        <w:t xml:space="preserve">                                                                                                  հայտը նախագծած ներկայացուցիչ`</w:t>
      </w:r>
    </w:p>
    <w:p w14:paraId="1CD895B4" w14:textId="77777777" w:rsidR="0044364E" w:rsidRPr="0051377A" w:rsidRDefault="0044364E" w:rsidP="00DF47DB">
      <w:pPr>
        <w:tabs>
          <w:tab w:val="left" w:pos="360"/>
          <w:tab w:val="left" w:pos="540"/>
        </w:tabs>
        <w:rPr>
          <w:rFonts w:ascii="GHEA Grapalat" w:hAnsi="GHEA Grapalat" w:cs="Sylfaen"/>
          <w:color w:val="000000" w:themeColor="text1"/>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1377A" w:rsidRPr="0051377A" w14:paraId="2703B6EE" w14:textId="77777777" w:rsidTr="00213985">
        <w:trPr>
          <w:tblCellSpacing w:w="7" w:type="dxa"/>
          <w:jc w:val="center"/>
        </w:trPr>
        <w:tc>
          <w:tcPr>
            <w:tcW w:w="0" w:type="auto"/>
            <w:vAlign w:val="center"/>
          </w:tcPr>
          <w:p w14:paraId="3BF3CC71" w14:textId="77777777" w:rsidR="0044364E" w:rsidRPr="0051377A" w:rsidRDefault="0044364E" w:rsidP="00DF47DB">
            <w:pPr>
              <w:jc w:val="center"/>
              <w:rPr>
                <w:rFonts w:ascii="GHEA Grapalat" w:hAnsi="GHEA Grapalat" w:cs="GHEA Grapalat"/>
                <w:color w:val="000000" w:themeColor="text1"/>
                <w:sz w:val="21"/>
                <w:szCs w:val="21"/>
                <w:lang w:val="ru-RU" w:eastAsia="ru-RU"/>
              </w:rPr>
            </w:pPr>
            <w:r w:rsidRPr="0051377A">
              <w:rPr>
                <w:rFonts w:ascii="GHEA Grapalat" w:hAnsi="GHEA Grapalat" w:cs="GHEA Grapalat"/>
                <w:color w:val="000000" w:themeColor="text1"/>
                <w:sz w:val="21"/>
                <w:szCs w:val="21"/>
              </w:rPr>
              <w:t xml:space="preserve">___________________________ </w:t>
            </w:r>
          </w:p>
          <w:p w14:paraId="12F6F1C8" w14:textId="77777777" w:rsidR="0044364E" w:rsidRPr="0051377A" w:rsidRDefault="0044364E" w:rsidP="00DF47DB">
            <w:pPr>
              <w:jc w:val="center"/>
              <w:rPr>
                <w:rFonts w:ascii="GHEA Grapalat" w:hAnsi="GHEA Grapalat" w:cs="GHEA Grapalat"/>
                <w:color w:val="000000" w:themeColor="text1"/>
                <w:sz w:val="21"/>
                <w:szCs w:val="21"/>
                <w:lang w:val="ru-RU" w:eastAsia="ru-RU"/>
              </w:rPr>
            </w:pPr>
            <w:r w:rsidRPr="0051377A">
              <w:rPr>
                <w:rFonts w:ascii="GHEA Grapalat" w:hAnsi="GHEA Grapalat" w:cs="GHEA Grapalat"/>
                <w:color w:val="000000" w:themeColor="text1"/>
                <w:sz w:val="15"/>
                <w:szCs w:val="15"/>
              </w:rPr>
              <w:t>ազգանուն, անուն</w:t>
            </w:r>
          </w:p>
        </w:tc>
        <w:tc>
          <w:tcPr>
            <w:tcW w:w="0" w:type="auto"/>
            <w:vAlign w:val="center"/>
          </w:tcPr>
          <w:p w14:paraId="26A63A42" w14:textId="77777777" w:rsidR="0044364E" w:rsidRPr="0051377A" w:rsidRDefault="0044364E" w:rsidP="00DF47DB">
            <w:pPr>
              <w:jc w:val="center"/>
              <w:rPr>
                <w:rFonts w:ascii="GHEA Grapalat" w:hAnsi="GHEA Grapalat" w:cs="GHEA Grapalat"/>
                <w:color w:val="000000" w:themeColor="text1"/>
                <w:sz w:val="21"/>
                <w:szCs w:val="21"/>
                <w:lang w:val="ru-RU" w:eastAsia="ru-RU"/>
              </w:rPr>
            </w:pPr>
            <w:r w:rsidRPr="0051377A">
              <w:rPr>
                <w:rFonts w:ascii="GHEA Grapalat" w:hAnsi="GHEA Grapalat" w:cs="GHEA Grapalat"/>
                <w:color w:val="000000" w:themeColor="text1"/>
                <w:sz w:val="21"/>
                <w:szCs w:val="21"/>
              </w:rPr>
              <w:t>___________________________</w:t>
            </w:r>
          </w:p>
          <w:p w14:paraId="5215BD15" w14:textId="77777777" w:rsidR="0044364E" w:rsidRPr="0051377A" w:rsidRDefault="0044364E" w:rsidP="00DF47DB">
            <w:pPr>
              <w:jc w:val="center"/>
              <w:rPr>
                <w:rFonts w:ascii="GHEA Grapalat" w:hAnsi="GHEA Grapalat" w:cs="GHEA Grapalat"/>
                <w:color w:val="000000" w:themeColor="text1"/>
                <w:sz w:val="21"/>
                <w:szCs w:val="21"/>
                <w:lang w:val="ru-RU" w:eastAsia="ru-RU"/>
              </w:rPr>
            </w:pPr>
            <w:r w:rsidRPr="0051377A">
              <w:rPr>
                <w:rFonts w:ascii="GHEA Grapalat" w:hAnsi="GHEA Grapalat" w:cs="GHEA Grapalat"/>
                <w:color w:val="000000" w:themeColor="text1"/>
                <w:sz w:val="15"/>
                <w:szCs w:val="15"/>
              </w:rPr>
              <w:t>ազգանուն, անուն</w:t>
            </w:r>
          </w:p>
        </w:tc>
      </w:tr>
      <w:tr w:rsidR="0044364E" w:rsidRPr="0051377A" w14:paraId="3A1F7D0B" w14:textId="77777777" w:rsidTr="00213985">
        <w:trPr>
          <w:tblCellSpacing w:w="7" w:type="dxa"/>
          <w:jc w:val="center"/>
        </w:trPr>
        <w:tc>
          <w:tcPr>
            <w:tcW w:w="0" w:type="auto"/>
            <w:vAlign w:val="center"/>
          </w:tcPr>
          <w:p w14:paraId="548D9C4E" w14:textId="77777777" w:rsidR="0044364E" w:rsidRPr="0051377A" w:rsidRDefault="0044364E" w:rsidP="00DF47DB">
            <w:pPr>
              <w:jc w:val="center"/>
              <w:rPr>
                <w:rFonts w:ascii="GHEA Grapalat" w:hAnsi="GHEA Grapalat" w:cs="GHEA Grapalat"/>
                <w:color w:val="000000" w:themeColor="text1"/>
                <w:sz w:val="21"/>
                <w:szCs w:val="21"/>
                <w:lang w:val="ru-RU" w:eastAsia="ru-RU"/>
              </w:rPr>
            </w:pPr>
            <w:r w:rsidRPr="0051377A">
              <w:rPr>
                <w:rFonts w:ascii="GHEA Grapalat" w:hAnsi="GHEA Grapalat" w:cs="GHEA Grapalat"/>
                <w:color w:val="000000" w:themeColor="text1"/>
                <w:sz w:val="21"/>
                <w:szCs w:val="21"/>
              </w:rPr>
              <w:t xml:space="preserve">___________________________ </w:t>
            </w:r>
          </w:p>
          <w:p w14:paraId="57B23FFD" w14:textId="77777777" w:rsidR="0044364E" w:rsidRPr="0051377A" w:rsidRDefault="0044364E" w:rsidP="00DF47DB">
            <w:pPr>
              <w:jc w:val="center"/>
              <w:rPr>
                <w:rFonts w:ascii="GHEA Grapalat" w:hAnsi="GHEA Grapalat" w:cs="GHEA Grapalat"/>
                <w:color w:val="000000" w:themeColor="text1"/>
                <w:sz w:val="21"/>
                <w:szCs w:val="21"/>
                <w:lang w:val="ru-RU" w:eastAsia="ru-RU"/>
              </w:rPr>
            </w:pPr>
            <w:r w:rsidRPr="0051377A">
              <w:rPr>
                <w:rFonts w:ascii="GHEA Grapalat" w:hAnsi="GHEA Grapalat" w:cs="GHEA Grapalat"/>
                <w:color w:val="000000" w:themeColor="text1"/>
                <w:sz w:val="15"/>
                <w:szCs w:val="15"/>
              </w:rPr>
              <w:t>ստորագրություն</w:t>
            </w:r>
          </w:p>
        </w:tc>
        <w:tc>
          <w:tcPr>
            <w:tcW w:w="0" w:type="auto"/>
            <w:vAlign w:val="center"/>
          </w:tcPr>
          <w:p w14:paraId="6C4DBD13" w14:textId="77777777" w:rsidR="0044364E" w:rsidRPr="0051377A" w:rsidRDefault="0044364E" w:rsidP="00DF47DB">
            <w:pPr>
              <w:jc w:val="center"/>
              <w:rPr>
                <w:rFonts w:ascii="GHEA Grapalat" w:hAnsi="GHEA Grapalat" w:cs="GHEA Grapalat"/>
                <w:color w:val="000000" w:themeColor="text1"/>
                <w:sz w:val="21"/>
                <w:szCs w:val="21"/>
                <w:lang w:val="ru-RU" w:eastAsia="ru-RU"/>
              </w:rPr>
            </w:pPr>
            <w:r w:rsidRPr="0051377A">
              <w:rPr>
                <w:rFonts w:ascii="GHEA Grapalat" w:hAnsi="GHEA Grapalat" w:cs="GHEA Grapalat"/>
                <w:color w:val="000000" w:themeColor="text1"/>
                <w:sz w:val="21"/>
                <w:szCs w:val="21"/>
              </w:rPr>
              <w:t>___________________________</w:t>
            </w:r>
          </w:p>
          <w:p w14:paraId="7D5B7EE1" w14:textId="77777777" w:rsidR="0044364E" w:rsidRPr="0051377A" w:rsidRDefault="0044364E" w:rsidP="00DF47DB">
            <w:pPr>
              <w:jc w:val="center"/>
              <w:rPr>
                <w:rFonts w:ascii="GHEA Grapalat" w:hAnsi="GHEA Grapalat" w:cs="GHEA Grapalat"/>
                <w:color w:val="000000" w:themeColor="text1"/>
                <w:sz w:val="21"/>
                <w:szCs w:val="21"/>
                <w:lang w:val="ru-RU" w:eastAsia="ru-RU"/>
              </w:rPr>
            </w:pPr>
            <w:r w:rsidRPr="0051377A">
              <w:rPr>
                <w:rFonts w:ascii="GHEA Grapalat" w:hAnsi="GHEA Grapalat" w:cs="GHEA Grapalat"/>
                <w:color w:val="000000" w:themeColor="text1"/>
                <w:sz w:val="15"/>
                <w:szCs w:val="15"/>
              </w:rPr>
              <w:t>ստորագրություն</w:t>
            </w:r>
          </w:p>
        </w:tc>
      </w:tr>
    </w:tbl>
    <w:p w14:paraId="650CD9D9" w14:textId="77777777" w:rsidR="0044364E" w:rsidRPr="0051377A" w:rsidRDefault="0044364E" w:rsidP="00DF47DB">
      <w:pPr>
        <w:tabs>
          <w:tab w:val="left" w:pos="360"/>
          <w:tab w:val="left" w:pos="540"/>
        </w:tabs>
        <w:jc w:val="center"/>
        <w:rPr>
          <w:rFonts w:ascii="Sylfaen" w:hAnsi="Sylfaen" w:cs="Sylfaen"/>
          <w:b/>
          <w:bCs/>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44364E" w:rsidRPr="0051377A" w14:paraId="42184F3A" w14:textId="77777777" w:rsidTr="00213985">
        <w:trPr>
          <w:tblCellSpacing w:w="7" w:type="dxa"/>
          <w:jc w:val="center"/>
        </w:trPr>
        <w:tc>
          <w:tcPr>
            <w:tcW w:w="0" w:type="auto"/>
            <w:vAlign w:val="center"/>
          </w:tcPr>
          <w:p w14:paraId="390E4548" w14:textId="77777777" w:rsidR="0044364E" w:rsidRPr="0051377A" w:rsidRDefault="0044364E" w:rsidP="00DF47DB">
            <w:pPr>
              <w:rPr>
                <w:rFonts w:ascii="GHEA Grapalat" w:hAnsi="GHEA Grapalat" w:cs="GHEA Grapalat"/>
                <w:color w:val="000000" w:themeColor="text1"/>
                <w:sz w:val="21"/>
                <w:szCs w:val="21"/>
              </w:rPr>
            </w:pPr>
            <w:r w:rsidRPr="0051377A">
              <w:rPr>
                <w:rFonts w:ascii="GHEA Grapalat" w:hAnsi="GHEA Grapalat" w:cs="GHEA Grapalat"/>
                <w:color w:val="000000" w:themeColor="text1"/>
                <w:sz w:val="21"/>
                <w:szCs w:val="21"/>
              </w:rPr>
              <w:t xml:space="preserve">                              </w:t>
            </w:r>
          </w:p>
        </w:tc>
        <w:tc>
          <w:tcPr>
            <w:tcW w:w="0" w:type="auto"/>
            <w:vAlign w:val="center"/>
          </w:tcPr>
          <w:p w14:paraId="7384A0C3" w14:textId="77777777" w:rsidR="0044364E" w:rsidRPr="0051377A" w:rsidRDefault="0044364E" w:rsidP="00DF47DB">
            <w:pPr>
              <w:rPr>
                <w:rFonts w:ascii="GHEA Grapalat" w:hAnsi="GHEA Grapalat" w:cs="GHEA Grapalat"/>
                <w:color w:val="000000" w:themeColor="text1"/>
                <w:sz w:val="21"/>
                <w:szCs w:val="21"/>
              </w:rPr>
            </w:pPr>
          </w:p>
        </w:tc>
      </w:tr>
    </w:tbl>
    <w:p w14:paraId="39A43D9C" w14:textId="77777777" w:rsidR="0044364E" w:rsidRPr="0051377A" w:rsidRDefault="0044364E" w:rsidP="00DF47DB">
      <w:pPr>
        <w:tabs>
          <w:tab w:val="left" w:pos="2268"/>
        </w:tabs>
        <w:ind w:left="-284" w:firstLine="284"/>
        <w:jc w:val="right"/>
        <w:rPr>
          <w:rFonts w:ascii="GHEA Grapalat" w:hAnsi="GHEA Grapalat"/>
          <w:color w:val="000000" w:themeColor="text1"/>
        </w:rPr>
      </w:pPr>
    </w:p>
    <w:p w14:paraId="6CDC65D5" w14:textId="77777777" w:rsidR="0044364E" w:rsidRPr="0051377A" w:rsidRDefault="0044364E" w:rsidP="00DF47DB">
      <w:pPr>
        <w:tabs>
          <w:tab w:val="left" w:pos="2268"/>
        </w:tabs>
        <w:ind w:left="-284" w:firstLine="284"/>
        <w:jc w:val="right"/>
        <w:rPr>
          <w:rFonts w:ascii="GHEA Grapalat" w:hAnsi="GHEA Grapalat"/>
          <w:color w:val="000000" w:themeColor="text1"/>
        </w:rPr>
      </w:pPr>
    </w:p>
    <w:p w14:paraId="5E3B8640" w14:textId="77777777" w:rsidR="0044364E" w:rsidRPr="0051377A" w:rsidRDefault="0044364E" w:rsidP="00DF47DB">
      <w:pPr>
        <w:tabs>
          <w:tab w:val="left" w:pos="2268"/>
        </w:tabs>
        <w:ind w:left="-284" w:firstLine="284"/>
        <w:jc w:val="right"/>
        <w:rPr>
          <w:rFonts w:ascii="GHEA Grapalat" w:hAnsi="GHEA Grapalat"/>
          <w:color w:val="000000" w:themeColor="text1"/>
        </w:rPr>
      </w:pPr>
    </w:p>
    <w:p w14:paraId="2C9A386B" w14:textId="77777777" w:rsidR="0044364E" w:rsidRPr="0051377A" w:rsidRDefault="0044364E" w:rsidP="00DF47DB">
      <w:pPr>
        <w:tabs>
          <w:tab w:val="left" w:pos="2268"/>
        </w:tabs>
        <w:ind w:left="-284" w:firstLine="284"/>
        <w:jc w:val="right"/>
        <w:rPr>
          <w:rFonts w:ascii="GHEA Grapalat" w:hAnsi="GHEA Grapalat"/>
          <w:color w:val="000000" w:themeColor="text1"/>
        </w:rPr>
      </w:pPr>
    </w:p>
    <w:p w14:paraId="33731B51" w14:textId="77777777" w:rsidR="0044364E" w:rsidRPr="0051377A" w:rsidRDefault="0044364E" w:rsidP="00DF47DB">
      <w:pPr>
        <w:tabs>
          <w:tab w:val="left" w:pos="2268"/>
        </w:tabs>
        <w:ind w:left="-284" w:firstLine="284"/>
        <w:jc w:val="right"/>
        <w:rPr>
          <w:rFonts w:ascii="GHEA Grapalat" w:hAnsi="GHEA Grapalat"/>
          <w:color w:val="000000" w:themeColor="text1"/>
        </w:rPr>
      </w:pPr>
    </w:p>
    <w:p w14:paraId="61EBBFFA" w14:textId="77777777" w:rsidR="0044364E" w:rsidRPr="0051377A" w:rsidRDefault="0044364E" w:rsidP="00DF47DB">
      <w:pPr>
        <w:ind w:left="-142" w:firstLine="142"/>
        <w:jc w:val="center"/>
        <w:rPr>
          <w:rFonts w:ascii="GHEA Grapalat" w:hAnsi="GHEA Grapalat" w:cs="Sylfaen"/>
          <w:b/>
          <w:color w:val="000000" w:themeColor="text1"/>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4364E" w:rsidRPr="0051377A" w14:paraId="6685F7AC" w14:textId="77777777" w:rsidTr="00213985">
        <w:trPr>
          <w:tblCellSpacing w:w="7" w:type="dxa"/>
          <w:jc w:val="center"/>
        </w:trPr>
        <w:tc>
          <w:tcPr>
            <w:tcW w:w="0" w:type="auto"/>
            <w:vAlign w:val="center"/>
          </w:tcPr>
          <w:p w14:paraId="2C30B396" w14:textId="77777777" w:rsidR="0044364E" w:rsidRPr="0051377A" w:rsidRDefault="0044364E" w:rsidP="00DF47DB">
            <w:pPr>
              <w:rPr>
                <w:rFonts w:ascii="GHEA Grapalat" w:hAnsi="GHEA Grapalat" w:cs="GHEA Grapalat"/>
                <w:color w:val="000000" w:themeColor="text1"/>
                <w:sz w:val="21"/>
                <w:szCs w:val="21"/>
                <w:lang w:val="ru-RU" w:eastAsia="ru-RU"/>
              </w:rPr>
            </w:pPr>
            <w:r w:rsidRPr="0051377A">
              <w:rPr>
                <w:rFonts w:ascii="GHEA Grapalat" w:hAnsi="GHEA Grapalat" w:cs="GHEA Grapalat"/>
                <w:color w:val="000000" w:themeColor="text1"/>
                <w:sz w:val="21"/>
                <w:szCs w:val="21"/>
              </w:rPr>
              <w:t xml:space="preserve">                           </w:t>
            </w:r>
          </w:p>
        </w:tc>
        <w:tc>
          <w:tcPr>
            <w:tcW w:w="0" w:type="auto"/>
            <w:vAlign w:val="center"/>
          </w:tcPr>
          <w:p w14:paraId="63664C32" w14:textId="77777777" w:rsidR="0044364E" w:rsidRPr="0051377A" w:rsidRDefault="0044364E" w:rsidP="00DF47DB">
            <w:pPr>
              <w:rPr>
                <w:rFonts w:ascii="GHEA Grapalat" w:hAnsi="GHEA Grapalat" w:cs="GHEA Grapalat"/>
                <w:color w:val="000000" w:themeColor="text1"/>
                <w:sz w:val="21"/>
                <w:szCs w:val="21"/>
                <w:lang w:val="ru-RU" w:eastAsia="ru-RU"/>
              </w:rPr>
            </w:pPr>
          </w:p>
        </w:tc>
      </w:tr>
    </w:tbl>
    <w:p w14:paraId="3C7B75B3" w14:textId="77777777" w:rsidR="0044364E" w:rsidRPr="0051377A" w:rsidRDefault="0044364E" w:rsidP="00DF47DB">
      <w:pPr>
        <w:ind w:left="-142" w:firstLine="142"/>
        <w:jc w:val="center"/>
        <w:rPr>
          <w:rFonts w:ascii="GHEA Grapalat" w:hAnsi="GHEA Grapalat" w:cs="Sylfaen"/>
          <w:b/>
          <w:color w:val="000000" w:themeColor="text1"/>
        </w:rPr>
      </w:pPr>
    </w:p>
    <w:p w14:paraId="675F234D" w14:textId="77777777" w:rsidR="0044364E" w:rsidRPr="0051377A" w:rsidRDefault="0044364E" w:rsidP="00DF47DB">
      <w:pPr>
        <w:pStyle w:val="norm"/>
        <w:spacing w:line="240" w:lineRule="auto"/>
        <w:ind w:firstLine="284"/>
        <w:jc w:val="right"/>
        <w:rPr>
          <w:rFonts w:ascii="GHEA Grapalat" w:hAnsi="GHEA Grapalat"/>
          <w:b/>
          <w:color w:val="000000" w:themeColor="text1"/>
          <w:sz w:val="20"/>
        </w:rPr>
      </w:pPr>
    </w:p>
    <w:p w14:paraId="47DA218E" w14:textId="77777777" w:rsidR="0044364E" w:rsidRPr="0051377A" w:rsidRDefault="0044364E" w:rsidP="00DF47DB">
      <w:pPr>
        <w:pStyle w:val="norm"/>
        <w:spacing w:line="240" w:lineRule="auto"/>
        <w:ind w:firstLine="284"/>
        <w:jc w:val="right"/>
        <w:rPr>
          <w:rFonts w:ascii="GHEA Grapalat" w:hAnsi="GHEA Grapalat"/>
          <w:b/>
          <w:color w:val="000000" w:themeColor="text1"/>
          <w:sz w:val="20"/>
        </w:rPr>
      </w:pPr>
    </w:p>
    <w:p w14:paraId="16462399" w14:textId="77777777" w:rsidR="0044364E" w:rsidRPr="0051377A" w:rsidRDefault="0044364E" w:rsidP="00DF47DB">
      <w:pPr>
        <w:pStyle w:val="BodyTextIndent"/>
        <w:spacing w:line="240" w:lineRule="auto"/>
        <w:jc w:val="right"/>
        <w:rPr>
          <w:rFonts w:ascii="GHEA Grapalat" w:hAnsi="GHEA Grapalat" w:cs="Sylfaen"/>
          <w:i w:val="0"/>
          <w:color w:val="000000" w:themeColor="text1"/>
          <w:lang w:val="hy-AM"/>
        </w:rPr>
        <w:sectPr w:rsidR="0044364E" w:rsidRPr="0051377A" w:rsidSect="00213985">
          <w:pgSz w:w="11906" w:h="16838" w:code="9"/>
          <w:pgMar w:top="720" w:right="663" w:bottom="533" w:left="1140" w:header="561" w:footer="561" w:gutter="0"/>
          <w:cols w:space="720"/>
        </w:sectPr>
      </w:pPr>
    </w:p>
    <w:p w14:paraId="1BD06459" w14:textId="77777777" w:rsidR="0044364E" w:rsidRPr="0051377A" w:rsidRDefault="0044364E" w:rsidP="00DF47DB">
      <w:pPr>
        <w:pStyle w:val="BodyTextIndent"/>
        <w:spacing w:line="240" w:lineRule="auto"/>
        <w:jc w:val="right"/>
        <w:rPr>
          <w:rFonts w:ascii="GHEA Grapalat" w:hAnsi="GHEA Grapalat" w:cs="Sylfaen"/>
          <w:i w:val="0"/>
          <w:color w:val="000000" w:themeColor="text1"/>
          <w:lang w:val="hy-AM"/>
        </w:rPr>
      </w:pPr>
      <w:r w:rsidRPr="0051377A">
        <w:rPr>
          <w:rFonts w:ascii="GHEA Grapalat" w:hAnsi="GHEA Grapalat" w:cs="Sylfaen"/>
          <w:i w:val="0"/>
          <w:color w:val="000000" w:themeColor="text1"/>
          <w:lang w:val="hy-AM"/>
        </w:rPr>
        <w:lastRenderedPageBreak/>
        <w:t xml:space="preserve">Հավելված </w:t>
      </w:r>
      <w:r w:rsidRPr="0051377A">
        <w:rPr>
          <w:rFonts w:ascii="GHEA Grapalat" w:hAnsi="GHEA Grapalat" w:cs="Sylfaen"/>
          <w:i w:val="0"/>
          <w:color w:val="000000" w:themeColor="text1"/>
          <w:lang w:val="en-US"/>
        </w:rPr>
        <w:t>6</w:t>
      </w:r>
    </w:p>
    <w:p w14:paraId="24A673EA" w14:textId="52E3C64C" w:rsidR="0044364E" w:rsidRPr="0051377A" w:rsidRDefault="001A5197" w:rsidP="00DF47DB">
      <w:pPr>
        <w:pStyle w:val="BodyTextIndent"/>
        <w:spacing w:line="240" w:lineRule="auto"/>
        <w:jc w:val="right"/>
        <w:rPr>
          <w:rFonts w:ascii="GHEA Grapalat" w:hAnsi="GHEA Grapalat" w:cs="Sylfaen"/>
          <w:i w:val="0"/>
          <w:color w:val="000000" w:themeColor="text1"/>
          <w:lang w:val="hy-AM"/>
        </w:rPr>
      </w:pPr>
      <w:r w:rsidRPr="0051377A">
        <w:rPr>
          <w:rFonts w:ascii="GHEA Grapalat" w:hAnsi="GHEA Grapalat"/>
          <w:b/>
          <w:i w:val="0"/>
          <w:color w:val="000000" w:themeColor="text1"/>
          <w:lang w:val="hy-AM"/>
        </w:rPr>
        <w:t>&lt;&lt;ԳՀ-</w:t>
      </w:r>
      <w:r w:rsidRPr="0051377A">
        <w:rPr>
          <w:rFonts w:ascii="GHEA Grapalat" w:hAnsi="GHEA Grapalat"/>
          <w:b/>
          <w:i w:val="0"/>
          <w:color w:val="000000" w:themeColor="text1"/>
          <w:lang w:val="af-ZA"/>
        </w:rPr>
        <w:t>ԲՄԱՇՁԲ</w:t>
      </w:r>
      <w:r w:rsidRPr="0051377A">
        <w:rPr>
          <w:rFonts w:ascii="GHEA Grapalat" w:hAnsi="GHEA Grapalat"/>
          <w:b/>
          <w:i w:val="0"/>
          <w:color w:val="000000" w:themeColor="text1"/>
          <w:lang w:val="hy-AM"/>
        </w:rPr>
        <w:t>-19</w:t>
      </w:r>
      <w:r w:rsidRPr="0051377A">
        <w:rPr>
          <w:rFonts w:ascii="GHEA Grapalat" w:hAnsi="GHEA Grapalat"/>
          <w:b/>
          <w:i w:val="0"/>
          <w:color w:val="000000" w:themeColor="text1"/>
          <w:lang w:val="af-ZA"/>
        </w:rPr>
        <w:t>/</w:t>
      </w:r>
      <w:r w:rsidRPr="0051377A">
        <w:rPr>
          <w:rFonts w:ascii="GHEA Grapalat" w:hAnsi="GHEA Grapalat"/>
          <w:b/>
          <w:i w:val="0"/>
          <w:color w:val="000000" w:themeColor="text1"/>
          <w:lang w:val="hy-AM"/>
        </w:rPr>
        <w:t xml:space="preserve">1&gt;&gt; </w:t>
      </w:r>
      <w:r w:rsidR="0044364E" w:rsidRPr="0051377A">
        <w:rPr>
          <w:rFonts w:ascii="GHEA Grapalat" w:hAnsi="GHEA Grapalat" w:cs="Sylfaen"/>
          <w:i w:val="0"/>
          <w:color w:val="000000" w:themeColor="text1"/>
          <w:lang w:val="hy-AM"/>
        </w:rPr>
        <w:t>ծածկագրով</w:t>
      </w:r>
    </w:p>
    <w:p w14:paraId="20B999B9" w14:textId="77777777" w:rsidR="0044364E" w:rsidRPr="0051377A" w:rsidRDefault="0044364E" w:rsidP="00DF47DB">
      <w:pPr>
        <w:pStyle w:val="BodyTextIndent"/>
        <w:spacing w:line="240" w:lineRule="auto"/>
        <w:jc w:val="right"/>
        <w:rPr>
          <w:rFonts w:ascii="GHEA Grapalat" w:hAnsi="GHEA Grapalat" w:cs="Sylfaen"/>
          <w:i w:val="0"/>
          <w:color w:val="000000" w:themeColor="text1"/>
          <w:lang w:val="hy-AM"/>
        </w:rPr>
      </w:pPr>
      <w:r w:rsidRPr="0051377A">
        <w:rPr>
          <w:rFonts w:ascii="GHEA Grapalat" w:hAnsi="GHEA Grapalat" w:cs="Sylfaen"/>
          <w:i w:val="0"/>
          <w:color w:val="000000" w:themeColor="text1"/>
          <w:lang w:val="hy-AM"/>
        </w:rPr>
        <w:t xml:space="preserve">բաց </w:t>
      </w:r>
      <w:r w:rsidRPr="0051377A">
        <w:rPr>
          <w:rFonts w:ascii="GHEA Grapalat" w:hAnsi="GHEA Grapalat" w:cs="Arial"/>
          <w:i w:val="0"/>
          <w:color w:val="000000" w:themeColor="text1"/>
          <w:lang w:val="en-US"/>
        </w:rPr>
        <w:t>մրցույթի</w:t>
      </w:r>
      <w:r w:rsidRPr="0051377A">
        <w:rPr>
          <w:rFonts w:ascii="GHEA Grapalat" w:hAnsi="GHEA Grapalat" w:cs="Sylfaen"/>
          <w:i w:val="0"/>
          <w:color w:val="000000" w:themeColor="text1"/>
          <w:lang w:val="hy-AM"/>
        </w:rPr>
        <w:t xml:space="preserve"> հրավերի</w:t>
      </w:r>
    </w:p>
    <w:p w14:paraId="0B4B0D26" w14:textId="77777777" w:rsidR="0044364E" w:rsidRPr="0051377A" w:rsidRDefault="0044364E" w:rsidP="00DF47DB">
      <w:pPr>
        <w:rPr>
          <w:rStyle w:val="Strong"/>
          <w:rFonts w:ascii="GHEA Grapalat" w:hAnsi="GHEA Grapalat"/>
          <w:color w:val="000000" w:themeColor="text1"/>
          <w:sz w:val="15"/>
          <w:szCs w:val="15"/>
          <w:lang w:val="hy-AM"/>
        </w:rPr>
      </w:pPr>
    </w:p>
    <w:p w14:paraId="59443475" w14:textId="77777777" w:rsidR="0044364E" w:rsidRPr="0051377A" w:rsidRDefault="0044364E" w:rsidP="00DF47DB">
      <w:pPr>
        <w:rPr>
          <w:rStyle w:val="Strong"/>
          <w:rFonts w:ascii="GHEA Grapalat" w:hAnsi="GHEA Grapalat"/>
          <w:color w:val="000000" w:themeColor="text1"/>
          <w:sz w:val="15"/>
          <w:szCs w:val="15"/>
          <w:lang w:val="hy-AM"/>
        </w:rPr>
      </w:pPr>
    </w:p>
    <w:p w14:paraId="289D5B8D" w14:textId="77777777" w:rsidR="0044364E" w:rsidRPr="0051377A" w:rsidRDefault="0044364E" w:rsidP="00DF47DB">
      <w:pPr>
        <w:rPr>
          <w:rStyle w:val="Strong"/>
          <w:rFonts w:ascii="GHEA Grapalat" w:hAnsi="GHEA Grapalat"/>
          <w:color w:val="000000" w:themeColor="text1"/>
          <w:sz w:val="15"/>
          <w:szCs w:val="15"/>
          <w:lang w:val="hy-AM"/>
        </w:rPr>
      </w:pPr>
    </w:p>
    <w:p w14:paraId="37CDEB0B" w14:textId="77777777" w:rsidR="0044364E" w:rsidRPr="0051377A" w:rsidRDefault="0044364E" w:rsidP="00DF47DB">
      <w:pPr>
        <w:rPr>
          <w:rStyle w:val="Strong"/>
          <w:rFonts w:ascii="GHEA Grapalat" w:hAnsi="GHEA Grapalat"/>
          <w:color w:val="000000" w:themeColor="text1"/>
          <w:sz w:val="15"/>
          <w:szCs w:val="15"/>
          <w:lang w:val="hy-AM"/>
        </w:rPr>
      </w:pPr>
    </w:p>
    <w:p w14:paraId="71BECF06" w14:textId="77777777" w:rsidR="0044364E" w:rsidRPr="0051377A" w:rsidRDefault="0044364E" w:rsidP="00DF47DB">
      <w:pPr>
        <w:rPr>
          <w:rStyle w:val="Strong"/>
          <w:rFonts w:ascii="GHEA Grapalat" w:hAnsi="GHEA Grapalat"/>
          <w:color w:val="000000" w:themeColor="text1"/>
          <w:sz w:val="15"/>
          <w:szCs w:val="15"/>
          <w:lang w:val="hy-AM"/>
        </w:rPr>
      </w:pPr>
    </w:p>
    <w:p w14:paraId="401904B4" w14:textId="77777777" w:rsidR="0044364E" w:rsidRPr="0051377A" w:rsidRDefault="0044364E" w:rsidP="00DF47DB">
      <w:pPr>
        <w:rPr>
          <w:rStyle w:val="Strong"/>
          <w:rFonts w:ascii="GHEA Grapalat" w:hAnsi="GHEA Grapalat"/>
          <w:color w:val="000000" w:themeColor="text1"/>
          <w:sz w:val="15"/>
          <w:szCs w:val="15"/>
          <w:lang w:val="hy-AM"/>
        </w:rPr>
      </w:pPr>
    </w:p>
    <w:p w14:paraId="1AD63A0B"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ՀԱՐՑՈՒՄ</w:t>
      </w:r>
    </w:p>
    <w:p w14:paraId="277D8ADE"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ՀՀ կառավարության 2017թ. մայիսի 4-ի N 526-Ն որոշմամբ հաստատված "Գնումների գործընթացի կազմակերպման"</w:t>
      </w:r>
    </w:p>
    <w:p w14:paraId="16453C72"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 կարգի 43-րդ կետի 3-րդ մասով նախատեսված տվյալների ճշտման մասին</w:t>
      </w:r>
    </w:p>
    <w:p w14:paraId="792C9410" w14:textId="77777777" w:rsidR="0044364E" w:rsidRPr="0051377A" w:rsidRDefault="0044364E" w:rsidP="00DF47DB">
      <w:pPr>
        <w:jc w:val="center"/>
        <w:rPr>
          <w:rFonts w:ascii="GHEA Grapalat" w:hAnsi="GHEA Grapalat"/>
          <w:color w:val="000000" w:themeColor="text1"/>
          <w:sz w:val="20"/>
          <w:szCs w:val="20"/>
          <w:lang w:val="hy-AM"/>
        </w:rPr>
      </w:pPr>
    </w:p>
    <w:p w14:paraId="3E3921EC" w14:textId="77777777" w:rsidR="0044364E" w:rsidRPr="0051377A" w:rsidRDefault="0044364E" w:rsidP="00DF47DB">
      <w:pPr>
        <w:rPr>
          <w:rFonts w:ascii="GHEA Grapalat" w:hAnsi="GHEA Grapalat"/>
          <w:color w:val="000000" w:themeColor="text1"/>
          <w:sz w:val="20"/>
          <w:szCs w:val="20"/>
          <w:lang w:val="hy-AM"/>
        </w:rPr>
      </w:pPr>
    </w:p>
    <w:p w14:paraId="30D73B2B" w14:textId="5732C726" w:rsidR="0044364E" w:rsidRPr="0051377A" w:rsidRDefault="0044364E" w:rsidP="00DF47DB">
      <w:pPr>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ab/>
      </w:r>
      <w:r w:rsidR="001A5197" w:rsidRPr="0051377A">
        <w:rPr>
          <w:rFonts w:ascii="GHEA Grapalat" w:hAnsi="GHEA Grapalat"/>
          <w:color w:val="000000" w:themeColor="text1"/>
          <w:sz w:val="20"/>
          <w:szCs w:val="20"/>
          <w:u w:val="single"/>
          <w:lang w:val="hy-AM"/>
        </w:rPr>
        <w:t>Գողթի համայնքապետարանի</w:t>
      </w:r>
      <w:r w:rsidRPr="0051377A">
        <w:rPr>
          <w:rFonts w:ascii="GHEA Grapalat" w:hAnsi="GHEA Grapalat"/>
          <w:color w:val="000000" w:themeColor="text1"/>
          <w:sz w:val="20"/>
          <w:szCs w:val="20"/>
          <w:lang w:val="hy-AM"/>
        </w:rPr>
        <w:t xml:space="preserve">-ի կարիքների համար կազմակերպված </w:t>
      </w:r>
      <w:r w:rsidRPr="0051377A">
        <w:rPr>
          <w:rFonts w:ascii="GHEA Grapalat" w:hAnsi="GHEA Grapalat"/>
          <w:color w:val="000000" w:themeColor="text1"/>
          <w:sz w:val="20"/>
          <w:szCs w:val="20"/>
          <w:u w:val="single"/>
          <w:lang w:val="hy-AM"/>
        </w:rPr>
        <w:tab/>
      </w:r>
      <w:r w:rsidR="001A5197" w:rsidRPr="0051377A">
        <w:rPr>
          <w:rFonts w:ascii="GHEA Grapalat" w:hAnsi="GHEA Grapalat"/>
          <w:color w:val="000000" w:themeColor="text1"/>
          <w:sz w:val="20"/>
          <w:szCs w:val="20"/>
          <w:u w:val="single"/>
          <w:lang w:val="hy-AM"/>
        </w:rPr>
        <w:t>&lt;&lt;</w:t>
      </w:r>
      <w:r w:rsidR="001A5197" w:rsidRPr="0051377A">
        <w:rPr>
          <w:rFonts w:ascii="GHEA Grapalat" w:hAnsi="GHEA Grapalat"/>
          <w:b/>
          <w:i/>
          <w:color w:val="000000" w:themeColor="text1"/>
          <w:lang w:val="hy-AM"/>
        </w:rPr>
        <w:t>ԳՀ-</w:t>
      </w:r>
      <w:r w:rsidR="001A5197" w:rsidRPr="0051377A">
        <w:rPr>
          <w:rFonts w:ascii="GHEA Grapalat" w:hAnsi="GHEA Grapalat"/>
          <w:b/>
          <w:i/>
          <w:color w:val="000000" w:themeColor="text1"/>
          <w:lang w:val="af-ZA"/>
        </w:rPr>
        <w:t>ԲՄԱՇՁԲ</w:t>
      </w:r>
      <w:r w:rsidR="001A5197" w:rsidRPr="0051377A">
        <w:rPr>
          <w:rFonts w:ascii="GHEA Grapalat" w:hAnsi="GHEA Grapalat"/>
          <w:b/>
          <w:i/>
          <w:color w:val="000000" w:themeColor="text1"/>
          <w:lang w:val="hy-AM"/>
        </w:rPr>
        <w:t>-19</w:t>
      </w:r>
      <w:r w:rsidR="001A5197" w:rsidRPr="0051377A">
        <w:rPr>
          <w:rFonts w:ascii="GHEA Grapalat" w:hAnsi="GHEA Grapalat"/>
          <w:b/>
          <w:i/>
          <w:color w:val="000000" w:themeColor="text1"/>
          <w:lang w:val="af-ZA"/>
        </w:rPr>
        <w:t>/</w:t>
      </w:r>
      <w:r w:rsidR="001A5197" w:rsidRPr="0051377A">
        <w:rPr>
          <w:rFonts w:ascii="GHEA Grapalat" w:hAnsi="GHEA Grapalat"/>
          <w:b/>
          <w:i/>
          <w:color w:val="000000" w:themeColor="text1"/>
          <w:lang w:val="hy-AM"/>
        </w:rPr>
        <w:t>1 &gt;&gt;</w:t>
      </w:r>
      <w:r w:rsidRPr="0051377A">
        <w:rPr>
          <w:rFonts w:ascii="GHEA Grapalat" w:hAnsi="GHEA Grapalat"/>
          <w:color w:val="000000" w:themeColor="text1"/>
          <w:sz w:val="20"/>
          <w:szCs w:val="20"/>
          <w:u w:val="single"/>
          <w:lang w:val="hy-AM"/>
        </w:rPr>
        <w:t xml:space="preserve">    </w:t>
      </w:r>
    </w:p>
    <w:p w14:paraId="4C05B1B1" w14:textId="719EA180" w:rsidR="0044364E" w:rsidRPr="0051377A" w:rsidRDefault="0044364E" w:rsidP="00DF47DB">
      <w:pPr>
        <w:tabs>
          <w:tab w:val="left" w:pos="8550"/>
        </w:tabs>
        <w:jc w:val="both"/>
        <w:rPr>
          <w:rFonts w:ascii="GHEA Grapalat" w:hAnsi="GHEA Grapalat"/>
          <w:color w:val="000000" w:themeColor="text1"/>
          <w:sz w:val="20"/>
          <w:szCs w:val="20"/>
          <w:vertAlign w:val="superscript"/>
          <w:lang w:val="hy-AM"/>
        </w:rPr>
      </w:pPr>
      <w:r w:rsidRPr="0051377A">
        <w:rPr>
          <w:rFonts w:ascii="GHEA Grapalat" w:hAnsi="GHEA Grapalat"/>
          <w:color w:val="000000" w:themeColor="text1"/>
          <w:sz w:val="20"/>
          <w:szCs w:val="20"/>
          <w:vertAlign w:val="superscript"/>
          <w:lang w:val="hy-AM"/>
        </w:rPr>
        <w:t xml:space="preserve">                                </w:t>
      </w:r>
      <w:r w:rsidRPr="0051377A">
        <w:rPr>
          <w:rFonts w:ascii="GHEA Grapalat" w:hAnsi="GHEA Grapalat"/>
          <w:color w:val="000000" w:themeColor="text1"/>
          <w:sz w:val="20"/>
          <w:szCs w:val="20"/>
          <w:vertAlign w:val="superscript"/>
          <w:lang w:val="hy-AM"/>
        </w:rPr>
        <w:tab/>
        <w:t xml:space="preserve">                                  ընթացակարգի ծածկագիրը</w:t>
      </w:r>
    </w:p>
    <w:p w14:paraId="117EC1AC" w14:textId="77777777" w:rsidR="0044364E" w:rsidRPr="0051377A" w:rsidRDefault="0044364E" w:rsidP="00DF47DB">
      <w:pP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ծածկագրով գնման ընթացակարգի  գնահատող հանձնաժողովի 20 </w:t>
      </w:r>
      <w:r w:rsidRPr="0051377A">
        <w:rPr>
          <w:rFonts w:ascii="GHEA Grapalat" w:hAnsi="GHEA Grapalat"/>
          <w:color w:val="000000" w:themeColor="text1"/>
          <w:sz w:val="20"/>
          <w:szCs w:val="20"/>
          <w:u w:val="single"/>
          <w:lang w:val="hy-AM"/>
        </w:rPr>
        <w:t xml:space="preserve">      </w:t>
      </w:r>
      <w:r w:rsidRPr="0051377A">
        <w:rPr>
          <w:rFonts w:ascii="GHEA Grapalat" w:hAnsi="GHEA Grapalat"/>
          <w:color w:val="000000" w:themeColor="text1"/>
          <w:sz w:val="20"/>
          <w:szCs w:val="20"/>
          <w:lang w:val="hy-AM"/>
        </w:rPr>
        <w:t xml:space="preserve"> թվականի </w:t>
      </w:r>
      <w:r w:rsidRPr="0051377A">
        <w:rPr>
          <w:rFonts w:ascii="GHEA Grapalat" w:hAnsi="GHEA Grapalat"/>
          <w:color w:val="000000" w:themeColor="text1"/>
          <w:sz w:val="20"/>
          <w:szCs w:val="20"/>
          <w:u w:val="single"/>
          <w:lang w:val="hy-AM"/>
        </w:rPr>
        <w:t xml:space="preserve">                </w:t>
      </w:r>
      <w:r w:rsidRPr="0051377A">
        <w:rPr>
          <w:rFonts w:ascii="GHEA Grapalat" w:hAnsi="GHEA Grapalat"/>
          <w:color w:val="000000" w:themeColor="text1"/>
          <w:sz w:val="20"/>
          <w:szCs w:val="20"/>
          <w:lang w:val="hy-AM"/>
        </w:rPr>
        <w:t xml:space="preserve">-ի N </w:t>
      </w:r>
      <w:r w:rsidRPr="0051377A">
        <w:rPr>
          <w:rFonts w:ascii="GHEA Grapalat" w:hAnsi="GHEA Grapalat"/>
          <w:color w:val="000000" w:themeColor="text1"/>
          <w:sz w:val="20"/>
          <w:szCs w:val="20"/>
          <w:u w:val="single"/>
          <w:lang w:val="hy-AM"/>
        </w:rPr>
        <w:t xml:space="preserve">          </w:t>
      </w:r>
      <w:r w:rsidRPr="0051377A">
        <w:rPr>
          <w:rFonts w:ascii="GHEA Grapalat" w:hAnsi="GHEA Grapalat"/>
          <w:color w:val="000000" w:themeColor="text1"/>
          <w:sz w:val="20"/>
          <w:szCs w:val="20"/>
          <w:lang w:val="hy-AM"/>
        </w:rPr>
        <w:t xml:space="preserve">որոշմամբ 1-ին  տեղ է զբաղեցրել ներքոհիշյալ մասնակիցը (մասնակիցները)` </w:t>
      </w:r>
    </w:p>
    <w:p w14:paraId="46D8AC51" w14:textId="77777777" w:rsidR="0044364E" w:rsidRPr="0051377A" w:rsidRDefault="0044364E" w:rsidP="00DF47DB">
      <w:pPr>
        <w:jc w:val="both"/>
        <w:rPr>
          <w:rFonts w:ascii="GHEA Grapalat" w:hAnsi="GHEA Grapalat"/>
          <w:color w:val="000000" w:themeColor="text1"/>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51377A" w:rsidRPr="0051377A" w14:paraId="0F0FA833" w14:textId="77777777" w:rsidTr="00213985">
        <w:tc>
          <w:tcPr>
            <w:tcW w:w="1472" w:type="dxa"/>
            <w:vMerge w:val="restart"/>
            <w:shd w:val="clear" w:color="auto" w:fill="auto"/>
            <w:vAlign w:val="center"/>
          </w:tcPr>
          <w:p w14:paraId="0157682F" w14:textId="77777777" w:rsidR="0044364E" w:rsidRPr="0051377A" w:rsidRDefault="0044364E" w:rsidP="00DF47DB">
            <w:pPr>
              <w:ind w:right="390"/>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rPr>
              <w:t>N</w:t>
            </w:r>
          </w:p>
        </w:tc>
        <w:tc>
          <w:tcPr>
            <w:tcW w:w="12992" w:type="dxa"/>
            <w:gridSpan w:val="3"/>
            <w:shd w:val="clear" w:color="auto" w:fill="auto"/>
            <w:vAlign w:val="center"/>
          </w:tcPr>
          <w:p w14:paraId="114494DD"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Մասնակցի</w:t>
            </w:r>
          </w:p>
        </w:tc>
      </w:tr>
      <w:tr w:rsidR="0051377A" w:rsidRPr="0051377A" w14:paraId="713E0486" w14:textId="77777777" w:rsidTr="00213985">
        <w:tc>
          <w:tcPr>
            <w:tcW w:w="1472" w:type="dxa"/>
            <w:vMerge/>
            <w:shd w:val="clear" w:color="auto" w:fill="auto"/>
            <w:vAlign w:val="center"/>
          </w:tcPr>
          <w:p w14:paraId="66B45732" w14:textId="77777777" w:rsidR="0044364E" w:rsidRPr="0051377A" w:rsidRDefault="0044364E" w:rsidP="00DF47DB">
            <w:pPr>
              <w:jc w:val="center"/>
              <w:rPr>
                <w:rFonts w:ascii="GHEA Grapalat" w:hAnsi="GHEA Grapalat"/>
                <w:color w:val="000000" w:themeColor="text1"/>
                <w:sz w:val="20"/>
                <w:szCs w:val="20"/>
              </w:rPr>
            </w:pPr>
          </w:p>
        </w:tc>
        <w:tc>
          <w:tcPr>
            <w:tcW w:w="4486" w:type="dxa"/>
            <w:shd w:val="clear" w:color="auto" w:fill="auto"/>
            <w:vAlign w:val="center"/>
          </w:tcPr>
          <w:p w14:paraId="2F82173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անվանումը</w:t>
            </w:r>
          </w:p>
        </w:tc>
        <w:tc>
          <w:tcPr>
            <w:tcW w:w="4230" w:type="dxa"/>
            <w:shd w:val="clear" w:color="auto" w:fill="auto"/>
            <w:vAlign w:val="center"/>
          </w:tcPr>
          <w:p w14:paraId="2CC2108C"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հարկ վճարողի</w:t>
            </w:r>
          </w:p>
          <w:p w14:paraId="2C0183B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հաշվառման համարը </w:t>
            </w:r>
          </w:p>
        </w:tc>
        <w:tc>
          <w:tcPr>
            <w:tcW w:w="4276" w:type="dxa"/>
            <w:shd w:val="clear" w:color="auto" w:fill="auto"/>
            <w:vAlign w:val="center"/>
          </w:tcPr>
          <w:p w14:paraId="5127719A"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հայտը ներկայացվելու ամիսը, ամսաթիվը, տարեթիվը</w:t>
            </w:r>
          </w:p>
        </w:tc>
      </w:tr>
      <w:tr w:rsidR="0051377A" w:rsidRPr="0051377A" w14:paraId="67BB20D0" w14:textId="77777777" w:rsidTr="00213985">
        <w:tc>
          <w:tcPr>
            <w:tcW w:w="1472" w:type="dxa"/>
            <w:shd w:val="clear" w:color="auto" w:fill="auto"/>
          </w:tcPr>
          <w:p w14:paraId="734071E0" w14:textId="77777777" w:rsidR="0044364E" w:rsidRPr="0051377A" w:rsidRDefault="0044364E" w:rsidP="00DF47DB">
            <w:pPr>
              <w:jc w:val="center"/>
              <w:rPr>
                <w:rFonts w:ascii="GHEA Grapalat" w:hAnsi="GHEA Grapalat"/>
                <w:color w:val="000000" w:themeColor="text1"/>
                <w:sz w:val="20"/>
                <w:szCs w:val="20"/>
              </w:rPr>
            </w:pPr>
          </w:p>
        </w:tc>
        <w:tc>
          <w:tcPr>
            <w:tcW w:w="4486" w:type="dxa"/>
            <w:shd w:val="clear" w:color="auto" w:fill="auto"/>
          </w:tcPr>
          <w:p w14:paraId="0A5D9F7B" w14:textId="77777777" w:rsidR="0044364E" w:rsidRPr="0051377A" w:rsidRDefault="0044364E" w:rsidP="00DF47DB">
            <w:pPr>
              <w:jc w:val="center"/>
              <w:rPr>
                <w:rFonts w:ascii="GHEA Grapalat" w:hAnsi="GHEA Grapalat"/>
                <w:color w:val="000000" w:themeColor="text1"/>
                <w:sz w:val="20"/>
                <w:szCs w:val="20"/>
              </w:rPr>
            </w:pPr>
          </w:p>
        </w:tc>
        <w:tc>
          <w:tcPr>
            <w:tcW w:w="4230" w:type="dxa"/>
            <w:shd w:val="clear" w:color="auto" w:fill="auto"/>
          </w:tcPr>
          <w:p w14:paraId="44BBE3F6" w14:textId="77777777" w:rsidR="0044364E" w:rsidRPr="0051377A" w:rsidRDefault="0044364E" w:rsidP="00DF47DB">
            <w:pPr>
              <w:jc w:val="center"/>
              <w:rPr>
                <w:rFonts w:ascii="GHEA Grapalat" w:hAnsi="GHEA Grapalat"/>
                <w:color w:val="000000" w:themeColor="text1"/>
                <w:sz w:val="20"/>
                <w:szCs w:val="20"/>
              </w:rPr>
            </w:pPr>
          </w:p>
        </w:tc>
        <w:tc>
          <w:tcPr>
            <w:tcW w:w="4276" w:type="dxa"/>
            <w:shd w:val="clear" w:color="auto" w:fill="auto"/>
          </w:tcPr>
          <w:p w14:paraId="772529A2" w14:textId="77777777" w:rsidR="0044364E" w:rsidRPr="0051377A" w:rsidRDefault="0044364E" w:rsidP="00DF47DB">
            <w:pPr>
              <w:jc w:val="center"/>
              <w:rPr>
                <w:rFonts w:ascii="GHEA Grapalat" w:hAnsi="GHEA Grapalat"/>
                <w:color w:val="000000" w:themeColor="text1"/>
                <w:sz w:val="20"/>
                <w:szCs w:val="20"/>
              </w:rPr>
            </w:pPr>
          </w:p>
        </w:tc>
      </w:tr>
      <w:tr w:rsidR="0051377A" w:rsidRPr="0051377A" w14:paraId="743A893C" w14:textId="77777777" w:rsidTr="00213985">
        <w:tc>
          <w:tcPr>
            <w:tcW w:w="1472" w:type="dxa"/>
            <w:shd w:val="clear" w:color="auto" w:fill="auto"/>
          </w:tcPr>
          <w:p w14:paraId="10E6BA3C" w14:textId="77777777" w:rsidR="0044364E" w:rsidRPr="0051377A" w:rsidRDefault="0044364E" w:rsidP="00DF47DB">
            <w:pPr>
              <w:jc w:val="center"/>
              <w:rPr>
                <w:rFonts w:ascii="GHEA Grapalat" w:hAnsi="GHEA Grapalat"/>
                <w:color w:val="000000" w:themeColor="text1"/>
                <w:sz w:val="20"/>
                <w:szCs w:val="20"/>
              </w:rPr>
            </w:pPr>
          </w:p>
        </w:tc>
        <w:tc>
          <w:tcPr>
            <w:tcW w:w="4486" w:type="dxa"/>
            <w:shd w:val="clear" w:color="auto" w:fill="auto"/>
          </w:tcPr>
          <w:p w14:paraId="7E834E22" w14:textId="77777777" w:rsidR="0044364E" w:rsidRPr="0051377A" w:rsidRDefault="0044364E" w:rsidP="00DF47DB">
            <w:pPr>
              <w:jc w:val="center"/>
              <w:rPr>
                <w:rFonts w:ascii="GHEA Grapalat" w:hAnsi="GHEA Grapalat"/>
                <w:color w:val="000000" w:themeColor="text1"/>
                <w:sz w:val="20"/>
                <w:szCs w:val="20"/>
              </w:rPr>
            </w:pPr>
          </w:p>
        </w:tc>
        <w:tc>
          <w:tcPr>
            <w:tcW w:w="4230" w:type="dxa"/>
            <w:shd w:val="clear" w:color="auto" w:fill="auto"/>
          </w:tcPr>
          <w:p w14:paraId="0E59735A" w14:textId="77777777" w:rsidR="0044364E" w:rsidRPr="0051377A" w:rsidRDefault="0044364E" w:rsidP="00DF47DB">
            <w:pPr>
              <w:jc w:val="center"/>
              <w:rPr>
                <w:rFonts w:ascii="GHEA Grapalat" w:hAnsi="GHEA Grapalat"/>
                <w:color w:val="000000" w:themeColor="text1"/>
                <w:sz w:val="20"/>
                <w:szCs w:val="20"/>
              </w:rPr>
            </w:pPr>
          </w:p>
        </w:tc>
        <w:tc>
          <w:tcPr>
            <w:tcW w:w="4276" w:type="dxa"/>
            <w:shd w:val="clear" w:color="auto" w:fill="auto"/>
          </w:tcPr>
          <w:p w14:paraId="18AB070F" w14:textId="77777777" w:rsidR="0044364E" w:rsidRPr="0051377A" w:rsidRDefault="0044364E" w:rsidP="00DF47DB">
            <w:pPr>
              <w:jc w:val="center"/>
              <w:rPr>
                <w:rFonts w:ascii="GHEA Grapalat" w:hAnsi="GHEA Grapalat"/>
                <w:color w:val="000000" w:themeColor="text1"/>
                <w:sz w:val="20"/>
                <w:szCs w:val="20"/>
              </w:rPr>
            </w:pPr>
          </w:p>
        </w:tc>
      </w:tr>
    </w:tbl>
    <w:p w14:paraId="04AFCB3F" w14:textId="77777777" w:rsidR="0044364E" w:rsidRPr="0051377A" w:rsidRDefault="0044364E" w:rsidP="00DF47DB">
      <w:pPr>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rPr>
        <w:tab/>
      </w:r>
    </w:p>
    <w:p w14:paraId="6714DA85" w14:textId="77777777" w:rsidR="0044364E" w:rsidRPr="0051377A" w:rsidRDefault="0044364E" w:rsidP="00DF47DB">
      <w:pPr>
        <w:ind w:firstLine="708"/>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14:paraId="261007B8" w14:textId="77777777" w:rsidR="0044364E" w:rsidRPr="0051377A" w:rsidRDefault="0044364E" w:rsidP="00DF47DB">
      <w:pPr>
        <w:jc w:val="both"/>
        <w:rPr>
          <w:rFonts w:ascii="GHEA Grapalat" w:hAnsi="GHEA Grapalat"/>
          <w:color w:val="000000" w:themeColor="text1"/>
          <w:sz w:val="20"/>
          <w:szCs w:val="20"/>
          <w:lang w:val="hy-AM"/>
        </w:rPr>
      </w:pPr>
    </w:p>
    <w:p w14:paraId="5004EACB" w14:textId="77777777" w:rsidR="0044364E" w:rsidRPr="0051377A" w:rsidRDefault="0044364E" w:rsidP="00DF47DB">
      <w:pPr>
        <w:jc w:val="both"/>
        <w:rPr>
          <w:rFonts w:ascii="GHEA Grapalat" w:hAnsi="GHEA Grapalat"/>
          <w:color w:val="000000" w:themeColor="text1"/>
          <w:sz w:val="20"/>
          <w:szCs w:val="20"/>
          <w:lang w:val="hy-AM"/>
        </w:rPr>
      </w:pPr>
    </w:p>
    <w:p w14:paraId="67B05C7D" w14:textId="77777777" w:rsidR="0044364E" w:rsidRPr="0051377A" w:rsidRDefault="0044364E" w:rsidP="00DF47DB">
      <w:pPr>
        <w:jc w:val="both"/>
        <w:rPr>
          <w:rFonts w:ascii="GHEA Grapalat" w:hAnsi="GHEA Grapalat"/>
          <w:color w:val="000000" w:themeColor="text1"/>
          <w:sz w:val="20"/>
          <w:szCs w:val="20"/>
          <w:lang w:val="hy-AM"/>
        </w:rPr>
      </w:pPr>
    </w:p>
    <w:p w14:paraId="73D91314" w14:textId="77777777" w:rsidR="0044364E" w:rsidRPr="0051377A" w:rsidRDefault="0044364E" w:rsidP="00DF47DB">
      <w:pPr>
        <w:jc w:val="both"/>
        <w:rPr>
          <w:rFonts w:ascii="GHEA Grapalat" w:hAnsi="GHEA Grapalat"/>
          <w:color w:val="000000" w:themeColor="text1"/>
          <w:sz w:val="20"/>
          <w:szCs w:val="20"/>
          <w:lang w:val="hy-AM"/>
        </w:rPr>
      </w:pPr>
    </w:p>
    <w:p w14:paraId="69BDE724" w14:textId="77777777" w:rsidR="0044364E" w:rsidRPr="0051377A" w:rsidRDefault="0044364E" w:rsidP="00DF47DB">
      <w:pPr>
        <w:jc w:val="both"/>
        <w:rPr>
          <w:rFonts w:ascii="GHEA Grapalat" w:hAnsi="GHEA Grapalat"/>
          <w:color w:val="000000" w:themeColor="text1"/>
          <w:sz w:val="20"/>
          <w:szCs w:val="20"/>
          <w:u w:val="single"/>
          <w:lang w:val="hy-AM"/>
        </w:rPr>
      </w:pPr>
      <w:r w:rsidRPr="0051377A">
        <w:rPr>
          <w:rFonts w:ascii="GHEA Grapalat" w:hAnsi="GHEA Grapalat"/>
          <w:color w:val="000000" w:themeColor="text1"/>
          <w:sz w:val="20"/>
          <w:szCs w:val="20"/>
          <w:u w:val="single"/>
          <w:lang w:val="hy-AM"/>
        </w:rPr>
        <w:tab/>
      </w:r>
      <w:r w:rsidRPr="0051377A">
        <w:rPr>
          <w:rFonts w:ascii="GHEA Grapalat" w:hAnsi="GHEA Grapalat"/>
          <w:color w:val="000000" w:themeColor="text1"/>
          <w:sz w:val="20"/>
          <w:szCs w:val="20"/>
          <w:u w:val="single"/>
          <w:lang w:val="hy-AM"/>
        </w:rPr>
        <w:tab/>
      </w:r>
      <w:r w:rsidRPr="0051377A">
        <w:rPr>
          <w:rFonts w:ascii="GHEA Grapalat" w:hAnsi="GHEA Grapalat"/>
          <w:color w:val="000000" w:themeColor="text1"/>
          <w:sz w:val="20"/>
          <w:szCs w:val="20"/>
          <w:u w:val="single"/>
          <w:lang w:val="hy-AM"/>
        </w:rPr>
        <w:tab/>
      </w:r>
      <w:r w:rsidRPr="0051377A">
        <w:rPr>
          <w:rFonts w:ascii="GHEA Grapalat" w:hAnsi="GHEA Grapalat"/>
          <w:color w:val="000000" w:themeColor="text1"/>
          <w:sz w:val="20"/>
          <w:szCs w:val="20"/>
          <w:lang w:val="hy-AM"/>
        </w:rPr>
        <w:t xml:space="preserve"> ծածկագրով գնահատող հանձնաժողովի քարտուղար </w:t>
      </w:r>
      <w:r w:rsidRPr="0051377A">
        <w:rPr>
          <w:rFonts w:ascii="GHEA Grapalat" w:hAnsi="GHEA Grapalat"/>
          <w:color w:val="000000" w:themeColor="text1"/>
          <w:sz w:val="20"/>
          <w:szCs w:val="20"/>
          <w:u w:val="single"/>
          <w:lang w:val="hy-AM"/>
        </w:rPr>
        <w:tab/>
      </w:r>
      <w:r w:rsidRPr="0051377A">
        <w:rPr>
          <w:rFonts w:ascii="GHEA Grapalat" w:hAnsi="GHEA Grapalat"/>
          <w:color w:val="000000" w:themeColor="text1"/>
          <w:sz w:val="20"/>
          <w:szCs w:val="20"/>
          <w:u w:val="single"/>
          <w:lang w:val="hy-AM"/>
        </w:rPr>
        <w:tab/>
      </w:r>
      <w:r w:rsidRPr="0051377A">
        <w:rPr>
          <w:rFonts w:ascii="GHEA Grapalat" w:hAnsi="GHEA Grapalat"/>
          <w:color w:val="000000" w:themeColor="text1"/>
          <w:sz w:val="20"/>
          <w:szCs w:val="20"/>
          <w:u w:val="single"/>
          <w:lang w:val="hy-AM"/>
        </w:rPr>
        <w:tab/>
      </w:r>
      <w:r w:rsidRPr="0051377A">
        <w:rPr>
          <w:rFonts w:ascii="GHEA Grapalat" w:hAnsi="GHEA Grapalat"/>
          <w:color w:val="000000" w:themeColor="text1"/>
          <w:sz w:val="20"/>
          <w:szCs w:val="20"/>
          <w:u w:val="single"/>
          <w:lang w:val="hy-AM"/>
        </w:rPr>
        <w:tab/>
      </w:r>
      <w:r w:rsidRPr="0051377A">
        <w:rPr>
          <w:rFonts w:ascii="GHEA Grapalat" w:hAnsi="GHEA Grapalat"/>
          <w:color w:val="000000" w:themeColor="text1"/>
          <w:sz w:val="20"/>
          <w:szCs w:val="20"/>
          <w:lang w:val="hy-AM"/>
        </w:rPr>
        <w:tab/>
      </w:r>
      <w:r w:rsidRPr="0051377A">
        <w:rPr>
          <w:rFonts w:ascii="GHEA Grapalat" w:hAnsi="GHEA Grapalat"/>
          <w:color w:val="000000" w:themeColor="text1"/>
          <w:sz w:val="20"/>
          <w:szCs w:val="20"/>
          <w:lang w:val="hy-AM"/>
        </w:rPr>
        <w:tab/>
      </w:r>
      <w:r w:rsidRPr="0051377A">
        <w:rPr>
          <w:rFonts w:ascii="GHEA Grapalat" w:hAnsi="GHEA Grapalat"/>
          <w:color w:val="000000" w:themeColor="text1"/>
          <w:sz w:val="20"/>
          <w:szCs w:val="20"/>
          <w:u w:val="single"/>
          <w:lang w:val="hy-AM"/>
        </w:rPr>
        <w:tab/>
      </w:r>
      <w:r w:rsidRPr="0051377A">
        <w:rPr>
          <w:rFonts w:ascii="GHEA Grapalat" w:hAnsi="GHEA Grapalat"/>
          <w:color w:val="000000" w:themeColor="text1"/>
          <w:sz w:val="20"/>
          <w:szCs w:val="20"/>
          <w:u w:val="single"/>
          <w:lang w:val="hy-AM"/>
        </w:rPr>
        <w:tab/>
      </w:r>
      <w:r w:rsidRPr="0051377A">
        <w:rPr>
          <w:rFonts w:ascii="GHEA Grapalat" w:hAnsi="GHEA Grapalat"/>
          <w:color w:val="000000" w:themeColor="text1"/>
          <w:sz w:val="20"/>
          <w:szCs w:val="20"/>
          <w:u w:val="single"/>
          <w:lang w:val="hy-AM"/>
        </w:rPr>
        <w:tab/>
      </w:r>
      <w:r w:rsidRPr="0051377A">
        <w:rPr>
          <w:rFonts w:ascii="GHEA Grapalat" w:hAnsi="GHEA Grapalat"/>
          <w:color w:val="000000" w:themeColor="text1"/>
          <w:sz w:val="20"/>
          <w:szCs w:val="20"/>
          <w:u w:val="single"/>
          <w:lang w:val="hy-AM"/>
        </w:rPr>
        <w:tab/>
      </w:r>
    </w:p>
    <w:p w14:paraId="35593A1A" w14:textId="77777777" w:rsidR="0044364E" w:rsidRPr="0051377A" w:rsidRDefault="0044364E" w:rsidP="00DF47DB">
      <w:pPr>
        <w:tabs>
          <w:tab w:val="left" w:pos="8550"/>
        </w:tabs>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vertAlign w:val="superscript"/>
          <w:lang w:val="hy-AM"/>
        </w:rPr>
        <w:t xml:space="preserve">      ընթացակարգի ծածկագիրը</w:t>
      </w: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vertAlign w:val="superscript"/>
          <w:lang w:val="hy-AM"/>
        </w:rPr>
        <w:t>անունը, ազգանունը</w:t>
      </w:r>
      <w:r w:rsidRPr="0051377A">
        <w:rPr>
          <w:rFonts w:ascii="GHEA Grapalat" w:hAnsi="GHEA Grapalat"/>
          <w:color w:val="000000" w:themeColor="text1"/>
          <w:sz w:val="20"/>
          <w:szCs w:val="20"/>
          <w:lang w:val="hy-AM"/>
        </w:rPr>
        <w:tab/>
      </w:r>
      <w:r w:rsidRPr="0051377A">
        <w:rPr>
          <w:rFonts w:ascii="GHEA Grapalat" w:hAnsi="GHEA Grapalat"/>
          <w:color w:val="000000" w:themeColor="text1"/>
          <w:sz w:val="20"/>
          <w:szCs w:val="20"/>
          <w:lang w:val="hy-AM"/>
        </w:rPr>
        <w:tab/>
      </w:r>
      <w:r w:rsidRPr="0051377A">
        <w:rPr>
          <w:rFonts w:ascii="GHEA Grapalat" w:hAnsi="GHEA Grapalat"/>
          <w:color w:val="000000" w:themeColor="text1"/>
          <w:sz w:val="20"/>
          <w:szCs w:val="20"/>
          <w:lang w:val="hy-AM"/>
        </w:rPr>
        <w:tab/>
      </w:r>
      <w:r w:rsidRPr="0051377A">
        <w:rPr>
          <w:rFonts w:ascii="GHEA Grapalat" w:hAnsi="GHEA Grapalat"/>
          <w:color w:val="000000" w:themeColor="text1"/>
          <w:sz w:val="20"/>
          <w:szCs w:val="20"/>
          <w:lang w:val="hy-AM"/>
        </w:rPr>
        <w:tab/>
      </w:r>
      <w:r w:rsidRPr="0051377A">
        <w:rPr>
          <w:rFonts w:ascii="GHEA Grapalat" w:hAnsi="GHEA Grapalat"/>
          <w:color w:val="000000" w:themeColor="text1"/>
          <w:sz w:val="20"/>
          <w:szCs w:val="20"/>
          <w:lang w:val="hy-AM"/>
        </w:rPr>
        <w:tab/>
        <w:t xml:space="preserve">    </w:t>
      </w:r>
      <w:r w:rsidRPr="0051377A">
        <w:rPr>
          <w:rFonts w:ascii="GHEA Grapalat" w:hAnsi="GHEA Grapalat"/>
          <w:color w:val="000000" w:themeColor="text1"/>
          <w:sz w:val="20"/>
          <w:szCs w:val="20"/>
          <w:vertAlign w:val="superscript"/>
          <w:lang w:val="hy-AM"/>
        </w:rPr>
        <w:t>ստորագրություն</w:t>
      </w:r>
      <w:r w:rsidRPr="0051377A">
        <w:rPr>
          <w:rFonts w:ascii="GHEA Grapalat" w:hAnsi="GHEA Grapalat"/>
          <w:color w:val="000000" w:themeColor="text1"/>
          <w:sz w:val="20"/>
          <w:szCs w:val="20"/>
          <w:lang w:val="hy-AM"/>
        </w:rPr>
        <w:tab/>
      </w:r>
    </w:p>
    <w:p w14:paraId="3B16D21C" w14:textId="77777777" w:rsidR="0044364E" w:rsidRPr="0051377A" w:rsidRDefault="0044364E" w:rsidP="00DF47DB">
      <w:pPr>
        <w:jc w:val="both"/>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ab/>
      </w:r>
    </w:p>
    <w:p w14:paraId="75874DC4" w14:textId="77777777" w:rsidR="0044364E" w:rsidRPr="0051377A" w:rsidRDefault="0044364E" w:rsidP="00DF47DB">
      <w:pPr>
        <w:jc w:val="both"/>
        <w:rPr>
          <w:rFonts w:ascii="GHEA Grapalat" w:hAnsi="GHEA Grapalat"/>
          <w:color w:val="000000" w:themeColor="text1"/>
          <w:sz w:val="20"/>
          <w:szCs w:val="20"/>
          <w:lang w:val="hy-AM"/>
        </w:rPr>
      </w:pPr>
    </w:p>
    <w:p w14:paraId="62BF50FC" w14:textId="77777777" w:rsidR="0044364E" w:rsidRPr="0051377A" w:rsidRDefault="0044364E" w:rsidP="00DF47DB">
      <w:pPr>
        <w:jc w:val="right"/>
        <w:rPr>
          <w:rFonts w:ascii="GHEA Grapalat" w:hAnsi="GHEA Grapalat"/>
          <w:color w:val="000000" w:themeColor="text1"/>
          <w:sz w:val="20"/>
          <w:szCs w:val="20"/>
          <w:lang w:val="hy-AM"/>
        </w:rPr>
      </w:pPr>
      <w:r w:rsidRPr="0051377A">
        <w:rPr>
          <w:rFonts w:ascii="GHEA Grapalat" w:hAnsi="GHEA Grapalat"/>
          <w:color w:val="000000" w:themeColor="text1"/>
          <w:sz w:val="20"/>
          <w:szCs w:val="20"/>
          <w:u w:val="single"/>
          <w:lang w:val="hy-AM"/>
        </w:rPr>
        <w:t xml:space="preserve">        </w:t>
      </w: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u w:val="single"/>
          <w:lang w:val="hy-AM"/>
        </w:rPr>
        <w:t xml:space="preserve">                   </w:t>
      </w:r>
      <w:r w:rsidRPr="0051377A">
        <w:rPr>
          <w:rFonts w:ascii="GHEA Grapalat" w:hAnsi="GHEA Grapalat"/>
          <w:color w:val="000000" w:themeColor="text1"/>
          <w:sz w:val="20"/>
          <w:szCs w:val="20"/>
          <w:lang w:val="hy-AM"/>
        </w:rPr>
        <w:t xml:space="preserve"> 20   թ.</w:t>
      </w:r>
    </w:p>
    <w:p w14:paraId="6092CC41" w14:textId="616300DD" w:rsidR="0044364E" w:rsidRPr="0051377A" w:rsidRDefault="0044364E" w:rsidP="00DF47DB">
      <w:pPr>
        <w:pStyle w:val="BodyTextIndent3"/>
        <w:spacing w:line="240" w:lineRule="auto"/>
        <w:ind w:firstLine="0"/>
        <w:rPr>
          <w:rFonts w:ascii="GHEA Grapalat" w:hAnsi="GHEA Grapalat" w:cs="Sylfaen"/>
          <w:i/>
          <w:color w:val="000000" w:themeColor="text1"/>
          <w:sz w:val="16"/>
          <w:szCs w:val="16"/>
          <w:lang w:eastAsia="ru-RU"/>
        </w:rPr>
      </w:pPr>
    </w:p>
    <w:p w14:paraId="7AB2CB5A" w14:textId="77777777" w:rsidR="0044364E" w:rsidRPr="0051377A" w:rsidRDefault="0044364E" w:rsidP="00DF47DB">
      <w:pPr>
        <w:pStyle w:val="BodyTextIndent"/>
        <w:spacing w:line="240" w:lineRule="auto"/>
        <w:jc w:val="right"/>
        <w:rPr>
          <w:rFonts w:ascii="GHEA Grapalat" w:hAnsi="GHEA Grapalat" w:cs="Arial"/>
          <w:i w:val="0"/>
          <w:color w:val="000000" w:themeColor="text1"/>
          <w:lang w:val="hy-AM"/>
        </w:rPr>
      </w:pPr>
      <w:r w:rsidRPr="0051377A">
        <w:rPr>
          <w:rFonts w:ascii="GHEA Grapalat" w:hAnsi="GHEA Grapalat"/>
          <w:color w:val="000000" w:themeColor="text1"/>
          <w:lang w:val="hy-AM"/>
        </w:rPr>
        <w:br w:type="page"/>
      </w:r>
      <w:r w:rsidRPr="0051377A">
        <w:rPr>
          <w:rFonts w:ascii="GHEA Grapalat" w:hAnsi="GHEA Grapalat" w:cs="Arial"/>
          <w:i w:val="0"/>
          <w:color w:val="000000" w:themeColor="text1"/>
          <w:lang w:val="hy-AM"/>
        </w:rPr>
        <w:lastRenderedPageBreak/>
        <w:t>Հավելված 7</w:t>
      </w:r>
    </w:p>
    <w:p w14:paraId="3830318F" w14:textId="73D5852D" w:rsidR="0044364E" w:rsidRPr="0051377A" w:rsidRDefault="001A5197" w:rsidP="00DF47DB">
      <w:pPr>
        <w:pStyle w:val="BodyTextIndent"/>
        <w:spacing w:line="240" w:lineRule="auto"/>
        <w:jc w:val="right"/>
        <w:rPr>
          <w:rFonts w:ascii="GHEA Grapalat" w:hAnsi="GHEA Grapalat" w:cs="Arial"/>
          <w:i w:val="0"/>
          <w:color w:val="000000" w:themeColor="text1"/>
          <w:lang w:val="hy-AM"/>
        </w:rPr>
      </w:pPr>
      <w:r w:rsidRPr="0051377A">
        <w:rPr>
          <w:rFonts w:ascii="GHEA Grapalat" w:hAnsi="GHEA Grapalat"/>
          <w:b/>
          <w:i w:val="0"/>
          <w:color w:val="000000" w:themeColor="text1"/>
          <w:lang w:val="hy-AM"/>
        </w:rPr>
        <w:t>&lt;&lt;ԳՀ-</w:t>
      </w:r>
      <w:r w:rsidRPr="0051377A">
        <w:rPr>
          <w:rFonts w:ascii="GHEA Grapalat" w:hAnsi="GHEA Grapalat"/>
          <w:b/>
          <w:i w:val="0"/>
          <w:color w:val="000000" w:themeColor="text1"/>
          <w:lang w:val="af-ZA"/>
        </w:rPr>
        <w:t>ԲՄԱՇՁԲ</w:t>
      </w:r>
      <w:r w:rsidRPr="0051377A">
        <w:rPr>
          <w:rFonts w:ascii="GHEA Grapalat" w:hAnsi="GHEA Grapalat"/>
          <w:b/>
          <w:i w:val="0"/>
          <w:color w:val="000000" w:themeColor="text1"/>
          <w:lang w:val="hy-AM"/>
        </w:rPr>
        <w:t>-19</w:t>
      </w:r>
      <w:r w:rsidRPr="0051377A">
        <w:rPr>
          <w:rFonts w:ascii="GHEA Grapalat" w:hAnsi="GHEA Grapalat"/>
          <w:b/>
          <w:i w:val="0"/>
          <w:color w:val="000000" w:themeColor="text1"/>
          <w:lang w:val="af-ZA"/>
        </w:rPr>
        <w:t>/</w:t>
      </w:r>
      <w:r w:rsidRPr="0051377A">
        <w:rPr>
          <w:rFonts w:ascii="GHEA Grapalat" w:hAnsi="GHEA Grapalat"/>
          <w:b/>
          <w:i w:val="0"/>
          <w:color w:val="000000" w:themeColor="text1"/>
          <w:lang w:val="hy-AM"/>
        </w:rPr>
        <w:t xml:space="preserve">1&gt;&gt; </w:t>
      </w:r>
      <w:r w:rsidR="0044364E" w:rsidRPr="0051377A">
        <w:rPr>
          <w:rFonts w:ascii="GHEA Grapalat" w:hAnsi="GHEA Grapalat" w:cs="Arial"/>
          <w:i w:val="0"/>
          <w:color w:val="000000" w:themeColor="text1"/>
          <w:lang w:val="hy-AM"/>
        </w:rPr>
        <w:t>ծածկագրով</w:t>
      </w:r>
    </w:p>
    <w:p w14:paraId="2BEA0A26" w14:textId="77777777" w:rsidR="0044364E" w:rsidRPr="0051377A" w:rsidRDefault="0044364E" w:rsidP="00DF47DB">
      <w:pPr>
        <w:pStyle w:val="BodyTextIndent"/>
        <w:spacing w:line="240" w:lineRule="auto"/>
        <w:jc w:val="right"/>
        <w:rPr>
          <w:rFonts w:ascii="GHEA Grapalat" w:hAnsi="GHEA Grapalat" w:cs="Arial"/>
          <w:i w:val="0"/>
          <w:color w:val="000000" w:themeColor="text1"/>
          <w:lang w:val="hy-AM"/>
        </w:rPr>
      </w:pPr>
      <w:r w:rsidRPr="0051377A">
        <w:rPr>
          <w:rFonts w:ascii="GHEA Grapalat" w:hAnsi="GHEA Grapalat" w:cs="Arial"/>
          <w:i w:val="0"/>
          <w:color w:val="000000" w:themeColor="text1"/>
          <w:lang w:val="hy-AM"/>
        </w:rPr>
        <w:t>բաց մրցույթի հրավերի</w:t>
      </w:r>
    </w:p>
    <w:p w14:paraId="4C942D6B" w14:textId="77777777" w:rsidR="0044364E" w:rsidRPr="0051377A" w:rsidRDefault="0044364E" w:rsidP="00DF47DB">
      <w:pPr>
        <w:pStyle w:val="BodyTextIndent"/>
        <w:spacing w:line="240" w:lineRule="auto"/>
        <w:jc w:val="right"/>
        <w:rPr>
          <w:rFonts w:ascii="GHEA Grapalat" w:hAnsi="GHEA Grapalat" w:cs="Sylfaen"/>
          <w:i w:val="0"/>
          <w:color w:val="000000" w:themeColor="text1"/>
          <w:lang w:val="hy-AM"/>
        </w:rPr>
      </w:pPr>
    </w:p>
    <w:p w14:paraId="6B9F4500" w14:textId="77777777" w:rsidR="0044364E" w:rsidRPr="0051377A" w:rsidRDefault="0044364E" w:rsidP="00DF47DB">
      <w:pPr>
        <w:pStyle w:val="BodyTextIndent"/>
        <w:spacing w:line="240" w:lineRule="auto"/>
        <w:jc w:val="right"/>
        <w:rPr>
          <w:rFonts w:ascii="GHEA Grapalat" w:hAnsi="GHEA Grapalat" w:cs="Sylfaen"/>
          <w:i w:val="0"/>
          <w:color w:val="000000" w:themeColor="text1"/>
          <w:lang w:val="hy-AM"/>
        </w:rPr>
      </w:pPr>
    </w:p>
    <w:p w14:paraId="5826F6C0" w14:textId="77777777" w:rsidR="0044364E" w:rsidRPr="0051377A" w:rsidRDefault="0044364E" w:rsidP="00DF47DB">
      <w:pPr>
        <w:pStyle w:val="BodyTextIndent"/>
        <w:spacing w:line="240" w:lineRule="auto"/>
        <w:jc w:val="right"/>
        <w:rPr>
          <w:rFonts w:ascii="GHEA Grapalat" w:hAnsi="GHEA Grapalat" w:cs="Sylfaen"/>
          <w:i w:val="0"/>
          <w:color w:val="000000" w:themeColor="text1"/>
          <w:lang w:val="hy-AM"/>
        </w:rPr>
      </w:pPr>
    </w:p>
    <w:p w14:paraId="69D5175D"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ՏԵՂԵԿԱՏՎՈՒԹՅՈՒՆ</w:t>
      </w:r>
    </w:p>
    <w:p w14:paraId="2EEE2F0A"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ՀՀ կառավարության 2017թ. մայիսի 4-ի N 526-Ն որոշմամբ հաստատված "Գնումների գործընթացի կազմակերպման"</w:t>
      </w:r>
    </w:p>
    <w:p w14:paraId="028F6DD3"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 կարգի 43-րդ կետի 3-րդ մասով նախատեսված հարցման մասին</w:t>
      </w:r>
    </w:p>
    <w:p w14:paraId="5374ED4D" w14:textId="77777777" w:rsidR="0044364E" w:rsidRPr="0051377A" w:rsidRDefault="0044364E" w:rsidP="00DF47DB">
      <w:pPr>
        <w:jc w:val="center"/>
        <w:rPr>
          <w:rFonts w:ascii="GHEA Grapalat" w:hAnsi="GHEA Grapalat"/>
          <w:color w:val="000000" w:themeColor="text1"/>
          <w:sz w:val="20"/>
          <w:szCs w:val="20"/>
          <w:lang w:val="hy-AM"/>
        </w:rPr>
      </w:pPr>
    </w:p>
    <w:p w14:paraId="47C07EE9" w14:textId="77777777" w:rsidR="0044364E" w:rsidRPr="0051377A" w:rsidRDefault="0044364E" w:rsidP="00DF47DB">
      <w:pPr>
        <w:rPr>
          <w:rFonts w:ascii="GHEA Grapalat" w:hAnsi="GHEA Grapalat"/>
          <w:color w:val="000000" w:themeColor="text1"/>
          <w:sz w:val="20"/>
          <w:szCs w:val="20"/>
          <w:lang w:val="hy-AM"/>
        </w:rPr>
      </w:pPr>
    </w:p>
    <w:p w14:paraId="3ED19C9E" w14:textId="77777777" w:rsidR="0044364E" w:rsidRPr="0051377A" w:rsidRDefault="0044364E" w:rsidP="00DF47DB">
      <w:pPr>
        <w:rPr>
          <w:rFonts w:ascii="GHEA Grapalat" w:hAnsi="GHEA Grapalat"/>
          <w:color w:val="000000" w:themeColor="text1"/>
          <w:sz w:val="20"/>
          <w:szCs w:val="20"/>
          <w:lang w:val="hy-AM"/>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4770"/>
        <w:gridCol w:w="990"/>
        <w:gridCol w:w="990"/>
        <w:gridCol w:w="990"/>
        <w:gridCol w:w="1170"/>
      </w:tblGrid>
      <w:tr w:rsidR="0051377A" w:rsidRPr="0051377A" w14:paraId="29A9D93B" w14:textId="77777777" w:rsidTr="00213985">
        <w:tc>
          <w:tcPr>
            <w:tcW w:w="1710" w:type="dxa"/>
            <w:vMerge w:val="restart"/>
            <w:shd w:val="clear" w:color="auto" w:fill="auto"/>
            <w:vAlign w:val="center"/>
          </w:tcPr>
          <w:p w14:paraId="0A72296D" w14:textId="77777777" w:rsidR="0044364E" w:rsidRPr="0051377A" w:rsidRDefault="0044364E" w:rsidP="00DF47DB">
            <w:pPr>
              <w:jc w:val="center"/>
              <w:rPr>
                <w:rFonts w:ascii="GHEA Grapalat" w:hAnsi="GHEA Grapalat"/>
                <w:color w:val="000000" w:themeColor="text1"/>
                <w:sz w:val="18"/>
                <w:szCs w:val="20"/>
              </w:rPr>
            </w:pPr>
            <w:r w:rsidRPr="0051377A">
              <w:rPr>
                <w:rFonts w:ascii="GHEA Grapalat" w:hAnsi="GHEA Grapalat"/>
                <w:color w:val="000000" w:themeColor="text1"/>
                <w:sz w:val="18"/>
                <w:szCs w:val="20"/>
              </w:rPr>
              <w:t>Ընթացակարգի ծածկագիրը</w:t>
            </w:r>
          </w:p>
        </w:tc>
        <w:tc>
          <w:tcPr>
            <w:tcW w:w="1530" w:type="dxa"/>
            <w:vMerge w:val="restart"/>
            <w:shd w:val="clear" w:color="auto" w:fill="auto"/>
            <w:vAlign w:val="center"/>
          </w:tcPr>
          <w:p w14:paraId="58ABEDC6" w14:textId="77777777" w:rsidR="0044364E" w:rsidRPr="0051377A" w:rsidRDefault="0044364E" w:rsidP="00DF47DB">
            <w:pPr>
              <w:jc w:val="center"/>
              <w:rPr>
                <w:rFonts w:ascii="GHEA Grapalat" w:hAnsi="GHEA Grapalat"/>
                <w:color w:val="000000" w:themeColor="text1"/>
                <w:sz w:val="18"/>
                <w:szCs w:val="20"/>
                <w:lang w:val="hy-AM"/>
              </w:rPr>
            </w:pPr>
            <w:r w:rsidRPr="0051377A">
              <w:rPr>
                <w:rFonts w:ascii="GHEA Grapalat" w:hAnsi="GHEA Grapalat"/>
                <w:color w:val="000000" w:themeColor="text1"/>
                <w:sz w:val="18"/>
                <w:szCs w:val="20"/>
                <w:lang w:val="hy-AM"/>
              </w:rPr>
              <w:t>Պատվիրատուի անվանումը</w:t>
            </w:r>
          </w:p>
        </w:tc>
        <w:tc>
          <w:tcPr>
            <w:tcW w:w="11520" w:type="dxa"/>
            <w:gridSpan w:val="7"/>
            <w:shd w:val="clear" w:color="auto" w:fill="auto"/>
          </w:tcPr>
          <w:p w14:paraId="56CDA117" w14:textId="77777777" w:rsidR="0044364E" w:rsidRPr="0051377A" w:rsidRDefault="0044364E" w:rsidP="00DF47DB">
            <w:pPr>
              <w:jc w:val="center"/>
              <w:rPr>
                <w:rFonts w:ascii="GHEA Grapalat" w:hAnsi="GHEA Grapalat"/>
                <w:color w:val="000000" w:themeColor="text1"/>
                <w:sz w:val="18"/>
                <w:szCs w:val="20"/>
              </w:rPr>
            </w:pPr>
            <w:r w:rsidRPr="0051377A">
              <w:rPr>
                <w:rFonts w:ascii="GHEA Grapalat" w:hAnsi="GHEA Grapalat"/>
                <w:color w:val="000000" w:themeColor="text1"/>
                <w:sz w:val="18"/>
                <w:szCs w:val="20"/>
              </w:rPr>
              <w:t xml:space="preserve">Մասնակցի </w:t>
            </w:r>
          </w:p>
        </w:tc>
      </w:tr>
      <w:tr w:rsidR="0051377A" w:rsidRPr="0051377A" w14:paraId="678E3219" w14:textId="77777777" w:rsidTr="00213985">
        <w:trPr>
          <w:trHeight w:val="2348"/>
        </w:trPr>
        <w:tc>
          <w:tcPr>
            <w:tcW w:w="1710" w:type="dxa"/>
            <w:vMerge/>
            <w:shd w:val="clear" w:color="auto" w:fill="auto"/>
          </w:tcPr>
          <w:p w14:paraId="73FF7928" w14:textId="77777777" w:rsidR="0044364E" w:rsidRPr="0051377A" w:rsidRDefault="0044364E" w:rsidP="00DF47DB">
            <w:pPr>
              <w:jc w:val="center"/>
              <w:rPr>
                <w:rFonts w:ascii="GHEA Grapalat" w:hAnsi="GHEA Grapalat"/>
                <w:color w:val="000000" w:themeColor="text1"/>
                <w:sz w:val="18"/>
                <w:szCs w:val="20"/>
              </w:rPr>
            </w:pPr>
          </w:p>
        </w:tc>
        <w:tc>
          <w:tcPr>
            <w:tcW w:w="1530" w:type="dxa"/>
            <w:vMerge/>
            <w:shd w:val="clear" w:color="auto" w:fill="auto"/>
          </w:tcPr>
          <w:p w14:paraId="2AD7F3BC" w14:textId="77777777" w:rsidR="0044364E" w:rsidRPr="0051377A" w:rsidRDefault="0044364E" w:rsidP="00DF47DB">
            <w:pPr>
              <w:jc w:val="center"/>
              <w:rPr>
                <w:rFonts w:ascii="GHEA Grapalat" w:hAnsi="GHEA Grapalat"/>
                <w:color w:val="000000" w:themeColor="text1"/>
                <w:sz w:val="18"/>
                <w:szCs w:val="20"/>
              </w:rPr>
            </w:pPr>
          </w:p>
        </w:tc>
        <w:tc>
          <w:tcPr>
            <w:tcW w:w="1170" w:type="dxa"/>
            <w:vMerge w:val="restart"/>
            <w:shd w:val="clear" w:color="auto" w:fill="auto"/>
            <w:vAlign w:val="center"/>
          </w:tcPr>
          <w:p w14:paraId="39AE450B" w14:textId="77777777" w:rsidR="0044364E" w:rsidRPr="0051377A" w:rsidRDefault="0044364E" w:rsidP="00DF47DB">
            <w:pPr>
              <w:jc w:val="center"/>
              <w:rPr>
                <w:rFonts w:ascii="GHEA Grapalat" w:hAnsi="GHEA Grapalat"/>
                <w:color w:val="000000" w:themeColor="text1"/>
                <w:sz w:val="18"/>
                <w:szCs w:val="20"/>
              </w:rPr>
            </w:pPr>
            <w:r w:rsidRPr="0051377A">
              <w:rPr>
                <w:rFonts w:ascii="GHEA Grapalat" w:hAnsi="GHEA Grapalat"/>
                <w:color w:val="000000" w:themeColor="text1"/>
                <w:sz w:val="18"/>
                <w:szCs w:val="20"/>
              </w:rPr>
              <w:t>անվանումը</w:t>
            </w:r>
          </w:p>
        </w:tc>
        <w:tc>
          <w:tcPr>
            <w:tcW w:w="1440" w:type="dxa"/>
            <w:vMerge w:val="restart"/>
            <w:shd w:val="clear" w:color="auto" w:fill="auto"/>
            <w:vAlign w:val="center"/>
          </w:tcPr>
          <w:p w14:paraId="6D9B975A" w14:textId="77777777" w:rsidR="0044364E" w:rsidRPr="0051377A" w:rsidRDefault="0044364E" w:rsidP="00DF47DB">
            <w:pPr>
              <w:jc w:val="center"/>
              <w:rPr>
                <w:rFonts w:ascii="GHEA Grapalat" w:hAnsi="GHEA Grapalat"/>
                <w:color w:val="000000" w:themeColor="text1"/>
                <w:sz w:val="18"/>
                <w:szCs w:val="20"/>
              </w:rPr>
            </w:pPr>
            <w:r w:rsidRPr="0051377A">
              <w:rPr>
                <w:rFonts w:ascii="GHEA Grapalat" w:hAnsi="GHEA Grapalat"/>
                <w:color w:val="000000" w:themeColor="text1"/>
                <w:sz w:val="18"/>
                <w:szCs w:val="20"/>
              </w:rPr>
              <w:t>հարկ վճարողի հաշվառման համարը</w:t>
            </w:r>
          </w:p>
        </w:tc>
        <w:tc>
          <w:tcPr>
            <w:tcW w:w="4770" w:type="dxa"/>
            <w:vMerge w:val="restart"/>
            <w:shd w:val="clear" w:color="auto" w:fill="auto"/>
            <w:vAlign w:val="center"/>
          </w:tcPr>
          <w:p w14:paraId="050A482B" w14:textId="77777777" w:rsidR="0044364E" w:rsidRPr="0051377A" w:rsidRDefault="0044364E" w:rsidP="00DF47DB">
            <w:pPr>
              <w:jc w:val="both"/>
              <w:rPr>
                <w:rFonts w:ascii="GHEA Grapalat" w:hAnsi="GHEA Grapalat"/>
                <w:color w:val="000000" w:themeColor="text1"/>
                <w:sz w:val="18"/>
                <w:szCs w:val="20"/>
              </w:rPr>
            </w:pPr>
            <w:r w:rsidRPr="0051377A">
              <w:rPr>
                <w:rFonts w:ascii="GHEA Grapalat" w:hAnsi="GHEA Grapalat"/>
                <w:color w:val="000000" w:themeColor="text1"/>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14:paraId="767F3F75" w14:textId="77777777" w:rsidR="0044364E" w:rsidRPr="0051377A" w:rsidRDefault="0044364E" w:rsidP="00DF47DB">
            <w:pPr>
              <w:jc w:val="center"/>
              <w:rPr>
                <w:rFonts w:ascii="GHEA Grapalat" w:hAnsi="GHEA Grapalat"/>
                <w:color w:val="000000" w:themeColor="text1"/>
                <w:sz w:val="18"/>
                <w:szCs w:val="20"/>
                <w:lang w:val="hy-AM"/>
              </w:rPr>
            </w:pPr>
          </w:p>
          <w:p w14:paraId="0AB2614B" w14:textId="77777777" w:rsidR="0044364E" w:rsidRPr="0051377A" w:rsidRDefault="0044364E" w:rsidP="00DF47DB">
            <w:pPr>
              <w:jc w:val="center"/>
              <w:rPr>
                <w:rFonts w:ascii="GHEA Grapalat" w:hAnsi="GHEA Grapalat"/>
                <w:color w:val="000000" w:themeColor="text1"/>
                <w:sz w:val="18"/>
                <w:szCs w:val="20"/>
                <w:lang w:val="hy-AM"/>
              </w:rPr>
            </w:pPr>
          </w:p>
          <w:p w14:paraId="784B4266" w14:textId="77777777" w:rsidR="0044364E" w:rsidRPr="0051377A" w:rsidRDefault="0044364E" w:rsidP="00DF47DB">
            <w:pPr>
              <w:jc w:val="center"/>
              <w:rPr>
                <w:rFonts w:ascii="GHEA Grapalat" w:hAnsi="GHEA Grapalat"/>
                <w:color w:val="000000" w:themeColor="text1"/>
                <w:sz w:val="18"/>
                <w:szCs w:val="20"/>
                <w:lang w:val="hy-AM"/>
              </w:rPr>
            </w:pPr>
          </w:p>
        </w:tc>
        <w:tc>
          <w:tcPr>
            <w:tcW w:w="4140" w:type="dxa"/>
            <w:gridSpan w:val="4"/>
            <w:vMerge w:val="restart"/>
            <w:shd w:val="clear" w:color="auto" w:fill="auto"/>
            <w:vAlign w:val="center"/>
          </w:tcPr>
          <w:p w14:paraId="7A3F402F" w14:textId="77777777" w:rsidR="0044364E" w:rsidRPr="0051377A" w:rsidRDefault="0044364E" w:rsidP="00DF47DB">
            <w:pPr>
              <w:jc w:val="center"/>
              <w:rPr>
                <w:rFonts w:ascii="GHEA Grapalat" w:hAnsi="GHEA Grapalat"/>
                <w:color w:val="000000" w:themeColor="text1"/>
                <w:sz w:val="18"/>
                <w:szCs w:val="20"/>
                <w:lang w:val="hy-AM"/>
              </w:rPr>
            </w:pPr>
            <w:r w:rsidRPr="0051377A">
              <w:rPr>
                <w:rFonts w:ascii="GHEA Grapalat" w:hAnsi="GHEA Grapalat"/>
                <w:color w:val="000000" w:themeColor="text1"/>
                <w:sz w:val="18"/>
                <w:szCs w:val="20"/>
                <w:lang w:val="hy-AM"/>
              </w:rPr>
              <w:t>հայտը ներկայացվելուն նախորդող երեք հաշվետու տարիների համախառն եկամտի հանրագումարը/ՀՀ դրամ</w:t>
            </w:r>
          </w:p>
        </w:tc>
      </w:tr>
      <w:tr w:rsidR="0051377A" w:rsidRPr="0051377A" w14:paraId="711D67E0" w14:textId="77777777" w:rsidTr="00213985">
        <w:trPr>
          <w:trHeight w:val="537"/>
        </w:trPr>
        <w:tc>
          <w:tcPr>
            <w:tcW w:w="1710" w:type="dxa"/>
            <w:vMerge/>
            <w:shd w:val="clear" w:color="auto" w:fill="auto"/>
          </w:tcPr>
          <w:p w14:paraId="5524DFFE" w14:textId="77777777" w:rsidR="0044364E" w:rsidRPr="0051377A" w:rsidRDefault="0044364E" w:rsidP="00DF47DB">
            <w:pPr>
              <w:jc w:val="center"/>
              <w:rPr>
                <w:rFonts w:ascii="GHEA Grapalat" w:hAnsi="GHEA Grapalat"/>
                <w:color w:val="000000" w:themeColor="text1"/>
                <w:sz w:val="18"/>
                <w:szCs w:val="20"/>
                <w:lang w:val="hy-AM"/>
              </w:rPr>
            </w:pPr>
          </w:p>
        </w:tc>
        <w:tc>
          <w:tcPr>
            <w:tcW w:w="1530" w:type="dxa"/>
            <w:vMerge/>
            <w:shd w:val="clear" w:color="auto" w:fill="auto"/>
          </w:tcPr>
          <w:p w14:paraId="02B1F73B" w14:textId="77777777" w:rsidR="0044364E" w:rsidRPr="0051377A" w:rsidRDefault="0044364E" w:rsidP="00DF47DB">
            <w:pPr>
              <w:jc w:val="center"/>
              <w:rPr>
                <w:rFonts w:ascii="GHEA Grapalat" w:hAnsi="GHEA Grapalat"/>
                <w:color w:val="000000" w:themeColor="text1"/>
                <w:sz w:val="18"/>
                <w:szCs w:val="20"/>
                <w:lang w:val="hy-AM"/>
              </w:rPr>
            </w:pPr>
          </w:p>
        </w:tc>
        <w:tc>
          <w:tcPr>
            <w:tcW w:w="1170" w:type="dxa"/>
            <w:vMerge/>
            <w:shd w:val="clear" w:color="auto" w:fill="auto"/>
          </w:tcPr>
          <w:p w14:paraId="006651C1" w14:textId="77777777" w:rsidR="0044364E" w:rsidRPr="0051377A" w:rsidRDefault="0044364E" w:rsidP="00DF47DB">
            <w:pPr>
              <w:jc w:val="center"/>
              <w:rPr>
                <w:rFonts w:ascii="GHEA Grapalat" w:hAnsi="GHEA Grapalat"/>
                <w:color w:val="000000" w:themeColor="text1"/>
                <w:sz w:val="18"/>
                <w:szCs w:val="20"/>
                <w:lang w:val="hy-AM"/>
              </w:rPr>
            </w:pPr>
          </w:p>
        </w:tc>
        <w:tc>
          <w:tcPr>
            <w:tcW w:w="1440" w:type="dxa"/>
            <w:vMerge/>
            <w:shd w:val="clear" w:color="auto" w:fill="auto"/>
          </w:tcPr>
          <w:p w14:paraId="705AF8E2" w14:textId="77777777" w:rsidR="0044364E" w:rsidRPr="0051377A" w:rsidRDefault="0044364E" w:rsidP="00DF47DB">
            <w:pPr>
              <w:jc w:val="center"/>
              <w:rPr>
                <w:rFonts w:ascii="GHEA Grapalat" w:hAnsi="GHEA Grapalat"/>
                <w:color w:val="000000" w:themeColor="text1"/>
                <w:sz w:val="18"/>
                <w:szCs w:val="20"/>
                <w:lang w:val="hy-AM"/>
              </w:rPr>
            </w:pPr>
          </w:p>
        </w:tc>
        <w:tc>
          <w:tcPr>
            <w:tcW w:w="4770" w:type="dxa"/>
            <w:vMerge/>
            <w:shd w:val="clear" w:color="auto" w:fill="auto"/>
          </w:tcPr>
          <w:p w14:paraId="6D0AE789" w14:textId="77777777" w:rsidR="0044364E" w:rsidRPr="0051377A" w:rsidRDefault="0044364E" w:rsidP="00DF47DB">
            <w:pPr>
              <w:jc w:val="center"/>
              <w:rPr>
                <w:rFonts w:ascii="GHEA Grapalat" w:hAnsi="GHEA Grapalat"/>
                <w:color w:val="000000" w:themeColor="text1"/>
                <w:sz w:val="18"/>
                <w:szCs w:val="20"/>
                <w:lang w:val="hy-AM"/>
              </w:rPr>
            </w:pPr>
          </w:p>
        </w:tc>
        <w:tc>
          <w:tcPr>
            <w:tcW w:w="4140" w:type="dxa"/>
            <w:gridSpan w:val="4"/>
            <w:vMerge/>
            <w:tcBorders>
              <w:bottom w:val="single" w:sz="4" w:space="0" w:color="auto"/>
            </w:tcBorders>
            <w:shd w:val="clear" w:color="auto" w:fill="auto"/>
          </w:tcPr>
          <w:p w14:paraId="566162F0" w14:textId="77777777" w:rsidR="0044364E" w:rsidRPr="0051377A" w:rsidRDefault="0044364E" w:rsidP="00DF47DB">
            <w:pPr>
              <w:jc w:val="center"/>
              <w:rPr>
                <w:rFonts w:ascii="GHEA Grapalat" w:hAnsi="GHEA Grapalat"/>
                <w:color w:val="000000" w:themeColor="text1"/>
                <w:sz w:val="18"/>
                <w:szCs w:val="20"/>
                <w:lang w:val="hy-AM"/>
              </w:rPr>
            </w:pPr>
          </w:p>
        </w:tc>
      </w:tr>
      <w:tr w:rsidR="0051377A" w:rsidRPr="0051377A" w14:paraId="4D073B73" w14:textId="77777777" w:rsidTr="00213985">
        <w:tc>
          <w:tcPr>
            <w:tcW w:w="1710" w:type="dxa"/>
            <w:vMerge/>
            <w:shd w:val="clear" w:color="auto" w:fill="auto"/>
          </w:tcPr>
          <w:p w14:paraId="102702A6" w14:textId="77777777" w:rsidR="0044364E" w:rsidRPr="0051377A" w:rsidRDefault="0044364E" w:rsidP="00DF47DB">
            <w:pPr>
              <w:jc w:val="center"/>
              <w:rPr>
                <w:rFonts w:ascii="GHEA Grapalat" w:hAnsi="GHEA Grapalat"/>
                <w:color w:val="000000" w:themeColor="text1"/>
                <w:sz w:val="18"/>
                <w:szCs w:val="20"/>
                <w:lang w:val="hy-AM"/>
              </w:rPr>
            </w:pPr>
          </w:p>
        </w:tc>
        <w:tc>
          <w:tcPr>
            <w:tcW w:w="1530" w:type="dxa"/>
            <w:vMerge/>
            <w:shd w:val="clear" w:color="auto" w:fill="auto"/>
          </w:tcPr>
          <w:p w14:paraId="439D60F6" w14:textId="77777777" w:rsidR="0044364E" w:rsidRPr="0051377A" w:rsidRDefault="0044364E" w:rsidP="00DF47DB">
            <w:pPr>
              <w:jc w:val="center"/>
              <w:rPr>
                <w:rFonts w:ascii="GHEA Grapalat" w:hAnsi="GHEA Grapalat"/>
                <w:color w:val="000000" w:themeColor="text1"/>
                <w:sz w:val="18"/>
                <w:szCs w:val="20"/>
                <w:lang w:val="hy-AM"/>
              </w:rPr>
            </w:pPr>
          </w:p>
        </w:tc>
        <w:tc>
          <w:tcPr>
            <w:tcW w:w="1170" w:type="dxa"/>
            <w:vMerge/>
            <w:shd w:val="clear" w:color="auto" w:fill="auto"/>
          </w:tcPr>
          <w:p w14:paraId="079DA239" w14:textId="77777777" w:rsidR="0044364E" w:rsidRPr="0051377A" w:rsidRDefault="0044364E" w:rsidP="00DF47DB">
            <w:pPr>
              <w:jc w:val="center"/>
              <w:rPr>
                <w:rFonts w:ascii="GHEA Grapalat" w:hAnsi="GHEA Grapalat"/>
                <w:color w:val="000000" w:themeColor="text1"/>
                <w:sz w:val="18"/>
                <w:szCs w:val="20"/>
                <w:lang w:val="hy-AM"/>
              </w:rPr>
            </w:pPr>
          </w:p>
        </w:tc>
        <w:tc>
          <w:tcPr>
            <w:tcW w:w="1440" w:type="dxa"/>
            <w:vMerge/>
            <w:shd w:val="clear" w:color="auto" w:fill="auto"/>
          </w:tcPr>
          <w:p w14:paraId="45652AEA" w14:textId="77777777" w:rsidR="0044364E" w:rsidRPr="0051377A" w:rsidRDefault="0044364E" w:rsidP="00DF47DB">
            <w:pPr>
              <w:jc w:val="center"/>
              <w:rPr>
                <w:rFonts w:ascii="GHEA Grapalat" w:hAnsi="GHEA Grapalat"/>
                <w:color w:val="000000" w:themeColor="text1"/>
                <w:sz w:val="18"/>
                <w:szCs w:val="20"/>
                <w:lang w:val="hy-AM"/>
              </w:rPr>
            </w:pPr>
          </w:p>
        </w:tc>
        <w:tc>
          <w:tcPr>
            <w:tcW w:w="4770" w:type="dxa"/>
            <w:vMerge/>
            <w:shd w:val="clear" w:color="auto" w:fill="auto"/>
          </w:tcPr>
          <w:p w14:paraId="552C346A" w14:textId="77777777" w:rsidR="0044364E" w:rsidRPr="0051377A" w:rsidRDefault="0044364E" w:rsidP="00DF47DB">
            <w:pPr>
              <w:jc w:val="center"/>
              <w:rPr>
                <w:rFonts w:ascii="GHEA Grapalat" w:hAnsi="GHEA Grapalat"/>
                <w:color w:val="000000" w:themeColor="text1"/>
                <w:sz w:val="18"/>
                <w:szCs w:val="20"/>
                <w:lang w:val="hy-AM"/>
              </w:rPr>
            </w:pPr>
          </w:p>
        </w:tc>
        <w:tc>
          <w:tcPr>
            <w:tcW w:w="990" w:type="dxa"/>
            <w:shd w:val="clear" w:color="auto" w:fill="auto"/>
          </w:tcPr>
          <w:p w14:paraId="1BE3A572" w14:textId="77777777" w:rsidR="0044364E" w:rsidRPr="0051377A" w:rsidRDefault="0044364E" w:rsidP="00DF47DB">
            <w:pPr>
              <w:jc w:val="center"/>
              <w:rPr>
                <w:rFonts w:ascii="GHEA Grapalat" w:hAnsi="GHEA Grapalat"/>
                <w:color w:val="000000" w:themeColor="text1"/>
                <w:sz w:val="18"/>
                <w:szCs w:val="20"/>
              </w:rPr>
            </w:pPr>
            <w:r w:rsidRPr="0051377A">
              <w:rPr>
                <w:rFonts w:ascii="GHEA Grapalat" w:hAnsi="GHEA Grapalat"/>
                <w:color w:val="000000" w:themeColor="text1"/>
                <w:sz w:val="18"/>
                <w:szCs w:val="20"/>
              </w:rPr>
              <w:t>20..թ.</w:t>
            </w:r>
          </w:p>
        </w:tc>
        <w:tc>
          <w:tcPr>
            <w:tcW w:w="990" w:type="dxa"/>
            <w:shd w:val="clear" w:color="auto" w:fill="auto"/>
          </w:tcPr>
          <w:p w14:paraId="074EBF37" w14:textId="77777777" w:rsidR="0044364E" w:rsidRPr="0051377A" w:rsidRDefault="0044364E" w:rsidP="00DF47DB">
            <w:pPr>
              <w:jc w:val="center"/>
              <w:rPr>
                <w:rFonts w:ascii="GHEA Grapalat" w:hAnsi="GHEA Grapalat"/>
                <w:color w:val="000000" w:themeColor="text1"/>
                <w:sz w:val="18"/>
                <w:szCs w:val="20"/>
              </w:rPr>
            </w:pPr>
            <w:r w:rsidRPr="0051377A">
              <w:rPr>
                <w:rFonts w:ascii="GHEA Grapalat" w:hAnsi="GHEA Grapalat"/>
                <w:color w:val="000000" w:themeColor="text1"/>
                <w:sz w:val="18"/>
                <w:szCs w:val="20"/>
              </w:rPr>
              <w:t>20..թ.</w:t>
            </w:r>
          </w:p>
        </w:tc>
        <w:tc>
          <w:tcPr>
            <w:tcW w:w="990" w:type="dxa"/>
            <w:shd w:val="clear" w:color="auto" w:fill="auto"/>
          </w:tcPr>
          <w:p w14:paraId="730A4851" w14:textId="77777777" w:rsidR="0044364E" w:rsidRPr="0051377A" w:rsidRDefault="0044364E" w:rsidP="00DF47DB">
            <w:pPr>
              <w:jc w:val="center"/>
              <w:rPr>
                <w:rFonts w:ascii="GHEA Grapalat" w:hAnsi="GHEA Grapalat"/>
                <w:color w:val="000000" w:themeColor="text1"/>
                <w:sz w:val="18"/>
                <w:szCs w:val="20"/>
              </w:rPr>
            </w:pPr>
            <w:r w:rsidRPr="0051377A">
              <w:rPr>
                <w:rFonts w:ascii="GHEA Grapalat" w:hAnsi="GHEA Grapalat"/>
                <w:color w:val="000000" w:themeColor="text1"/>
                <w:sz w:val="18"/>
                <w:szCs w:val="20"/>
              </w:rPr>
              <w:t>20..թ.</w:t>
            </w:r>
          </w:p>
        </w:tc>
        <w:tc>
          <w:tcPr>
            <w:tcW w:w="1170" w:type="dxa"/>
            <w:shd w:val="clear" w:color="auto" w:fill="auto"/>
          </w:tcPr>
          <w:p w14:paraId="6C853320" w14:textId="77777777" w:rsidR="0044364E" w:rsidRPr="0051377A" w:rsidRDefault="0044364E" w:rsidP="00DF47DB">
            <w:pPr>
              <w:jc w:val="center"/>
              <w:rPr>
                <w:rFonts w:ascii="GHEA Grapalat" w:hAnsi="GHEA Grapalat"/>
                <w:color w:val="000000" w:themeColor="text1"/>
                <w:sz w:val="18"/>
                <w:szCs w:val="20"/>
              </w:rPr>
            </w:pPr>
            <w:r w:rsidRPr="0051377A">
              <w:rPr>
                <w:rFonts w:ascii="GHEA Grapalat" w:hAnsi="GHEA Grapalat"/>
                <w:color w:val="000000" w:themeColor="text1"/>
                <w:sz w:val="18"/>
                <w:szCs w:val="20"/>
              </w:rPr>
              <w:t>Ընդամենը</w:t>
            </w:r>
          </w:p>
        </w:tc>
      </w:tr>
      <w:tr w:rsidR="0044364E" w:rsidRPr="0051377A" w14:paraId="47042B71" w14:textId="77777777" w:rsidTr="00213985">
        <w:tc>
          <w:tcPr>
            <w:tcW w:w="3240" w:type="dxa"/>
            <w:gridSpan w:val="2"/>
            <w:shd w:val="clear" w:color="auto" w:fill="auto"/>
          </w:tcPr>
          <w:p w14:paraId="2980891D" w14:textId="77777777" w:rsidR="0044364E" w:rsidRPr="0051377A" w:rsidRDefault="0044364E" w:rsidP="00DF47DB">
            <w:pPr>
              <w:jc w:val="center"/>
              <w:rPr>
                <w:rFonts w:ascii="GHEA Grapalat" w:hAnsi="GHEA Grapalat"/>
                <w:color w:val="000000" w:themeColor="text1"/>
                <w:sz w:val="20"/>
                <w:szCs w:val="20"/>
              </w:rPr>
            </w:pPr>
          </w:p>
        </w:tc>
        <w:tc>
          <w:tcPr>
            <w:tcW w:w="1170" w:type="dxa"/>
            <w:shd w:val="clear" w:color="auto" w:fill="auto"/>
          </w:tcPr>
          <w:p w14:paraId="4318EB50" w14:textId="77777777" w:rsidR="0044364E" w:rsidRPr="0051377A" w:rsidRDefault="0044364E" w:rsidP="00DF47DB">
            <w:pPr>
              <w:jc w:val="center"/>
              <w:rPr>
                <w:rFonts w:ascii="GHEA Grapalat" w:hAnsi="GHEA Grapalat"/>
                <w:color w:val="000000" w:themeColor="text1"/>
                <w:sz w:val="20"/>
                <w:szCs w:val="20"/>
              </w:rPr>
            </w:pPr>
          </w:p>
        </w:tc>
        <w:tc>
          <w:tcPr>
            <w:tcW w:w="1440" w:type="dxa"/>
            <w:shd w:val="clear" w:color="auto" w:fill="auto"/>
          </w:tcPr>
          <w:p w14:paraId="2E08245F" w14:textId="77777777" w:rsidR="0044364E" w:rsidRPr="0051377A" w:rsidRDefault="0044364E" w:rsidP="00DF47DB">
            <w:pPr>
              <w:jc w:val="center"/>
              <w:rPr>
                <w:rFonts w:ascii="GHEA Grapalat" w:hAnsi="GHEA Grapalat"/>
                <w:color w:val="000000" w:themeColor="text1"/>
                <w:sz w:val="20"/>
                <w:szCs w:val="20"/>
              </w:rPr>
            </w:pPr>
          </w:p>
        </w:tc>
        <w:tc>
          <w:tcPr>
            <w:tcW w:w="4770" w:type="dxa"/>
            <w:shd w:val="clear" w:color="auto" w:fill="auto"/>
          </w:tcPr>
          <w:p w14:paraId="09680EDB" w14:textId="77777777" w:rsidR="0044364E" w:rsidRPr="0051377A" w:rsidRDefault="0044364E" w:rsidP="00DF47DB">
            <w:pPr>
              <w:jc w:val="center"/>
              <w:rPr>
                <w:rFonts w:ascii="GHEA Grapalat" w:hAnsi="GHEA Grapalat"/>
                <w:color w:val="000000" w:themeColor="text1"/>
                <w:sz w:val="20"/>
                <w:szCs w:val="20"/>
              </w:rPr>
            </w:pPr>
          </w:p>
        </w:tc>
        <w:tc>
          <w:tcPr>
            <w:tcW w:w="990" w:type="dxa"/>
            <w:shd w:val="clear" w:color="auto" w:fill="auto"/>
          </w:tcPr>
          <w:p w14:paraId="780E9FD4" w14:textId="77777777" w:rsidR="0044364E" w:rsidRPr="0051377A" w:rsidRDefault="0044364E" w:rsidP="00DF47DB">
            <w:pPr>
              <w:jc w:val="center"/>
              <w:rPr>
                <w:rFonts w:ascii="GHEA Grapalat" w:hAnsi="GHEA Grapalat"/>
                <w:color w:val="000000" w:themeColor="text1"/>
                <w:sz w:val="20"/>
                <w:szCs w:val="20"/>
              </w:rPr>
            </w:pPr>
          </w:p>
        </w:tc>
        <w:tc>
          <w:tcPr>
            <w:tcW w:w="990" w:type="dxa"/>
            <w:shd w:val="clear" w:color="auto" w:fill="auto"/>
          </w:tcPr>
          <w:p w14:paraId="641671AA" w14:textId="77777777" w:rsidR="0044364E" w:rsidRPr="0051377A" w:rsidRDefault="0044364E" w:rsidP="00DF47DB">
            <w:pPr>
              <w:jc w:val="center"/>
              <w:rPr>
                <w:rFonts w:ascii="GHEA Grapalat" w:hAnsi="GHEA Grapalat"/>
                <w:color w:val="000000" w:themeColor="text1"/>
                <w:sz w:val="20"/>
                <w:szCs w:val="20"/>
              </w:rPr>
            </w:pPr>
          </w:p>
        </w:tc>
        <w:tc>
          <w:tcPr>
            <w:tcW w:w="990" w:type="dxa"/>
            <w:shd w:val="clear" w:color="auto" w:fill="auto"/>
          </w:tcPr>
          <w:p w14:paraId="4C136518" w14:textId="77777777" w:rsidR="0044364E" w:rsidRPr="0051377A" w:rsidRDefault="0044364E" w:rsidP="00DF47DB">
            <w:pPr>
              <w:jc w:val="center"/>
              <w:rPr>
                <w:rFonts w:ascii="GHEA Grapalat" w:hAnsi="GHEA Grapalat"/>
                <w:color w:val="000000" w:themeColor="text1"/>
                <w:sz w:val="20"/>
                <w:szCs w:val="20"/>
              </w:rPr>
            </w:pPr>
          </w:p>
        </w:tc>
        <w:tc>
          <w:tcPr>
            <w:tcW w:w="1170" w:type="dxa"/>
            <w:shd w:val="clear" w:color="auto" w:fill="auto"/>
          </w:tcPr>
          <w:p w14:paraId="1F1A177F" w14:textId="77777777" w:rsidR="0044364E" w:rsidRPr="0051377A" w:rsidRDefault="0044364E" w:rsidP="00DF47DB">
            <w:pPr>
              <w:jc w:val="center"/>
              <w:rPr>
                <w:rFonts w:ascii="GHEA Grapalat" w:hAnsi="GHEA Grapalat"/>
                <w:color w:val="000000" w:themeColor="text1"/>
                <w:sz w:val="20"/>
                <w:szCs w:val="20"/>
              </w:rPr>
            </w:pPr>
          </w:p>
        </w:tc>
      </w:tr>
    </w:tbl>
    <w:p w14:paraId="060372C2" w14:textId="77777777" w:rsidR="0044364E" w:rsidRPr="0051377A" w:rsidRDefault="0044364E" w:rsidP="00DF47DB">
      <w:pPr>
        <w:jc w:val="center"/>
        <w:rPr>
          <w:rFonts w:ascii="GHEA Grapalat" w:hAnsi="GHEA Grapalat"/>
          <w:color w:val="000000" w:themeColor="text1"/>
          <w:sz w:val="20"/>
          <w:szCs w:val="20"/>
        </w:rPr>
      </w:pPr>
    </w:p>
    <w:p w14:paraId="4D5634BF" w14:textId="77777777" w:rsidR="0044364E" w:rsidRPr="0051377A" w:rsidRDefault="0044364E" w:rsidP="00DF47DB">
      <w:pPr>
        <w:rPr>
          <w:rFonts w:ascii="GHEA Grapalat" w:hAnsi="GHEA Grapalat"/>
          <w:color w:val="000000" w:themeColor="text1"/>
          <w:sz w:val="20"/>
          <w:szCs w:val="20"/>
        </w:rPr>
      </w:pPr>
    </w:p>
    <w:p w14:paraId="7F326D08" w14:textId="77777777" w:rsidR="0044364E" w:rsidRPr="0051377A" w:rsidRDefault="0044364E" w:rsidP="00DF47DB">
      <w:pPr>
        <w:jc w:val="both"/>
        <w:rPr>
          <w:rFonts w:ascii="GHEA Grapalat" w:hAnsi="GHEA Grapalat"/>
          <w:color w:val="000000" w:themeColor="text1"/>
          <w:sz w:val="20"/>
          <w:szCs w:val="20"/>
          <w:u w:val="single"/>
        </w:rPr>
      </w:pPr>
      <w:r w:rsidRPr="0051377A">
        <w:rPr>
          <w:rFonts w:ascii="GHEA Grapalat" w:hAnsi="GHEA Grapalat"/>
          <w:color w:val="000000" w:themeColor="text1"/>
          <w:sz w:val="20"/>
          <w:szCs w:val="20"/>
        </w:rPr>
        <w:t xml:space="preserve">Տեղեկատվությունը տրվել է </w:t>
      </w:r>
      <w:r w:rsidRPr="0051377A">
        <w:rPr>
          <w:rFonts w:ascii="GHEA Grapalat" w:hAnsi="GHEA Grapalat"/>
          <w:i/>
          <w:color w:val="000000" w:themeColor="text1"/>
          <w:sz w:val="20"/>
          <w:szCs w:val="20"/>
          <w:u w:val="single"/>
        </w:rPr>
        <w:tab/>
      </w:r>
      <w:r w:rsidRPr="0051377A">
        <w:rPr>
          <w:rFonts w:ascii="GHEA Grapalat" w:hAnsi="GHEA Grapalat"/>
          <w:i/>
          <w:color w:val="000000" w:themeColor="text1"/>
          <w:sz w:val="20"/>
          <w:szCs w:val="20"/>
          <w:u w:val="single"/>
        </w:rPr>
        <w:tab/>
      </w:r>
      <w:r w:rsidRPr="0051377A">
        <w:rPr>
          <w:rFonts w:ascii="GHEA Grapalat" w:hAnsi="GHEA Grapalat"/>
          <w:i/>
          <w:color w:val="000000" w:themeColor="text1"/>
          <w:sz w:val="20"/>
          <w:szCs w:val="20"/>
          <w:u w:val="single"/>
        </w:rPr>
        <w:tab/>
      </w:r>
      <w:r w:rsidRPr="0051377A">
        <w:rPr>
          <w:rFonts w:ascii="GHEA Grapalat" w:hAnsi="GHEA Grapalat"/>
          <w:i/>
          <w:color w:val="000000" w:themeColor="text1"/>
          <w:sz w:val="20"/>
          <w:szCs w:val="20"/>
          <w:u w:val="single"/>
        </w:rPr>
        <w:tab/>
      </w:r>
      <w:r w:rsidRPr="0051377A">
        <w:rPr>
          <w:rFonts w:ascii="GHEA Grapalat" w:hAnsi="GHEA Grapalat"/>
          <w:i/>
          <w:color w:val="000000" w:themeColor="text1"/>
          <w:sz w:val="20"/>
          <w:szCs w:val="20"/>
          <w:u w:val="single"/>
        </w:rPr>
        <w:tab/>
      </w:r>
      <w:r w:rsidRPr="0051377A">
        <w:rPr>
          <w:rFonts w:ascii="GHEA Grapalat" w:hAnsi="GHEA Grapalat"/>
          <w:color w:val="000000" w:themeColor="text1"/>
          <w:sz w:val="20"/>
          <w:szCs w:val="20"/>
        </w:rPr>
        <w:t xml:space="preserve"> վարչության աշխատակից </w:t>
      </w:r>
      <w:r w:rsidRPr="0051377A">
        <w:rPr>
          <w:rFonts w:ascii="GHEA Grapalat" w:hAnsi="GHEA Grapalat"/>
          <w:color w:val="000000" w:themeColor="text1"/>
          <w:sz w:val="20"/>
          <w:szCs w:val="20"/>
          <w:u w:val="single"/>
        </w:rPr>
        <w:tab/>
      </w:r>
      <w:r w:rsidRPr="0051377A">
        <w:rPr>
          <w:rFonts w:ascii="GHEA Grapalat" w:hAnsi="GHEA Grapalat"/>
          <w:color w:val="000000" w:themeColor="text1"/>
          <w:sz w:val="20"/>
          <w:szCs w:val="20"/>
          <w:u w:val="single"/>
        </w:rPr>
        <w:tab/>
      </w:r>
      <w:r w:rsidRPr="0051377A">
        <w:rPr>
          <w:rFonts w:ascii="GHEA Grapalat" w:hAnsi="GHEA Grapalat"/>
          <w:color w:val="000000" w:themeColor="text1"/>
          <w:sz w:val="20"/>
          <w:szCs w:val="20"/>
          <w:u w:val="single"/>
        </w:rPr>
        <w:tab/>
      </w:r>
      <w:r w:rsidRPr="0051377A">
        <w:rPr>
          <w:rFonts w:ascii="GHEA Grapalat" w:hAnsi="GHEA Grapalat"/>
          <w:color w:val="000000" w:themeColor="text1"/>
          <w:sz w:val="20"/>
          <w:szCs w:val="20"/>
          <w:u w:val="single"/>
        </w:rPr>
        <w:tab/>
      </w:r>
      <w:r w:rsidRPr="0051377A">
        <w:rPr>
          <w:rFonts w:ascii="GHEA Grapalat" w:hAnsi="GHEA Grapalat"/>
          <w:color w:val="000000" w:themeColor="text1"/>
          <w:sz w:val="20"/>
          <w:szCs w:val="20"/>
        </w:rPr>
        <w:t xml:space="preserve">-ի կողմից      </w:t>
      </w:r>
      <w:r w:rsidRPr="0051377A">
        <w:rPr>
          <w:rFonts w:ascii="GHEA Grapalat" w:hAnsi="GHEA Grapalat"/>
          <w:color w:val="000000" w:themeColor="text1"/>
          <w:sz w:val="20"/>
          <w:szCs w:val="20"/>
          <w:u w:val="single"/>
        </w:rPr>
        <w:tab/>
      </w:r>
      <w:r w:rsidRPr="0051377A">
        <w:rPr>
          <w:rFonts w:ascii="GHEA Grapalat" w:hAnsi="GHEA Grapalat"/>
          <w:color w:val="000000" w:themeColor="text1"/>
          <w:sz w:val="20"/>
          <w:szCs w:val="20"/>
          <w:u w:val="single"/>
        </w:rPr>
        <w:tab/>
      </w:r>
      <w:r w:rsidRPr="0051377A">
        <w:rPr>
          <w:rFonts w:ascii="GHEA Grapalat" w:hAnsi="GHEA Grapalat"/>
          <w:color w:val="000000" w:themeColor="text1"/>
          <w:sz w:val="20"/>
          <w:szCs w:val="20"/>
          <w:u w:val="single"/>
        </w:rPr>
        <w:tab/>
      </w:r>
      <w:r w:rsidRPr="0051377A">
        <w:rPr>
          <w:rFonts w:ascii="GHEA Grapalat" w:hAnsi="GHEA Grapalat"/>
          <w:color w:val="000000" w:themeColor="text1"/>
          <w:sz w:val="20"/>
          <w:szCs w:val="20"/>
          <w:u w:val="single"/>
        </w:rPr>
        <w:tab/>
      </w:r>
    </w:p>
    <w:p w14:paraId="4C8DD074" w14:textId="77777777" w:rsidR="0044364E" w:rsidRPr="0051377A" w:rsidRDefault="0044364E" w:rsidP="00DF47DB">
      <w:pPr>
        <w:jc w:val="both"/>
        <w:rPr>
          <w:rFonts w:ascii="GHEA Grapalat" w:hAnsi="GHEA Grapalat"/>
          <w:color w:val="000000" w:themeColor="text1"/>
          <w:sz w:val="20"/>
          <w:szCs w:val="20"/>
        </w:rPr>
      </w:pPr>
      <w:r w:rsidRPr="0051377A">
        <w:rPr>
          <w:rFonts w:ascii="GHEA Grapalat" w:hAnsi="GHEA Grapalat"/>
          <w:color w:val="000000" w:themeColor="text1"/>
          <w:sz w:val="20"/>
          <w:szCs w:val="20"/>
        </w:rPr>
        <w:tab/>
      </w:r>
      <w:r w:rsidRPr="0051377A">
        <w:rPr>
          <w:rFonts w:ascii="GHEA Grapalat" w:hAnsi="GHEA Grapalat"/>
          <w:color w:val="000000" w:themeColor="text1"/>
          <w:sz w:val="20"/>
          <w:szCs w:val="20"/>
        </w:rPr>
        <w:tab/>
      </w:r>
      <w:r w:rsidRPr="0051377A">
        <w:rPr>
          <w:rFonts w:ascii="GHEA Grapalat" w:hAnsi="GHEA Grapalat"/>
          <w:color w:val="000000" w:themeColor="text1"/>
          <w:sz w:val="20"/>
          <w:szCs w:val="20"/>
        </w:rPr>
        <w:tab/>
        <w:t xml:space="preserve">                   </w:t>
      </w:r>
      <w:r w:rsidRPr="0051377A">
        <w:rPr>
          <w:rFonts w:ascii="GHEA Grapalat" w:hAnsi="GHEA Grapalat"/>
          <w:color w:val="000000" w:themeColor="text1"/>
          <w:sz w:val="20"/>
          <w:szCs w:val="20"/>
          <w:vertAlign w:val="superscript"/>
          <w:lang w:val="hy-AM"/>
        </w:rPr>
        <w:t>վարչության անվանումը</w:t>
      </w:r>
      <w:r w:rsidRPr="0051377A">
        <w:rPr>
          <w:rFonts w:ascii="GHEA Grapalat" w:hAnsi="GHEA Grapalat"/>
          <w:color w:val="000000" w:themeColor="text1"/>
          <w:sz w:val="20"/>
          <w:szCs w:val="20"/>
          <w:vertAlign w:val="superscript"/>
        </w:rPr>
        <w:tab/>
      </w:r>
      <w:r w:rsidRPr="0051377A">
        <w:rPr>
          <w:rFonts w:ascii="GHEA Grapalat" w:hAnsi="GHEA Grapalat"/>
          <w:color w:val="000000" w:themeColor="text1"/>
          <w:sz w:val="20"/>
          <w:szCs w:val="20"/>
          <w:vertAlign w:val="superscript"/>
        </w:rPr>
        <w:tab/>
      </w:r>
      <w:r w:rsidRPr="0051377A">
        <w:rPr>
          <w:rFonts w:ascii="GHEA Grapalat" w:hAnsi="GHEA Grapalat"/>
          <w:color w:val="000000" w:themeColor="text1"/>
          <w:sz w:val="20"/>
          <w:szCs w:val="20"/>
          <w:vertAlign w:val="superscript"/>
        </w:rPr>
        <w:tab/>
      </w:r>
      <w:r w:rsidRPr="0051377A">
        <w:rPr>
          <w:rFonts w:ascii="GHEA Grapalat" w:hAnsi="GHEA Grapalat"/>
          <w:color w:val="000000" w:themeColor="text1"/>
          <w:sz w:val="20"/>
          <w:szCs w:val="20"/>
          <w:vertAlign w:val="superscript"/>
        </w:rPr>
        <w:tab/>
      </w:r>
      <w:r w:rsidRPr="0051377A">
        <w:rPr>
          <w:rFonts w:ascii="GHEA Grapalat" w:hAnsi="GHEA Grapalat"/>
          <w:color w:val="000000" w:themeColor="text1"/>
          <w:sz w:val="20"/>
          <w:szCs w:val="20"/>
          <w:vertAlign w:val="superscript"/>
        </w:rPr>
        <w:tab/>
      </w:r>
      <w:r w:rsidRPr="0051377A">
        <w:rPr>
          <w:rFonts w:ascii="GHEA Grapalat" w:hAnsi="GHEA Grapalat"/>
          <w:color w:val="000000" w:themeColor="text1"/>
          <w:sz w:val="20"/>
          <w:szCs w:val="20"/>
          <w:vertAlign w:val="superscript"/>
        </w:rPr>
        <w:tab/>
        <w:t xml:space="preserve">    </w:t>
      </w:r>
      <w:r w:rsidRPr="0051377A">
        <w:rPr>
          <w:rFonts w:ascii="GHEA Grapalat" w:hAnsi="GHEA Grapalat"/>
          <w:color w:val="000000" w:themeColor="text1"/>
          <w:sz w:val="20"/>
          <w:szCs w:val="20"/>
          <w:vertAlign w:val="superscript"/>
          <w:lang w:val="hy-AM"/>
        </w:rPr>
        <w:t xml:space="preserve"> անունը, ազգանունը</w:t>
      </w:r>
      <w:r w:rsidRPr="0051377A">
        <w:rPr>
          <w:rFonts w:ascii="GHEA Grapalat" w:hAnsi="GHEA Grapalat"/>
          <w:color w:val="000000" w:themeColor="text1"/>
          <w:sz w:val="20"/>
          <w:szCs w:val="20"/>
        </w:rPr>
        <w:tab/>
      </w:r>
      <w:r w:rsidRPr="0051377A">
        <w:rPr>
          <w:rFonts w:ascii="GHEA Grapalat" w:hAnsi="GHEA Grapalat"/>
          <w:color w:val="000000" w:themeColor="text1"/>
          <w:sz w:val="20"/>
          <w:szCs w:val="20"/>
        </w:rPr>
        <w:tab/>
      </w:r>
      <w:r w:rsidRPr="0051377A">
        <w:rPr>
          <w:rFonts w:ascii="GHEA Grapalat" w:hAnsi="GHEA Grapalat"/>
          <w:color w:val="000000" w:themeColor="text1"/>
          <w:sz w:val="20"/>
          <w:szCs w:val="20"/>
        </w:rPr>
        <w:tab/>
      </w:r>
      <w:r w:rsidRPr="0051377A">
        <w:rPr>
          <w:rFonts w:ascii="GHEA Grapalat" w:hAnsi="GHEA Grapalat"/>
          <w:color w:val="000000" w:themeColor="text1"/>
          <w:sz w:val="20"/>
          <w:szCs w:val="20"/>
        </w:rPr>
        <w:tab/>
      </w:r>
      <w:r w:rsidRPr="0051377A">
        <w:rPr>
          <w:rFonts w:ascii="GHEA Grapalat" w:hAnsi="GHEA Grapalat"/>
          <w:color w:val="000000" w:themeColor="text1"/>
          <w:sz w:val="20"/>
          <w:szCs w:val="20"/>
        </w:rPr>
        <w:tab/>
      </w:r>
      <w:r w:rsidRPr="0051377A">
        <w:rPr>
          <w:rFonts w:ascii="GHEA Grapalat" w:hAnsi="GHEA Grapalat"/>
          <w:color w:val="000000" w:themeColor="text1"/>
          <w:sz w:val="20"/>
          <w:szCs w:val="20"/>
          <w:vertAlign w:val="superscript"/>
          <w:lang w:val="hy-AM"/>
        </w:rPr>
        <w:t>ստորագրություն</w:t>
      </w:r>
    </w:p>
    <w:p w14:paraId="7782D86A" w14:textId="77777777" w:rsidR="0044364E" w:rsidRPr="0051377A" w:rsidRDefault="0044364E" w:rsidP="00DF47DB">
      <w:pPr>
        <w:jc w:val="both"/>
        <w:rPr>
          <w:rFonts w:ascii="GHEA Grapalat" w:hAnsi="GHEA Grapalat"/>
          <w:color w:val="000000" w:themeColor="text1"/>
          <w:sz w:val="20"/>
          <w:szCs w:val="20"/>
        </w:rPr>
      </w:pPr>
    </w:p>
    <w:p w14:paraId="71B55862" w14:textId="77777777" w:rsidR="0044364E" w:rsidRPr="0051377A" w:rsidRDefault="0044364E" w:rsidP="00DF47DB">
      <w:pPr>
        <w:ind w:firstLine="540"/>
        <w:jc w:val="center"/>
        <w:rPr>
          <w:rFonts w:ascii="GHEA Grapalat" w:hAnsi="GHEA Grapalat" w:cs="Sylfaen"/>
          <w:b/>
          <w:color w:val="000000" w:themeColor="text1"/>
          <w:lang w:val="hy-AM"/>
        </w:rPr>
      </w:pPr>
    </w:p>
    <w:p w14:paraId="235D5ABE" w14:textId="77777777" w:rsidR="0044364E" w:rsidRPr="0051377A" w:rsidRDefault="0044364E" w:rsidP="00DF47DB">
      <w:pPr>
        <w:pStyle w:val="BodyTextIndent"/>
        <w:spacing w:line="240" w:lineRule="auto"/>
        <w:jc w:val="right"/>
        <w:rPr>
          <w:rFonts w:ascii="GHEA Grapalat" w:hAnsi="GHEA Grapalat"/>
          <w:b/>
          <w:color w:val="000000" w:themeColor="text1"/>
          <w:lang w:val="en-US"/>
        </w:rPr>
      </w:pPr>
    </w:p>
    <w:p w14:paraId="4F6EECBC" w14:textId="77777777" w:rsidR="0044364E" w:rsidRPr="0051377A" w:rsidRDefault="0044364E" w:rsidP="00DF47DB">
      <w:pPr>
        <w:pStyle w:val="BodyTextIndent"/>
        <w:spacing w:line="240" w:lineRule="auto"/>
        <w:jc w:val="right"/>
        <w:rPr>
          <w:rFonts w:ascii="GHEA Grapalat" w:hAnsi="GHEA Grapalat"/>
          <w:b/>
          <w:color w:val="000000" w:themeColor="text1"/>
          <w:lang w:val="en-US"/>
        </w:rPr>
      </w:pPr>
    </w:p>
    <w:p w14:paraId="6D7CCD99" w14:textId="77777777" w:rsidR="0044364E" w:rsidRPr="0051377A" w:rsidRDefault="0044364E" w:rsidP="00DF47DB">
      <w:pPr>
        <w:pStyle w:val="BodyTextIndent"/>
        <w:spacing w:line="240" w:lineRule="auto"/>
        <w:jc w:val="right"/>
        <w:rPr>
          <w:rFonts w:ascii="GHEA Grapalat" w:hAnsi="GHEA Grapalat"/>
          <w:b/>
          <w:color w:val="000000" w:themeColor="text1"/>
          <w:lang w:val="en-US"/>
        </w:rPr>
        <w:sectPr w:rsidR="0044364E" w:rsidRPr="0051377A" w:rsidSect="00213985">
          <w:pgSz w:w="16838" w:h="11906" w:orient="landscape" w:code="9"/>
          <w:pgMar w:top="1138" w:right="720" w:bottom="662" w:left="533" w:header="562" w:footer="562" w:gutter="0"/>
          <w:cols w:space="720"/>
        </w:sectPr>
      </w:pPr>
    </w:p>
    <w:p w14:paraId="67E85699" w14:textId="77777777" w:rsidR="0044364E" w:rsidRPr="0051377A" w:rsidRDefault="0044364E" w:rsidP="00DF47DB">
      <w:pPr>
        <w:jc w:val="right"/>
        <w:rPr>
          <w:rFonts w:ascii="GHEA Grapalat" w:hAnsi="GHEA Grapalat" w:cs="GHEA Grapalat"/>
          <w:i/>
          <w:color w:val="000000" w:themeColor="text1"/>
          <w:sz w:val="18"/>
          <w:szCs w:val="18"/>
        </w:rPr>
      </w:pPr>
      <w:r w:rsidRPr="0051377A">
        <w:rPr>
          <w:rFonts w:ascii="GHEA Grapalat" w:hAnsi="GHEA Grapalat" w:cs="GHEA Grapalat"/>
          <w:i/>
          <w:color w:val="000000" w:themeColor="text1"/>
          <w:sz w:val="18"/>
          <w:szCs w:val="18"/>
        </w:rPr>
        <w:lastRenderedPageBreak/>
        <w:t>Հավելված 8</w:t>
      </w:r>
    </w:p>
    <w:p w14:paraId="574F1AB3" w14:textId="5C63A8E1" w:rsidR="0044364E" w:rsidRPr="0051377A" w:rsidRDefault="001A5197" w:rsidP="00DF47DB">
      <w:pPr>
        <w:jc w:val="right"/>
        <w:rPr>
          <w:rFonts w:ascii="GHEA Grapalat" w:hAnsi="GHEA Grapalat" w:cs="GHEA Grapalat"/>
          <w:i/>
          <w:color w:val="000000" w:themeColor="text1"/>
          <w:sz w:val="18"/>
          <w:szCs w:val="18"/>
        </w:rPr>
      </w:pPr>
      <w:r w:rsidRPr="0051377A">
        <w:rPr>
          <w:rFonts w:ascii="GHEA Grapalat" w:hAnsi="GHEA Grapalat"/>
          <w:b/>
          <w:i/>
          <w:color w:val="000000" w:themeColor="text1"/>
          <w:sz w:val="20"/>
          <w:lang w:val="hy-AM"/>
        </w:rPr>
        <w:t>&lt;&lt;ԳՀ-</w:t>
      </w:r>
      <w:r w:rsidRPr="0051377A">
        <w:rPr>
          <w:rFonts w:ascii="GHEA Grapalat" w:hAnsi="GHEA Grapalat"/>
          <w:b/>
          <w:i/>
          <w:color w:val="000000" w:themeColor="text1"/>
          <w:sz w:val="20"/>
          <w:lang w:val="af-ZA"/>
        </w:rPr>
        <w:t>ԲՄԱՇՁԲ</w:t>
      </w:r>
      <w:r w:rsidRPr="0051377A">
        <w:rPr>
          <w:rFonts w:ascii="GHEA Grapalat" w:hAnsi="GHEA Grapalat"/>
          <w:b/>
          <w:i/>
          <w:color w:val="000000" w:themeColor="text1"/>
          <w:sz w:val="20"/>
          <w:lang w:val="hy-AM"/>
        </w:rPr>
        <w:t>-19</w:t>
      </w:r>
      <w:r w:rsidRPr="0051377A">
        <w:rPr>
          <w:rFonts w:ascii="GHEA Grapalat" w:hAnsi="GHEA Grapalat"/>
          <w:b/>
          <w:i/>
          <w:color w:val="000000" w:themeColor="text1"/>
          <w:sz w:val="20"/>
          <w:lang w:val="af-ZA"/>
        </w:rPr>
        <w:t>/</w:t>
      </w:r>
      <w:r w:rsidRPr="0051377A">
        <w:rPr>
          <w:rFonts w:ascii="GHEA Grapalat" w:hAnsi="GHEA Grapalat"/>
          <w:b/>
          <w:i/>
          <w:color w:val="000000" w:themeColor="text1"/>
          <w:sz w:val="20"/>
          <w:lang w:val="hy-AM"/>
        </w:rPr>
        <w:t xml:space="preserve">1&gt;&gt; </w:t>
      </w:r>
      <w:r w:rsidR="0044364E" w:rsidRPr="0051377A">
        <w:rPr>
          <w:rFonts w:ascii="GHEA Grapalat" w:hAnsi="GHEA Grapalat" w:cs="GHEA Grapalat"/>
          <w:i/>
          <w:color w:val="000000" w:themeColor="text1"/>
          <w:sz w:val="18"/>
          <w:szCs w:val="18"/>
        </w:rPr>
        <w:t>ծածկագրով</w:t>
      </w:r>
    </w:p>
    <w:p w14:paraId="10C02D2E" w14:textId="77777777" w:rsidR="0044364E" w:rsidRPr="0051377A" w:rsidRDefault="0044364E" w:rsidP="00DF47DB">
      <w:pPr>
        <w:jc w:val="right"/>
        <w:rPr>
          <w:rFonts w:ascii="GHEA Grapalat" w:hAnsi="GHEA Grapalat" w:cs="GHEA Grapalat"/>
          <w:i/>
          <w:color w:val="000000" w:themeColor="text1"/>
          <w:sz w:val="18"/>
          <w:szCs w:val="18"/>
        </w:rPr>
      </w:pPr>
      <w:r w:rsidRPr="0051377A">
        <w:rPr>
          <w:rFonts w:ascii="GHEA Grapalat" w:hAnsi="GHEA Grapalat" w:cs="GHEA Grapalat"/>
          <w:i/>
          <w:color w:val="000000" w:themeColor="text1"/>
          <w:sz w:val="18"/>
          <w:szCs w:val="18"/>
        </w:rPr>
        <w:t>բաց մրցույթի հրավերի</w:t>
      </w:r>
    </w:p>
    <w:p w14:paraId="3792039F" w14:textId="77777777" w:rsidR="0044364E" w:rsidRPr="0051377A" w:rsidRDefault="0044364E" w:rsidP="00DF47DB">
      <w:pPr>
        <w:jc w:val="center"/>
        <w:rPr>
          <w:rFonts w:ascii="GHEA Grapalat" w:hAnsi="GHEA Grapalat" w:cs="GHEA Grapalat"/>
          <w:color w:val="000000" w:themeColor="text1"/>
          <w:sz w:val="22"/>
          <w:szCs w:val="22"/>
          <w:lang w:val="hy-AM"/>
        </w:rPr>
      </w:pPr>
    </w:p>
    <w:p w14:paraId="77A1B04B" w14:textId="77777777" w:rsidR="0044364E" w:rsidRPr="0051377A" w:rsidRDefault="0044364E" w:rsidP="00DF47DB">
      <w:pPr>
        <w:jc w:val="center"/>
        <w:rPr>
          <w:rFonts w:ascii="GHEA Grapalat" w:hAnsi="GHEA Grapalat" w:cs="GHEA Grapalat"/>
          <w:b/>
          <w:color w:val="000000" w:themeColor="text1"/>
          <w:sz w:val="18"/>
          <w:szCs w:val="18"/>
          <w:lang w:val="hy-AM"/>
        </w:rPr>
      </w:pPr>
      <w:r w:rsidRPr="0051377A">
        <w:rPr>
          <w:rFonts w:ascii="GHEA Grapalat" w:hAnsi="GHEA Grapalat" w:cs="GHEA Grapalat"/>
          <w:b/>
          <w:color w:val="000000" w:themeColor="text1"/>
          <w:sz w:val="18"/>
          <w:szCs w:val="18"/>
        </w:rPr>
        <w:t xml:space="preserve">       </w:t>
      </w:r>
      <w:r w:rsidRPr="0051377A">
        <w:rPr>
          <w:rFonts w:ascii="GHEA Grapalat" w:hAnsi="GHEA Grapalat" w:cs="GHEA Grapalat"/>
          <w:b/>
          <w:color w:val="000000" w:themeColor="text1"/>
          <w:sz w:val="18"/>
          <w:szCs w:val="18"/>
          <w:lang w:val="hy-AM"/>
        </w:rPr>
        <w:t xml:space="preserve">ՏՈւԺԱՆՔԻ ՄԱՍԻՆ ՀԱՄԱՁԱՅՆԱԳԻՐ </w:t>
      </w:r>
    </w:p>
    <w:p w14:paraId="10F51CAB" w14:textId="77777777" w:rsidR="0044364E" w:rsidRPr="0051377A" w:rsidRDefault="0044364E" w:rsidP="00DF47DB">
      <w:pPr>
        <w:rPr>
          <w:rFonts w:ascii="GHEA Grapalat" w:hAnsi="GHEA Grapalat" w:cs="GHEA Grapalat"/>
          <w:b/>
          <w:color w:val="000000" w:themeColor="text1"/>
          <w:sz w:val="18"/>
          <w:szCs w:val="18"/>
          <w:lang w:val="hy-AM"/>
        </w:rPr>
      </w:pPr>
      <w:r w:rsidRPr="0051377A">
        <w:rPr>
          <w:rFonts w:ascii="GHEA Grapalat" w:hAnsi="GHEA Grapalat" w:cs="GHEA Grapalat"/>
          <w:color w:val="000000" w:themeColor="text1"/>
          <w:sz w:val="20"/>
          <w:szCs w:val="20"/>
          <w:lang w:val="hy-AM"/>
        </w:rPr>
        <w:t xml:space="preserve">                                                    </w:t>
      </w:r>
      <w:r w:rsidRPr="0051377A">
        <w:rPr>
          <w:rFonts w:ascii="GHEA Grapalat" w:hAnsi="GHEA Grapalat" w:cs="GHEA Grapalat"/>
          <w:b/>
          <w:color w:val="000000" w:themeColor="text1"/>
          <w:sz w:val="18"/>
          <w:szCs w:val="18"/>
          <w:lang w:val="hy-AM"/>
        </w:rPr>
        <w:t xml:space="preserve"> (պայմանագրի կատարման ապահովում)</w:t>
      </w:r>
    </w:p>
    <w:p w14:paraId="2659837F" w14:textId="77777777" w:rsidR="0044364E" w:rsidRPr="0051377A" w:rsidRDefault="0044364E" w:rsidP="00DF47DB">
      <w:pPr>
        <w:rPr>
          <w:rFonts w:ascii="GHEA Grapalat" w:hAnsi="GHEA Grapalat" w:cs="GHEA Grapalat"/>
          <w:b/>
          <w:color w:val="000000" w:themeColor="text1"/>
          <w:sz w:val="18"/>
          <w:szCs w:val="18"/>
          <w:lang w:val="hy-AM"/>
        </w:rPr>
      </w:pPr>
    </w:p>
    <w:p w14:paraId="53165B87" w14:textId="2E553674" w:rsidR="0044364E" w:rsidRPr="0051377A" w:rsidRDefault="0044364E" w:rsidP="00DF47DB">
      <w:pPr>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t xml:space="preserve">     </w:t>
      </w:r>
      <w:r w:rsidR="00226935" w:rsidRPr="0051377A">
        <w:rPr>
          <w:rFonts w:ascii="GHEA Grapalat" w:hAnsi="GHEA Grapalat" w:cs="GHEA Grapalat"/>
          <w:color w:val="000000" w:themeColor="text1"/>
          <w:sz w:val="18"/>
          <w:szCs w:val="18"/>
          <w:lang w:val="hy-AM"/>
        </w:rPr>
        <w:t>գ</w:t>
      </w:r>
      <w:r w:rsidRPr="0051377A">
        <w:rPr>
          <w:rFonts w:ascii="GHEA Grapalat" w:hAnsi="GHEA Grapalat" w:cs="GHEA Grapalat"/>
          <w:color w:val="000000" w:themeColor="text1"/>
          <w:sz w:val="18"/>
          <w:szCs w:val="18"/>
          <w:lang w:val="hy-AM"/>
        </w:rPr>
        <w:t xml:space="preserve">. </w:t>
      </w:r>
      <w:r w:rsidR="00226935" w:rsidRPr="0051377A">
        <w:rPr>
          <w:rFonts w:ascii="GHEA Grapalat" w:hAnsi="GHEA Grapalat" w:cs="GHEA Grapalat"/>
          <w:color w:val="000000" w:themeColor="text1"/>
          <w:sz w:val="18"/>
          <w:szCs w:val="18"/>
          <w:lang w:val="hy-AM"/>
        </w:rPr>
        <w:t>Գողթ</w:t>
      </w:r>
      <w:r w:rsidRPr="0051377A">
        <w:rPr>
          <w:rFonts w:ascii="GHEA Grapalat" w:hAnsi="GHEA Grapalat" w:cs="GHEA Grapalat"/>
          <w:color w:val="000000" w:themeColor="text1"/>
          <w:sz w:val="18"/>
          <w:szCs w:val="18"/>
          <w:lang w:val="hy-AM"/>
        </w:rPr>
        <w:tab/>
      </w:r>
      <w:r w:rsidRPr="0051377A">
        <w:rPr>
          <w:rFonts w:ascii="GHEA Grapalat" w:hAnsi="GHEA Grapalat" w:cs="GHEA Grapalat"/>
          <w:color w:val="000000" w:themeColor="text1"/>
          <w:sz w:val="18"/>
          <w:szCs w:val="18"/>
          <w:lang w:val="hy-AM"/>
        </w:rPr>
        <w:tab/>
      </w:r>
      <w:r w:rsidRPr="0051377A">
        <w:rPr>
          <w:rFonts w:ascii="GHEA Grapalat" w:hAnsi="GHEA Grapalat" w:cs="GHEA Grapalat"/>
          <w:color w:val="000000" w:themeColor="text1"/>
          <w:sz w:val="18"/>
          <w:szCs w:val="18"/>
          <w:lang w:val="hy-AM"/>
        </w:rPr>
        <w:tab/>
      </w:r>
      <w:r w:rsidRPr="0051377A">
        <w:rPr>
          <w:rFonts w:ascii="GHEA Grapalat" w:hAnsi="GHEA Grapalat" w:cs="GHEA Grapalat"/>
          <w:color w:val="000000" w:themeColor="text1"/>
          <w:sz w:val="18"/>
          <w:szCs w:val="18"/>
          <w:lang w:val="hy-AM"/>
        </w:rPr>
        <w:tab/>
      </w:r>
      <w:r w:rsidRPr="0051377A">
        <w:rPr>
          <w:rFonts w:ascii="GHEA Grapalat" w:hAnsi="GHEA Grapalat" w:cs="GHEA Grapalat"/>
          <w:color w:val="000000" w:themeColor="text1"/>
          <w:sz w:val="18"/>
          <w:szCs w:val="18"/>
          <w:lang w:val="hy-AM"/>
        </w:rPr>
        <w:tab/>
      </w:r>
      <w:r w:rsidRPr="0051377A">
        <w:rPr>
          <w:rFonts w:ascii="GHEA Grapalat" w:hAnsi="GHEA Grapalat" w:cs="GHEA Grapalat"/>
          <w:color w:val="000000" w:themeColor="text1"/>
          <w:sz w:val="18"/>
          <w:szCs w:val="18"/>
          <w:lang w:val="hy-AM"/>
        </w:rPr>
        <w:tab/>
        <w:t xml:space="preserve">            </w:t>
      </w:r>
      <w:r w:rsidRPr="0051377A">
        <w:rPr>
          <w:rFonts w:ascii="GHEA Grapalat" w:hAnsi="GHEA Grapalat"/>
          <w:color w:val="000000" w:themeColor="text1"/>
          <w:sz w:val="18"/>
          <w:szCs w:val="18"/>
          <w:lang w:val="hy-AM"/>
        </w:rPr>
        <w:t>«</w:t>
      </w:r>
      <w:r w:rsidRPr="0051377A">
        <w:rPr>
          <w:rFonts w:ascii="GHEA Grapalat" w:hAnsi="GHEA Grapalat" w:cs="GHEA Grapalat"/>
          <w:color w:val="000000" w:themeColor="text1"/>
          <w:sz w:val="18"/>
          <w:szCs w:val="18"/>
          <w:u w:val="single"/>
          <w:lang w:val="hy-AM"/>
        </w:rPr>
        <w:t xml:space="preserve">         </w:t>
      </w:r>
      <w:r w:rsidRPr="0051377A">
        <w:rPr>
          <w:rFonts w:ascii="GHEA Grapalat" w:hAnsi="GHEA Grapalat"/>
          <w:color w:val="000000" w:themeColor="text1"/>
          <w:sz w:val="18"/>
          <w:szCs w:val="18"/>
          <w:lang w:val="hy-AM"/>
        </w:rPr>
        <w:t>»</w:t>
      </w:r>
      <w:r w:rsidRPr="0051377A">
        <w:rPr>
          <w:rFonts w:ascii="GHEA Grapalat" w:hAnsi="GHEA Grapalat" w:cs="GHEA Grapalat"/>
          <w:color w:val="000000" w:themeColor="text1"/>
          <w:sz w:val="18"/>
          <w:szCs w:val="18"/>
          <w:u w:val="single"/>
          <w:lang w:val="hy-AM"/>
        </w:rPr>
        <w:t xml:space="preserve"> </w:t>
      </w:r>
      <w:r w:rsidRPr="0051377A">
        <w:rPr>
          <w:rFonts w:ascii="GHEA Grapalat" w:hAnsi="GHEA Grapalat" w:cs="GHEA Grapalat"/>
          <w:color w:val="000000" w:themeColor="text1"/>
          <w:sz w:val="18"/>
          <w:szCs w:val="18"/>
          <w:u w:val="single"/>
          <w:lang w:val="hy-AM"/>
        </w:rPr>
        <w:tab/>
      </w:r>
      <w:r w:rsidRPr="0051377A">
        <w:rPr>
          <w:rFonts w:ascii="GHEA Grapalat" w:hAnsi="GHEA Grapalat" w:cs="GHEA Grapalat"/>
          <w:color w:val="000000" w:themeColor="text1"/>
          <w:sz w:val="18"/>
          <w:szCs w:val="18"/>
          <w:u w:val="single"/>
          <w:lang w:val="hy-AM"/>
        </w:rPr>
        <w:tab/>
      </w:r>
      <w:r w:rsidRPr="0051377A">
        <w:rPr>
          <w:rFonts w:ascii="GHEA Grapalat" w:hAnsi="GHEA Grapalat" w:cs="GHEA Grapalat"/>
          <w:color w:val="000000" w:themeColor="text1"/>
          <w:sz w:val="18"/>
          <w:szCs w:val="18"/>
          <w:u w:val="single"/>
          <w:lang w:val="hy-AM"/>
        </w:rPr>
        <w:tab/>
      </w:r>
      <w:r w:rsidRPr="0051377A">
        <w:rPr>
          <w:rFonts w:ascii="GHEA Grapalat" w:hAnsi="GHEA Grapalat" w:cs="GHEA Grapalat"/>
          <w:color w:val="000000" w:themeColor="text1"/>
          <w:sz w:val="18"/>
          <w:szCs w:val="18"/>
          <w:lang w:val="hy-AM"/>
        </w:rPr>
        <w:t xml:space="preserve"> 20   թ.**</w:t>
      </w:r>
    </w:p>
    <w:p w14:paraId="1BC23352" w14:textId="77777777" w:rsidR="0044364E" w:rsidRPr="0051377A" w:rsidRDefault="0044364E" w:rsidP="00DF47DB">
      <w:pPr>
        <w:rPr>
          <w:rFonts w:ascii="GHEA Grapalat" w:hAnsi="GHEA Grapalat" w:cs="GHEA Grapalat"/>
          <w:color w:val="000000" w:themeColor="text1"/>
          <w:sz w:val="20"/>
          <w:szCs w:val="20"/>
          <w:lang w:val="hy-AM"/>
        </w:rPr>
      </w:pPr>
    </w:p>
    <w:p w14:paraId="04378C23" w14:textId="77777777" w:rsidR="0044364E" w:rsidRPr="0051377A" w:rsidRDefault="0044364E" w:rsidP="00DF47DB">
      <w:pPr>
        <w:jc w:val="both"/>
        <w:rPr>
          <w:rFonts w:ascii="GHEA Grapalat" w:hAnsi="GHEA Grapalat" w:cs="GHEA Grapalat"/>
          <w:color w:val="000000" w:themeColor="text1"/>
          <w:sz w:val="18"/>
          <w:szCs w:val="18"/>
          <w:u w:val="single"/>
          <w:vertAlign w:val="subscript"/>
          <w:lang w:val="hy-AM"/>
        </w:rPr>
      </w:pPr>
      <w:r w:rsidRPr="0051377A">
        <w:rPr>
          <w:rFonts w:ascii="GHEA Grapalat" w:hAnsi="GHEA Grapalat" w:cs="GHEA Grapalat"/>
          <w:color w:val="000000" w:themeColor="text1"/>
          <w:sz w:val="18"/>
          <w:szCs w:val="18"/>
          <w:u w:val="single"/>
          <w:vertAlign w:val="subscript"/>
          <w:lang w:val="hy-AM"/>
        </w:rPr>
        <w:tab/>
      </w:r>
      <w:r w:rsidRPr="0051377A">
        <w:rPr>
          <w:rFonts w:ascii="GHEA Grapalat" w:hAnsi="GHEA Grapalat" w:cs="GHEA Grapalat"/>
          <w:color w:val="000000" w:themeColor="text1"/>
          <w:sz w:val="18"/>
          <w:szCs w:val="18"/>
          <w:u w:val="single"/>
          <w:vertAlign w:val="subscript"/>
          <w:lang w:val="hy-AM"/>
        </w:rPr>
        <w:tab/>
      </w:r>
      <w:r w:rsidRPr="0051377A">
        <w:rPr>
          <w:rFonts w:ascii="GHEA Grapalat" w:hAnsi="GHEA Grapalat" w:cs="GHEA Grapalat"/>
          <w:color w:val="000000" w:themeColor="text1"/>
          <w:sz w:val="18"/>
          <w:szCs w:val="18"/>
          <w:u w:val="single"/>
          <w:vertAlign w:val="subscript"/>
          <w:lang w:val="hy-AM"/>
        </w:rPr>
        <w:tab/>
      </w:r>
      <w:r w:rsidRPr="0051377A">
        <w:rPr>
          <w:rFonts w:ascii="GHEA Grapalat" w:hAnsi="GHEA Grapalat" w:cs="GHEA Grapalat"/>
          <w:color w:val="000000" w:themeColor="text1"/>
          <w:sz w:val="18"/>
          <w:szCs w:val="18"/>
          <w:vertAlign w:val="subscript"/>
          <w:lang w:val="hy-AM"/>
        </w:rPr>
        <w:t xml:space="preserve">, </w:t>
      </w:r>
      <w:r w:rsidRPr="0051377A">
        <w:rPr>
          <w:rFonts w:ascii="GHEA Grapalat" w:hAnsi="GHEA Grapalat" w:cs="GHEA Grapalat"/>
          <w:color w:val="000000" w:themeColor="text1"/>
          <w:sz w:val="18"/>
          <w:szCs w:val="18"/>
          <w:lang w:val="hy-AM"/>
        </w:rPr>
        <w:t xml:space="preserve">ի դեմս Ընկերության տնօրեն </w:t>
      </w:r>
      <w:r w:rsidRPr="0051377A">
        <w:rPr>
          <w:rFonts w:ascii="GHEA Grapalat" w:hAnsi="GHEA Grapalat" w:cs="GHEA Grapalat"/>
          <w:color w:val="000000" w:themeColor="text1"/>
          <w:sz w:val="18"/>
          <w:szCs w:val="18"/>
          <w:u w:val="single"/>
          <w:lang w:val="hy-AM"/>
        </w:rPr>
        <w:tab/>
      </w:r>
      <w:r w:rsidRPr="0051377A">
        <w:rPr>
          <w:rFonts w:ascii="GHEA Grapalat" w:hAnsi="GHEA Grapalat" w:cs="GHEA Grapalat"/>
          <w:color w:val="000000" w:themeColor="text1"/>
          <w:sz w:val="18"/>
          <w:szCs w:val="18"/>
          <w:u w:val="single"/>
          <w:lang w:val="hy-AM"/>
        </w:rPr>
        <w:tab/>
      </w:r>
      <w:r w:rsidRPr="0051377A">
        <w:rPr>
          <w:rFonts w:ascii="GHEA Grapalat" w:hAnsi="GHEA Grapalat" w:cs="GHEA Grapalat"/>
          <w:color w:val="000000" w:themeColor="text1"/>
          <w:sz w:val="18"/>
          <w:szCs w:val="18"/>
          <w:u w:val="single"/>
          <w:lang w:val="hy-AM"/>
        </w:rPr>
        <w:tab/>
      </w:r>
      <w:r w:rsidRPr="0051377A">
        <w:rPr>
          <w:rFonts w:ascii="GHEA Grapalat" w:hAnsi="GHEA Grapalat" w:cs="GHEA Grapalat"/>
          <w:color w:val="000000" w:themeColor="text1"/>
          <w:sz w:val="18"/>
          <w:szCs w:val="18"/>
          <w:u w:val="single"/>
          <w:lang w:val="hy-AM"/>
        </w:rPr>
        <w:tab/>
      </w:r>
      <w:r w:rsidRPr="0051377A">
        <w:rPr>
          <w:rFonts w:ascii="GHEA Grapalat" w:hAnsi="GHEA Grapalat" w:cs="GHEA Grapalat"/>
          <w:color w:val="000000" w:themeColor="text1"/>
          <w:sz w:val="18"/>
          <w:szCs w:val="18"/>
          <w:u w:val="single"/>
          <w:lang w:val="hy-AM"/>
        </w:rPr>
        <w:tab/>
      </w:r>
      <w:r w:rsidRPr="0051377A">
        <w:rPr>
          <w:rFonts w:ascii="GHEA Grapalat" w:hAnsi="GHEA Grapalat" w:cs="GHEA Grapalat"/>
          <w:color w:val="000000" w:themeColor="text1"/>
          <w:sz w:val="18"/>
          <w:szCs w:val="18"/>
          <w:u w:val="single"/>
          <w:lang w:val="hy-AM"/>
        </w:rPr>
        <w:tab/>
      </w:r>
      <w:r w:rsidRPr="0051377A">
        <w:rPr>
          <w:rFonts w:ascii="GHEA Grapalat" w:hAnsi="GHEA Grapalat" w:cs="GHEA Grapalat"/>
          <w:color w:val="000000" w:themeColor="text1"/>
          <w:sz w:val="18"/>
          <w:szCs w:val="18"/>
          <w:u w:val="single"/>
          <w:lang w:val="hy-AM"/>
        </w:rPr>
        <w:tab/>
      </w:r>
    </w:p>
    <w:p w14:paraId="6207C8CB" w14:textId="77777777" w:rsidR="0044364E" w:rsidRPr="0051377A" w:rsidRDefault="0044364E" w:rsidP="00DF47DB">
      <w:pPr>
        <w:jc w:val="both"/>
        <w:rPr>
          <w:rFonts w:ascii="GHEA Grapalat" w:hAnsi="GHEA Grapalat" w:cs="GHEA Grapalat"/>
          <w:color w:val="000000" w:themeColor="text1"/>
          <w:sz w:val="18"/>
          <w:szCs w:val="18"/>
          <w:lang w:val="hy-AM"/>
        </w:rPr>
      </w:pPr>
      <w:r w:rsidRPr="0051377A">
        <w:rPr>
          <w:rFonts w:ascii="GHEA Grapalat" w:hAnsi="GHEA Grapalat"/>
          <w:color w:val="000000" w:themeColor="text1"/>
          <w:sz w:val="18"/>
          <w:szCs w:val="18"/>
          <w:vertAlign w:val="superscript"/>
          <w:lang w:val="hy-AM"/>
        </w:rPr>
        <w:t xml:space="preserve">       Ընկերության անվանումը</w:t>
      </w:r>
      <w:r w:rsidRPr="0051377A">
        <w:rPr>
          <w:rFonts w:ascii="GHEA Grapalat" w:hAnsi="GHEA Grapalat" w:cs="GHEA Grapalat"/>
          <w:color w:val="000000" w:themeColor="text1"/>
          <w:sz w:val="18"/>
          <w:szCs w:val="18"/>
          <w:vertAlign w:val="subscript"/>
          <w:lang w:val="hy-AM"/>
        </w:rPr>
        <w:tab/>
      </w:r>
      <w:r w:rsidRPr="0051377A">
        <w:rPr>
          <w:rFonts w:ascii="GHEA Grapalat" w:hAnsi="GHEA Grapalat" w:cs="GHEA Grapalat"/>
          <w:color w:val="000000" w:themeColor="text1"/>
          <w:sz w:val="18"/>
          <w:szCs w:val="18"/>
          <w:vertAlign w:val="subscript"/>
          <w:lang w:val="hy-AM"/>
        </w:rPr>
        <w:tab/>
      </w:r>
      <w:r w:rsidRPr="0051377A">
        <w:rPr>
          <w:rFonts w:ascii="GHEA Grapalat" w:hAnsi="GHEA Grapalat" w:cs="GHEA Grapalat"/>
          <w:color w:val="000000" w:themeColor="text1"/>
          <w:sz w:val="18"/>
          <w:szCs w:val="18"/>
          <w:vertAlign w:val="subscript"/>
          <w:lang w:val="hy-AM"/>
        </w:rPr>
        <w:tab/>
      </w:r>
      <w:r w:rsidRPr="0051377A">
        <w:rPr>
          <w:rFonts w:ascii="GHEA Grapalat" w:hAnsi="GHEA Grapalat" w:cs="GHEA Grapalat"/>
          <w:color w:val="000000" w:themeColor="text1"/>
          <w:sz w:val="18"/>
          <w:szCs w:val="18"/>
          <w:vertAlign w:val="subscript"/>
          <w:lang w:val="hy-AM"/>
        </w:rPr>
        <w:tab/>
      </w:r>
      <w:r w:rsidRPr="0051377A">
        <w:rPr>
          <w:rFonts w:ascii="GHEA Grapalat" w:hAnsi="GHEA Grapalat" w:cs="GHEA Grapalat"/>
          <w:color w:val="000000" w:themeColor="text1"/>
          <w:sz w:val="18"/>
          <w:szCs w:val="18"/>
          <w:vertAlign w:val="subscript"/>
          <w:lang w:val="hy-AM"/>
        </w:rPr>
        <w:tab/>
        <w:t xml:space="preserve">    </w:t>
      </w:r>
      <w:r w:rsidRPr="0051377A">
        <w:rPr>
          <w:rFonts w:ascii="GHEA Grapalat" w:hAnsi="GHEA Grapalat"/>
          <w:color w:val="000000" w:themeColor="text1"/>
          <w:sz w:val="18"/>
          <w:szCs w:val="18"/>
          <w:vertAlign w:val="superscript"/>
          <w:lang w:val="hy-AM"/>
        </w:rPr>
        <w:t>Ընկերության տնօրենի անուն ազգանունը, անձնագրային տվյալները</w:t>
      </w:r>
      <w:r w:rsidRPr="0051377A">
        <w:rPr>
          <w:rFonts w:ascii="GHEA Grapalat" w:hAnsi="GHEA Grapalat" w:cs="GHEA Grapalat"/>
          <w:color w:val="000000" w:themeColor="text1"/>
          <w:sz w:val="18"/>
          <w:szCs w:val="18"/>
          <w:vertAlign w:val="subscript"/>
          <w:lang w:val="hy-AM"/>
        </w:rPr>
        <w:t xml:space="preserve">, </w:t>
      </w:r>
      <w:r w:rsidRPr="0051377A">
        <w:rPr>
          <w:rFonts w:ascii="GHEA Grapalat" w:hAnsi="GHEA Grapalat" w:cs="GHEA Grapalat"/>
          <w:color w:val="000000" w:themeColor="text1"/>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FAF08C8" w14:textId="77777777" w:rsidR="0044364E" w:rsidRPr="0051377A" w:rsidRDefault="0044364E" w:rsidP="00DF47DB">
      <w:pPr>
        <w:ind w:firstLine="708"/>
        <w:jc w:val="both"/>
        <w:rPr>
          <w:rFonts w:ascii="GHEA Grapalat" w:hAnsi="GHEA Grapalat" w:cs="GHEA Grapalat"/>
          <w:color w:val="000000" w:themeColor="text1"/>
          <w:sz w:val="20"/>
          <w:szCs w:val="20"/>
          <w:lang w:val="hy-AM"/>
        </w:rPr>
      </w:pPr>
    </w:p>
    <w:p w14:paraId="58F0D638" w14:textId="77777777" w:rsidR="0044364E" w:rsidRPr="0051377A" w:rsidRDefault="0044364E" w:rsidP="00DF47DB">
      <w:pPr>
        <w:numPr>
          <w:ilvl w:val="0"/>
          <w:numId w:val="6"/>
        </w:numPr>
        <w:jc w:val="center"/>
        <w:rPr>
          <w:rFonts w:ascii="GHEA Grapalat" w:hAnsi="GHEA Grapalat" w:cs="GHEA Grapalat"/>
          <w:b/>
          <w:bCs/>
          <w:color w:val="000000" w:themeColor="text1"/>
          <w:sz w:val="18"/>
          <w:szCs w:val="18"/>
          <w:lang w:val="pt-BR"/>
        </w:rPr>
      </w:pPr>
      <w:r w:rsidRPr="0051377A">
        <w:rPr>
          <w:rFonts w:ascii="GHEA Grapalat" w:hAnsi="GHEA Grapalat" w:cs="GHEA Grapalat"/>
          <w:b/>
          <w:color w:val="000000" w:themeColor="text1"/>
          <w:sz w:val="18"/>
          <w:szCs w:val="18"/>
          <w:lang w:val="hy-AM"/>
        </w:rPr>
        <w:t xml:space="preserve"> Հ</w:t>
      </w:r>
      <w:r w:rsidRPr="0051377A">
        <w:rPr>
          <w:rFonts w:ascii="GHEA Grapalat" w:hAnsi="GHEA Grapalat" w:cs="GHEA Grapalat"/>
          <w:b/>
          <w:color w:val="000000" w:themeColor="text1"/>
          <w:sz w:val="18"/>
          <w:szCs w:val="18"/>
        </w:rPr>
        <w:t>ամաձայնության առարկան</w:t>
      </w:r>
    </w:p>
    <w:p w14:paraId="2A56FBF6" w14:textId="77777777" w:rsidR="0044364E" w:rsidRPr="0051377A" w:rsidRDefault="0044364E" w:rsidP="00DF47DB">
      <w:pPr>
        <w:jc w:val="both"/>
        <w:rPr>
          <w:rFonts w:ascii="GHEA Grapalat" w:hAnsi="GHEA Grapalat" w:cs="GHEA Grapalat"/>
          <w:b/>
          <w:bCs/>
          <w:color w:val="000000" w:themeColor="text1"/>
          <w:sz w:val="18"/>
          <w:szCs w:val="18"/>
          <w:lang w:val="pt-BR"/>
        </w:rPr>
      </w:pPr>
      <w:r w:rsidRPr="0051377A">
        <w:rPr>
          <w:rFonts w:ascii="GHEA Grapalat" w:hAnsi="GHEA Grapalat" w:cs="GHEA Grapalat"/>
          <w:color w:val="000000" w:themeColor="text1"/>
          <w:sz w:val="18"/>
          <w:szCs w:val="18"/>
          <w:lang w:val="pt-BR"/>
        </w:rPr>
        <w:tab/>
      </w:r>
      <w:r w:rsidRPr="0051377A">
        <w:rPr>
          <w:rFonts w:ascii="GHEA Grapalat" w:hAnsi="GHEA Grapalat" w:cs="GHEA Grapalat"/>
          <w:color w:val="000000" w:themeColor="text1"/>
          <w:sz w:val="18"/>
          <w:szCs w:val="18"/>
          <w:lang w:val="pt-BR"/>
        </w:rPr>
        <w:tab/>
        <w:t xml:space="preserve">                               </w:t>
      </w:r>
    </w:p>
    <w:p w14:paraId="660CC922" w14:textId="7D8572EC" w:rsidR="0044364E" w:rsidRPr="0051377A" w:rsidRDefault="0044364E" w:rsidP="00DF47DB">
      <w:pPr>
        <w:numPr>
          <w:ilvl w:val="1"/>
          <w:numId w:val="7"/>
        </w:numPr>
        <w:ind w:left="0" w:firstLine="426"/>
        <w:jc w:val="both"/>
        <w:rPr>
          <w:rFonts w:ascii="GHEA Grapalat" w:hAnsi="GHEA Grapalat" w:cs="GHEA Grapalat"/>
          <w:color w:val="000000" w:themeColor="text1"/>
          <w:sz w:val="18"/>
          <w:szCs w:val="18"/>
          <w:lang w:val="pt-BR"/>
        </w:rPr>
      </w:pPr>
      <w:r w:rsidRPr="0051377A">
        <w:rPr>
          <w:rFonts w:ascii="GHEA Grapalat" w:hAnsi="GHEA Grapalat" w:cs="GHEA Grapalat"/>
          <w:color w:val="000000" w:themeColor="text1"/>
          <w:sz w:val="18"/>
          <w:szCs w:val="18"/>
          <w:lang w:val="pt-BR"/>
        </w:rPr>
        <w:t xml:space="preserve">Ընկերությունը մասնակցում է </w:t>
      </w:r>
      <w:r w:rsidR="001A5197" w:rsidRPr="0051377A">
        <w:rPr>
          <w:rFonts w:ascii="GHEA Grapalat" w:hAnsi="GHEA Grapalat" w:cs="GHEA Grapalat"/>
          <w:color w:val="000000" w:themeColor="text1"/>
          <w:sz w:val="18"/>
          <w:szCs w:val="18"/>
          <w:u w:val="single"/>
          <w:lang w:val="hy-AM"/>
        </w:rPr>
        <w:t xml:space="preserve">Գողթի համայնքապետարանի </w:t>
      </w:r>
      <w:r w:rsidRPr="0051377A">
        <w:rPr>
          <w:rFonts w:ascii="GHEA Grapalat" w:hAnsi="GHEA Grapalat" w:cs="GHEA Grapalat"/>
          <w:color w:val="000000" w:themeColor="text1"/>
          <w:sz w:val="18"/>
          <w:szCs w:val="18"/>
          <w:lang w:val="pt-BR"/>
        </w:rPr>
        <w:t xml:space="preserve">*  (այսուհետ` Պատվիրատու) կողմից </w:t>
      </w:r>
    </w:p>
    <w:p w14:paraId="138D031B" w14:textId="77777777" w:rsidR="0044364E" w:rsidRPr="0051377A" w:rsidRDefault="0044364E" w:rsidP="00DF47DB">
      <w:pPr>
        <w:ind w:left="426"/>
        <w:jc w:val="both"/>
        <w:rPr>
          <w:rFonts w:ascii="GHEA Grapalat" w:hAnsi="GHEA Grapalat" w:cs="GHEA Grapalat"/>
          <w:color w:val="000000" w:themeColor="text1"/>
          <w:sz w:val="18"/>
          <w:szCs w:val="18"/>
          <w:lang w:val="pt-BR"/>
        </w:rPr>
      </w:pPr>
      <w:r w:rsidRPr="0051377A">
        <w:rPr>
          <w:rFonts w:ascii="GHEA Grapalat" w:hAnsi="GHEA Grapalat" w:cs="GHEA Grapalat"/>
          <w:color w:val="000000" w:themeColor="text1"/>
          <w:sz w:val="18"/>
          <w:szCs w:val="18"/>
          <w:lang w:val="pt-BR"/>
        </w:rPr>
        <w:t xml:space="preserve">                                                                 </w:t>
      </w:r>
      <w:r w:rsidRPr="0051377A">
        <w:rPr>
          <w:rFonts w:ascii="GHEA Grapalat" w:hAnsi="GHEA Grapalat"/>
          <w:color w:val="000000" w:themeColor="text1"/>
          <w:sz w:val="18"/>
          <w:szCs w:val="18"/>
          <w:vertAlign w:val="superscript"/>
          <w:lang w:val="hy-AM"/>
        </w:rPr>
        <w:t>պատվիրատուի անվանումը</w:t>
      </w:r>
    </w:p>
    <w:p w14:paraId="23BCEFE9" w14:textId="53912722" w:rsidR="0044364E" w:rsidRPr="0051377A" w:rsidRDefault="0044364E" w:rsidP="00DF47DB">
      <w:pPr>
        <w:jc w:val="both"/>
        <w:rPr>
          <w:rFonts w:ascii="GHEA Grapalat" w:hAnsi="GHEA Grapalat" w:cs="GHEA Grapalat"/>
          <w:color w:val="000000" w:themeColor="text1"/>
          <w:sz w:val="18"/>
          <w:szCs w:val="18"/>
          <w:lang w:val="pt-BR"/>
        </w:rPr>
      </w:pPr>
      <w:r w:rsidRPr="0051377A">
        <w:rPr>
          <w:rFonts w:ascii="GHEA Grapalat" w:hAnsi="GHEA Grapalat" w:cs="GHEA Grapalat"/>
          <w:color w:val="000000" w:themeColor="text1"/>
          <w:sz w:val="18"/>
          <w:szCs w:val="18"/>
          <w:lang w:val="pt-BR"/>
        </w:rPr>
        <w:t xml:space="preserve">կազմակերպված` </w:t>
      </w:r>
      <w:r w:rsidRPr="0051377A">
        <w:rPr>
          <w:rFonts w:ascii="GHEA Grapalat" w:hAnsi="GHEA Grapalat" w:cs="GHEA Grapalat"/>
          <w:color w:val="000000" w:themeColor="text1"/>
          <w:sz w:val="18"/>
          <w:szCs w:val="18"/>
          <w:u w:val="single"/>
          <w:lang w:val="pt-BR"/>
        </w:rPr>
        <w:t xml:space="preserve"> </w:t>
      </w:r>
      <w:r w:rsidR="001A5197" w:rsidRPr="0051377A">
        <w:rPr>
          <w:rFonts w:ascii="GHEA Grapalat" w:hAnsi="GHEA Grapalat"/>
          <w:b/>
          <w:i/>
          <w:color w:val="000000" w:themeColor="text1"/>
          <w:sz w:val="20"/>
          <w:lang w:val="hy-AM"/>
        </w:rPr>
        <w:t>ԳՀ-</w:t>
      </w:r>
      <w:r w:rsidR="001A5197" w:rsidRPr="0051377A">
        <w:rPr>
          <w:rFonts w:ascii="GHEA Grapalat" w:hAnsi="GHEA Grapalat"/>
          <w:b/>
          <w:i/>
          <w:color w:val="000000" w:themeColor="text1"/>
          <w:sz w:val="20"/>
          <w:lang w:val="af-ZA"/>
        </w:rPr>
        <w:t>ԲՄԱՇՁԲ</w:t>
      </w:r>
      <w:r w:rsidR="001A5197" w:rsidRPr="0051377A">
        <w:rPr>
          <w:rFonts w:ascii="GHEA Grapalat" w:hAnsi="GHEA Grapalat"/>
          <w:b/>
          <w:i/>
          <w:color w:val="000000" w:themeColor="text1"/>
          <w:sz w:val="20"/>
          <w:lang w:val="hy-AM"/>
        </w:rPr>
        <w:t>-19</w:t>
      </w:r>
      <w:r w:rsidR="001A5197" w:rsidRPr="0051377A">
        <w:rPr>
          <w:rFonts w:ascii="GHEA Grapalat" w:hAnsi="GHEA Grapalat"/>
          <w:b/>
          <w:i/>
          <w:color w:val="000000" w:themeColor="text1"/>
          <w:sz w:val="20"/>
          <w:lang w:val="af-ZA"/>
        </w:rPr>
        <w:t>/</w:t>
      </w:r>
      <w:r w:rsidR="001A5197" w:rsidRPr="0051377A">
        <w:rPr>
          <w:rFonts w:ascii="GHEA Grapalat" w:hAnsi="GHEA Grapalat"/>
          <w:b/>
          <w:i/>
          <w:color w:val="000000" w:themeColor="text1"/>
          <w:sz w:val="20"/>
          <w:lang w:val="hy-AM"/>
        </w:rPr>
        <w:t>1</w:t>
      </w:r>
      <w:r w:rsidRPr="0051377A">
        <w:rPr>
          <w:rFonts w:ascii="GHEA Grapalat" w:hAnsi="GHEA Grapalat" w:cs="GHEA Grapalat"/>
          <w:color w:val="000000" w:themeColor="text1"/>
          <w:sz w:val="18"/>
          <w:szCs w:val="18"/>
          <w:u w:val="single"/>
          <w:lang w:val="pt-BR"/>
        </w:rPr>
        <w:t xml:space="preserve">   </w:t>
      </w:r>
      <w:r w:rsidRPr="0051377A">
        <w:rPr>
          <w:rFonts w:ascii="GHEA Grapalat" w:hAnsi="GHEA Grapalat" w:cs="GHEA Grapalat"/>
          <w:color w:val="000000" w:themeColor="text1"/>
          <w:sz w:val="18"/>
          <w:szCs w:val="18"/>
          <w:lang w:val="pt-BR"/>
        </w:rPr>
        <w:t>* ծածկագրով գնման ընթացակարգին:</w:t>
      </w:r>
    </w:p>
    <w:p w14:paraId="224C93F7" w14:textId="77777777" w:rsidR="0044364E" w:rsidRPr="0051377A" w:rsidRDefault="0044364E" w:rsidP="00DF47DB">
      <w:pPr>
        <w:ind w:left="426"/>
        <w:jc w:val="both"/>
        <w:rPr>
          <w:rFonts w:ascii="GHEA Grapalat" w:hAnsi="GHEA Grapalat" w:cs="GHEA Grapalat"/>
          <w:color w:val="000000" w:themeColor="text1"/>
          <w:sz w:val="18"/>
          <w:szCs w:val="18"/>
          <w:lang w:val="pt-BR"/>
        </w:rPr>
      </w:pPr>
      <w:r w:rsidRPr="0051377A">
        <w:rPr>
          <w:rFonts w:ascii="GHEA Grapalat" w:hAnsi="GHEA Grapalat"/>
          <w:color w:val="000000" w:themeColor="text1"/>
          <w:sz w:val="18"/>
          <w:szCs w:val="18"/>
          <w:vertAlign w:val="superscript"/>
          <w:lang w:val="pt-BR"/>
        </w:rPr>
        <w:t xml:space="preserve">                                                        </w:t>
      </w:r>
      <w:r w:rsidRPr="0051377A">
        <w:rPr>
          <w:rFonts w:ascii="GHEA Grapalat" w:hAnsi="GHEA Grapalat"/>
          <w:color w:val="000000" w:themeColor="text1"/>
          <w:sz w:val="18"/>
          <w:szCs w:val="18"/>
          <w:vertAlign w:val="superscript"/>
          <w:lang w:val="hy-AM"/>
        </w:rPr>
        <w:t>ընթացակարգի ծածկագիրը</w:t>
      </w:r>
    </w:p>
    <w:p w14:paraId="6ED527CB" w14:textId="77777777" w:rsidR="0044364E" w:rsidRPr="0051377A" w:rsidRDefault="0044364E" w:rsidP="00DF47DB">
      <w:pPr>
        <w:numPr>
          <w:ilvl w:val="1"/>
          <w:numId w:val="7"/>
        </w:numPr>
        <w:ind w:left="0" w:firstLine="450"/>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2649860" w14:textId="77777777" w:rsidR="0044364E" w:rsidRPr="0051377A" w:rsidRDefault="0044364E" w:rsidP="00DF47DB">
      <w:pPr>
        <w:numPr>
          <w:ilvl w:val="1"/>
          <w:numId w:val="7"/>
        </w:numPr>
        <w:ind w:left="0" w:firstLine="426"/>
        <w:jc w:val="both"/>
        <w:rPr>
          <w:rFonts w:ascii="GHEA Grapalat" w:hAnsi="GHEA Grapalat" w:cs="GHEA Grapalat"/>
          <w:color w:val="000000" w:themeColor="text1"/>
          <w:sz w:val="18"/>
          <w:szCs w:val="18"/>
          <w:lang w:val="pt-BR"/>
        </w:rPr>
      </w:pPr>
      <w:r w:rsidRPr="0051377A">
        <w:rPr>
          <w:rFonts w:ascii="GHEA Grapalat" w:hAnsi="GHEA Grapalat" w:cs="GHEA Grapalat"/>
          <w:color w:val="000000" w:themeColor="text1"/>
          <w:sz w:val="18"/>
          <w:szCs w:val="18"/>
          <w:lang w:val="pt-BR"/>
        </w:rPr>
        <w:t>Ընկերությունը</w:t>
      </w:r>
      <w:r w:rsidRPr="0051377A">
        <w:rPr>
          <w:rFonts w:ascii="GHEA Grapalat" w:hAnsi="GHEA Grapalat" w:cs="GHEA Grapalat"/>
          <w:color w:val="000000" w:themeColor="text1"/>
          <w:sz w:val="18"/>
          <w:szCs w:val="18"/>
          <w:lang w:val="hy-AM"/>
        </w:rPr>
        <w:t xml:space="preserve"> սույն </w:t>
      </w:r>
      <w:r w:rsidRPr="0051377A">
        <w:rPr>
          <w:rFonts w:ascii="GHEA Grapalat" w:hAnsi="GHEA Grapalat" w:cs="GHEA Grapalat"/>
          <w:color w:val="000000" w:themeColor="text1"/>
          <w:sz w:val="18"/>
          <w:szCs w:val="18"/>
          <w:lang w:val="pt-BR"/>
        </w:rPr>
        <w:t>տուժանքի համաձայնագ</w:t>
      </w:r>
      <w:r w:rsidRPr="0051377A">
        <w:rPr>
          <w:rFonts w:ascii="GHEA Grapalat" w:hAnsi="GHEA Grapalat" w:cs="GHEA Grapalat"/>
          <w:color w:val="000000" w:themeColor="text1"/>
          <w:sz w:val="18"/>
          <w:szCs w:val="18"/>
          <w:lang w:val="hy-AM"/>
        </w:rPr>
        <w:t>ր</w:t>
      </w:r>
      <w:r w:rsidRPr="0051377A">
        <w:rPr>
          <w:rFonts w:ascii="GHEA Grapalat" w:hAnsi="GHEA Grapalat" w:cs="GHEA Grapalat"/>
          <w:color w:val="000000" w:themeColor="text1"/>
          <w:sz w:val="18"/>
          <w:szCs w:val="18"/>
          <w:lang w:val="pt-BR"/>
        </w:rPr>
        <w:t>ի</w:t>
      </w:r>
      <w:r w:rsidRPr="0051377A">
        <w:rPr>
          <w:rFonts w:ascii="GHEA Grapalat" w:hAnsi="GHEA Grapalat" w:cs="GHEA Grapalat"/>
          <w:color w:val="000000" w:themeColor="text1"/>
          <w:sz w:val="18"/>
          <w:szCs w:val="18"/>
          <w:lang w:val="hy-AM"/>
        </w:rPr>
        <w:t xml:space="preserve">ն կից ներկայացվող վճարման պահանջագրի /այսուհետ` Պահանջագիր/ ստորագրմամբ անհետկանչելիորեն  համաձայնվում է, որ </w:t>
      </w:r>
    </w:p>
    <w:p w14:paraId="683657A4" w14:textId="77777777" w:rsidR="0044364E" w:rsidRPr="0051377A" w:rsidRDefault="0044364E" w:rsidP="00DF47DB">
      <w:pPr>
        <w:ind w:firstLine="426"/>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7CD1456" w14:textId="77777777" w:rsidR="0044364E" w:rsidRPr="0051377A" w:rsidRDefault="0044364E" w:rsidP="00DF47DB">
      <w:pPr>
        <w:ind w:firstLine="426"/>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t xml:space="preserve"> բ) Պահանջագիրը հիմք է հանդիսանում Վճարող Բանկի համար` Պահանջագրով նշված ամբողջ գումարը </w:t>
      </w:r>
      <w:r w:rsidRPr="0051377A">
        <w:rPr>
          <w:rFonts w:ascii="GHEA Grapalat" w:hAnsi="GHEA Grapalat" w:cs="GHEA Grapalat"/>
          <w:color w:val="000000" w:themeColor="text1"/>
          <w:sz w:val="18"/>
          <w:szCs w:val="18"/>
          <w:lang w:val="pt-BR"/>
        </w:rPr>
        <w:t>Ընկերության</w:t>
      </w:r>
      <w:r w:rsidRPr="0051377A">
        <w:rPr>
          <w:rFonts w:ascii="GHEA Grapalat" w:hAnsi="GHEA Grapalat" w:cs="GHEA Grapalat"/>
          <w:color w:val="000000" w:themeColor="text1"/>
          <w:sz w:val="18"/>
          <w:szCs w:val="18"/>
          <w:lang w:val="hy-AM"/>
        </w:rPr>
        <w:t xml:space="preserve"> հաշվից  գանձելու համար՝ առանց լրացուցիչ ակցեպտավորման: </w:t>
      </w:r>
    </w:p>
    <w:p w14:paraId="6191E4FB" w14:textId="77777777" w:rsidR="0044364E" w:rsidRPr="0051377A" w:rsidRDefault="0044364E" w:rsidP="00DF47DB">
      <w:pPr>
        <w:ind w:firstLine="426"/>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t xml:space="preserve">գ)  </w:t>
      </w:r>
      <w:r w:rsidRPr="0051377A">
        <w:rPr>
          <w:rFonts w:ascii="GHEA Grapalat" w:hAnsi="GHEA Grapalat" w:cs="GHEA Grapalat"/>
          <w:color w:val="000000" w:themeColor="text1"/>
          <w:sz w:val="18"/>
          <w:szCs w:val="18"/>
          <w:lang w:val="pt-BR"/>
        </w:rPr>
        <w:t>Ընկերությունը</w:t>
      </w:r>
      <w:r w:rsidRPr="0051377A">
        <w:rPr>
          <w:rFonts w:ascii="GHEA Grapalat" w:hAnsi="GHEA Grapalat" w:cs="GHEA Grapalat"/>
          <w:color w:val="000000" w:themeColor="text1"/>
          <w:sz w:val="18"/>
          <w:szCs w:val="18"/>
          <w:lang w:val="hy-AM"/>
        </w:rPr>
        <w:t xml:space="preserve"> չի կարող գրավոր կամ այլ եղանակով Վճարող Բանկին կարգադրել Պահանջագրի վրա դրված իր ակցեպտը հետ կանչելու մասին:</w:t>
      </w:r>
    </w:p>
    <w:p w14:paraId="350A64CD" w14:textId="77777777" w:rsidR="0044364E" w:rsidRPr="0051377A" w:rsidRDefault="0044364E" w:rsidP="00DF47DB">
      <w:pPr>
        <w:ind w:left="426"/>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t xml:space="preserve">դ) </w:t>
      </w:r>
      <w:r w:rsidRPr="0051377A">
        <w:rPr>
          <w:rFonts w:ascii="GHEA Grapalat" w:hAnsi="GHEA Grapalat" w:cs="GHEA Grapalat"/>
          <w:color w:val="000000" w:themeColor="text1"/>
          <w:sz w:val="18"/>
          <w:szCs w:val="18"/>
          <w:lang w:val="pt-BR"/>
        </w:rPr>
        <w:t>Ընկերությունը</w:t>
      </w:r>
      <w:r w:rsidRPr="0051377A">
        <w:rPr>
          <w:rFonts w:ascii="GHEA Grapalat" w:hAnsi="GHEA Grapalat" w:cs="GHEA Grapalat"/>
          <w:color w:val="000000" w:themeColor="text1"/>
          <w:sz w:val="18"/>
          <w:szCs w:val="18"/>
          <w:lang w:val="hy-AM"/>
        </w:rPr>
        <w:t xml:space="preserve"> հավաստում է, որ Պահանջագիրը ակցեպտավորել է տուժանքի ամբողջ գումարով:</w:t>
      </w:r>
    </w:p>
    <w:p w14:paraId="6AC9CA5C" w14:textId="77777777" w:rsidR="0044364E" w:rsidRPr="0051377A" w:rsidRDefault="0044364E" w:rsidP="00DF47DB">
      <w:pPr>
        <w:ind w:firstLine="426"/>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A652CF9" w14:textId="77777777" w:rsidR="0044364E" w:rsidRPr="0051377A" w:rsidRDefault="0044364E" w:rsidP="00DF47DB">
      <w:pPr>
        <w:numPr>
          <w:ilvl w:val="1"/>
          <w:numId w:val="7"/>
        </w:numPr>
        <w:ind w:left="0" w:firstLine="426"/>
        <w:jc w:val="both"/>
        <w:rPr>
          <w:rFonts w:ascii="GHEA Grapalat" w:hAnsi="GHEA Grapalat" w:cs="GHEA Grapalat"/>
          <w:color w:val="000000" w:themeColor="text1"/>
          <w:sz w:val="18"/>
          <w:szCs w:val="18"/>
          <w:lang w:val="pt-BR"/>
        </w:rPr>
      </w:pPr>
      <w:r w:rsidRPr="0051377A">
        <w:rPr>
          <w:rFonts w:ascii="GHEA Grapalat" w:hAnsi="GHEA Grapalat" w:cs="GHEA Grapalat"/>
          <w:color w:val="000000" w:themeColor="text1"/>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1377A">
        <w:rPr>
          <w:rFonts w:ascii="GHEA Grapalat" w:hAnsi="GHEA Grapalat" w:cs="GHEA Grapalat"/>
          <w:color w:val="000000" w:themeColor="text1"/>
          <w:sz w:val="18"/>
          <w:szCs w:val="18"/>
          <w:lang w:val="hy-AM"/>
        </w:rPr>
        <w:t xml:space="preserve">Պահանջագիրը բնօրինակներով </w:t>
      </w:r>
      <w:r w:rsidRPr="0051377A">
        <w:rPr>
          <w:rFonts w:ascii="GHEA Grapalat" w:hAnsi="GHEA Grapalat" w:cs="GHEA Grapalat"/>
          <w:color w:val="000000" w:themeColor="text1"/>
          <w:sz w:val="18"/>
          <w:szCs w:val="18"/>
          <w:lang w:val="pt-BR"/>
        </w:rPr>
        <w:t xml:space="preserve">ներկայացնում է </w:t>
      </w:r>
      <w:r w:rsidRPr="0051377A">
        <w:rPr>
          <w:rFonts w:ascii="GHEA Grapalat" w:hAnsi="GHEA Grapalat" w:cs="GHEA Grapalat"/>
          <w:color w:val="000000" w:themeColor="text1"/>
          <w:sz w:val="18"/>
          <w:szCs w:val="18"/>
          <w:lang w:val="hy-AM"/>
        </w:rPr>
        <w:t>Վճարող Բանկին</w:t>
      </w:r>
      <w:r w:rsidRPr="0051377A">
        <w:rPr>
          <w:rFonts w:ascii="GHEA Grapalat" w:hAnsi="GHEA Grapalat" w:cs="GHEA Grapalat"/>
          <w:color w:val="000000" w:themeColor="text1"/>
          <w:sz w:val="18"/>
          <w:szCs w:val="18"/>
          <w:lang w:val="pt-BR"/>
        </w:rPr>
        <w:t xml:space="preserve">` այդ մասին գրավոր տեղեկացնելով Ընկերությանը: Սույն տուժանքի համաձայնագիրը և կից </w:t>
      </w:r>
      <w:r w:rsidRPr="0051377A">
        <w:rPr>
          <w:rFonts w:ascii="GHEA Grapalat" w:hAnsi="GHEA Grapalat" w:cs="GHEA Grapalat"/>
          <w:color w:val="000000" w:themeColor="text1"/>
          <w:sz w:val="18"/>
          <w:szCs w:val="18"/>
          <w:lang w:val="hy-AM"/>
        </w:rPr>
        <w:t>Պահանջագիրը</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էլեկտրոնային</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թվային</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ստորագրությամբ</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հաստատված</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լինելու</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դեպքում</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դրանք</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Վճարող</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Բանկին</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են</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ներկայացվում</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էլեկտրոնային</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կրիչներով</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ինչպես</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նաև</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դրանցից</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արտատպված</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թղթային</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տարբերակներով</w:t>
      </w:r>
      <w:r w:rsidRPr="0051377A">
        <w:rPr>
          <w:rFonts w:ascii="GHEA Grapalat" w:hAnsi="GHEA Grapalat" w:cs="GHEA Grapalat"/>
          <w:color w:val="000000" w:themeColor="text1"/>
          <w:sz w:val="18"/>
          <w:szCs w:val="18"/>
          <w:lang w:val="pt-BR"/>
        </w:rPr>
        <w:t>:</w:t>
      </w:r>
    </w:p>
    <w:p w14:paraId="767B288A" w14:textId="77777777" w:rsidR="0044364E" w:rsidRPr="0051377A" w:rsidRDefault="0044364E" w:rsidP="00DF47DB">
      <w:pPr>
        <w:numPr>
          <w:ilvl w:val="1"/>
          <w:numId w:val="7"/>
        </w:numPr>
        <w:ind w:left="0" w:firstLine="426"/>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t xml:space="preserve"> Պատվիրատուն Վճարող բանկին կարող է ներկայացնել այլ լրացուցիչ փաստաթղթեր:</w:t>
      </w:r>
    </w:p>
    <w:p w14:paraId="6DCF3F66" w14:textId="77777777" w:rsidR="0044364E" w:rsidRPr="0051377A" w:rsidRDefault="0044364E" w:rsidP="00DF47DB">
      <w:pPr>
        <w:numPr>
          <w:ilvl w:val="1"/>
          <w:numId w:val="7"/>
        </w:numPr>
        <w:ind w:left="0" w:firstLine="426"/>
        <w:jc w:val="both"/>
        <w:rPr>
          <w:rFonts w:ascii="GHEA Grapalat" w:hAnsi="GHEA Grapalat" w:cs="GHEA Grapalat"/>
          <w:color w:val="000000" w:themeColor="text1"/>
          <w:sz w:val="18"/>
          <w:szCs w:val="18"/>
          <w:lang w:val="pt-BR"/>
        </w:rPr>
      </w:pPr>
      <w:r w:rsidRPr="0051377A">
        <w:rPr>
          <w:rFonts w:ascii="GHEA Grapalat" w:hAnsi="GHEA Grapalat" w:cs="GHEA Grapalat"/>
          <w:color w:val="000000" w:themeColor="text1"/>
          <w:sz w:val="18"/>
          <w:szCs w:val="18"/>
          <w:lang w:val="hy-AM"/>
        </w:rPr>
        <w:t>Վճարող Բանկի կողմից Պ</w:t>
      </w:r>
      <w:r w:rsidRPr="0051377A">
        <w:rPr>
          <w:rFonts w:ascii="GHEA Grapalat" w:hAnsi="GHEA Grapalat" w:cs="GHEA Grapalat"/>
          <w:color w:val="000000" w:themeColor="text1"/>
          <w:sz w:val="18"/>
          <w:szCs w:val="18"/>
          <w:lang w:val="pt-BR"/>
        </w:rPr>
        <w:t xml:space="preserve">ահանջագրում նշված գումարի վճարման հետևանքով </w:t>
      </w:r>
      <w:r w:rsidRPr="0051377A">
        <w:rPr>
          <w:rFonts w:ascii="GHEA Grapalat" w:hAnsi="GHEA Grapalat" w:cs="GHEA Grapalat"/>
          <w:color w:val="000000" w:themeColor="text1"/>
          <w:sz w:val="18"/>
          <w:szCs w:val="18"/>
          <w:lang w:val="hy-AM"/>
        </w:rPr>
        <w:t xml:space="preserve">Ընկերության </w:t>
      </w:r>
      <w:r w:rsidRPr="0051377A">
        <w:rPr>
          <w:rFonts w:ascii="GHEA Grapalat" w:hAnsi="GHEA Grapalat" w:cs="GHEA Grapalat"/>
          <w:color w:val="000000" w:themeColor="text1"/>
          <w:sz w:val="18"/>
          <w:szCs w:val="18"/>
          <w:lang w:val="pt-BR"/>
        </w:rPr>
        <w:t xml:space="preserve">առաջացած ռիսկերի (Ընկերության կրած վնասների) </w:t>
      </w:r>
      <w:r w:rsidRPr="0051377A">
        <w:rPr>
          <w:rFonts w:ascii="GHEA Grapalat" w:hAnsi="GHEA Grapalat" w:cs="GHEA Grapalat"/>
          <w:color w:val="000000" w:themeColor="text1"/>
          <w:sz w:val="18"/>
          <w:szCs w:val="18"/>
          <w:lang w:val="hy-AM"/>
        </w:rPr>
        <w:t xml:space="preserve">և բացասական հետևանքների </w:t>
      </w:r>
      <w:r w:rsidRPr="0051377A">
        <w:rPr>
          <w:rFonts w:ascii="GHEA Grapalat" w:hAnsi="GHEA Grapalat" w:cs="GHEA Grapalat"/>
          <w:color w:val="000000" w:themeColor="text1"/>
          <w:sz w:val="18"/>
          <w:szCs w:val="18"/>
          <w:lang w:val="pt-BR"/>
        </w:rPr>
        <w:t>համար Բանկը</w:t>
      </w:r>
      <w:r w:rsidRPr="0051377A">
        <w:rPr>
          <w:rFonts w:ascii="GHEA Grapalat" w:hAnsi="GHEA Grapalat" w:cs="GHEA Grapalat"/>
          <w:color w:val="000000" w:themeColor="text1"/>
          <w:sz w:val="18"/>
          <w:szCs w:val="18"/>
          <w:lang w:val="hy-AM"/>
        </w:rPr>
        <w:t xml:space="preserve"> որևէ</w:t>
      </w:r>
      <w:r w:rsidRPr="0051377A">
        <w:rPr>
          <w:rFonts w:ascii="GHEA Grapalat" w:hAnsi="GHEA Grapalat" w:cs="GHEA Grapalat"/>
          <w:color w:val="000000" w:themeColor="text1"/>
          <w:sz w:val="18"/>
          <w:szCs w:val="18"/>
          <w:lang w:val="pt-BR"/>
        </w:rPr>
        <w:t xml:space="preserve"> պատասխանատվություն չի կրում</w:t>
      </w:r>
      <w:r w:rsidRPr="0051377A">
        <w:rPr>
          <w:rFonts w:ascii="GHEA Grapalat" w:hAnsi="GHEA Grapalat" w:cs="GHEA Grapalat"/>
          <w:color w:val="000000" w:themeColor="text1"/>
          <w:sz w:val="18"/>
          <w:szCs w:val="18"/>
          <w:lang w:val="hy-AM"/>
        </w:rPr>
        <w:t>:</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lang w:val="hy-AM"/>
        </w:rPr>
        <w:t>Բանկը պարտավոր չէ ստուգելու Ընկերության կողմից պայմանագրի պայմանները խախտելու փաստերը:</w:t>
      </w:r>
    </w:p>
    <w:p w14:paraId="42C02344" w14:textId="77777777" w:rsidR="0044364E" w:rsidRPr="0051377A" w:rsidRDefault="0044364E" w:rsidP="00DF47DB">
      <w:pPr>
        <w:numPr>
          <w:ilvl w:val="1"/>
          <w:numId w:val="7"/>
        </w:numPr>
        <w:ind w:left="0" w:firstLine="426"/>
        <w:jc w:val="both"/>
        <w:rPr>
          <w:rFonts w:ascii="GHEA Grapalat" w:hAnsi="GHEA Grapalat" w:cs="GHEA Grapalat"/>
          <w:color w:val="000000" w:themeColor="text1"/>
          <w:sz w:val="18"/>
          <w:szCs w:val="18"/>
          <w:lang w:val="pt-BR"/>
        </w:rPr>
      </w:pPr>
      <w:r w:rsidRPr="0051377A">
        <w:rPr>
          <w:rFonts w:ascii="GHEA Grapalat" w:hAnsi="GHEA Grapalat" w:cs="GHEA Grapalat"/>
          <w:color w:val="000000" w:themeColor="text1"/>
          <w:sz w:val="18"/>
          <w:szCs w:val="18"/>
          <w:lang w:val="hy-AM"/>
        </w:rPr>
        <w:t>Այն դեպքում</w:t>
      </w:r>
      <w:r w:rsidRPr="0051377A">
        <w:rPr>
          <w:rFonts w:ascii="GHEA Grapalat" w:hAnsi="GHEA Grapalat" w:cs="GHEA Grapalat"/>
          <w:color w:val="000000" w:themeColor="text1"/>
          <w:sz w:val="18"/>
          <w:szCs w:val="18"/>
          <w:lang w:val="pt-BR"/>
        </w:rPr>
        <w:t>,</w:t>
      </w:r>
      <w:r w:rsidRPr="0051377A">
        <w:rPr>
          <w:rFonts w:ascii="GHEA Grapalat" w:hAnsi="GHEA Grapalat" w:cs="GHEA Grapalat"/>
          <w:color w:val="000000" w:themeColor="text1"/>
          <w:sz w:val="18"/>
          <w:szCs w:val="18"/>
          <w:lang w:val="hy-AM"/>
        </w:rPr>
        <w:t xml:space="preserve"> երբ Ընկերության հաշվի միջոցները չեն բավարարում</w:t>
      </w:r>
      <w:r w:rsidRPr="0051377A">
        <w:rPr>
          <w:rFonts w:ascii="GHEA Grapalat" w:hAnsi="GHEA Grapalat" w:cs="GHEA Grapalat"/>
          <w:color w:val="000000" w:themeColor="text1"/>
          <w:sz w:val="18"/>
          <w:szCs w:val="18"/>
        </w:rPr>
        <w:t>՝</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Վճարող</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բանկը</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վճարման</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պահանջագիրը</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ստանալուց</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հետո՝</w:t>
      </w:r>
      <w:r w:rsidRPr="0051377A">
        <w:rPr>
          <w:rFonts w:ascii="GHEA Grapalat" w:hAnsi="GHEA Grapalat" w:cs="GHEA Grapalat"/>
          <w:color w:val="000000" w:themeColor="text1"/>
          <w:sz w:val="18"/>
          <w:szCs w:val="18"/>
          <w:lang w:val="pt-BR"/>
        </w:rPr>
        <w:t xml:space="preserve"> 2 (</w:t>
      </w:r>
      <w:r w:rsidRPr="0051377A">
        <w:rPr>
          <w:rFonts w:ascii="GHEA Grapalat" w:hAnsi="GHEA Grapalat" w:cs="GHEA Grapalat"/>
          <w:color w:val="000000" w:themeColor="text1"/>
          <w:sz w:val="18"/>
          <w:szCs w:val="18"/>
        </w:rPr>
        <w:t>երկու</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աշխատանքային</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օրվա</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ընթացքում</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պետք</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է</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տեղեկացնի</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Պատվիրատուին՝</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գրավոր</w:t>
      </w:r>
      <w:r w:rsidRPr="0051377A">
        <w:rPr>
          <w:rFonts w:ascii="GHEA Grapalat" w:hAnsi="GHEA Grapalat" w:cs="GHEA Grapalat"/>
          <w:color w:val="000000" w:themeColor="text1"/>
          <w:sz w:val="18"/>
          <w:szCs w:val="18"/>
          <w:lang w:val="pt-BR"/>
        </w:rPr>
        <w:t xml:space="preserve"> </w:t>
      </w:r>
      <w:r w:rsidRPr="0051377A">
        <w:rPr>
          <w:rFonts w:ascii="GHEA Grapalat" w:hAnsi="GHEA Grapalat" w:cs="GHEA Grapalat"/>
          <w:color w:val="000000" w:themeColor="text1"/>
          <w:sz w:val="18"/>
          <w:szCs w:val="18"/>
        </w:rPr>
        <w:t>ձևով</w:t>
      </w:r>
      <w:r w:rsidRPr="0051377A">
        <w:rPr>
          <w:rFonts w:ascii="GHEA Grapalat" w:hAnsi="GHEA Grapalat" w:cs="GHEA Grapalat"/>
          <w:color w:val="000000" w:themeColor="text1"/>
          <w:sz w:val="18"/>
          <w:szCs w:val="18"/>
          <w:lang w:val="pt-BR"/>
        </w:rPr>
        <w:t>:</w:t>
      </w:r>
    </w:p>
    <w:p w14:paraId="6015C13E" w14:textId="77777777" w:rsidR="0044364E" w:rsidRPr="0051377A" w:rsidRDefault="0044364E" w:rsidP="00DF47DB">
      <w:pPr>
        <w:numPr>
          <w:ilvl w:val="1"/>
          <w:numId w:val="7"/>
        </w:numPr>
        <w:ind w:left="0" w:firstLine="426"/>
        <w:jc w:val="both"/>
        <w:rPr>
          <w:rFonts w:ascii="GHEA Grapalat" w:hAnsi="GHEA Grapalat" w:cs="GHEA Grapalat"/>
          <w:color w:val="000000" w:themeColor="text1"/>
          <w:sz w:val="18"/>
          <w:szCs w:val="18"/>
          <w:lang w:val="pt-BR"/>
        </w:rPr>
      </w:pPr>
      <w:r w:rsidRPr="0051377A">
        <w:rPr>
          <w:rFonts w:ascii="GHEA Grapalat" w:hAnsi="GHEA Grapalat" w:cs="GHEA Grapalat"/>
          <w:color w:val="000000" w:themeColor="text1"/>
          <w:sz w:val="18"/>
          <w:szCs w:val="18"/>
          <w:lang w:val="pt-BR"/>
        </w:rPr>
        <w:t xml:space="preserve"> Սույն համաձայնագիրը և կից </w:t>
      </w:r>
      <w:r w:rsidRPr="0051377A">
        <w:rPr>
          <w:rFonts w:ascii="GHEA Grapalat" w:hAnsi="GHEA Grapalat" w:cs="GHEA Grapalat"/>
          <w:color w:val="000000" w:themeColor="text1"/>
          <w:sz w:val="18"/>
          <w:szCs w:val="18"/>
          <w:lang w:val="hy-AM"/>
        </w:rPr>
        <w:t>Պ</w:t>
      </w:r>
      <w:r w:rsidRPr="0051377A">
        <w:rPr>
          <w:rFonts w:ascii="GHEA Grapalat" w:hAnsi="GHEA Grapalat" w:cs="GHEA Grapalat"/>
          <w:color w:val="000000" w:themeColor="text1"/>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DA343B0" w14:textId="77777777" w:rsidR="0044364E" w:rsidRPr="0051377A" w:rsidRDefault="0044364E" w:rsidP="00DF47DB">
      <w:pPr>
        <w:jc w:val="both"/>
        <w:rPr>
          <w:rFonts w:ascii="GHEA Grapalat" w:hAnsi="GHEA Grapalat" w:cs="GHEA Grapalat"/>
          <w:color w:val="000000" w:themeColor="text1"/>
          <w:sz w:val="20"/>
          <w:szCs w:val="20"/>
          <w:lang w:val="hy-AM"/>
        </w:rPr>
      </w:pPr>
    </w:p>
    <w:p w14:paraId="3B687A73" w14:textId="77777777" w:rsidR="0044364E" w:rsidRPr="0051377A" w:rsidRDefault="0044364E" w:rsidP="00DF47DB">
      <w:pPr>
        <w:numPr>
          <w:ilvl w:val="0"/>
          <w:numId w:val="6"/>
        </w:numPr>
        <w:jc w:val="center"/>
        <w:rPr>
          <w:rFonts w:ascii="GHEA Grapalat" w:hAnsi="GHEA Grapalat" w:cs="GHEA Grapalat"/>
          <w:b/>
          <w:bCs/>
          <w:color w:val="000000" w:themeColor="text1"/>
          <w:sz w:val="18"/>
          <w:szCs w:val="18"/>
        </w:rPr>
      </w:pPr>
      <w:r w:rsidRPr="0051377A">
        <w:rPr>
          <w:rFonts w:ascii="GHEA Grapalat" w:hAnsi="GHEA Grapalat" w:cs="GHEA Grapalat"/>
          <w:b/>
          <w:bCs/>
          <w:color w:val="000000" w:themeColor="text1"/>
          <w:sz w:val="18"/>
          <w:szCs w:val="18"/>
        </w:rPr>
        <w:t>Այլ պայմաններ</w:t>
      </w:r>
    </w:p>
    <w:p w14:paraId="322E5A81" w14:textId="77777777" w:rsidR="0044364E" w:rsidRPr="0051377A" w:rsidRDefault="0044364E" w:rsidP="00DF47DB">
      <w:pPr>
        <w:ind w:firstLine="567"/>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rPr>
        <w:t>2.1 Սույն համաձայնագիրը</w:t>
      </w:r>
      <w:r w:rsidRPr="0051377A">
        <w:rPr>
          <w:rFonts w:ascii="GHEA Grapalat" w:hAnsi="GHEA Grapalat" w:cs="GHEA Grapalat"/>
          <w:color w:val="000000" w:themeColor="text1"/>
          <w:sz w:val="18"/>
          <w:szCs w:val="18"/>
          <w:lang w:val="hy-AM"/>
        </w:rPr>
        <w:t xml:space="preserve"> և Պահանջագիրը անհետկանչելի են,</w:t>
      </w:r>
      <w:r w:rsidRPr="0051377A">
        <w:rPr>
          <w:rFonts w:ascii="GHEA Grapalat" w:hAnsi="GHEA Grapalat" w:cs="GHEA Grapalat"/>
          <w:color w:val="000000" w:themeColor="text1"/>
          <w:sz w:val="18"/>
          <w:szCs w:val="18"/>
        </w:rPr>
        <w:t xml:space="preserve"> ուժի մեջ </w:t>
      </w:r>
      <w:r w:rsidRPr="0051377A">
        <w:rPr>
          <w:rFonts w:ascii="GHEA Grapalat" w:hAnsi="GHEA Grapalat" w:cs="GHEA Grapalat"/>
          <w:color w:val="000000" w:themeColor="text1"/>
          <w:sz w:val="18"/>
          <w:szCs w:val="18"/>
          <w:lang w:val="hy-AM"/>
        </w:rPr>
        <w:t>են</w:t>
      </w:r>
      <w:r w:rsidRPr="0051377A">
        <w:rPr>
          <w:rFonts w:ascii="GHEA Grapalat" w:hAnsi="GHEA Grapalat" w:cs="GHEA Grapalat"/>
          <w:color w:val="000000" w:themeColor="text1"/>
          <w:sz w:val="18"/>
          <w:szCs w:val="18"/>
        </w:rPr>
        <w:t xml:space="preserve"> մտնում Ընկերության կողմից վավերացման պահից և ուժի մեջ</w:t>
      </w:r>
      <w:r w:rsidRPr="0051377A">
        <w:rPr>
          <w:rFonts w:ascii="GHEA Grapalat" w:hAnsi="GHEA Grapalat" w:cs="GHEA Grapalat"/>
          <w:color w:val="000000" w:themeColor="text1"/>
          <w:sz w:val="18"/>
          <w:szCs w:val="18"/>
          <w:lang w:val="hy-AM"/>
        </w:rPr>
        <w:t xml:space="preserve"> են մինչև </w:t>
      </w:r>
      <w:r w:rsidRPr="0051377A">
        <w:rPr>
          <w:rFonts w:ascii="GHEA Grapalat" w:hAnsi="GHEA Grapalat" w:cs="GHEA Grapalat"/>
          <w:color w:val="000000" w:themeColor="text1"/>
          <w:sz w:val="18"/>
          <w:szCs w:val="18"/>
        </w:rPr>
        <w:t>Ընկերության կողմից կնքվ</w:t>
      </w:r>
      <w:r w:rsidRPr="0051377A">
        <w:rPr>
          <w:rFonts w:ascii="GHEA Grapalat" w:hAnsi="GHEA Grapalat" w:cs="GHEA Grapalat"/>
          <w:color w:val="000000" w:themeColor="text1"/>
          <w:sz w:val="18"/>
          <w:szCs w:val="18"/>
          <w:lang w:val="hy-AM"/>
        </w:rPr>
        <w:t xml:space="preserve">ելիք </w:t>
      </w:r>
      <w:r w:rsidRPr="0051377A">
        <w:rPr>
          <w:rFonts w:ascii="GHEA Grapalat" w:hAnsi="GHEA Grapalat" w:cs="GHEA Grapalat"/>
          <w:color w:val="000000" w:themeColor="text1"/>
          <w:sz w:val="18"/>
          <w:szCs w:val="18"/>
        </w:rPr>
        <w:t xml:space="preserve">պայմանագրով </w:t>
      </w:r>
      <w:r w:rsidRPr="0051377A">
        <w:rPr>
          <w:rFonts w:ascii="GHEA Grapalat" w:hAnsi="GHEA Grapalat" w:cs="GHEA Grapalat"/>
          <w:color w:val="000000" w:themeColor="text1"/>
          <w:sz w:val="18"/>
          <w:szCs w:val="18"/>
          <w:lang w:val="hy-AM"/>
        </w:rPr>
        <w:t xml:space="preserve">ստանձնվող </w:t>
      </w:r>
      <w:r w:rsidRPr="0051377A">
        <w:rPr>
          <w:rFonts w:ascii="GHEA Grapalat" w:hAnsi="GHEA Grapalat" w:cs="GHEA Grapalat"/>
          <w:color w:val="000000" w:themeColor="text1"/>
          <w:sz w:val="18"/>
          <w:szCs w:val="18"/>
        </w:rPr>
        <w:t>պարտավորություններ</w:t>
      </w:r>
      <w:r w:rsidRPr="0051377A">
        <w:rPr>
          <w:rFonts w:ascii="GHEA Grapalat" w:hAnsi="GHEA Grapalat" w:cs="GHEA Grapalat"/>
          <w:color w:val="000000" w:themeColor="text1"/>
          <w:sz w:val="18"/>
          <w:szCs w:val="18"/>
          <w:lang w:val="hy-AM"/>
        </w:rPr>
        <w:t>ը</w:t>
      </w:r>
      <w:r w:rsidRPr="0051377A">
        <w:rPr>
          <w:rFonts w:ascii="GHEA Grapalat" w:hAnsi="GHEA Grapalat" w:cs="GHEA Grapalat"/>
          <w:color w:val="000000" w:themeColor="text1"/>
          <w:sz w:val="18"/>
          <w:szCs w:val="18"/>
        </w:rPr>
        <w:t xml:space="preserve"> ողջ ծավալով կատար</w:t>
      </w:r>
      <w:r w:rsidRPr="0051377A">
        <w:rPr>
          <w:rFonts w:ascii="GHEA Grapalat" w:hAnsi="GHEA Grapalat" w:cs="GHEA Grapalat"/>
          <w:color w:val="000000" w:themeColor="text1"/>
          <w:sz w:val="18"/>
          <w:szCs w:val="18"/>
          <w:lang w:val="hy-AM"/>
        </w:rPr>
        <w:t>ելու վերջին օրվան</w:t>
      </w:r>
      <w:r w:rsidRPr="0051377A">
        <w:rPr>
          <w:rFonts w:ascii="GHEA Grapalat" w:hAnsi="GHEA Grapalat" w:cs="GHEA Grapalat"/>
          <w:color w:val="000000" w:themeColor="text1"/>
          <w:sz w:val="18"/>
          <w:szCs w:val="18"/>
        </w:rPr>
        <w:t>, իսկ պայմանագրով երաշխիքային ժամկետ սահմանված լինելու դեպքում՝ երաշխիքային</w:t>
      </w:r>
      <w:r w:rsidRPr="0051377A">
        <w:rPr>
          <w:rFonts w:ascii="GHEA Grapalat" w:hAnsi="GHEA Grapalat" w:cs="GHEA Grapalat"/>
          <w:color w:val="000000" w:themeColor="text1"/>
          <w:sz w:val="18"/>
          <w:szCs w:val="18"/>
          <w:lang w:val="hy-AM"/>
        </w:rPr>
        <w:t xml:space="preserve"> </w:t>
      </w:r>
      <w:r w:rsidRPr="0051377A">
        <w:rPr>
          <w:rFonts w:ascii="GHEA Grapalat" w:hAnsi="GHEA Grapalat" w:cs="GHEA Grapalat"/>
          <w:color w:val="000000" w:themeColor="text1"/>
          <w:sz w:val="18"/>
          <w:szCs w:val="18"/>
        </w:rPr>
        <w:t xml:space="preserve">ժամկետի ավարտին </w:t>
      </w:r>
      <w:r w:rsidRPr="0051377A">
        <w:rPr>
          <w:rFonts w:ascii="GHEA Grapalat" w:hAnsi="GHEA Grapalat" w:cs="GHEA Grapalat"/>
          <w:color w:val="000000" w:themeColor="text1"/>
          <w:sz w:val="18"/>
          <w:szCs w:val="18"/>
          <w:lang w:val="hy-AM"/>
        </w:rPr>
        <w:t xml:space="preserve">հաջորդող </w:t>
      </w:r>
      <w:r w:rsidRPr="0051377A">
        <w:rPr>
          <w:rFonts w:ascii="GHEA Grapalat" w:hAnsi="GHEA Grapalat" w:cs="GHEA Grapalat"/>
          <w:color w:val="000000" w:themeColor="text1"/>
          <w:sz w:val="18"/>
          <w:szCs w:val="18"/>
        </w:rPr>
        <w:t>1</w:t>
      </w:r>
      <w:r w:rsidRPr="0051377A">
        <w:rPr>
          <w:rFonts w:ascii="GHEA Grapalat" w:hAnsi="GHEA Grapalat" w:cs="GHEA Grapalat"/>
          <w:color w:val="000000" w:themeColor="text1"/>
          <w:sz w:val="18"/>
          <w:szCs w:val="18"/>
          <w:lang w:val="hy-AM"/>
        </w:rPr>
        <w:t>0-րդ աշխատանքային օրը ներառյալ</w:t>
      </w:r>
      <w:r w:rsidRPr="0051377A">
        <w:rPr>
          <w:rFonts w:ascii="GHEA Grapalat" w:hAnsi="GHEA Grapalat" w:cs="GHEA Grapalat"/>
          <w:color w:val="000000" w:themeColor="text1"/>
          <w:sz w:val="18"/>
          <w:szCs w:val="18"/>
        </w:rPr>
        <w:t xml:space="preserve">։ </w:t>
      </w:r>
    </w:p>
    <w:p w14:paraId="3752E0B4" w14:textId="77777777" w:rsidR="0044364E" w:rsidRPr="0051377A" w:rsidRDefault="0044364E" w:rsidP="00DF47DB">
      <w:pPr>
        <w:ind w:firstLine="567"/>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t xml:space="preserve"> 2.2.Սույն համաձայնագիրը և կից Պահանջագիրը Պատվիրատուի կողմից Վճարող Բանկին ներկայացնելով` </w:t>
      </w:r>
    </w:p>
    <w:p w14:paraId="01832B11" w14:textId="77777777" w:rsidR="0044364E" w:rsidRPr="0051377A" w:rsidRDefault="0044364E" w:rsidP="00DF47DB">
      <w:pPr>
        <w:ind w:firstLine="567"/>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t>2.2.1. Պատվիրատուի կողմից հավաստվում է, որ Ընկերությունը թույլ է տվել պայմանագրային պարտավորությունների խախտում, իսկ</w:t>
      </w:r>
    </w:p>
    <w:p w14:paraId="2017DE34" w14:textId="77777777" w:rsidR="0044364E" w:rsidRPr="0051377A" w:rsidDel="00A13215" w:rsidRDefault="0044364E" w:rsidP="00DF47DB">
      <w:pPr>
        <w:ind w:firstLine="567"/>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EB43F1E" w14:textId="77777777" w:rsidR="0044364E" w:rsidRPr="0051377A" w:rsidRDefault="0044364E" w:rsidP="00DF47DB">
      <w:pPr>
        <w:ind w:firstLine="567"/>
        <w:jc w:val="both"/>
        <w:rPr>
          <w:rFonts w:ascii="GHEA Grapalat" w:hAnsi="GHEA Grapalat" w:cs="GHEA Grapalat"/>
          <w:color w:val="000000" w:themeColor="text1"/>
          <w:sz w:val="18"/>
          <w:szCs w:val="18"/>
          <w:lang w:val="hy-AM"/>
        </w:rPr>
      </w:pPr>
      <w:r w:rsidRPr="0051377A">
        <w:rPr>
          <w:rFonts w:ascii="GHEA Grapalat" w:hAnsi="GHEA Grapalat" w:cs="GHEA Grapalat"/>
          <w:color w:val="000000" w:themeColor="text1"/>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3E63926" w14:textId="77777777" w:rsidR="0044364E" w:rsidRPr="0051377A" w:rsidRDefault="0044364E" w:rsidP="00DF47DB">
      <w:pPr>
        <w:ind w:firstLine="567"/>
        <w:jc w:val="both"/>
        <w:rPr>
          <w:rFonts w:ascii="GHEA Grapalat" w:hAnsi="GHEA Grapalat" w:cs="GHEA Grapalat"/>
          <w:color w:val="000000" w:themeColor="text1"/>
          <w:sz w:val="18"/>
          <w:szCs w:val="18"/>
          <w:lang w:val="hy-AM"/>
        </w:rPr>
      </w:pPr>
    </w:p>
    <w:p w14:paraId="622B67D4" w14:textId="77777777" w:rsidR="0044364E" w:rsidRPr="0051377A" w:rsidRDefault="0044364E" w:rsidP="00DF47DB">
      <w:pPr>
        <w:ind w:firstLine="567"/>
        <w:jc w:val="center"/>
        <w:rPr>
          <w:rFonts w:ascii="GHEA Grapalat" w:hAnsi="GHEA Grapalat" w:cs="GHEA Grapalat"/>
          <w:color w:val="000000" w:themeColor="text1"/>
          <w:sz w:val="20"/>
          <w:szCs w:val="20"/>
          <w:lang w:val="hy-AM"/>
        </w:rPr>
      </w:pPr>
      <w:r w:rsidRPr="0051377A">
        <w:rPr>
          <w:rFonts w:ascii="GHEA Grapalat" w:hAnsi="GHEA Grapalat" w:cs="GHEA Grapalat"/>
          <w:b/>
          <w:color w:val="000000" w:themeColor="text1"/>
          <w:sz w:val="18"/>
          <w:szCs w:val="18"/>
          <w:lang w:val="hy-AM"/>
        </w:rPr>
        <w:t>3. Ընկերության հասցեն, բանկային վավերապայմանները`</w:t>
      </w:r>
    </w:p>
    <w:p w14:paraId="363B2820" w14:textId="77777777" w:rsidR="0044364E" w:rsidRPr="0051377A" w:rsidRDefault="0044364E" w:rsidP="00DF47DB">
      <w:pPr>
        <w:jc w:val="both"/>
        <w:rPr>
          <w:rFonts w:ascii="GHEA Grapalat" w:hAnsi="GHEA Grapalat" w:cs="GHEA Grapalat"/>
          <w:color w:val="000000" w:themeColor="text1"/>
          <w:sz w:val="20"/>
          <w:szCs w:val="20"/>
          <w:u w:val="single"/>
          <w:lang w:val="hy-AM"/>
        </w:rPr>
      </w:pPr>
      <w:r w:rsidRPr="0051377A">
        <w:rPr>
          <w:rFonts w:ascii="GHEA Grapalat" w:hAnsi="GHEA Grapalat" w:cs="GHEA Grapalat"/>
          <w:color w:val="000000" w:themeColor="text1"/>
          <w:sz w:val="20"/>
          <w:szCs w:val="20"/>
          <w:u w:val="single"/>
          <w:lang w:val="hy-AM"/>
        </w:rPr>
        <w:tab/>
      </w:r>
      <w:r w:rsidRPr="0051377A">
        <w:rPr>
          <w:rFonts w:ascii="GHEA Grapalat" w:hAnsi="GHEA Grapalat" w:cs="GHEA Grapalat"/>
          <w:color w:val="000000" w:themeColor="text1"/>
          <w:sz w:val="20"/>
          <w:szCs w:val="20"/>
          <w:u w:val="single"/>
          <w:lang w:val="hy-AM"/>
        </w:rPr>
        <w:tab/>
      </w:r>
      <w:r w:rsidRPr="0051377A">
        <w:rPr>
          <w:rFonts w:ascii="GHEA Grapalat" w:hAnsi="GHEA Grapalat" w:cs="GHEA Grapalat"/>
          <w:color w:val="000000" w:themeColor="text1"/>
          <w:sz w:val="20"/>
          <w:szCs w:val="20"/>
          <w:u w:val="single"/>
          <w:lang w:val="hy-AM"/>
        </w:rPr>
        <w:tab/>
      </w:r>
      <w:r w:rsidRPr="0051377A">
        <w:rPr>
          <w:rFonts w:ascii="GHEA Grapalat" w:hAnsi="GHEA Grapalat" w:cs="GHEA Grapalat"/>
          <w:color w:val="000000" w:themeColor="text1"/>
          <w:sz w:val="20"/>
          <w:szCs w:val="20"/>
          <w:u w:val="single"/>
          <w:lang w:val="hy-AM"/>
        </w:rPr>
        <w:tab/>
      </w:r>
      <w:r w:rsidRPr="0051377A">
        <w:rPr>
          <w:rFonts w:ascii="GHEA Grapalat" w:hAnsi="GHEA Grapalat" w:cs="GHEA Grapalat"/>
          <w:color w:val="000000" w:themeColor="text1"/>
          <w:sz w:val="20"/>
          <w:szCs w:val="20"/>
          <w:u w:val="single"/>
          <w:lang w:val="hy-AM"/>
        </w:rPr>
        <w:tab/>
      </w:r>
    </w:p>
    <w:p w14:paraId="167F33FC" w14:textId="77777777" w:rsidR="0044364E" w:rsidRPr="0051377A" w:rsidRDefault="0044364E" w:rsidP="00DF47DB">
      <w:pPr>
        <w:jc w:val="both"/>
        <w:rPr>
          <w:rFonts w:ascii="GHEA Grapalat" w:hAnsi="GHEA Grapalat"/>
          <w:color w:val="000000" w:themeColor="text1"/>
          <w:sz w:val="18"/>
          <w:szCs w:val="18"/>
          <w:vertAlign w:val="superscript"/>
          <w:lang w:val="hy-AM"/>
        </w:rPr>
      </w:pPr>
      <w:r w:rsidRPr="0051377A">
        <w:rPr>
          <w:rFonts w:ascii="GHEA Grapalat" w:hAnsi="GHEA Grapalat"/>
          <w:color w:val="000000" w:themeColor="text1"/>
          <w:sz w:val="18"/>
          <w:szCs w:val="18"/>
          <w:vertAlign w:val="superscript"/>
          <w:lang w:val="hy-AM"/>
        </w:rPr>
        <w:t xml:space="preserve">                               ընկերության անվանումը</w:t>
      </w:r>
    </w:p>
    <w:p w14:paraId="28FA14A7" w14:textId="77777777" w:rsidR="0044364E" w:rsidRPr="0051377A" w:rsidRDefault="0044364E" w:rsidP="00DF47DB">
      <w:pPr>
        <w:jc w:val="both"/>
        <w:rPr>
          <w:rFonts w:ascii="GHEA Grapalat" w:hAnsi="GHEA Grapalat"/>
          <w:color w:val="000000" w:themeColor="text1"/>
          <w:sz w:val="18"/>
          <w:szCs w:val="18"/>
          <w:u w:val="single"/>
          <w:vertAlign w:val="superscript"/>
          <w:lang w:val="hy-AM"/>
        </w:rPr>
      </w:pPr>
      <w:r w:rsidRPr="0051377A">
        <w:rPr>
          <w:rFonts w:ascii="GHEA Grapalat" w:hAnsi="GHEA Grapalat"/>
          <w:color w:val="000000" w:themeColor="text1"/>
          <w:sz w:val="18"/>
          <w:szCs w:val="18"/>
          <w:vertAlign w:val="superscript"/>
          <w:lang w:val="hy-AM"/>
        </w:rPr>
        <w:t xml:space="preserve"> </w:t>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p>
    <w:p w14:paraId="1CF716CC" w14:textId="77777777" w:rsidR="0044364E" w:rsidRPr="0051377A" w:rsidRDefault="0044364E" w:rsidP="00DF47DB">
      <w:pPr>
        <w:jc w:val="both"/>
        <w:rPr>
          <w:rFonts w:ascii="GHEA Grapalat" w:hAnsi="GHEA Grapalat"/>
          <w:color w:val="000000" w:themeColor="text1"/>
          <w:sz w:val="18"/>
          <w:szCs w:val="18"/>
          <w:vertAlign w:val="superscript"/>
          <w:lang w:val="hy-AM"/>
        </w:rPr>
      </w:pPr>
      <w:r w:rsidRPr="0051377A">
        <w:rPr>
          <w:rFonts w:ascii="GHEA Grapalat" w:hAnsi="GHEA Grapalat"/>
          <w:color w:val="000000" w:themeColor="text1"/>
          <w:sz w:val="18"/>
          <w:szCs w:val="18"/>
          <w:vertAlign w:val="superscript"/>
          <w:lang w:val="hy-AM"/>
        </w:rPr>
        <w:t xml:space="preserve">                              ընկերության հասցեն</w:t>
      </w:r>
    </w:p>
    <w:p w14:paraId="4E325891" w14:textId="77777777" w:rsidR="0044364E" w:rsidRPr="0051377A" w:rsidRDefault="0044364E" w:rsidP="00DF47DB">
      <w:pPr>
        <w:jc w:val="both"/>
        <w:rPr>
          <w:rFonts w:ascii="GHEA Grapalat" w:hAnsi="GHEA Grapalat"/>
          <w:color w:val="000000" w:themeColor="text1"/>
          <w:sz w:val="18"/>
          <w:szCs w:val="18"/>
          <w:u w:val="single"/>
          <w:vertAlign w:val="superscript"/>
          <w:lang w:val="hy-AM"/>
        </w:rPr>
      </w:pP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p>
    <w:p w14:paraId="7C7C7EF3" w14:textId="77777777" w:rsidR="0044364E" w:rsidRPr="0051377A" w:rsidRDefault="0044364E" w:rsidP="00DF47DB">
      <w:pPr>
        <w:jc w:val="both"/>
        <w:rPr>
          <w:rFonts w:ascii="GHEA Grapalat" w:hAnsi="GHEA Grapalat"/>
          <w:color w:val="000000" w:themeColor="text1"/>
          <w:sz w:val="18"/>
          <w:szCs w:val="18"/>
          <w:vertAlign w:val="superscript"/>
          <w:lang w:val="hy-AM"/>
        </w:rPr>
      </w:pPr>
      <w:r w:rsidRPr="0051377A">
        <w:rPr>
          <w:rFonts w:ascii="GHEA Grapalat" w:hAnsi="GHEA Grapalat"/>
          <w:color w:val="000000" w:themeColor="text1"/>
          <w:sz w:val="18"/>
          <w:szCs w:val="18"/>
          <w:vertAlign w:val="superscript"/>
          <w:lang w:val="hy-AM"/>
        </w:rPr>
        <w:t xml:space="preserve">              ընկերությանը սպասարկող բանկի անվանումը</w:t>
      </w:r>
    </w:p>
    <w:p w14:paraId="4F1F2D08" w14:textId="77777777" w:rsidR="0044364E" w:rsidRPr="0051377A" w:rsidRDefault="0044364E" w:rsidP="00DF47DB">
      <w:pPr>
        <w:jc w:val="both"/>
        <w:rPr>
          <w:rFonts w:ascii="GHEA Grapalat" w:hAnsi="GHEA Grapalat"/>
          <w:color w:val="000000" w:themeColor="text1"/>
          <w:sz w:val="18"/>
          <w:szCs w:val="18"/>
          <w:vertAlign w:val="superscript"/>
          <w:lang w:val="hy-AM"/>
        </w:rPr>
      </w:pP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p>
    <w:p w14:paraId="7A0F7660" w14:textId="77777777" w:rsidR="0044364E" w:rsidRPr="0051377A" w:rsidRDefault="0044364E" w:rsidP="00DF47DB">
      <w:pPr>
        <w:jc w:val="both"/>
        <w:rPr>
          <w:rFonts w:ascii="GHEA Grapalat" w:hAnsi="GHEA Grapalat"/>
          <w:color w:val="000000" w:themeColor="text1"/>
          <w:sz w:val="18"/>
          <w:szCs w:val="18"/>
          <w:vertAlign w:val="superscript"/>
          <w:lang w:val="hy-AM"/>
        </w:rPr>
      </w:pPr>
      <w:r w:rsidRPr="0051377A">
        <w:rPr>
          <w:rFonts w:ascii="GHEA Grapalat" w:hAnsi="GHEA Grapalat"/>
          <w:color w:val="000000" w:themeColor="text1"/>
          <w:sz w:val="18"/>
          <w:szCs w:val="18"/>
          <w:vertAlign w:val="superscript"/>
          <w:lang w:val="hy-AM"/>
        </w:rPr>
        <w:t xml:space="preserve">                   ընկերության բանկային հաշվեհամարը</w:t>
      </w:r>
    </w:p>
    <w:p w14:paraId="3E3D4559" w14:textId="77777777" w:rsidR="0044364E" w:rsidRPr="0051377A" w:rsidRDefault="0044364E" w:rsidP="00DF47DB">
      <w:pPr>
        <w:jc w:val="both"/>
        <w:rPr>
          <w:rFonts w:ascii="GHEA Grapalat" w:hAnsi="GHEA Grapalat"/>
          <w:color w:val="000000" w:themeColor="text1"/>
          <w:sz w:val="18"/>
          <w:szCs w:val="18"/>
          <w:vertAlign w:val="superscript"/>
          <w:lang w:val="hy-AM"/>
        </w:rPr>
      </w:pP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p>
    <w:p w14:paraId="4F9A4691" w14:textId="77777777" w:rsidR="0044364E" w:rsidRPr="0051377A" w:rsidRDefault="0044364E" w:rsidP="00DF47DB">
      <w:pPr>
        <w:jc w:val="both"/>
        <w:rPr>
          <w:rFonts w:ascii="GHEA Grapalat" w:hAnsi="GHEA Grapalat"/>
          <w:color w:val="000000" w:themeColor="text1"/>
          <w:sz w:val="18"/>
          <w:szCs w:val="18"/>
          <w:vertAlign w:val="superscript"/>
          <w:lang w:val="hy-AM"/>
        </w:rPr>
      </w:pPr>
      <w:r w:rsidRPr="0051377A">
        <w:rPr>
          <w:rFonts w:ascii="GHEA Grapalat" w:hAnsi="GHEA Grapalat"/>
          <w:color w:val="000000" w:themeColor="text1"/>
          <w:sz w:val="18"/>
          <w:szCs w:val="18"/>
          <w:vertAlign w:val="superscript"/>
          <w:lang w:val="hy-AM"/>
        </w:rPr>
        <w:t xml:space="preserve">            ընկերության հարկ վճարողի հաշվառման համարը</w:t>
      </w:r>
    </w:p>
    <w:p w14:paraId="6C91FD58" w14:textId="77777777" w:rsidR="0044364E" w:rsidRPr="0051377A" w:rsidRDefault="0044364E" w:rsidP="00DF47DB">
      <w:pPr>
        <w:jc w:val="both"/>
        <w:rPr>
          <w:rFonts w:ascii="GHEA Grapalat" w:hAnsi="GHEA Grapalat"/>
          <w:color w:val="000000" w:themeColor="text1"/>
          <w:sz w:val="18"/>
          <w:szCs w:val="18"/>
          <w:u w:val="single"/>
          <w:vertAlign w:val="superscript"/>
          <w:lang w:val="hy-AM"/>
        </w:rPr>
      </w:pP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r w:rsidRPr="0051377A">
        <w:rPr>
          <w:rFonts w:ascii="GHEA Grapalat" w:hAnsi="GHEA Grapalat"/>
          <w:color w:val="000000" w:themeColor="text1"/>
          <w:sz w:val="18"/>
          <w:szCs w:val="18"/>
          <w:u w:val="single"/>
          <w:vertAlign w:val="superscript"/>
          <w:lang w:val="hy-AM"/>
        </w:rPr>
        <w:tab/>
      </w:r>
    </w:p>
    <w:p w14:paraId="37B0FC8D" w14:textId="77777777" w:rsidR="0044364E" w:rsidRPr="0051377A" w:rsidRDefault="0044364E" w:rsidP="00DF47DB">
      <w:pPr>
        <w:jc w:val="both"/>
        <w:rPr>
          <w:rFonts w:ascii="GHEA Grapalat" w:hAnsi="GHEA Grapalat"/>
          <w:color w:val="000000" w:themeColor="text1"/>
          <w:sz w:val="18"/>
          <w:szCs w:val="18"/>
          <w:vertAlign w:val="superscript"/>
          <w:lang w:val="hy-AM"/>
        </w:rPr>
      </w:pPr>
      <w:r w:rsidRPr="0051377A">
        <w:rPr>
          <w:rFonts w:ascii="GHEA Grapalat" w:hAnsi="GHEA Grapalat"/>
          <w:color w:val="000000" w:themeColor="text1"/>
          <w:sz w:val="18"/>
          <w:szCs w:val="18"/>
          <w:vertAlign w:val="superscript"/>
          <w:lang w:val="hy-AM"/>
        </w:rPr>
        <w:t xml:space="preserve">       ընկերության տնօրենի անունը, ազգանունը և ստորագրությունը</w:t>
      </w:r>
    </w:p>
    <w:p w14:paraId="1BD57023" w14:textId="77777777" w:rsidR="0044364E" w:rsidRPr="0051377A" w:rsidRDefault="0044364E" w:rsidP="00DF47DB">
      <w:pPr>
        <w:jc w:val="both"/>
        <w:rPr>
          <w:rFonts w:ascii="GHEA Grapalat" w:hAnsi="GHEA Grapalat"/>
          <w:color w:val="000000" w:themeColor="text1"/>
          <w:sz w:val="16"/>
          <w:szCs w:val="16"/>
          <w:lang w:val="hy-AM"/>
        </w:rPr>
      </w:pPr>
      <w:r w:rsidRPr="0051377A">
        <w:rPr>
          <w:rFonts w:ascii="GHEA Grapalat" w:hAnsi="GHEA Grapalat"/>
          <w:color w:val="000000" w:themeColor="text1"/>
          <w:sz w:val="16"/>
          <w:szCs w:val="16"/>
          <w:lang w:val="hy-AM"/>
        </w:rPr>
        <w:t>Կ.Տ</w:t>
      </w:r>
    </w:p>
    <w:p w14:paraId="663BAA0E" w14:textId="77777777" w:rsidR="0044364E" w:rsidRPr="0051377A" w:rsidRDefault="0044364E" w:rsidP="00DF47DB">
      <w:pPr>
        <w:jc w:val="both"/>
        <w:rPr>
          <w:rFonts w:ascii="GHEA Grapalat" w:hAnsi="GHEA Grapalat"/>
          <w:color w:val="000000" w:themeColor="text1"/>
          <w:sz w:val="16"/>
          <w:szCs w:val="16"/>
          <w:lang w:val="hy-AM"/>
        </w:rPr>
      </w:pPr>
    </w:p>
    <w:p w14:paraId="19F7D5E5" w14:textId="77777777" w:rsidR="0044364E" w:rsidRPr="0051377A" w:rsidRDefault="0044364E" w:rsidP="00DF47DB">
      <w:pPr>
        <w:jc w:val="both"/>
        <w:rPr>
          <w:rFonts w:ascii="GHEA Grapalat" w:hAnsi="GHEA Grapalat"/>
          <w:color w:val="000000" w:themeColor="text1"/>
          <w:sz w:val="16"/>
          <w:szCs w:val="16"/>
          <w:lang w:val="hy-AM"/>
        </w:rPr>
      </w:pPr>
      <w:r w:rsidRPr="0051377A">
        <w:rPr>
          <w:rFonts w:ascii="GHEA Grapalat" w:hAnsi="GHEA Grapalat"/>
          <w:color w:val="000000" w:themeColor="text1"/>
          <w:sz w:val="16"/>
          <w:szCs w:val="16"/>
          <w:lang w:val="hy-AM"/>
        </w:rPr>
        <w:t>Օր/ամիս/տարի</w:t>
      </w:r>
    </w:p>
    <w:p w14:paraId="53D580DD" w14:textId="77777777" w:rsidR="0044364E" w:rsidRPr="0051377A" w:rsidRDefault="0044364E" w:rsidP="00DF47DB">
      <w:pPr>
        <w:jc w:val="center"/>
        <w:rPr>
          <w:rFonts w:ascii="GHEA Grapalat" w:hAnsi="GHEA Grapalat" w:cs="GHEA Grapalat"/>
          <w:color w:val="000000" w:themeColor="text1"/>
          <w:sz w:val="22"/>
          <w:szCs w:val="22"/>
          <w:lang w:val="hy-AM"/>
        </w:rPr>
      </w:pPr>
    </w:p>
    <w:p w14:paraId="40BD93D9"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r w:rsidRPr="0051377A">
        <w:rPr>
          <w:rFonts w:ascii="GHEA Grapalat" w:hAnsi="GHEA Grapalat" w:cs="Sylfaen"/>
          <w:i/>
          <w:color w:val="000000" w:themeColor="text1"/>
          <w:sz w:val="16"/>
          <w:szCs w:val="16"/>
          <w:lang w:val="hy-AM"/>
        </w:rPr>
        <w:t xml:space="preserve">* </w:t>
      </w:r>
      <w:r w:rsidRPr="0051377A">
        <w:rPr>
          <w:rFonts w:ascii="GHEA Grapalat" w:hAnsi="GHEA Grapalat"/>
          <w:i/>
          <w:color w:val="000000" w:themeColor="text1"/>
          <w:sz w:val="16"/>
          <w:szCs w:val="16"/>
          <w:lang w:val="hy-AM"/>
        </w:rPr>
        <w:t>լրացվում է հանձնաժողովի քարտուղարի կողմից` մինչև հրավերը տեղեկագրում հրապարակելը:</w:t>
      </w:r>
    </w:p>
    <w:p w14:paraId="43DDC572" w14:textId="77777777" w:rsidR="0044364E" w:rsidRPr="0051377A" w:rsidDel="00AD3A03" w:rsidRDefault="0044364E" w:rsidP="00DF47DB">
      <w:pPr>
        <w:tabs>
          <w:tab w:val="left" w:pos="540"/>
        </w:tabs>
        <w:autoSpaceDE w:val="0"/>
        <w:autoSpaceDN w:val="0"/>
        <w:adjustRightInd w:val="0"/>
        <w:contextualSpacing/>
        <w:jc w:val="both"/>
        <w:rPr>
          <w:del w:id="31" w:author="User" w:date="2019-05-28T21:54:00Z"/>
          <w:rFonts w:ascii="GHEA Grapalat" w:hAnsi="GHEA Grapalat" w:cs="Sylfaen"/>
          <w:i/>
          <w:color w:val="000000" w:themeColor="text1"/>
          <w:sz w:val="16"/>
          <w:szCs w:val="16"/>
          <w:lang w:val="hy-AM"/>
        </w:rPr>
      </w:pPr>
    </w:p>
    <w:p w14:paraId="2DEC898C"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66657F3F"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5ECF875A"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5A885E03"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3C8B7C85"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4E34D594"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5BF271BF"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7F028433"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1E96943C"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11C19771"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4ADB9521"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64F4ECFA"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2334126E"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p w14:paraId="1FB3D71C"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i/>
          <w:color w:val="000000" w:themeColor="text1"/>
          <w:sz w:val="16"/>
          <w:szCs w:val="16"/>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1377A" w:rsidRPr="0051377A" w14:paraId="0EEB6B16" w14:textId="77777777" w:rsidTr="002139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501C25" w14:textId="77777777" w:rsidR="0044364E" w:rsidRPr="0051377A" w:rsidRDefault="0044364E" w:rsidP="00DF47DB">
            <w:pPr>
              <w:rPr>
                <w:rFonts w:ascii="GHEA Grapalat" w:hAnsi="GHEA Grapalat" w:cs="Sylfaen"/>
                <w:b/>
                <w:bCs/>
                <w:color w:val="000000" w:themeColor="text1"/>
                <w:sz w:val="20"/>
                <w:szCs w:val="20"/>
                <w:lang w:val="hy-AM"/>
              </w:rPr>
            </w:pPr>
            <w:r w:rsidRPr="0051377A">
              <w:rPr>
                <w:rFonts w:ascii="GHEA Grapalat" w:hAnsi="GHEA Grapalat" w:cs="Sylfaen"/>
                <w:color w:val="000000" w:themeColor="text1"/>
                <w:sz w:val="20"/>
                <w:szCs w:val="20"/>
              </w:rPr>
              <w:lastRenderedPageBreak/>
              <w:t xml:space="preserve">1.                                                              </w:t>
            </w:r>
            <w:r w:rsidRPr="0051377A">
              <w:rPr>
                <w:rFonts w:ascii="GHEA Grapalat" w:hAnsi="GHEA Grapalat" w:cs="Sylfaen"/>
                <w:b/>
                <w:bCs/>
                <w:color w:val="000000" w:themeColor="text1"/>
                <w:sz w:val="20"/>
                <w:szCs w:val="20"/>
              </w:rPr>
              <w:t>ՎՃԱՐՄԱՆ</w:t>
            </w:r>
            <w:r w:rsidRPr="0051377A">
              <w:rPr>
                <w:rFonts w:ascii="GHEA Grapalat" w:hAnsi="GHEA Grapalat" w:cs="Arial"/>
                <w:b/>
                <w:bCs/>
                <w:color w:val="000000" w:themeColor="text1"/>
                <w:sz w:val="20"/>
                <w:szCs w:val="20"/>
              </w:rPr>
              <w:t xml:space="preserve"> </w:t>
            </w:r>
            <w:r w:rsidRPr="0051377A">
              <w:rPr>
                <w:rFonts w:ascii="GHEA Grapalat" w:hAnsi="GHEA Grapalat" w:cs="Sylfaen"/>
                <w:b/>
                <w:bCs/>
                <w:color w:val="000000" w:themeColor="text1"/>
                <w:sz w:val="20"/>
                <w:szCs w:val="20"/>
              </w:rPr>
              <w:t>ՊԱՀԱՆՋԱԳԻՐ</w:t>
            </w:r>
            <w:r w:rsidRPr="0051377A">
              <w:rPr>
                <w:rFonts w:ascii="GHEA Grapalat" w:hAnsi="GHEA Grapalat" w:cs="Sylfaen"/>
                <w:b/>
                <w:bCs/>
                <w:color w:val="000000" w:themeColor="text1"/>
                <w:sz w:val="20"/>
                <w:szCs w:val="20"/>
                <w:vertAlign w:val="superscript"/>
              </w:rPr>
              <w:t>49</w:t>
            </w:r>
            <w:r w:rsidRPr="0051377A">
              <w:rPr>
                <w:rStyle w:val="FootnoteReference"/>
                <w:rFonts w:ascii="GHEA Grapalat" w:hAnsi="GHEA Grapalat" w:cs="Sylfaen"/>
                <w:b/>
                <w:bCs/>
                <w:color w:val="000000" w:themeColor="text1"/>
                <w:sz w:val="20"/>
                <w:szCs w:val="20"/>
              </w:rPr>
              <w:footnoteReference w:id="12"/>
            </w:r>
            <w:r w:rsidRPr="0051377A">
              <w:rPr>
                <w:rFonts w:ascii="GHEA Grapalat" w:hAnsi="GHEA Grapalat" w:cs="Sylfaen"/>
                <w:b/>
                <w:bCs/>
                <w:color w:val="000000" w:themeColor="text1"/>
                <w:sz w:val="20"/>
                <w:szCs w:val="20"/>
              </w:rPr>
              <w:t xml:space="preserve"> </w:t>
            </w:r>
          </w:p>
          <w:p w14:paraId="0954A285" w14:textId="77777777" w:rsidR="0044364E" w:rsidRPr="0051377A" w:rsidRDefault="0044364E" w:rsidP="00DF47DB">
            <w:pPr>
              <w:jc w:val="center"/>
              <w:rPr>
                <w:rFonts w:ascii="GHEA Grapalat" w:hAnsi="GHEA Grapalat" w:cs="Arial"/>
                <w:bCs/>
                <w:i/>
                <w:color w:val="000000" w:themeColor="text1"/>
                <w:sz w:val="20"/>
                <w:szCs w:val="20"/>
              </w:rPr>
            </w:pPr>
          </w:p>
        </w:tc>
      </w:tr>
      <w:tr w:rsidR="0051377A" w:rsidRPr="0051377A" w14:paraId="2B3C60A5" w14:textId="77777777" w:rsidTr="002139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77E941" w14:textId="77777777" w:rsidR="0044364E" w:rsidRPr="0051377A" w:rsidRDefault="0044364E" w:rsidP="00DF47DB">
            <w:pPr>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2</w:t>
            </w:r>
            <w:r w:rsidRPr="0051377A">
              <w:rPr>
                <w:rFonts w:ascii="GHEA Grapalat" w:hAnsi="GHEA Grapalat" w:cs="Sylfaen"/>
                <w:color w:val="000000" w:themeColor="text1"/>
                <w:sz w:val="20"/>
                <w:szCs w:val="20"/>
              </w:rPr>
              <w:t>.</w:t>
            </w:r>
            <w:r w:rsidRPr="0051377A">
              <w:rPr>
                <w:rFonts w:ascii="GHEA Grapalat" w:hAnsi="GHEA Grapalat" w:cs="Sylfaen"/>
                <w:color w:val="000000" w:themeColor="text1"/>
                <w:sz w:val="20"/>
                <w:szCs w:val="20"/>
                <w:lang w:val="hy-AM"/>
              </w:rPr>
              <w:t xml:space="preserve"> Թիվ </w:t>
            </w:r>
          </w:p>
        </w:tc>
      </w:tr>
      <w:tr w:rsidR="0051377A" w:rsidRPr="0051377A" w14:paraId="2E2D30E3" w14:textId="77777777" w:rsidTr="0021398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54617F"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lang w:val="hy-AM"/>
              </w:rPr>
              <w:t>3</w:t>
            </w:r>
            <w:r w:rsidRPr="0051377A">
              <w:rPr>
                <w:rFonts w:ascii="GHEA Grapalat" w:hAnsi="GHEA Grapalat" w:cs="Sylfaen"/>
                <w:color w:val="000000" w:themeColor="text1"/>
                <w:sz w:val="20"/>
                <w:szCs w:val="20"/>
              </w:rPr>
              <w:t>.                                                         Ներկայացման</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ամսաթիվը</w:t>
            </w:r>
            <w:r w:rsidRPr="0051377A">
              <w:rPr>
                <w:rFonts w:ascii="GHEA Grapalat" w:hAnsi="GHEA Grapalat" w:cs="Arial"/>
                <w:color w:val="000000" w:themeColor="text1"/>
                <w:sz w:val="20"/>
                <w:szCs w:val="20"/>
              </w:rPr>
              <w:t xml:space="preserve">` </w:t>
            </w:r>
            <w:r w:rsidRPr="0051377A">
              <w:rPr>
                <w:rFonts w:ascii="GHEA Grapalat" w:hAnsi="GHEA Grapalat" w:cs="Tahoma"/>
                <w:color w:val="000000" w:themeColor="text1"/>
                <w:sz w:val="20"/>
                <w:szCs w:val="20"/>
              </w:rPr>
              <w:t xml:space="preserve">"___" </w:t>
            </w:r>
            <w:r w:rsidRPr="0051377A">
              <w:rPr>
                <w:rFonts w:ascii="GHEA Grapalat" w:hAnsi="GHEA Grapalat" w:cs="Sylfaen"/>
                <w:color w:val="000000" w:themeColor="text1"/>
                <w:sz w:val="20"/>
                <w:szCs w:val="20"/>
              </w:rPr>
              <w:t xml:space="preserve">___ </w:t>
            </w:r>
            <w:r w:rsidRPr="0051377A">
              <w:rPr>
                <w:rFonts w:ascii="GHEA Grapalat" w:hAnsi="GHEA Grapalat" w:cs="Tahoma"/>
                <w:color w:val="000000" w:themeColor="text1"/>
                <w:sz w:val="20"/>
                <w:szCs w:val="20"/>
              </w:rPr>
              <w:t>20___</w:t>
            </w:r>
            <w:r w:rsidRPr="0051377A">
              <w:rPr>
                <w:rFonts w:ascii="GHEA Grapalat" w:hAnsi="GHEA Grapalat" w:cs="Sylfaen"/>
                <w:color w:val="000000" w:themeColor="text1"/>
                <w:sz w:val="20"/>
                <w:szCs w:val="20"/>
              </w:rPr>
              <w:t>թ.</w:t>
            </w:r>
          </w:p>
        </w:tc>
      </w:tr>
      <w:tr w:rsidR="0051377A" w:rsidRPr="0051377A" w14:paraId="59634D08" w14:textId="77777777" w:rsidTr="0021398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B92F96" w14:textId="77777777" w:rsidR="0044364E" w:rsidRPr="0051377A" w:rsidRDefault="0044364E" w:rsidP="00DF47DB">
            <w:pPr>
              <w:rPr>
                <w:rFonts w:ascii="GHEA Grapalat" w:hAnsi="GHEA Grapalat" w:cs="Arial"/>
                <w:color w:val="000000" w:themeColor="text1"/>
                <w:sz w:val="20"/>
                <w:szCs w:val="20"/>
              </w:rPr>
            </w:pPr>
            <w:r w:rsidRPr="0051377A">
              <w:rPr>
                <w:rFonts w:ascii="GHEA Grapalat" w:hAnsi="GHEA Grapalat" w:cs="Sylfaen"/>
                <w:color w:val="000000" w:themeColor="text1"/>
                <w:sz w:val="20"/>
                <w:szCs w:val="20"/>
                <w:lang w:val="hy-AM"/>
              </w:rPr>
              <w:t>4</w:t>
            </w:r>
            <w:r w:rsidRPr="0051377A">
              <w:rPr>
                <w:rFonts w:ascii="GHEA Grapalat" w:hAnsi="GHEA Grapalat" w:cs="Sylfaen"/>
                <w:color w:val="000000" w:themeColor="text1"/>
                <w:sz w:val="20"/>
                <w:szCs w:val="20"/>
              </w:rPr>
              <w:t xml:space="preserve">. </w:t>
            </w:r>
            <w:r w:rsidRPr="0051377A">
              <w:rPr>
                <w:rFonts w:ascii="GHEA Grapalat" w:hAnsi="GHEA Grapalat" w:cs="Sylfaen"/>
                <w:color w:val="000000" w:themeColor="text1"/>
                <w:sz w:val="20"/>
                <w:szCs w:val="20"/>
                <w:lang w:val="hy-AM"/>
              </w:rPr>
              <w:t>Վճարողի անվանումը</w:t>
            </w:r>
            <w:r w:rsidRPr="0051377A">
              <w:rPr>
                <w:rFonts w:ascii="GHEA Grapalat" w:hAnsi="GHEA Grapalat" w:cs="Sylfaen"/>
                <w:color w:val="000000" w:themeColor="text1"/>
                <w:sz w:val="20"/>
                <w:szCs w:val="20"/>
              </w:rPr>
              <w:t>,</w:t>
            </w:r>
            <w:r w:rsidRPr="0051377A">
              <w:rPr>
                <w:rFonts w:ascii="GHEA Grapalat" w:hAnsi="GHEA Grapalat" w:cs="Sylfaen"/>
                <w:color w:val="000000" w:themeColor="text1"/>
                <w:sz w:val="20"/>
                <w:szCs w:val="20"/>
                <w:lang w:val="hy-AM"/>
              </w:rPr>
              <w:t xml:space="preserve"> կամ անուն ազգանուն </w:t>
            </w:r>
            <w:r w:rsidRPr="0051377A">
              <w:rPr>
                <w:rFonts w:ascii="GHEA Grapalat" w:hAnsi="GHEA Grapalat" w:cs="Sylfaen"/>
                <w:color w:val="000000" w:themeColor="text1"/>
                <w:sz w:val="20"/>
                <w:szCs w:val="20"/>
              </w:rPr>
              <w:t xml:space="preserve">(Ընկերություն </w:t>
            </w:r>
            <w:r w:rsidRPr="0051377A">
              <w:rPr>
                <w:rFonts w:ascii="GHEA Grapalat" w:hAnsi="GHEA Grapalat" w:cs="Arial"/>
                <w:color w:val="000000" w:themeColor="text1"/>
                <w:sz w:val="20"/>
                <w:szCs w:val="20"/>
              </w:rPr>
              <w:t>`</w:t>
            </w:r>
          </w:p>
        </w:tc>
      </w:tr>
      <w:tr w:rsidR="0051377A" w:rsidRPr="0051377A" w14:paraId="770A3FFC" w14:textId="77777777" w:rsidTr="002139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8F06F2" w14:textId="77777777" w:rsidR="0044364E" w:rsidRPr="0051377A" w:rsidRDefault="0044364E" w:rsidP="00DF47DB">
            <w:pPr>
              <w:rPr>
                <w:rFonts w:ascii="GHEA Grapalat" w:hAnsi="GHEA Grapalat" w:cs="Arial"/>
                <w:color w:val="000000" w:themeColor="text1"/>
                <w:sz w:val="20"/>
                <w:szCs w:val="20"/>
              </w:rPr>
            </w:pPr>
            <w:r w:rsidRPr="0051377A">
              <w:rPr>
                <w:rFonts w:ascii="GHEA Grapalat" w:hAnsi="GHEA Grapalat" w:cs="Sylfaen"/>
                <w:color w:val="000000" w:themeColor="text1"/>
                <w:sz w:val="20"/>
                <w:szCs w:val="20"/>
                <w:lang w:val="hy-AM"/>
              </w:rPr>
              <w:t>5</w:t>
            </w:r>
            <w:r w:rsidRPr="0051377A">
              <w:rPr>
                <w:rFonts w:ascii="GHEA Grapalat" w:hAnsi="GHEA Grapalat" w:cs="Sylfaen"/>
                <w:color w:val="000000" w:themeColor="text1"/>
                <w:sz w:val="20"/>
                <w:szCs w:val="20"/>
              </w:rPr>
              <w:t>. Վճարողի</w:t>
            </w:r>
            <w:r w:rsidRPr="0051377A">
              <w:rPr>
                <w:rFonts w:ascii="GHEA Grapalat" w:hAnsi="GHEA Grapalat" w:cs="Sylfaen"/>
                <w:color w:val="000000" w:themeColor="text1"/>
                <w:sz w:val="20"/>
                <w:szCs w:val="20"/>
                <w:lang w:val="hy-AM"/>
              </w:rPr>
              <w:t xml:space="preserve">ն սպասարկող Ֆինանսական կազմակերպություն </w:t>
            </w:r>
            <w:r w:rsidRPr="0051377A">
              <w:rPr>
                <w:rFonts w:ascii="GHEA Grapalat" w:hAnsi="GHEA Grapalat" w:cs="Sylfaen"/>
                <w:color w:val="000000" w:themeColor="text1"/>
                <w:sz w:val="20"/>
                <w:szCs w:val="20"/>
              </w:rPr>
              <w:t>(</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բանկ)</w:t>
            </w:r>
            <w:r w:rsidRPr="0051377A">
              <w:rPr>
                <w:rFonts w:ascii="GHEA Grapalat" w:hAnsi="GHEA Grapalat" w:cs="Arial"/>
                <w:color w:val="000000" w:themeColor="text1"/>
                <w:sz w:val="20"/>
                <w:szCs w:val="20"/>
              </w:rPr>
              <w:t>`</w:t>
            </w:r>
          </w:p>
        </w:tc>
      </w:tr>
      <w:tr w:rsidR="0051377A" w:rsidRPr="0051377A" w14:paraId="0FA793A7" w14:textId="77777777" w:rsidTr="002139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5B116" w14:textId="77777777" w:rsidR="0044364E" w:rsidRPr="0051377A" w:rsidRDefault="0044364E" w:rsidP="00DF47DB">
            <w:pPr>
              <w:rPr>
                <w:rFonts w:ascii="GHEA Grapalat" w:hAnsi="GHEA Grapalat" w:cs="Arial"/>
                <w:color w:val="000000" w:themeColor="text1"/>
                <w:sz w:val="20"/>
                <w:szCs w:val="20"/>
              </w:rPr>
            </w:pPr>
            <w:r w:rsidRPr="0051377A">
              <w:rPr>
                <w:rFonts w:ascii="GHEA Grapalat" w:hAnsi="GHEA Grapalat" w:cs="Sylfaen"/>
                <w:color w:val="000000" w:themeColor="text1"/>
                <w:sz w:val="20"/>
                <w:szCs w:val="20"/>
                <w:lang w:val="hy-AM"/>
              </w:rPr>
              <w:t>6</w:t>
            </w:r>
            <w:r w:rsidRPr="0051377A">
              <w:rPr>
                <w:rFonts w:ascii="GHEA Grapalat" w:hAnsi="GHEA Grapalat" w:cs="Sylfaen"/>
                <w:color w:val="000000" w:themeColor="text1"/>
                <w:sz w:val="20"/>
                <w:szCs w:val="20"/>
              </w:rPr>
              <w:t>. Վճարողի</w:t>
            </w:r>
            <w:r w:rsidRPr="0051377A">
              <w:rPr>
                <w:rFonts w:ascii="GHEA Grapalat" w:hAnsi="GHEA Grapalat" w:cs="Sylfaen"/>
                <w:color w:val="000000" w:themeColor="text1"/>
                <w:sz w:val="20"/>
                <w:szCs w:val="20"/>
                <w:lang w:val="hy-AM"/>
              </w:rPr>
              <w:t xml:space="preserve"> </w:t>
            </w:r>
            <w:r w:rsidRPr="0051377A">
              <w:rPr>
                <w:rFonts w:ascii="GHEA Grapalat" w:hAnsi="GHEA Grapalat" w:cs="Sylfaen"/>
                <w:color w:val="000000" w:themeColor="text1"/>
                <w:sz w:val="20"/>
                <w:szCs w:val="20"/>
              </w:rPr>
              <w:t>հաշվի</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համարը</w:t>
            </w:r>
            <w:r w:rsidRPr="0051377A">
              <w:rPr>
                <w:rFonts w:ascii="GHEA Grapalat" w:hAnsi="GHEA Grapalat" w:cs="Arial"/>
                <w:color w:val="000000" w:themeColor="text1"/>
                <w:sz w:val="20"/>
                <w:szCs w:val="20"/>
              </w:rPr>
              <w:t>`</w:t>
            </w:r>
          </w:p>
        </w:tc>
      </w:tr>
      <w:tr w:rsidR="0051377A" w:rsidRPr="0051377A" w14:paraId="42792339" w14:textId="77777777" w:rsidTr="002139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D82E68" w14:textId="77777777" w:rsidR="0044364E" w:rsidRPr="0051377A" w:rsidRDefault="0044364E" w:rsidP="00DF47DB">
            <w:pPr>
              <w:rPr>
                <w:rFonts w:ascii="GHEA Grapalat" w:hAnsi="GHEA Grapalat" w:cs="Arial"/>
                <w:color w:val="000000" w:themeColor="text1"/>
                <w:sz w:val="20"/>
                <w:szCs w:val="20"/>
              </w:rPr>
            </w:pPr>
            <w:r w:rsidRPr="0051377A">
              <w:rPr>
                <w:rFonts w:ascii="GHEA Grapalat" w:hAnsi="GHEA Grapalat" w:cs="Sylfaen"/>
                <w:color w:val="000000" w:themeColor="text1"/>
                <w:sz w:val="20"/>
                <w:szCs w:val="20"/>
                <w:lang w:val="hy-AM"/>
              </w:rPr>
              <w:t>7</w:t>
            </w:r>
            <w:r w:rsidRPr="0051377A">
              <w:rPr>
                <w:rFonts w:ascii="GHEA Grapalat" w:hAnsi="GHEA Grapalat" w:cs="Sylfaen"/>
                <w:color w:val="000000" w:themeColor="text1"/>
                <w:sz w:val="20"/>
                <w:szCs w:val="20"/>
              </w:rPr>
              <w:t>. Վճարողի</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ՀՎՀՀ</w:t>
            </w:r>
            <w:r w:rsidRPr="0051377A">
              <w:rPr>
                <w:rFonts w:ascii="GHEA Grapalat" w:hAnsi="GHEA Grapalat" w:cs="Arial"/>
                <w:color w:val="000000" w:themeColor="text1"/>
                <w:sz w:val="20"/>
                <w:szCs w:val="20"/>
              </w:rPr>
              <w:t>`</w:t>
            </w:r>
          </w:p>
        </w:tc>
      </w:tr>
      <w:tr w:rsidR="0051377A" w:rsidRPr="0051377A" w14:paraId="5B8D3D36" w14:textId="77777777" w:rsidTr="002139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491A93" w14:textId="77777777" w:rsidR="0044364E" w:rsidRPr="0051377A" w:rsidRDefault="0044364E" w:rsidP="00DF47DB">
            <w:pPr>
              <w:rPr>
                <w:rFonts w:ascii="GHEA Grapalat" w:hAnsi="GHEA Grapalat" w:cs="Arial"/>
                <w:color w:val="000000" w:themeColor="text1"/>
                <w:sz w:val="20"/>
                <w:szCs w:val="20"/>
              </w:rPr>
            </w:pPr>
            <w:r w:rsidRPr="0051377A">
              <w:rPr>
                <w:rFonts w:ascii="GHEA Grapalat" w:hAnsi="GHEA Grapalat" w:cs="Sylfaen"/>
                <w:color w:val="000000" w:themeColor="text1"/>
                <w:sz w:val="20"/>
                <w:szCs w:val="20"/>
                <w:lang w:val="hy-AM"/>
              </w:rPr>
              <w:t>8</w:t>
            </w:r>
            <w:r w:rsidRPr="0051377A">
              <w:rPr>
                <w:rFonts w:ascii="GHEA Grapalat" w:hAnsi="GHEA Grapalat" w:cs="Sylfaen"/>
                <w:color w:val="000000" w:themeColor="text1"/>
                <w:sz w:val="20"/>
                <w:szCs w:val="20"/>
              </w:rPr>
              <w:t>. Վճարողի</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ՀԾՀ</w:t>
            </w:r>
            <w:r w:rsidRPr="0051377A">
              <w:rPr>
                <w:rFonts w:ascii="GHEA Grapalat" w:hAnsi="GHEA Grapalat" w:cs="Arial"/>
                <w:color w:val="000000" w:themeColor="text1"/>
                <w:sz w:val="20"/>
                <w:szCs w:val="20"/>
              </w:rPr>
              <w:t>`</w:t>
            </w:r>
          </w:p>
        </w:tc>
      </w:tr>
      <w:tr w:rsidR="0051377A" w:rsidRPr="0051377A" w14:paraId="3AA412B3" w14:textId="77777777" w:rsidTr="002139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22937" w14:textId="77D76879" w:rsidR="0044364E" w:rsidRPr="0051377A" w:rsidRDefault="0044364E" w:rsidP="00DF47DB">
            <w:pPr>
              <w:rPr>
                <w:rFonts w:ascii="GHEA Grapalat" w:hAnsi="GHEA Grapalat" w:cs="Arial"/>
                <w:color w:val="000000" w:themeColor="text1"/>
                <w:sz w:val="20"/>
                <w:szCs w:val="20"/>
                <w:lang w:val="hy-AM"/>
              </w:rPr>
            </w:pPr>
            <w:r w:rsidRPr="0051377A">
              <w:rPr>
                <w:rFonts w:ascii="GHEA Grapalat" w:hAnsi="GHEA Grapalat" w:cs="Sylfaen"/>
                <w:color w:val="000000" w:themeColor="text1"/>
                <w:sz w:val="20"/>
                <w:szCs w:val="20"/>
                <w:lang w:val="hy-AM"/>
              </w:rPr>
              <w:t>9</w:t>
            </w:r>
            <w:r w:rsidRPr="0051377A">
              <w:rPr>
                <w:rFonts w:ascii="GHEA Grapalat" w:hAnsi="GHEA Grapalat" w:cs="Sylfaen"/>
                <w:color w:val="000000" w:themeColor="text1"/>
                <w:sz w:val="20"/>
                <w:szCs w:val="20"/>
              </w:rPr>
              <w:t>. Շահառու</w:t>
            </w:r>
            <w:r w:rsidRPr="0051377A">
              <w:rPr>
                <w:rFonts w:ascii="GHEA Grapalat" w:hAnsi="GHEA Grapalat" w:cs="Sylfaen"/>
                <w:color w:val="000000" w:themeColor="text1"/>
                <w:sz w:val="20"/>
                <w:szCs w:val="20"/>
                <w:lang w:val="hy-AM"/>
              </w:rPr>
              <w:t>ի  անվանումը</w:t>
            </w:r>
            <w:r w:rsidRPr="0051377A">
              <w:rPr>
                <w:rFonts w:ascii="GHEA Grapalat" w:hAnsi="GHEA Grapalat" w:cs="Sylfaen"/>
                <w:color w:val="000000" w:themeColor="text1"/>
                <w:sz w:val="20"/>
                <w:szCs w:val="20"/>
              </w:rPr>
              <w:t>,</w:t>
            </w:r>
            <w:r w:rsidRPr="0051377A">
              <w:rPr>
                <w:rFonts w:ascii="GHEA Grapalat" w:hAnsi="GHEA Grapalat" w:cs="Sylfaen"/>
                <w:color w:val="000000" w:themeColor="text1"/>
                <w:sz w:val="20"/>
                <w:szCs w:val="20"/>
                <w:lang w:val="hy-AM"/>
              </w:rPr>
              <w:t xml:space="preserve"> կամ անուն ազգանուն </w:t>
            </w:r>
            <w:r w:rsidRPr="0051377A">
              <w:rPr>
                <w:rFonts w:ascii="GHEA Grapalat" w:hAnsi="GHEA Grapalat" w:cs="Arial"/>
                <w:color w:val="000000" w:themeColor="text1"/>
                <w:sz w:val="20"/>
                <w:szCs w:val="20"/>
              </w:rPr>
              <w:t>`</w:t>
            </w:r>
            <w:r w:rsidR="001A5197" w:rsidRPr="0051377A">
              <w:rPr>
                <w:rFonts w:ascii="GHEA Grapalat" w:hAnsi="GHEA Grapalat" w:cs="Arial"/>
                <w:color w:val="000000" w:themeColor="text1"/>
                <w:sz w:val="20"/>
                <w:szCs w:val="20"/>
                <w:lang w:val="hy-AM"/>
              </w:rPr>
              <w:t xml:space="preserve"> Գողթի համայնքապետարան</w:t>
            </w:r>
          </w:p>
        </w:tc>
      </w:tr>
      <w:tr w:rsidR="0051377A" w:rsidRPr="0051377A" w14:paraId="753BDFD4" w14:textId="77777777" w:rsidTr="002139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6E3033" w14:textId="77777777" w:rsidR="0044364E" w:rsidRPr="0051377A" w:rsidRDefault="0044364E" w:rsidP="00DF47DB">
            <w:pPr>
              <w:rPr>
                <w:rFonts w:ascii="GHEA Grapalat" w:hAnsi="GHEA Grapalat" w:cs="Sylfaen"/>
                <w:color w:val="000000" w:themeColor="text1"/>
                <w:sz w:val="20"/>
                <w:szCs w:val="20"/>
                <w:lang w:val="ru-RU"/>
              </w:rPr>
            </w:pPr>
            <w:r w:rsidRPr="0051377A">
              <w:rPr>
                <w:rFonts w:ascii="GHEA Grapalat" w:hAnsi="GHEA Grapalat" w:cs="Sylfaen"/>
                <w:color w:val="000000" w:themeColor="text1"/>
                <w:sz w:val="20"/>
                <w:szCs w:val="20"/>
                <w:lang w:val="ru-RU"/>
              </w:rPr>
              <w:t xml:space="preserve">10. </w:t>
            </w:r>
            <w:r w:rsidRPr="0051377A">
              <w:rPr>
                <w:rFonts w:ascii="GHEA Grapalat" w:hAnsi="GHEA Grapalat" w:cs="Sylfaen"/>
                <w:color w:val="000000" w:themeColor="text1"/>
                <w:sz w:val="20"/>
                <w:szCs w:val="20"/>
              </w:rPr>
              <w:t xml:space="preserve"> Շահառուի</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 xml:space="preserve"> ՀԾՀ</w:t>
            </w:r>
            <w:r w:rsidRPr="0051377A">
              <w:rPr>
                <w:rFonts w:ascii="GHEA Grapalat" w:hAnsi="GHEA Grapalat" w:cs="Sylfaen"/>
                <w:color w:val="000000" w:themeColor="text1"/>
                <w:sz w:val="20"/>
                <w:szCs w:val="20"/>
                <w:lang w:val="ru-RU"/>
              </w:rPr>
              <w:t xml:space="preserve"> (</w:t>
            </w:r>
            <w:r w:rsidRPr="0051377A">
              <w:rPr>
                <w:rFonts w:ascii="GHEA Grapalat" w:hAnsi="GHEA Grapalat" w:cs="Sylfaen"/>
                <w:color w:val="000000" w:themeColor="text1"/>
                <w:sz w:val="20"/>
                <w:szCs w:val="20"/>
                <w:lang w:val="hy-AM"/>
              </w:rPr>
              <w:t>չի լրացվում</w:t>
            </w:r>
            <w:r w:rsidRPr="0051377A">
              <w:rPr>
                <w:rFonts w:ascii="GHEA Grapalat" w:hAnsi="GHEA Grapalat" w:cs="Sylfaen"/>
                <w:color w:val="000000" w:themeColor="text1"/>
                <w:sz w:val="20"/>
                <w:szCs w:val="20"/>
                <w:lang w:val="ru-RU"/>
              </w:rPr>
              <w:t>)</w:t>
            </w:r>
          </w:p>
        </w:tc>
      </w:tr>
      <w:tr w:rsidR="0051377A" w:rsidRPr="0051377A" w14:paraId="3DA3DBE4" w14:textId="77777777" w:rsidTr="0021398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06B6EA" w14:textId="253B16E9" w:rsidR="0044364E" w:rsidRPr="0051377A" w:rsidRDefault="0044364E" w:rsidP="00DF47DB">
            <w:pPr>
              <w:rPr>
                <w:rFonts w:ascii="GHEA Grapalat" w:hAnsi="GHEA Grapalat" w:cs="Arial"/>
                <w:color w:val="000000" w:themeColor="text1"/>
                <w:sz w:val="20"/>
                <w:szCs w:val="20"/>
                <w:lang w:val="hy-AM"/>
              </w:rPr>
            </w:pPr>
            <w:r w:rsidRPr="0051377A">
              <w:rPr>
                <w:rFonts w:ascii="GHEA Grapalat" w:hAnsi="GHEA Grapalat" w:cs="Sylfaen"/>
                <w:color w:val="000000" w:themeColor="text1"/>
                <w:sz w:val="20"/>
                <w:szCs w:val="20"/>
                <w:lang w:val="hy-AM"/>
              </w:rPr>
              <w:t>11</w:t>
            </w:r>
            <w:r w:rsidRPr="0051377A">
              <w:rPr>
                <w:rFonts w:ascii="GHEA Grapalat" w:hAnsi="GHEA Grapalat" w:cs="Sylfaen"/>
                <w:color w:val="000000" w:themeColor="text1"/>
                <w:sz w:val="20"/>
                <w:szCs w:val="20"/>
              </w:rPr>
              <w:t>. Շահառուի</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ՀՎՀՀ</w:t>
            </w:r>
            <w:r w:rsidRPr="0051377A">
              <w:rPr>
                <w:rFonts w:ascii="GHEA Grapalat" w:hAnsi="GHEA Grapalat" w:cs="Arial"/>
                <w:color w:val="000000" w:themeColor="text1"/>
                <w:sz w:val="20"/>
                <w:szCs w:val="20"/>
              </w:rPr>
              <w:t>`</w:t>
            </w:r>
            <w:r w:rsidR="001A5197" w:rsidRPr="0051377A">
              <w:rPr>
                <w:rFonts w:ascii="GHEA Grapalat" w:hAnsi="GHEA Grapalat" w:cs="Arial"/>
                <w:color w:val="000000" w:themeColor="text1"/>
                <w:sz w:val="20"/>
                <w:szCs w:val="20"/>
                <w:lang w:val="hy-AM"/>
              </w:rPr>
              <w:t xml:space="preserve"> 03504036</w:t>
            </w:r>
          </w:p>
        </w:tc>
      </w:tr>
      <w:tr w:rsidR="0051377A" w:rsidRPr="0051377A" w14:paraId="380685DB" w14:textId="77777777" w:rsidTr="002139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78C19" w14:textId="37EC1E1F" w:rsidR="0044364E" w:rsidRPr="0051377A" w:rsidRDefault="0044364E" w:rsidP="00DF47DB">
            <w:pPr>
              <w:rPr>
                <w:rFonts w:ascii="GHEA Grapalat" w:hAnsi="GHEA Grapalat" w:cs="Arial"/>
                <w:color w:val="000000" w:themeColor="text1"/>
                <w:sz w:val="20"/>
                <w:szCs w:val="20"/>
                <w:lang w:val="hy-AM"/>
              </w:rPr>
            </w:pPr>
            <w:r w:rsidRPr="0051377A">
              <w:rPr>
                <w:rFonts w:ascii="GHEA Grapalat" w:hAnsi="GHEA Grapalat" w:cs="Sylfaen"/>
                <w:color w:val="000000" w:themeColor="text1"/>
                <w:sz w:val="20"/>
                <w:szCs w:val="20"/>
              </w:rPr>
              <w:t>1</w:t>
            </w:r>
            <w:r w:rsidRPr="0051377A">
              <w:rPr>
                <w:rFonts w:ascii="GHEA Grapalat" w:hAnsi="GHEA Grapalat" w:cs="Sylfaen"/>
                <w:color w:val="000000" w:themeColor="text1"/>
                <w:sz w:val="20"/>
                <w:szCs w:val="20"/>
                <w:lang w:val="hy-AM"/>
              </w:rPr>
              <w:t>2</w:t>
            </w:r>
            <w:r w:rsidRPr="0051377A">
              <w:rPr>
                <w:rFonts w:ascii="GHEA Grapalat" w:hAnsi="GHEA Grapalat" w:cs="Sylfaen"/>
                <w:color w:val="000000" w:themeColor="text1"/>
                <w:sz w:val="20"/>
                <w:szCs w:val="20"/>
              </w:rPr>
              <w:t>.Շահառուի</w:t>
            </w:r>
            <w:r w:rsidRPr="0051377A">
              <w:rPr>
                <w:rFonts w:ascii="GHEA Grapalat" w:hAnsi="GHEA Grapalat" w:cs="Sylfaen"/>
                <w:color w:val="000000" w:themeColor="text1"/>
                <w:sz w:val="20"/>
                <w:szCs w:val="20"/>
                <w:lang w:val="hy-AM"/>
              </w:rPr>
              <w:t>ն</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lang w:val="hy-AM"/>
              </w:rPr>
              <w:t xml:space="preserve"> սպասարկող Ֆինանսական կազմակերպություն</w:t>
            </w:r>
            <w:r w:rsidRPr="0051377A">
              <w:rPr>
                <w:rFonts w:ascii="GHEA Grapalat" w:hAnsi="GHEA Grapalat" w:cs="Sylfaen"/>
                <w:color w:val="000000" w:themeColor="text1"/>
                <w:sz w:val="20"/>
                <w:szCs w:val="20"/>
              </w:rPr>
              <w:t xml:space="preserve"> (բանկ)</w:t>
            </w:r>
            <w:r w:rsidRPr="0051377A">
              <w:rPr>
                <w:rFonts w:ascii="GHEA Grapalat" w:hAnsi="GHEA Grapalat" w:cs="Arial"/>
                <w:color w:val="000000" w:themeColor="text1"/>
                <w:sz w:val="20"/>
                <w:szCs w:val="20"/>
              </w:rPr>
              <w:t>`</w:t>
            </w:r>
            <w:r w:rsidR="001A5197" w:rsidRPr="0051377A">
              <w:rPr>
                <w:rFonts w:ascii="GHEA Grapalat" w:hAnsi="GHEA Grapalat" w:cs="Arial"/>
                <w:color w:val="000000" w:themeColor="text1"/>
                <w:sz w:val="20"/>
                <w:szCs w:val="20"/>
                <w:lang w:val="hy-AM"/>
              </w:rPr>
              <w:t xml:space="preserve"> ՀՀ ՖՆ ԳՎ</w:t>
            </w:r>
          </w:p>
        </w:tc>
      </w:tr>
      <w:tr w:rsidR="0051377A" w:rsidRPr="0051377A" w14:paraId="49761176" w14:textId="77777777" w:rsidTr="002139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49F62D" w14:textId="5C921A3A" w:rsidR="0044364E" w:rsidRPr="0051377A" w:rsidRDefault="0044364E" w:rsidP="00DF47DB">
            <w:pPr>
              <w:rPr>
                <w:rFonts w:ascii="GHEA Grapalat" w:hAnsi="GHEA Grapalat" w:cs="Arial"/>
                <w:color w:val="000000" w:themeColor="text1"/>
                <w:sz w:val="20"/>
                <w:szCs w:val="20"/>
                <w:lang w:val="hy-AM"/>
              </w:rPr>
            </w:pPr>
            <w:r w:rsidRPr="0051377A">
              <w:rPr>
                <w:rFonts w:ascii="GHEA Grapalat" w:hAnsi="GHEA Grapalat" w:cs="Sylfaen"/>
                <w:color w:val="000000" w:themeColor="text1"/>
                <w:sz w:val="20"/>
                <w:szCs w:val="20"/>
              </w:rPr>
              <w:t>1</w:t>
            </w:r>
            <w:r w:rsidRPr="0051377A">
              <w:rPr>
                <w:rFonts w:ascii="GHEA Grapalat" w:hAnsi="GHEA Grapalat" w:cs="Sylfaen"/>
                <w:color w:val="000000" w:themeColor="text1"/>
                <w:sz w:val="20"/>
                <w:szCs w:val="20"/>
                <w:lang w:val="hy-AM"/>
              </w:rPr>
              <w:t>3</w:t>
            </w:r>
            <w:r w:rsidRPr="0051377A">
              <w:rPr>
                <w:rFonts w:ascii="GHEA Grapalat" w:hAnsi="GHEA Grapalat" w:cs="Sylfaen"/>
                <w:color w:val="000000" w:themeColor="text1"/>
                <w:sz w:val="20"/>
                <w:szCs w:val="20"/>
              </w:rPr>
              <w:t>.Շահառուի</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հաշվի</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համարը</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հշ</w:t>
            </w:r>
            <w:r w:rsidRPr="0051377A">
              <w:rPr>
                <w:rFonts w:ascii="GHEA Grapalat" w:hAnsi="GHEA Grapalat" w:cs="Arial"/>
                <w:color w:val="000000" w:themeColor="text1"/>
                <w:sz w:val="20"/>
                <w:szCs w:val="20"/>
              </w:rPr>
              <w:t>.N)</w:t>
            </w:r>
            <w:r w:rsidR="001A5197" w:rsidRPr="0051377A">
              <w:rPr>
                <w:rFonts w:ascii="GHEA Grapalat" w:hAnsi="GHEA Grapalat" w:cs="Arial"/>
                <w:color w:val="000000" w:themeColor="text1"/>
                <w:sz w:val="20"/>
                <w:szCs w:val="20"/>
                <w:lang w:val="hy-AM"/>
              </w:rPr>
              <w:t xml:space="preserve"> 900102326023</w:t>
            </w:r>
          </w:p>
        </w:tc>
      </w:tr>
      <w:tr w:rsidR="0051377A" w:rsidRPr="0051377A" w14:paraId="0425B8A3" w14:textId="77777777" w:rsidTr="002139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88B21C" w14:textId="77777777" w:rsidR="0044364E" w:rsidRPr="0051377A" w:rsidRDefault="0044364E" w:rsidP="00DF47DB">
            <w:pPr>
              <w:rPr>
                <w:rFonts w:ascii="GHEA Grapalat" w:hAnsi="GHEA Grapalat" w:cs="Arial"/>
                <w:color w:val="000000" w:themeColor="text1"/>
                <w:sz w:val="20"/>
                <w:szCs w:val="20"/>
              </w:rPr>
            </w:pPr>
            <w:r w:rsidRPr="0051377A">
              <w:rPr>
                <w:rFonts w:ascii="GHEA Grapalat" w:hAnsi="GHEA Grapalat" w:cs="Sylfaen"/>
                <w:color w:val="000000" w:themeColor="text1"/>
                <w:sz w:val="20"/>
                <w:szCs w:val="20"/>
              </w:rPr>
              <w:t>1</w:t>
            </w:r>
            <w:r w:rsidRPr="0051377A">
              <w:rPr>
                <w:rFonts w:ascii="GHEA Grapalat" w:hAnsi="GHEA Grapalat" w:cs="Sylfaen"/>
                <w:color w:val="000000" w:themeColor="text1"/>
                <w:sz w:val="20"/>
                <w:szCs w:val="20"/>
                <w:lang w:val="hy-AM"/>
              </w:rPr>
              <w:t>4</w:t>
            </w:r>
            <w:r w:rsidRPr="0051377A">
              <w:rPr>
                <w:rFonts w:ascii="GHEA Grapalat" w:hAnsi="GHEA Grapalat" w:cs="Sylfaen"/>
                <w:color w:val="000000" w:themeColor="text1"/>
                <w:sz w:val="20"/>
                <w:szCs w:val="20"/>
              </w:rPr>
              <w:t>.Գումարը</w:t>
            </w:r>
            <w:r w:rsidRPr="0051377A">
              <w:rPr>
                <w:rFonts w:ascii="GHEA Grapalat" w:hAnsi="GHEA Grapalat" w:cs="Arial"/>
                <w:color w:val="000000" w:themeColor="text1"/>
                <w:sz w:val="20"/>
                <w:szCs w:val="20"/>
              </w:rPr>
              <w:t xml:space="preserve"> </w:t>
            </w:r>
            <w:r w:rsidRPr="0051377A">
              <w:rPr>
                <w:rFonts w:ascii="GHEA Grapalat" w:hAnsi="GHEA Grapalat" w:cs="Arial"/>
                <w:color w:val="000000" w:themeColor="text1"/>
                <w:sz w:val="20"/>
                <w:szCs w:val="20"/>
                <w:lang w:val="ru-RU"/>
              </w:rPr>
              <w:t>(</w:t>
            </w:r>
            <w:r w:rsidRPr="0051377A">
              <w:rPr>
                <w:rFonts w:ascii="GHEA Grapalat" w:hAnsi="GHEA Grapalat" w:cs="Sylfaen"/>
                <w:color w:val="000000" w:themeColor="text1"/>
                <w:sz w:val="20"/>
                <w:szCs w:val="20"/>
              </w:rPr>
              <w:t>թվերով</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և</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բառերով</w:t>
            </w:r>
            <w:r w:rsidRPr="0051377A">
              <w:rPr>
                <w:rFonts w:ascii="GHEA Grapalat" w:hAnsi="GHEA Grapalat" w:cs="Sylfaen"/>
                <w:color w:val="000000" w:themeColor="text1"/>
                <w:sz w:val="20"/>
                <w:szCs w:val="20"/>
                <w:lang w:val="ru-RU"/>
              </w:rPr>
              <w:t>)</w:t>
            </w:r>
            <w:r w:rsidRPr="0051377A">
              <w:rPr>
                <w:rFonts w:ascii="GHEA Grapalat" w:hAnsi="GHEA Grapalat" w:cs="Arial"/>
                <w:color w:val="000000" w:themeColor="text1"/>
                <w:sz w:val="20"/>
                <w:szCs w:val="20"/>
              </w:rPr>
              <w:t>`</w:t>
            </w:r>
          </w:p>
        </w:tc>
      </w:tr>
      <w:tr w:rsidR="0051377A" w:rsidRPr="0051377A" w14:paraId="5DAE2667" w14:textId="77777777" w:rsidTr="002139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28FE3C"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rPr>
              <w:t xml:space="preserve">15. </w:t>
            </w:r>
            <w:r w:rsidRPr="0051377A">
              <w:rPr>
                <w:rFonts w:ascii="GHEA Grapalat" w:hAnsi="GHEA Grapalat" w:cs="Sylfaen"/>
                <w:color w:val="000000" w:themeColor="text1"/>
                <w:sz w:val="20"/>
                <w:szCs w:val="20"/>
                <w:lang w:val="hy-AM"/>
              </w:rPr>
              <w:t xml:space="preserve">Ակցեպտավորված գումարը՝ </w:t>
            </w:r>
            <w:r w:rsidRPr="0051377A">
              <w:rPr>
                <w:rFonts w:ascii="GHEA Grapalat" w:hAnsi="GHEA Grapalat" w:cs="Sylfaen"/>
                <w:color w:val="000000" w:themeColor="text1"/>
                <w:sz w:val="20"/>
                <w:szCs w:val="20"/>
              </w:rPr>
              <w:t xml:space="preserve"> (թվերով</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և</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բառերով)</w:t>
            </w:r>
            <w:r w:rsidRPr="0051377A">
              <w:rPr>
                <w:rFonts w:ascii="GHEA Grapalat" w:hAnsi="GHEA Grapalat" w:cs="Sylfaen"/>
                <w:color w:val="000000" w:themeColor="text1"/>
                <w:sz w:val="20"/>
                <w:szCs w:val="20"/>
                <w:lang w:val="hy-AM"/>
              </w:rPr>
              <w:t xml:space="preserve">  </w:t>
            </w:r>
            <w:r w:rsidRPr="0051377A">
              <w:rPr>
                <w:rFonts w:ascii="GHEA Grapalat" w:hAnsi="GHEA Grapalat" w:cs="Sylfaen"/>
                <w:color w:val="000000" w:themeColor="text1"/>
                <w:sz w:val="20"/>
                <w:szCs w:val="20"/>
              </w:rPr>
              <w:t>(</w:t>
            </w:r>
            <w:r w:rsidRPr="0051377A">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51377A">
              <w:rPr>
                <w:rFonts w:ascii="GHEA Grapalat" w:hAnsi="GHEA Grapalat" w:cs="Sylfaen"/>
                <w:color w:val="000000" w:themeColor="text1"/>
                <w:sz w:val="20"/>
                <w:szCs w:val="20"/>
              </w:rPr>
              <w:t>)</w:t>
            </w:r>
          </w:p>
        </w:tc>
      </w:tr>
      <w:tr w:rsidR="0051377A" w:rsidRPr="0051377A" w14:paraId="21368E10" w14:textId="77777777" w:rsidTr="002139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418C1" w14:textId="77777777" w:rsidR="0044364E" w:rsidRPr="0051377A" w:rsidRDefault="0044364E" w:rsidP="00DF47DB">
            <w:pPr>
              <w:rPr>
                <w:rFonts w:ascii="GHEA Grapalat" w:hAnsi="GHEA Grapalat" w:cs="Arial"/>
                <w:color w:val="000000" w:themeColor="text1"/>
                <w:sz w:val="20"/>
                <w:szCs w:val="20"/>
              </w:rPr>
            </w:pPr>
            <w:r w:rsidRPr="0051377A">
              <w:rPr>
                <w:rFonts w:ascii="GHEA Grapalat" w:hAnsi="GHEA Grapalat" w:cs="Sylfaen"/>
                <w:color w:val="000000" w:themeColor="text1"/>
                <w:sz w:val="20"/>
                <w:szCs w:val="20"/>
              </w:rPr>
              <w:t>1</w:t>
            </w:r>
            <w:r w:rsidRPr="0051377A">
              <w:rPr>
                <w:rFonts w:ascii="GHEA Grapalat" w:hAnsi="GHEA Grapalat" w:cs="Sylfaen"/>
                <w:color w:val="000000" w:themeColor="text1"/>
                <w:sz w:val="20"/>
                <w:szCs w:val="20"/>
                <w:lang w:val="ru-RU"/>
              </w:rPr>
              <w:t>6</w:t>
            </w:r>
            <w:r w:rsidRPr="0051377A">
              <w:rPr>
                <w:rFonts w:ascii="GHEA Grapalat" w:hAnsi="GHEA Grapalat" w:cs="Sylfaen"/>
                <w:color w:val="000000" w:themeColor="text1"/>
                <w:sz w:val="20"/>
                <w:szCs w:val="20"/>
              </w:rPr>
              <w:t>.Արժույթը</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բառերով</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և</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կոդով</w:t>
            </w:r>
            <w:r w:rsidRPr="0051377A">
              <w:rPr>
                <w:rFonts w:ascii="GHEA Grapalat" w:hAnsi="GHEA Grapalat" w:cs="Arial"/>
                <w:color w:val="000000" w:themeColor="text1"/>
                <w:sz w:val="20"/>
                <w:szCs w:val="20"/>
              </w:rPr>
              <w:t>)`</w:t>
            </w:r>
          </w:p>
        </w:tc>
      </w:tr>
      <w:tr w:rsidR="0051377A" w:rsidRPr="0051377A" w14:paraId="7ECF43AF" w14:textId="77777777" w:rsidTr="002139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F4CFA8" w14:textId="77777777" w:rsidR="0044364E" w:rsidRPr="0051377A" w:rsidRDefault="0044364E" w:rsidP="00DF47DB">
            <w:pPr>
              <w:rPr>
                <w:rFonts w:ascii="GHEA Grapalat" w:hAnsi="GHEA Grapalat" w:cs="Arial"/>
                <w:color w:val="000000" w:themeColor="text1"/>
                <w:sz w:val="20"/>
                <w:szCs w:val="20"/>
                <w:lang w:val="hy-AM"/>
              </w:rPr>
            </w:pPr>
            <w:r w:rsidRPr="0051377A">
              <w:rPr>
                <w:rFonts w:ascii="GHEA Grapalat" w:hAnsi="GHEA Grapalat" w:cs="Sylfaen"/>
                <w:color w:val="000000" w:themeColor="text1"/>
                <w:sz w:val="20"/>
                <w:szCs w:val="20"/>
              </w:rPr>
              <w:t>1</w:t>
            </w:r>
            <w:r w:rsidRPr="0051377A">
              <w:rPr>
                <w:rFonts w:ascii="GHEA Grapalat" w:hAnsi="GHEA Grapalat" w:cs="Sylfaen"/>
                <w:color w:val="000000" w:themeColor="text1"/>
                <w:sz w:val="20"/>
                <w:szCs w:val="20"/>
                <w:lang w:val="hy-AM"/>
              </w:rPr>
              <w:t>7</w:t>
            </w:r>
            <w:r w:rsidRPr="0051377A">
              <w:rPr>
                <w:rFonts w:ascii="GHEA Grapalat" w:hAnsi="GHEA Grapalat" w:cs="Sylfaen"/>
                <w:color w:val="000000" w:themeColor="text1"/>
                <w:sz w:val="20"/>
                <w:szCs w:val="20"/>
              </w:rPr>
              <w:t>.Գործարքի</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վճարման</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նպատակը</w:t>
            </w:r>
            <w:r w:rsidRPr="0051377A">
              <w:rPr>
                <w:rFonts w:ascii="GHEA Grapalat" w:hAnsi="GHEA Grapalat" w:cs="Arial"/>
                <w:color w:val="000000" w:themeColor="text1"/>
                <w:sz w:val="20"/>
                <w:szCs w:val="20"/>
              </w:rPr>
              <w:t>`</w:t>
            </w:r>
            <w:r w:rsidRPr="0051377A">
              <w:rPr>
                <w:rFonts w:ascii="GHEA Grapalat" w:hAnsi="GHEA Grapalat" w:cs="Arial"/>
                <w:color w:val="000000" w:themeColor="text1"/>
                <w:sz w:val="20"/>
                <w:szCs w:val="20"/>
                <w:lang w:val="hy-AM"/>
              </w:rPr>
              <w:t xml:space="preserve">  </w:t>
            </w:r>
            <w:r w:rsidRPr="0051377A">
              <w:rPr>
                <w:rFonts w:ascii="GHEA Grapalat" w:hAnsi="GHEA Grapalat" w:cs="Sylfaen"/>
                <w:bCs/>
                <w:i/>
                <w:color w:val="000000" w:themeColor="text1"/>
                <w:sz w:val="20"/>
                <w:szCs w:val="20"/>
              </w:rPr>
              <w:t>(պայմանագրի կատարման ապահովմ</w:t>
            </w:r>
            <w:r w:rsidRPr="0051377A">
              <w:rPr>
                <w:rFonts w:ascii="GHEA Grapalat" w:hAnsi="GHEA Grapalat" w:cs="Sylfaen"/>
                <w:bCs/>
                <w:i/>
                <w:color w:val="000000" w:themeColor="text1"/>
                <w:sz w:val="20"/>
                <w:szCs w:val="20"/>
                <w:lang w:val="hy-AM"/>
              </w:rPr>
              <w:t>ան համար</w:t>
            </w:r>
            <w:r w:rsidRPr="0051377A">
              <w:rPr>
                <w:rFonts w:ascii="GHEA Grapalat" w:hAnsi="GHEA Grapalat" w:cs="Sylfaen"/>
                <w:bCs/>
                <w:i/>
                <w:color w:val="000000" w:themeColor="text1"/>
                <w:sz w:val="20"/>
                <w:szCs w:val="20"/>
              </w:rPr>
              <w:t>)</w:t>
            </w:r>
          </w:p>
        </w:tc>
      </w:tr>
      <w:tr w:rsidR="0051377A" w:rsidRPr="0051377A" w14:paraId="0C4C7F78" w14:textId="77777777" w:rsidTr="00213985">
        <w:trPr>
          <w:trHeight w:val="424"/>
        </w:trPr>
        <w:tc>
          <w:tcPr>
            <w:tcW w:w="10980" w:type="dxa"/>
            <w:gridSpan w:val="2"/>
            <w:tcBorders>
              <w:top w:val="single" w:sz="4" w:space="0" w:color="auto"/>
              <w:left w:val="single" w:sz="4" w:space="0" w:color="auto"/>
              <w:right w:val="single" w:sz="4" w:space="0" w:color="000000"/>
            </w:tcBorders>
            <w:noWrap/>
            <w:vAlign w:val="bottom"/>
          </w:tcPr>
          <w:p w14:paraId="706480BD" w14:textId="77777777" w:rsidR="0044364E" w:rsidRPr="0051377A" w:rsidRDefault="0044364E" w:rsidP="00DF47DB">
            <w:pPr>
              <w:rPr>
                <w:rFonts w:ascii="GHEA Grapalat" w:hAnsi="GHEA Grapalat" w:cs="Arial"/>
                <w:color w:val="000000" w:themeColor="text1"/>
                <w:sz w:val="20"/>
                <w:szCs w:val="20"/>
              </w:rPr>
            </w:pPr>
            <w:r w:rsidRPr="0051377A">
              <w:rPr>
                <w:rFonts w:ascii="GHEA Grapalat" w:hAnsi="GHEA Grapalat" w:cs="Sylfaen"/>
                <w:color w:val="000000" w:themeColor="text1"/>
                <w:sz w:val="20"/>
                <w:szCs w:val="20"/>
              </w:rPr>
              <w:t>1</w:t>
            </w:r>
            <w:r w:rsidRPr="0051377A">
              <w:rPr>
                <w:rFonts w:ascii="GHEA Grapalat" w:hAnsi="GHEA Grapalat" w:cs="Sylfaen"/>
                <w:color w:val="000000" w:themeColor="text1"/>
                <w:sz w:val="20"/>
                <w:szCs w:val="20"/>
                <w:lang w:val="hy-AM"/>
              </w:rPr>
              <w:t>8</w:t>
            </w:r>
            <w:r w:rsidRPr="0051377A">
              <w:rPr>
                <w:rFonts w:ascii="GHEA Grapalat" w:hAnsi="GHEA Grapalat" w:cs="Sylfaen"/>
                <w:color w:val="000000" w:themeColor="text1"/>
                <w:sz w:val="20"/>
                <w:szCs w:val="20"/>
              </w:rPr>
              <w:t xml:space="preserve">. </w:t>
            </w:r>
            <w:r w:rsidRPr="0051377A">
              <w:rPr>
                <w:rFonts w:ascii="GHEA Grapalat" w:hAnsi="GHEA Grapalat" w:cs="Sylfaen"/>
                <w:color w:val="000000" w:themeColor="text1"/>
                <w:sz w:val="20"/>
                <w:szCs w:val="20"/>
                <w:lang w:val="hy-AM"/>
              </w:rPr>
              <w:t xml:space="preserve">Վճարման կատարման հիմքերը՝ </w:t>
            </w:r>
            <w:r w:rsidRPr="0051377A">
              <w:rPr>
                <w:rFonts w:ascii="GHEA Grapalat" w:hAnsi="GHEA Grapalat" w:cs="Sylfaen"/>
                <w:color w:val="000000" w:themeColor="text1"/>
                <w:sz w:val="20"/>
                <w:szCs w:val="20"/>
              </w:rPr>
              <w:t>(</w:t>
            </w:r>
            <w:r w:rsidRPr="0051377A">
              <w:rPr>
                <w:rFonts w:ascii="GHEA Grapalat" w:hAnsi="GHEA Grapalat" w:cs="Sylfaen"/>
                <w:color w:val="000000" w:themeColor="text1"/>
                <w:sz w:val="20"/>
                <w:szCs w:val="20"/>
                <w:lang w:val="hy-AM"/>
              </w:rPr>
              <w:t>Փաստաթղթերի</w:t>
            </w:r>
            <w:r w:rsidRPr="0051377A">
              <w:rPr>
                <w:rFonts w:ascii="GHEA Grapalat" w:hAnsi="GHEA Grapalat" w:cs="Arial"/>
                <w:color w:val="000000" w:themeColor="text1"/>
                <w:sz w:val="20"/>
                <w:szCs w:val="20"/>
                <w:lang w:val="hy-AM"/>
              </w:rPr>
              <w:t xml:space="preserve"> անվանումը</w:t>
            </w:r>
            <w:r w:rsidRPr="0051377A">
              <w:rPr>
                <w:rFonts w:ascii="GHEA Grapalat" w:hAnsi="GHEA Grapalat" w:cs="Arial"/>
                <w:color w:val="000000" w:themeColor="text1"/>
                <w:sz w:val="20"/>
                <w:szCs w:val="20"/>
              </w:rPr>
              <w:t>,</w:t>
            </w:r>
            <w:r w:rsidRPr="0051377A">
              <w:rPr>
                <w:rFonts w:ascii="GHEA Grapalat" w:hAnsi="GHEA Grapalat" w:cs="Arial"/>
                <w:color w:val="000000" w:themeColor="text1"/>
                <w:sz w:val="20"/>
                <w:szCs w:val="20"/>
                <w:lang w:val="hy-AM"/>
              </w:rPr>
              <w:t xml:space="preserve"> այդ թվում՝ տուժանքի մասին համաձայնագիրը, </w:t>
            </w:r>
            <w:r w:rsidRPr="0051377A">
              <w:rPr>
                <w:rFonts w:ascii="GHEA Grapalat" w:hAnsi="GHEA Grapalat" w:cs="Sylfaen"/>
                <w:color w:val="000000" w:themeColor="text1"/>
                <w:sz w:val="20"/>
                <w:szCs w:val="20"/>
                <w:lang w:val="hy-AM"/>
              </w:rPr>
              <w:t>դրանց</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համարները</w:t>
            </w:r>
            <w:r w:rsidRPr="0051377A">
              <w:rPr>
                <w:rFonts w:ascii="GHEA Grapalat" w:hAnsi="GHEA Grapalat" w:cs="Arial"/>
                <w:color w:val="000000" w:themeColor="text1"/>
                <w:sz w:val="20"/>
                <w:szCs w:val="20"/>
                <w:lang w:val="hy-AM"/>
              </w:rPr>
              <w:t>,</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lang w:val="hy-AM"/>
              </w:rPr>
              <w:t>պ</w:t>
            </w:r>
            <w:r w:rsidRPr="0051377A">
              <w:rPr>
                <w:rFonts w:ascii="GHEA Grapalat" w:hAnsi="GHEA Grapalat" w:cs="Sylfaen"/>
                <w:color w:val="000000" w:themeColor="text1"/>
                <w:sz w:val="20"/>
                <w:szCs w:val="20"/>
              </w:rPr>
              <w:t xml:space="preserve">այմանագրի </w:t>
            </w:r>
            <w:r w:rsidRPr="0051377A">
              <w:rPr>
                <w:rFonts w:ascii="GHEA Grapalat" w:hAnsi="GHEA Grapalat" w:cs="Arial"/>
                <w:color w:val="000000" w:themeColor="text1"/>
                <w:sz w:val="20"/>
                <w:szCs w:val="20"/>
              </w:rPr>
              <w:t xml:space="preserve"> </w:t>
            </w:r>
            <w:r w:rsidRPr="0051377A">
              <w:rPr>
                <w:rFonts w:ascii="GHEA Grapalat" w:hAnsi="GHEA Grapalat" w:cs="Sylfaen"/>
                <w:color w:val="000000" w:themeColor="text1"/>
                <w:sz w:val="20"/>
                <w:szCs w:val="20"/>
              </w:rPr>
              <w:t>ծածկագիրը</w:t>
            </w:r>
            <w:r w:rsidRPr="0051377A">
              <w:rPr>
                <w:rFonts w:ascii="GHEA Grapalat" w:hAnsi="GHEA Grapalat" w:cs="Arial"/>
                <w:color w:val="000000" w:themeColor="text1"/>
                <w:sz w:val="20"/>
                <w:szCs w:val="20"/>
                <w:lang w:val="hy-AM"/>
              </w:rPr>
              <w:t xml:space="preserve"> որի հիման վրա կատարվում է  գանձումը</w:t>
            </w:r>
            <w:r w:rsidRPr="0051377A">
              <w:rPr>
                <w:rFonts w:ascii="GHEA Grapalat" w:hAnsi="GHEA Grapalat" w:cs="Arial"/>
                <w:color w:val="000000" w:themeColor="text1"/>
                <w:sz w:val="20"/>
                <w:szCs w:val="20"/>
              </w:rPr>
              <w:t>)</w:t>
            </w:r>
            <w:r w:rsidRPr="0051377A">
              <w:rPr>
                <w:rFonts w:ascii="GHEA Grapalat" w:hAnsi="GHEA Grapalat" w:cs="Sylfaen"/>
                <w:color w:val="000000" w:themeColor="text1"/>
                <w:sz w:val="20"/>
                <w:szCs w:val="20"/>
              </w:rPr>
              <w:t>`</w:t>
            </w:r>
          </w:p>
          <w:p w14:paraId="5AABCFB7" w14:textId="77777777" w:rsidR="0044364E" w:rsidRPr="0051377A" w:rsidRDefault="0044364E" w:rsidP="00DF47DB">
            <w:pPr>
              <w:rPr>
                <w:rFonts w:ascii="GHEA Grapalat" w:hAnsi="GHEA Grapalat" w:cs="Arial"/>
                <w:color w:val="000000" w:themeColor="text1"/>
                <w:sz w:val="20"/>
                <w:szCs w:val="20"/>
              </w:rPr>
            </w:pPr>
          </w:p>
        </w:tc>
      </w:tr>
      <w:tr w:rsidR="0051377A" w:rsidRPr="0051377A" w14:paraId="642D434A" w14:textId="77777777" w:rsidTr="00213985">
        <w:trPr>
          <w:trHeight w:val="704"/>
        </w:trPr>
        <w:tc>
          <w:tcPr>
            <w:tcW w:w="10980" w:type="dxa"/>
            <w:gridSpan w:val="2"/>
            <w:tcBorders>
              <w:left w:val="single" w:sz="4" w:space="0" w:color="auto"/>
              <w:bottom w:val="single" w:sz="4" w:space="0" w:color="auto"/>
              <w:right w:val="single" w:sz="4" w:space="0" w:color="000000"/>
            </w:tcBorders>
            <w:noWrap/>
            <w:vAlign w:val="bottom"/>
          </w:tcPr>
          <w:p w14:paraId="6DC2C5DB" w14:textId="77777777" w:rsidR="0044364E" w:rsidRPr="0051377A" w:rsidRDefault="0044364E" w:rsidP="00DF47DB">
            <w:pPr>
              <w:rPr>
                <w:rFonts w:ascii="GHEA Grapalat" w:hAnsi="GHEA Grapalat" w:cs="Arial"/>
                <w:color w:val="000000" w:themeColor="text1"/>
                <w:sz w:val="20"/>
                <w:szCs w:val="20"/>
                <w:lang w:val="hy-AM"/>
              </w:rPr>
            </w:pPr>
          </w:p>
        </w:tc>
      </w:tr>
      <w:tr w:rsidR="0051377A" w:rsidRPr="0051377A" w14:paraId="50045623" w14:textId="77777777" w:rsidTr="002139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B5AE8" w14:textId="77777777" w:rsidR="0044364E" w:rsidRPr="0051377A" w:rsidRDefault="0044364E" w:rsidP="00DF47DB">
            <w:pPr>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19. Վճարման պայմանները՝                                &lt;ակցեպտավորված վճարում&gt;</w:t>
            </w:r>
          </w:p>
          <w:p w14:paraId="125B34C6" w14:textId="77777777" w:rsidR="0044364E" w:rsidRPr="0051377A" w:rsidRDefault="0044364E" w:rsidP="00DF47DB">
            <w:pPr>
              <w:rPr>
                <w:rFonts w:ascii="GHEA Grapalat" w:hAnsi="GHEA Grapalat" w:cs="Sylfaen"/>
                <w:color w:val="000000" w:themeColor="text1"/>
                <w:sz w:val="20"/>
                <w:szCs w:val="20"/>
                <w:lang w:val="ru-RU"/>
              </w:rPr>
            </w:pPr>
          </w:p>
        </w:tc>
      </w:tr>
      <w:tr w:rsidR="0051377A" w:rsidRPr="0051377A" w14:paraId="622A1F52" w14:textId="77777777" w:rsidTr="002139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5E1F"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lang w:val="hy-AM"/>
              </w:rPr>
              <w:t xml:space="preserve">20. Առդիր էջերի քանակը՝    </w:t>
            </w:r>
            <w:r w:rsidRPr="0051377A">
              <w:rPr>
                <w:rFonts w:ascii="GHEA Grapalat" w:hAnsi="GHEA Grapalat" w:cs="Arial"/>
                <w:color w:val="000000" w:themeColor="text1"/>
                <w:sz w:val="20"/>
                <w:szCs w:val="20"/>
              </w:rPr>
              <w:t xml:space="preserve">--- </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rPr>
              <w:t>էջ</w:t>
            </w:r>
          </w:p>
          <w:p w14:paraId="524CAA32" w14:textId="77777777" w:rsidR="0044364E" w:rsidRPr="0051377A" w:rsidRDefault="0044364E" w:rsidP="00DF47DB">
            <w:pPr>
              <w:rPr>
                <w:rFonts w:ascii="GHEA Grapalat" w:hAnsi="GHEA Grapalat" w:cs="Sylfaen"/>
                <w:color w:val="000000" w:themeColor="text1"/>
                <w:sz w:val="20"/>
                <w:szCs w:val="20"/>
                <w:lang w:val="hy-AM"/>
              </w:rPr>
            </w:pPr>
          </w:p>
        </w:tc>
      </w:tr>
      <w:tr w:rsidR="0051377A" w:rsidRPr="0051377A" w14:paraId="32614DE0" w14:textId="77777777" w:rsidTr="00213985">
        <w:trPr>
          <w:trHeight w:val="2194"/>
        </w:trPr>
        <w:tc>
          <w:tcPr>
            <w:tcW w:w="5616" w:type="dxa"/>
            <w:tcBorders>
              <w:top w:val="nil"/>
              <w:left w:val="single" w:sz="4" w:space="0" w:color="auto"/>
              <w:bottom w:val="single" w:sz="4" w:space="0" w:color="auto"/>
              <w:right w:val="single" w:sz="4" w:space="0" w:color="auto"/>
            </w:tcBorders>
            <w:noWrap/>
            <w:vAlign w:val="bottom"/>
          </w:tcPr>
          <w:p w14:paraId="050080DB" w14:textId="77777777" w:rsidR="0044364E" w:rsidRPr="0051377A" w:rsidRDefault="0044364E" w:rsidP="00DF47DB">
            <w:pPr>
              <w:rPr>
                <w:rFonts w:ascii="GHEA Grapalat" w:hAnsi="GHEA Grapalat" w:cs="Sylfaen"/>
                <w:color w:val="000000" w:themeColor="text1"/>
                <w:sz w:val="20"/>
                <w:szCs w:val="20"/>
              </w:rPr>
            </w:pPr>
            <w:r w:rsidRPr="0051377A">
              <w:rPr>
                <w:rFonts w:ascii="Courier New" w:hAnsi="Courier New" w:cs="Courier New"/>
                <w:color w:val="000000" w:themeColor="text1"/>
                <w:sz w:val="20"/>
                <w:szCs w:val="20"/>
              </w:rPr>
              <w:t> </w:t>
            </w:r>
            <w:r w:rsidRPr="0051377A">
              <w:rPr>
                <w:rFonts w:ascii="GHEA Grapalat" w:hAnsi="GHEA Grapalat" w:cs="Arial"/>
                <w:color w:val="000000" w:themeColor="text1"/>
                <w:sz w:val="20"/>
                <w:szCs w:val="20"/>
                <w:lang w:val="hy-AM"/>
              </w:rPr>
              <w:t>22</w:t>
            </w:r>
            <w:r w:rsidRPr="0051377A">
              <w:rPr>
                <w:rFonts w:ascii="GHEA Grapalat" w:hAnsi="GHEA Grapalat" w:cs="Arial"/>
                <w:color w:val="000000" w:themeColor="text1"/>
                <w:sz w:val="20"/>
                <w:szCs w:val="20"/>
              </w:rPr>
              <w:t>.</w:t>
            </w:r>
            <w:r w:rsidRPr="0051377A">
              <w:rPr>
                <w:rFonts w:ascii="GHEA Grapalat" w:hAnsi="GHEA Grapalat" w:cs="Sylfaen"/>
                <w:color w:val="000000" w:themeColor="text1"/>
                <w:sz w:val="20"/>
                <w:szCs w:val="20"/>
              </w:rPr>
              <w:t>ա. Շահառուի ստորագրությունները</w:t>
            </w:r>
          </w:p>
          <w:p w14:paraId="7F5C12E4" w14:textId="77777777" w:rsidR="0044364E" w:rsidRPr="0051377A" w:rsidRDefault="0044364E" w:rsidP="00DF47DB">
            <w:pPr>
              <w:rPr>
                <w:rFonts w:ascii="GHEA Grapalat" w:hAnsi="GHEA Grapalat" w:cs="Sylfaen"/>
                <w:color w:val="000000" w:themeColor="text1"/>
                <w:sz w:val="20"/>
                <w:szCs w:val="20"/>
              </w:rPr>
            </w:pPr>
          </w:p>
          <w:p w14:paraId="0A4DC405" w14:textId="77777777" w:rsidR="0044364E" w:rsidRPr="0051377A" w:rsidRDefault="0044364E" w:rsidP="00DF47DB">
            <w:pPr>
              <w:jc w:val="right"/>
              <w:rPr>
                <w:rFonts w:ascii="GHEA Grapalat" w:hAnsi="GHEA Grapalat" w:cs="Tahoma"/>
                <w:color w:val="000000" w:themeColor="text1"/>
                <w:sz w:val="20"/>
                <w:szCs w:val="20"/>
              </w:rPr>
            </w:pPr>
            <w:r w:rsidRPr="0051377A">
              <w:rPr>
                <w:rFonts w:ascii="GHEA Grapalat" w:hAnsi="GHEA Grapalat" w:cs="Tahoma"/>
                <w:color w:val="000000" w:themeColor="text1"/>
                <w:sz w:val="20"/>
                <w:szCs w:val="20"/>
              </w:rPr>
              <w:t>/____________________/</w:t>
            </w:r>
          </w:p>
          <w:p w14:paraId="6465ABC9" w14:textId="77777777" w:rsidR="0044364E" w:rsidRPr="0051377A" w:rsidRDefault="0044364E" w:rsidP="00DF47DB">
            <w:pPr>
              <w:rPr>
                <w:rFonts w:ascii="GHEA Grapalat" w:hAnsi="GHEA Grapalat" w:cs="Tahoma"/>
                <w:color w:val="000000" w:themeColor="text1"/>
                <w:sz w:val="20"/>
                <w:szCs w:val="20"/>
              </w:rPr>
            </w:pPr>
          </w:p>
          <w:p w14:paraId="2B7C3229" w14:textId="77777777" w:rsidR="0044364E" w:rsidRPr="0051377A" w:rsidRDefault="0044364E" w:rsidP="00DF47DB">
            <w:pPr>
              <w:rPr>
                <w:rFonts w:ascii="GHEA Grapalat" w:hAnsi="GHEA Grapalat" w:cs="Sylfaen"/>
                <w:color w:val="000000" w:themeColor="text1"/>
                <w:sz w:val="20"/>
                <w:szCs w:val="20"/>
              </w:rPr>
            </w:pPr>
          </w:p>
          <w:p w14:paraId="569D1733" w14:textId="77777777" w:rsidR="0044364E" w:rsidRPr="0051377A" w:rsidRDefault="0044364E" w:rsidP="00DF47DB">
            <w:pPr>
              <w:jc w:val="right"/>
              <w:rPr>
                <w:rFonts w:ascii="GHEA Grapalat" w:hAnsi="GHEA Grapalat" w:cs="Sylfaen"/>
                <w:color w:val="000000" w:themeColor="text1"/>
                <w:sz w:val="20"/>
                <w:szCs w:val="20"/>
              </w:rPr>
            </w:pPr>
            <w:r w:rsidRPr="0051377A">
              <w:rPr>
                <w:rFonts w:ascii="GHEA Grapalat" w:hAnsi="GHEA Grapalat" w:cs="Tahoma"/>
                <w:color w:val="000000" w:themeColor="text1"/>
                <w:sz w:val="20"/>
                <w:szCs w:val="20"/>
              </w:rPr>
              <w:t>/____________________/</w:t>
            </w:r>
          </w:p>
          <w:p w14:paraId="638FE43B" w14:textId="77777777" w:rsidR="0044364E" w:rsidRPr="0051377A" w:rsidRDefault="0044364E" w:rsidP="00DF47DB">
            <w:pPr>
              <w:rPr>
                <w:rFonts w:ascii="GHEA Grapalat" w:hAnsi="GHEA Grapalat" w:cs="Sylfaen"/>
                <w:color w:val="000000" w:themeColor="text1"/>
                <w:sz w:val="20"/>
                <w:szCs w:val="20"/>
              </w:rPr>
            </w:pPr>
          </w:p>
          <w:p w14:paraId="22338A12"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lang w:val="hy-AM"/>
              </w:rPr>
              <w:t>22</w:t>
            </w:r>
            <w:r w:rsidRPr="0051377A">
              <w:rPr>
                <w:rFonts w:ascii="GHEA Grapalat" w:hAnsi="GHEA Grapalat" w:cs="Sylfaen"/>
                <w:color w:val="000000" w:themeColor="text1"/>
                <w:sz w:val="20"/>
                <w:szCs w:val="20"/>
              </w:rPr>
              <w:t>.բ.</w:t>
            </w:r>
          </w:p>
          <w:p w14:paraId="2E4497D3"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rPr>
              <w:t xml:space="preserve">                                                                             Կ.Տ.</w:t>
            </w:r>
          </w:p>
          <w:p w14:paraId="188157D7" w14:textId="77777777" w:rsidR="0044364E" w:rsidRPr="0051377A" w:rsidRDefault="0044364E" w:rsidP="00DF47DB">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351392F2"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Arial"/>
                <w:color w:val="000000" w:themeColor="text1"/>
                <w:sz w:val="20"/>
                <w:szCs w:val="20"/>
                <w:lang w:val="hy-AM"/>
              </w:rPr>
              <w:t>2</w:t>
            </w:r>
            <w:r w:rsidRPr="0051377A">
              <w:rPr>
                <w:rFonts w:ascii="GHEA Grapalat" w:hAnsi="GHEA Grapalat" w:cs="Arial"/>
                <w:color w:val="000000" w:themeColor="text1"/>
                <w:sz w:val="20"/>
                <w:szCs w:val="20"/>
              </w:rPr>
              <w:t>1.</w:t>
            </w:r>
            <w:r w:rsidRPr="0051377A">
              <w:rPr>
                <w:rFonts w:ascii="GHEA Grapalat" w:hAnsi="GHEA Grapalat" w:cs="Sylfaen"/>
                <w:color w:val="000000" w:themeColor="text1"/>
                <w:sz w:val="20"/>
                <w:szCs w:val="20"/>
              </w:rPr>
              <w:t xml:space="preserve">ա. </w:t>
            </w:r>
            <w:r w:rsidRPr="0051377A">
              <w:rPr>
                <w:rFonts w:ascii="Courier New" w:hAnsi="Courier New" w:cs="Courier New"/>
                <w:color w:val="000000" w:themeColor="text1"/>
                <w:sz w:val="20"/>
                <w:szCs w:val="20"/>
              </w:rPr>
              <w:t> </w:t>
            </w:r>
            <w:r w:rsidRPr="0051377A">
              <w:rPr>
                <w:rFonts w:ascii="GHEA Grapalat" w:hAnsi="GHEA Grapalat" w:cs="Sylfaen"/>
                <w:color w:val="000000" w:themeColor="text1"/>
                <w:sz w:val="20"/>
                <w:szCs w:val="20"/>
              </w:rPr>
              <w:t>Վճարողի ստորագրությունները`</w:t>
            </w:r>
          </w:p>
          <w:p w14:paraId="4AF91E76" w14:textId="77777777" w:rsidR="0044364E" w:rsidRPr="0051377A" w:rsidRDefault="0044364E" w:rsidP="00DF47DB">
            <w:pPr>
              <w:jc w:val="right"/>
              <w:rPr>
                <w:rFonts w:ascii="GHEA Grapalat" w:hAnsi="GHEA Grapalat" w:cs="Sylfaen"/>
                <w:color w:val="000000" w:themeColor="text1"/>
                <w:sz w:val="20"/>
                <w:szCs w:val="20"/>
              </w:rPr>
            </w:pPr>
          </w:p>
          <w:p w14:paraId="521278D2"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Tahoma"/>
                <w:color w:val="000000" w:themeColor="text1"/>
                <w:sz w:val="20"/>
                <w:szCs w:val="20"/>
              </w:rPr>
              <w:t xml:space="preserve">                                               /____________________/</w:t>
            </w:r>
          </w:p>
          <w:p w14:paraId="29B1F5F8" w14:textId="77777777" w:rsidR="0044364E" w:rsidRPr="0051377A" w:rsidRDefault="0044364E" w:rsidP="00DF47DB">
            <w:pPr>
              <w:jc w:val="right"/>
              <w:rPr>
                <w:rFonts w:ascii="GHEA Grapalat" w:hAnsi="GHEA Grapalat" w:cs="Tahoma"/>
                <w:color w:val="000000" w:themeColor="text1"/>
                <w:sz w:val="20"/>
                <w:szCs w:val="20"/>
              </w:rPr>
            </w:pPr>
          </w:p>
          <w:p w14:paraId="2B35F13A" w14:textId="77777777" w:rsidR="0044364E" w:rsidRPr="0051377A" w:rsidRDefault="0044364E" w:rsidP="00DF47DB">
            <w:pPr>
              <w:jc w:val="right"/>
              <w:rPr>
                <w:rFonts w:ascii="GHEA Grapalat" w:hAnsi="GHEA Grapalat" w:cs="Tahoma"/>
                <w:color w:val="000000" w:themeColor="text1"/>
                <w:sz w:val="20"/>
                <w:szCs w:val="20"/>
              </w:rPr>
            </w:pPr>
          </w:p>
          <w:p w14:paraId="4F741882" w14:textId="77777777" w:rsidR="0044364E" w:rsidRPr="0051377A" w:rsidRDefault="0044364E" w:rsidP="00DF47DB">
            <w:pPr>
              <w:jc w:val="right"/>
              <w:rPr>
                <w:rFonts w:ascii="GHEA Grapalat" w:hAnsi="GHEA Grapalat" w:cs="Sylfaen"/>
                <w:color w:val="000000" w:themeColor="text1"/>
                <w:sz w:val="20"/>
                <w:szCs w:val="20"/>
              </w:rPr>
            </w:pPr>
            <w:r w:rsidRPr="0051377A">
              <w:rPr>
                <w:rFonts w:ascii="GHEA Grapalat" w:hAnsi="GHEA Grapalat" w:cs="Tahoma"/>
                <w:color w:val="000000" w:themeColor="text1"/>
                <w:sz w:val="20"/>
                <w:szCs w:val="20"/>
              </w:rPr>
              <w:t>/____________________/</w:t>
            </w:r>
          </w:p>
          <w:p w14:paraId="33DD1648" w14:textId="77777777" w:rsidR="0044364E" w:rsidRPr="0051377A" w:rsidRDefault="0044364E" w:rsidP="00DF47DB">
            <w:pPr>
              <w:jc w:val="right"/>
              <w:rPr>
                <w:rFonts w:ascii="GHEA Grapalat" w:hAnsi="GHEA Grapalat" w:cs="Sylfaen"/>
                <w:color w:val="000000" w:themeColor="text1"/>
                <w:sz w:val="20"/>
                <w:szCs w:val="20"/>
              </w:rPr>
            </w:pPr>
          </w:p>
          <w:p w14:paraId="43ACA6F1" w14:textId="77777777" w:rsidR="0044364E" w:rsidRPr="0051377A" w:rsidRDefault="0044364E" w:rsidP="00DF47DB">
            <w:pPr>
              <w:jc w:val="right"/>
              <w:rPr>
                <w:rFonts w:ascii="GHEA Grapalat" w:hAnsi="GHEA Grapalat" w:cs="Sylfaen"/>
                <w:color w:val="000000" w:themeColor="text1"/>
                <w:sz w:val="20"/>
                <w:szCs w:val="20"/>
              </w:rPr>
            </w:pPr>
            <w:r w:rsidRPr="0051377A">
              <w:rPr>
                <w:rFonts w:ascii="GHEA Grapalat" w:hAnsi="GHEA Grapalat" w:cs="Sylfaen"/>
                <w:color w:val="000000" w:themeColor="text1"/>
                <w:sz w:val="20"/>
                <w:szCs w:val="20"/>
                <w:lang w:val="hy-AM"/>
              </w:rPr>
              <w:t>2</w:t>
            </w:r>
            <w:r w:rsidRPr="0051377A">
              <w:rPr>
                <w:rFonts w:ascii="GHEA Grapalat" w:hAnsi="GHEA Grapalat" w:cs="Sylfaen"/>
                <w:color w:val="000000" w:themeColor="text1"/>
                <w:sz w:val="20"/>
                <w:szCs w:val="20"/>
              </w:rPr>
              <w:t>1.բ.                                                                    Կ.Տ.</w:t>
            </w:r>
          </w:p>
          <w:p w14:paraId="518D3CC6" w14:textId="77777777" w:rsidR="0044364E" w:rsidRPr="0051377A" w:rsidRDefault="0044364E" w:rsidP="00DF47DB">
            <w:pPr>
              <w:jc w:val="right"/>
              <w:rPr>
                <w:rFonts w:ascii="GHEA Grapalat" w:hAnsi="GHEA Grapalat" w:cs="Sylfaen"/>
                <w:color w:val="000000" w:themeColor="text1"/>
                <w:sz w:val="20"/>
                <w:szCs w:val="20"/>
              </w:rPr>
            </w:pPr>
          </w:p>
        </w:tc>
      </w:tr>
      <w:tr w:rsidR="0051377A" w:rsidRPr="0051377A" w14:paraId="510485E3" w14:textId="77777777" w:rsidTr="00213985">
        <w:trPr>
          <w:trHeight w:val="2194"/>
        </w:trPr>
        <w:tc>
          <w:tcPr>
            <w:tcW w:w="5616" w:type="dxa"/>
            <w:tcBorders>
              <w:top w:val="single" w:sz="4" w:space="0" w:color="auto"/>
              <w:left w:val="single" w:sz="4" w:space="0" w:color="auto"/>
              <w:right w:val="single" w:sz="4" w:space="0" w:color="auto"/>
            </w:tcBorders>
            <w:noWrap/>
            <w:vAlign w:val="bottom"/>
          </w:tcPr>
          <w:p w14:paraId="59F54AF6" w14:textId="77777777" w:rsidR="0044364E" w:rsidRPr="0051377A" w:rsidRDefault="0044364E" w:rsidP="00DF47DB">
            <w:pPr>
              <w:rPr>
                <w:rFonts w:ascii="GHEA Grapalat" w:hAnsi="GHEA Grapalat" w:cs="Tahoma"/>
                <w:color w:val="000000" w:themeColor="text1"/>
                <w:sz w:val="20"/>
                <w:szCs w:val="20"/>
              </w:rPr>
            </w:pPr>
            <w:r w:rsidRPr="0051377A">
              <w:rPr>
                <w:rFonts w:ascii="GHEA Grapalat" w:hAnsi="GHEA Grapalat" w:cs="Tahoma"/>
                <w:color w:val="000000" w:themeColor="text1"/>
                <w:sz w:val="20"/>
                <w:szCs w:val="20"/>
              </w:rPr>
              <w:t>2</w:t>
            </w:r>
            <w:r w:rsidRPr="0051377A">
              <w:rPr>
                <w:rFonts w:ascii="GHEA Grapalat" w:hAnsi="GHEA Grapalat" w:cs="Tahoma"/>
                <w:color w:val="000000" w:themeColor="text1"/>
                <w:sz w:val="20"/>
                <w:szCs w:val="20"/>
                <w:lang w:val="hy-AM"/>
              </w:rPr>
              <w:t>4</w:t>
            </w:r>
            <w:r w:rsidRPr="0051377A">
              <w:rPr>
                <w:rFonts w:ascii="GHEA Grapalat" w:hAnsi="GHEA Grapalat" w:cs="Tahoma"/>
                <w:color w:val="000000" w:themeColor="text1"/>
                <w:sz w:val="20"/>
                <w:szCs w:val="20"/>
              </w:rPr>
              <w:t xml:space="preserve">.ա.   </w:t>
            </w:r>
            <w:r w:rsidRPr="0051377A">
              <w:rPr>
                <w:rFonts w:ascii="GHEA Grapalat" w:hAnsi="GHEA Grapalat" w:cs="Tahoma"/>
                <w:color w:val="000000" w:themeColor="text1"/>
                <w:sz w:val="20"/>
                <w:szCs w:val="20"/>
                <w:lang w:val="hy-AM"/>
              </w:rPr>
              <w:t>Շահառուին  սպասարկող ֆինանսական կազմակերպություն</w:t>
            </w:r>
            <w:r w:rsidRPr="0051377A">
              <w:rPr>
                <w:rFonts w:ascii="GHEA Grapalat" w:hAnsi="GHEA Grapalat" w:cs="Tahoma"/>
                <w:color w:val="000000" w:themeColor="text1"/>
                <w:sz w:val="20"/>
                <w:szCs w:val="20"/>
              </w:rPr>
              <w:t xml:space="preserve"> </w:t>
            </w:r>
          </w:p>
          <w:p w14:paraId="3249AF3C" w14:textId="77777777" w:rsidR="0044364E" w:rsidRPr="0051377A" w:rsidRDefault="0044364E" w:rsidP="00DF47DB">
            <w:pPr>
              <w:rPr>
                <w:rFonts w:ascii="GHEA Grapalat" w:hAnsi="GHEA Grapalat" w:cs="Tahoma"/>
                <w:color w:val="000000" w:themeColor="text1"/>
                <w:sz w:val="20"/>
                <w:szCs w:val="20"/>
                <w:lang w:val="hy-AM"/>
              </w:rPr>
            </w:pPr>
            <w:r w:rsidRPr="0051377A">
              <w:rPr>
                <w:rFonts w:ascii="GHEA Grapalat" w:hAnsi="GHEA Grapalat" w:cs="Tahoma"/>
                <w:color w:val="000000" w:themeColor="text1"/>
                <w:sz w:val="20"/>
                <w:szCs w:val="20"/>
              </w:rPr>
              <w:t xml:space="preserve">                             </w:t>
            </w:r>
            <w:r w:rsidRPr="0051377A">
              <w:rPr>
                <w:rFonts w:ascii="GHEA Grapalat" w:hAnsi="GHEA Grapalat" w:cs="Tahoma"/>
                <w:color w:val="000000" w:themeColor="text1"/>
                <w:sz w:val="20"/>
                <w:szCs w:val="20"/>
                <w:lang w:val="hy-AM"/>
              </w:rPr>
              <w:t xml:space="preserve">                 </w:t>
            </w:r>
          </w:p>
          <w:p w14:paraId="4FD471E7" w14:textId="77777777" w:rsidR="0044364E" w:rsidRPr="0051377A" w:rsidRDefault="0044364E" w:rsidP="00DF47DB">
            <w:pPr>
              <w:rPr>
                <w:rFonts w:ascii="GHEA Grapalat" w:hAnsi="GHEA Grapalat" w:cs="Tahoma"/>
                <w:color w:val="000000" w:themeColor="text1"/>
                <w:sz w:val="20"/>
                <w:szCs w:val="20"/>
              </w:rPr>
            </w:pPr>
            <w:r w:rsidRPr="0051377A">
              <w:rPr>
                <w:rFonts w:ascii="GHEA Grapalat" w:hAnsi="GHEA Grapalat" w:cs="Tahoma"/>
                <w:color w:val="000000" w:themeColor="text1"/>
                <w:sz w:val="20"/>
                <w:szCs w:val="20"/>
                <w:lang w:val="hy-AM"/>
              </w:rPr>
              <w:t xml:space="preserve">                                                 </w:t>
            </w:r>
            <w:r w:rsidRPr="0051377A">
              <w:rPr>
                <w:rFonts w:ascii="GHEA Grapalat" w:hAnsi="GHEA Grapalat" w:cs="Tahoma"/>
                <w:color w:val="000000" w:themeColor="text1"/>
                <w:sz w:val="20"/>
                <w:szCs w:val="20"/>
              </w:rPr>
              <w:t xml:space="preserve">   /____________________/</w:t>
            </w:r>
          </w:p>
          <w:p w14:paraId="24229458"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rPr>
              <w:t xml:space="preserve">  </w:t>
            </w:r>
          </w:p>
          <w:p w14:paraId="5DA1BD3F"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rPr>
              <w:t xml:space="preserve">                                                       /ստորագրություն/</w:t>
            </w:r>
          </w:p>
          <w:p w14:paraId="20E60C74" w14:textId="77777777" w:rsidR="0044364E" w:rsidRPr="0051377A" w:rsidRDefault="0044364E" w:rsidP="00DF47DB">
            <w:pPr>
              <w:rPr>
                <w:rFonts w:ascii="GHEA Grapalat" w:hAnsi="GHEA Grapalat" w:cs="Tahoma"/>
                <w:color w:val="000000" w:themeColor="text1"/>
                <w:sz w:val="20"/>
                <w:szCs w:val="20"/>
              </w:rPr>
            </w:pPr>
          </w:p>
          <w:p w14:paraId="34788D91" w14:textId="77777777" w:rsidR="0044364E" w:rsidRPr="0051377A" w:rsidRDefault="0044364E" w:rsidP="00DF47DB">
            <w:pPr>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vAlign w:val="bottom"/>
          </w:tcPr>
          <w:p w14:paraId="0FDBBBD6" w14:textId="77777777" w:rsidR="0044364E" w:rsidRPr="0051377A" w:rsidRDefault="0044364E" w:rsidP="00DF47DB">
            <w:pPr>
              <w:rPr>
                <w:rFonts w:ascii="GHEA Grapalat" w:hAnsi="GHEA Grapalat" w:cs="Tahoma"/>
                <w:color w:val="000000" w:themeColor="text1"/>
                <w:sz w:val="20"/>
                <w:szCs w:val="20"/>
              </w:rPr>
            </w:pPr>
            <w:r w:rsidRPr="0051377A">
              <w:rPr>
                <w:rFonts w:ascii="GHEA Grapalat" w:hAnsi="GHEA Grapalat" w:cs="Tahoma"/>
                <w:color w:val="000000" w:themeColor="text1"/>
                <w:sz w:val="20"/>
                <w:szCs w:val="20"/>
              </w:rPr>
              <w:t>2</w:t>
            </w:r>
            <w:r w:rsidRPr="0051377A">
              <w:rPr>
                <w:rFonts w:ascii="GHEA Grapalat" w:hAnsi="GHEA Grapalat" w:cs="Tahoma"/>
                <w:color w:val="000000" w:themeColor="text1"/>
                <w:sz w:val="20"/>
                <w:szCs w:val="20"/>
                <w:lang w:val="hy-AM"/>
              </w:rPr>
              <w:t>3</w:t>
            </w:r>
            <w:r w:rsidRPr="0051377A">
              <w:rPr>
                <w:rFonts w:ascii="GHEA Grapalat" w:hAnsi="GHEA Grapalat" w:cs="Tahoma"/>
                <w:color w:val="000000" w:themeColor="text1"/>
                <w:sz w:val="20"/>
                <w:szCs w:val="20"/>
              </w:rPr>
              <w:t xml:space="preserve">.ա.   </w:t>
            </w:r>
            <w:r w:rsidRPr="0051377A">
              <w:rPr>
                <w:rFonts w:ascii="GHEA Grapalat" w:hAnsi="GHEA Grapalat" w:cs="Tahoma"/>
                <w:color w:val="000000" w:themeColor="text1"/>
                <w:sz w:val="20"/>
                <w:szCs w:val="20"/>
                <w:lang w:val="hy-AM"/>
              </w:rPr>
              <w:t>Վճարողին  սպասարկող ֆինանսական կազմակերպություն</w:t>
            </w:r>
            <w:r w:rsidRPr="0051377A">
              <w:rPr>
                <w:rFonts w:ascii="GHEA Grapalat" w:hAnsi="GHEA Grapalat" w:cs="Tahoma"/>
                <w:color w:val="000000" w:themeColor="text1"/>
                <w:sz w:val="20"/>
                <w:szCs w:val="20"/>
              </w:rPr>
              <w:t xml:space="preserve"> </w:t>
            </w:r>
          </w:p>
          <w:p w14:paraId="7BC1B124" w14:textId="77777777" w:rsidR="0044364E" w:rsidRPr="0051377A" w:rsidRDefault="0044364E" w:rsidP="00DF47DB">
            <w:pPr>
              <w:jc w:val="right"/>
              <w:rPr>
                <w:rFonts w:ascii="GHEA Grapalat" w:hAnsi="GHEA Grapalat" w:cs="Tahoma"/>
                <w:color w:val="000000" w:themeColor="text1"/>
                <w:sz w:val="20"/>
                <w:szCs w:val="20"/>
              </w:rPr>
            </w:pPr>
          </w:p>
          <w:p w14:paraId="50B5BF51" w14:textId="77777777" w:rsidR="0044364E" w:rsidRPr="0051377A" w:rsidRDefault="0044364E" w:rsidP="00DF47DB">
            <w:pPr>
              <w:jc w:val="right"/>
              <w:rPr>
                <w:rFonts w:ascii="GHEA Grapalat" w:hAnsi="GHEA Grapalat" w:cs="Tahoma"/>
                <w:color w:val="000000" w:themeColor="text1"/>
                <w:sz w:val="20"/>
                <w:szCs w:val="20"/>
              </w:rPr>
            </w:pPr>
          </w:p>
          <w:p w14:paraId="67796F66" w14:textId="77777777" w:rsidR="0044364E" w:rsidRPr="0051377A" w:rsidRDefault="0044364E" w:rsidP="00DF47DB">
            <w:pPr>
              <w:jc w:val="right"/>
              <w:rPr>
                <w:rFonts w:ascii="GHEA Grapalat" w:hAnsi="GHEA Grapalat" w:cs="Tahoma"/>
                <w:color w:val="000000" w:themeColor="text1"/>
                <w:sz w:val="20"/>
                <w:szCs w:val="20"/>
              </w:rPr>
            </w:pPr>
            <w:r w:rsidRPr="0051377A">
              <w:rPr>
                <w:rFonts w:ascii="GHEA Grapalat" w:hAnsi="GHEA Grapalat" w:cs="Tahoma"/>
                <w:color w:val="000000" w:themeColor="text1"/>
                <w:sz w:val="20"/>
                <w:szCs w:val="20"/>
              </w:rPr>
              <w:t>/____________________/</w:t>
            </w:r>
          </w:p>
          <w:p w14:paraId="38B38840" w14:textId="77777777" w:rsidR="0044364E" w:rsidRPr="0051377A" w:rsidRDefault="0044364E" w:rsidP="00DF47DB">
            <w:pPr>
              <w:jc w:val="center"/>
              <w:rPr>
                <w:rFonts w:ascii="GHEA Grapalat" w:hAnsi="GHEA Grapalat" w:cs="Sylfaen"/>
                <w:color w:val="000000" w:themeColor="text1"/>
                <w:sz w:val="20"/>
                <w:szCs w:val="20"/>
              </w:rPr>
            </w:pPr>
            <w:r w:rsidRPr="0051377A">
              <w:rPr>
                <w:rFonts w:ascii="GHEA Grapalat" w:hAnsi="GHEA Grapalat" w:cs="Tahoma"/>
                <w:color w:val="000000" w:themeColor="text1"/>
                <w:sz w:val="20"/>
                <w:szCs w:val="20"/>
              </w:rPr>
              <w:t xml:space="preserve">                                                   </w:t>
            </w:r>
            <w:r w:rsidRPr="0051377A">
              <w:rPr>
                <w:rFonts w:ascii="GHEA Grapalat" w:hAnsi="GHEA Grapalat" w:cs="Sylfaen"/>
                <w:color w:val="000000" w:themeColor="text1"/>
                <w:sz w:val="20"/>
                <w:szCs w:val="20"/>
              </w:rPr>
              <w:t>/ստորագրություն/</w:t>
            </w:r>
          </w:p>
          <w:p w14:paraId="5A7EE42D" w14:textId="77777777" w:rsidR="0044364E" w:rsidRPr="0051377A" w:rsidRDefault="0044364E" w:rsidP="00DF47DB">
            <w:pPr>
              <w:jc w:val="right"/>
              <w:rPr>
                <w:rFonts w:ascii="GHEA Grapalat" w:hAnsi="GHEA Grapalat" w:cs="Arial"/>
                <w:color w:val="000000" w:themeColor="text1"/>
                <w:sz w:val="20"/>
                <w:szCs w:val="20"/>
                <w:lang w:val="hy-AM"/>
              </w:rPr>
            </w:pPr>
          </w:p>
        </w:tc>
      </w:tr>
      <w:tr w:rsidR="0051377A" w:rsidRPr="0051377A" w14:paraId="50DBCAEE" w14:textId="77777777" w:rsidTr="00213985">
        <w:trPr>
          <w:trHeight w:val="2194"/>
        </w:trPr>
        <w:tc>
          <w:tcPr>
            <w:tcW w:w="5616" w:type="dxa"/>
            <w:tcBorders>
              <w:top w:val="nil"/>
              <w:left w:val="single" w:sz="4" w:space="0" w:color="auto"/>
              <w:bottom w:val="single" w:sz="4" w:space="0" w:color="auto"/>
              <w:right w:val="single" w:sz="4" w:space="0" w:color="auto"/>
            </w:tcBorders>
            <w:noWrap/>
            <w:vAlign w:val="bottom"/>
          </w:tcPr>
          <w:p w14:paraId="359132C0"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rPr>
              <w:t>24.բ.                                                       Կ.Տ.</w:t>
            </w:r>
          </w:p>
          <w:p w14:paraId="1E54CF10" w14:textId="77777777" w:rsidR="0044364E" w:rsidRPr="0051377A" w:rsidRDefault="0044364E" w:rsidP="00DF47DB">
            <w:pPr>
              <w:rPr>
                <w:rFonts w:ascii="GHEA Grapalat" w:hAnsi="GHEA Grapalat" w:cs="Sylfaen"/>
                <w:color w:val="000000" w:themeColor="text1"/>
                <w:sz w:val="20"/>
                <w:szCs w:val="20"/>
              </w:rPr>
            </w:pPr>
          </w:p>
          <w:p w14:paraId="36984E16" w14:textId="77777777" w:rsidR="0044364E" w:rsidRPr="0051377A" w:rsidRDefault="0044364E" w:rsidP="00DF47DB">
            <w:pPr>
              <w:rPr>
                <w:rFonts w:ascii="GHEA Grapalat" w:hAnsi="GHEA Grapalat" w:cs="Sylfaen"/>
                <w:color w:val="000000" w:themeColor="text1"/>
                <w:sz w:val="20"/>
                <w:szCs w:val="20"/>
              </w:rPr>
            </w:pPr>
          </w:p>
          <w:p w14:paraId="0BF88174"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Tahoma"/>
                <w:color w:val="000000" w:themeColor="text1"/>
                <w:sz w:val="20"/>
                <w:szCs w:val="20"/>
              </w:rPr>
              <w:t xml:space="preserve"> </w:t>
            </w:r>
            <w:r w:rsidRPr="0051377A">
              <w:rPr>
                <w:rFonts w:ascii="GHEA Grapalat" w:hAnsi="GHEA Grapalat" w:cs="Sylfaen"/>
                <w:color w:val="000000" w:themeColor="text1"/>
                <w:sz w:val="20"/>
                <w:szCs w:val="20"/>
              </w:rPr>
              <w:t>2</w:t>
            </w:r>
            <w:r w:rsidRPr="0051377A">
              <w:rPr>
                <w:rFonts w:ascii="GHEA Grapalat" w:hAnsi="GHEA Grapalat" w:cs="Sylfaen"/>
                <w:color w:val="000000" w:themeColor="text1"/>
                <w:sz w:val="20"/>
                <w:szCs w:val="20"/>
                <w:lang w:val="hy-AM"/>
              </w:rPr>
              <w:t>4</w:t>
            </w:r>
            <w:r w:rsidRPr="0051377A">
              <w:rPr>
                <w:rFonts w:ascii="GHEA Grapalat" w:hAnsi="GHEA Grapalat" w:cs="Sylfaen"/>
                <w:color w:val="000000" w:themeColor="text1"/>
                <w:sz w:val="20"/>
                <w:szCs w:val="20"/>
              </w:rPr>
              <w:t>.</w:t>
            </w:r>
            <w:r w:rsidRPr="0051377A">
              <w:rPr>
                <w:rFonts w:ascii="GHEA Grapalat" w:hAnsi="GHEA Grapalat" w:cs="Sylfaen"/>
                <w:color w:val="000000" w:themeColor="text1"/>
                <w:sz w:val="20"/>
                <w:szCs w:val="20"/>
                <w:lang w:val="hy-AM"/>
              </w:rPr>
              <w:t>գ</w:t>
            </w:r>
            <w:r w:rsidRPr="0051377A">
              <w:rPr>
                <w:rFonts w:ascii="GHEA Grapalat" w:hAnsi="GHEA Grapalat" w:cs="Tahoma"/>
                <w:color w:val="000000" w:themeColor="text1"/>
                <w:sz w:val="20"/>
                <w:szCs w:val="20"/>
              </w:rPr>
              <w:t xml:space="preserve">                                                 "___" </w:t>
            </w:r>
            <w:r w:rsidRPr="0051377A">
              <w:rPr>
                <w:rFonts w:ascii="GHEA Grapalat" w:hAnsi="GHEA Grapalat" w:cs="Sylfaen"/>
                <w:color w:val="000000" w:themeColor="text1"/>
                <w:sz w:val="20"/>
                <w:szCs w:val="20"/>
              </w:rPr>
              <w:t xml:space="preserve">___ </w:t>
            </w:r>
            <w:r w:rsidRPr="0051377A">
              <w:rPr>
                <w:rFonts w:ascii="GHEA Grapalat" w:hAnsi="GHEA Grapalat" w:cs="Tahoma"/>
                <w:color w:val="000000" w:themeColor="text1"/>
                <w:sz w:val="20"/>
                <w:szCs w:val="20"/>
              </w:rPr>
              <w:t xml:space="preserve">20___ </w:t>
            </w:r>
            <w:r w:rsidRPr="0051377A">
              <w:rPr>
                <w:rFonts w:ascii="GHEA Grapalat" w:hAnsi="GHEA Grapalat" w:cs="Sylfaen"/>
                <w:color w:val="000000" w:themeColor="text1"/>
                <w:sz w:val="20"/>
                <w:szCs w:val="20"/>
              </w:rPr>
              <w:t xml:space="preserve">թ. </w:t>
            </w:r>
          </w:p>
          <w:p w14:paraId="578B025A" w14:textId="77777777" w:rsidR="0044364E" w:rsidRPr="0051377A" w:rsidRDefault="0044364E" w:rsidP="00DF47DB">
            <w:pPr>
              <w:rPr>
                <w:rFonts w:ascii="GHEA Grapalat" w:hAnsi="GHEA Grapalat" w:cs="Sylfaen"/>
                <w:color w:val="000000" w:themeColor="text1"/>
                <w:sz w:val="20"/>
                <w:szCs w:val="20"/>
              </w:rPr>
            </w:pPr>
          </w:p>
          <w:p w14:paraId="0AE60DEA"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rPr>
              <w:t xml:space="preserve">  </w:t>
            </w:r>
          </w:p>
          <w:p w14:paraId="36B08DF8" w14:textId="77777777" w:rsidR="0044364E" w:rsidRPr="0051377A" w:rsidRDefault="0044364E" w:rsidP="00DF47DB">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2E433345"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rPr>
              <w:t xml:space="preserve">23.բ.                                                                 Կ.Տ.    </w:t>
            </w:r>
          </w:p>
          <w:p w14:paraId="63129F2D" w14:textId="77777777" w:rsidR="0044364E" w:rsidRPr="0051377A" w:rsidRDefault="0044364E" w:rsidP="00DF47DB">
            <w:pPr>
              <w:rPr>
                <w:rFonts w:ascii="GHEA Grapalat" w:hAnsi="GHEA Grapalat" w:cs="Sylfaen"/>
                <w:color w:val="000000" w:themeColor="text1"/>
                <w:sz w:val="20"/>
                <w:szCs w:val="20"/>
              </w:rPr>
            </w:pPr>
          </w:p>
          <w:p w14:paraId="5C717BA1"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rPr>
              <w:t xml:space="preserve">                     </w:t>
            </w:r>
          </w:p>
          <w:p w14:paraId="08A0BA1D" w14:textId="77777777" w:rsidR="0044364E" w:rsidRPr="0051377A" w:rsidRDefault="0044364E" w:rsidP="00DF47DB">
            <w:pPr>
              <w:rPr>
                <w:rFonts w:ascii="GHEA Grapalat" w:hAnsi="GHEA Grapalat" w:cs="Sylfaen"/>
                <w:color w:val="000000" w:themeColor="text1"/>
                <w:sz w:val="20"/>
                <w:szCs w:val="20"/>
              </w:rPr>
            </w:pPr>
            <w:r w:rsidRPr="0051377A">
              <w:rPr>
                <w:rFonts w:ascii="GHEA Grapalat" w:hAnsi="GHEA Grapalat" w:cs="Sylfaen"/>
                <w:color w:val="000000" w:themeColor="text1"/>
                <w:sz w:val="20"/>
                <w:szCs w:val="20"/>
              </w:rPr>
              <w:t>23.</w:t>
            </w:r>
            <w:r w:rsidRPr="0051377A">
              <w:rPr>
                <w:rFonts w:ascii="GHEA Grapalat" w:hAnsi="GHEA Grapalat" w:cs="Sylfaen"/>
                <w:color w:val="000000" w:themeColor="text1"/>
                <w:sz w:val="20"/>
                <w:szCs w:val="20"/>
                <w:lang w:val="hy-AM"/>
              </w:rPr>
              <w:t>գ</w:t>
            </w:r>
            <w:r w:rsidRPr="0051377A">
              <w:rPr>
                <w:rFonts w:ascii="GHEA Grapalat" w:hAnsi="GHEA Grapalat" w:cs="Sylfaen"/>
                <w:color w:val="000000" w:themeColor="text1"/>
                <w:sz w:val="20"/>
                <w:szCs w:val="20"/>
              </w:rPr>
              <w:t xml:space="preserve">.Կատարման ամսաթիվը`           </w:t>
            </w:r>
            <w:r w:rsidRPr="0051377A">
              <w:rPr>
                <w:rFonts w:ascii="GHEA Grapalat" w:hAnsi="GHEA Grapalat" w:cs="Tahoma"/>
                <w:color w:val="000000" w:themeColor="text1"/>
                <w:sz w:val="20"/>
                <w:szCs w:val="20"/>
              </w:rPr>
              <w:t xml:space="preserve">"___" </w:t>
            </w:r>
            <w:r w:rsidRPr="0051377A">
              <w:rPr>
                <w:rFonts w:ascii="GHEA Grapalat" w:hAnsi="GHEA Grapalat" w:cs="Sylfaen"/>
                <w:color w:val="000000" w:themeColor="text1"/>
                <w:sz w:val="20"/>
                <w:szCs w:val="20"/>
              </w:rPr>
              <w:t xml:space="preserve">___ </w:t>
            </w:r>
            <w:r w:rsidRPr="0051377A">
              <w:rPr>
                <w:rFonts w:ascii="GHEA Grapalat" w:hAnsi="GHEA Grapalat" w:cs="Tahoma"/>
                <w:color w:val="000000" w:themeColor="text1"/>
                <w:sz w:val="20"/>
                <w:szCs w:val="20"/>
              </w:rPr>
              <w:t>20___</w:t>
            </w:r>
            <w:r w:rsidRPr="0051377A">
              <w:rPr>
                <w:rFonts w:ascii="GHEA Grapalat" w:hAnsi="GHEA Grapalat" w:cs="Sylfaen"/>
                <w:color w:val="000000" w:themeColor="text1"/>
                <w:sz w:val="20"/>
                <w:szCs w:val="20"/>
              </w:rPr>
              <w:t>թ.</w:t>
            </w:r>
          </w:p>
          <w:p w14:paraId="1910B039" w14:textId="77777777" w:rsidR="0044364E" w:rsidRPr="0051377A" w:rsidRDefault="0044364E" w:rsidP="00DF47DB">
            <w:pPr>
              <w:rPr>
                <w:rFonts w:ascii="GHEA Grapalat" w:hAnsi="GHEA Grapalat" w:cs="Sylfaen"/>
                <w:color w:val="000000" w:themeColor="text1"/>
                <w:sz w:val="20"/>
                <w:szCs w:val="20"/>
              </w:rPr>
            </w:pPr>
          </w:p>
          <w:p w14:paraId="30452B56" w14:textId="77777777" w:rsidR="0044364E" w:rsidRPr="0051377A" w:rsidRDefault="0044364E" w:rsidP="00DF47DB">
            <w:pPr>
              <w:rPr>
                <w:rFonts w:ascii="GHEA Grapalat" w:hAnsi="GHEA Grapalat" w:cs="Sylfaen"/>
                <w:color w:val="000000" w:themeColor="text1"/>
                <w:sz w:val="20"/>
                <w:szCs w:val="20"/>
              </w:rPr>
            </w:pPr>
          </w:p>
          <w:p w14:paraId="689C57A9" w14:textId="77777777" w:rsidR="0044364E" w:rsidRPr="0051377A" w:rsidRDefault="0044364E" w:rsidP="00DF47DB">
            <w:pPr>
              <w:jc w:val="right"/>
              <w:rPr>
                <w:rFonts w:ascii="GHEA Grapalat" w:hAnsi="GHEA Grapalat" w:cs="Arial"/>
                <w:color w:val="000000" w:themeColor="text1"/>
                <w:sz w:val="20"/>
                <w:szCs w:val="20"/>
              </w:rPr>
            </w:pPr>
          </w:p>
        </w:tc>
      </w:tr>
    </w:tbl>
    <w:p w14:paraId="1B04F2D1"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27E3F40D"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6F164C12"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457134F7"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2309CD43"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4A143B89"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053CD974"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0A6EF316"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5D705274"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39182693"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6E8CA799"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25067C63"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04DEB9B6"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6F872320"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2E5B82AE"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07B11106"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2EE6D56B"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68963339"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65380B3D"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321414D4"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476FD18C"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27C6BB1B"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0E04CD15"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693C6309"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4CB04A41"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221D6E5D"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5E1FBBF4"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027A5523"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2A20DCDC"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49C59FCB"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3D8FFE3F"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58198603"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6636F3BC"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65315A8C"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316B923D"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06D5FEC9"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5A9C2994"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33F3F453"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30F0DAA9"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23015C50" w14:textId="77777777" w:rsidR="0044364E" w:rsidRPr="0051377A" w:rsidRDefault="0044364E" w:rsidP="00DF47DB">
      <w:pPr>
        <w:tabs>
          <w:tab w:val="left" w:pos="540"/>
        </w:tabs>
        <w:autoSpaceDE w:val="0"/>
        <w:autoSpaceDN w:val="0"/>
        <w:adjustRightInd w:val="0"/>
        <w:contextualSpacing/>
        <w:jc w:val="both"/>
        <w:rPr>
          <w:rFonts w:ascii="GHEA Grapalat" w:hAnsi="GHEA Grapalat" w:cs="Sylfaen"/>
          <w:color w:val="000000" w:themeColor="text1"/>
          <w:sz w:val="20"/>
          <w:szCs w:val="20"/>
        </w:rPr>
      </w:pPr>
    </w:p>
    <w:p w14:paraId="063F3784" w14:textId="77777777" w:rsidR="0044364E" w:rsidRPr="0051377A" w:rsidRDefault="0044364E" w:rsidP="00DF47DB">
      <w:pPr>
        <w:rPr>
          <w:rFonts w:ascii="GHEA Grapalat" w:hAnsi="GHEA Grapalat"/>
          <w:vanish/>
          <w:color w:val="000000" w:themeColor="text1"/>
        </w:rPr>
      </w:pPr>
    </w:p>
    <w:p w14:paraId="42417D3F" w14:textId="77777777" w:rsidR="0044364E" w:rsidRPr="0051377A" w:rsidRDefault="0044364E" w:rsidP="00DF47DB">
      <w:pPr>
        <w:jc w:val="center"/>
        <w:rPr>
          <w:rFonts w:ascii="GHEA Grapalat" w:hAnsi="GHEA Grapalat"/>
          <w:b/>
          <w:color w:val="000000" w:themeColor="text1"/>
          <w:sz w:val="22"/>
          <w:szCs w:val="22"/>
        </w:rPr>
      </w:pPr>
    </w:p>
    <w:p w14:paraId="656EBFDD" w14:textId="77777777" w:rsidR="0044364E" w:rsidRPr="0051377A" w:rsidRDefault="0044364E" w:rsidP="00DF47DB">
      <w:pPr>
        <w:jc w:val="center"/>
        <w:rPr>
          <w:rFonts w:ascii="GHEA Grapalat" w:hAnsi="GHEA Grapalat"/>
          <w:b/>
          <w:color w:val="000000" w:themeColor="text1"/>
          <w:sz w:val="22"/>
          <w:szCs w:val="22"/>
          <w:lang w:val="nl-NL"/>
        </w:rPr>
      </w:pPr>
      <w:r w:rsidRPr="0051377A">
        <w:rPr>
          <w:rFonts w:ascii="GHEA Grapalat" w:hAnsi="GHEA Grapalat"/>
          <w:b/>
          <w:color w:val="000000" w:themeColor="text1"/>
          <w:sz w:val="22"/>
          <w:szCs w:val="22"/>
        </w:rPr>
        <w:t>Վճարման</w:t>
      </w:r>
      <w:r w:rsidRPr="0051377A">
        <w:rPr>
          <w:rFonts w:ascii="GHEA Grapalat" w:hAnsi="GHEA Grapalat"/>
          <w:b/>
          <w:color w:val="000000" w:themeColor="text1"/>
          <w:sz w:val="22"/>
          <w:szCs w:val="22"/>
          <w:lang w:val="nl-NL"/>
        </w:rPr>
        <w:t xml:space="preserve"> </w:t>
      </w:r>
      <w:r w:rsidRPr="0051377A">
        <w:rPr>
          <w:rFonts w:ascii="GHEA Grapalat" w:hAnsi="GHEA Grapalat"/>
          <w:b/>
          <w:color w:val="000000" w:themeColor="text1"/>
          <w:sz w:val="22"/>
          <w:szCs w:val="22"/>
        </w:rPr>
        <w:t>պահանջագրի</w:t>
      </w:r>
      <w:r w:rsidRPr="0051377A">
        <w:rPr>
          <w:rFonts w:ascii="GHEA Grapalat" w:hAnsi="GHEA Grapalat"/>
          <w:b/>
          <w:color w:val="000000" w:themeColor="text1"/>
          <w:sz w:val="22"/>
          <w:szCs w:val="22"/>
          <w:lang w:val="nl-NL"/>
        </w:rPr>
        <w:t xml:space="preserve"> </w:t>
      </w:r>
      <w:r w:rsidRPr="0051377A">
        <w:rPr>
          <w:rFonts w:ascii="GHEA Grapalat" w:hAnsi="GHEA Grapalat"/>
          <w:b/>
          <w:color w:val="000000" w:themeColor="text1"/>
          <w:sz w:val="22"/>
          <w:szCs w:val="22"/>
        </w:rPr>
        <w:t>պարտադիր</w:t>
      </w:r>
      <w:r w:rsidRPr="0051377A">
        <w:rPr>
          <w:rFonts w:ascii="GHEA Grapalat" w:hAnsi="GHEA Grapalat"/>
          <w:b/>
          <w:color w:val="000000" w:themeColor="text1"/>
          <w:sz w:val="22"/>
          <w:szCs w:val="22"/>
          <w:lang w:val="nl-NL"/>
        </w:rPr>
        <w:t xml:space="preserve"> </w:t>
      </w:r>
      <w:r w:rsidRPr="0051377A">
        <w:rPr>
          <w:rFonts w:ascii="GHEA Grapalat" w:hAnsi="GHEA Grapalat"/>
          <w:b/>
          <w:color w:val="000000" w:themeColor="text1"/>
          <w:sz w:val="22"/>
          <w:szCs w:val="22"/>
        </w:rPr>
        <w:t>վավերապայմանները</w:t>
      </w:r>
      <w:r w:rsidRPr="0051377A">
        <w:rPr>
          <w:rFonts w:ascii="GHEA Grapalat" w:hAnsi="GHEA Grapalat"/>
          <w:b/>
          <w:color w:val="000000" w:themeColor="text1"/>
          <w:sz w:val="22"/>
          <w:szCs w:val="22"/>
          <w:lang w:val="nl-NL"/>
        </w:rPr>
        <w:t xml:space="preserve"> </w:t>
      </w:r>
      <w:r w:rsidRPr="0051377A">
        <w:rPr>
          <w:rFonts w:ascii="GHEA Grapalat" w:hAnsi="GHEA Grapalat"/>
          <w:b/>
          <w:color w:val="000000" w:themeColor="text1"/>
          <w:sz w:val="22"/>
          <w:szCs w:val="22"/>
        </w:rPr>
        <w:t>և</w:t>
      </w:r>
      <w:r w:rsidRPr="0051377A">
        <w:rPr>
          <w:rFonts w:ascii="GHEA Grapalat" w:hAnsi="GHEA Grapalat"/>
          <w:b/>
          <w:color w:val="000000" w:themeColor="text1"/>
          <w:sz w:val="22"/>
          <w:szCs w:val="22"/>
          <w:lang w:val="nl-NL"/>
        </w:rPr>
        <w:t xml:space="preserve"> </w:t>
      </w:r>
      <w:r w:rsidRPr="0051377A">
        <w:rPr>
          <w:rFonts w:ascii="GHEA Grapalat" w:hAnsi="GHEA Grapalat"/>
          <w:b/>
          <w:color w:val="000000" w:themeColor="text1"/>
          <w:sz w:val="22"/>
          <w:szCs w:val="22"/>
        </w:rPr>
        <w:t>լրացման</w:t>
      </w:r>
      <w:r w:rsidRPr="0051377A">
        <w:rPr>
          <w:rFonts w:ascii="GHEA Grapalat" w:hAnsi="GHEA Grapalat"/>
          <w:b/>
          <w:color w:val="000000" w:themeColor="text1"/>
          <w:sz w:val="22"/>
          <w:szCs w:val="22"/>
          <w:lang w:val="nl-NL"/>
        </w:rPr>
        <w:t xml:space="preserve"> </w:t>
      </w:r>
      <w:r w:rsidRPr="0051377A">
        <w:rPr>
          <w:rFonts w:ascii="GHEA Grapalat" w:hAnsi="GHEA Grapalat"/>
          <w:b/>
          <w:color w:val="000000" w:themeColor="text1"/>
          <w:sz w:val="22"/>
          <w:szCs w:val="22"/>
          <w:lang w:val="hy-AM"/>
        </w:rPr>
        <w:t>ուղեցույց</w:t>
      </w:r>
      <w:r w:rsidRPr="0051377A">
        <w:rPr>
          <w:rFonts w:ascii="GHEA Grapalat" w:hAnsi="GHEA Grapalat"/>
          <w:b/>
          <w:color w:val="000000" w:themeColor="text1"/>
          <w:sz w:val="22"/>
          <w:szCs w:val="22"/>
        </w:rPr>
        <w:t>ը</w:t>
      </w:r>
    </w:p>
    <w:p w14:paraId="64C3634A" w14:textId="77777777" w:rsidR="0044364E" w:rsidRPr="0051377A" w:rsidRDefault="0044364E" w:rsidP="00DF47DB">
      <w:pPr>
        <w:jc w:val="center"/>
        <w:rPr>
          <w:rFonts w:ascii="GHEA Grapalat" w:hAnsi="GHEA Grapalat"/>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1377A" w:rsidRPr="0051377A" w14:paraId="7F93CDFC" w14:textId="77777777" w:rsidTr="00213985">
        <w:tc>
          <w:tcPr>
            <w:tcW w:w="720" w:type="dxa"/>
            <w:tcBorders>
              <w:top w:val="single" w:sz="4" w:space="0" w:color="auto"/>
              <w:left w:val="single" w:sz="4" w:space="0" w:color="auto"/>
              <w:bottom w:val="single" w:sz="4" w:space="0" w:color="auto"/>
              <w:right w:val="single" w:sz="4" w:space="0" w:color="auto"/>
            </w:tcBorders>
          </w:tcPr>
          <w:p w14:paraId="36C4FE34" w14:textId="77777777" w:rsidR="0044364E" w:rsidRPr="0051377A" w:rsidRDefault="0044364E" w:rsidP="00DF47DB">
            <w:pPr>
              <w:jc w:val="both"/>
              <w:rPr>
                <w:rFonts w:ascii="GHEA Grapalat" w:hAnsi="GHEA Grapalat"/>
                <w:color w:val="000000" w:themeColor="text1"/>
                <w:sz w:val="20"/>
                <w:szCs w:val="20"/>
              </w:rPr>
            </w:pPr>
            <w:r w:rsidRPr="0051377A">
              <w:rPr>
                <w:rFonts w:ascii="GHEA Grapalat" w:hAnsi="GHEA Grapalat"/>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E58CF15" w14:textId="77777777" w:rsidR="0044364E" w:rsidRPr="0051377A" w:rsidRDefault="0044364E" w:rsidP="00DF47DB">
            <w:pPr>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00D2953" w14:textId="77777777" w:rsidR="0044364E" w:rsidRPr="0051377A" w:rsidRDefault="0044364E" w:rsidP="00DF47DB">
            <w:pPr>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Նշված դաշտի/</w:t>
            </w:r>
          </w:p>
          <w:p w14:paraId="43F7470B" w14:textId="77777777" w:rsidR="0044364E" w:rsidRPr="0051377A" w:rsidRDefault="0044364E" w:rsidP="00DF47DB">
            <w:pPr>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06D4E70" w14:textId="77777777" w:rsidR="0044364E" w:rsidRPr="0051377A" w:rsidRDefault="0044364E" w:rsidP="00DF47DB">
            <w:pPr>
              <w:jc w:val="center"/>
              <w:rPr>
                <w:rFonts w:ascii="GHEA Grapalat" w:hAnsi="GHEA Grapalat"/>
                <w:b/>
                <w:color w:val="000000" w:themeColor="text1"/>
                <w:sz w:val="20"/>
                <w:szCs w:val="20"/>
                <w:lang w:val="hy-AM"/>
              </w:rPr>
            </w:pPr>
            <w:r w:rsidRPr="0051377A">
              <w:rPr>
                <w:rFonts w:ascii="GHEA Grapalat" w:hAnsi="GHEA Grapalat"/>
                <w:b/>
                <w:color w:val="000000" w:themeColor="text1"/>
                <w:sz w:val="20"/>
                <w:szCs w:val="20"/>
              </w:rPr>
              <w:t>Վավերապայմանի լրացման պահանջը</w:t>
            </w:r>
            <w:r w:rsidRPr="0051377A">
              <w:rPr>
                <w:rFonts w:ascii="GHEA Grapalat" w:hAnsi="GHEA Grapalat"/>
                <w:b/>
                <w:color w:val="000000" w:themeColor="text1"/>
                <w:sz w:val="20"/>
                <w:szCs w:val="20"/>
                <w:lang w:val="hy-AM"/>
              </w:rPr>
              <w:t xml:space="preserve"> </w:t>
            </w:r>
          </w:p>
          <w:p w14:paraId="7C66BF34" w14:textId="77777777" w:rsidR="0044364E" w:rsidRPr="0051377A" w:rsidRDefault="0044364E" w:rsidP="00DF47DB">
            <w:pPr>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w:t>
            </w:r>
            <w:r w:rsidRPr="0051377A">
              <w:rPr>
                <w:rFonts w:ascii="GHEA Grapalat" w:hAnsi="GHEA Grapalat"/>
                <w:b/>
                <w:color w:val="000000" w:themeColor="text1"/>
                <w:sz w:val="20"/>
                <w:szCs w:val="20"/>
                <w:lang w:val="hy-AM"/>
              </w:rPr>
              <w:t>գնումների գործընթացի հետ կապված</w:t>
            </w:r>
            <w:r w:rsidRPr="0051377A">
              <w:rPr>
                <w:rFonts w:ascii="GHEA Grapalat" w:hAnsi="GHEA Grapalat"/>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C227A7" w14:textId="77777777" w:rsidR="0044364E" w:rsidRPr="0051377A" w:rsidRDefault="0044364E" w:rsidP="00DF47DB">
            <w:pPr>
              <w:ind w:left="-588" w:firstLine="588"/>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Վավերապայմանը</w:t>
            </w:r>
          </w:p>
          <w:p w14:paraId="0F77F721" w14:textId="77777777" w:rsidR="0044364E" w:rsidRPr="0051377A" w:rsidRDefault="0044364E" w:rsidP="00DF47DB">
            <w:pPr>
              <w:ind w:left="-588" w:firstLine="588"/>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 xml:space="preserve">լրացնող կողմը` </w:t>
            </w:r>
          </w:p>
          <w:p w14:paraId="08506F14" w14:textId="77777777" w:rsidR="0044364E" w:rsidRPr="0051377A" w:rsidRDefault="0044364E" w:rsidP="00DF47DB">
            <w:pPr>
              <w:ind w:left="-588" w:firstLine="588"/>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շահառուն կամ վճարողը</w:t>
            </w:r>
          </w:p>
          <w:p w14:paraId="10C20DB0" w14:textId="77777777" w:rsidR="0044364E" w:rsidRPr="0051377A" w:rsidRDefault="0044364E" w:rsidP="00DF47DB">
            <w:pPr>
              <w:ind w:left="-588" w:firstLine="588"/>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w:t>
            </w:r>
            <w:r w:rsidRPr="0051377A">
              <w:rPr>
                <w:rFonts w:ascii="GHEA Grapalat" w:hAnsi="GHEA Grapalat"/>
                <w:b/>
                <w:color w:val="000000" w:themeColor="text1"/>
                <w:sz w:val="20"/>
                <w:szCs w:val="20"/>
                <w:lang w:val="hy-AM"/>
              </w:rPr>
              <w:t>գնումների գործընթացի հետ կապված</w:t>
            </w:r>
            <w:r w:rsidRPr="0051377A">
              <w:rPr>
                <w:rFonts w:ascii="GHEA Grapalat" w:hAnsi="GHEA Grapalat"/>
                <w:b/>
                <w:color w:val="000000" w:themeColor="text1"/>
                <w:sz w:val="20"/>
                <w:szCs w:val="20"/>
              </w:rPr>
              <w:t>)</w:t>
            </w:r>
          </w:p>
        </w:tc>
      </w:tr>
      <w:tr w:rsidR="0051377A" w:rsidRPr="0051377A" w14:paraId="01BEB937" w14:textId="77777777" w:rsidTr="00213985">
        <w:tc>
          <w:tcPr>
            <w:tcW w:w="720" w:type="dxa"/>
            <w:tcBorders>
              <w:top w:val="single" w:sz="4" w:space="0" w:color="auto"/>
              <w:left w:val="single" w:sz="4" w:space="0" w:color="auto"/>
              <w:bottom w:val="single" w:sz="4" w:space="0" w:color="auto"/>
              <w:right w:val="single" w:sz="4" w:space="0" w:color="auto"/>
            </w:tcBorders>
          </w:tcPr>
          <w:p w14:paraId="64522D76" w14:textId="77777777" w:rsidR="0044364E" w:rsidRPr="0051377A" w:rsidRDefault="0044364E" w:rsidP="00DF47DB">
            <w:pPr>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FA6FDE1" w14:textId="77777777" w:rsidR="0044364E" w:rsidRPr="0051377A" w:rsidRDefault="0044364E" w:rsidP="00DF47DB">
            <w:pPr>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4667DCE" w14:textId="77777777" w:rsidR="0044364E" w:rsidRPr="0051377A" w:rsidRDefault="0044364E" w:rsidP="00DF47DB">
            <w:pPr>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AF4EBE0" w14:textId="77777777" w:rsidR="0044364E" w:rsidRPr="0051377A" w:rsidRDefault="0044364E" w:rsidP="00DF47DB">
            <w:pPr>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109D860" w14:textId="77777777" w:rsidR="0044364E" w:rsidRPr="0051377A" w:rsidRDefault="0044364E" w:rsidP="00DF47DB">
            <w:pPr>
              <w:jc w:val="center"/>
              <w:rPr>
                <w:rFonts w:ascii="GHEA Grapalat" w:hAnsi="GHEA Grapalat"/>
                <w:b/>
                <w:color w:val="000000" w:themeColor="text1"/>
                <w:sz w:val="20"/>
                <w:szCs w:val="20"/>
              </w:rPr>
            </w:pPr>
            <w:r w:rsidRPr="0051377A">
              <w:rPr>
                <w:rFonts w:ascii="GHEA Grapalat" w:hAnsi="GHEA Grapalat"/>
                <w:b/>
                <w:color w:val="000000" w:themeColor="text1"/>
                <w:sz w:val="20"/>
                <w:szCs w:val="20"/>
              </w:rPr>
              <w:t>5</w:t>
            </w:r>
          </w:p>
        </w:tc>
      </w:tr>
      <w:tr w:rsidR="0051377A" w:rsidRPr="0051377A" w14:paraId="54F7A3F9" w14:textId="77777777" w:rsidTr="00213985">
        <w:tc>
          <w:tcPr>
            <w:tcW w:w="720" w:type="dxa"/>
            <w:tcBorders>
              <w:top w:val="single" w:sz="4" w:space="0" w:color="auto"/>
              <w:left w:val="single" w:sz="4" w:space="0" w:color="auto"/>
              <w:bottom w:val="single" w:sz="4" w:space="0" w:color="auto"/>
              <w:right w:val="single" w:sz="4" w:space="0" w:color="auto"/>
            </w:tcBorders>
          </w:tcPr>
          <w:p w14:paraId="0CD41A65"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0055D00"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8CD9E5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400F8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BA0700D"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Փաստաթղթի վրա նախապես լրացված է &lt;Վճարման պահանջագիր&gt;</w:t>
            </w:r>
          </w:p>
        </w:tc>
      </w:tr>
      <w:tr w:rsidR="0051377A" w:rsidRPr="0051377A" w14:paraId="31120634" w14:textId="77777777" w:rsidTr="00213985">
        <w:tc>
          <w:tcPr>
            <w:tcW w:w="720" w:type="dxa"/>
            <w:tcBorders>
              <w:top w:val="single" w:sz="4" w:space="0" w:color="auto"/>
              <w:left w:val="single" w:sz="4" w:space="0" w:color="auto"/>
              <w:bottom w:val="single" w:sz="4" w:space="0" w:color="auto"/>
              <w:right w:val="single" w:sz="4" w:space="0" w:color="auto"/>
            </w:tcBorders>
          </w:tcPr>
          <w:p w14:paraId="3B5A6E09" w14:textId="77777777" w:rsidR="0044364E" w:rsidRPr="0051377A" w:rsidRDefault="0044364E" w:rsidP="00DF47DB">
            <w:pPr>
              <w:pStyle w:val="ListParagraph"/>
              <w:numPr>
                <w:ilvl w:val="0"/>
                <w:numId w:val="18"/>
              </w:numPr>
              <w:contextualSpacing/>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73C1C4C" w14:textId="77777777" w:rsidR="0044364E" w:rsidRPr="0051377A" w:rsidRDefault="0044364E" w:rsidP="00DF47DB">
            <w:pPr>
              <w:jc w:val="both"/>
              <w:rPr>
                <w:rFonts w:ascii="GHEA Grapalat" w:hAnsi="GHEA Grapalat"/>
                <w:color w:val="000000" w:themeColor="text1"/>
                <w:sz w:val="20"/>
                <w:szCs w:val="20"/>
              </w:rPr>
            </w:pPr>
            <w:r w:rsidRPr="0051377A">
              <w:rPr>
                <w:rFonts w:ascii="GHEA Grapalat" w:hAnsi="GHEA Grapalat"/>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8165EF5"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45C48F"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89256A0"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շահառուի կողմից` վճարողի բանկին վճարման պահանջագիրը ներկայացնելիս</w:t>
            </w:r>
          </w:p>
        </w:tc>
      </w:tr>
      <w:tr w:rsidR="0051377A" w:rsidRPr="0051377A" w14:paraId="75D9D2BD" w14:textId="77777777" w:rsidTr="00213985">
        <w:tc>
          <w:tcPr>
            <w:tcW w:w="720" w:type="dxa"/>
            <w:tcBorders>
              <w:top w:val="single" w:sz="4" w:space="0" w:color="auto"/>
              <w:left w:val="single" w:sz="4" w:space="0" w:color="auto"/>
              <w:bottom w:val="single" w:sz="4" w:space="0" w:color="auto"/>
              <w:right w:val="single" w:sz="4" w:space="0" w:color="auto"/>
            </w:tcBorders>
          </w:tcPr>
          <w:p w14:paraId="1B84B6B6" w14:textId="77777777" w:rsidR="0044364E" w:rsidRPr="0051377A" w:rsidRDefault="0044364E" w:rsidP="00DF47DB">
            <w:pPr>
              <w:pStyle w:val="ListParagraph"/>
              <w:numPr>
                <w:ilvl w:val="0"/>
                <w:numId w:val="18"/>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D6211F9" w14:textId="77777777" w:rsidR="0044364E" w:rsidRPr="0051377A" w:rsidRDefault="0044364E" w:rsidP="00DF47DB">
            <w:pPr>
              <w:jc w:val="both"/>
              <w:rPr>
                <w:rFonts w:ascii="GHEA Grapalat" w:hAnsi="GHEA Grapalat"/>
                <w:color w:val="000000" w:themeColor="text1"/>
                <w:sz w:val="20"/>
                <w:szCs w:val="20"/>
              </w:rPr>
            </w:pPr>
            <w:r w:rsidRPr="0051377A">
              <w:rPr>
                <w:rFonts w:ascii="GHEA Grapalat" w:hAnsi="GHEA Grapalat"/>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6585D97"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0B456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1672F25D" w14:textId="77777777" w:rsidR="0044364E" w:rsidRPr="0051377A" w:rsidRDefault="0044364E" w:rsidP="00DF47DB">
            <w:pPr>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2C8A11E" w14:textId="77777777" w:rsidR="0044364E" w:rsidRPr="0051377A" w:rsidRDefault="0044364E" w:rsidP="00DF47DB">
            <w:pPr>
              <w:ind w:left="132" w:hanging="132"/>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rPr>
              <w:t>լրացվում է շահառուի կողմից` վճարողի բանկին վճարման պահանջագրի ներկայացման օրը</w:t>
            </w:r>
            <w:r w:rsidRPr="0051377A">
              <w:rPr>
                <w:rFonts w:ascii="GHEA Grapalat" w:hAnsi="GHEA Grapalat"/>
                <w:color w:val="000000" w:themeColor="text1"/>
                <w:sz w:val="20"/>
                <w:szCs w:val="20"/>
                <w:lang w:val="hy-AM"/>
              </w:rPr>
              <w:t xml:space="preserve">: </w:t>
            </w:r>
          </w:p>
        </w:tc>
      </w:tr>
      <w:tr w:rsidR="0051377A" w:rsidRPr="0051377A" w14:paraId="379D89E0" w14:textId="77777777" w:rsidTr="00213985">
        <w:tc>
          <w:tcPr>
            <w:tcW w:w="720" w:type="dxa"/>
            <w:tcBorders>
              <w:top w:val="single" w:sz="4" w:space="0" w:color="auto"/>
              <w:left w:val="single" w:sz="4" w:space="0" w:color="auto"/>
              <w:bottom w:val="single" w:sz="4" w:space="0" w:color="auto"/>
              <w:right w:val="single" w:sz="4" w:space="0" w:color="auto"/>
            </w:tcBorders>
          </w:tcPr>
          <w:p w14:paraId="40768A81" w14:textId="77777777" w:rsidR="0044364E" w:rsidRPr="0051377A" w:rsidRDefault="0044364E" w:rsidP="00DF47DB">
            <w:pPr>
              <w:pStyle w:val="ListParagraph"/>
              <w:numPr>
                <w:ilvl w:val="0"/>
                <w:numId w:val="18"/>
              </w:numPr>
              <w:ind w:hanging="436"/>
              <w:contextualSpacing/>
              <w:jc w:val="both"/>
              <w:rPr>
                <w:rFonts w:ascii="GHEA Grapalat" w:hAnsi="GHEA Grapalat" w:cs="Times Armeni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EAC5BCB" w14:textId="77777777" w:rsidR="0044364E" w:rsidRPr="0051377A" w:rsidRDefault="0044364E" w:rsidP="00DF47DB">
            <w:pPr>
              <w:jc w:val="both"/>
              <w:rPr>
                <w:rFonts w:ascii="GHEA Grapalat" w:hAnsi="GHEA Grapalat"/>
                <w:color w:val="000000" w:themeColor="text1"/>
                <w:sz w:val="20"/>
                <w:szCs w:val="20"/>
              </w:rPr>
            </w:pPr>
            <w:r w:rsidRPr="0051377A">
              <w:rPr>
                <w:rFonts w:ascii="GHEA Grapalat" w:hAnsi="GHEA Grapalat" w:cs="Sylfaen"/>
                <w:color w:val="000000" w:themeColor="text1"/>
                <w:sz w:val="20"/>
                <w:szCs w:val="20"/>
                <w:lang w:val="hy-AM"/>
              </w:rPr>
              <w:t>Վճարողի անվանումը</w:t>
            </w:r>
            <w:r w:rsidRPr="0051377A">
              <w:rPr>
                <w:rFonts w:ascii="GHEA Grapalat" w:hAnsi="GHEA Grapalat" w:cs="Sylfaen"/>
                <w:color w:val="000000" w:themeColor="text1"/>
                <w:sz w:val="20"/>
                <w:szCs w:val="20"/>
              </w:rPr>
              <w:t>,</w:t>
            </w:r>
            <w:r w:rsidRPr="0051377A">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54A47EC"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B6060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6B11CD1F"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F72044" w14:textId="77777777" w:rsidR="0044364E" w:rsidRPr="0051377A" w:rsidRDefault="0044364E" w:rsidP="00DF47DB">
            <w:pPr>
              <w:ind w:left="252" w:hanging="252"/>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վճարողի կողմից</w:t>
            </w:r>
          </w:p>
        </w:tc>
      </w:tr>
      <w:tr w:rsidR="0051377A" w:rsidRPr="0051377A" w14:paraId="73A95C79" w14:textId="77777777" w:rsidTr="00213985">
        <w:tc>
          <w:tcPr>
            <w:tcW w:w="720" w:type="dxa"/>
            <w:tcBorders>
              <w:top w:val="single" w:sz="4" w:space="0" w:color="auto"/>
              <w:left w:val="single" w:sz="4" w:space="0" w:color="auto"/>
              <w:bottom w:val="single" w:sz="4" w:space="0" w:color="auto"/>
              <w:right w:val="single" w:sz="4" w:space="0" w:color="auto"/>
            </w:tcBorders>
          </w:tcPr>
          <w:p w14:paraId="31BF208E"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C50BAAF"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0168FE9"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9BAA4C"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E0F87C"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վճարողի կողմից</w:t>
            </w:r>
          </w:p>
        </w:tc>
      </w:tr>
      <w:tr w:rsidR="0051377A" w:rsidRPr="0051377A" w14:paraId="7F4FF88C" w14:textId="77777777" w:rsidTr="00213985">
        <w:tc>
          <w:tcPr>
            <w:tcW w:w="720" w:type="dxa"/>
            <w:tcBorders>
              <w:top w:val="single" w:sz="4" w:space="0" w:color="auto"/>
              <w:left w:val="single" w:sz="4" w:space="0" w:color="auto"/>
              <w:bottom w:val="single" w:sz="4" w:space="0" w:color="auto"/>
              <w:right w:val="single" w:sz="4" w:space="0" w:color="auto"/>
            </w:tcBorders>
          </w:tcPr>
          <w:p w14:paraId="434D8D5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133EDFE"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03DE345"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44982C"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2F8E9C1D"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D07CCFF"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վճարողի կողմից</w:t>
            </w:r>
          </w:p>
        </w:tc>
      </w:tr>
      <w:tr w:rsidR="0051377A" w:rsidRPr="0051377A" w14:paraId="6734A09B" w14:textId="77777777" w:rsidTr="00213985">
        <w:tc>
          <w:tcPr>
            <w:tcW w:w="720" w:type="dxa"/>
            <w:tcBorders>
              <w:top w:val="single" w:sz="4" w:space="0" w:color="auto"/>
              <w:left w:val="single" w:sz="4" w:space="0" w:color="auto"/>
              <w:bottom w:val="single" w:sz="4" w:space="0" w:color="auto"/>
              <w:right w:val="single" w:sz="4" w:space="0" w:color="auto"/>
            </w:tcBorders>
          </w:tcPr>
          <w:p w14:paraId="39FF0F9E"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0906E483"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8792D5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CD1B7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ոչ պարտադիր</w:t>
            </w:r>
          </w:p>
          <w:p w14:paraId="56A3EBFD"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9A12C7D"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վճարողի կողմից</w:t>
            </w:r>
          </w:p>
        </w:tc>
      </w:tr>
      <w:tr w:rsidR="0051377A" w:rsidRPr="0051377A" w14:paraId="05A0510C" w14:textId="77777777" w:rsidTr="00213985">
        <w:tc>
          <w:tcPr>
            <w:tcW w:w="720" w:type="dxa"/>
            <w:tcBorders>
              <w:top w:val="single" w:sz="4" w:space="0" w:color="auto"/>
              <w:left w:val="single" w:sz="4" w:space="0" w:color="auto"/>
              <w:bottom w:val="single" w:sz="4" w:space="0" w:color="auto"/>
              <w:right w:val="single" w:sz="4" w:space="0" w:color="auto"/>
            </w:tcBorders>
          </w:tcPr>
          <w:p w14:paraId="69025B68"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A79A3B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78A4B6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7C1A98"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ոչ պարտադիր</w:t>
            </w:r>
          </w:p>
          <w:p w14:paraId="77150112"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BD71728"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վճարողի կողմից</w:t>
            </w:r>
          </w:p>
        </w:tc>
      </w:tr>
      <w:tr w:rsidR="0051377A" w:rsidRPr="0051377A" w14:paraId="2794554B" w14:textId="77777777" w:rsidTr="00213985">
        <w:tc>
          <w:tcPr>
            <w:tcW w:w="720" w:type="dxa"/>
            <w:tcBorders>
              <w:top w:val="single" w:sz="4" w:space="0" w:color="auto"/>
              <w:left w:val="single" w:sz="4" w:space="0" w:color="auto"/>
              <w:bottom w:val="single" w:sz="4" w:space="0" w:color="auto"/>
              <w:right w:val="single" w:sz="4" w:space="0" w:color="auto"/>
            </w:tcBorders>
          </w:tcPr>
          <w:p w14:paraId="7251E20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A59B209"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շահառու</w:t>
            </w:r>
            <w:r w:rsidRPr="0051377A">
              <w:rPr>
                <w:rFonts w:ascii="GHEA Grapalat" w:hAnsi="GHEA Grapalat" w:cs="Sylfaen"/>
                <w:color w:val="000000" w:themeColor="text1"/>
                <w:sz w:val="20"/>
                <w:szCs w:val="20"/>
                <w:lang w:val="hy-AM"/>
              </w:rPr>
              <w:t>ի  անվանումը</w:t>
            </w:r>
            <w:r w:rsidRPr="0051377A">
              <w:rPr>
                <w:rFonts w:ascii="GHEA Grapalat" w:hAnsi="GHEA Grapalat" w:cs="Sylfaen"/>
                <w:color w:val="000000" w:themeColor="text1"/>
                <w:sz w:val="20"/>
                <w:szCs w:val="20"/>
              </w:rPr>
              <w:t>,</w:t>
            </w:r>
            <w:r w:rsidRPr="0051377A">
              <w:rPr>
                <w:rFonts w:ascii="GHEA Grapalat" w:hAnsi="GHEA Grapalat" w:cs="Sylfaen"/>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E0FEECA"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48AE52"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23547235"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9AE1CD0"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նախապես լրացվում է շահառուի կողմից` հրավերով</w:t>
            </w:r>
          </w:p>
        </w:tc>
      </w:tr>
      <w:tr w:rsidR="0051377A" w:rsidRPr="0051377A" w14:paraId="63D86588" w14:textId="77777777" w:rsidTr="00213985">
        <w:tc>
          <w:tcPr>
            <w:tcW w:w="720" w:type="dxa"/>
            <w:tcBorders>
              <w:top w:val="single" w:sz="4" w:space="0" w:color="auto"/>
              <w:left w:val="single" w:sz="4" w:space="0" w:color="auto"/>
              <w:bottom w:val="single" w:sz="4" w:space="0" w:color="auto"/>
              <w:right w:val="single" w:sz="4" w:space="0" w:color="auto"/>
            </w:tcBorders>
          </w:tcPr>
          <w:p w14:paraId="0098F04C"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647431E"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շահառուի Հ</w:t>
            </w:r>
            <w:r w:rsidRPr="0051377A">
              <w:rPr>
                <w:rFonts w:ascii="GHEA Grapalat" w:hAnsi="GHEA Grapalat"/>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6E68F84"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1CBA71"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ոչ պարտադիր</w:t>
            </w:r>
          </w:p>
          <w:p w14:paraId="17294277"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s="Sylfaen"/>
                <w:color w:val="000000" w:themeColor="text1"/>
                <w:sz w:val="20"/>
                <w:szCs w:val="20"/>
              </w:rPr>
              <w:t xml:space="preserve"> (</w:t>
            </w:r>
            <w:r w:rsidRPr="0051377A">
              <w:rPr>
                <w:rFonts w:ascii="GHEA Grapalat" w:hAnsi="GHEA Grapalat" w:cs="Sylfaen"/>
                <w:color w:val="000000" w:themeColor="text1"/>
                <w:sz w:val="20"/>
                <w:szCs w:val="20"/>
                <w:lang w:val="hy-AM"/>
              </w:rPr>
              <w:t>գնումների հետ կապված գործընթացում չի լրացվում</w:t>
            </w:r>
            <w:r w:rsidRPr="0051377A">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4E798AA"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s="Sylfaen"/>
                <w:color w:val="000000" w:themeColor="text1"/>
                <w:sz w:val="20"/>
                <w:szCs w:val="20"/>
                <w:lang w:val="ru-RU"/>
              </w:rPr>
              <w:t>(</w:t>
            </w:r>
            <w:r w:rsidRPr="0051377A">
              <w:rPr>
                <w:rFonts w:ascii="GHEA Grapalat" w:hAnsi="GHEA Grapalat" w:cs="Sylfaen"/>
                <w:color w:val="000000" w:themeColor="text1"/>
                <w:sz w:val="20"/>
                <w:szCs w:val="20"/>
                <w:lang w:val="hy-AM"/>
              </w:rPr>
              <w:t>չի լրացվում</w:t>
            </w:r>
            <w:r w:rsidRPr="0051377A">
              <w:rPr>
                <w:rFonts w:ascii="GHEA Grapalat" w:hAnsi="GHEA Grapalat" w:cs="Sylfaen"/>
                <w:color w:val="000000" w:themeColor="text1"/>
                <w:sz w:val="20"/>
                <w:szCs w:val="20"/>
                <w:lang w:val="ru-RU"/>
              </w:rPr>
              <w:t>)</w:t>
            </w:r>
          </w:p>
        </w:tc>
      </w:tr>
      <w:tr w:rsidR="0051377A" w:rsidRPr="0051377A" w14:paraId="3ECD8A64" w14:textId="77777777" w:rsidTr="00213985">
        <w:tc>
          <w:tcPr>
            <w:tcW w:w="720" w:type="dxa"/>
            <w:tcBorders>
              <w:top w:val="single" w:sz="4" w:space="0" w:color="auto"/>
              <w:left w:val="single" w:sz="4" w:space="0" w:color="auto"/>
              <w:bottom w:val="single" w:sz="4" w:space="0" w:color="auto"/>
              <w:right w:val="single" w:sz="4" w:space="0" w:color="auto"/>
            </w:tcBorders>
          </w:tcPr>
          <w:p w14:paraId="7FBBFFF3"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A56FC8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62356A9"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C05608"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ոչ պարտադիր</w:t>
            </w:r>
          </w:p>
          <w:p w14:paraId="51B13311"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600FBEE"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նախապես լրացվում է շահառուի կողմից` հրավերով</w:t>
            </w:r>
          </w:p>
        </w:tc>
      </w:tr>
      <w:tr w:rsidR="0051377A" w:rsidRPr="0051377A" w14:paraId="73A396A2" w14:textId="77777777" w:rsidTr="00213985">
        <w:tc>
          <w:tcPr>
            <w:tcW w:w="720" w:type="dxa"/>
            <w:tcBorders>
              <w:top w:val="single" w:sz="4" w:space="0" w:color="auto"/>
              <w:left w:val="single" w:sz="4" w:space="0" w:color="auto"/>
              <w:bottom w:val="single" w:sz="4" w:space="0" w:color="auto"/>
              <w:right w:val="single" w:sz="4" w:space="0" w:color="auto"/>
            </w:tcBorders>
          </w:tcPr>
          <w:p w14:paraId="6E42E941"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7FB5508"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FF9D579"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7F33F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0F93645"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նախապես լրացվում է շահառուի կողմից` հրավերով</w:t>
            </w:r>
          </w:p>
        </w:tc>
      </w:tr>
      <w:tr w:rsidR="0051377A" w:rsidRPr="0051377A" w14:paraId="2227F7B0" w14:textId="77777777" w:rsidTr="00213985">
        <w:tc>
          <w:tcPr>
            <w:tcW w:w="720" w:type="dxa"/>
            <w:tcBorders>
              <w:top w:val="single" w:sz="4" w:space="0" w:color="auto"/>
              <w:left w:val="single" w:sz="4" w:space="0" w:color="auto"/>
              <w:bottom w:val="single" w:sz="4" w:space="0" w:color="auto"/>
              <w:right w:val="single" w:sz="4" w:space="0" w:color="auto"/>
            </w:tcBorders>
          </w:tcPr>
          <w:p w14:paraId="65D6AD13"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7BAB0C1"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01BC9CF"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19E10A"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5CDB2A7A"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շահառուի այն բանկային (</w:t>
            </w:r>
            <w:r w:rsidRPr="0051377A">
              <w:rPr>
                <w:rFonts w:ascii="GHEA Grapalat" w:hAnsi="GHEA Grapalat"/>
                <w:color w:val="000000" w:themeColor="text1"/>
                <w:sz w:val="20"/>
                <w:szCs w:val="20"/>
                <w:lang w:val="hy-AM"/>
              </w:rPr>
              <w:t>գանձապետական</w:t>
            </w:r>
            <w:r w:rsidRPr="0051377A">
              <w:rPr>
                <w:rFonts w:ascii="GHEA Grapalat" w:hAnsi="GHEA Grapalat"/>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EF96F19"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նախապես լրացվում է շահառուի կողմից` հրավերով</w:t>
            </w:r>
          </w:p>
        </w:tc>
      </w:tr>
      <w:tr w:rsidR="0051377A" w:rsidRPr="0051377A" w14:paraId="50E3176E" w14:textId="77777777" w:rsidTr="00213985">
        <w:tc>
          <w:tcPr>
            <w:tcW w:w="720" w:type="dxa"/>
            <w:tcBorders>
              <w:top w:val="single" w:sz="4" w:space="0" w:color="auto"/>
              <w:left w:val="single" w:sz="4" w:space="0" w:color="auto"/>
              <w:bottom w:val="single" w:sz="4" w:space="0" w:color="auto"/>
              <w:right w:val="single" w:sz="4" w:space="0" w:color="auto"/>
            </w:tcBorders>
          </w:tcPr>
          <w:p w14:paraId="7255DA19"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29CF601"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A966732"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01B30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573E8A95"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574AF3"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rPr>
              <w:t>լրացվում է վճարողի կողմից</w:t>
            </w:r>
            <w:r w:rsidRPr="0051377A">
              <w:rPr>
                <w:rFonts w:ascii="GHEA Grapalat" w:hAnsi="GHEA Grapalat"/>
                <w:color w:val="000000" w:themeColor="text1"/>
                <w:sz w:val="20"/>
                <w:szCs w:val="20"/>
                <w:lang w:val="hy-AM"/>
              </w:rPr>
              <w:t xml:space="preserve"> </w:t>
            </w:r>
          </w:p>
        </w:tc>
      </w:tr>
      <w:tr w:rsidR="0051377A" w:rsidRPr="0051377A" w14:paraId="7A552AEF" w14:textId="77777777" w:rsidTr="00213985">
        <w:tc>
          <w:tcPr>
            <w:tcW w:w="720" w:type="dxa"/>
            <w:tcBorders>
              <w:top w:val="single" w:sz="4" w:space="0" w:color="auto"/>
              <w:left w:val="single" w:sz="4" w:space="0" w:color="auto"/>
              <w:bottom w:val="single" w:sz="4" w:space="0" w:color="auto"/>
              <w:right w:val="single" w:sz="4" w:space="0" w:color="auto"/>
            </w:tcBorders>
          </w:tcPr>
          <w:p w14:paraId="3306B7EB"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CA8DDC"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s="Sylfaen"/>
                <w:color w:val="000000" w:themeColor="text1"/>
                <w:sz w:val="20"/>
                <w:szCs w:val="20"/>
                <w:lang w:val="hy-AM"/>
              </w:rPr>
              <w:t>Ակցեպտավորված գումարը՝  (թվերով</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և</w:t>
            </w:r>
            <w:r w:rsidRPr="0051377A">
              <w:rPr>
                <w:rFonts w:ascii="GHEA Grapalat" w:hAnsi="GHEA Grapalat" w:cs="Arial"/>
                <w:color w:val="000000" w:themeColor="text1"/>
                <w:sz w:val="20"/>
                <w:szCs w:val="20"/>
                <w:lang w:val="hy-AM"/>
              </w:rPr>
              <w:t xml:space="preserve"> </w:t>
            </w:r>
            <w:r w:rsidRPr="0051377A">
              <w:rPr>
                <w:rFonts w:ascii="GHEA Grapalat" w:hAnsi="GHEA Grapalat" w:cs="Sylfaen"/>
                <w:color w:val="000000" w:themeColor="text1"/>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CB10272"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B79ADF"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ոչ պարտադիր</w:t>
            </w:r>
          </w:p>
          <w:p w14:paraId="27BD0D1E"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s="Sylfaen"/>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AAD02E7"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s="Sylfaen"/>
                <w:color w:val="000000" w:themeColor="text1"/>
                <w:sz w:val="20"/>
                <w:szCs w:val="20"/>
                <w:lang w:val="hy-AM"/>
              </w:rPr>
              <w:t>(չի լրացվում եւ չի կիրառվում)</w:t>
            </w:r>
          </w:p>
        </w:tc>
      </w:tr>
      <w:tr w:rsidR="0051377A" w:rsidRPr="0051377A" w14:paraId="6B29E149" w14:textId="77777777" w:rsidTr="00213985">
        <w:tc>
          <w:tcPr>
            <w:tcW w:w="720" w:type="dxa"/>
            <w:tcBorders>
              <w:top w:val="single" w:sz="4" w:space="0" w:color="auto"/>
              <w:left w:val="single" w:sz="4" w:space="0" w:color="auto"/>
              <w:bottom w:val="single" w:sz="4" w:space="0" w:color="auto"/>
              <w:right w:val="single" w:sz="4" w:space="0" w:color="auto"/>
            </w:tcBorders>
          </w:tcPr>
          <w:p w14:paraId="305D1CEB"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F2B3437"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7F21CF"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40D78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99C511"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վճարողի կողմից</w:t>
            </w:r>
          </w:p>
        </w:tc>
      </w:tr>
      <w:tr w:rsidR="0051377A" w:rsidRPr="0051377A" w14:paraId="5331BAD8" w14:textId="77777777" w:rsidTr="00213985">
        <w:tc>
          <w:tcPr>
            <w:tcW w:w="720" w:type="dxa"/>
            <w:tcBorders>
              <w:top w:val="single" w:sz="4" w:space="0" w:color="auto"/>
              <w:left w:val="single" w:sz="4" w:space="0" w:color="auto"/>
              <w:bottom w:val="single" w:sz="4" w:space="0" w:color="auto"/>
              <w:right w:val="single" w:sz="4" w:space="0" w:color="auto"/>
            </w:tcBorders>
          </w:tcPr>
          <w:p w14:paraId="40B48BA1"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95D7EB8"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2D353E0"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459BF4"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rPr>
              <w:t xml:space="preserve">Պարտադիր </w:t>
            </w:r>
            <w:r w:rsidRPr="0051377A">
              <w:rPr>
                <w:rFonts w:ascii="GHEA Grapalat" w:hAnsi="GHEA Grapalat"/>
                <w:color w:val="000000" w:themeColor="text1"/>
                <w:sz w:val="20"/>
                <w:szCs w:val="20"/>
                <w:lang w:val="hy-AM"/>
              </w:rPr>
              <w:t xml:space="preserve">լրացվում է </w:t>
            </w:r>
            <w:r w:rsidRPr="0051377A">
              <w:rPr>
                <w:rFonts w:ascii="GHEA Grapalat" w:hAnsi="GHEA Grapalat"/>
                <w:color w:val="000000" w:themeColor="text1"/>
                <w:sz w:val="20"/>
                <w:szCs w:val="20"/>
              </w:rPr>
              <w:t>«</w:t>
            </w:r>
            <w:r w:rsidRPr="0051377A">
              <w:rPr>
                <w:rFonts w:ascii="GHEA Grapalat" w:hAnsi="GHEA Grapalat"/>
                <w:color w:val="000000" w:themeColor="text1"/>
                <w:sz w:val="20"/>
                <w:szCs w:val="20"/>
                <w:lang w:val="hy-AM"/>
              </w:rPr>
              <w:t>պայմանագրի կատարման ապահովման համար</w:t>
            </w:r>
            <w:r w:rsidRPr="0051377A">
              <w:rPr>
                <w:rFonts w:ascii="GHEA Grapalat" w:hAnsi="GHEA Grapalat"/>
                <w:color w:val="000000" w:themeColor="text1"/>
                <w:sz w:val="20"/>
                <w:szCs w:val="20"/>
              </w:rPr>
              <w:t>»</w:t>
            </w:r>
            <w:r w:rsidRPr="0051377A">
              <w:rPr>
                <w:rFonts w:ascii="GHEA Grapalat" w:hAnsi="GHEA Grapalat"/>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97CC8D7"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նախապես լրացվում է շահառուի կողմից` հրավերով</w:t>
            </w:r>
          </w:p>
        </w:tc>
      </w:tr>
      <w:tr w:rsidR="0051377A" w:rsidRPr="0051377A" w14:paraId="45223756" w14:textId="77777777" w:rsidTr="00213985">
        <w:tc>
          <w:tcPr>
            <w:tcW w:w="720" w:type="dxa"/>
            <w:tcBorders>
              <w:top w:val="single" w:sz="4" w:space="0" w:color="auto"/>
              <w:left w:val="single" w:sz="4" w:space="0" w:color="auto"/>
              <w:bottom w:val="single" w:sz="4" w:space="0" w:color="auto"/>
              <w:right w:val="single" w:sz="4" w:space="0" w:color="auto"/>
            </w:tcBorders>
          </w:tcPr>
          <w:p w14:paraId="35D9C909"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F022C91"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s="Sylfaen"/>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174AFC3"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8793B2"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2039F4EC"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51377A">
              <w:rPr>
                <w:rFonts w:ascii="GHEA Grapalat" w:hAnsi="GHEA Grapalat"/>
                <w:color w:val="000000" w:themeColor="text1"/>
                <w:sz w:val="20"/>
                <w:szCs w:val="20"/>
              </w:rPr>
              <w:lastRenderedPageBreak/>
              <w:t>վճարողին սպասարկող բանկին լրացվում է պահանջագրի ներկայացման համար հիմք հանդիսացող պայմանագրի համարը</w:t>
            </w:r>
            <w:r w:rsidRPr="0051377A">
              <w:rPr>
                <w:rFonts w:ascii="GHEA Grapalat" w:hAnsi="GHEA Grapalat"/>
                <w:color w:val="000000" w:themeColor="text1"/>
                <w:sz w:val="20"/>
                <w:szCs w:val="20"/>
                <w:lang w:val="hy-AM"/>
              </w:rPr>
              <w:t>,</w:t>
            </w:r>
            <w:r w:rsidRPr="0051377A">
              <w:rPr>
                <w:rFonts w:ascii="GHEA Grapalat" w:hAnsi="GHEA Grapalat" w:cs="Arial"/>
                <w:color w:val="000000" w:themeColor="text1"/>
                <w:sz w:val="20"/>
                <w:szCs w:val="20"/>
                <w:lang w:val="hy-AM"/>
              </w:rPr>
              <w:t xml:space="preserve"> </w:t>
            </w:r>
            <w:r w:rsidRPr="0051377A">
              <w:rPr>
                <w:rFonts w:ascii="GHEA Grapalat" w:hAnsi="GHEA Grapalat"/>
                <w:color w:val="000000" w:themeColor="text1"/>
                <w:sz w:val="20"/>
                <w:szCs w:val="20"/>
              </w:rPr>
              <w:t xml:space="preserve"> գնման ընթացակարգի ծածկագիրը</w:t>
            </w:r>
            <w:r w:rsidRPr="0051377A">
              <w:rPr>
                <w:rFonts w:ascii="GHEA Grapalat" w:hAnsi="GHEA Grapalat" w:cs="Arial"/>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A75D2BB"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rPr>
              <w:lastRenderedPageBreak/>
              <w:t xml:space="preserve">լրացվում է </w:t>
            </w:r>
            <w:r w:rsidRPr="0051377A">
              <w:rPr>
                <w:rFonts w:ascii="GHEA Grapalat" w:hAnsi="GHEA Grapalat"/>
                <w:color w:val="000000" w:themeColor="text1"/>
                <w:sz w:val="20"/>
                <w:szCs w:val="20"/>
                <w:lang w:val="hy-AM"/>
              </w:rPr>
              <w:t>շահառու</w:t>
            </w:r>
            <w:r w:rsidRPr="0051377A">
              <w:rPr>
                <w:rFonts w:ascii="GHEA Grapalat" w:hAnsi="GHEA Grapalat"/>
                <w:color w:val="000000" w:themeColor="text1"/>
                <w:sz w:val="20"/>
                <w:szCs w:val="20"/>
              </w:rPr>
              <w:t>ի կողմից</w:t>
            </w:r>
          </w:p>
        </w:tc>
      </w:tr>
      <w:tr w:rsidR="0051377A" w:rsidRPr="0051377A" w14:paraId="754A935A" w14:textId="77777777" w:rsidTr="00213985">
        <w:tc>
          <w:tcPr>
            <w:tcW w:w="720" w:type="dxa"/>
            <w:tcBorders>
              <w:top w:val="single" w:sz="4" w:space="0" w:color="auto"/>
              <w:left w:val="single" w:sz="4" w:space="0" w:color="auto"/>
              <w:bottom w:val="single" w:sz="4" w:space="0" w:color="auto"/>
              <w:right w:val="single" w:sz="4" w:space="0" w:color="auto"/>
            </w:tcBorders>
          </w:tcPr>
          <w:p w14:paraId="4CB1AB31" w14:textId="77777777" w:rsidR="0044364E" w:rsidRPr="0051377A" w:rsidDel="0010680B"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01658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s="Sylfaen"/>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A1712A"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7F5923" w14:textId="77777777" w:rsidR="0044364E" w:rsidRPr="0051377A" w:rsidRDefault="0044364E" w:rsidP="00DF47DB">
            <w:pPr>
              <w:jc w:val="center"/>
              <w:rPr>
                <w:rFonts w:ascii="GHEA Grapalat" w:hAnsi="GHEA Grapalat" w:cs="Sylfaen"/>
                <w:color w:val="000000" w:themeColor="text1"/>
                <w:sz w:val="20"/>
                <w:szCs w:val="20"/>
                <w:lang w:val="hy-AM"/>
              </w:rPr>
            </w:pPr>
            <w:r w:rsidRPr="0051377A">
              <w:rPr>
                <w:rFonts w:ascii="GHEA Grapalat" w:hAnsi="GHEA Grapalat"/>
                <w:color w:val="000000" w:themeColor="text1"/>
                <w:sz w:val="20"/>
                <w:szCs w:val="20"/>
              </w:rPr>
              <w:t>պարտադիր</w:t>
            </w:r>
            <w:r w:rsidRPr="0051377A">
              <w:rPr>
                <w:rFonts w:ascii="GHEA Grapalat" w:hAnsi="GHEA Grapalat" w:cs="Sylfaen"/>
                <w:color w:val="000000" w:themeColor="text1"/>
                <w:sz w:val="20"/>
                <w:szCs w:val="20"/>
                <w:lang w:val="hy-AM"/>
              </w:rPr>
              <w:t xml:space="preserve"> </w:t>
            </w:r>
          </w:p>
          <w:p w14:paraId="4F8B5760" w14:textId="77777777" w:rsidR="0044364E" w:rsidRPr="0051377A" w:rsidRDefault="0044364E" w:rsidP="00DF47DB">
            <w:pPr>
              <w:jc w:val="center"/>
              <w:rPr>
                <w:rFonts w:ascii="GHEA Grapalat" w:hAnsi="GHEA Grapalat" w:cs="Sylfaen"/>
                <w:color w:val="000000" w:themeColor="text1"/>
                <w:sz w:val="20"/>
                <w:szCs w:val="20"/>
                <w:lang w:val="hy-AM"/>
              </w:rPr>
            </w:pPr>
            <w:r w:rsidRPr="0051377A">
              <w:rPr>
                <w:rFonts w:ascii="GHEA Grapalat" w:hAnsi="GHEA Grapalat" w:cs="Sylfaen"/>
                <w:color w:val="000000" w:themeColor="text1"/>
                <w:sz w:val="20"/>
                <w:szCs w:val="20"/>
                <w:lang w:val="hy-AM"/>
              </w:rPr>
              <w:t xml:space="preserve">լրացվում է &lt;ակցեպտավորված վճարում&gt; բառերը, </w:t>
            </w:r>
          </w:p>
          <w:p w14:paraId="2FA3D88A"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s="Sylfaen"/>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BB6F7BB"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նախապես լրացվում է շահառուի կողմից </w:t>
            </w:r>
          </w:p>
        </w:tc>
      </w:tr>
      <w:tr w:rsidR="0051377A" w:rsidRPr="0051377A" w14:paraId="7FD75D51" w14:textId="77777777" w:rsidTr="00213985">
        <w:tc>
          <w:tcPr>
            <w:tcW w:w="720" w:type="dxa"/>
            <w:tcBorders>
              <w:top w:val="single" w:sz="4" w:space="0" w:color="auto"/>
              <w:left w:val="single" w:sz="4" w:space="0" w:color="auto"/>
              <w:bottom w:val="single" w:sz="4" w:space="0" w:color="auto"/>
              <w:right w:val="single" w:sz="4" w:space="0" w:color="auto"/>
            </w:tcBorders>
          </w:tcPr>
          <w:p w14:paraId="4903DC68"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42B4D3C"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C3ECD43"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5574B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ոչ պարտադիր</w:t>
            </w:r>
          </w:p>
          <w:p w14:paraId="396B16DA"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պահանջագրին կից ներկայացված փաստաթղթերի էջերի քանակը, որոնք պետք է տրամադրվեն վճարողին</w:t>
            </w: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rPr>
              <w:t>(</w:t>
            </w:r>
            <w:r w:rsidRPr="0051377A">
              <w:rPr>
                <w:rFonts w:ascii="GHEA Grapalat" w:hAnsi="GHEA Grapalat"/>
                <w:color w:val="000000" w:themeColor="text1"/>
                <w:sz w:val="20"/>
                <w:szCs w:val="20"/>
                <w:lang w:val="hy-AM"/>
              </w:rPr>
              <w:t>վճարողի բանկին</w:t>
            </w:r>
            <w:r w:rsidRPr="0051377A">
              <w:rPr>
                <w:rFonts w:ascii="GHEA Grapalat" w:hAnsi="GHEA Grapalat"/>
                <w:color w:val="000000" w:themeColor="text1"/>
                <w:sz w:val="20"/>
                <w:szCs w:val="20"/>
              </w:rPr>
              <w:t>)</w:t>
            </w:r>
          </w:p>
          <w:p w14:paraId="5C586D87"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Եթ ե լրացվել է &lt;</w:t>
            </w:r>
            <w:r w:rsidRPr="0051377A">
              <w:rPr>
                <w:rFonts w:ascii="GHEA Grapalat" w:hAnsi="GHEA Grapalat" w:cs="Sylfaen"/>
                <w:color w:val="000000" w:themeColor="text1"/>
                <w:sz w:val="20"/>
                <w:szCs w:val="20"/>
                <w:lang w:val="hy-AM"/>
              </w:rPr>
              <w:t>Վճարման կատարման հիմքեր&gt; դաշտը ապա այս տվյալը պարտադիր լրացվում է</w:t>
            </w:r>
            <w:r w:rsidRPr="0051377A">
              <w:rPr>
                <w:rFonts w:ascii="GHEA Grapalat" w:hAnsi="GHEA Grapalat" w:cs="Sylfaen"/>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76EC70F"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շահառուի</w:t>
            </w: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rPr>
              <w:t>կողմից</w:t>
            </w:r>
          </w:p>
        </w:tc>
      </w:tr>
      <w:tr w:rsidR="0051377A" w:rsidRPr="0051377A" w14:paraId="0CD33B6B" w14:textId="77777777" w:rsidTr="00213985">
        <w:tc>
          <w:tcPr>
            <w:tcW w:w="720" w:type="dxa"/>
            <w:tcBorders>
              <w:top w:val="single" w:sz="4" w:space="0" w:color="auto"/>
              <w:left w:val="single" w:sz="4" w:space="0" w:color="auto"/>
              <w:bottom w:val="single" w:sz="4" w:space="0" w:color="auto"/>
              <w:right w:val="single" w:sz="4" w:space="0" w:color="auto"/>
            </w:tcBorders>
          </w:tcPr>
          <w:p w14:paraId="0423E89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2</w:t>
            </w:r>
            <w:r w:rsidRPr="0051377A">
              <w:rPr>
                <w:rFonts w:ascii="GHEA Grapalat" w:hAnsi="GHEA Grapalat"/>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09E7537"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A03BE10"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9F21AF"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0FDC276B"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rPr>
              <w:t>այս դաշտը լրացվում</w:t>
            </w:r>
            <w:r w:rsidRPr="0051377A">
              <w:rPr>
                <w:rFonts w:ascii="GHEA Grapalat" w:hAnsi="GHEA Grapalat"/>
                <w:color w:val="000000" w:themeColor="text1"/>
                <w:sz w:val="20"/>
                <w:szCs w:val="20"/>
                <w:lang w:val="hy-AM"/>
              </w:rPr>
              <w:t xml:space="preserve"> է վճարողի կողմից պահանջագրի ներկայացման դեպքում: Ընդ որում</w:t>
            </w:r>
            <w:r w:rsidRPr="0051377A">
              <w:rPr>
                <w:rFonts w:ascii="GHEA Grapalat" w:hAnsi="GHEA Grapalat"/>
                <w:color w:val="000000" w:themeColor="text1"/>
                <w:sz w:val="20"/>
                <w:szCs w:val="20"/>
              </w:rPr>
              <w:t xml:space="preserve"> եթե </w:t>
            </w:r>
            <w:r w:rsidRPr="0051377A">
              <w:rPr>
                <w:rFonts w:ascii="GHEA Grapalat" w:hAnsi="GHEA Grapalat" w:cs="Sylfaen"/>
                <w:color w:val="000000" w:themeColor="text1"/>
                <w:sz w:val="20"/>
                <w:szCs w:val="20"/>
                <w:lang w:val="hy-AM"/>
              </w:rPr>
              <w:t xml:space="preserve">Վճարման պայմաններ դաշտում </w:t>
            </w:r>
            <w:r w:rsidRPr="0051377A">
              <w:rPr>
                <w:rFonts w:ascii="GHEA Grapalat" w:hAnsi="GHEA Grapalat"/>
                <w:color w:val="000000" w:themeColor="text1"/>
                <w:sz w:val="20"/>
                <w:szCs w:val="20"/>
                <w:lang w:val="hy-AM"/>
              </w:rPr>
              <w:t>նշված է &lt;ակցեպտավորված վճարում&gt; ապա</w:t>
            </w:r>
            <w:r w:rsidRPr="0051377A">
              <w:rPr>
                <w:rFonts w:ascii="GHEA Grapalat" w:hAnsi="GHEA Grapalat" w:cs="Sylfaen"/>
                <w:color w:val="000000" w:themeColor="text1"/>
                <w:sz w:val="20"/>
                <w:szCs w:val="20"/>
                <w:lang w:val="hy-AM"/>
              </w:rPr>
              <w:t xml:space="preserve"> </w:t>
            </w:r>
            <w:r w:rsidRPr="0051377A">
              <w:rPr>
                <w:rFonts w:ascii="GHEA Grapalat" w:hAnsi="GHEA Grapalat"/>
                <w:color w:val="000000" w:themeColor="text1"/>
                <w:sz w:val="20"/>
                <w:szCs w:val="20"/>
              </w:rPr>
              <w:t>վճարող</w:t>
            </w:r>
            <w:r w:rsidRPr="0051377A">
              <w:rPr>
                <w:rFonts w:ascii="GHEA Grapalat" w:hAnsi="GHEA Grapalat"/>
                <w:color w:val="000000" w:themeColor="text1"/>
                <w:sz w:val="20"/>
                <w:szCs w:val="20"/>
                <w:lang w:val="hy-AM"/>
              </w:rPr>
              <w:t xml:space="preserve">ը ստորագրելով՝ </w:t>
            </w:r>
            <w:r w:rsidRPr="0051377A">
              <w:rPr>
                <w:rFonts w:ascii="GHEA Grapalat" w:hAnsi="GHEA Grapalat" w:cs="Sylfaen"/>
                <w:color w:val="000000" w:themeColor="text1"/>
                <w:sz w:val="20"/>
                <w:szCs w:val="20"/>
                <w:lang w:val="hy-AM"/>
              </w:rPr>
              <w:t xml:space="preserve">նախապես </w:t>
            </w:r>
            <w:r w:rsidRPr="0051377A">
              <w:rPr>
                <w:rFonts w:ascii="GHEA Grapalat" w:hAnsi="GHEA Grapalat"/>
                <w:color w:val="000000" w:themeColor="text1"/>
                <w:sz w:val="20"/>
                <w:szCs w:val="20"/>
                <w:lang w:val="hy-AM"/>
              </w:rPr>
              <w:t xml:space="preserve">համաձայնվում  </w:t>
            </w:r>
            <w:r w:rsidRPr="0051377A">
              <w:rPr>
                <w:rFonts w:ascii="GHEA Grapalat" w:hAnsi="GHEA Grapalat" w:cs="Sylfaen"/>
                <w:color w:val="000000" w:themeColor="text1"/>
                <w:sz w:val="20"/>
                <w:szCs w:val="20"/>
                <w:lang w:val="hy-AM"/>
              </w:rPr>
              <w:t xml:space="preserve">  </w:t>
            </w:r>
            <w:r w:rsidRPr="0051377A">
              <w:rPr>
                <w:rFonts w:ascii="GHEA Grapalat" w:hAnsi="GHEA Grapalat"/>
                <w:color w:val="000000" w:themeColor="text1"/>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BE0FC7B" w14:textId="77777777" w:rsidR="0044364E" w:rsidRPr="0051377A" w:rsidRDefault="0044364E" w:rsidP="00DF47DB">
            <w:pPr>
              <w:jc w:val="center"/>
              <w:rPr>
                <w:rFonts w:ascii="GHEA Grapalat" w:hAnsi="GHEA Grapalat"/>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142AE89"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ստորագրվում է վճարողի կողմից կամ </w:t>
            </w:r>
          </w:p>
          <w:p w14:paraId="062E8BEC"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դրվում է վճարողի էլեկտրոնային ստորագրությունը</w:t>
            </w:r>
          </w:p>
          <w:p w14:paraId="42BAA185" w14:textId="77777777" w:rsidR="0044364E" w:rsidRPr="0051377A" w:rsidRDefault="0044364E" w:rsidP="00DF47DB">
            <w:pPr>
              <w:jc w:val="center"/>
              <w:rPr>
                <w:rFonts w:ascii="GHEA Grapalat" w:hAnsi="GHEA Grapalat"/>
                <w:color w:val="000000" w:themeColor="text1"/>
                <w:sz w:val="20"/>
                <w:szCs w:val="20"/>
                <w:lang w:val="hy-AM"/>
              </w:rPr>
            </w:pPr>
          </w:p>
        </w:tc>
      </w:tr>
      <w:tr w:rsidR="0051377A" w:rsidRPr="0051377A" w14:paraId="44FE50DD" w14:textId="77777777" w:rsidTr="00213985">
        <w:tc>
          <w:tcPr>
            <w:tcW w:w="720" w:type="dxa"/>
            <w:tcBorders>
              <w:top w:val="single" w:sz="4" w:space="0" w:color="auto"/>
              <w:left w:val="single" w:sz="4" w:space="0" w:color="auto"/>
              <w:bottom w:val="single" w:sz="4" w:space="0" w:color="auto"/>
              <w:right w:val="single" w:sz="4" w:space="0" w:color="auto"/>
            </w:tcBorders>
            <w:vAlign w:val="center"/>
          </w:tcPr>
          <w:p w14:paraId="1E9B3205" w14:textId="77777777" w:rsidR="0044364E" w:rsidRPr="0051377A" w:rsidRDefault="0044364E" w:rsidP="00DF47DB">
            <w:pPr>
              <w:rPr>
                <w:rFonts w:ascii="GHEA Grapalat" w:hAnsi="GHEA Grapalat"/>
                <w:color w:val="000000" w:themeColor="text1"/>
                <w:sz w:val="20"/>
                <w:szCs w:val="20"/>
              </w:rPr>
            </w:pPr>
            <w:r w:rsidRPr="0051377A">
              <w:rPr>
                <w:rFonts w:ascii="GHEA Grapalat" w:hAnsi="GHEA Grapalat"/>
                <w:color w:val="000000" w:themeColor="text1"/>
                <w:sz w:val="20"/>
                <w:szCs w:val="20"/>
                <w:lang w:val="hy-AM"/>
              </w:rPr>
              <w:t>2</w:t>
            </w:r>
            <w:r w:rsidRPr="0051377A">
              <w:rPr>
                <w:rFonts w:ascii="GHEA Grapalat" w:hAnsi="GHEA Grapalat"/>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2DA9B7E"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78C1B05"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F57E63"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պարտադիր` </w:t>
            </w:r>
          </w:p>
          <w:p w14:paraId="48FE6133"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rPr>
              <w:t>կնիքի առկայության դեպքում</w:t>
            </w:r>
            <w:r w:rsidRPr="0051377A">
              <w:rPr>
                <w:rFonts w:ascii="GHEA Grapalat" w:hAnsi="GHEA Grapalat"/>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1E3B512"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 xml:space="preserve">կնքվում է վճարողի կողմից </w:t>
            </w:r>
          </w:p>
          <w:p w14:paraId="77A661AE"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թղթային եղանակով ներկայացնելիս</w:t>
            </w:r>
          </w:p>
        </w:tc>
      </w:tr>
      <w:tr w:rsidR="0051377A" w:rsidRPr="0051377A" w14:paraId="6A1049CB" w14:textId="77777777" w:rsidTr="00213985">
        <w:tc>
          <w:tcPr>
            <w:tcW w:w="720" w:type="dxa"/>
            <w:tcBorders>
              <w:top w:val="single" w:sz="4" w:space="0" w:color="auto"/>
              <w:left w:val="single" w:sz="4" w:space="0" w:color="auto"/>
              <w:bottom w:val="single" w:sz="4" w:space="0" w:color="auto"/>
              <w:right w:val="single" w:sz="4" w:space="0" w:color="auto"/>
            </w:tcBorders>
          </w:tcPr>
          <w:p w14:paraId="6B71037A"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22</w:t>
            </w:r>
            <w:r w:rsidRPr="0051377A">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99F4D50"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F65E8C8"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9FF7A8"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r w:rsidRPr="0051377A">
              <w:rPr>
                <w:rFonts w:ascii="GHEA Grapalat" w:hAnsi="GHEA Grapalat"/>
                <w:color w:val="000000" w:themeColor="text1"/>
                <w:sz w:val="20"/>
                <w:szCs w:val="20"/>
                <w:lang w:val="hy-AM"/>
              </w:rPr>
              <w:t>՝</w:t>
            </w:r>
            <w:r w:rsidRPr="0051377A">
              <w:rPr>
                <w:rFonts w:ascii="GHEA Grapalat" w:hAnsi="GHEA Grapalat"/>
                <w:color w:val="000000" w:themeColor="text1"/>
                <w:sz w:val="20"/>
                <w:szCs w:val="20"/>
              </w:rPr>
              <w:t xml:space="preserve"> </w:t>
            </w:r>
          </w:p>
          <w:p w14:paraId="4AECA7F2"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3F3C66D"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ստորագրվում է շահառուի կողմից</w:t>
            </w:r>
          </w:p>
        </w:tc>
      </w:tr>
      <w:tr w:rsidR="0051377A" w:rsidRPr="0051377A" w14:paraId="171D46FE" w14:textId="77777777" w:rsidTr="00213985">
        <w:tc>
          <w:tcPr>
            <w:tcW w:w="720" w:type="dxa"/>
            <w:tcBorders>
              <w:top w:val="single" w:sz="4" w:space="0" w:color="auto"/>
              <w:left w:val="single" w:sz="4" w:space="0" w:color="auto"/>
              <w:bottom w:val="single" w:sz="4" w:space="0" w:color="auto"/>
              <w:right w:val="single" w:sz="4" w:space="0" w:color="auto"/>
            </w:tcBorders>
            <w:vAlign w:val="center"/>
          </w:tcPr>
          <w:p w14:paraId="0DEBD6E0" w14:textId="77777777" w:rsidR="0044364E" w:rsidRPr="0051377A" w:rsidRDefault="0044364E" w:rsidP="00DF47DB">
            <w:pPr>
              <w:rPr>
                <w:rFonts w:ascii="GHEA Grapalat" w:hAnsi="GHEA Grapalat"/>
                <w:color w:val="000000" w:themeColor="text1"/>
                <w:sz w:val="20"/>
                <w:szCs w:val="20"/>
              </w:rPr>
            </w:pPr>
            <w:r w:rsidRPr="0051377A">
              <w:rPr>
                <w:rFonts w:ascii="GHEA Grapalat" w:hAnsi="GHEA Grapalat"/>
                <w:color w:val="000000" w:themeColor="text1"/>
                <w:sz w:val="20"/>
                <w:szCs w:val="20"/>
                <w:lang w:val="hy-AM"/>
              </w:rPr>
              <w:t>22</w:t>
            </w:r>
            <w:r w:rsidRPr="0051377A">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9F18F5"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8D30B8"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2C1C8"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պարտադիր` </w:t>
            </w:r>
          </w:p>
          <w:p w14:paraId="492105AC"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2E3869B"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rPr>
              <w:t>կնքվում է շահառուի կողմից</w:t>
            </w:r>
            <w:r w:rsidRPr="0051377A">
              <w:rPr>
                <w:rFonts w:ascii="GHEA Grapalat" w:hAnsi="GHEA Grapalat"/>
                <w:color w:val="000000" w:themeColor="text1"/>
                <w:sz w:val="20"/>
                <w:szCs w:val="20"/>
                <w:lang w:val="hy-AM"/>
              </w:rPr>
              <w:t xml:space="preserve"> </w:t>
            </w:r>
          </w:p>
          <w:p w14:paraId="3DAFAA19"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թղթային եղանակով բանկ ներկայացնելիս</w:t>
            </w:r>
          </w:p>
        </w:tc>
      </w:tr>
      <w:tr w:rsidR="0051377A" w:rsidRPr="0051377A" w14:paraId="121DC939" w14:textId="77777777" w:rsidTr="00213985">
        <w:tc>
          <w:tcPr>
            <w:tcW w:w="720" w:type="dxa"/>
            <w:tcBorders>
              <w:top w:val="single" w:sz="4" w:space="0" w:color="auto"/>
              <w:left w:val="single" w:sz="4" w:space="0" w:color="auto"/>
              <w:bottom w:val="single" w:sz="4" w:space="0" w:color="auto"/>
              <w:right w:val="single" w:sz="4" w:space="0" w:color="auto"/>
            </w:tcBorders>
          </w:tcPr>
          <w:p w14:paraId="593943CE"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2</w:t>
            </w:r>
            <w:r w:rsidRPr="0051377A">
              <w:rPr>
                <w:rFonts w:ascii="GHEA Grapalat" w:hAnsi="GHEA Grapalat"/>
                <w:color w:val="000000" w:themeColor="text1"/>
                <w:sz w:val="20"/>
                <w:szCs w:val="20"/>
                <w:lang w:val="hy-AM"/>
              </w:rPr>
              <w:t>3</w:t>
            </w:r>
            <w:r w:rsidRPr="0051377A">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EB2542"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վճարողին սպասարկող ֆինանսական </w:t>
            </w:r>
            <w:r w:rsidRPr="0051377A">
              <w:rPr>
                <w:rFonts w:ascii="GHEA Grapalat" w:hAnsi="GHEA Grapalat"/>
                <w:color w:val="000000" w:themeColor="text1"/>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010C4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F40B537"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5074EC60"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վճարման պահանջագիրը վճարողին սպասարկող </w:t>
            </w:r>
            <w:r w:rsidRPr="0051377A">
              <w:rPr>
                <w:rFonts w:ascii="GHEA Grapalat" w:hAnsi="GHEA Grapalat"/>
                <w:color w:val="000000" w:themeColor="text1"/>
                <w:sz w:val="20"/>
                <w:szCs w:val="20"/>
              </w:rPr>
              <w:lastRenderedPageBreak/>
              <w:t>ֆինանսական կազմակերպության</w:t>
            </w:r>
            <w:r w:rsidRPr="0051377A">
              <w:rPr>
                <w:rFonts w:ascii="GHEA Grapalat" w:hAnsi="GHEA Grapalat"/>
                <w:color w:val="000000" w:themeColor="text1"/>
                <w:sz w:val="20"/>
                <w:szCs w:val="20"/>
                <w:lang w:val="hy-AM"/>
              </w:rPr>
              <w:t>ը</w:t>
            </w:r>
            <w:r w:rsidRPr="0051377A">
              <w:rPr>
                <w:rFonts w:ascii="GHEA Grapalat" w:hAnsi="GHEA Grapalat"/>
                <w:color w:val="000000" w:themeColor="text1"/>
                <w:sz w:val="20"/>
                <w:szCs w:val="20"/>
              </w:rPr>
              <w:t xml:space="preserve"> թղթային եղանակով </w:t>
            </w: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rPr>
              <w:t>ներկայաց</w:t>
            </w:r>
            <w:r w:rsidRPr="0051377A">
              <w:rPr>
                <w:rFonts w:ascii="GHEA Grapalat" w:hAnsi="GHEA Grapalat"/>
                <w:color w:val="000000" w:themeColor="text1"/>
                <w:sz w:val="20"/>
                <w:szCs w:val="20"/>
                <w:lang w:val="hy-AM"/>
              </w:rPr>
              <w:t>ված լի</w:t>
            </w:r>
            <w:r w:rsidRPr="0051377A">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09D0035" w14:textId="77777777" w:rsidR="0044364E" w:rsidRPr="0051377A" w:rsidRDefault="0044364E" w:rsidP="00DF47DB">
            <w:pPr>
              <w:jc w:val="center"/>
              <w:rPr>
                <w:rFonts w:ascii="GHEA Grapalat" w:hAnsi="GHEA Grapalat"/>
                <w:color w:val="000000" w:themeColor="text1"/>
                <w:sz w:val="20"/>
                <w:szCs w:val="20"/>
              </w:rPr>
            </w:pPr>
          </w:p>
        </w:tc>
      </w:tr>
      <w:tr w:rsidR="0051377A" w:rsidRPr="0051377A" w14:paraId="17893B2C" w14:textId="77777777" w:rsidTr="00213985">
        <w:tc>
          <w:tcPr>
            <w:tcW w:w="720" w:type="dxa"/>
            <w:tcBorders>
              <w:top w:val="single" w:sz="4" w:space="0" w:color="auto"/>
              <w:left w:val="single" w:sz="4" w:space="0" w:color="auto"/>
              <w:bottom w:val="single" w:sz="4" w:space="0" w:color="auto"/>
              <w:right w:val="single" w:sz="4" w:space="0" w:color="auto"/>
            </w:tcBorders>
            <w:vAlign w:val="center"/>
          </w:tcPr>
          <w:p w14:paraId="1BBD4CA0" w14:textId="77777777" w:rsidR="0044364E" w:rsidRPr="0051377A" w:rsidRDefault="0044364E" w:rsidP="00DF47DB">
            <w:pPr>
              <w:rPr>
                <w:rFonts w:ascii="GHEA Grapalat" w:hAnsi="GHEA Grapalat"/>
                <w:color w:val="000000" w:themeColor="text1"/>
                <w:sz w:val="20"/>
                <w:szCs w:val="20"/>
              </w:rPr>
            </w:pPr>
            <w:r w:rsidRPr="0051377A">
              <w:rPr>
                <w:rFonts w:ascii="GHEA Grapalat" w:hAnsi="GHEA Grapalat"/>
                <w:color w:val="000000" w:themeColor="text1"/>
                <w:sz w:val="20"/>
                <w:szCs w:val="20"/>
              </w:rPr>
              <w:t>2</w:t>
            </w:r>
            <w:r w:rsidRPr="0051377A">
              <w:rPr>
                <w:rFonts w:ascii="GHEA Grapalat" w:hAnsi="GHEA Grapalat"/>
                <w:color w:val="000000" w:themeColor="text1"/>
                <w:sz w:val="20"/>
                <w:szCs w:val="20"/>
                <w:lang w:val="hy-AM"/>
              </w:rPr>
              <w:t>3</w:t>
            </w:r>
            <w:r w:rsidRPr="0051377A">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8316373"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վճարողին սպասարկող ֆինանսական կազմակերպության (մասնաճյուղի) </w:t>
            </w:r>
            <w:r w:rsidRPr="0051377A">
              <w:rPr>
                <w:rFonts w:ascii="GHEA Grapalat" w:hAnsi="GHEA Grapalat"/>
                <w:color w:val="000000" w:themeColor="text1"/>
                <w:sz w:val="20"/>
                <w:szCs w:val="20"/>
                <w:lang w:val="hy-AM"/>
              </w:rPr>
              <w:t>դրոշմա</w:t>
            </w:r>
            <w:r w:rsidRPr="0051377A">
              <w:rPr>
                <w:rFonts w:ascii="GHEA Grapalat" w:hAnsi="GHEA Grapalat"/>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9C11E00"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A8BD10"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146A1191"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վճարման պահանջագիրը վճարողին սպասարկող ֆինանսական կազմակերպության</w:t>
            </w:r>
            <w:r w:rsidRPr="0051377A">
              <w:rPr>
                <w:rFonts w:ascii="GHEA Grapalat" w:hAnsi="GHEA Grapalat"/>
                <w:color w:val="000000" w:themeColor="text1"/>
                <w:sz w:val="20"/>
                <w:szCs w:val="20"/>
                <w:lang w:val="hy-AM"/>
              </w:rPr>
              <w:t>ը</w:t>
            </w:r>
            <w:r w:rsidRPr="0051377A">
              <w:rPr>
                <w:rFonts w:ascii="GHEA Grapalat" w:hAnsi="GHEA Grapalat"/>
                <w:color w:val="000000" w:themeColor="text1"/>
                <w:sz w:val="20"/>
                <w:szCs w:val="20"/>
              </w:rPr>
              <w:t xml:space="preserve"> թղթային եղանակով ներկայաց</w:t>
            </w:r>
            <w:r w:rsidRPr="0051377A">
              <w:rPr>
                <w:rFonts w:ascii="GHEA Grapalat" w:hAnsi="GHEA Grapalat"/>
                <w:color w:val="000000" w:themeColor="text1"/>
                <w:sz w:val="20"/>
                <w:szCs w:val="20"/>
                <w:lang w:val="hy-AM"/>
              </w:rPr>
              <w:t>ված լի</w:t>
            </w:r>
            <w:r w:rsidRPr="0051377A">
              <w:rPr>
                <w:rFonts w:ascii="GHEA Grapalat" w:hAnsi="GHEA Grapalat"/>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43099CE" w14:textId="77777777" w:rsidR="0044364E" w:rsidRPr="0051377A" w:rsidRDefault="0044364E" w:rsidP="00DF47DB">
            <w:pPr>
              <w:jc w:val="center"/>
              <w:rPr>
                <w:rFonts w:ascii="GHEA Grapalat" w:hAnsi="GHEA Grapalat"/>
                <w:color w:val="000000" w:themeColor="text1"/>
                <w:sz w:val="20"/>
                <w:szCs w:val="20"/>
              </w:rPr>
            </w:pPr>
          </w:p>
        </w:tc>
      </w:tr>
      <w:tr w:rsidR="0051377A" w:rsidRPr="0051377A" w14:paraId="468EF776" w14:textId="77777777" w:rsidTr="00213985">
        <w:tc>
          <w:tcPr>
            <w:tcW w:w="720" w:type="dxa"/>
            <w:tcBorders>
              <w:top w:val="single" w:sz="4" w:space="0" w:color="auto"/>
              <w:left w:val="single" w:sz="4" w:space="0" w:color="auto"/>
              <w:bottom w:val="single" w:sz="4" w:space="0" w:color="auto"/>
              <w:right w:val="single" w:sz="4" w:space="0" w:color="auto"/>
            </w:tcBorders>
          </w:tcPr>
          <w:p w14:paraId="06AFB778"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rPr>
              <w:t>2</w:t>
            </w:r>
            <w:r w:rsidRPr="0051377A">
              <w:rPr>
                <w:rFonts w:ascii="GHEA Grapalat" w:hAnsi="GHEA Grapalat"/>
                <w:color w:val="000000" w:themeColor="text1"/>
                <w:sz w:val="20"/>
                <w:szCs w:val="20"/>
                <w:lang w:val="hy-AM"/>
              </w:rPr>
              <w:t>3</w:t>
            </w:r>
            <w:r w:rsidRPr="0051377A">
              <w:rPr>
                <w:rFonts w:ascii="GHEA Grapalat" w:hAnsi="GHEA Grapalat"/>
                <w:color w:val="000000" w:themeColor="text1"/>
                <w:sz w:val="20"/>
                <w:szCs w:val="20"/>
              </w:rPr>
              <w:t>.</w:t>
            </w:r>
            <w:r w:rsidRPr="0051377A">
              <w:rPr>
                <w:rFonts w:ascii="GHEA Grapalat" w:hAnsi="GHEA Grapalat"/>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1E17B7" w14:textId="77777777" w:rsidR="0044364E" w:rsidRPr="0051377A" w:rsidRDefault="0044364E" w:rsidP="00DF47DB">
            <w:pPr>
              <w:jc w:val="center"/>
              <w:rPr>
                <w:rFonts w:ascii="GHEA Grapalat" w:hAnsi="GHEA Grapalat"/>
                <w:color w:val="000000" w:themeColor="text1"/>
                <w:sz w:val="20"/>
                <w:szCs w:val="20"/>
                <w:lang w:val="hy-AM"/>
              </w:rPr>
            </w:pPr>
            <w:r w:rsidRPr="0051377A">
              <w:rPr>
                <w:rFonts w:ascii="GHEA Grapalat" w:hAnsi="GHEA Grapalat"/>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38085E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9D87C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p w14:paraId="5A6F5C46"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D33C810" w14:textId="77777777" w:rsidR="0044364E" w:rsidRPr="0051377A" w:rsidRDefault="0044364E" w:rsidP="00DF47DB">
            <w:pPr>
              <w:jc w:val="center"/>
              <w:rPr>
                <w:rFonts w:ascii="GHEA Grapalat" w:hAnsi="GHEA Grapalat"/>
                <w:color w:val="000000" w:themeColor="text1"/>
                <w:sz w:val="20"/>
                <w:szCs w:val="20"/>
              </w:rPr>
            </w:pPr>
          </w:p>
        </w:tc>
      </w:tr>
      <w:tr w:rsidR="0051377A" w:rsidRPr="0051377A" w14:paraId="30FC6CEE" w14:textId="77777777" w:rsidTr="00213985">
        <w:tc>
          <w:tcPr>
            <w:tcW w:w="720" w:type="dxa"/>
            <w:tcBorders>
              <w:top w:val="single" w:sz="4" w:space="0" w:color="auto"/>
              <w:left w:val="single" w:sz="4" w:space="0" w:color="auto"/>
              <w:bottom w:val="single" w:sz="4" w:space="0" w:color="auto"/>
              <w:right w:val="single" w:sz="4" w:space="0" w:color="auto"/>
            </w:tcBorders>
          </w:tcPr>
          <w:p w14:paraId="75B84833"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2</w:t>
            </w:r>
            <w:r w:rsidRPr="0051377A">
              <w:rPr>
                <w:rFonts w:ascii="GHEA Grapalat" w:hAnsi="GHEA Grapalat"/>
                <w:color w:val="000000" w:themeColor="text1"/>
                <w:sz w:val="20"/>
                <w:szCs w:val="20"/>
                <w:lang w:val="hy-AM"/>
              </w:rPr>
              <w:t>4</w:t>
            </w:r>
            <w:r w:rsidRPr="0051377A">
              <w:rPr>
                <w:rFonts w:ascii="GHEA Grapalat" w:hAnsi="GHEA Grapalat"/>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B6C0A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A2894"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C3820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ոչ պարտադիր</w:t>
            </w:r>
          </w:p>
          <w:p w14:paraId="1260B664"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 xml:space="preserve">լրացվում է </w:t>
            </w:r>
            <w:r w:rsidRPr="0051377A">
              <w:rPr>
                <w:rFonts w:ascii="GHEA Grapalat" w:hAnsi="GHEA Grapalat"/>
                <w:color w:val="000000" w:themeColor="text1"/>
                <w:sz w:val="20"/>
                <w:szCs w:val="20"/>
              </w:rPr>
              <w:t>վճարման պահանջագիրը շահառուին սպասարկող ֆինանսական կազմակերպության</w:t>
            </w:r>
            <w:r w:rsidRPr="0051377A">
              <w:rPr>
                <w:rFonts w:ascii="GHEA Grapalat" w:hAnsi="GHEA Grapalat"/>
                <w:color w:val="000000" w:themeColor="text1"/>
                <w:sz w:val="20"/>
                <w:szCs w:val="20"/>
                <w:lang w:val="hy-AM"/>
              </w:rPr>
              <w:t xml:space="preserve">ը </w:t>
            </w:r>
            <w:r w:rsidRPr="0051377A">
              <w:rPr>
                <w:rFonts w:ascii="GHEA Grapalat" w:hAnsi="GHEA Grapalat"/>
                <w:color w:val="000000" w:themeColor="text1"/>
                <w:sz w:val="20"/>
                <w:szCs w:val="20"/>
              </w:rPr>
              <w:t xml:space="preserve"> ներկայաց</w:t>
            </w:r>
            <w:r w:rsidRPr="0051377A">
              <w:rPr>
                <w:rFonts w:ascii="GHEA Grapalat" w:hAnsi="GHEA Grapalat"/>
                <w:color w:val="000000" w:themeColor="text1"/>
                <w:sz w:val="20"/>
                <w:szCs w:val="20"/>
                <w:lang w:val="hy-AM"/>
              </w:rPr>
              <w:t>վ</w:t>
            </w:r>
            <w:r w:rsidRPr="0051377A">
              <w:rPr>
                <w:rFonts w:ascii="GHEA Grapalat" w:hAnsi="GHEA Grapalat"/>
                <w:color w:val="000000" w:themeColor="text1"/>
                <w:sz w:val="20"/>
                <w:szCs w:val="20"/>
              </w:rPr>
              <w:t>ելու դեպքում</w:t>
            </w:r>
            <w:r w:rsidRPr="0051377A">
              <w:rPr>
                <w:rFonts w:ascii="GHEA Grapalat" w:hAnsi="GHEA Grapalat"/>
                <w:color w:val="000000" w:themeColor="text1"/>
                <w:sz w:val="20"/>
                <w:szCs w:val="20"/>
                <w:lang w:val="hy-AM"/>
              </w:rPr>
              <w:t xml:space="preserve">, որտեղ </w:t>
            </w:r>
            <w:r w:rsidRPr="0051377A" w:rsidDel="00DF049B">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rPr>
              <w:t xml:space="preserve">աշխատակցի ստորագրությունը </w:t>
            </w:r>
            <w:r w:rsidRPr="0051377A">
              <w:rPr>
                <w:rFonts w:ascii="GHEA Grapalat" w:hAnsi="GHEA Grapalat"/>
                <w:color w:val="000000" w:themeColor="text1"/>
                <w:sz w:val="20"/>
                <w:szCs w:val="20"/>
                <w:lang w:val="hy-AM"/>
              </w:rPr>
              <w:t xml:space="preserve">դրվում է </w:t>
            </w:r>
            <w:r w:rsidRPr="0051377A">
              <w:rPr>
                <w:rFonts w:ascii="GHEA Grapalat" w:hAnsi="GHEA Grapalat"/>
                <w:color w:val="000000" w:themeColor="text1"/>
                <w:sz w:val="20"/>
                <w:szCs w:val="20"/>
              </w:rPr>
              <w:t>թղթային եղանակով ներկայաց</w:t>
            </w:r>
            <w:r w:rsidRPr="0051377A">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341DE5D" w14:textId="77777777" w:rsidR="0044364E" w:rsidRPr="0051377A" w:rsidRDefault="0044364E" w:rsidP="00DF47DB">
            <w:pPr>
              <w:jc w:val="center"/>
              <w:rPr>
                <w:rFonts w:ascii="GHEA Grapalat" w:hAnsi="GHEA Grapalat"/>
                <w:color w:val="000000" w:themeColor="text1"/>
                <w:sz w:val="20"/>
                <w:szCs w:val="20"/>
              </w:rPr>
            </w:pPr>
          </w:p>
        </w:tc>
      </w:tr>
      <w:tr w:rsidR="0051377A" w:rsidRPr="0051377A" w14:paraId="26E3644D" w14:textId="77777777" w:rsidTr="00213985">
        <w:tc>
          <w:tcPr>
            <w:tcW w:w="720" w:type="dxa"/>
            <w:tcBorders>
              <w:top w:val="single" w:sz="4" w:space="0" w:color="auto"/>
              <w:left w:val="single" w:sz="4" w:space="0" w:color="auto"/>
              <w:bottom w:val="single" w:sz="4" w:space="0" w:color="auto"/>
              <w:right w:val="single" w:sz="4" w:space="0" w:color="auto"/>
            </w:tcBorders>
          </w:tcPr>
          <w:p w14:paraId="5EEBA373"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2</w:t>
            </w:r>
            <w:r w:rsidRPr="0051377A">
              <w:rPr>
                <w:rFonts w:ascii="GHEA Grapalat" w:hAnsi="GHEA Grapalat"/>
                <w:color w:val="000000" w:themeColor="text1"/>
                <w:sz w:val="20"/>
                <w:szCs w:val="20"/>
                <w:lang w:val="hy-AM"/>
              </w:rPr>
              <w:t>4</w:t>
            </w:r>
            <w:r w:rsidRPr="0051377A">
              <w:rPr>
                <w:rFonts w:ascii="GHEA Grapalat" w:hAnsi="GHEA Grapalat"/>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EA6D70"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 xml:space="preserve">շահառռւին սպասարկող ֆինանսական կազմակերպության (մասնաճյուղի) </w:t>
            </w:r>
            <w:r w:rsidRPr="0051377A">
              <w:rPr>
                <w:rFonts w:ascii="GHEA Grapalat" w:hAnsi="GHEA Grapalat"/>
                <w:color w:val="000000" w:themeColor="text1"/>
                <w:sz w:val="20"/>
                <w:szCs w:val="20"/>
                <w:lang w:val="hy-AM"/>
              </w:rPr>
              <w:t>դրոշմա</w:t>
            </w:r>
            <w:r w:rsidRPr="0051377A">
              <w:rPr>
                <w:rFonts w:ascii="GHEA Grapalat" w:hAnsi="GHEA Grapalat"/>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C75226E"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B6870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 xml:space="preserve">ոչ </w:t>
            </w:r>
            <w:r w:rsidRPr="0051377A">
              <w:rPr>
                <w:rFonts w:ascii="GHEA Grapalat" w:hAnsi="GHEA Grapalat"/>
                <w:color w:val="000000" w:themeColor="text1"/>
                <w:sz w:val="20"/>
                <w:szCs w:val="20"/>
              </w:rPr>
              <w:t>պարտադիր</w:t>
            </w:r>
          </w:p>
          <w:p w14:paraId="6967637F"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 xml:space="preserve">լրացվում է </w:t>
            </w:r>
            <w:r w:rsidRPr="0051377A">
              <w:rPr>
                <w:rFonts w:ascii="GHEA Grapalat" w:hAnsi="GHEA Grapalat"/>
                <w:color w:val="000000" w:themeColor="text1"/>
                <w:sz w:val="20"/>
                <w:szCs w:val="20"/>
              </w:rPr>
              <w:t xml:space="preserve">վճարման պահանջագիրը </w:t>
            </w:r>
            <w:r w:rsidRPr="0051377A">
              <w:rPr>
                <w:rFonts w:ascii="GHEA Grapalat" w:hAnsi="GHEA Grapalat"/>
                <w:color w:val="000000" w:themeColor="text1"/>
                <w:sz w:val="20"/>
                <w:szCs w:val="20"/>
                <w:lang w:val="hy-AM"/>
              </w:rPr>
              <w:t xml:space="preserve">վերջինիս </w:t>
            </w:r>
            <w:r w:rsidRPr="0051377A">
              <w:rPr>
                <w:rFonts w:ascii="GHEA Grapalat" w:hAnsi="GHEA Grapalat"/>
                <w:color w:val="000000" w:themeColor="text1"/>
                <w:sz w:val="20"/>
                <w:szCs w:val="20"/>
              </w:rPr>
              <w:t>ներկայաց</w:t>
            </w:r>
            <w:r w:rsidRPr="0051377A">
              <w:rPr>
                <w:rFonts w:ascii="GHEA Grapalat" w:hAnsi="GHEA Grapalat"/>
                <w:color w:val="000000" w:themeColor="text1"/>
                <w:sz w:val="20"/>
                <w:szCs w:val="20"/>
                <w:lang w:val="hy-AM"/>
              </w:rPr>
              <w:t>վ</w:t>
            </w:r>
            <w:r w:rsidRPr="0051377A">
              <w:rPr>
                <w:rFonts w:ascii="GHEA Grapalat" w:hAnsi="GHEA Grapalat"/>
                <w:color w:val="000000" w:themeColor="text1"/>
                <w:sz w:val="20"/>
                <w:szCs w:val="20"/>
              </w:rPr>
              <w:t>ելու դեպքում</w:t>
            </w:r>
            <w:r w:rsidRPr="0051377A">
              <w:rPr>
                <w:rFonts w:ascii="GHEA Grapalat" w:hAnsi="GHEA Grapalat"/>
                <w:color w:val="000000" w:themeColor="text1"/>
                <w:sz w:val="20"/>
                <w:szCs w:val="20"/>
                <w:lang w:val="hy-AM"/>
              </w:rPr>
              <w:t xml:space="preserve">, որտեղ </w:t>
            </w:r>
            <w:r w:rsidRPr="0051377A" w:rsidDel="00DF049B">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lang w:val="hy-AM"/>
              </w:rPr>
              <w:t xml:space="preserve"> դրոշմակնիքը</w:t>
            </w:r>
            <w:r w:rsidRPr="0051377A">
              <w:rPr>
                <w:rFonts w:ascii="GHEA Grapalat" w:hAnsi="GHEA Grapalat"/>
                <w:color w:val="000000" w:themeColor="text1"/>
                <w:sz w:val="20"/>
                <w:szCs w:val="20"/>
              </w:rPr>
              <w:t xml:space="preserve"> </w:t>
            </w:r>
            <w:r w:rsidRPr="0051377A">
              <w:rPr>
                <w:rFonts w:ascii="GHEA Grapalat" w:hAnsi="GHEA Grapalat"/>
                <w:color w:val="000000" w:themeColor="text1"/>
                <w:sz w:val="20"/>
                <w:szCs w:val="20"/>
                <w:lang w:val="hy-AM"/>
              </w:rPr>
              <w:t xml:space="preserve">դրվում է </w:t>
            </w:r>
            <w:r w:rsidRPr="0051377A">
              <w:rPr>
                <w:rFonts w:ascii="GHEA Grapalat" w:hAnsi="GHEA Grapalat"/>
                <w:color w:val="000000" w:themeColor="text1"/>
                <w:sz w:val="20"/>
                <w:szCs w:val="20"/>
              </w:rPr>
              <w:t>թղթային եղանակով ներկայաց</w:t>
            </w:r>
            <w:r w:rsidRPr="0051377A">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60E94F" w14:textId="77777777" w:rsidR="0044364E" w:rsidRPr="0051377A" w:rsidRDefault="0044364E" w:rsidP="00DF47DB">
            <w:pPr>
              <w:jc w:val="center"/>
              <w:rPr>
                <w:rFonts w:ascii="GHEA Grapalat" w:hAnsi="GHEA Grapalat"/>
                <w:color w:val="000000" w:themeColor="text1"/>
                <w:sz w:val="20"/>
                <w:szCs w:val="20"/>
              </w:rPr>
            </w:pPr>
          </w:p>
        </w:tc>
      </w:tr>
      <w:tr w:rsidR="0051377A" w:rsidRPr="0051377A" w14:paraId="614D8850" w14:textId="77777777" w:rsidTr="00213985">
        <w:tc>
          <w:tcPr>
            <w:tcW w:w="720" w:type="dxa"/>
            <w:tcBorders>
              <w:top w:val="single" w:sz="4" w:space="0" w:color="auto"/>
              <w:left w:val="single" w:sz="4" w:space="0" w:color="auto"/>
              <w:bottom w:val="single" w:sz="4" w:space="0" w:color="auto"/>
              <w:right w:val="single" w:sz="4" w:space="0" w:color="auto"/>
            </w:tcBorders>
          </w:tcPr>
          <w:p w14:paraId="7C8BA753"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2</w:t>
            </w:r>
            <w:r w:rsidRPr="0051377A">
              <w:rPr>
                <w:rFonts w:ascii="GHEA Grapalat" w:hAnsi="GHEA Grapalat"/>
                <w:color w:val="000000" w:themeColor="text1"/>
                <w:sz w:val="20"/>
                <w:szCs w:val="20"/>
                <w:lang w:val="hy-AM"/>
              </w:rPr>
              <w:t>4</w:t>
            </w:r>
            <w:r w:rsidRPr="0051377A">
              <w:rPr>
                <w:rFonts w:ascii="GHEA Grapalat" w:hAnsi="GHEA Grapalat"/>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49F14B0"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5E96F64"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6325CB"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 xml:space="preserve">ոչ </w:t>
            </w:r>
            <w:r w:rsidRPr="0051377A">
              <w:rPr>
                <w:rFonts w:ascii="GHEA Grapalat" w:hAnsi="GHEA Grapalat"/>
                <w:color w:val="000000" w:themeColor="text1"/>
                <w:sz w:val="20"/>
                <w:szCs w:val="20"/>
              </w:rPr>
              <w:t>պարտադիր</w:t>
            </w:r>
          </w:p>
          <w:p w14:paraId="11ADCE1E" w14:textId="77777777" w:rsidR="0044364E" w:rsidRPr="0051377A" w:rsidRDefault="0044364E" w:rsidP="00DF47DB">
            <w:pPr>
              <w:jc w:val="center"/>
              <w:rPr>
                <w:rFonts w:ascii="GHEA Grapalat" w:hAnsi="GHEA Grapalat"/>
                <w:color w:val="000000" w:themeColor="text1"/>
                <w:sz w:val="20"/>
                <w:szCs w:val="20"/>
              </w:rPr>
            </w:pPr>
            <w:r w:rsidRPr="0051377A">
              <w:rPr>
                <w:rFonts w:ascii="GHEA Grapalat" w:hAnsi="GHEA Grapalat"/>
                <w:color w:val="000000" w:themeColor="text1"/>
                <w:sz w:val="20"/>
                <w:szCs w:val="20"/>
                <w:lang w:val="hy-AM"/>
              </w:rPr>
              <w:t xml:space="preserve">լրացվում է </w:t>
            </w:r>
            <w:r w:rsidRPr="0051377A">
              <w:rPr>
                <w:rFonts w:ascii="GHEA Grapalat" w:hAnsi="GHEA Grapalat"/>
                <w:color w:val="000000" w:themeColor="text1"/>
                <w:sz w:val="20"/>
                <w:szCs w:val="20"/>
              </w:rPr>
              <w:t xml:space="preserve">վճարման պահանջագիրը </w:t>
            </w:r>
            <w:r w:rsidRPr="0051377A">
              <w:rPr>
                <w:rFonts w:ascii="GHEA Grapalat" w:hAnsi="GHEA Grapalat"/>
                <w:color w:val="000000" w:themeColor="text1"/>
                <w:sz w:val="20"/>
                <w:szCs w:val="20"/>
                <w:lang w:val="hy-AM"/>
              </w:rPr>
              <w:t xml:space="preserve">վերջինիս </w:t>
            </w:r>
            <w:r w:rsidRPr="0051377A">
              <w:rPr>
                <w:rFonts w:ascii="GHEA Grapalat" w:hAnsi="GHEA Grapalat"/>
                <w:color w:val="000000" w:themeColor="text1"/>
                <w:sz w:val="20"/>
                <w:szCs w:val="20"/>
              </w:rPr>
              <w:t>ներկայաց</w:t>
            </w:r>
            <w:r w:rsidRPr="0051377A">
              <w:rPr>
                <w:rFonts w:ascii="GHEA Grapalat" w:hAnsi="GHEA Grapalat"/>
                <w:color w:val="000000" w:themeColor="text1"/>
                <w:sz w:val="20"/>
                <w:szCs w:val="20"/>
                <w:lang w:val="hy-AM"/>
              </w:rPr>
              <w:t>վ</w:t>
            </w:r>
            <w:r w:rsidRPr="0051377A">
              <w:rPr>
                <w:rFonts w:ascii="GHEA Grapalat" w:hAnsi="GHEA Grapalat"/>
                <w:color w:val="000000" w:themeColor="text1"/>
                <w:sz w:val="20"/>
                <w:szCs w:val="20"/>
              </w:rPr>
              <w:t>ելու դեպքում</w:t>
            </w:r>
            <w:r w:rsidRPr="0051377A">
              <w:rPr>
                <w:rFonts w:ascii="GHEA Grapalat" w:hAnsi="GHEA Grapalat"/>
                <w:color w:val="000000" w:themeColor="text1"/>
                <w:sz w:val="20"/>
                <w:szCs w:val="20"/>
                <w:lang w:val="hy-AM"/>
              </w:rPr>
              <w:t xml:space="preserve">,   որտեղ </w:t>
            </w:r>
            <w:r w:rsidRPr="0051377A" w:rsidDel="00DF049B">
              <w:rPr>
                <w:rFonts w:ascii="GHEA Grapalat" w:hAnsi="GHEA Grapalat"/>
                <w:color w:val="000000" w:themeColor="text1"/>
                <w:sz w:val="20"/>
                <w:szCs w:val="20"/>
                <w:lang w:val="hy-AM"/>
              </w:rPr>
              <w:t xml:space="preserve"> </w:t>
            </w:r>
            <w:r w:rsidRPr="0051377A">
              <w:rPr>
                <w:rFonts w:ascii="GHEA Grapalat" w:hAnsi="GHEA Grapalat"/>
                <w:color w:val="000000" w:themeColor="text1"/>
                <w:sz w:val="20"/>
                <w:szCs w:val="20"/>
                <w:lang w:val="hy-AM"/>
              </w:rPr>
              <w:t xml:space="preserve"> սույն տվյալները</w:t>
            </w:r>
            <w:r w:rsidRPr="0051377A">
              <w:rPr>
                <w:rFonts w:ascii="GHEA Grapalat" w:hAnsi="GHEA Grapalat"/>
                <w:color w:val="000000" w:themeColor="text1"/>
                <w:sz w:val="20"/>
                <w:szCs w:val="20"/>
              </w:rPr>
              <w:t xml:space="preserve"> </w:t>
            </w:r>
            <w:r w:rsidRPr="0051377A">
              <w:rPr>
                <w:rFonts w:ascii="GHEA Grapalat" w:hAnsi="GHEA Grapalat"/>
                <w:color w:val="000000" w:themeColor="text1"/>
                <w:sz w:val="20"/>
                <w:szCs w:val="20"/>
                <w:lang w:val="hy-AM"/>
              </w:rPr>
              <w:t xml:space="preserve">դրվում են </w:t>
            </w:r>
            <w:r w:rsidRPr="0051377A">
              <w:rPr>
                <w:rFonts w:ascii="GHEA Grapalat" w:hAnsi="GHEA Grapalat"/>
                <w:color w:val="000000" w:themeColor="text1"/>
                <w:sz w:val="20"/>
                <w:szCs w:val="20"/>
              </w:rPr>
              <w:t>թղթային եղանակով ներկայաց</w:t>
            </w:r>
            <w:r w:rsidRPr="0051377A">
              <w:rPr>
                <w:rFonts w:ascii="GHEA Grapalat" w:hAnsi="GHEA Grapalat"/>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3C9018E" w14:textId="77777777" w:rsidR="0044364E" w:rsidRPr="0051377A" w:rsidRDefault="0044364E" w:rsidP="00DF47DB">
            <w:pPr>
              <w:jc w:val="center"/>
              <w:rPr>
                <w:rFonts w:ascii="GHEA Grapalat" w:hAnsi="GHEA Grapalat"/>
                <w:color w:val="000000" w:themeColor="text1"/>
                <w:sz w:val="20"/>
                <w:szCs w:val="20"/>
              </w:rPr>
            </w:pPr>
          </w:p>
        </w:tc>
      </w:tr>
    </w:tbl>
    <w:p w14:paraId="76735C32" w14:textId="77777777" w:rsidR="0044364E" w:rsidRPr="0051377A" w:rsidRDefault="0044364E" w:rsidP="00DF47DB">
      <w:pPr>
        <w:pStyle w:val="BodyTextIndent"/>
        <w:spacing w:line="240" w:lineRule="auto"/>
        <w:jc w:val="right"/>
        <w:rPr>
          <w:rFonts w:ascii="GHEA Grapalat" w:hAnsi="GHEA Grapalat" w:cs="Sylfaen"/>
          <w:i w:val="0"/>
          <w:color w:val="000000" w:themeColor="text1"/>
          <w:lang w:val="en-US"/>
        </w:rPr>
      </w:pPr>
    </w:p>
    <w:p w14:paraId="42A4E306" w14:textId="77777777" w:rsidR="0044364E" w:rsidRPr="0051377A" w:rsidRDefault="0044364E" w:rsidP="00DF47DB">
      <w:pPr>
        <w:pStyle w:val="BodyTextIndent"/>
        <w:spacing w:line="240" w:lineRule="auto"/>
        <w:jc w:val="right"/>
        <w:rPr>
          <w:rFonts w:ascii="GHEA Grapalat" w:hAnsi="GHEA Grapalat" w:cs="Sylfaen"/>
          <w:i w:val="0"/>
          <w:color w:val="000000" w:themeColor="text1"/>
          <w:lang w:val="en-US"/>
        </w:rPr>
      </w:pPr>
    </w:p>
    <w:p w14:paraId="4AA63692" w14:textId="77777777" w:rsidR="0044364E" w:rsidRPr="0051377A" w:rsidRDefault="0044364E" w:rsidP="00DF47DB">
      <w:pPr>
        <w:pStyle w:val="BodyTextIndent"/>
        <w:spacing w:line="240" w:lineRule="auto"/>
        <w:jc w:val="right"/>
        <w:rPr>
          <w:rFonts w:ascii="GHEA Grapalat" w:hAnsi="GHEA Grapalat" w:cs="Sylfaen"/>
          <w:i w:val="0"/>
          <w:color w:val="000000" w:themeColor="text1"/>
          <w:lang w:val="en-US"/>
        </w:rPr>
      </w:pPr>
    </w:p>
    <w:p w14:paraId="65884D43" w14:textId="77777777" w:rsidR="0044364E" w:rsidRPr="0051377A" w:rsidRDefault="0044364E" w:rsidP="00DF47DB">
      <w:pPr>
        <w:pStyle w:val="BodyTextIndent"/>
        <w:spacing w:line="240" w:lineRule="auto"/>
        <w:jc w:val="right"/>
        <w:rPr>
          <w:rFonts w:ascii="GHEA Grapalat" w:hAnsi="GHEA Grapalat" w:cs="Sylfaen"/>
          <w:i w:val="0"/>
          <w:color w:val="000000" w:themeColor="text1"/>
          <w:lang w:val="en-US"/>
        </w:rPr>
      </w:pPr>
    </w:p>
    <w:p w14:paraId="1732C350" w14:textId="77777777" w:rsidR="00242474" w:rsidRPr="0051377A" w:rsidRDefault="00242474" w:rsidP="00DF47DB">
      <w:pPr>
        <w:rPr>
          <w:color w:val="000000" w:themeColor="text1"/>
        </w:rPr>
      </w:pPr>
    </w:p>
    <w:sectPr w:rsidR="00242474" w:rsidRPr="0051377A" w:rsidSect="00213985">
      <w:pgSz w:w="11906" w:h="16838" w:code="9"/>
      <w:pgMar w:top="720" w:right="663" w:bottom="533" w:left="1140"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C454B" w14:textId="77777777" w:rsidR="00DF47DB" w:rsidRDefault="00DF47DB" w:rsidP="0044364E">
      <w:r>
        <w:separator/>
      </w:r>
    </w:p>
  </w:endnote>
  <w:endnote w:type="continuationSeparator" w:id="0">
    <w:p w14:paraId="05EC3088" w14:textId="77777777" w:rsidR="00DF47DB" w:rsidRDefault="00DF47DB" w:rsidP="00443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5CB4D" w14:textId="77777777" w:rsidR="00DF47DB" w:rsidRDefault="00DF47DB" w:rsidP="0044364E">
      <w:r>
        <w:separator/>
      </w:r>
    </w:p>
  </w:footnote>
  <w:footnote w:type="continuationSeparator" w:id="0">
    <w:p w14:paraId="69D20B89" w14:textId="77777777" w:rsidR="00DF47DB" w:rsidRDefault="00DF47DB" w:rsidP="0044364E">
      <w:r>
        <w:continuationSeparator/>
      </w:r>
    </w:p>
  </w:footnote>
  <w:footnote w:id="1">
    <w:p w14:paraId="0FE9D21C" w14:textId="77777777" w:rsidR="00DF47DB" w:rsidRPr="00EC2CDE" w:rsidRDefault="00DF47DB" w:rsidP="0044364E">
      <w:pPr>
        <w:pStyle w:val="FootnoteText"/>
        <w:jc w:val="both"/>
        <w:rPr>
          <w:rFonts w:ascii="Sylfaen" w:hAnsi="Sylfaen" w:cs="Sylfaen"/>
          <w:lang w:val="af-ZA"/>
        </w:rPr>
      </w:pPr>
      <w:r w:rsidRPr="00FD7291">
        <w:rPr>
          <w:rStyle w:val="FootnoteReference"/>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2">
    <w:p w14:paraId="692C90F3" w14:textId="256DD975" w:rsidR="00DF47DB" w:rsidRPr="002F4827" w:rsidRDefault="00DF47DB" w:rsidP="0044364E">
      <w:pPr>
        <w:jc w:val="both"/>
        <w:rPr>
          <w:rFonts w:ascii="GHEA Grapalat" w:hAnsi="GHEA Grapalat" w:cs="Sylfaen"/>
          <w:sz w:val="20"/>
          <w:lang w:val="af-ZA"/>
        </w:rPr>
      </w:pPr>
      <w:r w:rsidRPr="00A65C38">
        <w:rPr>
          <w:rFonts w:ascii="GHEA Grapalat" w:hAnsi="GHEA Grapalat"/>
          <w:i/>
          <w:sz w:val="16"/>
          <w:szCs w:val="16"/>
          <w:lang w:val="hy-AM"/>
        </w:rPr>
        <w:t>:</w:t>
      </w:r>
      <w:r w:rsidRPr="002F4827">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2F4827">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14:paraId="6DC1B216" w14:textId="77777777" w:rsidR="00DF47DB" w:rsidRPr="002F4827" w:rsidDel="00215FE2" w:rsidRDefault="00DF47DB" w:rsidP="0044364E">
      <w:pPr>
        <w:pStyle w:val="FootnoteText"/>
        <w:rPr>
          <w:del w:id="20" w:author="User" w:date="2019-05-26T13:00:00Z"/>
          <w:rFonts w:ascii="GHEA Grapalat" w:hAnsi="GHEA Grapalat"/>
          <w:i/>
          <w:sz w:val="16"/>
          <w:szCs w:val="16"/>
          <w:lang w:val="af-ZA"/>
        </w:rPr>
      </w:pPr>
    </w:p>
  </w:footnote>
  <w:footnote w:id="3">
    <w:p w14:paraId="539372D8" w14:textId="25BD9FF8" w:rsidR="00DF47DB" w:rsidRPr="0015088E" w:rsidRDefault="00DF47DB" w:rsidP="0044364E">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61944">
        <w:rPr>
          <w:rFonts w:ascii="GHEA Grapalat" w:hAnsi="GHEA Grapalat"/>
          <w:i/>
          <w:sz w:val="16"/>
          <w:szCs w:val="16"/>
        </w:rPr>
        <w:t>եթե</w:t>
      </w:r>
      <w:r w:rsidRPr="0034714E">
        <w:rPr>
          <w:rFonts w:ascii="GHEA Grapalat" w:hAnsi="GHEA Grapalat"/>
          <w:i/>
          <w:sz w:val="16"/>
          <w:szCs w:val="16"/>
          <w:lang w:val="af-ZA"/>
        </w:rPr>
        <w:t xml:space="preserve"> </w:t>
      </w:r>
      <w:r w:rsidRPr="00C61944">
        <w:rPr>
          <w:rFonts w:ascii="GHEA Grapalat" w:hAnsi="GHEA Grapalat"/>
          <w:i/>
          <w:sz w:val="16"/>
          <w:szCs w:val="16"/>
        </w:rPr>
        <w:t>մասնակիցն</w:t>
      </w:r>
      <w:r w:rsidRPr="0034714E">
        <w:rPr>
          <w:rFonts w:ascii="GHEA Grapalat" w:hAnsi="GHEA Grapalat"/>
          <w:i/>
          <w:sz w:val="16"/>
          <w:szCs w:val="16"/>
          <w:lang w:val="af-ZA"/>
        </w:rPr>
        <w:t xml:space="preserve"> </w:t>
      </w:r>
      <w:r w:rsidRPr="00C61944">
        <w:rPr>
          <w:rFonts w:ascii="GHEA Grapalat" w:hAnsi="GHEA Grapalat"/>
          <w:i/>
          <w:sz w:val="16"/>
          <w:szCs w:val="16"/>
        </w:rPr>
        <w:t>ավելացված</w:t>
      </w:r>
      <w:r w:rsidRPr="0034714E">
        <w:rPr>
          <w:rFonts w:ascii="GHEA Grapalat" w:hAnsi="GHEA Grapalat"/>
          <w:i/>
          <w:sz w:val="16"/>
          <w:szCs w:val="16"/>
          <w:lang w:val="af-ZA"/>
        </w:rPr>
        <w:t xml:space="preserve"> </w:t>
      </w:r>
      <w:r w:rsidRPr="00C61944">
        <w:rPr>
          <w:rFonts w:ascii="GHEA Grapalat" w:hAnsi="GHEA Grapalat"/>
          <w:i/>
          <w:sz w:val="16"/>
          <w:szCs w:val="16"/>
        </w:rPr>
        <w:t>արժեքի</w:t>
      </w:r>
      <w:r w:rsidRPr="0034714E">
        <w:rPr>
          <w:rFonts w:ascii="GHEA Grapalat" w:hAnsi="GHEA Grapalat"/>
          <w:i/>
          <w:sz w:val="16"/>
          <w:szCs w:val="16"/>
          <w:lang w:val="af-ZA"/>
        </w:rPr>
        <w:t xml:space="preserve"> </w:t>
      </w:r>
      <w:r w:rsidRPr="00C61944">
        <w:rPr>
          <w:rFonts w:ascii="GHEA Grapalat" w:hAnsi="GHEA Grapalat"/>
          <w:i/>
          <w:sz w:val="16"/>
          <w:szCs w:val="16"/>
        </w:rPr>
        <w:t>հարկ</w:t>
      </w:r>
      <w:r w:rsidRPr="0034714E">
        <w:rPr>
          <w:rFonts w:ascii="GHEA Grapalat" w:hAnsi="GHEA Grapalat"/>
          <w:i/>
          <w:sz w:val="16"/>
          <w:szCs w:val="16"/>
          <w:lang w:val="af-ZA"/>
        </w:rPr>
        <w:t xml:space="preserve"> </w:t>
      </w:r>
      <w:r w:rsidRPr="00C61944">
        <w:rPr>
          <w:rFonts w:ascii="GHEA Grapalat" w:hAnsi="GHEA Grapalat"/>
          <w:i/>
          <w:sz w:val="16"/>
          <w:szCs w:val="16"/>
        </w:rPr>
        <w:t>վճարող</w:t>
      </w:r>
      <w:r w:rsidRPr="0034714E">
        <w:rPr>
          <w:rFonts w:ascii="GHEA Grapalat" w:hAnsi="GHEA Grapalat"/>
          <w:i/>
          <w:sz w:val="16"/>
          <w:szCs w:val="16"/>
          <w:lang w:val="af-ZA"/>
        </w:rPr>
        <w:t xml:space="preserve"> </w:t>
      </w:r>
      <w:r w:rsidRPr="00C61944">
        <w:rPr>
          <w:rFonts w:ascii="GHEA Grapalat" w:hAnsi="GHEA Grapalat"/>
          <w:i/>
          <w:sz w:val="16"/>
          <w:szCs w:val="16"/>
        </w:rPr>
        <w:t>է</w:t>
      </w:r>
      <w:r w:rsidRPr="0034714E">
        <w:rPr>
          <w:rFonts w:ascii="GHEA Grapalat" w:hAnsi="GHEA Grapalat"/>
          <w:i/>
          <w:sz w:val="16"/>
          <w:szCs w:val="16"/>
          <w:lang w:val="af-ZA"/>
        </w:rPr>
        <w:t xml:space="preserve">, </w:t>
      </w:r>
      <w:r w:rsidRPr="00C61944">
        <w:rPr>
          <w:rFonts w:ascii="GHEA Grapalat" w:hAnsi="GHEA Grapalat"/>
          <w:i/>
          <w:sz w:val="16"/>
          <w:szCs w:val="16"/>
        </w:rPr>
        <w:t>ապա</w:t>
      </w:r>
      <w:r w:rsidRPr="0034714E">
        <w:rPr>
          <w:rFonts w:ascii="GHEA Grapalat" w:hAnsi="GHEA Grapalat"/>
          <w:i/>
          <w:sz w:val="16"/>
          <w:szCs w:val="16"/>
          <w:lang w:val="af-ZA"/>
        </w:rPr>
        <w:t xml:space="preserve"> </w:t>
      </w:r>
      <w:r w:rsidRPr="00C61944">
        <w:rPr>
          <w:rFonts w:ascii="GHEA Grapalat" w:hAnsi="GHEA Grapalat"/>
          <w:i/>
          <w:sz w:val="16"/>
          <w:szCs w:val="16"/>
        </w:rPr>
        <w:t>տվյալ</w:t>
      </w:r>
      <w:r w:rsidRPr="0034714E">
        <w:rPr>
          <w:rFonts w:ascii="GHEA Grapalat" w:hAnsi="GHEA Grapalat"/>
          <w:i/>
          <w:sz w:val="16"/>
          <w:szCs w:val="16"/>
          <w:lang w:val="af-ZA"/>
        </w:rPr>
        <w:t xml:space="preserve"> </w:t>
      </w:r>
      <w:r w:rsidRPr="00C61944">
        <w:rPr>
          <w:rFonts w:ascii="GHEA Grapalat" w:hAnsi="GHEA Grapalat"/>
          <w:i/>
          <w:sz w:val="16"/>
          <w:szCs w:val="16"/>
        </w:rPr>
        <w:t>պայմանագրի</w:t>
      </w:r>
      <w:r w:rsidRPr="0034714E">
        <w:rPr>
          <w:rFonts w:ascii="GHEA Grapalat" w:hAnsi="GHEA Grapalat"/>
          <w:i/>
          <w:sz w:val="16"/>
          <w:szCs w:val="16"/>
          <w:lang w:val="af-ZA"/>
        </w:rPr>
        <w:t xml:space="preserve"> </w:t>
      </w:r>
      <w:r w:rsidRPr="00C61944">
        <w:rPr>
          <w:rFonts w:ascii="GHEA Grapalat" w:hAnsi="GHEA Grapalat"/>
          <w:i/>
          <w:sz w:val="16"/>
          <w:szCs w:val="16"/>
        </w:rPr>
        <w:t>գծով</w:t>
      </w:r>
      <w:r w:rsidRPr="0034714E">
        <w:rPr>
          <w:rFonts w:ascii="GHEA Grapalat" w:hAnsi="GHEA Grapalat"/>
          <w:i/>
          <w:sz w:val="16"/>
          <w:szCs w:val="16"/>
          <w:lang w:val="af-ZA"/>
        </w:rPr>
        <w:t xml:space="preserve"> </w:t>
      </w:r>
      <w:r w:rsidRPr="00C61944">
        <w:rPr>
          <w:rFonts w:ascii="GHEA Grapalat" w:hAnsi="GHEA Grapalat"/>
          <w:i/>
          <w:sz w:val="16"/>
          <w:szCs w:val="16"/>
        </w:rPr>
        <w:t>Հայաստանի</w:t>
      </w:r>
      <w:r w:rsidRPr="0034714E">
        <w:rPr>
          <w:rFonts w:ascii="GHEA Grapalat" w:hAnsi="GHEA Grapalat"/>
          <w:i/>
          <w:sz w:val="16"/>
          <w:szCs w:val="16"/>
          <w:lang w:val="af-ZA"/>
        </w:rPr>
        <w:t xml:space="preserve"> </w:t>
      </w:r>
      <w:r w:rsidRPr="00C61944">
        <w:rPr>
          <w:rFonts w:ascii="GHEA Grapalat" w:hAnsi="GHEA Grapalat"/>
          <w:i/>
          <w:sz w:val="16"/>
          <w:szCs w:val="16"/>
        </w:rPr>
        <w:t>Հանրապետության</w:t>
      </w:r>
      <w:r w:rsidRPr="0034714E">
        <w:rPr>
          <w:rFonts w:ascii="GHEA Grapalat" w:hAnsi="GHEA Grapalat"/>
          <w:i/>
          <w:sz w:val="16"/>
          <w:szCs w:val="16"/>
          <w:lang w:val="af-ZA"/>
        </w:rPr>
        <w:t xml:space="preserve"> </w:t>
      </w:r>
      <w:r w:rsidRPr="00C61944">
        <w:rPr>
          <w:rFonts w:ascii="GHEA Grapalat" w:hAnsi="GHEA Grapalat"/>
          <w:i/>
          <w:sz w:val="16"/>
          <w:szCs w:val="16"/>
        </w:rPr>
        <w:t>պետական</w:t>
      </w:r>
      <w:r w:rsidRPr="0034714E">
        <w:rPr>
          <w:rFonts w:ascii="GHEA Grapalat" w:hAnsi="GHEA Grapalat"/>
          <w:i/>
          <w:sz w:val="16"/>
          <w:szCs w:val="16"/>
          <w:lang w:val="af-ZA"/>
        </w:rPr>
        <w:t xml:space="preserve"> </w:t>
      </w:r>
      <w:r w:rsidRPr="00C61944">
        <w:rPr>
          <w:rFonts w:ascii="GHEA Grapalat" w:hAnsi="GHEA Grapalat"/>
          <w:i/>
          <w:sz w:val="16"/>
          <w:szCs w:val="16"/>
        </w:rPr>
        <w:t>բյուջե</w:t>
      </w:r>
      <w:r w:rsidRPr="0034714E">
        <w:rPr>
          <w:rFonts w:ascii="GHEA Grapalat" w:hAnsi="GHEA Grapalat"/>
          <w:i/>
          <w:sz w:val="16"/>
          <w:szCs w:val="16"/>
          <w:lang w:val="af-ZA"/>
        </w:rPr>
        <w:t xml:space="preserve"> </w:t>
      </w:r>
      <w:r w:rsidRPr="00C61944">
        <w:rPr>
          <w:rFonts w:ascii="GHEA Grapalat" w:hAnsi="GHEA Grapalat"/>
          <w:i/>
          <w:sz w:val="16"/>
          <w:szCs w:val="16"/>
        </w:rPr>
        <w:t>վճարվելիք</w:t>
      </w:r>
      <w:r w:rsidRPr="0034714E">
        <w:rPr>
          <w:rFonts w:ascii="GHEA Grapalat" w:hAnsi="GHEA Grapalat"/>
          <w:i/>
          <w:sz w:val="16"/>
          <w:szCs w:val="16"/>
          <w:lang w:val="af-ZA"/>
        </w:rPr>
        <w:t xml:space="preserve"> </w:t>
      </w:r>
      <w:r w:rsidRPr="00C61944">
        <w:rPr>
          <w:rFonts w:ascii="GHEA Grapalat" w:hAnsi="GHEA Grapalat"/>
          <w:i/>
          <w:sz w:val="16"/>
          <w:szCs w:val="16"/>
        </w:rPr>
        <w:t>ավելացված</w:t>
      </w:r>
      <w:r w:rsidRPr="0034714E">
        <w:rPr>
          <w:rFonts w:ascii="GHEA Grapalat" w:hAnsi="GHEA Grapalat"/>
          <w:i/>
          <w:sz w:val="16"/>
          <w:szCs w:val="16"/>
          <w:lang w:val="af-ZA"/>
        </w:rPr>
        <w:t xml:space="preserve"> </w:t>
      </w:r>
      <w:r w:rsidRPr="00C61944">
        <w:rPr>
          <w:rFonts w:ascii="GHEA Grapalat" w:hAnsi="GHEA Grapalat"/>
          <w:i/>
          <w:sz w:val="16"/>
          <w:szCs w:val="16"/>
        </w:rPr>
        <w:t>արժեքի</w:t>
      </w:r>
      <w:r w:rsidRPr="0034714E">
        <w:rPr>
          <w:rFonts w:ascii="GHEA Grapalat" w:hAnsi="GHEA Grapalat"/>
          <w:i/>
          <w:sz w:val="16"/>
          <w:szCs w:val="16"/>
          <w:lang w:val="af-ZA"/>
        </w:rPr>
        <w:t xml:space="preserve"> </w:t>
      </w:r>
      <w:r w:rsidRPr="00C61944">
        <w:rPr>
          <w:rFonts w:ascii="GHEA Grapalat" w:hAnsi="GHEA Grapalat"/>
          <w:i/>
          <w:sz w:val="16"/>
          <w:szCs w:val="16"/>
        </w:rPr>
        <w:t>հարկի</w:t>
      </w:r>
      <w:r w:rsidRPr="0034714E">
        <w:rPr>
          <w:rFonts w:ascii="GHEA Grapalat" w:hAnsi="GHEA Grapalat"/>
          <w:i/>
          <w:sz w:val="16"/>
          <w:szCs w:val="16"/>
          <w:lang w:val="af-ZA"/>
        </w:rPr>
        <w:t xml:space="preserve"> </w:t>
      </w:r>
      <w:r w:rsidRPr="00C61944">
        <w:rPr>
          <w:rFonts w:ascii="GHEA Grapalat" w:hAnsi="GHEA Grapalat"/>
          <w:i/>
          <w:sz w:val="16"/>
          <w:szCs w:val="16"/>
        </w:rPr>
        <w:t>գումարը</w:t>
      </w:r>
      <w:r w:rsidRPr="0034714E">
        <w:rPr>
          <w:rFonts w:ascii="GHEA Grapalat" w:hAnsi="GHEA Grapalat"/>
          <w:i/>
          <w:sz w:val="16"/>
          <w:szCs w:val="16"/>
          <w:lang w:val="af-ZA"/>
        </w:rPr>
        <w:t xml:space="preserve"> </w:t>
      </w:r>
      <w:r w:rsidRPr="00C61944">
        <w:rPr>
          <w:rFonts w:ascii="GHEA Grapalat" w:hAnsi="GHEA Grapalat"/>
          <w:i/>
          <w:sz w:val="16"/>
          <w:szCs w:val="16"/>
        </w:rPr>
        <w:t>նշվում</w:t>
      </w:r>
      <w:r w:rsidRPr="0034714E">
        <w:rPr>
          <w:rFonts w:ascii="GHEA Grapalat" w:hAnsi="GHEA Grapalat"/>
          <w:i/>
          <w:sz w:val="16"/>
          <w:szCs w:val="16"/>
          <w:lang w:val="af-ZA"/>
        </w:rPr>
        <w:t xml:space="preserve"> </w:t>
      </w:r>
      <w:r w:rsidRPr="00C61944">
        <w:rPr>
          <w:rFonts w:ascii="GHEA Grapalat" w:hAnsi="GHEA Grapalat"/>
          <w:i/>
          <w:sz w:val="16"/>
          <w:szCs w:val="16"/>
        </w:rPr>
        <w:t>է</w:t>
      </w:r>
      <w:r w:rsidRPr="0034714E">
        <w:rPr>
          <w:rFonts w:ascii="GHEA Grapalat" w:hAnsi="GHEA Grapalat"/>
          <w:i/>
          <w:sz w:val="16"/>
          <w:szCs w:val="16"/>
          <w:lang w:val="af-ZA"/>
        </w:rPr>
        <w:t xml:space="preserve"> 4-</w:t>
      </w:r>
      <w:r w:rsidRPr="00C61944">
        <w:rPr>
          <w:rFonts w:ascii="GHEA Grapalat" w:hAnsi="GHEA Grapalat"/>
          <w:i/>
          <w:sz w:val="16"/>
          <w:szCs w:val="16"/>
        </w:rPr>
        <w:t>րդ</w:t>
      </w:r>
      <w:r w:rsidRPr="0034714E">
        <w:rPr>
          <w:rFonts w:ascii="GHEA Grapalat" w:hAnsi="GHEA Grapalat"/>
          <w:i/>
          <w:sz w:val="16"/>
          <w:szCs w:val="16"/>
          <w:lang w:val="af-ZA"/>
        </w:rPr>
        <w:t xml:space="preserve"> </w:t>
      </w:r>
      <w:r w:rsidRPr="00C61944">
        <w:rPr>
          <w:rFonts w:ascii="GHEA Grapalat" w:hAnsi="GHEA Grapalat"/>
          <w:i/>
          <w:sz w:val="16"/>
          <w:szCs w:val="16"/>
        </w:rPr>
        <w:t>սյունակում։</w:t>
      </w:r>
    </w:p>
    <w:p w14:paraId="5AA9A108" w14:textId="77777777" w:rsidR="00DF47DB" w:rsidRPr="0034714E" w:rsidDel="00FC2AB8" w:rsidRDefault="00DF47DB" w:rsidP="0044364E">
      <w:pPr>
        <w:pStyle w:val="FootnoteText"/>
        <w:rPr>
          <w:del w:id="21" w:author="User" w:date="2019-05-26T13:02:00Z"/>
          <w:i/>
          <w:lang w:val="af-ZA"/>
        </w:rPr>
      </w:pPr>
    </w:p>
  </w:footnote>
  <w:footnote w:id="4">
    <w:p w14:paraId="3893A492" w14:textId="0B05913A" w:rsidR="00DF47DB" w:rsidRPr="00816F21" w:rsidRDefault="00DF47DB" w:rsidP="0044364E">
      <w:pPr>
        <w:pStyle w:val="BodyTextIndent3"/>
        <w:spacing w:line="240" w:lineRule="auto"/>
        <w:ind w:firstLine="0"/>
        <w:rPr>
          <w:rFonts w:ascii="GHEA Grapalat" w:hAnsi="GHEA Grapalat" w:cs="Sylfaen"/>
          <w:i/>
          <w:sz w:val="16"/>
          <w:szCs w:val="16"/>
          <w:highlight w:val="yellow"/>
          <w:lang w:eastAsia="ru-RU"/>
        </w:rPr>
      </w:pPr>
    </w:p>
    <w:p w14:paraId="131D47C3" w14:textId="77777777" w:rsidR="00DF47DB" w:rsidRPr="00816F21" w:rsidDel="00FC2AB8" w:rsidRDefault="00DF47DB" w:rsidP="0044364E">
      <w:pPr>
        <w:pStyle w:val="FootnoteText"/>
        <w:jc w:val="both"/>
        <w:rPr>
          <w:del w:id="22" w:author="User" w:date="2019-05-26T13:02:00Z"/>
          <w:rFonts w:ascii="GHEA Grapalat" w:hAnsi="GHEA Grapalat"/>
          <w:i/>
          <w:highlight w:val="yellow"/>
          <w:lang w:val="en-US"/>
        </w:rPr>
      </w:pPr>
    </w:p>
  </w:footnote>
  <w:footnote w:id="5">
    <w:p w14:paraId="07FC6316" w14:textId="77777777" w:rsidR="00DF47DB" w:rsidRPr="00816F21" w:rsidDel="00FC2AB8" w:rsidRDefault="00DF47DB" w:rsidP="0044364E">
      <w:pPr>
        <w:pStyle w:val="BodyTextIndent3"/>
        <w:spacing w:line="240" w:lineRule="auto"/>
        <w:ind w:firstLine="0"/>
        <w:rPr>
          <w:del w:id="23" w:author="User" w:date="2019-05-26T13:02:00Z"/>
          <w:rFonts w:ascii="GHEA Grapalat" w:hAnsi="GHEA Grapalat" w:cs="Sylfaen"/>
          <w:i/>
          <w:sz w:val="16"/>
          <w:szCs w:val="16"/>
          <w:highlight w:val="yellow"/>
          <w:lang w:eastAsia="ru-RU"/>
        </w:rPr>
      </w:pPr>
    </w:p>
    <w:p w14:paraId="4DD14CEC" w14:textId="77777777" w:rsidR="00DF47DB" w:rsidRPr="00816F21" w:rsidDel="00FC2AB8" w:rsidRDefault="00DF47DB" w:rsidP="0044364E">
      <w:pPr>
        <w:pStyle w:val="FootnoteText"/>
        <w:jc w:val="both"/>
        <w:rPr>
          <w:del w:id="24" w:author="User" w:date="2019-05-26T13:02:00Z"/>
          <w:highlight w:val="yellow"/>
          <w:lang w:val="en-US"/>
        </w:rPr>
      </w:pPr>
    </w:p>
  </w:footnote>
  <w:footnote w:id="6">
    <w:p w14:paraId="74EE4F55" w14:textId="77A06BA2" w:rsidR="00DF47DB" w:rsidRPr="0034714E" w:rsidDel="00FC2AB8" w:rsidRDefault="00DF47DB" w:rsidP="0034714E">
      <w:pPr>
        <w:pStyle w:val="FootnoteText"/>
        <w:rPr>
          <w:del w:id="25" w:author="User" w:date="2019-05-26T13:02:00Z"/>
          <w:rFonts w:ascii="GHEA Grapalat" w:hAnsi="GHEA Grapalat"/>
          <w:i/>
          <w:sz w:val="16"/>
          <w:szCs w:val="16"/>
          <w:highlight w:val="yellow"/>
        </w:rPr>
      </w:pPr>
    </w:p>
  </w:footnote>
  <w:footnote w:id="7">
    <w:p w14:paraId="528B2E05" w14:textId="77777777" w:rsidR="00DF47DB" w:rsidRPr="00213985" w:rsidRDefault="00DF47DB" w:rsidP="0044364E">
      <w:pPr>
        <w:pStyle w:val="FootnoteText"/>
        <w:jc w:val="both"/>
        <w:rPr>
          <w:rFonts w:ascii="GHEA Grapalat" w:hAnsi="GHEA Grapalat"/>
          <w:i/>
          <w:sz w:val="16"/>
          <w:szCs w:val="24"/>
          <w:lang w:val="hy-AM" w:eastAsia="en-US"/>
        </w:rPr>
      </w:pPr>
      <w:r w:rsidRPr="00213985">
        <w:rPr>
          <w:vertAlign w:val="superscript"/>
          <w:lang w:val="hy-AM"/>
        </w:rPr>
        <w:t xml:space="preserve">43 </w:t>
      </w:r>
      <w:r w:rsidRPr="00213985">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213985">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407144F1" w14:textId="77777777" w:rsidR="00DF47DB" w:rsidRPr="003711BD" w:rsidDel="00AC0465" w:rsidRDefault="00DF47DB" w:rsidP="0044364E">
      <w:pPr>
        <w:pStyle w:val="FootnoteText"/>
        <w:rPr>
          <w:del w:id="27" w:author="User" w:date="2019-05-26T13:21:00Z"/>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339DF96B" w14:textId="77777777" w:rsidR="00DF47DB" w:rsidRPr="00FC4820" w:rsidRDefault="00DF47DB" w:rsidP="0044364E">
      <w:pPr>
        <w:pStyle w:val="FootnoteText"/>
        <w:jc w:val="both"/>
        <w:rPr>
          <w:lang w:val="hy-AM"/>
        </w:rPr>
      </w:pPr>
      <w:r w:rsidRPr="00213985">
        <w:rPr>
          <w:vertAlign w:val="superscript"/>
          <w:lang w:val="hy-AM"/>
        </w:rPr>
        <w:t xml:space="preserve">45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կետը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9">
    <w:p w14:paraId="5D7690D9" w14:textId="77777777" w:rsidR="00DF47DB" w:rsidRDefault="00DF47DB">
      <w:pPr>
        <w:rPr>
          <w:rFonts w:ascii="GHEA Grapalat" w:hAnsi="GHEA Grapalat"/>
          <w:i/>
          <w:sz w:val="16"/>
          <w:lang w:val="hy-AM"/>
        </w:rPr>
      </w:pPr>
      <w:r w:rsidRPr="00213985">
        <w:rPr>
          <w:vertAlign w:val="superscript"/>
          <w:lang w:val="hy-AM"/>
        </w:rPr>
        <w:t xml:space="preserve">46 </w:t>
      </w:r>
      <w:r w:rsidRPr="00FC4820">
        <w:rPr>
          <w:rFonts w:ascii="GHEA Grapalat" w:hAnsi="GHEA Grapalat"/>
          <w:i/>
          <w:sz w:val="16"/>
          <w:lang w:val="hy-AM"/>
        </w:rPr>
        <w:t>Սույն կետը հանվում է պայմանագրից, եթե պայմանագիրը չի իրականացվում համատեղ գործունեության (կոնսորցիումի) պայմանագիր կնքելու միջոցով</w:t>
      </w:r>
    </w:p>
    <w:p w14:paraId="4E763CE3" w14:textId="73B763A4" w:rsidR="00DF47DB" w:rsidRPr="00FC4820" w:rsidDel="001432D3" w:rsidRDefault="00DF47DB" w:rsidP="0044364E">
      <w:pPr>
        <w:pStyle w:val="FootnoteText"/>
        <w:jc w:val="both"/>
        <w:rPr>
          <w:del w:id="28" w:author="User" w:date="2019-05-26T13:24:00Z"/>
          <w:lang w:val="hy-AM"/>
        </w:rPr>
      </w:pPr>
      <w:r w:rsidRPr="00FC4820">
        <w:rPr>
          <w:rFonts w:ascii="GHEA Grapalat" w:hAnsi="GHEA Grapalat"/>
          <w:i/>
          <w:sz w:val="16"/>
          <w:szCs w:val="24"/>
          <w:lang w:val="hy-AM" w:eastAsia="en-US"/>
        </w:rPr>
        <w:t>:</w:t>
      </w:r>
    </w:p>
  </w:footnote>
  <w:footnote w:id="10">
    <w:p w14:paraId="290AA117" w14:textId="77777777" w:rsidR="00DF47DB" w:rsidRPr="002F4827" w:rsidDel="00AA107E" w:rsidRDefault="00DF47DB" w:rsidP="0044364E">
      <w:pPr>
        <w:pStyle w:val="FootnoteText"/>
        <w:jc w:val="both"/>
        <w:rPr>
          <w:del w:id="29" w:author="User" w:date="2019-05-26T13:36:00Z"/>
          <w:rFonts w:ascii="GHEA Grapalat" w:hAnsi="GHEA Grapalat"/>
          <w:i/>
          <w:sz w:val="16"/>
          <w:szCs w:val="24"/>
          <w:lang w:val="hy-AM" w:eastAsia="en-US"/>
        </w:rPr>
      </w:pPr>
      <w:r w:rsidRPr="00213985">
        <w:rPr>
          <w:vertAlign w:val="superscript"/>
          <w:lang w:val="hy-AM"/>
        </w:rPr>
        <w:t>47</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գնումների բազային միավորի յոթանասունապատիկ</w:t>
      </w:r>
      <w:r w:rsidRPr="001E7733">
        <w:rPr>
          <w:rFonts w:ascii="GHEA Grapalat" w:hAnsi="GHEA Grapalat"/>
          <w:i/>
          <w:sz w:val="16"/>
          <w:lang w:val="hy-AM"/>
        </w:rPr>
        <w:t>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1E7733">
        <w:rPr>
          <w:rFonts w:ascii="GHEA Grapalat" w:hAnsi="GHEA Grapalat"/>
          <w:i/>
          <w:sz w:val="16"/>
          <w:lang w:val="hy-AM"/>
        </w:rPr>
        <w:t>3</w:t>
      </w:r>
      <w:r w:rsidRPr="00E040F0">
        <w:rPr>
          <w:rFonts w:ascii="GHEA Grapalat" w:hAnsi="GHEA Grapalat"/>
          <w:i/>
          <w:sz w:val="16"/>
          <w:lang w:val="hy-AM"/>
        </w:rPr>
        <w:t>-րդ նախադասությունը</w:t>
      </w:r>
      <w:r w:rsidRPr="001E7733">
        <w:rPr>
          <w:rFonts w:ascii="GHEA Grapalat" w:hAnsi="GHEA Grapalat"/>
          <w:i/>
          <w:sz w:val="16"/>
          <w:lang w:val="hy-AM"/>
        </w:rPr>
        <w:t>, իսկ 4-րդ նախադասությունը խմբագրվում է` «, իսկ տուժանքի ձևով ներկայացված պայմանագրի ապահովման փոխարինման դեպքում նաև նոր ապահովումը»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 w:id="11">
    <w:p w14:paraId="17D2B3EB" w14:textId="77777777" w:rsidR="00DF47DB" w:rsidRPr="00FC4820" w:rsidDel="005D02DB" w:rsidRDefault="00DF47DB" w:rsidP="0044364E">
      <w:pPr>
        <w:pStyle w:val="FootnoteText"/>
        <w:rPr>
          <w:del w:id="30" w:author="User" w:date="2019-05-26T13:40:00Z"/>
          <w:rFonts w:ascii="Sylfaen" w:hAnsi="Sylfaen"/>
          <w:lang w:val="hy-AM"/>
        </w:rPr>
      </w:pPr>
      <w:r w:rsidRPr="00213985">
        <w:rPr>
          <w:vertAlign w:val="superscript"/>
          <w:lang w:val="hy-AM"/>
        </w:rPr>
        <w:t xml:space="preserve">48 </w:t>
      </w:r>
      <w:r w:rsidRPr="00FC4820">
        <w:rPr>
          <w:rFonts w:ascii="GHEA Grapalat" w:hAnsi="GHEA Grapalat"/>
          <w:i/>
          <w:sz w:val="16"/>
          <w:szCs w:val="24"/>
          <w:lang w:val="hy-AM" w:eastAsia="en-US"/>
        </w:rPr>
        <w:t>Ծավալաթերթ-նախահաշիվը հրապարակվում է ներառյալ ըստ աշխատանքների կատարման արժեքների:</w:t>
      </w:r>
    </w:p>
  </w:footnote>
  <w:footnote w:id="12">
    <w:p w14:paraId="7A9BF242" w14:textId="77777777" w:rsidR="00DF47DB" w:rsidRPr="00213985" w:rsidRDefault="00DF47DB">
      <w:pPr>
        <w:rPr>
          <w:lang w:val="hy-AM"/>
        </w:rPr>
      </w:pPr>
      <w:r w:rsidRPr="00213985">
        <w:rPr>
          <w:vertAlign w:val="superscript"/>
          <w:lang w:val="hy-AM"/>
        </w:rPr>
        <w:t xml:space="preserve">49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5"/>
  </w:num>
  <w:num w:numId="3">
    <w:abstractNumId w:val="10"/>
  </w:num>
  <w:num w:numId="4">
    <w:abstractNumId w:val="8"/>
  </w:num>
  <w:num w:numId="5">
    <w:abstractNumId w:val="13"/>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4"/>
  </w:num>
  <w:num w:numId="12">
    <w:abstractNumId w:val="16"/>
  </w:num>
  <w:num w:numId="13">
    <w:abstractNumId w:val="14"/>
  </w:num>
  <w:num w:numId="14">
    <w:abstractNumId w:val="6"/>
  </w:num>
  <w:num w:numId="15">
    <w:abstractNumId w:val="15"/>
  </w:num>
  <w:num w:numId="16">
    <w:abstractNumId w:val="7"/>
  </w:num>
  <w:num w:numId="17">
    <w:abstractNumId w:val="11"/>
  </w:num>
  <w:num w:numId="18">
    <w:abstractNumId w:val="3"/>
  </w:num>
  <w:num w:numId="19">
    <w:abstractNumId w:val="0"/>
  </w:num>
  <w:num w:numId="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F43"/>
    <w:rsid w:val="000775C5"/>
    <w:rsid w:val="001A5197"/>
    <w:rsid w:val="00213985"/>
    <w:rsid w:val="00222767"/>
    <w:rsid w:val="00226935"/>
    <w:rsid w:val="00242474"/>
    <w:rsid w:val="0031795F"/>
    <w:rsid w:val="0034714E"/>
    <w:rsid w:val="003938C0"/>
    <w:rsid w:val="003C2D7C"/>
    <w:rsid w:val="003C439A"/>
    <w:rsid w:val="0044364E"/>
    <w:rsid w:val="00453D31"/>
    <w:rsid w:val="0051377A"/>
    <w:rsid w:val="00596306"/>
    <w:rsid w:val="005B7729"/>
    <w:rsid w:val="006129EE"/>
    <w:rsid w:val="006236D0"/>
    <w:rsid w:val="006907FB"/>
    <w:rsid w:val="007B4F43"/>
    <w:rsid w:val="00816F21"/>
    <w:rsid w:val="00835849"/>
    <w:rsid w:val="00842D06"/>
    <w:rsid w:val="008D0C3A"/>
    <w:rsid w:val="009C327C"/>
    <w:rsid w:val="00A00BB1"/>
    <w:rsid w:val="00A02A7C"/>
    <w:rsid w:val="00A14A7F"/>
    <w:rsid w:val="00A61149"/>
    <w:rsid w:val="00B12DFB"/>
    <w:rsid w:val="00B24725"/>
    <w:rsid w:val="00C270A9"/>
    <w:rsid w:val="00C431DD"/>
    <w:rsid w:val="00D42DFB"/>
    <w:rsid w:val="00DF47DB"/>
    <w:rsid w:val="00E50C8C"/>
    <w:rsid w:val="00E519E7"/>
    <w:rsid w:val="00EB0848"/>
    <w:rsid w:val="00F3567E"/>
    <w:rsid w:val="00FE1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B9C26"/>
  <w15:chartTrackingRefBased/>
  <w15:docId w15:val="{8DDEA4F2-DE30-4C41-BA7B-C223674F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4364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4364E"/>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44364E"/>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4364E"/>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44364E"/>
    <w:pPr>
      <w:keepNext/>
      <w:outlineLvl w:val="3"/>
    </w:pPr>
    <w:rPr>
      <w:rFonts w:ascii="Arial LatArm" w:hAnsi="Arial LatArm"/>
      <w:i/>
      <w:sz w:val="18"/>
      <w:szCs w:val="20"/>
    </w:rPr>
  </w:style>
  <w:style w:type="paragraph" w:styleId="Heading5">
    <w:name w:val="heading 5"/>
    <w:basedOn w:val="Normal"/>
    <w:next w:val="Normal"/>
    <w:link w:val="Heading5Char"/>
    <w:qFormat/>
    <w:rsid w:val="0044364E"/>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44364E"/>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44364E"/>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44364E"/>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44364E"/>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364E"/>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4364E"/>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4364E"/>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4364E"/>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4364E"/>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4364E"/>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4364E"/>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4364E"/>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4364E"/>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44364E"/>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4364E"/>
    <w:rPr>
      <w:rFonts w:ascii="Arial LatArm" w:eastAsia="Times New Roman" w:hAnsi="Arial LatArm" w:cs="Times New Roman"/>
      <w:i/>
      <w:sz w:val="20"/>
      <w:szCs w:val="20"/>
      <w:lang w:val="en-AU"/>
    </w:rPr>
  </w:style>
  <w:style w:type="paragraph" w:styleId="Footer">
    <w:name w:val="footer"/>
    <w:basedOn w:val="Normal"/>
    <w:link w:val="FooterChar"/>
    <w:rsid w:val="0044364E"/>
    <w:pPr>
      <w:tabs>
        <w:tab w:val="center" w:pos="4320"/>
        <w:tab w:val="right" w:pos="8640"/>
      </w:tabs>
    </w:pPr>
    <w:rPr>
      <w:sz w:val="20"/>
      <w:szCs w:val="20"/>
    </w:rPr>
  </w:style>
  <w:style w:type="character" w:customStyle="1" w:styleId="FooterChar">
    <w:name w:val="Footer Char"/>
    <w:basedOn w:val="DefaultParagraphFont"/>
    <w:link w:val="Footer"/>
    <w:rsid w:val="0044364E"/>
    <w:rPr>
      <w:rFonts w:ascii="Times New Roman" w:eastAsia="Times New Roman" w:hAnsi="Times New Roman" w:cs="Times New Roman"/>
      <w:sz w:val="20"/>
      <w:szCs w:val="20"/>
    </w:rPr>
  </w:style>
  <w:style w:type="paragraph" w:styleId="BodyTextIndent3">
    <w:name w:val="Body Text Indent 3"/>
    <w:basedOn w:val="Normal"/>
    <w:link w:val="BodyTextIndent3Char"/>
    <w:rsid w:val="0044364E"/>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44364E"/>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4364E"/>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44364E"/>
    <w:rPr>
      <w:rFonts w:ascii="Arial LatArm" w:eastAsia="Times New Roman" w:hAnsi="Arial LatArm" w:cs="Times New Roman"/>
      <w:sz w:val="20"/>
      <w:szCs w:val="20"/>
    </w:rPr>
  </w:style>
  <w:style w:type="paragraph" w:styleId="BodyTextIndent2">
    <w:name w:val="Body Text Indent 2"/>
    <w:basedOn w:val="Normal"/>
    <w:link w:val="BodyTextIndent2Char"/>
    <w:rsid w:val="0044364E"/>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44364E"/>
    <w:rPr>
      <w:rFonts w:ascii="Baltica" w:eastAsia="Times New Roman" w:hAnsi="Baltica" w:cs="Times New Roman"/>
      <w:sz w:val="20"/>
      <w:szCs w:val="20"/>
      <w:lang w:val="af-ZA"/>
    </w:rPr>
  </w:style>
  <w:style w:type="paragraph" w:customStyle="1" w:styleId="Char">
    <w:name w:val="Char"/>
    <w:basedOn w:val="Normal"/>
    <w:semiHidden/>
    <w:rsid w:val="0044364E"/>
    <w:pPr>
      <w:spacing w:after="160" w:line="360" w:lineRule="auto"/>
      <w:ind w:firstLine="709"/>
      <w:jc w:val="both"/>
    </w:pPr>
    <w:rPr>
      <w:rFonts w:ascii="Arial AMU" w:hAnsi="Arial AMU" w:cs="Arial"/>
      <w:sz w:val="22"/>
      <w:szCs w:val="20"/>
    </w:rPr>
  </w:style>
  <w:style w:type="paragraph" w:customStyle="1" w:styleId="Default">
    <w:name w:val="Default"/>
    <w:rsid w:val="0044364E"/>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4364E"/>
    <w:rPr>
      <w:rFonts w:ascii="Tahoma" w:hAnsi="Tahoma"/>
      <w:sz w:val="16"/>
      <w:szCs w:val="16"/>
      <w:lang w:val="x-none" w:eastAsia="x-none"/>
    </w:rPr>
  </w:style>
  <w:style w:type="character" w:customStyle="1" w:styleId="BalloonTextChar">
    <w:name w:val="Balloon Text Char"/>
    <w:basedOn w:val="DefaultParagraphFont"/>
    <w:link w:val="BalloonText"/>
    <w:rsid w:val="0044364E"/>
    <w:rPr>
      <w:rFonts w:ascii="Tahoma" w:eastAsia="Times New Roman" w:hAnsi="Tahoma" w:cs="Times New Roman"/>
      <w:sz w:val="16"/>
      <w:szCs w:val="16"/>
      <w:lang w:val="x-none" w:eastAsia="x-none"/>
    </w:rPr>
  </w:style>
  <w:style w:type="character" w:styleId="Hyperlink">
    <w:name w:val="Hyperlink"/>
    <w:rsid w:val="0044364E"/>
    <w:rPr>
      <w:color w:val="0000FF"/>
      <w:u w:val="single"/>
    </w:rPr>
  </w:style>
  <w:style w:type="character" w:customStyle="1" w:styleId="CharChar1">
    <w:name w:val="Char Char1"/>
    <w:locked/>
    <w:rsid w:val="0044364E"/>
    <w:rPr>
      <w:rFonts w:ascii="Arial LatArm" w:hAnsi="Arial LatArm"/>
      <w:i/>
      <w:lang w:val="en-AU" w:eastAsia="en-US" w:bidi="ar-SA"/>
    </w:rPr>
  </w:style>
  <w:style w:type="paragraph" w:styleId="BodyText">
    <w:name w:val="Body Text"/>
    <w:basedOn w:val="Normal"/>
    <w:link w:val="BodyTextChar"/>
    <w:rsid w:val="0044364E"/>
    <w:pPr>
      <w:spacing w:after="120"/>
    </w:pPr>
  </w:style>
  <w:style w:type="character" w:customStyle="1" w:styleId="BodyTextChar">
    <w:name w:val="Body Text Char"/>
    <w:basedOn w:val="DefaultParagraphFont"/>
    <w:link w:val="BodyText"/>
    <w:rsid w:val="0044364E"/>
    <w:rPr>
      <w:rFonts w:ascii="Times New Roman" w:eastAsia="Times New Roman" w:hAnsi="Times New Roman" w:cs="Times New Roman"/>
      <w:sz w:val="24"/>
      <w:szCs w:val="24"/>
    </w:rPr>
  </w:style>
  <w:style w:type="paragraph" w:styleId="Index1">
    <w:name w:val="index 1"/>
    <w:basedOn w:val="Normal"/>
    <w:next w:val="Normal"/>
    <w:autoRedefine/>
    <w:semiHidden/>
    <w:rsid w:val="0044364E"/>
    <w:pPr>
      <w:ind w:left="240" w:hanging="240"/>
    </w:pPr>
  </w:style>
  <w:style w:type="paragraph" w:styleId="IndexHeading">
    <w:name w:val="index heading"/>
    <w:basedOn w:val="Normal"/>
    <w:next w:val="Index1"/>
    <w:semiHidden/>
    <w:rsid w:val="0044364E"/>
    <w:rPr>
      <w:sz w:val="20"/>
      <w:szCs w:val="20"/>
      <w:lang w:val="en-AU" w:eastAsia="ru-RU"/>
    </w:rPr>
  </w:style>
  <w:style w:type="paragraph" w:styleId="Header">
    <w:name w:val="header"/>
    <w:basedOn w:val="Normal"/>
    <w:link w:val="HeaderChar"/>
    <w:rsid w:val="0044364E"/>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44364E"/>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4364E"/>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44364E"/>
    <w:rPr>
      <w:rFonts w:ascii="Arial LatArm" w:eastAsia="Times New Roman" w:hAnsi="Arial LatArm" w:cs="Times New Roman"/>
      <w:sz w:val="20"/>
      <w:szCs w:val="20"/>
      <w:lang w:eastAsia="ru-RU"/>
    </w:rPr>
  </w:style>
  <w:style w:type="paragraph" w:styleId="Title">
    <w:name w:val="Title"/>
    <w:basedOn w:val="Normal"/>
    <w:link w:val="TitleChar"/>
    <w:qFormat/>
    <w:rsid w:val="0044364E"/>
    <w:pPr>
      <w:jc w:val="center"/>
    </w:pPr>
    <w:rPr>
      <w:rFonts w:ascii="Arial Armenian" w:hAnsi="Arial Armenian"/>
      <w:szCs w:val="20"/>
    </w:rPr>
  </w:style>
  <w:style w:type="character" w:customStyle="1" w:styleId="TitleChar">
    <w:name w:val="Title Char"/>
    <w:basedOn w:val="DefaultParagraphFont"/>
    <w:link w:val="Title"/>
    <w:rsid w:val="0044364E"/>
    <w:rPr>
      <w:rFonts w:ascii="Arial Armenian" w:eastAsia="Times New Roman" w:hAnsi="Arial Armenian" w:cs="Times New Roman"/>
      <w:sz w:val="24"/>
      <w:szCs w:val="20"/>
    </w:rPr>
  </w:style>
  <w:style w:type="character" w:styleId="PageNumber">
    <w:name w:val="page number"/>
    <w:basedOn w:val="DefaultParagraphFont"/>
    <w:rsid w:val="0044364E"/>
  </w:style>
  <w:style w:type="paragraph" w:styleId="FootnoteText">
    <w:name w:val="footnote text"/>
    <w:basedOn w:val="Normal"/>
    <w:link w:val="FootnoteTextChar"/>
    <w:semiHidden/>
    <w:rsid w:val="0044364E"/>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44364E"/>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4364E"/>
    <w:pPr>
      <w:spacing w:after="160" w:line="240" w:lineRule="exact"/>
    </w:pPr>
    <w:rPr>
      <w:rFonts w:ascii="Arial" w:hAnsi="Arial" w:cs="Arial"/>
      <w:sz w:val="20"/>
      <w:szCs w:val="20"/>
    </w:rPr>
  </w:style>
  <w:style w:type="paragraph" w:customStyle="1" w:styleId="norm">
    <w:name w:val="norm"/>
    <w:basedOn w:val="Normal"/>
    <w:rsid w:val="0044364E"/>
    <w:pPr>
      <w:spacing w:line="480" w:lineRule="auto"/>
      <w:ind w:firstLine="709"/>
      <w:jc w:val="both"/>
    </w:pPr>
    <w:rPr>
      <w:rFonts w:ascii="Arial Armenian" w:hAnsi="Arial Armenian"/>
      <w:sz w:val="22"/>
      <w:szCs w:val="20"/>
      <w:lang w:eastAsia="ru-RU"/>
    </w:rPr>
  </w:style>
  <w:style w:type="character" w:customStyle="1" w:styleId="normChar">
    <w:name w:val="norm Char"/>
    <w:locked/>
    <w:rsid w:val="0044364E"/>
    <w:rPr>
      <w:rFonts w:ascii="Arial Armenian" w:hAnsi="Arial Armenian"/>
      <w:sz w:val="22"/>
      <w:lang w:val="en-US" w:eastAsia="ru-RU" w:bidi="ar-SA"/>
    </w:rPr>
  </w:style>
  <w:style w:type="character" w:customStyle="1" w:styleId="CharCharChar">
    <w:name w:val="Char Char Char"/>
    <w:rsid w:val="0044364E"/>
    <w:rPr>
      <w:rFonts w:ascii="Arial LatArm" w:hAnsi="Arial LatArm"/>
      <w:sz w:val="24"/>
      <w:lang w:eastAsia="ru-RU"/>
    </w:rPr>
  </w:style>
  <w:style w:type="paragraph" w:styleId="NormalWeb">
    <w:name w:val="Normal (Web)"/>
    <w:basedOn w:val="Normal"/>
    <w:uiPriority w:val="99"/>
    <w:rsid w:val="0044364E"/>
    <w:pPr>
      <w:spacing w:before="100" w:beforeAutospacing="1" w:after="100" w:afterAutospacing="1"/>
    </w:pPr>
  </w:style>
  <w:style w:type="character" w:styleId="Strong">
    <w:name w:val="Strong"/>
    <w:qFormat/>
    <w:rsid w:val="0044364E"/>
    <w:rPr>
      <w:b/>
      <w:bCs/>
    </w:rPr>
  </w:style>
  <w:style w:type="character" w:styleId="FootnoteReference">
    <w:name w:val="footnote reference"/>
    <w:semiHidden/>
    <w:rsid w:val="0044364E"/>
    <w:rPr>
      <w:vertAlign w:val="superscript"/>
    </w:rPr>
  </w:style>
  <w:style w:type="character" w:customStyle="1" w:styleId="CharChar22">
    <w:name w:val="Char Char22"/>
    <w:rsid w:val="0044364E"/>
    <w:rPr>
      <w:rFonts w:ascii="Arial Armenian" w:hAnsi="Arial Armenian"/>
      <w:sz w:val="28"/>
      <w:lang w:val="en-US"/>
    </w:rPr>
  </w:style>
  <w:style w:type="character" w:customStyle="1" w:styleId="CharChar20">
    <w:name w:val="Char Char20"/>
    <w:rsid w:val="0044364E"/>
    <w:rPr>
      <w:rFonts w:ascii="Times LatArm" w:hAnsi="Times LatArm"/>
      <w:b/>
      <w:sz w:val="28"/>
      <w:lang w:val="en-US"/>
    </w:rPr>
  </w:style>
  <w:style w:type="character" w:customStyle="1" w:styleId="CharChar16">
    <w:name w:val="Char Char16"/>
    <w:rsid w:val="0044364E"/>
    <w:rPr>
      <w:rFonts w:ascii="Times Armenian" w:hAnsi="Times Armenian"/>
      <w:b/>
      <w:lang w:val="hy-AM"/>
    </w:rPr>
  </w:style>
  <w:style w:type="character" w:customStyle="1" w:styleId="CharChar15">
    <w:name w:val="Char Char15"/>
    <w:rsid w:val="0044364E"/>
    <w:rPr>
      <w:rFonts w:ascii="Times Armenian" w:hAnsi="Times Armenian"/>
      <w:i/>
      <w:lang w:val="nl-NL"/>
    </w:rPr>
  </w:style>
  <w:style w:type="character" w:customStyle="1" w:styleId="CharChar13">
    <w:name w:val="Char Char13"/>
    <w:rsid w:val="0044364E"/>
    <w:rPr>
      <w:rFonts w:ascii="Arial Armenian" w:hAnsi="Arial Armenian"/>
      <w:lang w:val="en-US"/>
    </w:rPr>
  </w:style>
  <w:style w:type="character" w:styleId="CommentReference">
    <w:name w:val="annotation reference"/>
    <w:semiHidden/>
    <w:rsid w:val="0044364E"/>
    <w:rPr>
      <w:sz w:val="16"/>
      <w:szCs w:val="16"/>
    </w:rPr>
  </w:style>
  <w:style w:type="paragraph" w:styleId="CommentText">
    <w:name w:val="annotation text"/>
    <w:basedOn w:val="Normal"/>
    <w:link w:val="CommentTextChar"/>
    <w:semiHidden/>
    <w:rsid w:val="0044364E"/>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44364E"/>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44364E"/>
    <w:rPr>
      <w:b/>
      <w:bCs/>
    </w:rPr>
  </w:style>
  <w:style w:type="character" w:customStyle="1" w:styleId="CommentSubjectChar">
    <w:name w:val="Comment Subject Char"/>
    <w:basedOn w:val="CommentTextChar"/>
    <w:link w:val="CommentSubject"/>
    <w:semiHidden/>
    <w:rsid w:val="0044364E"/>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44364E"/>
    <w:rPr>
      <w:rFonts w:ascii="Times Armenian" w:hAnsi="Times Armenian"/>
      <w:sz w:val="20"/>
      <w:szCs w:val="20"/>
      <w:lang w:val="x-none" w:eastAsia="ru-RU"/>
    </w:rPr>
  </w:style>
  <w:style w:type="character" w:customStyle="1" w:styleId="EndnoteTextChar">
    <w:name w:val="Endnote Text Char"/>
    <w:basedOn w:val="DefaultParagraphFont"/>
    <w:link w:val="EndnoteText"/>
    <w:semiHidden/>
    <w:rsid w:val="0044364E"/>
    <w:rPr>
      <w:rFonts w:ascii="Times Armenian" w:eastAsia="Times New Roman" w:hAnsi="Times Armenian" w:cs="Times New Roman"/>
      <w:sz w:val="20"/>
      <w:szCs w:val="20"/>
      <w:lang w:val="x-none" w:eastAsia="ru-RU"/>
    </w:rPr>
  </w:style>
  <w:style w:type="character" w:styleId="EndnoteReference">
    <w:name w:val="endnote reference"/>
    <w:semiHidden/>
    <w:rsid w:val="0044364E"/>
    <w:rPr>
      <w:vertAlign w:val="superscript"/>
    </w:rPr>
  </w:style>
  <w:style w:type="paragraph" w:styleId="DocumentMap">
    <w:name w:val="Document Map"/>
    <w:basedOn w:val="Normal"/>
    <w:link w:val="DocumentMapChar"/>
    <w:semiHidden/>
    <w:rsid w:val="0044364E"/>
    <w:pPr>
      <w:shd w:val="clear" w:color="auto" w:fill="000080"/>
    </w:pPr>
    <w:rPr>
      <w:rFonts w:ascii="Tahoma" w:hAnsi="Tahoma"/>
      <w:sz w:val="20"/>
      <w:szCs w:val="20"/>
      <w:lang w:val="x-none" w:eastAsia="ru-RU"/>
    </w:rPr>
  </w:style>
  <w:style w:type="character" w:customStyle="1" w:styleId="DocumentMapChar">
    <w:name w:val="Document Map Char"/>
    <w:basedOn w:val="DefaultParagraphFont"/>
    <w:link w:val="DocumentMap"/>
    <w:semiHidden/>
    <w:rsid w:val="0044364E"/>
    <w:rPr>
      <w:rFonts w:ascii="Tahoma" w:eastAsia="Times New Roman" w:hAnsi="Tahoma" w:cs="Times New Roman"/>
      <w:sz w:val="20"/>
      <w:szCs w:val="20"/>
      <w:shd w:val="clear" w:color="auto" w:fill="000080"/>
      <w:lang w:val="x-none" w:eastAsia="ru-RU"/>
    </w:rPr>
  </w:style>
  <w:style w:type="paragraph" w:styleId="Revision">
    <w:name w:val="Revision"/>
    <w:hidden/>
    <w:semiHidden/>
    <w:rsid w:val="0044364E"/>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436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44364E"/>
    <w:pPr>
      <w:spacing w:after="160" w:line="240" w:lineRule="exact"/>
    </w:pPr>
    <w:rPr>
      <w:rFonts w:ascii="Verdana" w:hAnsi="Verdana"/>
      <w:sz w:val="20"/>
      <w:szCs w:val="20"/>
    </w:rPr>
  </w:style>
  <w:style w:type="paragraph" w:customStyle="1" w:styleId="Style2">
    <w:name w:val="Style2"/>
    <w:basedOn w:val="Normal"/>
    <w:rsid w:val="0044364E"/>
    <w:pPr>
      <w:jc w:val="center"/>
    </w:pPr>
    <w:rPr>
      <w:rFonts w:ascii="Arial Armenian" w:hAnsi="Arial Armenian"/>
      <w:w w:val="90"/>
      <w:sz w:val="22"/>
      <w:szCs w:val="20"/>
      <w:lang w:eastAsia="ru-RU"/>
    </w:rPr>
  </w:style>
  <w:style w:type="character" w:customStyle="1" w:styleId="CharChar23">
    <w:name w:val="Char Char23"/>
    <w:rsid w:val="0044364E"/>
    <w:rPr>
      <w:rFonts w:ascii="Arial Armenian" w:hAnsi="Arial Armenian"/>
      <w:sz w:val="28"/>
      <w:lang w:val="en-US" w:eastAsia="ru-RU" w:bidi="ar-SA"/>
    </w:rPr>
  </w:style>
  <w:style w:type="character" w:customStyle="1" w:styleId="CharChar21">
    <w:name w:val="Char Char21"/>
    <w:rsid w:val="0044364E"/>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4364E"/>
    <w:pPr>
      <w:ind w:left="720"/>
    </w:pPr>
    <w:rPr>
      <w:rFonts w:ascii="Times Armenian" w:hAnsi="Times Armenian"/>
      <w:lang w:val="x-none" w:eastAsia="ru-RU"/>
    </w:rPr>
  </w:style>
  <w:style w:type="character" w:customStyle="1" w:styleId="CharChar25">
    <w:name w:val="Char Char25"/>
    <w:rsid w:val="0044364E"/>
    <w:rPr>
      <w:rFonts w:ascii="Arial Armenian" w:hAnsi="Arial Armenian"/>
      <w:sz w:val="28"/>
      <w:lang w:val="en-US" w:eastAsia="ru-RU" w:bidi="ar-SA"/>
    </w:rPr>
  </w:style>
  <w:style w:type="character" w:customStyle="1" w:styleId="CharChar24">
    <w:name w:val="Char Char24"/>
    <w:rsid w:val="0044364E"/>
    <w:rPr>
      <w:rFonts w:ascii="Arial LatArm" w:hAnsi="Arial LatArm"/>
      <w:b/>
      <w:color w:val="0000FF"/>
      <w:lang w:val="en-US" w:eastAsia="ru-RU" w:bidi="ar-SA"/>
    </w:rPr>
  </w:style>
  <w:style w:type="paragraph" w:styleId="BlockText">
    <w:name w:val="Block Text"/>
    <w:basedOn w:val="Normal"/>
    <w:rsid w:val="0044364E"/>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44364E"/>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44364E"/>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44364E"/>
    <w:pPr>
      <w:widowControl w:val="0"/>
      <w:bidi/>
      <w:adjustRightInd w:val="0"/>
      <w:spacing w:after="160" w:line="240" w:lineRule="exact"/>
    </w:pPr>
    <w:rPr>
      <w:sz w:val="20"/>
      <w:szCs w:val="20"/>
      <w:lang w:val="en-GB" w:eastAsia="ru-RU" w:bidi="he-IL"/>
    </w:rPr>
  </w:style>
  <w:style w:type="paragraph" w:customStyle="1" w:styleId="xl63">
    <w:name w:val="xl63"/>
    <w:basedOn w:val="Normal"/>
    <w:rsid w:val="004436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436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4436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4364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4436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44364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4364E"/>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4364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4364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44364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44364E"/>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44364E"/>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44364E"/>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44364E"/>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44364E"/>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44364E"/>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44364E"/>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44364E"/>
    <w:pPr>
      <w:spacing w:before="100" w:beforeAutospacing="1" w:after="100" w:afterAutospacing="1"/>
    </w:pPr>
    <w:rPr>
      <w:rFonts w:eastAsia="Arial Unicode MS"/>
      <w:sz w:val="16"/>
      <w:szCs w:val="16"/>
    </w:rPr>
  </w:style>
  <w:style w:type="paragraph" w:customStyle="1" w:styleId="font13">
    <w:name w:val="font13"/>
    <w:basedOn w:val="Normal"/>
    <w:rsid w:val="0044364E"/>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44364E"/>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4364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4364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44364E"/>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44364E"/>
    <w:pPr>
      <w:suppressAutoHyphens/>
      <w:spacing w:line="100" w:lineRule="atLeast"/>
    </w:pPr>
    <w:rPr>
      <w:kern w:val="1"/>
      <w:sz w:val="20"/>
      <w:szCs w:val="20"/>
      <w:lang w:val="en-AU" w:eastAsia="ar-SA"/>
    </w:rPr>
  </w:style>
  <w:style w:type="character" w:styleId="FollowedHyperlink">
    <w:name w:val="FollowedHyperlink"/>
    <w:rsid w:val="0044364E"/>
    <w:rPr>
      <w:color w:val="800080"/>
      <w:u w:val="single"/>
    </w:rPr>
  </w:style>
  <w:style w:type="character" w:customStyle="1" w:styleId="CharCharCharChar1">
    <w:name w:val="Char Char Char Char1"/>
    <w:aliases w:val=" Char Char Char Char Char Char"/>
    <w:rsid w:val="0044364E"/>
    <w:rPr>
      <w:rFonts w:ascii="Arial LatArm" w:hAnsi="Arial LatArm"/>
      <w:sz w:val="24"/>
      <w:lang w:val="en-US" w:eastAsia="ru-RU" w:bidi="ar-SA"/>
    </w:rPr>
  </w:style>
  <w:style w:type="character" w:customStyle="1" w:styleId="CharChar">
    <w:name w:val="Char Char"/>
    <w:locked/>
    <w:rsid w:val="0044364E"/>
    <w:rPr>
      <w:lang w:val="en-US" w:eastAsia="en-US" w:bidi="ar-SA"/>
    </w:rPr>
  </w:style>
  <w:style w:type="paragraph" w:customStyle="1" w:styleId="Char3CharCharChar">
    <w:name w:val="Char3 Char Char Char"/>
    <w:basedOn w:val="Normal"/>
    <w:next w:val="Normal"/>
    <w:semiHidden/>
    <w:rsid w:val="0044364E"/>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44364E"/>
    <w:rPr>
      <w:rFonts w:ascii="Times Armenian" w:eastAsia="Times New Roman" w:hAnsi="Times Armenian" w:cs="Times New Roman"/>
      <w:sz w:val="24"/>
      <w:szCs w:val="24"/>
      <w:lang w:val="x-none" w:eastAsia="ru-RU"/>
    </w:rPr>
  </w:style>
  <w:style w:type="character" w:customStyle="1" w:styleId="CharChar4">
    <w:name w:val="Char Char4"/>
    <w:locked/>
    <w:rsid w:val="0044364E"/>
    <w:rPr>
      <w:sz w:val="24"/>
      <w:szCs w:val="24"/>
      <w:lang w:val="en-US" w:eastAsia="en-US" w:bidi="ar-SA"/>
    </w:rPr>
  </w:style>
  <w:style w:type="paragraph" w:customStyle="1" w:styleId="msonormalcxspmiddle">
    <w:name w:val="msonormalcxspmiddle"/>
    <w:basedOn w:val="Normal"/>
    <w:rsid w:val="0044364E"/>
    <w:pPr>
      <w:spacing w:before="100" w:beforeAutospacing="1" w:after="100" w:afterAutospacing="1"/>
    </w:pPr>
  </w:style>
  <w:style w:type="character" w:customStyle="1" w:styleId="CharChar5">
    <w:name w:val="Char Char5"/>
    <w:locked/>
    <w:rsid w:val="0044364E"/>
    <w:rPr>
      <w:sz w:val="24"/>
      <w:szCs w:val="24"/>
      <w:lang w:val="en-US" w:eastAsia="en-US" w:bidi="ar-SA"/>
    </w:rPr>
  </w:style>
  <w:style w:type="character" w:styleId="Emphasis">
    <w:name w:val="Emphasis"/>
    <w:qFormat/>
    <w:rsid w:val="004436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e_sargsyan@taxservice.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ena_Najaryan@taxservice.am"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mailto:gayane_anton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48</Pages>
  <Words>17655</Words>
  <Characters>100636</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dc:creator>
  <cp:keywords/>
  <dc:description/>
  <cp:lastModifiedBy>User</cp:lastModifiedBy>
  <cp:revision>14</cp:revision>
  <dcterms:created xsi:type="dcterms:W3CDTF">2019-08-29T06:58:00Z</dcterms:created>
  <dcterms:modified xsi:type="dcterms:W3CDTF">2019-08-30T07:27:00Z</dcterms:modified>
</cp:coreProperties>
</file>