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F39" w:rsidRPr="005939DE" w:rsidRDefault="00254F39" w:rsidP="00254F39">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254F39" w:rsidRPr="00AE2768" w:rsidRDefault="00254F39" w:rsidP="00254F39">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ՀԱՅՏԱՐԱՐՈՒԹՅՈՒՆ</w:t>
      </w:r>
    </w:p>
    <w:p w:rsidR="00254F39" w:rsidRPr="00AE2768" w:rsidRDefault="00254F39" w:rsidP="00254F39">
      <w:pPr>
        <w:pStyle w:val="a3"/>
        <w:spacing w:line="240" w:lineRule="auto"/>
        <w:jc w:val="center"/>
        <w:rPr>
          <w:rFonts w:ascii="GHEA Grapalat" w:hAnsi="GHEA Grapalat"/>
          <w:i w:val="0"/>
          <w:lang w:val="af-ZA"/>
        </w:rPr>
      </w:pPr>
      <w:r>
        <w:rPr>
          <w:rFonts w:ascii="Sylfaen" w:hAnsi="Sylfaen"/>
          <w:i w:val="0"/>
          <w:lang w:val="af-ZA"/>
        </w:rPr>
        <w:t xml:space="preserve">ԳՆԱՆՇՄԱՆ ՀԱՐՑՄԱՆ </w:t>
      </w:r>
      <w:r w:rsidRPr="00AE2768">
        <w:rPr>
          <w:rFonts w:ascii="GHEA Grapalat" w:hAnsi="GHEA Grapalat"/>
          <w:i w:val="0"/>
          <w:lang w:val="af-ZA"/>
        </w:rPr>
        <w:t xml:space="preserve"> ՄԱՍԻՆ</w:t>
      </w:r>
    </w:p>
    <w:p w:rsidR="00254F39" w:rsidRPr="00AE2768" w:rsidRDefault="00254F39" w:rsidP="00254F39">
      <w:pPr>
        <w:pStyle w:val="a3"/>
        <w:spacing w:line="240" w:lineRule="auto"/>
        <w:jc w:val="center"/>
        <w:rPr>
          <w:rFonts w:ascii="GHEA Grapalat" w:hAnsi="GHEA Grapalat"/>
          <w:i w:val="0"/>
          <w:lang w:val="af-ZA"/>
        </w:rPr>
      </w:pPr>
    </w:p>
    <w:p w:rsidR="00254F39" w:rsidRPr="00AE2768" w:rsidRDefault="00254F39" w:rsidP="00254F39">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Հայտարարության սույն տեքստը հաստատված է գնահատող հանձնաժողովի</w:t>
      </w:r>
    </w:p>
    <w:p w:rsidR="00254F39" w:rsidRPr="00AE2768" w:rsidRDefault="00254F39" w:rsidP="00254F39">
      <w:pPr>
        <w:pStyle w:val="a3"/>
        <w:spacing w:line="240" w:lineRule="auto"/>
        <w:jc w:val="center"/>
        <w:rPr>
          <w:rFonts w:ascii="GHEA Grapalat" w:hAnsi="GHEA Grapalat"/>
          <w:i w:val="0"/>
          <w:lang w:val="af-ZA"/>
        </w:rPr>
      </w:pPr>
      <w:r w:rsidRPr="00AE2768">
        <w:rPr>
          <w:rFonts w:ascii="GHEA Grapalat" w:hAnsi="GHEA Grapalat"/>
          <w:i w:val="0"/>
          <w:lang w:val="af-ZA"/>
        </w:rPr>
        <w:t>20</w:t>
      </w:r>
      <w:r>
        <w:rPr>
          <w:rFonts w:ascii="GHEA Grapalat" w:hAnsi="GHEA Grapalat"/>
          <w:i w:val="0"/>
          <w:lang w:val="af-ZA"/>
        </w:rPr>
        <w:t>19</w:t>
      </w:r>
      <w:r w:rsidRPr="00AE2768">
        <w:rPr>
          <w:rFonts w:ascii="GHEA Grapalat" w:hAnsi="GHEA Grapalat"/>
          <w:i w:val="0"/>
          <w:lang w:val="af-ZA"/>
        </w:rPr>
        <w:t xml:space="preserve">   թվականի «</w:t>
      </w:r>
      <w:r w:rsidR="004F1A5B">
        <w:rPr>
          <w:rFonts w:ascii="Sylfaen" w:hAnsi="Sylfaen"/>
          <w:i w:val="0"/>
          <w:lang w:val="hy-AM"/>
        </w:rPr>
        <w:t>դեկտեմբերի</w:t>
      </w:r>
      <w:r w:rsidRPr="00AE2768">
        <w:rPr>
          <w:rFonts w:ascii="GHEA Grapalat" w:hAnsi="GHEA Grapalat"/>
          <w:i w:val="0"/>
          <w:lang w:val="af-ZA"/>
        </w:rPr>
        <w:t>»  «</w:t>
      </w:r>
      <w:r w:rsidR="004F1A5B">
        <w:rPr>
          <w:rFonts w:ascii="GHEA Grapalat" w:hAnsi="GHEA Grapalat"/>
          <w:i w:val="0"/>
          <w:lang w:val="af-ZA"/>
        </w:rPr>
        <w:t>3</w:t>
      </w:r>
      <w:r w:rsidRPr="00AE2768">
        <w:rPr>
          <w:rFonts w:ascii="GHEA Grapalat" w:hAnsi="GHEA Grapalat"/>
          <w:i w:val="0"/>
          <w:lang w:val="af-ZA"/>
        </w:rPr>
        <w:t xml:space="preserve"> » «</w:t>
      </w:r>
      <w:r>
        <w:rPr>
          <w:rFonts w:ascii="Sylfaen" w:hAnsi="Sylfaen"/>
          <w:i w:val="0"/>
          <w:lang w:val="af-ZA"/>
        </w:rPr>
        <w:t>թիվ 1</w:t>
      </w:r>
      <w:r w:rsidRPr="00AE2768">
        <w:rPr>
          <w:rFonts w:ascii="GHEA Grapalat" w:hAnsi="GHEA Grapalat"/>
          <w:i w:val="0"/>
          <w:lang w:val="af-ZA"/>
        </w:rPr>
        <w:t xml:space="preserve">» որոշմամբ </w:t>
      </w:r>
    </w:p>
    <w:p w:rsidR="00254F39" w:rsidRPr="00AE2768" w:rsidRDefault="00254F39" w:rsidP="00254F39">
      <w:pPr>
        <w:pStyle w:val="a3"/>
        <w:spacing w:line="240" w:lineRule="auto"/>
        <w:jc w:val="center"/>
        <w:rPr>
          <w:rFonts w:ascii="GHEA Grapalat" w:hAnsi="GHEA Grapalat"/>
          <w:i w:val="0"/>
          <w:lang w:val="af-ZA"/>
        </w:rPr>
      </w:pPr>
    </w:p>
    <w:p w:rsidR="00254F39" w:rsidRPr="00AE2768" w:rsidRDefault="00254F39" w:rsidP="00254F39">
      <w:pPr>
        <w:pStyle w:val="a3"/>
        <w:spacing w:line="240" w:lineRule="auto"/>
        <w:jc w:val="center"/>
        <w:rPr>
          <w:rFonts w:ascii="GHEA Grapalat" w:hAnsi="GHEA Grapalat"/>
          <w:i w:val="0"/>
          <w:lang w:val="af-ZA"/>
        </w:rPr>
      </w:pPr>
      <w:r w:rsidRPr="00AE2768">
        <w:rPr>
          <w:rFonts w:ascii="GHEA Grapalat" w:hAnsi="GHEA Grapalat"/>
          <w:i w:val="0"/>
          <w:lang w:val="af-ZA"/>
        </w:rPr>
        <w:t xml:space="preserve">Ընթացակարգի ծածկագիրը`  </w:t>
      </w:r>
      <w:r>
        <w:rPr>
          <w:rFonts w:ascii="GHEA Grapalat" w:hAnsi="GHEA Grapalat"/>
          <w:i w:val="0"/>
          <w:lang w:val="af-ZA"/>
        </w:rPr>
        <w:t>ԱՄՈՀՀԴ- ԳՀԱՊՁԲ-20</w:t>
      </w:r>
      <w:r w:rsidRPr="00246F37">
        <w:rPr>
          <w:rFonts w:ascii="GHEA Grapalat" w:hAnsi="GHEA Grapalat"/>
          <w:i w:val="0"/>
          <w:lang w:val="af-ZA"/>
        </w:rPr>
        <w:t>/01</w:t>
      </w:r>
      <w:r w:rsidRPr="00AE2768">
        <w:rPr>
          <w:rFonts w:ascii="GHEA Grapalat" w:hAnsi="GHEA Grapalat"/>
          <w:i w:val="0"/>
          <w:u w:val="single"/>
          <w:lang w:val="af-ZA"/>
        </w:rPr>
        <w:t xml:space="preserve">        </w:t>
      </w:r>
    </w:p>
    <w:p w:rsidR="00254F39" w:rsidRPr="00AE2768" w:rsidRDefault="00254F39" w:rsidP="00254F39">
      <w:pPr>
        <w:pStyle w:val="a3"/>
        <w:spacing w:line="240" w:lineRule="auto"/>
        <w:rPr>
          <w:rFonts w:ascii="GHEA Grapalat" w:hAnsi="GHEA Grapalat"/>
          <w:i w:val="0"/>
          <w:lang w:val="af-ZA"/>
        </w:rPr>
      </w:pPr>
    </w:p>
    <w:p w:rsidR="00254F39" w:rsidRPr="00AE2768" w:rsidRDefault="00254F39" w:rsidP="00254F39">
      <w:pPr>
        <w:pStyle w:val="a3"/>
        <w:spacing w:line="240" w:lineRule="auto"/>
        <w:ind w:firstLine="708"/>
        <w:jc w:val="left"/>
        <w:rPr>
          <w:rFonts w:ascii="GHEA Grapalat" w:hAnsi="GHEA Grapalat"/>
          <w:i w:val="0"/>
          <w:lang w:val="af-ZA"/>
        </w:rPr>
      </w:pPr>
      <w:r w:rsidRPr="00AE2768">
        <w:rPr>
          <w:rFonts w:ascii="GHEA Grapalat" w:hAnsi="GHEA Grapalat"/>
          <w:i w:val="0"/>
          <w:lang w:val="af-ZA"/>
        </w:rPr>
        <w:t xml:space="preserve">Պատվիրատուն` </w:t>
      </w:r>
      <w:r>
        <w:rPr>
          <w:rFonts w:ascii="GHEA Grapalat" w:hAnsi="GHEA Grapalat"/>
          <w:i w:val="0"/>
          <w:lang w:val="af-ZA"/>
        </w:rPr>
        <w:t>&lt;&lt;ՀՀ Արարատի մարզի Ոսկետափի Սարգիս Հովհաննիսյանի անվան հիմնական դպրոց&gt;&gt;ՊՈԱԿ-ը</w:t>
      </w:r>
      <w:r w:rsidRPr="00AE2768">
        <w:rPr>
          <w:rFonts w:ascii="GHEA Grapalat" w:hAnsi="GHEA Grapalat"/>
          <w:i w:val="0"/>
          <w:lang w:val="af-ZA"/>
        </w:rPr>
        <w:t>, որը գտնվում է</w:t>
      </w:r>
      <w:r>
        <w:rPr>
          <w:rFonts w:ascii="Sylfaen" w:hAnsi="Sylfaen"/>
          <w:i w:val="0"/>
          <w:lang w:val="af-ZA"/>
        </w:rPr>
        <w:t>Արարատի մարզի Ոսկետափ գյ</w:t>
      </w:r>
      <w:r w:rsidRPr="00FA183E">
        <w:rPr>
          <w:rFonts w:ascii="Sylfaen" w:hAnsi="Sylfaen"/>
          <w:i w:val="0"/>
          <w:lang w:val="af-ZA"/>
        </w:rPr>
        <w:t>ու</w:t>
      </w:r>
      <w:r>
        <w:rPr>
          <w:rFonts w:ascii="Sylfaen" w:hAnsi="Sylfaen"/>
          <w:i w:val="0"/>
          <w:lang w:val="af-ZA"/>
        </w:rPr>
        <w:t>ղի Մեսրոպ Մաշտոցի 30</w:t>
      </w:r>
      <w:r w:rsidRPr="00AE2768">
        <w:rPr>
          <w:rFonts w:ascii="GHEA Grapalat" w:hAnsi="GHEA Grapalat"/>
          <w:i w:val="0"/>
          <w:lang w:val="af-ZA"/>
        </w:rPr>
        <w:t xml:space="preserve"> հասցեում,</w:t>
      </w:r>
    </w:p>
    <w:p w:rsidR="00254F39" w:rsidRPr="00AE2768" w:rsidRDefault="00254F39" w:rsidP="00254F39">
      <w:pPr>
        <w:pStyle w:val="a3"/>
        <w:spacing w:line="240" w:lineRule="auto"/>
        <w:ind w:firstLine="0"/>
        <w:rPr>
          <w:rFonts w:ascii="GHEA Grapalat" w:hAnsi="GHEA Grapalat"/>
          <w:i w:val="0"/>
          <w:lang w:val="af-ZA"/>
        </w:rPr>
      </w:pPr>
      <w:r w:rsidRPr="00AE2768">
        <w:rPr>
          <w:rFonts w:ascii="GHEA Grapalat" w:hAnsi="GHEA Grapalat"/>
          <w:i w:val="0"/>
          <w:lang w:val="af-ZA"/>
        </w:rPr>
        <w:t xml:space="preserve">հայտարարում </w:t>
      </w:r>
      <w:r>
        <w:rPr>
          <w:rFonts w:ascii="Sylfaen" w:hAnsi="Sylfaen"/>
          <w:i w:val="0"/>
          <w:lang w:val="af-ZA"/>
        </w:rPr>
        <w:t>գնանշման հարց</w:t>
      </w:r>
      <w:r w:rsidRPr="00FA183E">
        <w:rPr>
          <w:rFonts w:ascii="Sylfaen" w:hAnsi="Sylfaen"/>
          <w:i w:val="0"/>
          <w:lang w:val="af-ZA"/>
        </w:rPr>
        <w:t>ու</w:t>
      </w:r>
      <w:r>
        <w:rPr>
          <w:rFonts w:ascii="Sylfaen" w:hAnsi="Sylfaen"/>
          <w:i w:val="0"/>
          <w:lang w:val="af-ZA"/>
        </w:rPr>
        <w:t>մ</w:t>
      </w:r>
      <w:r w:rsidRPr="00AE2768">
        <w:rPr>
          <w:rFonts w:ascii="GHEA Grapalat" w:hAnsi="GHEA Grapalat"/>
          <w:i w:val="0"/>
          <w:lang w:val="af-ZA"/>
        </w:rPr>
        <w:t>, որն իրականացվում է մեկ փուլով:</w:t>
      </w:r>
    </w:p>
    <w:p w:rsidR="00254F39" w:rsidRPr="00AE2768" w:rsidRDefault="00254F39" w:rsidP="00254F39">
      <w:pPr>
        <w:pStyle w:val="a3"/>
        <w:spacing w:line="240" w:lineRule="auto"/>
        <w:ind w:firstLine="0"/>
        <w:rPr>
          <w:rFonts w:ascii="GHEA Grapalat" w:hAnsi="GHEA Grapalat"/>
          <w:i w:val="0"/>
          <w:lang w:val="af-ZA"/>
        </w:rPr>
      </w:pPr>
      <w:r w:rsidRPr="00AE2768">
        <w:rPr>
          <w:rFonts w:ascii="GHEA Grapalat" w:hAnsi="GHEA Grapalat"/>
          <w:i w:val="0"/>
          <w:lang w:val="af-ZA"/>
        </w:rPr>
        <w:tab/>
      </w:r>
      <w:bookmarkStart w:id="0" w:name="_Hlk23167417"/>
      <w:r w:rsidRPr="00AE2768">
        <w:rPr>
          <w:rFonts w:ascii="GHEA Grapalat" w:hAnsi="GHEA Grapalat"/>
          <w:i w:val="0"/>
          <w:lang w:val="af-ZA"/>
        </w:rPr>
        <w:t>Սույն ընթացակարգի</w:t>
      </w:r>
      <w:bookmarkEnd w:id="0"/>
      <w:r w:rsidRPr="00AE2768">
        <w:rPr>
          <w:rFonts w:ascii="GHEA Grapalat" w:hAnsi="GHEA Grapalat"/>
          <w:i w:val="0"/>
          <w:lang w:val="af-ZA"/>
        </w:rPr>
        <w:t xml:space="preserve"> արդյունքում </w:t>
      </w:r>
      <w:r w:rsidRPr="00AE2768">
        <w:rPr>
          <w:rFonts w:ascii="GHEA Grapalat" w:hAnsi="GHEA Grapalat"/>
          <w:i w:val="0"/>
          <w:lang w:val="hy-AM"/>
        </w:rPr>
        <w:t>ընտրված</w:t>
      </w:r>
      <w:r w:rsidRPr="00AE2768">
        <w:rPr>
          <w:rFonts w:ascii="GHEA Grapalat" w:hAnsi="GHEA Grapalat"/>
          <w:i w:val="0"/>
          <w:lang w:val="af-ZA"/>
        </w:rPr>
        <w:t xml:space="preserve"> մասնակցին սահմանված կարգով կառաջարկվի կնքել </w:t>
      </w:r>
      <w:r w:rsidRPr="00FA183E">
        <w:rPr>
          <w:rFonts w:ascii="Sylfaen" w:hAnsi="Sylfaen"/>
          <w:b/>
          <w:i w:val="0"/>
          <w:sz w:val="22"/>
          <w:szCs w:val="22"/>
          <w:lang w:val="af-ZA"/>
        </w:rPr>
        <w:t>սննդամթերքի</w:t>
      </w:r>
      <w:r w:rsidRPr="00AE2768">
        <w:rPr>
          <w:rFonts w:ascii="GHEA Grapalat" w:hAnsi="GHEA Grapalat"/>
          <w:i w:val="0"/>
          <w:lang w:val="af-ZA"/>
        </w:rPr>
        <w:t xml:space="preserve">    մատակարարման պայմանագիր (այսուհետ` պայմանագիր)։ </w:t>
      </w:r>
    </w:p>
    <w:p w:rsidR="00254F39" w:rsidRPr="00AE2768" w:rsidRDefault="00254F39" w:rsidP="00254F39">
      <w:pPr>
        <w:pStyle w:val="a3"/>
        <w:spacing w:line="240" w:lineRule="auto"/>
        <w:ind w:firstLine="0"/>
        <w:rPr>
          <w:rFonts w:ascii="GHEA Grapalat" w:hAnsi="GHEA Grapalat"/>
          <w:i w:val="0"/>
          <w:lang w:val="af-ZA"/>
        </w:rPr>
      </w:pPr>
      <w:r w:rsidRPr="00AE276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254F39" w:rsidRPr="00AE2768" w:rsidRDefault="00254F39" w:rsidP="00254F39">
      <w:pPr>
        <w:ind w:firstLine="720"/>
        <w:jc w:val="both"/>
        <w:rPr>
          <w:rFonts w:ascii="GHEA Grapalat" w:hAnsi="GHEA Grapalat"/>
          <w:sz w:val="20"/>
          <w:szCs w:val="20"/>
          <w:lang w:val="af-ZA"/>
        </w:rPr>
      </w:pPr>
      <w:r w:rsidRPr="00AE276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254F39" w:rsidRPr="00AE2768" w:rsidRDefault="00254F39" w:rsidP="00254F39">
      <w:pPr>
        <w:pStyle w:val="a3"/>
        <w:spacing w:line="240" w:lineRule="auto"/>
        <w:rPr>
          <w:rFonts w:ascii="GHEA Grapalat" w:hAnsi="GHEA Grapalat"/>
          <w:i w:val="0"/>
          <w:lang w:val="af-ZA"/>
        </w:rPr>
      </w:pPr>
      <w:r w:rsidRPr="00AE2768">
        <w:rPr>
          <w:rFonts w:ascii="GHEA Grapalat" w:hAnsi="GHEA Grapalat"/>
          <w:i w:val="0"/>
          <w:lang w:val="af-ZA"/>
        </w:rPr>
        <w:t xml:space="preserve">Ընտրված մասնակիցը որոշվում է </w:t>
      </w:r>
      <w:bookmarkStart w:id="1" w:name="_Hlk23167512"/>
      <w:r w:rsidRPr="00AE2768">
        <w:rPr>
          <w:rFonts w:ascii="GHEA Grapalat" w:hAnsi="GHEA Grapalat"/>
          <w:i w:val="0"/>
          <w:lang w:val="af-ZA"/>
        </w:rPr>
        <w:t xml:space="preserve">ոչ գնային պայմաններով բավարար գնահատված </w:t>
      </w:r>
      <w:bookmarkEnd w:id="1"/>
      <w:r w:rsidRPr="00AE276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254F39" w:rsidRPr="00AE2768" w:rsidRDefault="00254F39" w:rsidP="00254F39">
      <w:pPr>
        <w:pStyle w:val="a3"/>
        <w:spacing w:line="240" w:lineRule="auto"/>
        <w:rPr>
          <w:rFonts w:ascii="GHEA Grapalat" w:hAnsi="GHEA Grapalat"/>
          <w:i w:val="0"/>
          <w:lang w:val="af-ZA"/>
        </w:rPr>
      </w:pPr>
      <w:r w:rsidRPr="00AE2768">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AE2768">
        <w:rPr>
          <w:rStyle w:val="af6"/>
          <w:rFonts w:ascii="GHEA Grapalat" w:hAnsi="GHEA Grapalat"/>
          <w:i w:val="0"/>
          <w:lang w:val="af-ZA"/>
        </w:rPr>
        <w:footnoteReference w:id="1"/>
      </w:r>
    </w:p>
    <w:p w:rsidR="00254F39" w:rsidRDefault="00254F39" w:rsidP="00254F39">
      <w:pPr>
        <w:pStyle w:val="a3"/>
        <w:spacing w:line="240" w:lineRule="auto"/>
        <w:rPr>
          <w:rFonts w:ascii="GHEA Grapalat" w:hAnsi="GHEA Grapalat"/>
          <w:i w:val="0"/>
          <w:lang w:val="af-ZA"/>
        </w:rPr>
      </w:pPr>
      <w:r w:rsidRPr="00AE2768">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i w:val="0"/>
          <w:u w:val="single"/>
          <w:lang w:val="af-ZA"/>
        </w:rPr>
        <w:t>7</w:t>
      </w:r>
      <w:r w:rsidRPr="00AE2768">
        <w:rPr>
          <w:rFonts w:ascii="GHEA Grapalat" w:hAnsi="GHEA Grapalat"/>
          <w:i w:val="0"/>
          <w:lang w:val="af-ZA"/>
        </w:rPr>
        <w:t xml:space="preserve">-րդ օրը ժամը </w:t>
      </w:r>
      <w:r>
        <w:rPr>
          <w:rFonts w:ascii="GHEA Grapalat" w:hAnsi="GHEA Grapalat"/>
          <w:i w:val="0"/>
          <w:lang w:val="af-ZA"/>
        </w:rPr>
        <w:t>14:30</w:t>
      </w:r>
      <w:r w:rsidRPr="00AE2768">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w:t>
      </w:r>
      <w:r>
        <w:rPr>
          <w:rFonts w:ascii="GHEA Grapalat" w:hAnsi="GHEA Grapalat"/>
          <w:i w:val="0"/>
          <w:lang w:val="af-ZA"/>
        </w:rPr>
        <w:t>:</w:t>
      </w:r>
      <w:r w:rsidRPr="00AE2768">
        <w:rPr>
          <w:rFonts w:ascii="GHEA Grapalat" w:hAnsi="GHEA Grapalat"/>
          <w:i w:val="0"/>
          <w:lang w:val="af-ZA"/>
        </w:rPr>
        <w:t xml:space="preserve"> </w:t>
      </w:r>
    </w:p>
    <w:p w:rsidR="00254F39" w:rsidRPr="00AE2768" w:rsidRDefault="00254F39" w:rsidP="00254F39">
      <w:pPr>
        <w:pStyle w:val="a3"/>
        <w:spacing w:line="240" w:lineRule="auto"/>
        <w:rPr>
          <w:rFonts w:ascii="GHEA Grapalat" w:hAnsi="GHEA Grapalat"/>
          <w:i w:val="0"/>
          <w:lang w:val="af-ZA"/>
        </w:rPr>
      </w:pPr>
      <w:r w:rsidRPr="00AE276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254F39" w:rsidRPr="00AE2768" w:rsidRDefault="00254F39" w:rsidP="00254F39">
      <w:pPr>
        <w:pStyle w:val="a3"/>
        <w:spacing w:line="240" w:lineRule="auto"/>
        <w:rPr>
          <w:rFonts w:ascii="GHEA Grapalat" w:hAnsi="GHEA Grapalat"/>
          <w:i w:val="0"/>
          <w:lang w:val="af-ZA"/>
        </w:rPr>
      </w:pPr>
      <w:r w:rsidRPr="00AE2768">
        <w:rPr>
          <w:rFonts w:ascii="GHEA Grapalat" w:hAnsi="GHEA Grapalat"/>
          <w:i w:val="0"/>
          <w:lang w:val="af-ZA"/>
        </w:rPr>
        <w:t xml:space="preserve">Հրավեր չստանալը չի սահմանափակում մասնակցի` սույն ընթացակարգին մասնակցելու իրավունքը։ </w:t>
      </w:r>
    </w:p>
    <w:p w:rsidR="00254F39" w:rsidRPr="00AE2768" w:rsidRDefault="00254F39" w:rsidP="00254F39">
      <w:pPr>
        <w:pStyle w:val="a3"/>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rPr>
        <w:t xml:space="preserve"> </w:t>
      </w:r>
      <w:r w:rsidRPr="00A21296">
        <w:rPr>
          <w:rFonts w:ascii="Sylfaen" w:hAnsi="Sylfaen" w:cs="Sylfaen"/>
          <w:i w:val="0"/>
          <w:lang w:val="af-ZA"/>
        </w:rPr>
        <w:t>Արարատի</w:t>
      </w:r>
      <w:r w:rsidRPr="00A21296">
        <w:rPr>
          <w:rFonts w:ascii="GHEA Grapalat" w:hAnsi="GHEA Grapalat"/>
          <w:i w:val="0"/>
          <w:lang w:val="af-ZA"/>
        </w:rPr>
        <w:t xml:space="preserve"> </w:t>
      </w:r>
      <w:r w:rsidRPr="00A21296">
        <w:rPr>
          <w:rFonts w:ascii="Sylfaen" w:hAnsi="Sylfaen" w:cs="Sylfaen"/>
          <w:i w:val="0"/>
          <w:lang w:val="af-ZA"/>
        </w:rPr>
        <w:t>մարզի</w:t>
      </w:r>
      <w:r w:rsidRPr="00A21296">
        <w:rPr>
          <w:rFonts w:ascii="GHEA Grapalat" w:hAnsi="GHEA Grapalat"/>
          <w:i w:val="0"/>
          <w:lang w:val="af-ZA"/>
        </w:rPr>
        <w:t xml:space="preserve"> </w:t>
      </w:r>
      <w:r>
        <w:rPr>
          <w:rFonts w:ascii="GHEA Grapalat" w:hAnsi="GHEA Grapalat"/>
          <w:i w:val="0"/>
          <w:lang w:val="af-ZA"/>
        </w:rPr>
        <w:t xml:space="preserve">Ոսկետափ գյուղի Մեսրոպ Մաշտոցի 30 </w:t>
      </w:r>
      <w:r w:rsidRPr="00AE2768">
        <w:rPr>
          <w:rFonts w:ascii="GHEA Grapalat" w:hAnsi="GHEA Grapalat"/>
          <w:i w:val="0"/>
          <w:lang w:val="af-ZA"/>
        </w:rPr>
        <w:t xml:space="preserve"> հասցեով, փաստաթղթային ձևով</w:t>
      </w:r>
      <w:r w:rsidRPr="00AE2768">
        <w:rPr>
          <w:rFonts w:ascii="GHEA Grapalat" w:hAnsi="GHEA Grapalat"/>
          <w:i w:val="0"/>
          <w:lang w:val="af-ZA" w:eastAsia="ru-RU"/>
        </w:rPr>
        <w:t xml:space="preserve"> </w:t>
      </w:r>
      <w:r w:rsidRPr="00AE2768">
        <w:rPr>
          <w:rFonts w:ascii="GHEA Grapalat" w:hAnsi="GHEA Grapalat"/>
          <w:i w:val="0"/>
          <w:lang w:val="af-ZA"/>
        </w:rPr>
        <w:t xml:space="preserve">մինչև սույն հայտարարության </w:t>
      </w:r>
    </w:p>
    <w:p w:rsidR="00254F39" w:rsidRPr="00AE2768" w:rsidRDefault="00254F39" w:rsidP="00254F39">
      <w:pPr>
        <w:pStyle w:val="a3"/>
        <w:spacing w:line="240" w:lineRule="auto"/>
        <w:ind w:firstLine="0"/>
        <w:rPr>
          <w:rFonts w:ascii="GHEA Grapalat" w:hAnsi="GHEA Grapalat"/>
          <w:i w:val="0"/>
          <w:lang w:val="af-ZA"/>
        </w:rPr>
      </w:pPr>
      <w:r w:rsidRPr="00AE2768">
        <w:rPr>
          <w:rFonts w:ascii="GHEA Grapalat" w:hAnsi="GHEA Grapalat"/>
          <w:i w:val="0"/>
          <w:lang w:val="af-ZA"/>
        </w:rPr>
        <w:t xml:space="preserve">հրապարակման օրվանից հաշված </w:t>
      </w:r>
      <w:r>
        <w:rPr>
          <w:rFonts w:ascii="GHEA Grapalat" w:hAnsi="GHEA Grapalat"/>
          <w:i w:val="0"/>
          <w:u w:val="single"/>
          <w:lang w:val="af-ZA"/>
        </w:rPr>
        <w:t>7</w:t>
      </w:r>
      <w:r w:rsidRPr="00AE2768">
        <w:rPr>
          <w:rFonts w:ascii="GHEA Grapalat" w:hAnsi="GHEA Grapalat"/>
          <w:i w:val="0"/>
          <w:lang w:val="af-ZA"/>
        </w:rPr>
        <w:t>-րդ օրվա ժամը</w:t>
      </w:r>
      <w:r>
        <w:rPr>
          <w:rFonts w:ascii="GHEA Grapalat" w:hAnsi="GHEA Grapalat"/>
          <w:i w:val="0"/>
          <w:lang w:val="af-ZA"/>
        </w:rPr>
        <w:t xml:space="preserve"> 14:30</w:t>
      </w:r>
      <w:r w:rsidRPr="00AE2768">
        <w:rPr>
          <w:rFonts w:ascii="GHEA Grapalat" w:hAnsi="GHEA Grapalat"/>
          <w:i w:val="0"/>
          <w:lang w:val="af-ZA"/>
        </w:rPr>
        <w:t xml:space="preserve">-ը: </w:t>
      </w:r>
    </w:p>
    <w:p w:rsidR="00254F39" w:rsidRPr="00AE2768" w:rsidRDefault="00254F39" w:rsidP="00254F39">
      <w:pPr>
        <w:pStyle w:val="a3"/>
        <w:spacing w:line="240" w:lineRule="auto"/>
        <w:ind w:firstLine="708"/>
        <w:rPr>
          <w:rFonts w:ascii="GHEA Grapalat" w:hAnsi="GHEA Grapalat"/>
          <w:i w:val="0"/>
          <w:lang w:val="af-ZA"/>
        </w:rPr>
      </w:pPr>
      <w:r w:rsidRPr="00AE2768">
        <w:rPr>
          <w:rFonts w:ascii="GHEA Grapalat" w:hAnsi="GHEA Grapalat"/>
          <w:i w:val="0"/>
          <w:lang w:val="af-ZA"/>
        </w:rPr>
        <w:t xml:space="preserve">Հայտերը, հայերենից բացի, կարող են ներկայացվել նաև անգլերեն կամ ռուսերեն: </w:t>
      </w:r>
    </w:p>
    <w:p w:rsidR="00254F39" w:rsidRPr="00AE2768" w:rsidRDefault="00254F39" w:rsidP="00254F39">
      <w:pPr>
        <w:pStyle w:val="a3"/>
        <w:spacing w:line="240" w:lineRule="auto"/>
        <w:ind w:firstLine="708"/>
        <w:rPr>
          <w:rFonts w:ascii="GHEA Grapalat" w:hAnsi="GHEA Grapalat"/>
          <w:i w:val="0"/>
          <w:lang w:val="af-ZA"/>
        </w:rPr>
      </w:pPr>
      <w:r w:rsidRPr="00AE2768">
        <w:rPr>
          <w:rFonts w:ascii="GHEA Grapalat" w:hAnsi="GHEA Grapalat"/>
          <w:i w:val="0"/>
          <w:lang w:val="af-ZA"/>
        </w:rPr>
        <w:t xml:space="preserve">Հայտերի բացումը տեղի կունենա </w:t>
      </w:r>
      <w:r w:rsidRPr="00E90246">
        <w:rPr>
          <w:rFonts w:ascii="Sylfaen" w:hAnsi="Sylfaen" w:cs="Sylfaen"/>
          <w:b/>
          <w:i w:val="0"/>
          <w:lang w:val="af-ZA"/>
        </w:rPr>
        <w:t>Արարատի</w:t>
      </w:r>
      <w:r w:rsidRPr="00E90246">
        <w:rPr>
          <w:rFonts w:ascii="GHEA Grapalat" w:hAnsi="GHEA Grapalat"/>
          <w:b/>
          <w:i w:val="0"/>
          <w:lang w:val="af-ZA"/>
        </w:rPr>
        <w:t xml:space="preserve"> </w:t>
      </w:r>
      <w:r w:rsidRPr="00E90246">
        <w:rPr>
          <w:rFonts w:ascii="Sylfaen" w:hAnsi="Sylfaen" w:cs="Sylfaen"/>
          <w:b/>
          <w:i w:val="0"/>
          <w:lang w:val="af-ZA"/>
        </w:rPr>
        <w:t>մարզի</w:t>
      </w:r>
      <w:r w:rsidRPr="00E90246">
        <w:rPr>
          <w:rFonts w:ascii="GHEA Grapalat" w:hAnsi="GHEA Grapalat"/>
          <w:b/>
          <w:i w:val="0"/>
          <w:lang w:val="af-ZA"/>
        </w:rPr>
        <w:t xml:space="preserve"> </w:t>
      </w:r>
      <w:r>
        <w:rPr>
          <w:rFonts w:ascii="GHEA Grapalat" w:hAnsi="GHEA Grapalat"/>
          <w:i w:val="0"/>
          <w:lang w:val="af-ZA"/>
        </w:rPr>
        <w:t xml:space="preserve">Ոսկետափ գյուղի Մեսրոպ Մաշտոցի 30 </w:t>
      </w:r>
      <w:r w:rsidRPr="00AE2768">
        <w:rPr>
          <w:rFonts w:ascii="GHEA Grapalat" w:hAnsi="GHEA Grapalat"/>
          <w:i w:val="0"/>
          <w:lang w:val="af-ZA"/>
        </w:rPr>
        <w:t xml:space="preserve"> </w:t>
      </w:r>
      <w:r>
        <w:rPr>
          <w:rFonts w:ascii="GHEA Grapalat" w:hAnsi="GHEA Grapalat"/>
          <w:i w:val="0"/>
          <w:lang w:val="af-ZA"/>
        </w:rPr>
        <w:t xml:space="preserve">հասցեում,  </w:t>
      </w:r>
      <w:r w:rsidRPr="00E90246">
        <w:rPr>
          <w:rFonts w:ascii="GHEA Grapalat" w:hAnsi="GHEA Grapalat"/>
          <w:b/>
          <w:i w:val="0"/>
          <w:lang w:val="af-ZA"/>
        </w:rPr>
        <w:t xml:space="preserve">« 2019  » » </w:t>
      </w:r>
      <w:r w:rsidR="004F1A5B">
        <w:rPr>
          <w:rFonts w:ascii="GHEA Grapalat" w:hAnsi="GHEA Grapalat"/>
          <w:b/>
          <w:i w:val="0"/>
          <w:lang w:val="hy-AM"/>
        </w:rPr>
        <w:t>դեկտեմբերի</w:t>
      </w:r>
      <w:r w:rsidR="004F1A5B">
        <w:rPr>
          <w:rFonts w:ascii="GHEA Grapalat" w:hAnsi="GHEA Grapalat"/>
          <w:b/>
          <w:i w:val="0"/>
          <w:lang w:val="af-ZA"/>
        </w:rPr>
        <w:t>« 10</w:t>
      </w:r>
      <w:r w:rsidRPr="00E90246">
        <w:rPr>
          <w:rFonts w:ascii="GHEA Grapalat" w:hAnsi="GHEA Grapalat"/>
          <w:b/>
          <w:i w:val="0"/>
          <w:lang w:val="af-ZA"/>
        </w:rPr>
        <w:t>» -ին ժամը  14:30-ի</w:t>
      </w:r>
      <w:r w:rsidRPr="00AE2768">
        <w:rPr>
          <w:rFonts w:ascii="GHEA Grapalat" w:hAnsi="GHEA Grapalat"/>
          <w:i w:val="0"/>
          <w:lang w:val="af-ZA"/>
        </w:rPr>
        <w:t xml:space="preserve">ն։   </w:t>
      </w:r>
    </w:p>
    <w:p w:rsidR="00254F39" w:rsidRPr="00AE2768" w:rsidRDefault="00254F39" w:rsidP="00254F39">
      <w:pPr>
        <w:pStyle w:val="a3"/>
        <w:spacing w:line="240" w:lineRule="auto"/>
        <w:rPr>
          <w:rFonts w:ascii="GHEA Grapalat" w:hAnsi="GHEA Grapalat"/>
          <w:i w:val="0"/>
          <w:lang w:val="af-ZA"/>
        </w:rPr>
      </w:pPr>
      <w:r w:rsidRPr="00AE2768">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254F39" w:rsidRPr="00AE2768" w:rsidRDefault="00254F39" w:rsidP="00254F39">
      <w:pPr>
        <w:pStyle w:val="a3"/>
        <w:spacing w:line="240" w:lineRule="auto"/>
        <w:rPr>
          <w:rFonts w:ascii="GHEA Grapalat" w:hAnsi="GHEA Grapalat"/>
          <w:i w:val="0"/>
          <w:lang w:val="af-ZA"/>
        </w:rPr>
      </w:pPr>
      <w:r w:rsidRPr="00AE276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Sylfaen" w:hAnsi="Sylfaen"/>
          <w:i w:val="0"/>
          <w:u w:val="single"/>
          <w:lang w:val="af-ZA"/>
        </w:rPr>
        <w:t>Լուսինե Սեյրանյանին</w:t>
      </w:r>
    </w:p>
    <w:p w:rsidR="00254F39" w:rsidRPr="00AE2768" w:rsidRDefault="00254F39" w:rsidP="00254F39">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t xml:space="preserve">             </w:t>
      </w:r>
    </w:p>
    <w:p w:rsidR="00254F39" w:rsidRPr="00AE2768" w:rsidRDefault="00254F39" w:rsidP="00254F39">
      <w:pPr>
        <w:pStyle w:val="a3"/>
        <w:spacing w:line="240" w:lineRule="auto"/>
        <w:rPr>
          <w:rFonts w:ascii="GHEA Grapalat" w:hAnsi="GHEA Grapalat"/>
          <w:i w:val="0"/>
          <w:lang w:val="af-ZA"/>
        </w:rPr>
      </w:pPr>
      <w:r w:rsidRPr="00AE2768">
        <w:rPr>
          <w:rFonts w:ascii="GHEA Grapalat" w:hAnsi="GHEA Grapalat"/>
          <w:i w:val="0"/>
          <w:lang w:val="af-ZA"/>
        </w:rPr>
        <w:t xml:space="preserve">                                      Հեռախոս </w:t>
      </w:r>
      <w:r>
        <w:rPr>
          <w:rFonts w:ascii="GHEA Grapalat" w:hAnsi="GHEA Grapalat"/>
          <w:i w:val="0"/>
          <w:lang w:val="af-ZA"/>
        </w:rPr>
        <w:t>094553228</w:t>
      </w:r>
    </w:p>
    <w:p w:rsidR="00254F39" w:rsidRPr="00AE2768" w:rsidRDefault="00254F39" w:rsidP="00254F39">
      <w:pPr>
        <w:pStyle w:val="a3"/>
        <w:spacing w:line="240" w:lineRule="auto"/>
        <w:rPr>
          <w:rFonts w:ascii="GHEA Grapalat" w:hAnsi="GHEA Grapalat"/>
          <w:i w:val="0"/>
          <w:u w:val="single"/>
          <w:lang w:val="af-ZA"/>
        </w:rPr>
      </w:pPr>
      <w:r w:rsidRPr="00AE2768">
        <w:rPr>
          <w:rFonts w:ascii="GHEA Grapalat" w:hAnsi="GHEA Grapalat"/>
          <w:i w:val="0"/>
          <w:lang w:val="af-ZA"/>
        </w:rPr>
        <w:t xml:space="preserve">                                        Էլ. փոստ</w:t>
      </w:r>
      <w:r>
        <w:rPr>
          <w:rFonts w:ascii="GHEA Grapalat" w:hAnsi="GHEA Grapalat"/>
          <w:i w:val="0"/>
          <w:lang w:val="af-ZA"/>
        </w:rPr>
        <w:t xml:space="preserve"> vosketap1@schools.am</w:t>
      </w:r>
    </w:p>
    <w:p w:rsidR="00254F39" w:rsidRPr="00AE2768" w:rsidRDefault="00254F39" w:rsidP="00254F39">
      <w:pPr>
        <w:pStyle w:val="a3"/>
        <w:spacing w:line="240" w:lineRule="auto"/>
        <w:rPr>
          <w:rFonts w:ascii="GHEA Grapalat" w:hAnsi="GHEA Grapalat"/>
          <w:i w:val="0"/>
          <w:lang w:val="af-ZA"/>
        </w:rPr>
      </w:pPr>
    </w:p>
    <w:p w:rsidR="00254F39" w:rsidRPr="00AE2768" w:rsidRDefault="00254F39" w:rsidP="00254F39">
      <w:pPr>
        <w:pStyle w:val="a3"/>
        <w:spacing w:line="240" w:lineRule="auto"/>
        <w:ind w:firstLine="0"/>
        <w:jc w:val="left"/>
        <w:rPr>
          <w:rFonts w:ascii="GHEA Grapalat" w:hAnsi="GHEA Grapalat"/>
          <w:i w:val="0"/>
          <w:u w:val="single"/>
          <w:lang w:val="af-ZA"/>
        </w:rPr>
      </w:pPr>
      <w:r w:rsidRPr="00AE2768">
        <w:rPr>
          <w:rFonts w:ascii="GHEA Grapalat" w:hAnsi="GHEA Grapalat"/>
          <w:i w:val="0"/>
          <w:lang w:val="af-ZA"/>
        </w:rPr>
        <w:t xml:space="preserve">Պատվիրատու </w:t>
      </w:r>
      <w:r w:rsidRPr="009E2BE3">
        <w:rPr>
          <w:rFonts w:ascii="GHEA Grapalat" w:hAnsi="GHEA Grapalat"/>
          <w:i w:val="0"/>
          <w:u w:val="single"/>
          <w:lang w:val="af-ZA"/>
        </w:rPr>
        <w:t>&lt;&lt;</w:t>
      </w:r>
      <w:r w:rsidRPr="009E2BE3">
        <w:rPr>
          <w:rFonts w:ascii="Sylfaen" w:hAnsi="Sylfaen" w:cs="Sylfaen"/>
          <w:i w:val="0"/>
          <w:u w:val="single"/>
          <w:lang w:val="af-ZA"/>
        </w:rPr>
        <w:t>ՀՀ</w:t>
      </w:r>
      <w:r w:rsidRPr="009E2BE3">
        <w:rPr>
          <w:rFonts w:ascii="GHEA Grapalat" w:hAnsi="GHEA Grapalat"/>
          <w:i w:val="0"/>
          <w:u w:val="single"/>
          <w:lang w:val="af-ZA"/>
        </w:rPr>
        <w:t xml:space="preserve"> </w:t>
      </w:r>
      <w:r w:rsidRPr="009E2BE3">
        <w:rPr>
          <w:rFonts w:ascii="Sylfaen" w:hAnsi="Sylfaen" w:cs="Sylfaen"/>
          <w:i w:val="0"/>
          <w:u w:val="single"/>
          <w:lang w:val="af-ZA"/>
        </w:rPr>
        <w:t>Արարատի</w:t>
      </w:r>
      <w:r w:rsidRPr="009E2BE3">
        <w:rPr>
          <w:rFonts w:ascii="GHEA Grapalat" w:hAnsi="GHEA Grapalat"/>
          <w:i w:val="0"/>
          <w:u w:val="single"/>
          <w:lang w:val="af-ZA"/>
        </w:rPr>
        <w:t xml:space="preserve"> </w:t>
      </w:r>
      <w:r w:rsidRPr="009E2BE3">
        <w:rPr>
          <w:rFonts w:ascii="Sylfaen" w:hAnsi="Sylfaen" w:cs="Sylfaen"/>
          <w:i w:val="0"/>
          <w:u w:val="single"/>
          <w:lang w:val="af-ZA"/>
        </w:rPr>
        <w:t>մարզի</w:t>
      </w:r>
      <w:r w:rsidRPr="009E2BE3">
        <w:rPr>
          <w:rFonts w:ascii="GHEA Grapalat" w:hAnsi="GHEA Grapalat"/>
          <w:i w:val="0"/>
          <w:u w:val="single"/>
          <w:lang w:val="af-ZA"/>
        </w:rPr>
        <w:t xml:space="preserve"> </w:t>
      </w:r>
      <w:r>
        <w:rPr>
          <w:rFonts w:ascii="Sylfaen" w:hAnsi="Sylfaen" w:cs="Sylfaen"/>
          <w:i w:val="0"/>
          <w:u w:val="single"/>
          <w:lang w:val="af-ZA"/>
        </w:rPr>
        <w:t>Ոսկետափի Սարգիս Հովհաննիսյանի անվան հիմնական</w:t>
      </w:r>
      <w:r w:rsidRPr="009E2BE3">
        <w:rPr>
          <w:rFonts w:ascii="GHEA Grapalat" w:hAnsi="GHEA Grapalat"/>
          <w:i w:val="0"/>
          <w:u w:val="single"/>
          <w:lang w:val="af-ZA"/>
        </w:rPr>
        <w:t xml:space="preserve"> </w:t>
      </w:r>
      <w:r w:rsidRPr="009E2BE3">
        <w:rPr>
          <w:rFonts w:ascii="Sylfaen" w:hAnsi="Sylfaen" w:cs="Sylfaen"/>
          <w:i w:val="0"/>
          <w:u w:val="single"/>
          <w:lang w:val="af-ZA"/>
        </w:rPr>
        <w:t>դպրոց</w:t>
      </w:r>
      <w:r w:rsidRPr="009E2BE3">
        <w:rPr>
          <w:rFonts w:ascii="GHEA Grapalat" w:hAnsi="GHEA Grapalat"/>
          <w:i w:val="0"/>
          <w:u w:val="single"/>
          <w:lang w:val="af-ZA"/>
        </w:rPr>
        <w:t>&gt;&gt;</w:t>
      </w:r>
      <w:r>
        <w:rPr>
          <w:rFonts w:ascii="GHEA Grapalat" w:hAnsi="GHEA Grapalat"/>
          <w:i w:val="0"/>
          <w:u w:val="single"/>
          <w:lang w:val="af-ZA"/>
        </w:rPr>
        <w:t xml:space="preserve"> </w:t>
      </w:r>
      <w:r w:rsidRPr="009E2BE3">
        <w:rPr>
          <w:rFonts w:ascii="Sylfaen" w:hAnsi="Sylfaen" w:cs="Sylfaen"/>
          <w:i w:val="0"/>
          <w:u w:val="single"/>
          <w:lang w:val="af-ZA"/>
        </w:rPr>
        <w:t>ՊՈԱԿ</w:t>
      </w:r>
    </w:p>
    <w:p w:rsidR="00254F39" w:rsidRPr="00AE2768" w:rsidRDefault="00254F39" w:rsidP="00254F39">
      <w:pPr>
        <w:pStyle w:val="a3"/>
        <w:spacing w:line="240" w:lineRule="auto"/>
        <w:ind w:firstLine="0"/>
        <w:rPr>
          <w:rFonts w:ascii="GHEA Grapalat" w:hAnsi="GHEA Grapalat" w:cs="Sylfaen"/>
          <w:b/>
          <w:lang w:val="es-ES"/>
        </w:rPr>
      </w:pP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p>
    <w:p w:rsidR="00254F39" w:rsidRDefault="00254F39" w:rsidP="00254F39">
      <w:pPr>
        <w:pStyle w:val="aa"/>
        <w:ind w:right="-7" w:firstLine="567"/>
        <w:jc w:val="center"/>
        <w:rPr>
          <w:rFonts w:ascii="GHEA Grapalat" w:hAnsi="GHEA Grapalat" w:cs="Sylfaen"/>
          <w:i/>
          <w:sz w:val="22"/>
          <w:lang w:val="af-ZA"/>
        </w:rPr>
      </w:pPr>
    </w:p>
    <w:p w:rsidR="00254F39" w:rsidRPr="001214E0" w:rsidRDefault="00254F39" w:rsidP="00254F39">
      <w:pPr>
        <w:pStyle w:val="aa"/>
        <w:ind w:right="-7" w:firstLine="567"/>
        <w:jc w:val="center"/>
        <w:rPr>
          <w:rFonts w:ascii="GHEA Grapalat" w:hAnsi="GHEA Grapalat" w:cs="Sylfaen"/>
          <w:i/>
          <w:sz w:val="22"/>
          <w:lang w:val="af-ZA"/>
        </w:rPr>
      </w:pPr>
      <w:r w:rsidRPr="001214E0">
        <w:rPr>
          <w:rFonts w:ascii="GHEA Grapalat" w:hAnsi="GHEA Grapalat" w:cs="Sylfaen"/>
          <w:i/>
          <w:sz w:val="22"/>
          <w:lang w:val="af-ZA"/>
        </w:rPr>
        <w:t>ОБЪЯВЛЕНИЕ О ЗАПРОСЕ КОТИРОВОК</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Настоящий текст объявления утвержден решением </w:t>
      </w:r>
      <w:r w:rsidR="00BD4EC9">
        <w:rPr>
          <w:rFonts w:ascii="GHEA Grapalat" w:hAnsi="GHEA Grapalat" w:cs="Sylfaen"/>
          <w:sz w:val="22"/>
          <w:lang w:val="af-ZA"/>
        </w:rPr>
        <w:t xml:space="preserve">Комиссии по запросу котировок </w:t>
      </w:r>
      <w:r w:rsidR="00BD4EC9">
        <w:rPr>
          <w:rFonts w:ascii="GHEA Grapalat" w:hAnsi="GHEA Grapalat" w:cs="Sylfaen"/>
          <w:sz w:val="22"/>
          <w:lang w:val="ru-RU"/>
        </w:rPr>
        <w:t>с</w:t>
      </w:r>
      <w:r w:rsidR="004F1A5B">
        <w:rPr>
          <w:rFonts w:ascii="GHEA Grapalat" w:hAnsi="GHEA Grapalat" w:cs="Sylfaen"/>
          <w:sz w:val="22"/>
          <w:lang w:val="af-ZA"/>
        </w:rPr>
        <w:t xml:space="preserve"> 3</w:t>
      </w:r>
      <w:r w:rsidRPr="00060018">
        <w:rPr>
          <w:rFonts w:ascii="Sylfaen" w:hAnsi="Sylfaen" w:cs="Sylfaen"/>
          <w:sz w:val="22"/>
          <w:lang w:val="af-ZA"/>
        </w:rPr>
        <w:t xml:space="preserve"> </w:t>
      </w:r>
      <w:r w:rsidR="004F1A5B">
        <w:rPr>
          <w:rFonts w:ascii="Sylfaen" w:hAnsi="Sylfaen" w:cs="Sylfaen"/>
          <w:sz w:val="22"/>
          <w:lang w:val="hy-AM"/>
        </w:rPr>
        <w:t>дека</w:t>
      </w:r>
      <w:r w:rsidRPr="00060018">
        <w:rPr>
          <w:rFonts w:ascii="GHEA Grapalat" w:hAnsi="GHEA Grapalat" w:cs="Sylfaen"/>
          <w:sz w:val="22"/>
          <w:lang w:val="af-ZA"/>
        </w:rPr>
        <w:t>бря 201</w:t>
      </w:r>
      <w:r>
        <w:rPr>
          <w:rFonts w:ascii="GHEA Grapalat" w:hAnsi="GHEA Grapalat" w:cs="Sylfaen"/>
          <w:sz w:val="22"/>
          <w:lang w:val="af-ZA"/>
        </w:rPr>
        <w:t>9</w:t>
      </w:r>
      <w:r w:rsidRPr="00060018">
        <w:rPr>
          <w:rFonts w:ascii="GHEA Grapalat" w:hAnsi="GHEA Grapalat" w:cs="Sylfaen"/>
          <w:sz w:val="22"/>
          <w:lang w:val="af-ZA"/>
        </w:rPr>
        <w:t xml:space="preserve">  года N1  и публикуется в соответствии со статьей 27 Закона Республики Армения "О закупках"</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Код запроса котировок  </w:t>
      </w:r>
      <w:r w:rsidR="00124916">
        <w:rPr>
          <w:rFonts w:ascii="GHEA Grapalat" w:hAnsi="GHEA Grapalat" w:cs="Sylfaen"/>
          <w:sz w:val="22"/>
          <w:lang w:val="af-ZA"/>
        </w:rPr>
        <w:t>АМВННD</w:t>
      </w:r>
      <w:r w:rsidRPr="00060018">
        <w:rPr>
          <w:rFonts w:ascii="GHEA Grapalat" w:hAnsi="GHEA Grapalat" w:cs="Sylfaen"/>
          <w:sz w:val="22"/>
          <w:lang w:val="af-ZA"/>
        </w:rPr>
        <w:t>-GH APDzB-</w:t>
      </w:r>
      <w:r>
        <w:rPr>
          <w:rFonts w:ascii="GHEA Grapalat" w:hAnsi="GHEA Grapalat" w:cs="Sylfaen"/>
          <w:sz w:val="22"/>
          <w:lang w:val="af-ZA"/>
        </w:rPr>
        <w:t>20/01</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Заказчик: «</w:t>
      </w:r>
      <w:r w:rsidR="00F550DF">
        <w:rPr>
          <w:rFonts w:ascii="GHEA Grapalat" w:hAnsi="GHEA Grapalat" w:cs="Sylfaen"/>
          <w:sz w:val="22"/>
          <w:lang w:val="af-ZA"/>
        </w:rPr>
        <w:t xml:space="preserve">Оснавная школа </w:t>
      </w:r>
      <w:r w:rsidR="00BD4EC9">
        <w:rPr>
          <w:rFonts w:ascii="GHEA Grapalat" w:hAnsi="GHEA Grapalat" w:cs="Sylfaen"/>
          <w:sz w:val="22"/>
          <w:lang w:val="af-ZA"/>
        </w:rPr>
        <w:t>имени</w:t>
      </w:r>
      <w:r w:rsidR="00124916">
        <w:rPr>
          <w:rFonts w:ascii="GHEA Grapalat" w:hAnsi="GHEA Grapalat" w:cs="Sylfaen"/>
          <w:sz w:val="22"/>
          <w:lang w:val="af-ZA"/>
        </w:rPr>
        <w:t xml:space="preserve"> Саргиса  Оганнисяна</w:t>
      </w:r>
      <w:r w:rsidRPr="00060018">
        <w:rPr>
          <w:rFonts w:ascii="GHEA Grapalat" w:hAnsi="GHEA Grapalat" w:cs="Sylfaen"/>
          <w:sz w:val="22"/>
          <w:lang w:val="af-ZA"/>
        </w:rPr>
        <w:t xml:space="preserve"> </w:t>
      </w:r>
      <w:r w:rsidR="00F550DF">
        <w:rPr>
          <w:rFonts w:ascii="GHEA Grapalat" w:hAnsi="GHEA Grapalat" w:cs="Sylfaen"/>
          <w:sz w:val="22"/>
          <w:lang w:val="af-ZA"/>
        </w:rPr>
        <w:t>села Воскетап Араратского марза</w:t>
      </w:r>
      <w:r w:rsidRPr="00060018">
        <w:rPr>
          <w:rFonts w:ascii="GHEA Grapalat" w:hAnsi="GHEA Grapalat" w:cs="Sylfaen"/>
          <w:sz w:val="22"/>
          <w:lang w:val="af-ZA"/>
        </w:rPr>
        <w:t xml:space="preserve">» ГНКО, которая находится в марзе Арарат РА, </w:t>
      </w:r>
      <w:r>
        <w:rPr>
          <w:rFonts w:ascii="GHEA Grapalat" w:hAnsi="GHEA Grapalat" w:cs="Sylfaen"/>
          <w:sz w:val="22"/>
          <w:lang w:val="af-ZA"/>
        </w:rPr>
        <w:t>с.</w:t>
      </w:r>
      <w:r w:rsidR="00124916">
        <w:rPr>
          <w:rFonts w:ascii="GHEA Grapalat" w:hAnsi="GHEA Grapalat" w:cs="Sylfaen"/>
          <w:sz w:val="22"/>
          <w:lang w:val="af-ZA"/>
        </w:rPr>
        <w:t>Воскетап</w:t>
      </w:r>
      <w:r w:rsidRPr="00060018">
        <w:rPr>
          <w:rFonts w:ascii="GHEA Grapalat" w:hAnsi="GHEA Grapalat" w:cs="Sylfaen"/>
          <w:sz w:val="22"/>
          <w:lang w:val="af-ZA"/>
        </w:rPr>
        <w:t xml:space="preserve"> улица </w:t>
      </w:r>
      <w:r>
        <w:rPr>
          <w:rFonts w:ascii="GHEA Grapalat" w:hAnsi="GHEA Grapalat" w:cs="Sylfaen"/>
          <w:sz w:val="22"/>
          <w:lang w:val="af-ZA"/>
        </w:rPr>
        <w:t>М</w:t>
      </w:r>
      <w:r w:rsidR="00124916">
        <w:rPr>
          <w:rFonts w:ascii="GHEA Grapalat" w:hAnsi="GHEA Grapalat" w:cs="Sylfaen"/>
          <w:sz w:val="22"/>
          <w:lang w:val="af-ZA"/>
        </w:rPr>
        <w:t>есропа Маштоца 30</w:t>
      </w:r>
      <w:r w:rsidRPr="00060018">
        <w:rPr>
          <w:rFonts w:ascii="GHEA Grapalat" w:hAnsi="GHEA Grapalat" w:cs="Sylfaen"/>
          <w:sz w:val="22"/>
          <w:lang w:val="af-ZA"/>
        </w:rPr>
        <w:t>, объявляется котировка, которая проводится в один этап.</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Отобранному участнику будет предложено подписать контракт на поставку продуктов питания (далее - контракт).</w:t>
      </w:r>
    </w:p>
    <w:p w:rsidR="00254F39" w:rsidRPr="00BD4EC9" w:rsidRDefault="00BD4EC9" w:rsidP="00254F39">
      <w:pPr>
        <w:pStyle w:val="aa"/>
        <w:ind w:right="-7" w:firstLine="567"/>
        <w:jc w:val="both"/>
        <w:rPr>
          <w:rFonts w:ascii="GHEA Grapalat" w:hAnsi="GHEA Grapalat" w:cs="Sylfaen"/>
          <w:sz w:val="22"/>
          <w:lang w:val="ru-RU"/>
        </w:rPr>
      </w:pPr>
      <w:r>
        <w:rPr>
          <w:rFonts w:ascii="GHEA Grapalat" w:hAnsi="GHEA Grapalat" w:cs="Sylfaen"/>
          <w:sz w:val="22"/>
          <w:lang w:val="af-ZA"/>
        </w:rPr>
        <w:t>Согласно статье 7 з</w:t>
      </w:r>
      <w:r w:rsidR="00254F39" w:rsidRPr="00060018">
        <w:rPr>
          <w:rFonts w:ascii="GHEA Grapalat" w:hAnsi="GHEA Grapalat" w:cs="Sylfaen"/>
          <w:sz w:val="22"/>
          <w:lang w:val="af-ZA"/>
        </w:rPr>
        <w:t xml:space="preserve">акона о закупках любое лицо, независимо от того, является ли оно иностранным физическим лицом, организацией или лицом без гражданства, имеет равное </w:t>
      </w:r>
      <w:r>
        <w:rPr>
          <w:rFonts w:ascii="GHEA Grapalat" w:hAnsi="GHEA Grapalat" w:cs="Sylfaen"/>
          <w:sz w:val="22"/>
          <w:lang w:val="af-ZA"/>
        </w:rPr>
        <w:t xml:space="preserve">право участвовать в этой </w:t>
      </w:r>
      <w:r>
        <w:rPr>
          <w:rFonts w:ascii="GHEA Grapalat" w:hAnsi="GHEA Grapalat" w:cs="Sylfaen"/>
          <w:sz w:val="22"/>
          <w:lang w:val="ru-RU"/>
        </w:rPr>
        <w:t>процедуре.</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Квалификационные критерии для лиц, которые не име</w:t>
      </w:r>
      <w:r w:rsidR="00BD4EC9">
        <w:rPr>
          <w:rFonts w:ascii="GHEA Grapalat" w:hAnsi="GHEA Grapalat" w:cs="Sylfaen"/>
          <w:sz w:val="22"/>
          <w:lang w:val="af-ZA"/>
        </w:rPr>
        <w:t>ют права участвовать в процедуре</w:t>
      </w:r>
      <w:r w:rsidRPr="00060018">
        <w:rPr>
          <w:rFonts w:ascii="GHEA Grapalat" w:hAnsi="GHEA Grapalat" w:cs="Sylfaen"/>
          <w:sz w:val="22"/>
          <w:lang w:val="af-ZA"/>
        </w:rPr>
        <w:t>,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Чтобы получить котировку, вы должны обратиться к клиенту до </w:t>
      </w:r>
      <w:r w:rsidR="004F1A5B">
        <w:rPr>
          <w:rFonts w:ascii="GHEA Grapalat" w:hAnsi="GHEA Grapalat" w:cs="Sylfaen"/>
          <w:sz w:val="22"/>
          <w:lang w:val="hy-AM"/>
        </w:rPr>
        <w:t>10</w:t>
      </w:r>
      <w:r>
        <w:rPr>
          <w:rFonts w:ascii="GHEA Grapalat" w:hAnsi="GHEA Grapalat" w:cs="Sylfaen"/>
          <w:sz w:val="22"/>
          <w:lang w:val="af-ZA"/>
        </w:rPr>
        <w:t xml:space="preserve"> </w:t>
      </w:r>
      <w:r w:rsidR="004F1A5B">
        <w:rPr>
          <w:rFonts w:ascii="GHEA Grapalat" w:hAnsi="GHEA Grapalat" w:cs="Sylfaen"/>
          <w:sz w:val="22"/>
          <w:lang w:val="hy-AM"/>
        </w:rPr>
        <w:t>дек</w:t>
      </w:r>
      <w:r w:rsidRPr="00060018">
        <w:rPr>
          <w:rFonts w:ascii="GHEA Grapalat" w:hAnsi="GHEA Grapalat" w:cs="Sylfaen"/>
          <w:sz w:val="22"/>
          <w:lang w:val="af-ZA"/>
        </w:rPr>
        <w:t>абря в 1</w:t>
      </w:r>
      <w:r>
        <w:rPr>
          <w:rFonts w:ascii="GHEA Grapalat" w:hAnsi="GHEA Grapalat" w:cs="Sylfaen"/>
          <w:sz w:val="22"/>
          <w:lang w:val="af-ZA"/>
        </w:rPr>
        <w:t>4</w:t>
      </w:r>
      <w:r w:rsidRPr="00060018">
        <w:rPr>
          <w:rFonts w:ascii="GHEA Grapalat" w:hAnsi="GHEA Grapalat" w:cs="Sylfaen"/>
          <w:sz w:val="22"/>
          <w:lang w:val="af-ZA"/>
        </w:rPr>
        <w:t>:</w:t>
      </w:r>
      <w:r>
        <w:rPr>
          <w:rFonts w:ascii="GHEA Grapalat" w:hAnsi="GHEA Grapalat" w:cs="Sylfaen"/>
          <w:sz w:val="22"/>
          <w:lang w:val="af-ZA"/>
        </w:rPr>
        <w:t>3</w:t>
      </w:r>
      <w:r w:rsidRPr="00060018">
        <w:rPr>
          <w:rFonts w:ascii="GHEA Grapalat" w:hAnsi="GHEA Grapalat" w:cs="Sylfaen"/>
          <w:sz w:val="22"/>
          <w:lang w:val="af-ZA"/>
        </w:rPr>
        <w:t>0 , начиная с даты публикации этого объявления в 1</w:t>
      </w:r>
      <w:r>
        <w:rPr>
          <w:rFonts w:ascii="GHEA Grapalat" w:hAnsi="GHEA Grapalat" w:cs="Sylfaen"/>
          <w:sz w:val="22"/>
          <w:lang w:val="af-ZA"/>
        </w:rPr>
        <w:t>4:3</w:t>
      </w:r>
      <w:r w:rsidRPr="00060018">
        <w:rPr>
          <w:rFonts w:ascii="GHEA Grapalat" w:hAnsi="GHEA Grapalat" w:cs="Sylfaen"/>
          <w:sz w:val="22"/>
          <w:lang w:val="af-ZA"/>
        </w:rPr>
        <w:t>0. Чтобы получить приглашение в письменной форме, клиент должен подать письменное заявление. Заказчик бесплатно предоставляет бумажные приглашения. В случае запроса на электронное приглашение клиент должен предоставить приглашение бесплатно в течение рабочего дня, следующего за днем получения электронного заявления.</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Не получение приглашения не ограничивает право участника участвовать в этой процедуре.</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Котировочные запросы должны быть представлен</w:t>
      </w:r>
      <w:r>
        <w:rPr>
          <w:rFonts w:ascii="GHEA Grapalat" w:hAnsi="GHEA Grapalat" w:cs="Sylfaen"/>
          <w:sz w:val="22"/>
          <w:lang w:val="af-ZA"/>
        </w:rPr>
        <w:t>ы в Араратскую область Армении с</w:t>
      </w:r>
      <w:r w:rsidRPr="00060018">
        <w:rPr>
          <w:rFonts w:ascii="GHEA Grapalat" w:hAnsi="GHEA Grapalat" w:cs="Sylfaen"/>
          <w:sz w:val="22"/>
          <w:lang w:val="af-ZA"/>
        </w:rPr>
        <w:t xml:space="preserve">. </w:t>
      </w:r>
      <w:r w:rsidR="00124916">
        <w:rPr>
          <w:rFonts w:ascii="GHEA Grapalat" w:hAnsi="GHEA Grapalat" w:cs="Sylfaen"/>
          <w:sz w:val="22"/>
          <w:lang w:val="af-ZA"/>
        </w:rPr>
        <w:t>Воскетап</w:t>
      </w:r>
      <w:r w:rsidRPr="00060018">
        <w:rPr>
          <w:rFonts w:ascii="GHEA Grapalat" w:hAnsi="GHEA Grapalat" w:cs="Sylfaen"/>
          <w:sz w:val="22"/>
          <w:lang w:val="af-ZA"/>
        </w:rPr>
        <w:t xml:space="preserve"> ул. </w:t>
      </w:r>
      <w:r>
        <w:rPr>
          <w:rFonts w:ascii="GHEA Grapalat" w:hAnsi="GHEA Grapalat" w:cs="Sylfaen"/>
          <w:sz w:val="22"/>
          <w:lang w:val="af-ZA"/>
        </w:rPr>
        <w:t>М</w:t>
      </w:r>
      <w:r w:rsidR="00124916">
        <w:rPr>
          <w:rFonts w:ascii="GHEA Grapalat" w:hAnsi="GHEA Grapalat" w:cs="Sylfaen"/>
          <w:sz w:val="22"/>
          <w:lang w:val="af-ZA"/>
        </w:rPr>
        <w:t>есропа Маштоца 30</w:t>
      </w:r>
      <w:r w:rsidRPr="00060018">
        <w:rPr>
          <w:rFonts w:ascii="GHEA Grapalat" w:hAnsi="GHEA Grapalat" w:cs="Sylfaen"/>
          <w:sz w:val="22"/>
          <w:lang w:val="af-ZA"/>
        </w:rPr>
        <w:t>, в бумажной форме до 1</w:t>
      </w:r>
      <w:r>
        <w:rPr>
          <w:rFonts w:ascii="GHEA Grapalat" w:hAnsi="GHEA Grapalat" w:cs="Sylfaen"/>
          <w:sz w:val="22"/>
          <w:lang w:val="af-ZA"/>
        </w:rPr>
        <w:t>4</w:t>
      </w:r>
      <w:r w:rsidRPr="00060018">
        <w:rPr>
          <w:rFonts w:ascii="GHEA Grapalat" w:hAnsi="GHEA Grapalat" w:cs="Sylfaen"/>
          <w:sz w:val="22"/>
          <w:lang w:val="af-ZA"/>
        </w:rPr>
        <w:t>:</w:t>
      </w:r>
      <w:r>
        <w:rPr>
          <w:rFonts w:ascii="GHEA Grapalat" w:hAnsi="GHEA Grapalat" w:cs="Sylfaen"/>
          <w:sz w:val="22"/>
          <w:lang w:val="af-ZA"/>
        </w:rPr>
        <w:t>3</w:t>
      </w:r>
      <w:r w:rsidRPr="00060018">
        <w:rPr>
          <w:rFonts w:ascii="GHEA Grapalat" w:hAnsi="GHEA Grapalat" w:cs="Sylfaen"/>
          <w:sz w:val="22"/>
          <w:lang w:val="af-ZA"/>
        </w:rPr>
        <w:t>0 на 7-й день с даты публикации этого объявления. Предложения также могут быть представлены на английском или русском, помимо армянского.</w:t>
      </w:r>
    </w:p>
    <w:p w:rsidR="00124916" w:rsidRPr="00124916" w:rsidRDefault="00254F39" w:rsidP="00124916">
      <w:pPr>
        <w:rPr>
          <w:lang w:val="ru-RU"/>
        </w:rPr>
      </w:pPr>
      <w:r w:rsidRPr="00060018">
        <w:rPr>
          <w:rFonts w:ascii="GHEA Grapalat" w:hAnsi="GHEA Grapalat" w:cs="Sylfaen"/>
          <w:sz w:val="22"/>
          <w:lang w:val="af-ZA"/>
        </w:rPr>
        <w:t xml:space="preserve">Открытие торгов состоится в Араратском марзе Республики Армения </w:t>
      </w:r>
      <w:r>
        <w:rPr>
          <w:rFonts w:ascii="GHEA Grapalat" w:hAnsi="GHEA Grapalat" w:cs="Sylfaen"/>
          <w:sz w:val="22"/>
          <w:lang w:val="af-ZA"/>
        </w:rPr>
        <w:t>с</w:t>
      </w:r>
      <w:r w:rsidRPr="00060018">
        <w:rPr>
          <w:rFonts w:ascii="GHEA Grapalat" w:hAnsi="GHEA Grapalat" w:cs="Sylfaen"/>
          <w:sz w:val="22"/>
          <w:lang w:val="af-ZA"/>
        </w:rPr>
        <w:t xml:space="preserve">. </w:t>
      </w:r>
      <w:r w:rsidR="00124916">
        <w:rPr>
          <w:rFonts w:ascii="GHEA Grapalat" w:hAnsi="GHEA Grapalat" w:cs="Sylfaen"/>
          <w:sz w:val="22"/>
          <w:lang w:val="af-ZA"/>
        </w:rPr>
        <w:t>Воскетап</w:t>
      </w:r>
      <w:r w:rsidR="00124916" w:rsidRPr="00060018">
        <w:rPr>
          <w:rFonts w:ascii="GHEA Grapalat" w:hAnsi="GHEA Grapalat" w:cs="Sylfaen"/>
          <w:sz w:val="22"/>
          <w:lang w:val="af-ZA"/>
        </w:rPr>
        <w:t xml:space="preserve"> ул. </w:t>
      </w:r>
    </w:p>
    <w:p w:rsidR="00254F39" w:rsidRPr="00060018" w:rsidRDefault="00124916" w:rsidP="00124916">
      <w:pPr>
        <w:rPr>
          <w:rFonts w:ascii="GHEA Grapalat" w:hAnsi="GHEA Grapalat" w:cs="Sylfaen"/>
          <w:sz w:val="22"/>
          <w:lang w:val="af-ZA"/>
        </w:rPr>
      </w:pPr>
      <w:r>
        <w:rPr>
          <w:rFonts w:ascii="GHEA Grapalat" w:hAnsi="GHEA Grapalat" w:cs="Sylfaen"/>
          <w:sz w:val="22"/>
          <w:lang w:val="af-ZA"/>
        </w:rPr>
        <w:t xml:space="preserve">Месропа Маштоца 30 </w:t>
      </w:r>
      <w:r w:rsidR="00254F39" w:rsidRPr="00060018">
        <w:rPr>
          <w:rFonts w:ascii="GHEA Grapalat" w:hAnsi="GHEA Grapalat" w:cs="Sylfaen"/>
          <w:sz w:val="22"/>
          <w:lang w:val="af-ZA"/>
        </w:rPr>
        <w:t>, «В 201</w:t>
      </w:r>
      <w:r w:rsidR="00254F39">
        <w:rPr>
          <w:rFonts w:ascii="GHEA Grapalat" w:hAnsi="GHEA Grapalat" w:cs="Sylfaen"/>
          <w:sz w:val="22"/>
          <w:lang w:val="af-ZA"/>
        </w:rPr>
        <w:t>9</w:t>
      </w:r>
      <w:r w:rsidR="00254F39" w:rsidRPr="00060018">
        <w:rPr>
          <w:rFonts w:ascii="GHEA Grapalat" w:hAnsi="GHEA Grapalat" w:cs="Sylfaen"/>
          <w:sz w:val="22"/>
          <w:lang w:val="af-ZA"/>
        </w:rPr>
        <w:t xml:space="preserve"> году, в 1</w:t>
      </w:r>
      <w:r w:rsidR="00254F39">
        <w:rPr>
          <w:rFonts w:ascii="GHEA Grapalat" w:hAnsi="GHEA Grapalat" w:cs="Sylfaen"/>
          <w:sz w:val="22"/>
          <w:lang w:val="af-ZA"/>
        </w:rPr>
        <w:t>4:3</w:t>
      </w:r>
      <w:r w:rsidR="00254F39" w:rsidRPr="00060018">
        <w:rPr>
          <w:rFonts w:ascii="GHEA Grapalat" w:hAnsi="GHEA Grapalat" w:cs="Sylfaen"/>
          <w:sz w:val="22"/>
          <w:lang w:val="af-ZA"/>
        </w:rPr>
        <w:t>0 в «</w:t>
      </w:r>
      <w:r w:rsidR="004F1A5B">
        <w:rPr>
          <w:rFonts w:ascii="GHEA Grapalat" w:hAnsi="GHEA Grapalat" w:cs="Sylfaen"/>
          <w:sz w:val="22"/>
          <w:lang w:val="af-ZA"/>
        </w:rPr>
        <w:t>10</w:t>
      </w:r>
      <w:r w:rsidR="00254F39" w:rsidRPr="00060018">
        <w:rPr>
          <w:rFonts w:ascii="GHEA Grapalat" w:hAnsi="GHEA Grapalat" w:cs="Sylfaen"/>
          <w:sz w:val="22"/>
          <w:lang w:val="af-ZA"/>
        </w:rPr>
        <w:t xml:space="preserve">»  </w:t>
      </w:r>
      <w:r w:rsidR="004F1A5B">
        <w:rPr>
          <w:rFonts w:ascii="GHEA Grapalat" w:hAnsi="GHEA Grapalat" w:cs="Sylfaen"/>
          <w:sz w:val="22"/>
          <w:lang w:val="hy-AM"/>
        </w:rPr>
        <w:t>дека</w:t>
      </w:r>
      <w:r w:rsidR="00254F39" w:rsidRPr="00060018">
        <w:rPr>
          <w:rFonts w:ascii="GHEA Grapalat" w:hAnsi="GHEA Grapalat" w:cs="Sylfaen"/>
          <w:sz w:val="22"/>
          <w:lang w:val="af-ZA"/>
        </w:rPr>
        <w:t>бря.</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Для получения дополнительной информации об этом объявлении, пожалуйста, свяжитесь с секретарем Комиссии по оценке </w:t>
      </w:r>
      <w:r w:rsidR="00124916">
        <w:rPr>
          <w:rFonts w:ascii="GHEA Grapalat" w:hAnsi="GHEA Grapalat" w:cs="Sylfaen"/>
          <w:sz w:val="22"/>
          <w:lang w:val="af-ZA"/>
        </w:rPr>
        <w:t>Лусине Сер</w:t>
      </w:r>
      <w:r w:rsidRPr="00060018">
        <w:rPr>
          <w:rFonts w:ascii="GHEA Grapalat" w:hAnsi="GHEA Grapalat" w:cs="Sylfaen"/>
          <w:sz w:val="22"/>
          <w:lang w:val="af-ZA"/>
        </w:rPr>
        <w:t>ян</w:t>
      </w:r>
      <w:r w:rsidR="00124916">
        <w:rPr>
          <w:rFonts w:ascii="GHEA Grapalat" w:hAnsi="GHEA Grapalat" w:cs="Sylfaen"/>
          <w:sz w:val="22"/>
          <w:lang w:val="af-ZA"/>
        </w:rPr>
        <w:t>ян</w:t>
      </w:r>
      <w:r w:rsidRPr="00060018">
        <w:rPr>
          <w:rFonts w:ascii="GHEA Grapalat" w:hAnsi="GHEA Grapalat" w:cs="Sylfaen"/>
          <w:sz w:val="22"/>
          <w:lang w:val="af-ZA"/>
        </w:rPr>
        <w:t>.</w:t>
      </w:r>
    </w:p>
    <w:p w:rsidR="00254F39" w:rsidRPr="00060018" w:rsidRDefault="00254F39" w:rsidP="00254F39">
      <w:pPr>
        <w:pStyle w:val="aa"/>
        <w:ind w:right="-7" w:firstLine="567"/>
        <w:jc w:val="both"/>
        <w:rPr>
          <w:rFonts w:ascii="GHEA Grapalat" w:hAnsi="GHEA Grapalat" w:cs="Sylfaen"/>
          <w:sz w:val="22"/>
          <w:lang w:val="af-ZA"/>
        </w:rPr>
      </w:pP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Телефон   </w:t>
      </w:r>
      <w:r w:rsidR="00124916">
        <w:rPr>
          <w:rFonts w:ascii="GHEA Grapalat" w:hAnsi="GHEA Grapalat" w:cs="Sylfaen"/>
          <w:sz w:val="22"/>
          <w:lang w:val="af-ZA"/>
        </w:rPr>
        <w:t>094553228</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 Электронна</w:t>
      </w:r>
      <w:r w:rsidR="00124916">
        <w:rPr>
          <w:rFonts w:ascii="GHEA Grapalat" w:hAnsi="GHEA Grapalat" w:cs="Sylfaen"/>
          <w:sz w:val="22"/>
          <w:lang w:val="af-ZA"/>
        </w:rPr>
        <w:t>я почта  vosketap1</w:t>
      </w:r>
      <w:r w:rsidRPr="00060018">
        <w:rPr>
          <w:rFonts w:ascii="GHEA Grapalat" w:hAnsi="GHEA Grapalat" w:cs="Sylfaen"/>
          <w:sz w:val="22"/>
          <w:lang w:val="af-ZA"/>
        </w:rPr>
        <w:t xml:space="preserve">@schools.am      </w:t>
      </w:r>
    </w:p>
    <w:p w:rsidR="00F550DF" w:rsidRPr="00F550DF" w:rsidRDefault="00254F39" w:rsidP="00F550DF">
      <w:pPr>
        <w:rPr>
          <w:lang w:val="ru-RU"/>
        </w:rPr>
      </w:pPr>
      <w:r w:rsidRPr="00060018">
        <w:rPr>
          <w:rFonts w:ascii="GHEA Grapalat" w:hAnsi="GHEA Grapalat" w:cs="Sylfaen"/>
          <w:sz w:val="22"/>
          <w:lang w:val="af-ZA"/>
        </w:rPr>
        <w:t>За</w:t>
      </w:r>
      <w:r>
        <w:rPr>
          <w:rFonts w:ascii="GHEA Grapalat" w:hAnsi="GHEA Grapalat" w:cs="Sylfaen"/>
          <w:sz w:val="22"/>
          <w:lang w:val="af-ZA"/>
        </w:rPr>
        <w:t xml:space="preserve">казчик: &lt;&lt;РА Араратский марз, </w:t>
      </w:r>
      <w:r w:rsidR="00F550DF">
        <w:rPr>
          <w:rFonts w:ascii="GHEA Grapalat" w:hAnsi="GHEA Grapalat" w:cs="Sylfaen"/>
          <w:sz w:val="22"/>
          <w:lang w:val="af-ZA"/>
        </w:rPr>
        <w:t>Воскетап</w:t>
      </w:r>
      <w:r w:rsidR="00F550DF" w:rsidRPr="00060018">
        <w:rPr>
          <w:rFonts w:ascii="GHEA Grapalat" w:hAnsi="GHEA Grapalat" w:cs="Sylfaen"/>
          <w:sz w:val="22"/>
          <w:lang w:val="af-ZA"/>
        </w:rPr>
        <w:t xml:space="preserve"> ул.</w:t>
      </w:r>
      <w:r w:rsidR="00F550DF">
        <w:rPr>
          <w:rFonts w:ascii="GHEA Grapalat" w:hAnsi="GHEA Grapalat" w:cs="Sylfaen"/>
          <w:sz w:val="22"/>
          <w:lang w:val="af-ZA"/>
        </w:rPr>
        <w:t>Месропа Маштоца 30</w:t>
      </w:r>
    </w:p>
    <w:p w:rsidR="00254F39" w:rsidRPr="00060018" w:rsidRDefault="00F550DF" w:rsidP="00254F39">
      <w:pPr>
        <w:pStyle w:val="aa"/>
        <w:ind w:right="-7" w:firstLine="567"/>
        <w:jc w:val="both"/>
        <w:rPr>
          <w:rFonts w:ascii="GHEA Grapalat" w:hAnsi="GHEA Grapalat" w:cs="Sylfaen"/>
          <w:sz w:val="22"/>
          <w:lang w:val="af-ZA"/>
        </w:rPr>
      </w:pPr>
      <w:r w:rsidRPr="00F550DF">
        <w:rPr>
          <w:rFonts w:ascii="GHEA Grapalat" w:hAnsi="GHEA Grapalat" w:cs="Sylfaen"/>
          <w:sz w:val="22"/>
          <w:lang w:val="ru-RU"/>
        </w:rPr>
        <w:t>&lt;&lt;</w:t>
      </w:r>
      <w:r w:rsidRPr="00F550DF">
        <w:rPr>
          <w:rFonts w:ascii="GHEA Grapalat" w:hAnsi="GHEA Grapalat" w:cs="Sylfaen"/>
          <w:sz w:val="22"/>
          <w:lang w:val="af-ZA"/>
        </w:rPr>
        <w:t xml:space="preserve"> </w:t>
      </w:r>
      <w:r>
        <w:rPr>
          <w:rFonts w:ascii="GHEA Grapalat" w:hAnsi="GHEA Grapalat" w:cs="Sylfaen"/>
          <w:sz w:val="22"/>
          <w:lang w:val="af-ZA"/>
        </w:rPr>
        <w:t>РА Араратский марз оснавная школа имена Саргиса  Оганнисяна</w:t>
      </w:r>
      <w:r w:rsidRPr="00060018">
        <w:rPr>
          <w:rFonts w:ascii="GHEA Grapalat" w:hAnsi="GHEA Grapalat" w:cs="Sylfaen"/>
          <w:sz w:val="22"/>
          <w:lang w:val="af-ZA"/>
        </w:rPr>
        <w:t xml:space="preserve"> </w:t>
      </w:r>
      <w:r w:rsidR="00254F39" w:rsidRPr="00060018">
        <w:rPr>
          <w:rFonts w:ascii="GHEA Grapalat" w:hAnsi="GHEA Grapalat" w:cs="Sylfaen"/>
          <w:sz w:val="22"/>
          <w:lang w:val="af-ZA"/>
        </w:rPr>
        <w:t>&gt;&gt; ГНКО</w:t>
      </w:r>
    </w:p>
    <w:p w:rsidR="00254F39" w:rsidRPr="00060018" w:rsidRDefault="00254F39" w:rsidP="00254F39">
      <w:pPr>
        <w:pStyle w:val="aa"/>
        <w:ind w:right="-7" w:firstLine="567"/>
        <w:jc w:val="both"/>
        <w:rPr>
          <w:rFonts w:ascii="GHEA Grapalat" w:hAnsi="GHEA Grapalat" w:cs="Sylfaen"/>
          <w:sz w:val="22"/>
          <w:lang w:val="af-ZA"/>
        </w:rPr>
      </w:pPr>
    </w:p>
    <w:p w:rsidR="00254F39" w:rsidRDefault="00254F39" w:rsidP="00254F39">
      <w:pPr>
        <w:pStyle w:val="aa"/>
        <w:ind w:right="-7" w:firstLine="567"/>
        <w:jc w:val="right"/>
        <w:rPr>
          <w:rFonts w:ascii="GHEA Grapalat" w:hAnsi="GHEA Grapalat" w:cs="Sylfaen"/>
          <w:i/>
          <w:sz w:val="22"/>
          <w:lang w:val="af-ZA"/>
        </w:rPr>
      </w:pPr>
    </w:p>
    <w:p w:rsidR="00254F39" w:rsidRPr="001214E0" w:rsidRDefault="00254F39" w:rsidP="00254F39">
      <w:pPr>
        <w:pStyle w:val="aa"/>
        <w:ind w:right="-7" w:firstLine="567"/>
        <w:jc w:val="right"/>
        <w:rPr>
          <w:rFonts w:ascii="GHEA Grapalat" w:hAnsi="GHEA Grapalat" w:cs="Sylfaen"/>
          <w:i/>
          <w:sz w:val="22"/>
          <w:lang w:val="af-ZA"/>
        </w:rPr>
      </w:pPr>
      <w:r>
        <w:rPr>
          <w:rFonts w:ascii="GHEA Grapalat" w:hAnsi="GHEA Grapalat" w:cs="Sylfaen"/>
          <w:i/>
          <w:sz w:val="22"/>
          <w:lang w:val="af-ZA"/>
        </w:rPr>
        <w:lastRenderedPageBreak/>
        <w:t>M</w:t>
      </w:r>
      <w:r w:rsidRPr="001214E0">
        <w:rPr>
          <w:rFonts w:ascii="GHEA Grapalat" w:hAnsi="GHEA Grapalat" w:cs="Sylfaen"/>
          <w:i/>
          <w:sz w:val="22"/>
          <w:lang w:val="af-ZA"/>
        </w:rPr>
        <w:t>odel form</w:t>
      </w:r>
    </w:p>
    <w:p w:rsidR="00254F39" w:rsidRPr="001214E0" w:rsidRDefault="00254F39" w:rsidP="00BC4796">
      <w:pPr>
        <w:pStyle w:val="aa"/>
        <w:ind w:right="-6" w:firstLine="567"/>
        <w:contextualSpacing/>
        <w:jc w:val="center"/>
        <w:rPr>
          <w:rFonts w:ascii="GHEA Grapalat" w:hAnsi="GHEA Grapalat" w:cs="Sylfaen"/>
          <w:i/>
          <w:sz w:val="22"/>
          <w:lang w:val="af-ZA"/>
        </w:rPr>
      </w:pPr>
      <w:r w:rsidRPr="001214E0">
        <w:rPr>
          <w:rFonts w:ascii="GHEA Grapalat" w:hAnsi="GHEA Grapalat" w:cs="Sylfaen"/>
          <w:i/>
          <w:sz w:val="22"/>
          <w:lang w:val="af-ZA"/>
        </w:rPr>
        <w:t>NOTICE</w:t>
      </w:r>
    </w:p>
    <w:p w:rsidR="00254F39" w:rsidRDefault="00254F39" w:rsidP="00BC4796">
      <w:pPr>
        <w:pStyle w:val="aa"/>
        <w:ind w:right="-6" w:firstLine="567"/>
        <w:contextualSpacing/>
        <w:jc w:val="center"/>
        <w:rPr>
          <w:rFonts w:ascii="GHEA Grapalat" w:hAnsi="GHEA Grapalat" w:cs="Sylfaen"/>
          <w:i/>
          <w:sz w:val="22"/>
          <w:lang w:val="af-ZA"/>
        </w:rPr>
      </w:pPr>
      <w:r w:rsidRPr="001214E0">
        <w:rPr>
          <w:rFonts w:ascii="GHEA Grapalat" w:hAnsi="GHEA Grapalat" w:cs="Sylfaen"/>
          <w:i/>
          <w:sz w:val="22"/>
          <w:lang w:val="af-ZA"/>
        </w:rPr>
        <w:t>ON PRICE QUOTATION</w:t>
      </w:r>
    </w:p>
    <w:p w:rsidR="00BC4796" w:rsidRPr="001214E0" w:rsidRDefault="00BC4796" w:rsidP="00BC4796">
      <w:pPr>
        <w:pStyle w:val="aa"/>
        <w:ind w:right="-6" w:firstLine="567"/>
        <w:contextualSpacing/>
        <w:jc w:val="center"/>
        <w:rPr>
          <w:rFonts w:ascii="GHEA Grapalat" w:hAnsi="GHEA Grapalat" w:cs="Sylfaen"/>
          <w:i/>
          <w:sz w:val="22"/>
          <w:lang w:val="af-ZA"/>
        </w:rPr>
      </w:pP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 xml:space="preserve">This text of the notice is approved by decision of the Price Quotation Commission N1  of </w:t>
      </w:r>
      <w:r>
        <w:rPr>
          <w:rFonts w:ascii="GHEA Grapalat" w:hAnsi="GHEA Grapalat" w:cs="Sylfaen"/>
          <w:sz w:val="22"/>
          <w:lang w:val="af-ZA"/>
        </w:rPr>
        <w:t>21</w:t>
      </w:r>
      <w:r w:rsidRPr="00060018">
        <w:rPr>
          <w:rFonts w:ascii="GHEA Grapalat" w:hAnsi="GHEA Grapalat" w:cs="Sylfaen"/>
          <w:sz w:val="22"/>
          <w:lang w:val="af-ZA"/>
        </w:rPr>
        <w:t xml:space="preserve"> </w:t>
      </w:r>
      <w:r>
        <w:rPr>
          <w:rFonts w:ascii="GHEA Grapalat" w:hAnsi="GHEA Grapalat" w:cs="Sylfaen"/>
          <w:sz w:val="22"/>
          <w:lang w:val="af-ZA"/>
        </w:rPr>
        <w:t>nov</w:t>
      </w:r>
      <w:r w:rsidRPr="00060018">
        <w:rPr>
          <w:rFonts w:ascii="GHEA Grapalat" w:hAnsi="GHEA Grapalat" w:cs="Sylfaen"/>
          <w:sz w:val="22"/>
          <w:lang w:val="af-ZA"/>
        </w:rPr>
        <w:t>ember of 201</w:t>
      </w:r>
      <w:r>
        <w:rPr>
          <w:rFonts w:ascii="GHEA Grapalat" w:hAnsi="GHEA Grapalat" w:cs="Sylfaen"/>
          <w:sz w:val="22"/>
          <w:lang w:val="af-ZA"/>
        </w:rPr>
        <w:t>9</w:t>
      </w:r>
      <w:r w:rsidRPr="00060018">
        <w:rPr>
          <w:rFonts w:ascii="GHEA Grapalat" w:hAnsi="GHEA Grapalat" w:cs="Sylfaen"/>
          <w:sz w:val="22"/>
          <w:lang w:val="af-ZA"/>
        </w:rPr>
        <w:t xml:space="preserve"> and is published pursuant to Article 27 of the Law of the Republic of Armenia "On procurement"</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Code of the price qu</w:t>
      </w:r>
      <w:r w:rsidR="00F550DF">
        <w:rPr>
          <w:rFonts w:ascii="GHEA Grapalat" w:hAnsi="GHEA Grapalat" w:cs="Sylfaen"/>
          <w:sz w:val="22"/>
          <w:lang w:val="af-ZA"/>
        </w:rPr>
        <w:t>otation   AMVHHD</w:t>
      </w:r>
      <w:r w:rsidRPr="00060018">
        <w:rPr>
          <w:rFonts w:ascii="GHEA Grapalat" w:hAnsi="GHEA Grapalat" w:cs="Sylfaen"/>
          <w:sz w:val="22"/>
          <w:lang w:val="af-ZA"/>
        </w:rPr>
        <w:t>-GHAPDzB-</w:t>
      </w:r>
      <w:r>
        <w:rPr>
          <w:rFonts w:ascii="GHEA Grapalat" w:hAnsi="GHEA Grapalat" w:cs="Sylfaen"/>
          <w:sz w:val="22"/>
          <w:lang w:val="af-ZA"/>
        </w:rPr>
        <w:t>20/01</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The contr</w:t>
      </w:r>
      <w:r>
        <w:rPr>
          <w:rFonts w:ascii="GHEA Grapalat" w:hAnsi="GHEA Grapalat" w:cs="Sylfaen"/>
          <w:sz w:val="22"/>
          <w:lang w:val="af-ZA"/>
        </w:rPr>
        <w:t xml:space="preserve">acting authority </w:t>
      </w:r>
      <w:r w:rsidRPr="00561B50">
        <w:rPr>
          <w:rFonts w:ascii="GHEA Grapalat" w:hAnsi="GHEA Grapalat" w:cs="Sylfaen"/>
          <w:sz w:val="22"/>
          <w:lang w:val="af-ZA"/>
        </w:rPr>
        <w:t>«</w:t>
      </w:r>
      <w:r>
        <w:rPr>
          <w:rFonts w:ascii="GHEA Grapalat" w:hAnsi="GHEA Grapalat" w:cs="Sylfaen"/>
          <w:sz w:val="22"/>
          <w:lang w:val="af-ZA"/>
        </w:rPr>
        <w:t>Ararat region</w:t>
      </w:r>
      <w:r w:rsidRPr="00060018">
        <w:rPr>
          <w:rFonts w:ascii="GHEA Grapalat" w:hAnsi="GHEA Grapalat" w:cs="Sylfaen"/>
          <w:sz w:val="22"/>
          <w:lang w:val="af-ZA"/>
        </w:rPr>
        <w:t xml:space="preserve"> </w:t>
      </w:r>
      <w:r w:rsidR="00F550DF">
        <w:rPr>
          <w:rFonts w:ascii="GHEA Grapalat" w:hAnsi="GHEA Grapalat" w:cs="Sylfaen"/>
          <w:sz w:val="22"/>
          <w:lang w:val="af-ZA"/>
        </w:rPr>
        <w:t xml:space="preserve">Primary </w:t>
      </w:r>
      <w:r w:rsidRPr="00060018">
        <w:rPr>
          <w:rFonts w:ascii="GHEA Grapalat" w:hAnsi="GHEA Grapalat" w:cs="Sylfaen"/>
          <w:sz w:val="22"/>
          <w:lang w:val="af-ZA"/>
        </w:rPr>
        <w:t xml:space="preserve"> school</w:t>
      </w:r>
      <w:r w:rsidR="00F550DF">
        <w:rPr>
          <w:rFonts w:ascii="GHEA Grapalat" w:hAnsi="GHEA Grapalat" w:cs="Sylfaen"/>
          <w:sz w:val="22"/>
          <w:lang w:val="af-ZA"/>
        </w:rPr>
        <w:t xml:space="preserve"> of Vosketap after Sargis Hovhannisyan</w:t>
      </w:r>
      <w:r w:rsidRPr="00060018">
        <w:rPr>
          <w:rFonts w:ascii="GHEA Grapalat" w:hAnsi="GHEA Grapalat" w:cs="Sylfaen"/>
          <w:sz w:val="22"/>
          <w:lang w:val="af-ZA"/>
        </w:rPr>
        <w:t xml:space="preserve"> » SNCO, located at the following address: Ararat region of  RA, </w:t>
      </w:r>
      <w:r>
        <w:rPr>
          <w:rFonts w:ascii="GHEA Grapalat" w:hAnsi="GHEA Grapalat" w:cs="Sylfaen"/>
          <w:sz w:val="22"/>
          <w:lang w:val="af-ZA"/>
        </w:rPr>
        <w:t>v</w:t>
      </w:r>
      <w:r w:rsidRPr="00060018">
        <w:rPr>
          <w:rFonts w:ascii="GHEA Grapalat" w:hAnsi="GHEA Grapalat" w:cs="Sylfaen"/>
          <w:sz w:val="22"/>
          <w:lang w:val="af-ZA"/>
        </w:rPr>
        <w:t xml:space="preserve">. </w:t>
      </w:r>
      <w:r w:rsidR="00F550DF">
        <w:rPr>
          <w:rFonts w:ascii="GHEA Grapalat" w:hAnsi="GHEA Grapalat" w:cs="Sylfaen"/>
          <w:sz w:val="22"/>
          <w:lang w:val="af-ZA"/>
        </w:rPr>
        <w:t>Vosketap</w:t>
      </w:r>
      <w:r w:rsidRPr="00060018">
        <w:rPr>
          <w:rFonts w:ascii="GHEA Grapalat" w:hAnsi="GHEA Grapalat" w:cs="Sylfaen"/>
          <w:sz w:val="22"/>
          <w:lang w:val="af-ZA"/>
        </w:rPr>
        <w:t xml:space="preserve"> </w:t>
      </w:r>
      <w:r w:rsidR="00BC4796">
        <w:rPr>
          <w:rFonts w:ascii="GHEA Grapalat" w:hAnsi="GHEA Grapalat" w:cs="Sylfaen"/>
          <w:sz w:val="22"/>
          <w:lang w:val="af-ZA"/>
        </w:rPr>
        <w:t>Mesrop Mashtots 30</w:t>
      </w:r>
      <w:r w:rsidRPr="00060018">
        <w:rPr>
          <w:rFonts w:ascii="GHEA Grapalat" w:hAnsi="GHEA Grapalat" w:cs="Sylfaen"/>
          <w:sz w:val="22"/>
          <w:lang w:val="af-ZA"/>
        </w:rPr>
        <w:t xml:space="preserve"> gives notice for a price quotation which shall be carried out in one stage.</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 xml:space="preserve">The bidder selected based on the results of the price quotation will be proposed, in a prescribed manner, to conclude a contract for supply delivery of diesel fuel  (hereinafter referred to as "the contract").                                          </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Pursuant to Article 7 of the Law of the Republic of Armenia "On procurement", any person, irrespective of the fact of being a foreign natural person, an organisation or a stateless person, shall have equal right to participate in this price quotation.</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The qualification criteria for the persons ineligible to participate in the price quotation, as well as for bidders, and the documents to be submitted for the evaluation of those criteria shall be established by the invitation for this procedure.</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For receiving the hard copy of the invitation for the price quotation, it is necessary to apply to the contracting authority by 1</w:t>
      </w:r>
      <w:r>
        <w:rPr>
          <w:rFonts w:ascii="GHEA Grapalat" w:hAnsi="GHEA Grapalat" w:cs="Sylfaen"/>
          <w:sz w:val="22"/>
          <w:lang w:val="af-ZA"/>
        </w:rPr>
        <w:t>4:3</w:t>
      </w:r>
      <w:r w:rsidRPr="00060018">
        <w:rPr>
          <w:rFonts w:ascii="GHEA Grapalat" w:hAnsi="GHEA Grapalat" w:cs="Sylfaen"/>
          <w:sz w:val="22"/>
          <w:lang w:val="af-ZA"/>
        </w:rPr>
        <w:t>0 o'clock of the 7-th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 xml:space="preserve">Failure to receive the invitation shall not limit the bidder's right to participate in this procedure. </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 xml:space="preserve">The bids for the price quotation must be submitted to the following address: </w:t>
      </w:r>
      <w:r w:rsidR="00BC4796" w:rsidRPr="00060018">
        <w:rPr>
          <w:rFonts w:ascii="GHEA Grapalat" w:hAnsi="GHEA Grapalat" w:cs="Sylfaen"/>
          <w:sz w:val="22"/>
          <w:lang w:val="af-ZA"/>
        </w:rPr>
        <w:t xml:space="preserve">Ararat region of  RA, </w:t>
      </w:r>
      <w:r w:rsidR="00BC4796">
        <w:rPr>
          <w:rFonts w:ascii="GHEA Grapalat" w:hAnsi="GHEA Grapalat" w:cs="Sylfaen"/>
          <w:sz w:val="22"/>
          <w:lang w:val="af-ZA"/>
        </w:rPr>
        <w:t>v</w:t>
      </w:r>
      <w:r w:rsidR="00BC4796" w:rsidRPr="00060018">
        <w:rPr>
          <w:rFonts w:ascii="GHEA Grapalat" w:hAnsi="GHEA Grapalat" w:cs="Sylfaen"/>
          <w:sz w:val="22"/>
          <w:lang w:val="af-ZA"/>
        </w:rPr>
        <w:t xml:space="preserve">. </w:t>
      </w:r>
      <w:r w:rsidR="00BC4796">
        <w:rPr>
          <w:rFonts w:ascii="GHEA Grapalat" w:hAnsi="GHEA Grapalat" w:cs="Sylfaen"/>
          <w:sz w:val="22"/>
          <w:lang w:val="af-ZA"/>
        </w:rPr>
        <w:t>Vosketap</w:t>
      </w:r>
      <w:r w:rsidR="00BC4796" w:rsidRPr="00060018">
        <w:rPr>
          <w:rFonts w:ascii="GHEA Grapalat" w:hAnsi="GHEA Grapalat" w:cs="Sylfaen"/>
          <w:sz w:val="22"/>
          <w:lang w:val="af-ZA"/>
        </w:rPr>
        <w:t xml:space="preserve"> </w:t>
      </w:r>
      <w:r w:rsidR="00BC4796">
        <w:rPr>
          <w:rFonts w:ascii="GHEA Grapalat" w:hAnsi="GHEA Grapalat" w:cs="Sylfaen"/>
          <w:sz w:val="22"/>
          <w:lang w:val="af-ZA"/>
        </w:rPr>
        <w:t>Mesrop Mashtots 30</w:t>
      </w:r>
      <w:r w:rsidR="00BC4796" w:rsidRPr="00060018">
        <w:rPr>
          <w:rFonts w:ascii="GHEA Grapalat" w:hAnsi="GHEA Grapalat" w:cs="Sylfaen"/>
          <w:sz w:val="22"/>
          <w:lang w:val="af-ZA"/>
        </w:rPr>
        <w:t xml:space="preserve"> </w:t>
      </w:r>
      <w:r w:rsidRPr="00060018">
        <w:rPr>
          <w:rFonts w:ascii="GHEA Grapalat" w:hAnsi="GHEA Grapalat" w:cs="Sylfaen"/>
          <w:sz w:val="22"/>
          <w:lang w:val="af-ZA"/>
        </w:rPr>
        <w:t>in hard copy, by 1</w:t>
      </w:r>
      <w:r>
        <w:rPr>
          <w:rFonts w:ascii="GHEA Grapalat" w:hAnsi="GHEA Grapalat" w:cs="Sylfaen"/>
          <w:sz w:val="22"/>
          <w:lang w:val="af-ZA"/>
        </w:rPr>
        <w:t>4:3</w:t>
      </w:r>
      <w:r w:rsidRPr="00060018">
        <w:rPr>
          <w:rFonts w:ascii="GHEA Grapalat" w:hAnsi="GHEA Grapalat" w:cs="Sylfaen"/>
          <w:sz w:val="22"/>
          <w:lang w:val="af-ZA"/>
        </w:rPr>
        <w:t xml:space="preserve">0 o'clock of the 7-th day from the date of publication of this notice.  The bids may, in addition to Armenian, also be submitted in English or Russian. </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 xml:space="preserve">The bid opening will take place at the following address: </w:t>
      </w:r>
      <w:r w:rsidR="00BC4796" w:rsidRPr="00060018">
        <w:rPr>
          <w:rFonts w:ascii="GHEA Grapalat" w:hAnsi="GHEA Grapalat" w:cs="Sylfaen"/>
          <w:sz w:val="22"/>
          <w:lang w:val="af-ZA"/>
        </w:rPr>
        <w:t xml:space="preserve">Ararat region of  RA, </w:t>
      </w:r>
      <w:r w:rsidR="00BC4796">
        <w:rPr>
          <w:rFonts w:ascii="GHEA Grapalat" w:hAnsi="GHEA Grapalat" w:cs="Sylfaen"/>
          <w:sz w:val="22"/>
          <w:lang w:val="af-ZA"/>
        </w:rPr>
        <w:t>v</w:t>
      </w:r>
      <w:r w:rsidR="00BC4796" w:rsidRPr="00060018">
        <w:rPr>
          <w:rFonts w:ascii="GHEA Grapalat" w:hAnsi="GHEA Grapalat" w:cs="Sylfaen"/>
          <w:sz w:val="22"/>
          <w:lang w:val="af-ZA"/>
        </w:rPr>
        <w:t xml:space="preserve">. </w:t>
      </w:r>
      <w:r w:rsidR="00BC4796">
        <w:rPr>
          <w:rFonts w:ascii="GHEA Grapalat" w:hAnsi="GHEA Grapalat" w:cs="Sylfaen"/>
          <w:sz w:val="22"/>
          <w:lang w:val="af-ZA"/>
        </w:rPr>
        <w:t>Vosketap</w:t>
      </w:r>
      <w:r w:rsidR="00BC4796" w:rsidRPr="00060018">
        <w:rPr>
          <w:rFonts w:ascii="GHEA Grapalat" w:hAnsi="GHEA Grapalat" w:cs="Sylfaen"/>
          <w:sz w:val="22"/>
          <w:lang w:val="af-ZA"/>
        </w:rPr>
        <w:t xml:space="preserve"> </w:t>
      </w:r>
      <w:r w:rsidR="00BC4796">
        <w:rPr>
          <w:rFonts w:ascii="GHEA Grapalat" w:hAnsi="GHEA Grapalat" w:cs="Sylfaen"/>
          <w:sz w:val="22"/>
          <w:lang w:val="af-ZA"/>
        </w:rPr>
        <w:t>Mesrop Mashtots 30</w:t>
      </w:r>
      <w:r w:rsidR="00BC4796" w:rsidRPr="00060018">
        <w:rPr>
          <w:rFonts w:ascii="GHEA Grapalat" w:hAnsi="GHEA Grapalat" w:cs="Sylfaen"/>
          <w:sz w:val="22"/>
          <w:lang w:val="af-ZA"/>
        </w:rPr>
        <w:t xml:space="preserve"> </w:t>
      </w:r>
      <w:r>
        <w:rPr>
          <w:rFonts w:ascii="GHEA Grapalat" w:hAnsi="GHEA Grapalat" w:cs="Sylfaen"/>
          <w:sz w:val="22"/>
          <w:lang w:val="af-ZA"/>
        </w:rPr>
        <w:t xml:space="preserve"> </w:t>
      </w:r>
      <w:r w:rsidRPr="00060018">
        <w:rPr>
          <w:rFonts w:ascii="GHEA Grapalat" w:hAnsi="GHEA Grapalat" w:cs="Sylfaen"/>
          <w:sz w:val="22"/>
          <w:lang w:val="af-ZA"/>
        </w:rPr>
        <w:t xml:space="preserve">on </w:t>
      </w:r>
      <w:r>
        <w:rPr>
          <w:rFonts w:ascii="GHEA Grapalat" w:hAnsi="GHEA Grapalat" w:cs="Sylfaen"/>
          <w:sz w:val="22"/>
          <w:lang w:val="af-ZA"/>
        </w:rPr>
        <w:t>28</w:t>
      </w:r>
      <w:r w:rsidRPr="00060018">
        <w:rPr>
          <w:rFonts w:ascii="GHEA Grapalat" w:hAnsi="GHEA Grapalat" w:cs="Sylfaen"/>
          <w:sz w:val="22"/>
          <w:lang w:val="af-ZA"/>
        </w:rPr>
        <w:t xml:space="preserve"> </w:t>
      </w:r>
      <w:r>
        <w:rPr>
          <w:rFonts w:ascii="GHEA Grapalat" w:hAnsi="GHEA Grapalat" w:cs="Sylfaen"/>
          <w:sz w:val="22"/>
          <w:lang w:val="af-ZA"/>
        </w:rPr>
        <w:t>nov</w:t>
      </w:r>
      <w:r w:rsidRPr="00060018">
        <w:rPr>
          <w:rFonts w:ascii="GHEA Grapalat" w:hAnsi="GHEA Grapalat" w:cs="Sylfaen"/>
          <w:sz w:val="22"/>
          <w:lang w:val="af-ZA"/>
        </w:rPr>
        <w:t>ember 201</w:t>
      </w:r>
      <w:r>
        <w:rPr>
          <w:rFonts w:ascii="GHEA Grapalat" w:hAnsi="GHEA Grapalat" w:cs="Sylfaen"/>
          <w:sz w:val="22"/>
          <w:lang w:val="af-ZA"/>
        </w:rPr>
        <w:t>9</w:t>
      </w:r>
      <w:r w:rsidRPr="00060018">
        <w:rPr>
          <w:rFonts w:ascii="GHEA Grapalat" w:hAnsi="GHEA Grapalat" w:cs="Sylfaen"/>
          <w:sz w:val="22"/>
          <w:lang w:val="af-ZA"/>
        </w:rPr>
        <w:t>, at 1</w:t>
      </w:r>
      <w:r>
        <w:rPr>
          <w:rFonts w:ascii="GHEA Grapalat" w:hAnsi="GHEA Grapalat" w:cs="Sylfaen"/>
          <w:sz w:val="22"/>
          <w:lang w:val="af-ZA"/>
        </w:rPr>
        <w:t>4:3</w:t>
      </w:r>
      <w:r w:rsidRPr="00060018">
        <w:rPr>
          <w:rFonts w:ascii="GHEA Grapalat" w:hAnsi="GHEA Grapalat" w:cs="Sylfaen"/>
          <w:sz w:val="22"/>
          <w:lang w:val="af-ZA"/>
        </w:rPr>
        <w:t xml:space="preserve">0 o'clock. </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254F39" w:rsidRPr="00060018" w:rsidRDefault="00254F39" w:rsidP="00BC4796">
      <w:pPr>
        <w:pStyle w:val="aa"/>
        <w:ind w:right="-6" w:firstLine="567"/>
        <w:contextualSpacing/>
        <w:jc w:val="both"/>
        <w:rPr>
          <w:rFonts w:ascii="GHEA Grapalat" w:hAnsi="GHEA Grapalat" w:cs="Sylfaen"/>
          <w:sz w:val="22"/>
          <w:lang w:val="af-ZA"/>
        </w:rPr>
      </w:pPr>
      <w:r w:rsidRPr="00060018">
        <w:rPr>
          <w:rFonts w:ascii="GHEA Grapalat" w:hAnsi="GHEA Grapalat" w:cs="Sylfaen"/>
          <w:sz w:val="22"/>
          <w:lang w:val="af-ZA"/>
        </w:rPr>
        <w:t xml:space="preserve">For receiving additional information concerning this notice, you may apply to </w:t>
      </w:r>
      <w:r w:rsidR="00BC4796">
        <w:rPr>
          <w:rFonts w:ascii="GHEA Grapalat" w:hAnsi="GHEA Grapalat" w:cs="Sylfaen"/>
          <w:sz w:val="22"/>
          <w:lang w:val="af-ZA"/>
        </w:rPr>
        <w:t>Lusine Ser</w:t>
      </w:r>
      <w:r w:rsidRPr="00060018">
        <w:rPr>
          <w:rFonts w:ascii="GHEA Grapalat" w:hAnsi="GHEA Grapalat" w:cs="Sylfaen"/>
          <w:sz w:val="22"/>
          <w:lang w:val="af-ZA"/>
        </w:rPr>
        <w:t>yan</w:t>
      </w:r>
      <w:r w:rsidR="00BC4796">
        <w:rPr>
          <w:rFonts w:ascii="GHEA Grapalat" w:hAnsi="GHEA Grapalat" w:cs="Sylfaen"/>
          <w:sz w:val="22"/>
          <w:lang w:val="af-ZA"/>
        </w:rPr>
        <w:t>yan</w:t>
      </w:r>
      <w:r w:rsidRPr="00060018">
        <w:rPr>
          <w:rFonts w:ascii="GHEA Grapalat" w:hAnsi="GHEA Grapalat" w:cs="Sylfaen"/>
          <w:sz w:val="22"/>
          <w:lang w:val="af-ZA"/>
        </w:rPr>
        <w:t>, Secretary of the Evaluation Commission.</w:t>
      </w:r>
    </w:p>
    <w:p w:rsidR="00254F39" w:rsidRPr="00060018" w:rsidRDefault="00254F39" w:rsidP="00BC4796">
      <w:pPr>
        <w:pStyle w:val="aa"/>
        <w:ind w:right="-6" w:firstLine="567"/>
        <w:contextualSpacing/>
        <w:jc w:val="both"/>
        <w:rPr>
          <w:rFonts w:ascii="GHEA Grapalat" w:hAnsi="GHEA Grapalat" w:cs="Sylfaen"/>
          <w:sz w:val="22"/>
          <w:lang w:val="af-ZA"/>
        </w:rPr>
      </w:pP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Telephone  </w:t>
      </w:r>
      <w:r w:rsidR="00BC4796">
        <w:rPr>
          <w:rFonts w:ascii="GHEA Grapalat" w:hAnsi="GHEA Grapalat" w:cs="Sylfaen"/>
          <w:sz w:val="22"/>
          <w:lang w:val="af-ZA"/>
        </w:rPr>
        <w:t>094553228</w:t>
      </w:r>
    </w:p>
    <w:p w:rsidR="00254F39" w:rsidRPr="00060018" w:rsidRDefault="00254F39" w:rsidP="00254F39">
      <w:pPr>
        <w:pStyle w:val="aa"/>
        <w:ind w:right="-7" w:firstLine="567"/>
        <w:jc w:val="both"/>
        <w:rPr>
          <w:rFonts w:ascii="GHEA Grapalat" w:hAnsi="GHEA Grapalat" w:cs="Sylfaen"/>
          <w:sz w:val="22"/>
          <w:lang w:val="af-ZA"/>
        </w:rPr>
      </w:pPr>
      <w:r>
        <w:rPr>
          <w:rFonts w:ascii="GHEA Grapalat" w:hAnsi="GHEA Grapalat" w:cs="Sylfaen"/>
          <w:sz w:val="22"/>
          <w:lang w:val="af-ZA"/>
        </w:rPr>
        <w:t xml:space="preserve">E-mail: </w:t>
      </w:r>
      <w:r w:rsidR="00BC4796">
        <w:rPr>
          <w:rFonts w:ascii="GHEA Grapalat" w:hAnsi="GHEA Grapalat" w:cs="Sylfaen"/>
          <w:sz w:val="22"/>
          <w:lang w:val="af-ZA"/>
        </w:rPr>
        <w:t>vosketap1</w:t>
      </w:r>
      <w:r w:rsidRPr="00060018">
        <w:rPr>
          <w:rFonts w:ascii="GHEA Grapalat" w:hAnsi="GHEA Grapalat" w:cs="Sylfaen"/>
          <w:sz w:val="22"/>
          <w:lang w:val="af-ZA"/>
        </w:rPr>
        <w:t xml:space="preserve">@schools.am </w:t>
      </w:r>
      <w:r>
        <w:rPr>
          <w:rFonts w:ascii="GHEA Grapalat" w:hAnsi="GHEA Grapalat" w:cs="Sylfaen"/>
          <w:sz w:val="22"/>
          <w:lang w:val="af-ZA"/>
        </w:rPr>
        <w:t xml:space="preserve"> </w:t>
      </w:r>
      <w:r w:rsidRPr="00060018">
        <w:rPr>
          <w:rFonts w:ascii="GHEA Grapalat" w:hAnsi="GHEA Grapalat" w:cs="Sylfaen"/>
          <w:sz w:val="22"/>
          <w:lang w:val="af-ZA"/>
        </w:rPr>
        <w:t xml:space="preserve">        </w:t>
      </w:r>
    </w:p>
    <w:p w:rsidR="00254F39" w:rsidRPr="00060018" w:rsidRDefault="00254F39" w:rsidP="00254F39">
      <w:pPr>
        <w:pStyle w:val="aa"/>
        <w:ind w:right="-7" w:firstLine="567"/>
        <w:jc w:val="both"/>
        <w:rPr>
          <w:rFonts w:ascii="GHEA Grapalat" w:hAnsi="GHEA Grapalat" w:cs="Sylfaen"/>
          <w:sz w:val="22"/>
          <w:lang w:val="af-ZA"/>
        </w:rPr>
      </w:pPr>
      <w:r w:rsidRPr="00060018">
        <w:rPr>
          <w:rFonts w:ascii="GHEA Grapalat" w:hAnsi="GHEA Grapalat" w:cs="Sylfaen"/>
          <w:sz w:val="22"/>
          <w:lang w:val="af-ZA"/>
        </w:rPr>
        <w:t xml:space="preserve">Contracting authority: </w:t>
      </w:r>
      <w:r w:rsidRPr="00561B50">
        <w:rPr>
          <w:rFonts w:ascii="GHEA Grapalat" w:hAnsi="GHEA Grapalat" w:cs="Sylfaen"/>
          <w:sz w:val="22"/>
          <w:lang w:val="af-ZA"/>
        </w:rPr>
        <w:t>«</w:t>
      </w:r>
      <w:r w:rsidRPr="00060018">
        <w:rPr>
          <w:rFonts w:ascii="GHEA Grapalat" w:hAnsi="GHEA Grapalat" w:cs="Sylfaen"/>
          <w:sz w:val="22"/>
          <w:lang w:val="af-ZA"/>
        </w:rPr>
        <w:t xml:space="preserve">Ararat region </w:t>
      </w:r>
      <w:r w:rsidR="00BC4796">
        <w:rPr>
          <w:rFonts w:ascii="GHEA Grapalat" w:hAnsi="GHEA Grapalat" w:cs="Sylfaen"/>
          <w:sz w:val="22"/>
          <w:lang w:val="af-ZA"/>
        </w:rPr>
        <w:t xml:space="preserve">Primary </w:t>
      </w:r>
      <w:r w:rsidR="00BC4796" w:rsidRPr="00060018">
        <w:rPr>
          <w:rFonts w:ascii="GHEA Grapalat" w:hAnsi="GHEA Grapalat" w:cs="Sylfaen"/>
          <w:sz w:val="22"/>
          <w:lang w:val="af-ZA"/>
        </w:rPr>
        <w:t>school</w:t>
      </w:r>
      <w:r w:rsidR="00BC4796">
        <w:rPr>
          <w:rFonts w:ascii="GHEA Grapalat" w:hAnsi="GHEA Grapalat" w:cs="Sylfaen"/>
          <w:sz w:val="22"/>
          <w:lang w:val="af-ZA"/>
        </w:rPr>
        <w:t xml:space="preserve"> of Vosketap after Sargis Hovhannisyan</w:t>
      </w:r>
      <w:r>
        <w:rPr>
          <w:rFonts w:ascii="GHEA Grapalat" w:hAnsi="GHEA Grapalat" w:cs="Sylfaen"/>
          <w:sz w:val="22"/>
          <w:lang w:val="af-ZA"/>
        </w:rPr>
        <w:t xml:space="preserve"> </w:t>
      </w:r>
      <w:r w:rsidRPr="00060018">
        <w:rPr>
          <w:rFonts w:ascii="GHEA Grapalat" w:hAnsi="GHEA Grapalat" w:cs="Sylfaen"/>
          <w:sz w:val="22"/>
          <w:lang w:val="af-ZA"/>
        </w:rPr>
        <w:t xml:space="preserve"> » SNCO </w:t>
      </w:r>
    </w:p>
    <w:p w:rsidR="00254F39" w:rsidRPr="00060018" w:rsidRDefault="00254F39" w:rsidP="00254F39">
      <w:pPr>
        <w:pStyle w:val="aa"/>
        <w:ind w:right="-7" w:firstLine="567"/>
        <w:jc w:val="both"/>
        <w:rPr>
          <w:rFonts w:ascii="GHEA Grapalat" w:hAnsi="GHEA Grapalat" w:cs="Sylfaen"/>
          <w:sz w:val="22"/>
          <w:lang w:val="af-ZA"/>
        </w:rPr>
      </w:pPr>
    </w:p>
    <w:p w:rsidR="00254F39" w:rsidRPr="001214E0" w:rsidRDefault="00254F39" w:rsidP="00254F39">
      <w:pPr>
        <w:pStyle w:val="aa"/>
        <w:ind w:right="-7" w:firstLine="567"/>
        <w:jc w:val="both"/>
        <w:rPr>
          <w:rFonts w:ascii="GHEA Grapalat" w:hAnsi="GHEA Grapalat" w:cs="Sylfaen"/>
          <w:i/>
          <w:sz w:val="22"/>
          <w:lang w:val="af-ZA"/>
        </w:rPr>
      </w:pPr>
    </w:p>
    <w:p w:rsidR="00254F39" w:rsidRDefault="00254F39" w:rsidP="00254F39">
      <w:pPr>
        <w:pStyle w:val="aa"/>
        <w:ind w:right="-7" w:firstLine="567"/>
        <w:jc w:val="both"/>
        <w:rPr>
          <w:rFonts w:ascii="GHEA Grapalat" w:hAnsi="GHEA Grapalat" w:cs="Sylfaen"/>
          <w:i/>
          <w:sz w:val="22"/>
          <w:lang w:val="af-ZA"/>
        </w:rPr>
      </w:pPr>
    </w:p>
    <w:p w:rsidR="00BC4796" w:rsidRDefault="00BC4796" w:rsidP="00254F39">
      <w:pPr>
        <w:pStyle w:val="aa"/>
        <w:ind w:right="-7" w:firstLine="567"/>
        <w:jc w:val="both"/>
        <w:rPr>
          <w:rFonts w:ascii="GHEA Grapalat" w:hAnsi="GHEA Grapalat" w:cs="Sylfaen"/>
          <w:i/>
          <w:sz w:val="22"/>
          <w:lang w:val="af-ZA"/>
        </w:rPr>
      </w:pPr>
    </w:p>
    <w:p w:rsidR="00BC4796" w:rsidRPr="001214E0" w:rsidRDefault="00BC4796" w:rsidP="00254F39">
      <w:pPr>
        <w:pStyle w:val="aa"/>
        <w:ind w:right="-7" w:firstLine="567"/>
        <w:jc w:val="both"/>
        <w:rPr>
          <w:rFonts w:ascii="GHEA Grapalat" w:hAnsi="GHEA Grapalat" w:cs="Sylfaen"/>
          <w:i/>
          <w:sz w:val="22"/>
          <w:lang w:val="af-ZA"/>
        </w:rPr>
      </w:pPr>
    </w:p>
    <w:p w:rsidR="00254F39" w:rsidRPr="00AE2768" w:rsidRDefault="00254F39" w:rsidP="00254F39">
      <w:pPr>
        <w:pStyle w:val="aa"/>
        <w:spacing w:after="0"/>
        <w:ind w:firstLine="567"/>
        <w:jc w:val="right"/>
        <w:rPr>
          <w:rFonts w:ascii="GHEA Grapalat" w:hAnsi="GHEA Grapalat" w:cs="Sylfaen"/>
          <w:i/>
          <w:sz w:val="20"/>
          <w:szCs w:val="20"/>
          <w:lang w:val="af-ZA"/>
        </w:rPr>
      </w:pPr>
      <w:r w:rsidRPr="00AE2768">
        <w:rPr>
          <w:rFonts w:ascii="GHEA Grapalat" w:hAnsi="GHEA Grapalat" w:cs="Sylfaen"/>
          <w:i/>
          <w:sz w:val="20"/>
          <w:szCs w:val="20"/>
        </w:rPr>
        <w:t>Հաստատված</w:t>
      </w:r>
      <w:r w:rsidRPr="00AE2768">
        <w:rPr>
          <w:rFonts w:ascii="GHEA Grapalat" w:hAnsi="GHEA Grapalat" w:cs="Times Armenian"/>
          <w:i/>
          <w:sz w:val="20"/>
          <w:szCs w:val="20"/>
          <w:lang w:val="af-ZA"/>
        </w:rPr>
        <w:t xml:space="preserve"> </w:t>
      </w:r>
      <w:r w:rsidRPr="00AE2768">
        <w:rPr>
          <w:rFonts w:ascii="GHEA Grapalat" w:hAnsi="GHEA Grapalat" w:cs="Sylfaen"/>
          <w:i/>
          <w:sz w:val="20"/>
          <w:szCs w:val="20"/>
        </w:rPr>
        <w:t>է</w:t>
      </w:r>
    </w:p>
    <w:p w:rsidR="00254F39" w:rsidRPr="00AE2768" w:rsidRDefault="00254F39" w:rsidP="00254F39">
      <w:pPr>
        <w:pStyle w:val="aa"/>
        <w:spacing w:after="0"/>
        <w:ind w:firstLine="567"/>
        <w:jc w:val="right"/>
        <w:rPr>
          <w:rFonts w:ascii="GHEA Grapalat" w:hAnsi="GHEA Grapalat" w:cs="Sylfaen"/>
          <w:i/>
          <w:sz w:val="20"/>
          <w:szCs w:val="20"/>
          <w:lang w:val="af-ZA"/>
        </w:rPr>
      </w:pPr>
      <w:r>
        <w:rPr>
          <w:rFonts w:ascii="Sylfaen" w:hAnsi="Sylfaen" w:cs="Sylfaen"/>
          <w:i/>
          <w:sz w:val="20"/>
          <w:szCs w:val="20"/>
          <w:u w:val="single"/>
          <w:lang w:val="af-ZA"/>
        </w:rPr>
        <w:t xml:space="preserve">ԱՄՈՀՀԴ </w:t>
      </w:r>
      <w:r w:rsidRPr="00061D78">
        <w:rPr>
          <w:rFonts w:ascii="GHEA Grapalat" w:hAnsi="GHEA Grapalat" w:cs="Sylfaen"/>
          <w:i/>
          <w:sz w:val="20"/>
          <w:szCs w:val="20"/>
          <w:u w:val="single"/>
          <w:lang w:val="af-ZA"/>
        </w:rPr>
        <w:t>-</w:t>
      </w:r>
      <w:r w:rsidRPr="00061D78">
        <w:rPr>
          <w:rFonts w:ascii="Sylfaen" w:hAnsi="Sylfaen" w:cs="Sylfaen"/>
          <w:i/>
          <w:sz w:val="20"/>
          <w:szCs w:val="20"/>
          <w:u w:val="single"/>
          <w:lang w:val="af-ZA"/>
        </w:rPr>
        <w:t>ԳՀԱՊՁԲ</w:t>
      </w:r>
      <w:r w:rsidRPr="00061D78">
        <w:rPr>
          <w:rFonts w:ascii="GHEA Grapalat" w:hAnsi="GHEA Grapalat" w:cs="Sylfaen"/>
          <w:i/>
          <w:sz w:val="20"/>
          <w:szCs w:val="20"/>
          <w:u w:val="single"/>
          <w:lang w:val="af-ZA"/>
        </w:rPr>
        <w:t xml:space="preserve">-20/01     </w:t>
      </w:r>
      <w:r w:rsidRPr="00AE2768">
        <w:rPr>
          <w:rFonts w:ascii="GHEA Grapalat" w:hAnsi="GHEA Grapalat" w:cs="Sylfaen"/>
          <w:i/>
          <w:sz w:val="20"/>
          <w:szCs w:val="20"/>
        </w:rPr>
        <w:t>ծածկա</w:t>
      </w:r>
      <w:r w:rsidRPr="00AE2768">
        <w:rPr>
          <w:rFonts w:ascii="GHEA Grapalat" w:hAnsi="GHEA Grapalat" w:cs="Times Armenian"/>
          <w:i/>
          <w:sz w:val="20"/>
          <w:szCs w:val="20"/>
        </w:rPr>
        <w:t>գ</w:t>
      </w:r>
      <w:r w:rsidRPr="00AE2768">
        <w:rPr>
          <w:rFonts w:ascii="GHEA Grapalat" w:hAnsi="GHEA Grapalat" w:cs="Sylfaen"/>
          <w:i/>
          <w:sz w:val="20"/>
          <w:szCs w:val="20"/>
        </w:rPr>
        <w:t>րով</w:t>
      </w:r>
      <w:r w:rsidRPr="00AE2768">
        <w:rPr>
          <w:rFonts w:ascii="GHEA Grapalat" w:hAnsi="GHEA Grapalat" w:cs="Times Armenian"/>
          <w:i/>
          <w:sz w:val="20"/>
          <w:szCs w:val="20"/>
          <w:lang w:val="af-ZA"/>
        </w:rPr>
        <w:t xml:space="preserve"> </w:t>
      </w:r>
    </w:p>
    <w:p w:rsidR="00254F39" w:rsidRPr="00AE2768" w:rsidRDefault="00254F39" w:rsidP="00254F39">
      <w:pPr>
        <w:pStyle w:val="aa"/>
        <w:spacing w:after="0"/>
        <w:ind w:firstLine="567"/>
        <w:jc w:val="right"/>
        <w:rPr>
          <w:rFonts w:ascii="GHEA Grapalat" w:hAnsi="GHEA Grapalat" w:cs="Times Armenian"/>
          <w:i/>
          <w:sz w:val="20"/>
          <w:szCs w:val="20"/>
          <w:lang w:val="af-ZA"/>
        </w:rPr>
      </w:pPr>
      <w:r>
        <w:rPr>
          <w:rFonts w:ascii="Sylfaen" w:hAnsi="Sylfaen" w:cs="Sylfaen"/>
          <w:i/>
          <w:sz w:val="20"/>
          <w:szCs w:val="20"/>
        </w:rPr>
        <w:t>գնանշման</w:t>
      </w:r>
      <w:r w:rsidRPr="00061D78">
        <w:rPr>
          <w:rFonts w:ascii="Sylfaen" w:hAnsi="Sylfaen" w:cs="Sylfaen"/>
          <w:i/>
          <w:sz w:val="20"/>
          <w:szCs w:val="20"/>
          <w:lang w:val="af-ZA"/>
        </w:rPr>
        <w:t xml:space="preserve"> </w:t>
      </w:r>
      <w:r>
        <w:rPr>
          <w:rFonts w:ascii="Sylfaen" w:hAnsi="Sylfaen" w:cs="Sylfaen"/>
          <w:i/>
          <w:sz w:val="20"/>
          <w:szCs w:val="20"/>
        </w:rPr>
        <w:t>հարցման</w:t>
      </w:r>
      <w:r w:rsidRPr="00061D78">
        <w:rPr>
          <w:rFonts w:ascii="Sylfaen" w:hAnsi="Sylfaen" w:cs="Sylfaen"/>
          <w:i/>
          <w:sz w:val="20"/>
          <w:szCs w:val="20"/>
          <w:lang w:val="af-ZA"/>
        </w:rPr>
        <w:t xml:space="preserve"> </w:t>
      </w:r>
      <w:r w:rsidRPr="00AE2768">
        <w:rPr>
          <w:rFonts w:ascii="GHEA Grapalat" w:hAnsi="GHEA Grapalat" w:cs="Times Armenian"/>
          <w:i/>
          <w:sz w:val="20"/>
          <w:szCs w:val="20"/>
          <w:lang w:val="af-ZA"/>
        </w:rPr>
        <w:t xml:space="preserve"> գնահատող </w:t>
      </w:r>
      <w:r w:rsidRPr="00AE2768">
        <w:rPr>
          <w:rFonts w:ascii="GHEA Grapalat" w:hAnsi="GHEA Grapalat" w:cs="Sylfaen"/>
          <w:i/>
          <w:sz w:val="20"/>
          <w:szCs w:val="20"/>
        </w:rPr>
        <w:t>հանձնաժողովի</w:t>
      </w:r>
    </w:p>
    <w:p w:rsidR="00254F39" w:rsidRPr="00AE2768" w:rsidRDefault="00254F39" w:rsidP="00254F39">
      <w:pPr>
        <w:pStyle w:val="aa"/>
        <w:spacing w:after="0"/>
        <w:ind w:firstLine="567"/>
        <w:jc w:val="right"/>
        <w:rPr>
          <w:rFonts w:ascii="GHEA Grapalat" w:hAnsi="GHEA Grapalat"/>
          <w:i/>
          <w:sz w:val="20"/>
          <w:szCs w:val="20"/>
          <w:lang w:val="af-ZA"/>
        </w:rPr>
      </w:pPr>
      <w:r w:rsidRPr="00AE2768">
        <w:rPr>
          <w:rFonts w:ascii="GHEA Grapalat" w:hAnsi="GHEA Grapalat" w:cs="Sylfaen"/>
          <w:i/>
          <w:sz w:val="20"/>
          <w:szCs w:val="20"/>
          <w:lang w:val="af-ZA"/>
        </w:rPr>
        <w:t xml:space="preserve"> 20</w:t>
      </w:r>
      <w:r>
        <w:rPr>
          <w:rFonts w:ascii="GHEA Grapalat" w:hAnsi="GHEA Grapalat" w:cs="Sylfaen"/>
          <w:i/>
          <w:sz w:val="20"/>
          <w:szCs w:val="20"/>
          <w:lang w:val="af-ZA"/>
        </w:rPr>
        <w:t>19</w:t>
      </w:r>
      <w:r w:rsidRPr="00AE2768">
        <w:rPr>
          <w:rFonts w:ascii="GHEA Grapalat" w:hAnsi="GHEA Grapalat" w:cs="Sylfaen"/>
          <w:i/>
          <w:sz w:val="20"/>
          <w:szCs w:val="20"/>
          <w:lang w:val="af-ZA"/>
        </w:rPr>
        <w:t xml:space="preserve">  </w:t>
      </w:r>
      <w:r w:rsidRPr="00AE2768">
        <w:rPr>
          <w:rFonts w:ascii="GHEA Grapalat" w:hAnsi="GHEA Grapalat" w:cs="Sylfaen"/>
          <w:i/>
          <w:sz w:val="20"/>
          <w:szCs w:val="20"/>
        </w:rPr>
        <w:t>թ</w:t>
      </w:r>
      <w:r w:rsidRPr="00AE2768">
        <w:rPr>
          <w:rFonts w:ascii="GHEA Grapalat" w:hAnsi="GHEA Grapalat" w:cs="Times Armenian"/>
          <w:i/>
          <w:sz w:val="20"/>
          <w:szCs w:val="20"/>
          <w:lang w:val="af-ZA"/>
        </w:rPr>
        <w:t xml:space="preserve">.  </w:t>
      </w:r>
      <w:r w:rsidRPr="00AE2768">
        <w:rPr>
          <w:rFonts w:ascii="GHEA Grapalat" w:hAnsi="GHEA Grapalat" w:cs="Times Armenian"/>
          <w:i/>
          <w:sz w:val="20"/>
          <w:szCs w:val="20"/>
          <w:u w:val="single"/>
          <w:lang w:val="af-ZA"/>
        </w:rPr>
        <w:t xml:space="preserve">  </w:t>
      </w:r>
      <w:r>
        <w:rPr>
          <w:rFonts w:ascii="Sylfaen" w:hAnsi="Sylfaen" w:cs="Times Armenian"/>
          <w:i/>
          <w:sz w:val="20"/>
          <w:szCs w:val="20"/>
          <w:u w:val="single"/>
          <w:lang w:val="af-ZA"/>
        </w:rPr>
        <w:t>նոյեմբերի 21</w:t>
      </w:r>
      <w:r w:rsidRPr="00AE2768">
        <w:rPr>
          <w:rFonts w:ascii="GHEA Grapalat" w:hAnsi="GHEA Grapalat" w:cs="Times Armenian"/>
          <w:i/>
          <w:sz w:val="20"/>
          <w:szCs w:val="20"/>
          <w:lang w:val="af-ZA"/>
        </w:rPr>
        <w:t xml:space="preserve">-ի </w:t>
      </w:r>
      <w:r w:rsidRPr="00AE2768">
        <w:rPr>
          <w:rFonts w:ascii="GHEA Grapalat" w:hAnsi="GHEA Grapalat" w:cs="Times Armenian"/>
          <w:i/>
          <w:sz w:val="20"/>
          <w:szCs w:val="20"/>
          <w:vertAlign w:val="subscript"/>
          <w:lang w:val="af-ZA"/>
        </w:rPr>
        <w:t xml:space="preserve"> </w:t>
      </w:r>
      <w:r w:rsidRPr="00AE2768">
        <w:rPr>
          <w:rFonts w:ascii="GHEA Grapalat" w:hAnsi="GHEA Grapalat" w:cs="Times Armenian"/>
          <w:i/>
          <w:sz w:val="20"/>
          <w:szCs w:val="20"/>
          <w:lang w:val="af-ZA"/>
        </w:rPr>
        <w:t xml:space="preserve">N </w:t>
      </w:r>
      <w:r w:rsidRPr="00AE2768">
        <w:rPr>
          <w:rFonts w:ascii="GHEA Grapalat" w:hAnsi="GHEA Grapalat" w:cs="Times Armenian"/>
          <w:i/>
          <w:sz w:val="20"/>
          <w:szCs w:val="20"/>
          <w:u w:val="single"/>
          <w:lang w:val="af-ZA"/>
        </w:rPr>
        <w:t xml:space="preserve"> </w:t>
      </w:r>
      <w:r>
        <w:rPr>
          <w:rFonts w:ascii="GHEA Grapalat" w:hAnsi="GHEA Grapalat" w:cs="Times Armenian"/>
          <w:i/>
          <w:sz w:val="20"/>
          <w:szCs w:val="20"/>
          <w:u w:val="single"/>
          <w:lang w:val="af-ZA"/>
        </w:rPr>
        <w:t xml:space="preserve">1 </w:t>
      </w:r>
      <w:r w:rsidRPr="00AE2768">
        <w:rPr>
          <w:rFonts w:ascii="GHEA Grapalat" w:hAnsi="GHEA Grapalat" w:cs="Sylfaen"/>
          <w:i/>
          <w:sz w:val="20"/>
          <w:szCs w:val="20"/>
        </w:rPr>
        <w:t>որոշմամբ</w:t>
      </w: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981B92" w:rsidRDefault="00254F39" w:rsidP="00254F39">
      <w:pPr>
        <w:pStyle w:val="aa"/>
        <w:ind w:right="-7" w:firstLine="567"/>
        <w:jc w:val="center"/>
        <w:rPr>
          <w:rFonts w:ascii="GHEA Grapalat" w:hAnsi="GHEA Grapalat"/>
          <w:lang w:val="af-ZA"/>
        </w:rPr>
      </w:pPr>
      <w:r w:rsidRPr="00061D78">
        <w:rPr>
          <w:rFonts w:ascii="GHEA Grapalat" w:hAnsi="GHEA Grapalat" w:cs="Times Armenian"/>
          <w:b/>
          <w:i/>
          <w:lang w:val="af-ZA"/>
        </w:rPr>
        <w:t>«</w:t>
      </w:r>
      <w:r w:rsidRPr="00061D78">
        <w:rPr>
          <w:rFonts w:ascii="Sylfaen" w:hAnsi="Sylfaen" w:cs="Sylfaen"/>
          <w:b/>
          <w:i/>
        </w:rPr>
        <w:t>ՀՀ</w:t>
      </w:r>
      <w:r w:rsidRPr="00061D78">
        <w:rPr>
          <w:rFonts w:ascii="GHEA Grapalat" w:hAnsi="GHEA Grapalat" w:cs="Times Armenian"/>
          <w:b/>
          <w:i/>
          <w:lang w:val="af-ZA"/>
        </w:rPr>
        <w:t xml:space="preserve"> </w:t>
      </w:r>
      <w:r w:rsidRPr="00061D78">
        <w:rPr>
          <w:rFonts w:ascii="Sylfaen" w:hAnsi="Sylfaen" w:cs="Sylfaen"/>
          <w:b/>
          <w:i/>
        </w:rPr>
        <w:t>Արարատի</w:t>
      </w:r>
      <w:r w:rsidRPr="00061D78">
        <w:rPr>
          <w:rFonts w:ascii="GHEA Grapalat" w:hAnsi="GHEA Grapalat" w:cs="Times Armenian"/>
          <w:b/>
          <w:i/>
          <w:lang w:val="af-ZA"/>
        </w:rPr>
        <w:t xml:space="preserve"> </w:t>
      </w:r>
      <w:r w:rsidRPr="00061D78">
        <w:rPr>
          <w:rFonts w:ascii="Sylfaen" w:hAnsi="Sylfaen" w:cs="Sylfaen"/>
          <w:b/>
          <w:i/>
        </w:rPr>
        <w:t>մարզի</w:t>
      </w:r>
      <w:r w:rsidRPr="00061D78">
        <w:rPr>
          <w:rFonts w:ascii="GHEA Grapalat" w:hAnsi="GHEA Grapalat" w:cs="Times Armenian"/>
          <w:b/>
          <w:i/>
          <w:lang w:val="af-ZA"/>
        </w:rPr>
        <w:t xml:space="preserve"> </w:t>
      </w:r>
      <w:r>
        <w:rPr>
          <w:rFonts w:ascii="Sylfaen" w:hAnsi="Sylfaen" w:cs="Sylfaen"/>
          <w:b/>
          <w:i/>
        </w:rPr>
        <w:t>Ոսկետափի</w:t>
      </w:r>
      <w:r w:rsidRPr="00254F39">
        <w:rPr>
          <w:rFonts w:ascii="Sylfaen" w:hAnsi="Sylfaen" w:cs="Sylfaen"/>
          <w:b/>
          <w:i/>
          <w:lang w:val="af-ZA"/>
        </w:rPr>
        <w:t xml:space="preserve"> </w:t>
      </w:r>
      <w:r>
        <w:rPr>
          <w:rFonts w:ascii="Sylfaen" w:hAnsi="Sylfaen" w:cs="Sylfaen"/>
          <w:b/>
          <w:i/>
        </w:rPr>
        <w:t>Սարգիս</w:t>
      </w:r>
      <w:r w:rsidRPr="00254F39">
        <w:rPr>
          <w:rFonts w:ascii="Sylfaen" w:hAnsi="Sylfaen" w:cs="Sylfaen"/>
          <w:b/>
          <w:i/>
          <w:lang w:val="af-ZA"/>
        </w:rPr>
        <w:t xml:space="preserve"> </w:t>
      </w:r>
      <w:r>
        <w:rPr>
          <w:rFonts w:ascii="Sylfaen" w:hAnsi="Sylfaen" w:cs="Sylfaen"/>
          <w:b/>
          <w:i/>
        </w:rPr>
        <w:t>Հովհաննիսյանի</w:t>
      </w:r>
      <w:r w:rsidRPr="00254F39">
        <w:rPr>
          <w:rFonts w:ascii="Sylfaen" w:hAnsi="Sylfaen" w:cs="Sylfaen"/>
          <w:b/>
          <w:i/>
          <w:lang w:val="af-ZA"/>
        </w:rPr>
        <w:t xml:space="preserve"> </w:t>
      </w:r>
      <w:r>
        <w:rPr>
          <w:rFonts w:ascii="Sylfaen" w:hAnsi="Sylfaen" w:cs="Sylfaen"/>
          <w:b/>
          <w:i/>
        </w:rPr>
        <w:t>անվան</w:t>
      </w:r>
      <w:r w:rsidRPr="00254F39">
        <w:rPr>
          <w:rFonts w:ascii="Sylfaen" w:hAnsi="Sylfaen" w:cs="Sylfaen"/>
          <w:b/>
          <w:i/>
          <w:lang w:val="af-ZA"/>
        </w:rPr>
        <w:t xml:space="preserve"> </w:t>
      </w:r>
      <w:r>
        <w:rPr>
          <w:rFonts w:ascii="Sylfaen" w:hAnsi="Sylfaen" w:cs="Sylfaen"/>
          <w:b/>
          <w:i/>
        </w:rPr>
        <w:t>հիմնական</w:t>
      </w:r>
      <w:r w:rsidRPr="00254F39">
        <w:rPr>
          <w:rFonts w:ascii="Sylfaen" w:hAnsi="Sylfaen" w:cs="Sylfaen"/>
          <w:b/>
          <w:i/>
          <w:lang w:val="af-ZA"/>
        </w:rPr>
        <w:t xml:space="preserve"> </w:t>
      </w:r>
      <w:r w:rsidRPr="00061D78">
        <w:rPr>
          <w:rFonts w:ascii="GHEA Grapalat" w:hAnsi="GHEA Grapalat" w:cs="Times Armenian"/>
          <w:b/>
          <w:i/>
          <w:lang w:val="af-ZA"/>
        </w:rPr>
        <w:t xml:space="preserve"> </w:t>
      </w:r>
      <w:r w:rsidRPr="00061D78">
        <w:rPr>
          <w:rFonts w:ascii="Sylfaen" w:hAnsi="Sylfaen" w:cs="Sylfaen"/>
          <w:b/>
          <w:i/>
        </w:rPr>
        <w:t>դպրոց</w:t>
      </w:r>
      <w:r w:rsidRPr="00061D78">
        <w:rPr>
          <w:rFonts w:ascii="GHEA Grapalat" w:hAnsi="GHEA Grapalat" w:cs="Times Armenian"/>
          <w:b/>
          <w:i/>
          <w:lang w:val="af-ZA"/>
        </w:rPr>
        <w:t>&gt;&gt;</w:t>
      </w:r>
      <w:r w:rsidRPr="00061D78">
        <w:rPr>
          <w:rFonts w:ascii="Sylfaen" w:hAnsi="Sylfaen" w:cs="Sylfaen"/>
          <w:b/>
          <w:i/>
        </w:rPr>
        <w:t>ՊՈԱԿ</w:t>
      </w:r>
    </w:p>
    <w:p w:rsidR="00254F39" w:rsidRPr="00AE2768" w:rsidRDefault="00254F39" w:rsidP="00254F39">
      <w:pPr>
        <w:pStyle w:val="aa"/>
        <w:tabs>
          <w:tab w:val="left" w:pos="5968"/>
        </w:tabs>
        <w:ind w:right="-7" w:firstLine="567"/>
        <w:rPr>
          <w:rFonts w:ascii="GHEA Grapalat" w:hAnsi="GHEA Grapalat"/>
          <w:lang w:val="af-ZA"/>
        </w:rPr>
      </w:pPr>
      <w:r w:rsidRPr="00AE2768">
        <w:rPr>
          <w:rFonts w:ascii="GHEA Grapalat" w:hAnsi="GHEA Grapalat"/>
          <w:lang w:val="af-ZA"/>
        </w:rPr>
        <w:tab/>
      </w: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cs="Sylfaen"/>
          <w:lang w:val="af-ZA"/>
        </w:rPr>
      </w:pPr>
      <w:r w:rsidRPr="00AE2768">
        <w:rPr>
          <w:rFonts w:ascii="GHEA Grapalat" w:hAnsi="GHEA Grapalat" w:cs="Sylfaen"/>
        </w:rPr>
        <w:t>Հ</w:t>
      </w:r>
      <w:r w:rsidRPr="00AE2768">
        <w:rPr>
          <w:rFonts w:ascii="GHEA Grapalat" w:hAnsi="GHEA Grapalat" w:cs="Times Armenian"/>
          <w:lang w:val="af-ZA"/>
        </w:rPr>
        <w:t xml:space="preserve"> </w:t>
      </w:r>
      <w:r w:rsidRPr="00AE2768">
        <w:rPr>
          <w:rFonts w:ascii="GHEA Grapalat" w:hAnsi="GHEA Grapalat" w:cs="Sylfaen"/>
        </w:rPr>
        <w:t>Ր</w:t>
      </w:r>
      <w:r w:rsidRPr="00AE2768">
        <w:rPr>
          <w:rFonts w:ascii="GHEA Grapalat" w:hAnsi="GHEA Grapalat" w:cs="Times Armenian"/>
          <w:lang w:val="af-ZA"/>
        </w:rPr>
        <w:t xml:space="preserve"> </w:t>
      </w:r>
      <w:r w:rsidRPr="00AE2768">
        <w:rPr>
          <w:rFonts w:ascii="GHEA Grapalat" w:hAnsi="GHEA Grapalat" w:cs="Sylfaen"/>
        </w:rPr>
        <w:t>Ա</w:t>
      </w:r>
      <w:r w:rsidRPr="00AE2768">
        <w:rPr>
          <w:rFonts w:ascii="GHEA Grapalat" w:hAnsi="GHEA Grapalat" w:cs="Times Armenian"/>
          <w:lang w:val="af-ZA"/>
        </w:rPr>
        <w:t xml:space="preserve"> </w:t>
      </w:r>
      <w:r w:rsidRPr="00AE2768">
        <w:rPr>
          <w:rFonts w:ascii="GHEA Grapalat" w:hAnsi="GHEA Grapalat" w:cs="Sylfaen"/>
        </w:rPr>
        <w:t>Վ</w:t>
      </w:r>
      <w:r w:rsidRPr="00AE2768">
        <w:rPr>
          <w:rFonts w:ascii="GHEA Grapalat" w:hAnsi="GHEA Grapalat" w:cs="Times Armenian"/>
          <w:lang w:val="af-ZA"/>
        </w:rPr>
        <w:t xml:space="preserve"> </w:t>
      </w:r>
      <w:r w:rsidRPr="00AE2768">
        <w:rPr>
          <w:rFonts w:ascii="GHEA Grapalat" w:hAnsi="GHEA Grapalat" w:cs="Sylfaen"/>
        </w:rPr>
        <w:t>Ե</w:t>
      </w:r>
      <w:r w:rsidRPr="00AE2768">
        <w:rPr>
          <w:rFonts w:ascii="GHEA Grapalat" w:hAnsi="GHEA Grapalat" w:cs="Times Armenian"/>
          <w:lang w:val="af-ZA"/>
        </w:rPr>
        <w:t xml:space="preserve"> </w:t>
      </w:r>
      <w:r w:rsidRPr="00AE2768">
        <w:rPr>
          <w:rFonts w:ascii="GHEA Grapalat" w:hAnsi="GHEA Grapalat" w:cs="Sylfaen"/>
        </w:rPr>
        <w:t>Ր</w:t>
      </w:r>
    </w:p>
    <w:p w:rsidR="00254F39" w:rsidRPr="00AE2768" w:rsidRDefault="00254F39" w:rsidP="00254F39">
      <w:pPr>
        <w:pStyle w:val="aa"/>
        <w:ind w:right="-7" w:firstLine="567"/>
        <w:jc w:val="center"/>
        <w:rPr>
          <w:rFonts w:ascii="GHEA Grapalat" w:hAnsi="GHEA Grapalat" w:cs="Sylfaen"/>
          <w:lang w:val="af-ZA"/>
        </w:rPr>
      </w:pPr>
    </w:p>
    <w:p w:rsidR="00254F39" w:rsidRPr="00AE2768" w:rsidRDefault="00254F39" w:rsidP="00254F39">
      <w:pPr>
        <w:pStyle w:val="aa"/>
        <w:ind w:right="-7" w:firstLine="567"/>
        <w:jc w:val="center"/>
        <w:rPr>
          <w:rFonts w:ascii="GHEA Grapalat" w:hAnsi="GHEA Grapalat" w:cs="Sylfaen"/>
          <w:lang w:val="af-ZA"/>
        </w:rPr>
      </w:pPr>
    </w:p>
    <w:p w:rsidR="00254F39" w:rsidRPr="00061D78" w:rsidRDefault="00254F39" w:rsidP="00254F39">
      <w:pPr>
        <w:pStyle w:val="aa"/>
        <w:ind w:right="-7"/>
        <w:jc w:val="center"/>
        <w:rPr>
          <w:rFonts w:ascii="Sylfaen" w:hAnsi="Sylfaen"/>
          <w:szCs w:val="22"/>
          <w:lang w:val="af-ZA"/>
        </w:rPr>
      </w:pPr>
      <w:r w:rsidRPr="00061D78">
        <w:rPr>
          <w:rFonts w:ascii="GHEA Grapalat" w:hAnsi="GHEA Grapalat" w:cs="Sylfaen"/>
          <w:lang w:val="af-ZA"/>
        </w:rPr>
        <w:t>«</w:t>
      </w:r>
      <w:r w:rsidRPr="00061D78">
        <w:rPr>
          <w:rFonts w:ascii="Sylfaen" w:hAnsi="Sylfaen" w:cs="Sylfaen"/>
        </w:rPr>
        <w:t>ՀՀ</w:t>
      </w:r>
      <w:r w:rsidRPr="00061D78">
        <w:rPr>
          <w:rFonts w:ascii="GHEA Grapalat" w:hAnsi="GHEA Grapalat" w:cs="Sylfaen"/>
          <w:lang w:val="af-ZA"/>
        </w:rPr>
        <w:t xml:space="preserve"> </w:t>
      </w:r>
      <w:r w:rsidRPr="00061D78">
        <w:rPr>
          <w:rFonts w:ascii="Sylfaen" w:hAnsi="Sylfaen" w:cs="Sylfaen"/>
        </w:rPr>
        <w:t>Արարատի</w:t>
      </w:r>
      <w:r w:rsidRPr="00061D78">
        <w:rPr>
          <w:rFonts w:ascii="GHEA Grapalat" w:hAnsi="GHEA Grapalat" w:cs="Sylfaen"/>
          <w:lang w:val="af-ZA"/>
        </w:rPr>
        <w:t xml:space="preserve"> </w:t>
      </w:r>
      <w:r w:rsidRPr="00061D78">
        <w:rPr>
          <w:rFonts w:ascii="Sylfaen" w:hAnsi="Sylfaen" w:cs="Sylfaen"/>
        </w:rPr>
        <w:t>մարզի</w:t>
      </w:r>
      <w:r w:rsidRPr="00061D78">
        <w:rPr>
          <w:rFonts w:ascii="GHEA Grapalat" w:hAnsi="GHEA Grapalat" w:cs="Sylfaen"/>
          <w:lang w:val="af-ZA"/>
        </w:rPr>
        <w:t xml:space="preserve"> </w:t>
      </w:r>
      <w:r>
        <w:rPr>
          <w:rFonts w:ascii="Sylfaen" w:hAnsi="Sylfaen" w:cs="Sylfaen"/>
          <w:b/>
          <w:i/>
        </w:rPr>
        <w:t>Ոսկետափի</w:t>
      </w:r>
      <w:r w:rsidRPr="00254F39">
        <w:rPr>
          <w:rFonts w:ascii="Sylfaen" w:hAnsi="Sylfaen" w:cs="Sylfaen"/>
          <w:b/>
          <w:i/>
          <w:lang w:val="af-ZA"/>
        </w:rPr>
        <w:t xml:space="preserve"> </w:t>
      </w:r>
      <w:r>
        <w:rPr>
          <w:rFonts w:ascii="Sylfaen" w:hAnsi="Sylfaen" w:cs="Sylfaen"/>
          <w:b/>
          <w:i/>
        </w:rPr>
        <w:t>Սարգիս</w:t>
      </w:r>
      <w:r w:rsidRPr="00254F39">
        <w:rPr>
          <w:rFonts w:ascii="Sylfaen" w:hAnsi="Sylfaen" w:cs="Sylfaen"/>
          <w:b/>
          <w:i/>
          <w:lang w:val="af-ZA"/>
        </w:rPr>
        <w:t xml:space="preserve"> </w:t>
      </w:r>
      <w:r>
        <w:rPr>
          <w:rFonts w:ascii="Sylfaen" w:hAnsi="Sylfaen" w:cs="Sylfaen"/>
          <w:b/>
          <w:i/>
        </w:rPr>
        <w:t>Հովհաննիսյանի</w:t>
      </w:r>
      <w:r w:rsidRPr="00254F39">
        <w:rPr>
          <w:rFonts w:ascii="Sylfaen" w:hAnsi="Sylfaen" w:cs="Sylfaen"/>
          <w:b/>
          <w:i/>
          <w:lang w:val="af-ZA"/>
        </w:rPr>
        <w:t xml:space="preserve"> </w:t>
      </w:r>
      <w:r>
        <w:rPr>
          <w:rFonts w:ascii="Sylfaen" w:hAnsi="Sylfaen" w:cs="Sylfaen"/>
          <w:b/>
          <w:i/>
        </w:rPr>
        <w:t>անվան</w:t>
      </w:r>
      <w:r w:rsidRPr="00254F39">
        <w:rPr>
          <w:rFonts w:ascii="Sylfaen" w:hAnsi="Sylfaen" w:cs="Sylfaen"/>
          <w:b/>
          <w:i/>
          <w:lang w:val="af-ZA"/>
        </w:rPr>
        <w:t xml:space="preserve"> </w:t>
      </w:r>
      <w:r>
        <w:rPr>
          <w:rFonts w:ascii="Sylfaen" w:hAnsi="Sylfaen" w:cs="Sylfaen"/>
          <w:b/>
          <w:i/>
        </w:rPr>
        <w:t>հիմնական</w:t>
      </w:r>
      <w:r w:rsidRPr="00061D78">
        <w:rPr>
          <w:rFonts w:ascii="GHEA Grapalat" w:hAnsi="GHEA Grapalat" w:cs="Sylfaen"/>
          <w:lang w:val="af-ZA"/>
        </w:rPr>
        <w:t xml:space="preserve"> </w:t>
      </w:r>
      <w:r w:rsidRPr="00061D78">
        <w:rPr>
          <w:rFonts w:ascii="Sylfaen" w:hAnsi="Sylfaen" w:cs="Sylfaen"/>
        </w:rPr>
        <w:t>դպրոց</w:t>
      </w:r>
      <w:r w:rsidRPr="00061D78">
        <w:rPr>
          <w:rFonts w:ascii="Sylfaen" w:hAnsi="Sylfaen" w:cs="Sylfaen"/>
          <w:lang w:val="af-ZA"/>
        </w:rPr>
        <w:t xml:space="preserve"> »</w:t>
      </w:r>
      <w:r>
        <w:rPr>
          <w:rFonts w:ascii="Sylfaen" w:hAnsi="Sylfaen" w:cs="Sylfaen"/>
          <w:lang w:val="af-ZA"/>
        </w:rPr>
        <w:t xml:space="preserve"> </w:t>
      </w:r>
      <w:r w:rsidRPr="00061D78">
        <w:rPr>
          <w:rFonts w:ascii="Sylfaen" w:hAnsi="Sylfaen" w:cs="Sylfaen"/>
        </w:rPr>
        <w:t>ՊՈԱԿ</w:t>
      </w:r>
      <w:r w:rsidRPr="00061D78">
        <w:rPr>
          <w:rFonts w:ascii="Sylfaen" w:hAnsi="Sylfaen" w:cs="Sylfaen"/>
          <w:lang w:val="af-ZA"/>
        </w:rPr>
        <w:t>-</w:t>
      </w:r>
      <w:r w:rsidRPr="00AE2768">
        <w:rPr>
          <w:rFonts w:ascii="GHEA Grapalat" w:hAnsi="GHEA Grapalat" w:cs="Sylfaen"/>
        </w:rPr>
        <w:t>Ի</w:t>
      </w:r>
      <w:r w:rsidRPr="00AE2768">
        <w:rPr>
          <w:rFonts w:ascii="GHEA Grapalat" w:hAnsi="GHEA Grapalat" w:cs="Sylfaen"/>
          <w:lang w:val="af-ZA"/>
        </w:rPr>
        <w:t xml:space="preserve"> </w:t>
      </w:r>
      <w:r w:rsidRPr="00AE2768">
        <w:rPr>
          <w:rFonts w:ascii="GHEA Grapalat" w:hAnsi="GHEA Grapalat" w:cs="Sylfaen"/>
        </w:rPr>
        <w:t>ԿԱՐԻՔՆԵՐԻ</w:t>
      </w:r>
      <w:r w:rsidRPr="00AE2768">
        <w:rPr>
          <w:rFonts w:ascii="GHEA Grapalat" w:hAnsi="GHEA Grapalat" w:cs="Times Armenian"/>
          <w:lang w:val="af-ZA"/>
        </w:rPr>
        <w:t xml:space="preserve"> </w:t>
      </w:r>
      <w:r w:rsidRPr="00AE2768">
        <w:rPr>
          <w:rFonts w:ascii="GHEA Grapalat" w:hAnsi="GHEA Grapalat" w:cs="Sylfaen"/>
        </w:rPr>
        <w:t>ՀԱՄԱՐ</w:t>
      </w:r>
      <w:r w:rsidRPr="00AE2768">
        <w:rPr>
          <w:rFonts w:ascii="GHEA Grapalat" w:hAnsi="GHEA Grapalat" w:cs="Times Armenian"/>
          <w:lang w:val="af-ZA"/>
        </w:rPr>
        <w:t xml:space="preserve">` </w:t>
      </w:r>
      <w:r w:rsidRPr="00AE2768">
        <w:rPr>
          <w:rFonts w:ascii="GHEA Grapalat" w:hAnsi="GHEA Grapalat" w:cs="Sylfaen"/>
          <w:lang w:val="af-ZA"/>
        </w:rPr>
        <w:t>«</w:t>
      </w:r>
      <w:r w:rsidRPr="00061D78">
        <w:rPr>
          <w:rFonts w:ascii="Sylfaen" w:hAnsi="Sylfaen" w:cs="Sylfaen"/>
          <w:b/>
        </w:rPr>
        <w:t>Սննդամթերքի</w:t>
      </w:r>
      <w:r w:rsidRPr="00061D78">
        <w:rPr>
          <w:rFonts w:ascii="Sylfaen" w:hAnsi="Sylfaen" w:cs="Sylfaen"/>
          <w:vertAlign w:val="subscript"/>
          <w:lang w:val="af-ZA"/>
        </w:rPr>
        <w:t xml:space="preserve"> </w:t>
      </w:r>
      <w:r w:rsidRPr="00AE2768">
        <w:rPr>
          <w:rFonts w:ascii="GHEA Grapalat" w:hAnsi="GHEA Grapalat" w:cs="Sylfaen"/>
          <w:lang w:val="af-ZA"/>
        </w:rPr>
        <w:t xml:space="preserve">» </w:t>
      </w:r>
      <w:r w:rsidRPr="00AE2768">
        <w:rPr>
          <w:rFonts w:ascii="GHEA Grapalat" w:hAnsi="GHEA Grapalat" w:cs="Sylfaen"/>
        </w:rPr>
        <w:t>ՁԵՌՔԲԵՐՄԱՆ</w:t>
      </w:r>
      <w:r w:rsidRPr="00AE2768">
        <w:rPr>
          <w:rFonts w:ascii="GHEA Grapalat" w:hAnsi="GHEA Grapalat" w:cs="Times Armenian"/>
          <w:lang w:val="af-ZA"/>
        </w:rPr>
        <w:t xml:space="preserve"> </w:t>
      </w:r>
      <w:r w:rsidRPr="00AE2768">
        <w:rPr>
          <w:rFonts w:ascii="GHEA Grapalat" w:hAnsi="GHEA Grapalat" w:cs="Sylfaen"/>
        </w:rPr>
        <w:t>ՆՊԱՏԱԿՈՎ</w:t>
      </w:r>
      <w:r w:rsidRPr="00AE2768">
        <w:rPr>
          <w:rFonts w:ascii="GHEA Grapalat" w:hAnsi="GHEA Grapalat" w:cs="Sylfaen"/>
          <w:lang w:val="af-ZA"/>
        </w:rPr>
        <w:t xml:space="preserve"> </w:t>
      </w:r>
      <w:r w:rsidRPr="00AE2768">
        <w:rPr>
          <w:rFonts w:ascii="GHEA Grapalat" w:hAnsi="GHEA Grapalat" w:cs="Times Armenian"/>
          <w:lang w:val="af-ZA"/>
        </w:rPr>
        <w:t xml:space="preserve"> </w:t>
      </w:r>
      <w:r w:rsidRPr="00AE2768">
        <w:rPr>
          <w:rFonts w:ascii="GHEA Grapalat" w:hAnsi="GHEA Grapalat" w:cs="Sylfaen"/>
        </w:rPr>
        <w:t>ՀԱՅՏԱՐԱՐՎԱԾ</w:t>
      </w:r>
      <w:r w:rsidRPr="00AE2768">
        <w:rPr>
          <w:rFonts w:ascii="GHEA Grapalat" w:hAnsi="GHEA Grapalat" w:cs="Times Armenian"/>
          <w:lang w:val="af-ZA"/>
        </w:rPr>
        <w:t xml:space="preserve"> </w:t>
      </w:r>
      <w:r>
        <w:rPr>
          <w:rFonts w:ascii="Sylfaen" w:hAnsi="Sylfaen" w:cs="Sylfaen"/>
        </w:rPr>
        <w:t>ԳՆԱՆՇՄԱՆ</w:t>
      </w:r>
      <w:r w:rsidRPr="00061D78">
        <w:rPr>
          <w:rFonts w:ascii="Sylfaen" w:hAnsi="Sylfaen" w:cs="Sylfaen"/>
          <w:lang w:val="af-ZA"/>
        </w:rPr>
        <w:t xml:space="preserve"> </w:t>
      </w:r>
      <w:r>
        <w:rPr>
          <w:rFonts w:ascii="Sylfaen" w:hAnsi="Sylfaen" w:cs="Sylfaen"/>
        </w:rPr>
        <w:t>ՀԱՐՑՄԱՆ</w:t>
      </w: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061D78" w:rsidRDefault="00254F39" w:rsidP="00254F39">
      <w:pPr>
        <w:pStyle w:val="aa"/>
        <w:ind w:right="-7" w:firstLine="567"/>
        <w:jc w:val="center"/>
        <w:rPr>
          <w:rFonts w:ascii="Sylfaen" w:hAnsi="Sylfaen"/>
          <w:b/>
          <w:lang w:val="af-ZA"/>
        </w:rPr>
      </w:pPr>
      <w:r w:rsidRPr="00061D78">
        <w:rPr>
          <w:rFonts w:ascii="Sylfaen" w:hAnsi="Sylfaen"/>
          <w:b/>
          <w:lang w:val="af-ZA"/>
        </w:rPr>
        <w:t>Գնումը կատարվում է &lt;&lt;Գնումների մասին&gt;&gt; ՀՀ օրենքի 15-րդ հոդվածի 6-րդ մասով</w:t>
      </w: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pStyle w:val="aa"/>
        <w:ind w:right="-7" w:firstLine="567"/>
        <w:jc w:val="center"/>
        <w:rPr>
          <w:rFonts w:ascii="GHEA Grapalat" w:hAnsi="GHEA Grapalat"/>
          <w:lang w:val="af-ZA"/>
        </w:rPr>
      </w:pPr>
    </w:p>
    <w:p w:rsidR="00254F39" w:rsidRPr="00AE2768" w:rsidRDefault="00254F39" w:rsidP="00254F39">
      <w:pPr>
        <w:ind w:firstLine="567"/>
        <w:jc w:val="both"/>
        <w:rPr>
          <w:rFonts w:ascii="GHEA Grapalat" w:hAnsi="GHEA Grapalat" w:cs="Sylfaen"/>
          <w:i/>
          <w:sz w:val="22"/>
          <w:szCs w:val="22"/>
          <w:lang w:val="af-ZA"/>
        </w:rPr>
      </w:pPr>
      <w:r w:rsidRPr="00AE2768">
        <w:rPr>
          <w:rFonts w:ascii="GHEA Grapalat" w:hAnsi="GHEA Grapalat" w:cs="Sylfaen"/>
          <w:i/>
          <w:sz w:val="22"/>
          <w:szCs w:val="22"/>
        </w:rPr>
        <w:t>Հարգելի</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մասնակից</w:t>
      </w:r>
      <w:r w:rsidRPr="00AE2768">
        <w:rPr>
          <w:rFonts w:ascii="GHEA Grapalat" w:hAnsi="GHEA Grapalat" w:cs="Sylfaen"/>
          <w:i/>
          <w:sz w:val="22"/>
          <w:szCs w:val="22"/>
          <w:lang w:val="af-ZA"/>
        </w:rPr>
        <w:t xml:space="preserve"> </w:t>
      </w:r>
      <w:r w:rsidRPr="00AE2768">
        <w:rPr>
          <w:rFonts w:ascii="GHEA Grapalat" w:hAnsi="GHEA Grapalat" w:cs="Sylfaen"/>
          <w:i/>
          <w:sz w:val="22"/>
          <w:szCs w:val="22"/>
        </w:rPr>
        <w:t>նախքան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հայտ</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կազմելը</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և</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ներկայացնելը</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խնդրում</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ենք</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մանրամասնորեն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ուսումնասիրել</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սույն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հրավերը</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քանի</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որ</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հրավերին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չհամապատասխանող</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հայտերը</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ենթակա</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են</w:t>
      </w:r>
      <w:r w:rsidRPr="00AE2768">
        <w:rPr>
          <w:rFonts w:ascii="GHEA Grapalat" w:hAnsi="GHEA Grapalat" w:cs="Times Armenian"/>
          <w:i/>
          <w:sz w:val="22"/>
          <w:szCs w:val="22"/>
          <w:lang w:val="af-ZA"/>
        </w:rPr>
        <w:t xml:space="preserve"> </w:t>
      </w:r>
      <w:r w:rsidRPr="00AE2768">
        <w:rPr>
          <w:rFonts w:ascii="GHEA Grapalat" w:hAnsi="GHEA Grapalat" w:cs="Sylfaen"/>
          <w:i/>
          <w:sz w:val="22"/>
          <w:szCs w:val="22"/>
        </w:rPr>
        <w:t>մերժման</w:t>
      </w:r>
      <w:r w:rsidRPr="00AE2768">
        <w:rPr>
          <w:rFonts w:ascii="GHEA Grapalat" w:hAnsi="GHEA Grapalat" w:cs="Sylfaen"/>
          <w:i/>
          <w:sz w:val="22"/>
          <w:szCs w:val="22"/>
          <w:lang w:val="af-ZA"/>
        </w:rPr>
        <w:t xml:space="preserve">: </w:t>
      </w:r>
    </w:p>
    <w:p w:rsidR="00254F39" w:rsidRPr="00AE2768" w:rsidRDefault="00254F39" w:rsidP="00254F39">
      <w:pPr>
        <w:ind w:firstLine="567"/>
        <w:jc w:val="center"/>
        <w:rPr>
          <w:rFonts w:ascii="GHEA Grapalat" w:hAnsi="GHEA Grapalat"/>
          <w:b/>
          <w:sz w:val="20"/>
          <w:szCs w:val="22"/>
          <w:lang w:val="af-ZA"/>
        </w:rPr>
      </w:pPr>
    </w:p>
    <w:p w:rsidR="00254F39" w:rsidRPr="00AE2768" w:rsidRDefault="00254F39" w:rsidP="00254F39">
      <w:pPr>
        <w:ind w:firstLine="567"/>
        <w:jc w:val="center"/>
        <w:rPr>
          <w:rFonts w:ascii="GHEA Grapalat" w:hAnsi="GHEA Grapalat" w:cs="Sylfaen"/>
          <w:b/>
          <w:sz w:val="22"/>
          <w:szCs w:val="22"/>
          <w:lang w:val="af-ZA"/>
        </w:rPr>
      </w:pPr>
    </w:p>
    <w:p w:rsidR="00254F39" w:rsidRPr="00AE2768" w:rsidRDefault="00254F39" w:rsidP="00254F39">
      <w:pPr>
        <w:ind w:firstLine="567"/>
        <w:jc w:val="center"/>
        <w:rPr>
          <w:rFonts w:ascii="GHEA Grapalat" w:hAnsi="GHEA Grapalat"/>
          <w:b/>
          <w:sz w:val="20"/>
          <w:szCs w:val="20"/>
          <w:lang w:val="af-ZA"/>
        </w:rPr>
      </w:pPr>
      <w:r w:rsidRPr="00AE2768">
        <w:rPr>
          <w:rFonts w:ascii="GHEA Grapalat" w:hAnsi="GHEA Grapalat" w:cs="Sylfaen"/>
          <w:b/>
          <w:sz w:val="20"/>
          <w:szCs w:val="20"/>
        </w:rPr>
        <w:t>ԲՈՎԱՆԴԱԿՈւԹՅՈւՆ</w:t>
      </w:r>
    </w:p>
    <w:p w:rsidR="00254F39" w:rsidRPr="00AE2768" w:rsidRDefault="00254F39" w:rsidP="00254F39">
      <w:pPr>
        <w:ind w:firstLine="567"/>
        <w:jc w:val="center"/>
        <w:rPr>
          <w:rFonts w:ascii="GHEA Grapalat" w:hAnsi="GHEA Grapalat"/>
          <w:i/>
          <w:sz w:val="20"/>
          <w:lang w:val="af-ZA"/>
        </w:rPr>
      </w:pPr>
    </w:p>
    <w:p w:rsidR="00254F39" w:rsidRPr="00AE2768" w:rsidRDefault="00254F39" w:rsidP="00254F39">
      <w:pPr>
        <w:ind w:firstLine="567"/>
        <w:rPr>
          <w:rFonts w:ascii="GHEA Grapalat" w:hAnsi="GHEA Grapalat"/>
          <w:i/>
          <w:sz w:val="20"/>
          <w:lang w:val="af-ZA"/>
        </w:rPr>
      </w:pPr>
      <w:r w:rsidRPr="00061D78">
        <w:rPr>
          <w:rFonts w:ascii="GHEA Grapalat" w:hAnsi="GHEA Grapalat"/>
          <w:b/>
          <w:sz w:val="20"/>
          <w:u w:val="single"/>
          <w:lang w:val="af-ZA"/>
        </w:rPr>
        <w:lastRenderedPageBreak/>
        <w:t>&lt;&lt;</w:t>
      </w:r>
      <w:r w:rsidRPr="00061D78">
        <w:rPr>
          <w:rFonts w:ascii="Sylfaen" w:hAnsi="Sylfaen" w:cs="Sylfaen"/>
          <w:b/>
          <w:sz w:val="20"/>
          <w:u w:val="single"/>
          <w:lang w:val="af-ZA"/>
        </w:rPr>
        <w:t>ՀՀ</w:t>
      </w:r>
      <w:r w:rsidRPr="00061D78">
        <w:rPr>
          <w:rFonts w:ascii="GHEA Grapalat" w:hAnsi="GHEA Grapalat"/>
          <w:b/>
          <w:sz w:val="20"/>
          <w:u w:val="single"/>
          <w:lang w:val="af-ZA"/>
        </w:rPr>
        <w:t xml:space="preserve"> </w:t>
      </w:r>
      <w:r w:rsidRPr="00061D78">
        <w:rPr>
          <w:rFonts w:ascii="Sylfaen" w:hAnsi="Sylfaen" w:cs="Sylfaen"/>
          <w:b/>
          <w:sz w:val="20"/>
          <w:u w:val="single"/>
          <w:lang w:val="af-ZA"/>
        </w:rPr>
        <w:t>Արարատի</w:t>
      </w:r>
      <w:r w:rsidRPr="00061D78">
        <w:rPr>
          <w:rFonts w:ascii="GHEA Grapalat" w:hAnsi="GHEA Grapalat"/>
          <w:b/>
          <w:sz w:val="20"/>
          <w:u w:val="single"/>
          <w:lang w:val="af-ZA"/>
        </w:rPr>
        <w:t xml:space="preserve"> </w:t>
      </w:r>
      <w:r w:rsidRPr="00061D78">
        <w:rPr>
          <w:rFonts w:ascii="Sylfaen" w:hAnsi="Sylfaen" w:cs="Sylfaen"/>
          <w:b/>
          <w:sz w:val="20"/>
          <w:u w:val="single"/>
          <w:lang w:val="af-ZA"/>
        </w:rPr>
        <w:t>մարզի</w:t>
      </w:r>
      <w:r w:rsidRPr="00061D78">
        <w:rPr>
          <w:rFonts w:ascii="GHEA Grapalat" w:hAnsi="GHEA Grapalat"/>
          <w:b/>
          <w:sz w:val="20"/>
          <w:u w:val="single"/>
          <w:lang w:val="af-ZA"/>
        </w:rPr>
        <w:t xml:space="preserve"> </w:t>
      </w:r>
      <w:r>
        <w:rPr>
          <w:rFonts w:ascii="Sylfaen" w:hAnsi="Sylfaen" w:cs="Sylfaen"/>
          <w:b/>
          <w:i/>
        </w:rPr>
        <w:t>Ոսկետափի</w:t>
      </w:r>
      <w:r w:rsidRPr="00254F39">
        <w:rPr>
          <w:rFonts w:ascii="Sylfaen" w:hAnsi="Sylfaen" w:cs="Sylfaen"/>
          <w:b/>
          <w:i/>
          <w:lang w:val="af-ZA"/>
        </w:rPr>
        <w:t xml:space="preserve"> </w:t>
      </w:r>
      <w:r>
        <w:rPr>
          <w:rFonts w:ascii="Sylfaen" w:hAnsi="Sylfaen" w:cs="Sylfaen"/>
          <w:b/>
          <w:i/>
        </w:rPr>
        <w:t>Սարգիս</w:t>
      </w:r>
      <w:r w:rsidRPr="00254F39">
        <w:rPr>
          <w:rFonts w:ascii="Sylfaen" w:hAnsi="Sylfaen" w:cs="Sylfaen"/>
          <w:b/>
          <w:i/>
          <w:lang w:val="af-ZA"/>
        </w:rPr>
        <w:t xml:space="preserve"> </w:t>
      </w:r>
      <w:r>
        <w:rPr>
          <w:rFonts w:ascii="Sylfaen" w:hAnsi="Sylfaen" w:cs="Sylfaen"/>
          <w:b/>
          <w:i/>
        </w:rPr>
        <w:t>Հովհաննիսյանի</w:t>
      </w:r>
      <w:r w:rsidRPr="00254F39">
        <w:rPr>
          <w:rFonts w:ascii="Sylfaen" w:hAnsi="Sylfaen" w:cs="Sylfaen"/>
          <w:b/>
          <w:i/>
          <w:lang w:val="af-ZA"/>
        </w:rPr>
        <w:t xml:space="preserve"> </w:t>
      </w:r>
      <w:r>
        <w:rPr>
          <w:rFonts w:ascii="Sylfaen" w:hAnsi="Sylfaen" w:cs="Sylfaen"/>
          <w:b/>
          <w:i/>
        </w:rPr>
        <w:t>անվան</w:t>
      </w:r>
      <w:r w:rsidRPr="00254F39">
        <w:rPr>
          <w:rFonts w:ascii="Sylfaen" w:hAnsi="Sylfaen" w:cs="Sylfaen"/>
          <w:b/>
          <w:i/>
          <w:lang w:val="af-ZA"/>
        </w:rPr>
        <w:t xml:space="preserve"> </w:t>
      </w:r>
      <w:r>
        <w:rPr>
          <w:rFonts w:ascii="Sylfaen" w:hAnsi="Sylfaen" w:cs="Sylfaen"/>
          <w:b/>
          <w:i/>
        </w:rPr>
        <w:t>հիմնական</w:t>
      </w:r>
      <w:r w:rsidRPr="00254F39">
        <w:rPr>
          <w:rFonts w:ascii="Sylfaen" w:hAnsi="Sylfaen" w:cs="Sylfaen"/>
          <w:b/>
          <w:i/>
          <w:lang w:val="af-ZA"/>
        </w:rPr>
        <w:t xml:space="preserve"> </w:t>
      </w:r>
      <w:r w:rsidRPr="00061D78">
        <w:rPr>
          <w:rFonts w:ascii="GHEA Grapalat" w:hAnsi="GHEA Grapalat" w:cs="Times Armenian"/>
          <w:b/>
          <w:i/>
          <w:lang w:val="af-ZA"/>
        </w:rPr>
        <w:t xml:space="preserve"> </w:t>
      </w:r>
      <w:r w:rsidRPr="00061D78">
        <w:rPr>
          <w:rFonts w:ascii="Sylfaen" w:hAnsi="Sylfaen" w:cs="Sylfaen"/>
          <w:b/>
          <w:sz w:val="20"/>
          <w:u w:val="single"/>
          <w:lang w:val="af-ZA"/>
        </w:rPr>
        <w:t>դպրոց</w:t>
      </w:r>
      <w:r w:rsidRPr="00061D78">
        <w:rPr>
          <w:rFonts w:ascii="GHEA Grapalat" w:hAnsi="GHEA Grapalat"/>
          <w:b/>
          <w:sz w:val="20"/>
          <w:u w:val="single"/>
          <w:lang w:val="af-ZA"/>
        </w:rPr>
        <w:t>&gt;&gt;</w:t>
      </w:r>
      <w:r>
        <w:rPr>
          <w:rFonts w:ascii="GHEA Grapalat" w:hAnsi="GHEA Grapalat"/>
          <w:b/>
          <w:sz w:val="20"/>
          <w:u w:val="single"/>
          <w:lang w:val="af-ZA"/>
        </w:rPr>
        <w:t xml:space="preserve"> </w:t>
      </w:r>
      <w:r w:rsidRPr="00061D78">
        <w:rPr>
          <w:rFonts w:ascii="Sylfaen" w:hAnsi="Sylfaen" w:cs="Sylfaen"/>
          <w:b/>
          <w:sz w:val="20"/>
          <w:u w:val="single"/>
          <w:lang w:val="af-ZA"/>
        </w:rPr>
        <w:t>ՊՈԱԿ</w:t>
      </w:r>
      <w:r w:rsidRPr="00061D78">
        <w:rPr>
          <w:rFonts w:ascii="GHEA Grapalat" w:hAnsi="GHEA Grapalat"/>
          <w:b/>
          <w:sz w:val="20"/>
          <w:lang w:val="af-ZA"/>
        </w:rPr>
        <w:t xml:space="preserve"> </w:t>
      </w:r>
      <w:r>
        <w:rPr>
          <w:rFonts w:ascii="GHEA Grapalat" w:hAnsi="GHEA Grapalat"/>
          <w:b/>
          <w:sz w:val="20"/>
          <w:lang w:val="af-ZA"/>
        </w:rPr>
        <w:t>-</w:t>
      </w:r>
      <w:r w:rsidRPr="00061D78">
        <w:rPr>
          <w:rFonts w:ascii="GHEA Grapalat" w:hAnsi="GHEA Grapalat"/>
          <w:b/>
          <w:sz w:val="20"/>
          <w:lang w:val="af-ZA"/>
        </w:rPr>
        <w:t xml:space="preserve">_Ի ԿԱՐԻՔՆԵՐԻ ՀԱՄԱՐ   </w:t>
      </w:r>
      <w:r w:rsidRPr="00061D78">
        <w:rPr>
          <w:rFonts w:ascii="Sylfaen" w:hAnsi="Sylfaen"/>
          <w:b/>
          <w:sz w:val="20"/>
          <w:lang w:val="af-ZA"/>
        </w:rPr>
        <w:t>ՍՆՆԴԱՄԹԵՐՔԻ</w:t>
      </w:r>
      <w:r>
        <w:rPr>
          <w:rFonts w:ascii="Sylfaen" w:hAnsi="Sylfaen"/>
          <w:sz w:val="20"/>
          <w:lang w:val="af-ZA"/>
        </w:rPr>
        <w:t xml:space="preserve">  </w:t>
      </w:r>
      <w:r w:rsidRPr="00AE2768">
        <w:rPr>
          <w:rFonts w:ascii="GHEA Grapalat" w:hAnsi="GHEA Grapalat"/>
          <w:b/>
          <w:sz w:val="20"/>
          <w:lang w:val="af-ZA"/>
        </w:rPr>
        <w:t>ՁԵՌՔԲԵՐՄԱՆ ՆՊԱՏԱԿՈՎ ՀԱՅՏԱՐԱՐՎԱԾ ԲԱՑ ՄՐՑՈՒՅԹԻ ՀՐԱՎԵՐԻ</w:t>
      </w:r>
    </w:p>
    <w:p w:rsidR="00254F39" w:rsidRPr="00AE2768" w:rsidRDefault="00254F39" w:rsidP="00254F39">
      <w:pPr>
        <w:ind w:firstLine="567"/>
        <w:jc w:val="center"/>
        <w:rPr>
          <w:rFonts w:ascii="GHEA Grapalat" w:hAnsi="GHEA Grapalat" w:cs="Sylfaen"/>
          <w:b/>
          <w:sz w:val="20"/>
          <w:szCs w:val="22"/>
          <w:lang w:val="af-ZA"/>
        </w:rPr>
      </w:pPr>
    </w:p>
    <w:p w:rsidR="00254F39" w:rsidRPr="00AE2768" w:rsidRDefault="00254F39" w:rsidP="00254F39">
      <w:pPr>
        <w:ind w:firstLine="567"/>
        <w:jc w:val="center"/>
        <w:rPr>
          <w:rFonts w:ascii="GHEA Grapalat" w:hAnsi="GHEA Grapalat" w:cs="Sylfaen"/>
          <w:b/>
          <w:sz w:val="20"/>
          <w:szCs w:val="22"/>
          <w:lang w:val="af-ZA"/>
        </w:rPr>
      </w:pPr>
    </w:p>
    <w:p w:rsidR="00254F39" w:rsidRPr="00AE2768" w:rsidRDefault="00254F39" w:rsidP="00254F39">
      <w:pPr>
        <w:ind w:firstLine="567"/>
        <w:jc w:val="center"/>
        <w:rPr>
          <w:rFonts w:ascii="GHEA Grapalat" w:hAnsi="GHEA Grapalat"/>
          <w:sz w:val="20"/>
          <w:lang w:val="af-ZA"/>
        </w:rPr>
      </w:pPr>
      <w:r w:rsidRPr="00AE2768">
        <w:rPr>
          <w:rFonts w:ascii="GHEA Grapalat" w:hAnsi="GHEA Grapalat" w:cs="Sylfaen"/>
          <w:b/>
          <w:sz w:val="20"/>
          <w:szCs w:val="22"/>
        </w:rPr>
        <w:t>ՄԱՍ</w:t>
      </w:r>
      <w:r w:rsidRPr="00AE2768">
        <w:rPr>
          <w:rFonts w:ascii="GHEA Grapalat" w:hAnsi="GHEA Grapalat" w:cs="Times Armenian"/>
          <w:b/>
          <w:sz w:val="20"/>
          <w:szCs w:val="22"/>
          <w:lang w:val="af-ZA"/>
        </w:rPr>
        <w:t xml:space="preserve">  I.</w:t>
      </w:r>
    </w:p>
    <w:p w:rsidR="00254F39" w:rsidRPr="00AE2768" w:rsidRDefault="00254F39" w:rsidP="00254F39">
      <w:pPr>
        <w:ind w:firstLine="567"/>
        <w:jc w:val="both"/>
        <w:rPr>
          <w:rFonts w:ascii="GHEA Grapalat" w:hAnsi="GHEA Grapalat"/>
          <w:sz w:val="20"/>
          <w:lang w:val="af-ZA"/>
        </w:rPr>
      </w:pPr>
    </w:p>
    <w:p w:rsidR="00254F39" w:rsidRPr="00AE2768" w:rsidRDefault="00254F39" w:rsidP="00254F39">
      <w:pPr>
        <w:ind w:firstLine="1134"/>
        <w:jc w:val="both"/>
        <w:rPr>
          <w:rFonts w:ascii="GHEA Grapalat" w:hAnsi="GHEA Grapalat"/>
          <w:sz w:val="20"/>
          <w:lang w:val="af-ZA"/>
        </w:rPr>
      </w:pPr>
      <w:r w:rsidRPr="00AE2768">
        <w:rPr>
          <w:rFonts w:ascii="GHEA Grapalat" w:hAnsi="GHEA Grapalat"/>
          <w:sz w:val="20"/>
          <w:lang w:val="af-ZA"/>
        </w:rPr>
        <w:t xml:space="preserve">1.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sz w:val="20"/>
          <w:lang w:val="af-ZA"/>
        </w:rPr>
        <w:t xml:space="preserve"> </w:t>
      </w:r>
      <w:r w:rsidRPr="00AE2768">
        <w:rPr>
          <w:rFonts w:ascii="GHEA Grapalat" w:hAnsi="GHEA Grapalat" w:cs="Sylfaen"/>
          <w:sz w:val="20"/>
        </w:rPr>
        <w:t>բնութա</w:t>
      </w:r>
      <w:r w:rsidRPr="00AE2768">
        <w:rPr>
          <w:rFonts w:ascii="GHEA Grapalat" w:hAnsi="GHEA Grapalat" w:cs="Times Armenian"/>
          <w:sz w:val="20"/>
        </w:rPr>
        <w:t>գ</w:t>
      </w:r>
      <w:r w:rsidRPr="00AE2768">
        <w:rPr>
          <w:rFonts w:ascii="GHEA Grapalat" w:hAnsi="GHEA Grapalat" w:cs="Sylfaen"/>
          <w:sz w:val="20"/>
        </w:rPr>
        <w:t>իրը</w:t>
      </w:r>
      <w:r w:rsidRPr="00AE2768">
        <w:rPr>
          <w:rFonts w:ascii="GHEA Grapalat" w:hAnsi="GHEA Grapalat" w:cs="Times Armenian"/>
          <w:sz w:val="20"/>
          <w:lang w:val="af-ZA"/>
        </w:rPr>
        <w:tab/>
        <w:t xml:space="preserve"> </w:t>
      </w:r>
    </w:p>
    <w:p w:rsidR="00254F39" w:rsidRPr="00AE2768" w:rsidRDefault="00254F39" w:rsidP="00254F39">
      <w:pPr>
        <w:ind w:firstLine="1134"/>
        <w:jc w:val="both"/>
        <w:rPr>
          <w:rFonts w:ascii="GHEA Grapalat" w:hAnsi="GHEA Grapalat"/>
          <w:sz w:val="20"/>
          <w:lang w:val="af-ZA"/>
        </w:rPr>
      </w:pPr>
      <w:r w:rsidRPr="00AE2768">
        <w:rPr>
          <w:rFonts w:ascii="GHEA Grapalat" w:hAnsi="GHEA Grapalat"/>
          <w:sz w:val="20"/>
          <w:lang w:val="af-ZA"/>
        </w:rPr>
        <w:t xml:space="preserve">2.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մասնակցության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իրավունքի</w:t>
      </w:r>
      <w:r w:rsidRPr="00AE2768">
        <w:rPr>
          <w:rFonts w:ascii="GHEA Grapalat" w:hAnsi="GHEA Grapalat" w:cs="Times Armenian"/>
          <w:sz w:val="20"/>
          <w:lang w:val="af-ZA"/>
        </w:rPr>
        <w:t xml:space="preserve"> </w:t>
      </w:r>
      <w:r w:rsidRPr="00AE2768">
        <w:rPr>
          <w:rFonts w:ascii="GHEA Grapalat" w:hAnsi="GHEA Grapalat" w:cs="Sylfaen"/>
          <w:sz w:val="20"/>
        </w:rPr>
        <w:t>պահանջները</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դրանց</w:t>
      </w:r>
      <w:r w:rsidRPr="00AE2768">
        <w:rPr>
          <w:rFonts w:ascii="GHEA Grapalat" w:hAnsi="GHEA Grapalat" w:cs="Sylfaen"/>
          <w:sz w:val="20"/>
          <w:lang w:val="af-ZA"/>
        </w:rPr>
        <w:t xml:space="preserve"> </w:t>
      </w:r>
      <w:r w:rsidRPr="00AE2768">
        <w:rPr>
          <w:rFonts w:ascii="GHEA Grapalat" w:hAnsi="GHEA Grapalat" w:cs="Sylfaen"/>
          <w:sz w:val="20"/>
        </w:rPr>
        <w:t>գնահատման</w:t>
      </w:r>
      <w:r w:rsidRPr="00AE2768">
        <w:rPr>
          <w:rFonts w:ascii="GHEA Grapalat" w:hAnsi="GHEA Grapalat" w:cs="Sylfaen"/>
          <w:sz w:val="20"/>
          <w:lang w:val="af-ZA"/>
        </w:rPr>
        <w:t xml:space="preserve"> </w:t>
      </w:r>
      <w:r w:rsidRPr="00AE2768">
        <w:rPr>
          <w:rFonts w:ascii="GHEA Grapalat" w:hAnsi="GHEA Grapalat" w:cs="Sylfaen"/>
          <w:sz w:val="20"/>
        </w:rPr>
        <w:t>կարգը</w:t>
      </w:r>
      <w:r w:rsidRPr="00AE2768">
        <w:rPr>
          <w:rFonts w:ascii="GHEA Grapalat" w:hAnsi="GHEA Grapalat" w:cs="Times Armenian"/>
          <w:sz w:val="20"/>
          <w:lang w:val="af-ZA"/>
        </w:rPr>
        <w:t xml:space="preserve">, ընտրված մասնակից ճանաչվելու դեպքում </w:t>
      </w:r>
      <w:r w:rsidRPr="00AE2768">
        <w:rPr>
          <w:rFonts w:ascii="GHEA Grapalat" w:hAnsi="GHEA Grapalat" w:cs="Sylfaen"/>
          <w:sz w:val="20"/>
        </w:rPr>
        <w:t>որակավորման</w:t>
      </w:r>
      <w:r w:rsidRPr="00AE2768">
        <w:rPr>
          <w:rFonts w:ascii="GHEA Grapalat" w:hAnsi="GHEA Grapalat" w:cs="Times Armenian"/>
          <w:sz w:val="20"/>
          <w:lang w:val="af-ZA"/>
        </w:rPr>
        <w:t xml:space="preserve"> ապահովում ներկայացնելու պայմանները </w:t>
      </w:r>
    </w:p>
    <w:p w:rsidR="00254F39" w:rsidRPr="00AE2768" w:rsidRDefault="00254F39" w:rsidP="00254F39">
      <w:pPr>
        <w:ind w:firstLine="1134"/>
        <w:jc w:val="both"/>
        <w:rPr>
          <w:rFonts w:ascii="GHEA Grapalat" w:hAnsi="GHEA Grapalat"/>
          <w:sz w:val="20"/>
          <w:lang w:val="af-ZA"/>
        </w:rPr>
      </w:pPr>
      <w:r w:rsidRPr="00AE2768">
        <w:rPr>
          <w:rFonts w:ascii="GHEA Grapalat" w:hAnsi="GHEA Grapalat"/>
          <w:sz w:val="20"/>
          <w:lang w:val="af-ZA"/>
        </w:rPr>
        <w:t xml:space="preserve">3. </w:t>
      </w:r>
      <w:r w:rsidRPr="00AE2768">
        <w:rPr>
          <w:rFonts w:ascii="GHEA Grapalat" w:hAnsi="GHEA Grapalat" w:cs="Sylfaen"/>
          <w:sz w:val="20"/>
        </w:rPr>
        <w:t>Հրավերի</w:t>
      </w:r>
      <w:r w:rsidRPr="00AE2768">
        <w:rPr>
          <w:rFonts w:ascii="GHEA Grapalat" w:hAnsi="GHEA Grapalat" w:cs="Times Armenian"/>
          <w:sz w:val="20"/>
          <w:lang w:val="af-ZA"/>
        </w:rPr>
        <w:t xml:space="preserve"> </w:t>
      </w:r>
      <w:r w:rsidRPr="00AE2768">
        <w:rPr>
          <w:rFonts w:ascii="GHEA Grapalat" w:hAnsi="GHEA Grapalat" w:cs="Sylfaen"/>
          <w:sz w:val="20"/>
        </w:rPr>
        <w:t>պարզաբանումը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հրավերում</w:t>
      </w:r>
      <w:r w:rsidRPr="00AE2768">
        <w:rPr>
          <w:rFonts w:ascii="GHEA Grapalat" w:hAnsi="GHEA Grapalat" w:cs="Times Armenian"/>
          <w:sz w:val="20"/>
          <w:lang w:val="af-ZA"/>
        </w:rPr>
        <w:t xml:space="preserve"> </w:t>
      </w:r>
      <w:r w:rsidRPr="00AE2768">
        <w:rPr>
          <w:rFonts w:ascii="GHEA Grapalat" w:hAnsi="GHEA Grapalat" w:cs="Sylfaen"/>
          <w:sz w:val="20"/>
        </w:rPr>
        <w:t>փոփոխություն</w:t>
      </w:r>
      <w:r w:rsidRPr="00AE2768">
        <w:rPr>
          <w:rFonts w:ascii="GHEA Grapalat" w:hAnsi="GHEA Grapalat" w:cs="Times Armenian"/>
          <w:sz w:val="20"/>
          <w:lang w:val="af-ZA"/>
        </w:rPr>
        <w:t xml:space="preserve"> </w:t>
      </w:r>
      <w:r w:rsidRPr="00AE2768">
        <w:rPr>
          <w:rFonts w:ascii="GHEA Grapalat" w:hAnsi="GHEA Grapalat" w:cs="Sylfaen"/>
          <w:sz w:val="20"/>
        </w:rPr>
        <w:t>կատարելու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254F39" w:rsidRPr="00AE2768" w:rsidRDefault="00254F39" w:rsidP="00254F39">
      <w:pPr>
        <w:ind w:firstLine="1134"/>
        <w:jc w:val="both"/>
        <w:rPr>
          <w:rFonts w:ascii="GHEA Grapalat" w:hAnsi="GHEA Grapalat" w:cs="Sylfaen"/>
          <w:sz w:val="20"/>
          <w:lang w:val="af-ZA"/>
        </w:rPr>
      </w:pPr>
      <w:r w:rsidRPr="00AE2768">
        <w:rPr>
          <w:rFonts w:ascii="GHEA Grapalat" w:hAnsi="GHEA Grapalat"/>
          <w:sz w:val="20"/>
          <w:lang w:val="af-ZA"/>
        </w:rPr>
        <w:t xml:space="preserve">4.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ներկայացնելու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p>
    <w:p w:rsidR="00254F39" w:rsidRPr="00AE2768" w:rsidRDefault="00254F39" w:rsidP="00254F39">
      <w:pPr>
        <w:ind w:firstLine="1134"/>
        <w:jc w:val="both"/>
        <w:rPr>
          <w:rFonts w:ascii="GHEA Grapalat" w:hAnsi="GHEA Grapalat"/>
          <w:sz w:val="20"/>
          <w:lang w:val="af-ZA"/>
        </w:rPr>
      </w:pPr>
      <w:r w:rsidRPr="00AE2768">
        <w:rPr>
          <w:rFonts w:ascii="GHEA Grapalat" w:hAnsi="GHEA Grapalat"/>
          <w:sz w:val="20"/>
          <w:lang w:val="af-ZA"/>
        </w:rPr>
        <w:t>5.</w:t>
      </w:r>
      <w:r w:rsidRPr="00AE2768">
        <w:rPr>
          <w:rFonts w:ascii="GHEA Grapalat" w:hAnsi="GHEA Grapalat"/>
          <w:sz w:val="20"/>
          <w:lang w:val="af-ZA"/>
        </w:rPr>
        <w:tab/>
      </w:r>
      <w:r w:rsidRPr="00AE2768">
        <w:rPr>
          <w:rFonts w:ascii="GHEA Grapalat" w:hAnsi="GHEA Grapalat" w:cs="Sylfaen"/>
          <w:sz w:val="20"/>
        </w:rPr>
        <w:t>Հայտի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նային</w:t>
      </w:r>
      <w:r w:rsidRPr="00AE2768">
        <w:rPr>
          <w:rFonts w:ascii="GHEA Grapalat" w:hAnsi="GHEA Grapalat" w:cs="Times Armenian"/>
          <w:sz w:val="20"/>
          <w:lang w:val="af-ZA"/>
        </w:rPr>
        <w:t xml:space="preserve"> </w:t>
      </w:r>
      <w:r w:rsidRPr="00AE2768">
        <w:rPr>
          <w:rFonts w:ascii="GHEA Grapalat" w:hAnsi="GHEA Grapalat" w:cs="Sylfaen"/>
          <w:sz w:val="20"/>
        </w:rPr>
        <w:t>առաջարկը</w:t>
      </w:r>
      <w:r w:rsidRPr="00AE2768">
        <w:rPr>
          <w:rFonts w:ascii="GHEA Grapalat" w:hAnsi="GHEA Grapalat" w:cs="Times Armenian"/>
          <w:sz w:val="20"/>
          <w:lang w:val="af-ZA"/>
        </w:rPr>
        <w:tab/>
        <w:t xml:space="preserve"> </w:t>
      </w:r>
    </w:p>
    <w:p w:rsidR="00254F39" w:rsidRPr="00AE2768" w:rsidRDefault="00254F39" w:rsidP="00254F39">
      <w:pPr>
        <w:ind w:firstLine="1134"/>
        <w:jc w:val="both"/>
        <w:rPr>
          <w:rFonts w:ascii="GHEA Grapalat" w:hAnsi="GHEA Grapalat"/>
          <w:sz w:val="20"/>
          <w:lang w:val="af-ZA"/>
        </w:rPr>
      </w:pPr>
      <w:r w:rsidRPr="00AE2768">
        <w:rPr>
          <w:rFonts w:ascii="GHEA Grapalat" w:hAnsi="GHEA Grapalat"/>
          <w:sz w:val="20"/>
          <w:lang w:val="af-ZA"/>
        </w:rPr>
        <w:t xml:space="preserve">6. </w:t>
      </w:r>
      <w:r w:rsidRPr="00AE2768">
        <w:rPr>
          <w:rFonts w:ascii="GHEA Grapalat" w:hAnsi="GHEA Grapalat" w:cs="Sylfaen"/>
          <w:sz w:val="20"/>
        </w:rPr>
        <w:t>Հայտի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ործողության</w:t>
      </w:r>
      <w:r w:rsidRPr="00AE2768">
        <w:rPr>
          <w:rFonts w:ascii="GHEA Grapalat" w:hAnsi="GHEA Grapalat" w:cs="Times Armenian"/>
          <w:sz w:val="20"/>
          <w:lang w:val="af-ZA"/>
        </w:rPr>
        <w:t xml:space="preserve"> </w:t>
      </w:r>
      <w:r w:rsidRPr="00AE2768">
        <w:rPr>
          <w:rFonts w:ascii="GHEA Grapalat" w:hAnsi="GHEA Grapalat" w:cs="Sylfaen"/>
          <w:sz w:val="20"/>
        </w:rPr>
        <w:t>ժամկետը</w:t>
      </w:r>
      <w:r w:rsidRPr="00AE2768">
        <w:rPr>
          <w:rFonts w:ascii="GHEA Grapalat" w:hAnsi="GHEA Grapalat" w:cs="Times Armenian"/>
          <w:sz w:val="20"/>
          <w:lang w:val="af-ZA"/>
        </w:rPr>
        <w:t xml:space="preserve">, </w:t>
      </w:r>
      <w:r w:rsidRPr="00AE2768">
        <w:rPr>
          <w:rFonts w:ascii="GHEA Grapalat" w:hAnsi="GHEA Grapalat" w:cs="Sylfaen"/>
          <w:sz w:val="20"/>
        </w:rPr>
        <w:t>հայտերում</w:t>
      </w:r>
      <w:r w:rsidRPr="00AE2768">
        <w:rPr>
          <w:rFonts w:ascii="GHEA Grapalat" w:hAnsi="GHEA Grapalat" w:cs="Times Armenian"/>
          <w:sz w:val="20"/>
          <w:lang w:val="af-ZA"/>
        </w:rPr>
        <w:t xml:space="preserve"> </w:t>
      </w:r>
      <w:r w:rsidRPr="00AE2768">
        <w:rPr>
          <w:rFonts w:ascii="GHEA Grapalat" w:hAnsi="GHEA Grapalat" w:cs="Sylfaen"/>
          <w:sz w:val="20"/>
        </w:rPr>
        <w:t>փոփոխություն</w:t>
      </w:r>
      <w:r w:rsidRPr="00AE2768">
        <w:rPr>
          <w:rFonts w:ascii="GHEA Grapalat" w:hAnsi="GHEA Grapalat" w:cs="Times Armenian"/>
          <w:sz w:val="20"/>
          <w:lang w:val="af-ZA"/>
        </w:rPr>
        <w:t xml:space="preserve"> </w:t>
      </w:r>
      <w:r w:rsidRPr="00AE2768">
        <w:rPr>
          <w:rFonts w:ascii="GHEA Grapalat" w:hAnsi="GHEA Grapalat" w:cs="Sylfaen"/>
          <w:sz w:val="20"/>
        </w:rPr>
        <w:t>կատարելու</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դրանք</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վերցնելու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t xml:space="preserve"> </w:t>
      </w:r>
    </w:p>
    <w:p w:rsidR="00254F39" w:rsidRPr="00AE2768" w:rsidRDefault="00254F39" w:rsidP="00254F39">
      <w:pPr>
        <w:ind w:firstLine="1134"/>
        <w:jc w:val="both"/>
        <w:rPr>
          <w:rFonts w:ascii="GHEA Grapalat" w:hAnsi="GHEA Grapalat"/>
          <w:sz w:val="20"/>
          <w:lang w:val="af-ZA"/>
        </w:rPr>
      </w:pPr>
      <w:r w:rsidRPr="00AE2768">
        <w:rPr>
          <w:rFonts w:ascii="GHEA Grapalat" w:hAnsi="GHEA Grapalat" w:cs="Times Armenian"/>
          <w:sz w:val="20"/>
          <w:lang w:val="af-ZA"/>
        </w:rPr>
        <w:t xml:space="preserve"> </w:t>
      </w:r>
    </w:p>
    <w:p w:rsidR="00254F39" w:rsidRPr="00AE2768" w:rsidRDefault="00254F39" w:rsidP="00254F39">
      <w:pPr>
        <w:ind w:firstLine="1134"/>
        <w:jc w:val="both"/>
        <w:rPr>
          <w:rFonts w:ascii="GHEA Grapalat" w:hAnsi="GHEA Grapalat" w:cs="Sylfaen"/>
          <w:sz w:val="20"/>
          <w:lang w:val="af-ZA"/>
        </w:rPr>
      </w:pPr>
      <w:r>
        <w:rPr>
          <w:rFonts w:ascii="GHEA Grapalat" w:hAnsi="GHEA Grapalat"/>
          <w:sz w:val="20"/>
          <w:lang w:val="af-ZA"/>
        </w:rPr>
        <w:t>7</w:t>
      </w:r>
      <w:r w:rsidRPr="00AE2768">
        <w:rPr>
          <w:rFonts w:ascii="GHEA Grapalat" w:hAnsi="GHEA Grapalat"/>
          <w:sz w:val="20"/>
          <w:lang w:val="af-ZA"/>
        </w:rPr>
        <w:t>. Հ</w:t>
      </w:r>
      <w:r w:rsidRPr="00AE2768">
        <w:rPr>
          <w:rFonts w:ascii="GHEA Grapalat" w:hAnsi="GHEA Grapalat" w:cs="Sylfaen"/>
          <w:sz w:val="20"/>
        </w:rPr>
        <w:t>այտերի</w:t>
      </w:r>
      <w:r w:rsidRPr="00AE2768">
        <w:rPr>
          <w:rFonts w:ascii="GHEA Grapalat" w:hAnsi="GHEA Grapalat" w:cs="Sylfaen"/>
          <w:sz w:val="20"/>
          <w:lang w:val="af-ZA"/>
        </w:rPr>
        <w:t xml:space="preserve"> </w:t>
      </w:r>
      <w:r w:rsidRPr="00AE2768">
        <w:rPr>
          <w:rFonts w:ascii="GHEA Grapalat" w:hAnsi="GHEA Grapalat" w:cs="Sylfaen"/>
          <w:sz w:val="20"/>
        </w:rPr>
        <w:t>բացումը</w:t>
      </w:r>
      <w:r w:rsidRPr="00AE2768">
        <w:rPr>
          <w:rFonts w:ascii="GHEA Grapalat" w:hAnsi="GHEA Grapalat" w:cs="Sylfaen"/>
          <w:sz w:val="20"/>
          <w:lang w:val="af-ZA"/>
        </w:rPr>
        <w:t xml:space="preserve">, </w:t>
      </w:r>
      <w:r w:rsidRPr="00AE2768">
        <w:rPr>
          <w:rFonts w:ascii="GHEA Grapalat" w:hAnsi="GHEA Grapalat" w:cs="Sylfaen"/>
          <w:sz w:val="20"/>
        </w:rPr>
        <w:t>գնահատումը</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արդյունքների</w:t>
      </w:r>
      <w:r w:rsidRPr="00AE2768">
        <w:rPr>
          <w:rFonts w:ascii="GHEA Grapalat" w:hAnsi="GHEA Grapalat" w:cs="Sylfaen"/>
          <w:sz w:val="20"/>
          <w:lang w:val="af-ZA"/>
        </w:rPr>
        <w:t xml:space="preserve"> </w:t>
      </w:r>
      <w:r w:rsidRPr="00AE2768">
        <w:rPr>
          <w:rFonts w:ascii="GHEA Grapalat" w:hAnsi="GHEA Grapalat" w:cs="Sylfaen"/>
          <w:sz w:val="20"/>
        </w:rPr>
        <w:t>ամփոփումը</w:t>
      </w:r>
      <w:r w:rsidRPr="00AE2768">
        <w:rPr>
          <w:rFonts w:ascii="GHEA Grapalat" w:hAnsi="GHEA Grapalat" w:cs="Sylfaen"/>
          <w:sz w:val="20"/>
          <w:lang w:val="af-ZA"/>
        </w:rPr>
        <w:tab/>
      </w:r>
    </w:p>
    <w:p w:rsidR="00254F39" w:rsidRPr="00AE2768" w:rsidRDefault="00254F39" w:rsidP="00254F39">
      <w:pPr>
        <w:ind w:firstLine="1134"/>
        <w:jc w:val="both"/>
        <w:rPr>
          <w:rFonts w:ascii="GHEA Grapalat" w:hAnsi="GHEA Grapalat"/>
          <w:sz w:val="20"/>
          <w:lang w:val="af-ZA"/>
        </w:rPr>
      </w:pPr>
      <w:r>
        <w:rPr>
          <w:rFonts w:ascii="GHEA Grapalat" w:hAnsi="GHEA Grapalat"/>
          <w:sz w:val="20"/>
          <w:lang w:val="af-ZA"/>
        </w:rPr>
        <w:t>8</w:t>
      </w:r>
      <w:r w:rsidRPr="00AE2768">
        <w:rPr>
          <w:rFonts w:ascii="GHEA Grapalat" w:hAnsi="GHEA Grapalat"/>
          <w:sz w:val="20"/>
          <w:lang w:val="af-ZA"/>
        </w:rPr>
        <w:t xml:space="preserve">. </w:t>
      </w:r>
      <w:r w:rsidRPr="00AE2768">
        <w:rPr>
          <w:rFonts w:ascii="GHEA Grapalat" w:hAnsi="GHEA Grapalat" w:cs="Sylfaen"/>
          <w:sz w:val="20"/>
        </w:rPr>
        <w:t>Պայմանա</w:t>
      </w:r>
      <w:r w:rsidRPr="00AE2768">
        <w:rPr>
          <w:rFonts w:ascii="GHEA Grapalat" w:hAnsi="GHEA Grapalat" w:cs="Times Armenian"/>
          <w:sz w:val="20"/>
        </w:rPr>
        <w:t>գ</w:t>
      </w:r>
      <w:r w:rsidRPr="00AE2768">
        <w:rPr>
          <w:rFonts w:ascii="GHEA Grapalat" w:hAnsi="GHEA Grapalat" w:cs="Sylfaen"/>
          <w:sz w:val="20"/>
        </w:rPr>
        <w:t>րի</w:t>
      </w:r>
      <w:r w:rsidRPr="00AE2768">
        <w:rPr>
          <w:rFonts w:ascii="GHEA Grapalat" w:hAnsi="GHEA Grapalat" w:cs="Times Armenian"/>
          <w:sz w:val="20"/>
          <w:lang w:val="af-ZA"/>
        </w:rPr>
        <w:t xml:space="preserve"> </w:t>
      </w:r>
      <w:r w:rsidRPr="00AE2768">
        <w:rPr>
          <w:rFonts w:ascii="GHEA Grapalat" w:hAnsi="GHEA Grapalat" w:cs="Sylfaen"/>
          <w:sz w:val="20"/>
        </w:rPr>
        <w:t>կնքումը</w:t>
      </w:r>
      <w:r w:rsidRPr="00AE2768">
        <w:rPr>
          <w:rFonts w:ascii="GHEA Grapalat" w:hAnsi="GHEA Grapalat" w:cs="Times Armenian"/>
          <w:sz w:val="20"/>
          <w:lang w:val="af-ZA"/>
        </w:rPr>
        <w:tab/>
      </w:r>
    </w:p>
    <w:p w:rsidR="00254F39" w:rsidRPr="00AE2768" w:rsidRDefault="00254F39" w:rsidP="00254F39">
      <w:pPr>
        <w:ind w:firstLine="1134"/>
        <w:jc w:val="both"/>
        <w:rPr>
          <w:rFonts w:ascii="GHEA Grapalat" w:hAnsi="GHEA Grapalat"/>
          <w:sz w:val="20"/>
          <w:lang w:val="af-ZA"/>
        </w:rPr>
      </w:pPr>
      <w:r>
        <w:rPr>
          <w:rFonts w:ascii="GHEA Grapalat" w:hAnsi="GHEA Grapalat"/>
          <w:sz w:val="20"/>
          <w:lang w:val="af-ZA"/>
        </w:rPr>
        <w:t>9</w:t>
      </w:r>
      <w:r w:rsidRPr="00AE2768">
        <w:rPr>
          <w:rFonts w:ascii="GHEA Grapalat" w:hAnsi="GHEA Grapalat"/>
          <w:sz w:val="20"/>
          <w:lang w:val="af-ZA"/>
        </w:rPr>
        <w:t xml:space="preserve">. Որակավորման և </w:t>
      </w:r>
      <w:r w:rsidRPr="00AE2768">
        <w:rPr>
          <w:rFonts w:ascii="GHEA Grapalat" w:hAnsi="GHEA Grapalat" w:cs="Sylfaen"/>
          <w:sz w:val="20"/>
        </w:rPr>
        <w:t>պայմանա</w:t>
      </w:r>
      <w:r w:rsidRPr="00AE2768">
        <w:rPr>
          <w:rFonts w:ascii="GHEA Grapalat" w:hAnsi="GHEA Grapalat" w:cs="Times Armenian"/>
          <w:sz w:val="20"/>
        </w:rPr>
        <w:t>գ</w:t>
      </w:r>
      <w:r w:rsidRPr="00AE2768">
        <w:rPr>
          <w:rFonts w:ascii="GHEA Grapalat" w:hAnsi="GHEA Grapalat" w:cs="Sylfaen"/>
          <w:sz w:val="20"/>
        </w:rPr>
        <w:t>րի</w:t>
      </w:r>
      <w:r w:rsidRPr="00AE2768">
        <w:rPr>
          <w:rFonts w:ascii="GHEA Grapalat" w:hAnsi="GHEA Grapalat" w:cs="Times Armenian"/>
          <w:sz w:val="20"/>
          <w:lang w:val="af-ZA"/>
        </w:rPr>
        <w:t xml:space="preserve"> </w:t>
      </w:r>
      <w:r w:rsidRPr="00AE2768">
        <w:rPr>
          <w:rFonts w:ascii="GHEA Grapalat" w:hAnsi="GHEA Grapalat" w:cs="Sylfaen"/>
          <w:sz w:val="20"/>
        </w:rPr>
        <w:t>ապահովումները</w:t>
      </w:r>
      <w:r w:rsidRPr="00AE2768">
        <w:rPr>
          <w:rFonts w:ascii="GHEA Grapalat" w:hAnsi="GHEA Grapalat" w:cs="Times Armenian"/>
          <w:sz w:val="20"/>
          <w:lang w:val="af-ZA"/>
        </w:rPr>
        <w:tab/>
        <w:t xml:space="preserve"> </w:t>
      </w:r>
    </w:p>
    <w:p w:rsidR="00254F39" w:rsidRPr="00AE2768" w:rsidRDefault="00254F39" w:rsidP="00254F39">
      <w:pPr>
        <w:ind w:firstLine="1134"/>
        <w:jc w:val="both"/>
        <w:rPr>
          <w:rFonts w:ascii="GHEA Grapalat" w:hAnsi="GHEA Grapalat"/>
          <w:sz w:val="20"/>
          <w:lang w:val="af-ZA"/>
        </w:rPr>
      </w:pPr>
      <w:r w:rsidRPr="00AE2768">
        <w:rPr>
          <w:rFonts w:ascii="GHEA Grapalat" w:hAnsi="GHEA Grapalat"/>
          <w:sz w:val="20"/>
          <w:lang w:val="af-ZA"/>
        </w:rPr>
        <w:t>1</w:t>
      </w:r>
      <w:r>
        <w:rPr>
          <w:rFonts w:ascii="GHEA Grapalat" w:hAnsi="GHEA Grapalat"/>
          <w:sz w:val="20"/>
          <w:lang w:val="af-ZA"/>
        </w:rPr>
        <w:t>0</w:t>
      </w:r>
      <w:r w:rsidRPr="00AE2768">
        <w:rPr>
          <w:rFonts w:ascii="GHEA Grapalat" w:hAnsi="GHEA Grapalat"/>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 xml:space="preserve"> </w:t>
      </w:r>
      <w:r w:rsidRPr="00AE2768">
        <w:rPr>
          <w:rFonts w:ascii="GHEA Grapalat" w:hAnsi="GHEA Grapalat" w:cs="Sylfaen"/>
          <w:sz w:val="20"/>
        </w:rPr>
        <w:t>չկայացած</w:t>
      </w:r>
      <w:r w:rsidRPr="00AE2768">
        <w:rPr>
          <w:rFonts w:ascii="GHEA Grapalat" w:hAnsi="GHEA Grapalat" w:cs="Times Armenian"/>
          <w:sz w:val="20"/>
          <w:lang w:val="af-ZA"/>
        </w:rPr>
        <w:t xml:space="preserve"> </w:t>
      </w:r>
      <w:r w:rsidRPr="00AE2768">
        <w:rPr>
          <w:rFonts w:ascii="GHEA Grapalat" w:hAnsi="GHEA Grapalat" w:cs="Sylfaen"/>
          <w:sz w:val="20"/>
        </w:rPr>
        <w:t>հայտարարելը</w:t>
      </w:r>
      <w:r w:rsidRPr="00AE2768">
        <w:rPr>
          <w:rFonts w:ascii="GHEA Grapalat" w:hAnsi="GHEA Grapalat" w:cs="Times Armenian"/>
          <w:sz w:val="20"/>
          <w:lang w:val="af-ZA"/>
        </w:rPr>
        <w:tab/>
        <w:t xml:space="preserve"> </w:t>
      </w:r>
    </w:p>
    <w:p w:rsidR="00254F39" w:rsidRPr="00AE2768" w:rsidRDefault="00254F39" w:rsidP="00254F39">
      <w:pPr>
        <w:ind w:firstLine="1134"/>
        <w:jc w:val="both"/>
        <w:rPr>
          <w:rFonts w:ascii="GHEA Grapalat" w:hAnsi="GHEA Grapalat"/>
          <w:sz w:val="20"/>
          <w:lang w:val="af-ZA"/>
        </w:rPr>
      </w:pPr>
      <w:r w:rsidRPr="00AE2768">
        <w:rPr>
          <w:rFonts w:ascii="GHEA Grapalat" w:hAnsi="GHEA Grapalat"/>
          <w:sz w:val="20"/>
          <w:lang w:val="af-ZA"/>
        </w:rPr>
        <w:t>1</w:t>
      </w:r>
      <w:r>
        <w:rPr>
          <w:rFonts w:ascii="GHEA Grapalat" w:hAnsi="GHEA Grapalat"/>
          <w:sz w:val="20"/>
          <w:lang w:val="af-ZA"/>
        </w:rPr>
        <w:t>1</w:t>
      </w:r>
      <w:r w:rsidRPr="00AE2768">
        <w:rPr>
          <w:rFonts w:ascii="GHEA Grapalat" w:hAnsi="GHEA Grapalat"/>
          <w:sz w:val="20"/>
          <w:lang w:val="af-ZA"/>
        </w:rPr>
        <w:t xml:space="preserve">.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ործողությունները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կամ</w:t>
      </w:r>
      <w:r w:rsidRPr="00AE2768">
        <w:rPr>
          <w:rFonts w:ascii="GHEA Grapalat" w:hAnsi="GHEA Grapalat" w:cs="Times Armenian"/>
          <w:sz w:val="20"/>
          <w:lang w:val="af-ZA"/>
        </w:rPr>
        <w:t xml:space="preserve">) </w:t>
      </w:r>
      <w:r w:rsidRPr="00AE2768">
        <w:rPr>
          <w:rFonts w:ascii="GHEA Grapalat" w:hAnsi="GHEA Grapalat" w:cs="Sylfaen"/>
          <w:sz w:val="20"/>
        </w:rPr>
        <w:t>ընդունված</w:t>
      </w:r>
      <w:r w:rsidRPr="00AE2768">
        <w:rPr>
          <w:rFonts w:ascii="GHEA Grapalat" w:hAnsi="GHEA Grapalat" w:cs="Times Armenian"/>
          <w:sz w:val="20"/>
          <w:lang w:val="af-ZA"/>
        </w:rPr>
        <w:t xml:space="preserve"> </w:t>
      </w:r>
      <w:r w:rsidRPr="00AE2768">
        <w:rPr>
          <w:rFonts w:ascii="GHEA Grapalat" w:hAnsi="GHEA Grapalat" w:cs="Sylfaen"/>
          <w:sz w:val="20"/>
        </w:rPr>
        <w:t>որոշումները</w:t>
      </w:r>
      <w:r w:rsidRPr="00AE2768">
        <w:rPr>
          <w:rFonts w:ascii="GHEA Grapalat" w:hAnsi="GHEA Grapalat" w:cs="Times Armenian"/>
          <w:sz w:val="20"/>
          <w:lang w:val="af-ZA"/>
        </w:rPr>
        <w:t xml:space="preserve"> </w:t>
      </w:r>
      <w:r w:rsidRPr="00AE2768">
        <w:rPr>
          <w:rFonts w:ascii="GHEA Grapalat" w:hAnsi="GHEA Grapalat" w:cs="Sylfaen"/>
          <w:sz w:val="20"/>
        </w:rPr>
        <w:t>բողոքարկելու</w:t>
      </w:r>
      <w:r w:rsidRPr="00AE2768">
        <w:rPr>
          <w:rFonts w:ascii="GHEA Grapalat" w:hAnsi="GHEA Grapalat" w:cs="Times Armenian"/>
          <w:sz w:val="20"/>
          <w:lang w:val="af-ZA"/>
        </w:rPr>
        <w:t xml:space="preserve">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254F39" w:rsidRPr="00AE2768" w:rsidRDefault="00254F39" w:rsidP="00254F39">
      <w:pPr>
        <w:ind w:firstLine="567"/>
        <w:jc w:val="both"/>
        <w:rPr>
          <w:rFonts w:ascii="GHEA Grapalat" w:hAnsi="GHEA Grapalat"/>
          <w:sz w:val="20"/>
          <w:lang w:val="af-ZA"/>
        </w:rPr>
      </w:pPr>
    </w:p>
    <w:p w:rsidR="00254F39" w:rsidRPr="00AE2768" w:rsidRDefault="00254F39" w:rsidP="00254F39">
      <w:pPr>
        <w:ind w:firstLine="567"/>
        <w:jc w:val="both"/>
        <w:rPr>
          <w:rFonts w:ascii="GHEA Grapalat" w:hAnsi="GHEA Grapalat"/>
          <w:sz w:val="20"/>
          <w:lang w:val="af-ZA"/>
        </w:rPr>
      </w:pPr>
    </w:p>
    <w:p w:rsidR="00254F39" w:rsidRPr="00AE2768" w:rsidRDefault="00254F39" w:rsidP="00254F39">
      <w:pPr>
        <w:ind w:firstLine="567"/>
        <w:jc w:val="center"/>
        <w:rPr>
          <w:rFonts w:ascii="GHEA Grapalat" w:hAnsi="GHEA Grapalat"/>
          <w:b/>
          <w:sz w:val="20"/>
          <w:lang w:val="af-ZA"/>
        </w:rPr>
      </w:pPr>
      <w:r w:rsidRPr="00AE2768">
        <w:rPr>
          <w:rFonts w:ascii="GHEA Grapalat" w:hAnsi="GHEA Grapalat" w:cs="Sylfaen"/>
          <w:b/>
          <w:sz w:val="20"/>
        </w:rPr>
        <w:t>ՄԱՍ</w:t>
      </w:r>
      <w:r w:rsidRPr="00AE2768">
        <w:rPr>
          <w:rFonts w:ascii="GHEA Grapalat" w:hAnsi="GHEA Grapalat" w:cs="Times Armenian"/>
          <w:b/>
          <w:sz w:val="20"/>
          <w:lang w:val="af-ZA"/>
        </w:rPr>
        <w:t xml:space="preserve">  II.  </w:t>
      </w:r>
      <w:r w:rsidRPr="00AE2768">
        <w:rPr>
          <w:rFonts w:ascii="GHEA Grapalat" w:hAnsi="GHEA Grapalat" w:cs="Sylfaen"/>
          <w:b/>
          <w:sz w:val="20"/>
        </w:rPr>
        <w:t>ԲԱՑ</w:t>
      </w:r>
      <w:r w:rsidRPr="00AE2768">
        <w:rPr>
          <w:rFonts w:ascii="GHEA Grapalat" w:hAnsi="GHEA Grapalat" w:cs="Times Armenian"/>
          <w:b/>
          <w:sz w:val="20"/>
          <w:lang w:val="af-ZA"/>
        </w:rPr>
        <w:t xml:space="preserve"> </w:t>
      </w:r>
      <w:r w:rsidRPr="00AE2768">
        <w:rPr>
          <w:rFonts w:ascii="GHEA Grapalat" w:hAnsi="GHEA Grapalat" w:cs="Sylfaen"/>
          <w:b/>
          <w:sz w:val="20"/>
        </w:rPr>
        <w:t>ՄՐՑՈՒՅԹԻ</w:t>
      </w:r>
      <w:r w:rsidRPr="00AE2768">
        <w:rPr>
          <w:rFonts w:ascii="GHEA Grapalat" w:hAnsi="GHEA Grapalat" w:cs="Times Armenian"/>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rsidR="00254F39" w:rsidRPr="00AE2768" w:rsidRDefault="00254F39" w:rsidP="00254F39">
      <w:pPr>
        <w:ind w:firstLine="567"/>
        <w:jc w:val="both"/>
        <w:rPr>
          <w:rFonts w:ascii="GHEA Grapalat" w:hAnsi="GHEA Grapalat"/>
          <w:sz w:val="20"/>
          <w:lang w:val="af-ZA"/>
        </w:rPr>
      </w:pPr>
    </w:p>
    <w:p w:rsidR="00254F39" w:rsidRPr="00AE2768" w:rsidRDefault="00254F39" w:rsidP="00254F39">
      <w:pPr>
        <w:ind w:firstLine="1134"/>
        <w:jc w:val="both"/>
        <w:rPr>
          <w:rFonts w:ascii="GHEA Grapalat" w:hAnsi="GHEA Grapalat"/>
          <w:sz w:val="20"/>
          <w:lang w:val="af-ZA"/>
        </w:rPr>
      </w:pPr>
      <w:r w:rsidRPr="00AE2768">
        <w:rPr>
          <w:rFonts w:ascii="GHEA Grapalat" w:hAnsi="GHEA Grapalat"/>
          <w:sz w:val="20"/>
          <w:lang w:val="af-ZA"/>
        </w:rPr>
        <w:t>1.</w:t>
      </w:r>
      <w:r w:rsidRPr="00AE2768">
        <w:rPr>
          <w:rFonts w:ascii="GHEA Grapalat" w:hAnsi="GHEA Grapalat"/>
          <w:sz w:val="20"/>
          <w:lang w:val="af-ZA"/>
        </w:rPr>
        <w:tab/>
      </w:r>
      <w:r w:rsidRPr="00AE2768">
        <w:rPr>
          <w:rFonts w:ascii="GHEA Grapalat" w:hAnsi="GHEA Grapalat" w:cs="Sylfaen"/>
          <w:sz w:val="20"/>
        </w:rPr>
        <w:t>Ընդհանուր</w:t>
      </w:r>
      <w:r w:rsidRPr="00AE2768">
        <w:rPr>
          <w:rFonts w:ascii="GHEA Grapalat" w:hAnsi="GHEA Grapalat" w:cs="Times Armenian"/>
          <w:sz w:val="20"/>
          <w:lang w:val="af-ZA"/>
        </w:rPr>
        <w:t xml:space="preserve">  </w:t>
      </w:r>
      <w:r w:rsidRPr="00AE2768">
        <w:rPr>
          <w:rFonts w:ascii="GHEA Grapalat" w:hAnsi="GHEA Grapalat" w:cs="Sylfaen"/>
          <w:sz w:val="20"/>
        </w:rPr>
        <w:t>դրույթներ</w:t>
      </w:r>
      <w:r w:rsidRPr="00AE2768">
        <w:rPr>
          <w:rFonts w:ascii="GHEA Grapalat" w:hAnsi="GHEA Grapalat" w:cs="Times Armenian"/>
          <w:sz w:val="20"/>
          <w:lang w:val="af-ZA"/>
        </w:rPr>
        <w:tab/>
      </w:r>
    </w:p>
    <w:p w:rsidR="00254F39" w:rsidRPr="00AE2768" w:rsidRDefault="00254F39" w:rsidP="00254F39">
      <w:pPr>
        <w:ind w:firstLine="1134"/>
        <w:jc w:val="both"/>
        <w:rPr>
          <w:rFonts w:ascii="GHEA Grapalat" w:hAnsi="GHEA Grapalat"/>
          <w:sz w:val="20"/>
          <w:lang w:val="af-ZA"/>
        </w:rPr>
      </w:pPr>
      <w:r w:rsidRPr="00AE2768">
        <w:rPr>
          <w:rFonts w:ascii="GHEA Grapalat" w:hAnsi="GHEA Grapalat"/>
          <w:sz w:val="20"/>
          <w:lang w:val="af-ZA"/>
        </w:rPr>
        <w:t>2.</w:t>
      </w:r>
      <w:r w:rsidRPr="00AE2768">
        <w:rPr>
          <w:rFonts w:ascii="GHEA Grapalat" w:hAnsi="GHEA Grapalat"/>
          <w:sz w:val="20"/>
          <w:lang w:val="af-ZA"/>
        </w:rPr>
        <w:tab/>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ab/>
      </w:r>
    </w:p>
    <w:p w:rsidR="00254F39" w:rsidRPr="00AE2768" w:rsidRDefault="00254F39" w:rsidP="00254F39">
      <w:pPr>
        <w:ind w:firstLine="1134"/>
        <w:jc w:val="both"/>
        <w:rPr>
          <w:rFonts w:ascii="GHEA Grapalat" w:hAnsi="GHEA Grapalat" w:cs="Times Armenian"/>
          <w:sz w:val="20"/>
          <w:lang w:val="af-ZA"/>
        </w:rPr>
      </w:pPr>
      <w:r w:rsidRPr="00AE2768">
        <w:rPr>
          <w:rFonts w:ascii="GHEA Grapalat" w:hAnsi="GHEA Grapalat"/>
          <w:sz w:val="20"/>
          <w:lang w:val="af-ZA"/>
        </w:rPr>
        <w:t>3.</w:t>
      </w:r>
      <w:r w:rsidRPr="00AE2768">
        <w:rPr>
          <w:rFonts w:ascii="GHEA Grapalat" w:hAnsi="GHEA Grapalat"/>
          <w:sz w:val="20"/>
          <w:lang w:val="af-ZA"/>
        </w:rPr>
        <w:tab/>
      </w:r>
      <w:r w:rsidRPr="00AE2768">
        <w:rPr>
          <w:rFonts w:ascii="GHEA Grapalat" w:hAnsi="GHEA Grapalat" w:cs="Sylfaen"/>
          <w:sz w:val="20"/>
        </w:rPr>
        <w:t>Հավելվածներ</w:t>
      </w:r>
      <w:r w:rsidRPr="00AE2768">
        <w:rPr>
          <w:rFonts w:ascii="GHEA Grapalat" w:hAnsi="GHEA Grapalat" w:cs="Times Armenian"/>
          <w:sz w:val="20"/>
          <w:lang w:val="af-ZA"/>
        </w:rPr>
        <w:t xml:space="preserve"> 1-6</w:t>
      </w:r>
      <w:r w:rsidRPr="00AE2768">
        <w:rPr>
          <w:rFonts w:ascii="GHEA Grapalat" w:hAnsi="GHEA Grapalat" w:cs="Times Armenian"/>
          <w:sz w:val="20"/>
          <w:lang w:val="af-ZA"/>
        </w:rPr>
        <w:tab/>
      </w:r>
    </w:p>
    <w:p w:rsidR="00254F39" w:rsidRPr="00AE2768" w:rsidRDefault="00254F39" w:rsidP="00254F39">
      <w:pPr>
        <w:ind w:firstLine="1134"/>
        <w:jc w:val="both"/>
        <w:rPr>
          <w:rFonts w:ascii="GHEA Grapalat" w:hAnsi="GHEA Grapalat" w:cs="Times Armenian"/>
          <w:sz w:val="20"/>
          <w:lang w:val="af-ZA"/>
        </w:rPr>
      </w:pPr>
    </w:p>
    <w:p w:rsidR="00254F39" w:rsidRPr="00AE2768" w:rsidRDefault="00254F39" w:rsidP="00254F39">
      <w:pPr>
        <w:ind w:firstLine="1134"/>
        <w:jc w:val="both"/>
        <w:rPr>
          <w:rFonts w:ascii="GHEA Grapalat" w:hAnsi="GHEA Grapalat" w:cs="Times Armenian"/>
          <w:sz w:val="20"/>
          <w:lang w:val="af-ZA"/>
        </w:rPr>
      </w:pPr>
    </w:p>
    <w:p w:rsidR="00254F39" w:rsidRPr="00AE2768" w:rsidRDefault="00254F39" w:rsidP="00254F39">
      <w:pPr>
        <w:ind w:firstLine="1134"/>
        <w:jc w:val="both"/>
        <w:rPr>
          <w:rFonts w:ascii="GHEA Grapalat" w:hAnsi="GHEA Grapalat" w:cs="Times Armenian"/>
          <w:sz w:val="20"/>
          <w:lang w:val="af-ZA"/>
        </w:rPr>
      </w:pPr>
    </w:p>
    <w:p w:rsidR="00254F39" w:rsidRPr="00AE2768" w:rsidRDefault="00254F39" w:rsidP="00254F39">
      <w:pPr>
        <w:ind w:firstLine="1134"/>
        <w:jc w:val="both"/>
        <w:rPr>
          <w:rFonts w:ascii="GHEA Grapalat" w:hAnsi="GHEA Grapalat" w:cs="Times Armenian"/>
          <w:sz w:val="20"/>
          <w:lang w:val="af-ZA"/>
        </w:rPr>
      </w:pPr>
    </w:p>
    <w:p w:rsidR="00254F39" w:rsidRPr="00AE2768" w:rsidRDefault="00254F39" w:rsidP="00254F39">
      <w:pPr>
        <w:ind w:firstLine="1134"/>
        <w:jc w:val="both"/>
        <w:rPr>
          <w:rFonts w:ascii="GHEA Grapalat" w:hAnsi="GHEA Grapalat" w:cs="Times Armenian"/>
          <w:sz w:val="20"/>
          <w:lang w:val="af-ZA"/>
        </w:rPr>
      </w:pPr>
    </w:p>
    <w:p w:rsidR="00254F39" w:rsidRPr="00AE2768" w:rsidRDefault="00254F39" w:rsidP="00254F39">
      <w:pPr>
        <w:ind w:firstLine="1134"/>
        <w:jc w:val="both"/>
        <w:rPr>
          <w:rFonts w:ascii="GHEA Grapalat" w:hAnsi="GHEA Grapalat" w:cs="Times Armenian"/>
          <w:sz w:val="20"/>
          <w:lang w:val="af-ZA"/>
        </w:rPr>
      </w:pPr>
    </w:p>
    <w:p w:rsidR="00254F39" w:rsidRPr="00AE2768" w:rsidRDefault="00254F39" w:rsidP="00254F39">
      <w:pPr>
        <w:ind w:firstLine="1134"/>
        <w:jc w:val="both"/>
        <w:rPr>
          <w:rFonts w:ascii="GHEA Grapalat" w:hAnsi="GHEA Grapalat" w:cs="Times Armenian"/>
          <w:sz w:val="20"/>
          <w:lang w:val="af-ZA"/>
        </w:rPr>
      </w:pPr>
      <w:r w:rsidRPr="00AE2768">
        <w:rPr>
          <w:rFonts w:ascii="GHEA Grapalat" w:hAnsi="GHEA Grapalat" w:cs="Times Armenian"/>
          <w:sz w:val="20"/>
          <w:lang w:val="af-ZA"/>
        </w:rPr>
        <w:t xml:space="preserve"> </w:t>
      </w:r>
      <w:r w:rsidRPr="00AE2768">
        <w:rPr>
          <w:rFonts w:ascii="GHEA Grapalat" w:hAnsi="GHEA Grapalat" w:cs="Times Armenian"/>
          <w:sz w:val="20"/>
          <w:lang w:val="af-ZA"/>
        </w:rPr>
        <w:br w:type="page"/>
      </w:r>
      <w:r w:rsidRPr="00AE2768">
        <w:rPr>
          <w:rFonts w:ascii="GHEA Grapalat" w:hAnsi="GHEA Grapalat" w:cs="Times Armenian"/>
          <w:sz w:val="20"/>
          <w:lang w:val="af-ZA"/>
        </w:rPr>
        <w:lastRenderedPageBreak/>
        <w:tab/>
      </w:r>
    </w:p>
    <w:p w:rsidR="00254F39" w:rsidRPr="00AE2768" w:rsidRDefault="00254F39" w:rsidP="00254F39">
      <w:pPr>
        <w:jc w:val="both"/>
        <w:rPr>
          <w:rFonts w:ascii="GHEA Grapalat" w:hAnsi="GHEA Grapalat"/>
          <w:sz w:val="20"/>
          <w:lang w:val="af-ZA"/>
        </w:rPr>
      </w:pPr>
      <w:r w:rsidRPr="00AE2768">
        <w:rPr>
          <w:rFonts w:ascii="GHEA Grapalat" w:hAnsi="GHEA Grapalat"/>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00550759">
        <w:rPr>
          <w:rFonts w:ascii="Sylfaen" w:hAnsi="Sylfaen" w:cs="Times Armenian"/>
          <w:sz w:val="20"/>
          <w:lang w:val="af-ZA"/>
        </w:rPr>
        <w:t>ԱՄՈՀՀԴ</w:t>
      </w:r>
      <w:r>
        <w:rPr>
          <w:rFonts w:ascii="Sylfaen" w:hAnsi="Sylfaen" w:cs="Times Armenian"/>
          <w:sz w:val="20"/>
          <w:lang w:val="af-ZA"/>
        </w:rPr>
        <w:t>-</w:t>
      </w:r>
      <w:r>
        <w:rPr>
          <w:rFonts w:ascii="Sylfaen" w:hAnsi="Sylfaen" w:cs="Sylfaen"/>
          <w:sz w:val="20"/>
        </w:rPr>
        <w:t>ԳՀ</w:t>
      </w:r>
      <w:r w:rsidRPr="00AE2768">
        <w:rPr>
          <w:rFonts w:ascii="GHEA Grapalat" w:hAnsi="GHEA Grapalat" w:cs="Sylfaen"/>
          <w:sz w:val="20"/>
        </w:rPr>
        <w:t>ԱՊՁԲ</w:t>
      </w:r>
      <w:r>
        <w:rPr>
          <w:rFonts w:ascii="GHEA Grapalat" w:hAnsi="GHEA Grapalat" w:cs="Sylfaen"/>
          <w:sz w:val="20"/>
          <w:lang w:val="af-ZA"/>
        </w:rPr>
        <w:t>-20/01</w:t>
      </w:r>
      <w:r w:rsidRPr="00AE2768">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sidRPr="00AE2768">
        <w:rPr>
          <w:rFonts w:ascii="GHEA Grapalat" w:hAnsi="GHEA Grapalat" w:cs="Sylfaen"/>
          <w:sz w:val="20"/>
        </w:rPr>
        <w:t>բաց</w:t>
      </w:r>
      <w:r w:rsidRPr="00AE2768">
        <w:rPr>
          <w:rFonts w:ascii="GHEA Grapalat" w:hAnsi="GHEA Grapalat" w:cs="Times Armenian"/>
          <w:sz w:val="20"/>
          <w:lang w:val="af-ZA"/>
        </w:rPr>
        <w:t xml:space="preserve"> </w:t>
      </w:r>
      <w:r w:rsidRPr="00AE2768">
        <w:rPr>
          <w:rFonts w:ascii="GHEA Grapalat" w:hAnsi="GHEA Grapalat" w:cs="Times Armenian"/>
          <w:sz w:val="20"/>
        </w:rPr>
        <w:t>մրցույթ</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Pr="00AE2768">
        <w:rPr>
          <w:rFonts w:ascii="GHEA Grapalat" w:hAnsi="GHEA Grapalat" w:cs="Times Armenian"/>
          <w:sz w:val="20"/>
          <w:lang w:val="af-ZA"/>
        </w:rPr>
        <w:t>։</w:t>
      </w:r>
    </w:p>
    <w:p w:rsidR="00254F39" w:rsidRPr="00AE2768" w:rsidRDefault="00254F39" w:rsidP="00254F39">
      <w:pPr>
        <w:ind w:firstLine="567"/>
        <w:jc w:val="both"/>
        <w:rPr>
          <w:rFonts w:ascii="GHEA Grapalat" w:hAnsi="GHEA Grapalat"/>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E65220">
        <w:rPr>
          <w:rFonts w:ascii="GHEA Grapalat" w:hAnsi="GHEA Grapalat"/>
          <w:sz w:val="20"/>
          <w:lang w:val="af-ZA"/>
        </w:rPr>
        <w:t>&lt;&lt;</w:t>
      </w:r>
      <w:r w:rsidRPr="00E65220">
        <w:rPr>
          <w:rFonts w:ascii="Sylfaen" w:hAnsi="Sylfaen" w:cs="Sylfaen"/>
          <w:sz w:val="20"/>
          <w:lang w:val="af-ZA"/>
        </w:rPr>
        <w:t>ՀՀ</w:t>
      </w:r>
      <w:r w:rsidRPr="00E65220">
        <w:rPr>
          <w:rFonts w:ascii="GHEA Grapalat" w:hAnsi="GHEA Grapalat"/>
          <w:sz w:val="20"/>
          <w:lang w:val="af-ZA"/>
        </w:rPr>
        <w:t xml:space="preserve"> </w:t>
      </w:r>
      <w:r w:rsidRPr="00E65220">
        <w:rPr>
          <w:rFonts w:ascii="Sylfaen" w:hAnsi="Sylfaen" w:cs="Sylfaen"/>
          <w:sz w:val="20"/>
          <w:lang w:val="af-ZA"/>
        </w:rPr>
        <w:t>Արարատի</w:t>
      </w:r>
      <w:r w:rsidRPr="00E65220">
        <w:rPr>
          <w:rFonts w:ascii="GHEA Grapalat" w:hAnsi="GHEA Grapalat"/>
          <w:sz w:val="20"/>
          <w:lang w:val="af-ZA"/>
        </w:rPr>
        <w:t xml:space="preserve"> </w:t>
      </w:r>
      <w:r w:rsidRPr="00E65220">
        <w:rPr>
          <w:rFonts w:ascii="Sylfaen" w:hAnsi="Sylfaen" w:cs="Sylfaen"/>
          <w:sz w:val="20"/>
          <w:lang w:val="af-ZA"/>
        </w:rPr>
        <w:t>մարզի</w:t>
      </w:r>
      <w:r w:rsidRPr="00E65220">
        <w:rPr>
          <w:rFonts w:ascii="GHEA Grapalat" w:hAnsi="GHEA Grapalat"/>
          <w:sz w:val="20"/>
          <w:lang w:val="af-ZA"/>
        </w:rPr>
        <w:t xml:space="preserve"> </w:t>
      </w:r>
      <w:r w:rsidR="00550759" w:rsidRPr="00550759">
        <w:rPr>
          <w:rFonts w:ascii="Sylfaen" w:hAnsi="Sylfaen" w:cs="Sylfaen"/>
          <w:i/>
        </w:rPr>
        <w:t>Ոսկետափի</w:t>
      </w:r>
      <w:r w:rsidR="00550759" w:rsidRPr="00550759">
        <w:rPr>
          <w:rFonts w:ascii="Sylfaen" w:hAnsi="Sylfaen" w:cs="Sylfaen"/>
          <w:i/>
          <w:lang w:val="af-ZA"/>
        </w:rPr>
        <w:t xml:space="preserve"> </w:t>
      </w:r>
      <w:r w:rsidR="00550759" w:rsidRPr="00550759">
        <w:rPr>
          <w:rFonts w:ascii="Sylfaen" w:hAnsi="Sylfaen" w:cs="Sylfaen"/>
          <w:i/>
        </w:rPr>
        <w:t>Սարգիս</w:t>
      </w:r>
      <w:r w:rsidR="00550759" w:rsidRPr="00550759">
        <w:rPr>
          <w:rFonts w:ascii="Sylfaen" w:hAnsi="Sylfaen" w:cs="Sylfaen"/>
          <w:i/>
          <w:lang w:val="af-ZA"/>
        </w:rPr>
        <w:t xml:space="preserve"> </w:t>
      </w:r>
      <w:r w:rsidR="00550759" w:rsidRPr="00550759">
        <w:rPr>
          <w:rFonts w:ascii="Sylfaen" w:hAnsi="Sylfaen" w:cs="Sylfaen"/>
          <w:i/>
        </w:rPr>
        <w:t>Հովհաննիսյանի</w:t>
      </w:r>
      <w:r w:rsidR="00550759" w:rsidRPr="00550759">
        <w:rPr>
          <w:rFonts w:ascii="Sylfaen" w:hAnsi="Sylfaen" w:cs="Sylfaen"/>
          <w:i/>
          <w:lang w:val="af-ZA"/>
        </w:rPr>
        <w:t xml:space="preserve"> </w:t>
      </w:r>
      <w:r w:rsidR="00550759" w:rsidRPr="00550759">
        <w:rPr>
          <w:rFonts w:ascii="Sylfaen" w:hAnsi="Sylfaen" w:cs="Sylfaen"/>
          <w:i/>
        </w:rPr>
        <w:t>անվան</w:t>
      </w:r>
      <w:r w:rsidR="00550759" w:rsidRPr="00550759">
        <w:rPr>
          <w:rFonts w:ascii="Sylfaen" w:hAnsi="Sylfaen" w:cs="Sylfaen"/>
          <w:i/>
          <w:lang w:val="af-ZA"/>
        </w:rPr>
        <w:t xml:space="preserve"> </w:t>
      </w:r>
      <w:r w:rsidR="00550759" w:rsidRPr="00550759">
        <w:rPr>
          <w:rFonts w:ascii="Sylfaen" w:hAnsi="Sylfaen" w:cs="Sylfaen"/>
          <w:i/>
        </w:rPr>
        <w:t>հիմնական</w:t>
      </w:r>
      <w:r w:rsidR="00550759" w:rsidRPr="00550759">
        <w:rPr>
          <w:rFonts w:ascii="Sylfaen" w:hAnsi="Sylfaen" w:cs="Sylfaen"/>
          <w:i/>
          <w:lang w:val="af-ZA"/>
        </w:rPr>
        <w:t xml:space="preserve"> դ</w:t>
      </w:r>
      <w:r w:rsidRPr="00E65220">
        <w:rPr>
          <w:rFonts w:ascii="Sylfaen" w:hAnsi="Sylfaen" w:cs="Sylfaen"/>
          <w:sz w:val="20"/>
          <w:lang w:val="af-ZA"/>
        </w:rPr>
        <w:t>պրոց</w:t>
      </w:r>
      <w:r w:rsidRPr="00E65220">
        <w:rPr>
          <w:rFonts w:ascii="GHEA Grapalat" w:hAnsi="GHEA Grapalat"/>
          <w:sz w:val="20"/>
          <w:lang w:val="af-ZA"/>
        </w:rPr>
        <w:t>&gt;&gt;</w:t>
      </w:r>
      <w:r w:rsidRPr="00E65220">
        <w:rPr>
          <w:rFonts w:ascii="Sylfaen" w:hAnsi="Sylfaen" w:cs="Sylfaen"/>
          <w:sz w:val="20"/>
          <w:lang w:val="af-ZA"/>
        </w:rPr>
        <w:t>ՊՈԱԿ</w:t>
      </w:r>
      <w:r w:rsidRPr="00E65220">
        <w:rPr>
          <w:rFonts w:ascii="GHEA Grapalat" w:hAnsi="GHEA Grapalat"/>
          <w:sz w:val="20"/>
          <w:lang w:val="af-ZA"/>
        </w:rPr>
        <w:t xml:space="preserve"> </w:t>
      </w:r>
      <w:r w:rsidRPr="00AE2768">
        <w:rPr>
          <w:rFonts w:ascii="GHEA Grapalat" w:hAnsi="GHEA Grapalat"/>
          <w:sz w:val="20"/>
        </w:rPr>
        <w:t>ի</w:t>
      </w:r>
      <w:r w:rsidRPr="00AE2768">
        <w:rPr>
          <w:rFonts w:ascii="GHEA Grapalat" w:hAnsi="GHEA Grapalat"/>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պատվիրատու</w:t>
      </w:r>
      <w:r w:rsidRPr="00AE2768">
        <w:rPr>
          <w:rFonts w:ascii="GHEA Grapalat" w:hAnsi="GHEA Grapalat" w:cs="Times Armenian"/>
          <w:sz w:val="20"/>
          <w:lang w:val="af-ZA"/>
        </w:rPr>
        <w:t xml:space="preserve">) </w:t>
      </w:r>
      <w:r w:rsidRPr="00AE2768">
        <w:rPr>
          <w:rFonts w:ascii="GHEA Grapalat" w:hAnsi="GHEA Grapalat" w:cs="Sylfaen"/>
          <w:sz w:val="20"/>
        </w:rPr>
        <w:t>կողմից</w:t>
      </w:r>
      <w:r w:rsidRPr="00AE2768">
        <w:rPr>
          <w:rFonts w:ascii="GHEA Grapalat" w:hAnsi="GHEA Grapalat" w:cs="Times Armenian"/>
          <w:sz w:val="20"/>
          <w:lang w:val="af-ZA"/>
        </w:rPr>
        <w:t xml:space="preserve"> </w:t>
      </w:r>
      <w:r w:rsidRPr="00AE2768">
        <w:rPr>
          <w:rFonts w:ascii="GHEA Grapalat" w:hAnsi="GHEA Grapalat" w:cs="Sylfaen"/>
          <w:sz w:val="20"/>
        </w:rPr>
        <w:t>հայտարարված</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Times Armenian"/>
          <w:sz w:val="20"/>
          <w:lang w:val="af-ZA"/>
        </w:rPr>
        <w:t xml:space="preserve"> </w:t>
      </w:r>
      <w:r w:rsidRPr="00AE2768">
        <w:rPr>
          <w:rFonts w:ascii="GHEA Grapalat" w:hAnsi="GHEA Grapalat" w:cs="Sylfaen"/>
          <w:sz w:val="20"/>
        </w:rPr>
        <w:t>մտադրություն</w:t>
      </w:r>
      <w:r w:rsidRPr="00AE2768">
        <w:rPr>
          <w:rFonts w:ascii="GHEA Grapalat" w:hAnsi="GHEA Grapalat" w:cs="Times Armenian"/>
          <w:sz w:val="20"/>
          <w:lang w:val="af-ZA"/>
        </w:rPr>
        <w:t xml:space="preserve"> </w:t>
      </w:r>
      <w:r w:rsidRPr="00AE2768">
        <w:rPr>
          <w:rFonts w:ascii="GHEA Grapalat" w:hAnsi="GHEA Grapalat" w:cs="Sylfaen"/>
          <w:sz w:val="20"/>
        </w:rPr>
        <w:t>ունեցող</w:t>
      </w:r>
      <w:r w:rsidRPr="00AE2768">
        <w:rPr>
          <w:rFonts w:ascii="GHEA Grapalat" w:hAnsi="GHEA Grapalat" w:cs="Times Armenian"/>
          <w:sz w:val="20"/>
          <w:lang w:val="af-ZA"/>
        </w:rPr>
        <w:t xml:space="preserve"> </w:t>
      </w:r>
      <w:r w:rsidRPr="00AE2768">
        <w:rPr>
          <w:rFonts w:ascii="GHEA Grapalat" w:hAnsi="GHEA Grapalat" w:cs="Sylfaen"/>
          <w:sz w:val="20"/>
        </w:rPr>
        <w:t>անձանց</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մասնակից</w:t>
      </w:r>
      <w:r w:rsidRPr="00AE2768">
        <w:rPr>
          <w:rFonts w:ascii="GHEA Grapalat" w:hAnsi="GHEA Grapalat" w:cs="Times Armenian"/>
          <w:sz w:val="20"/>
          <w:lang w:val="af-ZA"/>
        </w:rPr>
        <w:t xml:space="preserve">) </w:t>
      </w:r>
      <w:r w:rsidRPr="00AE2768">
        <w:rPr>
          <w:rFonts w:ascii="GHEA Grapalat" w:hAnsi="GHEA Grapalat" w:cs="Sylfaen"/>
          <w:sz w:val="20"/>
        </w:rPr>
        <w:t>տեղեկացնելու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պայմանների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անցկացման</w:t>
      </w:r>
      <w:r w:rsidRPr="00AE2768">
        <w:rPr>
          <w:rFonts w:ascii="GHEA Grapalat" w:hAnsi="GHEA Grapalat" w:cs="Times Armenian"/>
          <w:sz w:val="20"/>
          <w:lang w:val="af-ZA"/>
        </w:rPr>
        <w:t xml:space="preserve">, </w:t>
      </w:r>
      <w:r w:rsidRPr="00AE2768">
        <w:rPr>
          <w:rFonts w:ascii="GHEA Grapalat" w:hAnsi="GHEA Grapalat" w:cs="Sylfaen"/>
          <w:sz w:val="20"/>
          <w:lang w:val="hy-AM"/>
        </w:rPr>
        <w:t>ընտրված մասնակցին</w:t>
      </w:r>
      <w:r w:rsidRPr="00AE2768">
        <w:rPr>
          <w:rFonts w:ascii="GHEA Grapalat" w:hAnsi="GHEA Grapalat" w:cs="Times Armenian"/>
          <w:sz w:val="20"/>
          <w:lang w:val="af-ZA"/>
        </w:rPr>
        <w:t xml:space="preserve"> </w:t>
      </w:r>
      <w:r w:rsidRPr="00AE2768">
        <w:rPr>
          <w:rFonts w:ascii="GHEA Grapalat" w:hAnsi="GHEA Grapalat" w:cs="Sylfaen"/>
          <w:sz w:val="20"/>
        </w:rPr>
        <w:t>որոշելու</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նրա</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պայմանա</w:t>
      </w:r>
      <w:r w:rsidRPr="00AE2768">
        <w:rPr>
          <w:rFonts w:ascii="GHEA Grapalat" w:hAnsi="GHEA Grapalat" w:cs="Times Armenian"/>
          <w:sz w:val="20"/>
        </w:rPr>
        <w:t>գ</w:t>
      </w:r>
      <w:r w:rsidRPr="00AE2768">
        <w:rPr>
          <w:rFonts w:ascii="GHEA Grapalat" w:hAnsi="GHEA Grapalat" w:cs="Sylfaen"/>
          <w:sz w:val="20"/>
        </w:rPr>
        <w:t>իր</w:t>
      </w:r>
      <w:r w:rsidRPr="00AE2768">
        <w:rPr>
          <w:rFonts w:ascii="GHEA Grapalat" w:hAnsi="GHEA Grapalat" w:cs="Times Armenian"/>
          <w:sz w:val="20"/>
          <w:lang w:val="af-ZA"/>
        </w:rPr>
        <w:t xml:space="preserve"> </w:t>
      </w:r>
      <w:r w:rsidRPr="00AE2768">
        <w:rPr>
          <w:rFonts w:ascii="GHEA Grapalat" w:hAnsi="GHEA Grapalat" w:cs="Sylfaen"/>
          <w:sz w:val="20"/>
        </w:rPr>
        <w:t>կնքելու</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Times Armenian"/>
          <w:sz w:val="20"/>
          <w:lang w:val="af-ZA"/>
        </w:rPr>
        <w:t xml:space="preserve">, </w:t>
      </w:r>
      <w:r w:rsidRPr="00AE2768">
        <w:rPr>
          <w:rFonts w:ascii="GHEA Grapalat" w:hAnsi="GHEA Grapalat" w:cs="Sylfaen"/>
          <w:sz w:val="20"/>
        </w:rPr>
        <w:t>ինչպես</w:t>
      </w:r>
      <w:r w:rsidRPr="00AE2768">
        <w:rPr>
          <w:rFonts w:ascii="GHEA Grapalat" w:hAnsi="GHEA Grapalat" w:cs="Times Armenian"/>
          <w:sz w:val="20"/>
          <w:lang w:val="af-ZA"/>
        </w:rPr>
        <w:t xml:space="preserve"> </w:t>
      </w:r>
      <w:r w:rsidRPr="00AE2768">
        <w:rPr>
          <w:rFonts w:ascii="GHEA Grapalat" w:hAnsi="GHEA Grapalat" w:cs="Sylfaen"/>
          <w:sz w:val="20"/>
        </w:rPr>
        <w:t>նաև</w:t>
      </w:r>
      <w:r w:rsidRPr="00AE2768">
        <w:rPr>
          <w:rFonts w:ascii="GHEA Grapalat" w:hAnsi="GHEA Grapalat" w:cs="Times Armenian"/>
          <w:sz w:val="20"/>
          <w:lang w:val="af-ZA"/>
        </w:rPr>
        <w:t xml:space="preserve"> </w:t>
      </w:r>
      <w:r w:rsidRPr="00AE2768">
        <w:rPr>
          <w:rFonts w:ascii="GHEA Grapalat" w:hAnsi="GHEA Grapalat" w:cs="Sylfaen"/>
          <w:sz w:val="20"/>
        </w:rPr>
        <w:t>օժանդակելու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պատրաստելիս</w:t>
      </w:r>
      <w:r w:rsidRPr="00AE2768">
        <w:rPr>
          <w:rFonts w:ascii="GHEA Grapalat" w:hAnsi="GHEA Grapalat" w:cs="Times Armenian"/>
          <w:sz w:val="20"/>
          <w:lang w:val="af-ZA"/>
        </w:rPr>
        <w:t>։</w:t>
      </w:r>
    </w:p>
    <w:p w:rsidR="00254F39" w:rsidRPr="00AE2768" w:rsidRDefault="00254F39" w:rsidP="00254F39">
      <w:pPr>
        <w:ind w:firstLine="567"/>
        <w:jc w:val="both"/>
        <w:rPr>
          <w:rFonts w:ascii="GHEA Grapalat" w:hAnsi="GHEA Grapalat"/>
          <w:sz w:val="20"/>
          <w:lang w:val="af-ZA"/>
        </w:rPr>
      </w:pPr>
      <w:r w:rsidRPr="00AE2768">
        <w:rPr>
          <w:rFonts w:ascii="GHEA Grapalat" w:hAnsi="GHEA Grapalat" w:cs="Sylfaen"/>
          <w:sz w:val="20"/>
        </w:rPr>
        <w:t>Հայտեր</w:t>
      </w:r>
      <w:r w:rsidRPr="00AE2768">
        <w:rPr>
          <w:rFonts w:ascii="GHEA Grapalat" w:hAnsi="GHEA Grapalat" w:cs="Times Armenian"/>
          <w:sz w:val="20"/>
          <w:lang w:val="af-ZA"/>
        </w:rPr>
        <w:t xml:space="preserve"> </w:t>
      </w:r>
      <w:r w:rsidRPr="00AE2768">
        <w:rPr>
          <w:rFonts w:ascii="GHEA Grapalat" w:hAnsi="GHEA Grapalat" w:cs="Sylfaen"/>
          <w:sz w:val="20"/>
        </w:rPr>
        <w:t>կարող</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ներկայացնել</w:t>
      </w:r>
      <w:r w:rsidRPr="00AE2768">
        <w:rPr>
          <w:rFonts w:ascii="GHEA Grapalat" w:hAnsi="GHEA Grapalat" w:cs="Times Armenian"/>
          <w:sz w:val="20"/>
          <w:lang w:val="af-ZA"/>
        </w:rPr>
        <w:t xml:space="preserve"> </w:t>
      </w:r>
      <w:r w:rsidRPr="00AE2768">
        <w:rPr>
          <w:rFonts w:ascii="GHEA Grapalat" w:hAnsi="GHEA Grapalat" w:cs="Sylfaen"/>
          <w:sz w:val="20"/>
        </w:rPr>
        <w:t>բոլոր</w:t>
      </w:r>
      <w:r w:rsidRPr="00AE2768">
        <w:rPr>
          <w:rFonts w:ascii="GHEA Grapalat" w:hAnsi="GHEA Grapalat" w:cs="Sylfaen"/>
          <w:sz w:val="20"/>
          <w:lang w:val="af-ZA"/>
        </w:rPr>
        <w:t xml:space="preserve"> </w:t>
      </w:r>
      <w:r w:rsidRPr="00AE2768">
        <w:rPr>
          <w:rFonts w:ascii="GHEA Grapalat" w:hAnsi="GHEA Grapalat" w:cs="Sylfaen"/>
          <w:sz w:val="20"/>
        </w:rPr>
        <w:t>անձիք</w:t>
      </w:r>
      <w:r w:rsidRPr="00AE2768">
        <w:rPr>
          <w:rFonts w:ascii="GHEA Grapalat" w:hAnsi="GHEA Grapalat" w:cs="Times Armenian"/>
          <w:sz w:val="20"/>
          <w:lang w:val="af-ZA"/>
        </w:rPr>
        <w:t xml:space="preserve">, </w:t>
      </w:r>
      <w:r w:rsidRPr="00AE2768">
        <w:rPr>
          <w:rFonts w:ascii="GHEA Grapalat" w:hAnsi="GHEA Grapalat" w:cs="Sylfaen"/>
          <w:sz w:val="20"/>
        </w:rPr>
        <w:t>անկախ</w:t>
      </w:r>
      <w:r w:rsidRPr="00AE2768">
        <w:rPr>
          <w:rFonts w:ascii="GHEA Grapalat" w:hAnsi="GHEA Grapalat" w:cs="Times Armenian"/>
          <w:sz w:val="20"/>
          <w:lang w:val="af-ZA"/>
        </w:rPr>
        <w:t xml:space="preserve"> </w:t>
      </w:r>
      <w:r w:rsidRPr="00AE2768">
        <w:rPr>
          <w:rFonts w:ascii="GHEA Grapalat" w:hAnsi="GHEA Grapalat" w:cs="Sylfaen"/>
          <w:sz w:val="20"/>
        </w:rPr>
        <w:t>նրանց</w:t>
      </w:r>
      <w:r w:rsidRPr="00AE2768">
        <w:rPr>
          <w:rFonts w:ascii="GHEA Grapalat" w:hAnsi="GHEA Grapalat" w:cs="Times Armenian"/>
          <w:sz w:val="20"/>
          <w:lang w:val="af-ZA"/>
        </w:rPr>
        <w:t xml:space="preserve">` </w:t>
      </w:r>
      <w:r w:rsidRPr="00AE2768">
        <w:rPr>
          <w:rFonts w:ascii="GHEA Grapalat" w:hAnsi="GHEA Grapalat" w:cs="Sylfaen"/>
          <w:sz w:val="20"/>
        </w:rPr>
        <w:t>օտարերկրյա</w:t>
      </w:r>
      <w:r w:rsidRPr="00AE2768">
        <w:rPr>
          <w:rFonts w:ascii="GHEA Grapalat" w:hAnsi="GHEA Grapalat" w:cs="Times Armenian"/>
          <w:sz w:val="20"/>
          <w:lang w:val="af-ZA"/>
        </w:rPr>
        <w:t xml:space="preserve"> </w:t>
      </w:r>
      <w:r w:rsidRPr="00AE2768">
        <w:rPr>
          <w:rFonts w:ascii="GHEA Grapalat" w:hAnsi="GHEA Grapalat" w:cs="Sylfaen"/>
          <w:sz w:val="20"/>
        </w:rPr>
        <w:t>ֆիզիկական</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կազմակերպություն</w:t>
      </w:r>
      <w:r w:rsidRPr="00AE2768">
        <w:rPr>
          <w:rFonts w:ascii="GHEA Grapalat" w:hAnsi="GHEA Grapalat" w:cs="Times Armenian"/>
          <w:sz w:val="20"/>
          <w:lang w:val="af-ZA"/>
        </w:rPr>
        <w:t xml:space="preserve">, </w:t>
      </w:r>
      <w:r w:rsidRPr="00AE2768">
        <w:rPr>
          <w:rFonts w:ascii="GHEA Grapalat" w:hAnsi="GHEA Grapalat" w:cs="Sylfaen"/>
          <w:sz w:val="20"/>
        </w:rPr>
        <w:t>քաղաքացիություն</w:t>
      </w:r>
      <w:r w:rsidRPr="00AE2768">
        <w:rPr>
          <w:rFonts w:ascii="GHEA Grapalat" w:hAnsi="GHEA Grapalat" w:cs="Times Armenian"/>
          <w:sz w:val="20"/>
          <w:lang w:val="af-ZA"/>
        </w:rPr>
        <w:t xml:space="preserve"> </w:t>
      </w:r>
      <w:r w:rsidRPr="00AE2768">
        <w:rPr>
          <w:rFonts w:ascii="GHEA Grapalat" w:hAnsi="GHEA Grapalat" w:cs="Sylfaen"/>
          <w:sz w:val="20"/>
        </w:rPr>
        <w:t>չունեցող</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լինելու</w:t>
      </w:r>
      <w:r w:rsidRPr="00AE2768">
        <w:rPr>
          <w:rFonts w:ascii="GHEA Grapalat" w:hAnsi="GHEA Grapalat" w:cs="Times Armenian"/>
          <w:sz w:val="20"/>
          <w:lang w:val="af-ZA"/>
        </w:rPr>
        <w:t xml:space="preserve"> </w:t>
      </w:r>
      <w:r w:rsidRPr="00AE2768">
        <w:rPr>
          <w:rFonts w:ascii="GHEA Grapalat" w:hAnsi="GHEA Grapalat" w:cs="Sylfaen"/>
          <w:sz w:val="20"/>
        </w:rPr>
        <w:t>հան</w:t>
      </w:r>
      <w:r w:rsidRPr="00AE2768">
        <w:rPr>
          <w:rFonts w:ascii="GHEA Grapalat" w:hAnsi="GHEA Grapalat" w:cs="Times Armenian"/>
          <w:sz w:val="20"/>
        </w:rPr>
        <w:t>գ</w:t>
      </w:r>
      <w:r w:rsidRPr="00AE2768">
        <w:rPr>
          <w:rFonts w:ascii="GHEA Grapalat" w:hAnsi="GHEA Grapalat" w:cs="Sylfaen"/>
          <w:sz w:val="20"/>
        </w:rPr>
        <w:t>ամանքից</w:t>
      </w:r>
      <w:r w:rsidRPr="00AE2768">
        <w:rPr>
          <w:rFonts w:ascii="GHEA Grapalat" w:hAnsi="GHEA Grapalat" w:cs="Times Armenian"/>
          <w:sz w:val="20"/>
          <w:lang w:val="af-ZA"/>
        </w:rPr>
        <w:t>։</w:t>
      </w:r>
    </w:p>
    <w:p w:rsidR="00254F39" w:rsidRPr="00AE2768" w:rsidRDefault="00254F39" w:rsidP="00254F39">
      <w:pPr>
        <w:ind w:firstLine="567"/>
        <w:jc w:val="both"/>
        <w:rPr>
          <w:rFonts w:ascii="GHEA Grapalat" w:hAnsi="GHEA Grapalat" w:cs="Times Armenia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հարաբերությունների</w:t>
      </w:r>
      <w:r w:rsidRPr="00AE2768">
        <w:rPr>
          <w:rFonts w:ascii="GHEA Grapalat" w:hAnsi="GHEA Grapalat" w:cs="Times Armenian"/>
          <w:sz w:val="20"/>
          <w:lang w:val="af-ZA"/>
        </w:rPr>
        <w:t xml:space="preserve"> </w:t>
      </w:r>
      <w:r w:rsidRPr="00AE2768">
        <w:rPr>
          <w:rFonts w:ascii="GHEA Grapalat" w:hAnsi="GHEA Grapalat" w:cs="Sylfaen"/>
          <w:sz w:val="20"/>
        </w:rPr>
        <w:t>նկատմամբ</w:t>
      </w:r>
      <w:r w:rsidRPr="00AE2768">
        <w:rPr>
          <w:rFonts w:ascii="GHEA Grapalat" w:hAnsi="GHEA Grapalat" w:cs="Times Armenian"/>
          <w:sz w:val="20"/>
          <w:lang w:val="af-ZA"/>
        </w:rPr>
        <w:t xml:space="preserve"> </w:t>
      </w:r>
      <w:r w:rsidRPr="00AE2768">
        <w:rPr>
          <w:rFonts w:ascii="GHEA Grapalat" w:hAnsi="GHEA Grapalat" w:cs="Sylfaen"/>
          <w:sz w:val="20"/>
        </w:rPr>
        <w:t>կիրառվում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Pr="00AE2768">
        <w:rPr>
          <w:rFonts w:ascii="GHEA Grapalat" w:hAnsi="GHEA Grapalat" w:cs="Times Armenian"/>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վեճերը</w:t>
      </w:r>
      <w:r w:rsidRPr="00AE2768">
        <w:rPr>
          <w:rFonts w:ascii="GHEA Grapalat" w:hAnsi="GHEA Grapalat" w:cs="Times Armenian"/>
          <w:sz w:val="20"/>
          <w:lang w:val="af-ZA"/>
        </w:rPr>
        <w:t xml:space="preserve"> </w:t>
      </w:r>
      <w:r w:rsidRPr="00AE2768">
        <w:rPr>
          <w:rFonts w:ascii="GHEA Grapalat" w:hAnsi="GHEA Grapalat" w:cs="Sylfaen"/>
          <w:sz w:val="20"/>
        </w:rPr>
        <w:t>ենթակա</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քննության</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դատարաններում</w:t>
      </w:r>
      <w:r w:rsidRPr="00AE2768">
        <w:rPr>
          <w:rFonts w:ascii="GHEA Grapalat" w:hAnsi="GHEA Grapalat" w:cs="Times Armenian"/>
          <w:sz w:val="20"/>
          <w:lang w:val="af-ZA"/>
        </w:rPr>
        <w:t xml:space="preserve">։ </w:t>
      </w:r>
    </w:p>
    <w:p w:rsidR="00254F39" w:rsidRPr="00AE2768" w:rsidRDefault="00550759" w:rsidP="00550759">
      <w:pPr>
        <w:pStyle w:val="23"/>
        <w:spacing w:line="240" w:lineRule="auto"/>
        <w:ind w:firstLine="567"/>
        <w:jc w:val="left"/>
        <w:rPr>
          <w:rFonts w:ascii="GHEA Grapalat" w:hAnsi="GHEA Grapalat"/>
        </w:rPr>
      </w:pPr>
      <w:r>
        <w:rPr>
          <w:rFonts w:ascii="GHEA Grapalat" w:hAnsi="GHEA Grapalat"/>
        </w:rPr>
        <w:t>Գ</w:t>
      </w:r>
      <w:r w:rsidR="00254F39" w:rsidRPr="00AE2768">
        <w:rPr>
          <w:rFonts w:ascii="GHEA Grapalat" w:hAnsi="GHEA Grapalat"/>
        </w:rPr>
        <w:t xml:space="preserve">նահատող հանձնաժողովի քարտուղարի էլեկտրոնային փոստի հասցեն է` </w:t>
      </w:r>
      <w:r w:rsidR="00254F39" w:rsidRPr="00E65220">
        <w:rPr>
          <w:rFonts w:ascii="GHEA Grapalat" w:hAnsi="GHEA Grapalat"/>
          <w:b/>
        </w:rPr>
        <w:t xml:space="preserve"> </w:t>
      </w:r>
      <w:hyperlink r:id="rId8" w:history="1">
        <w:r w:rsidRPr="002522A2">
          <w:rPr>
            <w:rStyle w:val="a9"/>
            <w:rFonts w:ascii="GHEA Grapalat" w:hAnsi="GHEA Grapalat"/>
            <w:b/>
          </w:rPr>
          <w:t>vosketap1</w:t>
        </w:r>
      </w:hyperlink>
      <w:r w:rsidR="00254F39">
        <w:rPr>
          <w:rFonts w:ascii="GHEA Grapalat" w:hAnsi="GHEA Grapalat"/>
          <w:b/>
        </w:rPr>
        <w:t xml:space="preserve"> </w:t>
      </w:r>
      <w:hyperlink r:id="rId9" w:history="1">
        <w:r w:rsidR="00254F39" w:rsidRPr="002522A2">
          <w:rPr>
            <w:rStyle w:val="a9"/>
            <w:rFonts w:ascii="GHEA Grapalat" w:hAnsi="GHEA Grapalat"/>
            <w:b/>
          </w:rPr>
          <w:t>@schools.am</w:t>
        </w:r>
      </w:hyperlink>
      <w:r w:rsidR="00254F39">
        <w:rPr>
          <w:rFonts w:ascii="GHEA Grapalat" w:hAnsi="GHEA Grapalat"/>
          <w:b/>
        </w:rPr>
        <w:t xml:space="preserve"> </w:t>
      </w:r>
    </w:p>
    <w:p w:rsidR="00254F39" w:rsidRPr="00AE2768" w:rsidRDefault="00254F39" w:rsidP="00254F39">
      <w:pPr>
        <w:jc w:val="center"/>
        <w:rPr>
          <w:rFonts w:ascii="GHEA Grapalat" w:hAnsi="GHEA Grapalat"/>
          <w:szCs w:val="22"/>
          <w:lang w:val="af-ZA"/>
        </w:rPr>
      </w:pPr>
      <w:r w:rsidRPr="00AE2768">
        <w:rPr>
          <w:rFonts w:ascii="GHEA Grapalat" w:hAnsi="GHEA Grapalat"/>
          <w:sz w:val="16"/>
          <w:szCs w:val="16"/>
          <w:lang w:val="af-ZA"/>
        </w:rPr>
        <w:br w:type="page"/>
      </w:r>
      <w:r w:rsidRPr="00AE2768">
        <w:rPr>
          <w:rFonts w:ascii="GHEA Grapalat" w:hAnsi="GHEA Grapalat" w:cs="Sylfaen"/>
          <w:szCs w:val="22"/>
        </w:rPr>
        <w:lastRenderedPageBreak/>
        <w:t>ՄԱՍ</w:t>
      </w:r>
      <w:r w:rsidRPr="00AE2768">
        <w:rPr>
          <w:rFonts w:ascii="GHEA Grapalat" w:hAnsi="GHEA Grapalat" w:cs="Times Armenian"/>
          <w:szCs w:val="22"/>
          <w:lang w:val="af-ZA"/>
        </w:rPr>
        <w:t xml:space="preserve">  I</w:t>
      </w:r>
    </w:p>
    <w:p w:rsidR="00254F39" w:rsidRPr="00AE2768" w:rsidRDefault="00254F39" w:rsidP="00254F39">
      <w:pPr>
        <w:pStyle w:val="3"/>
        <w:spacing w:line="240" w:lineRule="auto"/>
        <w:ind w:firstLine="567"/>
        <w:rPr>
          <w:rFonts w:ascii="GHEA Grapalat" w:hAnsi="GHEA Grapalat"/>
          <w:sz w:val="24"/>
          <w:szCs w:val="22"/>
          <w:lang w:val="af-ZA"/>
        </w:rPr>
      </w:pPr>
    </w:p>
    <w:p w:rsidR="00254F39" w:rsidRPr="00AE2768" w:rsidRDefault="00254F39" w:rsidP="00254F39">
      <w:pPr>
        <w:numPr>
          <w:ilvl w:val="0"/>
          <w:numId w:val="3"/>
        </w:numPr>
        <w:jc w:val="center"/>
        <w:rPr>
          <w:rFonts w:ascii="GHEA Grapalat" w:hAnsi="GHEA Grapalat" w:cs="Sylfaen"/>
          <w:b/>
          <w:sz w:val="20"/>
        </w:rPr>
      </w:pPr>
      <w:r w:rsidRPr="00AE2768">
        <w:rPr>
          <w:rFonts w:ascii="GHEA Grapalat" w:hAnsi="GHEA Grapalat" w:cs="Sylfaen"/>
          <w:b/>
          <w:sz w:val="20"/>
        </w:rPr>
        <w:t>ԳՆՄԱՆ  ԱՌԱՐԿԱՅԻ  ԲՆՈՒԹԱԳԻՐԸ</w:t>
      </w:r>
    </w:p>
    <w:p w:rsidR="00254F39" w:rsidRPr="00AE2768" w:rsidRDefault="00254F39" w:rsidP="00254F39">
      <w:pPr>
        <w:ind w:left="360"/>
        <w:jc w:val="center"/>
        <w:rPr>
          <w:rFonts w:ascii="GHEA Grapalat" w:hAnsi="GHEA Grapalat" w:cs="Sylfaen"/>
          <w:b/>
          <w:sz w:val="20"/>
        </w:rPr>
      </w:pPr>
    </w:p>
    <w:p w:rsidR="00254F39" w:rsidRPr="00AE2768" w:rsidRDefault="00254F39" w:rsidP="00254F39">
      <w:pPr>
        <w:pStyle w:val="3"/>
        <w:spacing w:line="240" w:lineRule="auto"/>
        <w:ind w:firstLine="567"/>
        <w:jc w:val="both"/>
        <w:rPr>
          <w:rFonts w:ascii="GHEA Grapalat" w:hAnsi="GHEA Grapalat"/>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Pr="00E65220">
        <w:rPr>
          <w:rFonts w:ascii="GHEA Grapalat" w:hAnsi="GHEA Grapalat" w:cs="Sylfaen"/>
          <w:i w:val="0"/>
          <w:lang w:val="af-ZA"/>
        </w:rPr>
        <w:t>&lt;&lt;</w:t>
      </w:r>
      <w:r w:rsidRPr="00E65220">
        <w:rPr>
          <w:rFonts w:ascii="Sylfaen" w:hAnsi="Sylfaen" w:cs="Sylfaen"/>
          <w:i w:val="0"/>
          <w:lang w:val="af-ZA"/>
        </w:rPr>
        <w:t>ՀՀ</w:t>
      </w:r>
      <w:r w:rsidRPr="00E65220">
        <w:rPr>
          <w:rFonts w:ascii="GHEA Grapalat" w:hAnsi="GHEA Grapalat" w:cs="Sylfaen"/>
          <w:i w:val="0"/>
          <w:lang w:val="af-ZA"/>
        </w:rPr>
        <w:t xml:space="preserve"> </w:t>
      </w:r>
      <w:r w:rsidRPr="00E65220">
        <w:rPr>
          <w:rFonts w:ascii="Sylfaen" w:hAnsi="Sylfaen" w:cs="Sylfaen"/>
          <w:i w:val="0"/>
          <w:lang w:val="af-ZA"/>
        </w:rPr>
        <w:t>Արարատի</w:t>
      </w:r>
      <w:r w:rsidRPr="00E65220">
        <w:rPr>
          <w:rFonts w:ascii="GHEA Grapalat" w:hAnsi="GHEA Grapalat" w:cs="Sylfaen"/>
          <w:i w:val="0"/>
          <w:lang w:val="af-ZA"/>
        </w:rPr>
        <w:t xml:space="preserve"> </w:t>
      </w:r>
      <w:r w:rsidRPr="00E65220">
        <w:rPr>
          <w:rFonts w:ascii="Sylfaen" w:hAnsi="Sylfaen" w:cs="Sylfaen"/>
          <w:i w:val="0"/>
          <w:lang w:val="af-ZA"/>
        </w:rPr>
        <w:t>մարզի</w:t>
      </w:r>
      <w:r w:rsidRPr="00E65220">
        <w:rPr>
          <w:rFonts w:ascii="GHEA Grapalat" w:hAnsi="GHEA Grapalat" w:cs="Sylfaen"/>
          <w:i w:val="0"/>
          <w:lang w:val="af-ZA"/>
        </w:rPr>
        <w:t xml:space="preserve"> </w:t>
      </w:r>
      <w:r w:rsidR="004F1A5B">
        <w:rPr>
          <w:rFonts w:ascii="GHEA Grapalat" w:hAnsi="GHEA Grapalat" w:cs="Sylfaen"/>
          <w:i w:val="0"/>
          <w:lang w:val="hy-AM"/>
        </w:rPr>
        <w:t>Ոսկետափի Սարգիս Հովհաննիսյանի անվան հիմնական</w:t>
      </w:r>
      <w:r w:rsidRPr="00E65220">
        <w:rPr>
          <w:rFonts w:ascii="GHEA Grapalat" w:hAnsi="GHEA Grapalat" w:cs="Sylfaen"/>
          <w:i w:val="0"/>
          <w:lang w:val="af-ZA"/>
        </w:rPr>
        <w:t xml:space="preserve"> </w:t>
      </w:r>
      <w:r w:rsidRPr="00E65220">
        <w:rPr>
          <w:rFonts w:ascii="Sylfaen" w:hAnsi="Sylfaen" w:cs="Sylfaen"/>
          <w:i w:val="0"/>
          <w:lang w:val="af-ZA"/>
        </w:rPr>
        <w:t>դպրոց</w:t>
      </w:r>
      <w:r w:rsidRPr="00E65220">
        <w:rPr>
          <w:rFonts w:ascii="GHEA Grapalat" w:hAnsi="GHEA Grapalat" w:cs="Sylfaen"/>
          <w:i w:val="0"/>
          <w:lang w:val="af-ZA"/>
        </w:rPr>
        <w:t>&gt;&gt;</w:t>
      </w:r>
      <w:r w:rsidRPr="00E65220">
        <w:rPr>
          <w:rFonts w:ascii="Sylfaen" w:hAnsi="Sylfaen" w:cs="Sylfaen"/>
          <w:i w:val="0"/>
          <w:lang w:val="af-ZA"/>
        </w:rPr>
        <w:t>ՊՈԱԿ</w:t>
      </w:r>
      <w:r>
        <w:rPr>
          <w:rFonts w:ascii="GHEA Grapalat" w:hAnsi="GHEA Grapalat" w:cs="Sylfaen"/>
          <w:i w:val="0"/>
          <w:lang w:val="af-ZA"/>
        </w:rPr>
        <w:t xml:space="preserve">-ի </w:t>
      </w:r>
      <w:r w:rsidRPr="00AE2768">
        <w:rPr>
          <w:rFonts w:ascii="GHEA Grapalat" w:hAnsi="GHEA Grapalat" w:cs="Sylfaen"/>
          <w:i w:val="0"/>
        </w:rPr>
        <w:t>կարիքների</w:t>
      </w:r>
      <w:r w:rsidRPr="00AE2768">
        <w:rPr>
          <w:rFonts w:ascii="GHEA Grapalat" w:hAnsi="GHEA Grapalat" w:cs="Times Armenian"/>
          <w:i w:val="0"/>
          <w:lang w:val="af-ZA"/>
        </w:rPr>
        <w:t xml:space="preserve"> </w:t>
      </w:r>
      <w:r w:rsidRPr="00AE2768">
        <w:rPr>
          <w:rFonts w:ascii="GHEA Grapalat" w:hAnsi="GHEA Grapalat" w:cs="Sylfaen"/>
          <w:i w:val="0"/>
        </w:rPr>
        <w:t>համար</w:t>
      </w:r>
      <w:r w:rsidRPr="00AE2768">
        <w:rPr>
          <w:rFonts w:ascii="GHEA Grapalat" w:hAnsi="GHEA Grapalat" w:cs="Times Armenian"/>
          <w:i w:val="0"/>
          <w:lang w:val="af-ZA"/>
        </w:rPr>
        <w:t xml:space="preserve">` </w:t>
      </w:r>
      <w:r w:rsidRPr="00AE2768">
        <w:rPr>
          <w:rFonts w:ascii="GHEA Grapalat" w:hAnsi="GHEA Grapalat"/>
          <w:i w:val="0"/>
          <w:lang w:val="af-ZA"/>
        </w:rPr>
        <w:t>«</w:t>
      </w:r>
      <w:r w:rsidRPr="00E65220">
        <w:rPr>
          <w:rFonts w:ascii="Sylfaen" w:hAnsi="Sylfaen" w:cs="Sylfaen"/>
          <w:b/>
          <w:i w:val="0"/>
        </w:rPr>
        <w:t>Սննդամթերքի</w:t>
      </w:r>
      <w:r w:rsidRPr="00AE2768">
        <w:rPr>
          <w:rFonts w:ascii="GHEA Grapalat" w:hAnsi="GHEA Grapalat"/>
          <w:i w:val="0"/>
          <w:lang w:val="af-ZA"/>
        </w:rPr>
        <w:t xml:space="preserve">» </w:t>
      </w:r>
      <w:r w:rsidRPr="00AE2768">
        <w:rPr>
          <w:rFonts w:ascii="GHEA Grapalat" w:hAnsi="GHEA Grapalat"/>
          <w:i w:val="0"/>
        </w:rPr>
        <w:t>ձեռքբերումը (այսուհետ` նաև ապրանք)</w:t>
      </w:r>
      <w:r w:rsidRPr="00AE2768">
        <w:rPr>
          <w:rFonts w:ascii="GHEA Grapalat" w:hAnsi="GHEA Grapalat"/>
          <w:i w:val="0"/>
          <w:lang w:val="af-ZA"/>
        </w:rPr>
        <w:t xml:space="preserve">, </w:t>
      </w:r>
      <w:r w:rsidRPr="00AE2768">
        <w:rPr>
          <w:rFonts w:ascii="GHEA Grapalat" w:hAnsi="GHEA Grapalat"/>
          <w:i w:val="0"/>
        </w:rPr>
        <w:t>որոնք</w:t>
      </w:r>
      <w:r w:rsidRPr="00AE2768">
        <w:rPr>
          <w:rFonts w:ascii="GHEA Grapalat" w:hAnsi="GHEA Grapalat"/>
          <w:i w:val="0"/>
          <w:lang w:val="af-ZA"/>
        </w:rPr>
        <w:t xml:space="preserve"> </w:t>
      </w:r>
      <w:r w:rsidRPr="00AE2768">
        <w:rPr>
          <w:rFonts w:ascii="GHEA Grapalat" w:hAnsi="GHEA Grapalat"/>
          <w:i w:val="0"/>
        </w:rPr>
        <w:t>խմբավորված</w:t>
      </w:r>
      <w:r w:rsidRPr="00AE2768">
        <w:rPr>
          <w:rFonts w:ascii="GHEA Grapalat" w:hAnsi="GHEA Grapalat"/>
          <w:i w:val="0"/>
          <w:lang w:val="af-ZA"/>
        </w:rPr>
        <w:t xml:space="preserve">  </w:t>
      </w:r>
      <w:r w:rsidRPr="00AE2768">
        <w:rPr>
          <w:rFonts w:ascii="GHEA Grapalat" w:hAnsi="GHEA Grapalat"/>
          <w:i w:val="0"/>
        </w:rPr>
        <w:t>են</w:t>
      </w:r>
      <w:r w:rsidRPr="00AE2768">
        <w:rPr>
          <w:rFonts w:ascii="GHEA Grapalat" w:hAnsi="GHEA Grapalat"/>
          <w:i w:val="0"/>
          <w:lang w:val="af-ZA"/>
        </w:rPr>
        <w:t xml:space="preserve"> «</w:t>
      </w:r>
      <w:r w:rsidR="004F1A5B">
        <w:rPr>
          <w:rFonts w:ascii="GHEA Grapalat" w:hAnsi="GHEA Grapalat"/>
          <w:i w:val="0"/>
        </w:rPr>
        <w:t>11</w:t>
      </w:r>
      <w:r w:rsidRPr="00AE2768">
        <w:rPr>
          <w:rFonts w:ascii="GHEA Grapalat" w:hAnsi="GHEA Grapalat"/>
          <w:i w:val="0"/>
          <w:lang w:val="af-ZA"/>
        </w:rPr>
        <w:t xml:space="preserve">» </w:t>
      </w:r>
      <w:r w:rsidRPr="00AE2768">
        <w:rPr>
          <w:rFonts w:ascii="GHEA Grapalat" w:hAnsi="GHEA Grapalat" w:cs="Sylfaen"/>
          <w:i w:val="0"/>
        </w:rPr>
        <w:t>չափաբաժիներում</w:t>
      </w:r>
      <w:r w:rsidRPr="00AE276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254F39" w:rsidRPr="00AE2768" w:rsidTr="00981B92">
        <w:trPr>
          <w:trHeight w:val="683"/>
        </w:trPr>
        <w:tc>
          <w:tcPr>
            <w:tcW w:w="1530" w:type="dxa"/>
            <w:vAlign w:val="center"/>
          </w:tcPr>
          <w:p w:rsidR="00254F39" w:rsidRPr="00AE2768" w:rsidRDefault="00254F39" w:rsidP="00981B92">
            <w:pPr>
              <w:pStyle w:val="23"/>
              <w:spacing w:line="240" w:lineRule="auto"/>
              <w:ind w:firstLine="0"/>
              <w:jc w:val="center"/>
              <w:rPr>
                <w:rFonts w:ascii="GHEA Grapalat" w:hAnsi="GHEA Grapalat"/>
                <w:b/>
                <w:bCs/>
                <w:i/>
                <w:iCs/>
                <w:sz w:val="14"/>
                <w:szCs w:val="14"/>
              </w:rPr>
            </w:pPr>
            <w:r w:rsidRPr="00AE2768">
              <w:rPr>
                <w:rFonts w:ascii="GHEA Grapalat" w:hAnsi="GHEA Grapalat"/>
                <w:b/>
                <w:bCs/>
                <w:i/>
                <w:iCs/>
                <w:sz w:val="14"/>
                <w:szCs w:val="14"/>
              </w:rPr>
              <w:t>Չափաբաժինների համարները</w:t>
            </w:r>
          </w:p>
        </w:tc>
        <w:tc>
          <w:tcPr>
            <w:tcW w:w="8820" w:type="dxa"/>
            <w:vAlign w:val="center"/>
          </w:tcPr>
          <w:p w:rsidR="00254F39" w:rsidRPr="00AE2768" w:rsidRDefault="00254F39" w:rsidP="00981B92">
            <w:pPr>
              <w:pStyle w:val="23"/>
              <w:spacing w:line="240" w:lineRule="auto"/>
              <w:ind w:firstLine="0"/>
              <w:jc w:val="center"/>
              <w:rPr>
                <w:rFonts w:ascii="GHEA Grapalat" w:hAnsi="GHEA Grapalat"/>
                <w:b/>
                <w:bCs/>
                <w:i/>
                <w:iCs/>
              </w:rPr>
            </w:pPr>
            <w:r w:rsidRPr="00AE2768">
              <w:rPr>
                <w:rFonts w:ascii="GHEA Grapalat" w:hAnsi="GHEA Grapalat"/>
                <w:b/>
                <w:bCs/>
                <w:i/>
                <w:iCs/>
              </w:rPr>
              <w:t>Չափաբաժնի անվանումը</w:t>
            </w:r>
          </w:p>
        </w:tc>
      </w:tr>
      <w:tr w:rsidR="00254F39" w:rsidRPr="00AE2768" w:rsidTr="00981B92">
        <w:tc>
          <w:tcPr>
            <w:tcW w:w="1530" w:type="dxa"/>
            <w:vAlign w:val="center"/>
          </w:tcPr>
          <w:p w:rsidR="00254F39" w:rsidRPr="00AE2768" w:rsidRDefault="00254F39" w:rsidP="00981B92">
            <w:pPr>
              <w:pStyle w:val="23"/>
              <w:numPr>
                <w:ilvl w:val="0"/>
                <w:numId w:val="29"/>
              </w:numPr>
              <w:spacing w:line="240" w:lineRule="auto"/>
              <w:jc w:val="center"/>
              <w:rPr>
                <w:rFonts w:ascii="GHEA Grapalat" w:hAnsi="GHEA Grapalat"/>
                <w:sz w:val="16"/>
              </w:rPr>
            </w:pP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rsidR="00254F39" w:rsidRDefault="00254F39" w:rsidP="00981B92">
            <w:pPr>
              <w:rPr>
                <w:rFonts w:ascii="Arial LatArm" w:hAnsi="Arial LatArm"/>
                <w:sz w:val="22"/>
                <w:szCs w:val="22"/>
                <w:lang w:val="ru-RU" w:eastAsia="ru-RU"/>
              </w:rPr>
            </w:pPr>
            <w:r>
              <w:rPr>
                <w:rFonts w:ascii="Arial LatArm" w:hAnsi="Arial LatArm"/>
                <w:sz w:val="22"/>
                <w:szCs w:val="22"/>
              </w:rPr>
              <w:t xml:space="preserve"> </w:t>
            </w:r>
            <w:r>
              <w:rPr>
                <w:rFonts w:ascii="Sylfaen" w:hAnsi="Sylfaen" w:cs="Sylfaen"/>
                <w:sz w:val="22"/>
                <w:szCs w:val="22"/>
              </w:rPr>
              <w:t>Հաց</w:t>
            </w:r>
            <w:r>
              <w:rPr>
                <w:rFonts w:ascii="Arial LatArm" w:hAnsi="Arial LatArm"/>
                <w:sz w:val="22"/>
                <w:szCs w:val="22"/>
              </w:rPr>
              <w:t>,</w:t>
            </w:r>
            <w:r>
              <w:rPr>
                <w:rFonts w:ascii="Sylfaen" w:hAnsi="Sylfaen" w:cs="Sylfaen"/>
                <w:sz w:val="22"/>
                <w:szCs w:val="22"/>
              </w:rPr>
              <w:t>մատնաքաշ</w:t>
            </w:r>
          </w:p>
        </w:tc>
      </w:tr>
      <w:tr w:rsidR="00254F39" w:rsidRPr="00AE2768" w:rsidTr="00981B92">
        <w:tc>
          <w:tcPr>
            <w:tcW w:w="1530" w:type="dxa"/>
            <w:vAlign w:val="center"/>
          </w:tcPr>
          <w:p w:rsidR="00254F39" w:rsidRPr="00AE2768" w:rsidRDefault="00254F39" w:rsidP="00981B92">
            <w:pPr>
              <w:pStyle w:val="23"/>
              <w:numPr>
                <w:ilvl w:val="0"/>
                <w:numId w:val="29"/>
              </w:numPr>
              <w:spacing w:line="240" w:lineRule="auto"/>
              <w:jc w:val="center"/>
              <w:rPr>
                <w:rFonts w:ascii="GHEA Grapalat" w:hAnsi="GHEA Grapalat"/>
                <w:sz w:val="16"/>
              </w:rPr>
            </w:pPr>
          </w:p>
        </w:tc>
        <w:tc>
          <w:tcPr>
            <w:tcW w:w="8820" w:type="dxa"/>
            <w:tcBorders>
              <w:top w:val="nil"/>
              <w:left w:val="single" w:sz="4" w:space="0" w:color="auto"/>
              <w:bottom w:val="single" w:sz="4" w:space="0" w:color="auto"/>
              <w:right w:val="single" w:sz="4" w:space="0" w:color="auto"/>
            </w:tcBorders>
            <w:shd w:val="clear" w:color="auto" w:fill="auto"/>
            <w:vAlign w:val="center"/>
          </w:tcPr>
          <w:p w:rsidR="00254F39" w:rsidRDefault="00254F39" w:rsidP="00981B92">
            <w:pPr>
              <w:rPr>
                <w:rFonts w:ascii="Arial LatArm" w:hAnsi="Arial LatArm"/>
                <w:sz w:val="22"/>
                <w:szCs w:val="22"/>
              </w:rPr>
            </w:pPr>
            <w:r>
              <w:rPr>
                <w:rFonts w:ascii="Arial LatArm" w:hAnsi="Arial LatArm"/>
                <w:sz w:val="22"/>
                <w:szCs w:val="22"/>
              </w:rPr>
              <w:t xml:space="preserve"> </w:t>
            </w:r>
            <w:r>
              <w:rPr>
                <w:rFonts w:ascii="Sylfaen" w:hAnsi="Sylfaen" w:cs="Sylfaen"/>
                <w:sz w:val="22"/>
                <w:szCs w:val="22"/>
              </w:rPr>
              <w:t>Բրինձ</w:t>
            </w:r>
            <w:r>
              <w:rPr>
                <w:rFonts w:ascii="Arial LatArm" w:hAnsi="Arial LatArm"/>
                <w:sz w:val="22"/>
                <w:szCs w:val="22"/>
              </w:rPr>
              <w:t xml:space="preserve"> </w:t>
            </w:r>
            <w:r>
              <w:rPr>
                <w:rFonts w:ascii="Sylfaen" w:hAnsi="Sylfaen" w:cs="Sylfaen"/>
                <w:sz w:val="22"/>
                <w:szCs w:val="22"/>
              </w:rPr>
              <w:t>երկարավուն</w:t>
            </w:r>
          </w:p>
        </w:tc>
      </w:tr>
      <w:tr w:rsidR="00550759" w:rsidRPr="00AE2768" w:rsidTr="00981B92">
        <w:tc>
          <w:tcPr>
            <w:tcW w:w="1530" w:type="dxa"/>
            <w:vAlign w:val="center"/>
          </w:tcPr>
          <w:p w:rsidR="00550759" w:rsidRPr="00AE2768" w:rsidRDefault="00550759" w:rsidP="00981B92">
            <w:pPr>
              <w:pStyle w:val="23"/>
              <w:numPr>
                <w:ilvl w:val="0"/>
                <w:numId w:val="29"/>
              </w:numPr>
              <w:spacing w:line="240" w:lineRule="auto"/>
              <w:jc w:val="center"/>
              <w:rPr>
                <w:rFonts w:ascii="GHEA Grapalat" w:hAnsi="GHEA Grapalat"/>
              </w:rPr>
            </w:pPr>
          </w:p>
        </w:tc>
        <w:tc>
          <w:tcPr>
            <w:tcW w:w="8820" w:type="dxa"/>
            <w:tcBorders>
              <w:top w:val="nil"/>
              <w:left w:val="single" w:sz="4" w:space="0" w:color="auto"/>
              <w:bottom w:val="single" w:sz="4" w:space="0" w:color="auto"/>
              <w:right w:val="single" w:sz="4" w:space="0" w:color="auto"/>
            </w:tcBorders>
            <w:shd w:val="clear" w:color="auto" w:fill="auto"/>
            <w:vAlign w:val="center"/>
          </w:tcPr>
          <w:p w:rsidR="00550759" w:rsidRPr="00550759" w:rsidRDefault="00550759" w:rsidP="00981B92">
            <w:pPr>
              <w:rPr>
                <w:rFonts w:ascii="Arial" w:hAnsi="Arial" w:cs="Arial"/>
                <w:sz w:val="22"/>
                <w:szCs w:val="22"/>
              </w:rPr>
            </w:pPr>
            <w:r>
              <w:rPr>
                <w:rFonts w:ascii="Arial" w:hAnsi="Arial" w:cs="Arial"/>
                <w:sz w:val="22"/>
                <w:szCs w:val="22"/>
              </w:rPr>
              <w:t>Մակարոն</w:t>
            </w:r>
          </w:p>
        </w:tc>
      </w:tr>
      <w:tr w:rsidR="00254F39" w:rsidRPr="00AE2768" w:rsidTr="00981B92">
        <w:tc>
          <w:tcPr>
            <w:tcW w:w="1530" w:type="dxa"/>
            <w:vAlign w:val="center"/>
          </w:tcPr>
          <w:p w:rsidR="00254F39" w:rsidRPr="00AE2768" w:rsidRDefault="00254F39" w:rsidP="00981B92">
            <w:pPr>
              <w:pStyle w:val="23"/>
              <w:numPr>
                <w:ilvl w:val="0"/>
                <w:numId w:val="29"/>
              </w:numPr>
              <w:spacing w:line="240" w:lineRule="auto"/>
              <w:jc w:val="center"/>
              <w:rPr>
                <w:rFonts w:ascii="GHEA Grapalat" w:hAnsi="GHEA Grapalat"/>
              </w:rPr>
            </w:pPr>
          </w:p>
        </w:tc>
        <w:tc>
          <w:tcPr>
            <w:tcW w:w="8820" w:type="dxa"/>
            <w:tcBorders>
              <w:top w:val="nil"/>
              <w:left w:val="single" w:sz="4" w:space="0" w:color="auto"/>
              <w:bottom w:val="single" w:sz="4" w:space="0" w:color="auto"/>
              <w:right w:val="single" w:sz="4" w:space="0" w:color="auto"/>
            </w:tcBorders>
            <w:shd w:val="clear" w:color="auto" w:fill="auto"/>
            <w:vAlign w:val="center"/>
          </w:tcPr>
          <w:p w:rsidR="00254F39" w:rsidRDefault="00254F39" w:rsidP="00981B92">
            <w:pPr>
              <w:rPr>
                <w:rFonts w:ascii="Arial LatArm" w:hAnsi="Arial LatArm"/>
                <w:sz w:val="22"/>
                <w:szCs w:val="22"/>
              </w:rPr>
            </w:pPr>
            <w:r>
              <w:rPr>
                <w:rFonts w:ascii="Arial LatArm" w:hAnsi="Arial LatArm"/>
                <w:sz w:val="22"/>
                <w:szCs w:val="22"/>
              </w:rPr>
              <w:t xml:space="preserve"> </w:t>
            </w:r>
            <w:r>
              <w:rPr>
                <w:rFonts w:ascii="Sylfaen" w:hAnsi="Sylfaen" w:cs="Sylfaen"/>
                <w:sz w:val="22"/>
                <w:szCs w:val="22"/>
              </w:rPr>
              <w:t>Հնդկաձավար</w:t>
            </w:r>
          </w:p>
        </w:tc>
      </w:tr>
      <w:tr w:rsidR="00254F39" w:rsidRPr="00AE2768" w:rsidTr="00981B92">
        <w:tc>
          <w:tcPr>
            <w:tcW w:w="1530" w:type="dxa"/>
            <w:vAlign w:val="center"/>
          </w:tcPr>
          <w:p w:rsidR="00254F39" w:rsidRPr="00AE2768" w:rsidRDefault="00254F39" w:rsidP="00981B92">
            <w:pPr>
              <w:pStyle w:val="23"/>
              <w:numPr>
                <w:ilvl w:val="0"/>
                <w:numId w:val="29"/>
              </w:numPr>
              <w:spacing w:line="240" w:lineRule="auto"/>
              <w:jc w:val="center"/>
              <w:rPr>
                <w:rFonts w:ascii="GHEA Grapalat" w:hAnsi="GHEA Grapalat"/>
              </w:rPr>
            </w:pPr>
          </w:p>
        </w:tc>
        <w:tc>
          <w:tcPr>
            <w:tcW w:w="8820" w:type="dxa"/>
            <w:tcBorders>
              <w:top w:val="nil"/>
              <w:left w:val="single" w:sz="4" w:space="0" w:color="auto"/>
              <w:bottom w:val="single" w:sz="4" w:space="0" w:color="auto"/>
              <w:right w:val="single" w:sz="4" w:space="0" w:color="auto"/>
            </w:tcBorders>
            <w:shd w:val="clear" w:color="auto" w:fill="auto"/>
            <w:vAlign w:val="center"/>
          </w:tcPr>
          <w:p w:rsidR="00254F39" w:rsidRDefault="00254F39" w:rsidP="00981B92">
            <w:pPr>
              <w:rPr>
                <w:rFonts w:ascii="Arial LatArm" w:hAnsi="Arial LatArm"/>
                <w:sz w:val="22"/>
                <w:szCs w:val="22"/>
              </w:rPr>
            </w:pPr>
            <w:r>
              <w:rPr>
                <w:rFonts w:ascii="Arial LatArm" w:hAnsi="Arial LatArm"/>
                <w:sz w:val="22"/>
                <w:szCs w:val="22"/>
              </w:rPr>
              <w:t xml:space="preserve"> </w:t>
            </w:r>
            <w:r>
              <w:rPr>
                <w:rFonts w:ascii="Sylfaen" w:hAnsi="Sylfaen" w:cs="Sylfaen"/>
                <w:sz w:val="22"/>
                <w:szCs w:val="22"/>
              </w:rPr>
              <w:t>Ոսպ</w:t>
            </w:r>
            <w:r>
              <w:rPr>
                <w:rFonts w:ascii="Arial LatArm" w:hAnsi="Arial LatArm"/>
                <w:sz w:val="22"/>
                <w:szCs w:val="22"/>
              </w:rPr>
              <w:t xml:space="preserve">, </w:t>
            </w:r>
            <w:r>
              <w:rPr>
                <w:rFonts w:ascii="Sylfaen" w:hAnsi="Sylfaen" w:cs="Sylfaen"/>
                <w:sz w:val="22"/>
                <w:szCs w:val="22"/>
              </w:rPr>
              <w:t>ամբողջական</w:t>
            </w:r>
          </w:p>
        </w:tc>
      </w:tr>
      <w:tr w:rsidR="00550759" w:rsidRPr="00AE2768" w:rsidTr="00981B92">
        <w:tc>
          <w:tcPr>
            <w:tcW w:w="1530" w:type="dxa"/>
            <w:vAlign w:val="center"/>
          </w:tcPr>
          <w:p w:rsidR="00550759" w:rsidRPr="00AE2768" w:rsidRDefault="00550759" w:rsidP="00981B92">
            <w:pPr>
              <w:pStyle w:val="23"/>
              <w:numPr>
                <w:ilvl w:val="0"/>
                <w:numId w:val="29"/>
              </w:numPr>
              <w:spacing w:line="240" w:lineRule="auto"/>
              <w:jc w:val="center"/>
              <w:rPr>
                <w:rFonts w:ascii="GHEA Grapalat" w:hAnsi="GHEA Grapalat"/>
              </w:rPr>
            </w:pPr>
          </w:p>
        </w:tc>
        <w:tc>
          <w:tcPr>
            <w:tcW w:w="8820" w:type="dxa"/>
            <w:tcBorders>
              <w:top w:val="nil"/>
              <w:left w:val="single" w:sz="4" w:space="0" w:color="auto"/>
              <w:bottom w:val="single" w:sz="4" w:space="0" w:color="auto"/>
              <w:right w:val="single" w:sz="4" w:space="0" w:color="auto"/>
            </w:tcBorders>
            <w:shd w:val="clear" w:color="auto" w:fill="auto"/>
            <w:vAlign w:val="center"/>
          </w:tcPr>
          <w:p w:rsidR="00550759" w:rsidRPr="00550759" w:rsidRDefault="00550759" w:rsidP="00981B92">
            <w:pPr>
              <w:rPr>
                <w:rFonts w:ascii="Arial" w:hAnsi="Arial" w:cs="Arial"/>
                <w:sz w:val="22"/>
                <w:szCs w:val="22"/>
              </w:rPr>
            </w:pPr>
            <w:r>
              <w:rPr>
                <w:rFonts w:ascii="Arial" w:hAnsi="Arial" w:cs="Arial"/>
                <w:sz w:val="22"/>
                <w:szCs w:val="22"/>
              </w:rPr>
              <w:t>Մածուն</w:t>
            </w:r>
          </w:p>
        </w:tc>
      </w:tr>
      <w:tr w:rsidR="00254F39" w:rsidRPr="00AE2768" w:rsidTr="00981B92">
        <w:tc>
          <w:tcPr>
            <w:tcW w:w="1530" w:type="dxa"/>
            <w:vAlign w:val="center"/>
          </w:tcPr>
          <w:p w:rsidR="00254F39" w:rsidRPr="00AE2768" w:rsidRDefault="00254F39" w:rsidP="00981B92">
            <w:pPr>
              <w:pStyle w:val="23"/>
              <w:numPr>
                <w:ilvl w:val="0"/>
                <w:numId w:val="29"/>
              </w:numPr>
              <w:spacing w:line="240" w:lineRule="auto"/>
              <w:jc w:val="center"/>
              <w:rPr>
                <w:rFonts w:ascii="GHEA Grapalat" w:hAnsi="GHEA Grapalat"/>
              </w:rPr>
            </w:pPr>
          </w:p>
        </w:tc>
        <w:tc>
          <w:tcPr>
            <w:tcW w:w="8820" w:type="dxa"/>
            <w:tcBorders>
              <w:top w:val="nil"/>
              <w:left w:val="single" w:sz="4" w:space="0" w:color="auto"/>
              <w:bottom w:val="single" w:sz="4" w:space="0" w:color="auto"/>
              <w:right w:val="single" w:sz="4" w:space="0" w:color="auto"/>
            </w:tcBorders>
            <w:shd w:val="clear" w:color="auto" w:fill="auto"/>
            <w:vAlign w:val="center"/>
          </w:tcPr>
          <w:p w:rsidR="00254F39" w:rsidRDefault="00254F39" w:rsidP="00981B92">
            <w:pPr>
              <w:rPr>
                <w:rFonts w:ascii="Arial LatArm" w:hAnsi="Arial LatArm"/>
                <w:sz w:val="22"/>
                <w:szCs w:val="22"/>
              </w:rPr>
            </w:pPr>
            <w:r>
              <w:rPr>
                <w:rFonts w:ascii="Arial LatArm" w:hAnsi="Arial LatArm"/>
                <w:sz w:val="22"/>
                <w:szCs w:val="22"/>
              </w:rPr>
              <w:t xml:space="preserve"> </w:t>
            </w:r>
            <w:r>
              <w:rPr>
                <w:rFonts w:ascii="Sylfaen" w:hAnsi="Sylfaen" w:cs="Sylfaen"/>
                <w:sz w:val="22"/>
                <w:szCs w:val="22"/>
              </w:rPr>
              <w:t>Արևածաղկի</w:t>
            </w:r>
            <w:r>
              <w:rPr>
                <w:rFonts w:ascii="Arial LatArm" w:hAnsi="Arial LatArm"/>
                <w:sz w:val="22"/>
                <w:szCs w:val="22"/>
              </w:rPr>
              <w:t xml:space="preserve"> </w:t>
            </w:r>
            <w:r>
              <w:rPr>
                <w:rFonts w:ascii="Sylfaen" w:hAnsi="Sylfaen" w:cs="Sylfaen"/>
                <w:sz w:val="22"/>
                <w:szCs w:val="22"/>
              </w:rPr>
              <w:t>ձեթ</w:t>
            </w:r>
            <w:r>
              <w:rPr>
                <w:rFonts w:ascii="Arial LatArm" w:hAnsi="Arial LatArm"/>
                <w:sz w:val="22"/>
                <w:szCs w:val="22"/>
              </w:rPr>
              <w:t xml:space="preserve">, </w:t>
            </w:r>
            <w:r>
              <w:rPr>
                <w:rFonts w:ascii="Sylfaen" w:hAnsi="Sylfaen" w:cs="Sylfaen"/>
                <w:sz w:val="22"/>
                <w:szCs w:val="22"/>
              </w:rPr>
              <w:t>ռաֆինացված</w:t>
            </w:r>
            <w:r>
              <w:rPr>
                <w:rFonts w:ascii="Arial LatArm" w:hAnsi="Arial LatArm"/>
                <w:sz w:val="22"/>
                <w:szCs w:val="22"/>
              </w:rPr>
              <w:t>, (</w:t>
            </w:r>
            <w:r>
              <w:rPr>
                <w:rFonts w:ascii="Sylfaen" w:hAnsi="Sylfaen" w:cs="Sylfaen"/>
                <w:sz w:val="22"/>
                <w:szCs w:val="22"/>
              </w:rPr>
              <w:t>զտած</w:t>
            </w:r>
            <w:r>
              <w:rPr>
                <w:rFonts w:ascii="Arial LatArm" w:hAnsi="Arial LatArm"/>
                <w:sz w:val="22"/>
                <w:szCs w:val="22"/>
              </w:rPr>
              <w:t>)</w:t>
            </w:r>
          </w:p>
        </w:tc>
      </w:tr>
      <w:tr w:rsidR="00254F39" w:rsidRPr="00AE2768" w:rsidTr="00550759">
        <w:tc>
          <w:tcPr>
            <w:tcW w:w="1530" w:type="dxa"/>
            <w:tcBorders>
              <w:bottom w:val="single" w:sz="4" w:space="0" w:color="auto"/>
            </w:tcBorders>
            <w:vAlign w:val="center"/>
          </w:tcPr>
          <w:p w:rsidR="00254F39" w:rsidRPr="00AE2768" w:rsidRDefault="00254F39" w:rsidP="00981B92">
            <w:pPr>
              <w:pStyle w:val="23"/>
              <w:numPr>
                <w:ilvl w:val="0"/>
                <w:numId w:val="29"/>
              </w:numPr>
              <w:spacing w:line="240" w:lineRule="auto"/>
              <w:jc w:val="center"/>
              <w:rPr>
                <w:rFonts w:ascii="GHEA Grapalat" w:hAnsi="GHEA Grapalat"/>
              </w:rPr>
            </w:pPr>
          </w:p>
        </w:tc>
        <w:tc>
          <w:tcPr>
            <w:tcW w:w="8820" w:type="dxa"/>
            <w:tcBorders>
              <w:top w:val="nil"/>
              <w:left w:val="single" w:sz="4" w:space="0" w:color="auto"/>
              <w:bottom w:val="single" w:sz="4" w:space="0" w:color="auto"/>
              <w:right w:val="single" w:sz="4" w:space="0" w:color="auto"/>
            </w:tcBorders>
            <w:shd w:val="clear" w:color="auto" w:fill="auto"/>
            <w:vAlign w:val="center"/>
          </w:tcPr>
          <w:p w:rsidR="00254F39" w:rsidRDefault="00254F39" w:rsidP="00981B92">
            <w:pPr>
              <w:rPr>
                <w:rFonts w:ascii="Arial LatArm" w:hAnsi="Arial LatArm"/>
                <w:sz w:val="22"/>
                <w:szCs w:val="22"/>
              </w:rPr>
            </w:pPr>
            <w:r>
              <w:rPr>
                <w:rFonts w:ascii="Arial LatArm" w:hAnsi="Arial LatArm"/>
                <w:sz w:val="22"/>
                <w:szCs w:val="22"/>
              </w:rPr>
              <w:t xml:space="preserve"> </w:t>
            </w:r>
            <w:r>
              <w:rPr>
                <w:rFonts w:ascii="Sylfaen" w:hAnsi="Sylfaen" w:cs="Sylfaen"/>
                <w:sz w:val="22"/>
                <w:szCs w:val="22"/>
              </w:rPr>
              <w:t>Հավի</w:t>
            </w:r>
            <w:r>
              <w:rPr>
                <w:rFonts w:ascii="Arial LatArm" w:hAnsi="Arial LatArm"/>
                <w:sz w:val="22"/>
                <w:szCs w:val="22"/>
              </w:rPr>
              <w:t xml:space="preserve"> </w:t>
            </w:r>
            <w:r>
              <w:rPr>
                <w:rFonts w:ascii="Sylfaen" w:hAnsi="Sylfaen" w:cs="Sylfaen"/>
                <w:sz w:val="22"/>
                <w:szCs w:val="22"/>
              </w:rPr>
              <w:t>կրծքամիս</w:t>
            </w:r>
          </w:p>
        </w:tc>
      </w:tr>
      <w:tr w:rsidR="00254F39" w:rsidRPr="00AE2768" w:rsidTr="00550759">
        <w:tc>
          <w:tcPr>
            <w:tcW w:w="1530" w:type="dxa"/>
            <w:tcBorders>
              <w:top w:val="single" w:sz="4" w:space="0" w:color="auto"/>
              <w:bottom w:val="single" w:sz="4" w:space="0" w:color="auto"/>
            </w:tcBorders>
            <w:vAlign w:val="center"/>
          </w:tcPr>
          <w:p w:rsidR="00254F39" w:rsidRPr="00AE2768" w:rsidRDefault="00254F39" w:rsidP="00981B92">
            <w:pPr>
              <w:pStyle w:val="23"/>
              <w:numPr>
                <w:ilvl w:val="0"/>
                <w:numId w:val="29"/>
              </w:numPr>
              <w:spacing w:line="240" w:lineRule="auto"/>
              <w:jc w:val="center"/>
              <w:rPr>
                <w:rFonts w:ascii="GHEA Grapalat" w:hAnsi="GHEA Grapalat"/>
              </w:rPr>
            </w:pPr>
          </w:p>
        </w:tc>
        <w:tc>
          <w:tcPr>
            <w:tcW w:w="8820" w:type="dxa"/>
            <w:tcBorders>
              <w:top w:val="single" w:sz="4" w:space="0" w:color="auto"/>
              <w:left w:val="nil"/>
              <w:bottom w:val="single" w:sz="4" w:space="0" w:color="auto"/>
              <w:right w:val="single" w:sz="4" w:space="0" w:color="auto"/>
            </w:tcBorders>
            <w:shd w:val="clear" w:color="auto" w:fill="auto"/>
          </w:tcPr>
          <w:p w:rsidR="00254F39" w:rsidRDefault="00254F39" w:rsidP="00981B92">
            <w:pPr>
              <w:rPr>
                <w:rFonts w:ascii="Arial LatArm" w:hAnsi="Arial LatArm"/>
                <w:sz w:val="22"/>
                <w:szCs w:val="22"/>
              </w:rPr>
            </w:pPr>
            <w:r>
              <w:rPr>
                <w:rFonts w:ascii="Sylfaen" w:hAnsi="Sylfaen" w:cs="Sylfaen"/>
                <w:sz w:val="22"/>
                <w:szCs w:val="22"/>
              </w:rPr>
              <w:t>Կոմպոտ</w:t>
            </w:r>
          </w:p>
        </w:tc>
      </w:tr>
      <w:tr w:rsidR="00254F39" w:rsidRPr="00AE2768" w:rsidTr="00550759">
        <w:tc>
          <w:tcPr>
            <w:tcW w:w="1530" w:type="dxa"/>
            <w:tcBorders>
              <w:top w:val="single" w:sz="4" w:space="0" w:color="auto"/>
              <w:bottom w:val="single" w:sz="4" w:space="0" w:color="auto"/>
            </w:tcBorders>
            <w:vAlign w:val="center"/>
          </w:tcPr>
          <w:p w:rsidR="00254F39" w:rsidRPr="00AE2768" w:rsidRDefault="00254F39" w:rsidP="00981B92">
            <w:pPr>
              <w:pStyle w:val="23"/>
              <w:numPr>
                <w:ilvl w:val="0"/>
                <w:numId w:val="29"/>
              </w:numPr>
              <w:spacing w:line="240" w:lineRule="auto"/>
              <w:jc w:val="center"/>
              <w:rPr>
                <w:rFonts w:ascii="GHEA Grapalat" w:hAnsi="GHEA Grapalat"/>
              </w:rPr>
            </w:pP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rsidR="00254F39" w:rsidRDefault="00254F39" w:rsidP="00981B92">
            <w:pPr>
              <w:rPr>
                <w:rFonts w:ascii="Arial LatArm" w:hAnsi="Arial LatArm"/>
                <w:sz w:val="22"/>
                <w:szCs w:val="22"/>
              </w:rPr>
            </w:pPr>
            <w:r>
              <w:rPr>
                <w:rFonts w:ascii="Sylfaen" w:hAnsi="Sylfaen" w:cs="Sylfaen"/>
                <w:sz w:val="22"/>
                <w:szCs w:val="22"/>
              </w:rPr>
              <w:t>Աղ</w:t>
            </w:r>
            <w:r>
              <w:rPr>
                <w:rFonts w:ascii="Arial LatArm" w:hAnsi="Arial LatArm"/>
                <w:sz w:val="22"/>
                <w:szCs w:val="22"/>
              </w:rPr>
              <w:t xml:space="preserve"> </w:t>
            </w:r>
            <w:r>
              <w:rPr>
                <w:rFonts w:ascii="Sylfaen" w:hAnsi="Sylfaen" w:cs="Sylfaen"/>
                <w:sz w:val="22"/>
                <w:szCs w:val="22"/>
              </w:rPr>
              <w:t>մանր</w:t>
            </w:r>
            <w:r>
              <w:rPr>
                <w:rFonts w:ascii="Arial LatArm" w:hAnsi="Arial LatArm"/>
                <w:sz w:val="22"/>
                <w:szCs w:val="22"/>
              </w:rPr>
              <w:t xml:space="preserve"> </w:t>
            </w:r>
            <w:r>
              <w:rPr>
                <w:rFonts w:ascii="Sylfaen" w:hAnsi="Sylfaen" w:cs="Sylfaen"/>
                <w:sz w:val="22"/>
                <w:szCs w:val="22"/>
              </w:rPr>
              <w:t>յոդացված</w:t>
            </w:r>
          </w:p>
        </w:tc>
      </w:tr>
      <w:tr w:rsidR="00550759" w:rsidRPr="00AE2768" w:rsidTr="00550759">
        <w:tc>
          <w:tcPr>
            <w:tcW w:w="1530" w:type="dxa"/>
            <w:tcBorders>
              <w:top w:val="single" w:sz="4" w:space="0" w:color="auto"/>
            </w:tcBorders>
            <w:vAlign w:val="center"/>
          </w:tcPr>
          <w:p w:rsidR="00550759" w:rsidRPr="00AE2768" w:rsidRDefault="00550759" w:rsidP="00981B92">
            <w:pPr>
              <w:pStyle w:val="23"/>
              <w:numPr>
                <w:ilvl w:val="0"/>
                <w:numId w:val="29"/>
              </w:numPr>
              <w:spacing w:line="240" w:lineRule="auto"/>
              <w:jc w:val="center"/>
              <w:rPr>
                <w:rFonts w:ascii="GHEA Grapalat" w:hAnsi="GHEA Grapalat"/>
              </w:rPr>
            </w:pP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rsidR="00550759" w:rsidRDefault="00550759" w:rsidP="00981B92">
            <w:pPr>
              <w:rPr>
                <w:rFonts w:ascii="Sylfaen" w:hAnsi="Sylfaen" w:cs="Sylfaen"/>
                <w:sz w:val="22"/>
                <w:szCs w:val="22"/>
              </w:rPr>
            </w:pPr>
            <w:r>
              <w:rPr>
                <w:rFonts w:ascii="Sylfaen" w:hAnsi="Sylfaen" w:cs="Sylfaen"/>
                <w:sz w:val="22"/>
                <w:szCs w:val="22"/>
              </w:rPr>
              <w:t>Տոմատ</w:t>
            </w:r>
            <w:r w:rsidR="001D753D">
              <w:rPr>
                <w:rFonts w:ascii="Sylfaen" w:hAnsi="Sylfaen" w:cs="Sylfaen"/>
                <w:sz w:val="22"/>
                <w:szCs w:val="22"/>
              </w:rPr>
              <w:t>ի մածուկ 0.5</w:t>
            </w:r>
          </w:p>
        </w:tc>
      </w:tr>
    </w:tbl>
    <w:p w:rsidR="00254F39" w:rsidRPr="00AE2768" w:rsidRDefault="00254F39" w:rsidP="00254F39">
      <w:pPr>
        <w:pStyle w:val="23"/>
        <w:spacing w:line="240" w:lineRule="auto"/>
        <w:ind w:firstLine="567"/>
        <w:rPr>
          <w:rFonts w:ascii="GHEA Grapalat" w:hAnsi="GHEA Grapalat"/>
        </w:rPr>
      </w:pPr>
      <w:r w:rsidRPr="00AE2768">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w:t>
      </w:r>
      <w:r>
        <w:rPr>
          <w:rFonts w:ascii="GHEA Grapalat" w:hAnsi="GHEA Grapalat"/>
        </w:rPr>
        <w:t xml:space="preserve"> </w:t>
      </w:r>
      <w:r w:rsidRPr="00AE2768">
        <w:rPr>
          <w:rFonts w:ascii="GHEA Grapalat" w:hAnsi="GHEA Grapalat"/>
        </w:rPr>
        <w:t xml:space="preserve"> հավելվածում։</w:t>
      </w:r>
    </w:p>
    <w:p w:rsidR="00254F39" w:rsidRPr="00AE2768" w:rsidRDefault="00254F39" w:rsidP="00254F39">
      <w:pPr>
        <w:pStyle w:val="23"/>
        <w:spacing w:line="240" w:lineRule="auto"/>
        <w:ind w:firstLine="567"/>
        <w:rPr>
          <w:rFonts w:ascii="GHEA Grapalat" w:hAnsi="GHEA Grapalat"/>
        </w:rPr>
      </w:pPr>
    </w:p>
    <w:p w:rsidR="00254F39" w:rsidRPr="00A07307" w:rsidRDefault="00254F39" w:rsidP="00254F39">
      <w:pPr>
        <w:ind w:firstLine="375"/>
        <w:jc w:val="both"/>
        <w:rPr>
          <w:rFonts w:ascii="GHEA Grapalat" w:hAnsi="GHEA Grapalat"/>
          <w:lang w:val="af-ZA"/>
        </w:rPr>
      </w:pPr>
    </w:p>
    <w:p w:rsidR="00254F39" w:rsidRDefault="00254F39" w:rsidP="00254F39">
      <w:pPr>
        <w:pStyle w:val="23"/>
        <w:spacing w:line="240" w:lineRule="auto"/>
        <w:ind w:firstLine="567"/>
        <w:rPr>
          <w:rFonts w:ascii="GHEA Grapalat" w:hAnsi="GHEA Grapalat"/>
        </w:rPr>
      </w:pPr>
    </w:p>
    <w:p w:rsidR="00254F39" w:rsidRPr="00AE2768" w:rsidRDefault="00254F39" w:rsidP="00254F39">
      <w:pPr>
        <w:pStyle w:val="23"/>
        <w:spacing w:line="240" w:lineRule="auto"/>
        <w:ind w:firstLine="567"/>
        <w:rPr>
          <w:rFonts w:ascii="GHEA Grapalat" w:hAnsi="GHEA Grapalat"/>
          <w:b/>
          <w:lang w:val="es-ES"/>
        </w:rPr>
      </w:pPr>
      <w:r w:rsidRPr="00AE2768">
        <w:rPr>
          <w:rFonts w:ascii="GHEA Grapalat" w:hAnsi="GHEA Grapalat"/>
          <w:b/>
          <w:lang w:val="es-ES"/>
        </w:rPr>
        <w:t xml:space="preserve">2.  </w:t>
      </w:r>
      <w:r w:rsidRPr="00AE2768">
        <w:rPr>
          <w:rFonts w:ascii="Sylfaen" w:hAnsi="Sylfaen" w:cs="Sylfaen"/>
          <w:b/>
        </w:rPr>
        <w:t>ՄԱՍՆԱԿՑԻ</w:t>
      </w:r>
      <w:r w:rsidRPr="00AE2768">
        <w:rPr>
          <w:rFonts w:ascii="GHEA Grapalat" w:hAnsi="GHEA Grapalat"/>
          <w:b/>
          <w:lang w:val="es-ES"/>
        </w:rPr>
        <w:t xml:space="preserve"> </w:t>
      </w:r>
      <w:r w:rsidRPr="00AE2768">
        <w:rPr>
          <w:rFonts w:ascii="Sylfaen" w:hAnsi="Sylfaen" w:cs="Sylfaen"/>
          <w:b/>
        </w:rPr>
        <w:t>ՄԱՍՆԱԿՑՈՒԹՅԱՆ</w:t>
      </w:r>
      <w:r w:rsidRPr="00AE2768">
        <w:rPr>
          <w:rFonts w:ascii="GHEA Grapalat" w:hAnsi="GHEA Grapalat"/>
          <w:b/>
          <w:lang w:val="es-ES"/>
        </w:rPr>
        <w:t xml:space="preserve"> </w:t>
      </w:r>
      <w:r w:rsidRPr="00AE2768">
        <w:rPr>
          <w:rFonts w:ascii="Sylfaen" w:hAnsi="Sylfaen" w:cs="Sylfaen"/>
          <w:b/>
        </w:rPr>
        <w:t>ԻՐԱՎՈՒՆՔԻ</w:t>
      </w:r>
      <w:r w:rsidRPr="00AE2768">
        <w:rPr>
          <w:rFonts w:ascii="GHEA Grapalat" w:hAnsi="GHEA Grapalat"/>
          <w:b/>
          <w:lang w:val="es-ES"/>
        </w:rPr>
        <w:t xml:space="preserve"> </w:t>
      </w:r>
      <w:r w:rsidRPr="00AE2768">
        <w:rPr>
          <w:rFonts w:ascii="Sylfaen" w:hAnsi="Sylfaen" w:cs="Sylfaen"/>
          <w:b/>
        </w:rPr>
        <w:t>ՊԱՀԱՆՋՆԵՐԸ</w:t>
      </w:r>
      <w:r w:rsidRPr="00AE2768">
        <w:rPr>
          <w:rFonts w:ascii="GHEA Grapalat" w:hAnsi="GHEA Grapalat"/>
          <w:b/>
          <w:lang w:val="es-ES"/>
        </w:rPr>
        <w:t xml:space="preserve">, </w:t>
      </w:r>
      <w:r w:rsidRPr="00AE2768">
        <w:rPr>
          <w:rFonts w:ascii="Sylfaen" w:hAnsi="Sylfaen" w:cs="Sylfaen"/>
          <w:b/>
        </w:rPr>
        <w:t>ՈՐԱԿԱՎՈՐՄԱՆ</w:t>
      </w:r>
      <w:r w:rsidRPr="00AE2768">
        <w:rPr>
          <w:rFonts w:ascii="GHEA Grapalat" w:hAnsi="GHEA Grapalat"/>
          <w:b/>
          <w:lang w:val="es-ES"/>
        </w:rPr>
        <w:t xml:space="preserve"> </w:t>
      </w:r>
      <w:r w:rsidRPr="00AE2768">
        <w:rPr>
          <w:rFonts w:ascii="Sylfaen" w:hAnsi="Sylfaen" w:cs="Sylfaen"/>
          <w:b/>
        </w:rPr>
        <w:t>ՉԱՓԱՆԻՇՆԵՐԸ</w:t>
      </w:r>
      <w:r w:rsidRPr="00AE2768">
        <w:rPr>
          <w:rFonts w:ascii="GHEA Grapalat" w:hAnsi="GHEA Grapalat"/>
          <w:b/>
          <w:lang w:val="es-ES"/>
        </w:rPr>
        <w:t xml:space="preserve">  </w:t>
      </w:r>
      <w:r w:rsidRPr="00AE2768">
        <w:rPr>
          <w:rFonts w:ascii="Sylfaen" w:hAnsi="Sylfaen" w:cs="Sylfaen"/>
          <w:b/>
          <w:lang w:val="es-ES"/>
        </w:rPr>
        <w:t>ԵՎ</w:t>
      </w:r>
      <w:r w:rsidRPr="00AE2768">
        <w:rPr>
          <w:rFonts w:ascii="GHEA Grapalat" w:hAnsi="GHEA Grapalat"/>
          <w:b/>
          <w:lang w:val="es-ES"/>
        </w:rPr>
        <w:t xml:space="preserve"> </w:t>
      </w:r>
      <w:r w:rsidRPr="00AE2768">
        <w:rPr>
          <w:rFonts w:ascii="Sylfaen" w:hAnsi="Sylfaen" w:cs="Sylfaen"/>
          <w:b/>
        </w:rPr>
        <w:t>ԴՐԱՆՑ</w:t>
      </w:r>
      <w:r w:rsidRPr="00AE2768">
        <w:rPr>
          <w:rFonts w:ascii="GHEA Grapalat" w:hAnsi="GHEA Grapalat"/>
          <w:b/>
          <w:lang w:val="es-ES"/>
        </w:rPr>
        <w:t xml:space="preserve"> </w:t>
      </w:r>
      <w:r w:rsidRPr="00AE2768">
        <w:rPr>
          <w:rFonts w:ascii="Sylfaen" w:hAnsi="Sylfaen" w:cs="Sylfaen"/>
          <w:b/>
          <w:lang w:val="es-ES"/>
        </w:rPr>
        <w:t>Գ</w:t>
      </w:r>
      <w:r w:rsidRPr="00AE2768">
        <w:rPr>
          <w:rFonts w:ascii="Sylfaen" w:hAnsi="Sylfaen" w:cs="Sylfaen"/>
          <w:b/>
        </w:rPr>
        <w:t>ՆԱՀԱՏՄԱՆ</w:t>
      </w:r>
      <w:r w:rsidRPr="00AE2768">
        <w:rPr>
          <w:rFonts w:ascii="GHEA Grapalat" w:hAnsi="GHEA Grapalat"/>
          <w:b/>
          <w:lang w:val="es-ES"/>
        </w:rPr>
        <w:t xml:space="preserve"> </w:t>
      </w:r>
      <w:r w:rsidRPr="00AE2768">
        <w:rPr>
          <w:rFonts w:ascii="Sylfaen" w:hAnsi="Sylfaen" w:cs="Sylfaen"/>
          <w:b/>
        </w:rPr>
        <w:t>ԿԱՐ</w:t>
      </w:r>
      <w:r w:rsidRPr="00AE2768">
        <w:rPr>
          <w:rFonts w:ascii="Sylfaen" w:hAnsi="Sylfaen" w:cs="Sylfaen"/>
          <w:b/>
          <w:lang w:val="es-ES"/>
        </w:rPr>
        <w:t>Գ</w:t>
      </w:r>
      <w:r w:rsidRPr="00AE2768">
        <w:rPr>
          <w:rFonts w:ascii="Sylfaen" w:hAnsi="Sylfaen" w:cs="Sylfaen"/>
          <w:b/>
        </w:rPr>
        <w:t>Ը</w:t>
      </w:r>
      <w:r w:rsidRPr="00AE2768">
        <w:rPr>
          <w:rFonts w:ascii="GHEA Grapalat" w:hAnsi="GHEA Grapalat"/>
          <w:b/>
          <w:lang w:val="es-ES"/>
        </w:rPr>
        <w:t xml:space="preserve"> </w:t>
      </w:r>
    </w:p>
    <w:p w:rsidR="00254F39" w:rsidRPr="00AE2768" w:rsidRDefault="00254F39" w:rsidP="00254F39">
      <w:pPr>
        <w:ind w:firstLine="567"/>
        <w:jc w:val="both"/>
        <w:rPr>
          <w:rFonts w:ascii="GHEA Grapalat" w:hAnsi="GHEA Grapalat"/>
          <w:szCs w:val="22"/>
          <w:lang w:val="es-ES"/>
        </w:rPr>
      </w:pPr>
    </w:p>
    <w:p w:rsidR="00254F39" w:rsidRPr="00AE2768" w:rsidRDefault="00254F39" w:rsidP="00254F39">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Pr="00AE2768">
        <w:rPr>
          <w:rFonts w:ascii="GHEA Grapalat" w:hAnsi="GHEA Grapalat" w:cs="Sylfaen"/>
          <w:sz w:val="20"/>
          <w:lang w:val="ru-RU"/>
        </w:rPr>
        <w:t>Սույն</w:t>
      </w:r>
      <w:r w:rsidRPr="00AE2768">
        <w:rPr>
          <w:rFonts w:ascii="GHEA Grapalat" w:hAnsi="GHEA Grapalat" w:cs="Arial Armenian"/>
          <w:sz w:val="20"/>
          <w:lang w:val="es-ES"/>
        </w:rPr>
        <w:t xml:space="preserve">  ընթացակարգին </w:t>
      </w:r>
      <w:r w:rsidRPr="00AE2768">
        <w:rPr>
          <w:rFonts w:ascii="GHEA Grapalat" w:hAnsi="GHEA Grapalat" w:cs="Sylfaen"/>
          <w:sz w:val="20"/>
          <w:lang w:val="ru-RU"/>
        </w:rPr>
        <w:t>մասնակցելու</w:t>
      </w:r>
      <w:r w:rsidRPr="00AE2768">
        <w:rPr>
          <w:rFonts w:ascii="GHEA Grapalat" w:hAnsi="GHEA Grapalat" w:cs="Arial Armenian"/>
          <w:sz w:val="20"/>
          <w:lang w:val="es-ES"/>
        </w:rPr>
        <w:t xml:space="preserve"> </w:t>
      </w:r>
      <w:r w:rsidRPr="00AE2768">
        <w:rPr>
          <w:rFonts w:ascii="GHEA Grapalat" w:hAnsi="GHEA Grapalat" w:cs="Sylfaen"/>
          <w:sz w:val="20"/>
          <w:lang w:val="ru-RU"/>
        </w:rPr>
        <w:t>իրավունք</w:t>
      </w:r>
      <w:r w:rsidRPr="00AE2768">
        <w:rPr>
          <w:rFonts w:ascii="GHEA Grapalat" w:hAnsi="GHEA Grapalat" w:cs="Arial Armenian"/>
          <w:sz w:val="20"/>
          <w:lang w:val="es-ES"/>
        </w:rPr>
        <w:t xml:space="preserve"> </w:t>
      </w:r>
      <w:r w:rsidRPr="00AE2768">
        <w:rPr>
          <w:rFonts w:ascii="GHEA Grapalat" w:hAnsi="GHEA Grapalat" w:cs="Sylfaen"/>
          <w:sz w:val="20"/>
          <w:lang w:val="ru-RU"/>
        </w:rPr>
        <w:t>չունեն</w:t>
      </w:r>
      <w:r w:rsidRPr="00AE2768">
        <w:rPr>
          <w:rFonts w:ascii="GHEA Grapalat" w:hAnsi="GHEA Grapalat" w:cs="Arial Armenian"/>
          <w:sz w:val="20"/>
          <w:lang w:val="es-ES"/>
        </w:rPr>
        <w:t xml:space="preserve"> </w:t>
      </w:r>
      <w:r w:rsidRPr="00AE2768">
        <w:rPr>
          <w:rFonts w:ascii="GHEA Grapalat" w:hAnsi="GHEA Grapalat" w:cs="Sylfaen"/>
          <w:sz w:val="20"/>
          <w:lang w:val="ru-RU"/>
        </w:rPr>
        <w:t>անձինք</w:t>
      </w:r>
      <w:r w:rsidRPr="00AE2768">
        <w:rPr>
          <w:rFonts w:ascii="GHEA Grapalat" w:hAnsi="GHEA Grapalat" w:cs="Sylfaen"/>
          <w:sz w:val="20"/>
          <w:lang w:val="es-ES"/>
        </w:rPr>
        <w:t>.</w:t>
      </w:r>
    </w:p>
    <w:p w:rsidR="00254F39" w:rsidRPr="00AE2768" w:rsidRDefault="00254F39" w:rsidP="00254F39">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դատական</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ճանաչվել</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սնանկ</w:t>
      </w:r>
      <w:r w:rsidRPr="00AE2768">
        <w:rPr>
          <w:rFonts w:ascii="GHEA Grapalat" w:hAnsi="GHEA Grapalat"/>
          <w:sz w:val="20"/>
          <w:szCs w:val="20"/>
          <w:lang w:val="es-ES"/>
        </w:rPr>
        <w:t xml:space="preserve">. </w:t>
      </w:r>
    </w:p>
    <w:p w:rsidR="00254F39" w:rsidRPr="00AE2768" w:rsidRDefault="00254F39" w:rsidP="00254F39">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sz w:val="20"/>
          <w:szCs w:val="20"/>
        </w:rPr>
        <w:t>հարկային</w:t>
      </w:r>
      <w:r w:rsidRPr="00AE2768">
        <w:rPr>
          <w:rFonts w:ascii="GHEA Grapalat" w:hAnsi="GHEA Grapalat"/>
          <w:sz w:val="20"/>
          <w:szCs w:val="20"/>
          <w:lang w:val="es-ES"/>
        </w:rPr>
        <w:t xml:space="preserve"> </w:t>
      </w:r>
      <w:r w:rsidRPr="00AE2768">
        <w:rPr>
          <w:rFonts w:ascii="GHEA Grapalat" w:hAnsi="GHEA Grapalat"/>
          <w:sz w:val="20"/>
          <w:szCs w:val="20"/>
        </w:rPr>
        <w:t>մարմնի</w:t>
      </w:r>
      <w:r w:rsidRPr="00AE2768">
        <w:rPr>
          <w:rFonts w:ascii="GHEA Grapalat" w:hAnsi="GHEA Grapalat"/>
          <w:sz w:val="20"/>
          <w:szCs w:val="20"/>
          <w:lang w:val="es-ES"/>
        </w:rPr>
        <w:t xml:space="preserve"> </w:t>
      </w:r>
      <w:r w:rsidRPr="00AE2768">
        <w:rPr>
          <w:rFonts w:ascii="GHEA Grapalat" w:hAnsi="GHEA Grapalat"/>
          <w:sz w:val="20"/>
          <w:szCs w:val="20"/>
        </w:rPr>
        <w:t>կողմից</w:t>
      </w:r>
      <w:r w:rsidRPr="00AE2768">
        <w:rPr>
          <w:rFonts w:ascii="GHEA Grapalat" w:hAnsi="GHEA Grapalat"/>
          <w:sz w:val="20"/>
          <w:szCs w:val="20"/>
          <w:lang w:val="es-ES"/>
        </w:rPr>
        <w:t xml:space="preserve"> </w:t>
      </w:r>
      <w:r w:rsidRPr="00AE2768">
        <w:rPr>
          <w:rFonts w:ascii="GHEA Grapalat" w:hAnsi="GHEA Grapalat"/>
          <w:sz w:val="20"/>
          <w:szCs w:val="20"/>
        </w:rPr>
        <w:t>վերահսկվող</w:t>
      </w:r>
      <w:r w:rsidRPr="00AE2768">
        <w:rPr>
          <w:rFonts w:ascii="GHEA Grapalat" w:hAnsi="GHEA Grapalat"/>
          <w:sz w:val="20"/>
          <w:szCs w:val="20"/>
          <w:lang w:val="es-ES"/>
        </w:rPr>
        <w:t xml:space="preserve"> </w:t>
      </w:r>
      <w:r w:rsidRPr="00AE2768">
        <w:rPr>
          <w:rFonts w:ascii="GHEA Grapalat" w:hAnsi="GHEA Grapalat"/>
          <w:sz w:val="20"/>
          <w:szCs w:val="20"/>
        </w:rPr>
        <w:t>եկամուտների</w:t>
      </w:r>
      <w:r w:rsidRPr="00AE2768">
        <w:rPr>
          <w:rFonts w:ascii="GHEA Grapalat" w:hAnsi="GHEA Grapalat"/>
          <w:sz w:val="20"/>
          <w:szCs w:val="20"/>
          <w:lang w:val="es-ES"/>
        </w:rPr>
        <w:t xml:space="preserve"> </w:t>
      </w:r>
      <w:r w:rsidRPr="00AE2768">
        <w:rPr>
          <w:rFonts w:ascii="GHEA Grapalat" w:hAnsi="GHEA Grapalat"/>
          <w:sz w:val="20"/>
          <w:szCs w:val="20"/>
        </w:rPr>
        <w:t>գծով</w:t>
      </w:r>
      <w:r w:rsidRPr="00AE2768">
        <w:rPr>
          <w:rFonts w:ascii="GHEA Grapalat" w:hAnsi="GHEA Grapalat"/>
          <w:sz w:val="20"/>
          <w:szCs w:val="20"/>
          <w:lang w:val="es-ES"/>
        </w:rPr>
        <w:t xml:space="preserve"> </w:t>
      </w:r>
      <w:r w:rsidRPr="00AE2768">
        <w:rPr>
          <w:rFonts w:ascii="GHEA Grapalat" w:hAnsi="GHEA Grapalat" w:cs="Sylfaen"/>
          <w:sz w:val="20"/>
          <w:szCs w:val="20"/>
        </w:rPr>
        <w:t>ունեն</w:t>
      </w:r>
      <w:r w:rsidRPr="00AE2768">
        <w:rPr>
          <w:rFonts w:ascii="GHEA Grapalat" w:hAnsi="GHEA Grapalat"/>
          <w:sz w:val="20"/>
          <w:szCs w:val="20"/>
          <w:lang w:val="es-ES"/>
        </w:rPr>
        <w:t xml:space="preserve"> </w:t>
      </w:r>
      <w:r w:rsidRPr="00AE2768">
        <w:rPr>
          <w:rFonts w:ascii="GHEA Grapalat" w:hAnsi="GHEA Grapalat" w:cs="Sylfaen"/>
          <w:sz w:val="20"/>
          <w:szCs w:val="20"/>
        </w:rPr>
        <w:t>իրենց</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ներկայացրած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գնային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առաջարկի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մինչև</w:t>
      </w:r>
      <w:r w:rsidRPr="00AE2768">
        <w:rPr>
          <w:rFonts w:ascii="GHEA Grapalat" w:hAnsi="GHEA Grapalat" w:cs="Sylfaen"/>
          <w:sz w:val="20"/>
          <w:szCs w:val="20"/>
          <w:lang w:val="es-ES"/>
        </w:rPr>
        <w:t xml:space="preserve"> </w:t>
      </w:r>
      <w:r w:rsidRPr="00AE2768">
        <w:rPr>
          <w:rFonts w:ascii="GHEA Grapalat" w:hAnsi="GHEA Grapalat" w:cs="Sylfaen"/>
          <w:sz w:val="20"/>
          <w:szCs w:val="20"/>
        </w:rPr>
        <w:t>մեկ</w:t>
      </w:r>
      <w:r w:rsidRPr="00AE2768">
        <w:rPr>
          <w:rFonts w:ascii="GHEA Grapalat" w:hAnsi="GHEA Grapalat" w:cs="Sylfaen"/>
          <w:sz w:val="20"/>
          <w:szCs w:val="20"/>
          <w:lang w:val="es-ES"/>
        </w:rPr>
        <w:t xml:space="preserve"> </w:t>
      </w:r>
      <w:r w:rsidRPr="00AE2768">
        <w:rPr>
          <w:rFonts w:ascii="GHEA Grapalat" w:hAnsi="GHEA Grapalat" w:cs="Sylfaen"/>
          <w:sz w:val="20"/>
          <w:szCs w:val="20"/>
        </w:rPr>
        <w:t>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w:t>
      </w:r>
      <w:r w:rsidRPr="00AE2768">
        <w:rPr>
          <w:rFonts w:ascii="GHEA Grapalat" w:hAnsi="GHEA Grapalat" w:cs="Sylfaen"/>
          <w:sz w:val="20"/>
          <w:szCs w:val="20"/>
          <w:lang w:val="es-ES"/>
        </w:rPr>
        <w:t xml:space="preserve"> </w:t>
      </w:r>
      <w:r w:rsidRPr="00AE2768">
        <w:rPr>
          <w:rFonts w:ascii="GHEA Grapalat" w:hAnsi="GHEA Grapalat" w:cs="Sylfaen"/>
          <w:sz w:val="20"/>
          <w:szCs w:val="20"/>
        </w:rPr>
        <w:t>ոչ</w:t>
      </w:r>
      <w:r w:rsidRPr="00AE2768">
        <w:rPr>
          <w:rFonts w:ascii="GHEA Grapalat" w:hAnsi="GHEA Grapalat" w:cs="Sylfaen"/>
          <w:sz w:val="20"/>
          <w:szCs w:val="20"/>
          <w:lang w:val="es-ES"/>
        </w:rPr>
        <w:t xml:space="preserve"> </w:t>
      </w:r>
      <w:r w:rsidRPr="00AE2768">
        <w:rPr>
          <w:rFonts w:ascii="GHEA Grapalat" w:hAnsi="GHEA Grapalat" w:cs="Sylfaen"/>
          <w:sz w:val="20"/>
          <w:szCs w:val="20"/>
        </w:rPr>
        <w:t>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հիսուն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հազար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Հայաստանի</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Հանրապետության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դրամը</w:t>
      </w:r>
      <w:r w:rsidRPr="00AE2768">
        <w:rPr>
          <w:rFonts w:ascii="GHEA Grapalat" w:hAnsi="GHEA Grapalat" w:cs="Sylfaen"/>
          <w:sz w:val="20"/>
          <w:szCs w:val="20"/>
          <w:lang w:val="es-ES"/>
        </w:rPr>
        <w:t xml:space="preserve"> </w:t>
      </w:r>
      <w:r w:rsidRPr="00AE2768">
        <w:rPr>
          <w:rFonts w:ascii="GHEA Grapalat" w:hAnsi="GHEA Grapalat"/>
          <w:sz w:val="20"/>
          <w:szCs w:val="20"/>
        </w:rPr>
        <w:t>գերազանցող</w:t>
      </w:r>
      <w:r w:rsidRPr="00AE2768">
        <w:rPr>
          <w:rFonts w:ascii="GHEA Grapalat" w:hAnsi="GHEA Grapalat"/>
          <w:sz w:val="20"/>
          <w:szCs w:val="20"/>
          <w:lang w:val="es-ES"/>
        </w:rPr>
        <w:t xml:space="preserve"> </w:t>
      </w:r>
      <w:r w:rsidRPr="00AE2768">
        <w:rPr>
          <w:rFonts w:ascii="GHEA Grapalat" w:hAnsi="GHEA Grapalat"/>
          <w:sz w:val="20"/>
          <w:szCs w:val="20"/>
        </w:rPr>
        <w:t>ժամկետանց</w:t>
      </w:r>
      <w:r w:rsidRPr="00AE2768">
        <w:rPr>
          <w:rFonts w:ascii="GHEA Grapalat" w:hAnsi="GHEA Grapalat"/>
          <w:sz w:val="20"/>
          <w:szCs w:val="20"/>
          <w:lang w:val="es-ES"/>
        </w:rPr>
        <w:t xml:space="preserve"> </w:t>
      </w:r>
      <w:r w:rsidRPr="00AE2768">
        <w:rPr>
          <w:rFonts w:ascii="GHEA Grapalat" w:hAnsi="GHEA Grapalat"/>
          <w:sz w:val="20"/>
          <w:szCs w:val="20"/>
        </w:rPr>
        <w:t>պարտավորություններ</w:t>
      </w:r>
      <w:r w:rsidRPr="00AE2768">
        <w:rPr>
          <w:rFonts w:ascii="GHEA Grapalat" w:hAnsi="GHEA Grapalat"/>
          <w:sz w:val="20"/>
          <w:szCs w:val="20"/>
          <w:lang w:val="es-ES"/>
        </w:rPr>
        <w:t>.</w:t>
      </w:r>
    </w:p>
    <w:p w:rsidR="00254F39" w:rsidRPr="00AE2768" w:rsidRDefault="00254F39" w:rsidP="00254F39">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cs="Sylfaen"/>
          <w:sz w:val="20"/>
          <w:szCs w:val="20"/>
        </w:rPr>
        <w:t>գործադիր</w:t>
      </w:r>
      <w:r w:rsidRPr="00AE2768">
        <w:rPr>
          <w:rFonts w:ascii="GHEA Grapalat" w:hAnsi="GHEA Grapalat"/>
          <w:sz w:val="20"/>
          <w:szCs w:val="20"/>
          <w:lang w:val="es-ES"/>
        </w:rPr>
        <w:t xml:space="preserve"> </w:t>
      </w:r>
      <w:r w:rsidRPr="00AE2768">
        <w:rPr>
          <w:rFonts w:ascii="GHEA Grapalat" w:hAnsi="GHEA Grapalat" w:cs="Sylfaen"/>
          <w:sz w:val="20"/>
          <w:szCs w:val="20"/>
        </w:rPr>
        <w:t>մարմնի</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ներկայացուցիչը</w:t>
      </w:r>
      <w:r w:rsidRPr="00AE2768">
        <w:rPr>
          <w:rFonts w:ascii="GHEA Grapalat" w:hAnsi="GHEA Grapalat"/>
          <w:sz w:val="20"/>
          <w:szCs w:val="20"/>
          <w:lang w:val="es-ES"/>
        </w:rPr>
        <w:t xml:space="preserve"> </w:t>
      </w:r>
      <w:r w:rsidRPr="00AE2768">
        <w:rPr>
          <w:rFonts w:ascii="GHEA Grapalat" w:hAnsi="GHEA Grapalat" w:cs="Sylfaen"/>
          <w:sz w:val="20"/>
          <w:szCs w:val="20"/>
        </w:rPr>
        <w:t>հայտը</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cs="Sylfaen"/>
          <w:sz w:val="20"/>
          <w:szCs w:val="20"/>
        </w:rPr>
        <w:t>օրվան</w:t>
      </w:r>
      <w:r w:rsidRPr="00AE2768">
        <w:rPr>
          <w:rFonts w:ascii="GHEA Grapalat" w:hAnsi="GHEA Grapalat"/>
          <w:sz w:val="20"/>
          <w:szCs w:val="20"/>
          <w:lang w:val="es-ES"/>
        </w:rPr>
        <w:t xml:space="preserve"> </w:t>
      </w:r>
      <w:r w:rsidRPr="00AE2768">
        <w:rPr>
          <w:rFonts w:ascii="GHEA Grapalat" w:hAnsi="GHEA Grapalat" w:cs="Sylfaen"/>
          <w:sz w:val="20"/>
          <w:szCs w:val="20"/>
        </w:rPr>
        <w:t>նախորդող</w:t>
      </w:r>
      <w:r w:rsidRPr="00AE2768">
        <w:rPr>
          <w:rFonts w:ascii="GHEA Grapalat" w:hAnsi="GHEA Grapalat"/>
          <w:sz w:val="20"/>
          <w:szCs w:val="20"/>
          <w:lang w:val="es-ES"/>
        </w:rPr>
        <w:t xml:space="preserve"> </w:t>
      </w:r>
      <w:r w:rsidRPr="00AE2768">
        <w:rPr>
          <w:rFonts w:ascii="GHEA Grapalat" w:hAnsi="GHEA Grapalat" w:cs="Sylfaen"/>
          <w:sz w:val="20"/>
          <w:szCs w:val="20"/>
        </w:rPr>
        <w:t>երեք</w:t>
      </w:r>
      <w:r w:rsidRPr="00AE2768">
        <w:rPr>
          <w:rFonts w:ascii="GHEA Grapalat" w:hAnsi="GHEA Grapalat"/>
          <w:sz w:val="20"/>
          <w:szCs w:val="20"/>
          <w:lang w:val="es-ES"/>
        </w:rPr>
        <w:t xml:space="preserve"> </w:t>
      </w:r>
      <w:r w:rsidRPr="00AE2768">
        <w:rPr>
          <w:rFonts w:ascii="GHEA Grapalat" w:hAnsi="GHEA Grapalat" w:cs="Sylfaen"/>
          <w:sz w:val="20"/>
          <w:szCs w:val="20"/>
        </w:rPr>
        <w:t>տարիների</w:t>
      </w:r>
      <w:r w:rsidRPr="00AE2768">
        <w:rPr>
          <w:rFonts w:ascii="GHEA Grapalat" w:hAnsi="GHEA Grapalat"/>
          <w:sz w:val="20"/>
          <w:szCs w:val="20"/>
          <w:lang w:val="es-ES"/>
        </w:rPr>
        <w:t xml:space="preserve"> </w:t>
      </w:r>
      <w:r w:rsidRPr="00AE2768">
        <w:rPr>
          <w:rFonts w:ascii="GHEA Grapalat" w:hAnsi="GHEA Grapalat" w:cs="Sylfaen"/>
          <w:sz w:val="20"/>
          <w:szCs w:val="20"/>
        </w:rPr>
        <w:t>ընթացքում</w:t>
      </w:r>
      <w:r w:rsidRPr="00AE2768">
        <w:rPr>
          <w:rFonts w:ascii="GHEA Grapalat" w:hAnsi="GHEA Grapalat"/>
          <w:sz w:val="20"/>
          <w:szCs w:val="20"/>
          <w:lang w:val="es-ES"/>
        </w:rPr>
        <w:t xml:space="preserve"> </w:t>
      </w:r>
      <w:r w:rsidRPr="00AE2768">
        <w:rPr>
          <w:rFonts w:ascii="GHEA Grapalat" w:hAnsi="GHEA Grapalat" w:cs="Sylfaen"/>
          <w:sz w:val="20"/>
          <w:szCs w:val="20"/>
        </w:rPr>
        <w:t>դատապարտված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եղել</w:t>
      </w:r>
      <w:r w:rsidRPr="00AE2768">
        <w:rPr>
          <w:rFonts w:ascii="GHEA Grapalat" w:hAnsi="GHEA Grapalat"/>
          <w:sz w:val="20"/>
          <w:szCs w:val="20"/>
          <w:lang w:val="es-ES"/>
        </w:rPr>
        <w:t xml:space="preserve"> </w:t>
      </w:r>
      <w:r w:rsidRPr="00AE2768">
        <w:rPr>
          <w:rFonts w:ascii="GHEA Grapalat" w:hAnsi="GHEA Grapalat"/>
          <w:sz w:val="20"/>
          <w:szCs w:val="20"/>
        </w:rPr>
        <w:t>ահաբեկչության</w:t>
      </w:r>
      <w:r w:rsidRPr="00AE2768">
        <w:rPr>
          <w:rFonts w:ascii="GHEA Grapalat" w:hAnsi="GHEA Grapalat"/>
          <w:sz w:val="20"/>
          <w:szCs w:val="20"/>
          <w:lang w:val="es-ES"/>
        </w:rPr>
        <w:t xml:space="preserve"> </w:t>
      </w:r>
      <w:r w:rsidRPr="00AE2768">
        <w:rPr>
          <w:rFonts w:ascii="GHEA Grapalat" w:hAnsi="GHEA Grapalat"/>
          <w:sz w:val="20"/>
          <w:szCs w:val="20"/>
        </w:rPr>
        <w:t>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w:t>
      </w:r>
      <w:r w:rsidRPr="00AE2768">
        <w:rPr>
          <w:rFonts w:ascii="GHEA Grapalat" w:hAnsi="GHEA Grapalat"/>
          <w:sz w:val="20"/>
          <w:szCs w:val="20"/>
          <w:lang w:val="es-ES"/>
        </w:rPr>
        <w:t xml:space="preserve"> </w:t>
      </w:r>
      <w:r w:rsidRPr="00AE2768">
        <w:rPr>
          <w:rFonts w:ascii="GHEA Grapalat" w:hAnsi="GHEA Grapalat"/>
          <w:sz w:val="20"/>
          <w:szCs w:val="20"/>
        </w:rPr>
        <w:t>շահագործման</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մարդկային</w:t>
      </w:r>
      <w:r w:rsidRPr="00AE2768">
        <w:rPr>
          <w:rFonts w:ascii="GHEA Grapalat" w:hAnsi="GHEA Grapalat"/>
          <w:sz w:val="20"/>
          <w:szCs w:val="20"/>
          <w:lang w:val="es-ES"/>
        </w:rPr>
        <w:t xml:space="preserve"> </w:t>
      </w:r>
      <w:r w:rsidRPr="00AE2768">
        <w:rPr>
          <w:rFonts w:ascii="GHEA Grapalat" w:hAnsi="GHEA Grapalat"/>
          <w:sz w:val="20"/>
          <w:szCs w:val="20"/>
        </w:rPr>
        <w:t>թրաֆիքինգ</w:t>
      </w:r>
      <w:r w:rsidRPr="00AE2768">
        <w:rPr>
          <w:rFonts w:ascii="GHEA Grapalat" w:hAnsi="GHEA Grapalat"/>
          <w:sz w:val="20"/>
          <w:szCs w:val="20"/>
          <w:lang w:val="es-ES"/>
        </w:rPr>
        <w:t xml:space="preserve"> </w:t>
      </w:r>
      <w:r w:rsidRPr="00AE2768">
        <w:rPr>
          <w:rFonts w:ascii="GHEA Grapalat" w:hAnsi="GHEA Grapalat"/>
          <w:sz w:val="20"/>
          <w:szCs w:val="20"/>
        </w:rPr>
        <w:t>ներառող</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համագործակցություն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ստեղծելու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w:t>
      </w:r>
      <w:r w:rsidRPr="00AE2768">
        <w:rPr>
          <w:rFonts w:ascii="GHEA Grapalat" w:hAnsi="GHEA Grapalat"/>
          <w:sz w:val="20"/>
          <w:szCs w:val="20"/>
          <w:lang w:val="es-ES"/>
        </w:rPr>
        <w:t xml:space="preserve"> </w:t>
      </w:r>
      <w:r w:rsidRPr="00AE2768">
        <w:rPr>
          <w:rFonts w:ascii="GHEA Grapalat" w:hAnsi="GHEA Grapalat"/>
          <w:sz w:val="20"/>
          <w:szCs w:val="20"/>
        </w:rPr>
        <w:t>տալու</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կաշառքի</w:t>
      </w:r>
      <w:r w:rsidRPr="00AE2768">
        <w:rPr>
          <w:rFonts w:ascii="GHEA Grapalat" w:hAnsi="GHEA Grapalat"/>
          <w:sz w:val="20"/>
          <w:szCs w:val="20"/>
          <w:lang w:val="es-ES"/>
        </w:rPr>
        <w:t xml:space="preserve"> </w:t>
      </w:r>
      <w:r w:rsidRPr="00AE2768">
        <w:rPr>
          <w:rFonts w:ascii="GHEA Grapalat" w:hAnsi="GHEA Grapalat"/>
          <w:sz w:val="20"/>
          <w:szCs w:val="20"/>
        </w:rPr>
        <w:t>միջնորդության</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նախատեսված</w:t>
      </w:r>
      <w:r w:rsidRPr="00AE2768">
        <w:rPr>
          <w:rFonts w:ascii="GHEA Grapalat" w:hAnsi="GHEA Grapalat"/>
          <w:sz w:val="20"/>
          <w:szCs w:val="20"/>
          <w:lang w:val="es-ES"/>
        </w:rPr>
        <w:t xml:space="preserve"> </w:t>
      </w:r>
      <w:r w:rsidRPr="00AE2768">
        <w:rPr>
          <w:rFonts w:ascii="GHEA Grapalat" w:hAnsi="GHEA Grapalat"/>
          <w:sz w:val="20"/>
          <w:szCs w:val="20"/>
        </w:rPr>
        <w:t>տնտեսական</w:t>
      </w:r>
      <w:r w:rsidRPr="00AE2768">
        <w:rPr>
          <w:rFonts w:ascii="GHEA Grapalat" w:hAnsi="GHEA Grapalat"/>
          <w:sz w:val="20"/>
          <w:szCs w:val="20"/>
          <w:lang w:val="es-ES"/>
        </w:rPr>
        <w:t xml:space="preserve"> </w:t>
      </w:r>
      <w:r w:rsidRPr="00AE2768">
        <w:rPr>
          <w:rFonts w:ascii="GHEA Grapalat" w:hAnsi="GHEA Grapalat"/>
          <w:sz w:val="20"/>
          <w:szCs w:val="20"/>
        </w:rPr>
        <w:t>գործունեության</w:t>
      </w:r>
      <w:r w:rsidRPr="00AE2768">
        <w:rPr>
          <w:rFonts w:ascii="GHEA Grapalat" w:hAnsi="GHEA Grapalat"/>
          <w:sz w:val="20"/>
          <w:szCs w:val="20"/>
          <w:lang w:val="es-ES"/>
        </w:rPr>
        <w:t xml:space="preserve"> </w:t>
      </w:r>
      <w:r w:rsidRPr="00AE2768">
        <w:rPr>
          <w:rFonts w:ascii="GHEA Grapalat" w:hAnsi="GHEA Grapalat"/>
          <w:sz w:val="20"/>
          <w:szCs w:val="20"/>
        </w:rPr>
        <w:t>դեմ</w:t>
      </w:r>
      <w:r w:rsidRPr="00AE2768">
        <w:rPr>
          <w:rFonts w:ascii="GHEA Grapalat" w:hAnsi="GHEA Grapalat"/>
          <w:sz w:val="20"/>
          <w:szCs w:val="20"/>
          <w:lang w:val="es-ES"/>
        </w:rPr>
        <w:t xml:space="preserve"> </w:t>
      </w:r>
      <w:r w:rsidRPr="00AE2768">
        <w:rPr>
          <w:rFonts w:ascii="GHEA Grapalat" w:hAnsi="GHEA Grapalat"/>
          <w:sz w:val="20"/>
          <w:szCs w:val="20"/>
        </w:rPr>
        <w:t>ուղղված</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հանցագործությունների</w:t>
      </w:r>
      <w:r w:rsidRPr="00AE2768">
        <w:rPr>
          <w:rFonts w:ascii="GHEA Grapalat" w:hAnsi="GHEA Grapalat"/>
          <w:sz w:val="20"/>
          <w:szCs w:val="20"/>
          <w:lang w:val="es-ES"/>
        </w:rPr>
        <w:t xml:space="preserve"> </w:t>
      </w:r>
      <w:r w:rsidRPr="00AE2768">
        <w:rPr>
          <w:rFonts w:ascii="GHEA Grapalat" w:hAnsi="GHEA Grapalat"/>
          <w:sz w:val="20"/>
          <w:szCs w:val="20"/>
        </w:rPr>
        <w:t>համար</w:t>
      </w:r>
      <w:r w:rsidRPr="00AE2768">
        <w:rPr>
          <w:rFonts w:ascii="GHEA Grapalat" w:hAnsi="GHEA Grapalat"/>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w:t>
      </w:r>
      <w:r w:rsidRPr="00AE2768">
        <w:rPr>
          <w:rFonts w:ascii="GHEA Grapalat" w:hAnsi="GHEA Grapalat"/>
          <w:sz w:val="20"/>
          <w:szCs w:val="20"/>
          <w:lang w:val="es-ES"/>
        </w:rPr>
        <w:t xml:space="preserve"> </w:t>
      </w:r>
      <w:r w:rsidRPr="00AE2768">
        <w:rPr>
          <w:rFonts w:ascii="GHEA Grapalat" w:hAnsi="GHEA Grapalat" w:cs="Sylfaen"/>
          <w:sz w:val="20"/>
          <w:szCs w:val="20"/>
        </w:rPr>
        <w:t>դատվածությունը</w:t>
      </w:r>
      <w:r w:rsidRPr="00AE2768">
        <w:rPr>
          <w:rFonts w:ascii="GHEA Grapalat" w:hAnsi="GHEA Grapalat"/>
          <w:sz w:val="20"/>
          <w:szCs w:val="20"/>
          <w:lang w:val="es-ES"/>
        </w:rPr>
        <w:t xml:space="preserve"> </w:t>
      </w:r>
      <w:r w:rsidRPr="00AE2768">
        <w:rPr>
          <w:rFonts w:ascii="GHEA Grapalat" w:hAnsi="GHEA Grapalat" w:cs="Sylfaen"/>
          <w:sz w:val="20"/>
          <w:szCs w:val="20"/>
        </w:rPr>
        <w:t>օրենքով</w:t>
      </w:r>
      <w:r w:rsidRPr="00AE2768">
        <w:rPr>
          <w:rFonts w:ascii="GHEA Grapalat" w:hAnsi="GHEA Grapalat"/>
          <w:sz w:val="20"/>
          <w:szCs w:val="20"/>
          <w:lang w:val="es-ES"/>
        </w:rPr>
        <w:t xml:space="preserve"> </w:t>
      </w:r>
      <w:r w:rsidRPr="00AE2768">
        <w:rPr>
          <w:rFonts w:ascii="GHEA Grapalat" w:hAnsi="GHEA Grapalat" w:cs="Sylfaen"/>
          <w:sz w:val="20"/>
          <w:szCs w:val="20"/>
        </w:rPr>
        <w:t>սահմանված</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հանված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մարված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p>
    <w:p w:rsidR="00254F39" w:rsidRPr="00AE2768" w:rsidRDefault="00254F39" w:rsidP="00254F39">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sz w:val="20"/>
          <w:szCs w:val="20"/>
        </w:rPr>
        <w:t>վերաբերյալ</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ներկայացվելու</w:t>
      </w:r>
      <w:r w:rsidRPr="00AE2768">
        <w:rPr>
          <w:rFonts w:ascii="GHEA Grapalat" w:hAnsi="GHEA Grapalat"/>
          <w:sz w:val="20"/>
          <w:szCs w:val="20"/>
          <w:lang w:val="es-ES"/>
        </w:rPr>
        <w:t xml:space="preserve"> </w:t>
      </w:r>
      <w:r w:rsidRPr="00AE2768">
        <w:rPr>
          <w:rFonts w:ascii="GHEA Grapalat" w:hAnsi="GHEA Grapalat"/>
          <w:sz w:val="20"/>
          <w:szCs w:val="20"/>
        </w:rPr>
        <w:t>օրվան</w:t>
      </w:r>
      <w:r w:rsidRPr="00AE2768">
        <w:rPr>
          <w:rFonts w:ascii="GHEA Grapalat" w:hAnsi="GHEA Grapalat"/>
          <w:sz w:val="20"/>
          <w:szCs w:val="20"/>
          <w:lang w:val="es-ES"/>
        </w:rPr>
        <w:t xml:space="preserve"> </w:t>
      </w:r>
      <w:r w:rsidRPr="00AE2768">
        <w:rPr>
          <w:rFonts w:ascii="GHEA Grapalat" w:hAnsi="GHEA Grapalat"/>
          <w:sz w:val="20"/>
          <w:szCs w:val="20"/>
        </w:rPr>
        <w:t>նախորդող</w:t>
      </w:r>
      <w:r w:rsidRPr="00AE2768">
        <w:rPr>
          <w:rFonts w:ascii="GHEA Grapalat" w:hAnsi="GHEA Grapalat"/>
          <w:sz w:val="20"/>
          <w:szCs w:val="20"/>
          <w:lang w:val="es-ES"/>
        </w:rPr>
        <w:t xml:space="preserve"> </w:t>
      </w:r>
      <w:r w:rsidRPr="00AE2768">
        <w:rPr>
          <w:rFonts w:ascii="GHEA Grapalat" w:hAnsi="GHEA Grapalat"/>
          <w:sz w:val="20"/>
          <w:szCs w:val="20"/>
        </w:rPr>
        <w:t>մեկ</w:t>
      </w:r>
      <w:r w:rsidRPr="00AE2768">
        <w:rPr>
          <w:rFonts w:ascii="GHEA Grapalat" w:hAnsi="GHEA Grapalat"/>
          <w:sz w:val="20"/>
          <w:szCs w:val="20"/>
          <w:lang w:val="es-ES"/>
        </w:rPr>
        <w:t xml:space="preserve"> </w:t>
      </w:r>
      <w:r w:rsidRPr="00AE2768">
        <w:rPr>
          <w:rFonts w:ascii="GHEA Grapalat" w:hAnsi="GHEA Grapalat"/>
          <w:sz w:val="20"/>
          <w:szCs w:val="20"/>
        </w:rPr>
        <w:t>տարվա</w:t>
      </w:r>
      <w:r w:rsidRPr="00AE2768">
        <w:rPr>
          <w:rFonts w:ascii="GHEA Grapalat" w:hAnsi="GHEA Grapalat"/>
          <w:sz w:val="20"/>
          <w:szCs w:val="20"/>
          <w:lang w:val="es-ES"/>
        </w:rPr>
        <w:t xml:space="preserve"> </w:t>
      </w:r>
      <w:r w:rsidRPr="00AE2768">
        <w:rPr>
          <w:rFonts w:ascii="GHEA Grapalat" w:hAnsi="GHEA Grapalat"/>
          <w:sz w:val="20"/>
          <w:szCs w:val="20"/>
        </w:rPr>
        <w:t>ընթացքում</w:t>
      </w:r>
      <w:r w:rsidRPr="00AE2768">
        <w:rPr>
          <w:rFonts w:ascii="GHEA Grapalat" w:hAnsi="GHEA Grapalat"/>
          <w:sz w:val="20"/>
          <w:szCs w:val="20"/>
          <w:lang w:val="es-ES"/>
        </w:rPr>
        <w:t xml:space="preserve"> </w:t>
      </w:r>
      <w:r w:rsidRPr="00AE2768">
        <w:rPr>
          <w:rFonts w:ascii="GHEA Grapalat" w:hAnsi="GHEA Grapalat"/>
          <w:sz w:val="20"/>
          <w:szCs w:val="20"/>
        </w:rPr>
        <w:t>առկա</w:t>
      </w:r>
      <w:r w:rsidRPr="00AE2768">
        <w:rPr>
          <w:rFonts w:ascii="GHEA Grapalat" w:hAnsi="GHEA Grapalat"/>
          <w:sz w:val="20"/>
          <w:szCs w:val="20"/>
          <w:lang w:val="es-ES"/>
        </w:rPr>
        <w:t xml:space="preserve"> </w:t>
      </w:r>
      <w:r w:rsidRPr="00AE2768">
        <w:rPr>
          <w:rFonts w:ascii="GHEA Grapalat" w:hAnsi="GHEA Grapalat"/>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կարգով</w:t>
      </w:r>
      <w:r w:rsidRPr="00AE2768">
        <w:rPr>
          <w:rFonts w:ascii="GHEA Grapalat" w:hAnsi="GHEA Grapalat"/>
          <w:sz w:val="20"/>
          <w:szCs w:val="20"/>
          <w:lang w:val="es-ES"/>
        </w:rPr>
        <w:t xml:space="preserve"> </w:t>
      </w:r>
      <w:r w:rsidRPr="00AE2768">
        <w:rPr>
          <w:rFonts w:ascii="GHEA Grapalat" w:hAnsi="GHEA Grapalat"/>
          <w:sz w:val="20"/>
          <w:szCs w:val="20"/>
        </w:rPr>
        <w:t>կայացված</w:t>
      </w:r>
      <w:r w:rsidRPr="00AE2768">
        <w:rPr>
          <w:rFonts w:ascii="GHEA Grapalat" w:hAnsi="GHEA Grapalat"/>
          <w:sz w:val="20"/>
          <w:szCs w:val="20"/>
          <w:lang w:val="es-ES"/>
        </w:rPr>
        <w:t xml:space="preserve"> </w:t>
      </w:r>
      <w:r w:rsidRPr="00AE2768">
        <w:rPr>
          <w:rFonts w:ascii="GHEA Grapalat" w:hAnsi="GHEA Grapalat"/>
          <w:sz w:val="20"/>
          <w:szCs w:val="20"/>
        </w:rPr>
        <w:t>անբողոքարկելի</w:t>
      </w:r>
      <w:r w:rsidRPr="00AE2768">
        <w:rPr>
          <w:rFonts w:ascii="GHEA Grapalat" w:hAnsi="GHEA Grapalat"/>
          <w:sz w:val="20"/>
          <w:szCs w:val="20"/>
          <w:lang w:val="es-ES"/>
        </w:rPr>
        <w:t xml:space="preserve"> </w:t>
      </w:r>
      <w:r w:rsidRPr="00AE2768">
        <w:rPr>
          <w:rFonts w:ascii="GHEA Grapalat" w:hAnsi="GHEA Grapalat"/>
          <w:sz w:val="20"/>
          <w:szCs w:val="20"/>
        </w:rPr>
        <w:t>վարչական</w:t>
      </w:r>
      <w:r w:rsidRPr="00AE2768">
        <w:rPr>
          <w:rFonts w:ascii="GHEA Grapalat" w:hAnsi="GHEA Grapalat"/>
          <w:sz w:val="20"/>
          <w:szCs w:val="20"/>
          <w:lang w:val="es-ES"/>
        </w:rPr>
        <w:t xml:space="preserve"> </w:t>
      </w:r>
      <w:r w:rsidRPr="00AE2768">
        <w:rPr>
          <w:rFonts w:ascii="GHEA Grapalat" w:hAnsi="GHEA Grapalat"/>
          <w:sz w:val="20"/>
          <w:szCs w:val="20"/>
        </w:rPr>
        <w:t>ակտ</w:t>
      </w:r>
      <w:r w:rsidRPr="00AE2768">
        <w:rPr>
          <w:rFonts w:ascii="GHEA Grapalat" w:hAnsi="GHEA Grapalat"/>
          <w:sz w:val="20"/>
          <w:szCs w:val="20"/>
          <w:lang w:val="es-ES"/>
        </w:rPr>
        <w:t xml:space="preserve">` </w:t>
      </w:r>
      <w:r w:rsidRPr="00AE2768">
        <w:rPr>
          <w:rFonts w:ascii="GHEA Grapalat" w:hAnsi="GHEA Grapalat"/>
          <w:sz w:val="20"/>
          <w:szCs w:val="20"/>
        </w:rPr>
        <w:t>գնումների</w:t>
      </w:r>
      <w:r w:rsidRPr="00AE2768">
        <w:rPr>
          <w:rFonts w:ascii="GHEA Grapalat" w:hAnsi="GHEA Grapalat"/>
          <w:sz w:val="20"/>
          <w:szCs w:val="20"/>
          <w:lang w:val="es-ES"/>
        </w:rPr>
        <w:t xml:space="preserve"> </w:t>
      </w:r>
      <w:r w:rsidRPr="00AE2768">
        <w:rPr>
          <w:rFonts w:ascii="GHEA Grapalat" w:hAnsi="GHEA Grapalat"/>
          <w:sz w:val="20"/>
          <w:szCs w:val="20"/>
        </w:rPr>
        <w:t>ոլորտում</w:t>
      </w:r>
      <w:r w:rsidRPr="00AE2768">
        <w:rPr>
          <w:rFonts w:ascii="GHEA Grapalat" w:hAnsi="GHEA Grapalat"/>
          <w:sz w:val="20"/>
          <w:szCs w:val="20"/>
          <w:lang w:val="es-ES"/>
        </w:rPr>
        <w:t xml:space="preserve"> </w:t>
      </w:r>
      <w:r w:rsidRPr="00AE2768">
        <w:rPr>
          <w:rFonts w:ascii="GHEA Grapalat" w:hAnsi="GHEA Grapalat" w:cs="Sylfaen"/>
          <w:sz w:val="20"/>
          <w:szCs w:val="20"/>
        </w:rPr>
        <w:t>հակամրցակցային</w:t>
      </w:r>
      <w:r w:rsidRPr="00AE2768">
        <w:rPr>
          <w:rFonts w:ascii="GHEA Grapalat" w:hAnsi="GHEA Grapalat"/>
          <w:sz w:val="20"/>
          <w:szCs w:val="20"/>
          <w:lang w:val="es-ES"/>
        </w:rPr>
        <w:t xml:space="preserve"> </w:t>
      </w:r>
      <w:r w:rsidRPr="00AE2768">
        <w:rPr>
          <w:rFonts w:ascii="GHEA Grapalat" w:hAnsi="GHEA Grapalat" w:cs="Sylfaen"/>
          <w:sz w:val="20"/>
          <w:szCs w:val="20"/>
        </w:rPr>
        <w:t>համաձայնության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գերիշխող</w:t>
      </w:r>
      <w:r w:rsidRPr="00AE2768">
        <w:rPr>
          <w:rFonts w:ascii="GHEA Grapalat" w:hAnsi="GHEA Grapalat"/>
          <w:sz w:val="20"/>
          <w:szCs w:val="20"/>
          <w:lang w:val="es-ES"/>
        </w:rPr>
        <w:t xml:space="preserve"> </w:t>
      </w:r>
      <w:r w:rsidRPr="00AE2768">
        <w:rPr>
          <w:rFonts w:ascii="GHEA Grapalat" w:hAnsi="GHEA Grapalat" w:cs="Sylfaen"/>
          <w:sz w:val="20"/>
          <w:szCs w:val="20"/>
        </w:rPr>
        <w:t>դիրքի</w:t>
      </w:r>
      <w:r w:rsidRPr="00AE2768">
        <w:rPr>
          <w:rFonts w:ascii="GHEA Grapalat" w:hAnsi="GHEA Grapalat"/>
          <w:sz w:val="20"/>
          <w:szCs w:val="20"/>
          <w:lang w:val="es-ES"/>
        </w:rPr>
        <w:t xml:space="preserve"> </w:t>
      </w:r>
      <w:r w:rsidRPr="00AE2768">
        <w:rPr>
          <w:rFonts w:ascii="GHEA Grapalat" w:hAnsi="GHEA Grapalat" w:cs="Sylfaen"/>
          <w:sz w:val="20"/>
          <w:szCs w:val="20"/>
        </w:rPr>
        <w:t>չարաշահման</w:t>
      </w:r>
      <w:r w:rsidRPr="00AE2768">
        <w:rPr>
          <w:rFonts w:ascii="GHEA Grapalat" w:hAnsi="GHEA Grapalat"/>
          <w:sz w:val="20"/>
          <w:szCs w:val="20"/>
          <w:lang w:val="es-ES"/>
        </w:rPr>
        <w:t xml:space="preserve"> </w:t>
      </w:r>
      <w:r w:rsidRPr="00AE2768">
        <w:rPr>
          <w:rFonts w:ascii="GHEA Grapalat" w:hAnsi="GHEA Grapalat" w:cs="Sylfaen"/>
          <w:sz w:val="20"/>
          <w:szCs w:val="20"/>
        </w:rPr>
        <w:t>համար</w:t>
      </w:r>
      <w:r w:rsidRPr="00AE2768">
        <w:rPr>
          <w:rFonts w:ascii="GHEA Grapalat" w:hAnsi="GHEA Grapalat" w:cs="Sylfaen"/>
          <w:sz w:val="20"/>
          <w:szCs w:val="20"/>
          <w:lang w:val="es-ES"/>
        </w:rPr>
        <w:t>.</w:t>
      </w:r>
    </w:p>
    <w:p w:rsidR="00254F39" w:rsidRPr="00AE2768" w:rsidRDefault="00254F39" w:rsidP="00254F39">
      <w:pPr>
        <w:ind w:firstLine="720"/>
        <w:jc w:val="both"/>
        <w:rPr>
          <w:rFonts w:ascii="GHEA Grapalat" w:hAnsi="GHEA Grapalat"/>
          <w:sz w:val="20"/>
          <w:szCs w:val="20"/>
          <w:lang w:val="es-ES"/>
        </w:rPr>
      </w:pPr>
      <w:r w:rsidRPr="00AE2768">
        <w:rPr>
          <w:rFonts w:ascii="GHEA Grapalat" w:hAnsi="GHEA Grapalat" w:cs="Sylfaen"/>
          <w:sz w:val="20"/>
          <w:szCs w:val="20"/>
          <w:lang w:val="es-ES"/>
        </w:rPr>
        <w:t xml:space="preserve">5)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են</w:t>
      </w:r>
      <w:r w:rsidRPr="00AE2768">
        <w:rPr>
          <w:rFonts w:ascii="GHEA Grapalat" w:hAnsi="GHEA Grapalat" w:cs="Sylfaen"/>
          <w:sz w:val="20"/>
          <w:szCs w:val="20"/>
          <w:lang w:val="es-ES"/>
        </w:rPr>
        <w:t xml:space="preserve"> </w:t>
      </w:r>
      <w:r w:rsidRPr="00AE2768">
        <w:rPr>
          <w:rFonts w:ascii="GHEA Grapalat" w:hAnsi="GHEA Grapalat" w:cs="Sylfaen"/>
          <w:sz w:val="20"/>
          <w:szCs w:val="20"/>
        </w:rPr>
        <w:t>Եվրասիական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տնտեսական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միությանն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անդամակցող</w:t>
      </w:r>
      <w:r w:rsidRPr="00AE2768">
        <w:rPr>
          <w:rFonts w:ascii="GHEA Grapalat" w:hAnsi="GHEA Grapalat" w:cs="Sylfaen"/>
          <w:sz w:val="20"/>
          <w:szCs w:val="20"/>
          <w:lang w:val="es-ES"/>
        </w:rPr>
        <w:t xml:space="preserve"> </w:t>
      </w:r>
      <w:r w:rsidRPr="00AE2768">
        <w:rPr>
          <w:rFonts w:ascii="GHEA Grapalat" w:hAnsi="GHEA Grapalat" w:cs="Sylfaen"/>
          <w:sz w:val="20"/>
          <w:szCs w:val="20"/>
        </w:rPr>
        <w:t>երկրների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օրենսդրության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համաձայն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հրապարակված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es-ES"/>
        </w:rPr>
        <w:t xml:space="preserve">. </w:t>
      </w:r>
    </w:p>
    <w:p w:rsidR="00254F39" w:rsidRPr="00AE2768" w:rsidRDefault="00254F39" w:rsidP="00254F39">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sz w:val="20"/>
          <w:szCs w:val="20"/>
        </w:rPr>
        <w:t>օրվա</w:t>
      </w:r>
      <w:r w:rsidRPr="00AE2768">
        <w:rPr>
          <w:rFonts w:ascii="GHEA Grapalat" w:hAnsi="GHEA Grapalat"/>
          <w:sz w:val="20"/>
          <w:szCs w:val="20"/>
          <w:lang w:val="es-ES"/>
        </w:rPr>
        <w:t xml:space="preserve"> </w:t>
      </w:r>
      <w:r w:rsidRPr="00AE2768">
        <w:rPr>
          <w:rFonts w:ascii="GHEA Grapalat" w:hAnsi="GHEA Grapalat"/>
          <w:sz w:val="20"/>
          <w:szCs w:val="20"/>
        </w:rPr>
        <w:t>դրությամբ</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sz w:val="20"/>
          <w:szCs w:val="20"/>
          <w:lang w:val="es-ES"/>
        </w:rPr>
        <w:t>:</w:t>
      </w:r>
    </w:p>
    <w:p w:rsidR="00254F39" w:rsidRPr="00AE2768" w:rsidRDefault="00254F39" w:rsidP="00254F39">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254F39" w:rsidRPr="00AE2768" w:rsidRDefault="00254F39" w:rsidP="00254F39">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E2768">
        <w:rPr>
          <w:rFonts w:ascii="GHEA Grapalat" w:hAnsi="GHEA Grapalat" w:cs="Arial"/>
          <w:sz w:val="20"/>
          <w:lang w:val="es-ES"/>
        </w:rPr>
        <w:t xml:space="preserve"> </w:t>
      </w:r>
      <w:r w:rsidRPr="00AE2768">
        <w:rPr>
          <w:rFonts w:ascii="GHEA Grapalat" w:hAnsi="GHEA Grapalat" w:cs="Sylfaen"/>
          <w:sz w:val="20"/>
          <w:lang w:val="es-ES"/>
        </w:rPr>
        <w:t>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w:t>
      </w:r>
      <w:r w:rsidRPr="00AE2768">
        <w:rPr>
          <w:rFonts w:ascii="GHEA Grapalat" w:hAnsi="GHEA Grapalat" w:cs="Arial"/>
          <w:sz w:val="20"/>
          <w:lang w:val="es-ES"/>
        </w:rPr>
        <w:t xml:space="preserve"> </w:t>
      </w:r>
      <w:r w:rsidRPr="00AE2768">
        <w:rPr>
          <w:rFonts w:ascii="GHEA Grapalat" w:hAnsi="GHEA Grapalat" w:cs="Sylfaen"/>
          <w:sz w:val="20"/>
          <w:lang w:val="es-ES"/>
        </w:rPr>
        <w:t>նախատեսված</w:t>
      </w:r>
      <w:r w:rsidRPr="00AE2768">
        <w:rPr>
          <w:rFonts w:ascii="GHEA Grapalat" w:hAnsi="GHEA Grapalat" w:cs="Arial"/>
          <w:sz w:val="20"/>
          <w:lang w:val="es-ES"/>
        </w:rPr>
        <w:t xml:space="preserve"> </w:t>
      </w:r>
      <w:r w:rsidRPr="00AE2768">
        <w:rPr>
          <w:rFonts w:ascii="GHEA Grapalat" w:hAnsi="GHEA Grapalat" w:cs="Sylfaen"/>
          <w:sz w:val="20"/>
          <w:lang w:val="es-ES"/>
        </w:rPr>
        <w:t>գրավոր</w:t>
      </w:r>
      <w:r w:rsidRPr="00AE2768">
        <w:rPr>
          <w:rFonts w:ascii="GHEA Grapalat" w:hAnsi="GHEA Grapalat" w:cs="Arial"/>
          <w:sz w:val="20"/>
          <w:lang w:val="es-ES"/>
        </w:rPr>
        <w:t xml:space="preserve"> </w:t>
      </w:r>
      <w:r w:rsidRPr="00AE2768">
        <w:rPr>
          <w:rFonts w:ascii="GHEA Grapalat" w:hAnsi="GHEA Grapalat" w:cs="Sylfaen"/>
          <w:sz w:val="20"/>
          <w:lang w:val="es-ES"/>
        </w:rPr>
        <w:t xml:space="preserve">հայտարարություն: </w:t>
      </w:r>
      <w:r w:rsidRPr="00AE2768">
        <w:rPr>
          <w:rFonts w:ascii="GHEA Grapalat" w:hAnsi="GHEA Grapalat" w:cs="Sylfaen"/>
          <w:sz w:val="20"/>
        </w:rPr>
        <w:t>Բացի</w:t>
      </w:r>
      <w:r w:rsidRPr="00AE2768">
        <w:rPr>
          <w:rFonts w:ascii="GHEA Grapalat" w:hAnsi="GHEA Grapalat" w:cs="Sylfaen"/>
          <w:sz w:val="20"/>
          <w:lang w:val="es-ES"/>
        </w:rPr>
        <w:t xml:space="preserve"> </w:t>
      </w:r>
      <w:r w:rsidRPr="00AE2768">
        <w:rPr>
          <w:rFonts w:ascii="GHEA Grapalat" w:hAnsi="GHEA Grapalat" w:cs="Sylfaen"/>
          <w:sz w:val="20"/>
        </w:rPr>
        <w:t>սույն</w:t>
      </w:r>
      <w:r w:rsidRPr="00AE2768">
        <w:rPr>
          <w:rFonts w:ascii="GHEA Grapalat" w:hAnsi="GHEA Grapalat" w:cs="Sylfaen"/>
          <w:sz w:val="20"/>
          <w:lang w:val="es-ES"/>
        </w:rPr>
        <w:t xml:space="preserve"> </w:t>
      </w:r>
      <w:r w:rsidRPr="00AE2768">
        <w:rPr>
          <w:rFonts w:ascii="GHEA Grapalat" w:hAnsi="GHEA Grapalat" w:cs="Sylfaen"/>
          <w:sz w:val="20"/>
        </w:rPr>
        <w:t>կետով</w:t>
      </w:r>
      <w:r w:rsidRPr="00AE2768">
        <w:rPr>
          <w:rFonts w:ascii="GHEA Grapalat" w:hAnsi="GHEA Grapalat" w:cs="Sylfaen"/>
          <w:sz w:val="20"/>
          <w:lang w:val="es-ES"/>
        </w:rPr>
        <w:t xml:space="preserve"> </w:t>
      </w:r>
      <w:r w:rsidRPr="00AE2768">
        <w:rPr>
          <w:rFonts w:ascii="GHEA Grapalat" w:hAnsi="GHEA Grapalat" w:cs="Sylfaen"/>
          <w:sz w:val="20"/>
        </w:rPr>
        <w:t>նախատեսված</w:t>
      </w:r>
      <w:r w:rsidRPr="00AE2768">
        <w:rPr>
          <w:rFonts w:ascii="GHEA Grapalat" w:hAnsi="GHEA Grapalat" w:cs="Sylfaen"/>
          <w:sz w:val="20"/>
          <w:lang w:val="es-ES"/>
        </w:rPr>
        <w:t xml:space="preserve"> </w:t>
      </w:r>
      <w:r w:rsidRPr="00AE2768">
        <w:rPr>
          <w:rFonts w:ascii="GHEA Grapalat" w:hAnsi="GHEA Grapalat" w:cs="Sylfaen"/>
          <w:sz w:val="20"/>
        </w:rPr>
        <w:t>հայտարարությունից</w:t>
      </w:r>
      <w:r w:rsidRPr="00AE2768">
        <w:rPr>
          <w:rFonts w:ascii="GHEA Grapalat" w:hAnsi="GHEA Grapalat" w:cs="Sylfaen"/>
          <w:sz w:val="20"/>
          <w:lang w:val="es-ES"/>
        </w:rPr>
        <w:t xml:space="preserve"> </w:t>
      </w:r>
      <w:r w:rsidRPr="00AE2768">
        <w:rPr>
          <w:rFonts w:ascii="GHEA Grapalat" w:hAnsi="GHEA Grapalat" w:cs="Sylfaen"/>
          <w:sz w:val="20"/>
        </w:rPr>
        <w:t>մասնակցության</w:t>
      </w:r>
      <w:r w:rsidRPr="00AE2768">
        <w:rPr>
          <w:rFonts w:ascii="GHEA Grapalat" w:hAnsi="GHEA Grapalat" w:cs="Sylfaen"/>
          <w:sz w:val="20"/>
          <w:lang w:val="es-ES"/>
        </w:rPr>
        <w:t xml:space="preserve"> </w:t>
      </w:r>
      <w:r w:rsidRPr="00AE2768">
        <w:rPr>
          <w:rFonts w:ascii="GHEA Grapalat" w:hAnsi="GHEA Grapalat" w:cs="Sylfaen"/>
          <w:sz w:val="20"/>
        </w:rPr>
        <w:t>իրավունքի</w:t>
      </w:r>
      <w:r w:rsidRPr="00AE2768">
        <w:rPr>
          <w:rFonts w:ascii="GHEA Grapalat" w:hAnsi="GHEA Grapalat" w:cs="Sylfaen"/>
          <w:sz w:val="20"/>
          <w:lang w:val="es-ES"/>
        </w:rPr>
        <w:t xml:space="preserve"> </w:t>
      </w:r>
      <w:r w:rsidRPr="00AE2768">
        <w:rPr>
          <w:rFonts w:ascii="GHEA Grapalat" w:hAnsi="GHEA Grapalat" w:cs="Sylfaen"/>
          <w:sz w:val="20"/>
        </w:rPr>
        <w:t>գնահատման</w:t>
      </w:r>
      <w:r w:rsidRPr="00AE2768">
        <w:rPr>
          <w:rFonts w:ascii="GHEA Grapalat" w:hAnsi="GHEA Grapalat" w:cs="Sylfaen"/>
          <w:sz w:val="20"/>
          <w:lang w:val="es-ES"/>
        </w:rPr>
        <w:t xml:space="preserve"> </w:t>
      </w:r>
      <w:r w:rsidRPr="00AE2768">
        <w:rPr>
          <w:rFonts w:ascii="GHEA Grapalat" w:hAnsi="GHEA Grapalat" w:cs="Sylfaen"/>
          <w:sz w:val="20"/>
        </w:rPr>
        <w:t>համար</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այդ</w:t>
      </w:r>
      <w:r w:rsidRPr="00AE2768">
        <w:rPr>
          <w:rFonts w:ascii="GHEA Grapalat" w:hAnsi="GHEA Grapalat" w:cs="Sylfaen"/>
          <w:sz w:val="20"/>
          <w:lang w:val="es-ES"/>
        </w:rPr>
        <w:t xml:space="preserve"> </w:t>
      </w:r>
      <w:r w:rsidRPr="00AE2768">
        <w:rPr>
          <w:rFonts w:ascii="GHEA Grapalat" w:hAnsi="GHEA Grapalat" w:cs="Sylfaen"/>
          <w:sz w:val="20"/>
        </w:rPr>
        <w:t>թվում</w:t>
      </w:r>
      <w:r w:rsidRPr="00AE2768">
        <w:rPr>
          <w:rFonts w:ascii="GHEA Grapalat" w:hAnsi="GHEA Grapalat" w:cs="Sylfaen"/>
          <w:sz w:val="20"/>
          <w:lang w:val="es-ES"/>
        </w:rPr>
        <w:t xml:space="preserve"> </w:t>
      </w:r>
      <w:r w:rsidRPr="00AE2768">
        <w:rPr>
          <w:rFonts w:ascii="GHEA Grapalat" w:hAnsi="GHEA Grapalat" w:cs="Sylfaen"/>
          <w:sz w:val="20"/>
        </w:rPr>
        <w:t>ընտրված</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փաստաթղթեր</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հիմնավորումներ</w:t>
      </w:r>
      <w:r w:rsidRPr="00AE2768">
        <w:rPr>
          <w:rFonts w:ascii="GHEA Grapalat" w:hAnsi="GHEA Grapalat" w:cs="Sylfaen"/>
          <w:sz w:val="20"/>
          <w:lang w:val="es-ES"/>
        </w:rPr>
        <w:t xml:space="preserve"> </w:t>
      </w:r>
      <w:r w:rsidRPr="00AE2768">
        <w:rPr>
          <w:rFonts w:ascii="GHEA Grapalat" w:hAnsi="GHEA Grapalat" w:cs="Sylfaen"/>
          <w:sz w:val="20"/>
        </w:rPr>
        <w:t>չեն</w:t>
      </w:r>
      <w:r w:rsidRPr="00AE2768">
        <w:rPr>
          <w:rFonts w:ascii="GHEA Grapalat" w:hAnsi="GHEA Grapalat" w:cs="Sylfaen"/>
          <w:sz w:val="20"/>
          <w:lang w:val="es-ES"/>
        </w:rPr>
        <w:t xml:space="preserve"> </w:t>
      </w:r>
      <w:r w:rsidRPr="00AE2768">
        <w:rPr>
          <w:rFonts w:ascii="GHEA Grapalat" w:hAnsi="GHEA Grapalat" w:cs="Sylfaen"/>
          <w:sz w:val="20"/>
        </w:rPr>
        <w:t>կարող</w:t>
      </w:r>
      <w:r w:rsidRPr="00AE2768">
        <w:rPr>
          <w:rFonts w:ascii="GHEA Grapalat" w:hAnsi="GHEA Grapalat" w:cs="Sylfaen"/>
          <w:sz w:val="20"/>
          <w:lang w:val="es-ES"/>
        </w:rPr>
        <w:t xml:space="preserve"> </w:t>
      </w:r>
      <w:r w:rsidRPr="00AE2768">
        <w:rPr>
          <w:rFonts w:ascii="GHEA Grapalat" w:hAnsi="GHEA Grapalat" w:cs="Sylfaen"/>
          <w:sz w:val="20"/>
        </w:rPr>
        <w:t>պահանջվել</w:t>
      </w:r>
      <w:r w:rsidRPr="00AE2768">
        <w:rPr>
          <w:rFonts w:ascii="GHEA Grapalat" w:hAnsi="GHEA Grapalat" w:cs="Sylfaen"/>
          <w:sz w:val="20"/>
          <w:lang w:val="es-ES"/>
        </w:rPr>
        <w:t>:</w:t>
      </w:r>
      <w:r w:rsidRPr="00AE2768">
        <w:rPr>
          <w:rFonts w:ascii="GHEA Grapalat" w:hAnsi="GHEA Grapalat" w:cs="Tahoma"/>
          <w:sz w:val="20"/>
          <w:lang w:val="hy-AM"/>
        </w:rPr>
        <w:t xml:space="preserve"> </w:t>
      </w:r>
      <w:r w:rsidRPr="00AE2768">
        <w:rPr>
          <w:rFonts w:ascii="GHEA Grapalat" w:hAnsi="GHEA Grapalat" w:cs="Tahoma"/>
          <w:sz w:val="20"/>
        </w:rPr>
        <w:t>Մասնակցի</w:t>
      </w:r>
      <w:r w:rsidRPr="00AE2768">
        <w:rPr>
          <w:rFonts w:ascii="GHEA Grapalat" w:hAnsi="GHEA Grapalat" w:cs="Tahoma"/>
          <w:sz w:val="20"/>
          <w:lang w:val="es-ES"/>
        </w:rPr>
        <w:t xml:space="preserve"> </w:t>
      </w:r>
      <w:r w:rsidRPr="00AE2768">
        <w:rPr>
          <w:rFonts w:ascii="GHEA Grapalat" w:hAnsi="GHEA Grapalat" w:cs="Tahoma"/>
          <w:sz w:val="20"/>
        </w:rPr>
        <w:t>հայտարարության</w:t>
      </w:r>
      <w:r w:rsidRPr="00AE2768">
        <w:rPr>
          <w:rFonts w:ascii="GHEA Grapalat" w:hAnsi="GHEA Grapalat" w:cs="Tahoma"/>
          <w:sz w:val="20"/>
          <w:lang w:val="es-ES"/>
        </w:rPr>
        <w:t xml:space="preserve"> </w:t>
      </w:r>
      <w:r w:rsidRPr="00AE2768">
        <w:rPr>
          <w:rFonts w:ascii="GHEA Grapalat" w:hAnsi="GHEA Grapalat" w:cs="Tahoma"/>
          <w:sz w:val="20"/>
        </w:rPr>
        <w:t>իսկությունը</w:t>
      </w:r>
      <w:r w:rsidRPr="00AE2768">
        <w:rPr>
          <w:rFonts w:ascii="GHEA Grapalat" w:hAnsi="GHEA Grapalat" w:cs="Tahoma"/>
          <w:sz w:val="20"/>
          <w:lang w:val="es-ES"/>
        </w:rPr>
        <w:t xml:space="preserve"> </w:t>
      </w:r>
      <w:r w:rsidRPr="00AE2768">
        <w:rPr>
          <w:rFonts w:ascii="GHEA Grapalat" w:hAnsi="GHEA Grapalat" w:cs="Tahoma"/>
          <w:sz w:val="20"/>
        </w:rPr>
        <w:t>գնահատող</w:t>
      </w:r>
      <w:r w:rsidRPr="00AE2768">
        <w:rPr>
          <w:rFonts w:ascii="GHEA Grapalat" w:hAnsi="GHEA Grapalat" w:cs="Tahoma"/>
          <w:sz w:val="20"/>
          <w:lang w:val="es-ES"/>
        </w:rPr>
        <w:t xml:space="preserve"> </w:t>
      </w:r>
      <w:r w:rsidRPr="00AE2768">
        <w:rPr>
          <w:rFonts w:ascii="GHEA Grapalat" w:hAnsi="GHEA Grapalat" w:cs="Tahoma"/>
          <w:sz w:val="20"/>
        </w:rPr>
        <w:t>հանձնաժողովը</w:t>
      </w:r>
      <w:r w:rsidRPr="00AE2768">
        <w:rPr>
          <w:rFonts w:ascii="GHEA Grapalat" w:hAnsi="GHEA Grapalat" w:cs="Tahoma"/>
          <w:sz w:val="20"/>
          <w:lang w:val="es-ES"/>
        </w:rPr>
        <w:t xml:space="preserve"> (</w:t>
      </w:r>
      <w:r w:rsidRPr="00AE2768">
        <w:rPr>
          <w:rFonts w:ascii="GHEA Grapalat" w:hAnsi="GHEA Grapalat" w:cs="Tahoma"/>
          <w:sz w:val="20"/>
        </w:rPr>
        <w:t>այսուհետ</w:t>
      </w:r>
      <w:r w:rsidRPr="00AE2768">
        <w:rPr>
          <w:rFonts w:ascii="GHEA Grapalat" w:hAnsi="GHEA Grapalat" w:cs="Tahoma"/>
          <w:sz w:val="20"/>
          <w:lang w:val="es-ES"/>
        </w:rPr>
        <w:t xml:space="preserve">` </w:t>
      </w:r>
      <w:r w:rsidRPr="00AE2768">
        <w:rPr>
          <w:rFonts w:ascii="GHEA Grapalat" w:hAnsi="GHEA Grapalat" w:cs="Tahoma"/>
          <w:sz w:val="20"/>
        </w:rPr>
        <w:t>հանձնաժողով</w:t>
      </w:r>
      <w:r w:rsidRPr="00AE2768">
        <w:rPr>
          <w:rFonts w:ascii="GHEA Grapalat" w:hAnsi="GHEA Grapalat" w:cs="Tahoma"/>
          <w:sz w:val="20"/>
          <w:lang w:val="es-ES"/>
        </w:rPr>
        <w:t xml:space="preserve">) </w:t>
      </w:r>
      <w:r w:rsidRPr="00AE2768">
        <w:rPr>
          <w:rFonts w:ascii="GHEA Grapalat" w:hAnsi="GHEA Grapalat" w:cs="Tahoma"/>
          <w:sz w:val="20"/>
        </w:rPr>
        <w:t>գնահատում</w:t>
      </w:r>
      <w:r w:rsidRPr="00AE2768">
        <w:rPr>
          <w:rFonts w:ascii="GHEA Grapalat" w:hAnsi="GHEA Grapalat" w:cs="Tahoma"/>
          <w:sz w:val="20"/>
          <w:lang w:val="es-ES"/>
        </w:rPr>
        <w:t xml:space="preserve"> </w:t>
      </w:r>
      <w:r w:rsidRPr="00AE2768">
        <w:rPr>
          <w:rFonts w:ascii="GHEA Grapalat" w:hAnsi="GHEA Grapalat" w:cs="Tahoma"/>
          <w:sz w:val="20"/>
        </w:rPr>
        <w:t>է</w:t>
      </w:r>
      <w:r w:rsidRPr="00AE2768">
        <w:rPr>
          <w:rFonts w:ascii="GHEA Grapalat" w:hAnsi="GHEA Grapalat" w:cs="Tahoma"/>
          <w:sz w:val="20"/>
          <w:lang w:val="es-ES"/>
        </w:rPr>
        <w:t xml:space="preserve"> </w:t>
      </w:r>
      <w:r w:rsidRPr="00AE2768">
        <w:rPr>
          <w:rFonts w:ascii="GHEA Grapalat" w:hAnsi="GHEA Grapalat" w:cs="Tahoma"/>
          <w:sz w:val="20"/>
        </w:rPr>
        <w:t>սույն</w:t>
      </w:r>
      <w:r w:rsidRPr="00AE2768">
        <w:rPr>
          <w:rFonts w:ascii="GHEA Grapalat" w:hAnsi="GHEA Grapalat" w:cs="Tahoma"/>
          <w:sz w:val="20"/>
          <w:lang w:val="es-ES"/>
        </w:rPr>
        <w:t xml:space="preserve"> </w:t>
      </w:r>
      <w:r w:rsidRPr="00AE2768">
        <w:rPr>
          <w:rFonts w:ascii="GHEA Grapalat" w:hAnsi="GHEA Grapalat" w:cs="Tahoma"/>
          <w:sz w:val="20"/>
        </w:rPr>
        <w:t>հրավերով</w:t>
      </w:r>
      <w:r w:rsidRPr="00AE2768">
        <w:rPr>
          <w:rFonts w:ascii="GHEA Grapalat" w:hAnsi="GHEA Grapalat" w:cs="Tahoma"/>
          <w:sz w:val="20"/>
          <w:lang w:val="es-ES"/>
        </w:rPr>
        <w:t xml:space="preserve"> </w:t>
      </w:r>
      <w:r w:rsidRPr="00AE2768">
        <w:rPr>
          <w:rFonts w:ascii="GHEA Grapalat" w:hAnsi="GHEA Grapalat" w:cs="Tahoma"/>
          <w:sz w:val="20"/>
        </w:rPr>
        <w:t>սահմանված</w:t>
      </w:r>
      <w:r w:rsidRPr="00AE2768">
        <w:rPr>
          <w:rFonts w:ascii="GHEA Grapalat" w:hAnsi="GHEA Grapalat" w:cs="Tahoma"/>
          <w:sz w:val="20"/>
          <w:lang w:val="es-ES"/>
        </w:rPr>
        <w:t xml:space="preserve"> </w:t>
      </w:r>
      <w:r w:rsidRPr="00AE2768">
        <w:rPr>
          <w:rFonts w:ascii="GHEA Grapalat" w:hAnsi="GHEA Grapalat" w:cs="Tahoma"/>
          <w:sz w:val="20"/>
        </w:rPr>
        <w:t>պայմաններով</w:t>
      </w:r>
      <w:r w:rsidRPr="00AE2768">
        <w:rPr>
          <w:rFonts w:ascii="GHEA Grapalat" w:hAnsi="GHEA Grapalat" w:cs="Tahoma"/>
          <w:sz w:val="20"/>
          <w:lang w:val="es-ES"/>
        </w:rPr>
        <w:t>:</w:t>
      </w:r>
    </w:p>
    <w:p w:rsidR="00254F39" w:rsidRPr="00AE2768" w:rsidRDefault="00254F39" w:rsidP="00254F39">
      <w:pPr>
        <w:ind w:firstLine="720"/>
        <w:jc w:val="both"/>
        <w:rPr>
          <w:rFonts w:ascii="GHEA Grapalat" w:hAnsi="GHEA Grapalat"/>
          <w:sz w:val="20"/>
          <w:szCs w:val="20"/>
          <w:lang w:val="es-ES"/>
        </w:rPr>
      </w:pPr>
      <w:r w:rsidRPr="00AE2768">
        <w:rPr>
          <w:rFonts w:ascii="GHEA Grapalat" w:hAnsi="GHEA Grapalat" w:cs="Tahoma"/>
          <w:sz w:val="20"/>
          <w:szCs w:val="20"/>
          <w:lang w:val="es-ES"/>
        </w:rPr>
        <w:lastRenderedPageBreak/>
        <w:t xml:space="preserve">2.3 </w:t>
      </w:r>
      <w:r w:rsidRPr="00AE2768">
        <w:rPr>
          <w:rFonts w:ascii="GHEA Grapalat" w:hAnsi="GHEA Grapalat" w:cs="Sylfaen"/>
          <w:sz w:val="20"/>
          <w:szCs w:val="20"/>
        </w:rPr>
        <w:t>Արգելվում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կետով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փոխկապակցված</w:t>
      </w:r>
      <w:r w:rsidRPr="00AE2768">
        <w:rPr>
          <w:rFonts w:ascii="GHEA Grapalat" w:hAnsi="GHEA Grapalat"/>
          <w:sz w:val="20"/>
          <w:szCs w:val="20"/>
          <w:lang w:val="es-ES"/>
        </w:rPr>
        <w:t xml:space="preserve"> </w:t>
      </w:r>
      <w:r w:rsidRPr="00AE2768">
        <w:rPr>
          <w:rFonts w:ascii="GHEA Grapalat" w:hAnsi="GHEA Grapalat"/>
          <w:sz w:val="20"/>
          <w:szCs w:val="20"/>
        </w:rPr>
        <w:t>անձանց</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ավելի</w:t>
      </w:r>
      <w:r w:rsidRPr="00AE2768">
        <w:rPr>
          <w:rFonts w:ascii="GHEA Grapalat" w:hAnsi="GHEA Grapalat"/>
          <w:sz w:val="20"/>
          <w:szCs w:val="20"/>
          <w:lang w:val="es-ES"/>
        </w:rPr>
        <w:t xml:space="preserve"> </w:t>
      </w:r>
      <w:r w:rsidRPr="00AE2768">
        <w:rPr>
          <w:rFonts w:ascii="GHEA Grapalat" w:hAnsi="GHEA Grapalat" w:cs="Sylfaen"/>
          <w:sz w:val="20"/>
          <w:szCs w:val="20"/>
        </w:rPr>
        <w:t>քան</w:t>
      </w:r>
      <w:r w:rsidRPr="00AE2768">
        <w:rPr>
          <w:rFonts w:ascii="GHEA Grapalat" w:hAnsi="GHEA Grapalat"/>
          <w:sz w:val="20"/>
          <w:szCs w:val="20"/>
          <w:lang w:val="es-ES"/>
        </w:rPr>
        <w:t xml:space="preserve"> </w:t>
      </w:r>
      <w:r w:rsidRPr="00AE2768">
        <w:rPr>
          <w:rFonts w:ascii="GHEA Grapalat" w:hAnsi="GHEA Grapalat" w:cs="Sylfaen"/>
          <w:sz w:val="20"/>
          <w:szCs w:val="20"/>
        </w:rPr>
        <w:t>հիսուն</w:t>
      </w:r>
      <w:r w:rsidRPr="00AE2768">
        <w:rPr>
          <w:rFonts w:ascii="GHEA Grapalat" w:hAnsi="GHEA Grapalat"/>
          <w:sz w:val="20"/>
          <w:szCs w:val="20"/>
          <w:lang w:val="es-ES"/>
        </w:rPr>
        <w:t xml:space="preserve"> </w:t>
      </w:r>
      <w:r w:rsidRPr="00AE2768">
        <w:rPr>
          <w:rFonts w:ascii="GHEA Grapalat" w:hAnsi="GHEA Grapalat" w:cs="Sylfaen"/>
          <w:sz w:val="20"/>
          <w:szCs w:val="20"/>
        </w:rPr>
        <w:t>տոկոս</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w:t>
      </w:r>
      <w:r w:rsidRPr="00AE2768">
        <w:rPr>
          <w:rFonts w:ascii="GHEA Grapalat" w:hAnsi="GHEA Grapalat"/>
          <w:sz w:val="20"/>
          <w:szCs w:val="20"/>
          <w:lang w:val="es-ES"/>
        </w:rPr>
        <w:t xml:space="preserve"> </w:t>
      </w:r>
      <w:r w:rsidRPr="00AE2768">
        <w:rPr>
          <w:rFonts w:ascii="GHEA Grapalat" w:hAnsi="GHEA Grapalat" w:cs="Sylfaen"/>
          <w:sz w:val="20"/>
          <w:szCs w:val="20"/>
        </w:rPr>
        <w:t>բաժնեմաս</w:t>
      </w:r>
      <w:r w:rsidRPr="00AE2768">
        <w:rPr>
          <w:rFonts w:ascii="GHEA Grapalat" w:hAnsi="GHEA Grapalat"/>
          <w:sz w:val="20"/>
          <w:szCs w:val="20"/>
          <w:lang w:val="es-ES"/>
        </w:rPr>
        <w:t xml:space="preserve"> (</w:t>
      </w:r>
      <w:r w:rsidRPr="00AE2768">
        <w:rPr>
          <w:rFonts w:ascii="GHEA Grapalat" w:hAnsi="GHEA Grapalat"/>
          <w:sz w:val="20"/>
          <w:szCs w:val="20"/>
        </w:rPr>
        <w:t>փայաբաժին</w:t>
      </w:r>
      <w:r w:rsidRPr="00AE2768">
        <w:rPr>
          <w:rFonts w:ascii="GHEA Grapalat" w:hAnsi="GHEA Grapalat"/>
          <w:sz w:val="20"/>
          <w:szCs w:val="20"/>
          <w:lang w:val="es-ES"/>
        </w:rPr>
        <w:t xml:space="preserve">) </w:t>
      </w:r>
      <w:r w:rsidRPr="00AE2768">
        <w:rPr>
          <w:rFonts w:ascii="GHEA Grapalat" w:hAnsi="GHEA Grapalat" w:cs="Sylfaen"/>
          <w:sz w:val="20"/>
          <w:szCs w:val="20"/>
        </w:rPr>
        <w:t>ունեցող</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sz w:val="20"/>
          <w:szCs w:val="20"/>
          <w:lang w:val="es-ES"/>
        </w:rPr>
        <w:t xml:space="preserve"> </w:t>
      </w:r>
      <w:r w:rsidRPr="00AE2768">
        <w:rPr>
          <w:rFonts w:ascii="GHEA Grapalat" w:hAnsi="GHEA Grapalat" w:cs="Sylfaen"/>
          <w:sz w:val="20"/>
          <w:szCs w:val="20"/>
        </w:rPr>
        <w:t>միաժամանակյա</w:t>
      </w:r>
      <w:r w:rsidRPr="00AE2768">
        <w:rPr>
          <w:rFonts w:ascii="GHEA Grapalat" w:hAnsi="GHEA Grapalat"/>
          <w:sz w:val="20"/>
          <w:szCs w:val="20"/>
          <w:lang w:val="es-ES"/>
        </w:rPr>
        <w:t xml:space="preserve"> </w:t>
      </w:r>
      <w:r w:rsidRPr="00AE2768">
        <w:rPr>
          <w:rFonts w:ascii="GHEA Grapalat" w:hAnsi="GHEA Grapalat" w:cs="Sylfaen"/>
          <w:sz w:val="20"/>
          <w:szCs w:val="20"/>
        </w:rPr>
        <w:t>մասնակցությունը</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ընթացակարգին</w:t>
      </w:r>
      <w:r w:rsidRPr="00AE2768">
        <w:rPr>
          <w:rFonts w:ascii="GHEA Grapalat" w:hAnsi="GHEA Grapalat"/>
          <w:sz w:val="20"/>
          <w:szCs w:val="20"/>
          <w:lang w:val="hy-AM"/>
        </w:rPr>
        <w:t xml:space="preserve"> </w:t>
      </w:r>
      <w:r w:rsidRPr="00AE2768">
        <w:rPr>
          <w:rFonts w:ascii="GHEA Grapalat" w:hAnsi="GHEA Grapalat" w:cs="Sylfaen"/>
          <w:sz w:val="20"/>
          <w:szCs w:val="20"/>
          <w:lang w:val="es-ES"/>
        </w:rPr>
        <w:t>(</w:t>
      </w:r>
      <w:r w:rsidRPr="00AE2768">
        <w:rPr>
          <w:rFonts w:ascii="GHEA Grapalat" w:hAnsi="GHEA Grapalat" w:cs="Sylfaen"/>
          <w:sz w:val="20"/>
          <w:szCs w:val="20"/>
        </w:rPr>
        <w:t>միևնույն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չափաբաժնին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պետության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համայնքների</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ործունեության</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Sylfaen"/>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lang w:val="es-ES"/>
        </w:rPr>
        <w:t xml:space="preserve"> </w:t>
      </w:r>
      <w:r w:rsidRPr="00AE2768">
        <w:rPr>
          <w:rFonts w:ascii="GHEA Grapalat" w:hAnsi="GHEA Grapalat" w:cs="Sylfaen"/>
          <w:sz w:val="20"/>
          <w:szCs w:val="20"/>
        </w:rPr>
        <w:t>մասնակցության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cs="Sylfaen"/>
          <w:sz w:val="20"/>
          <w:szCs w:val="20"/>
          <w:lang w:val="es-ES"/>
        </w:rPr>
        <w:t>:</w:t>
      </w:r>
    </w:p>
    <w:p w:rsidR="00254F39" w:rsidRPr="00AE2768" w:rsidRDefault="00254F39" w:rsidP="00254F39">
      <w:pPr>
        <w:pStyle w:val="af4"/>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Pr="00AE2768">
        <w:rPr>
          <w:rFonts w:ascii="GHEA Grapalat" w:hAnsi="GHEA Grapalat"/>
          <w:sz w:val="20"/>
          <w:szCs w:val="20"/>
          <w:lang w:val="es-ES"/>
        </w:rPr>
        <w:t xml:space="preserve"> </w:t>
      </w:r>
      <w:r w:rsidRPr="00AE2768">
        <w:rPr>
          <w:rFonts w:ascii="GHEA Grapalat" w:hAnsi="GHEA Grapalat"/>
          <w:sz w:val="20"/>
          <w:szCs w:val="20"/>
        </w:rPr>
        <w:t>կետի</w:t>
      </w:r>
      <w:r w:rsidRPr="00AE2768">
        <w:rPr>
          <w:rFonts w:ascii="GHEA Grapalat" w:hAnsi="GHEA Grapalat"/>
          <w:sz w:val="20"/>
          <w:szCs w:val="20"/>
          <w:lang w:val="es-ES"/>
        </w:rPr>
        <w:t xml:space="preserve"> </w:t>
      </w:r>
      <w:r w:rsidRPr="00AE2768">
        <w:rPr>
          <w:rFonts w:ascii="GHEA Grapalat" w:hAnsi="GHEA Grapalat"/>
          <w:sz w:val="20"/>
          <w:szCs w:val="20"/>
          <w:lang w:val="hy-AM"/>
        </w:rPr>
        <w:t>իմաստով`</w:t>
      </w:r>
    </w:p>
    <w:p w:rsidR="00254F39" w:rsidRPr="00AE2768" w:rsidRDefault="00254F39" w:rsidP="00254F39">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254F39" w:rsidRPr="00AE2768" w:rsidRDefault="00254F39" w:rsidP="00254F39">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254F39" w:rsidRPr="00AE2768" w:rsidRDefault="00254F39" w:rsidP="00254F39">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rsidR="00254F39" w:rsidRPr="00AE2768" w:rsidRDefault="00254F39" w:rsidP="00254F39">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254F39" w:rsidRPr="00AE2768" w:rsidRDefault="00254F39" w:rsidP="00254F39">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254F39" w:rsidRPr="00AE2768" w:rsidRDefault="00254F39" w:rsidP="00254F39">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254F39" w:rsidRPr="00AE2768" w:rsidRDefault="00254F39" w:rsidP="00254F39">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rsidR="00254F39" w:rsidRPr="00AE2768" w:rsidRDefault="00254F39" w:rsidP="00254F39">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254F39" w:rsidRPr="00AE2768" w:rsidRDefault="00254F39" w:rsidP="00254F39">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254F39" w:rsidRPr="00AE2768" w:rsidRDefault="00254F39" w:rsidP="00254F39">
      <w:pPr>
        <w:pStyle w:val="af4"/>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254F39" w:rsidRPr="00AE2768" w:rsidRDefault="00254F39" w:rsidP="00254F39">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254F39" w:rsidRPr="00AE2768" w:rsidRDefault="00254F39" w:rsidP="00254F39">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254F39" w:rsidRPr="00AE2768" w:rsidRDefault="00254F39" w:rsidP="00254F39">
      <w:pPr>
        <w:ind w:firstLine="567"/>
        <w:jc w:val="both"/>
        <w:rPr>
          <w:rFonts w:ascii="GHEA Grapalat" w:hAnsi="GHEA Grapalat" w:cs="Arial"/>
          <w:sz w:val="20"/>
          <w:lang w:val="hy-AM"/>
        </w:rPr>
      </w:pPr>
      <w:r w:rsidRPr="00AE2768">
        <w:rPr>
          <w:rFonts w:ascii="GHEA Grapalat" w:hAnsi="GHEA Grapalat" w:cs="Arial Armenian"/>
          <w:sz w:val="20"/>
          <w:lang w:val="hy-AM"/>
        </w:rPr>
        <w:t xml:space="preserve">2.4 </w:t>
      </w:r>
      <w:r w:rsidRPr="00AE2768">
        <w:rPr>
          <w:rFonts w:ascii="GHEA Grapalat" w:hAnsi="GHEA Grapalat" w:cs="Sylfaen"/>
          <w:sz w:val="20"/>
          <w:lang w:val="hy-AM"/>
        </w:rPr>
        <w:t>Մասնակիցը</w:t>
      </w:r>
      <w:r w:rsidRPr="00AE2768">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254F39" w:rsidRPr="00AE2768" w:rsidRDefault="00254F39" w:rsidP="00254F39">
      <w:pPr>
        <w:pStyle w:val="norm"/>
        <w:spacing w:line="240" w:lineRule="auto"/>
        <w:ind w:firstLine="540"/>
        <w:rPr>
          <w:rFonts w:ascii="GHEA Grapalat" w:hAnsi="GHEA Grapalat" w:cs="Sylfaen"/>
          <w:sz w:val="20"/>
          <w:szCs w:val="24"/>
          <w:lang w:val="af-ZA" w:eastAsia="en-US"/>
        </w:rPr>
      </w:pPr>
      <w:r w:rsidRPr="002347B0">
        <w:rPr>
          <w:rFonts w:ascii="GHEA Grapalat" w:hAnsi="GHEA Grapalat" w:cs="Sylfaen"/>
          <w:sz w:val="20"/>
          <w:szCs w:val="24"/>
          <w:lang w:val="hy-AM" w:eastAsia="en-US"/>
        </w:rPr>
        <w:t>2.5 Սույն ընթացակարգի շրջանակում կնքվելիք պայմանագիրը</w:t>
      </w:r>
      <w:r w:rsidRPr="00AE2768">
        <w:rPr>
          <w:rFonts w:ascii="GHEA Grapalat" w:hAnsi="GHEA Grapalat" w:cs="Sylfaen"/>
          <w:sz w:val="20"/>
          <w:szCs w:val="24"/>
          <w:lang w:val="af-ZA" w:eastAsia="en-US"/>
        </w:rPr>
        <w:t xml:space="preserve"> </w:t>
      </w:r>
      <w:r w:rsidRPr="002347B0">
        <w:rPr>
          <w:rFonts w:ascii="GHEA Grapalat" w:hAnsi="GHEA Grapalat" w:cs="Sylfaen"/>
          <w:sz w:val="20"/>
          <w:szCs w:val="24"/>
          <w:lang w:val="hy-AM" w:eastAsia="en-US"/>
        </w:rPr>
        <w:t>կարող</w:t>
      </w:r>
      <w:r w:rsidRPr="00AE2768">
        <w:rPr>
          <w:rFonts w:ascii="GHEA Grapalat" w:hAnsi="GHEA Grapalat" w:cs="Sylfaen"/>
          <w:sz w:val="20"/>
          <w:szCs w:val="24"/>
          <w:lang w:val="af-ZA" w:eastAsia="en-US"/>
        </w:rPr>
        <w:t xml:space="preserve"> է </w:t>
      </w:r>
      <w:r w:rsidRPr="002347B0">
        <w:rPr>
          <w:rFonts w:ascii="GHEA Grapalat" w:hAnsi="GHEA Grapalat" w:cs="Sylfaen"/>
          <w:sz w:val="20"/>
          <w:szCs w:val="24"/>
          <w:lang w:val="hy-AM" w:eastAsia="en-US"/>
        </w:rPr>
        <w:t>իրականացվել</w:t>
      </w:r>
      <w:r w:rsidRPr="00AE2768">
        <w:rPr>
          <w:rFonts w:ascii="GHEA Grapalat" w:hAnsi="GHEA Grapalat" w:cs="Sylfaen"/>
          <w:sz w:val="20"/>
          <w:szCs w:val="24"/>
          <w:lang w:val="af-ZA" w:eastAsia="en-US"/>
        </w:rPr>
        <w:t xml:space="preserve"> </w:t>
      </w:r>
      <w:r w:rsidRPr="002347B0">
        <w:rPr>
          <w:rFonts w:ascii="GHEA Grapalat" w:hAnsi="GHEA Grapalat" w:cs="Sylfaen"/>
          <w:sz w:val="20"/>
          <w:szCs w:val="24"/>
          <w:lang w:val="hy-AM" w:eastAsia="en-US"/>
        </w:rPr>
        <w:t>գործակալության</w:t>
      </w:r>
      <w:r w:rsidRPr="00AE2768">
        <w:rPr>
          <w:rFonts w:ascii="GHEA Grapalat" w:hAnsi="GHEA Grapalat" w:cs="Sylfaen"/>
          <w:sz w:val="20"/>
          <w:szCs w:val="24"/>
          <w:lang w:val="af-ZA" w:eastAsia="en-US"/>
        </w:rPr>
        <w:t xml:space="preserve"> </w:t>
      </w:r>
      <w:r w:rsidRPr="002347B0">
        <w:rPr>
          <w:rFonts w:ascii="GHEA Grapalat" w:hAnsi="GHEA Grapalat" w:cs="Sylfaen"/>
          <w:sz w:val="20"/>
          <w:szCs w:val="24"/>
          <w:lang w:val="hy-AM" w:eastAsia="en-US"/>
        </w:rPr>
        <w:t>պայմանագիր</w:t>
      </w:r>
      <w:r w:rsidRPr="00AE2768">
        <w:rPr>
          <w:rFonts w:ascii="GHEA Grapalat" w:hAnsi="GHEA Grapalat" w:cs="Sylfaen"/>
          <w:sz w:val="20"/>
          <w:szCs w:val="24"/>
          <w:lang w:val="af-ZA" w:eastAsia="en-US"/>
        </w:rPr>
        <w:t xml:space="preserve"> </w:t>
      </w:r>
      <w:r w:rsidRPr="002347B0">
        <w:rPr>
          <w:rFonts w:ascii="GHEA Grapalat" w:hAnsi="GHEA Grapalat" w:cs="Sylfaen"/>
          <w:sz w:val="20"/>
          <w:szCs w:val="24"/>
          <w:lang w:val="hy-AM" w:eastAsia="en-US"/>
        </w:rPr>
        <w:t>կնքելու</w:t>
      </w:r>
      <w:r w:rsidRPr="00AE2768">
        <w:rPr>
          <w:rFonts w:ascii="GHEA Grapalat" w:hAnsi="GHEA Grapalat" w:cs="Sylfaen"/>
          <w:sz w:val="20"/>
          <w:szCs w:val="24"/>
          <w:lang w:val="af-ZA" w:eastAsia="en-US"/>
        </w:rPr>
        <w:t xml:space="preserve"> </w:t>
      </w:r>
      <w:r w:rsidRPr="002347B0">
        <w:rPr>
          <w:rFonts w:ascii="GHEA Grapalat" w:hAnsi="GHEA Grapalat" w:cs="Sylfaen"/>
          <w:sz w:val="20"/>
          <w:szCs w:val="24"/>
          <w:lang w:val="hy-AM" w:eastAsia="en-US"/>
        </w:rPr>
        <w:t>միջոցով։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Գործակալության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կողմ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չի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հանդիսանալ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Pr="00AE2768">
        <w:rPr>
          <w:rFonts w:ascii="GHEA Grapalat" w:hAnsi="GHEA Grapalat" w:cs="Sylfaen"/>
          <w:sz w:val="20"/>
          <w:lang w:val="af-ZA"/>
        </w:rPr>
        <w:t>(</w:t>
      </w:r>
      <w:r w:rsidRPr="00AE2768">
        <w:rPr>
          <w:rFonts w:ascii="GHEA Grapalat" w:hAnsi="GHEA Grapalat" w:cs="Sylfaen"/>
          <w:sz w:val="20"/>
        </w:rPr>
        <w:t>միևնույն</w:t>
      </w:r>
      <w:r w:rsidRPr="00AE2768">
        <w:rPr>
          <w:rFonts w:ascii="GHEA Grapalat" w:hAnsi="GHEA Grapalat" w:cs="Sylfaen"/>
          <w:sz w:val="20"/>
          <w:lang w:val="af-ZA"/>
        </w:rPr>
        <w:t xml:space="preserve"> </w:t>
      </w:r>
      <w:r w:rsidRPr="00AE2768">
        <w:rPr>
          <w:rFonts w:ascii="GHEA Grapalat" w:hAnsi="GHEA Grapalat" w:cs="Sylfaen"/>
          <w:sz w:val="20"/>
        </w:rPr>
        <w:t>չափաբաժնին</w:t>
      </w:r>
      <w:r w:rsidRPr="00AE2768">
        <w:rPr>
          <w:rFonts w:ascii="GHEA Grapalat" w:hAnsi="GHEA Grapalat" w:cs="Sylfaen"/>
          <w:sz w:val="20"/>
          <w:lang w:val="af-ZA"/>
        </w:rPr>
        <w:t xml:space="preserve">) </w:t>
      </w:r>
      <w:r w:rsidRPr="00AE2768">
        <w:rPr>
          <w:rFonts w:ascii="GHEA Grapalat" w:hAnsi="GHEA Grapalat" w:cs="Sylfaen"/>
          <w:sz w:val="20"/>
          <w:szCs w:val="24"/>
          <w:lang w:eastAsia="en-US"/>
        </w:rPr>
        <w:t>մասնակցելու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հայտ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մասնակիցը</w:t>
      </w:r>
      <w:r w:rsidRPr="00AE2768">
        <w:rPr>
          <w:rFonts w:ascii="GHEA Grapalat" w:hAnsi="GHEA Grapalat" w:cs="Sylfaen"/>
          <w:sz w:val="20"/>
          <w:szCs w:val="24"/>
          <w:lang w:val="af-ZA" w:eastAsia="en-US"/>
        </w:rPr>
        <w:t xml:space="preserve">: </w:t>
      </w:r>
    </w:p>
    <w:p w:rsidR="00254F39" w:rsidRPr="00AE2768" w:rsidRDefault="00254F39" w:rsidP="00254F39">
      <w:pPr>
        <w:pStyle w:val="23"/>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Pr="002347B0">
        <w:rPr>
          <w:rFonts w:ascii="GHEA Grapalat" w:hAnsi="GHEA Grapalat" w:cs="Sylfaen"/>
          <w:szCs w:val="24"/>
        </w:rPr>
        <w:t xml:space="preserve">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szCs w:val="24"/>
          <w:lang w:val="ru-RU"/>
        </w:rPr>
        <w:t>մասնակցել</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կոնսորցիումով</w:t>
      </w:r>
      <w:r w:rsidRPr="00AE2768">
        <w:rPr>
          <w:rFonts w:ascii="GHEA Grapalat" w:hAnsi="GHEA Grapalat" w:cs="Sylfaen"/>
          <w:szCs w:val="24"/>
        </w:rPr>
        <w:t>)</w:t>
      </w:r>
      <w:r w:rsidRPr="00AE2768">
        <w:rPr>
          <w:rFonts w:ascii="GHEA Grapalat" w:hAnsi="GHEA Grapalat" w:cs="Sylfaen"/>
          <w:szCs w:val="24"/>
          <w:lang w:val="ru-RU"/>
        </w:rPr>
        <w:t>։</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w:t>
      </w:r>
    </w:p>
    <w:p w:rsidR="00254F39" w:rsidRPr="00AE2768" w:rsidRDefault="00254F39" w:rsidP="00254F39">
      <w:pPr>
        <w:pStyle w:val="23"/>
        <w:spacing w:line="240" w:lineRule="auto"/>
        <w:rPr>
          <w:rFonts w:ascii="GHEA Grapalat" w:hAnsi="GHEA Grapalat" w:cs="Sylfaen"/>
          <w:szCs w:val="24"/>
        </w:rPr>
      </w:pPr>
      <w:r w:rsidRPr="00AE2768">
        <w:rPr>
          <w:rFonts w:ascii="GHEA Grapalat" w:hAnsi="GHEA Grapalat" w:cs="Sylfaen"/>
          <w:szCs w:val="24"/>
        </w:rPr>
        <w:t xml:space="preserve">1)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պայմանագրի</w:t>
      </w:r>
      <w:r w:rsidRPr="00AE2768">
        <w:rPr>
          <w:rFonts w:ascii="GHEA Grapalat" w:hAnsi="GHEA Grapalat" w:cs="Sylfaen"/>
          <w:szCs w:val="24"/>
        </w:rPr>
        <w:t xml:space="preserve"> </w:t>
      </w:r>
      <w:r w:rsidRPr="00AE2768">
        <w:rPr>
          <w:rFonts w:ascii="GHEA Grapalat" w:hAnsi="GHEA Grapalat" w:cs="Sylfaen"/>
          <w:szCs w:val="24"/>
          <w:lang w:val="ru-RU"/>
        </w:rPr>
        <w:t>կողմերից</w:t>
      </w:r>
      <w:r w:rsidRPr="00AE2768">
        <w:rPr>
          <w:rFonts w:ascii="GHEA Grapalat" w:hAnsi="GHEA Grapalat" w:cs="Sylfaen"/>
          <w:szCs w:val="24"/>
        </w:rPr>
        <w:t xml:space="preserve"> </w:t>
      </w:r>
      <w:r w:rsidRPr="00AE2768">
        <w:rPr>
          <w:rFonts w:ascii="GHEA Grapalat" w:hAnsi="GHEA Grapalat" w:cs="Sylfaen"/>
          <w:szCs w:val="24"/>
          <w:lang w:val="ru-RU"/>
        </w:rPr>
        <w:t>որևէ</w:t>
      </w:r>
      <w:r w:rsidRPr="00AE2768">
        <w:rPr>
          <w:rFonts w:ascii="GHEA Grapalat" w:hAnsi="GHEA Grapalat" w:cs="Sylfaen"/>
          <w:szCs w:val="24"/>
        </w:rPr>
        <w:t xml:space="preserve"> </w:t>
      </w:r>
      <w:r w:rsidRPr="00AE2768">
        <w:rPr>
          <w:rFonts w:ascii="GHEA Grapalat" w:hAnsi="GHEA Grapalat" w:cs="Sylfaen"/>
          <w:szCs w:val="24"/>
          <w:lang w:val="ru-RU"/>
        </w:rPr>
        <w:t>մեկը</w:t>
      </w:r>
      <w:r w:rsidRPr="00AE2768">
        <w:rPr>
          <w:rFonts w:ascii="GHEA Grapalat" w:hAnsi="GHEA Grapalat" w:cs="Sylfaen"/>
          <w:szCs w:val="24"/>
        </w:rPr>
        <w:t xml:space="preserve"> </w:t>
      </w:r>
      <w:r w:rsidRPr="00AE2768">
        <w:rPr>
          <w:rFonts w:ascii="GHEA Grapalat" w:hAnsi="GHEA Grapalat" w:cs="Sylfaen"/>
          <w:szCs w:val="24"/>
          <w:lang w:val="ru-RU"/>
        </w:rPr>
        <w:t>չի</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նույն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rPr>
        <w:t>(</w:t>
      </w:r>
      <w:r w:rsidRPr="00AE2768">
        <w:rPr>
          <w:rFonts w:ascii="GHEA Grapalat" w:hAnsi="GHEA Grapalat" w:cs="Sylfaen"/>
          <w:lang w:val="en-US"/>
        </w:rPr>
        <w:t>միևնույն</w:t>
      </w:r>
      <w:r w:rsidRPr="00AE2768">
        <w:rPr>
          <w:rFonts w:ascii="GHEA Grapalat" w:hAnsi="GHEA Grapalat" w:cs="Sylfaen"/>
        </w:rPr>
        <w:t xml:space="preserve"> </w:t>
      </w:r>
      <w:r w:rsidRPr="00AE2768">
        <w:rPr>
          <w:rFonts w:ascii="GHEA Grapalat" w:hAnsi="GHEA Grapalat" w:cs="Sylfaen"/>
          <w:lang w:val="en-US"/>
        </w:rPr>
        <w:t>չափաբաժնին</w:t>
      </w:r>
      <w:r w:rsidRPr="00AE2768">
        <w:rPr>
          <w:rFonts w:ascii="GHEA Grapalat" w:hAnsi="GHEA Grapalat" w:cs="Sylfaen"/>
        </w:rPr>
        <w:t xml:space="preserve">) </w:t>
      </w:r>
      <w:r w:rsidRPr="00AE2768">
        <w:rPr>
          <w:rFonts w:ascii="GHEA Grapalat" w:hAnsi="GHEA Grapalat" w:cs="Sylfaen"/>
          <w:szCs w:val="24"/>
          <w:lang w:val="ru-RU"/>
        </w:rPr>
        <w:t>ներկայացնել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հայտ</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պարբերության</w:t>
      </w:r>
      <w:r w:rsidRPr="00AE2768">
        <w:rPr>
          <w:rFonts w:ascii="GHEA Grapalat" w:hAnsi="GHEA Grapalat" w:cs="Sylfaen"/>
          <w:szCs w:val="24"/>
        </w:rPr>
        <w:t xml:space="preserve"> </w:t>
      </w:r>
      <w:r w:rsidRPr="00AE2768">
        <w:rPr>
          <w:rFonts w:ascii="GHEA Grapalat" w:hAnsi="GHEA Grapalat" w:cs="Sylfaen"/>
          <w:szCs w:val="24"/>
          <w:lang w:val="ru-RU"/>
        </w:rPr>
        <w:t>պահանջի</w:t>
      </w:r>
      <w:r w:rsidRPr="00AE2768">
        <w:rPr>
          <w:rFonts w:ascii="GHEA Grapalat" w:hAnsi="GHEA Grapalat" w:cs="Sylfaen"/>
          <w:szCs w:val="24"/>
        </w:rPr>
        <w:t xml:space="preserve"> </w:t>
      </w:r>
      <w:r w:rsidRPr="00AE2768">
        <w:rPr>
          <w:rFonts w:ascii="GHEA Grapalat" w:hAnsi="GHEA Grapalat" w:cs="Sylfaen"/>
          <w:szCs w:val="24"/>
          <w:lang w:val="ru-RU"/>
        </w:rPr>
        <w:t>չպահպանման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հայտերի</w:t>
      </w:r>
      <w:r w:rsidRPr="00AE2768">
        <w:rPr>
          <w:rFonts w:ascii="GHEA Grapalat" w:hAnsi="GHEA Grapalat" w:cs="Sylfaen"/>
          <w:szCs w:val="24"/>
        </w:rPr>
        <w:t xml:space="preserve"> </w:t>
      </w:r>
      <w:r w:rsidRPr="00AE2768">
        <w:rPr>
          <w:rFonts w:ascii="GHEA Grapalat" w:hAnsi="GHEA Grapalat" w:cs="Sylfaen"/>
          <w:szCs w:val="24"/>
          <w:lang w:val="ru-RU"/>
        </w:rPr>
        <w:t>բացման</w:t>
      </w:r>
      <w:r w:rsidRPr="00AE2768">
        <w:rPr>
          <w:rFonts w:ascii="GHEA Grapalat" w:hAnsi="GHEA Grapalat" w:cs="Sylfaen"/>
          <w:szCs w:val="24"/>
        </w:rPr>
        <w:t xml:space="preserve"> </w:t>
      </w:r>
      <w:r w:rsidRPr="00AE2768">
        <w:rPr>
          <w:rFonts w:ascii="GHEA Grapalat" w:hAnsi="GHEA Grapalat" w:cs="Sylfaen"/>
          <w:szCs w:val="24"/>
          <w:lang w:val="ru-RU"/>
        </w:rPr>
        <w:t>նիստում</w:t>
      </w:r>
      <w:r w:rsidRPr="00AE2768">
        <w:rPr>
          <w:rFonts w:ascii="GHEA Grapalat" w:hAnsi="GHEA Grapalat" w:cs="Sylfaen"/>
          <w:szCs w:val="24"/>
        </w:rPr>
        <w:t xml:space="preserve"> </w:t>
      </w:r>
      <w:r w:rsidRPr="00AE2768">
        <w:rPr>
          <w:rFonts w:ascii="GHEA Grapalat" w:hAnsi="GHEA Grapalat" w:cs="Sylfaen"/>
          <w:szCs w:val="24"/>
          <w:lang w:val="ru-RU"/>
        </w:rPr>
        <w:t>մերժվում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ինչպես</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այնպես</w:t>
      </w:r>
      <w:r w:rsidRPr="00AE2768">
        <w:rPr>
          <w:rFonts w:ascii="GHEA Grapalat" w:hAnsi="GHEA Grapalat" w:cs="Sylfaen"/>
          <w:szCs w:val="24"/>
        </w:rPr>
        <w:t xml:space="preserve"> </w:t>
      </w:r>
      <w:r w:rsidRPr="00AE2768">
        <w:rPr>
          <w:rFonts w:ascii="GHEA Grapalat" w:hAnsi="GHEA Grapalat" w:cs="Sylfaen"/>
          <w:szCs w:val="24"/>
          <w:lang w:val="ru-RU"/>
        </w:rPr>
        <w:t>էլ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ներկայացված</w:t>
      </w:r>
      <w:r w:rsidRPr="00AE2768">
        <w:rPr>
          <w:rFonts w:ascii="GHEA Grapalat" w:hAnsi="GHEA Grapalat" w:cs="Sylfaen"/>
          <w:szCs w:val="24"/>
        </w:rPr>
        <w:t xml:space="preserve"> </w:t>
      </w:r>
      <w:r w:rsidRPr="00AE2768">
        <w:rPr>
          <w:rFonts w:ascii="GHEA Grapalat" w:hAnsi="GHEA Grapalat" w:cs="Sylfaen"/>
          <w:szCs w:val="24"/>
          <w:lang w:val="ru-RU"/>
        </w:rPr>
        <w:t>հայտերը</w:t>
      </w:r>
      <w:r w:rsidRPr="00AE2768">
        <w:rPr>
          <w:rFonts w:ascii="GHEA Grapalat" w:hAnsi="GHEA Grapalat" w:cs="Sylfaen"/>
          <w:szCs w:val="24"/>
        </w:rPr>
        <w:t>.</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szCs w:val="24"/>
        </w:rPr>
        <w:t>2) Մ</w:t>
      </w:r>
      <w:r w:rsidRPr="00AE2768">
        <w:rPr>
          <w:rFonts w:ascii="GHEA Grapalat" w:hAnsi="GHEA Grapalat" w:cs="Sylfaen"/>
          <w:szCs w:val="24"/>
          <w:lang w:val="ru-RU"/>
        </w:rPr>
        <w:t>ասնակիցները</w:t>
      </w:r>
      <w:r w:rsidRPr="00AE2768">
        <w:rPr>
          <w:rFonts w:ascii="GHEA Grapalat" w:hAnsi="GHEA Grapalat" w:cs="Sylfaen"/>
          <w:szCs w:val="24"/>
        </w:rPr>
        <w:t xml:space="preserve"> </w:t>
      </w:r>
      <w:r w:rsidRPr="00AE2768">
        <w:rPr>
          <w:rFonts w:ascii="GHEA Grapalat" w:hAnsi="GHEA Grapalat" w:cs="Sylfaen"/>
          <w:szCs w:val="24"/>
          <w:lang w:val="ru-RU"/>
        </w:rPr>
        <w:t>կրում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համապարտ</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պատասխանատվություն</w:t>
      </w:r>
      <w:r w:rsidRPr="00AE2768">
        <w:rPr>
          <w:rFonts w:ascii="GHEA Grapalat" w:hAnsi="GHEA Grapalat" w:cs="Sylfaen"/>
          <w:szCs w:val="24"/>
        </w:rPr>
        <w:t>:</w:t>
      </w:r>
      <w:r w:rsidRPr="00AE2768">
        <w:rPr>
          <w:rFonts w:ascii="GHEA Grapalat" w:hAnsi="GHEA Grapalat" w:cs="Sylfaen"/>
          <w:szCs w:val="24"/>
          <w:lang w:val="hy-AM"/>
        </w:rPr>
        <w:t xml:space="preserve"> </w:t>
      </w:r>
      <w:r w:rsidRPr="00AE2768">
        <w:rPr>
          <w:rFonts w:ascii="GHEA Grapalat" w:hAnsi="GHEA Grapalat" w:cs="Sylfaen"/>
          <w:szCs w:val="24"/>
        </w:rPr>
        <w:t>Ընդ որում,</w:t>
      </w:r>
      <w:r w:rsidRPr="00AE2768">
        <w:rPr>
          <w:rFonts w:ascii="GHEA Grapalat" w:hAnsi="GHEA Grapalat" w:cs="Sylfaen"/>
          <w:szCs w:val="24"/>
          <w:lang w:val="hy-AM"/>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անդամի</w:t>
      </w:r>
      <w:r w:rsidRPr="00AE2768">
        <w:rPr>
          <w:rFonts w:ascii="GHEA Grapalat" w:hAnsi="GHEA Grapalat" w:cs="Sylfaen"/>
          <w:szCs w:val="24"/>
        </w:rPr>
        <w:t xml:space="preserve"> </w:t>
      </w:r>
      <w:r w:rsidRPr="00AE2768">
        <w:rPr>
          <w:rFonts w:ascii="GHEA Grapalat" w:hAnsi="GHEA Grapalat" w:cs="Sylfaen"/>
          <w:szCs w:val="24"/>
          <w:lang w:val="ru-RU"/>
        </w:rPr>
        <w:t>կոնսորցիումից</w:t>
      </w:r>
      <w:r w:rsidRPr="00AE2768">
        <w:rPr>
          <w:rFonts w:ascii="GHEA Grapalat" w:hAnsi="GHEA Grapalat" w:cs="Sylfaen"/>
          <w:szCs w:val="24"/>
        </w:rPr>
        <w:t xml:space="preserve"> </w:t>
      </w:r>
      <w:r w:rsidRPr="00AE2768">
        <w:rPr>
          <w:rFonts w:ascii="GHEA Grapalat" w:hAnsi="GHEA Grapalat" w:cs="Sylfaen"/>
          <w:szCs w:val="24"/>
          <w:lang w:val="ru-RU"/>
        </w:rPr>
        <w:t>դուրս</w:t>
      </w:r>
      <w:r w:rsidRPr="00AE2768">
        <w:rPr>
          <w:rFonts w:ascii="GHEA Grapalat" w:hAnsi="GHEA Grapalat" w:cs="Sylfaen"/>
          <w:szCs w:val="24"/>
        </w:rPr>
        <w:t xml:space="preserve"> </w:t>
      </w:r>
      <w:r w:rsidRPr="00AE2768">
        <w:rPr>
          <w:rFonts w:ascii="GHEA Grapalat" w:hAnsi="GHEA Grapalat" w:cs="Sylfaen"/>
          <w:szCs w:val="24"/>
          <w:lang w:val="ru-RU"/>
        </w:rPr>
        <w:t>գալու</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հետ</w:t>
      </w:r>
      <w:r w:rsidRPr="00AE2768">
        <w:rPr>
          <w:rFonts w:ascii="GHEA Grapalat" w:hAnsi="GHEA Grapalat" w:cs="Sylfaen"/>
          <w:szCs w:val="24"/>
        </w:rPr>
        <w:t xml:space="preserve"> </w:t>
      </w:r>
      <w:r w:rsidRPr="00AE2768">
        <w:rPr>
          <w:rFonts w:ascii="GHEA Grapalat" w:hAnsi="GHEA Grapalat" w:cs="Sylfaen"/>
          <w:szCs w:val="24"/>
          <w:lang w:val="en-US"/>
        </w:rPr>
        <w:t>պ</w:t>
      </w:r>
      <w:r w:rsidRPr="00AE2768">
        <w:rPr>
          <w:rFonts w:ascii="GHEA Grapalat" w:hAnsi="GHEA Grapalat" w:cs="Sylfaen"/>
          <w:szCs w:val="24"/>
          <w:lang w:val="ru-RU"/>
        </w:rPr>
        <w:t>ատվիրատուի</w:t>
      </w:r>
      <w:r w:rsidRPr="00AE2768">
        <w:rPr>
          <w:rFonts w:ascii="GHEA Grapalat" w:hAnsi="GHEA Grapalat" w:cs="Sylfaen"/>
          <w:szCs w:val="24"/>
        </w:rPr>
        <w:t xml:space="preserve"> </w:t>
      </w:r>
      <w:r w:rsidRPr="00AE2768">
        <w:rPr>
          <w:rFonts w:ascii="GHEA Grapalat" w:hAnsi="GHEA Grapalat" w:cs="Sylfaen"/>
          <w:szCs w:val="24"/>
          <w:lang w:val="ru-RU"/>
        </w:rPr>
        <w:t>կնքած</w:t>
      </w:r>
      <w:r w:rsidRPr="00AE2768">
        <w:rPr>
          <w:rFonts w:ascii="GHEA Grapalat" w:hAnsi="GHEA Grapalat" w:cs="Sylfaen"/>
          <w:szCs w:val="24"/>
        </w:rPr>
        <w:t xml:space="preserve"> </w:t>
      </w:r>
      <w:r w:rsidRPr="00AE2768">
        <w:rPr>
          <w:rFonts w:ascii="GHEA Grapalat" w:hAnsi="GHEA Grapalat" w:cs="Sylfaen"/>
          <w:szCs w:val="24"/>
          <w:lang w:val="ru-RU"/>
        </w:rPr>
        <w:t>պայմանագիրը</w:t>
      </w:r>
      <w:r w:rsidRPr="00AE2768">
        <w:rPr>
          <w:rFonts w:ascii="GHEA Grapalat" w:hAnsi="GHEA Grapalat" w:cs="Sylfaen"/>
          <w:szCs w:val="24"/>
        </w:rPr>
        <w:t xml:space="preserve"> </w:t>
      </w:r>
      <w:r w:rsidRPr="00AE2768">
        <w:rPr>
          <w:rFonts w:ascii="GHEA Grapalat" w:hAnsi="GHEA Grapalat" w:cs="Sylfaen"/>
          <w:szCs w:val="24"/>
          <w:lang w:val="ru-RU"/>
        </w:rPr>
        <w:t>միակողմանիորեն</w:t>
      </w:r>
      <w:r w:rsidRPr="00AE2768">
        <w:rPr>
          <w:rFonts w:ascii="GHEA Grapalat" w:hAnsi="GHEA Grapalat" w:cs="Sylfaen"/>
          <w:szCs w:val="24"/>
        </w:rPr>
        <w:t xml:space="preserve"> </w:t>
      </w:r>
      <w:r w:rsidRPr="00AE2768">
        <w:rPr>
          <w:rFonts w:ascii="GHEA Grapalat" w:hAnsi="GHEA Grapalat" w:cs="Sylfaen"/>
          <w:szCs w:val="24"/>
          <w:lang w:val="ru-RU"/>
        </w:rPr>
        <w:t>լուծվում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անդամների</w:t>
      </w:r>
      <w:r w:rsidRPr="00AE2768">
        <w:rPr>
          <w:rFonts w:ascii="GHEA Grapalat" w:hAnsi="GHEA Grapalat" w:cs="Sylfaen"/>
          <w:szCs w:val="24"/>
        </w:rPr>
        <w:t xml:space="preserve"> </w:t>
      </w:r>
      <w:r w:rsidRPr="00AE2768">
        <w:rPr>
          <w:rFonts w:ascii="GHEA Grapalat" w:hAnsi="GHEA Grapalat" w:cs="Sylfaen"/>
          <w:szCs w:val="24"/>
          <w:lang w:val="ru-RU"/>
        </w:rPr>
        <w:t>նկատմամբ</w:t>
      </w:r>
      <w:r w:rsidRPr="00AE2768">
        <w:rPr>
          <w:rFonts w:ascii="GHEA Grapalat" w:hAnsi="GHEA Grapalat" w:cs="Sylfaen"/>
          <w:szCs w:val="24"/>
        </w:rPr>
        <w:t xml:space="preserve"> </w:t>
      </w:r>
      <w:r w:rsidRPr="00AE2768">
        <w:rPr>
          <w:rFonts w:ascii="GHEA Grapalat" w:hAnsi="GHEA Grapalat" w:cs="Sylfaen"/>
          <w:szCs w:val="24"/>
          <w:lang w:val="ru-RU"/>
        </w:rPr>
        <w:t>կիրառվում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պայմանագրով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պատասխանատվության</w:t>
      </w:r>
      <w:r w:rsidRPr="00AE2768">
        <w:rPr>
          <w:rFonts w:ascii="GHEA Grapalat" w:hAnsi="GHEA Grapalat" w:cs="Sylfaen"/>
          <w:szCs w:val="24"/>
        </w:rPr>
        <w:t xml:space="preserve"> </w:t>
      </w:r>
      <w:r w:rsidRPr="00AE2768">
        <w:rPr>
          <w:rFonts w:ascii="GHEA Grapalat" w:hAnsi="GHEA Grapalat" w:cs="Sylfaen"/>
          <w:szCs w:val="24"/>
          <w:lang w:val="ru-RU"/>
        </w:rPr>
        <w:t>միջոցները</w:t>
      </w:r>
      <w:r w:rsidRPr="00AE2768">
        <w:rPr>
          <w:rFonts w:ascii="GHEA Grapalat" w:hAnsi="GHEA Grapalat" w:cs="Sylfaen"/>
          <w:szCs w:val="24"/>
          <w:lang w:val="hy-AM"/>
        </w:rPr>
        <w:t>:</w:t>
      </w:r>
    </w:p>
    <w:p w:rsidR="00254F39" w:rsidRPr="00AE2768" w:rsidRDefault="00254F39" w:rsidP="00254F39">
      <w:pPr>
        <w:ind w:firstLine="567"/>
        <w:jc w:val="both"/>
        <w:rPr>
          <w:rFonts w:ascii="GHEA Grapalat" w:hAnsi="GHEA Grapalat"/>
          <w:b/>
          <w:sz w:val="20"/>
          <w:lang w:val="af-ZA"/>
        </w:rPr>
      </w:pPr>
    </w:p>
    <w:p w:rsidR="00254F39" w:rsidRPr="00AE2768" w:rsidRDefault="00254F39" w:rsidP="00254F39">
      <w:pPr>
        <w:ind w:firstLine="567"/>
        <w:jc w:val="both"/>
        <w:rPr>
          <w:rFonts w:ascii="GHEA Grapalat" w:hAnsi="GHEA Grapalat"/>
          <w:b/>
          <w:sz w:val="20"/>
          <w:lang w:val="af-ZA"/>
        </w:rPr>
      </w:pPr>
    </w:p>
    <w:p w:rsidR="00254F39" w:rsidRPr="00AE2768" w:rsidRDefault="00254F39" w:rsidP="00254F39">
      <w:pPr>
        <w:jc w:val="center"/>
        <w:rPr>
          <w:rFonts w:ascii="GHEA Grapalat" w:hAnsi="GHEA Grapalat" w:cs="Arial"/>
          <w:b/>
          <w:sz w:val="20"/>
          <w:lang w:val="af-ZA"/>
        </w:rPr>
      </w:pPr>
      <w:r w:rsidRPr="00AE2768">
        <w:rPr>
          <w:rFonts w:ascii="GHEA Grapalat" w:hAnsi="GHEA Grapalat"/>
          <w:b/>
          <w:sz w:val="20"/>
          <w:lang w:val="af-ZA"/>
        </w:rPr>
        <w:t xml:space="preserve">3.  </w:t>
      </w:r>
      <w:r w:rsidRPr="00AE2768">
        <w:rPr>
          <w:rFonts w:ascii="GHEA Grapalat" w:hAnsi="GHEA Grapalat" w:cs="Sylfaen"/>
          <w:b/>
          <w:sz w:val="20"/>
        </w:rPr>
        <w:t>ՀՐԱՎԵՐԻ</w:t>
      </w:r>
      <w:r w:rsidRPr="00AE2768">
        <w:rPr>
          <w:rFonts w:ascii="GHEA Grapalat" w:hAnsi="GHEA Grapalat" w:cs="Arial"/>
          <w:b/>
          <w:sz w:val="20"/>
          <w:lang w:val="af-ZA"/>
        </w:rPr>
        <w:t xml:space="preserve">  </w:t>
      </w:r>
      <w:r w:rsidRPr="00AE2768">
        <w:rPr>
          <w:rFonts w:ascii="GHEA Grapalat" w:hAnsi="GHEA Grapalat" w:cs="Sylfaen"/>
          <w:b/>
          <w:sz w:val="20"/>
        </w:rPr>
        <w:t>ՊԱՐԶԱԲԱՆՈՒՄԸ</w:t>
      </w:r>
      <w:r w:rsidRPr="00AE2768">
        <w:rPr>
          <w:rFonts w:ascii="GHEA Grapalat" w:hAnsi="GHEA Grapalat" w:cs="Arial"/>
          <w:b/>
          <w:sz w:val="20"/>
          <w:lang w:val="af-ZA"/>
        </w:rPr>
        <w:t xml:space="preserve">  </w:t>
      </w:r>
      <w:r w:rsidRPr="00AE2768">
        <w:rPr>
          <w:rFonts w:ascii="GHEA Grapalat" w:hAnsi="GHEA Grapalat" w:cs="Arial"/>
          <w:b/>
          <w:sz w:val="20"/>
        </w:rPr>
        <w:t>ԵՎ</w:t>
      </w:r>
      <w:r w:rsidRPr="00AE2768">
        <w:rPr>
          <w:rFonts w:ascii="GHEA Grapalat" w:hAnsi="GHEA Grapalat" w:cs="Arial"/>
          <w:b/>
          <w:sz w:val="20"/>
          <w:lang w:val="af-ZA"/>
        </w:rPr>
        <w:t xml:space="preserve"> </w:t>
      </w:r>
      <w:r w:rsidRPr="00AE2768">
        <w:rPr>
          <w:rFonts w:ascii="GHEA Grapalat" w:hAnsi="GHEA Grapalat" w:cs="Sylfaen"/>
          <w:b/>
          <w:sz w:val="20"/>
        </w:rPr>
        <w:t>ՀՐԱՎԵՐՈՒՄ</w:t>
      </w:r>
      <w:r w:rsidRPr="00AE2768">
        <w:rPr>
          <w:rFonts w:ascii="GHEA Grapalat" w:hAnsi="GHEA Grapalat" w:cs="Arial"/>
          <w:b/>
          <w:sz w:val="20"/>
          <w:lang w:val="af-ZA"/>
        </w:rPr>
        <w:t xml:space="preserve"> </w:t>
      </w:r>
      <w:r w:rsidRPr="00AE2768">
        <w:rPr>
          <w:rFonts w:ascii="GHEA Grapalat" w:hAnsi="GHEA Grapalat" w:cs="Sylfaen"/>
          <w:b/>
          <w:sz w:val="20"/>
        </w:rPr>
        <w:t>ՓՈՓՈԽՈՒԹՅՈՒՆ</w:t>
      </w:r>
      <w:r w:rsidRPr="00AE2768">
        <w:rPr>
          <w:rFonts w:ascii="GHEA Grapalat" w:hAnsi="GHEA Grapalat" w:cs="Arial"/>
          <w:b/>
          <w:sz w:val="20"/>
          <w:lang w:val="af-ZA"/>
        </w:rPr>
        <w:t xml:space="preserve"> </w:t>
      </w:r>
      <w:r w:rsidRPr="00AE2768">
        <w:rPr>
          <w:rFonts w:ascii="GHEA Grapalat" w:hAnsi="GHEA Grapalat" w:cs="Sylfaen"/>
          <w:b/>
          <w:sz w:val="20"/>
        </w:rPr>
        <w:t>ԿԱՏԱՐԵԼՈՒ</w:t>
      </w:r>
      <w:r w:rsidRPr="00AE2768">
        <w:rPr>
          <w:rFonts w:ascii="GHEA Grapalat" w:hAnsi="GHEA Grapalat" w:cs="Arial"/>
          <w:b/>
          <w:sz w:val="20"/>
          <w:lang w:val="af-ZA"/>
        </w:rPr>
        <w:t xml:space="preserve"> </w:t>
      </w:r>
      <w:r w:rsidRPr="00AE2768">
        <w:rPr>
          <w:rFonts w:ascii="GHEA Grapalat" w:hAnsi="GHEA Grapalat" w:cs="Sylfaen"/>
          <w:b/>
          <w:sz w:val="20"/>
        </w:rPr>
        <w:t>ԿԱՐԳԸ</w:t>
      </w:r>
      <w:r w:rsidRPr="00AE2768">
        <w:rPr>
          <w:rFonts w:ascii="GHEA Grapalat" w:hAnsi="GHEA Grapalat" w:cs="Arial"/>
          <w:b/>
          <w:sz w:val="20"/>
          <w:lang w:val="af-ZA"/>
        </w:rPr>
        <w:t xml:space="preserve"> </w:t>
      </w:r>
    </w:p>
    <w:p w:rsidR="00254F39" w:rsidRPr="00AE2768" w:rsidRDefault="00254F39" w:rsidP="00254F39">
      <w:pPr>
        <w:jc w:val="center"/>
        <w:rPr>
          <w:rFonts w:ascii="GHEA Grapalat" w:hAnsi="GHEA Grapalat"/>
          <w:b/>
          <w:sz w:val="20"/>
          <w:lang w:val="af-ZA"/>
        </w:rPr>
      </w:pPr>
    </w:p>
    <w:p w:rsidR="00254F39" w:rsidRPr="00AE2768" w:rsidRDefault="00254F39" w:rsidP="00254F39">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rsidR="00254F39" w:rsidRPr="00AE2768" w:rsidRDefault="00254F39" w:rsidP="00254F39">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2347B0"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cs="Tahoma"/>
          <w:sz w:val="20"/>
          <w:vertAlign w:val="superscript"/>
        </w:rPr>
        <w:t>5</w:t>
      </w:r>
      <w:r w:rsidRPr="00AE2768">
        <w:rPr>
          <w:rFonts w:ascii="GHEA Grapalat" w:hAnsi="GHEA Grapalat" w:cs="Tahoma"/>
          <w:sz w:val="20"/>
          <w:lang w:val="af-ZA"/>
        </w:rPr>
        <w:t xml:space="preserve"> </w:t>
      </w:r>
      <w:r w:rsidRPr="00AE2768">
        <w:rPr>
          <w:rFonts w:ascii="GHEA Grapalat" w:hAnsi="GHEA Grapalat"/>
          <w:sz w:val="20"/>
          <w:lang w:val="af-ZA"/>
        </w:rPr>
        <w:t xml:space="preserve"> </w:t>
      </w:r>
    </w:p>
    <w:p w:rsidR="00254F39" w:rsidRPr="00AE2768" w:rsidRDefault="00254F39" w:rsidP="00254F39">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rsidR="00254F39" w:rsidRPr="00AE2768" w:rsidRDefault="00254F39" w:rsidP="00254F39">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rsidR="00254F39" w:rsidRPr="00AE2768" w:rsidRDefault="00254F39" w:rsidP="00254F39">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rsidR="00254F39" w:rsidRPr="00AE2768" w:rsidRDefault="00254F39" w:rsidP="00254F39">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347B0">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347B0">
        <w:rPr>
          <w:rFonts w:ascii="GHEA Grapalat" w:hAnsi="GHEA Grapalat" w:cs="Sylfaen"/>
          <w:sz w:val="20"/>
          <w:lang w:val="hy-AM"/>
        </w:rPr>
        <w:t xml:space="preserve"> </w:t>
      </w:r>
    </w:p>
    <w:p w:rsidR="00254F39" w:rsidRPr="00AE2768" w:rsidRDefault="00254F39" w:rsidP="00254F39">
      <w:pPr>
        <w:ind w:firstLine="567"/>
        <w:jc w:val="both"/>
        <w:rPr>
          <w:rFonts w:ascii="GHEA Grapalat" w:hAnsi="GHEA Grapalat" w:cs="Sylfaen"/>
          <w:sz w:val="20"/>
          <w:lang w:val="af-ZA"/>
        </w:rPr>
      </w:pPr>
    </w:p>
    <w:p w:rsidR="00254F39" w:rsidRPr="00AE2768" w:rsidRDefault="00254F39" w:rsidP="00254F39">
      <w:pPr>
        <w:jc w:val="center"/>
        <w:rPr>
          <w:rFonts w:ascii="GHEA Grapalat" w:hAnsi="GHEA Grapalat"/>
          <w:b/>
          <w:sz w:val="20"/>
          <w:lang w:val="hy-AM"/>
        </w:rPr>
      </w:pPr>
    </w:p>
    <w:p w:rsidR="00254F39" w:rsidRPr="00AE2768" w:rsidRDefault="00254F39" w:rsidP="00254F39">
      <w:pPr>
        <w:jc w:val="center"/>
        <w:rPr>
          <w:rFonts w:ascii="GHEA Grapalat" w:hAnsi="GHEA Grapalat" w:cs="Arial"/>
          <w:b/>
          <w:sz w:val="20"/>
          <w:lang w:val="hy-AM"/>
        </w:rPr>
      </w:pPr>
      <w:r w:rsidRPr="00AE2768">
        <w:rPr>
          <w:rFonts w:ascii="GHEA Grapalat" w:hAnsi="GHEA Grapalat"/>
          <w:b/>
          <w:sz w:val="20"/>
          <w:lang w:val="hy-AM"/>
        </w:rPr>
        <w:t xml:space="preserve">4.  </w:t>
      </w:r>
      <w:r w:rsidRPr="00AE2768">
        <w:rPr>
          <w:rFonts w:ascii="GHEA Grapalat" w:hAnsi="GHEA Grapalat" w:cs="Sylfaen"/>
          <w:b/>
          <w:sz w:val="20"/>
          <w:lang w:val="hy-AM"/>
        </w:rPr>
        <w:t>ՀԱՅՏԸ</w:t>
      </w:r>
      <w:r w:rsidRPr="00AE2768">
        <w:rPr>
          <w:rFonts w:ascii="GHEA Grapalat" w:hAnsi="GHEA Grapalat" w:cs="Arial"/>
          <w:b/>
          <w:sz w:val="20"/>
          <w:lang w:val="hy-AM"/>
        </w:rPr>
        <w:t xml:space="preserve"> </w:t>
      </w:r>
      <w:r w:rsidRPr="00AE2768">
        <w:rPr>
          <w:rFonts w:ascii="GHEA Grapalat" w:hAnsi="GHEA Grapalat" w:cs="Sylfaen"/>
          <w:b/>
          <w:sz w:val="20"/>
          <w:lang w:val="hy-AM"/>
        </w:rPr>
        <w:t>ՆԵՐԿԱՅԱՑՆԵԼՈՒ</w:t>
      </w:r>
      <w:r w:rsidRPr="00AE2768">
        <w:rPr>
          <w:rFonts w:ascii="GHEA Grapalat" w:hAnsi="GHEA Grapalat" w:cs="Arial"/>
          <w:b/>
          <w:sz w:val="20"/>
          <w:lang w:val="hy-AM"/>
        </w:rPr>
        <w:t xml:space="preserve"> </w:t>
      </w:r>
      <w:r w:rsidRPr="00AE2768">
        <w:rPr>
          <w:rFonts w:ascii="GHEA Grapalat" w:hAnsi="GHEA Grapalat" w:cs="Sylfaen"/>
          <w:b/>
          <w:sz w:val="20"/>
          <w:lang w:val="hy-AM"/>
        </w:rPr>
        <w:t>ԿԱՐԳԸ</w:t>
      </w:r>
    </w:p>
    <w:p w:rsidR="00254F39" w:rsidRPr="00AE2768" w:rsidRDefault="00254F39" w:rsidP="00254F39">
      <w:pPr>
        <w:jc w:val="center"/>
        <w:rPr>
          <w:rFonts w:ascii="GHEA Grapalat" w:hAnsi="GHEA Grapalat"/>
          <w:b/>
          <w:sz w:val="20"/>
          <w:lang w:val="hy-AM"/>
        </w:rPr>
      </w:pPr>
      <w:r w:rsidRPr="00AE2768">
        <w:rPr>
          <w:rFonts w:ascii="GHEA Grapalat" w:hAnsi="GHEA Grapalat"/>
          <w:b/>
          <w:sz w:val="20"/>
          <w:lang w:val="hy-AM"/>
        </w:rPr>
        <w:t xml:space="preserve">  </w:t>
      </w:r>
    </w:p>
    <w:p w:rsidR="00254F39" w:rsidRPr="00AE2768" w:rsidRDefault="00254F39" w:rsidP="00254F39">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2347B0">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254F39" w:rsidRPr="00FA4F76" w:rsidRDefault="00254F39" w:rsidP="00254F39">
      <w:pPr>
        <w:pStyle w:val="23"/>
        <w:spacing w:line="240" w:lineRule="auto"/>
        <w:ind w:firstLine="567"/>
        <w:rPr>
          <w:rFonts w:ascii="GHEA Grapalat" w:hAnsi="GHEA Grapalat" w:cs="Sylfaen"/>
          <w:b/>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2347B0">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2347B0">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FA4F76">
        <w:rPr>
          <w:rFonts w:ascii="GHEA Grapalat" w:hAnsi="GHEA Grapalat" w:cs="Sylfaen"/>
          <w:b/>
          <w:szCs w:val="24"/>
          <w:lang w:val="hy-AM"/>
        </w:rPr>
        <w:t xml:space="preserve">«7»րդ օրվա ժամը </w:t>
      </w:r>
      <w:r w:rsidRPr="00FA4F76">
        <w:rPr>
          <w:rFonts w:ascii="GHEA Grapalat" w:hAnsi="GHEA Grapalat" w:cs="Sylfaen"/>
          <w:b/>
          <w:lang w:val="hy-AM"/>
        </w:rPr>
        <w:t>«14:30»-</w:t>
      </w:r>
      <w:r w:rsidRPr="00FA4F76">
        <w:rPr>
          <w:rFonts w:ascii="GHEA Grapalat" w:hAnsi="GHEA Grapalat" w:cs="Sylfaen"/>
          <w:b/>
          <w:szCs w:val="24"/>
          <w:lang w:val="hy-AM"/>
        </w:rPr>
        <w:t>ն «</w:t>
      </w:r>
      <w:r w:rsidRPr="00FA4F76">
        <w:rPr>
          <w:rFonts w:ascii="Sylfaen" w:hAnsi="Sylfaen" w:cs="Sylfaen"/>
          <w:b/>
          <w:lang w:val="hy-AM"/>
        </w:rPr>
        <w:t xml:space="preserve">Արարատի </w:t>
      </w:r>
      <w:r w:rsidRPr="00FA4F76">
        <w:rPr>
          <w:rFonts w:ascii="GHEA Grapalat" w:hAnsi="GHEA Grapalat" w:cs="Sylfaen"/>
          <w:b/>
          <w:lang w:val="hy-AM"/>
        </w:rPr>
        <w:t>մարզ գ.</w:t>
      </w:r>
      <w:r w:rsidR="00550759" w:rsidRPr="00550759">
        <w:rPr>
          <w:rFonts w:ascii="Sylfaen" w:hAnsi="Sylfaen" w:cs="Sylfaen"/>
          <w:b/>
          <w:lang w:val="hy-AM"/>
        </w:rPr>
        <w:t>Ոսկետափի Մեսրոպ Մաշտոցի 30</w:t>
      </w:r>
      <w:r w:rsidRPr="00FA4F76">
        <w:rPr>
          <w:rFonts w:ascii="GHEA Grapalat" w:hAnsi="GHEA Grapalat" w:cs="Sylfaen"/>
          <w:b/>
          <w:szCs w:val="24"/>
          <w:lang w:val="hy-AM"/>
        </w:rPr>
        <w:t xml:space="preserve">» հասցեով։  </w:t>
      </w:r>
    </w:p>
    <w:p w:rsidR="00254F39" w:rsidRPr="00246F37" w:rsidRDefault="00254F39" w:rsidP="00254F39">
      <w:pPr>
        <w:pStyle w:val="23"/>
        <w:spacing w:line="240" w:lineRule="auto"/>
        <w:ind w:firstLine="567"/>
        <w:rPr>
          <w:rFonts w:ascii="GHEA Grapalat" w:hAnsi="GHEA Grapalat" w:cs="Sylfaen"/>
          <w:szCs w:val="24"/>
          <w:lang w:val="hy-AM"/>
        </w:rPr>
      </w:pPr>
      <w:r w:rsidRPr="002347B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805798">
        <w:rPr>
          <w:rFonts w:ascii="GHEA Grapalat" w:hAnsi="GHEA Grapalat"/>
          <w:b/>
        </w:rPr>
        <w:t>«</w:t>
      </w:r>
      <w:r w:rsidR="00550759" w:rsidRPr="00550759">
        <w:rPr>
          <w:rFonts w:ascii="Sylfaen" w:hAnsi="Sylfaen" w:cs="Sylfaen"/>
          <w:b/>
          <w:lang w:val="hy-AM"/>
        </w:rPr>
        <w:t>Լուսինե Սեյրանյան</w:t>
      </w:r>
      <w:r w:rsidRPr="00FA4F76">
        <w:rPr>
          <w:rFonts w:ascii="GHEA Grapalat" w:hAnsi="GHEA Grapalat"/>
          <w:b/>
          <w:sz w:val="24"/>
          <w:szCs w:val="24"/>
        </w:rPr>
        <w:t>»</w:t>
      </w:r>
      <w:r w:rsidRPr="002347B0">
        <w:rPr>
          <w:rFonts w:ascii="GHEA Grapalat" w:hAnsi="GHEA Grapalat" w:cs="Sylfaen"/>
          <w:szCs w:val="24"/>
          <w:lang w:val="hy-AM"/>
        </w:rPr>
        <w:t xml:space="preserve">։ </w:t>
      </w:r>
      <w:r w:rsidRPr="00246F3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rsidR="00254F39" w:rsidRPr="00AE2768" w:rsidRDefault="00254F39" w:rsidP="00254F39">
      <w:pPr>
        <w:pStyle w:val="23"/>
        <w:spacing w:line="240" w:lineRule="auto"/>
        <w:ind w:firstLine="567"/>
        <w:rPr>
          <w:rFonts w:ascii="GHEA Grapalat" w:hAnsi="GHEA Grapalat" w:cs="Sylfaen"/>
          <w:szCs w:val="24"/>
          <w:lang w:val="hy-AM"/>
        </w:rPr>
      </w:pPr>
      <w:bookmarkStart w:id="3"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rsidR="00254F39" w:rsidRPr="00AE2768" w:rsidRDefault="00254F39" w:rsidP="00254F39">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lastRenderedPageBreak/>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254F39" w:rsidRPr="00AE2768" w:rsidRDefault="00254F39" w:rsidP="00254F39">
      <w:pPr>
        <w:pStyle w:val="23"/>
        <w:spacing w:line="240" w:lineRule="auto"/>
        <w:ind w:firstLine="567"/>
        <w:rPr>
          <w:rFonts w:ascii="GHEA Grapalat" w:hAnsi="GHEA Grapalat" w:cs="Sylfaen"/>
          <w:szCs w:val="24"/>
          <w:lang w:val="hy-AM"/>
        </w:rPr>
      </w:pPr>
      <w:bookmarkStart w:id="4" w:name="_Hlk9261892"/>
      <w:bookmarkEnd w:id="3"/>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54F39" w:rsidRPr="00AE2768" w:rsidRDefault="00254F39" w:rsidP="00254F39">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Pr="002347B0">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Pr="00AE2768">
        <w:rPr>
          <w:rFonts w:ascii="GHEA Grapalat" w:hAnsi="GHEA Grapalat" w:cs="Sylfaen"/>
          <w:szCs w:val="24"/>
          <w:lang w:val="hy-AM"/>
        </w:rPr>
        <w:t xml:space="preserve"> </w:t>
      </w:r>
    </w:p>
    <w:p w:rsidR="00254F39" w:rsidRPr="00AE2768" w:rsidRDefault="00254F39" w:rsidP="00254F39">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2347B0">
        <w:rPr>
          <w:rFonts w:ascii="GHEA Grapalat" w:hAnsi="GHEA Grapalat" w:cs="Sylfaen"/>
          <w:sz w:val="20"/>
          <w:szCs w:val="24"/>
          <w:lang w:val="hy-AM" w:eastAsia="en-US"/>
        </w:rPr>
        <w:t>.</w:t>
      </w:r>
      <w:r w:rsidRPr="002347B0">
        <w:rPr>
          <w:rFonts w:ascii="GHEA Grapalat" w:hAnsi="GHEA Grapalat" w:cs="Sylfaen"/>
          <w:sz w:val="20"/>
          <w:szCs w:val="24"/>
          <w:vertAlign w:val="superscript"/>
          <w:lang w:val="hy-AM" w:eastAsia="en-US"/>
        </w:rPr>
        <w:t>7</w:t>
      </w:r>
      <w:r w:rsidRPr="00AE2768">
        <w:rPr>
          <w:rStyle w:val="af6"/>
          <w:rFonts w:ascii="GHEA Grapalat" w:hAnsi="GHEA Grapalat" w:cs="Sylfaen"/>
          <w:color w:val="FFFFFF"/>
          <w:sz w:val="20"/>
          <w:szCs w:val="24"/>
          <w:lang w:val="hy-AM" w:eastAsia="en-US"/>
        </w:rPr>
        <w:footnoteReference w:id="2"/>
      </w:r>
    </w:p>
    <w:bookmarkEnd w:id="4"/>
    <w:p w:rsidR="00254F39" w:rsidRPr="002347B0" w:rsidRDefault="00254F39" w:rsidP="00254F39">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Pr="00AE2768">
        <w:rPr>
          <w:rFonts w:ascii="GHEA Grapalat" w:hAnsi="GHEA Grapalat" w:cs="Sylfaen"/>
          <w:sz w:val="20"/>
          <w:szCs w:val="24"/>
          <w:lang w:val="hy-AM" w:eastAsia="en-US"/>
        </w:rPr>
        <w:t>) իր կողմից հաստատված գնային առաջարկ</w:t>
      </w:r>
      <w:r w:rsidRPr="002347B0">
        <w:rPr>
          <w:rFonts w:ascii="GHEA Grapalat" w:hAnsi="GHEA Grapalat" w:cs="Sylfaen"/>
          <w:sz w:val="20"/>
          <w:szCs w:val="24"/>
          <w:lang w:val="hy-AM" w:eastAsia="en-US"/>
        </w:rPr>
        <w:t>.</w:t>
      </w:r>
    </w:p>
    <w:p w:rsidR="00254F39" w:rsidRPr="00AE2768" w:rsidRDefault="00254F39" w:rsidP="00254F39">
      <w:pPr>
        <w:pStyle w:val="norm"/>
        <w:spacing w:line="240" w:lineRule="auto"/>
        <w:rPr>
          <w:rFonts w:ascii="GHEA Grapalat" w:hAnsi="GHEA Grapalat" w:cs="Sylfaen"/>
          <w:sz w:val="20"/>
          <w:szCs w:val="24"/>
          <w:lang w:val="hy-AM" w:eastAsia="en-US"/>
        </w:rPr>
      </w:pPr>
      <w:r w:rsidRPr="002347B0">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254F39" w:rsidRPr="00AE2768" w:rsidRDefault="00254F39" w:rsidP="00254F39">
      <w:pPr>
        <w:pStyle w:val="norm"/>
        <w:spacing w:line="240" w:lineRule="auto"/>
        <w:rPr>
          <w:rFonts w:ascii="GHEA Grapalat" w:hAnsi="GHEA Grapalat" w:cs="Sylfaen"/>
          <w:sz w:val="20"/>
          <w:szCs w:val="24"/>
          <w:lang w:val="hy-AM" w:eastAsia="en-US"/>
        </w:rPr>
      </w:pPr>
      <w:r w:rsidRPr="002347B0">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254F39" w:rsidRPr="00AE2768" w:rsidRDefault="00254F39" w:rsidP="00254F39">
      <w:pPr>
        <w:pStyle w:val="norm"/>
        <w:spacing w:line="240" w:lineRule="auto"/>
        <w:rPr>
          <w:rFonts w:ascii="GHEA Grapalat" w:hAnsi="GHEA Grapalat" w:cs="Sylfaen"/>
          <w:sz w:val="20"/>
          <w:szCs w:val="24"/>
          <w:lang w:val="hy-AM" w:eastAsia="en-US"/>
        </w:rPr>
      </w:pPr>
      <w:bookmarkStart w:id="5"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254F39" w:rsidRPr="00AE2768" w:rsidRDefault="00254F39" w:rsidP="00254F39">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254F39" w:rsidRPr="00AE2768" w:rsidRDefault="00254F39" w:rsidP="00254F39">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254F39" w:rsidRPr="00AE2768" w:rsidRDefault="00254F39" w:rsidP="00254F39">
      <w:pPr>
        <w:pStyle w:val="norm"/>
        <w:spacing w:line="240" w:lineRule="auto"/>
        <w:rPr>
          <w:rFonts w:ascii="GHEA Grapalat" w:hAnsi="GHEA Grapalat" w:cs="Sylfaen"/>
          <w:sz w:val="20"/>
          <w:szCs w:val="24"/>
          <w:lang w:val="hy-AM" w:eastAsia="en-US"/>
        </w:rPr>
      </w:pPr>
    </w:p>
    <w:p w:rsidR="00254F39" w:rsidRPr="00AE2768" w:rsidRDefault="00254F39" w:rsidP="00254F39">
      <w:pPr>
        <w:jc w:val="center"/>
        <w:rPr>
          <w:rFonts w:ascii="GHEA Grapalat" w:hAnsi="GHEA Grapalat" w:cs="Arial"/>
          <w:b/>
          <w:sz w:val="20"/>
          <w:lang w:val="es-ES"/>
        </w:rPr>
      </w:pPr>
      <w:r w:rsidRPr="00AE2768">
        <w:rPr>
          <w:rFonts w:ascii="GHEA Grapalat" w:hAnsi="GHEA Grapalat"/>
          <w:b/>
          <w:sz w:val="20"/>
          <w:lang w:val="es-ES"/>
        </w:rPr>
        <w:t xml:space="preserve">5.   </w:t>
      </w:r>
      <w:r w:rsidRPr="00AE2768">
        <w:rPr>
          <w:rFonts w:ascii="GHEA Grapalat" w:hAnsi="GHEA Grapalat" w:cs="Sylfaen"/>
          <w:b/>
          <w:sz w:val="20"/>
          <w:lang w:val="es-ES"/>
        </w:rPr>
        <w:t>ՀԱՅՏԻ</w:t>
      </w:r>
      <w:r w:rsidRPr="00AE2768">
        <w:rPr>
          <w:rFonts w:ascii="GHEA Grapalat" w:hAnsi="GHEA Grapalat" w:cs="Arial"/>
          <w:b/>
          <w:sz w:val="20"/>
          <w:lang w:val="es-ES"/>
        </w:rPr>
        <w:t xml:space="preserve">   </w:t>
      </w:r>
      <w:r w:rsidRPr="00AE2768">
        <w:rPr>
          <w:rFonts w:ascii="GHEA Grapalat" w:hAnsi="GHEA Grapalat" w:cs="Sylfaen"/>
          <w:b/>
          <w:sz w:val="20"/>
          <w:lang w:val="es-ES"/>
        </w:rPr>
        <w:t>ԳՆԱՅԻՆ</w:t>
      </w:r>
      <w:r w:rsidRPr="00AE2768">
        <w:rPr>
          <w:rFonts w:ascii="GHEA Grapalat" w:hAnsi="GHEA Grapalat" w:cs="Arial"/>
          <w:b/>
          <w:sz w:val="20"/>
          <w:lang w:val="es-ES"/>
        </w:rPr>
        <w:t xml:space="preserve">  </w:t>
      </w:r>
      <w:r w:rsidRPr="00AE2768">
        <w:rPr>
          <w:rFonts w:ascii="GHEA Grapalat" w:hAnsi="GHEA Grapalat" w:cs="Sylfaen"/>
          <w:b/>
          <w:sz w:val="20"/>
          <w:lang w:val="es-ES"/>
        </w:rPr>
        <w:t>ԱՌԱՋԱՐԿԸ</w:t>
      </w:r>
      <w:r w:rsidRPr="00AE2768">
        <w:rPr>
          <w:rFonts w:ascii="GHEA Grapalat" w:hAnsi="GHEA Grapalat" w:cs="Arial"/>
          <w:b/>
          <w:sz w:val="20"/>
          <w:lang w:val="es-ES"/>
        </w:rPr>
        <w:t xml:space="preserve"> </w:t>
      </w:r>
    </w:p>
    <w:p w:rsidR="00254F39" w:rsidRPr="00AE2768" w:rsidRDefault="00254F39" w:rsidP="00254F39">
      <w:pPr>
        <w:jc w:val="center"/>
        <w:rPr>
          <w:rFonts w:ascii="GHEA Grapalat" w:hAnsi="GHEA Grapalat" w:cs="Arial"/>
          <w:b/>
          <w:sz w:val="20"/>
          <w:lang w:val="es-ES"/>
        </w:rPr>
      </w:pPr>
    </w:p>
    <w:p w:rsidR="00254F39" w:rsidRPr="00AE2768" w:rsidRDefault="00254F39" w:rsidP="00254F39">
      <w:pPr>
        <w:ind w:firstLine="567"/>
        <w:jc w:val="both"/>
        <w:rPr>
          <w:rFonts w:ascii="GHEA Grapalat" w:hAnsi="GHEA Grapalat"/>
          <w:sz w:val="20"/>
          <w:lang w:val="es-ES"/>
        </w:rPr>
      </w:pPr>
      <w:r w:rsidRPr="00AE2768">
        <w:rPr>
          <w:rFonts w:ascii="GHEA Grapalat" w:hAnsi="GHEA Grapalat" w:cs="Sylfaen"/>
          <w:sz w:val="20"/>
          <w:lang w:val="es-ES"/>
        </w:rPr>
        <w:t xml:space="preserve">5.1 </w:t>
      </w:r>
      <w:r w:rsidRPr="00AE2768">
        <w:rPr>
          <w:rFonts w:ascii="GHEA Grapalat" w:hAnsi="GHEA Grapalat" w:cs="Sylfaen"/>
          <w:sz w:val="20"/>
          <w:lang w:val="hy-AM"/>
        </w:rPr>
        <w:t>Առաջարկվող</w:t>
      </w:r>
      <w:r w:rsidRPr="00AE2768">
        <w:rPr>
          <w:rFonts w:ascii="GHEA Grapalat" w:hAnsi="GHEA Grapalat" w:cs="Sylfaen"/>
          <w:sz w:val="20"/>
          <w:lang w:val="es-ES"/>
        </w:rPr>
        <w:t xml:space="preserve"> </w:t>
      </w:r>
      <w:r w:rsidRPr="00AE2768">
        <w:rPr>
          <w:rFonts w:ascii="GHEA Grapalat" w:hAnsi="GHEA Grapalat" w:cs="Sylfaen"/>
          <w:sz w:val="20"/>
          <w:lang w:val="hy-AM"/>
        </w:rPr>
        <w:t>գինը</w:t>
      </w:r>
      <w:r w:rsidRPr="00AE2768">
        <w:rPr>
          <w:rFonts w:ascii="GHEA Grapalat" w:hAnsi="GHEA Grapalat" w:cs="Sylfaen"/>
          <w:sz w:val="20"/>
          <w:lang w:val="es-ES"/>
        </w:rPr>
        <w:t xml:space="preserve"> </w:t>
      </w:r>
      <w:r w:rsidRPr="00AE2768">
        <w:rPr>
          <w:rFonts w:ascii="GHEA Grapalat" w:hAnsi="GHEA Grapalat" w:cs="Sylfaen"/>
          <w:sz w:val="20"/>
          <w:lang w:val="hy-AM"/>
        </w:rPr>
        <w:t>ապրանքի</w:t>
      </w:r>
      <w:r w:rsidRPr="00AE2768">
        <w:rPr>
          <w:rFonts w:ascii="GHEA Grapalat" w:hAnsi="GHEA Grapalat" w:cs="Sylfaen"/>
          <w:sz w:val="20"/>
          <w:lang w:val="es-ES"/>
        </w:rPr>
        <w:t xml:space="preserve"> </w:t>
      </w:r>
      <w:r w:rsidRPr="00AE2768">
        <w:rPr>
          <w:rFonts w:ascii="GHEA Grapalat" w:hAnsi="GHEA Grapalat" w:cs="Sylfaen"/>
          <w:sz w:val="20"/>
          <w:lang w:val="hy-AM"/>
        </w:rPr>
        <w:t>արժեքից</w:t>
      </w:r>
      <w:r w:rsidRPr="00AE2768">
        <w:rPr>
          <w:rFonts w:ascii="GHEA Grapalat" w:hAnsi="GHEA Grapalat" w:cs="Sylfaen"/>
          <w:sz w:val="20"/>
          <w:lang w:val="es-ES"/>
        </w:rPr>
        <w:t xml:space="preserve"> </w:t>
      </w:r>
      <w:r w:rsidRPr="00AE2768">
        <w:rPr>
          <w:rFonts w:ascii="GHEA Grapalat" w:hAnsi="GHEA Grapalat" w:cs="Sylfaen"/>
          <w:sz w:val="20"/>
          <w:lang w:val="hy-AM"/>
        </w:rPr>
        <w:t>բացի</w:t>
      </w:r>
      <w:r w:rsidRPr="00AE2768">
        <w:rPr>
          <w:rFonts w:ascii="GHEA Grapalat" w:hAnsi="GHEA Grapalat" w:cs="Sylfaen"/>
          <w:sz w:val="20"/>
          <w:lang w:val="es-ES"/>
        </w:rPr>
        <w:t xml:space="preserve"> </w:t>
      </w:r>
      <w:r w:rsidRPr="00AE2768">
        <w:rPr>
          <w:rFonts w:ascii="GHEA Grapalat" w:hAnsi="GHEA Grapalat" w:cs="Sylfaen"/>
          <w:sz w:val="20"/>
          <w:lang w:val="hy-AM"/>
        </w:rPr>
        <w:t>ներառում</w:t>
      </w:r>
      <w:r w:rsidRPr="00AE2768">
        <w:rPr>
          <w:rFonts w:ascii="GHEA Grapalat" w:hAnsi="GHEA Grapalat" w:cs="Sylfaen"/>
          <w:sz w:val="20"/>
          <w:lang w:val="es-ES"/>
        </w:rPr>
        <w:t xml:space="preserve"> </w:t>
      </w:r>
      <w:r w:rsidRPr="00AE2768">
        <w:rPr>
          <w:rFonts w:ascii="GHEA Grapalat" w:hAnsi="GHEA Grapalat" w:cs="Sylfaen"/>
          <w:sz w:val="20"/>
          <w:lang w:val="hy-AM"/>
        </w:rPr>
        <w:t>է</w:t>
      </w:r>
      <w:r w:rsidRPr="00AE2768">
        <w:rPr>
          <w:rFonts w:ascii="GHEA Grapalat" w:hAnsi="GHEA Grapalat" w:cs="Sylfaen"/>
          <w:sz w:val="20"/>
          <w:lang w:val="es-ES"/>
        </w:rPr>
        <w:t xml:space="preserve"> </w:t>
      </w:r>
      <w:r w:rsidRPr="00AE2768">
        <w:rPr>
          <w:rFonts w:ascii="GHEA Grapalat" w:hAnsi="GHEA Grapalat" w:cs="Sylfaen"/>
          <w:sz w:val="20"/>
          <w:lang w:val="hy-AM"/>
        </w:rPr>
        <w:t>փոխադրման</w:t>
      </w:r>
      <w:r w:rsidRPr="00AE2768">
        <w:rPr>
          <w:rFonts w:ascii="GHEA Grapalat" w:hAnsi="GHEA Grapalat" w:cs="Sylfaen"/>
          <w:sz w:val="20"/>
          <w:lang w:val="es-ES"/>
        </w:rPr>
        <w:t xml:space="preserve">, </w:t>
      </w:r>
      <w:r w:rsidRPr="00AE2768">
        <w:rPr>
          <w:rFonts w:ascii="GHEA Grapalat" w:hAnsi="GHEA Grapalat" w:cs="Sylfaen"/>
          <w:sz w:val="20"/>
          <w:lang w:val="hy-AM"/>
        </w:rPr>
        <w:t>ապահովագրման</w:t>
      </w:r>
      <w:r w:rsidRPr="00AE2768">
        <w:rPr>
          <w:rFonts w:ascii="GHEA Grapalat" w:hAnsi="GHEA Grapalat" w:cs="Sylfaen"/>
          <w:sz w:val="20"/>
          <w:lang w:val="es-ES"/>
        </w:rPr>
        <w:t xml:space="preserve">, </w:t>
      </w:r>
      <w:r w:rsidRPr="00AE2768">
        <w:rPr>
          <w:rFonts w:ascii="GHEA Grapalat" w:hAnsi="GHEA Grapalat" w:cs="Sylfaen"/>
          <w:sz w:val="20"/>
          <w:lang w:val="hy-AM"/>
        </w:rPr>
        <w:t>տուրքերի</w:t>
      </w:r>
      <w:r w:rsidRPr="00AE2768">
        <w:rPr>
          <w:rFonts w:ascii="GHEA Grapalat" w:hAnsi="GHEA Grapalat" w:cs="Sylfaen"/>
          <w:sz w:val="20"/>
          <w:lang w:val="es-ES"/>
        </w:rPr>
        <w:t xml:space="preserve">, </w:t>
      </w:r>
      <w:r w:rsidRPr="00AE2768">
        <w:rPr>
          <w:rFonts w:ascii="GHEA Grapalat" w:hAnsi="GHEA Grapalat" w:cs="Sylfaen"/>
          <w:sz w:val="20"/>
          <w:lang w:val="hy-AM"/>
        </w:rPr>
        <w:t>հարկերի</w:t>
      </w:r>
      <w:r w:rsidRPr="00AE2768">
        <w:rPr>
          <w:rFonts w:ascii="GHEA Grapalat" w:hAnsi="GHEA Grapalat" w:cs="Sylfaen"/>
          <w:sz w:val="20"/>
          <w:lang w:val="es-ES"/>
        </w:rPr>
        <w:t xml:space="preserve">, </w:t>
      </w:r>
      <w:r w:rsidRPr="00AE2768">
        <w:rPr>
          <w:rFonts w:ascii="GHEA Grapalat" w:hAnsi="GHEA Grapalat" w:cs="Sylfaen"/>
          <w:sz w:val="20"/>
          <w:lang w:val="hy-AM"/>
        </w:rPr>
        <w:t>այլ</w:t>
      </w:r>
      <w:r w:rsidRPr="00AE2768">
        <w:rPr>
          <w:rFonts w:ascii="GHEA Grapalat" w:hAnsi="GHEA Grapalat" w:cs="Sylfaen"/>
          <w:sz w:val="20"/>
          <w:lang w:val="es-ES"/>
        </w:rPr>
        <w:t xml:space="preserve"> </w:t>
      </w:r>
      <w:r w:rsidRPr="00AE2768">
        <w:rPr>
          <w:rFonts w:ascii="GHEA Grapalat" w:hAnsi="GHEA Grapalat" w:cs="Sylfaen"/>
          <w:sz w:val="20"/>
          <w:lang w:val="hy-AM"/>
        </w:rPr>
        <w:t>վճարումների</w:t>
      </w:r>
      <w:r w:rsidRPr="00AE2768">
        <w:rPr>
          <w:rFonts w:ascii="GHEA Grapalat" w:hAnsi="GHEA Grapalat" w:cs="Sylfaen"/>
          <w:sz w:val="20"/>
          <w:lang w:val="es-ES"/>
        </w:rPr>
        <w:t xml:space="preserve"> </w:t>
      </w:r>
      <w:r w:rsidRPr="00AE2768">
        <w:rPr>
          <w:rFonts w:ascii="GHEA Grapalat" w:hAnsi="GHEA Grapalat" w:cs="Sylfaen"/>
          <w:sz w:val="20"/>
          <w:lang w:val="hy-AM"/>
        </w:rPr>
        <w:t>գծով</w:t>
      </w:r>
      <w:r w:rsidRPr="00AE2768">
        <w:rPr>
          <w:rFonts w:ascii="GHEA Grapalat" w:hAnsi="GHEA Grapalat" w:cs="Sylfaen"/>
          <w:sz w:val="20"/>
          <w:lang w:val="es-ES"/>
        </w:rPr>
        <w:t xml:space="preserve"> </w:t>
      </w:r>
      <w:r w:rsidRPr="00AE2768">
        <w:rPr>
          <w:rFonts w:ascii="GHEA Grapalat" w:hAnsi="GHEA Grapalat" w:cs="Sylfaen"/>
          <w:sz w:val="20"/>
          <w:lang w:val="hy-AM"/>
        </w:rPr>
        <w:t>ծախսերը</w:t>
      </w:r>
      <w:r w:rsidRPr="00AE2768">
        <w:rPr>
          <w:rFonts w:ascii="GHEA Grapalat" w:hAnsi="GHEA Grapalat" w:cs="Sylfaen"/>
          <w:sz w:val="20"/>
          <w:lang w:val="es-ES"/>
        </w:rPr>
        <w:t xml:space="preserve"> </w:t>
      </w:r>
      <w:r w:rsidRPr="00AE2768">
        <w:rPr>
          <w:rFonts w:ascii="GHEA Grapalat" w:hAnsi="GHEA Grapalat" w:cs="Sylfaen"/>
          <w:sz w:val="20"/>
          <w:lang w:val="hy-AM"/>
        </w:rPr>
        <w:t>և</w:t>
      </w:r>
      <w:r w:rsidRPr="00AE2768">
        <w:rPr>
          <w:rFonts w:ascii="GHEA Grapalat" w:hAnsi="GHEA Grapalat" w:cs="Sylfaen"/>
          <w:sz w:val="20"/>
          <w:lang w:val="es-ES"/>
        </w:rPr>
        <w:t xml:space="preserve"> </w:t>
      </w:r>
      <w:r w:rsidRPr="00AE2768">
        <w:rPr>
          <w:rFonts w:ascii="GHEA Grapalat" w:hAnsi="GHEA Grapalat" w:cs="Sylfaen"/>
          <w:sz w:val="20"/>
          <w:lang w:val="hy-AM"/>
        </w:rPr>
        <w:t>չի</w:t>
      </w:r>
      <w:r w:rsidRPr="00AE2768">
        <w:rPr>
          <w:rFonts w:ascii="GHEA Grapalat" w:hAnsi="GHEA Grapalat" w:cs="Sylfaen"/>
          <w:sz w:val="20"/>
          <w:lang w:val="es-ES"/>
        </w:rPr>
        <w:t xml:space="preserve"> </w:t>
      </w:r>
      <w:r w:rsidRPr="00AE2768">
        <w:rPr>
          <w:rFonts w:ascii="GHEA Grapalat" w:hAnsi="GHEA Grapalat" w:cs="Sylfaen"/>
          <w:sz w:val="20"/>
          <w:lang w:val="hy-AM"/>
        </w:rPr>
        <w:t>կարող</w:t>
      </w:r>
      <w:r w:rsidRPr="00AE2768">
        <w:rPr>
          <w:rFonts w:ascii="GHEA Grapalat" w:hAnsi="GHEA Grapalat" w:cs="Sylfaen"/>
          <w:sz w:val="20"/>
          <w:lang w:val="es-ES"/>
        </w:rPr>
        <w:t xml:space="preserve"> </w:t>
      </w:r>
      <w:r w:rsidRPr="00AE2768">
        <w:rPr>
          <w:rFonts w:ascii="GHEA Grapalat" w:hAnsi="GHEA Grapalat" w:cs="Sylfaen"/>
          <w:sz w:val="20"/>
          <w:lang w:val="hy-AM"/>
        </w:rPr>
        <w:t>պակաս</w:t>
      </w:r>
      <w:r w:rsidRPr="00AE2768">
        <w:rPr>
          <w:rFonts w:ascii="GHEA Grapalat" w:hAnsi="GHEA Grapalat" w:cs="Sylfaen"/>
          <w:sz w:val="20"/>
          <w:lang w:val="es-ES"/>
        </w:rPr>
        <w:t xml:space="preserve"> </w:t>
      </w:r>
      <w:r w:rsidRPr="00AE2768">
        <w:rPr>
          <w:rFonts w:ascii="GHEA Grapalat" w:hAnsi="GHEA Grapalat" w:cs="Sylfaen"/>
          <w:sz w:val="20"/>
          <w:lang w:val="hy-AM"/>
        </w:rPr>
        <w:t>լինել</w:t>
      </w:r>
      <w:r w:rsidRPr="00AE2768">
        <w:rPr>
          <w:rFonts w:ascii="GHEA Grapalat" w:hAnsi="GHEA Grapalat" w:cs="Sylfaen"/>
          <w:sz w:val="20"/>
          <w:lang w:val="es-ES"/>
        </w:rPr>
        <w:t xml:space="preserve"> </w:t>
      </w:r>
      <w:r w:rsidRPr="00AE2768">
        <w:rPr>
          <w:rFonts w:ascii="GHEA Grapalat" w:hAnsi="GHEA Grapalat" w:cs="Sylfaen"/>
          <w:sz w:val="20"/>
          <w:lang w:val="hy-AM"/>
        </w:rPr>
        <w:t>դրանց</w:t>
      </w:r>
      <w:r w:rsidRPr="00AE2768">
        <w:rPr>
          <w:rFonts w:ascii="GHEA Grapalat" w:hAnsi="GHEA Grapalat" w:cs="Sylfaen"/>
          <w:sz w:val="20"/>
          <w:lang w:val="es-ES"/>
        </w:rPr>
        <w:t xml:space="preserve"> </w:t>
      </w:r>
      <w:r w:rsidRPr="00AE2768">
        <w:rPr>
          <w:rFonts w:ascii="GHEA Grapalat" w:hAnsi="GHEA Grapalat" w:cs="Sylfaen"/>
          <w:sz w:val="20"/>
          <w:lang w:val="hy-AM"/>
        </w:rPr>
        <w:t>ինքնարժեքից</w:t>
      </w:r>
      <w:r w:rsidRPr="00AE2768">
        <w:rPr>
          <w:rFonts w:ascii="GHEA Grapalat" w:hAnsi="GHEA Grapalat" w:cs="Sylfaen"/>
          <w:sz w:val="20"/>
          <w:lang w:val="es-ES"/>
        </w:rPr>
        <w:t xml:space="preserve">: </w:t>
      </w:r>
      <w:r w:rsidRPr="00AE2768">
        <w:rPr>
          <w:rFonts w:ascii="GHEA Grapalat" w:hAnsi="GHEA Grapalat" w:cs="Sylfaen"/>
          <w:sz w:val="20"/>
          <w:lang w:val="hy-AM"/>
        </w:rPr>
        <w:t>Առաջարկվող</w:t>
      </w:r>
      <w:r w:rsidRPr="00AE2768">
        <w:rPr>
          <w:rFonts w:ascii="GHEA Grapalat" w:hAnsi="GHEA Grapalat" w:cs="Sylfaen"/>
          <w:sz w:val="20"/>
          <w:lang w:val="es-ES"/>
        </w:rPr>
        <w:t xml:space="preserve"> </w:t>
      </w:r>
      <w:r w:rsidRPr="00AE2768">
        <w:rPr>
          <w:rFonts w:ascii="GHEA Grapalat" w:hAnsi="GHEA Grapalat" w:cs="Sylfaen"/>
          <w:sz w:val="20"/>
          <w:lang w:val="hy-AM"/>
        </w:rPr>
        <w:t>գնի</w:t>
      </w:r>
      <w:r w:rsidRPr="00AE2768">
        <w:rPr>
          <w:rFonts w:ascii="GHEA Grapalat" w:hAnsi="GHEA Grapalat" w:cs="Sylfaen"/>
          <w:sz w:val="20"/>
          <w:lang w:val="es-ES"/>
        </w:rPr>
        <w:t xml:space="preserve">  </w:t>
      </w:r>
      <w:r w:rsidRPr="00AE2768">
        <w:rPr>
          <w:rFonts w:ascii="GHEA Grapalat" w:hAnsi="GHEA Grapalat" w:cs="Sylfaen"/>
          <w:sz w:val="20"/>
          <w:lang w:val="hy-AM"/>
        </w:rPr>
        <w:t>հաշվարկը</w:t>
      </w:r>
      <w:r w:rsidRPr="00AE2768">
        <w:rPr>
          <w:rFonts w:ascii="GHEA Grapalat" w:hAnsi="GHEA Grapalat" w:cs="Sylfaen"/>
          <w:sz w:val="20"/>
          <w:lang w:val="es-ES"/>
        </w:rPr>
        <w:t xml:space="preserve"> </w:t>
      </w:r>
      <w:r w:rsidRPr="00AE2768">
        <w:rPr>
          <w:rFonts w:ascii="GHEA Grapalat" w:hAnsi="GHEA Grapalat" w:cs="Sylfaen"/>
          <w:sz w:val="20"/>
          <w:lang w:val="hy-AM"/>
        </w:rPr>
        <w:t>պետք</w:t>
      </w:r>
      <w:r w:rsidRPr="00AE2768">
        <w:rPr>
          <w:rFonts w:ascii="GHEA Grapalat" w:hAnsi="GHEA Grapalat" w:cs="Sylfaen"/>
          <w:sz w:val="20"/>
          <w:lang w:val="es-ES"/>
        </w:rPr>
        <w:t xml:space="preserve"> </w:t>
      </w:r>
      <w:r w:rsidRPr="00AE2768">
        <w:rPr>
          <w:rFonts w:ascii="GHEA Grapalat" w:hAnsi="GHEA Grapalat" w:cs="Sylfaen"/>
          <w:sz w:val="20"/>
          <w:lang w:val="hy-AM"/>
        </w:rPr>
        <w:t>է</w:t>
      </w:r>
      <w:r w:rsidRPr="00AE2768">
        <w:rPr>
          <w:rFonts w:ascii="GHEA Grapalat" w:hAnsi="GHEA Grapalat" w:cs="Sylfaen"/>
          <w:sz w:val="20"/>
          <w:lang w:val="es-ES"/>
        </w:rPr>
        <w:t xml:space="preserve"> </w:t>
      </w:r>
      <w:r w:rsidRPr="00AE2768">
        <w:rPr>
          <w:rFonts w:ascii="GHEA Grapalat" w:hAnsi="GHEA Grapalat" w:cs="Sylfaen"/>
          <w:sz w:val="20"/>
          <w:lang w:val="hy-AM"/>
        </w:rPr>
        <w:t>ներկայացվի</w:t>
      </w:r>
      <w:r w:rsidRPr="00AE2768">
        <w:rPr>
          <w:rFonts w:ascii="GHEA Grapalat" w:hAnsi="GHEA Grapalat" w:cs="Sylfaen"/>
          <w:sz w:val="20"/>
          <w:lang w:val="es-ES"/>
        </w:rPr>
        <w:t xml:space="preserve"> </w:t>
      </w:r>
      <w:r w:rsidRPr="00AE2768">
        <w:rPr>
          <w:rFonts w:ascii="GHEA Grapalat" w:hAnsi="GHEA Grapalat" w:cs="Sylfaen"/>
          <w:sz w:val="20"/>
          <w:lang w:val="hy-AM"/>
        </w:rPr>
        <w:t>հայտով</w:t>
      </w:r>
      <w:r w:rsidRPr="00AE2768">
        <w:rPr>
          <w:rFonts w:ascii="GHEA Grapalat" w:hAnsi="GHEA Grapalat"/>
          <w:sz w:val="20"/>
          <w:lang w:val="es-ES"/>
        </w:rPr>
        <w:t>:</w:t>
      </w:r>
    </w:p>
    <w:p w:rsidR="00254F39" w:rsidRPr="00AE2768" w:rsidRDefault="00254F39" w:rsidP="00254F39">
      <w:pPr>
        <w:pStyle w:val="norm"/>
        <w:spacing w:line="240" w:lineRule="auto"/>
        <w:ind w:firstLine="567"/>
        <w:rPr>
          <w:rFonts w:ascii="GHEA Grapalat" w:hAnsi="GHEA Grapalat" w:cs="Sylfaen"/>
          <w:sz w:val="20"/>
          <w:szCs w:val="24"/>
          <w:lang w:val="es-ES" w:eastAsia="en-US"/>
        </w:rPr>
      </w:pPr>
      <w:r w:rsidRPr="00AE2768">
        <w:rPr>
          <w:rFonts w:ascii="GHEA Grapalat" w:hAnsi="GHEA Grapalat"/>
          <w:sz w:val="20"/>
          <w:lang w:val="es-ES"/>
        </w:rPr>
        <w:t>5.</w:t>
      </w:r>
      <w:r w:rsidRPr="00AE2768">
        <w:rPr>
          <w:rFonts w:ascii="GHEA Grapalat" w:hAnsi="GHEA Grapalat"/>
          <w:sz w:val="20"/>
          <w:lang w:val="hy-AM"/>
        </w:rPr>
        <w:t>2</w:t>
      </w:r>
      <w:r w:rsidRPr="00AE2768">
        <w:rPr>
          <w:rFonts w:ascii="GHEA Grapalat" w:hAnsi="GHEA Grapalat" w:cs="Sylfaen"/>
          <w:sz w:val="20"/>
          <w:lang w:val="es-ES"/>
        </w:rPr>
        <w:t xml:space="preserve"> Մ</w:t>
      </w:r>
      <w:r w:rsidRPr="00AE2768">
        <w:rPr>
          <w:rFonts w:ascii="GHEA Grapalat" w:hAnsi="GHEA Grapalat" w:cs="Sylfaen"/>
          <w:sz w:val="20"/>
          <w:szCs w:val="24"/>
          <w:lang w:val="hy-AM" w:eastAsia="en-US"/>
        </w:rPr>
        <w:t xml:space="preserve">ասնակիցը գնային առաջարկը ներկայացնում է </w:t>
      </w:r>
      <w:r w:rsidRPr="00AE2768">
        <w:rPr>
          <w:rFonts w:ascii="GHEA Grapalat" w:hAnsi="GHEA Grapalat" w:cs="Sylfaen"/>
          <w:sz w:val="20"/>
          <w:lang w:val="hy-AM"/>
        </w:rPr>
        <w:t>ինքնարժեք, շահույթ</w:t>
      </w:r>
      <w:r w:rsidRPr="00AE2768">
        <w:rPr>
          <w:rFonts w:ascii="GHEA Grapalat" w:hAnsi="GHEA Grapalat" w:cs="Sylfaen"/>
          <w:szCs w:val="22"/>
          <w:lang w:val="es-ES"/>
        </w:rPr>
        <w:t xml:space="preserve"> </w:t>
      </w:r>
      <w:r w:rsidRPr="00AE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AE2768">
        <w:rPr>
          <w:rFonts w:ascii="GHEA Grapalat" w:hAnsi="GHEA Grapalat" w:cs="Sylfaen"/>
          <w:sz w:val="20"/>
          <w:szCs w:val="24"/>
          <w:lang w:eastAsia="en-US"/>
        </w:rPr>
        <w:t>մ</w:t>
      </w:r>
      <w:r w:rsidRPr="00AE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E2768">
        <w:rPr>
          <w:rFonts w:ascii="GHEA Grapalat" w:hAnsi="GHEA Grapalat" w:cs="Sylfaen"/>
          <w:sz w:val="20"/>
          <w:szCs w:val="24"/>
          <w:lang w:val="es-ES" w:eastAsia="en-US"/>
        </w:rPr>
        <w:t xml:space="preserve"> </w:t>
      </w:r>
      <w:r w:rsidRPr="00AE2768">
        <w:rPr>
          <w:rFonts w:ascii="GHEA Grapalat" w:hAnsi="GHEA Grapalat" w:cs="Sylfaen"/>
          <w:sz w:val="20"/>
          <w:lang w:val="ru-RU"/>
        </w:rPr>
        <w:t>ներկայաց</w:t>
      </w:r>
      <w:r w:rsidRPr="00AE2768">
        <w:rPr>
          <w:rFonts w:ascii="GHEA Grapalat" w:hAnsi="GHEA Grapalat" w:cs="Sylfaen"/>
          <w:sz w:val="20"/>
        </w:rPr>
        <w:t>վող</w:t>
      </w:r>
      <w:r w:rsidRPr="00AE2768">
        <w:rPr>
          <w:rFonts w:ascii="GHEA Grapalat" w:hAnsi="GHEA Grapalat" w:cs="Sylfaen"/>
          <w:sz w:val="20"/>
          <w:lang w:val="es-ES"/>
        </w:rPr>
        <w:t xml:space="preserve"> </w:t>
      </w:r>
      <w:r w:rsidRPr="00AE2768">
        <w:rPr>
          <w:rFonts w:ascii="GHEA Grapalat" w:hAnsi="GHEA Grapalat" w:cs="Sylfaen"/>
          <w:sz w:val="20"/>
          <w:lang w:val="ru-RU"/>
        </w:rPr>
        <w:t>գնային</w:t>
      </w:r>
      <w:r w:rsidRPr="00AE2768">
        <w:rPr>
          <w:rFonts w:ascii="GHEA Grapalat" w:hAnsi="GHEA Grapalat" w:cs="Sylfaen"/>
          <w:sz w:val="20"/>
          <w:lang w:val="es-ES"/>
        </w:rPr>
        <w:t xml:space="preserve"> </w:t>
      </w:r>
      <w:r w:rsidRPr="00AE2768">
        <w:rPr>
          <w:rFonts w:ascii="GHEA Grapalat" w:hAnsi="GHEA Grapalat" w:cs="Sylfaen"/>
          <w:sz w:val="20"/>
          <w:lang w:val="ru-RU"/>
        </w:rPr>
        <w:t>առաջարկում</w:t>
      </w:r>
      <w:r w:rsidRPr="00AE276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E2768">
        <w:rPr>
          <w:rFonts w:ascii="GHEA Grapalat" w:hAnsi="GHEA Grapalat" w:cs="Sylfaen"/>
          <w:sz w:val="20"/>
          <w:szCs w:val="24"/>
          <w:lang w:val="es-ES" w:eastAsia="en-US"/>
        </w:rPr>
        <w:t xml:space="preserve"> </w:t>
      </w:r>
    </w:p>
    <w:p w:rsidR="00254F39" w:rsidRPr="00AE2768" w:rsidRDefault="00254F39" w:rsidP="00254F39">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eastAsia="en-US"/>
        </w:rPr>
        <w:t>Մ</w:t>
      </w:r>
      <w:r w:rsidRPr="00AE2768">
        <w:rPr>
          <w:rFonts w:ascii="GHEA Grapalat" w:hAnsi="GHEA Grapalat" w:cs="Sylfaen"/>
          <w:sz w:val="20"/>
          <w:szCs w:val="24"/>
          <w:lang w:val="hy-AM" w:eastAsia="en-US"/>
        </w:rPr>
        <w:t>ասնակիցների գնային առաջարկների գնահատում</w:t>
      </w:r>
      <w:r w:rsidRPr="00AE2768">
        <w:rPr>
          <w:rFonts w:ascii="GHEA Grapalat" w:hAnsi="GHEA Grapalat" w:cs="Sylfaen"/>
          <w:sz w:val="20"/>
          <w:szCs w:val="24"/>
          <w:lang w:eastAsia="en-US"/>
        </w:rPr>
        <w:t>ն</w:t>
      </w:r>
      <w:r w:rsidRPr="00AE2768">
        <w:rPr>
          <w:rFonts w:ascii="GHEA Grapalat" w:hAnsi="GHEA Grapalat" w:cs="Sylfaen"/>
          <w:sz w:val="20"/>
          <w:szCs w:val="24"/>
          <w:lang w:val="hy-AM" w:eastAsia="en-US"/>
        </w:rPr>
        <w:t xml:space="preserve"> </w:t>
      </w:r>
      <w:r w:rsidRPr="00AE2768">
        <w:rPr>
          <w:rFonts w:ascii="GHEA Grapalat" w:hAnsi="GHEA Grapalat" w:cs="Sylfaen"/>
          <w:sz w:val="20"/>
          <w:szCs w:val="24"/>
          <w:lang w:eastAsia="en-US"/>
        </w:rPr>
        <w:t>ու</w:t>
      </w:r>
      <w:r w:rsidRPr="00AE2768">
        <w:rPr>
          <w:rFonts w:ascii="GHEA Grapalat" w:hAnsi="GHEA Grapalat" w:cs="Sylfaen"/>
          <w:sz w:val="20"/>
          <w:szCs w:val="24"/>
          <w:lang w:val="hy-AM" w:eastAsia="en-US"/>
        </w:rPr>
        <w:t xml:space="preserve"> համեմատումն իրականացվում </w:t>
      </w:r>
      <w:r w:rsidRPr="00AE2768">
        <w:rPr>
          <w:rFonts w:ascii="GHEA Grapalat" w:hAnsi="GHEA Grapalat" w:cs="Sylfaen"/>
          <w:sz w:val="20"/>
          <w:szCs w:val="24"/>
          <w:lang w:eastAsia="en-US"/>
        </w:rPr>
        <w:t>են</w:t>
      </w:r>
      <w:r w:rsidRPr="00AE2768">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254F39" w:rsidRPr="00AE2768" w:rsidRDefault="00254F39" w:rsidP="00254F39">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254F39" w:rsidRPr="00AE2768" w:rsidRDefault="00254F39" w:rsidP="00254F39">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w:t>
      </w:r>
      <w:r w:rsidRPr="00AE2768">
        <w:rPr>
          <w:rFonts w:ascii="GHEA Grapalat" w:hAnsi="GHEA Grapalat" w:cs="Sylfaen"/>
          <w:sz w:val="20"/>
          <w:szCs w:val="24"/>
          <w:lang w:val="hy-AM" w:eastAsia="en-US"/>
        </w:rPr>
        <w:lastRenderedPageBreak/>
        <w:t>գումարներից որևէ մեկի հանրագումարը համապատասխանում է ընդհանուր գնի սյունակում տառերով նշված գումարին.</w:t>
      </w:r>
    </w:p>
    <w:p w:rsidR="00254F39" w:rsidRPr="00AE2768" w:rsidRDefault="00254F39" w:rsidP="00254F39">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254F39" w:rsidRPr="00AE2768" w:rsidRDefault="00254F39" w:rsidP="00254F39">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254F39" w:rsidRPr="00AE2768" w:rsidRDefault="00254F39" w:rsidP="00254F39">
      <w:pPr>
        <w:tabs>
          <w:tab w:val="left" w:pos="0"/>
        </w:tabs>
        <w:ind w:firstLine="360"/>
        <w:jc w:val="both"/>
        <w:rPr>
          <w:rFonts w:ascii="GHEA Grapalat" w:hAnsi="GHEA Grapalat" w:cs="Sylfaen"/>
          <w:sz w:val="20"/>
          <w:lang w:val="hy-AM"/>
        </w:rPr>
      </w:pPr>
      <w:r w:rsidRPr="00AE2768">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254F39" w:rsidRPr="00AE2768" w:rsidRDefault="00254F39" w:rsidP="00254F39">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254F39" w:rsidRPr="00AE2768" w:rsidRDefault="00254F39" w:rsidP="00254F39">
      <w:pPr>
        <w:pStyle w:val="norm"/>
        <w:spacing w:line="240" w:lineRule="auto"/>
        <w:ind w:firstLine="567"/>
        <w:rPr>
          <w:rFonts w:ascii="GHEA Grapalat" w:hAnsi="GHEA Grapalat"/>
          <w:sz w:val="20"/>
          <w:lang w:val="es-ES"/>
        </w:rPr>
      </w:pPr>
      <w:r w:rsidRPr="00AE2768">
        <w:rPr>
          <w:rFonts w:ascii="GHEA Grapalat" w:hAnsi="GHEA Grapalat"/>
          <w:sz w:val="20"/>
          <w:lang w:val="es-ES"/>
        </w:rPr>
        <w:t>5.</w:t>
      </w:r>
      <w:r w:rsidRPr="00AE2768">
        <w:rPr>
          <w:rFonts w:ascii="GHEA Grapalat" w:hAnsi="GHEA Grapalat"/>
          <w:sz w:val="20"/>
          <w:lang w:val="hy-AM"/>
        </w:rPr>
        <w:t>3</w:t>
      </w:r>
      <w:r w:rsidRPr="00AE276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54F39" w:rsidRPr="00AE2768" w:rsidRDefault="00254F39" w:rsidP="00254F39">
      <w:pPr>
        <w:pStyle w:val="23"/>
        <w:spacing w:line="240" w:lineRule="auto"/>
        <w:ind w:firstLine="567"/>
        <w:rPr>
          <w:rFonts w:ascii="GHEA Grapalat" w:hAnsi="GHEA Grapalat"/>
          <w:lang w:val="es-ES"/>
        </w:rPr>
      </w:pPr>
    </w:p>
    <w:p w:rsidR="00254F39" w:rsidRPr="00AE2768" w:rsidRDefault="00254F39" w:rsidP="00254F39">
      <w:pPr>
        <w:jc w:val="center"/>
        <w:rPr>
          <w:rFonts w:ascii="GHEA Grapalat" w:hAnsi="GHEA Grapalat"/>
          <w:b/>
          <w:sz w:val="20"/>
          <w:lang w:val="es-ES"/>
        </w:rPr>
      </w:pPr>
      <w:r w:rsidRPr="00AE2768">
        <w:rPr>
          <w:rFonts w:ascii="GHEA Grapalat" w:hAnsi="GHEA Grapalat"/>
          <w:b/>
          <w:sz w:val="20"/>
          <w:lang w:val="es-ES"/>
        </w:rPr>
        <w:t xml:space="preserve">6. </w:t>
      </w:r>
      <w:r w:rsidRPr="00AE2768">
        <w:rPr>
          <w:rFonts w:ascii="GHEA Grapalat" w:hAnsi="GHEA Grapalat"/>
          <w:b/>
          <w:sz w:val="20"/>
        </w:rPr>
        <w:t>ՀԱՅՏԻ</w:t>
      </w:r>
      <w:r w:rsidRPr="00AE2768">
        <w:rPr>
          <w:rFonts w:ascii="GHEA Grapalat" w:hAnsi="GHEA Grapalat"/>
          <w:b/>
          <w:sz w:val="20"/>
          <w:lang w:val="es-ES"/>
        </w:rPr>
        <w:t xml:space="preserve"> </w:t>
      </w:r>
      <w:r w:rsidRPr="00AE2768">
        <w:rPr>
          <w:rFonts w:ascii="GHEA Grapalat" w:hAnsi="GHEA Grapalat"/>
          <w:b/>
          <w:sz w:val="20"/>
        </w:rPr>
        <w:t>ԳՈՐԾՈՂՈՒԹՅԱՆ</w:t>
      </w:r>
      <w:r w:rsidRPr="00AE2768">
        <w:rPr>
          <w:rFonts w:ascii="GHEA Grapalat" w:hAnsi="GHEA Grapalat"/>
          <w:b/>
          <w:sz w:val="20"/>
          <w:lang w:val="es-ES"/>
        </w:rPr>
        <w:t xml:space="preserve"> </w:t>
      </w:r>
      <w:r w:rsidRPr="00AE2768">
        <w:rPr>
          <w:rFonts w:ascii="GHEA Grapalat" w:hAnsi="GHEA Grapalat"/>
          <w:b/>
          <w:sz w:val="20"/>
        </w:rPr>
        <w:t>ԺԱՄԿԵՏԸ</w:t>
      </w:r>
      <w:r w:rsidRPr="00AE2768">
        <w:rPr>
          <w:rFonts w:ascii="GHEA Grapalat" w:hAnsi="GHEA Grapalat"/>
          <w:b/>
          <w:sz w:val="20"/>
          <w:lang w:val="es-ES"/>
        </w:rPr>
        <w:t xml:space="preserve">, </w:t>
      </w:r>
      <w:r w:rsidRPr="00AE2768">
        <w:rPr>
          <w:rFonts w:ascii="GHEA Grapalat" w:hAnsi="GHEA Grapalat"/>
          <w:b/>
          <w:sz w:val="20"/>
        </w:rPr>
        <w:t>ՀԱՅՏԵՐՈՒՄ</w:t>
      </w:r>
      <w:r w:rsidRPr="00AE2768">
        <w:rPr>
          <w:rFonts w:ascii="GHEA Grapalat" w:hAnsi="GHEA Grapalat"/>
          <w:b/>
          <w:sz w:val="20"/>
          <w:lang w:val="es-ES"/>
        </w:rPr>
        <w:t xml:space="preserve"> </w:t>
      </w:r>
      <w:r w:rsidRPr="00AE2768">
        <w:rPr>
          <w:rFonts w:ascii="GHEA Grapalat" w:hAnsi="GHEA Grapalat"/>
          <w:b/>
          <w:sz w:val="20"/>
        </w:rPr>
        <w:t>ՓՈՓՈԽՈՒԹՅՈՒՆ</w:t>
      </w:r>
      <w:r w:rsidRPr="00AE2768">
        <w:rPr>
          <w:rFonts w:ascii="GHEA Grapalat" w:hAnsi="GHEA Grapalat"/>
          <w:b/>
          <w:sz w:val="20"/>
          <w:lang w:val="es-ES"/>
        </w:rPr>
        <w:t xml:space="preserve"> </w:t>
      </w:r>
      <w:r w:rsidRPr="00AE2768">
        <w:rPr>
          <w:rFonts w:ascii="GHEA Grapalat" w:hAnsi="GHEA Grapalat"/>
          <w:b/>
          <w:sz w:val="20"/>
        </w:rPr>
        <w:t>ԿԱՏԱՐԵԼՈՒ</w:t>
      </w:r>
    </w:p>
    <w:p w:rsidR="00254F39" w:rsidRPr="00AE2768" w:rsidRDefault="00254F39" w:rsidP="00254F39">
      <w:pPr>
        <w:jc w:val="center"/>
        <w:rPr>
          <w:rFonts w:ascii="GHEA Grapalat" w:hAnsi="GHEA Grapalat"/>
          <w:b/>
          <w:sz w:val="20"/>
          <w:lang w:val="es-ES"/>
        </w:rPr>
      </w:pPr>
      <w:r w:rsidRPr="00AE2768">
        <w:rPr>
          <w:rFonts w:ascii="GHEA Grapalat" w:hAnsi="GHEA Grapalat"/>
          <w:b/>
          <w:sz w:val="20"/>
        </w:rPr>
        <w:t>ԵՎ</w:t>
      </w:r>
      <w:r w:rsidRPr="00AE2768">
        <w:rPr>
          <w:rFonts w:ascii="GHEA Grapalat" w:hAnsi="GHEA Grapalat"/>
          <w:b/>
          <w:sz w:val="20"/>
          <w:lang w:val="es-ES"/>
        </w:rPr>
        <w:t xml:space="preserve"> </w:t>
      </w:r>
      <w:r w:rsidRPr="00AE2768">
        <w:rPr>
          <w:rFonts w:ascii="GHEA Grapalat" w:hAnsi="GHEA Grapalat"/>
          <w:b/>
          <w:sz w:val="20"/>
        </w:rPr>
        <w:t>ԴՐԱՆՔ</w:t>
      </w:r>
      <w:r w:rsidRPr="00AE2768">
        <w:rPr>
          <w:rFonts w:ascii="GHEA Grapalat" w:hAnsi="GHEA Grapalat"/>
          <w:b/>
          <w:sz w:val="20"/>
          <w:lang w:val="es-ES"/>
        </w:rPr>
        <w:t xml:space="preserve"> </w:t>
      </w:r>
      <w:r w:rsidRPr="00AE2768">
        <w:rPr>
          <w:rFonts w:ascii="GHEA Grapalat" w:hAnsi="GHEA Grapalat"/>
          <w:b/>
          <w:sz w:val="20"/>
        </w:rPr>
        <w:t>ՀԵՏ</w:t>
      </w:r>
      <w:r w:rsidRPr="00AE2768">
        <w:rPr>
          <w:rFonts w:ascii="GHEA Grapalat" w:hAnsi="GHEA Grapalat"/>
          <w:b/>
          <w:sz w:val="20"/>
          <w:lang w:val="es-ES"/>
        </w:rPr>
        <w:t xml:space="preserve"> </w:t>
      </w:r>
      <w:r w:rsidRPr="00AE2768">
        <w:rPr>
          <w:rFonts w:ascii="GHEA Grapalat" w:hAnsi="GHEA Grapalat"/>
          <w:b/>
          <w:sz w:val="20"/>
        </w:rPr>
        <w:t>ՎԵՐՑՆԵԼՈՒ</w:t>
      </w:r>
      <w:r w:rsidRPr="00AE2768">
        <w:rPr>
          <w:rFonts w:ascii="GHEA Grapalat" w:hAnsi="GHEA Grapalat"/>
          <w:b/>
          <w:sz w:val="20"/>
          <w:lang w:val="es-ES"/>
        </w:rPr>
        <w:t xml:space="preserve"> </w:t>
      </w:r>
      <w:r w:rsidRPr="00AE2768">
        <w:rPr>
          <w:rFonts w:ascii="GHEA Grapalat" w:hAnsi="GHEA Grapalat"/>
          <w:b/>
          <w:sz w:val="20"/>
        </w:rPr>
        <w:t>ԿԱՐԳԸ</w:t>
      </w:r>
    </w:p>
    <w:p w:rsidR="00254F39" w:rsidRPr="00AE2768" w:rsidRDefault="00254F39" w:rsidP="00254F39">
      <w:pPr>
        <w:pStyle w:val="a3"/>
        <w:spacing w:line="240" w:lineRule="auto"/>
        <w:ind w:firstLine="567"/>
        <w:rPr>
          <w:rFonts w:ascii="GHEA Grapalat" w:hAnsi="GHEA Grapalat"/>
          <w:b/>
          <w:lang w:val="af-ZA"/>
        </w:rPr>
      </w:pPr>
    </w:p>
    <w:p w:rsidR="00254F39" w:rsidRPr="00AE2768" w:rsidRDefault="00254F39" w:rsidP="00254F39">
      <w:pPr>
        <w:pStyle w:val="a3"/>
        <w:spacing w:line="240" w:lineRule="auto"/>
        <w:ind w:firstLine="567"/>
        <w:rPr>
          <w:rFonts w:ascii="GHEA Grapalat" w:hAnsi="GHEA Grapalat" w:cs="Sylfaen"/>
          <w:i w:val="0"/>
          <w:szCs w:val="24"/>
          <w:lang w:val="af-ZA"/>
        </w:rPr>
      </w:pPr>
      <w:r w:rsidRPr="00AE2768">
        <w:rPr>
          <w:rFonts w:ascii="GHEA Grapalat" w:hAnsi="GHEA Grapalat"/>
          <w:i w:val="0"/>
          <w:lang w:val="af-ZA"/>
        </w:rPr>
        <w:t>6.1</w:t>
      </w:r>
      <w:r w:rsidRPr="00AE2768">
        <w:rPr>
          <w:rFonts w:ascii="GHEA Grapalat" w:hAnsi="GHEA Grapalat"/>
          <w:lang w:val="af-ZA"/>
        </w:rPr>
        <w:t xml:space="preserve">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վավեր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Օրենքին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պայմանագրի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կնքումը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կողմից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մերժումը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սույն </w:t>
      </w:r>
      <w:r w:rsidRPr="00AE2768">
        <w:rPr>
          <w:rFonts w:ascii="GHEA Grapalat" w:hAnsi="GHEA Grapalat" w:cs="Sylfaen"/>
          <w:i w:val="0"/>
          <w:szCs w:val="24"/>
          <w:lang w:val="ru-RU"/>
        </w:rPr>
        <w:t>ընթացակարգը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չկայացած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հայտարարվելը։</w:t>
      </w:r>
    </w:p>
    <w:p w:rsidR="00254F39" w:rsidRPr="00AE2768" w:rsidRDefault="00254F39" w:rsidP="00254F39">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6.2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ասնակիցը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1-ին մասի 4.2 </w:t>
      </w:r>
      <w:r w:rsidRPr="00AE2768">
        <w:rPr>
          <w:rFonts w:ascii="GHEA Grapalat" w:hAnsi="GHEA Grapalat" w:cs="Sylfaen"/>
          <w:i w:val="0"/>
          <w:szCs w:val="24"/>
          <w:lang w:val="ru-RU"/>
        </w:rPr>
        <w:t>կետում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նշված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վերջնաժամկետը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p>
    <w:p w:rsidR="00254F39" w:rsidRPr="00AE2768" w:rsidRDefault="00254F39" w:rsidP="00254F39">
      <w:pPr>
        <w:ind w:firstLine="567"/>
        <w:jc w:val="center"/>
        <w:rPr>
          <w:rFonts w:ascii="GHEA Grapalat" w:hAnsi="GHEA Grapalat"/>
          <w:b/>
          <w:sz w:val="20"/>
          <w:lang w:val="af-ZA"/>
        </w:rPr>
      </w:pPr>
    </w:p>
    <w:p w:rsidR="00254F39" w:rsidRPr="00AE2768" w:rsidRDefault="00254F39" w:rsidP="00254F39">
      <w:pPr>
        <w:ind w:firstLine="567"/>
        <w:jc w:val="both"/>
        <w:rPr>
          <w:rFonts w:ascii="GHEA Grapalat" w:hAnsi="GHEA Grapalat" w:cs="Sylfaen"/>
          <w:sz w:val="20"/>
          <w:lang w:val="af-ZA"/>
        </w:rPr>
      </w:pPr>
    </w:p>
    <w:p w:rsidR="00254F39" w:rsidRPr="00AE2768" w:rsidRDefault="00254F39" w:rsidP="00254F39">
      <w:pPr>
        <w:ind w:firstLine="567"/>
        <w:jc w:val="center"/>
        <w:rPr>
          <w:rFonts w:ascii="GHEA Grapalat" w:hAnsi="GHEA Grapalat"/>
          <w:b/>
          <w:sz w:val="20"/>
          <w:lang w:val="hy-AM"/>
        </w:rPr>
      </w:pPr>
      <w:r w:rsidRPr="00AE2768">
        <w:rPr>
          <w:rFonts w:ascii="GHEA Grapalat" w:hAnsi="GHEA Grapalat"/>
          <w:b/>
          <w:sz w:val="20"/>
          <w:lang w:val="af-ZA"/>
        </w:rPr>
        <w:t>8.  ՀԱՅՏԵՐԻ ԲԱՑՈՒՄԸ</w:t>
      </w:r>
      <w:r w:rsidRPr="00AE2768">
        <w:rPr>
          <w:rFonts w:ascii="GHEA Grapalat" w:hAnsi="GHEA Grapalat"/>
          <w:b/>
          <w:sz w:val="20"/>
          <w:lang w:val="hy-AM"/>
        </w:rPr>
        <w:t xml:space="preserve">, </w:t>
      </w:r>
      <w:r w:rsidRPr="00AE2768">
        <w:rPr>
          <w:rFonts w:ascii="GHEA Grapalat" w:hAnsi="GHEA Grapalat"/>
          <w:b/>
          <w:sz w:val="20"/>
          <w:lang w:val="af-ZA"/>
        </w:rPr>
        <w:t xml:space="preserve">ԳՆԱՀԱՏՈՒՄԸ  ԵՎ  </w:t>
      </w:r>
    </w:p>
    <w:p w:rsidR="00254F39" w:rsidRPr="00AE2768" w:rsidRDefault="00254F39" w:rsidP="00254F39">
      <w:pPr>
        <w:ind w:firstLine="567"/>
        <w:jc w:val="center"/>
        <w:rPr>
          <w:rFonts w:ascii="GHEA Grapalat" w:hAnsi="GHEA Grapalat"/>
          <w:b/>
          <w:sz w:val="20"/>
          <w:lang w:val="af-ZA"/>
        </w:rPr>
      </w:pPr>
      <w:r w:rsidRPr="00AE2768">
        <w:rPr>
          <w:rFonts w:ascii="GHEA Grapalat" w:hAnsi="GHEA Grapalat"/>
          <w:b/>
          <w:sz w:val="20"/>
          <w:lang w:val="af-ZA"/>
        </w:rPr>
        <w:t xml:space="preserve">ԱՐԴՅՈՒՆՔՆԵՐԻ ԱՄՓՈՓՈՒՄԸ </w:t>
      </w:r>
    </w:p>
    <w:p w:rsidR="00254F39" w:rsidRPr="00AE2768" w:rsidRDefault="00254F39" w:rsidP="00254F39">
      <w:pPr>
        <w:ind w:firstLine="567"/>
        <w:jc w:val="both"/>
        <w:rPr>
          <w:rFonts w:ascii="GHEA Grapalat" w:hAnsi="GHEA Grapalat"/>
          <w:b/>
          <w:sz w:val="20"/>
          <w:lang w:val="af-ZA"/>
        </w:rPr>
      </w:pPr>
    </w:p>
    <w:p w:rsidR="00254F39" w:rsidRPr="00AE2768" w:rsidRDefault="00254F39" w:rsidP="00254F39">
      <w:pPr>
        <w:pStyle w:val="23"/>
        <w:spacing w:line="240" w:lineRule="auto"/>
        <w:ind w:firstLine="567"/>
        <w:rPr>
          <w:rFonts w:ascii="GHEA Grapalat" w:hAnsi="GHEA Grapalat" w:cs="Tahoma"/>
        </w:rPr>
      </w:pPr>
      <w:r w:rsidRPr="00AE2768">
        <w:rPr>
          <w:rFonts w:ascii="GHEA Grapalat" w:hAnsi="GHEA Grapalat"/>
        </w:rPr>
        <w:t xml:space="preserve">8.1 </w:t>
      </w:r>
      <w:r w:rsidRPr="00AE2768">
        <w:rPr>
          <w:rFonts w:ascii="GHEA Grapalat" w:hAnsi="GHEA Grapalat" w:cs="Sylfaen"/>
          <w:lang w:val="ru-RU"/>
        </w:rPr>
        <w:t>Հայտերի</w:t>
      </w:r>
      <w:r w:rsidRPr="00AE2768">
        <w:rPr>
          <w:rFonts w:ascii="GHEA Grapalat" w:hAnsi="GHEA Grapalat" w:cs="Sylfaen"/>
        </w:rPr>
        <w:t xml:space="preserve"> </w:t>
      </w:r>
      <w:r w:rsidRPr="00AE2768">
        <w:rPr>
          <w:rFonts w:ascii="GHEA Grapalat" w:hAnsi="GHEA Grapalat" w:cs="Sylfaen"/>
          <w:lang w:val="ru-RU"/>
        </w:rPr>
        <w:t>բացումը</w:t>
      </w:r>
      <w:r w:rsidRPr="00AE2768">
        <w:rPr>
          <w:rFonts w:ascii="GHEA Grapalat" w:hAnsi="GHEA Grapalat" w:cs="Sylfaen"/>
        </w:rPr>
        <w:t xml:space="preserve"> </w:t>
      </w:r>
      <w:r w:rsidRPr="00AE2768">
        <w:rPr>
          <w:rFonts w:ascii="GHEA Grapalat" w:hAnsi="GHEA Grapalat" w:cs="Sylfaen"/>
          <w:lang w:val="ru-RU"/>
        </w:rPr>
        <w:t>կկատարվի</w:t>
      </w:r>
      <w:r w:rsidRPr="00AE2768">
        <w:rPr>
          <w:rFonts w:ascii="GHEA Grapalat" w:hAnsi="GHEA Grapalat" w:cs="Sylfaen"/>
        </w:rPr>
        <w:t xml:space="preserve"> հանձնաժողովի՝ հայտերի բացման և գնահատման նիստում՝ </w:t>
      </w:r>
      <w:r w:rsidRPr="00AE2768">
        <w:rPr>
          <w:rFonts w:ascii="GHEA Grapalat" w:hAnsi="GHEA Grapalat" w:cs="Sylfaen"/>
          <w:szCs w:val="24"/>
          <w:lang w:val="ru-RU"/>
        </w:rPr>
        <w:t>սույն</w:t>
      </w:r>
      <w:r w:rsidRPr="00246F37">
        <w:rPr>
          <w:rFonts w:ascii="GHEA Grapalat" w:hAnsi="GHEA Grapalat" w:cs="Sylfaen"/>
          <w:szCs w:val="24"/>
        </w:rPr>
        <w:t xml:space="preserve"> </w:t>
      </w:r>
      <w:r w:rsidRPr="00AE2768">
        <w:rPr>
          <w:rFonts w:ascii="GHEA Grapalat" w:hAnsi="GHEA Grapalat" w:cs="Sylfaen"/>
          <w:szCs w:val="24"/>
          <w:lang w:val="ru-RU"/>
        </w:rPr>
        <w:t>ընթացակարգի</w:t>
      </w:r>
      <w:r w:rsidRPr="00246F37">
        <w:rPr>
          <w:rFonts w:ascii="GHEA Grapalat" w:hAnsi="GHEA Grapalat" w:cs="Sylfaen"/>
          <w:szCs w:val="24"/>
        </w:rPr>
        <w:t xml:space="preserve"> </w:t>
      </w:r>
      <w:r w:rsidRPr="00AE2768">
        <w:rPr>
          <w:rFonts w:ascii="GHEA Grapalat" w:hAnsi="GHEA Grapalat" w:cs="Sylfaen"/>
          <w:szCs w:val="24"/>
          <w:lang w:val="ru-RU"/>
        </w:rPr>
        <w:t>հայտարարությունը</w:t>
      </w:r>
      <w:r w:rsidRPr="00246F37">
        <w:rPr>
          <w:rFonts w:ascii="GHEA Grapalat" w:hAnsi="GHEA Grapalat" w:cs="Sylfaen"/>
          <w:szCs w:val="24"/>
        </w:rPr>
        <w:t xml:space="preserve"> </w:t>
      </w:r>
      <w:r w:rsidRPr="00AE2768">
        <w:rPr>
          <w:rFonts w:ascii="GHEA Grapalat" w:hAnsi="GHEA Grapalat" w:cs="Sylfaen"/>
          <w:szCs w:val="24"/>
          <w:lang w:val="ru-RU"/>
        </w:rPr>
        <w:t>և</w:t>
      </w:r>
      <w:r w:rsidRPr="00246F37">
        <w:rPr>
          <w:rFonts w:ascii="GHEA Grapalat" w:hAnsi="GHEA Grapalat" w:cs="Sylfaen"/>
          <w:szCs w:val="24"/>
        </w:rPr>
        <w:t xml:space="preserve"> </w:t>
      </w:r>
      <w:r w:rsidRPr="00AE2768">
        <w:rPr>
          <w:rFonts w:ascii="GHEA Grapalat" w:hAnsi="GHEA Grapalat" w:cs="Sylfaen"/>
          <w:szCs w:val="24"/>
          <w:lang w:val="ru-RU"/>
        </w:rPr>
        <w:t>հրավերը</w:t>
      </w:r>
      <w:r w:rsidRPr="00246F37">
        <w:rPr>
          <w:rFonts w:ascii="GHEA Grapalat" w:hAnsi="GHEA Grapalat" w:cs="Sylfaen"/>
          <w:szCs w:val="24"/>
        </w:rPr>
        <w:t xml:space="preserve"> </w:t>
      </w:r>
      <w:r w:rsidRPr="00AE2768">
        <w:rPr>
          <w:rFonts w:ascii="GHEA Grapalat" w:hAnsi="GHEA Grapalat" w:cs="Sylfaen"/>
          <w:szCs w:val="24"/>
          <w:lang w:val="ru-RU"/>
        </w:rPr>
        <w:t>համակարգում</w:t>
      </w:r>
      <w:r w:rsidRPr="00246F37">
        <w:rPr>
          <w:rFonts w:ascii="GHEA Grapalat" w:hAnsi="GHEA Grapalat" w:cs="Sylfaen"/>
          <w:szCs w:val="24"/>
        </w:rPr>
        <w:t xml:space="preserve"> </w:t>
      </w:r>
      <w:r w:rsidRPr="00AE2768">
        <w:rPr>
          <w:rFonts w:ascii="GHEA Grapalat" w:hAnsi="GHEA Grapalat" w:cs="Sylfaen"/>
          <w:szCs w:val="24"/>
          <w:lang w:val="en-US"/>
        </w:rPr>
        <w:t>հ</w:t>
      </w:r>
      <w:r w:rsidRPr="00AE2768">
        <w:rPr>
          <w:rFonts w:ascii="GHEA Grapalat" w:hAnsi="GHEA Grapalat" w:cs="Sylfaen"/>
          <w:szCs w:val="24"/>
          <w:lang w:val="ru-RU"/>
        </w:rPr>
        <w:t>րապարակվելու</w:t>
      </w:r>
      <w:r w:rsidRPr="00246F37">
        <w:rPr>
          <w:rFonts w:ascii="GHEA Grapalat" w:hAnsi="GHEA Grapalat" w:cs="Sylfaen"/>
          <w:szCs w:val="24"/>
        </w:rPr>
        <w:t xml:space="preserve"> </w:t>
      </w:r>
      <w:r w:rsidRPr="00AE2768">
        <w:rPr>
          <w:rFonts w:ascii="GHEA Grapalat" w:hAnsi="GHEA Grapalat" w:cs="Sylfaen"/>
          <w:szCs w:val="24"/>
          <w:lang w:val="en-US"/>
        </w:rPr>
        <w:t>օրվանից</w:t>
      </w:r>
      <w:r w:rsidRPr="00AE2768">
        <w:rPr>
          <w:rFonts w:ascii="GHEA Grapalat" w:hAnsi="GHEA Grapalat" w:cs="Sylfaen"/>
          <w:szCs w:val="24"/>
        </w:rPr>
        <w:t xml:space="preserve"> </w:t>
      </w:r>
      <w:r w:rsidRPr="00AE2768">
        <w:rPr>
          <w:rFonts w:ascii="GHEA Grapalat" w:hAnsi="GHEA Grapalat" w:cs="Sylfaen"/>
          <w:szCs w:val="24"/>
          <w:lang w:val="ru-RU"/>
        </w:rPr>
        <w:t>հաշված</w:t>
      </w:r>
      <w:r>
        <w:rPr>
          <w:rFonts w:ascii="GHEA Grapalat" w:hAnsi="GHEA Grapalat" w:cs="Sylfaen"/>
          <w:szCs w:val="24"/>
        </w:rPr>
        <w:t xml:space="preserve"> </w:t>
      </w:r>
      <w:r w:rsidRPr="007911E6">
        <w:rPr>
          <w:rFonts w:ascii="GHEA Grapalat" w:hAnsi="GHEA Grapalat" w:cs="Sylfaen"/>
          <w:b/>
          <w:szCs w:val="24"/>
        </w:rPr>
        <w:t>«7»</w:t>
      </w:r>
      <w:r w:rsidRPr="007911E6">
        <w:rPr>
          <w:rFonts w:ascii="GHEA Grapalat" w:hAnsi="GHEA Grapalat" w:cs="Sylfaen"/>
          <w:b/>
          <w:szCs w:val="24"/>
          <w:lang w:val="ru-RU"/>
        </w:rPr>
        <w:t>րդ</w:t>
      </w:r>
      <w:r w:rsidRPr="007911E6">
        <w:rPr>
          <w:rFonts w:ascii="GHEA Grapalat" w:hAnsi="GHEA Grapalat" w:cs="Sylfaen"/>
          <w:b/>
          <w:szCs w:val="24"/>
        </w:rPr>
        <w:t xml:space="preserve"> </w:t>
      </w:r>
      <w:r w:rsidRPr="007911E6">
        <w:rPr>
          <w:rFonts w:ascii="GHEA Grapalat" w:hAnsi="GHEA Grapalat" w:cs="Sylfaen"/>
          <w:b/>
          <w:szCs w:val="24"/>
          <w:lang w:val="ru-RU"/>
        </w:rPr>
        <w:t>օրվա</w:t>
      </w:r>
      <w:r w:rsidRPr="007911E6">
        <w:rPr>
          <w:rFonts w:ascii="GHEA Grapalat" w:hAnsi="GHEA Grapalat" w:cs="Sylfaen"/>
          <w:b/>
          <w:szCs w:val="24"/>
        </w:rPr>
        <w:t xml:space="preserve"> </w:t>
      </w:r>
      <w:r w:rsidRPr="007911E6">
        <w:rPr>
          <w:rFonts w:ascii="GHEA Grapalat" w:hAnsi="GHEA Grapalat" w:cs="Sylfaen"/>
          <w:b/>
          <w:szCs w:val="24"/>
          <w:lang w:val="ru-RU"/>
        </w:rPr>
        <w:t>ժամը</w:t>
      </w:r>
      <w:r w:rsidRPr="007911E6">
        <w:rPr>
          <w:rFonts w:ascii="GHEA Grapalat" w:hAnsi="GHEA Grapalat" w:cs="Sylfaen"/>
          <w:b/>
          <w:szCs w:val="24"/>
        </w:rPr>
        <w:t xml:space="preserve"> «</w:t>
      </w:r>
      <w:r w:rsidRPr="00805798">
        <w:rPr>
          <w:rFonts w:ascii="GHEA Grapalat" w:hAnsi="GHEA Grapalat" w:cs="Sylfaen"/>
          <w:b/>
        </w:rPr>
        <w:t>14:30</w:t>
      </w:r>
      <w:r w:rsidRPr="007911E6">
        <w:rPr>
          <w:rFonts w:ascii="GHEA Grapalat" w:hAnsi="GHEA Grapalat" w:cs="Sylfaen"/>
          <w:b/>
          <w:szCs w:val="24"/>
        </w:rPr>
        <w:t xml:space="preserve"> »-</w:t>
      </w:r>
      <w:r w:rsidRPr="007911E6">
        <w:rPr>
          <w:rFonts w:ascii="GHEA Grapalat" w:hAnsi="GHEA Grapalat" w:cs="Sylfaen"/>
          <w:b/>
          <w:szCs w:val="24"/>
          <w:lang w:val="en-US"/>
        </w:rPr>
        <w:t>ի</w:t>
      </w:r>
      <w:r w:rsidRPr="007911E6">
        <w:rPr>
          <w:rFonts w:ascii="GHEA Grapalat" w:hAnsi="GHEA Grapalat" w:cs="Sylfaen"/>
          <w:b/>
          <w:szCs w:val="24"/>
          <w:lang w:val="ru-RU"/>
        </w:rPr>
        <w:t>ն</w:t>
      </w:r>
      <w:r w:rsidRPr="00AE2768">
        <w:rPr>
          <w:rFonts w:ascii="GHEA Grapalat" w:hAnsi="GHEA Grapalat" w:cs="Sylfaen"/>
          <w:szCs w:val="24"/>
          <w:lang w:val="ru-RU"/>
        </w:rPr>
        <w:t>։</w:t>
      </w:r>
      <w:r w:rsidRPr="00246F37">
        <w:rPr>
          <w:rFonts w:ascii="GHEA Grapalat" w:hAnsi="GHEA Grapalat" w:cs="Sylfaen"/>
          <w:szCs w:val="24"/>
        </w:rPr>
        <w:t xml:space="preserve"> </w:t>
      </w:r>
    </w:p>
    <w:p w:rsidR="00254F39" w:rsidRPr="00246F37"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ru-RU"/>
        </w:rPr>
        <w:t>Հայտերի</w:t>
      </w:r>
      <w:r w:rsidRPr="00AE2768">
        <w:rPr>
          <w:rFonts w:ascii="GHEA Grapalat" w:hAnsi="GHEA Grapalat" w:cs="Sylfaen"/>
          <w:sz w:val="20"/>
          <w:lang w:val="af-ZA"/>
        </w:rPr>
        <w:t xml:space="preserve"> </w:t>
      </w:r>
      <w:r w:rsidRPr="00AE2768">
        <w:rPr>
          <w:rFonts w:ascii="GHEA Grapalat" w:hAnsi="GHEA Grapalat" w:cs="Sylfaen"/>
          <w:sz w:val="20"/>
          <w:lang w:val="ru-RU"/>
        </w:rPr>
        <w:t>բացման</w:t>
      </w:r>
      <w:r w:rsidRPr="00246F37">
        <w:rPr>
          <w:rFonts w:ascii="GHEA Grapalat" w:hAnsi="GHEA Grapalat" w:cs="Sylfaen"/>
          <w:sz w:val="20"/>
          <w:lang w:val="af-ZA"/>
        </w:rPr>
        <w:t xml:space="preserve"> </w:t>
      </w:r>
      <w:r w:rsidRPr="00AE2768">
        <w:rPr>
          <w:rFonts w:ascii="GHEA Grapalat" w:hAnsi="GHEA Grapalat" w:cs="Sylfaen"/>
          <w:sz w:val="20"/>
        </w:rPr>
        <w:t>և</w:t>
      </w:r>
      <w:r w:rsidRPr="00246F37">
        <w:rPr>
          <w:rFonts w:ascii="GHEA Grapalat" w:hAnsi="GHEA Grapalat" w:cs="Sylfaen"/>
          <w:sz w:val="20"/>
          <w:lang w:val="af-ZA"/>
        </w:rPr>
        <w:t xml:space="preserve"> </w:t>
      </w:r>
      <w:r w:rsidRPr="00AE2768">
        <w:rPr>
          <w:rFonts w:ascii="GHEA Grapalat" w:hAnsi="GHEA Grapalat" w:cs="Sylfaen"/>
          <w:sz w:val="20"/>
        </w:rPr>
        <w:t>գնահատման</w:t>
      </w:r>
      <w:r w:rsidRPr="00AE2768">
        <w:rPr>
          <w:rFonts w:ascii="GHEA Grapalat" w:hAnsi="GHEA Grapalat" w:cs="Sylfaen"/>
          <w:sz w:val="20"/>
          <w:lang w:val="af-ZA"/>
        </w:rPr>
        <w:t xml:space="preserve"> </w:t>
      </w:r>
      <w:r w:rsidRPr="00AE2768">
        <w:rPr>
          <w:rFonts w:ascii="GHEA Grapalat" w:hAnsi="GHEA Grapalat" w:cs="Sylfaen"/>
          <w:sz w:val="20"/>
          <w:lang w:val="ru-RU"/>
        </w:rPr>
        <w:t>նիստում</w:t>
      </w:r>
      <w:r w:rsidRPr="00AE2768">
        <w:rPr>
          <w:rFonts w:ascii="GHEA Grapalat" w:hAnsi="GHEA Grapalat" w:cs="Sylfaen"/>
          <w:sz w:val="20"/>
        </w:rPr>
        <w:t>՝</w:t>
      </w:r>
    </w:p>
    <w:p w:rsidR="00254F39" w:rsidRPr="00AE2768" w:rsidRDefault="00254F39" w:rsidP="00254F39">
      <w:pPr>
        <w:ind w:firstLine="567"/>
        <w:jc w:val="both"/>
        <w:rPr>
          <w:rFonts w:ascii="GHEA Grapalat" w:hAnsi="GHEA Grapalat" w:cs="Sylfaen"/>
          <w:sz w:val="20"/>
          <w:lang w:val="af-ZA"/>
        </w:rPr>
      </w:pPr>
      <w:r w:rsidRPr="00246F37">
        <w:rPr>
          <w:rFonts w:ascii="GHEA Grapalat" w:hAnsi="GHEA Grapalat" w:cs="Sylfaen"/>
          <w:sz w:val="20"/>
          <w:lang w:val="af-ZA"/>
        </w:rPr>
        <w:t>1)</w:t>
      </w:r>
      <w:r w:rsidRPr="00AE2768">
        <w:rPr>
          <w:rFonts w:ascii="GHEA Grapalat" w:hAnsi="GHEA Grapalat" w:cs="Sylfaen"/>
          <w:sz w:val="20"/>
          <w:lang w:val="af-ZA"/>
        </w:rPr>
        <w:t xml:space="preserve"> </w:t>
      </w:r>
      <w:r w:rsidRPr="00AE2768">
        <w:rPr>
          <w:rFonts w:ascii="GHEA Grapalat" w:hAnsi="GHEA Grapalat" w:cs="Sylfaen"/>
          <w:sz w:val="20"/>
        </w:rPr>
        <w:t>հանձնաժողովի</w:t>
      </w:r>
      <w:r w:rsidRPr="00AE2768">
        <w:rPr>
          <w:rFonts w:ascii="GHEA Grapalat" w:hAnsi="GHEA Grapalat" w:cs="Sylfaen"/>
          <w:sz w:val="20"/>
          <w:lang w:val="af-ZA"/>
        </w:rPr>
        <w:t xml:space="preserve"> </w:t>
      </w:r>
      <w:r w:rsidRPr="00AE2768">
        <w:rPr>
          <w:rFonts w:ascii="GHEA Grapalat" w:hAnsi="GHEA Grapalat" w:cs="Sylfaen"/>
          <w:sz w:val="20"/>
        </w:rPr>
        <w:t>նախագահը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նախագահողը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բացված</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հրապա</w:t>
      </w:r>
      <w:r w:rsidRPr="00AE2768">
        <w:rPr>
          <w:rFonts w:ascii="GHEA Grapalat" w:hAnsi="GHEA Grapalat" w:cs="Sylfaen"/>
          <w:sz w:val="20"/>
          <w:lang w:val="hy-AM"/>
        </w:rPr>
        <w:softHyphen/>
        <w:t>րակում է գնման հայտով սահմանված</w:t>
      </w:r>
      <w:r w:rsidRPr="00AE2768">
        <w:rPr>
          <w:rFonts w:ascii="GHEA Grapalat" w:hAnsi="GHEA Grapalat" w:cs="Sylfaen"/>
          <w:sz w:val="20"/>
          <w:lang w:val="af-ZA"/>
        </w:rPr>
        <w:t>`</w:t>
      </w:r>
      <w:r w:rsidRPr="00AE2768">
        <w:rPr>
          <w:rFonts w:ascii="GHEA Grapalat" w:hAnsi="GHEA Grapalat" w:cs="Sylfaen"/>
          <w:sz w:val="20"/>
          <w:lang w:val="hy-AM"/>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ընթացակարգի</w:t>
      </w:r>
      <w:r w:rsidRPr="00AE2768">
        <w:rPr>
          <w:rFonts w:ascii="GHEA Grapalat" w:hAnsi="GHEA Grapalat" w:cs="Sylfaen"/>
          <w:sz w:val="20"/>
          <w:lang w:val="af-ZA"/>
        </w:rPr>
        <w:t xml:space="preserve"> </w:t>
      </w:r>
      <w:r w:rsidRPr="00AE2768">
        <w:rPr>
          <w:rFonts w:ascii="GHEA Grapalat" w:hAnsi="GHEA Grapalat" w:cs="Sylfaen"/>
          <w:sz w:val="20"/>
        </w:rPr>
        <w:t>շրջանակում</w:t>
      </w:r>
      <w:r w:rsidRPr="00AE2768">
        <w:rPr>
          <w:rFonts w:ascii="GHEA Grapalat" w:hAnsi="GHEA Grapalat" w:cs="Sylfaen"/>
          <w:sz w:val="20"/>
          <w:lang w:val="af-ZA"/>
        </w:rPr>
        <w:t xml:space="preserve"> </w:t>
      </w:r>
      <w:r w:rsidRPr="00AE2768">
        <w:rPr>
          <w:rFonts w:ascii="GHEA Grapalat" w:hAnsi="GHEA Grapalat" w:cs="Sylfaen"/>
          <w:sz w:val="20"/>
        </w:rPr>
        <w:t>գնվելիք</w:t>
      </w:r>
      <w:r w:rsidRPr="00AE2768">
        <w:rPr>
          <w:rFonts w:ascii="GHEA Grapalat" w:hAnsi="GHEA Grapalat" w:cs="Sylfaen"/>
          <w:sz w:val="20"/>
          <w:lang w:val="af-ZA"/>
        </w:rPr>
        <w:t xml:space="preserve"> </w:t>
      </w:r>
      <w:r w:rsidRPr="00AE2768">
        <w:rPr>
          <w:rFonts w:ascii="GHEA Grapalat" w:hAnsi="GHEA Grapalat" w:cs="Sylfaen"/>
          <w:sz w:val="20"/>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hy-AM"/>
        </w:rPr>
        <w:t>գինը՝</w:t>
      </w:r>
      <w:r w:rsidRPr="00AE2768">
        <w:rPr>
          <w:rFonts w:ascii="GHEA Grapalat" w:hAnsi="GHEA Grapalat" w:cs="Sylfaen"/>
          <w:sz w:val="20"/>
          <w:lang w:val="af-ZA"/>
        </w:rPr>
        <w:t xml:space="preserve"> </w:t>
      </w:r>
      <w:r w:rsidRPr="00AE2768">
        <w:rPr>
          <w:rFonts w:ascii="GHEA Grapalat" w:hAnsi="GHEA Grapalat" w:cs="Sylfaen"/>
          <w:sz w:val="20"/>
          <w:lang w:val="hy-AM"/>
        </w:rPr>
        <w:t>մեկ</w:t>
      </w:r>
      <w:r w:rsidRPr="00AE2768">
        <w:rPr>
          <w:rFonts w:ascii="GHEA Grapalat" w:hAnsi="GHEA Grapalat" w:cs="Sylfaen"/>
          <w:sz w:val="20"/>
          <w:lang w:val="af-ZA"/>
        </w:rPr>
        <w:t xml:space="preserve"> </w:t>
      </w:r>
      <w:r w:rsidRPr="00AE2768">
        <w:rPr>
          <w:rFonts w:ascii="GHEA Grapalat" w:hAnsi="GHEA Grapalat" w:cs="Sylfaen"/>
          <w:sz w:val="20"/>
          <w:lang w:val="hy-AM"/>
        </w:rPr>
        <w:t>թվով</w:t>
      </w:r>
      <w:r w:rsidRPr="00AE2768">
        <w:rPr>
          <w:rFonts w:ascii="GHEA Grapalat" w:hAnsi="GHEA Grapalat" w:cs="Sylfaen"/>
          <w:sz w:val="20"/>
          <w:lang w:val="af-ZA"/>
        </w:rPr>
        <w:t xml:space="preserve"> </w:t>
      </w:r>
      <w:r w:rsidRPr="00AE2768">
        <w:rPr>
          <w:rFonts w:ascii="GHEA Grapalat" w:hAnsi="GHEA Grapalat" w:cs="Sylfaen"/>
          <w:sz w:val="20"/>
          <w:lang w:val="hy-AM"/>
        </w:rPr>
        <w:t>արտահայտված</w:t>
      </w:r>
      <w:r w:rsidRPr="00AE2768">
        <w:rPr>
          <w:rFonts w:ascii="GHEA Grapalat" w:hAnsi="GHEA Grapalat" w:cs="Sylfaen"/>
          <w:sz w:val="20"/>
          <w:lang w:val="af-ZA"/>
        </w:rPr>
        <w:t xml:space="preserve">, </w:t>
      </w:r>
      <w:r w:rsidRPr="00AE2768">
        <w:rPr>
          <w:rFonts w:ascii="GHEA Grapalat" w:hAnsi="GHEA Grapalat" w:cs="Sylfaen"/>
          <w:sz w:val="20"/>
        </w:rPr>
        <w:t>ինչպես</w:t>
      </w:r>
      <w:r w:rsidRPr="00AE2768">
        <w:rPr>
          <w:rFonts w:ascii="GHEA Grapalat" w:hAnsi="GHEA Grapalat" w:cs="Sylfaen"/>
          <w:sz w:val="20"/>
          <w:lang w:val="af-ZA"/>
        </w:rPr>
        <w:t xml:space="preserve"> </w:t>
      </w:r>
      <w:r w:rsidRPr="00AE2768">
        <w:rPr>
          <w:rFonts w:ascii="GHEA Grapalat" w:hAnsi="GHEA Grapalat" w:cs="Sylfaen"/>
          <w:sz w:val="20"/>
        </w:rPr>
        <w:t>նաև</w:t>
      </w:r>
      <w:r w:rsidRPr="00AE2768">
        <w:rPr>
          <w:rFonts w:ascii="GHEA Grapalat" w:hAnsi="GHEA Grapalat" w:cs="Sylfaen"/>
          <w:sz w:val="20"/>
          <w:lang w:val="af-ZA"/>
        </w:rPr>
        <w:t xml:space="preserve"> </w:t>
      </w:r>
      <w:r w:rsidRPr="00AE276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246F37">
        <w:rPr>
          <w:rFonts w:ascii="GHEA Grapalat" w:hAnsi="GHEA Grapalat" w:cs="Sylfaen"/>
          <w:sz w:val="20"/>
          <w:lang w:val="af-ZA"/>
        </w:rPr>
        <w:t>.</w:t>
      </w:r>
    </w:p>
    <w:p w:rsidR="00254F39" w:rsidRPr="00AE2768" w:rsidRDefault="00254F39" w:rsidP="00254F39">
      <w:pPr>
        <w:ind w:firstLine="567"/>
        <w:jc w:val="both"/>
        <w:rPr>
          <w:rFonts w:ascii="GHEA Grapalat" w:hAnsi="GHEA Grapalat"/>
          <w:sz w:val="20"/>
          <w:szCs w:val="20"/>
          <w:lang w:val="hy-AM"/>
        </w:rPr>
      </w:pPr>
      <w:r w:rsidRPr="00AE2768">
        <w:rPr>
          <w:rFonts w:ascii="GHEA Grapalat" w:hAnsi="GHEA Grapalat"/>
          <w:sz w:val="20"/>
          <w:szCs w:val="20"/>
          <w:lang w:val="hy-AM"/>
        </w:rPr>
        <w:t xml:space="preserve">2) </w:t>
      </w:r>
      <w:r w:rsidRPr="00AE2768">
        <w:rPr>
          <w:rFonts w:ascii="GHEA Grapalat" w:hAnsi="GHEA Grapalat" w:cs="Sylfaen"/>
          <w:sz w:val="20"/>
          <w:szCs w:val="20"/>
          <w:lang w:val="hy-AM"/>
        </w:rPr>
        <w:t>սույն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կետի</w:t>
      </w:r>
      <w:r w:rsidRPr="00AE2768">
        <w:rPr>
          <w:rFonts w:ascii="GHEA Grapalat" w:hAnsi="GHEA Grapalat"/>
          <w:sz w:val="20"/>
          <w:szCs w:val="20"/>
          <w:lang w:val="hy-AM"/>
        </w:rPr>
        <w:t xml:space="preserve"> 1-</w:t>
      </w:r>
      <w:r w:rsidRPr="00AE2768">
        <w:rPr>
          <w:rFonts w:ascii="GHEA Grapalat" w:hAnsi="GHEA Grapalat" w:cs="Sylfaen"/>
          <w:sz w:val="20"/>
          <w:szCs w:val="20"/>
          <w:lang w:val="hy-AM"/>
        </w:rPr>
        <w:t>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ենթակետում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նշված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նախագահին</w:t>
      </w:r>
      <w:r w:rsidRPr="00AE2768">
        <w:rPr>
          <w:rFonts w:ascii="GHEA Grapalat" w:hAnsi="GHEA Grapalat"/>
          <w:sz w:val="20"/>
          <w:szCs w:val="20"/>
          <w:lang w:val="hy-AM"/>
        </w:rPr>
        <w:t xml:space="preserve"> (նիստը նախագահողին) </w:t>
      </w:r>
      <w:r w:rsidRPr="00AE2768">
        <w:rPr>
          <w:rFonts w:ascii="GHEA Grapalat" w:hAnsi="GHEA Grapalat" w:cs="Sylfaen"/>
          <w:sz w:val="20"/>
          <w:szCs w:val="20"/>
          <w:lang w:val="hy-AM"/>
        </w:rPr>
        <w:t>փոխանցվելուց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հետո</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հանձնաժողովը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w:t>
      </w:r>
    </w:p>
    <w:p w:rsidR="00254F39" w:rsidRPr="00AE2768" w:rsidRDefault="00254F39" w:rsidP="00254F39">
      <w:pPr>
        <w:ind w:firstLine="567"/>
        <w:jc w:val="both"/>
        <w:rPr>
          <w:rFonts w:ascii="GHEA Grapalat" w:hAnsi="GHEA Grapalat"/>
          <w:sz w:val="20"/>
          <w:szCs w:val="20"/>
          <w:lang w:val="hy-AM"/>
        </w:rPr>
      </w:pPr>
      <w:r w:rsidRPr="00AE2768">
        <w:rPr>
          <w:rFonts w:ascii="GHEA Grapalat" w:hAnsi="GHEA Grapalat" w:cs="Sylfaen"/>
          <w:sz w:val="20"/>
          <w:szCs w:val="20"/>
          <w:lang w:val="hy-AM"/>
        </w:rPr>
        <w:t>ա</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պարունակող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ներկայացնելու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կարգին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հայտերը</w:t>
      </w:r>
      <w:r w:rsidRPr="00AE2768">
        <w:rPr>
          <w:rFonts w:ascii="GHEA Grapalat" w:hAnsi="GHEA Grapalat"/>
          <w:sz w:val="20"/>
          <w:szCs w:val="20"/>
          <w:lang w:val="hy-AM"/>
        </w:rPr>
        <w:t>,</w:t>
      </w:r>
    </w:p>
    <w:p w:rsidR="00254F39" w:rsidRPr="00AE2768" w:rsidRDefault="00254F39" w:rsidP="00254F39">
      <w:pPr>
        <w:ind w:firstLine="567"/>
        <w:jc w:val="both"/>
        <w:rPr>
          <w:rFonts w:ascii="GHEA Grapalat" w:hAnsi="GHEA Grapalat"/>
          <w:sz w:val="20"/>
          <w:szCs w:val="20"/>
          <w:lang w:val="hy-AM"/>
        </w:rPr>
      </w:pPr>
      <w:r w:rsidRPr="00AE2768">
        <w:rPr>
          <w:rFonts w:ascii="GHEA Grapalat" w:hAnsi="GHEA Grapalat" w:cs="Sylfaen"/>
          <w:sz w:val="20"/>
          <w:szCs w:val="20"/>
          <w:lang w:val="hy-AM"/>
        </w:rPr>
        <w:t>բ</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յուրաքանչյուր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պահանջվող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նախատեսված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առկայությունը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դրանց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կազմման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հրավերով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վավերապայմաններին</w:t>
      </w:r>
      <w:r w:rsidRPr="00AE2768">
        <w:rPr>
          <w:rFonts w:ascii="GHEA Grapalat" w:hAnsi="GHEA Grapalat"/>
          <w:sz w:val="20"/>
          <w:szCs w:val="20"/>
          <w:lang w:val="hy-AM"/>
        </w:rPr>
        <w:t>.</w:t>
      </w:r>
    </w:p>
    <w:p w:rsidR="00254F39" w:rsidRPr="00AE2768" w:rsidRDefault="00254F39" w:rsidP="00254F39">
      <w:pPr>
        <w:ind w:firstLine="567"/>
        <w:jc w:val="both"/>
        <w:rPr>
          <w:rFonts w:ascii="GHEA Grapalat" w:hAnsi="GHEA Grapalat" w:cs="Sylfaen"/>
          <w:sz w:val="20"/>
          <w:lang w:val="hy-AM"/>
        </w:rPr>
      </w:pPr>
      <w:r w:rsidRPr="00AE2768">
        <w:rPr>
          <w:rFonts w:ascii="GHEA Grapalat" w:hAnsi="GHEA Grapalat"/>
          <w:sz w:val="20"/>
          <w:szCs w:val="20"/>
          <w:lang w:val="hy-AM"/>
        </w:rPr>
        <w:t xml:space="preserve">3) </w:t>
      </w:r>
      <w:r w:rsidRPr="00AE2768">
        <w:rPr>
          <w:rFonts w:ascii="GHEA Grapalat" w:hAnsi="GHEA Grapalat" w:cs="Sylfaen"/>
          <w:sz w:val="20"/>
          <w:szCs w:val="20"/>
          <w:lang w:val="hy-AM"/>
        </w:rPr>
        <w:t>հանձնաժողովի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հայտարարում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ներկայացրած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մասնակիցների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գնային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առաջարկները՝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մեկ</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թվով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արտահայտված,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հիմք</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ընդունելով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տառերով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գրվածը:</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8.2 </w:t>
      </w:r>
      <w:r w:rsidRPr="00246F37">
        <w:rPr>
          <w:rFonts w:ascii="GHEA Grapalat" w:hAnsi="GHEA Grapalat" w:cs="Sylfaen"/>
          <w:sz w:val="20"/>
          <w:lang w:val="hy-AM"/>
        </w:rPr>
        <w:t>Հայտերը</w:t>
      </w:r>
      <w:r w:rsidRPr="00AE2768">
        <w:rPr>
          <w:rFonts w:ascii="GHEA Grapalat" w:hAnsi="GHEA Grapalat" w:cs="Sylfaen"/>
          <w:sz w:val="20"/>
          <w:lang w:val="af-ZA"/>
        </w:rPr>
        <w:t xml:space="preserve"> </w:t>
      </w:r>
      <w:r w:rsidRPr="00246F37">
        <w:rPr>
          <w:rFonts w:ascii="GHEA Grapalat" w:hAnsi="GHEA Grapalat" w:cs="Sylfaen"/>
          <w:sz w:val="20"/>
          <w:lang w:val="hy-AM"/>
        </w:rPr>
        <w:t>գնահատվում</w:t>
      </w:r>
      <w:r w:rsidRPr="00AE2768">
        <w:rPr>
          <w:rFonts w:ascii="GHEA Grapalat" w:hAnsi="GHEA Grapalat" w:cs="Sylfaen"/>
          <w:sz w:val="20"/>
          <w:lang w:val="af-ZA"/>
        </w:rPr>
        <w:t xml:space="preserve"> </w:t>
      </w:r>
      <w:r w:rsidRPr="00246F37">
        <w:rPr>
          <w:rFonts w:ascii="GHEA Grapalat" w:hAnsi="GHEA Grapalat" w:cs="Sylfaen"/>
          <w:sz w:val="20"/>
          <w:lang w:val="hy-AM"/>
        </w:rPr>
        <w:t>են</w:t>
      </w:r>
      <w:r w:rsidRPr="00AE2768">
        <w:rPr>
          <w:rFonts w:ascii="GHEA Grapalat" w:hAnsi="GHEA Grapalat" w:cs="Sylfaen"/>
          <w:sz w:val="20"/>
          <w:lang w:val="af-ZA"/>
        </w:rPr>
        <w:t xml:space="preserve"> </w:t>
      </w:r>
      <w:r w:rsidRPr="00246F37">
        <w:rPr>
          <w:rFonts w:ascii="GHEA Grapalat" w:hAnsi="GHEA Grapalat" w:cs="Sylfaen"/>
          <w:sz w:val="20"/>
          <w:lang w:val="hy-AM"/>
        </w:rPr>
        <w:t>սույն</w:t>
      </w:r>
      <w:r w:rsidRPr="00AE2768">
        <w:rPr>
          <w:rFonts w:ascii="GHEA Grapalat" w:hAnsi="GHEA Grapalat" w:cs="Sylfaen"/>
          <w:sz w:val="20"/>
          <w:lang w:val="af-ZA"/>
        </w:rPr>
        <w:t xml:space="preserve"> </w:t>
      </w:r>
      <w:r w:rsidRPr="00246F37">
        <w:rPr>
          <w:rFonts w:ascii="GHEA Grapalat" w:hAnsi="GHEA Grapalat" w:cs="Sylfaen"/>
          <w:sz w:val="20"/>
          <w:lang w:val="hy-AM"/>
        </w:rPr>
        <w:t>հրավերով</w:t>
      </w:r>
      <w:r w:rsidRPr="00AE2768">
        <w:rPr>
          <w:rFonts w:ascii="GHEA Grapalat" w:hAnsi="GHEA Grapalat" w:cs="Sylfaen"/>
          <w:sz w:val="20"/>
          <w:lang w:val="af-ZA"/>
        </w:rPr>
        <w:t xml:space="preserve"> </w:t>
      </w:r>
      <w:r w:rsidRPr="00246F37">
        <w:rPr>
          <w:rFonts w:ascii="GHEA Grapalat" w:hAnsi="GHEA Grapalat" w:cs="Sylfaen"/>
          <w:sz w:val="20"/>
          <w:lang w:val="hy-AM"/>
        </w:rPr>
        <w:t>սահմանված</w:t>
      </w:r>
      <w:r w:rsidRPr="00AE2768">
        <w:rPr>
          <w:rFonts w:ascii="GHEA Grapalat" w:hAnsi="GHEA Grapalat" w:cs="Sylfaen"/>
          <w:sz w:val="20"/>
          <w:lang w:val="af-ZA"/>
        </w:rPr>
        <w:t xml:space="preserve"> </w:t>
      </w:r>
      <w:r w:rsidRPr="00246F37">
        <w:rPr>
          <w:rFonts w:ascii="GHEA Grapalat" w:hAnsi="GHEA Grapalat" w:cs="Sylfaen"/>
          <w:sz w:val="20"/>
          <w:lang w:val="hy-AM"/>
        </w:rPr>
        <w:t>կարգով</w:t>
      </w:r>
      <w:r w:rsidRPr="00AE2768">
        <w:rPr>
          <w:rFonts w:ascii="GHEA Grapalat" w:hAnsi="GHEA Grapalat" w:cs="Sylfaen"/>
          <w:sz w:val="20"/>
          <w:lang w:val="af-ZA"/>
        </w:rPr>
        <w:t xml:space="preserve">: </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rPr>
        <w:t>Գնման</w:t>
      </w:r>
      <w:r w:rsidRPr="00AE2768">
        <w:rPr>
          <w:rFonts w:ascii="GHEA Grapalat" w:hAnsi="GHEA Grapalat" w:cs="Sylfaen"/>
          <w:sz w:val="20"/>
          <w:lang w:val="af-ZA"/>
        </w:rPr>
        <w:t xml:space="preserve"> </w:t>
      </w:r>
      <w:r w:rsidRPr="00AE2768">
        <w:rPr>
          <w:rFonts w:ascii="GHEA Grapalat" w:hAnsi="GHEA Grapalat" w:cs="Sylfaen"/>
          <w:sz w:val="20"/>
        </w:rPr>
        <w:t>ընթացակարգի</w:t>
      </w:r>
      <w:r w:rsidRPr="00AE2768">
        <w:rPr>
          <w:rFonts w:ascii="GHEA Grapalat" w:hAnsi="GHEA Grapalat" w:cs="Sylfaen"/>
          <w:sz w:val="20"/>
          <w:lang w:val="af-ZA"/>
        </w:rPr>
        <w:t xml:space="preserve"> </w:t>
      </w:r>
      <w:r w:rsidRPr="00AE2768">
        <w:rPr>
          <w:rFonts w:ascii="GHEA Grapalat" w:hAnsi="GHEA Grapalat" w:cs="Sylfaen"/>
          <w:sz w:val="20"/>
        </w:rPr>
        <w:t>չափաբաժինների</w:t>
      </w:r>
      <w:r w:rsidRPr="00AE2768">
        <w:rPr>
          <w:rFonts w:ascii="GHEA Grapalat" w:hAnsi="GHEA Grapalat" w:cs="Sylfaen"/>
          <w:sz w:val="20"/>
          <w:lang w:val="af-ZA"/>
        </w:rPr>
        <w:t xml:space="preserve"> </w:t>
      </w:r>
      <w:r w:rsidRPr="00AE2768">
        <w:rPr>
          <w:rFonts w:ascii="GHEA Grapalat" w:hAnsi="GHEA Grapalat" w:cs="Sylfaen"/>
          <w:sz w:val="20"/>
        </w:rPr>
        <w:t>քանակը</w:t>
      </w:r>
      <w:r w:rsidRPr="00AE2768">
        <w:rPr>
          <w:rFonts w:ascii="GHEA Grapalat" w:hAnsi="GHEA Grapalat" w:cs="Sylfaen"/>
          <w:sz w:val="20"/>
          <w:lang w:val="af-ZA"/>
        </w:rPr>
        <w:t xml:space="preserve"> </w:t>
      </w:r>
      <w:r w:rsidRPr="00AE2768">
        <w:rPr>
          <w:rFonts w:ascii="GHEA Grapalat" w:hAnsi="GHEA Grapalat" w:cs="Sylfaen"/>
          <w:sz w:val="20"/>
        </w:rPr>
        <w:t>յոթանասունհինգը</w:t>
      </w:r>
      <w:r w:rsidRPr="00AE2768">
        <w:rPr>
          <w:rFonts w:ascii="GHEA Grapalat" w:hAnsi="GHEA Grapalat" w:cs="Sylfaen"/>
          <w:sz w:val="20"/>
          <w:lang w:val="af-ZA"/>
        </w:rPr>
        <w:t xml:space="preserve"> </w:t>
      </w:r>
      <w:r w:rsidRPr="00AE2768">
        <w:rPr>
          <w:rFonts w:ascii="GHEA Grapalat" w:hAnsi="GHEA Grapalat" w:cs="Sylfaen"/>
          <w:sz w:val="20"/>
        </w:rPr>
        <w:t>չգերազանցելու</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w:t>
      </w:r>
      <w:r w:rsidRPr="00AE2768">
        <w:rPr>
          <w:rFonts w:ascii="GHEA Grapalat" w:hAnsi="GHEA Grapalat" w:cs="Sylfaen"/>
          <w:sz w:val="20"/>
        </w:rPr>
        <w:t>հայտերի</w:t>
      </w:r>
      <w:r w:rsidRPr="00AE2768">
        <w:rPr>
          <w:rFonts w:ascii="GHEA Grapalat" w:hAnsi="GHEA Grapalat" w:cs="Sylfaen"/>
          <w:sz w:val="20"/>
          <w:lang w:val="af-ZA"/>
        </w:rPr>
        <w:t xml:space="preserve"> </w:t>
      </w:r>
      <w:r w:rsidRPr="00AE2768">
        <w:rPr>
          <w:rFonts w:ascii="GHEA Grapalat" w:hAnsi="GHEA Grapalat" w:cs="Sylfaen"/>
          <w:sz w:val="20"/>
        </w:rPr>
        <w:t>գնահատումն</w:t>
      </w:r>
      <w:r w:rsidRPr="00AE2768">
        <w:rPr>
          <w:rFonts w:ascii="GHEA Grapalat" w:hAnsi="GHEA Grapalat" w:cs="Sylfaen"/>
          <w:sz w:val="20"/>
          <w:lang w:val="af-ZA"/>
        </w:rPr>
        <w:t xml:space="preserve"> </w:t>
      </w:r>
      <w:r w:rsidRPr="00AE2768">
        <w:rPr>
          <w:rFonts w:ascii="GHEA Grapalat" w:hAnsi="GHEA Grapalat" w:cs="Sylfaen"/>
          <w:sz w:val="20"/>
        </w:rPr>
        <w:t>իրականացվում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դրանց</w:t>
      </w:r>
      <w:r w:rsidRPr="00AE2768">
        <w:rPr>
          <w:rFonts w:ascii="GHEA Grapalat" w:hAnsi="GHEA Grapalat" w:cs="Sylfaen"/>
          <w:sz w:val="20"/>
          <w:lang w:val="af-ZA"/>
        </w:rPr>
        <w:t xml:space="preserve"> </w:t>
      </w:r>
      <w:r w:rsidRPr="00AE2768">
        <w:rPr>
          <w:rFonts w:ascii="GHEA Grapalat" w:hAnsi="GHEA Grapalat" w:cs="Sylfaen"/>
          <w:sz w:val="20"/>
        </w:rPr>
        <w:t>ներկայացման</w:t>
      </w:r>
      <w:r w:rsidRPr="00AE2768">
        <w:rPr>
          <w:rFonts w:ascii="GHEA Grapalat" w:hAnsi="GHEA Grapalat" w:cs="Sylfaen"/>
          <w:sz w:val="20"/>
          <w:lang w:val="af-ZA"/>
        </w:rPr>
        <w:t xml:space="preserve"> </w:t>
      </w:r>
      <w:r w:rsidRPr="00AE2768">
        <w:rPr>
          <w:rFonts w:ascii="GHEA Grapalat" w:hAnsi="GHEA Grapalat" w:cs="Sylfaen"/>
          <w:sz w:val="20"/>
        </w:rPr>
        <w:t>վերջնաժամկետը</w:t>
      </w:r>
      <w:r w:rsidRPr="00AE2768">
        <w:rPr>
          <w:rFonts w:ascii="GHEA Grapalat" w:hAnsi="GHEA Grapalat" w:cs="Sylfaen"/>
          <w:sz w:val="20"/>
          <w:lang w:val="af-ZA"/>
        </w:rPr>
        <w:t xml:space="preserve"> </w:t>
      </w:r>
      <w:r w:rsidRPr="00AE2768">
        <w:rPr>
          <w:rFonts w:ascii="GHEA Grapalat" w:hAnsi="GHEA Grapalat" w:cs="Sylfaen"/>
          <w:sz w:val="20"/>
        </w:rPr>
        <w:t>լրանալու</w:t>
      </w:r>
      <w:r w:rsidRPr="00AE2768">
        <w:rPr>
          <w:rFonts w:ascii="GHEA Grapalat" w:hAnsi="GHEA Grapalat" w:cs="Sylfaen"/>
          <w:sz w:val="20"/>
          <w:lang w:val="af-ZA"/>
        </w:rPr>
        <w:t xml:space="preserve"> </w:t>
      </w:r>
      <w:r w:rsidRPr="00AE2768">
        <w:rPr>
          <w:rFonts w:ascii="GHEA Grapalat" w:hAnsi="GHEA Grapalat" w:cs="Sylfaen"/>
          <w:sz w:val="20"/>
        </w:rPr>
        <w:t>օրվանից</w:t>
      </w:r>
      <w:r w:rsidRPr="00AE2768">
        <w:rPr>
          <w:rFonts w:ascii="GHEA Grapalat" w:hAnsi="GHEA Grapalat" w:cs="Sylfaen"/>
          <w:sz w:val="20"/>
          <w:lang w:val="af-ZA"/>
        </w:rPr>
        <w:t xml:space="preserve"> </w:t>
      </w:r>
      <w:r w:rsidRPr="00AE2768">
        <w:rPr>
          <w:rFonts w:ascii="GHEA Grapalat" w:hAnsi="GHEA Grapalat" w:cs="Sylfaen"/>
          <w:sz w:val="20"/>
        </w:rPr>
        <w:t>հաշված</w:t>
      </w:r>
      <w:r w:rsidRPr="00AE2768">
        <w:rPr>
          <w:rFonts w:ascii="GHEA Grapalat" w:hAnsi="GHEA Grapalat" w:cs="Sylfaen"/>
          <w:sz w:val="20"/>
          <w:lang w:val="af-ZA"/>
        </w:rPr>
        <w:t xml:space="preserve">  </w:t>
      </w:r>
      <w:r w:rsidRPr="00AE2768">
        <w:rPr>
          <w:rFonts w:ascii="GHEA Grapalat" w:hAnsi="GHEA Grapalat" w:cs="Sylfaen"/>
          <w:sz w:val="20"/>
        </w:rPr>
        <w:t>տաս</w:t>
      </w:r>
      <w:r w:rsidRPr="00AE2768">
        <w:rPr>
          <w:rFonts w:ascii="GHEA Grapalat" w:hAnsi="GHEA Grapalat" w:cs="Sylfaen"/>
          <w:sz w:val="20"/>
          <w:lang w:val="af-ZA"/>
        </w:rPr>
        <w:t xml:space="preserve">, </w:t>
      </w:r>
      <w:r w:rsidRPr="00AE2768">
        <w:rPr>
          <w:rFonts w:ascii="GHEA Grapalat" w:hAnsi="GHEA Grapalat" w:cs="Sylfaen"/>
          <w:sz w:val="20"/>
        </w:rPr>
        <w:t>իսկ</w:t>
      </w:r>
      <w:r w:rsidRPr="00AE2768">
        <w:rPr>
          <w:rFonts w:ascii="GHEA Grapalat" w:hAnsi="GHEA Grapalat" w:cs="Sylfaen"/>
          <w:sz w:val="20"/>
          <w:lang w:val="af-ZA"/>
        </w:rPr>
        <w:t xml:space="preserve"> </w:t>
      </w:r>
      <w:r w:rsidRPr="00AE2768">
        <w:rPr>
          <w:rFonts w:ascii="GHEA Grapalat" w:hAnsi="GHEA Grapalat" w:cs="Sylfaen"/>
          <w:sz w:val="20"/>
        </w:rPr>
        <w:t>գերազանցելու</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տասնհինգ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օրվա</w:t>
      </w:r>
      <w:r w:rsidRPr="00AE2768">
        <w:rPr>
          <w:rFonts w:ascii="GHEA Grapalat" w:hAnsi="GHEA Grapalat" w:cs="Sylfaen"/>
          <w:sz w:val="20"/>
          <w:lang w:val="af-ZA"/>
        </w:rPr>
        <w:t xml:space="preserve"> </w:t>
      </w:r>
      <w:r w:rsidRPr="00AE2768">
        <w:rPr>
          <w:rFonts w:ascii="GHEA Grapalat" w:hAnsi="GHEA Grapalat" w:cs="Sylfaen"/>
          <w:sz w:val="20"/>
        </w:rPr>
        <w:t>ընթացքում</w:t>
      </w:r>
      <w:r w:rsidRPr="00AE2768">
        <w:rPr>
          <w:rFonts w:ascii="GHEA Grapalat" w:hAnsi="GHEA Grapalat" w:cs="Sylfaen"/>
          <w:sz w:val="20"/>
          <w:lang w:val="af-ZA"/>
        </w:rPr>
        <w:t xml:space="preserve">: </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rPr>
        <w:t>Բավարար</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հրավերով</w:t>
      </w:r>
      <w:r w:rsidRPr="00AE2768">
        <w:rPr>
          <w:rFonts w:ascii="GHEA Grapalat" w:hAnsi="GHEA Grapalat" w:cs="Sylfaen"/>
          <w:sz w:val="20"/>
          <w:lang w:val="af-ZA"/>
        </w:rPr>
        <w:t xml:space="preserve"> </w:t>
      </w:r>
      <w:r w:rsidRPr="00AE2768">
        <w:rPr>
          <w:rFonts w:ascii="GHEA Grapalat" w:hAnsi="GHEA Grapalat" w:cs="Sylfaen"/>
          <w:sz w:val="20"/>
        </w:rPr>
        <w:t>նախատեսված</w:t>
      </w:r>
      <w:r w:rsidRPr="00AE2768">
        <w:rPr>
          <w:rFonts w:ascii="GHEA Grapalat" w:hAnsi="GHEA Grapalat" w:cs="Sylfaen"/>
          <w:sz w:val="20"/>
          <w:lang w:val="af-ZA"/>
        </w:rPr>
        <w:t xml:space="preserve"> </w:t>
      </w:r>
      <w:r w:rsidRPr="00AE2768">
        <w:rPr>
          <w:rFonts w:ascii="GHEA Grapalat" w:hAnsi="GHEA Grapalat" w:cs="Sylfaen"/>
          <w:sz w:val="20"/>
        </w:rPr>
        <w:t>պայմաններին</w:t>
      </w:r>
      <w:r w:rsidRPr="00AE2768">
        <w:rPr>
          <w:rFonts w:ascii="GHEA Grapalat" w:hAnsi="GHEA Grapalat" w:cs="Sylfaen"/>
          <w:sz w:val="20"/>
          <w:lang w:val="af-ZA"/>
        </w:rPr>
        <w:t xml:space="preserve"> </w:t>
      </w:r>
      <w:r w:rsidRPr="00AE2768">
        <w:rPr>
          <w:rFonts w:ascii="GHEA Grapalat" w:hAnsi="GHEA Grapalat" w:cs="Sylfaen"/>
          <w:sz w:val="20"/>
        </w:rPr>
        <w:t>համապատասխանող</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հակառակ</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անբավարար</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մերժվում</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Ընդ</w:t>
      </w:r>
      <w:r w:rsidRPr="00AE2768">
        <w:rPr>
          <w:rFonts w:ascii="GHEA Grapalat" w:hAnsi="GHEA Grapalat" w:cs="Sylfaen"/>
          <w:sz w:val="20"/>
          <w:lang w:val="af-ZA"/>
        </w:rPr>
        <w:t xml:space="preserve"> որում հայտերի բացման և գնահատման նիստում հանձնաժողովը մերժում է այն հայտերը, </w:t>
      </w:r>
      <w:r w:rsidRPr="00AE2768">
        <w:rPr>
          <w:rFonts w:ascii="GHEA Grapalat" w:hAnsi="GHEA Grapalat" w:cs="Sylfaen"/>
          <w:sz w:val="20"/>
        </w:rPr>
        <w:t>որոնցում</w:t>
      </w:r>
      <w:r w:rsidRPr="00AE2768">
        <w:rPr>
          <w:rFonts w:ascii="GHEA Grapalat" w:hAnsi="GHEA Grapalat" w:cs="Sylfaen"/>
          <w:sz w:val="20"/>
          <w:lang w:val="af-ZA"/>
        </w:rPr>
        <w:t xml:space="preserve"> </w:t>
      </w:r>
      <w:r w:rsidRPr="00AE2768">
        <w:rPr>
          <w:rFonts w:ascii="GHEA Grapalat" w:hAnsi="GHEA Grapalat" w:cs="Sylfaen"/>
          <w:sz w:val="20"/>
        </w:rPr>
        <w:t>բացակայում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rPr>
        <w:t>գնային</w:t>
      </w:r>
      <w:r w:rsidRPr="00AE2768">
        <w:rPr>
          <w:rFonts w:ascii="GHEA Grapalat" w:hAnsi="GHEA Grapalat" w:cs="Sylfaen"/>
          <w:sz w:val="20"/>
          <w:lang w:val="af-ZA"/>
        </w:rPr>
        <w:t xml:space="preserve"> </w:t>
      </w:r>
      <w:r w:rsidRPr="00AE2768">
        <w:rPr>
          <w:rFonts w:ascii="GHEA Grapalat" w:hAnsi="GHEA Grapalat" w:cs="Sylfaen"/>
          <w:sz w:val="20"/>
        </w:rPr>
        <w:t>առաջարկները</w:t>
      </w:r>
      <w:r w:rsidRPr="00AE2768">
        <w:rPr>
          <w:rFonts w:ascii="GHEA Grapalat" w:hAnsi="GHEA Grapalat" w:cs="Sylfaen"/>
          <w:sz w:val="20"/>
          <w:lang w:val="af-ZA"/>
        </w:rPr>
        <w:t xml:space="preserve"> </w:t>
      </w:r>
      <w:r w:rsidRPr="00AE2768">
        <w:rPr>
          <w:rFonts w:ascii="GHEA Grapalat" w:hAnsi="GHEA Grapalat" w:cs="Sylfaen"/>
          <w:sz w:val="20"/>
        </w:rPr>
        <w:t>կամ</w:t>
      </w:r>
      <w:r w:rsidRPr="00AE2768">
        <w:rPr>
          <w:rFonts w:ascii="GHEA Grapalat" w:hAnsi="GHEA Grapalat" w:cs="Sylfaen"/>
          <w:sz w:val="20"/>
          <w:lang w:val="af-ZA"/>
        </w:rPr>
        <w:t xml:space="preserve"> դրանք </w:t>
      </w:r>
      <w:r w:rsidRPr="00AE2768">
        <w:rPr>
          <w:rFonts w:ascii="GHEA Grapalat" w:hAnsi="GHEA Grapalat" w:cs="Sylfaen"/>
          <w:sz w:val="20"/>
        </w:rPr>
        <w:t>ներկայացված</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հրավերի</w:t>
      </w:r>
      <w:r w:rsidRPr="00AE2768">
        <w:rPr>
          <w:rFonts w:ascii="GHEA Grapalat" w:hAnsi="GHEA Grapalat" w:cs="Sylfaen"/>
          <w:sz w:val="20"/>
          <w:lang w:val="af-ZA"/>
        </w:rPr>
        <w:t xml:space="preserve"> </w:t>
      </w:r>
      <w:r w:rsidRPr="00AE2768">
        <w:rPr>
          <w:rFonts w:ascii="GHEA Grapalat" w:hAnsi="GHEA Grapalat" w:cs="Sylfaen"/>
          <w:sz w:val="20"/>
        </w:rPr>
        <w:t>պահանջներին</w:t>
      </w:r>
      <w:r w:rsidRPr="00AE2768">
        <w:rPr>
          <w:rFonts w:ascii="GHEA Grapalat" w:hAnsi="GHEA Grapalat" w:cs="Sylfaen"/>
          <w:sz w:val="20"/>
          <w:lang w:val="af-ZA"/>
        </w:rPr>
        <w:t xml:space="preserve"> </w:t>
      </w:r>
      <w:r w:rsidRPr="00AE2768">
        <w:rPr>
          <w:rFonts w:ascii="GHEA Grapalat" w:hAnsi="GHEA Grapalat" w:cs="Sylfaen"/>
          <w:sz w:val="20"/>
        </w:rPr>
        <w:t>անհամապատասխան</w:t>
      </w:r>
      <w:r w:rsidRPr="00246F37">
        <w:rPr>
          <w:rFonts w:ascii="GHEA Grapalat" w:hAnsi="GHEA Grapalat" w:cs="Sylfaen"/>
          <w:sz w:val="20"/>
          <w:lang w:val="af-ZA"/>
        </w:rPr>
        <w:t>:</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szCs w:val="24"/>
        </w:rPr>
        <w:lastRenderedPageBreak/>
        <w:t xml:space="preserve">8.3 </w:t>
      </w:r>
      <w:r w:rsidRPr="00AE2768">
        <w:rPr>
          <w:rFonts w:ascii="GHEA Grapalat" w:hAnsi="GHEA Grapalat" w:cs="Sylfaen"/>
          <w:szCs w:val="24"/>
          <w:lang w:val="hy-AM"/>
        </w:rPr>
        <w:t>Ընտրված</w:t>
      </w:r>
      <w:r w:rsidRPr="00AE2768">
        <w:rPr>
          <w:rFonts w:ascii="GHEA Grapalat" w:hAnsi="GHEA Grapalat" w:cs="Sylfaen"/>
          <w:szCs w:val="24"/>
        </w:rPr>
        <w:t xml:space="preserve"> </w:t>
      </w:r>
      <w:r w:rsidRPr="00AE2768">
        <w:rPr>
          <w:rFonts w:ascii="GHEA Grapalat" w:hAnsi="GHEA Grapalat" w:cs="Sylfaen"/>
          <w:szCs w:val="24"/>
          <w:lang w:val="ru-RU"/>
        </w:rPr>
        <w:t>մասնակիցը</w:t>
      </w:r>
      <w:r w:rsidRPr="00AE2768">
        <w:rPr>
          <w:rFonts w:ascii="GHEA Grapalat" w:hAnsi="GHEA Grapalat" w:cs="Sylfaen"/>
          <w:szCs w:val="24"/>
        </w:rPr>
        <w:t xml:space="preserve"> </w:t>
      </w:r>
      <w:r w:rsidRPr="00AE2768">
        <w:rPr>
          <w:rFonts w:ascii="GHEA Grapalat" w:hAnsi="GHEA Grapalat" w:cs="Sylfaen"/>
          <w:szCs w:val="24"/>
          <w:lang w:val="ru-RU"/>
        </w:rPr>
        <w:t>որոշվում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բավարար</w:t>
      </w:r>
      <w:r w:rsidRPr="00AE2768">
        <w:rPr>
          <w:rFonts w:ascii="GHEA Grapalat" w:hAnsi="GHEA Grapalat" w:cs="Sylfaen"/>
          <w:szCs w:val="24"/>
        </w:rPr>
        <w:t xml:space="preserve"> </w:t>
      </w:r>
      <w:r w:rsidRPr="00AE2768">
        <w:rPr>
          <w:rFonts w:ascii="GHEA Grapalat" w:hAnsi="GHEA Grapalat" w:cs="Sylfaen"/>
          <w:szCs w:val="24"/>
          <w:lang w:val="ru-RU"/>
        </w:rPr>
        <w:t>գնահատված</w:t>
      </w:r>
      <w:r w:rsidRPr="00AE2768">
        <w:rPr>
          <w:rFonts w:ascii="GHEA Grapalat" w:hAnsi="GHEA Grapalat" w:cs="Sylfaen"/>
          <w:szCs w:val="24"/>
        </w:rPr>
        <w:t xml:space="preserve"> </w:t>
      </w:r>
      <w:r w:rsidRPr="00AE2768">
        <w:rPr>
          <w:rFonts w:ascii="GHEA Grapalat" w:hAnsi="GHEA Grapalat" w:cs="Sylfaen"/>
          <w:szCs w:val="24"/>
          <w:lang w:val="ru-RU"/>
        </w:rPr>
        <w:t>հայտեր</w:t>
      </w:r>
      <w:r w:rsidRPr="00AE2768">
        <w:rPr>
          <w:rFonts w:ascii="GHEA Grapalat" w:hAnsi="GHEA Grapalat" w:cs="Sylfaen"/>
          <w:szCs w:val="24"/>
        </w:rPr>
        <w:t xml:space="preserve"> </w:t>
      </w:r>
      <w:r w:rsidRPr="00AE2768">
        <w:rPr>
          <w:rFonts w:ascii="GHEA Grapalat" w:hAnsi="GHEA Grapalat" w:cs="Sylfaen"/>
          <w:szCs w:val="24"/>
          <w:lang w:val="ru-RU"/>
        </w:rPr>
        <w:t>ներկայացրած</w:t>
      </w:r>
      <w:r w:rsidRPr="00AE2768">
        <w:rPr>
          <w:rFonts w:ascii="GHEA Grapalat" w:hAnsi="GHEA Grapalat" w:cs="Sylfaen"/>
          <w:szCs w:val="24"/>
        </w:rPr>
        <w:t xml:space="preserve"> </w:t>
      </w:r>
      <w:r w:rsidRPr="00AE2768">
        <w:rPr>
          <w:rFonts w:ascii="GHEA Grapalat" w:hAnsi="GHEA Grapalat" w:cs="Sylfaen"/>
          <w:szCs w:val="24"/>
          <w:lang w:val="ru-RU"/>
        </w:rPr>
        <w:t>մասնակիցների</w:t>
      </w:r>
      <w:r w:rsidRPr="00AE2768">
        <w:rPr>
          <w:rFonts w:ascii="GHEA Grapalat" w:hAnsi="GHEA Grapalat" w:cs="Sylfaen"/>
          <w:szCs w:val="24"/>
        </w:rPr>
        <w:t xml:space="preserve"> </w:t>
      </w:r>
      <w:r w:rsidRPr="00AE2768">
        <w:rPr>
          <w:rFonts w:ascii="GHEA Grapalat" w:hAnsi="GHEA Grapalat" w:cs="Sylfaen"/>
          <w:szCs w:val="24"/>
          <w:lang w:val="ru-RU"/>
        </w:rPr>
        <w:t>թվից</w:t>
      </w:r>
      <w:r w:rsidRPr="00AE2768">
        <w:rPr>
          <w:rFonts w:ascii="GHEA Grapalat" w:hAnsi="GHEA Grapalat" w:cs="Sylfaen"/>
          <w:szCs w:val="24"/>
        </w:rPr>
        <w:t xml:space="preserve">` </w:t>
      </w:r>
      <w:r w:rsidRPr="00AE2768">
        <w:rPr>
          <w:rFonts w:ascii="GHEA Grapalat" w:hAnsi="GHEA Grapalat" w:cs="Sylfaen"/>
          <w:szCs w:val="24"/>
          <w:lang w:val="ru-RU"/>
        </w:rPr>
        <w:t>նվազագույն</w:t>
      </w:r>
      <w:r w:rsidRPr="00AE2768">
        <w:rPr>
          <w:rFonts w:ascii="GHEA Grapalat" w:hAnsi="GHEA Grapalat" w:cs="Sylfaen"/>
          <w:szCs w:val="24"/>
        </w:rPr>
        <w:t xml:space="preserve"> </w:t>
      </w:r>
      <w:r w:rsidRPr="00AE2768">
        <w:rPr>
          <w:rFonts w:ascii="GHEA Grapalat" w:hAnsi="GHEA Grapalat" w:cs="Sylfaen"/>
          <w:szCs w:val="24"/>
          <w:lang w:val="ru-RU"/>
        </w:rPr>
        <w:t>գնային</w:t>
      </w:r>
      <w:r w:rsidRPr="00AE2768">
        <w:rPr>
          <w:rFonts w:ascii="GHEA Grapalat" w:hAnsi="GHEA Grapalat" w:cs="Sylfaen"/>
          <w:szCs w:val="24"/>
        </w:rPr>
        <w:t xml:space="preserve"> </w:t>
      </w:r>
      <w:r w:rsidRPr="00AE2768">
        <w:rPr>
          <w:rFonts w:ascii="GHEA Grapalat" w:hAnsi="GHEA Grapalat" w:cs="Sylfaen"/>
          <w:szCs w:val="24"/>
          <w:lang w:val="ru-RU"/>
        </w:rPr>
        <w:t>առաջարկ</w:t>
      </w:r>
      <w:r w:rsidRPr="00AE2768">
        <w:rPr>
          <w:rFonts w:ascii="GHEA Grapalat" w:hAnsi="GHEA Grapalat" w:cs="Sylfaen"/>
          <w:szCs w:val="24"/>
        </w:rPr>
        <w:t xml:space="preserve"> </w:t>
      </w:r>
      <w:r w:rsidRPr="00AE2768">
        <w:rPr>
          <w:rFonts w:ascii="GHEA Grapalat" w:hAnsi="GHEA Grapalat" w:cs="Sylfaen"/>
          <w:szCs w:val="24"/>
          <w:lang w:val="ru-RU"/>
        </w:rPr>
        <w:t>ներկայացրած</w:t>
      </w:r>
      <w:r w:rsidRPr="00AE2768">
        <w:rPr>
          <w:rFonts w:ascii="GHEA Grapalat" w:hAnsi="GHEA Grapalat" w:cs="Sylfaen"/>
          <w:szCs w:val="24"/>
        </w:rPr>
        <w:t xml:space="preserve"> </w:t>
      </w:r>
      <w:r w:rsidRPr="00AE2768">
        <w:rPr>
          <w:rFonts w:ascii="GHEA Grapalat" w:hAnsi="GHEA Grapalat" w:cs="Sylfaen"/>
          <w:szCs w:val="24"/>
          <w:lang w:val="en-US"/>
        </w:rPr>
        <w:t>մ</w:t>
      </w:r>
      <w:r w:rsidRPr="00AE2768">
        <w:rPr>
          <w:rFonts w:ascii="GHEA Grapalat" w:hAnsi="GHEA Grapalat" w:cs="Sylfaen"/>
          <w:szCs w:val="24"/>
          <w:lang w:val="ru-RU"/>
        </w:rPr>
        <w:t>ասնակցին</w:t>
      </w:r>
      <w:r w:rsidRPr="00AE2768">
        <w:rPr>
          <w:rFonts w:ascii="GHEA Grapalat" w:hAnsi="GHEA Grapalat" w:cs="Sylfaen"/>
          <w:szCs w:val="24"/>
        </w:rPr>
        <w:t xml:space="preserve"> </w:t>
      </w:r>
      <w:r w:rsidRPr="00AE2768">
        <w:rPr>
          <w:rFonts w:ascii="GHEA Grapalat" w:hAnsi="GHEA Grapalat" w:cs="Sylfaen"/>
          <w:szCs w:val="24"/>
          <w:lang w:val="ru-RU"/>
        </w:rPr>
        <w:t>նախապատվություն</w:t>
      </w:r>
      <w:r w:rsidRPr="00AE2768">
        <w:rPr>
          <w:rFonts w:ascii="GHEA Grapalat" w:hAnsi="GHEA Grapalat" w:cs="Sylfaen"/>
          <w:szCs w:val="24"/>
        </w:rPr>
        <w:t xml:space="preserve"> </w:t>
      </w:r>
      <w:r w:rsidRPr="00AE2768">
        <w:rPr>
          <w:rFonts w:ascii="GHEA Grapalat" w:hAnsi="GHEA Grapalat" w:cs="Sylfaen"/>
          <w:szCs w:val="24"/>
          <w:lang w:val="ru-RU"/>
        </w:rPr>
        <w:t>տալու</w:t>
      </w:r>
      <w:r w:rsidRPr="00AE2768">
        <w:rPr>
          <w:rFonts w:ascii="GHEA Grapalat" w:hAnsi="GHEA Grapalat" w:cs="Sylfaen"/>
          <w:szCs w:val="24"/>
        </w:rPr>
        <w:t xml:space="preserve"> </w:t>
      </w:r>
      <w:r w:rsidRPr="00AE2768">
        <w:rPr>
          <w:rFonts w:ascii="GHEA Grapalat" w:hAnsi="GHEA Grapalat" w:cs="Sylfaen"/>
          <w:szCs w:val="24"/>
          <w:lang w:val="ru-RU"/>
        </w:rPr>
        <w:t>սկզբունքով։</w:t>
      </w:r>
      <w:r w:rsidRPr="00AE2768">
        <w:rPr>
          <w:rFonts w:ascii="GHEA Grapalat" w:hAnsi="GHEA Grapalat" w:cs="Sylfaen"/>
          <w:szCs w:val="24"/>
        </w:rPr>
        <w:t xml:space="preserve"> </w:t>
      </w:r>
      <w:r w:rsidRPr="00AE2768">
        <w:rPr>
          <w:rFonts w:ascii="GHEA Grapalat" w:hAnsi="GHEA Grapalat" w:cs="Sylfaen"/>
          <w:szCs w:val="24"/>
          <w:lang w:val="ru-RU"/>
        </w:rPr>
        <w:t>Ընդ</w:t>
      </w:r>
      <w:r w:rsidRPr="00AE2768">
        <w:rPr>
          <w:rFonts w:ascii="GHEA Grapalat" w:hAnsi="GHEA Grapalat" w:cs="Sylfaen"/>
          <w:szCs w:val="24"/>
        </w:rPr>
        <w:t xml:space="preserve"> </w:t>
      </w:r>
      <w:r w:rsidRPr="00AE2768">
        <w:rPr>
          <w:rFonts w:ascii="GHEA Grapalat" w:hAnsi="GHEA Grapalat" w:cs="Sylfaen"/>
          <w:szCs w:val="24"/>
          <w:lang w:val="ru-RU"/>
        </w:rPr>
        <w:t>որում</w:t>
      </w:r>
      <w:r w:rsidRPr="00AE2768">
        <w:rPr>
          <w:rFonts w:ascii="GHEA Grapalat" w:hAnsi="GHEA Grapalat" w:cs="Sylfaen"/>
          <w:szCs w:val="24"/>
        </w:rPr>
        <w:t xml:space="preserve">, </w:t>
      </w:r>
      <w:r w:rsidRPr="00AE2768">
        <w:rPr>
          <w:rFonts w:ascii="GHEA Grapalat" w:hAnsi="GHEA Grapalat" w:cs="Sylfaen"/>
          <w:szCs w:val="24"/>
          <w:lang w:val="ru-RU"/>
        </w:rPr>
        <w:t>հանձնաժողովի</w:t>
      </w:r>
      <w:r w:rsidRPr="00AE2768">
        <w:rPr>
          <w:rFonts w:ascii="GHEA Grapalat" w:hAnsi="GHEA Grapalat" w:cs="Sylfaen"/>
          <w:szCs w:val="24"/>
        </w:rPr>
        <w:t xml:space="preserve"> </w:t>
      </w:r>
      <w:r w:rsidRPr="00AE2768">
        <w:rPr>
          <w:rFonts w:ascii="GHEA Grapalat" w:hAnsi="GHEA Grapalat" w:cs="Sylfaen"/>
          <w:szCs w:val="24"/>
          <w:lang w:val="ru-RU"/>
        </w:rPr>
        <w:t>կողմից</w:t>
      </w:r>
      <w:r w:rsidRPr="00AE2768">
        <w:rPr>
          <w:rFonts w:ascii="GHEA Grapalat" w:hAnsi="GHEA Grapalat" w:cs="Sylfaen"/>
          <w:szCs w:val="24"/>
        </w:rPr>
        <w:t xml:space="preserve"> </w:t>
      </w:r>
      <w:r w:rsidRPr="00AE2768">
        <w:rPr>
          <w:rFonts w:ascii="GHEA Grapalat" w:hAnsi="GHEA Grapalat" w:cs="Sylfaen"/>
          <w:szCs w:val="24"/>
          <w:lang w:val="hy-AM"/>
        </w:rPr>
        <w:t>ընտրված</w:t>
      </w:r>
      <w:r w:rsidRPr="00AE2768">
        <w:rPr>
          <w:rFonts w:ascii="GHEA Grapalat" w:hAnsi="GHEA Grapalat" w:cs="Sylfaen"/>
          <w:szCs w:val="24"/>
        </w:rPr>
        <w:t xml:space="preserve"> </w:t>
      </w:r>
      <w:r w:rsidRPr="00AE2768">
        <w:rPr>
          <w:rFonts w:ascii="GHEA Grapalat" w:hAnsi="GHEA Grapalat" w:cs="Sylfaen"/>
          <w:szCs w:val="24"/>
          <w:lang w:val="en-US"/>
        </w:rPr>
        <w:t>և</w:t>
      </w:r>
      <w:r w:rsidRPr="00AE2768">
        <w:rPr>
          <w:rFonts w:ascii="GHEA Grapalat" w:hAnsi="GHEA Grapalat" w:cs="Sylfaen"/>
          <w:szCs w:val="24"/>
        </w:rPr>
        <w:t xml:space="preserve"> </w:t>
      </w:r>
      <w:r w:rsidRPr="00AE2768">
        <w:rPr>
          <w:rFonts w:ascii="GHEA Grapalat" w:hAnsi="GHEA Grapalat" w:cs="Sylfaen"/>
          <w:szCs w:val="24"/>
          <w:lang w:val="en-US"/>
        </w:rPr>
        <w:t>հաջորդաբար</w:t>
      </w:r>
      <w:r w:rsidRPr="00AE2768">
        <w:rPr>
          <w:rFonts w:ascii="GHEA Grapalat" w:hAnsi="GHEA Grapalat" w:cs="Sylfaen"/>
          <w:szCs w:val="24"/>
        </w:rPr>
        <w:t xml:space="preserve"> </w:t>
      </w:r>
      <w:r w:rsidRPr="00AE2768">
        <w:rPr>
          <w:rFonts w:ascii="GHEA Grapalat" w:hAnsi="GHEA Grapalat" w:cs="Sylfaen"/>
          <w:szCs w:val="24"/>
          <w:lang w:val="en-US"/>
        </w:rPr>
        <w:t>տեղեր</w:t>
      </w:r>
      <w:r w:rsidRPr="00AE2768">
        <w:rPr>
          <w:rFonts w:ascii="GHEA Grapalat" w:hAnsi="GHEA Grapalat" w:cs="Sylfaen"/>
          <w:szCs w:val="24"/>
        </w:rPr>
        <w:t xml:space="preserve"> </w:t>
      </w:r>
      <w:r w:rsidRPr="00AE2768">
        <w:rPr>
          <w:rFonts w:ascii="GHEA Grapalat" w:hAnsi="GHEA Grapalat" w:cs="Sylfaen"/>
          <w:szCs w:val="24"/>
          <w:lang w:val="ru-RU"/>
        </w:rPr>
        <w:t>զբաղեցրած</w:t>
      </w:r>
      <w:r w:rsidRPr="00AE2768">
        <w:rPr>
          <w:rFonts w:ascii="GHEA Grapalat" w:hAnsi="GHEA Grapalat" w:cs="Sylfaen"/>
          <w:szCs w:val="24"/>
        </w:rPr>
        <w:t xml:space="preserve"> </w:t>
      </w:r>
      <w:r w:rsidRPr="00AE2768">
        <w:rPr>
          <w:rFonts w:ascii="GHEA Grapalat" w:hAnsi="GHEA Grapalat" w:cs="Sylfaen"/>
          <w:szCs w:val="24"/>
          <w:lang w:val="ru-RU"/>
        </w:rPr>
        <w:t>մասնակիցներին</w:t>
      </w:r>
      <w:r w:rsidRPr="00AE2768">
        <w:rPr>
          <w:rFonts w:ascii="GHEA Grapalat" w:hAnsi="GHEA Grapalat" w:cs="Sylfaen"/>
          <w:szCs w:val="24"/>
        </w:rPr>
        <w:t xml:space="preserve"> </w:t>
      </w:r>
      <w:r w:rsidRPr="00AE2768">
        <w:rPr>
          <w:rFonts w:ascii="GHEA Grapalat" w:hAnsi="GHEA Grapalat" w:cs="Sylfaen"/>
          <w:szCs w:val="24"/>
          <w:lang w:val="ru-RU"/>
        </w:rPr>
        <w:t>որոշելիս</w:t>
      </w:r>
      <w:r w:rsidRPr="00AE2768">
        <w:rPr>
          <w:rFonts w:ascii="GHEA Grapalat" w:hAnsi="GHEA Grapalat" w:cs="Sylfaen"/>
          <w:szCs w:val="24"/>
        </w:rPr>
        <w:t xml:space="preserve"> </w:t>
      </w:r>
      <w:r w:rsidRPr="00AE2768">
        <w:rPr>
          <w:rFonts w:ascii="GHEA Grapalat" w:hAnsi="GHEA Grapalat" w:cs="Sylfaen"/>
          <w:szCs w:val="24"/>
          <w:lang w:val="ru-RU"/>
        </w:rPr>
        <w:t>գնային</w:t>
      </w:r>
      <w:r w:rsidRPr="00AE2768">
        <w:rPr>
          <w:rFonts w:ascii="GHEA Grapalat" w:hAnsi="GHEA Grapalat" w:cs="Sylfaen"/>
          <w:szCs w:val="24"/>
        </w:rPr>
        <w:t xml:space="preserve"> </w:t>
      </w:r>
      <w:r w:rsidRPr="00AE2768">
        <w:rPr>
          <w:rFonts w:ascii="GHEA Grapalat" w:hAnsi="GHEA Grapalat" w:cs="Sylfaen"/>
          <w:szCs w:val="24"/>
          <w:lang w:val="ru-RU"/>
        </w:rPr>
        <w:t>առաջարկների</w:t>
      </w:r>
      <w:r w:rsidRPr="00AE2768">
        <w:rPr>
          <w:rFonts w:ascii="GHEA Grapalat" w:hAnsi="GHEA Grapalat" w:cs="Sylfaen"/>
          <w:szCs w:val="24"/>
        </w:rPr>
        <w:t xml:space="preserve"> գնահատումը և </w:t>
      </w:r>
      <w:r w:rsidRPr="00AE2768">
        <w:rPr>
          <w:rFonts w:ascii="GHEA Grapalat" w:hAnsi="GHEA Grapalat" w:cs="Sylfaen"/>
          <w:szCs w:val="24"/>
          <w:lang w:val="ru-RU"/>
        </w:rPr>
        <w:t>համեմատումն</w:t>
      </w:r>
      <w:r w:rsidRPr="00AE2768">
        <w:rPr>
          <w:rFonts w:ascii="GHEA Grapalat" w:hAnsi="GHEA Grapalat" w:cs="Sylfaen"/>
          <w:szCs w:val="24"/>
        </w:rPr>
        <w:t xml:space="preserve"> </w:t>
      </w:r>
      <w:r w:rsidRPr="00AE2768">
        <w:rPr>
          <w:rFonts w:ascii="GHEA Grapalat" w:hAnsi="GHEA Grapalat" w:cs="Sylfaen"/>
          <w:szCs w:val="24"/>
          <w:lang w:val="ru-RU"/>
        </w:rPr>
        <w:t>իրականացվում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առանց</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հրավերի</w:t>
      </w:r>
      <w:r w:rsidRPr="00AE2768">
        <w:rPr>
          <w:rFonts w:ascii="GHEA Grapalat" w:hAnsi="GHEA Grapalat" w:cs="Sylfaen"/>
          <w:szCs w:val="24"/>
        </w:rPr>
        <w:t xml:space="preserve"> 1-ին </w:t>
      </w:r>
      <w:r w:rsidRPr="00AE2768">
        <w:rPr>
          <w:rFonts w:ascii="GHEA Grapalat" w:hAnsi="GHEA Grapalat" w:cs="Sylfaen"/>
          <w:szCs w:val="24"/>
          <w:lang w:val="ru-RU"/>
        </w:rPr>
        <w:t>մասի</w:t>
      </w:r>
      <w:r w:rsidRPr="00AE2768">
        <w:rPr>
          <w:rFonts w:ascii="GHEA Grapalat" w:hAnsi="GHEA Grapalat" w:cs="Sylfaen"/>
          <w:szCs w:val="24"/>
        </w:rPr>
        <w:t xml:space="preserve"> 5.2-րդ </w:t>
      </w:r>
      <w:r w:rsidRPr="00AE2768">
        <w:rPr>
          <w:rFonts w:ascii="GHEA Grapalat" w:hAnsi="GHEA Grapalat" w:cs="Sylfaen"/>
          <w:szCs w:val="24"/>
          <w:lang w:val="ru-RU"/>
        </w:rPr>
        <w:t>կետում</w:t>
      </w:r>
      <w:r w:rsidRPr="00AE2768">
        <w:rPr>
          <w:rFonts w:ascii="GHEA Grapalat" w:hAnsi="GHEA Grapalat" w:cs="Sylfaen"/>
          <w:szCs w:val="24"/>
        </w:rPr>
        <w:t xml:space="preserve"> </w:t>
      </w:r>
      <w:r w:rsidRPr="00AE2768">
        <w:rPr>
          <w:rFonts w:ascii="GHEA Grapalat" w:hAnsi="GHEA Grapalat" w:cs="Sylfaen"/>
          <w:szCs w:val="24"/>
          <w:lang w:val="ru-RU"/>
        </w:rPr>
        <w:t>նշված</w:t>
      </w:r>
      <w:r w:rsidRPr="00AE2768">
        <w:rPr>
          <w:rFonts w:ascii="GHEA Grapalat" w:hAnsi="GHEA Grapalat" w:cs="Sylfaen"/>
          <w:szCs w:val="24"/>
        </w:rPr>
        <w:t xml:space="preserve"> </w:t>
      </w:r>
      <w:r w:rsidRPr="00AE2768">
        <w:rPr>
          <w:rFonts w:ascii="GHEA Grapalat" w:hAnsi="GHEA Grapalat" w:cs="Sylfaen"/>
          <w:szCs w:val="24"/>
          <w:lang w:val="ru-RU"/>
        </w:rPr>
        <w:t>հարկի</w:t>
      </w:r>
      <w:r w:rsidRPr="00AE2768">
        <w:rPr>
          <w:rFonts w:ascii="GHEA Grapalat" w:hAnsi="GHEA Grapalat" w:cs="Sylfaen"/>
          <w:szCs w:val="24"/>
        </w:rPr>
        <w:t xml:space="preserve"> </w:t>
      </w:r>
      <w:r w:rsidRPr="00AE2768">
        <w:rPr>
          <w:rFonts w:ascii="GHEA Grapalat" w:hAnsi="GHEA Grapalat" w:cs="Sylfaen"/>
          <w:szCs w:val="24"/>
          <w:lang w:val="ru-RU"/>
        </w:rPr>
        <w:t>գումարի</w:t>
      </w:r>
      <w:r w:rsidRPr="00AE2768">
        <w:rPr>
          <w:rFonts w:ascii="GHEA Grapalat" w:hAnsi="GHEA Grapalat" w:cs="Sylfaen"/>
          <w:szCs w:val="24"/>
        </w:rPr>
        <w:t xml:space="preserve"> </w:t>
      </w:r>
      <w:r w:rsidRPr="00AE2768">
        <w:rPr>
          <w:rFonts w:ascii="GHEA Grapalat" w:hAnsi="GHEA Grapalat" w:cs="Sylfaen"/>
          <w:szCs w:val="24"/>
          <w:lang w:val="ru-RU"/>
        </w:rPr>
        <w:t>հաշվարկման</w:t>
      </w:r>
      <w:r w:rsidRPr="00AE2768">
        <w:rPr>
          <w:rFonts w:ascii="GHEA Grapalat" w:hAnsi="GHEA Grapalat" w:cs="Sylfaen"/>
          <w:lang w:val="hy-AM"/>
        </w:rPr>
        <w:t>:</w:t>
      </w:r>
    </w:p>
    <w:p w:rsidR="00254F39" w:rsidRPr="00AE2768" w:rsidRDefault="00254F39" w:rsidP="00254F39">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8.4 </w:t>
      </w:r>
      <w:r w:rsidRPr="00AE2768">
        <w:rPr>
          <w:rFonts w:ascii="GHEA Grapalat" w:hAnsi="GHEA Grapalat" w:cs="Sylfaen"/>
          <w:i w:val="0"/>
          <w:szCs w:val="24"/>
          <w:lang w:val="hy-AM"/>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հայտում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անհամապատասխանություն</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տեղ</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գտել</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տառերով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և</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թվերով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գումարների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միջև</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ապա</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հիմք</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ընդունվում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տառերով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գումարը։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երկու</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ավելի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արժույթներով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ապա</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դրանք</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համեմատվում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Հայաստանի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Հանրապետության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դրամով</w:t>
      </w:r>
      <w:r w:rsidRPr="00AE2768">
        <w:rPr>
          <w:rFonts w:ascii="GHEA Grapalat" w:hAnsi="GHEA Grapalat" w:cs="Sylfaen"/>
          <w:i w:val="0"/>
          <w:szCs w:val="24"/>
          <w:lang w:val="af-ZA"/>
        </w:rPr>
        <w:t xml:space="preserve">` </w:t>
      </w:r>
      <w:r w:rsidRPr="007911E6">
        <w:rPr>
          <w:rFonts w:ascii="Sylfaen" w:hAnsi="Sylfaen" w:cs="Sylfaen"/>
          <w:b/>
          <w:i w:val="0"/>
          <w:szCs w:val="24"/>
          <w:lang w:val="af-ZA"/>
        </w:rPr>
        <w:t>ՀՀ ԿԲ տվյալ օրվա</w:t>
      </w:r>
      <w:r w:rsidRPr="00AE2768">
        <w:rPr>
          <w:rStyle w:val="af6"/>
          <w:rFonts w:ascii="GHEA Grapalat" w:hAnsi="GHEA Grapalat" w:cs="Sylfaen"/>
          <w:i w:val="0"/>
          <w:color w:val="FFFFFF"/>
          <w:szCs w:val="24"/>
          <w:lang w:val="af-ZA"/>
        </w:rPr>
        <w:footnoteReference w:id="3"/>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փոխարժեքով։</w:t>
      </w:r>
      <w:r w:rsidRPr="00AE2768">
        <w:rPr>
          <w:rFonts w:ascii="GHEA Grapalat" w:hAnsi="GHEA Grapalat" w:cs="Sylfaen"/>
          <w:i w:val="0"/>
          <w:szCs w:val="24"/>
          <w:lang w:val="af-ZA"/>
        </w:rPr>
        <w:t xml:space="preserve"> </w:t>
      </w:r>
    </w:p>
    <w:p w:rsidR="00254F39" w:rsidRPr="00AE2768" w:rsidRDefault="00254F39" w:rsidP="00254F39">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8.5 Հ</w:t>
      </w:r>
      <w:r w:rsidRPr="00AE2768">
        <w:rPr>
          <w:rFonts w:ascii="GHEA Grapalat" w:hAnsi="GHEA Grapalat" w:cs="Sylfaen"/>
          <w:i w:val="0"/>
          <w:szCs w:val="24"/>
          <w:lang w:val="ru-RU"/>
        </w:rPr>
        <w:t>անձնաժողովի</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պ</w:t>
      </w:r>
      <w:r w:rsidRPr="00AE2768">
        <w:rPr>
          <w:rFonts w:ascii="GHEA Grapalat" w:hAnsi="GHEA Grapalat" w:cs="Sylfaen"/>
          <w:i w:val="0"/>
          <w:szCs w:val="24"/>
          <w:lang w:val="ru-RU"/>
        </w:rPr>
        <w:t>ատվիրատուի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և</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ասնակիցների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միջև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բանակցություններն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արգելվում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բացառությամբ</w:t>
      </w:r>
      <w:r w:rsidRPr="00AE2768">
        <w:rPr>
          <w:rFonts w:ascii="GHEA Grapalat" w:hAnsi="GHEA Grapalat" w:cs="Sylfaen"/>
          <w:i w:val="0"/>
          <w:szCs w:val="24"/>
          <w:lang w:val="af-ZA"/>
        </w:rPr>
        <w:t>`</w:t>
      </w:r>
    </w:p>
    <w:p w:rsidR="00254F39" w:rsidRPr="00AE2768" w:rsidRDefault="00254F39" w:rsidP="00254F39">
      <w:pPr>
        <w:pStyle w:val="a3"/>
        <w:spacing w:line="240" w:lineRule="auto"/>
        <w:rPr>
          <w:rFonts w:ascii="GHEA Grapalat" w:hAnsi="GHEA Grapalat" w:cs="Sylfaen"/>
          <w:i w:val="0"/>
          <w:szCs w:val="24"/>
          <w:lang w:val="af-ZA"/>
        </w:rPr>
      </w:pPr>
      <w:r w:rsidRPr="00AE2768">
        <w:rPr>
          <w:rFonts w:ascii="GHEA Grapalat" w:hAnsi="GHEA Grapalat" w:cs="Sylfaen"/>
          <w:i w:val="0"/>
          <w:szCs w:val="24"/>
          <w:lang w:val="af-ZA"/>
        </w:rPr>
        <w:t xml:space="preserve">1) </w:t>
      </w:r>
      <w:r w:rsidRPr="00AE2768">
        <w:rPr>
          <w:rFonts w:ascii="GHEA Grapalat" w:hAnsi="GHEA Grapalat" w:cs="Sylfaen"/>
          <w:i w:val="0"/>
          <w:szCs w:val="24"/>
          <w:lang w:val="ru-RU"/>
        </w:rPr>
        <w:t>երբ</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ընթացակարգին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մասնակցել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մ</w:t>
      </w:r>
      <w:r w:rsidRPr="00AE2768">
        <w:rPr>
          <w:rFonts w:ascii="GHEA Grapalat" w:hAnsi="GHEA Grapalat" w:cs="Sylfaen"/>
          <w:i w:val="0"/>
          <w:szCs w:val="24"/>
          <w:lang w:val="ru-RU"/>
        </w:rPr>
        <w:t>ասնակից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որի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ներկայացրած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արդյունքում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գնահատվել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մ</w:t>
      </w:r>
      <w:r w:rsidRPr="00AE2768">
        <w:rPr>
          <w:rFonts w:ascii="GHEA Grapalat" w:hAnsi="GHEA Grapalat" w:cs="Sylfaen"/>
          <w:i w:val="0"/>
          <w:szCs w:val="24"/>
          <w:lang w:val="ru-RU"/>
        </w:rPr>
        <w:t>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նվազագույն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հավասարության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դեպքում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ոչ</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գնային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բավարարող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ներկայացրած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բոլոր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մասնակիցների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ներկայացրած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գնային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գերազանցում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այդ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կատարելու</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նախատեսված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հրավերի</w:t>
      </w:r>
      <w:r w:rsidRPr="00AE2768">
        <w:rPr>
          <w:rFonts w:ascii="GHEA Grapalat" w:hAnsi="GHEA Grapalat" w:cs="Sylfaen"/>
          <w:i w:val="0"/>
          <w:szCs w:val="24"/>
          <w:lang w:val="af-ZA"/>
        </w:rPr>
        <w:t xml:space="preserve"> 1-</w:t>
      </w:r>
      <w:r w:rsidRPr="00AE2768">
        <w:rPr>
          <w:rFonts w:ascii="GHEA Grapalat" w:hAnsi="GHEA Grapalat" w:cs="Sylfaen"/>
          <w:i w:val="0"/>
          <w:szCs w:val="24"/>
          <w:lang w:val="en-US"/>
        </w:rPr>
        <w:t>ին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մասի</w:t>
      </w:r>
      <w:r w:rsidRPr="00AE2768">
        <w:rPr>
          <w:rFonts w:ascii="GHEA Grapalat" w:hAnsi="GHEA Grapalat" w:cs="Sylfaen"/>
          <w:i w:val="0"/>
          <w:szCs w:val="24"/>
          <w:lang w:val="af-ZA"/>
        </w:rPr>
        <w:t xml:space="preserve"> 8.1 </w:t>
      </w:r>
      <w:r w:rsidRPr="00AE2768">
        <w:rPr>
          <w:rFonts w:ascii="GHEA Grapalat" w:hAnsi="GHEA Grapalat" w:cs="Sylfaen"/>
          <w:i w:val="0"/>
          <w:szCs w:val="24"/>
          <w:lang w:val="en-US"/>
        </w:rPr>
        <w:t>կետի</w:t>
      </w:r>
      <w:r w:rsidRPr="00AE2768">
        <w:rPr>
          <w:rFonts w:ascii="GHEA Grapalat" w:hAnsi="GHEA Grapalat" w:cs="Sylfaen"/>
          <w:i w:val="0"/>
          <w:szCs w:val="24"/>
          <w:lang w:val="af-ZA"/>
        </w:rPr>
        <w:t xml:space="preserve"> 2-</w:t>
      </w:r>
      <w:r w:rsidRPr="00AE2768">
        <w:rPr>
          <w:rFonts w:ascii="GHEA Grapalat" w:hAnsi="GHEA Grapalat" w:cs="Sylfaen"/>
          <w:i w:val="0"/>
          <w:szCs w:val="24"/>
          <w:lang w:val="en-US"/>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պարբերությամբ</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նախատեսված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ֆինանսական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միջոցները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գնումն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իրականացվում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15-</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6-</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հիման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վրա։</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կետի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վարվող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բանակցությունները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հանգեցնել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նվազեցմանը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վճարման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փոփոխությանը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իսկ</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բանակցությունները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վարվում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միաժամանակյա</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բոլոր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մասնակիցների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w:t>
      </w:r>
    </w:p>
    <w:p w:rsidR="00254F39" w:rsidRPr="00AE2768" w:rsidDel="00992C40" w:rsidRDefault="00254F39" w:rsidP="00254F39">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2)  </w:t>
      </w:r>
      <w:r w:rsidRPr="00AE2768">
        <w:rPr>
          <w:rFonts w:ascii="GHEA Grapalat" w:hAnsi="GHEA Grapalat" w:cs="Sylfaen"/>
          <w:szCs w:val="24"/>
          <w:lang w:val="ru-RU"/>
        </w:rPr>
        <w:t>Օրենքով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այլ</w:t>
      </w:r>
      <w:r w:rsidRPr="00AE2768">
        <w:rPr>
          <w:rFonts w:ascii="GHEA Grapalat" w:hAnsi="GHEA Grapalat" w:cs="Sylfaen"/>
          <w:szCs w:val="24"/>
        </w:rPr>
        <w:t xml:space="preserve"> </w:t>
      </w:r>
      <w:r w:rsidRPr="00AE2768">
        <w:rPr>
          <w:rFonts w:ascii="GHEA Grapalat" w:hAnsi="GHEA Grapalat" w:cs="Sylfaen"/>
          <w:szCs w:val="24"/>
          <w:lang w:val="ru-RU"/>
        </w:rPr>
        <w:t>դեպքերի։</w:t>
      </w:r>
    </w:p>
    <w:p w:rsidR="00254F39" w:rsidRPr="00AE2768" w:rsidRDefault="00254F39" w:rsidP="00254F39">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eastAsia="x-none"/>
        </w:rPr>
        <w:t>8.6 Հ</w:t>
      </w:r>
      <w:r w:rsidRPr="00AE2768">
        <w:rPr>
          <w:rFonts w:ascii="GHEA Grapalat" w:hAnsi="GHEA Grapalat" w:cs="Sylfaen"/>
          <w:sz w:val="20"/>
          <w:szCs w:val="24"/>
          <w:lang w:val="ru-RU" w:eastAsia="en-US"/>
        </w:rPr>
        <w:t>անձնաժողովը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պահանջների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նկատմամբ</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w:t>
      </w:r>
      <w:r w:rsidRPr="00AE2768">
        <w:rPr>
          <w:rFonts w:ascii="GHEA Grapalat" w:hAnsi="GHEA Grapalat" w:cs="Sylfaen"/>
          <w:sz w:val="20"/>
          <w:szCs w:val="24"/>
          <w:lang w:val="ru-RU" w:eastAsia="en-US"/>
        </w:rPr>
        <w:t>ասնակիցներից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հայտարարում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ընտրված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մասնակիցներին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Ապրանքների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դեպքում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ապրանքի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ամբողջական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նկարագրերի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համապատասխանությունը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պահանջներին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նվազագույն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հավասարության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դեպքում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պայմաններին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գերազանցում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ընթացակարգի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շրջանակում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գնվելիք</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ապրանքների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գինը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գնումն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իրականացվում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Օրենքի</w:t>
      </w:r>
      <w:r w:rsidRPr="00AE2768">
        <w:rPr>
          <w:rFonts w:ascii="GHEA Grapalat" w:hAnsi="GHEA Grapalat" w:cs="Sylfaen"/>
          <w:sz w:val="20"/>
          <w:szCs w:val="24"/>
          <w:lang w:val="af-ZA" w:eastAsia="en-US"/>
        </w:rPr>
        <w:t xml:space="preserve"> 15-</w:t>
      </w:r>
      <w:r w:rsidRPr="00AE2768">
        <w:rPr>
          <w:rFonts w:ascii="GHEA Grapalat" w:hAnsi="GHEA Grapalat" w:cs="Sylfaen"/>
          <w:sz w:val="20"/>
          <w:szCs w:val="24"/>
          <w:lang w:val="ru-RU" w:eastAsia="en-US"/>
        </w:rPr>
        <w:t>րդ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հոդվածի</w:t>
      </w:r>
      <w:r w:rsidRPr="00AE2768">
        <w:rPr>
          <w:rFonts w:ascii="GHEA Grapalat" w:hAnsi="GHEA Grapalat" w:cs="Sylfaen"/>
          <w:sz w:val="20"/>
          <w:szCs w:val="24"/>
          <w:lang w:val="af-ZA" w:eastAsia="en-US"/>
        </w:rPr>
        <w:t xml:space="preserve"> 6-</w:t>
      </w:r>
      <w:r w:rsidRPr="00AE2768">
        <w:rPr>
          <w:rFonts w:ascii="GHEA Grapalat" w:hAnsi="GHEA Grapalat" w:cs="Sylfaen"/>
          <w:sz w:val="20"/>
          <w:szCs w:val="24"/>
          <w:lang w:val="ru-RU" w:eastAsia="en-US"/>
        </w:rPr>
        <w:t>րդ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հիման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վրա՝</w:t>
      </w:r>
      <w:r w:rsidRPr="00AE2768">
        <w:rPr>
          <w:rFonts w:ascii="GHEA Grapalat" w:hAnsi="GHEA Grapalat" w:cs="Sylfaen"/>
          <w:sz w:val="20"/>
          <w:szCs w:val="24"/>
          <w:lang w:val="af-ZA" w:eastAsia="en-US"/>
        </w:rPr>
        <w:t xml:space="preserve"> </w:t>
      </w:r>
    </w:p>
    <w:p w:rsidR="00254F39" w:rsidRPr="00AE2768" w:rsidRDefault="00254F39" w:rsidP="00254F39">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ընտրված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պայման</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ru-RU" w:eastAsia="en-US"/>
        </w:rPr>
        <w:t>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հետ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համապատասխան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լիազորություն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ունեցող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ներկայացուցիչները</w:t>
      </w:r>
      <w:r w:rsidRPr="00AE2768">
        <w:rPr>
          <w:rFonts w:ascii="GHEA Grapalat" w:hAnsi="GHEA Grapalat" w:cs="Sylfaen"/>
          <w:sz w:val="20"/>
          <w:szCs w:val="24"/>
          <w:lang w:val="af-ZA" w:eastAsia="en-US"/>
        </w:rPr>
        <w:t>),</w:t>
      </w:r>
    </w:p>
    <w:p w:rsidR="00254F39" w:rsidRPr="00AE2768" w:rsidRDefault="00254F39" w:rsidP="00254F39">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բ</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հակառակ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դեպքում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կասեցվում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մեկ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ընթացքում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քարտուղարը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մասնակիցներին</w:t>
      </w:r>
      <w:r w:rsidRPr="00AE2768">
        <w:rPr>
          <w:rFonts w:ascii="GHEA Grapalat" w:hAnsi="GHEA Grapalat" w:cs="Sylfaen"/>
          <w:sz w:val="20"/>
          <w:szCs w:val="24"/>
          <w:lang w:val="af-ZA" w:eastAsia="en-US"/>
        </w:rPr>
        <w:t xml:space="preserve"> էլեկտրոնային եղանակով </w:t>
      </w:r>
      <w:r w:rsidRPr="00AE2768">
        <w:rPr>
          <w:rFonts w:ascii="GHEA Grapalat" w:hAnsi="GHEA Grapalat" w:cs="Sylfaen"/>
          <w:sz w:val="20"/>
          <w:szCs w:val="24"/>
          <w:lang w:val="ru-RU" w:eastAsia="en-US"/>
        </w:rPr>
        <w:t>միաժամանակ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շուրջ</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ժամի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վայրի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մասին</w:t>
      </w:r>
      <w:r w:rsidRPr="00AE2768">
        <w:rPr>
          <w:rFonts w:ascii="GHEA Grapalat" w:hAnsi="GHEA Grapalat" w:cs="Sylfaen"/>
          <w:sz w:val="20"/>
          <w:szCs w:val="24"/>
          <w:lang w:val="af-ZA" w:eastAsia="en-US"/>
        </w:rPr>
        <w:t>,</w:t>
      </w:r>
    </w:p>
    <w:p w:rsidR="00254F39" w:rsidRPr="00AE2768" w:rsidRDefault="00254F39" w:rsidP="00254F39">
      <w:pPr>
        <w:pStyle w:val="norm"/>
        <w:spacing w:line="240" w:lineRule="auto"/>
        <w:rPr>
          <w:rFonts w:ascii="GHEA Grapalat" w:hAnsi="GHEA Grapalat" w:cs="Sylfaen"/>
          <w:color w:val="FF0000"/>
          <w:sz w:val="20"/>
          <w:szCs w:val="24"/>
          <w:lang w:val="af-ZA" w:eastAsia="en-US"/>
        </w:rPr>
      </w:pPr>
      <w:r w:rsidRPr="00AE2768">
        <w:rPr>
          <w:rFonts w:ascii="GHEA Grapalat" w:hAnsi="GHEA Grapalat" w:cs="Sylfaen"/>
          <w:sz w:val="20"/>
          <w:szCs w:val="24"/>
          <w:lang w:val="ru-RU" w:eastAsia="en-US"/>
        </w:rPr>
        <w:t>գ</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ուղարկվելու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օրվանից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երկրորդ</w:t>
      </w:r>
      <w:r w:rsidRPr="00AE2768">
        <w:rPr>
          <w:rFonts w:ascii="GHEA Grapalat" w:hAnsi="GHEA Grapalat" w:cs="Sylfaen"/>
          <w:sz w:val="20"/>
          <w:szCs w:val="24"/>
          <w:lang w:val="af-ZA" w:eastAsia="en-US"/>
        </w:rPr>
        <w:t xml:space="preserve"> և ոչ ուշ, քան </w:t>
      </w:r>
      <w:r w:rsidRPr="00AE2768">
        <w:rPr>
          <w:rFonts w:ascii="GHEA Grapalat" w:hAnsi="GHEA Grapalat" w:cs="Sylfaen"/>
          <w:sz w:val="20"/>
          <w:szCs w:val="24"/>
          <w:lang w:val="hy-AM" w:eastAsia="en-US"/>
        </w:rPr>
        <w:t>հինգերորդ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օրը</w:t>
      </w:r>
      <w:r w:rsidRPr="00AE2768">
        <w:rPr>
          <w:rFonts w:ascii="GHEA Grapalat" w:hAnsi="GHEA Grapalat" w:cs="Sylfaen"/>
          <w:sz w:val="20"/>
          <w:szCs w:val="24"/>
          <w:lang w:val="af-ZA" w:eastAsia="en-US"/>
        </w:rPr>
        <w:t xml:space="preserve">, </w:t>
      </w:r>
    </w:p>
    <w:p w:rsidR="00254F39" w:rsidRPr="00AE2768" w:rsidRDefault="00254F39" w:rsidP="00254F39">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յուրաքանչյուր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w:t>
      </w:r>
      <w:r w:rsidRPr="00AE2768">
        <w:rPr>
          <w:rFonts w:ascii="GHEA Grapalat" w:hAnsi="GHEA Grapalat" w:cs="Sylfaen"/>
          <w:sz w:val="20"/>
          <w:szCs w:val="24"/>
          <w:lang w:val="ru-RU" w:eastAsia="en-US"/>
        </w:rPr>
        <w:t>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տվյալ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հրապարակվում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մյուս</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մինչև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ավարտը</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վերանայել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իր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w:t>
      </w:r>
    </w:p>
    <w:p w:rsidR="00254F39" w:rsidRPr="00AE2768" w:rsidRDefault="00254F39" w:rsidP="00254F39">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լրանալու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ըստ</w:t>
      </w:r>
      <w:r w:rsidRPr="00AE2768">
        <w:rPr>
          <w:rFonts w:ascii="GHEA Grapalat" w:hAnsi="GHEA Grapalat" w:cs="Sylfaen"/>
          <w:sz w:val="20"/>
          <w:szCs w:val="24"/>
          <w:lang w:val="hy-AM" w:eastAsia="en-US"/>
        </w:rPr>
        <w:t xml:space="preserve"> դրան ներկա</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որոնք չեն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գերազանցում</w:t>
      </w:r>
      <w:r w:rsidRPr="00AE2768">
        <w:rPr>
          <w:rFonts w:ascii="GHEA Grapalat" w:hAnsi="GHEA Grapalat" w:cs="Sylfaen"/>
          <w:sz w:val="20"/>
          <w:szCs w:val="24"/>
          <w:lang w:val="hy-AM" w:eastAsia="en-US"/>
        </w:rPr>
        <w:t xml:space="preserve"> գնման հայտով սահմանված գինը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հայտարարվում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ընտրված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w:t>
      </w:r>
    </w:p>
    <w:p w:rsidR="00254F39" w:rsidRPr="00AE2768" w:rsidRDefault="00254F39" w:rsidP="00254F39">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ru-RU"/>
        </w:rPr>
        <w:t>զ</w:t>
      </w:r>
      <w:r w:rsidRPr="00AE2768">
        <w:rPr>
          <w:rFonts w:ascii="GHEA Grapalat" w:hAnsi="GHEA Grapalat" w:cs="Sylfaen"/>
          <w:sz w:val="20"/>
          <w:lang w:val="af-ZA"/>
        </w:rPr>
        <w:t xml:space="preserve">. </w:t>
      </w:r>
      <w:r w:rsidRPr="00AE2768">
        <w:rPr>
          <w:rFonts w:ascii="GHEA Grapalat" w:hAnsi="GHEA Grapalat" w:cs="Sylfaen"/>
          <w:sz w:val="20"/>
          <w:lang w:val="ru-RU"/>
        </w:rPr>
        <w:t>բանակցությունների</w:t>
      </w:r>
      <w:r w:rsidRPr="00AE2768">
        <w:rPr>
          <w:rFonts w:ascii="GHEA Grapalat" w:hAnsi="GHEA Grapalat" w:cs="Sylfaen"/>
          <w:sz w:val="20"/>
          <w:lang w:val="af-ZA"/>
        </w:rPr>
        <w:t xml:space="preserve"> </w:t>
      </w:r>
      <w:r w:rsidRPr="00AE2768">
        <w:rPr>
          <w:rFonts w:ascii="GHEA Grapalat" w:hAnsi="GHEA Grapalat" w:cs="Sylfaen"/>
          <w:sz w:val="20"/>
          <w:lang w:val="ru-RU"/>
        </w:rPr>
        <w:t>համար</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w:t>
      </w:r>
      <w:r w:rsidRPr="00AE2768">
        <w:rPr>
          <w:rFonts w:ascii="GHEA Grapalat" w:hAnsi="GHEA Grapalat" w:cs="Sylfaen"/>
          <w:sz w:val="20"/>
          <w:lang w:val="af-ZA"/>
        </w:rPr>
        <w:t xml:space="preserve"> </w:t>
      </w:r>
      <w:r w:rsidRPr="00AE2768">
        <w:rPr>
          <w:rFonts w:ascii="GHEA Grapalat" w:hAnsi="GHEA Grapalat" w:cs="Sylfaen"/>
          <w:sz w:val="20"/>
          <w:lang w:val="ru-RU"/>
        </w:rPr>
        <w:t>պահին</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hy-AM"/>
        </w:rPr>
        <w:t xml:space="preserve">դրան ներկա </w:t>
      </w:r>
      <w:r w:rsidRPr="00AE2768">
        <w:rPr>
          <w:rFonts w:ascii="GHEA Grapalat" w:hAnsi="GHEA Grapalat" w:cs="Sylfaen"/>
          <w:sz w:val="20"/>
          <w:lang w:val="af-ZA"/>
        </w:rPr>
        <w:t>մ</w:t>
      </w:r>
      <w:r w:rsidRPr="00AE2768">
        <w:rPr>
          <w:rFonts w:ascii="GHEA Grapalat" w:hAnsi="GHEA Grapalat" w:cs="Sylfaen"/>
          <w:sz w:val="20"/>
          <w:lang w:val="ru-RU"/>
        </w:rPr>
        <w:t>ասնակիցների</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ներկայացրած</w:t>
      </w:r>
      <w:r w:rsidRPr="00AE2768">
        <w:rPr>
          <w:rFonts w:ascii="GHEA Grapalat" w:hAnsi="GHEA Grapalat" w:cs="Sylfaen"/>
          <w:sz w:val="20"/>
          <w:lang w:val="af-ZA"/>
        </w:rPr>
        <w:t xml:space="preserve"> </w:t>
      </w:r>
      <w:r w:rsidRPr="00AE2768">
        <w:rPr>
          <w:rFonts w:ascii="GHEA Grapalat" w:hAnsi="GHEA Grapalat" w:cs="Sylfaen"/>
          <w:sz w:val="20"/>
          <w:lang w:val="ru-RU"/>
        </w:rPr>
        <w:t>գները</w:t>
      </w:r>
      <w:r w:rsidRPr="00AE2768">
        <w:rPr>
          <w:rFonts w:ascii="GHEA Grapalat" w:hAnsi="GHEA Grapalat" w:cs="Sylfaen"/>
          <w:sz w:val="20"/>
          <w:lang w:val="af-ZA"/>
        </w:rPr>
        <w:t xml:space="preserve"> </w:t>
      </w:r>
      <w:r w:rsidRPr="00AE2768">
        <w:rPr>
          <w:rFonts w:ascii="GHEA Grapalat" w:hAnsi="GHEA Grapalat" w:cs="Sylfaen"/>
          <w:sz w:val="20"/>
          <w:lang w:val="ru-RU"/>
        </w:rPr>
        <w:t>գերազանցում</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հայտով</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գինը</w:t>
      </w:r>
      <w:r w:rsidRPr="00AE2768">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254F39" w:rsidRPr="00AE2768" w:rsidRDefault="00254F39" w:rsidP="00254F39">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254F39" w:rsidRPr="00AE2768" w:rsidRDefault="00254F39" w:rsidP="00254F39">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xml:space="preserve">-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w:t>
      </w:r>
      <w:r w:rsidRPr="00AE2768">
        <w:rPr>
          <w:rFonts w:ascii="GHEA Grapalat" w:hAnsi="GHEA Grapalat" w:cs="Sylfaen"/>
          <w:sz w:val="20"/>
          <w:lang w:val="hy-AM"/>
        </w:rPr>
        <w:lastRenderedPageBreak/>
        <w:t>Ընդ որում համաձայնագիրը կնքվում է լրացուցիչ ֆինանսական միջոցները նախատեսվելուն հաջորդող երեք աշխատանքային օրվա ընթացքում՝  ապրանքի մատակարարման</w:t>
      </w:r>
      <w:r w:rsidRPr="00246F37">
        <w:rPr>
          <w:rFonts w:ascii="GHEA Grapalat" w:hAnsi="GHEA Grapalat" w:cs="Sylfaen"/>
          <w:sz w:val="20"/>
          <w:lang w:val="hy-AM"/>
        </w:rPr>
        <w:t xml:space="preserve"> </w:t>
      </w:r>
      <w:r w:rsidRPr="00AE2768">
        <w:rPr>
          <w:rFonts w:ascii="GHEA Grapalat" w:hAnsi="GHEA Grapalat" w:cs="Sylfaen"/>
          <w:sz w:val="20"/>
          <w:lang w:val="hy-AM"/>
        </w:rPr>
        <w:t>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254F39" w:rsidRPr="00AE2768" w:rsidRDefault="00254F39" w:rsidP="00254F39">
      <w:pPr>
        <w:ind w:firstLine="708"/>
        <w:jc w:val="both"/>
        <w:rPr>
          <w:rFonts w:ascii="GHEA Grapalat" w:hAnsi="GHEA Grapalat" w:cs="Sylfaen"/>
          <w:sz w:val="20"/>
          <w:lang w:val="hy-AM"/>
        </w:rPr>
      </w:pPr>
      <w:r w:rsidRPr="00AE2768">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AE2768">
        <w:rPr>
          <w:rFonts w:ascii="GHEA Grapalat" w:hAnsi="GHEA Grapalat" w:cs="Sylfaen"/>
          <w:sz w:val="20"/>
          <w:lang w:val="af-ZA"/>
        </w:rPr>
        <w:t xml:space="preserve"> </w:t>
      </w:r>
      <w:r w:rsidRPr="00AE2768">
        <w:rPr>
          <w:rFonts w:ascii="GHEA Grapalat" w:hAnsi="GHEA Grapalat" w:cs="Sylfaen"/>
          <w:sz w:val="20"/>
          <w:lang w:val="hy-AM"/>
        </w:rPr>
        <w:t>նվազագույն</w:t>
      </w:r>
      <w:r w:rsidRPr="00AE2768">
        <w:rPr>
          <w:rFonts w:ascii="GHEA Grapalat" w:hAnsi="GHEA Grapalat" w:cs="Sylfaen"/>
          <w:sz w:val="20"/>
          <w:lang w:val="af-ZA"/>
        </w:rPr>
        <w:t xml:space="preserve"> </w:t>
      </w:r>
      <w:r w:rsidRPr="00AE2768">
        <w:rPr>
          <w:rFonts w:ascii="GHEA Grapalat" w:hAnsi="GHEA Grapalat" w:cs="Sylfaen"/>
          <w:sz w:val="20"/>
          <w:lang w:val="hy-AM"/>
        </w:rPr>
        <w:t>գները</w:t>
      </w:r>
      <w:r w:rsidRPr="00AE2768">
        <w:rPr>
          <w:rFonts w:ascii="GHEA Grapalat" w:hAnsi="GHEA Grapalat" w:cs="Sylfaen"/>
          <w:sz w:val="20"/>
          <w:lang w:val="af-ZA"/>
        </w:rPr>
        <w:t xml:space="preserve"> </w:t>
      </w:r>
      <w:r w:rsidRPr="00AE2768">
        <w:rPr>
          <w:rFonts w:ascii="GHEA Grapalat" w:hAnsi="GHEA Grapalat" w:cs="Sylfaen"/>
          <w:sz w:val="20"/>
          <w:lang w:val="hy-AM"/>
        </w:rPr>
        <w:t>հավասար</w:t>
      </w:r>
      <w:r w:rsidRPr="00AE2768">
        <w:rPr>
          <w:rFonts w:ascii="GHEA Grapalat" w:hAnsi="GHEA Grapalat" w:cs="Sylfaen"/>
          <w:sz w:val="20"/>
          <w:lang w:val="af-ZA"/>
        </w:rPr>
        <w:t xml:space="preserve"> </w:t>
      </w:r>
      <w:r w:rsidRPr="00AE2768">
        <w:rPr>
          <w:rFonts w:ascii="GHEA Grapalat" w:hAnsi="GHEA Grapalat" w:cs="Sylfaen"/>
          <w:sz w:val="20"/>
          <w:lang w:val="hy-AM"/>
        </w:rPr>
        <w:t>են</w:t>
      </w:r>
      <w:r w:rsidRPr="00AE2768">
        <w:rPr>
          <w:rFonts w:ascii="GHEA Grapalat" w:hAnsi="GHEA Grapalat" w:cs="Sylfaen"/>
          <w:sz w:val="20"/>
          <w:lang w:val="af-ZA"/>
        </w:rPr>
        <w:t xml:space="preserve">, </w:t>
      </w:r>
      <w:r w:rsidRPr="00AE2768">
        <w:rPr>
          <w:rFonts w:ascii="GHEA Grapalat" w:hAnsi="GHEA Grapalat" w:cs="Sylfaen"/>
          <w:sz w:val="20"/>
          <w:lang w:val="hy-AM"/>
        </w:rPr>
        <w:t>գնման</w:t>
      </w:r>
      <w:r w:rsidRPr="00AE2768">
        <w:rPr>
          <w:rFonts w:ascii="GHEA Grapalat" w:hAnsi="GHEA Grapalat" w:cs="Sylfaen"/>
          <w:sz w:val="20"/>
          <w:lang w:val="af-ZA"/>
        </w:rPr>
        <w:t xml:space="preserve"> </w:t>
      </w:r>
      <w:r w:rsidRPr="00AE2768">
        <w:rPr>
          <w:rFonts w:ascii="GHEA Grapalat" w:hAnsi="GHEA Grapalat" w:cs="Sylfaen"/>
          <w:sz w:val="20"/>
          <w:lang w:val="hy-AM"/>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hy-AM"/>
        </w:rPr>
        <w:t>Օրենքի</w:t>
      </w:r>
      <w:r w:rsidRPr="00AE2768">
        <w:rPr>
          <w:rFonts w:ascii="GHEA Grapalat" w:hAnsi="GHEA Grapalat" w:cs="Sylfaen"/>
          <w:sz w:val="20"/>
          <w:lang w:val="af-ZA"/>
        </w:rPr>
        <w:t xml:space="preserve"> 37-</w:t>
      </w:r>
      <w:r w:rsidRPr="00AE2768">
        <w:rPr>
          <w:rFonts w:ascii="GHEA Grapalat" w:hAnsi="GHEA Grapalat" w:cs="Sylfaen"/>
          <w:sz w:val="20"/>
          <w:lang w:val="hy-AM"/>
        </w:rPr>
        <w:t>րդ</w:t>
      </w:r>
      <w:r w:rsidRPr="00AE2768">
        <w:rPr>
          <w:rFonts w:ascii="GHEA Grapalat" w:hAnsi="GHEA Grapalat" w:cs="Sylfaen"/>
          <w:sz w:val="20"/>
          <w:lang w:val="af-ZA"/>
        </w:rPr>
        <w:t xml:space="preserve"> </w:t>
      </w:r>
      <w:r w:rsidRPr="00AE2768">
        <w:rPr>
          <w:rFonts w:ascii="GHEA Grapalat" w:hAnsi="GHEA Grapalat" w:cs="Sylfaen"/>
          <w:sz w:val="20"/>
          <w:lang w:val="hy-AM"/>
        </w:rPr>
        <w:t>հոդվածի</w:t>
      </w:r>
      <w:r w:rsidRPr="00AE2768">
        <w:rPr>
          <w:rFonts w:ascii="GHEA Grapalat" w:hAnsi="GHEA Grapalat" w:cs="Sylfaen"/>
          <w:sz w:val="20"/>
          <w:lang w:val="af-ZA"/>
        </w:rPr>
        <w:t xml:space="preserve"> 1-</w:t>
      </w:r>
      <w:r w:rsidRPr="00AE2768">
        <w:rPr>
          <w:rFonts w:ascii="GHEA Grapalat" w:hAnsi="GHEA Grapalat" w:cs="Sylfaen"/>
          <w:sz w:val="20"/>
          <w:lang w:val="hy-AM"/>
        </w:rPr>
        <w:t>ին</w:t>
      </w:r>
      <w:r w:rsidRPr="00AE2768">
        <w:rPr>
          <w:rFonts w:ascii="GHEA Grapalat" w:hAnsi="GHEA Grapalat" w:cs="Sylfaen"/>
          <w:sz w:val="20"/>
          <w:lang w:val="af-ZA"/>
        </w:rPr>
        <w:t xml:space="preserve"> </w:t>
      </w:r>
      <w:r w:rsidRPr="00AE2768">
        <w:rPr>
          <w:rFonts w:ascii="GHEA Grapalat" w:hAnsi="GHEA Grapalat" w:cs="Sylfaen"/>
          <w:sz w:val="20"/>
          <w:lang w:val="hy-AM"/>
        </w:rPr>
        <w:t>մասի</w:t>
      </w:r>
      <w:r w:rsidRPr="00AE2768">
        <w:rPr>
          <w:rFonts w:ascii="GHEA Grapalat" w:hAnsi="GHEA Grapalat" w:cs="Sylfaen"/>
          <w:sz w:val="20"/>
          <w:lang w:val="af-ZA"/>
        </w:rPr>
        <w:t xml:space="preserve"> 1-</w:t>
      </w:r>
      <w:r w:rsidRPr="00AE2768">
        <w:rPr>
          <w:rFonts w:ascii="GHEA Grapalat" w:hAnsi="GHEA Grapalat" w:cs="Sylfaen"/>
          <w:sz w:val="20"/>
          <w:lang w:val="hy-AM"/>
        </w:rPr>
        <w:t>ին</w:t>
      </w:r>
      <w:r w:rsidRPr="00AE2768">
        <w:rPr>
          <w:rFonts w:ascii="GHEA Grapalat" w:hAnsi="GHEA Grapalat" w:cs="Sylfaen"/>
          <w:sz w:val="20"/>
          <w:lang w:val="af-ZA"/>
        </w:rPr>
        <w:t xml:space="preserve"> </w:t>
      </w:r>
      <w:r w:rsidRPr="00AE2768">
        <w:rPr>
          <w:rFonts w:ascii="GHEA Grapalat" w:hAnsi="GHEA Grapalat" w:cs="Sylfaen"/>
          <w:sz w:val="20"/>
          <w:lang w:val="hy-AM"/>
        </w:rPr>
        <w:t>կետի</w:t>
      </w:r>
      <w:r w:rsidRPr="00AE2768">
        <w:rPr>
          <w:rFonts w:ascii="GHEA Grapalat" w:hAnsi="GHEA Grapalat" w:cs="Sylfaen"/>
          <w:sz w:val="20"/>
          <w:lang w:val="af-ZA"/>
        </w:rPr>
        <w:t xml:space="preserve"> </w:t>
      </w:r>
      <w:r w:rsidRPr="00AE2768">
        <w:rPr>
          <w:rFonts w:ascii="GHEA Grapalat" w:hAnsi="GHEA Grapalat" w:cs="Sylfaen"/>
          <w:sz w:val="20"/>
          <w:lang w:val="hy-AM"/>
        </w:rPr>
        <w:t>հիման</w:t>
      </w:r>
      <w:r w:rsidRPr="00AE2768">
        <w:rPr>
          <w:rFonts w:ascii="GHEA Grapalat" w:hAnsi="GHEA Grapalat" w:cs="Sylfaen"/>
          <w:sz w:val="20"/>
          <w:lang w:val="af-ZA"/>
        </w:rPr>
        <w:t xml:space="preserve"> </w:t>
      </w:r>
      <w:r w:rsidRPr="00AE2768">
        <w:rPr>
          <w:rFonts w:ascii="GHEA Grapalat" w:hAnsi="GHEA Grapalat" w:cs="Sylfaen"/>
          <w:sz w:val="20"/>
          <w:lang w:val="hy-AM"/>
        </w:rPr>
        <w:t>վրա</w:t>
      </w:r>
      <w:r w:rsidRPr="00AE2768">
        <w:rPr>
          <w:rFonts w:ascii="GHEA Grapalat" w:hAnsi="GHEA Grapalat" w:cs="Sylfaen"/>
          <w:sz w:val="20"/>
          <w:lang w:val="af-ZA"/>
        </w:rPr>
        <w:t xml:space="preserve"> </w:t>
      </w:r>
      <w:r w:rsidRPr="00AE2768">
        <w:rPr>
          <w:rFonts w:ascii="GHEA Grapalat" w:hAnsi="GHEA Grapalat" w:cs="Sylfaen"/>
          <w:sz w:val="20"/>
          <w:lang w:val="hy-AM"/>
        </w:rPr>
        <w:t>հայտարարվում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չկայացած, բացառությամբ սույն ենթակետի «զ» պարբերությամբ նախատեսված դեպքի:</w:t>
      </w:r>
    </w:p>
    <w:p w:rsidR="00254F39" w:rsidRPr="00AE2768" w:rsidRDefault="00254F39" w:rsidP="00254F39">
      <w:pPr>
        <w:ind w:firstLine="708"/>
        <w:jc w:val="both"/>
        <w:rPr>
          <w:rFonts w:ascii="GHEA Grapalat" w:hAnsi="GHEA Grapalat"/>
          <w:sz w:val="20"/>
          <w:szCs w:val="20"/>
          <w:lang w:val="hy-AM" w:eastAsia="x-none"/>
        </w:rPr>
      </w:pPr>
      <w:r w:rsidRPr="00AE2768">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AE2768">
        <w:rPr>
          <w:rFonts w:ascii="GHEA Grapalat" w:hAnsi="GHEA Grapalat"/>
          <w:sz w:val="20"/>
          <w:szCs w:val="20"/>
          <w:lang w:val="hy-AM" w:eastAsia="x-none"/>
        </w:rPr>
        <w:t xml:space="preserve"> </w:t>
      </w:r>
      <w:r w:rsidRPr="00AE276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E2768">
        <w:rPr>
          <w:rFonts w:ascii="GHEA Grapalat" w:hAnsi="GHEA Grapalat"/>
          <w:sz w:val="20"/>
          <w:szCs w:val="20"/>
          <w:lang w:val="hy-AM" w:eastAsia="x-none"/>
        </w:rPr>
        <w:t xml:space="preserve">հայտում ներառված </w:t>
      </w:r>
      <w:r w:rsidRPr="00AE2768">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E2768">
        <w:rPr>
          <w:rFonts w:ascii="GHEA Grapalat" w:hAnsi="GHEA Grapalat"/>
          <w:sz w:val="20"/>
          <w:szCs w:val="20"/>
          <w:lang w:val="hy-AM" w:eastAsia="x-none"/>
        </w:rPr>
        <w:t>:</w:t>
      </w:r>
    </w:p>
    <w:p w:rsidR="00254F39" w:rsidRPr="00AE2768" w:rsidRDefault="00254F39" w:rsidP="00254F39">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eastAsia="x-none"/>
        </w:rPr>
        <w:t>8.8 Եթե հայտերի բացման</w:t>
      </w:r>
      <w:r w:rsidRPr="00AE2768">
        <w:rPr>
          <w:rFonts w:ascii="GHEA Grapalat" w:hAnsi="GHEA Grapalat"/>
          <w:sz w:val="20"/>
          <w:lang w:val="hy-AM" w:eastAsia="x-none"/>
        </w:rPr>
        <w:t xml:space="preserve"> և գնահատման</w:t>
      </w:r>
      <w:r w:rsidRPr="00AE2768">
        <w:rPr>
          <w:rFonts w:ascii="GHEA Grapalat" w:hAnsi="GHEA Grapalat"/>
          <w:sz w:val="20"/>
          <w:lang w:val="af-ZA" w:eastAsia="x-none"/>
        </w:rPr>
        <w:t xml:space="preserve"> նիստի ընթացքում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իրականացված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գնահատման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արդյուն</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hy-AM" w:eastAsia="en-US"/>
        </w:rPr>
        <w:t>քում</w:t>
      </w:r>
      <w:r w:rsidRPr="00AE2768">
        <w:rPr>
          <w:rFonts w:ascii="GHEA Grapalat" w:hAnsi="GHEA Grapalat" w:cs="Sylfaen"/>
          <w:sz w:val="20"/>
          <w:szCs w:val="24"/>
          <w:lang w:val="af-ZA" w:eastAsia="en-US"/>
        </w:rPr>
        <w:t xml:space="preserve"> մասնակցի </w:t>
      </w:r>
      <w:r w:rsidRPr="00AE2768">
        <w:rPr>
          <w:rFonts w:ascii="GHEA Grapalat" w:hAnsi="GHEA Grapalat" w:cs="Sylfaen"/>
          <w:sz w:val="20"/>
          <w:szCs w:val="24"/>
          <w:lang w:val="hy-AM" w:eastAsia="en-US"/>
        </w:rPr>
        <w:t>հայտում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արձանագրվում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անհամապատասխանություններ՝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հրավերի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պահանջների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նկատմամբ</w:t>
      </w:r>
      <w:r w:rsidRPr="00246F37">
        <w:rPr>
          <w:rFonts w:ascii="GHEA Grapalat" w:hAnsi="GHEA Grapalat" w:cs="Sylfaen"/>
          <w:sz w:val="20"/>
          <w:szCs w:val="24"/>
          <w:lang w:val="hy-AM" w:eastAsia="en-US"/>
        </w:rPr>
        <w:t>,</w:t>
      </w:r>
      <w:r w:rsidRPr="00AE2768">
        <w:rPr>
          <w:rFonts w:ascii="GHEA Grapalat" w:hAnsi="GHEA Grapalat" w:cs="Sylfaen"/>
          <w:sz w:val="20"/>
          <w:szCs w:val="24"/>
          <w:lang w:val="hy-AM" w:eastAsia="en-US"/>
        </w:rPr>
        <w:t>ապա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հանձնաժողովը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մեկ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օրով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կասեցնում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նիստը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իսկ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քարտուղարը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նույն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օրը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դրա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մասին</w:t>
      </w:r>
      <w:r w:rsidRPr="00AE2768">
        <w:rPr>
          <w:rFonts w:ascii="GHEA Grapalat" w:hAnsi="GHEA Grapalat" w:cs="Sylfaen"/>
          <w:sz w:val="20"/>
          <w:szCs w:val="24"/>
          <w:lang w:val="af-ZA" w:eastAsia="en-US"/>
        </w:rPr>
        <w:t xml:space="preserve"> էլեկտրոնային եղանակով </w:t>
      </w:r>
      <w:r w:rsidRPr="00AE2768">
        <w:rPr>
          <w:rFonts w:ascii="GHEA Grapalat" w:hAnsi="GHEA Grapalat" w:cs="Sylfaen"/>
          <w:sz w:val="20"/>
          <w:szCs w:val="24"/>
          <w:lang w:val="hy-AM" w:eastAsia="en-US"/>
        </w:rPr>
        <w:t>տեղեկացնում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hy-AM" w:eastAsia="en-US"/>
        </w:rPr>
        <w:t>ասնակցին՝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առաջարկելով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մինչև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կասեցման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ժամկետի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ավարտը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շտկել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անհամապատասխանությունը</w:t>
      </w:r>
      <w:r w:rsidRPr="00AE2768">
        <w:rPr>
          <w:rFonts w:ascii="GHEA Grapalat" w:hAnsi="GHEA Grapalat" w:cs="Sylfaen"/>
          <w:sz w:val="20"/>
          <w:szCs w:val="24"/>
          <w:lang w:val="af-ZA" w:eastAsia="en-US"/>
        </w:rPr>
        <w:t>:</w:t>
      </w:r>
    </w:p>
    <w:p w:rsidR="00254F39" w:rsidRPr="00AE2768" w:rsidRDefault="00254F39" w:rsidP="00254F39">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AE2768">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AE2768">
        <w:rPr>
          <w:rFonts w:ascii="GHEA Grapalat" w:hAnsi="GHEA Grapalat" w:cs="Sylfaen"/>
          <w:sz w:val="20"/>
          <w:szCs w:val="24"/>
          <w:lang w:eastAsia="en-US"/>
        </w:rPr>
        <w:t>ա</w:t>
      </w:r>
      <w:r w:rsidRPr="00AE2768">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254F39" w:rsidRPr="00AE2768" w:rsidRDefault="00254F39" w:rsidP="00254F39">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af-ZA" w:eastAsia="en-US"/>
        </w:rPr>
        <w:t xml:space="preserve">8.9 </w:t>
      </w:r>
      <w:r w:rsidRPr="00AE2768">
        <w:rPr>
          <w:rFonts w:ascii="GHEA Grapalat" w:hAnsi="GHEA Grapalat" w:cs="Sylfaen"/>
          <w:sz w:val="20"/>
          <w:szCs w:val="24"/>
          <w:lang w:val="hy-AM"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հրավերի</w:t>
      </w:r>
      <w:r w:rsidRPr="00AE2768">
        <w:rPr>
          <w:rFonts w:ascii="GHEA Grapalat" w:hAnsi="GHEA Grapalat" w:cs="Sylfaen"/>
          <w:sz w:val="20"/>
          <w:szCs w:val="24"/>
          <w:lang w:val="af-ZA" w:eastAsia="en-US"/>
        </w:rPr>
        <w:t xml:space="preserve"> 8.8-</w:t>
      </w:r>
      <w:r w:rsidRPr="00AE2768">
        <w:rPr>
          <w:rFonts w:ascii="GHEA Grapalat" w:hAnsi="GHEA Grapalat" w:cs="Sylfaen"/>
          <w:sz w:val="20"/>
          <w:szCs w:val="24"/>
          <w:lang w:val="hy-AM" w:eastAsia="en-US"/>
        </w:rPr>
        <w:t>րդ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կետով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ժամկետում</w:t>
      </w:r>
      <w:r w:rsidRPr="00AE2768">
        <w:rPr>
          <w:rFonts w:ascii="GHEA Grapalat" w:hAnsi="GHEA Grapalat" w:cs="Sylfaen"/>
          <w:sz w:val="20"/>
          <w:szCs w:val="24"/>
          <w:lang w:val="af-ZA" w:eastAsia="en-US"/>
        </w:rPr>
        <w:t xml:space="preserve"> մ</w:t>
      </w:r>
      <w:r w:rsidRPr="00AE2768">
        <w:rPr>
          <w:rFonts w:ascii="GHEA Grapalat" w:hAnsi="GHEA Grapalat" w:cs="Sylfaen"/>
          <w:sz w:val="20"/>
          <w:szCs w:val="24"/>
          <w:lang w:val="hy-AM" w:eastAsia="en-US"/>
        </w:rPr>
        <w:t>ասնակիցը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շտկում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արձանագրված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անհամապատասխանությունը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ապա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վերջինիս</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հայտը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գնահատվում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Հակառակ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դեպքում տվյալ մասնակցի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հայտը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գնահատվում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անբավարար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մերժվում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hy-AM" w:eastAsia="en-US"/>
        </w:rPr>
        <w:t>է</w:t>
      </w:r>
      <w:r w:rsidRPr="00246F37">
        <w:rPr>
          <w:rFonts w:ascii="GHEA Grapalat" w:hAnsi="GHEA Grapalat" w:cs="Sylfaen"/>
          <w:sz w:val="20"/>
          <w:szCs w:val="24"/>
          <w:lang w:val="hy-AM" w:eastAsia="en-US"/>
        </w:rPr>
        <w:t>,</w:t>
      </w:r>
      <w:r w:rsidRPr="00AE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54F39" w:rsidRPr="00AE2768" w:rsidRDefault="00254F39" w:rsidP="00254F39">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szCs w:val="24"/>
        </w:rPr>
        <w:t>8.</w:t>
      </w:r>
      <w:r w:rsidRPr="00AE2768">
        <w:rPr>
          <w:rFonts w:ascii="GHEA Grapalat" w:hAnsi="GHEA Grapalat" w:cs="Sylfaen"/>
          <w:szCs w:val="24"/>
          <w:lang w:val="hy-AM"/>
        </w:rPr>
        <w:t>1</w:t>
      </w:r>
      <w:r w:rsidRPr="00246F37">
        <w:rPr>
          <w:rFonts w:ascii="GHEA Grapalat" w:hAnsi="GHEA Grapalat" w:cs="Sylfaen"/>
          <w:szCs w:val="24"/>
          <w:lang w:val="hy-AM"/>
        </w:rPr>
        <w:t>0</w:t>
      </w:r>
      <w:r w:rsidRPr="00AE2768">
        <w:rPr>
          <w:rFonts w:ascii="GHEA Grapalat" w:hAnsi="GHEA Grapalat" w:cs="Sylfaen"/>
          <w:szCs w:val="24"/>
        </w:rPr>
        <w:t xml:space="preserve"> </w:t>
      </w:r>
      <w:r w:rsidRPr="00AE2768">
        <w:rPr>
          <w:rFonts w:ascii="GHEA Grapalat" w:hAnsi="GHEA Grapalat" w:cs="Sylfaen"/>
          <w:szCs w:val="24"/>
          <w:lang w:val="hy-AM"/>
        </w:rPr>
        <w:t>Հանձնաժողովի</w:t>
      </w:r>
      <w:r w:rsidRPr="00AE2768">
        <w:rPr>
          <w:rFonts w:ascii="GHEA Grapalat" w:hAnsi="GHEA Grapalat" w:cs="Sylfaen"/>
          <w:szCs w:val="24"/>
        </w:rPr>
        <w:t xml:space="preserve"> </w:t>
      </w:r>
      <w:r w:rsidRPr="00AE2768">
        <w:rPr>
          <w:rFonts w:ascii="GHEA Grapalat" w:hAnsi="GHEA Grapalat" w:cs="Sylfaen"/>
          <w:szCs w:val="24"/>
          <w:lang w:val="hy-AM"/>
        </w:rPr>
        <w:t>անդամը</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քարտուղարը</w:t>
      </w:r>
      <w:r w:rsidRPr="00AE2768">
        <w:rPr>
          <w:rFonts w:ascii="GHEA Grapalat" w:hAnsi="GHEA Grapalat" w:cs="Sylfaen"/>
          <w:szCs w:val="24"/>
        </w:rPr>
        <w:t xml:space="preserve"> </w:t>
      </w:r>
      <w:r w:rsidRPr="00AE2768">
        <w:rPr>
          <w:rFonts w:ascii="GHEA Grapalat" w:hAnsi="GHEA Grapalat" w:cs="Sylfaen"/>
          <w:szCs w:val="24"/>
          <w:lang w:val="hy-AM"/>
        </w:rPr>
        <w:t>չի</w:t>
      </w:r>
      <w:r w:rsidRPr="00AE2768">
        <w:rPr>
          <w:rFonts w:ascii="GHEA Grapalat" w:hAnsi="GHEA Grapalat" w:cs="Sylfaen"/>
          <w:szCs w:val="24"/>
        </w:rPr>
        <w:t xml:space="preserve"> </w:t>
      </w:r>
      <w:r w:rsidRPr="00AE2768">
        <w:rPr>
          <w:rFonts w:ascii="GHEA Grapalat" w:hAnsi="GHEA Grapalat" w:cs="Sylfaen"/>
          <w:szCs w:val="24"/>
          <w:lang w:val="hy-AM"/>
        </w:rPr>
        <w:t>կարող</w:t>
      </w:r>
      <w:r w:rsidRPr="00AE2768">
        <w:rPr>
          <w:rFonts w:ascii="GHEA Grapalat" w:hAnsi="GHEA Grapalat" w:cs="Sylfaen"/>
          <w:szCs w:val="24"/>
        </w:rPr>
        <w:t xml:space="preserve"> </w:t>
      </w:r>
      <w:r w:rsidRPr="00AE2768">
        <w:rPr>
          <w:rFonts w:ascii="GHEA Grapalat" w:hAnsi="GHEA Grapalat" w:cs="Sylfaen"/>
          <w:szCs w:val="24"/>
          <w:lang w:val="hy-AM"/>
        </w:rPr>
        <w:t>մասնակցել</w:t>
      </w:r>
      <w:r w:rsidRPr="00AE2768">
        <w:rPr>
          <w:rFonts w:ascii="GHEA Grapalat" w:hAnsi="GHEA Grapalat" w:cs="Sylfaen"/>
          <w:szCs w:val="24"/>
        </w:rPr>
        <w:t xml:space="preserve"> </w:t>
      </w:r>
      <w:r w:rsidRPr="00AE2768">
        <w:rPr>
          <w:rFonts w:ascii="GHEA Grapalat" w:hAnsi="GHEA Grapalat" w:cs="Sylfaen"/>
          <w:szCs w:val="24"/>
          <w:lang w:val="hy-AM"/>
        </w:rPr>
        <w:t>հանձնաժողովի</w:t>
      </w:r>
      <w:r w:rsidRPr="00AE2768">
        <w:rPr>
          <w:rFonts w:ascii="GHEA Grapalat" w:hAnsi="GHEA Grapalat" w:cs="Sylfaen"/>
          <w:szCs w:val="24"/>
        </w:rPr>
        <w:t xml:space="preserve"> </w:t>
      </w:r>
      <w:r w:rsidRPr="00AE2768">
        <w:rPr>
          <w:rFonts w:ascii="GHEA Grapalat" w:hAnsi="GHEA Grapalat" w:cs="Sylfaen"/>
          <w:szCs w:val="24"/>
          <w:lang w:val="hy-AM"/>
        </w:rPr>
        <w:t>աշխատանքներին</w:t>
      </w:r>
      <w:r w:rsidRPr="00AE2768">
        <w:rPr>
          <w:rFonts w:ascii="GHEA Grapalat" w:hAnsi="GHEA Grapalat" w:cs="Sylfaen"/>
          <w:szCs w:val="24"/>
        </w:rPr>
        <w:t xml:space="preserve">, </w:t>
      </w:r>
      <w:r w:rsidRPr="00AE2768">
        <w:rPr>
          <w:rFonts w:ascii="GHEA Grapalat" w:hAnsi="GHEA Grapalat" w:cs="Sylfaen"/>
          <w:szCs w:val="24"/>
          <w:lang w:val="hy-AM"/>
        </w:rPr>
        <w:t>եթե</w:t>
      </w:r>
      <w:r w:rsidRPr="00AE2768">
        <w:rPr>
          <w:rFonts w:ascii="GHEA Grapalat" w:hAnsi="GHEA Grapalat" w:cs="Sylfaen"/>
          <w:szCs w:val="24"/>
        </w:rPr>
        <w:t xml:space="preserve"> </w:t>
      </w:r>
      <w:r w:rsidRPr="00AE2768">
        <w:rPr>
          <w:rFonts w:ascii="GHEA Grapalat" w:hAnsi="GHEA Grapalat" w:cs="Sylfaen"/>
          <w:szCs w:val="24"/>
          <w:lang w:val="hy-AM"/>
        </w:rPr>
        <w:t>հայտերի</w:t>
      </w:r>
      <w:r w:rsidRPr="00AE2768">
        <w:rPr>
          <w:rFonts w:ascii="GHEA Grapalat" w:hAnsi="GHEA Grapalat" w:cs="Sylfaen"/>
          <w:szCs w:val="24"/>
        </w:rPr>
        <w:t xml:space="preserve"> </w:t>
      </w:r>
      <w:r w:rsidRPr="00AE2768">
        <w:rPr>
          <w:rFonts w:ascii="GHEA Grapalat" w:hAnsi="GHEA Grapalat" w:cs="Sylfaen"/>
          <w:szCs w:val="24"/>
          <w:lang w:val="hy-AM"/>
        </w:rPr>
        <w:t>բացման</w:t>
      </w:r>
      <w:r w:rsidRPr="00AE2768">
        <w:rPr>
          <w:rFonts w:ascii="GHEA Grapalat" w:hAnsi="GHEA Grapalat" w:cs="Sylfaen"/>
          <w:szCs w:val="24"/>
        </w:rPr>
        <w:t xml:space="preserve"> </w:t>
      </w:r>
      <w:r w:rsidRPr="00AE2768">
        <w:rPr>
          <w:rFonts w:ascii="GHEA Grapalat" w:hAnsi="GHEA Grapalat" w:cs="Sylfaen"/>
          <w:szCs w:val="24"/>
          <w:lang w:val="hy-AM"/>
        </w:rPr>
        <w:t>նիստում</w:t>
      </w:r>
      <w:r w:rsidRPr="00AE2768">
        <w:rPr>
          <w:rFonts w:ascii="GHEA Grapalat" w:hAnsi="GHEA Grapalat" w:cs="Sylfaen"/>
          <w:szCs w:val="24"/>
        </w:rPr>
        <w:t xml:space="preserve"> </w:t>
      </w:r>
      <w:r w:rsidRPr="00AE2768">
        <w:rPr>
          <w:rFonts w:ascii="GHEA Grapalat" w:hAnsi="GHEA Grapalat" w:cs="Sylfaen"/>
          <w:szCs w:val="24"/>
          <w:lang w:val="hy-AM"/>
        </w:rPr>
        <w:t>պարզվում</w:t>
      </w:r>
      <w:r w:rsidRPr="00AE2768">
        <w:rPr>
          <w:rFonts w:ascii="GHEA Grapalat" w:hAnsi="GHEA Grapalat" w:cs="Sylfaen"/>
          <w:szCs w:val="24"/>
        </w:rPr>
        <w:t xml:space="preserve"> </w:t>
      </w:r>
      <w:r w:rsidRPr="00AE2768">
        <w:rPr>
          <w:rFonts w:ascii="GHEA Grapalat" w:hAnsi="GHEA Grapalat" w:cs="Sylfaen"/>
          <w:szCs w:val="24"/>
          <w:lang w:val="hy-AM"/>
        </w:rPr>
        <w:t>է</w:t>
      </w:r>
      <w:r w:rsidRPr="00AE2768">
        <w:rPr>
          <w:rFonts w:ascii="GHEA Grapalat" w:hAnsi="GHEA Grapalat" w:cs="Sylfaen"/>
          <w:szCs w:val="24"/>
        </w:rPr>
        <w:t xml:space="preserve">, </w:t>
      </w:r>
      <w:r w:rsidRPr="00AE2768">
        <w:rPr>
          <w:rFonts w:ascii="GHEA Grapalat" w:hAnsi="GHEA Grapalat" w:cs="Sylfaen"/>
          <w:szCs w:val="24"/>
          <w:lang w:val="hy-AM"/>
        </w:rPr>
        <w:t>որ</w:t>
      </w:r>
      <w:r w:rsidRPr="00AE2768">
        <w:rPr>
          <w:rFonts w:ascii="GHEA Grapalat" w:hAnsi="GHEA Grapalat" w:cs="Sylfaen"/>
          <w:szCs w:val="24"/>
        </w:rPr>
        <w:t xml:space="preserve"> </w:t>
      </w:r>
      <w:r w:rsidRPr="00AE2768">
        <w:rPr>
          <w:rFonts w:ascii="GHEA Grapalat" w:hAnsi="GHEA Grapalat" w:cs="Sylfaen"/>
          <w:szCs w:val="24"/>
          <w:lang w:val="hy-AM"/>
        </w:rPr>
        <w:t>վերջիններիս</w:t>
      </w:r>
      <w:r w:rsidRPr="00AE2768">
        <w:rPr>
          <w:rFonts w:ascii="GHEA Grapalat" w:hAnsi="GHEA Grapalat" w:cs="Sylfaen"/>
          <w:szCs w:val="24"/>
        </w:rPr>
        <w:t xml:space="preserve"> </w:t>
      </w:r>
      <w:r w:rsidRPr="00AE2768">
        <w:rPr>
          <w:rFonts w:ascii="GHEA Grapalat" w:hAnsi="GHEA Grapalat" w:cs="Sylfaen"/>
          <w:szCs w:val="24"/>
          <w:lang w:val="hy-AM"/>
        </w:rPr>
        <w:t>կողմից</w:t>
      </w:r>
      <w:r w:rsidRPr="00AE2768">
        <w:rPr>
          <w:rFonts w:ascii="GHEA Grapalat" w:hAnsi="GHEA Grapalat" w:cs="Sylfaen"/>
          <w:szCs w:val="24"/>
        </w:rPr>
        <w:t xml:space="preserve"> </w:t>
      </w:r>
      <w:r w:rsidRPr="00AE2768">
        <w:rPr>
          <w:rFonts w:ascii="GHEA Grapalat" w:hAnsi="GHEA Grapalat" w:cs="Sylfaen"/>
          <w:szCs w:val="24"/>
          <w:lang w:val="hy-AM"/>
        </w:rPr>
        <w:t>հիմնադրված</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բաժնեմաս</w:t>
      </w:r>
      <w:r w:rsidRPr="00AE2768">
        <w:rPr>
          <w:rFonts w:ascii="GHEA Grapalat" w:hAnsi="GHEA Grapalat" w:cs="Sylfaen"/>
          <w:szCs w:val="24"/>
        </w:rPr>
        <w:t xml:space="preserve"> (</w:t>
      </w:r>
      <w:r w:rsidRPr="00AE2768">
        <w:rPr>
          <w:rFonts w:ascii="GHEA Grapalat" w:hAnsi="GHEA Grapalat" w:cs="Sylfaen"/>
          <w:szCs w:val="24"/>
          <w:lang w:val="hy-AM"/>
        </w:rPr>
        <w:t>փայաբաժին</w:t>
      </w:r>
      <w:r w:rsidRPr="00AE2768">
        <w:rPr>
          <w:rFonts w:ascii="GHEA Grapalat" w:hAnsi="GHEA Grapalat" w:cs="Sylfaen"/>
          <w:szCs w:val="24"/>
        </w:rPr>
        <w:t xml:space="preserve">) </w:t>
      </w:r>
      <w:r w:rsidRPr="00AE2768">
        <w:rPr>
          <w:rFonts w:ascii="GHEA Grapalat" w:hAnsi="GHEA Grapalat" w:cs="Sylfaen"/>
          <w:szCs w:val="24"/>
          <w:lang w:val="hy-AM"/>
        </w:rPr>
        <w:t>ունեցող</w:t>
      </w:r>
      <w:r w:rsidRPr="00AE2768">
        <w:rPr>
          <w:rFonts w:ascii="GHEA Grapalat" w:hAnsi="GHEA Grapalat" w:cs="Sylfaen"/>
          <w:szCs w:val="24"/>
        </w:rPr>
        <w:t xml:space="preserve"> </w:t>
      </w:r>
      <w:r w:rsidRPr="00AE2768">
        <w:rPr>
          <w:rFonts w:ascii="GHEA Grapalat" w:hAnsi="GHEA Grapalat" w:cs="Sylfaen"/>
          <w:szCs w:val="24"/>
          <w:lang w:val="hy-AM"/>
        </w:rPr>
        <w:t>կազմակերպությունը</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իրենց</w:t>
      </w:r>
      <w:r w:rsidRPr="00AE2768">
        <w:rPr>
          <w:rFonts w:ascii="GHEA Grapalat" w:hAnsi="GHEA Grapalat" w:cs="Sylfaen"/>
          <w:szCs w:val="24"/>
        </w:rPr>
        <w:t xml:space="preserve"> </w:t>
      </w:r>
      <w:r w:rsidRPr="00AE2768">
        <w:rPr>
          <w:rFonts w:ascii="GHEA Grapalat" w:hAnsi="GHEA Grapalat" w:cs="Sylfaen"/>
          <w:szCs w:val="24"/>
          <w:lang w:val="hy-AM"/>
        </w:rPr>
        <w:t>մերձավոր</w:t>
      </w:r>
      <w:r w:rsidRPr="00AE2768">
        <w:rPr>
          <w:rFonts w:ascii="GHEA Grapalat" w:hAnsi="GHEA Grapalat" w:cs="Sylfaen"/>
          <w:szCs w:val="24"/>
        </w:rPr>
        <w:t xml:space="preserve"> </w:t>
      </w:r>
      <w:r w:rsidRPr="00AE2768">
        <w:rPr>
          <w:rFonts w:ascii="GHEA Grapalat" w:hAnsi="GHEA Grapalat" w:cs="Sylfaen"/>
          <w:szCs w:val="24"/>
          <w:lang w:val="hy-AM"/>
        </w:rPr>
        <w:t>ազգակցությամբ</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խնամիությամբ</w:t>
      </w:r>
      <w:r w:rsidRPr="00AE2768">
        <w:rPr>
          <w:rFonts w:ascii="GHEA Grapalat" w:hAnsi="GHEA Grapalat" w:cs="Sylfaen"/>
          <w:szCs w:val="24"/>
        </w:rPr>
        <w:t xml:space="preserve"> </w:t>
      </w:r>
      <w:r w:rsidRPr="00AE2768">
        <w:rPr>
          <w:rFonts w:ascii="GHEA Grapalat" w:hAnsi="GHEA Grapalat" w:cs="Sylfaen"/>
          <w:szCs w:val="24"/>
          <w:lang w:val="hy-AM"/>
        </w:rPr>
        <w:t>կապված</w:t>
      </w:r>
      <w:r w:rsidRPr="00AE2768">
        <w:rPr>
          <w:rFonts w:ascii="GHEA Grapalat" w:hAnsi="GHEA Grapalat" w:cs="Sylfaen"/>
          <w:szCs w:val="24"/>
        </w:rPr>
        <w:t xml:space="preserve"> </w:t>
      </w:r>
      <w:r w:rsidRPr="00AE2768">
        <w:rPr>
          <w:rFonts w:ascii="GHEA Grapalat" w:hAnsi="GHEA Grapalat" w:cs="Sylfaen"/>
          <w:szCs w:val="24"/>
          <w:lang w:val="hy-AM"/>
        </w:rPr>
        <w:t>անձը</w:t>
      </w:r>
      <w:r w:rsidRPr="00AE2768">
        <w:rPr>
          <w:rFonts w:ascii="GHEA Grapalat" w:hAnsi="GHEA Grapalat" w:cs="Sylfaen"/>
          <w:szCs w:val="24"/>
        </w:rPr>
        <w:t xml:space="preserve"> (</w:t>
      </w:r>
      <w:r w:rsidRPr="00AE2768">
        <w:rPr>
          <w:rFonts w:ascii="GHEA Grapalat" w:hAnsi="GHEA Grapalat" w:cs="Sylfaen"/>
          <w:szCs w:val="24"/>
          <w:lang w:val="hy-AM"/>
        </w:rPr>
        <w:t>ծնող</w:t>
      </w:r>
      <w:r w:rsidRPr="00AE2768">
        <w:rPr>
          <w:rFonts w:ascii="GHEA Grapalat" w:hAnsi="GHEA Grapalat" w:cs="Sylfaen"/>
          <w:szCs w:val="24"/>
        </w:rPr>
        <w:t xml:space="preserve">, </w:t>
      </w:r>
      <w:r w:rsidRPr="00AE2768">
        <w:rPr>
          <w:rFonts w:ascii="GHEA Grapalat" w:hAnsi="GHEA Grapalat" w:cs="Sylfaen"/>
          <w:szCs w:val="24"/>
          <w:lang w:val="hy-AM"/>
        </w:rPr>
        <w:t>ամուսին</w:t>
      </w:r>
      <w:r w:rsidRPr="00AE2768">
        <w:rPr>
          <w:rFonts w:ascii="GHEA Grapalat" w:hAnsi="GHEA Grapalat" w:cs="Sylfaen"/>
          <w:szCs w:val="24"/>
        </w:rPr>
        <w:t xml:space="preserve">, </w:t>
      </w:r>
      <w:r w:rsidRPr="00AE2768">
        <w:rPr>
          <w:rFonts w:ascii="GHEA Grapalat" w:hAnsi="GHEA Grapalat" w:cs="Sylfaen"/>
          <w:szCs w:val="24"/>
          <w:lang w:val="hy-AM"/>
        </w:rPr>
        <w:t>երեխա</w:t>
      </w:r>
      <w:r w:rsidRPr="00AE2768">
        <w:rPr>
          <w:rFonts w:ascii="GHEA Grapalat" w:hAnsi="GHEA Grapalat" w:cs="Sylfaen"/>
          <w:szCs w:val="24"/>
        </w:rPr>
        <w:t xml:space="preserve">, </w:t>
      </w:r>
      <w:r w:rsidRPr="00AE2768">
        <w:rPr>
          <w:rFonts w:ascii="GHEA Grapalat" w:hAnsi="GHEA Grapalat" w:cs="Sylfaen"/>
          <w:szCs w:val="24"/>
          <w:lang w:val="hy-AM"/>
        </w:rPr>
        <w:t>եղբայր</w:t>
      </w:r>
      <w:r w:rsidRPr="00AE2768">
        <w:rPr>
          <w:rFonts w:ascii="GHEA Grapalat" w:hAnsi="GHEA Grapalat" w:cs="Sylfaen"/>
          <w:szCs w:val="24"/>
        </w:rPr>
        <w:t xml:space="preserve">, </w:t>
      </w:r>
      <w:r w:rsidRPr="00AE2768">
        <w:rPr>
          <w:rFonts w:ascii="GHEA Grapalat" w:hAnsi="GHEA Grapalat" w:cs="Sylfaen"/>
          <w:szCs w:val="24"/>
          <w:lang w:val="hy-AM"/>
        </w:rPr>
        <w:t>քույր</w:t>
      </w:r>
      <w:r w:rsidRPr="00AE2768">
        <w:rPr>
          <w:rFonts w:ascii="GHEA Grapalat" w:hAnsi="GHEA Grapalat" w:cs="Sylfaen"/>
          <w:szCs w:val="24"/>
        </w:rPr>
        <w:t xml:space="preserve">, </w:t>
      </w:r>
      <w:r w:rsidRPr="00AE2768">
        <w:rPr>
          <w:rFonts w:ascii="GHEA Grapalat" w:hAnsi="GHEA Grapalat" w:cs="Sylfaen"/>
          <w:szCs w:val="24"/>
          <w:lang w:val="hy-AM"/>
        </w:rPr>
        <w:t>ինչպես</w:t>
      </w:r>
      <w:r w:rsidRPr="00AE2768">
        <w:rPr>
          <w:rFonts w:ascii="GHEA Grapalat" w:hAnsi="GHEA Grapalat" w:cs="Sylfaen"/>
          <w:szCs w:val="24"/>
        </w:rPr>
        <w:t xml:space="preserve"> </w:t>
      </w:r>
      <w:r w:rsidRPr="00AE2768">
        <w:rPr>
          <w:rFonts w:ascii="GHEA Grapalat" w:hAnsi="GHEA Grapalat" w:cs="Sylfaen"/>
          <w:szCs w:val="24"/>
          <w:lang w:val="hy-AM"/>
        </w:rPr>
        <w:t>նաև</w:t>
      </w:r>
      <w:r w:rsidRPr="00AE2768">
        <w:rPr>
          <w:rFonts w:ascii="GHEA Grapalat" w:hAnsi="GHEA Grapalat" w:cs="Sylfaen"/>
          <w:szCs w:val="24"/>
        </w:rPr>
        <w:t xml:space="preserve"> </w:t>
      </w:r>
      <w:r w:rsidRPr="00AE2768">
        <w:rPr>
          <w:rFonts w:ascii="GHEA Grapalat" w:hAnsi="GHEA Grapalat" w:cs="Sylfaen"/>
          <w:szCs w:val="24"/>
          <w:lang w:val="hy-AM"/>
        </w:rPr>
        <w:t>ամուսնու</w:t>
      </w:r>
      <w:r w:rsidRPr="00AE2768">
        <w:rPr>
          <w:rFonts w:ascii="GHEA Grapalat" w:hAnsi="GHEA Grapalat" w:cs="Sylfaen"/>
          <w:szCs w:val="24"/>
        </w:rPr>
        <w:t xml:space="preserve"> </w:t>
      </w:r>
      <w:r w:rsidRPr="00AE2768">
        <w:rPr>
          <w:rFonts w:ascii="GHEA Grapalat" w:hAnsi="GHEA Grapalat" w:cs="Sylfaen"/>
          <w:szCs w:val="24"/>
          <w:lang w:val="hy-AM"/>
        </w:rPr>
        <w:t>ծնող</w:t>
      </w:r>
      <w:r w:rsidRPr="00AE2768">
        <w:rPr>
          <w:rFonts w:ascii="GHEA Grapalat" w:hAnsi="GHEA Grapalat" w:cs="Sylfaen"/>
          <w:szCs w:val="24"/>
        </w:rPr>
        <w:t xml:space="preserve">, </w:t>
      </w:r>
      <w:r w:rsidRPr="00AE2768">
        <w:rPr>
          <w:rFonts w:ascii="GHEA Grapalat" w:hAnsi="GHEA Grapalat" w:cs="Sylfaen"/>
          <w:szCs w:val="24"/>
          <w:lang w:val="hy-AM"/>
        </w:rPr>
        <w:t>երեխա</w:t>
      </w:r>
      <w:r w:rsidRPr="00AE2768">
        <w:rPr>
          <w:rFonts w:ascii="GHEA Grapalat" w:hAnsi="GHEA Grapalat" w:cs="Sylfaen"/>
          <w:szCs w:val="24"/>
        </w:rPr>
        <w:t xml:space="preserve">, </w:t>
      </w:r>
      <w:r w:rsidRPr="00AE2768">
        <w:rPr>
          <w:rFonts w:ascii="GHEA Grapalat" w:hAnsi="GHEA Grapalat" w:cs="Sylfaen"/>
          <w:szCs w:val="24"/>
          <w:lang w:val="hy-AM"/>
        </w:rPr>
        <w:t>եղբայր</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քույր</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այդ</w:t>
      </w:r>
      <w:r w:rsidRPr="00AE2768">
        <w:rPr>
          <w:rFonts w:ascii="GHEA Grapalat" w:hAnsi="GHEA Grapalat" w:cs="Sylfaen"/>
          <w:szCs w:val="24"/>
        </w:rPr>
        <w:t xml:space="preserve"> </w:t>
      </w:r>
      <w:r w:rsidRPr="00AE2768">
        <w:rPr>
          <w:rFonts w:ascii="GHEA Grapalat" w:hAnsi="GHEA Grapalat" w:cs="Sylfaen"/>
          <w:szCs w:val="24"/>
          <w:lang w:val="hy-AM"/>
        </w:rPr>
        <w:t>անձի</w:t>
      </w:r>
      <w:r w:rsidRPr="00AE2768">
        <w:rPr>
          <w:rFonts w:ascii="GHEA Grapalat" w:hAnsi="GHEA Grapalat" w:cs="Sylfaen"/>
          <w:szCs w:val="24"/>
        </w:rPr>
        <w:t xml:space="preserve"> </w:t>
      </w:r>
      <w:r w:rsidRPr="00AE2768">
        <w:rPr>
          <w:rFonts w:ascii="GHEA Grapalat" w:hAnsi="GHEA Grapalat" w:cs="Sylfaen"/>
          <w:szCs w:val="24"/>
          <w:lang w:val="hy-AM"/>
        </w:rPr>
        <w:t>կողմից</w:t>
      </w:r>
      <w:r w:rsidRPr="00AE2768">
        <w:rPr>
          <w:rFonts w:ascii="GHEA Grapalat" w:hAnsi="GHEA Grapalat" w:cs="Sylfaen"/>
          <w:szCs w:val="24"/>
        </w:rPr>
        <w:t xml:space="preserve"> </w:t>
      </w:r>
      <w:r w:rsidRPr="00AE2768">
        <w:rPr>
          <w:rFonts w:ascii="GHEA Grapalat" w:hAnsi="GHEA Grapalat" w:cs="Sylfaen"/>
          <w:szCs w:val="24"/>
          <w:lang w:val="hy-AM"/>
        </w:rPr>
        <w:t>հիմնադրված</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բաժնեմաս</w:t>
      </w:r>
      <w:r w:rsidRPr="00AE2768">
        <w:rPr>
          <w:rFonts w:ascii="GHEA Grapalat" w:hAnsi="GHEA Grapalat" w:cs="Sylfaen"/>
          <w:szCs w:val="24"/>
        </w:rPr>
        <w:t xml:space="preserve"> (</w:t>
      </w:r>
      <w:r w:rsidRPr="00AE2768">
        <w:rPr>
          <w:rFonts w:ascii="GHEA Grapalat" w:hAnsi="GHEA Grapalat" w:cs="Sylfaen"/>
          <w:szCs w:val="24"/>
          <w:lang w:val="hy-AM"/>
        </w:rPr>
        <w:t>փայաբաժին</w:t>
      </w:r>
      <w:r w:rsidRPr="00AE2768">
        <w:rPr>
          <w:rFonts w:ascii="GHEA Grapalat" w:hAnsi="GHEA Grapalat" w:cs="Sylfaen"/>
          <w:szCs w:val="24"/>
        </w:rPr>
        <w:t xml:space="preserve">) </w:t>
      </w:r>
      <w:r w:rsidRPr="00AE2768">
        <w:rPr>
          <w:rFonts w:ascii="GHEA Grapalat" w:hAnsi="GHEA Grapalat" w:cs="Sylfaen"/>
          <w:szCs w:val="24"/>
          <w:lang w:val="hy-AM"/>
        </w:rPr>
        <w:t>ունեցող</w:t>
      </w:r>
      <w:r w:rsidRPr="00AE2768">
        <w:rPr>
          <w:rFonts w:ascii="GHEA Grapalat" w:hAnsi="GHEA Grapalat" w:cs="Sylfaen"/>
          <w:szCs w:val="24"/>
        </w:rPr>
        <w:t xml:space="preserve"> </w:t>
      </w:r>
      <w:r w:rsidRPr="00AE2768">
        <w:rPr>
          <w:rFonts w:ascii="GHEA Grapalat" w:hAnsi="GHEA Grapalat" w:cs="Sylfaen"/>
          <w:szCs w:val="24"/>
          <w:lang w:val="hy-AM"/>
        </w:rPr>
        <w:t>կազմակերպությունը</w:t>
      </w:r>
      <w:r w:rsidRPr="00AE2768">
        <w:rPr>
          <w:rFonts w:ascii="GHEA Grapalat" w:hAnsi="GHEA Grapalat" w:cs="Sylfaen"/>
          <w:szCs w:val="24"/>
        </w:rPr>
        <w:t xml:space="preserve"> </w:t>
      </w:r>
      <w:r w:rsidRPr="00AE2768">
        <w:rPr>
          <w:rFonts w:ascii="GHEA Grapalat" w:hAnsi="GHEA Grapalat" w:cs="Sylfaen"/>
          <w:szCs w:val="24"/>
          <w:lang w:val="hy-AM"/>
        </w:rPr>
        <w:t>տվյալ</w:t>
      </w:r>
      <w:r w:rsidRPr="00AE2768">
        <w:rPr>
          <w:rFonts w:ascii="GHEA Grapalat" w:hAnsi="GHEA Grapalat" w:cs="Sylfaen"/>
          <w:szCs w:val="24"/>
        </w:rPr>
        <w:t xml:space="preserve"> </w:t>
      </w:r>
      <w:r w:rsidRPr="00AE2768">
        <w:rPr>
          <w:rFonts w:ascii="GHEA Grapalat" w:hAnsi="GHEA Grapalat" w:cs="Sylfaen"/>
          <w:szCs w:val="24"/>
          <w:lang w:val="hy-AM"/>
        </w:rPr>
        <w:t>ընթացակարգին</w:t>
      </w:r>
      <w:r w:rsidRPr="00AE2768">
        <w:rPr>
          <w:rFonts w:ascii="GHEA Grapalat" w:hAnsi="GHEA Grapalat" w:cs="Sylfaen"/>
          <w:szCs w:val="24"/>
        </w:rPr>
        <w:t xml:space="preserve"> </w:t>
      </w:r>
      <w:r w:rsidRPr="00AE2768">
        <w:rPr>
          <w:rFonts w:ascii="GHEA Grapalat" w:hAnsi="GHEA Grapalat" w:cs="Sylfaen"/>
          <w:szCs w:val="24"/>
          <w:lang w:val="hy-AM"/>
        </w:rPr>
        <w:t>մասնակցելու</w:t>
      </w:r>
      <w:r w:rsidRPr="00AE2768">
        <w:rPr>
          <w:rFonts w:ascii="GHEA Grapalat" w:hAnsi="GHEA Grapalat" w:cs="Sylfaen"/>
          <w:szCs w:val="24"/>
        </w:rPr>
        <w:t xml:space="preserve"> </w:t>
      </w:r>
      <w:r w:rsidRPr="00AE2768">
        <w:rPr>
          <w:rFonts w:ascii="GHEA Grapalat" w:hAnsi="GHEA Grapalat" w:cs="Sylfaen"/>
          <w:szCs w:val="24"/>
          <w:lang w:val="hy-AM"/>
        </w:rPr>
        <w:t>համար</w:t>
      </w:r>
      <w:r w:rsidRPr="00AE2768">
        <w:rPr>
          <w:rFonts w:ascii="GHEA Grapalat" w:hAnsi="GHEA Grapalat" w:cs="Sylfaen"/>
          <w:szCs w:val="24"/>
        </w:rPr>
        <w:t xml:space="preserve"> </w:t>
      </w:r>
      <w:r w:rsidRPr="00AE2768">
        <w:rPr>
          <w:rFonts w:ascii="GHEA Grapalat" w:hAnsi="GHEA Grapalat" w:cs="Sylfaen"/>
          <w:szCs w:val="24"/>
          <w:lang w:val="hy-AM"/>
        </w:rPr>
        <w:t>ներկայացրել</w:t>
      </w:r>
      <w:r w:rsidRPr="00AE2768">
        <w:rPr>
          <w:rFonts w:ascii="GHEA Grapalat" w:hAnsi="GHEA Grapalat" w:cs="Sylfaen"/>
          <w:szCs w:val="24"/>
        </w:rPr>
        <w:t xml:space="preserve"> </w:t>
      </w:r>
      <w:r w:rsidRPr="00AE2768">
        <w:rPr>
          <w:rFonts w:ascii="GHEA Grapalat" w:hAnsi="GHEA Grapalat" w:cs="Sylfaen"/>
          <w:szCs w:val="24"/>
          <w:lang w:val="hy-AM"/>
        </w:rPr>
        <w:t>է</w:t>
      </w:r>
      <w:r w:rsidRPr="00AE2768">
        <w:rPr>
          <w:rFonts w:ascii="GHEA Grapalat" w:hAnsi="GHEA Grapalat" w:cs="Sylfaen"/>
          <w:szCs w:val="24"/>
        </w:rPr>
        <w:t xml:space="preserve"> </w:t>
      </w:r>
      <w:r w:rsidRPr="00AE2768">
        <w:rPr>
          <w:rFonts w:ascii="GHEA Grapalat" w:hAnsi="GHEA Grapalat" w:cs="Sylfaen"/>
          <w:szCs w:val="24"/>
          <w:lang w:val="hy-AM"/>
        </w:rPr>
        <w:t>հայտ</w:t>
      </w:r>
      <w:r w:rsidRPr="00AE2768">
        <w:rPr>
          <w:rFonts w:ascii="GHEA Grapalat" w:hAnsi="GHEA Grapalat" w:cs="Sylfaen"/>
          <w:szCs w:val="24"/>
        </w:rPr>
        <w:t>:</w:t>
      </w:r>
      <w:r w:rsidRPr="00AE2768">
        <w:rPr>
          <w:rFonts w:ascii="GHEA Grapalat" w:hAnsi="GHEA Grapalat" w:cs="Sylfaen"/>
          <w:szCs w:val="24"/>
          <w:lang w:val="hy-AM"/>
        </w:rPr>
        <w:t xml:space="preserve"> Եթե</w:t>
      </w:r>
      <w:r w:rsidRPr="00AE2768">
        <w:rPr>
          <w:rFonts w:ascii="GHEA Grapalat" w:hAnsi="GHEA Grapalat" w:cs="Sylfaen"/>
          <w:szCs w:val="24"/>
        </w:rPr>
        <w:t xml:space="preserve"> </w:t>
      </w:r>
      <w:r w:rsidRPr="00AE2768">
        <w:rPr>
          <w:rFonts w:ascii="GHEA Grapalat" w:hAnsi="GHEA Grapalat" w:cs="Sylfaen"/>
          <w:szCs w:val="24"/>
          <w:lang w:val="hy-AM"/>
        </w:rPr>
        <w:t>առկա</w:t>
      </w:r>
      <w:r w:rsidRPr="00AE2768">
        <w:rPr>
          <w:rFonts w:ascii="GHEA Grapalat" w:hAnsi="GHEA Grapalat" w:cs="Sylfaen"/>
          <w:szCs w:val="24"/>
        </w:rPr>
        <w:t xml:space="preserve"> </w:t>
      </w:r>
      <w:r w:rsidRPr="00AE2768">
        <w:rPr>
          <w:rFonts w:ascii="GHEA Grapalat" w:hAnsi="GHEA Grapalat" w:cs="Sylfaen"/>
          <w:szCs w:val="24"/>
          <w:lang w:val="hy-AM"/>
        </w:rPr>
        <w:t>է</w:t>
      </w:r>
      <w:r w:rsidRPr="00AE2768">
        <w:rPr>
          <w:rFonts w:ascii="GHEA Grapalat" w:hAnsi="GHEA Grapalat" w:cs="Sylfaen"/>
          <w:szCs w:val="24"/>
        </w:rPr>
        <w:t xml:space="preserve"> </w:t>
      </w:r>
      <w:r w:rsidRPr="00AE2768">
        <w:rPr>
          <w:rFonts w:ascii="GHEA Grapalat" w:hAnsi="GHEA Grapalat" w:cs="Sylfaen"/>
          <w:szCs w:val="24"/>
          <w:lang w:val="hy-AM"/>
        </w:rPr>
        <w:t>սույն</w:t>
      </w:r>
      <w:r w:rsidRPr="00AE2768">
        <w:rPr>
          <w:rFonts w:ascii="GHEA Grapalat" w:hAnsi="GHEA Grapalat" w:cs="Sylfaen"/>
          <w:szCs w:val="24"/>
        </w:rPr>
        <w:t xml:space="preserve"> </w:t>
      </w:r>
      <w:r w:rsidRPr="00AE2768">
        <w:rPr>
          <w:rFonts w:ascii="GHEA Grapalat" w:hAnsi="GHEA Grapalat" w:cs="Sylfaen"/>
          <w:szCs w:val="24"/>
          <w:lang w:val="hy-AM"/>
        </w:rPr>
        <w:t>կետով</w:t>
      </w:r>
      <w:r w:rsidRPr="00AE2768">
        <w:rPr>
          <w:rFonts w:ascii="GHEA Grapalat" w:hAnsi="GHEA Grapalat" w:cs="Sylfaen"/>
          <w:szCs w:val="24"/>
        </w:rPr>
        <w:t xml:space="preserve"> </w:t>
      </w:r>
      <w:r w:rsidRPr="00AE2768">
        <w:rPr>
          <w:rFonts w:ascii="GHEA Grapalat" w:hAnsi="GHEA Grapalat" w:cs="Sylfaen"/>
          <w:szCs w:val="24"/>
          <w:lang w:val="hy-AM"/>
        </w:rPr>
        <w:t>նախատեսված</w:t>
      </w:r>
      <w:r w:rsidRPr="00AE2768">
        <w:rPr>
          <w:rFonts w:ascii="GHEA Grapalat" w:hAnsi="GHEA Grapalat" w:cs="Sylfaen"/>
          <w:szCs w:val="24"/>
        </w:rPr>
        <w:t xml:space="preserve"> </w:t>
      </w:r>
      <w:r w:rsidRPr="00AE2768">
        <w:rPr>
          <w:rFonts w:ascii="GHEA Grapalat" w:hAnsi="GHEA Grapalat" w:cs="Sylfaen"/>
          <w:szCs w:val="24"/>
          <w:lang w:val="hy-AM"/>
        </w:rPr>
        <w:t>պայմանը</w:t>
      </w:r>
      <w:r w:rsidRPr="00AE2768">
        <w:rPr>
          <w:rFonts w:ascii="GHEA Grapalat" w:hAnsi="GHEA Grapalat" w:cs="Sylfaen"/>
          <w:szCs w:val="24"/>
        </w:rPr>
        <w:t xml:space="preserve">, </w:t>
      </w:r>
      <w:r w:rsidRPr="00AE2768">
        <w:rPr>
          <w:rFonts w:ascii="GHEA Grapalat" w:hAnsi="GHEA Grapalat" w:cs="Sylfaen"/>
          <w:szCs w:val="24"/>
          <w:lang w:val="hy-AM"/>
        </w:rPr>
        <w:t>ապա</w:t>
      </w:r>
      <w:r w:rsidRPr="00AE2768">
        <w:rPr>
          <w:rFonts w:ascii="GHEA Grapalat" w:hAnsi="GHEA Grapalat" w:cs="Sylfaen"/>
          <w:szCs w:val="24"/>
        </w:rPr>
        <w:t xml:space="preserve"> </w:t>
      </w:r>
      <w:r w:rsidRPr="00AE2768">
        <w:rPr>
          <w:rFonts w:ascii="GHEA Grapalat" w:hAnsi="GHEA Grapalat" w:cs="Sylfaen"/>
          <w:szCs w:val="24"/>
          <w:lang w:val="hy-AM"/>
        </w:rPr>
        <w:t>հայտերի</w:t>
      </w:r>
      <w:r w:rsidRPr="00AE2768">
        <w:rPr>
          <w:rFonts w:ascii="GHEA Grapalat" w:hAnsi="GHEA Grapalat" w:cs="Sylfaen"/>
          <w:szCs w:val="24"/>
        </w:rPr>
        <w:t xml:space="preserve"> </w:t>
      </w:r>
      <w:r w:rsidRPr="00AE2768">
        <w:rPr>
          <w:rFonts w:ascii="GHEA Grapalat" w:hAnsi="GHEA Grapalat" w:cs="Sylfaen"/>
          <w:szCs w:val="24"/>
          <w:lang w:val="hy-AM"/>
        </w:rPr>
        <w:t>բացման</w:t>
      </w:r>
      <w:r w:rsidRPr="00AE2768">
        <w:rPr>
          <w:rFonts w:ascii="GHEA Grapalat" w:hAnsi="GHEA Grapalat" w:cs="Sylfaen"/>
          <w:szCs w:val="24"/>
        </w:rPr>
        <w:t xml:space="preserve"> </w:t>
      </w:r>
      <w:r w:rsidRPr="00AE2768">
        <w:rPr>
          <w:rFonts w:ascii="GHEA Grapalat" w:hAnsi="GHEA Grapalat" w:cs="Sylfaen"/>
          <w:szCs w:val="24"/>
          <w:lang w:val="hy-AM"/>
        </w:rPr>
        <w:t>նիստից</w:t>
      </w:r>
      <w:r w:rsidRPr="00AE2768">
        <w:rPr>
          <w:rFonts w:ascii="GHEA Grapalat" w:hAnsi="GHEA Grapalat" w:cs="Sylfaen"/>
          <w:szCs w:val="24"/>
        </w:rPr>
        <w:t xml:space="preserve"> </w:t>
      </w:r>
      <w:r w:rsidRPr="00AE2768">
        <w:rPr>
          <w:rFonts w:ascii="GHEA Grapalat" w:hAnsi="GHEA Grapalat" w:cs="Sylfaen"/>
          <w:szCs w:val="24"/>
          <w:lang w:val="hy-AM"/>
        </w:rPr>
        <w:t>անմիջապես</w:t>
      </w:r>
      <w:r w:rsidRPr="00AE2768">
        <w:rPr>
          <w:rFonts w:ascii="GHEA Grapalat" w:hAnsi="GHEA Grapalat" w:cs="Sylfaen"/>
          <w:szCs w:val="24"/>
        </w:rPr>
        <w:t xml:space="preserve"> </w:t>
      </w:r>
      <w:r w:rsidRPr="00AE2768">
        <w:rPr>
          <w:rFonts w:ascii="GHEA Grapalat" w:hAnsi="GHEA Grapalat" w:cs="Sylfaen"/>
          <w:szCs w:val="24"/>
          <w:lang w:val="hy-AM"/>
        </w:rPr>
        <w:t>հետո</w:t>
      </w:r>
      <w:r w:rsidRPr="00AE2768">
        <w:rPr>
          <w:rFonts w:ascii="GHEA Grapalat" w:hAnsi="GHEA Grapalat" w:cs="Sylfaen"/>
          <w:szCs w:val="24"/>
        </w:rPr>
        <w:t xml:space="preserve"> </w:t>
      </w:r>
      <w:r w:rsidRPr="00AE2768">
        <w:rPr>
          <w:rFonts w:ascii="GHEA Grapalat" w:hAnsi="GHEA Grapalat" w:cs="Sylfaen"/>
          <w:szCs w:val="24"/>
          <w:lang w:val="hy-AM"/>
        </w:rPr>
        <w:t>տվյալ</w:t>
      </w:r>
      <w:r w:rsidRPr="00AE2768">
        <w:rPr>
          <w:rFonts w:ascii="GHEA Grapalat" w:hAnsi="GHEA Grapalat" w:cs="Sylfaen"/>
          <w:szCs w:val="24"/>
        </w:rPr>
        <w:t xml:space="preserve"> </w:t>
      </w:r>
      <w:r w:rsidRPr="00AE2768">
        <w:rPr>
          <w:rFonts w:ascii="GHEA Grapalat" w:hAnsi="GHEA Grapalat" w:cs="Sylfaen"/>
          <w:szCs w:val="24"/>
          <w:lang w:val="hy-AM"/>
        </w:rPr>
        <w:t>ընթացակարգի</w:t>
      </w:r>
      <w:r w:rsidRPr="00AE2768">
        <w:rPr>
          <w:rFonts w:ascii="GHEA Grapalat" w:hAnsi="GHEA Grapalat" w:cs="Sylfaen"/>
          <w:szCs w:val="24"/>
        </w:rPr>
        <w:t xml:space="preserve"> </w:t>
      </w:r>
      <w:r w:rsidRPr="00AE2768">
        <w:rPr>
          <w:rFonts w:ascii="GHEA Grapalat" w:hAnsi="GHEA Grapalat" w:cs="Sylfaen"/>
          <w:szCs w:val="24"/>
          <w:lang w:val="hy-AM"/>
        </w:rPr>
        <w:t>առնչությամբ</w:t>
      </w:r>
      <w:r w:rsidRPr="00AE2768">
        <w:rPr>
          <w:rFonts w:ascii="GHEA Grapalat" w:hAnsi="GHEA Grapalat" w:cs="Sylfaen"/>
          <w:szCs w:val="24"/>
        </w:rPr>
        <w:t xml:space="preserve"> </w:t>
      </w:r>
      <w:r w:rsidRPr="00AE2768">
        <w:rPr>
          <w:rFonts w:ascii="GHEA Grapalat" w:hAnsi="GHEA Grapalat" w:cs="Sylfaen"/>
          <w:szCs w:val="24"/>
          <w:lang w:val="hy-AM"/>
        </w:rPr>
        <w:t>շահերի</w:t>
      </w:r>
      <w:r w:rsidRPr="00AE2768">
        <w:rPr>
          <w:rFonts w:ascii="GHEA Grapalat" w:hAnsi="GHEA Grapalat" w:cs="Sylfaen"/>
          <w:szCs w:val="24"/>
        </w:rPr>
        <w:t xml:space="preserve"> </w:t>
      </w:r>
      <w:r w:rsidRPr="00AE2768">
        <w:rPr>
          <w:rFonts w:ascii="GHEA Grapalat" w:hAnsi="GHEA Grapalat" w:cs="Sylfaen"/>
          <w:szCs w:val="24"/>
          <w:lang w:val="hy-AM"/>
        </w:rPr>
        <w:t>բախում</w:t>
      </w:r>
      <w:r w:rsidRPr="00AE2768">
        <w:rPr>
          <w:rFonts w:ascii="GHEA Grapalat" w:hAnsi="GHEA Grapalat" w:cs="Sylfaen"/>
          <w:szCs w:val="24"/>
        </w:rPr>
        <w:t xml:space="preserve"> </w:t>
      </w:r>
      <w:r w:rsidRPr="00AE2768">
        <w:rPr>
          <w:rFonts w:ascii="GHEA Grapalat" w:hAnsi="GHEA Grapalat" w:cs="Sylfaen"/>
          <w:szCs w:val="24"/>
          <w:lang w:val="hy-AM"/>
        </w:rPr>
        <w:t>ունեցող</w:t>
      </w:r>
      <w:r w:rsidRPr="00AE2768">
        <w:rPr>
          <w:rFonts w:ascii="GHEA Grapalat" w:hAnsi="GHEA Grapalat" w:cs="Sylfaen"/>
          <w:szCs w:val="24"/>
        </w:rPr>
        <w:t xml:space="preserve"> </w:t>
      </w:r>
      <w:r w:rsidRPr="00AE2768">
        <w:rPr>
          <w:rFonts w:ascii="GHEA Grapalat" w:hAnsi="GHEA Grapalat" w:cs="Sylfaen"/>
          <w:szCs w:val="24"/>
          <w:lang w:val="hy-AM"/>
        </w:rPr>
        <w:t>հանձնաժողովի</w:t>
      </w:r>
      <w:r w:rsidRPr="00AE2768">
        <w:rPr>
          <w:rFonts w:ascii="GHEA Grapalat" w:hAnsi="GHEA Grapalat" w:cs="Sylfaen"/>
          <w:szCs w:val="24"/>
        </w:rPr>
        <w:t xml:space="preserve"> </w:t>
      </w:r>
      <w:r w:rsidRPr="00AE2768">
        <w:rPr>
          <w:rFonts w:ascii="GHEA Grapalat" w:hAnsi="GHEA Grapalat" w:cs="Sylfaen"/>
          <w:szCs w:val="24"/>
          <w:lang w:val="hy-AM"/>
        </w:rPr>
        <w:t>անդամը</w:t>
      </w:r>
      <w:r w:rsidRPr="00AE2768">
        <w:rPr>
          <w:rFonts w:ascii="GHEA Grapalat" w:hAnsi="GHEA Grapalat" w:cs="Sylfaen"/>
          <w:szCs w:val="24"/>
        </w:rPr>
        <w:t xml:space="preserve"> </w:t>
      </w:r>
      <w:r w:rsidRPr="00AE2768">
        <w:rPr>
          <w:rFonts w:ascii="GHEA Grapalat" w:hAnsi="GHEA Grapalat" w:cs="Sylfaen"/>
          <w:szCs w:val="24"/>
          <w:lang w:val="hy-AM"/>
        </w:rPr>
        <w:t>կամ</w:t>
      </w:r>
      <w:r w:rsidRPr="00AE2768">
        <w:rPr>
          <w:rFonts w:ascii="GHEA Grapalat" w:hAnsi="GHEA Grapalat" w:cs="Sylfaen"/>
          <w:szCs w:val="24"/>
        </w:rPr>
        <w:t xml:space="preserve"> </w:t>
      </w:r>
      <w:r w:rsidRPr="00AE2768">
        <w:rPr>
          <w:rFonts w:ascii="GHEA Grapalat" w:hAnsi="GHEA Grapalat" w:cs="Sylfaen"/>
          <w:szCs w:val="24"/>
          <w:lang w:val="hy-AM"/>
        </w:rPr>
        <w:t>քարտուղարը</w:t>
      </w:r>
      <w:r w:rsidRPr="00AE2768">
        <w:rPr>
          <w:rFonts w:ascii="GHEA Grapalat" w:hAnsi="GHEA Grapalat" w:cs="Sylfaen"/>
          <w:szCs w:val="24"/>
        </w:rPr>
        <w:t xml:space="preserve"> </w:t>
      </w:r>
      <w:r w:rsidRPr="00AE2768">
        <w:rPr>
          <w:rFonts w:ascii="GHEA Grapalat" w:hAnsi="GHEA Grapalat" w:cs="Sylfaen"/>
          <w:szCs w:val="24"/>
          <w:lang w:val="hy-AM"/>
        </w:rPr>
        <w:t>ինքնաբացարկ</w:t>
      </w:r>
      <w:r w:rsidRPr="00AE2768">
        <w:rPr>
          <w:rFonts w:ascii="GHEA Grapalat" w:hAnsi="GHEA Grapalat" w:cs="Sylfaen"/>
          <w:szCs w:val="24"/>
        </w:rPr>
        <w:t xml:space="preserve"> </w:t>
      </w:r>
      <w:r w:rsidRPr="00AE2768">
        <w:rPr>
          <w:rFonts w:ascii="GHEA Grapalat" w:hAnsi="GHEA Grapalat" w:cs="Sylfaen"/>
          <w:szCs w:val="24"/>
          <w:lang w:val="hy-AM"/>
        </w:rPr>
        <w:t>է</w:t>
      </w:r>
      <w:r w:rsidRPr="00AE2768">
        <w:rPr>
          <w:rFonts w:ascii="GHEA Grapalat" w:hAnsi="GHEA Grapalat" w:cs="Sylfaen"/>
          <w:szCs w:val="24"/>
        </w:rPr>
        <w:t xml:space="preserve"> </w:t>
      </w:r>
      <w:r w:rsidRPr="00AE2768">
        <w:rPr>
          <w:rFonts w:ascii="GHEA Grapalat" w:hAnsi="GHEA Grapalat" w:cs="Sylfaen"/>
          <w:szCs w:val="24"/>
          <w:lang w:val="hy-AM"/>
        </w:rPr>
        <w:t>հայտնում</w:t>
      </w:r>
      <w:r w:rsidRPr="00AE2768">
        <w:rPr>
          <w:rFonts w:ascii="GHEA Grapalat" w:hAnsi="GHEA Grapalat" w:cs="Sylfaen"/>
          <w:szCs w:val="24"/>
        </w:rPr>
        <w:t xml:space="preserve"> </w:t>
      </w:r>
      <w:r w:rsidRPr="00AE2768">
        <w:rPr>
          <w:rFonts w:ascii="GHEA Grapalat" w:hAnsi="GHEA Grapalat" w:cs="Sylfaen"/>
          <w:szCs w:val="24"/>
          <w:lang w:val="hy-AM"/>
        </w:rPr>
        <w:t>տվյալ</w:t>
      </w:r>
      <w:r w:rsidRPr="00AE2768">
        <w:rPr>
          <w:rFonts w:ascii="GHEA Grapalat" w:hAnsi="GHEA Grapalat" w:cs="Sylfaen"/>
          <w:szCs w:val="24"/>
        </w:rPr>
        <w:t xml:space="preserve"> </w:t>
      </w:r>
      <w:r w:rsidRPr="00AE2768">
        <w:rPr>
          <w:rFonts w:ascii="GHEA Grapalat" w:hAnsi="GHEA Grapalat" w:cs="Sylfaen"/>
          <w:szCs w:val="24"/>
          <w:lang w:val="hy-AM"/>
        </w:rPr>
        <w:t>ընթացակարգից</w:t>
      </w:r>
      <w:r w:rsidRPr="00AE2768">
        <w:rPr>
          <w:rFonts w:ascii="GHEA Grapalat" w:hAnsi="GHEA Grapalat" w:cs="Sylfaen"/>
          <w:szCs w:val="24"/>
        </w:rPr>
        <w:t xml:space="preserve">: </w:t>
      </w:r>
    </w:p>
    <w:p w:rsidR="00254F39" w:rsidRPr="00AE2768" w:rsidRDefault="00254F39" w:rsidP="00254F39">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8.1</w:t>
      </w:r>
      <w:r w:rsidRPr="00246F37">
        <w:rPr>
          <w:rFonts w:ascii="GHEA Grapalat" w:hAnsi="GHEA Grapalat" w:cs="Sylfaen"/>
          <w:szCs w:val="24"/>
          <w:lang w:val="hy-AM"/>
        </w:rPr>
        <w:t>1</w:t>
      </w:r>
      <w:r w:rsidRPr="00AE2768">
        <w:rPr>
          <w:rFonts w:ascii="GHEA Grapalat" w:hAnsi="GHEA Grapalat" w:cs="Sylfaen"/>
          <w:szCs w:val="24"/>
          <w:lang w:val="hy-AM"/>
        </w:rPr>
        <w:t xml:space="preserve"> </w:t>
      </w:r>
      <w:r w:rsidRPr="00AE2768">
        <w:rPr>
          <w:rFonts w:ascii="GHEA Grapalat" w:hAnsi="GHEA Grapalat" w:cs="Sylfaen"/>
          <w:szCs w:val="24"/>
          <w:lang w:val="es-ES"/>
        </w:rPr>
        <w:t>Հայտերը բացվելուց և գնահատվելուց հետո հետո կազմվում է արձանագրություն`</w:t>
      </w:r>
      <w:r w:rsidRPr="00AE2768">
        <w:rPr>
          <w:rFonts w:ascii="GHEA Grapalat" w:hAnsi="GHEA Grapalat" w:cs="Sylfaen"/>
        </w:rPr>
        <w:t xml:space="preserve"> գնումների մասին ՀՀ օրենսդրությամբ սահմանված կարգով</w:t>
      </w:r>
      <w:r w:rsidRPr="00AE2768">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E2768">
        <w:rPr>
          <w:rFonts w:ascii="GHEA Grapalat" w:hAnsi="GHEA Grapalat" w:cs="Sylfaen"/>
          <w:szCs w:val="24"/>
          <w:lang w:val="hy-AM"/>
        </w:rPr>
        <w:t>Արձանագրությունն</w:t>
      </w:r>
      <w:r w:rsidRPr="00AE2768">
        <w:rPr>
          <w:rFonts w:ascii="GHEA Grapalat" w:hAnsi="GHEA Grapalat" w:cs="Sylfaen"/>
          <w:szCs w:val="24"/>
        </w:rPr>
        <w:t xml:space="preserve"> </w:t>
      </w:r>
      <w:r w:rsidRPr="00AE2768">
        <w:rPr>
          <w:rFonts w:ascii="GHEA Grapalat" w:hAnsi="GHEA Grapalat" w:cs="Sylfaen"/>
          <w:szCs w:val="24"/>
          <w:lang w:val="hy-AM"/>
        </w:rPr>
        <w:t>ստորագրում</w:t>
      </w:r>
      <w:r w:rsidRPr="00AE2768">
        <w:rPr>
          <w:rFonts w:ascii="GHEA Grapalat" w:hAnsi="GHEA Grapalat" w:cs="Sylfaen"/>
          <w:szCs w:val="24"/>
        </w:rPr>
        <w:t xml:space="preserve"> </w:t>
      </w:r>
      <w:r w:rsidRPr="00AE2768">
        <w:rPr>
          <w:rFonts w:ascii="GHEA Grapalat" w:hAnsi="GHEA Grapalat" w:cs="Sylfaen"/>
          <w:szCs w:val="24"/>
          <w:lang w:val="hy-AM"/>
        </w:rPr>
        <w:t>են</w:t>
      </w:r>
      <w:r w:rsidRPr="00AE2768">
        <w:rPr>
          <w:rFonts w:ascii="GHEA Grapalat" w:hAnsi="GHEA Grapalat" w:cs="Sylfaen"/>
          <w:szCs w:val="24"/>
        </w:rPr>
        <w:t xml:space="preserve"> </w:t>
      </w:r>
      <w:r w:rsidRPr="00AE2768">
        <w:rPr>
          <w:rFonts w:ascii="GHEA Grapalat" w:hAnsi="GHEA Grapalat" w:cs="Sylfaen"/>
          <w:szCs w:val="24"/>
          <w:lang w:val="hy-AM"/>
        </w:rPr>
        <w:t>հանձնաժողովի</w:t>
      </w:r>
      <w:r w:rsidRPr="00AE2768">
        <w:rPr>
          <w:rFonts w:ascii="GHEA Grapalat" w:hAnsi="GHEA Grapalat" w:cs="Sylfaen"/>
          <w:szCs w:val="24"/>
        </w:rPr>
        <w:t xml:space="preserve"> </w:t>
      </w:r>
      <w:r w:rsidRPr="00AE2768">
        <w:rPr>
          <w:rFonts w:ascii="GHEA Grapalat" w:hAnsi="GHEA Grapalat" w:cs="Sylfaen"/>
          <w:szCs w:val="24"/>
          <w:lang w:val="hy-AM"/>
        </w:rPr>
        <w:t>նիստին</w:t>
      </w:r>
      <w:r w:rsidRPr="00AE2768">
        <w:rPr>
          <w:rFonts w:ascii="GHEA Grapalat" w:hAnsi="GHEA Grapalat" w:cs="Sylfaen"/>
          <w:szCs w:val="24"/>
        </w:rPr>
        <w:t xml:space="preserve"> </w:t>
      </w:r>
      <w:r w:rsidRPr="00AE2768">
        <w:rPr>
          <w:rFonts w:ascii="GHEA Grapalat" w:hAnsi="GHEA Grapalat" w:cs="Sylfaen"/>
          <w:szCs w:val="24"/>
          <w:lang w:val="hy-AM"/>
        </w:rPr>
        <w:t>ներկա</w:t>
      </w:r>
      <w:r w:rsidRPr="00AE2768">
        <w:rPr>
          <w:rFonts w:ascii="GHEA Grapalat" w:hAnsi="GHEA Grapalat" w:cs="Sylfaen"/>
          <w:szCs w:val="24"/>
        </w:rPr>
        <w:t xml:space="preserve"> </w:t>
      </w:r>
      <w:r w:rsidRPr="00AE2768">
        <w:rPr>
          <w:rFonts w:ascii="GHEA Grapalat" w:hAnsi="GHEA Grapalat" w:cs="Sylfaen"/>
          <w:szCs w:val="24"/>
          <w:lang w:val="hy-AM"/>
        </w:rPr>
        <w:t>անդամները։8.1</w:t>
      </w:r>
      <w:r w:rsidRPr="00246F37">
        <w:rPr>
          <w:rFonts w:ascii="GHEA Grapalat" w:hAnsi="GHEA Grapalat" w:cs="Sylfaen"/>
          <w:szCs w:val="24"/>
          <w:lang w:val="hy-AM"/>
        </w:rPr>
        <w:t>2</w:t>
      </w:r>
      <w:r w:rsidRPr="00AE2768">
        <w:rPr>
          <w:rFonts w:ascii="GHEA Grapalat" w:hAnsi="GHEA Grapalat" w:cs="Sylfaen"/>
          <w:szCs w:val="24"/>
          <w:lang w:val="hy-AM"/>
        </w:rPr>
        <w:t xml:space="preserve"> </w:t>
      </w:r>
      <w:r w:rsidRPr="00AE2768">
        <w:rPr>
          <w:rFonts w:ascii="GHEA Grapalat" w:hAnsi="GHEA Grapalat" w:cs="Sylfaen"/>
          <w:szCs w:val="24"/>
        </w:rPr>
        <w:t xml:space="preserve"> Հանձնաժողովի քարտուղարը հայտերի բացման</w:t>
      </w:r>
      <w:r w:rsidRPr="00AE2768">
        <w:rPr>
          <w:rFonts w:ascii="GHEA Grapalat" w:hAnsi="GHEA Grapalat" w:cs="Sylfaen"/>
          <w:szCs w:val="24"/>
          <w:lang w:val="hy-AM"/>
        </w:rPr>
        <w:t xml:space="preserve"> և գնահատման</w:t>
      </w:r>
      <w:r w:rsidRPr="00AE2768">
        <w:rPr>
          <w:rFonts w:ascii="GHEA Grapalat" w:hAnsi="GHEA Grapalat" w:cs="Sylfaen"/>
          <w:szCs w:val="24"/>
        </w:rPr>
        <w:t xml:space="preserve"> նիստի ավարտից հետո ոչ ուշ քան</w:t>
      </w:r>
      <w:r w:rsidRPr="00AE2768">
        <w:rPr>
          <w:rFonts w:ascii="GHEA Grapalat" w:hAnsi="GHEA Grapalat" w:cs="Arial"/>
          <w:spacing w:val="-8"/>
          <w:sz w:val="24"/>
          <w:szCs w:val="24"/>
        </w:rPr>
        <w:t xml:space="preserve"> </w:t>
      </w:r>
      <w:r w:rsidRPr="00AE2768">
        <w:rPr>
          <w:rFonts w:ascii="GHEA Grapalat" w:hAnsi="GHEA Grapalat" w:cs="Sylfaen"/>
          <w:szCs w:val="24"/>
        </w:rPr>
        <w:t xml:space="preserve">հաջորդող աշխատանքային օրը` </w:t>
      </w:r>
    </w:p>
    <w:p w:rsidR="00254F39" w:rsidRPr="00AE2768" w:rsidRDefault="00254F39" w:rsidP="00254F39">
      <w:pPr>
        <w:pStyle w:val="23"/>
        <w:spacing w:line="240" w:lineRule="auto"/>
        <w:ind w:firstLine="567"/>
        <w:rPr>
          <w:rFonts w:ascii="GHEA Grapalat" w:hAnsi="GHEA Grapalat" w:cs="Sylfaen"/>
          <w:szCs w:val="24"/>
        </w:rPr>
      </w:pPr>
      <w:r w:rsidRPr="00AE2768">
        <w:rPr>
          <w:rFonts w:ascii="GHEA Grapalat" w:hAnsi="GHEA Grapalat" w:cs="Sylfaen"/>
        </w:rPr>
        <w:t>1)</w:t>
      </w:r>
      <w:r w:rsidRPr="00AE2768">
        <w:rPr>
          <w:rFonts w:ascii="GHEA Grapalat" w:hAnsi="GHEA Grapalat" w:cs="Sylfaen"/>
          <w:lang w:val="hy-AM"/>
        </w:rPr>
        <w:t xml:space="preserve"> հայտերի բացման</w:t>
      </w:r>
      <w:r w:rsidRPr="00AE2768">
        <w:rPr>
          <w:rFonts w:ascii="GHEA Grapalat" w:hAnsi="GHEA Grapalat" w:cs="Sylfaen"/>
        </w:rPr>
        <w:t xml:space="preserve"> և գնահատման</w:t>
      </w:r>
      <w:r w:rsidRPr="00AE2768">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w:t>
      </w:r>
      <w:r w:rsidRPr="00AE2768">
        <w:rPr>
          <w:rFonts w:ascii="GHEA Grapalat" w:hAnsi="GHEA Grapalat" w:cs="Sylfaen"/>
          <w:lang w:val="hy-AM"/>
        </w:rPr>
        <w:lastRenderedPageBreak/>
        <w:t>համապատասխան նշումներ.</w:t>
      </w:r>
      <w:r w:rsidRPr="00AE2768">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254F39" w:rsidRPr="00AE2768" w:rsidRDefault="00254F39" w:rsidP="00254F39">
      <w:pPr>
        <w:ind w:firstLine="375"/>
        <w:jc w:val="both"/>
        <w:rPr>
          <w:rFonts w:ascii="GHEA Grapalat" w:hAnsi="GHEA Grapalat" w:cs="Sylfaen"/>
          <w:sz w:val="20"/>
          <w:lang w:val="af-ZA"/>
        </w:rPr>
      </w:pPr>
      <w:r w:rsidRPr="00AE2768">
        <w:rPr>
          <w:rFonts w:ascii="GHEA Grapalat" w:hAnsi="GHEA Grapalat"/>
          <w:lang w:val="af-ZA"/>
        </w:rPr>
        <w:tab/>
      </w:r>
      <w:r w:rsidRPr="00AE2768">
        <w:rPr>
          <w:rFonts w:ascii="GHEA Grapalat" w:hAnsi="GHEA Grapalat" w:cs="Sylfaen"/>
          <w:sz w:val="20"/>
          <w:lang w:val="af-ZA"/>
        </w:rPr>
        <w:t xml:space="preserve">8.13 </w:t>
      </w:r>
      <w:r w:rsidRPr="00AE2768">
        <w:rPr>
          <w:rFonts w:ascii="GHEA Grapalat" w:hAnsi="GHEA Grapalat" w:cs="Sylfaen"/>
          <w:sz w:val="20"/>
        </w:rPr>
        <w:t>Օրենքի</w:t>
      </w:r>
      <w:r w:rsidRPr="00AE2768">
        <w:rPr>
          <w:rFonts w:ascii="GHEA Grapalat" w:hAnsi="GHEA Grapalat" w:cs="Sylfaen"/>
          <w:sz w:val="20"/>
          <w:lang w:val="af-ZA"/>
        </w:rPr>
        <w:t xml:space="preserve"> 6-</w:t>
      </w:r>
      <w:r w:rsidRPr="00AE2768">
        <w:rPr>
          <w:rFonts w:ascii="GHEA Grapalat" w:hAnsi="GHEA Grapalat" w:cs="Sylfaen"/>
          <w:sz w:val="20"/>
        </w:rPr>
        <w:t>րդ</w:t>
      </w:r>
      <w:r w:rsidRPr="00AE2768">
        <w:rPr>
          <w:rFonts w:ascii="GHEA Grapalat" w:hAnsi="GHEA Grapalat" w:cs="Sylfaen"/>
          <w:sz w:val="20"/>
          <w:lang w:val="af-ZA"/>
        </w:rPr>
        <w:t xml:space="preserve"> </w:t>
      </w:r>
      <w:r w:rsidRPr="00AE2768">
        <w:rPr>
          <w:rFonts w:ascii="GHEA Grapalat" w:hAnsi="GHEA Grapalat" w:cs="Sylfaen"/>
          <w:sz w:val="20"/>
        </w:rPr>
        <w:t>հոդվածի</w:t>
      </w:r>
      <w:r w:rsidRPr="00AE2768">
        <w:rPr>
          <w:rFonts w:ascii="GHEA Grapalat" w:hAnsi="GHEA Grapalat" w:cs="Sylfaen"/>
          <w:sz w:val="20"/>
          <w:lang w:val="af-ZA"/>
        </w:rPr>
        <w:t xml:space="preserve"> 1-</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մասի</w:t>
      </w:r>
      <w:r w:rsidRPr="00AE2768">
        <w:rPr>
          <w:rFonts w:ascii="GHEA Grapalat" w:hAnsi="GHEA Grapalat" w:cs="Sylfaen"/>
          <w:sz w:val="20"/>
          <w:lang w:val="af-ZA"/>
        </w:rPr>
        <w:t xml:space="preserve"> 6-</w:t>
      </w:r>
      <w:r w:rsidRPr="00AE2768">
        <w:rPr>
          <w:rFonts w:ascii="GHEA Grapalat" w:hAnsi="GHEA Grapalat" w:cs="Sylfaen"/>
          <w:sz w:val="20"/>
        </w:rPr>
        <w:t>րդ</w:t>
      </w:r>
      <w:r w:rsidRPr="00AE2768">
        <w:rPr>
          <w:rFonts w:ascii="GHEA Grapalat" w:hAnsi="GHEA Grapalat" w:cs="Sylfaen"/>
          <w:sz w:val="20"/>
          <w:lang w:val="af-ZA"/>
        </w:rPr>
        <w:t xml:space="preserve"> </w:t>
      </w:r>
      <w:r w:rsidRPr="00AE2768">
        <w:rPr>
          <w:rFonts w:ascii="GHEA Grapalat" w:hAnsi="GHEA Grapalat" w:cs="Sylfaen"/>
          <w:sz w:val="20"/>
        </w:rPr>
        <w:t>կետով</w:t>
      </w:r>
      <w:r w:rsidRPr="00AE2768">
        <w:rPr>
          <w:rFonts w:ascii="GHEA Grapalat" w:hAnsi="GHEA Grapalat" w:cs="Sylfaen"/>
          <w:sz w:val="20"/>
          <w:lang w:val="af-ZA"/>
        </w:rPr>
        <w:t xml:space="preserve"> </w:t>
      </w:r>
      <w:r w:rsidRPr="00AE2768">
        <w:rPr>
          <w:rFonts w:ascii="GHEA Grapalat" w:hAnsi="GHEA Grapalat" w:cs="Sylfaen"/>
          <w:sz w:val="20"/>
        </w:rPr>
        <w:t>նախատեսված</w:t>
      </w:r>
      <w:r w:rsidRPr="00AE2768">
        <w:rPr>
          <w:rFonts w:ascii="GHEA Grapalat" w:hAnsi="GHEA Grapalat" w:cs="Sylfaen"/>
          <w:sz w:val="20"/>
          <w:lang w:val="af-ZA"/>
        </w:rPr>
        <w:t xml:space="preserve"> </w:t>
      </w:r>
      <w:r w:rsidRPr="00AE2768">
        <w:rPr>
          <w:rFonts w:ascii="GHEA Grapalat" w:hAnsi="GHEA Grapalat" w:cs="Sylfaen"/>
          <w:sz w:val="20"/>
        </w:rPr>
        <w:t>հիմքերն</w:t>
      </w:r>
      <w:r w:rsidRPr="00AE2768">
        <w:rPr>
          <w:rFonts w:ascii="GHEA Grapalat" w:hAnsi="GHEA Grapalat" w:cs="Sylfaen"/>
          <w:sz w:val="20"/>
          <w:lang w:val="af-ZA"/>
        </w:rPr>
        <w:t xml:space="preserve"> </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rPr>
        <w:t>հայտ</w:t>
      </w:r>
      <w:r w:rsidRPr="00AE2768">
        <w:rPr>
          <w:rFonts w:ascii="GHEA Grapalat" w:hAnsi="GHEA Grapalat" w:cs="Sylfaen"/>
          <w:sz w:val="20"/>
          <w:lang w:val="af-ZA"/>
        </w:rPr>
        <w:t xml:space="preserve"> </w:t>
      </w:r>
      <w:r w:rsidRPr="00AE2768">
        <w:rPr>
          <w:rFonts w:ascii="GHEA Grapalat" w:hAnsi="GHEA Grapalat" w:cs="Sylfaen"/>
          <w:sz w:val="20"/>
        </w:rPr>
        <w:t>գալու</w:t>
      </w:r>
      <w:r w:rsidRPr="00AE2768">
        <w:rPr>
          <w:rFonts w:ascii="GHEA Grapalat" w:hAnsi="GHEA Grapalat" w:cs="Sylfaen"/>
          <w:sz w:val="20"/>
          <w:lang w:val="af-ZA"/>
        </w:rPr>
        <w:t xml:space="preserve"> </w:t>
      </w:r>
      <w:r w:rsidRPr="00AE2768">
        <w:rPr>
          <w:rFonts w:ascii="GHEA Grapalat" w:hAnsi="GHEA Grapalat" w:cs="Sylfaen"/>
          <w:sz w:val="20"/>
        </w:rPr>
        <w:t>օրվան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t>հինգ</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օրվա</w:t>
      </w:r>
      <w:r w:rsidRPr="00AE2768">
        <w:rPr>
          <w:rFonts w:ascii="GHEA Grapalat" w:hAnsi="GHEA Grapalat" w:cs="Sylfaen"/>
          <w:sz w:val="20"/>
          <w:lang w:val="af-ZA"/>
        </w:rPr>
        <w:t xml:space="preserve"> </w:t>
      </w:r>
      <w:r w:rsidRPr="00AE2768">
        <w:rPr>
          <w:rFonts w:ascii="GHEA Grapalat" w:hAnsi="GHEA Grapalat" w:cs="Sylfaen"/>
          <w:sz w:val="20"/>
        </w:rPr>
        <w:t>ընթացքում</w:t>
      </w:r>
      <w:r w:rsidRPr="00AE2768">
        <w:rPr>
          <w:rFonts w:ascii="GHEA Grapalat" w:hAnsi="GHEA Grapalat" w:cs="Sylfaen"/>
          <w:sz w:val="20"/>
          <w:lang w:val="af-ZA"/>
        </w:rPr>
        <w:t xml:space="preserve"> </w:t>
      </w:r>
      <w:r w:rsidRPr="00AE2768">
        <w:rPr>
          <w:rFonts w:ascii="GHEA Grapalat" w:hAnsi="GHEA Grapalat" w:cs="Sylfaen"/>
          <w:sz w:val="20"/>
        </w:rPr>
        <w:t>պատվիրատուն</w:t>
      </w:r>
      <w:r w:rsidRPr="00AE2768">
        <w:rPr>
          <w:rFonts w:ascii="GHEA Grapalat" w:hAnsi="GHEA Grapalat" w:cs="Sylfaen"/>
          <w:sz w:val="20"/>
          <w:lang w:val="af-ZA"/>
        </w:rPr>
        <w:t xml:space="preserve"> </w:t>
      </w:r>
      <w:r w:rsidRPr="00AE2768">
        <w:rPr>
          <w:rFonts w:ascii="GHEA Grapalat" w:hAnsi="GHEA Grapalat" w:cs="Sylfaen"/>
          <w:sz w:val="20"/>
        </w:rPr>
        <w:t>տվյալ</w:t>
      </w:r>
      <w:r w:rsidRPr="00AE2768">
        <w:rPr>
          <w:rFonts w:ascii="GHEA Grapalat" w:hAnsi="GHEA Grapalat" w:cs="Sylfaen"/>
          <w:sz w:val="20"/>
          <w:lang w:val="af-ZA"/>
        </w:rPr>
        <w:t xml:space="preserve"> </w:t>
      </w:r>
      <w:r w:rsidRPr="00AE2768">
        <w:rPr>
          <w:rFonts w:ascii="GHEA Grapalat" w:hAnsi="GHEA Grapalat" w:cs="Sylfaen"/>
          <w:sz w:val="20"/>
        </w:rPr>
        <w:t>մասնակցի</w:t>
      </w:r>
      <w:r w:rsidRPr="00AE2768">
        <w:rPr>
          <w:rFonts w:ascii="GHEA Grapalat" w:hAnsi="GHEA Grapalat" w:cs="Sylfaen"/>
          <w:sz w:val="20"/>
          <w:lang w:val="af-ZA"/>
        </w:rPr>
        <w:t xml:space="preserve"> </w:t>
      </w:r>
      <w:r w:rsidRPr="00AE2768">
        <w:rPr>
          <w:rFonts w:ascii="GHEA Grapalat" w:hAnsi="GHEA Grapalat" w:cs="Sylfaen"/>
          <w:sz w:val="20"/>
        </w:rPr>
        <w:t>տվյալները</w:t>
      </w:r>
      <w:r w:rsidRPr="00AE2768">
        <w:rPr>
          <w:rFonts w:ascii="GHEA Grapalat" w:hAnsi="GHEA Grapalat" w:cs="Sylfaen"/>
          <w:sz w:val="20"/>
          <w:lang w:val="af-ZA"/>
        </w:rPr>
        <w:t xml:space="preserve">` </w:t>
      </w:r>
      <w:r w:rsidRPr="00AE2768">
        <w:rPr>
          <w:rFonts w:ascii="GHEA Grapalat" w:hAnsi="GHEA Grapalat" w:cs="Sylfaen"/>
          <w:sz w:val="20"/>
        </w:rPr>
        <w:t>համապատասխան</w:t>
      </w:r>
      <w:r w:rsidRPr="00AE2768">
        <w:rPr>
          <w:rFonts w:ascii="GHEA Grapalat" w:hAnsi="GHEA Grapalat" w:cs="Sylfaen"/>
          <w:sz w:val="20"/>
          <w:lang w:val="af-ZA"/>
        </w:rPr>
        <w:t xml:space="preserve"> </w:t>
      </w:r>
      <w:r w:rsidRPr="00AE2768">
        <w:rPr>
          <w:rFonts w:ascii="GHEA Grapalat" w:hAnsi="GHEA Grapalat" w:cs="Sylfaen"/>
          <w:sz w:val="20"/>
        </w:rPr>
        <w:t>հիմքերով</w:t>
      </w:r>
      <w:r w:rsidRPr="00AE2768">
        <w:rPr>
          <w:rFonts w:ascii="GHEA Grapalat" w:hAnsi="GHEA Grapalat" w:cs="Sylfaen"/>
          <w:sz w:val="20"/>
          <w:lang w:val="af-ZA"/>
        </w:rPr>
        <w:t xml:space="preserve">, </w:t>
      </w:r>
      <w:r w:rsidRPr="00AE2768">
        <w:rPr>
          <w:rFonts w:ascii="GHEA Grapalat" w:hAnsi="GHEA Grapalat" w:cs="Sylfaen"/>
          <w:sz w:val="20"/>
        </w:rPr>
        <w:t>գրավոր</w:t>
      </w:r>
      <w:r w:rsidRPr="00AE2768">
        <w:rPr>
          <w:rFonts w:ascii="GHEA Grapalat" w:hAnsi="GHEA Grapalat" w:cs="Sylfaen"/>
          <w:sz w:val="20"/>
          <w:lang w:val="af-ZA"/>
        </w:rPr>
        <w:t xml:space="preserve"> </w:t>
      </w:r>
      <w:r w:rsidRPr="00AE2768">
        <w:rPr>
          <w:rFonts w:ascii="GHEA Grapalat" w:hAnsi="GHEA Grapalat" w:cs="Sylfaen"/>
          <w:sz w:val="20"/>
        </w:rPr>
        <w:t>ուղարկում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լիազորված</w:t>
      </w:r>
      <w:r w:rsidRPr="00AE2768">
        <w:rPr>
          <w:rFonts w:ascii="GHEA Grapalat" w:hAnsi="GHEA Grapalat" w:cs="Sylfaen"/>
          <w:sz w:val="20"/>
          <w:lang w:val="af-ZA"/>
        </w:rPr>
        <w:t xml:space="preserve"> </w:t>
      </w:r>
      <w:r w:rsidRPr="00AE2768">
        <w:rPr>
          <w:rFonts w:ascii="GHEA Grapalat" w:hAnsi="GHEA Grapalat" w:cs="Sylfaen"/>
          <w:sz w:val="20"/>
        </w:rPr>
        <w:t>մարմին</w:t>
      </w:r>
      <w:r w:rsidRPr="00AE2768">
        <w:rPr>
          <w:rFonts w:ascii="GHEA Grapalat" w:hAnsi="GHEA Grapalat" w:cs="Sylfaen"/>
          <w:sz w:val="20"/>
          <w:lang w:val="hy-AM"/>
        </w:rPr>
        <w:t xml:space="preserve">, </w:t>
      </w:r>
      <w:r w:rsidRPr="00AE2768">
        <w:rPr>
          <w:rFonts w:ascii="GHEA Grapalat" w:hAnsi="GHEA Grapalat" w:cs="Sylfaen"/>
          <w:sz w:val="20"/>
        </w:rPr>
        <w:t>որը</w:t>
      </w:r>
      <w:r w:rsidRPr="00AE2768">
        <w:rPr>
          <w:rFonts w:ascii="GHEA Grapalat" w:hAnsi="GHEA Grapalat" w:cs="Sylfaen"/>
          <w:sz w:val="20"/>
          <w:lang w:val="af-ZA"/>
        </w:rPr>
        <w:t xml:space="preserve"> </w:t>
      </w:r>
      <w:r w:rsidRPr="00AE2768">
        <w:rPr>
          <w:rFonts w:ascii="GHEA Grapalat" w:hAnsi="GHEA Grapalat" w:cs="Sylfaen"/>
          <w:sz w:val="20"/>
        </w:rPr>
        <w:t>դրանք</w:t>
      </w:r>
      <w:r w:rsidRPr="00AE2768">
        <w:rPr>
          <w:rFonts w:ascii="GHEA Grapalat" w:hAnsi="GHEA Grapalat" w:cs="Sylfaen"/>
          <w:sz w:val="20"/>
          <w:lang w:val="af-ZA"/>
        </w:rPr>
        <w:t xml:space="preserve"> </w:t>
      </w:r>
      <w:r w:rsidRPr="00AE2768">
        <w:rPr>
          <w:rFonts w:ascii="GHEA Grapalat" w:hAnsi="GHEA Grapalat" w:cs="Sylfaen"/>
          <w:sz w:val="20"/>
        </w:rPr>
        <w:t>ստանալուն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t>հինգ</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օրվա</w:t>
      </w:r>
      <w:r w:rsidRPr="00AE2768">
        <w:rPr>
          <w:rFonts w:ascii="GHEA Grapalat" w:hAnsi="GHEA Grapalat" w:cs="Sylfaen"/>
          <w:sz w:val="20"/>
          <w:lang w:val="af-ZA"/>
        </w:rPr>
        <w:t xml:space="preserve"> </w:t>
      </w:r>
      <w:r w:rsidRPr="00AE2768">
        <w:rPr>
          <w:rFonts w:ascii="GHEA Grapalat" w:hAnsi="GHEA Grapalat" w:cs="Sylfaen"/>
          <w:sz w:val="20"/>
        </w:rPr>
        <w:t>ընթացքում</w:t>
      </w:r>
      <w:r w:rsidRPr="00AE2768">
        <w:rPr>
          <w:rFonts w:ascii="GHEA Grapalat" w:hAnsi="GHEA Grapalat" w:cs="Sylfaen"/>
          <w:sz w:val="20"/>
          <w:lang w:val="af-ZA"/>
        </w:rPr>
        <w:t xml:space="preserve"> </w:t>
      </w:r>
      <w:bookmarkStart w:id="6" w:name="_Hlk9262748"/>
      <w:r w:rsidRPr="00AE2768">
        <w:rPr>
          <w:rFonts w:ascii="GHEA Grapalat" w:hAnsi="GHEA Grapalat" w:cs="Sylfaen"/>
          <w:sz w:val="20"/>
        </w:rPr>
        <w:t>նախաձեռնում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տվյալ</w:t>
      </w:r>
      <w:r w:rsidRPr="00AE2768">
        <w:rPr>
          <w:rFonts w:ascii="GHEA Grapalat" w:hAnsi="GHEA Grapalat" w:cs="Sylfaen"/>
          <w:sz w:val="20"/>
          <w:lang w:val="af-ZA"/>
        </w:rPr>
        <w:t xml:space="preserve"> </w:t>
      </w:r>
      <w:r w:rsidRPr="00AE2768">
        <w:rPr>
          <w:rFonts w:ascii="GHEA Grapalat" w:hAnsi="GHEA Grapalat" w:cs="Sylfaen"/>
          <w:sz w:val="20"/>
        </w:rPr>
        <w:t>մասնակցին</w:t>
      </w:r>
      <w:r w:rsidRPr="00AE2768">
        <w:rPr>
          <w:rFonts w:ascii="GHEA Grapalat" w:hAnsi="GHEA Grapalat" w:cs="Sylfaen"/>
          <w:sz w:val="20"/>
          <w:lang w:val="af-ZA"/>
        </w:rPr>
        <w:t xml:space="preserve"> </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գործընթացին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Sylfaen"/>
          <w:sz w:val="20"/>
          <w:lang w:val="af-ZA"/>
        </w:rPr>
        <w:t xml:space="preserve"> </w:t>
      </w:r>
      <w:r w:rsidRPr="00AE2768">
        <w:rPr>
          <w:rFonts w:ascii="GHEA Grapalat" w:hAnsi="GHEA Grapalat" w:cs="Sylfaen"/>
          <w:sz w:val="20"/>
        </w:rPr>
        <w:t>իրավունք</w:t>
      </w:r>
      <w:r w:rsidRPr="00AE2768">
        <w:rPr>
          <w:rFonts w:ascii="GHEA Grapalat" w:hAnsi="GHEA Grapalat" w:cs="Sylfaen"/>
          <w:sz w:val="20"/>
          <w:lang w:val="af-ZA"/>
        </w:rPr>
        <w:t xml:space="preserve"> </w:t>
      </w:r>
      <w:r w:rsidRPr="00AE2768">
        <w:rPr>
          <w:rFonts w:ascii="GHEA Grapalat" w:hAnsi="GHEA Grapalat" w:cs="Sylfaen"/>
          <w:sz w:val="20"/>
        </w:rPr>
        <w:t>չունեցող</w:t>
      </w:r>
      <w:r w:rsidRPr="00AE2768">
        <w:rPr>
          <w:rFonts w:ascii="GHEA Grapalat" w:hAnsi="GHEA Grapalat" w:cs="Sylfaen"/>
          <w:sz w:val="20"/>
          <w:lang w:val="af-ZA"/>
        </w:rPr>
        <w:t xml:space="preserve"> </w:t>
      </w:r>
      <w:r w:rsidRPr="00AE2768">
        <w:rPr>
          <w:rFonts w:ascii="GHEA Grapalat" w:hAnsi="GHEA Grapalat" w:cs="Sylfaen"/>
          <w:sz w:val="20"/>
        </w:rPr>
        <w:t>մասնակիցների</w:t>
      </w:r>
      <w:r w:rsidRPr="00AE2768">
        <w:rPr>
          <w:rFonts w:ascii="GHEA Grapalat" w:hAnsi="GHEA Grapalat" w:cs="Sylfaen"/>
          <w:sz w:val="20"/>
          <w:lang w:val="af-ZA"/>
        </w:rPr>
        <w:t xml:space="preserve"> </w:t>
      </w:r>
      <w:r w:rsidRPr="00AE2768">
        <w:rPr>
          <w:rFonts w:ascii="GHEA Grapalat" w:hAnsi="GHEA Grapalat" w:cs="Sylfaen"/>
          <w:sz w:val="20"/>
        </w:rPr>
        <w:t>ցուցակում</w:t>
      </w:r>
      <w:r w:rsidRPr="00AE2768">
        <w:rPr>
          <w:rFonts w:ascii="GHEA Grapalat" w:hAnsi="GHEA Grapalat" w:cs="Sylfaen"/>
          <w:sz w:val="20"/>
          <w:lang w:val="af-ZA"/>
        </w:rPr>
        <w:t xml:space="preserve"> </w:t>
      </w:r>
      <w:r w:rsidRPr="00AE2768">
        <w:rPr>
          <w:rFonts w:ascii="GHEA Grapalat" w:hAnsi="GHEA Grapalat" w:cs="Sylfaen"/>
          <w:sz w:val="20"/>
        </w:rPr>
        <w:t>ներառելու</w:t>
      </w:r>
      <w:r w:rsidRPr="00AE2768">
        <w:rPr>
          <w:rFonts w:ascii="GHEA Grapalat" w:hAnsi="GHEA Grapalat" w:cs="Sylfaen"/>
          <w:sz w:val="20"/>
          <w:lang w:val="af-ZA"/>
        </w:rPr>
        <w:t xml:space="preserve"> </w:t>
      </w:r>
      <w:r w:rsidRPr="00AE2768">
        <w:rPr>
          <w:rFonts w:ascii="GHEA Grapalat" w:hAnsi="GHEA Grapalat" w:cs="Sylfaen"/>
          <w:sz w:val="20"/>
        </w:rPr>
        <w:t>ընթացակարգ</w:t>
      </w:r>
      <w:bookmarkEnd w:id="6"/>
      <w:r w:rsidRPr="00AE2768">
        <w:rPr>
          <w:rFonts w:ascii="GHEA Grapalat" w:hAnsi="GHEA Grapalat" w:cs="Sylfaen"/>
          <w:sz w:val="20"/>
          <w:lang w:val="af-ZA"/>
        </w:rPr>
        <w:t xml:space="preserve">: </w:t>
      </w:r>
      <w:r w:rsidRPr="00AE2768">
        <w:rPr>
          <w:rFonts w:ascii="GHEA Grapalat" w:hAnsi="GHEA Grapalat" w:cs="Sylfaen"/>
          <w:sz w:val="20"/>
        </w:rPr>
        <w:t>Ընդ</w:t>
      </w:r>
      <w:r w:rsidRPr="00AE2768">
        <w:rPr>
          <w:rFonts w:ascii="GHEA Grapalat" w:hAnsi="GHEA Grapalat" w:cs="Sylfaen"/>
          <w:sz w:val="20"/>
          <w:lang w:val="af-ZA"/>
        </w:rPr>
        <w:t xml:space="preserve"> </w:t>
      </w:r>
      <w:r w:rsidRPr="00AE2768">
        <w:rPr>
          <w:rFonts w:ascii="GHEA Grapalat" w:hAnsi="GHEA Grapalat" w:cs="Sylfaen"/>
          <w:sz w:val="20"/>
        </w:rPr>
        <w:t>որում</w:t>
      </w:r>
      <w:r w:rsidRPr="00AE2768">
        <w:rPr>
          <w:rFonts w:ascii="GHEA Grapalat" w:hAnsi="GHEA Grapalat" w:cs="Sylfaen"/>
          <w:sz w:val="20"/>
          <w:lang w:val="af-ZA"/>
        </w:rPr>
        <w:t xml:space="preserve">, </w:t>
      </w:r>
      <w:r w:rsidRPr="00AE2768">
        <w:rPr>
          <w:rFonts w:ascii="GHEA Grapalat" w:hAnsi="GHEA Grapalat" w:cs="Sylfaen"/>
          <w:sz w:val="20"/>
        </w:rPr>
        <w:t>եթե</w:t>
      </w:r>
      <w:r w:rsidRPr="00AE2768">
        <w:rPr>
          <w:rFonts w:ascii="GHEA Grapalat" w:hAnsi="GHEA Grapalat" w:cs="Sylfaen"/>
          <w:sz w:val="20"/>
          <w:lang w:val="af-ZA"/>
        </w:rPr>
        <w:t xml:space="preserve"> </w:t>
      </w:r>
      <w:r w:rsidRPr="00AE2768">
        <w:rPr>
          <w:rFonts w:ascii="GHEA Grapalat" w:hAnsi="GHEA Grapalat" w:cs="Sylfaen"/>
          <w:sz w:val="20"/>
        </w:rPr>
        <w:t>մասնակցի</w:t>
      </w:r>
      <w:r w:rsidRPr="00AE2768">
        <w:rPr>
          <w:rFonts w:ascii="GHEA Grapalat" w:hAnsi="GHEA Grapalat" w:cs="Sylfaen"/>
          <w:sz w:val="20"/>
          <w:lang w:val="af-ZA"/>
        </w:rPr>
        <w:t xml:space="preserve"> </w:t>
      </w:r>
      <w:r w:rsidRPr="00AE2768">
        <w:rPr>
          <w:rFonts w:ascii="GHEA Grapalat" w:hAnsi="GHEA Grapalat" w:cs="Sylfaen"/>
          <w:sz w:val="20"/>
        </w:rPr>
        <w:t>գնումներին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Sylfaen"/>
          <w:sz w:val="20"/>
          <w:lang w:val="af-ZA"/>
        </w:rPr>
        <w:t xml:space="preserve"> </w:t>
      </w:r>
      <w:r w:rsidRPr="00AE2768">
        <w:rPr>
          <w:rFonts w:ascii="GHEA Grapalat" w:hAnsi="GHEA Grapalat" w:cs="Sylfaen"/>
          <w:sz w:val="20"/>
        </w:rPr>
        <w:t>իրավունք</w:t>
      </w:r>
      <w:r w:rsidRPr="00AE2768">
        <w:rPr>
          <w:rFonts w:ascii="GHEA Grapalat" w:hAnsi="GHEA Grapalat" w:cs="Sylfaen"/>
          <w:sz w:val="20"/>
          <w:lang w:val="af-ZA"/>
        </w:rPr>
        <w:t xml:space="preserve"> </w:t>
      </w:r>
      <w:r w:rsidRPr="00AE2768">
        <w:rPr>
          <w:rFonts w:ascii="GHEA Grapalat" w:hAnsi="GHEA Grapalat" w:cs="Sylfaen"/>
          <w:sz w:val="20"/>
        </w:rPr>
        <w:t>ունենալու</w:t>
      </w:r>
      <w:r w:rsidRPr="00AE2768">
        <w:rPr>
          <w:rFonts w:ascii="GHEA Grapalat" w:hAnsi="GHEA Grapalat" w:cs="Sylfaen"/>
          <w:sz w:val="20"/>
          <w:lang w:val="hy-AM"/>
        </w:rPr>
        <w:t xml:space="preserve"> մասին հավաստումը</w:t>
      </w:r>
      <w:r w:rsidRPr="00AE2768">
        <w:rPr>
          <w:rFonts w:ascii="GHEA Grapalat" w:hAnsi="GHEA Grapalat" w:cs="Sylfaen"/>
          <w:sz w:val="20"/>
          <w:lang w:val="af-ZA"/>
        </w:rPr>
        <w:t xml:space="preserve"> </w:t>
      </w:r>
      <w:r w:rsidRPr="00AE2768">
        <w:rPr>
          <w:rFonts w:ascii="GHEA Grapalat" w:hAnsi="GHEA Grapalat" w:cs="Sylfaen"/>
          <w:sz w:val="20"/>
        </w:rPr>
        <w:t>որակվում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rPr>
        <w:t>որպես</w:t>
      </w:r>
      <w:r w:rsidRPr="00AE2768">
        <w:rPr>
          <w:rFonts w:ascii="GHEA Grapalat" w:hAnsi="GHEA Grapalat" w:cs="Sylfaen"/>
          <w:sz w:val="20"/>
          <w:lang w:val="af-ZA"/>
        </w:rPr>
        <w:t xml:space="preserve"> </w:t>
      </w:r>
      <w:r w:rsidRPr="00AE2768">
        <w:rPr>
          <w:rFonts w:ascii="GHEA Grapalat" w:hAnsi="GHEA Grapalat" w:cs="Sylfaen"/>
          <w:sz w:val="20"/>
        </w:rPr>
        <w:t>իրականությանը</w:t>
      </w:r>
      <w:r w:rsidRPr="00AE2768">
        <w:rPr>
          <w:rFonts w:ascii="GHEA Grapalat" w:hAnsi="GHEA Grapalat" w:cs="Sylfaen"/>
          <w:sz w:val="20"/>
          <w:lang w:val="af-ZA"/>
        </w:rPr>
        <w:t xml:space="preserve"> </w:t>
      </w:r>
      <w:r w:rsidRPr="00AE2768">
        <w:rPr>
          <w:rFonts w:ascii="GHEA Grapalat" w:hAnsi="GHEA Grapalat" w:cs="Sylfaen"/>
          <w:sz w:val="20"/>
        </w:rPr>
        <w:t>չհամապատասխանող</w:t>
      </w:r>
      <w:r w:rsidRPr="00AE2768">
        <w:rPr>
          <w:rFonts w:ascii="GHEA Grapalat" w:hAnsi="GHEA Grapalat" w:cs="Sylfaen"/>
          <w:sz w:val="20"/>
          <w:lang w:val="af-ZA"/>
        </w:rPr>
        <w:t xml:space="preserve"> </w:t>
      </w:r>
      <w:r w:rsidRPr="00AE2768">
        <w:rPr>
          <w:rFonts w:ascii="GHEA Grapalat" w:hAnsi="GHEA Grapalat" w:cs="Sylfaen"/>
          <w:sz w:val="20"/>
        </w:rPr>
        <w:t>կամ</w:t>
      </w:r>
      <w:r w:rsidRPr="00AE2768">
        <w:rPr>
          <w:rFonts w:ascii="GHEA Grapalat" w:hAnsi="GHEA Grapalat" w:cs="Sylfaen"/>
          <w:sz w:val="20"/>
          <w:lang w:val="af-ZA"/>
        </w:rPr>
        <w:t xml:space="preserve"> </w:t>
      </w:r>
      <w:r w:rsidRPr="00AE2768">
        <w:rPr>
          <w:rFonts w:ascii="GHEA Grapalat" w:hAnsi="GHEA Grapalat" w:cs="Sylfaen"/>
          <w:sz w:val="20"/>
        </w:rPr>
        <w:t>մասնակիցը</w:t>
      </w:r>
      <w:r w:rsidRPr="00AE2768">
        <w:rPr>
          <w:rFonts w:ascii="GHEA Grapalat" w:hAnsi="GHEA Grapalat" w:cs="Sylfaen"/>
          <w:sz w:val="20"/>
          <w:lang w:val="af-ZA"/>
        </w:rPr>
        <w:t xml:space="preserve"> սույն </w:t>
      </w:r>
      <w:r w:rsidRPr="00AE2768">
        <w:rPr>
          <w:rFonts w:ascii="GHEA Grapalat" w:hAnsi="GHEA Grapalat" w:cs="Sylfaen"/>
          <w:sz w:val="20"/>
        </w:rPr>
        <w:t>հրավերով</w:t>
      </w:r>
      <w:r w:rsidRPr="00AE2768">
        <w:rPr>
          <w:rFonts w:ascii="GHEA Grapalat" w:hAnsi="GHEA Grapalat" w:cs="Sylfaen"/>
          <w:sz w:val="20"/>
          <w:lang w:val="af-ZA"/>
        </w:rPr>
        <w:t xml:space="preserve"> </w:t>
      </w:r>
      <w:r w:rsidRPr="00AE2768">
        <w:rPr>
          <w:rFonts w:ascii="GHEA Grapalat" w:hAnsi="GHEA Grapalat" w:cs="Sylfaen"/>
          <w:sz w:val="20"/>
        </w:rPr>
        <w:t>սահմանված</w:t>
      </w:r>
      <w:r w:rsidRPr="00AE2768">
        <w:rPr>
          <w:rFonts w:ascii="GHEA Grapalat" w:hAnsi="GHEA Grapalat" w:cs="Sylfaen"/>
          <w:sz w:val="20"/>
          <w:lang w:val="af-ZA"/>
        </w:rPr>
        <w:t xml:space="preserve"> </w:t>
      </w:r>
      <w:r w:rsidRPr="00AE2768">
        <w:rPr>
          <w:rFonts w:ascii="GHEA Grapalat" w:hAnsi="GHEA Grapalat" w:cs="Sylfaen"/>
          <w:sz w:val="20"/>
        </w:rPr>
        <w:t>կարգով</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ժամկետներում</w:t>
      </w:r>
      <w:r w:rsidRPr="00AE2768">
        <w:rPr>
          <w:rFonts w:ascii="GHEA Grapalat" w:hAnsi="GHEA Grapalat" w:cs="Sylfaen"/>
          <w:sz w:val="20"/>
          <w:lang w:val="af-ZA"/>
        </w:rPr>
        <w:t xml:space="preserve"> </w:t>
      </w:r>
      <w:r w:rsidRPr="00AE2768">
        <w:rPr>
          <w:rFonts w:ascii="GHEA Grapalat" w:hAnsi="GHEA Grapalat" w:cs="Sylfaen"/>
          <w:sz w:val="20"/>
        </w:rPr>
        <w:t>չի</w:t>
      </w:r>
      <w:r w:rsidRPr="00AE2768">
        <w:rPr>
          <w:rFonts w:ascii="GHEA Grapalat" w:hAnsi="GHEA Grapalat" w:cs="Sylfaen"/>
          <w:sz w:val="20"/>
          <w:lang w:val="af-ZA"/>
        </w:rPr>
        <w:t xml:space="preserve"> </w:t>
      </w:r>
      <w:r w:rsidRPr="00AE2768">
        <w:rPr>
          <w:rFonts w:ascii="GHEA Grapalat" w:hAnsi="GHEA Grapalat" w:cs="Sylfaen"/>
          <w:sz w:val="20"/>
        </w:rPr>
        <w:t>ներկայացնում</w:t>
      </w:r>
      <w:r w:rsidRPr="00AE2768">
        <w:rPr>
          <w:rFonts w:ascii="GHEA Grapalat" w:hAnsi="GHEA Grapalat" w:cs="Sylfaen"/>
          <w:sz w:val="20"/>
          <w:lang w:val="af-ZA"/>
        </w:rPr>
        <w:t xml:space="preserve"> </w:t>
      </w:r>
      <w:r w:rsidRPr="00AE2768">
        <w:rPr>
          <w:rFonts w:ascii="GHEA Grapalat" w:hAnsi="GHEA Grapalat" w:cs="Sylfaen"/>
          <w:sz w:val="20"/>
        </w:rPr>
        <w:t>հրավերով</w:t>
      </w:r>
      <w:r w:rsidRPr="00AE2768">
        <w:rPr>
          <w:rFonts w:ascii="GHEA Grapalat" w:hAnsi="GHEA Grapalat" w:cs="Sylfaen"/>
          <w:sz w:val="20"/>
          <w:lang w:val="af-ZA"/>
        </w:rPr>
        <w:t xml:space="preserve"> </w:t>
      </w:r>
      <w:r w:rsidRPr="00AE2768">
        <w:rPr>
          <w:rFonts w:ascii="GHEA Grapalat" w:hAnsi="GHEA Grapalat" w:cs="Sylfaen"/>
          <w:sz w:val="20"/>
        </w:rPr>
        <w:t>նախատեսված</w:t>
      </w:r>
      <w:r w:rsidRPr="00AE2768">
        <w:rPr>
          <w:rFonts w:ascii="GHEA Grapalat" w:hAnsi="GHEA Grapalat" w:cs="Sylfaen"/>
          <w:sz w:val="20"/>
          <w:lang w:val="af-ZA"/>
        </w:rPr>
        <w:t xml:space="preserve"> </w:t>
      </w:r>
      <w:r w:rsidRPr="00AE2768">
        <w:rPr>
          <w:rFonts w:ascii="GHEA Grapalat" w:hAnsi="GHEA Grapalat" w:cs="Sylfaen"/>
          <w:sz w:val="20"/>
        </w:rPr>
        <w:t>փաստաթղթերը</w:t>
      </w:r>
      <w:r w:rsidRPr="00AE2768">
        <w:rPr>
          <w:rFonts w:ascii="GHEA Grapalat" w:hAnsi="GHEA Grapalat" w:cs="Sylfaen"/>
          <w:sz w:val="20"/>
          <w:lang w:val="af-ZA"/>
        </w:rPr>
        <w:t xml:space="preserve">, </w:t>
      </w:r>
      <w:r w:rsidRPr="00AE2768">
        <w:rPr>
          <w:rFonts w:ascii="GHEA Grapalat" w:hAnsi="GHEA Grapalat" w:cs="Sylfaen"/>
          <w:sz w:val="20"/>
        </w:rPr>
        <w:t>կամ</w:t>
      </w:r>
      <w:r w:rsidRPr="00AE2768">
        <w:rPr>
          <w:rFonts w:ascii="GHEA Grapalat" w:hAnsi="GHEA Grapalat" w:cs="Sylfaen"/>
          <w:sz w:val="20"/>
          <w:lang w:val="af-ZA"/>
        </w:rPr>
        <w:t xml:space="preserve"> </w:t>
      </w:r>
      <w:r w:rsidRPr="00AE2768">
        <w:rPr>
          <w:rFonts w:ascii="GHEA Grapalat" w:hAnsi="GHEA Grapalat" w:cs="Sylfaen"/>
          <w:sz w:val="20"/>
        </w:rPr>
        <w:t>ընտրված</w:t>
      </w:r>
      <w:r w:rsidRPr="00AE2768">
        <w:rPr>
          <w:rFonts w:ascii="GHEA Grapalat" w:hAnsi="GHEA Grapalat" w:cs="Sylfaen"/>
          <w:sz w:val="20"/>
          <w:lang w:val="af-ZA"/>
        </w:rPr>
        <w:t xml:space="preserve"> </w:t>
      </w:r>
      <w:r w:rsidRPr="00AE2768">
        <w:rPr>
          <w:rFonts w:ascii="GHEA Grapalat" w:hAnsi="GHEA Grapalat" w:cs="Sylfaen"/>
          <w:sz w:val="20"/>
        </w:rPr>
        <w:t>մասնակիցը</w:t>
      </w:r>
      <w:r w:rsidRPr="00AE2768">
        <w:rPr>
          <w:rFonts w:ascii="GHEA Grapalat" w:hAnsi="GHEA Grapalat" w:cs="Sylfaen"/>
          <w:sz w:val="20"/>
          <w:lang w:val="af-ZA"/>
        </w:rPr>
        <w:t xml:space="preserve"> </w:t>
      </w:r>
      <w:r w:rsidRPr="00AE2768">
        <w:rPr>
          <w:rFonts w:ascii="GHEA Grapalat" w:hAnsi="GHEA Grapalat" w:cs="Sylfaen"/>
          <w:sz w:val="20"/>
        </w:rPr>
        <w:t>չի</w:t>
      </w:r>
      <w:r w:rsidRPr="00AE2768">
        <w:rPr>
          <w:rFonts w:ascii="GHEA Grapalat" w:hAnsi="GHEA Grapalat" w:cs="Sylfaen"/>
          <w:sz w:val="20"/>
          <w:lang w:val="af-ZA"/>
        </w:rPr>
        <w:t xml:space="preserve"> </w:t>
      </w:r>
      <w:r w:rsidRPr="00AE2768">
        <w:rPr>
          <w:rFonts w:ascii="GHEA Grapalat" w:hAnsi="GHEA Grapalat" w:cs="Sylfaen"/>
          <w:sz w:val="20"/>
        </w:rPr>
        <w:t>ներկայացնում</w:t>
      </w:r>
      <w:r w:rsidRPr="00AE2768">
        <w:rPr>
          <w:rFonts w:ascii="GHEA Grapalat" w:hAnsi="GHEA Grapalat" w:cs="Sylfaen"/>
          <w:sz w:val="20"/>
          <w:lang w:val="af-ZA"/>
        </w:rPr>
        <w:t xml:space="preserve"> </w:t>
      </w:r>
      <w:r w:rsidRPr="00AE2768">
        <w:rPr>
          <w:rFonts w:ascii="GHEA Grapalat" w:hAnsi="GHEA Grapalat" w:cs="Sylfaen"/>
          <w:sz w:val="20"/>
        </w:rPr>
        <w:t>որակավորման</w:t>
      </w:r>
      <w:r w:rsidRPr="00AE2768">
        <w:rPr>
          <w:rFonts w:ascii="GHEA Grapalat" w:hAnsi="GHEA Grapalat" w:cs="Sylfaen"/>
          <w:sz w:val="20"/>
          <w:lang w:val="af-ZA"/>
        </w:rPr>
        <w:t xml:space="preserve"> </w:t>
      </w:r>
      <w:r w:rsidRPr="00AE2768">
        <w:rPr>
          <w:rFonts w:ascii="GHEA Grapalat" w:hAnsi="GHEA Grapalat" w:cs="Sylfaen"/>
          <w:sz w:val="20"/>
        </w:rPr>
        <w:t>ապահովումը</w:t>
      </w:r>
      <w:r w:rsidRPr="00AE2768">
        <w:rPr>
          <w:rFonts w:ascii="GHEA Grapalat" w:hAnsi="GHEA Grapalat" w:cs="Sylfaen"/>
          <w:sz w:val="20"/>
          <w:lang w:val="af-ZA"/>
        </w:rPr>
        <w:t xml:space="preserve">, </w:t>
      </w:r>
      <w:r w:rsidRPr="00AE2768">
        <w:rPr>
          <w:rFonts w:ascii="GHEA Grapalat" w:hAnsi="GHEA Grapalat" w:cs="Sylfaen"/>
          <w:sz w:val="20"/>
        </w:rPr>
        <w:t>ապա</w:t>
      </w:r>
      <w:r w:rsidRPr="00AE2768">
        <w:rPr>
          <w:rFonts w:ascii="GHEA Grapalat" w:hAnsi="GHEA Grapalat" w:cs="Sylfaen"/>
          <w:sz w:val="20"/>
          <w:lang w:val="af-ZA"/>
        </w:rPr>
        <w:t xml:space="preserve"> </w:t>
      </w:r>
      <w:r w:rsidRPr="00AE2768">
        <w:rPr>
          <w:rFonts w:ascii="GHEA Grapalat" w:hAnsi="GHEA Grapalat" w:cs="Sylfaen"/>
          <w:sz w:val="20"/>
        </w:rPr>
        <w:t>այդ</w:t>
      </w:r>
      <w:r w:rsidRPr="00AE2768">
        <w:rPr>
          <w:rFonts w:ascii="GHEA Grapalat" w:hAnsi="GHEA Grapalat" w:cs="Sylfaen"/>
          <w:sz w:val="20"/>
          <w:lang w:val="af-ZA"/>
        </w:rPr>
        <w:t xml:space="preserve"> </w:t>
      </w:r>
      <w:r w:rsidRPr="00AE2768">
        <w:rPr>
          <w:rFonts w:ascii="GHEA Grapalat" w:hAnsi="GHEA Grapalat" w:cs="Sylfaen"/>
          <w:sz w:val="20"/>
        </w:rPr>
        <w:t>հանգամանքը</w:t>
      </w:r>
      <w:r w:rsidRPr="00AE2768">
        <w:rPr>
          <w:rFonts w:ascii="GHEA Grapalat" w:hAnsi="GHEA Grapalat" w:cs="Sylfaen"/>
          <w:sz w:val="20"/>
          <w:lang w:val="af-ZA"/>
        </w:rPr>
        <w:t xml:space="preserve"> </w:t>
      </w:r>
      <w:r w:rsidRPr="00AE2768">
        <w:rPr>
          <w:rFonts w:ascii="GHEA Grapalat" w:hAnsi="GHEA Grapalat" w:cs="Sylfaen"/>
          <w:sz w:val="20"/>
        </w:rPr>
        <w:t>համարվում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որպես</w:t>
      </w:r>
      <w:r w:rsidRPr="00AE2768">
        <w:rPr>
          <w:rFonts w:ascii="GHEA Grapalat" w:hAnsi="GHEA Grapalat" w:cs="Sylfaen"/>
          <w:sz w:val="20"/>
          <w:lang w:val="af-ZA"/>
        </w:rPr>
        <w:t xml:space="preserve"> </w:t>
      </w:r>
      <w:r w:rsidRPr="00AE2768">
        <w:rPr>
          <w:rFonts w:ascii="GHEA Grapalat" w:hAnsi="GHEA Grapalat" w:cs="Sylfaen"/>
          <w:sz w:val="20"/>
        </w:rPr>
        <w:t>գնման</w:t>
      </w:r>
      <w:r w:rsidRPr="00AE2768">
        <w:rPr>
          <w:rFonts w:ascii="GHEA Grapalat" w:hAnsi="GHEA Grapalat" w:cs="Sylfaen"/>
          <w:sz w:val="20"/>
          <w:lang w:val="af-ZA"/>
        </w:rPr>
        <w:t xml:space="preserve"> </w:t>
      </w:r>
      <w:r w:rsidRPr="00AE2768">
        <w:rPr>
          <w:rFonts w:ascii="GHEA Grapalat" w:hAnsi="GHEA Grapalat" w:cs="Sylfaen"/>
          <w:sz w:val="20"/>
        </w:rPr>
        <w:t>գործընթացի</w:t>
      </w:r>
      <w:r w:rsidRPr="00AE2768">
        <w:rPr>
          <w:rFonts w:ascii="GHEA Grapalat" w:hAnsi="GHEA Grapalat" w:cs="Sylfaen"/>
          <w:sz w:val="20"/>
          <w:lang w:val="af-ZA"/>
        </w:rPr>
        <w:t xml:space="preserve"> </w:t>
      </w:r>
      <w:r w:rsidRPr="00AE2768">
        <w:rPr>
          <w:rFonts w:ascii="GHEA Grapalat" w:hAnsi="GHEA Grapalat" w:cs="Sylfaen"/>
          <w:sz w:val="20"/>
        </w:rPr>
        <w:t>շրջանակում</w:t>
      </w:r>
      <w:r w:rsidRPr="00AE2768">
        <w:rPr>
          <w:rFonts w:ascii="GHEA Grapalat" w:hAnsi="GHEA Grapalat" w:cs="Sylfaen"/>
          <w:sz w:val="20"/>
          <w:lang w:val="af-ZA"/>
        </w:rPr>
        <w:t xml:space="preserve"> </w:t>
      </w:r>
      <w:r w:rsidRPr="00AE2768">
        <w:rPr>
          <w:rFonts w:ascii="GHEA Grapalat" w:hAnsi="GHEA Grapalat" w:cs="Sylfaen"/>
          <w:sz w:val="20"/>
        </w:rPr>
        <w:t>ստանձնված</w:t>
      </w:r>
      <w:r w:rsidRPr="00AE2768">
        <w:rPr>
          <w:rFonts w:ascii="GHEA Grapalat" w:hAnsi="GHEA Grapalat" w:cs="Sylfaen"/>
          <w:sz w:val="20"/>
          <w:lang w:val="af-ZA"/>
        </w:rPr>
        <w:t xml:space="preserve"> </w:t>
      </w:r>
      <w:r w:rsidRPr="00AE2768">
        <w:rPr>
          <w:rFonts w:ascii="GHEA Grapalat" w:hAnsi="GHEA Grapalat" w:cs="Sylfaen"/>
          <w:sz w:val="20"/>
        </w:rPr>
        <w:t>պարտավորության</w:t>
      </w:r>
      <w:r w:rsidRPr="00AE2768">
        <w:rPr>
          <w:rFonts w:ascii="GHEA Grapalat" w:hAnsi="GHEA Grapalat" w:cs="Sylfaen"/>
          <w:sz w:val="20"/>
          <w:lang w:val="af-ZA"/>
        </w:rPr>
        <w:t xml:space="preserve"> խախտում: </w:t>
      </w:r>
    </w:p>
    <w:p w:rsidR="00254F39" w:rsidRPr="00AE2768" w:rsidRDefault="00254F39" w:rsidP="00254F39">
      <w:pPr>
        <w:ind w:firstLine="375"/>
        <w:jc w:val="both"/>
        <w:rPr>
          <w:rFonts w:ascii="GHEA Grapalat" w:hAnsi="GHEA Grapalat"/>
          <w:sz w:val="20"/>
          <w:szCs w:val="20"/>
          <w:lang w:val="af-ZA"/>
        </w:rPr>
      </w:pPr>
      <w:r w:rsidRPr="00AE2768">
        <w:rPr>
          <w:rFonts w:ascii="GHEA Grapalat" w:hAnsi="GHEA Grapalat"/>
          <w:color w:val="000000"/>
          <w:sz w:val="20"/>
          <w:szCs w:val="20"/>
          <w:lang w:val="af-ZA"/>
        </w:rPr>
        <w:t xml:space="preserve">      8.14 </w:t>
      </w:r>
      <w:r w:rsidRPr="00AE2768">
        <w:rPr>
          <w:rFonts w:ascii="GHEA Grapalat" w:hAnsi="GHEA Grapalat"/>
          <w:color w:val="000000"/>
          <w:sz w:val="20"/>
          <w:szCs w:val="20"/>
        </w:rPr>
        <w:t>Ե</w:t>
      </w:r>
      <w:r w:rsidRPr="00AE2768">
        <w:rPr>
          <w:rFonts w:ascii="GHEA Grapalat" w:hAnsi="GHEA Grapalat"/>
          <w:color w:val="000000"/>
          <w:sz w:val="20"/>
          <w:szCs w:val="20"/>
          <w:lang w:val="hy-AM"/>
        </w:rPr>
        <w:t>թե մասնակից</w:t>
      </w:r>
      <w:r w:rsidRPr="00AE2768">
        <w:rPr>
          <w:rFonts w:ascii="GHEA Grapalat" w:hAnsi="GHEA Grapalat"/>
          <w:color w:val="000000"/>
          <w:sz w:val="20"/>
          <w:szCs w:val="20"/>
        </w:rPr>
        <w:t>ն</w:t>
      </w:r>
      <w:r w:rsidRPr="00AE2768">
        <w:rPr>
          <w:rFonts w:ascii="GHEA Grapalat" w:hAnsi="GHEA Grapalat"/>
          <w:color w:val="000000"/>
          <w:sz w:val="20"/>
          <w:szCs w:val="20"/>
          <w:lang w:val="hy-AM"/>
        </w:rPr>
        <w:t xml:space="preserve"> </w:t>
      </w:r>
      <w:r w:rsidRPr="00AE2768">
        <w:rPr>
          <w:rFonts w:ascii="GHEA Grapalat" w:hAnsi="GHEA Grapalat"/>
          <w:color w:val="000000"/>
          <w:sz w:val="20"/>
          <w:szCs w:val="20"/>
        </w:rPr>
        <w:t>Օ</w:t>
      </w:r>
      <w:r w:rsidRPr="00AE276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E2768">
        <w:rPr>
          <w:rFonts w:ascii="GHEA Grapalat" w:hAnsi="GHEA Grapalat" w:cs="Sylfaen"/>
          <w:sz w:val="20"/>
          <w:szCs w:val="20"/>
          <w:lang w:val="af-ZA"/>
        </w:rPr>
        <w:t>:</w:t>
      </w:r>
    </w:p>
    <w:p w:rsidR="00254F39" w:rsidRPr="00AE2768" w:rsidRDefault="00254F39" w:rsidP="00254F39">
      <w:pPr>
        <w:pStyle w:val="norm"/>
        <w:spacing w:line="240" w:lineRule="auto"/>
        <w:ind w:firstLine="706"/>
        <w:rPr>
          <w:rFonts w:ascii="GHEA Grapalat" w:hAnsi="GHEA Grapalat" w:cs="Sylfaen"/>
          <w:sz w:val="20"/>
          <w:szCs w:val="24"/>
          <w:lang w:val="af-ZA" w:eastAsia="en-US"/>
        </w:rPr>
      </w:pPr>
      <w:r w:rsidRPr="00AE2768">
        <w:rPr>
          <w:rFonts w:ascii="GHEA Grapalat" w:hAnsi="GHEA Grapalat" w:cs="Sylfaen"/>
          <w:sz w:val="20"/>
          <w:szCs w:val="24"/>
          <w:lang w:val="af-ZA" w:eastAsia="en-US"/>
        </w:rPr>
        <w:t xml:space="preserve">8.15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1-</w:t>
      </w:r>
      <w:r w:rsidRPr="00AE2768">
        <w:rPr>
          <w:rFonts w:ascii="GHEA Grapalat" w:hAnsi="GHEA Grapalat" w:cs="Sylfaen"/>
          <w:sz w:val="20"/>
          <w:szCs w:val="24"/>
          <w:lang w:val="ru-RU" w:eastAsia="en-US"/>
        </w:rPr>
        <w:t>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w:t>
      </w:r>
      <w:r w:rsidRPr="00AE2768">
        <w:rPr>
          <w:rFonts w:ascii="GHEA Grapalat" w:hAnsi="GHEA Grapalat" w:cs="Sylfaen"/>
          <w:sz w:val="20"/>
          <w:szCs w:val="24"/>
          <w:lang w:val="af-ZA" w:eastAsia="en-US"/>
        </w:rPr>
        <w:t xml:space="preserve"> 8.8 և 8.9 </w:t>
      </w:r>
      <w:r w:rsidRPr="00AE2768">
        <w:rPr>
          <w:rFonts w:ascii="GHEA Grapalat" w:hAnsi="GHEA Grapalat" w:cs="Sylfaen"/>
          <w:sz w:val="20"/>
          <w:szCs w:val="24"/>
          <w:lang w:val="ru-RU" w:eastAsia="en-US"/>
        </w:rPr>
        <w:t>կետ</w:t>
      </w:r>
      <w:r w:rsidRPr="00AE2768">
        <w:rPr>
          <w:rFonts w:ascii="GHEA Grapalat" w:hAnsi="GHEA Grapalat" w:cs="Sylfaen"/>
          <w:sz w:val="20"/>
          <w:szCs w:val="24"/>
          <w:lang w:eastAsia="en-US"/>
        </w:rPr>
        <w:t>եր</w:t>
      </w:r>
      <w:r w:rsidRPr="00AE2768">
        <w:rPr>
          <w:rFonts w:ascii="GHEA Grapalat" w:hAnsi="GHEA Grapalat" w:cs="Sylfaen"/>
          <w:sz w:val="20"/>
          <w:szCs w:val="24"/>
          <w:lang w:val="ru-RU" w:eastAsia="en-US"/>
        </w:rPr>
        <w:t>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նշված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փաստաթղթերը</w:t>
      </w:r>
      <w:r w:rsidRPr="00AE2768">
        <w:rPr>
          <w:rFonts w:ascii="GHEA Grapalat" w:hAnsi="GHEA Grapalat" w:cs="Sylfaen"/>
          <w:sz w:val="20"/>
          <w:szCs w:val="24"/>
          <w:lang w:val="af-ZA" w:eastAsia="en-US"/>
        </w:rPr>
        <w:t xml:space="preserve"> մասնակիցը </w:t>
      </w:r>
      <w:r w:rsidRPr="00AE2768">
        <w:rPr>
          <w:rFonts w:ascii="GHEA Grapalat" w:hAnsi="GHEA Grapalat" w:cs="Sylfaen"/>
          <w:sz w:val="20"/>
          <w:szCs w:val="24"/>
          <w:lang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ժամկետում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ru-RU" w:eastAsia="en-US"/>
        </w:rPr>
        <w:t>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քարտուղարին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w:t>
      </w:r>
      <w:r w:rsidRPr="00AE2768">
        <w:rPr>
          <w:rFonts w:ascii="GHEA Grapalat" w:hAnsi="GHEA Grapalat" w:cs="Sylfaen"/>
          <w:sz w:val="20"/>
          <w:szCs w:val="24"/>
          <w:lang w:eastAsia="en-US"/>
        </w:rPr>
        <w:t>ն</w:t>
      </w:r>
      <w:r w:rsidRPr="00AE2768">
        <w:rPr>
          <w:rFonts w:ascii="GHEA Grapalat" w:hAnsi="GHEA Grapalat" w:cs="Sylfaen"/>
          <w:sz w:val="20"/>
          <w:szCs w:val="24"/>
          <w:lang w:val="ru-RU" w:eastAsia="en-US"/>
        </w:rPr>
        <w:t>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է</w:t>
      </w:r>
      <w:r w:rsidRPr="00AE2768">
        <w:rPr>
          <w:rFonts w:ascii="GHEA Grapalat" w:hAnsi="GHEA Grapalat" w:cs="Sylfaen"/>
          <w:sz w:val="20"/>
          <w:szCs w:val="24"/>
          <w:lang w:val="af-ZA" w:eastAsia="en-US"/>
        </w:rPr>
        <w:t xml:space="preserve"> վերջինիս՝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էլեկտրոնային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փոստին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ուղարկելու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միջոցով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Քարտուղարը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պարտավոր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փաստաթղթերն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ստանալու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հաստատել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դրանց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ստանալու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հանգամանքը՝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hy-AM" w:eastAsia="en-US"/>
        </w:rPr>
        <w:t xml:space="preserve"> </w:t>
      </w:r>
      <w:r w:rsidRPr="00AE2768">
        <w:rPr>
          <w:rFonts w:ascii="GHEA Grapalat" w:hAnsi="GHEA Grapalat" w:cs="Sylfaen"/>
          <w:sz w:val="20"/>
          <w:szCs w:val="24"/>
          <w:lang w:val="ru-RU" w:eastAsia="en-US"/>
        </w:rPr>
        <w:t>հրավերում</w:t>
      </w:r>
      <w:r w:rsidRPr="00AE2768">
        <w:rPr>
          <w:rFonts w:ascii="GHEA Grapalat" w:hAnsi="GHEA Grapalat" w:cs="Sylfaen"/>
          <w:sz w:val="20"/>
          <w:szCs w:val="24"/>
          <w:lang w:val="hy-AM" w:eastAsia="en-US"/>
        </w:rPr>
        <w:t xml:space="preserve"> </w:t>
      </w:r>
      <w:r w:rsidRPr="00AE2768">
        <w:rPr>
          <w:rFonts w:ascii="GHEA Grapalat" w:hAnsi="GHEA Grapalat" w:cs="Sylfaen"/>
          <w:sz w:val="20"/>
          <w:szCs w:val="24"/>
          <w:lang w:val="ru-RU" w:eastAsia="en-US"/>
        </w:rPr>
        <w:t>նշված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իր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էլեկտրոնային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փոստից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էլեկտրոնային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փոստին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հավաստում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ուղարկելու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միջոցով</w:t>
      </w:r>
      <w:r w:rsidRPr="00AE2768">
        <w:rPr>
          <w:rFonts w:ascii="GHEA Grapalat" w:hAnsi="GHEA Grapalat" w:cs="Sylfaen"/>
          <w:sz w:val="20"/>
          <w:szCs w:val="24"/>
          <w:lang w:val="af-ZA" w:eastAsia="en-US"/>
        </w:rPr>
        <w:t>:</w:t>
      </w:r>
    </w:p>
    <w:p w:rsidR="00254F39" w:rsidRPr="00AE2768" w:rsidRDefault="00254F39" w:rsidP="00254F39">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8.16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նրանց</w:t>
      </w:r>
      <w:r w:rsidRPr="00AE2768">
        <w:rPr>
          <w:rFonts w:ascii="GHEA Grapalat" w:hAnsi="GHEA Grapalat" w:cs="Sylfaen"/>
          <w:szCs w:val="24"/>
        </w:rPr>
        <w:t xml:space="preserve"> </w:t>
      </w:r>
      <w:r w:rsidRPr="00AE2768">
        <w:rPr>
          <w:rFonts w:ascii="GHEA Grapalat" w:hAnsi="GHEA Grapalat" w:cs="Sylfaen"/>
          <w:szCs w:val="24"/>
          <w:lang w:val="ru-RU"/>
        </w:rPr>
        <w:t>ներկայացուցիչները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ներկա</w:t>
      </w:r>
      <w:r w:rsidRPr="00AE2768">
        <w:rPr>
          <w:rFonts w:ascii="GHEA Grapalat" w:hAnsi="GHEA Grapalat" w:cs="Sylfaen"/>
          <w:szCs w:val="24"/>
        </w:rPr>
        <w:t xml:space="preserve"> լինել  </w:t>
      </w:r>
      <w:r w:rsidRPr="00AE2768">
        <w:rPr>
          <w:rFonts w:ascii="GHEA Grapalat" w:hAnsi="GHEA Grapalat" w:cs="Sylfaen"/>
          <w:szCs w:val="24"/>
          <w:lang w:val="ru-RU"/>
        </w:rPr>
        <w:t>հանձնաժողովի</w:t>
      </w:r>
      <w:r w:rsidRPr="00AE2768">
        <w:rPr>
          <w:rFonts w:ascii="GHEA Grapalat" w:hAnsi="GHEA Grapalat" w:cs="Sylfaen"/>
          <w:szCs w:val="24"/>
        </w:rPr>
        <w:t xml:space="preserve"> </w:t>
      </w:r>
      <w:r w:rsidRPr="00AE2768">
        <w:rPr>
          <w:rFonts w:ascii="GHEA Grapalat" w:hAnsi="GHEA Grapalat" w:cs="Sylfaen"/>
          <w:szCs w:val="24"/>
          <w:lang w:val="ru-RU"/>
        </w:rPr>
        <w:t>նիստերին։</w:t>
      </w:r>
      <w:r w:rsidRPr="00AE2768">
        <w:rPr>
          <w:rFonts w:ascii="GHEA Grapalat" w:hAnsi="GHEA Grapalat" w:cs="Sylfaen"/>
          <w:szCs w:val="24"/>
        </w:rPr>
        <w:t xml:space="preserve"> </w:t>
      </w:r>
      <w:r w:rsidRPr="00AE2768">
        <w:rPr>
          <w:rFonts w:ascii="GHEA Grapalat" w:hAnsi="GHEA Grapalat" w:cs="Sylfaen"/>
          <w:szCs w:val="24"/>
          <w:lang w:val="ru-RU"/>
        </w:rPr>
        <w:t>Մասնակիցները</w:t>
      </w:r>
      <w:r w:rsidRPr="00AE2768">
        <w:rPr>
          <w:rFonts w:ascii="GHEA Grapalat" w:hAnsi="GHEA Grapalat" w:cs="Sylfaen"/>
          <w:szCs w:val="24"/>
        </w:rPr>
        <w:t xml:space="preserve"> կամ </w:t>
      </w:r>
      <w:r w:rsidRPr="00AE2768">
        <w:rPr>
          <w:rFonts w:ascii="GHEA Grapalat" w:hAnsi="GHEA Grapalat" w:cs="Sylfaen"/>
          <w:szCs w:val="24"/>
          <w:lang w:val="ru-RU"/>
        </w:rPr>
        <w:t>նրանց</w:t>
      </w:r>
      <w:r w:rsidRPr="00AE2768">
        <w:rPr>
          <w:rFonts w:ascii="GHEA Grapalat" w:hAnsi="GHEA Grapalat" w:cs="Sylfaen"/>
          <w:szCs w:val="24"/>
        </w:rPr>
        <w:t xml:space="preserve"> </w:t>
      </w:r>
      <w:r w:rsidRPr="00AE2768">
        <w:rPr>
          <w:rFonts w:ascii="GHEA Grapalat" w:hAnsi="GHEA Grapalat" w:cs="Sylfaen"/>
          <w:szCs w:val="24"/>
          <w:lang w:val="ru-RU"/>
        </w:rPr>
        <w:t>ներկայացուցիչները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պահանջել</w:t>
      </w:r>
      <w:r w:rsidRPr="00AE2768">
        <w:rPr>
          <w:rFonts w:ascii="GHEA Grapalat" w:hAnsi="GHEA Grapalat" w:cs="Sylfaen"/>
          <w:szCs w:val="24"/>
        </w:rPr>
        <w:t xml:space="preserve"> </w:t>
      </w:r>
      <w:r w:rsidRPr="00AE2768">
        <w:rPr>
          <w:rFonts w:ascii="GHEA Grapalat" w:hAnsi="GHEA Grapalat" w:cs="Sylfaen"/>
          <w:szCs w:val="24"/>
          <w:lang w:val="ru-RU"/>
        </w:rPr>
        <w:t>հանձնաժողովի</w:t>
      </w:r>
      <w:r w:rsidRPr="00AE2768">
        <w:rPr>
          <w:rFonts w:ascii="GHEA Grapalat" w:hAnsi="GHEA Grapalat" w:cs="Sylfaen"/>
          <w:szCs w:val="24"/>
        </w:rPr>
        <w:t xml:space="preserve"> </w:t>
      </w:r>
      <w:r w:rsidRPr="00AE2768">
        <w:rPr>
          <w:rFonts w:ascii="GHEA Grapalat" w:hAnsi="GHEA Grapalat" w:cs="Sylfaen"/>
          <w:szCs w:val="24"/>
          <w:lang w:val="ru-RU"/>
        </w:rPr>
        <w:t>նիստերի</w:t>
      </w:r>
      <w:r w:rsidRPr="00AE2768">
        <w:rPr>
          <w:rFonts w:ascii="GHEA Grapalat" w:hAnsi="GHEA Grapalat" w:cs="Sylfaen"/>
          <w:szCs w:val="24"/>
        </w:rPr>
        <w:t xml:space="preserve"> </w:t>
      </w:r>
      <w:r w:rsidRPr="00AE2768">
        <w:rPr>
          <w:rFonts w:ascii="GHEA Grapalat" w:hAnsi="GHEA Grapalat" w:cs="Sylfaen"/>
          <w:szCs w:val="24"/>
          <w:lang w:val="ru-RU"/>
        </w:rPr>
        <w:t>արձանագրությունների</w:t>
      </w:r>
      <w:r w:rsidRPr="00AE2768">
        <w:rPr>
          <w:rFonts w:ascii="GHEA Grapalat" w:hAnsi="GHEA Grapalat" w:cs="Sylfaen"/>
          <w:szCs w:val="24"/>
        </w:rPr>
        <w:t xml:space="preserve"> </w:t>
      </w:r>
      <w:r w:rsidRPr="00AE2768">
        <w:rPr>
          <w:rFonts w:ascii="GHEA Grapalat" w:hAnsi="GHEA Grapalat" w:cs="Sylfaen"/>
          <w:szCs w:val="24"/>
          <w:lang w:val="ru-RU"/>
        </w:rPr>
        <w:t>պատճենները</w:t>
      </w:r>
      <w:r w:rsidRPr="00AE2768">
        <w:rPr>
          <w:rFonts w:ascii="GHEA Grapalat" w:hAnsi="GHEA Grapalat" w:cs="Sylfaen"/>
          <w:szCs w:val="24"/>
        </w:rPr>
        <w:t xml:space="preserve">, </w:t>
      </w:r>
      <w:r w:rsidRPr="00AE2768">
        <w:rPr>
          <w:rFonts w:ascii="GHEA Grapalat" w:hAnsi="GHEA Grapalat" w:cs="Sylfaen"/>
          <w:szCs w:val="24"/>
          <w:lang w:val="ru-RU"/>
        </w:rPr>
        <w:t>որոնք</w:t>
      </w:r>
      <w:r w:rsidRPr="00AE2768">
        <w:rPr>
          <w:rFonts w:ascii="GHEA Grapalat" w:hAnsi="GHEA Grapalat" w:cs="Sylfaen"/>
          <w:szCs w:val="24"/>
        </w:rPr>
        <w:t xml:space="preserve"> </w:t>
      </w:r>
      <w:r w:rsidRPr="00AE2768">
        <w:rPr>
          <w:rFonts w:ascii="GHEA Grapalat" w:hAnsi="GHEA Grapalat" w:cs="Sylfaen"/>
          <w:szCs w:val="24"/>
          <w:lang w:val="ru-RU"/>
        </w:rPr>
        <w:t>տրամադրվում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մեկ</w:t>
      </w:r>
      <w:r w:rsidRPr="00AE2768">
        <w:rPr>
          <w:rFonts w:ascii="GHEA Grapalat" w:hAnsi="GHEA Grapalat" w:cs="Sylfaen"/>
          <w:szCs w:val="24"/>
        </w:rPr>
        <w:t xml:space="preserve"> </w:t>
      </w:r>
      <w:r w:rsidRPr="00AE2768">
        <w:rPr>
          <w:rFonts w:ascii="GHEA Grapalat" w:hAnsi="GHEA Grapalat" w:cs="Sylfaen"/>
          <w:szCs w:val="24"/>
          <w:lang w:val="ru-RU"/>
        </w:rPr>
        <w:t>օրացուցային</w:t>
      </w:r>
      <w:r w:rsidRPr="00AE2768">
        <w:rPr>
          <w:rFonts w:ascii="GHEA Grapalat" w:hAnsi="GHEA Grapalat" w:cs="Sylfaen"/>
          <w:szCs w:val="24"/>
        </w:rPr>
        <w:t xml:space="preserve"> </w:t>
      </w:r>
      <w:r w:rsidRPr="00AE2768">
        <w:rPr>
          <w:rFonts w:ascii="GHEA Grapalat" w:hAnsi="GHEA Grapalat" w:cs="Sylfaen"/>
          <w:szCs w:val="24"/>
          <w:lang w:val="ru-RU"/>
        </w:rPr>
        <w:t>օրվա</w:t>
      </w:r>
      <w:r w:rsidRPr="00AE2768">
        <w:rPr>
          <w:rFonts w:ascii="GHEA Grapalat" w:hAnsi="GHEA Grapalat" w:cs="Sylfaen"/>
          <w:szCs w:val="24"/>
        </w:rPr>
        <w:t xml:space="preserve"> </w:t>
      </w:r>
      <w:r w:rsidRPr="00AE2768">
        <w:rPr>
          <w:rFonts w:ascii="GHEA Grapalat" w:hAnsi="GHEA Grapalat" w:cs="Sylfaen"/>
          <w:szCs w:val="24"/>
          <w:lang w:val="ru-RU"/>
        </w:rPr>
        <w:t>ընթացքում։</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8.17 </w:t>
      </w:r>
      <w:r w:rsidRPr="00AE2768">
        <w:rPr>
          <w:rFonts w:ascii="GHEA Grapalat" w:hAnsi="GHEA Grapalat" w:cs="Sylfaen"/>
          <w:sz w:val="20"/>
          <w:lang w:val="ru-RU"/>
        </w:rPr>
        <w:t>Հանձնաժողովի</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պատվիրատուի</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էլեկտրոնային</w:t>
      </w:r>
      <w:r w:rsidRPr="00AE2768">
        <w:rPr>
          <w:rFonts w:ascii="GHEA Grapalat" w:hAnsi="GHEA Grapalat" w:cs="Sylfaen"/>
          <w:sz w:val="20"/>
          <w:lang w:val="af-ZA"/>
        </w:rPr>
        <w:t xml:space="preserve"> </w:t>
      </w:r>
      <w:r w:rsidRPr="00AE2768">
        <w:rPr>
          <w:rFonts w:ascii="GHEA Grapalat" w:hAnsi="GHEA Grapalat" w:cs="Sylfaen"/>
          <w:sz w:val="20"/>
          <w:lang w:val="ru-RU"/>
        </w:rPr>
        <w:t>ծանուցումներն</w:t>
      </w:r>
      <w:r w:rsidRPr="00AE2768">
        <w:rPr>
          <w:rFonts w:ascii="GHEA Grapalat" w:hAnsi="GHEA Grapalat" w:cs="Sylfaen"/>
          <w:sz w:val="20"/>
          <w:lang w:val="af-ZA"/>
        </w:rPr>
        <w:t xml:space="preserve"> </w:t>
      </w:r>
      <w:r w:rsidRPr="00AE2768">
        <w:rPr>
          <w:rFonts w:ascii="GHEA Grapalat" w:hAnsi="GHEA Grapalat" w:cs="Sylfaen"/>
          <w:sz w:val="20"/>
          <w:lang w:val="ru-RU"/>
        </w:rPr>
        <w:t>ուղարկվում</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հայտում նշված էլեկտրոնային փոստին ուղարկելու միջոցով, </w:t>
      </w:r>
      <w:r w:rsidRPr="00AE2768">
        <w:rPr>
          <w:rFonts w:ascii="GHEA Grapalat" w:hAnsi="GHEA Grapalat" w:cs="Sylfaen"/>
          <w:sz w:val="20"/>
          <w:lang w:val="ru-RU"/>
        </w:rPr>
        <w:t>իսկ</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իր</w:t>
      </w:r>
      <w:r w:rsidRPr="00AE2768">
        <w:rPr>
          <w:rFonts w:ascii="GHEA Grapalat" w:hAnsi="GHEA Grapalat" w:cs="Sylfaen"/>
          <w:sz w:val="20"/>
          <w:lang w:val="af-ZA"/>
        </w:rPr>
        <w:t xml:space="preserve"> </w:t>
      </w:r>
      <w:r w:rsidRPr="00AE2768">
        <w:rPr>
          <w:rFonts w:ascii="GHEA Grapalat" w:hAnsi="GHEA Grapalat" w:cs="Sylfaen"/>
          <w:sz w:val="20"/>
          <w:lang w:val="ru-RU"/>
        </w:rPr>
        <w:t>հայտում</w:t>
      </w:r>
      <w:r w:rsidRPr="00AE2768">
        <w:rPr>
          <w:rFonts w:ascii="GHEA Grapalat" w:hAnsi="GHEA Grapalat" w:cs="Sylfaen"/>
          <w:sz w:val="20"/>
          <w:lang w:val="af-ZA"/>
        </w:rPr>
        <w:t xml:space="preserve"> </w:t>
      </w:r>
      <w:r w:rsidRPr="00AE2768">
        <w:rPr>
          <w:rFonts w:ascii="GHEA Grapalat" w:hAnsi="GHEA Grapalat" w:cs="Sylfaen"/>
          <w:sz w:val="20"/>
          <w:lang w:val="ru-RU"/>
        </w:rPr>
        <w:t>նշված</w:t>
      </w:r>
      <w:r w:rsidRPr="00AE2768">
        <w:rPr>
          <w:rFonts w:ascii="GHEA Grapalat" w:hAnsi="GHEA Grapalat" w:cs="Sylfaen"/>
          <w:sz w:val="20"/>
          <w:lang w:val="af-ZA"/>
        </w:rPr>
        <w:t xml:space="preserve"> </w:t>
      </w:r>
      <w:r w:rsidRPr="00AE2768">
        <w:rPr>
          <w:rFonts w:ascii="GHEA Grapalat" w:hAnsi="GHEA Grapalat" w:cs="Sylfaen"/>
          <w:sz w:val="20"/>
          <w:lang w:val="ru-RU"/>
        </w:rPr>
        <w:t>էլեկտրոնային</w:t>
      </w:r>
      <w:r w:rsidRPr="00AE2768">
        <w:rPr>
          <w:rFonts w:ascii="GHEA Grapalat" w:hAnsi="GHEA Grapalat" w:cs="Sylfaen"/>
          <w:sz w:val="20"/>
          <w:lang w:val="af-ZA"/>
        </w:rPr>
        <w:t xml:space="preserve"> </w:t>
      </w:r>
      <w:r w:rsidRPr="00AE2768">
        <w:rPr>
          <w:rFonts w:ascii="GHEA Grapalat" w:hAnsi="GHEA Grapalat" w:cs="Sylfaen"/>
          <w:sz w:val="20"/>
          <w:lang w:val="ru-RU"/>
        </w:rPr>
        <w:t>փոստից</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հրավերում</w:t>
      </w:r>
      <w:r w:rsidRPr="00AE2768">
        <w:rPr>
          <w:rFonts w:ascii="GHEA Grapalat" w:hAnsi="GHEA Grapalat" w:cs="Sylfaen"/>
          <w:sz w:val="20"/>
          <w:lang w:val="af-ZA"/>
        </w:rPr>
        <w:t xml:space="preserve"> </w:t>
      </w:r>
      <w:r w:rsidRPr="00AE2768">
        <w:rPr>
          <w:rFonts w:ascii="GHEA Grapalat" w:hAnsi="GHEA Grapalat" w:cs="Sylfaen"/>
          <w:sz w:val="20"/>
          <w:lang w:val="ru-RU"/>
        </w:rPr>
        <w:t>նշված</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հանձնաժողովի</w:t>
      </w:r>
      <w:r w:rsidRPr="00AE2768">
        <w:rPr>
          <w:rFonts w:ascii="GHEA Grapalat" w:hAnsi="GHEA Grapalat" w:cs="Sylfaen"/>
          <w:sz w:val="20"/>
          <w:lang w:val="af-ZA"/>
        </w:rPr>
        <w:t xml:space="preserve"> </w:t>
      </w:r>
      <w:r w:rsidRPr="00AE2768">
        <w:rPr>
          <w:rFonts w:ascii="GHEA Grapalat" w:hAnsi="GHEA Grapalat" w:cs="Sylfaen"/>
          <w:sz w:val="20"/>
          <w:lang w:val="ru-RU"/>
        </w:rPr>
        <w:t>քարտուղարի</w:t>
      </w:r>
      <w:r w:rsidRPr="00AE2768">
        <w:rPr>
          <w:rFonts w:ascii="GHEA Grapalat" w:hAnsi="GHEA Grapalat" w:cs="Sylfaen"/>
          <w:sz w:val="20"/>
          <w:lang w:val="af-ZA"/>
        </w:rPr>
        <w:t xml:space="preserve"> </w:t>
      </w:r>
      <w:r w:rsidRPr="00AE2768">
        <w:rPr>
          <w:rFonts w:ascii="GHEA Grapalat" w:hAnsi="GHEA Grapalat" w:cs="Sylfaen"/>
          <w:sz w:val="20"/>
          <w:lang w:val="ru-RU"/>
        </w:rPr>
        <w:t>էլեկտրոնային</w:t>
      </w:r>
      <w:r w:rsidRPr="00AE2768">
        <w:rPr>
          <w:rFonts w:ascii="GHEA Grapalat" w:hAnsi="GHEA Grapalat" w:cs="Sylfaen"/>
          <w:sz w:val="20"/>
          <w:lang w:val="af-ZA"/>
        </w:rPr>
        <w:t xml:space="preserve"> </w:t>
      </w:r>
      <w:r w:rsidRPr="00AE2768">
        <w:rPr>
          <w:rFonts w:ascii="GHEA Grapalat" w:hAnsi="GHEA Grapalat" w:cs="Sylfaen"/>
          <w:sz w:val="20"/>
          <w:lang w:val="ru-RU"/>
        </w:rPr>
        <w:t>փոստին</w:t>
      </w:r>
      <w:r w:rsidRPr="00AE2768">
        <w:rPr>
          <w:rFonts w:ascii="GHEA Grapalat" w:hAnsi="GHEA Grapalat" w:cs="Sylfaen"/>
          <w:sz w:val="20"/>
          <w:lang w:val="af-ZA"/>
        </w:rPr>
        <w:t xml:space="preserve"> </w:t>
      </w:r>
      <w:r w:rsidRPr="00AE2768">
        <w:rPr>
          <w:rFonts w:ascii="GHEA Grapalat" w:hAnsi="GHEA Grapalat"/>
          <w:sz w:val="20"/>
          <w:szCs w:val="20"/>
          <w:lang w:val="af-ZA" w:eastAsia="x-none"/>
        </w:rPr>
        <w:t>ուղարկվելու միջոցով:</w:t>
      </w:r>
    </w:p>
    <w:p w:rsidR="00254F39" w:rsidRPr="00AE2768" w:rsidRDefault="00254F39" w:rsidP="00254F39">
      <w:pPr>
        <w:ind w:firstLine="567"/>
        <w:jc w:val="both"/>
        <w:rPr>
          <w:rFonts w:ascii="GHEA Grapalat" w:hAnsi="GHEA Grapalat"/>
          <w:sz w:val="20"/>
          <w:szCs w:val="20"/>
          <w:lang w:val="af-ZA" w:eastAsia="x-none"/>
        </w:rPr>
      </w:pPr>
      <w:r w:rsidRPr="00AE276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54F39" w:rsidRPr="00AE2768" w:rsidRDefault="00254F39" w:rsidP="00254F39">
      <w:pPr>
        <w:pStyle w:val="23"/>
        <w:spacing w:line="240" w:lineRule="auto"/>
        <w:ind w:firstLine="567"/>
        <w:rPr>
          <w:rFonts w:ascii="GHEA Grapalat" w:hAnsi="GHEA Grapalat"/>
          <w:lang w:val="hy-AM"/>
        </w:rPr>
      </w:pPr>
      <w:r w:rsidRPr="00AE2768">
        <w:rPr>
          <w:rFonts w:ascii="GHEA Grapalat" w:hAnsi="GHEA Grapalat"/>
        </w:rPr>
        <w:t>8</w:t>
      </w:r>
      <w:r w:rsidRPr="00AE2768">
        <w:rPr>
          <w:rFonts w:ascii="GHEA Grapalat" w:hAnsi="GHEA Grapalat"/>
          <w:lang w:val="hy-AM"/>
        </w:rPr>
        <w:t>.</w:t>
      </w:r>
      <w:r w:rsidRPr="00246F37">
        <w:rPr>
          <w:rFonts w:ascii="GHEA Grapalat" w:hAnsi="GHEA Grapalat"/>
        </w:rPr>
        <w:t xml:space="preserve">18 </w:t>
      </w:r>
      <w:r w:rsidRPr="00AE2768">
        <w:rPr>
          <w:rFonts w:ascii="GHEA Grapalat" w:hAnsi="GHEA Grapalat" w:cs="Sylfaen"/>
        </w:rPr>
        <w:t>Հայտերի</w:t>
      </w:r>
      <w:r w:rsidRPr="00AE2768">
        <w:rPr>
          <w:rFonts w:ascii="GHEA Grapalat" w:hAnsi="GHEA Grapalat" w:cs="Arial"/>
        </w:rPr>
        <w:t xml:space="preserve"> </w:t>
      </w:r>
      <w:r w:rsidRPr="00AE2768">
        <w:rPr>
          <w:rFonts w:ascii="GHEA Grapalat" w:hAnsi="GHEA Grapalat" w:cs="Sylfaen"/>
        </w:rPr>
        <w:t>գնահատումը</w:t>
      </w:r>
      <w:r w:rsidRPr="00AE2768">
        <w:rPr>
          <w:rFonts w:ascii="GHEA Grapalat" w:hAnsi="GHEA Grapalat" w:cs="Arial"/>
        </w:rPr>
        <w:t xml:space="preserve"> </w:t>
      </w:r>
      <w:r w:rsidRPr="00AE2768">
        <w:rPr>
          <w:rFonts w:ascii="GHEA Grapalat" w:hAnsi="GHEA Grapalat" w:cs="Sylfaen"/>
        </w:rPr>
        <w:t>և</w:t>
      </w:r>
      <w:r w:rsidRPr="00AE2768">
        <w:rPr>
          <w:rFonts w:ascii="GHEA Grapalat" w:hAnsi="GHEA Grapalat" w:cs="Arial"/>
        </w:rPr>
        <w:t xml:space="preserve"> </w:t>
      </w:r>
      <w:r w:rsidRPr="00AE2768">
        <w:rPr>
          <w:rFonts w:ascii="GHEA Grapalat" w:hAnsi="GHEA Grapalat" w:cs="Sylfaen"/>
        </w:rPr>
        <w:t>ընտրված մասնակցի որոշումն</w:t>
      </w:r>
      <w:r w:rsidRPr="00AE2768">
        <w:rPr>
          <w:rFonts w:ascii="GHEA Grapalat" w:hAnsi="GHEA Grapalat" w:cs="Arial"/>
        </w:rPr>
        <w:t xml:space="preserve"> </w:t>
      </w:r>
      <w:r w:rsidRPr="00AE2768">
        <w:rPr>
          <w:rFonts w:ascii="GHEA Grapalat" w:hAnsi="GHEA Grapalat" w:cs="Sylfaen"/>
        </w:rPr>
        <w:t>իրականացվում</w:t>
      </w:r>
      <w:r w:rsidRPr="00AE2768">
        <w:rPr>
          <w:rFonts w:ascii="GHEA Grapalat" w:hAnsi="GHEA Grapalat" w:cs="Arial"/>
        </w:rPr>
        <w:t xml:space="preserve"> </w:t>
      </w:r>
      <w:r w:rsidRPr="00AE2768">
        <w:rPr>
          <w:rFonts w:ascii="GHEA Grapalat" w:hAnsi="GHEA Grapalat" w:cs="Sylfaen"/>
        </w:rPr>
        <w:t>է</w:t>
      </w:r>
      <w:r w:rsidRPr="00AE2768">
        <w:rPr>
          <w:rFonts w:ascii="GHEA Grapalat" w:hAnsi="GHEA Grapalat" w:cs="Arial"/>
        </w:rPr>
        <w:t xml:space="preserve"> </w:t>
      </w:r>
      <w:r w:rsidRPr="00AE2768">
        <w:rPr>
          <w:rFonts w:ascii="GHEA Grapalat" w:hAnsi="GHEA Grapalat" w:cs="Sylfaen"/>
        </w:rPr>
        <w:t>ըստ</w:t>
      </w:r>
      <w:r w:rsidRPr="00AE2768">
        <w:rPr>
          <w:rFonts w:ascii="GHEA Grapalat" w:hAnsi="GHEA Grapalat" w:cs="Arial"/>
        </w:rPr>
        <w:t xml:space="preserve"> </w:t>
      </w:r>
      <w:r w:rsidRPr="00AE2768">
        <w:rPr>
          <w:rFonts w:ascii="GHEA Grapalat" w:hAnsi="GHEA Grapalat" w:cs="Sylfaen"/>
        </w:rPr>
        <w:t>առանձին</w:t>
      </w:r>
      <w:r w:rsidRPr="00AE2768">
        <w:rPr>
          <w:rFonts w:ascii="GHEA Grapalat" w:hAnsi="GHEA Grapalat" w:cs="Arial"/>
        </w:rPr>
        <w:t xml:space="preserve"> </w:t>
      </w:r>
      <w:r w:rsidRPr="00AE2768">
        <w:rPr>
          <w:rFonts w:ascii="GHEA Grapalat" w:hAnsi="GHEA Grapalat" w:cs="Sylfaen"/>
        </w:rPr>
        <w:t>չափաբաժինների</w:t>
      </w:r>
      <w:r w:rsidRPr="00AE2768">
        <w:rPr>
          <w:rStyle w:val="af6"/>
          <w:rFonts w:ascii="GHEA Grapalat" w:hAnsi="GHEA Grapalat" w:cs="Sylfaen"/>
          <w:color w:val="FFFFFF"/>
        </w:rPr>
        <w:footnoteReference w:id="4"/>
      </w:r>
      <w:r w:rsidRPr="00AE2768">
        <w:rPr>
          <w:rFonts w:ascii="GHEA Grapalat" w:hAnsi="GHEA Grapalat" w:cs="Tahoma"/>
        </w:rPr>
        <w:t>։</w:t>
      </w:r>
      <w:r w:rsidRPr="00AE2768">
        <w:rPr>
          <w:rFonts w:ascii="GHEA Grapalat" w:hAnsi="GHEA Grapalat" w:cs="Tahoma"/>
          <w:vertAlign w:val="superscript"/>
        </w:rPr>
        <w:t>11</w:t>
      </w:r>
      <w:r w:rsidRPr="00AE2768">
        <w:rPr>
          <w:rFonts w:ascii="GHEA Grapalat" w:hAnsi="GHEA Grapalat" w:cs="Tahoma"/>
          <w:lang w:val="hy-AM"/>
        </w:rPr>
        <w:t xml:space="preserve"> </w:t>
      </w:r>
    </w:p>
    <w:p w:rsidR="00254F39" w:rsidRPr="00AE2768" w:rsidRDefault="00254F39" w:rsidP="00254F39">
      <w:pPr>
        <w:ind w:firstLine="567"/>
        <w:jc w:val="both"/>
        <w:rPr>
          <w:rFonts w:ascii="GHEA Grapalat" w:hAnsi="GHEA Grapalat"/>
          <w:sz w:val="20"/>
          <w:szCs w:val="20"/>
          <w:lang w:val="af-ZA" w:eastAsia="x-none"/>
        </w:rPr>
      </w:pPr>
      <w:r w:rsidRPr="00AE2768">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E2768">
        <w:rPr>
          <w:rFonts w:ascii="GHEA Grapalat" w:hAnsi="GHEA Grapalat"/>
          <w:sz w:val="20"/>
          <w:szCs w:val="20"/>
          <w:lang w:val="hy-AM" w:eastAsia="x-none"/>
        </w:rPr>
        <w:t>հրավերի 1-ին մասի 8.1</w:t>
      </w:r>
      <w:r w:rsidRPr="00246F37">
        <w:rPr>
          <w:rFonts w:ascii="GHEA Grapalat" w:hAnsi="GHEA Grapalat"/>
          <w:sz w:val="20"/>
          <w:szCs w:val="20"/>
          <w:lang w:val="hy-AM" w:eastAsia="x-none"/>
        </w:rPr>
        <w:t>2</w:t>
      </w:r>
      <w:r w:rsidRPr="00AE2768">
        <w:rPr>
          <w:rFonts w:ascii="GHEA Grapalat" w:hAnsi="GHEA Grapalat"/>
          <w:sz w:val="20"/>
          <w:szCs w:val="20"/>
          <w:lang w:val="hy-AM" w:eastAsia="x-none"/>
        </w:rPr>
        <w:t>-ից 8.</w:t>
      </w:r>
      <w:r w:rsidRPr="00246F37">
        <w:rPr>
          <w:rFonts w:ascii="GHEA Grapalat" w:hAnsi="GHEA Grapalat"/>
          <w:sz w:val="20"/>
          <w:szCs w:val="20"/>
          <w:lang w:val="hy-AM" w:eastAsia="x-none"/>
        </w:rPr>
        <w:t>18</w:t>
      </w:r>
      <w:r w:rsidRPr="00AE2768">
        <w:rPr>
          <w:rFonts w:ascii="GHEA Grapalat" w:hAnsi="GHEA Grapalat"/>
          <w:sz w:val="20"/>
          <w:szCs w:val="20"/>
          <w:lang w:val="hy-AM" w:eastAsia="x-none"/>
        </w:rPr>
        <w:t>-րդ կետերով սահմանված ընթացակարգ</w:t>
      </w:r>
      <w:r w:rsidRPr="00246F37">
        <w:rPr>
          <w:rFonts w:ascii="GHEA Grapalat" w:hAnsi="GHEA Grapalat"/>
          <w:sz w:val="20"/>
          <w:szCs w:val="20"/>
          <w:lang w:val="hy-AM" w:eastAsia="x-none"/>
        </w:rPr>
        <w:t>ի կիրառմամբ</w:t>
      </w:r>
      <w:r w:rsidRPr="00AE2768">
        <w:rPr>
          <w:rFonts w:ascii="GHEA Grapalat" w:hAnsi="GHEA Grapalat"/>
          <w:sz w:val="20"/>
          <w:szCs w:val="20"/>
          <w:lang w:val="af-ZA" w:eastAsia="x-none"/>
        </w:rPr>
        <w:t>:</w:t>
      </w:r>
    </w:p>
    <w:p w:rsidR="00254F39" w:rsidRPr="00AE2768" w:rsidRDefault="00254F39" w:rsidP="00254F39">
      <w:pPr>
        <w:pStyle w:val="23"/>
        <w:spacing w:line="240" w:lineRule="auto"/>
        <w:ind w:firstLine="567"/>
        <w:rPr>
          <w:rFonts w:ascii="GHEA Grapalat" w:hAnsi="GHEA Grapalat" w:cs="Sylfaen"/>
          <w:szCs w:val="24"/>
        </w:rPr>
      </w:pPr>
      <w:r w:rsidRPr="00AE2768">
        <w:rPr>
          <w:rFonts w:ascii="GHEA Grapalat" w:hAnsi="GHEA Grapalat" w:cs="Sylfaen"/>
          <w:szCs w:val="24"/>
        </w:rPr>
        <w:t>8</w:t>
      </w:r>
      <w:r w:rsidRPr="00AE2768">
        <w:rPr>
          <w:rFonts w:ascii="GHEA Grapalat" w:hAnsi="GHEA Grapalat" w:cs="Sylfaen"/>
          <w:szCs w:val="24"/>
          <w:lang w:val="hy-AM"/>
        </w:rPr>
        <w:t>.</w:t>
      </w:r>
      <w:r w:rsidRPr="00246F37">
        <w:rPr>
          <w:rFonts w:ascii="GHEA Grapalat" w:hAnsi="GHEA Grapalat" w:cs="Sylfaen"/>
          <w:szCs w:val="24"/>
        </w:rPr>
        <w:t xml:space="preserve">20 </w:t>
      </w:r>
      <w:r w:rsidRPr="00AE2768">
        <w:rPr>
          <w:rFonts w:ascii="GHEA Grapalat" w:hAnsi="GHEA Grapalat" w:cs="Sylfaen"/>
          <w:szCs w:val="24"/>
          <w:lang w:val="ru-RU"/>
        </w:rPr>
        <w:t>Մասնակից</w:t>
      </w:r>
      <w:r w:rsidRPr="00AE2768">
        <w:rPr>
          <w:rFonts w:ascii="GHEA Grapalat" w:hAnsi="GHEA Grapalat" w:cs="Sylfaen"/>
          <w:szCs w:val="24"/>
          <w:lang w:val="en-US"/>
        </w:rPr>
        <w:t>ն</w:t>
      </w:r>
      <w:r w:rsidRPr="00AE2768">
        <w:rPr>
          <w:rFonts w:ascii="GHEA Grapalat" w:hAnsi="GHEA Grapalat" w:cs="Sylfaen"/>
          <w:szCs w:val="24"/>
        </w:rPr>
        <w:t xml:space="preserve"> </w:t>
      </w:r>
      <w:r w:rsidRPr="00AE2768">
        <w:rPr>
          <w:rFonts w:ascii="GHEA Grapalat" w:hAnsi="GHEA Grapalat" w:cs="Sylfaen"/>
          <w:szCs w:val="24"/>
          <w:lang w:val="ru-RU"/>
        </w:rPr>
        <w:t>իրեն</w:t>
      </w:r>
      <w:r w:rsidRPr="00AE2768">
        <w:rPr>
          <w:rFonts w:ascii="GHEA Grapalat" w:hAnsi="GHEA Grapalat" w:cs="Sylfaen"/>
          <w:szCs w:val="24"/>
        </w:rPr>
        <w:t xml:space="preserve"> </w:t>
      </w:r>
      <w:r w:rsidRPr="00AE2768">
        <w:rPr>
          <w:rFonts w:ascii="GHEA Grapalat" w:hAnsi="GHEA Grapalat" w:cs="Sylfaen"/>
          <w:szCs w:val="24"/>
          <w:lang w:val="ru-RU"/>
        </w:rPr>
        <w:t>ներկայացված</w:t>
      </w:r>
      <w:r w:rsidRPr="00AE2768">
        <w:rPr>
          <w:rFonts w:ascii="GHEA Grapalat" w:hAnsi="GHEA Grapalat" w:cs="Sylfaen"/>
          <w:szCs w:val="24"/>
        </w:rPr>
        <w:t xml:space="preserve"> </w:t>
      </w:r>
      <w:r w:rsidRPr="00AE2768">
        <w:rPr>
          <w:rFonts w:ascii="GHEA Grapalat" w:hAnsi="GHEA Grapalat" w:cs="Sylfaen"/>
          <w:szCs w:val="24"/>
          <w:lang w:val="ru-RU"/>
        </w:rPr>
        <w:t>պահանջների</w:t>
      </w:r>
      <w:r w:rsidRPr="00AE2768">
        <w:rPr>
          <w:rFonts w:ascii="GHEA Grapalat" w:hAnsi="GHEA Grapalat" w:cs="Sylfaen"/>
          <w:szCs w:val="24"/>
        </w:rPr>
        <w:t xml:space="preserve"> </w:t>
      </w:r>
      <w:r w:rsidRPr="00AE2768">
        <w:rPr>
          <w:rFonts w:ascii="GHEA Grapalat" w:hAnsi="GHEA Grapalat" w:cs="Sylfaen"/>
          <w:szCs w:val="24"/>
          <w:lang w:val="ru-RU"/>
        </w:rPr>
        <w:t>համապատասխանության</w:t>
      </w:r>
      <w:r w:rsidRPr="00AE2768">
        <w:rPr>
          <w:rFonts w:ascii="GHEA Grapalat" w:hAnsi="GHEA Grapalat" w:cs="Sylfaen"/>
          <w:szCs w:val="24"/>
        </w:rPr>
        <w:t xml:space="preserve"> </w:t>
      </w:r>
      <w:r w:rsidRPr="00AE2768">
        <w:rPr>
          <w:rFonts w:ascii="GHEA Grapalat" w:hAnsi="GHEA Grapalat" w:cs="Sylfaen"/>
          <w:szCs w:val="24"/>
          <w:lang w:val="ru-RU"/>
        </w:rPr>
        <w:t>հիմնավորման</w:t>
      </w:r>
      <w:r w:rsidRPr="00AE2768">
        <w:rPr>
          <w:rFonts w:ascii="GHEA Grapalat" w:hAnsi="GHEA Grapalat" w:cs="Sylfaen"/>
          <w:szCs w:val="24"/>
        </w:rPr>
        <w:t xml:space="preserve"> </w:t>
      </w:r>
      <w:r w:rsidRPr="00AE2768">
        <w:rPr>
          <w:rFonts w:ascii="GHEA Grapalat" w:hAnsi="GHEA Grapalat" w:cs="Sylfaen"/>
          <w:szCs w:val="24"/>
          <w:lang w:val="ru-RU"/>
        </w:rPr>
        <w:t>նպատակով</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ներկայացնել</w:t>
      </w:r>
      <w:r w:rsidRPr="00AE2768">
        <w:rPr>
          <w:rFonts w:ascii="GHEA Grapalat" w:hAnsi="GHEA Grapalat" w:cs="Sylfaen"/>
          <w:szCs w:val="24"/>
        </w:rPr>
        <w:t xml:space="preserve"> </w:t>
      </w:r>
      <w:r w:rsidRPr="00AE2768">
        <w:rPr>
          <w:rFonts w:ascii="GHEA Grapalat" w:hAnsi="GHEA Grapalat" w:cs="Sylfaen"/>
          <w:szCs w:val="24"/>
          <w:lang w:val="ru-RU"/>
        </w:rPr>
        <w:t>լրացուցիչ</w:t>
      </w:r>
      <w:r w:rsidRPr="00AE2768">
        <w:rPr>
          <w:rFonts w:ascii="GHEA Grapalat" w:hAnsi="GHEA Grapalat" w:cs="Sylfaen"/>
          <w:szCs w:val="24"/>
        </w:rPr>
        <w:t xml:space="preserve"> </w:t>
      </w:r>
      <w:r w:rsidRPr="00AE2768">
        <w:rPr>
          <w:rFonts w:ascii="GHEA Grapalat" w:hAnsi="GHEA Grapalat" w:cs="Sylfaen"/>
          <w:szCs w:val="24"/>
          <w:lang w:val="ru-RU"/>
        </w:rPr>
        <w:t>այլ</w:t>
      </w:r>
      <w:r w:rsidRPr="00AE2768">
        <w:rPr>
          <w:rFonts w:ascii="GHEA Grapalat" w:hAnsi="GHEA Grapalat" w:cs="Sylfaen"/>
          <w:szCs w:val="24"/>
        </w:rPr>
        <w:t xml:space="preserve"> </w:t>
      </w:r>
      <w:r w:rsidRPr="00AE2768">
        <w:rPr>
          <w:rFonts w:ascii="GHEA Grapalat" w:hAnsi="GHEA Grapalat" w:cs="Sylfaen"/>
          <w:szCs w:val="24"/>
          <w:lang w:val="ru-RU"/>
        </w:rPr>
        <w:t>փաստաթղթեր</w:t>
      </w:r>
      <w:r w:rsidRPr="00AE2768">
        <w:rPr>
          <w:rFonts w:ascii="GHEA Grapalat" w:hAnsi="GHEA Grapalat" w:cs="Sylfaen"/>
          <w:szCs w:val="24"/>
        </w:rPr>
        <w:t xml:space="preserve">, </w:t>
      </w:r>
      <w:r w:rsidRPr="00AE2768">
        <w:rPr>
          <w:rFonts w:ascii="GHEA Grapalat" w:hAnsi="GHEA Grapalat" w:cs="Sylfaen"/>
          <w:szCs w:val="24"/>
          <w:lang w:val="ru-RU"/>
        </w:rPr>
        <w:t>տեղեկություններ</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նյութեր։</w:t>
      </w:r>
    </w:p>
    <w:p w:rsidR="00254F39" w:rsidRPr="00AE2768" w:rsidRDefault="00254F39" w:rsidP="00254F39">
      <w:pPr>
        <w:pStyle w:val="23"/>
        <w:spacing w:line="240" w:lineRule="auto"/>
        <w:ind w:firstLine="567"/>
        <w:rPr>
          <w:rFonts w:ascii="GHEA Grapalat" w:hAnsi="GHEA Grapalat" w:cs="Sylfaen"/>
          <w:szCs w:val="24"/>
        </w:rPr>
      </w:pPr>
      <w:r w:rsidRPr="00AE2768">
        <w:rPr>
          <w:rFonts w:ascii="GHEA Grapalat" w:hAnsi="GHEA Grapalat" w:cs="Sylfaen"/>
          <w:szCs w:val="24"/>
          <w:lang w:val="en-US"/>
        </w:rPr>
        <w:t>Հ</w:t>
      </w:r>
      <w:r w:rsidRPr="00AE2768">
        <w:rPr>
          <w:rFonts w:ascii="GHEA Grapalat" w:hAnsi="GHEA Grapalat" w:cs="Sylfaen"/>
          <w:szCs w:val="24"/>
          <w:lang w:val="ru-RU"/>
        </w:rPr>
        <w:t>անձնաժողովը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ստուգել</w:t>
      </w:r>
      <w:r w:rsidRPr="00AE2768">
        <w:rPr>
          <w:rFonts w:ascii="GHEA Grapalat" w:hAnsi="GHEA Grapalat" w:cs="Sylfaen"/>
          <w:szCs w:val="24"/>
        </w:rPr>
        <w:t xml:space="preserve"> </w:t>
      </w:r>
      <w:r w:rsidRPr="00AE2768">
        <w:rPr>
          <w:rFonts w:ascii="GHEA Grapalat" w:hAnsi="GHEA Grapalat" w:cs="Sylfaen"/>
          <w:szCs w:val="24"/>
          <w:lang w:val="en-US"/>
        </w:rPr>
        <w:t>մ</w:t>
      </w:r>
      <w:r w:rsidRPr="00AE2768">
        <w:rPr>
          <w:rFonts w:ascii="GHEA Grapalat" w:hAnsi="GHEA Grapalat" w:cs="Sylfaen"/>
          <w:szCs w:val="24"/>
          <w:lang w:val="ru-RU"/>
        </w:rPr>
        <w:t>ասնակցի</w:t>
      </w:r>
      <w:r w:rsidRPr="00AE2768">
        <w:rPr>
          <w:rFonts w:ascii="GHEA Grapalat" w:hAnsi="GHEA Grapalat" w:cs="Sylfaen"/>
          <w:szCs w:val="24"/>
        </w:rPr>
        <w:t xml:space="preserve"> </w:t>
      </w:r>
      <w:r w:rsidRPr="00AE2768">
        <w:rPr>
          <w:rFonts w:ascii="GHEA Grapalat" w:hAnsi="GHEA Grapalat" w:cs="Sylfaen"/>
          <w:szCs w:val="24"/>
          <w:lang w:val="ru-RU"/>
        </w:rPr>
        <w:t>ներկայացրած</w:t>
      </w:r>
      <w:r w:rsidRPr="00AE2768">
        <w:rPr>
          <w:rFonts w:ascii="GHEA Grapalat" w:hAnsi="GHEA Grapalat" w:cs="Sylfaen"/>
          <w:szCs w:val="24"/>
        </w:rPr>
        <w:t xml:space="preserve"> </w:t>
      </w:r>
      <w:r w:rsidRPr="00AE2768">
        <w:rPr>
          <w:rFonts w:ascii="GHEA Grapalat" w:hAnsi="GHEA Grapalat" w:cs="Sylfaen"/>
          <w:szCs w:val="24"/>
          <w:lang w:val="ru-RU"/>
        </w:rPr>
        <w:t>տվյալների</w:t>
      </w:r>
      <w:r w:rsidRPr="00AE2768">
        <w:rPr>
          <w:rFonts w:ascii="GHEA Grapalat" w:hAnsi="GHEA Grapalat" w:cs="Sylfaen"/>
          <w:szCs w:val="24"/>
        </w:rPr>
        <w:t xml:space="preserve"> </w:t>
      </w:r>
      <w:r w:rsidRPr="00AE2768">
        <w:rPr>
          <w:rFonts w:ascii="GHEA Grapalat" w:hAnsi="GHEA Grapalat" w:cs="Sylfaen"/>
          <w:szCs w:val="24"/>
          <w:lang w:val="ru-RU"/>
        </w:rPr>
        <w:t>իսկությունը</w:t>
      </w:r>
      <w:r w:rsidRPr="00AE2768">
        <w:rPr>
          <w:rFonts w:ascii="GHEA Grapalat" w:hAnsi="GHEA Grapalat" w:cs="Sylfaen"/>
          <w:szCs w:val="24"/>
        </w:rPr>
        <w:t xml:space="preserve">` </w:t>
      </w:r>
      <w:r w:rsidRPr="00AE2768">
        <w:rPr>
          <w:rFonts w:ascii="GHEA Grapalat" w:hAnsi="GHEA Grapalat" w:cs="Sylfaen"/>
          <w:szCs w:val="24"/>
          <w:lang w:val="ru-RU"/>
        </w:rPr>
        <w:t>օգտագործելով</w:t>
      </w:r>
      <w:r w:rsidRPr="00AE2768">
        <w:rPr>
          <w:rFonts w:ascii="GHEA Grapalat" w:hAnsi="GHEA Grapalat" w:cs="Sylfaen"/>
          <w:szCs w:val="24"/>
        </w:rPr>
        <w:t xml:space="preserve"> </w:t>
      </w:r>
      <w:r w:rsidRPr="00AE2768">
        <w:rPr>
          <w:rFonts w:ascii="GHEA Grapalat" w:hAnsi="GHEA Grapalat" w:cs="Sylfaen"/>
          <w:szCs w:val="24"/>
          <w:lang w:val="ru-RU"/>
        </w:rPr>
        <w:t>պաշտոնական</w:t>
      </w:r>
      <w:r w:rsidRPr="00AE2768">
        <w:rPr>
          <w:rFonts w:ascii="GHEA Grapalat" w:hAnsi="GHEA Grapalat" w:cs="Sylfaen"/>
          <w:szCs w:val="24"/>
        </w:rPr>
        <w:t xml:space="preserve"> </w:t>
      </w:r>
      <w:r w:rsidRPr="00AE2768">
        <w:rPr>
          <w:rFonts w:ascii="GHEA Grapalat" w:hAnsi="GHEA Grapalat" w:cs="Sylfaen"/>
          <w:szCs w:val="24"/>
          <w:lang w:val="ru-RU"/>
        </w:rPr>
        <w:t>աղբյուրներից</w:t>
      </w:r>
      <w:r w:rsidRPr="00AE2768">
        <w:rPr>
          <w:rFonts w:ascii="GHEA Grapalat" w:hAnsi="GHEA Grapalat" w:cs="Sylfaen"/>
          <w:szCs w:val="24"/>
        </w:rPr>
        <w:t xml:space="preserve"> </w:t>
      </w:r>
      <w:r w:rsidRPr="00AE2768">
        <w:rPr>
          <w:rFonts w:ascii="GHEA Grapalat" w:hAnsi="GHEA Grapalat" w:cs="Sylfaen"/>
          <w:szCs w:val="24"/>
          <w:lang w:val="ru-RU"/>
        </w:rPr>
        <w:t>ստացված</w:t>
      </w:r>
      <w:r w:rsidRPr="00AE2768">
        <w:rPr>
          <w:rFonts w:ascii="GHEA Grapalat" w:hAnsi="GHEA Grapalat" w:cs="Sylfaen"/>
          <w:szCs w:val="24"/>
        </w:rPr>
        <w:t xml:space="preserve"> </w:t>
      </w:r>
      <w:r w:rsidRPr="00AE2768">
        <w:rPr>
          <w:rFonts w:ascii="GHEA Grapalat" w:hAnsi="GHEA Grapalat" w:cs="Sylfaen"/>
          <w:szCs w:val="24"/>
          <w:lang w:val="ru-RU"/>
        </w:rPr>
        <w:t>տվյալներ</w:t>
      </w:r>
      <w:r w:rsidRPr="00AE2768">
        <w:rPr>
          <w:rFonts w:ascii="GHEA Grapalat" w:hAnsi="GHEA Grapalat" w:cs="Sylfaen"/>
          <w:szCs w:val="24"/>
        </w:rPr>
        <w:t xml:space="preserve"> </w:t>
      </w:r>
      <w:r w:rsidRPr="00AE2768">
        <w:rPr>
          <w:rFonts w:ascii="GHEA Grapalat" w:hAnsi="GHEA Grapalat" w:cs="Sylfaen"/>
          <w:szCs w:val="24"/>
          <w:lang w:val="ru-RU"/>
        </w:rPr>
        <w:t>կամ</w:t>
      </w:r>
      <w:r w:rsidRPr="00AE2768">
        <w:rPr>
          <w:rFonts w:ascii="GHEA Grapalat" w:hAnsi="GHEA Grapalat" w:cs="Sylfaen"/>
          <w:szCs w:val="24"/>
        </w:rPr>
        <w:t xml:space="preserve"> </w:t>
      </w:r>
      <w:r w:rsidRPr="00AE2768">
        <w:rPr>
          <w:rFonts w:ascii="GHEA Grapalat" w:hAnsi="GHEA Grapalat" w:cs="Sylfaen"/>
          <w:szCs w:val="24"/>
          <w:lang w:val="ru-RU"/>
        </w:rPr>
        <w:t>դրա</w:t>
      </w:r>
      <w:r w:rsidRPr="00AE2768">
        <w:rPr>
          <w:rFonts w:ascii="GHEA Grapalat" w:hAnsi="GHEA Grapalat" w:cs="Sylfaen"/>
          <w:szCs w:val="24"/>
        </w:rPr>
        <w:t xml:space="preserve"> </w:t>
      </w:r>
      <w:r w:rsidRPr="00AE2768">
        <w:rPr>
          <w:rFonts w:ascii="GHEA Grapalat" w:hAnsi="GHEA Grapalat" w:cs="Sylfaen"/>
          <w:szCs w:val="24"/>
          <w:lang w:val="ru-RU"/>
        </w:rPr>
        <w:t>մասին</w:t>
      </w:r>
      <w:r w:rsidRPr="00AE2768">
        <w:rPr>
          <w:rFonts w:ascii="GHEA Grapalat" w:hAnsi="GHEA Grapalat" w:cs="Sylfaen"/>
          <w:szCs w:val="24"/>
        </w:rPr>
        <w:t xml:space="preserve"> </w:t>
      </w:r>
      <w:r w:rsidRPr="00AE2768">
        <w:rPr>
          <w:rFonts w:ascii="GHEA Grapalat" w:hAnsi="GHEA Grapalat" w:cs="Sylfaen"/>
          <w:szCs w:val="24"/>
          <w:lang w:val="ru-RU"/>
        </w:rPr>
        <w:t>ստանալով</w:t>
      </w:r>
      <w:r w:rsidRPr="00AE2768">
        <w:rPr>
          <w:rFonts w:ascii="GHEA Grapalat" w:hAnsi="GHEA Grapalat" w:cs="Sylfaen"/>
          <w:szCs w:val="24"/>
        </w:rPr>
        <w:t xml:space="preserve"> </w:t>
      </w:r>
      <w:r w:rsidRPr="00AE2768">
        <w:rPr>
          <w:rFonts w:ascii="GHEA Grapalat" w:hAnsi="GHEA Grapalat" w:cs="Sylfaen"/>
          <w:szCs w:val="24"/>
          <w:lang w:val="ru-RU"/>
        </w:rPr>
        <w:t>իրավասու</w:t>
      </w:r>
      <w:r w:rsidRPr="00AE2768">
        <w:rPr>
          <w:rFonts w:ascii="GHEA Grapalat" w:hAnsi="GHEA Grapalat" w:cs="Sylfaen"/>
          <w:szCs w:val="24"/>
        </w:rPr>
        <w:t xml:space="preserve"> </w:t>
      </w:r>
      <w:r w:rsidRPr="00AE2768">
        <w:rPr>
          <w:rFonts w:ascii="GHEA Grapalat" w:hAnsi="GHEA Grapalat" w:cs="Sylfaen"/>
          <w:szCs w:val="24"/>
          <w:lang w:val="ru-RU"/>
        </w:rPr>
        <w:t>մարմինների</w:t>
      </w:r>
      <w:r w:rsidRPr="00AE2768">
        <w:rPr>
          <w:rFonts w:ascii="GHEA Grapalat" w:hAnsi="GHEA Grapalat" w:cs="Sylfaen"/>
          <w:szCs w:val="24"/>
        </w:rPr>
        <w:t xml:space="preserve"> </w:t>
      </w:r>
      <w:r w:rsidRPr="00AE2768">
        <w:rPr>
          <w:rFonts w:ascii="GHEA Grapalat" w:hAnsi="GHEA Grapalat" w:cs="Sylfaen"/>
          <w:szCs w:val="24"/>
          <w:lang w:val="ru-RU"/>
        </w:rPr>
        <w:t>գրավոր</w:t>
      </w:r>
      <w:r w:rsidRPr="00AE2768">
        <w:rPr>
          <w:rFonts w:ascii="GHEA Grapalat" w:hAnsi="GHEA Grapalat" w:cs="Sylfaen"/>
          <w:szCs w:val="24"/>
        </w:rPr>
        <w:t xml:space="preserve"> </w:t>
      </w:r>
      <w:r w:rsidRPr="00AE2768">
        <w:rPr>
          <w:rFonts w:ascii="GHEA Grapalat" w:hAnsi="GHEA Grapalat" w:cs="Sylfaen"/>
          <w:szCs w:val="24"/>
          <w:lang w:val="ru-RU"/>
        </w:rPr>
        <w:t>եզրակացությունը</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հարցում</w:t>
      </w:r>
      <w:r w:rsidRPr="00AE2768">
        <w:rPr>
          <w:rFonts w:ascii="GHEA Grapalat" w:hAnsi="GHEA Grapalat" w:cs="Sylfaen"/>
          <w:szCs w:val="24"/>
        </w:rPr>
        <w:t xml:space="preserve"> </w:t>
      </w:r>
      <w:r w:rsidRPr="00AE2768">
        <w:rPr>
          <w:rFonts w:ascii="GHEA Grapalat" w:hAnsi="GHEA Grapalat" w:cs="Sylfaen"/>
          <w:szCs w:val="24"/>
          <w:lang w:val="ru-RU"/>
        </w:rPr>
        <w:t>ուղարկվելու</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համապատասխան</w:t>
      </w:r>
      <w:r w:rsidRPr="00AE2768">
        <w:rPr>
          <w:rFonts w:ascii="GHEA Grapalat" w:hAnsi="GHEA Grapalat" w:cs="Sylfaen"/>
          <w:szCs w:val="24"/>
        </w:rPr>
        <w:t xml:space="preserve"> </w:t>
      </w:r>
      <w:r w:rsidRPr="00AE2768">
        <w:rPr>
          <w:rFonts w:ascii="GHEA Grapalat" w:hAnsi="GHEA Grapalat" w:cs="Sylfaen"/>
          <w:szCs w:val="24"/>
          <w:lang w:val="ru-RU"/>
        </w:rPr>
        <w:t>պետական</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տեղական</w:t>
      </w:r>
      <w:r w:rsidRPr="00AE2768">
        <w:rPr>
          <w:rFonts w:ascii="GHEA Grapalat" w:hAnsi="GHEA Grapalat" w:cs="Sylfaen"/>
          <w:szCs w:val="24"/>
        </w:rPr>
        <w:t xml:space="preserve"> </w:t>
      </w:r>
      <w:r w:rsidRPr="00AE2768">
        <w:rPr>
          <w:rFonts w:ascii="GHEA Grapalat" w:hAnsi="GHEA Grapalat" w:cs="Sylfaen"/>
          <w:szCs w:val="24"/>
          <w:lang w:val="ru-RU"/>
        </w:rPr>
        <w:t>ինքնակառավարման</w:t>
      </w:r>
      <w:r w:rsidRPr="00AE2768">
        <w:rPr>
          <w:rFonts w:ascii="GHEA Grapalat" w:hAnsi="GHEA Grapalat" w:cs="Sylfaen"/>
          <w:szCs w:val="24"/>
        </w:rPr>
        <w:t xml:space="preserve"> </w:t>
      </w:r>
      <w:r w:rsidRPr="00AE2768">
        <w:rPr>
          <w:rFonts w:ascii="GHEA Grapalat" w:hAnsi="GHEA Grapalat" w:cs="Sylfaen"/>
          <w:szCs w:val="24"/>
          <w:lang w:val="ru-RU"/>
        </w:rPr>
        <w:t>մարմինները</w:t>
      </w:r>
      <w:r w:rsidRPr="00AE2768">
        <w:rPr>
          <w:rFonts w:ascii="GHEA Grapalat" w:hAnsi="GHEA Grapalat" w:cs="Sylfaen"/>
          <w:szCs w:val="24"/>
        </w:rPr>
        <w:t xml:space="preserve"> </w:t>
      </w:r>
      <w:r w:rsidRPr="00AE2768">
        <w:rPr>
          <w:rFonts w:ascii="GHEA Grapalat" w:hAnsi="GHEA Grapalat" w:cs="Sylfaen"/>
          <w:szCs w:val="24"/>
          <w:lang w:val="ru-RU"/>
        </w:rPr>
        <w:t>հարցումն</w:t>
      </w:r>
      <w:r w:rsidRPr="00AE2768">
        <w:rPr>
          <w:rFonts w:ascii="GHEA Grapalat" w:hAnsi="GHEA Grapalat" w:cs="Sylfaen"/>
          <w:szCs w:val="24"/>
        </w:rPr>
        <w:t xml:space="preserve"> </w:t>
      </w:r>
      <w:r w:rsidRPr="00AE2768">
        <w:rPr>
          <w:rFonts w:ascii="GHEA Grapalat" w:hAnsi="GHEA Grapalat" w:cs="Sylfaen"/>
          <w:szCs w:val="24"/>
          <w:lang w:val="ru-RU"/>
        </w:rPr>
        <w:t>ստանալու</w:t>
      </w:r>
      <w:r w:rsidRPr="00AE2768">
        <w:rPr>
          <w:rFonts w:ascii="GHEA Grapalat" w:hAnsi="GHEA Grapalat" w:cs="Sylfaen"/>
          <w:szCs w:val="24"/>
        </w:rPr>
        <w:t xml:space="preserve"> </w:t>
      </w:r>
      <w:r w:rsidRPr="00AE2768">
        <w:rPr>
          <w:rFonts w:ascii="GHEA Grapalat" w:hAnsi="GHEA Grapalat" w:cs="Sylfaen"/>
          <w:szCs w:val="24"/>
          <w:lang w:val="ru-RU"/>
        </w:rPr>
        <w:t>օրվան</w:t>
      </w:r>
      <w:r w:rsidRPr="00AE2768">
        <w:rPr>
          <w:rFonts w:ascii="GHEA Grapalat" w:hAnsi="GHEA Grapalat" w:cs="Sylfaen"/>
          <w:szCs w:val="24"/>
        </w:rPr>
        <w:t xml:space="preserve"> </w:t>
      </w:r>
      <w:r w:rsidRPr="00AE2768">
        <w:rPr>
          <w:rFonts w:ascii="GHEA Grapalat" w:hAnsi="GHEA Grapalat" w:cs="Sylfaen"/>
          <w:szCs w:val="24"/>
          <w:lang w:val="ru-RU"/>
        </w:rPr>
        <w:t>հաջորդող</w:t>
      </w:r>
      <w:r w:rsidRPr="00AE2768">
        <w:rPr>
          <w:rFonts w:ascii="GHEA Grapalat" w:hAnsi="GHEA Grapalat" w:cs="Sylfaen"/>
          <w:szCs w:val="24"/>
        </w:rPr>
        <w:t xml:space="preserve"> </w:t>
      </w:r>
      <w:r w:rsidRPr="00AE2768">
        <w:rPr>
          <w:rFonts w:ascii="GHEA Grapalat" w:hAnsi="GHEA Grapalat" w:cs="Sylfaen"/>
          <w:szCs w:val="24"/>
          <w:lang w:val="ru-RU"/>
        </w:rPr>
        <w:t>երկու</w:t>
      </w:r>
      <w:r w:rsidRPr="00AE2768">
        <w:rPr>
          <w:rFonts w:ascii="GHEA Grapalat" w:hAnsi="GHEA Grapalat" w:cs="Sylfaen"/>
          <w:szCs w:val="24"/>
        </w:rPr>
        <w:t xml:space="preserve"> </w:t>
      </w:r>
      <w:r w:rsidRPr="00AE2768">
        <w:rPr>
          <w:rFonts w:ascii="GHEA Grapalat" w:hAnsi="GHEA Grapalat" w:cs="Sylfaen"/>
          <w:szCs w:val="24"/>
          <w:lang w:val="ru-RU"/>
        </w:rPr>
        <w:t>աշխատանքային</w:t>
      </w:r>
      <w:r w:rsidRPr="00AE2768">
        <w:rPr>
          <w:rFonts w:ascii="GHEA Grapalat" w:hAnsi="GHEA Grapalat" w:cs="Sylfaen"/>
          <w:szCs w:val="24"/>
        </w:rPr>
        <w:t xml:space="preserve"> </w:t>
      </w:r>
      <w:r w:rsidRPr="00AE2768">
        <w:rPr>
          <w:rFonts w:ascii="GHEA Grapalat" w:hAnsi="GHEA Grapalat" w:cs="Sylfaen"/>
          <w:szCs w:val="24"/>
          <w:lang w:val="ru-RU"/>
        </w:rPr>
        <w:t>օրվա</w:t>
      </w:r>
      <w:r w:rsidRPr="00AE2768">
        <w:rPr>
          <w:rFonts w:ascii="GHEA Grapalat" w:hAnsi="GHEA Grapalat" w:cs="Sylfaen"/>
          <w:szCs w:val="24"/>
        </w:rPr>
        <w:t xml:space="preserve"> </w:t>
      </w:r>
      <w:r w:rsidRPr="00AE2768">
        <w:rPr>
          <w:rFonts w:ascii="GHEA Grapalat" w:hAnsi="GHEA Grapalat" w:cs="Sylfaen"/>
          <w:szCs w:val="24"/>
          <w:lang w:val="ru-RU"/>
        </w:rPr>
        <w:t>ընթացքում</w:t>
      </w:r>
      <w:r w:rsidRPr="00AE2768">
        <w:rPr>
          <w:rFonts w:ascii="GHEA Grapalat" w:hAnsi="GHEA Grapalat" w:cs="Sylfaen"/>
          <w:szCs w:val="24"/>
        </w:rPr>
        <w:t xml:space="preserve"> </w:t>
      </w:r>
      <w:r w:rsidRPr="00AE2768">
        <w:rPr>
          <w:rFonts w:ascii="GHEA Grapalat" w:hAnsi="GHEA Grapalat" w:cs="Sylfaen"/>
          <w:szCs w:val="24"/>
          <w:lang w:val="ru-RU"/>
        </w:rPr>
        <w:t>տրամադրում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գրավոր</w:t>
      </w:r>
      <w:r w:rsidRPr="00AE2768">
        <w:rPr>
          <w:rFonts w:ascii="GHEA Grapalat" w:hAnsi="GHEA Grapalat" w:cs="Sylfaen"/>
          <w:szCs w:val="24"/>
        </w:rPr>
        <w:t xml:space="preserve"> </w:t>
      </w:r>
      <w:r w:rsidRPr="00AE2768">
        <w:rPr>
          <w:rFonts w:ascii="GHEA Grapalat" w:hAnsi="GHEA Grapalat" w:cs="Sylfaen"/>
          <w:szCs w:val="24"/>
          <w:lang w:val="ru-RU"/>
        </w:rPr>
        <w:t>եզրակացություն</w:t>
      </w:r>
      <w:r w:rsidRPr="00AE2768">
        <w:rPr>
          <w:rFonts w:ascii="GHEA Grapalat" w:hAnsi="GHEA Grapalat" w:cs="Sylfaen"/>
          <w:szCs w:val="24"/>
        </w:rPr>
        <w:t xml:space="preserve">: </w:t>
      </w:r>
      <w:r w:rsidRPr="00AE2768">
        <w:rPr>
          <w:rFonts w:ascii="GHEA Grapalat" w:hAnsi="GHEA Grapalat" w:cs="Sylfaen"/>
          <w:szCs w:val="24"/>
          <w:lang w:val="ru-RU"/>
        </w:rPr>
        <w:t>Եթե</w:t>
      </w:r>
      <w:r w:rsidRPr="00AE2768">
        <w:rPr>
          <w:rFonts w:ascii="GHEA Grapalat" w:hAnsi="GHEA Grapalat" w:cs="Sylfaen"/>
          <w:szCs w:val="24"/>
        </w:rPr>
        <w:t xml:space="preserve"> </w:t>
      </w:r>
      <w:r w:rsidRPr="00AE2768">
        <w:rPr>
          <w:rFonts w:ascii="GHEA Grapalat" w:hAnsi="GHEA Grapalat" w:cs="Sylfaen"/>
          <w:szCs w:val="24"/>
          <w:lang w:val="en-US"/>
        </w:rPr>
        <w:t>մ</w:t>
      </w:r>
      <w:r w:rsidRPr="00AE2768">
        <w:rPr>
          <w:rFonts w:ascii="GHEA Grapalat" w:hAnsi="GHEA Grapalat" w:cs="Sylfaen"/>
          <w:szCs w:val="24"/>
          <w:lang w:val="ru-RU"/>
        </w:rPr>
        <w:t>ասնակցի</w:t>
      </w:r>
      <w:r w:rsidRPr="00AE2768">
        <w:rPr>
          <w:rFonts w:ascii="GHEA Grapalat" w:hAnsi="GHEA Grapalat" w:cs="Sylfaen"/>
          <w:szCs w:val="24"/>
        </w:rPr>
        <w:t xml:space="preserve"> </w:t>
      </w:r>
      <w:r w:rsidRPr="00AE2768">
        <w:rPr>
          <w:rFonts w:ascii="GHEA Grapalat" w:hAnsi="GHEA Grapalat" w:cs="Sylfaen"/>
          <w:szCs w:val="24"/>
          <w:lang w:val="ru-RU"/>
        </w:rPr>
        <w:t>ներկայացրած</w:t>
      </w:r>
      <w:r w:rsidRPr="00AE2768">
        <w:rPr>
          <w:rFonts w:ascii="GHEA Grapalat" w:hAnsi="GHEA Grapalat" w:cs="Sylfaen"/>
          <w:szCs w:val="24"/>
        </w:rPr>
        <w:t xml:space="preserve"> </w:t>
      </w:r>
      <w:r w:rsidRPr="00AE2768">
        <w:rPr>
          <w:rFonts w:ascii="GHEA Grapalat" w:hAnsi="GHEA Grapalat" w:cs="Sylfaen"/>
          <w:szCs w:val="24"/>
          <w:lang w:val="ru-RU"/>
        </w:rPr>
        <w:t>տվյալների</w:t>
      </w:r>
      <w:r w:rsidRPr="00AE2768">
        <w:rPr>
          <w:rFonts w:ascii="GHEA Grapalat" w:hAnsi="GHEA Grapalat" w:cs="Sylfaen"/>
          <w:szCs w:val="24"/>
        </w:rPr>
        <w:t xml:space="preserve"> </w:t>
      </w:r>
      <w:r w:rsidRPr="00AE2768">
        <w:rPr>
          <w:rFonts w:ascii="GHEA Grapalat" w:hAnsi="GHEA Grapalat" w:cs="Sylfaen"/>
          <w:szCs w:val="24"/>
          <w:lang w:val="ru-RU"/>
        </w:rPr>
        <w:t>իսկության</w:t>
      </w:r>
      <w:r w:rsidRPr="00AE2768">
        <w:rPr>
          <w:rFonts w:ascii="GHEA Grapalat" w:hAnsi="GHEA Grapalat" w:cs="Sylfaen"/>
          <w:szCs w:val="24"/>
        </w:rPr>
        <w:t xml:space="preserve"> </w:t>
      </w:r>
      <w:r w:rsidRPr="00AE2768">
        <w:rPr>
          <w:rFonts w:ascii="GHEA Grapalat" w:hAnsi="GHEA Grapalat" w:cs="Sylfaen"/>
          <w:szCs w:val="24"/>
          <w:lang w:val="ru-RU"/>
        </w:rPr>
        <w:t>ստուգման</w:t>
      </w:r>
      <w:r w:rsidRPr="00AE2768">
        <w:rPr>
          <w:rFonts w:ascii="GHEA Grapalat" w:hAnsi="GHEA Grapalat" w:cs="Sylfaen"/>
          <w:szCs w:val="24"/>
        </w:rPr>
        <w:t xml:space="preserve"> </w:t>
      </w:r>
      <w:r w:rsidRPr="00AE2768">
        <w:rPr>
          <w:rFonts w:ascii="GHEA Grapalat" w:hAnsi="GHEA Grapalat" w:cs="Sylfaen"/>
          <w:szCs w:val="24"/>
          <w:lang w:val="ru-RU"/>
        </w:rPr>
        <w:t>արդյունքում</w:t>
      </w:r>
      <w:r w:rsidRPr="00AE2768">
        <w:rPr>
          <w:rFonts w:ascii="GHEA Grapalat" w:hAnsi="GHEA Grapalat" w:cs="Sylfaen"/>
          <w:szCs w:val="24"/>
        </w:rPr>
        <w:t xml:space="preserve"> </w:t>
      </w:r>
      <w:r w:rsidRPr="00AE2768">
        <w:rPr>
          <w:rFonts w:ascii="GHEA Grapalat" w:hAnsi="GHEA Grapalat" w:cs="Sylfaen"/>
          <w:szCs w:val="24"/>
          <w:lang w:val="ru-RU"/>
        </w:rPr>
        <w:t>տվյալները</w:t>
      </w:r>
      <w:r w:rsidRPr="00AE2768">
        <w:rPr>
          <w:rFonts w:ascii="GHEA Grapalat" w:hAnsi="GHEA Grapalat" w:cs="Sylfaen"/>
          <w:szCs w:val="24"/>
        </w:rPr>
        <w:t xml:space="preserve"> </w:t>
      </w:r>
      <w:r w:rsidRPr="00AE2768">
        <w:rPr>
          <w:rFonts w:ascii="GHEA Grapalat" w:hAnsi="GHEA Grapalat" w:cs="Sylfaen"/>
          <w:szCs w:val="24"/>
          <w:lang w:val="ru-RU"/>
        </w:rPr>
        <w:t>որակվում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իրականությանը</w:t>
      </w:r>
      <w:r w:rsidRPr="00AE2768">
        <w:rPr>
          <w:rFonts w:ascii="GHEA Grapalat" w:hAnsi="GHEA Grapalat" w:cs="Sylfaen"/>
          <w:szCs w:val="24"/>
        </w:rPr>
        <w:t xml:space="preserve"> </w:t>
      </w:r>
      <w:r w:rsidRPr="00AE2768">
        <w:rPr>
          <w:rFonts w:ascii="GHEA Grapalat" w:hAnsi="GHEA Grapalat" w:cs="Sylfaen"/>
          <w:szCs w:val="24"/>
          <w:lang w:val="ru-RU"/>
        </w:rPr>
        <w:t>չհամապա</w:t>
      </w:r>
      <w:r w:rsidRPr="00AE2768">
        <w:rPr>
          <w:rFonts w:ascii="GHEA Grapalat" w:hAnsi="GHEA Grapalat" w:cs="Sylfaen"/>
          <w:szCs w:val="24"/>
        </w:rPr>
        <w:softHyphen/>
      </w:r>
      <w:r w:rsidRPr="00AE2768">
        <w:rPr>
          <w:rFonts w:ascii="GHEA Grapalat" w:hAnsi="GHEA Grapalat" w:cs="Sylfaen"/>
          <w:szCs w:val="24"/>
          <w:lang w:val="ru-RU"/>
        </w:rPr>
        <w:t>տասխանող</w:t>
      </w:r>
      <w:r w:rsidRPr="00AE2768">
        <w:rPr>
          <w:rFonts w:ascii="GHEA Grapalat" w:hAnsi="GHEA Grapalat" w:cs="Sylfaen"/>
          <w:szCs w:val="24"/>
        </w:rPr>
        <w:t xml:space="preserve">, </w:t>
      </w:r>
      <w:r w:rsidRPr="00AE2768">
        <w:rPr>
          <w:rFonts w:ascii="GHEA Grapalat" w:hAnsi="GHEA Grapalat" w:cs="Sylfaen"/>
          <w:szCs w:val="24"/>
          <w:lang w:val="ru-RU"/>
        </w:rPr>
        <w:t>ապա</w:t>
      </w:r>
      <w:r w:rsidRPr="00AE2768">
        <w:rPr>
          <w:rFonts w:ascii="GHEA Grapalat" w:hAnsi="GHEA Grapalat" w:cs="Sylfaen"/>
          <w:szCs w:val="24"/>
        </w:rPr>
        <w:t xml:space="preserve"> տվյալ մասնակցի հայտը մերժվում է:</w:t>
      </w:r>
    </w:p>
    <w:p w:rsidR="00254F39" w:rsidRPr="00AE2768" w:rsidRDefault="00254F39" w:rsidP="00254F39">
      <w:pPr>
        <w:pStyle w:val="23"/>
        <w:spacing w:line="240" w:lineRule="auto"/>
        <w:ind w:firstLine="567"/>
        <w:rPr>
          <w:rFonts w:ascii="GHEA Grapalat" w:hAnsi="GHEA Grapalat" w:cs="Sylfaen"/>
          <w:szCs w:val="24"/>
        </w:rPr>
      </w:pPr>
      <w:r w:rsidRPr="00AE2768">
        <w:rPr>
          <w:rFonts w:ascii="GHEA Grapalat" w:hAnsi="GHEA Grapalat" w:cs="Sylfaen"/>
          <w:szCs w:val="24"/>
        </w:rPr>
        <w:t>8</w:t>
      </w:r>
      <w:r w:rsidRPr="00AE2768">
        <w:rPr>
          <w:rFonts w:ascii="GHEA Grapalat" w:hAnsi="GHEA Grapalat" w:cs="Sylfaen"/>
          <w:szCs w:val="24"/>
          <w:lang w:val="hy-AM"/>
        </w:rPr>
        <w:t>.</w:t>
      </w:r>
      <w:r w:rsidRPr="00246F37">
        <w:rPr>
          <w:rFonts w:ascii="GHEA Grapalat" w:hAnsi="GHEA Grapalat" w:cs="Sylfaen"/>
          <w:szCs w:val="24"/>
        </w:rPr>
        <w:t xml:space="preserve">21 </w:t>
      </w:r>
      <w:r w:rsidRPr="00AE2768">
        <w:rPr>
          <w:rFonts w:ascii="GHEA Grapalat" w:hAnsi="GHEA Grapalat" w:cs="Sylfaen"/>
          <w:szCs w:val="24"/>
          <w:lang w:val="hy-AM"/>
        </w:rPr>
        <w:t>Սույն</w:t>
      </w:r>
      <w:r w:rsidRPr="00AE2768">
        <w:rPr>
          <w:rFonts w:ascii="GHEA Grapalat" w:hAnsi="GHEA Grapalat" w:cs="Sylfaen"/>
          <w:szCs w:val="24"/>
        </w:rPr>
        <w:t xml:space="preserve"> </w:t>
      </w:r>
      <w:r w:rsidRPr="00AE2768">
        <w:rPr>
          <w:rFonts w:ascii="GHEA Grapalat" w:hAnsi="GHEA Grapalat" w:cs="Sylfaen"/>
          <w:szCs w:val="24"/>
          <w:lang w:val="hy-AM"/>
        </w:rPr>
        <w:t>հրավերի</w:t>
      </w:r>
      <w:r w:rsidRPr="00AE2768">
        <w:rPr>
          <w:rFonts w:ascii="GHEA Grapalat" w:hAnsi="GHEA Grapalat" w:cs="Sylfaen"/>
          <w:szCs w:val="24"/>
        </w:rPr>
        <w:t xml:space="preserve"> 1-</w:t>
      </w:r>
      <w:r w:rsidRPr="00AE2768">
        <w:rPr>
          <w:rFonts w:ascii="GHEA Grapalat" w:hAnsi="GHEA Grapalat" w:cs="Sylfaen"/>
          <w:szCs w:val="24"/>
          <w:lang w:val="hy-AM"/>
        </w:rPr>
        <w:t>ին</w:t>
      </w:r>
      <w:r w:rsidRPr="00AE2768">
        <w:rPr>
          <w:rFonts w:ascii="GHEA Grapalat" w:hAnsi="GHEA Grapalat" w:cs="Sylfaen"/>
          <w:szCs w:val="24"/>
        </w:rPr>
        <w:t xml:space="preserve"> </w:t>
      </w:r>
      <w:r w:rsidRPr="00AE2768">
        <w:rPr>
          <w:rFonts w:ascii="GHEA Grapalat" w:hAnsi="GHEA Grapalat" w:cs="Sylfaen"/>
          <w:szCs w:val="24"/>
          <w:lang w:val="hy-AM"/>
        </w:rPr>
        <w:t>մասի</w:t>
      </w:r>
      <w:r w:rsidRPr="00AE2768">
        <w:rPr>
          <w:rFonts w:ascii="GHEA Grapalat" w:hAnsi="GHEA Grapalat" w:cs="Sylfaen"/>
          <w:szCs w:val="24"/>
        </w:rPr>
        <w:t xml:space="preserve"> 8.20 </w:t>
      </w:r>
      <w:r w:rsidRPr="00AE2768">
        <w:rPr>
          <w:rFonts w:ascii="GHEA Grapalat" w:hAnsi="GHEA Grapalat" w:cs="Sylfaen"/>
          <w:szCs w:val="24"/>
          <w:lang w:val="hy-AM"/>
        </w:rPr>
        <w:t>կետի</w:t>
      </w:r>
      <w:r w:rsidRPr="00AE2768">
        <w:rPr>
          <w:rFonts w:ascii="GHEA Grapalat" w:hAnsi="GHEA Grapalat" w:cs="Sylfaen"/>
          <w:szCs w:val="24"/>
        </w:rPr>
        <w:t xml:space="preserve"> </w:t>
      </w:r>
      <w:r w:rsidRPr="00AE2768">
        <w:rPr>
          <w:rFonts w:ascii="GHEA Grapalat" w:hAnsi="GHEA Grapalat" w:cs="Sylfaen"/>
          <w:szCs w:val="24"/>
          <w:lang w:val="hy-AM"/>
        </w:rPr>
        <w:t>կիրառման</w:t>
      </w:r>
      <w:r w:rsidRPr="00AE2768">
        <w:rPr>
          <w:rFonts w:ascii="GHEA Grapalat" w:hAnsi="GHEA Grapalat" w:cs="Sylfaen"/>
          <w:szCs w:val="24"/>
        </w:rPr>
        <w:t xml:space="preserve"> </w:t>
      </w:r>
      <w:r w:rsidRPr="00AE2768">
        <w:rPr>
          <w:rFonts w:ascii="GHEA Grapalat" w:hAnsi="GHEA Grapalat" w:cs="Sylfaen"/>
          <w:szCs w:val="24"/>
          <w:lang w:val="hy-AM"/>
        </w:rPr>
        <w:t>նպատակով</w:t>
      </w:r>
      <w:r w:rsidRPr="00AE2768">
        <w:rPr>
          <w:rFonts w:ascii="GHEA Grapalat" w:hAnsi="GHEA Grapalat" w:cs="Sylfaen"/>
          <w:szCs w:val="24"/>
        </w:rPr>
        <w:t xml:space="preserve"> կարող է </w:t>
      </w:r>
      <w:r w:rsidRPr="00AE2768">
        <w:rPr>
          <w:rFonts w:ascii="GHEA Grapalat" w:hAnsi="GHEA Grapalat" w:cs="Sylfaen"/>
          <w:szCs w:val="24"/>
          <w:lang w:val="hy-AM"/>
        </w:rPr>
        <w:t>հրավիրվել հանձնաժողովի</w:t>
      </w:r>
      <w:r w:rsidRPr="00AE2768">
        <w:rPr>
          <w:rFonts w:ascii="GHEA Grapalat" w:hAnsi="GHEA Grapalat" w:cs="Sylfaen"/>
          <w:szCs w:val="24"/>
        </w:rPr>
        <w:t xml:space="preserve"> </w:t>
      </w:r>
      <w:r w:rsidRPr="00AE2768">
        <w:rPr>
          <w:rFonts w:ascii="GHEA Grapalat" w:hAnsi="GHEA Grapalat" w:cs="Sylfaen"/>
          <w:szCs w:val="24"/>
          <w:lang w:val="hy-AM"/>
        </w:rPr>
        <w:t>արտահերթ</w:t>
      </w:r>
      <w:r w:rsidRPr="00AE2768">
        <w:rPr>
          <w:rFonts w:ascii="GHEA Grapalat" w:hAnsi="GHEA Grapalat" w:cs="Sylfaen"/>
          <w:szCs w:val="24"/>
        </w:rPr>
        <w:t xml:space="preserve"> </w:t>
      </w:r>
      <w:r w:rsidRPr="00AE2768">
        <w:rPr>
          <w:rFonts w:ascii="GHEA Grapalat" w:hAnsi="GHEA Grapalat" w:cs="Sylfaen"/>
          <w:szCs w:val="24"/>
          <w:lang w:val="hy-AM"/>
        </w:rPr>
        <w:t>նիստ։</w:t>
      </w:r>
    </w:p>
    <w:p w:rsidR="00254F39" w:rsidRPr="00AE2768" w:rsidRDefault="00254F39" w:rsidP="00254F39">
      <w:pPr>
        <w:pStyle w:val="norm"/>
        <w:spacing w:line="240" w:lineRule="auto"/>
        <w:ind w:firstLine="567"/>
        <w:rPr>
          <w:rFonts w:ascii="GHEA Grapalat" w:hAnsi="GHEA Grapalat" w:cs="Tahoma"/>
          <w:sz w:val="20"/>
          <w:lang w:val="hy-AM"/>
        </w:rPr>
      </w:pPr>
      <w:r w:rsidRPr="00AE2768">
        <w:rPr>
          <w:rFonts w:ascii="GHEA Grapalat" w:hAnsi="GHEA Grapalat"/>
          <w:spacing w:val="-6"/>
          <w:sz w:val="20"/>
          <w:lang w:val="hy-AM"/>
        </w:rPr>
        <w:t>8.</w:t>
      </w:r>
      <w:r w:rsidRPr="00246F37">
        <w:rPr>
          <w:rFonts w:ascii="GHEA Grapalat" w:hAnsi="GHEA Grapalat"/>
          <w:spacing w:val="-6"/>
          <w:sz w:val="20"/>
          <w:lang w:val="af-ZA"/>
        </w:rPr>
        <w:t xml:space="preserve">22 </w:t>
      </w:r>
      <w:r w:rsidRPr="00AE2768">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E2768">
        <w:rPr>
          <w:rFonts w:ascii="GHEA Grapalat" w:hAnsi="GHEA Grapalat" w:cs="Sylfaen"/>
          <w:lang w:val="hy-AM"/>
        </w:rPr>
        <w:t xml:space="preserve"> </w:t>
      </w:r>
      <w:r w:rsidRPr="00AE276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54F39" w:rsidRPr="00AE2768" w:rsidRDefault="00254F39" w:rsidP="00254F39">
      <w:pPr>
        <w:pStyle w:val="23"/>
        <w:spacing w:line="240" w:lineRule="auto"/>
        <w:ind w:firstLine="567"/>
        <w:rPr>
          <w:rFonts w:ascii="GHEA Grapalat" w:hAnsi="GHEA Grapalat" w:cs="Sylfaen"/>
          <w:szCs w:val="24"/>
        </w:rPr>
      </w:pPr>
      <w:r w:rsidRPr="00AE2768">
        <w:rPr>
          <w:rFonts w:ascii="GHEA Grapalat" w:hAnsi="GHEA Grapalat" w:cs="Sylfaen"/>
          <w:szCs w:val="24"/>
          <w:lang w:val="hy-AM"/>
        </w:rPr>
        <w:lastRenderedPageBreak/>
        <w:t>8.</w:t>
      </w:r>
      <w:r w:rsidRPr="00246F37">
        <w:rPr>
          <w:rFonts w:ascii="GHEA Grapalat" w:hAnsi="GHEA Grapalat" w:cs="Sylfaen"/>
          <w:szCs w:val="24"/>
          <w:lang w:val="hy-AM"/>
        </w:rPr>
        <w:t xml:space="preserve">23 </w:t>
      </w:r>
      <w:r w:rsidRPr="00AE2768">
        <w:rPr>
          <w:rFonts w:ascii="GHEA Grapalat" w:hAnsi="GHEA Grapalat" w:cs="Sylfaen"/>
          <w:szCs w:val="24"/>
          <w:lang w:val="hy-AM"/>
        </w:rPr>
        <w:t>Անգործության</w:t>
      </w:r>
      <w:r w:rsidRPr="00AE2768">
        <w:rPr>
          <w:rFonts w:ascii="GHEA Grapalat" w:hAnsi="GHEA Grapalat" w:cs="Sylfaen"/>
          <w:szCs w:val="24"/>
        </w:rPr>
        <w:t xml:space="preserve"> </w:t>
      </w:r>
      <w:r w:rsidRPr="00AE2768">
        <w:rPr>
          <w:rFonts w:ascii="GHEA Grapalat" w:hAnsi="GHEA Grapalat" w:cs="Sylfaen"/>
          <w:szCs w:val="24"/>
          <w:lang w:val="hy-AM"/>
        </w:rPr>
        <w:t>ժամկետը</w:t>
      </w:r>
      <w:r w:rsidRPr="00AE2768">
        <w:rPr>
          <w:rFonts w:ascii="GHEA Grapalat" w:hAnsi="GHEA Grapalat" w:cs="Sylfaen"/>
          <w:szCs w:val="24"/>
        </w:rPr>
        <w:t xml:space="preserve"> </w:t>
      </w:r>
      <w:r w:rsidRPr="00AE2768">
        <w:rPr>
          <w:rFonts w:ascii="GHEA Grapalat" w:hAnsi="GHEA Grapalat" w:cs="Sylfaen"/>
          <w:szCs w:val="24"/>
          <w:lang w:val="hy-AM"/>
        </w:rPr>
        <w:t>պայմանագիր</w:t>
      </w:r>
      <w:r w:rsidRPr="00AE2768">
        <w:rPr>
          <w:rFonts w:ascii="GHEA Grapalat" w:hAnsi="GHEA Grapalat" w:cs="Sylfaen"/>
          <w:szCs w:val="24"/>
        </w:rPr>
        <w:t xml:space="preserve"> </w:t>
      </w:r>
      <w:r w:rsidRPr="00AE2768">
        <w:rPr>
          <w:rFonts w:ascii="GHEA Grapalat" w:hAnsi="GHEA Grapalat" w:cs="Sylfaen"/>
          <w:szCs w:val="24"/>
          <w:lang w:val="hy-AM"/>
        </w:rPr>
        <w:t>կնքելու</w:t>
      </w:r>
      <w:r w:rsidRPr="00AE2768">
        <w:rPr>
          <w:rFonts w:ascii="GHEA Grapalat" w:hAnsi="GHEA Grapalat" w:cs="Sylfaen"/>
          <w:szCs w:val="24"/>
        </w:rPr>
        <w:t xml:space="preserve"> </w:t>
      </w:r>
      <w:r w:rsidRPr="00AE2768">
        <w:rPr>
          <w:rFonts w:ascii="GHEA Grapalat" w:hAnsi="GHEA Grapalat" w:cs="Sylfaen"/>
          <w:szCs w:val="24"/>
          <w:lang w:val="hy-AM"/>
        </w:rPr>
        <w:t>մասին</w:t>
      </w:r>
      <w:r w:rsidRPr="00AE2768">
        <w:rPr>
          <w:rFonts w:ascii="GHEA Grapalat" w:hAnsi="GHEA Grapalat" w:cs="Sylfaen"/>
          <w:szCs w:val="24"/>
        </w:rPr>
        <w:t xml:space="preserve"> </w:t>
      </w:r>
      <w:r w:rsidRPr="00AE2768">
        <w:rPr>
          <w:rFonts w:ascii="GHEA Grapalat" w:hAnsi="GHEA Grapalat" w:cs="Sylfaen"/>
          <w:szCs w:val="24"/>
          <w:lang w:val="hy-AM"/>
        </w:rPr>
        <w:t>որոշման</w:t>
      </w:r>
      <w:r w:rsidRPr="00AE2768">
        <w:rPr>
          <w:rFonts w:ascii="GHEA Grapalat" w:hAnsi="GHEA Grapalat" w:cs="Sylfaen"/>
          <w:szCs w:val="24"/>
        </w:rPr>
        <w:t xml:space="preserve"> </w:t>
      </w:r>
      <w:r w:rsidRPr="00AE2768">
        <w:rPr>
          <w:rFonts w:ascii="GHEA Grapalat" w:hAnsi="GHEA Grapalat" w:cs="Sylfaen"/>
          <w:szCs w:val="24"/>
          <w:lang w:val="hy-AM"/>
        </w:rPr>
        <w:t>հայտարարության</w:t>
      </w:r>
      <w:r w:rsidRPr="00AE2768">
        <w:rPr>
          <w:rFonts w:ascii="GHEA Grapalat" w:hAnsi="GHEA Grapalat" w:cs="Sylfaen"/>
          <w:szCs w:val="24"/>
        </w:rPr>
        <w:t xml:space="preserve"> </w:t>
      </w:r>
      <w:r w:rsidRPr="00AE2768">
        <w:rPr>
          <w:rFonts w:ascii="GHEA Grapalat" w:hAnsi="GHEA Grapalat" w:cs="Sylfaen"/>
          <w:szCs w:val="24"/>
          <w:lang w:val="hy-AM"/>
        </w:rPr>
        <w:t>հրապարակման</w:t>
      </w:r>
      <w:r w:rsidRPr="00AE2768">
        <w:rPr>
          <w:rFonts w:ascii="GHEA Grapalat" w:hAnsi="GHEA Grapalat" w:cs="Sylfaen"/>
          <w:szCs w:val="24"/>
        </w:rPr>
        <w:t xml:space="preserve"> </w:t>
      </w:r>
      <w:r w:rsidRPr="00AE2768">
        <w:rPr>
          <w:rFonts w:ascii="GHEA Grapalat" w:hAnsi="GHEA Grapalat" w:cs="Sylfaen"/>
          <w:szCs w:val="24"/>
          <w:lang w:val="hy-AM"/>
        </w:rPr>
        <w:t>օրվան</w:t>
      </w:r>
      <w:r w:rsidRPr="00AE2768">
        <w:rPr>
          <w:rFonts w:ascii="GHEA Grapalat" w:hAnsi="GHEA Grapalat" w:cs="Sylfaen"/>
          <w:szCs w:val="24"/>
        </w:rPr>
        <w:t xml:space="preserve"> </w:t>
      </w:r>
      <w:r w:rsidRPr="00AE2768">
        <w:rPr>
          <w:rFonts w:ascii="GHEA Grapalat" w:hAnsi="GHEA Grapalat" w:cs="Sylfaen"/>
          <w:szCs w:val="24"/>
          <w:lang w:val="hy-AM"/>
        </w:rPr>
        <w:t>հաջորդող</w:t>
      </w:r>
      <w:r w:rsidRPr="00AE2768">
        <w:rPr>
          <w:rFonts w:ascii="GHEA Grapalat" w:hAnsi="GHEA Grapalat" w:cs="Sylfaen"/>
          <w:szCs w:val="24"/>
        </w:rPr>
        <w:t xml:space="preserve"> </w:t>
      </w:r>
      <w:r w:rsidRPr="00AE2768">
        <w:rPr>
          <w:rFonts w:ascii="GHEA Grapalat" w:hAnsi="GHEA Grapalat" w:cs="Sylfaen"/>
          <w:szCs w:val="24"/>
          <w:lang w:val="hy-AM"/>
        </w:rPr>
        <w:t>օրվա</w:t>
      </w:r>
      <w:r w:rsidRPr="00AE2768">
        <w:rPr>
          <w:rFonts w:ascii="GHEA Grapalat" w:hAnsi="GHEA Grapalat" w:cs="Sylfaen"/>
          <w:szCs w:val="24"/>
        </w:rPr>
        <w:t xml:space="preserve"> </w:t>
      </w:r>
      <w:r w:rsidRPr="00AE2768">
        <w:rPr>
          <w:rFonts w:ascii="GHEA Grapalat" w:hAnsi="GHEA Grapalat" w:cs="Sylfaen"/>
          <w:szCs w:val="24"/>
          <w:lang w:val="hy-AM"/>
        </w:rPr>
        <w:t>և</w:t>
      </w:r>
      <w:r w:rsidRPr="00AE2768">
        <w:rPr>
          <w:rFonts w:ascii="GHEA Grapalat" w:hAnsi="GHEA Grapalat" w:cs="Sylfaen"/>
          <w:szCs w:val="24"/>
        </w:rPr>
        <w:t xml:space="preserve"> պ</w:t>
      </w:r>
      <w:r w:rsidRPr="00AE2768">
        <w:rPr>
          <w:rFonts w:ascii="GHEA Grapalat" w:hAnsi="GHEA Grapalat" w:cs="Sylfaen"/>
          <w:szCs w:val="24"/>
          <w:lang w:val="hy-AM"/>
        </w:rPr>
        <w:t>ատվիրատուի</w:t>
      </w:r>
      <w:r w:rsidRPr="00AE2768">
        <w:rPr>
          <w:rFonts w:ascii="GHEA Grapalat" w:hAnsi="GHEA Grapalat" w:cs="Sylfaen"/>
          <w:szCs w:val="24"/>
        </w:rPr>
        <w:t xml:space="preserve"> </w:t>
      </w:r>
      <w:r w:rsidRPr="00AE2768">
        <w:rPr>
          <w:rFonts w:ascii="GHEA Grapalat" w:hAnsi="GHEA Grapalat" w:cs="Sylfaen"/>
          <w:szCs w:val="24"/>
          <w:lang w:val="hy-AM"/>
        </w:rPr>
        <w:t>կողմից</w:t>
      </w:r>
      <w:r w:rsidRPr="00AE2768">
        <w:rPr>
          <w:rFonts w:ascii="GHEA Grapalat" w:hAnsi="GHEA Grapalat" w:cs="Sylfaen"/>
          <w:szCs w:val="24"/>
        </w:rPr>
        <w:t xml:space="preserve"> </w:t>
      </w:r>
      <w:r w:rsidRPr="00AE2768">
        <w:rPr>
          <w:rFonts w:ascii="GHEA Grapalat" w:hAnsi="GHEA Grapalat" w:cs="Sylfaen"/>
          <w:szCs w:val="24"/>
          <w:lang w:val="hy-AM"/>
        </w:rPr>
        <w:t>պայմանագիրը</w:t>
      </w:r>
      <w:r w:rsidRPr="00AE2768">
        <w:rPr>
          <w:rFonts w:ascii="GHEA Grapalat" w:hAnsi="GHEA Grapalat" w:cs="Sylfaen"/>
          <w:szCs w:val="24"/>
        </w:rPr>
        <w:t xml:space="preserve"> </w:t>
      </w:r>
      <w:r w:rsidRPr="00AE2768">
        <w:rPr>
          <w:rFonts w:ascii="GHEA Grapalat" w:hAnsi="GHEA Grapalat" w:cs="Sylfaen"/>
          <w:szCs w:val="24"/>
          <w:lang w:val="hy-AM"/>
        </w:rPr>
        <w:t>կնքելու</w:t>
      </w:r>
      <w:r w:rsidRPr="00AE2768">
        <w:rPr>
          <w:rFonts w:ascii="GHEA Grapalat" w:hAnsi="GHEA Grapalat" w:cs="Sylfaen"/>
          <w:szCs w:val="24"/>
        </w:rPr>
        <w:t xml:space="preserve"> </w:t>
      </w:r>
      <w:r w:rsidRPr="00AE2768">
        <w:rPr>
          <w:rFonts w:ascii="GHEA Grapalat" w:hAnsi="GHEA Grapalat" w:cs="Sylfaen"/>
          <w:szCs w:val="24"/>
          <w:lang w:val="hy-AM"/>
        </w:rPr>
        <w:t>իրավասության</w:t>
      </w:r>
      <w:r w:rsidRPr="00AE2768">
        <w:rPr>
          <w:rFonts w:ascii="GHEA Grapalat" w:hAnsi="GHEA Grapalat" w:cs="Sylfaen"/>
          <w:szCs w:val="24"/>
        </w:rPr>
        <w:t xml:space="preserve"> </w:t>
      </w:r>
      <w:r w:rsidRPr="00AE2768">
        <w:rPr>
          <w:rFonts w:ascii="GHEA Grapalat" w:hAnsi="GHEA Grapalat" w:cs="Sylfaen"/>
          <w:szCs w:val="24"/>
          <w:lang w:val="hy-AM"/>
        </w:rPr>
        <w:t>առաջացման</w:t>
      </w:r>
      <w:r w:rsidRPr="00AE2768">
        <w:rPr>
          <w:rFonts w:ascii="GHEA Grapalat" w:hAnsi="GHEA Grapalat" w:cs="Sylfaen"/>
          <w:szCs w:val="24"/>
        </w:rPr>
        <w:t xml:space="preserve"> </w:t>
      </w:r>
      <w:r w:rsidRPr="00AE2768">
        <w:rPr>
          <w:rFonts w:ascii="GHEA Grapalat" w:hAnsi="GHEA Grapalat" w:cs="Sylfaen"/>
          <w:szCs w:val="24"/>
          <w:lang w:val="hy-AM"/>
        </w:rPr>
        <w:t>օրվա</w:t>
      </w:r>
      <w:r w:rsidRPr="00AE2768">
        <w:rPr>
          <w:rFonts w:ascii="GHEA Grapalat" w:hAnsi="GHEA Grapalat" w:cs="Sylfaen"/>
          <w:szCs w:val="24"/>
        </w:rPr>
        <w:t xml:space="preserve"> </w:t>
      </w:r>
      <w:r w:rsidRPr="00AE2768">
        <w:rPr>
          <w:rFonts w:ascii="GHEA Grapalat" w:hAnsi="GHEA Grapalat" w:cs="Sylfaen"/>
          <w:szCs w:val="24"/>
          <w:lang w:val="hy-AM"/>
        </w:rPr>
        <w:t>միջև</w:t>
      </w:r>
      <w:r w:rsidRPr="00AE2768">
        <w:rPr>
          <w:rFonts w:ascii="GHEA Grapalat" w:hAnsi="GHEA Grapalat" w:cs="Sylfaen"/>
          <w:szCs w:val="24"/>
        </w:rPr>
        <w:t xml:space="preserve"> </w:t>
      </w:r>
      <w:r w:rsidRPr="00AE2768">
        <w:rPr>
          <w:rFonts w:ascii="GHEA Grapalat" w:hAnsi="GHEA Grapalat" w:cs="Sylfaen"/>
          <w:szCs w:val="24"/>
          <w:lang w:val="hy-AM"/>
        </w:rPr>
        <w:t>ընկած</w:t>
      </w:r>
      <w:r w:rsidRPr="00AE2768">
        <w:rPr>
          <w:rFonts w:ascii="GHEA Grapalat" w:hAnsi="GHEA Grapalat" w:cs="Sylfaen"/>
          <w:szCs w:val="24"/>
        </w:rPr>
        <w:t xml:space="preserve"> </w:t>
      </w:r>
      <w:r w:rsidRPr="00AE2768">
        <w:rPr>
          <w:rFonts w:ascii="GHEA Grapalat" w:hAnsi="GHEA Grapalat" w:cs="Sylfaen"/>
          <w:szCs w:val="24"/>
          <w:lang w:val="hy-AM"/>
        </w:rPr>
        <w:t>ժամանակահատվածն</w:t>
      </w:r>
      <w:r w:rsidRPr="00AE2768">
        <w:rPr>
          <w:rFonts w:ascii="GHEA Grapalat" w:hAnsi="GHEA Grapalat" w:cs="Sylfaen"/>
          <w:szCs w:val="24"/>
        </w:rPr>
        <w:t xml:space="preserve"> </w:t>
      </w:r>
      <w:r w:rsidRPr="00AE2768">
        <w:rPr>
          <w:rFonts w:ascii="GHEA Grapalat" w:hAnsi="GHEA Grapalat" w:cs="Sylfaen"/>
          <w:szCs w:val="24"/>
          <w:lang w:val="hy-AM"/>
        </w:rPr>
        <w:t>է։</w:t>
      </w:r>
    </w:p>
    <w:p w:rsidR="00254F39" w:rsidRPr="00AE2768" w:rsidRDefault="00254F39" w:rsidP="00254F39">
      <w:pPr>
        <w:pStyle w:val="23"/>
        <w:spacing w:line="240" w:lineRule="auto"/>
        <w:ind w:firstLine="567"/>
        <w:rPr>
          <w:rFonts w:ascii="GHEA Grapalat" w:hAnsi="GHEA Grapalat"/>
          <w:i/>
          <w:lang w:val="es-ES"/>
        </w:rPr>
      </w:pPr>
      <w:r w:rsidRPr="00AE2768">
        <w:rPr>
          <w:rFonts w:ascii="GHEA Grapalat" w:hAnsi="GHEA Grapalat" w:cs="Sylfaen"/>
          <w:lang w:val="es-ES"/>
        </w:rPr>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սույն</w:t>
      </w:r>
      <w:r w:rsidRPr="00AE2768">
        <w:rPr>
          <w:rFonts w:ascii="GHEA Grapalat" w:hAnsi="GHEA Grapalat" w:cs="Arial"/>
          <w:lang w:val="es-ES"/>
        </w:rPr>
        <w:t xml:space="preserve"> </w:t>
      </w:r>
      <w:r w:rsidRPr="00AE2768">
        <w:rPr>
          <w:rFonts w:ascii="GHEA Grapalat" w:hAnsi="GHEA Grapalat" w:cs="Sylfaen"/>
          <w:lang w:val="es-ES"/>
        </w:rPr>
        <w:t>ընթացակարգի</w:t>
      </w:r>
      <w:r w:rsidRPr="00AE2768">
        <w:rPr>
          <w:rFonts w:ascii="GHEA Grapalat" w:hAnsi="GHEA Grapalat" w:cs="Arial"/>
          <w:lang w:val="es-ES"/>
        </w:rPr>
        <w:t xml:space="preserve"> </w:t>
      </w:r>
      <w:r w:rsidRPr="00AE2768">
        <w:rPr>
          <w:rFonts w:ascii="GHEA Grapalat" w:hAnsi="GHEA Grapalat" w:cs="Sylfaen"/>
          <w:lang w:val="es-ES"/>
        </w:rPr>
        <w:t>դեպքում «      » օրացուցային</w:t>
      </w:r>
      <w:r w:rsidRPr="00AE2768">
        <w:rPr>
          <w:rFonts w:ascii="GHEA Grapalat" w:hAnsi="GHEA Grapalat" w:cs="Arial"/>
          <w:lang w:val="es-ES"/>
        </w:rPr>
        <w:t xml:space="preserve"> </w:t>
      </w:r>
      <w:r w:rsidRPr="00AE2768">
        <w:rPr>
          <w:rFonts w:ascii="GHEA Grapalat" w:hAnsi="GHEA Grapalat" w:cs="Sylfaen"/>
          <w:lang w:val="es-ES"/>
        </w:rPr>
        <w:t>օր</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Tahoma"/>
          <w:lang w:val="es-ES"/>
        </w:rPr>
        <w:t>։</w:t>
      </w:r>
      <w:r w:rsidRPr="00AE2768">
        <w:rPr>
          <w:rFonts w:ascii="GHEA Grapalat" w:hAnsi="GHEA Grapalat"/>
          <w:lang w:val="es-ES"/>
        </w:rPr>
        <w:t xml:space="preserve"> </w:t>
      </w:r>
      <w:r w:rsidRPr="00AE2768">
        <w:rPr>
          <w:rFonts w:ascii="GHEA Grapalat" w:hAnsi="GHEA Grapalat" w:cs="Sylfaen"/>
          <w:lang w:val="es-ES"/>
        </w:rPr>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կիրառելի</w:t>
      </w:r>
      <w:r w:rsidRPr="00AE2768">
        <w:rPr>
          <w:rFonts w:ascii="GHEA Grapalat" w:hAnsi="GHEA Grapalat" w:cs="Arial"/>
          <w:lang w:val="es-ES"/>
        </w:rPr>
        <w:t xml:space="preserve"> </w:t>
      </w:r>
      <w:r w:rsidRPr="00AE2768">
        <w:rPr>
          <w:rFonts w:ascii="GHEA Grapalat" w:hAnsi="GHEA Grapalat" w:cs="Sylfaen"/>
          <w:lang w:val="es-ES"/>
        </w:rPr>
        <w:t>չէ</w:t>
      </w:r>
      <w:r w:rsidRPr="00AE2768">
        <w:rPr>
          <w:rFonts w:ascii="GHEA Grapalat" w:hAnsi="GHEA Grapalat" w:cs="Arial"/>
          <w:lang w:val="es-ES"/>
        </w:rPr>
        <w:t xml:space="preserve">, </w:t>
      </w:r>
      <w:r w:rsidRPr="00AE2768">
        <w:rPr>
          <w:rFonts w:ascii="GHEA Grapalat" w:hAnsi="GHEA Grapalat" w:cs="Sylfaen"/>
          <w:lang w:val="es-ES"/>
        </w:rPr>
        <w:t>եթե</w:t>
      </w:r>
      <w:r w:rsidRPr="00AE2768">
        <w:rPr>
          <w:rFonts w:ascii="GHEA Grapalat" w:hAnsi="GHEA Grapalat" w:cs="Arial"/>
          <w:lang w:val="es-ES"/>
        </w:rPr>
        <w:t xml:space="preserve"> </w:t>
      </w:r>
      <w:r w:rsidRPr="00AE2768">
        <w:rPr>
          <w:rFonts w:ascii="GHEA Grapalat" w:hAnsi="GHEA Grapalat" w:cs="Sylfaen"/>
          <w:lang w:val="es-ES"/>
        </w:rPr>
        <w:t>միայն</w:t>
      </w:r>
      <w:r w:rsidRPr="00AE2768">
        <w:rPr>
          <w:rFonts w:ascii="GHEA Grapalat" w:hAnsi="GHEA Grapalat" w:cs="Arial"/>
          <w:lang w:val="es-ES"/>
        </w:rPr>
        <w:t xml:space="preserve"> </w:t>
      </w:r>
      <w:r w:rsidRPr="00AE2768">
        <w:rPr>
          <w:rFonts w:ascii="GHEA Grapalat" w:hAnsi="GHEA Grapalat" w:cs="Sylfaen"/>
          <w:lang w:val="es-ES"/>
        </w:rPr>
        <w:t>մեկ</w:t>
      </w:r>
      <w:r w:rsidRPr="00AE2768">
        <w:rPr>
          <w:rFonts w:ascii="GHEA Grapalat" w:hAnsi="GHEA Grapalat" w:cs="Arial"/>
          <w:lang w:val="es-ES"/>
        </w:rPr>
        <w:t xml:space="preserve"> մ</w:t>
      </w:r>
      <w:r w:rsidRPr="00AE2768">
        <w:rPr>
          <w:rFonts w:ascii="GHEA Grapalat" w:hAnsi="GHEA Grapalat" w:cs="Sylfaen"/>
          <w:lang w:val="es-ES"/>
        </w:rPr>
        <w:t>ասնակից է հայտ ներկայացրել</w:t>
      </w:r>
      <w:r w:rsidRPr="00AE2768">
        <w:rPr>
          <w:rFonts w:ascii="GHEA Grapalat" w:hAnsi="GHEA Grapalat"/>
          <w:i/>
          <w:lang w:val="es-ES"/>
        </w:rPr>
        <w:t>,</w:t>
      </w:r>
      <w:r w:rsidRPr="00AE2768">
        <w:rPr>
          <w:rFonts w:ascii="GHEA Grapalat" w:hAnsi="GHEA Grapalat"/>
          <w:lang w:val="es-ES"/>
        </w:rPr>
        <w:t xml:space="preserve"> </w:t>
      </w:r>
      <w:r w:rsidRPr="00AE2768">
        <w:rPr>
          <w:rFonts w:ascii="GHEA Grapalat" w:hAnsi="GHEA Grapalat" w:cs="Sylfaen"/>
          <w:lang w:val="es-ES"/>
        </w:rPr>
        <w:t>որի</w:t>
      </w:r>
      <w:r w:rsidRPr="00AE2768">
        <w:rPr>
          <w:rFonts w:ascii="GHEA Grapalat" w:hAnsi="GHEA Grapalat" w:cs="Arial"/>
          <w:lang w:val="es-ES"/>
        </w:rPr>
        <w:t xml:space="preserve"> </w:t>
      </w:r>
      <w:r w:rsidRPr="00AE2768">
        <w:rPr>
          <w:rFonts w:ascii="GHEA Grapalat" w:hAnsi="GHEA Grapalat" w:cs="Sylfaen"/>
          <w:lang w:val="es-ES"/>
        </w:rPr>
        <w:t>հետ</w:t>
      </w:r>
      <w:r w:rsidRPr="00AE2768">
        <w:rPr>
          <w:rFonts w:ascii="GHEA Grapalat" w:hAnsi="GHEA Grapalat" w:cs="Arial"/>
          <w:lang w:val="es-ES"/>
        </w:rPr>
        <w:t xml:space="preserve"> </w:t>
      </w:r>
      <w:r w:rsidRPr="00AE2768">
        <w:rPr>
          <w:rFonts w:ascii="GHEA Grapalat" w:hAnsi="GHEA Grapalat" w:cs="Sylfaen"/>
          <w:lang w:val="es-ES"/>
        </w:rPr>
        <w:t>կնքվում</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Arial"/>
          <w:lang w:val="es-ES"/>
        </w:rPr>
        <w:t xml:space="preserve"> </w:t>
      </w:r>
      <w:r w:rsidRPr="00AE2768">
        <w:rPr>
          <w:rFonts w:ascii="GHEA Grapalat" w:hAnsi="GHEA Grapalat" w:cs="Sylfaen"/>
          <w:lang w:val="es-ES"/>
        </w:rPr>
        <w:t>պայմանագիր</w:t>
      </w:r>
      <w:r w:rsidRPr="00AE2768">
        <w:rPr>
          <w:rFonts w:ascii="GHEA Grapalat" w:hAnsi="GHEA Grapalat" w:cs="Arial"/>
          <w:lang w:val="es-ES"/>
        </w:rPr>
        <w:t>:</w:t>
      </w:r>
    </w:p>
    <w:p w:rsidR="00254F39" w:rsidRPr="00AE2768" w:rsidRDefault="00254F39" w:rsidP="00254F39">
      <w:pPr>
        <w:pStyle w:val="23"/>
        <w:spacing w:line="240" w:lineRule="auto"/>
        <w:ind w:firstLine="567"/>
        <w:rPr>
          <w:rFonts w:ascii="GHEA Grapalat" w:hAnsi="GHEA Grapalat" w:cs="Sylfaen"/>
          <w:szCs w:val="24"/>
          <w:lang w:val="es-ES"/>
        </w:rPr>
      </w:pPr>
      <w:r w:rsidRPr="00AE2768">
        <w:rPr>
          <w:rFonts w:ascii="GHEA Grapalat" w:hAnsi="GHEA Grapalat" w:cs="Sylfaen"/>
          <w:szCs w:val="24"/>
          <w:lang w:val="ru-RU"/>
        </w:rPr>
        <w:t>Պատվիրատուն</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պայմանագիրը</w:t>
      </w:r>
      <w:r w:rsidRPr="00AE2768">
        <w:rPr>
          <w:rFonts w:ascii="GHEA Grapalat" w:hAnsi="GHEA Grapalat" w:cs="Sylfaen"/>
          <w:szCs w:val="24"/>
          <w:lang w:val="es-ES"/>
        </w:rPr>
        <w:t xml:space="preserve"> </w:t>
      </w:r>
      <w:r w:rsidRPr="00AE2768">
        <w:rPr>
          <w:rFonts w:ascii="GHEA Grapalat" w:hAnsi="GHEA Grapalat" w:cs="Sylfaen"/>
          <w:szCs w:val="24"/>
          <w:lang w:val="ru-RU"/>
        </w:rPr>
        <w:t>կնքում</w:t>
      </w:r>
      <w:r w:rsidRPr="00AE2768">
        <w:rPr>
          <w:rFonts w:ascii="GHEA Grapalat" w:hAnsi="GHEA Grapalat" w:cs="Sylfaen"/>
          <w:szCs w:val="24"/>
          <w:lang w:val="es-ES"/>
        </w:rPr>
        <w:t xml:space="preserve"> </w:t>
      </w:r>
      <w:r w:rsidRPr="00AE2768">
        <w:rPr>
          <w:rFonts w:ascii="GHEA Grapalat" w:hAnsi="GHEA Grapalat" w:cs="Sylfaen"/>
          <w:szCs w:val="24"/>
          <w:lang w:val="ru-RU"/>
        </w:rPr>
        <w:t>է</w:t>
      </w:r>
      <w:r w:rsidRPr="00AE2768">
        <w:rPr>
          <w:rFonts w:ascii="GHEA Grapalat" w:hAnsi="GHEA Grapalat" w:cs="Sylfaen"/>
          <w:szCs w:val="24"/>
          <w:lang w:val="es-ES"/>
        </w:rPr>
        <w:t xml:space="preserve">, </w:t>
      </w:r>
      <w:r w:rsidRPr="00AE2768">
        <w:rPr>
          <w:rFonts w:ascii="GHEA Grapalat" w:hAnsi="GHEA Grapalat" w:cs="Sylfaen"/>
          <w:szCs w:val="24"/>
          <w:lang w:val="ru-RU"/>
        </w:rPr>
        <w:t>եթե</w:t>
      </w:r>
      <w:r w:rsidRPr="00AE2768">
        <w:rPr>
          <w:rFonts w:ascii="GHEA Grapalat" w:hAnsi="GHEA Grapalat" w:cs="Sylfaen"/>
          <w:szCs w:val="24"/>
          <w:lang w:val="es-ES"/>
        </w:rPr>
        <w:t xml:space="preserve"> </w:t>
      </w:r>
      <w:r w:rsidRPr="00AE2768">
        <w:rPr>
          <w:rFonts w:ascii="GHEA Grapalat" w:hAnsi="GHEA Grapalat" w:cs="Sylfaen"/>
          <w:szCs w:val="24"/>
          <w:lang w:val="ru-RU"/>
        </w:rPr>
        <w:t>սույն</w:t>
      </w:r>
      <w:r w:rsidRPr="00AE2768">
        <w:rPr>
          <w:rFonts w:ascii="GHEA Grapalat" w:hAnsi="GHEA Grapalat" w:cs="Sylfaen"/>
          <w:szCs w:val="24"/>
          <w:lang w:val="es-ES"/>
        </w:rPr>
        <w:t xml:space="preserve"> </w:t>
      </w:r>
      <w:r w:rsidRPr="00AE2768">
        <w:rPr>
          <w:rFonts w:ascii="GHEA Grapalat" w:hAnsi="GHEA Grapalat" w:cs="Sylfaen"/>
          <w:szCs w:val="24"/>
          <w:lang w:val="ru-RU"/>
        </w:rPr>
        <w:t>կետով</w:t>
      </w:r>
      <w:r w:rsidRPr="00AE2768">
        <w:rPr>
          <w:rFonts w:ascii="GHEA Grapalat" w:hAnsi="GHEA Grapalat" w:cs="Sylfaen"/>
          <w:szCs w:val="24"/>
          <w:lang w:val="es-ES"/>
        </w:rPr>
        <w:t xml:space="preserve"> </w:t>
      </w:r>
      <w:r w:rsidRPr="00AE2768">
        <w:rPr>
          <w:rFonts w:ascii="GHEA Grapalat" w:hAnsi="GHEA Grapalat" w:cs="Sylfaen"/>
          <w:szCs w:val="24"/>
          <w:lang w:val="ru-RU"/>
        </w:rPr>
        <w:t>նախատեսված</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ժամկետում</w:t>
      </w:r>
      <w:r w:rsidRPr="00AE2768">
        <w:rPr>
          <w:rFonts w:ascii="GHEA Grapalat" w:hAnsi="GHEA Grapalat" w:cs="Sylfaen"/>
          <w:szCs w:val="24"/>
          <w:lang w:val="es-ES"/>
        </w:rPr>
        <w:t xml:space="preserve"> </w:t>
      </w:r>
      <w:r w:rsidRPr="00AE2768">
        <w:rPr>
          <w:rFonts w:ascii="GHEA Grapalat" w:hAnsi="GHEA Grapalat" w:cs="Sylfaen"/>
          <w:szCs w:val="24"/>
          <w:lang w:val="ru-RU"/>
        </w:rPr>
        <w:t>որևէ</w:t>
      </w:r>
      <w:r w:rsidRPr="00AE2768">
        <w:rPr>
          <w:rFonts w:ascii="GHEA Grapalat" w:hAnsi="GHEA Grapalat" w:cs="Sylfaen"/>
          <w:szCs w:val="24"/>
          <w:lang w:val="es-ES"/>
        </w:rPr>
        <w:t xml:space="preserve"> մ</w:t>
      </w:r>
      <w:r w:rsidRPr="00AE2768">
        <w:rPr>
          <w:rFonts w:ascii="GHEA Grapalat" w:hAnsi="GHEA Grapalat" w:cs="Sylfaen"/>
          <w:szCs w:val="24"/>
          <w:lang w:val="ru-RU"/>
        </w:rPr>
        <w:t>ասնակից</w:t>
      </w:r>
      <w:r w:rsidRPr="00AE2768">
        <w:rPr>
          <w:rFonts w:ascii="GHEA Grapalat" w:hAnsi="GHEA Grapalat" w:cs="Sylfaen"/>
          <w:szCs w:val="24"/>
          <w:lang w:val="es-ES"/>
        </w:rPr>
        <w:t xml:space="preserve"> </w:t>
      </w:r>
      <w:r w:rsidRPr="00AE2768">
        <w:rPr>
          <w:rFonts w:ascii="GHEA Grapalat" w:hAnsi="GHEA Grapalat" w:cs="Sylfaen"/>
        </w:rPr>
        <w:t>գնումների հետ կապված բողոքներ քննող անձին</w:t>
      </w:r>
      <w:r w:rsidRPr="00AE2768">
        <w:rPr>
          <w:rFonts w:ascii="GHEA Grapalat" w:hAnsi="GHEA Grapalat" w:cs="Sylfaen"/>
          <w:szCs w:val="24"/>
          <w:lang w:val="es-ES"/>
        </w:rPr>
        <w:t xml:space="preserve"> </w:t>
      </w:r>
      <w:r w:rsidRPr="00AE2768">
        <w:rPr>
          <w:rFonts w:ascii="GHEA Grapalat" w:hAnsi="GHEA Grapalat" w:cs="Sylfaen"/>
          <w:szCs w:val="24"/>
          <w:lang w:val="ru-RU"/>
        </w:rPr>
        <w:t>չի</w:t>
      </w:r>
      <w:r w:rsidRPr="00AE2768">
        <w:rPr>
          <w:rFonts w:ascii="GHEA Grapalat" w:hAnsi="GHEA Grapalat" w:cs="Sylfaen"/>
          <w:szCs w:val="24"/>
          <w:lang w:val="es-ES"/>
        </w:rPr>
        <w:t xml:space="preserve"> </w:t>
      </w:r>
      <w:r w:rsidRPr="00AE2768">
        <w:rPr>
          <w:rFonts w:ascii="GHEA Grapalat" w:hAnsi="GHEA Grapalat" w:cs="Sylfaen"/>
          <w:szCs w:val="24"/>
          <w:lang w:val="ru-RU"/>
        </w:rPr>
        <w:t>բողոքարկում</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w:t>
      </w:r>
      <w:r w:rsidRPr="00AE2768">
        <w:rPr>
          <w:rFonts w:ascii="GHEA Grapalat" w:hAnsi="GHEA Grapalat" w:cs="Sylfaen"/>
          <w:szCs w:val="24"/>
          <w:lang w:val="es-ES"/>
        </w:rPr>
        <w:t xml:space="preserve"> </w:t>
      </w:r>
      <w:r w:rsidRPr="00AE2768">
        <w:rPr>
          <w:rFonts w:ascii="GHEA Grapalat" w:hAnsi="GHEA Grapalat" w:cs="Sylfaen"/>
          <w:szCs w:val="24"/>
          <w:lang w:val="ru-RU"/>
        </w:rPr>
        <w:t>կնքելու</w:t>
      </w:r>
      <w:r w:rsidRPr="00AE2768">
        <w:rPr>
          <w:rFonts w:ascii="GHEA Grapalat" w:hAnsi="GHEA Grapalat" w:cs="Sylfaen"/>
          <w:szCs w:val="24"/>
          <w:lang w:val="es-ES"/>
        </w:rPr>
        <w:t xml:space="preserve"> </w:t>
      </w:r>
      <w:r w:rsidRPr="00AE2768">
        <w:rPr>
          <w:rFonts w:ascii="GHEA Grapalat" w:hAnsi="GHEA Grapalat" w:cs="Sylfaen"/>
          <w:szCs w:val="24"/>
          <w:lang w:val="ru-RU"/>
        </w:rPr>
        <w:t>մասին</w:t>
      </w:r>
      <w:r w:rsidRPr="00AE2768">
        <w:rPr>
          <w:rFonts w:ascii="GHEA Grapalat" w:hAnsi="GHEA Grapalat" w:cs="Sylfaen"/>
          <w:szCs w:val="24"/>
          <w:lang w:val="es-ES"/>
        </w:rPr>
        <w:t xml:space="preserve"> </w:t>
      </w:r>
      <w:r w:rsidRPr="00AE2768">
        <w:rPr>
          <w:rFonts w:ascii="GHEA Grapalat" w:hAnsi="GHEA Grapalat" w:cs="Sylfaen"/>
          <w:szCs w:val="24"/>
          <w:lang w:val="ru-RU"/>
        </w:rPr>
        <w:t>որոշումը։</w:t>
      </w:r>
      <w:r w:rsidRPr="00AE2768">
        <w:rPr>
          <w:rFonts w:ascii="GHEA Grapalat" w:hAnsi="GHEA Grapalat" w:cs="Sylfaen"/>
          <w:szCs w:val="24"/>
          <w:lang w:val="es-ES"/>
        </w:rPr>
        <w:t xml:space="preserve"> </w:t>
      </w:r>
      <w:r w:rsidRPr="00AE2768">
        <w:rPr>
          <w:rFonts w:ascii="GHEA Grapalat" w:hAnsi="GHEA Grapalat" w:cs="Sylfaen"/>
          <w:szCs w:val="24"/>
          <w:lang w:val="ru-RU"/>
        </w:rPr>
        <w:t>Մինչև</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ժամկետը</w:t>
      </w:r>
      <w:r w:rsidRPr="00AE2768">
        <w:rPr>
          <w:rFonts w:ascii="GHEA Grapalat" w:hAnsi="GHEA Grapalat" w:cs="Sylfaen"/>
          <w:szCs w:val="24"/>
          <w:lang w:val="es-ES"/>
        </w:rPr>
        <w:t xml:space="preserve"> </w:t>
      </w:r>
      <w:r w:rsidRPr="00AE2768">
        <w:rPr>
          <w:rFonts w:ascii="GHEA Grapalat" w:hAnsi="GHEA Grapalat" w:cs="Sylfaen"/>
          <w:szCs w:val="24"/>
          <w:lang w:val="ru-RU"/>
        </w:rPr>
        <w:t>լրանալը</w:t>
      </w:r>
      <w:r w:rsidRPr="00AE2768">
        <w:rPr>
          <w:rFonts w:ascii="GHEA Grapalat" w:hAnsi="GHEA Grapalat" w:cs="Sylfaen"/>
          <w:szCs w:val="24"/>
          <w:lang w:val="es-ES"/>
        </w:rPr>
        <w:t xml:space="preserve"> </w:t>
      </w:r>
      <w:r w:rsidRPr="00AE2768">
        <w:rPr>
          <w:rFonts w:ascii="GHEA Grapalat" w:hAnsi="GHEA Grapalat" w:cs="Sylfaen"/>
          <w:szCs w:val="24"/>
          <w:lang w:val="ru-RU"/>
        </w:rPr>
        <w:t>կամ</w:t>
      </w:r>
      <w:r w:rsidRPr="00AE2768">
        <w:rPr>
          <w:rFonts w:ascii="GHEA Grapalat" w:hAnsi="GHEA Grapalat" w:cs="Sylfaen"/>
          <w:szCs w:val="24"/>
          <w:lang w:val="es-ES"/>
        </w:rPr>
        <w:t xml:space="preserve"> </w:t>
      </w:r>
      <w:r w:rsidRPr="00AE2768">
        <w:rPr>
          <w:rFonts w:ascii="GHEA Grapalat" w:hAnsi="GHEA Grapalat" w:cs="Sylfaen"/>
          <w:szCs w:val="24"/>
          <w:lang w:val="ru-RU"/>
        </w:rPr>
        <w:t>առանց</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w:t>
      </w:r>
      <w:r w:rsidRPr="00AE2768">
        <w:rPr>
          <w:rFonts w:ascii="GHEA Grapalat" w:hAnsi="GHEA Grapalat" w:cs="Sylfaen"/>
          <w:szCs w:val="24"/>
          <w:lang w:val="es-ES"/>
        </w:rPr>
        <w:t xml:space="preserve"> </w:t>
      </w:r>
      <w:r w:rsidRPr="00AE2768">
        <w:rPr>
          <w:rFonts w:ascii="GHEA Grapalat" w:hAnsi="GHEA Grapalat" w:cs="Sylfaen"/>
          <w:szCs w:val="24"/>
          <w:lang w:val="ru-RU"/>
        </w:rPr>
        <w:t>կնքելու</w:t>
      </w:r>
      <w:r w:rsidRPr="00AE2768">
        <w:rPr>
          <w:rFonts w:ascii="GHEA Grapalat" w:hAnsi="GHEA Grapalat" w:cs="Sylfaen"/>
          <w:szCs w:val="24"/>
          <w:lang w:val="es-ES"/>
        </w:rPr>
        <w:t xml:space="preserve"> </w:t>
      </w:r>
      <w:r w:rsidRPr="00AE2768">
        <w:rPr>
          <w:rFonts w:ascii="GHEA Grapalat" w:hAnsi="GHEA Grapalat" w:cs="Sylfaen"/>
          <w:szCs w:val="24"/>
          <w:lang w:val="ru-RU"/>
        </w:rPr>
        <w:t>մասին</w:t>
      </w:r>
      <w:r w:rsidRPr="00AE2768">
        <w:rPr>
          <w:rFonts w:ascii="GHEA Grapalat" w:hAnsi="GHEA Grapalat" w:cs="Sylfaen"/>
          <w:szCs w:val="24"/>
          <w:lang w:val="es-ES"/>
        </w:rPr>
        <w:t xml:space="preserve"> </w:t>
      </w:r>
      <w:r w:rsidRPr="00AE2768">
        <w:rPr>
          <w:rFonts w:ascii="GHEA Grapalat" w:hAnsi="GHEA Grapalat" w:cs="Sylfaen"/>
          <w:szCs w:val="24"/>
          <w:lang w:val="ru-RU"/>
        </w:rPr>
        <w:t>հայտարարության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հրապարակման</w:t>
      </w:r>
      <w:r w:rsidRPr="00AE2768">
        <w:rPr>
          <w:rFonts w:ascii="GHEA Grapalat" w:hAnsi="GHEA Grapalat" w:cs="Sylfaen"/>
          <w:szCs w:val="24"/>
          <w:lang w:val="es-ES"/>
        </w:rPr>
        <w:t xml:space="preserve"> </w:t>
      </w:r>
      <w:r w:rsidRPr="00AE2768">
        <w:rPr>
          <w:rFonts w:ascii="GHEA Grapalat" w:hAnsi="GHEA Grapalat" w:cs="Sylfaen"/>
          <w:szCs w:val="24"/>
          <w:lang w:val="ru-RU"/>
        </w:rPr>
        <w:t>կնք</w:t>
      </w:r>
      <w:r w:rsidRPr="00AE2768">
        <w:rPr>
          <w:rFonts w:ascii="GHEA Grapalat" w:hAnsi="GHEA Grapalat" w:cs="Sylfaen"/>
          <w:szCs w:val="24"/>
          <w:lang w:val="en-US"/>
        </w:rPr>
        <w:t>վ</w:t>
      </w:r>
      <w:r w:rsidRPr="00AE2768">
        <w:rPr>
          <w:rFonts w:ascii="GHEA Grapalat" w:hAnsi="GHEA Grapalat" w:cs="Sylfaen"/>
          <w:szCs w:val="24"/>
          <w:lang w:val="ru-RU"/>
        </w:rPr>
        <w:t>ած</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պայմանագիրն</w:t>
      </w:r>
      <w:r w:rsidRPr="00AE2768">
        <w:rPr>
          <w:rFonts w:ascii="GHEA Grapalat" w:hAnsi="GHEA Grapalat" w:cs="Sylfaen"/>
          <w:szCs w:val="24"/>
          <w:lang w:val="es-ES"/>
        </w:rPr>
        <w:t xml:space="preserve"> </w:t>
      </w:r>
      <w:r w:rsidRPr="00AE2768">
        <w:rPr>
          <w:rFonts w:ascii="GHEA Grapalat" w:hAnsi="GHEA Grapalat" w:cs="Sylfaen"/>
          <w:szCs w:val="24"/>
          <w:lang w:val="ru-RU"/>
        </w:rPr>
        <w:t>առ</w:t>
      </w:r>
      <w:r w:rsidRPr="00AE2768">
        <w:rPr>
          <w:rFonts w:ascii="GHEA Grapalat" w:hAnsi="GHEA Grapalat" w:cs="Sylfaen"/>
          <w:szCs w:val="24"/>
          <w:lang w:val="es-ES"/>
        </w:rPr>
        <w:t xml:space="preserve"> </w:t>
      </w:r>
      <w:r w:rsidRPr="00AE2768">
        <w:rPr>
          <w:rFonts w:ascii="GHEA Grapalat" w:hAnsi="GHEA Grapalat" w:cs="Sylfaen"/>
          <w:szCs w:val="24"/>
          <w:lang w:val="ru-RU"/>
        </w:rPr>
        <w:t>ոչինչ</w:t>
      </w:r>
      <w:r w:rsidRPr="00AE2768">
        <w:rPr>
          <w:rFonts w:ascii="GHEA Grapalat" w:hAnsi="GHEA Grapalat" w:cs="Sylfaen"/>
          <w:szCs w:val="24"/>
          <w:lang w:val="es-ES"/>
        </w:rPr>
        <w:t xml:space="preserve"> </w:t>
      </w:r>
      <w:r w:rsidRPr="00AE2768">
        <w:rPr>
          <w:rFonts w:ascii="GHEA Grapalat" w:hAnsi="GHEA Grapalat" w:cs="Sylfaen"/>
          <w:szCs w:val="24"/>
          <w:lang w:val="ru-RU"/>
        </w:rPr>
        <w:t>է։</w:t>
      </w:r>
    </w:p>
    <w:p w:rsidR="00254F39" w:rsidRPr="00AE2768" w:rsidRDefault="00254F39" w:rsidP="00254F39">
      <w:pPr>
        <w:ind w:firstLine="567"/>
        <w:jc w:val="center"/>
        <w:rPr>
          <w:rFonts w:ascii="GHEA Grapalat" w:hAnsi="GHEA Grapalat"/>
          <w:b/>
          <w:sz w:val="20"/>
          <w:lang w:val="es-ES"/>
        </w:rPr>
      </w:pPr>
    </w:p>
    <w:p w:rsidR="00254F39" w:rsidRPr="00AE2768" w:rsidRDefault="00254F39" w:rsidP="00254F39">
      <w:pPr>
        <w:ind w:firstLine="567"/>
        <w:jc w:val="center"/>
        <w:rPr>
          <w:rFonts w:ascii="GHEA Grapalat" w:hAnsi="GHEA Grapalat"/>
          <w:b/>
          <w:sz w:val="20"/>
          <w:lang w:val="es-ES"/>
        </w:rPr>
      </w:pPr>
    </w:p>
    <w:p w:rsidR="00254F39" w:rsidRPr="00AE2768" w:rsidRDefault="00254F39" w:rsidP="00254F39">
      <w:pPr>
        <w:jc w:val="center"/>
        <w:rPr>
          <w:rFonts w:ascii="GHEA Grapalat" w:hAnsi="GHEA Grapalat" w:cs="Arial"/>
          <w:b/>
          <w:iCs/>
          <w:sz w:val="20"/>
          <w:lang w:val="af-ZA"/>
        </w:rPr>
      </w:pPr>
      <w:r w:rsidRPr="00AE2768">
        <w:rPr>
          <w:rFonts w:ascii="GHEA Grapalat" w:hAnsi="GHEA Grapalat"/>
          <w:b/>
          <w:iCs/>
          <w:sz w:val="20"/>
          <w:lang w:val="es-ES"/>
        </w:rPr>
        <w:t>9</w:t>
      </w:r>
      <w:r w:rsidRPr="00AE2768">
        <w:rPr>
          <w:rFonts w:ascii="GHEA Grapalat" w:hAnsi="GHEA Grapalat"/>
          <w:b/>
          <w:iCs/>
          <w:sz w:val="20"/>
          <w:lang w:val="af-ZA"/>
        </w:rPr>
        <w:t xml:space="preserve">. </w:t>
      </w:r>
      <w:r w:rsidRPr="00AE2768">
        <w:rPr>
          <w:rFonts w:ascii="GHEA Grapalat" w:hAnsi="GHEA Grapalat" w:cs="Sylfaen"/>
          <w:b/>
          <w:iCs/>
          <w:sz w:val="20"/>
          <w:lang w:val="af-ZA"/>
        </w:rPr>
        <w:t>ՊԱՅՄԱՆԱԳՐԻ</w:t>
      </w:r>
      <w:r w:rsidRPr="00AE2768">
        <w:rPr>
          <w:rFonts w:ascii="GHEA Grapalat" w:hAnsi="GHEA Grapalat" w:cs="Arial"/>
          <w:b/>
          <w:iCs/>
          <w:sz w:val="20"/>
          <w:lang w:val="af-ZA"/>
        </w:rPr>
        <w:t xml:space="preserve"> </w:t>
      </w:r>
      <w:r w:rsidRPr="00AE2768">
        <w:rPr>
          <w:rFonts w:ascii="GHEA Grapalat" w:hAnsi="GHEA Grapalat" w:cs="Sylfaen"/>
          <w:b/>
          <w:iCs/>
          <w:sz w:val="20"/>
          <w:lang w:val="af-ZA"/>
        </w:rPr>
        <w:t>ԿՆՔՈՒՄԸ</w:t>
      </w:r>
      <w:r w:rsidRPr="00AE2768">
        <w:rPr>
          <w:rFonts w:ascii="GHEA Grapalat" w:hAnsi="GHEA Grapalat" w:cs="Arial"/>
          <w:b/>
          <w:iCs/>
          <w:sz w:val="20"/>
          <w:lang w:val="af-ZA"/>
        </w:rPr>
        <w:t xml:space="preserve"> </w:t>
      </w:r>
    </w:p>
    <w:p w:rsidR="00254F39" w:rsidRPr="00AE2768" w:rsidRDefault="00254F39" w:rsidP="00254F39">
      <w:pPr>
        <w:jc w:val="center"/>
        <w:rPr>
          <w:rFonts w:ascii="GHEA Grapalat" w:hAnsi="GHEA Grapalat"/>
          <w:b/>
          <w:iCs/>
          <w:sz w:val="20"/>
          <w:lang w:val="af-ZA"/>
        </w:rPr>
      </w:pP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iCs/>
          <w:sz w:val="20"/>
          <w:lang w:val="es-ES"/>
        </w:rPr>
        <w:t>9</w:t>
      </w:r>
      <w:r w:rsidRPr="00AE2768">
        <w:rPr>
          <w:rFonts w:ascii="GHEA Grapalat" w:hAnsi="GHEA Grapalat"/>
          <w:iCs/>
          <w:sz w:val="20"/>
          <w:lang w:val="af-ZA"/>
        </w:rPr>
        <w:t xml:space="preserve">.1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հանձնաժողովի</w:t>
      </w:r>
      <w:r w:rsidRPr="00AE2768">
        <w:rPr>
          <w:rFonts w:ascii="GHEA Grapalat" w:hAnsi="GHEA Grapalat" w:cs="Sylfaen"/>
          <w:sz w:val="20"/>
          <w:lang w:val="af-ZA"/>
        </w:rPr>
        <w:t xml:space="preserve"> </w:t>
      </w:r>
      <w:r w:rsidRPr="00AE2768">
        <w:rPr>
          <w:rFonts w:ascii="GHEA Grapalat" w:hAnsi="GHEA Grapalat" w:cs="Sylfaen"/>
          <w:sz w:val="20"/>
          <w:lang w:val="ru-RU"/>
        </w:rPr>
        <w:t>որոշման</w:t>
      </w:r>
      <w:r w:rsidRPr="00AE2768">
        <w:rPr>
          <w:rFonts w:ascii="GHEA Grapalat" w:hAnsi="GHEA Grapalat" w:cs="Sylfaen"/>
          <w:sz w:val="20"/>
          <w:lang w:val="af-ZA"/>
        </w:rPr>
        <w:t xml:space="preserve"> </w:t>
      </w:r>
      <w:r w:rsidRPr="00AE2768">
        <w:rPr>
          <w:rFonts w:ascii="GHEA Grapalat" w:hAnsi="GHEA Grapalat" w:cs="Sylfaen"/>
          <w:sz w:val="20"/>
          <w:lang w:val="ru-RU"/>
        </w:rPr>
        <w:t>հիման</w:t>
      </w:r>
      <w:r w:rsidRPr="00AE2768">
        <w:rPr>
          <w:rFonts w:ascii="GHEA Grapalat" w:hAnsi="GHEA Grapalat" w:cs="Sylfaen"/>
          <w:sz w:val="20"/>
          <w:lang w:val="af-ZA"/>
        </w:rPr>
        <w:t xml:space="preserve"> </w:t>
      </w:r>
      <w:r w:rsidRPr="00AE2768">
        <w:rPr>
          <w:rFonts w:ascii="GHEA Grapalat" w:hAnsi="GHEA Grapalat" w:cs="Sylfaen"/>
          <w:sz w:val="20"/>
          <w:lang w:val="ru-RU"/>
        </w:rPr>
        <w:t>վրա</w:t>
      </w:r>
      <w:r w:rsidRPr="00AE2768">
        <w:rPr>
          <w:rFonts w:ascii="GHEA Grapalat" w:hAnsi="GHEA Grapalat" w:cs="Sylfaen"/>
          <w:sz w:val="20"/>
          <w:lang w:val="af-ZA"/>
        </w:rPr>
        <w:t xml:space="preserve">` </w:t>
      </w:r>
      <w:r w:rsidRPr="00AE2768">
        <w:rPr>
          <w:rFonts w:ascii="GHEA Grapalat" w:hAnsi="GHEA Grapalat" w:cs="Sylfaen"/>
          <w:sz w:val="20"/>
        </w:rPr>
        <w:t>պ</w:t>
      </w:r>
      <w:r w:rsidRPr="00AE2768">
        <w:rPr>
          <w:rFonts w:ascii="GHEA Grapalat" w:hAnsi="GHEA Grapalat" w:cs="Sylfaen"/>
          <w:sz w:val="20"/>
          <w:lang w:val="ru-RU"/>
        </w:rPr>
        <w:t>ատվիրատուի</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Պայմանագիրը</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գրավոր</w:t>
      </w:r>
      <w:r w:rsidRPr="00AE2768">
        <w:rPr>
          <w:rFonts w:ascii="GHEA Grapalat" w:hAnsi="GHEA Grapalat" w:cs="Sylfaen"/>
          <w:sz w:val="20"/>
          <w:lang w:val="af-ZA"/>
        </w:rPr>
        <w:t xml:space="preserve">` </w:t>
      </w:r>
      <w:r w:rsidRPr="00AE2768">
        <w:rPr>
          <w:rFonts w:ascii="GHEA Grapalat" w:hAnsi="GHEA Grapalat" w:cs="Sylfaen"/>
          <w:sz w:val="20"/>
          <w:lang w:val="ru-RU"/>
        </w:rPr>
        <w:t>մեկ</w:t>
      </w:r>
      <w:r w:rsidRPr="00AE2768">
        <w:rPr>
          <w:rFonts w:ascii="GHEA Grapalat" w:hAnsi="GHEA Grapalat" w:cs="Sylfaen"/>
          <w:sz w:val="20"/>
          <w:lang w:val="af-ZA"/>
        </w:rPr>
        <w:t xml:space="preserve"> </w:t>
      </w:r>
      <w:r w:rsidRPr="00AE2768">
        <w:rPr>
          <w:rFonts w:ascii="GHEA Grapalat" w:hAnsi="GHEA Grapalat" w:cs="Sylfaen"/>
          <w:sz w:val="20"/>
          <w:lang w:val="ru-RU"/>
        </w:rPr>
        <w:t>փաստաթուղթ</w:t>
      </w:r>
      <w:r w:rsidRPr="00AE2768">
        <w:rPr>
          <w:rFonts w:ascii="GHEA Grapalat" w:hAnsi="GHEA Grapalat" w:cs="Sylfaen"/>
          <w:sz w:val="20"/>
          <w:lang w:val="af-ZA"/>
        </w:rPr>
        <w:t xml:space="preserve"> </w:t>
      </w:r>
      <w:r w:rsidRPr="00AE2768">
        <w:rPr>
          <w:rFonts w:ascii="GHEA Grapalat" w:hAnsi="GHEA Grapalat" w:cs="Sylfaen"/>
          <w:sz w:val="20"/>
          <w:lang w:val="ru-RU"/>
        </w:rPr>
        <w:t>կազմելու</w:t>
      </w:r>
      <w:r w:rsidRPr="00AE2768">
        <w:rPr>
          <w:rFonts w:ascii="GHEA Grapalat" w:hAnsi="GHEA Grapalat" w:cs="Sylfaen"/>
          <w:sz w:val="20"/>
          <w:lang w:val="af-ZA"/>
        </w:rPr>
        <w:t xml:space="preserve"> </w:t>
      </w:r>
      <w:r w:rsidRPr="00AE2768">
        <w:rPr>
          <w:rFonts w:ascii="GHEA Grapalat" w:hAnsi="GHEA Grapalat" w:cs="Sylfaen"/>
          <w:sz w:val="20"/>
          <w:lang w:val="ru-RU"/>
        </w:rPr>
        <w:t>միջոցով։</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9.2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1-</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մասի</w:t>
      </w:r>
      <w:r w:rsidRPr="00AE2768">
        <w:rPr>
          <w:rFonts w:ascii="GHEA Grapalat" w:hAnsi="GHEA Grapalat" w:cs="Sylfaen"/>
          <w:sz w:val="20"/>
          <w:lang w:val="af-ZA"/>
        </w:rPr>
        <w:t xml:space="preserve"> 8</w:t>
      </w:r>
      <w:r w:rsidRPr="00AE2768">
        <w:rPr>
          <w:rFonts w:ascii="GHEA Grapalat" w:hAnsi="GHEA Grapalat" w:cs="Sylfaen"/>
          <w:sz w:val="20"/>
          <w:lang w:val="hy-AM"/>
        </w:rPr>
        <w:t>.</w:t>
      </w:r>
      <w:r w:rsidRPr="00AE2768">
        <w:rPr>
          <w:rFonts w:ascii="GHEA Grapalat" w:hAnsi="GHEA Grapalat" w:cs="Sylfaen"/>
          <w:sz w:val="20"/>
          <w:lang w:val="af-ZA"/>
        </w:rPr>
        <w:t xml:space="preserve">23 </w:t>
      </w:r>
      <w:r w:rsidRPr="00AE2768">
        <w:rPr>
          <w:rFonts w:ascii="GHEA Grapalat" w:hAnsi="GHEA Grapalat" w:cs="Sylfaen"/>
          <w:sz w:val="20"/>
          <w:lang w:val="ru-RU"/>
        </w:rPr>
        <w:t>կետով</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անգործության</w:t>
      </w:r>
      <w:r w:rsidRPr="00AE2768">
        <w:rPr>
          <w:rFonts w:ascii="GHEA Grapalat" w:hAnsi="GHEA Grapalat" w:cs="Sylfaen"/>
          <w:sz w:val="20"/>
          <w:lang w:val="af-ZA"/>
        </w:rPr>
        <w:t xml:space="preserve"> </w:t>
      </w:r>
      <w:r w:rsidRPr="00AE2768">
        <w:rPr>
          <w:rFonts w:ascii="GHEA Grapalat" w:hAnsi="GHEA Grapalat" w:cs="Sylfaen"/>
          <w:sz w:val="20"/>
          <w:lang w:val="ru-RU"/>
        </w:rPr>
        <w:t>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լրանալուն</w:t>
      </w:r>
      <w:r w:rsidRPr="00AE2768">
        <w:rPr>
          <w:rFonts w:ascii="GHEA Grapalat" w:hAnsi="GHEA Grapalat" w:cs="Sylfaen"/>
          <w:sz w:val="20"/>
          <w:lang w:val="af-ZA"/>
        </w:rPr>
        <w:t xml:space="preserve"> </w:t>
      </w:r>
      <w:r w:rsidRPr="00AE2768">
        <w:rPr>
          <w:rFonts w:ascii="GHEA Grapalat" w:hAnsi="GHEA Grapalat" w:cs="Sylfaen"/>
          <w:sz w:val="20"/>
          <w:lang w:val="ru-RU"/>
        </w:rPr>
        <w:t>հաջորդող</w:t>
      </w:r>
      <w:r w:rsidRPr="00AE2768">
        <w:rPr>
          <w:rFonts w:ascii="GHEA Grapalat" w:hAnsi="GHEA Grapalat" w:cs="Sylfaen"/>
          <w:sz w:val="20"/>
          <w:lang w:val="af-ZA"/>
        </w:rPr>
        <w:t xml:space="preserve"> </w:t>
      </w:r>
      <w:r w:rsidRPr="00AE2768">
        <w:rPr>
          <w:rFonts w:ascii="GHEA Grapalat" w:hAnsi="GHEA Grapalat" w:cs="Sylfaen"/>
          <w:sz w:val="20"/>
          <w:lang w:val="ru-RU"/>
        </w:rPr>
        <w:t>չորս</w:t>
      </w:r>
      <w:r w:rsidRPr="00AE2768">
        <w:rPr>
          <w:rFonts w:ascii="GHEA Grapalat" w:hAnsi="GHEA Grapalat" w:cs="Sylfaen"/>
          <w:sz w:val="20"/>
          <w:lang w:val="af-ZA"/>
        </w:rPr>
        <w:t xml:space="preserve"> </w:t>
      </w:r>
      <w:r w:rsidRPr="00AE2768">
        <w:rPr>
          <w:rFonts w:ascii="GHEA Grapalat" w:hAnsi="GHEA Grapalat" w:cs="Sylfaen"/>
          <w:sz w:val="20"/>
          <w:lang w:val="ru-RU"/>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ru-RU"/>
        </w:rPr>
        <w:t>օրվա</w:t>
      </w:r>
      <w:r w:rsidRPr="00AE2768">
        <w:rPr>
          <w:rFonts w:ascii="GHEA Grapalat" w:hAnsi="GHEA Grapalat" w:cs="Sylfaen"/>
          <w:sz w:val="20"/>
          <w:lang w:val="af-ZA"/>
        </w:rPr>
        <w:t xml:space="preserve"> </w:t>
      </w:r>
      <w:r w:rsidRPr="00AE2768">
        <w:rPr>
          <w:rFonts w:ascii="GHEA Grapalat" w:hAnsi="GHEA Grapalat" w:cs="Sylfaen"/>
          <w:sz w:val="20"/>
          <w:lang w:val="ru-RU"/>
        </w:rPr>
        <w:t>ընթացքում</w:t>
      </w:r>
      <w:r w:rsidRPr="00AE2768">
        <w:rPr>
          <w:rFonts w:ascii="GHEA Grapalat" w:hAnsi="GHEA Grapalat" w:cs="Sylfaen"/>
          <w:sz w:val="20"/>
          <w:lang w:val="af-ZA"/>
        </w:rPr>
        <w:t xml:space="preserve"> </w:t>
      </w:r>
      <w:r w:rsidRPr="00AE2768">
        <w:rPr>
          <w:rFonts w:ascii="GHEA Grapalat" w:hAnsi="GHEA Grapalat" w:cs="Sylfaen"/>
          <w:sz w:val="20"/>
        </w:rPr>
        <w:t>պ</w:t>
      </w:r>
      <w:r w:rsidRPr="00AE2768">
        <w:rPr>
          <w:rFonts w:ascii="GHEA Grapalat" w:hAnsi="GHEA Grapalat" w:cs="Sylfaen"/>
          <w:sz w:val="20"/>
          <w:lang w:val="ru-RU"/>
        </w:rPr>
        <w:t>ատվիրատուն</w:t>
      </w:r>
      <w:r w:rsidRPr="00AE2768">
        <w:rPr>
          <w:rFonts w:ascii="GHEA Grapalat" w:hAnsi="GHEA Grapalat" w:cs="Sylfaen"/>
          <w:sz w:val="20"/>
          <w:lang w:val="af-ZA"/>
        </w:rPr>
        <w:t xml:space="preserve"> </w:t>
      </w:r>
      <w:r w:rsidRPr="00AE2768">
        <w:rPr>
          <w:rFonts w:ascii="GHEA Grapalat" w:hAnsi="GHEA Grapalat" w:cs="Sylfaen"/>
          <w:sz w:val="20"/>
          <w:lang w:val="ru-RU"/>
        </w:rPr>
        <w:t>ծանուցում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rPr>
        <w:t>մ</w:t>
      </w:r>
      <w:r w:rsidRPr="00AE2768">
        <w:rPr>
          <w:rFonts w:ascii="GHEA Grapalat" w:hAnsi="GHEA Grapalat" w:cs="Sylfaen"/>
          <w:sz w:val="20"/>
          <w:lang w:val="ru-RU"/>
        </w:rPr>
        <w:t>ասնակցին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ներկայացնելով</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կնքելու</w:t>
      </w:r>
      <w:r w:rsidRPr="00AE2768">
        <w:rPr>
          <w:rFonts w:ascii="GHEA Grapalat" w:hAnsi="GHEA Grapalat" w:cs="Sylfaen"/>
          <w:sz w:val="20"/>
          <w:lang w:val="af-ZA"/>
        </w:rPr>
        <w:t xml:space="preserve"> </w:t>
      </w:r>
      <w:r w:rsidRPr="00AE2768">
        <w:rPr>
          <w:rFonts w:ascii="GHEA Grapalat" w:hAnsi="GHEA Grapalat" w:cs="Sylfaen"/>
          <w:sz w:val="20"/>
          <w:lang w:val="ru-RU"/>
        </w:rPr>
        <w:t>առաջարկը</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ru-RU"/>
        </w:rPr>
        <w:t>նախագիծը</w:t>
      </w:r>
      <w:r w:rsidRPr="00AE2768">
        <w:rPr>
          <w:rFonts w:ascii="GHEA Grapalat" w:hAnsi="GHEA Grapalat" w:cs="Sylfaen"/>
          <w:sz w:val="20"/>
          <w:lang w:val="af-ZA"/>
        </w:rPr>
        <w:t xml:space="preserve">: </w:t>
      </w:r>
      <w:r w:rsidRPr="00AE2768">
        <w:rPr>
          <w:rFonts w:ascii="GHEA Grapalat" w:hAnsi="GHEA Grapalat" w:cs="Sylfaen"/>
          <w:sz w:val="20"/>
          <w:lang w:val="ru-RU"/>
        </w:rPr>
        <w:t>Ընդ</w:t>
      </w:r>
      <w:r w:rsidRPr="00AE2768">
        <w:rPr>
          <w:rFonts w:ascii="GHEA Grapalat" w:hAnsi="GHEA Grapalat" w:cs="Sylfaen"/>
          <w:sz w:val="20"/>
          <w:lang w:val="af-ZA"/>
        </w:rPr>
        <w:t xml:space="preserve"> </w:t>
      </w:r>
      <w:r w:rsidRPr="00AE2768">
        <w:rPr>
          <w:rFonts w:ascii="GHEA Grapalat" w:hAnsi="GHEA Grapalat" w:cs="Sylfaen"/>
          <w:sz w:val="20"/>
          <w:lang w:val="ru-RU"/>
        </w:rPr>
        <w:t>որում</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կնքվել</w:t>
      </w:r>
      <w:r w:rsidRPr="00AE2768">
        <w:rPr>
          <w:rFonts w:ascii="GHEA Grapalat" w:hAnsi="GHEA Grapalat" w:cs="Sylfaen"/>
          <w:sz w:val="20"/>
          <w:lang w:val="af-ZA"/>
        </w:rPr>
        <w:t xml:space="preserve"> </w:t>
      </w:r>
      <w:r w:rsidRPr="00AE2768">
        <w:rPr>
          <w:rFonts w:ascii="GHEA Grapalat" w:hAnsi="GHEA Grapalat" w:cs="Sylfaen"/>
          <w:sz w:val="20"/>
          <w:lang w:val="ru-RU"/>
        </w:rPr>
        <w:t>ոչ</w:t>
      </w:r>
      <w:r w:rsidRPr="00AE2768">
        <w:rPr>
          <w:rFonts w:ascii="GHEA Grapalat" w:hAnsi="GHEA Grapalat" w:cs="Sylfaen"/>
          <w:sz w:val="20"/>
          <w:lang w:val="af-ZA"/>
        </w:rPr>
        <w:t xml:space="preserve"> </w:t>
      </w:r>
      <w:r w:rsidRPr="00AE2768">
        <w:rPr>
          <w:rFonts w:ascii="GHEA Grapalat" w:hAnsi="GHEA Grapalat" w:cs="Sylfaen"/>
          <w:sz w:val="20"/>
          <w:lang w:val="ru-RU"/>
        </w:rPr>
        <w:t>շուտ</w:t>
      </w:r>
      <w:r w:rsidRPr="00AE2768">
        <w:rPr>
          <w:rFonts w:ascii="GHEA Grapalat" w:hAnsi="GHEA Grapalat" w:cs="Sylfaen"/>
          <w:sz w:val="20"/>
          <w:lang w:val="af-ZA"/>
        </w:rPr>
        <w:t xml:space="preserve">, </w:t>
      </w:r>
      <w:r w:rsidRPr="00AE2768">
        <w:rPr>
          <w:rFonts w:ascii="GHEA Grapalat" w:hAnsi="GHEA Grapalat" w:cs="Sylfaen"/>
          <w:sz w:val="20"/>
          <w:lang w:val="ru-RU"/>
        </w:rPr>
        <w:t>քան</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1-</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մասի</w:t>
      </w:r>
      <w:r w:rsidRPr="00AE2768">
        <w:rPr>
          <w:rFonts w:ascii="GHEA Grapalat" w:hAnsi="GHEA Grapalat" w:cs="Sylfaen"/>
          <w:sz w:val="20"/>
          <w:lang w:val="af-ZA"/>
        </w:rPr>
        <w:t xml:space="preserve"> 8</w:t>
      </w:r>
      <w:r w:rsidRPr="00AE2768">
        <w:rPr>
          <w:rFonts w:ascii="GHEA Grapalat" w:hAnsi="GHEA Grapalat" w:cs="Sylfaen"/>
          <w:sz w:val="20"/>
          <w:lang w:val="hy-AM"/>
        </w:rPr>
        <w:t>.</w:t>
      </w:r>
      <w:r w:rsidRPr="00AE2768">
        <w:rPr>
          <w:rFonts w:ascii="GHEA Grapalat" w:hAnsi="GHEA Grapalat" w:cs="Sylfaen"/>
          <w:sz w:val="20"/>
          <w:lang w:val="af-ZA"/>
        </w:rPr>
        <w:t xml:space="preserve">23 </w:t>
      </w:r>
      <w:r w:rsidRPr="00AE2768">
        <w:rPr>
          <w:rFonts w:ascii="GHEA Grapalat" w:hAnsi="GHEA Grapalat" w:cs="Sylfaen"/>
          <w:sz w:val="20"/>
          <w:lang w:val="ru-RU"/>
        </w:rPr>
        <w:t>կետով</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անգործության</w:t>
      </w:r>
      <w:r w:rsidRPr="00AE2768">
        <w:rPr>
          <w:rFonts w:ascii="GHEA Grapalat" w:hAnsi="GHEA Grapalat" w:cs="Sylfaen"/>
          <w:sz w:val="20"/>
          <w:lang w:val="af-ZA"/>
        </w:rPr>
        <w:t xml:space="preserve"> </w:t>
      </w:r>
      <w:r w:rsidRPr="00AE2768">
        <w:rPr>
          <w:rFonts w:ascii="GHEA Grapalat" w:hAnsi="GHEA Grapalat" w:cs="Sylfaen"/>
          <w:sz w:val="20"/>
          <w:lang w:val="ru-RU"/>
        </w:rPr>
        <w:t>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w:t>
      </w:r>
      <w:r w:rsidRPr="00AE2768">
        <w:rPr>
          <w:rFonts w:ascii="GHEA Grapalat" w:hAnsi="GHEA Grapalat" w:cs="Sylfaen"/>
          <w:sz w:val="20"/>
          <w:lang w:val="af-ZA"/>
        </w:rPr>
        <w:t xml:space="preserve"> </w:t>
      </w:r>
      <w:r w:rsidRPr="00AE2768">
        <w:rPr>
          <w:rFonts w:ascii="GHEA Grapalat" w:hAnsi="GHEA Grapalat" w:cs="Sylfaen"/>
          <w:sz w:val="20"/>
          <w:lang w:val="ru-RU"/>
        </w:rPr>
        <w:t>օրվան</w:t>
      </w:r>
      <w:r w:rsidRPr="00AE2768">
        <w:rPr>
          <w:rFonts w:ascii="GHEA Grapalat" w:hAnsi="GHEA Grapalat" w:cs="Sylfaen"/>
          <w:sz w:val="20"/>
          <w:lang w:val="af-ZA"/>
        </w:rPr>
        <w:t xml:space="preserve"> </w:t>
      </w:r>
      <w:r w:rsidRPr="00AE2768">
        <w:rPr>
          <w:rFonts w:ascii="GHEA Grapalat" w:hAnsi="GHEA Grapalat" w:cs="Sylfaen"/>
          <w:sz w:val="20"/>
          <w:lang w:val="ru-RU"/>
        </w:rPr>
        <w:t>հաջորդող</w:t>
      </w:r>
      <w:r w:rsidRPr="00AE2768">
        <w:rPr>
          <w:rFonts w:ascii="GHEA Grapalat" w:hAnsi="GHEA Grapalat" w:cs="Sylfaen"/>
          <w:sz w:val="20"/>
          <w:lang w:val="af-ZA"/>
        </w:rPr>
        <w:t xml:space="preserve"> </w:t>
      </w:r>
      <w:r w:rsidRPr="00AE2768">
        <w:rPr>
          <w:rFonts w:ascii="GHEA Grapalat" w:hAnsi="GHEA Grapalat" w:cs="Sylfaen"/>
          <w:sz w:val="20"/>
          <w:lang w:val="ru-RU"/>
        </w:rPr>
        <w:t>երկրորդ</w:t>
      </w:r>
      <w:r w:rsidRPr="00AE2768">
        <w:rPr>
          <w:rFonts w:ascii="GHEA Grapalat" w:hAnsi="GHEA Grapalat" w:cs="Sylfaen"/>
          <w:sz w:val="20"/>
          <w:lang w:val="af-ZA"/>
        </w:rPr>
        <w:t xml:space="preserve"> </w:t>
      </w:r>
      <w:r w:rsidRPr="00AE2768">
        <w:rPr>
          <w:rFonts w:ascii="GHEA Grapalat" w:hAnsi="GHEA Grapalat" w:cs="Sylfaen"/>
          <w:sz w:val="20"/>
          <w:lang w:val="ru-RU"/>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ru-RU"/>
        </w:rPr>
        <w:t>օրը</w:t>
      </w:r>
      <w:r w:rsidRPr="00AE2768">
        <w:rPr>
          <w:rFonts w:ascii="GHEA Grapalat" w:hAnsi="GHEA Grapalat" w:cs="Sylfaen"/>
          <w:sz w:val="20"/>
          <w:lang w:val="af-ZA"/>
        </w:rPr>
        <w:t>:</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9</w:t>
      </w:r>
      <w:r w:rsidRPr="00AE2768">
        <w:rPr>
          <w:rFonts w:ascii="GHEA Grapalat" w:hAnsi="GHEA Grapalat" w:cs="Sylfaen"/>
          <w:sz w:val="20"/>
          <w:lang w:val="hy-AM"/>
        </w:rPr>
        <w:t>.3</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rPr>
        <w:t>մ</w:t>
      </w:r>
      <w:r w:rsidRPr="00AE2768">
        <w:rPr>
          <w:rFonts w:ascii="GHEA Grapalat" w:hAnsi="GHEA Grapalat" w:cs="Sylfaen"/>
          <w:sz w:val="20"/>
          <w:lang w:val="ru-RU"/>
        </w:rPr>
        <w:t>ասնակցին</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կնքելու</w:t>
      </w:r>
      <w:r w:rsidRPr="00AE2768">
        <w:rPr>
          <w:rFonts w:ascii="GHEA Grapalat" w:hAnsi="GHEA Grapalat" w:cs="Sylfaen"/>
          <w:sz w:val="20"/>
          <w:lang w:val="af-ZA"/>
        </w:rPr>
        <w:t xml:space="preserve"> </w:t>
      </w:r>
      <w:r w:rsidRPr="00AE2768">
        <w:rPr>
          <w:rFonts w:ascii="GHEA Grapalat" w:hAnsi="GHEA Grapalat" w:cs="Sylfaen"/>
          <w:sz w:val="20"/>
          <w:lang w:val="ru-RU"/>
        </w:rPr>
        <w:t>առաջարկը</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կնքվելիք</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ru-RU"/>
        </w:rPr>
        <w:t>նախագիծը</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հանձնաժողովի</w:t>
      </w:r>
      <w:r w:rsidRPr="00AE2768">
        <w:rPr>
          <w:rFonts w:ascii="GHEA Grapalat" w:hAnsi="GHEA Grapalat" w:cs="Sylfaen"/>
          <w:sz w:val="20"/>
          <w:lang w:val="af-ZA"/>
        </w:rPr>
        <w:t xml:space="preserve"> </w:t>
      </w:r>
      <w:r w:rsidRPr="00AE2768">
        <w:rPr>
          <w:rFonts w:ascii="GHEA Grapalat" w:hAnsi="GHEA Grapalat" w:cs="Sylfaen"/>
          <w:sz w:val="20"/>
          <w:lang w:val="ru-RU"/>
        </w:rPr>
        <w:t>քարտուղարը</w:t>
      </w:r>
      <w:r w:rsidRPr="00AE2768">
        <w:rPr>
          <w:rFonts w:ascii="GHEA Grapalat" w:hAnsi="GHEA Grapalat" w:cs="Sylfaen"/>
          <w:sz w:val="20"/>
          <w:lang w:val="af-ZA"/>
        </w:rPr>
        <w:t xml:space="preserve"> </w:t>
      </w:r>
      <w:r w:rsidRPr="00AE2768">
        <w:rPr>
          <w:rFonts w:ascii="GHEA Grapalat" w:hAnsi="GHEA Grapalat" w:cs="Sylfaen"/>
          <w:sz w:val="20"/>
          <w:lang w:val="ru-RU"/>
        </w:rPr>
        <w:t>տրամադրում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էլեկտրոնային</w:t>
      </w:r>
      <w:r w:rsidRPr="00AE2768">
        <w:rPr>
          <w:rFonts w:ascii="GHEA Grapalat" w:hAnsi="GHEA Grapalat" w:cs="Sylfaen"/>
          <w:sz w:val="20"/>
          <w:lang w:val="af-ZA"/>
        </w:rPr>
        <w:t xml:space="preserve"> </w:t>
      </w:r>
      <w:r w:rsidRPr="00AE2768">
        <w:rPr>
          <w:rFonts w:ascii="GHEA Grapalat" w:hAnsi="GHEA Grapalat" w:cs="Sylfaen"/>
          <w:sz w:val="20"/>
          <w:lang w:val="ru-RU"/>
        </w:rPr>
        <w:t>եղանակով</w:t>
      </w:r>
      <w:r w:rsidRPr="00AE2768">
        <w:rPr>
          <w:rFonts w:ascii="GHEA Grapalat" w:hAnsi="GHEA Grapalat" w:cs="Sylfaen"/>
          <w:sz w:val="20"/>
          <w:lang w:val="af-ZA"/>
        </w:rPr>
        <w:t xml:space="preserve">: </w:t>
      </w:r>
      <w:r w:rsidRPr="00AE2768">
        <w:rPr>
          <w:rFonts w:ascii="GHEA Grapalat" w:hAnsi="GHEA Grapalat" w:cs="Sylfaen"/>
          <w:sz w:val="20"/>
          <w:lang w:val="ru-RU"/>
        </w:rPr>
        <w:t>Ընդ</w:t>
      </w:r>
      <w:r w:rsidRPr="00AE2768">
        <w:rPr>
          <w:rFonts w:ascii="GHEA Grapalat" w:hAnsi="GHEA Grapalat" w:cs="Sylfaen"/>
          <w:sz w:val="20"/>
          <w:lang w:val="af-ZA"/>
        </w:rPr>
        <w:t xml:space="preserve"> </w:t>
      </w:r>
      <w:r w:rsidRPr="00AE2768">
        <w:rPr>
          <w:rFonts w:ascii="GHEA Grapalat" w:hAnsi="GHEA Grapalat" w:cs="Sylfaen"/>
          <w:sz w:val="20"/>
          <w:lang w:val="ru-RU"/>
        </w:rPr>
        <w:t>որում</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պայմանագրում</w:t>
      </w:r>
      <w:r w:rsidRPr="00AE2768">
        <w:rPr>
          <w:rFonts w:ascii="GHEA Grapalat" w:hAnsi="GHEA Grapalat" w:cs="Sylfaen"/>
          <w:sz w:val="20"/>
          <w:lang w:val="af-ZA"/>
        </w:rPr>
        <w:t xml:space="preserve"> </w:t>
      </w:r>
      <w:r w:rsidRPr="00AE2768">
        <w:rPr>
          <w:rFonts w:ascii="GHEA Grapalat" w:hAnsi="GHEA Grapalat" w:cs="Sylfaen"/>
          <w:sz w:val="20"/>
          <w:lang w:val="ru-RU"/>
        </w:rPr>
        <w:t>ներառվում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հայտով</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ներկայացված</w:t>
      </w:r>
      <w:r w:rsidRPr="00AE2768">
        <w:rPr>
          <w:rFonts w:ascii="GHEA Grapalat" w:hAnsi="GHEA Grapalat" w:cs="Sylfaen"/>
          <w:sz w:val="20"/>
          <w:lang w:val="af-ZA"/>
        </w:rPr>
        <w:t xml:space="preserve"> </w:t>
      </w:r>
      <w:r w:rsidRPr="00AE2768">
        <w:rPr>
          <w:rFonts w:ascii="GHEA Grapalat" w:hAnsi="GHEA Grapalat" w:cs="Sylfaen"/>
          <w:sz w:val="20"/>
          <w:lang w:val="ru-RU"/>
        </w:rPr>
        <w:t>ապրանքի</w:t>
      </w:r>
      <w:r w:rsidRPr="00AE2768">
        <w:rPr>
          <w:rFonts w:ascii="GHEA Grapalat" w:hAnsi="GHEA Grapalat" w:cs="Sylfaen"/>
          <w:sz w:val="20"/>
          <w:lang w:val="af-ZA"/>
        </w:rPr>
        <w:t xml:space="preserve"> </w:t>
      </w:r>
      <w:r w:rsidRPr="00AE2768">
        <w:rPr>
          <w:rFonts w:ascii="GHEA Grapalat" w:hAnsi="GHEA Grapalat"/>
          <w:sz w:val="20"/>
          <w:szCs w:val="20"/>
          <w:lang w:val="hy-AM" w:eastAsia="x-none"/>
        </w:rPr>
        <w:t>ամբողջական նկարագիրը</w:t>
      </w:r>
      <w:r w:rsidRPr="00AE2768">
        <w:rPr>
          <w:rFonts w:ascii="GHEA Grapalat" w:hAnsi="GHEA Grapalat" w:cs="Sylfaen"/>
          <w:sz w:val="20"/>
          <w:lang w:val="af-ZA"/>
        </w:rPr>
        <w:t xml:space="preserve">: </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9</w:t>
      </w:r>
      <w:r w:rsidRPr="00AE2768">
        <w:rPr>
          <w:rFonts w:ascii="GHEA Grapalat" w:hAnsi="GHEA Grapalat" w:cs="Sylfaen"/>
          <w:sz w:val="20"/>
          <w:lang w:val="hy-AM"/>
        </w:rPr>
        <w:t>.</w:t>
      </w:r>
      <w:r w:rsidRPr="00246F37">
        <w:rPr>
          <w:rFonts w:ascii="GHEA Grapalat" w:hAnsi="GHEA Grapalat" w:cs="Sylfaen"/>
          <w:sz w:val="20"/>
          <w:lang w:val="af-ZA"/>
        </w:rPr>
        <w:t>4</w:t>
      </w:r>
      <w:r w:rsidRPr="00AE2768">
        <w:rPr>
          <w:rFonts w:ascii="GHEA Grapalat" w:hAnsi="GHEA Grapalat" w:cs="Sylfaen"/>
          <w:sz w:val="20"/>
          <w:lang w:val="af-ZA"/>
        </w:rPr>
        <w:t xml:space="preserve"> </w:t>
      </w:r>
      <w:r w:rsidRPr="00AE2768">
        <w:rPr>
          <w:rFonts w:ascii="GHEA Grapalat" w:hAnsi="GHEA Grapalat" w:cs="Sylfaen"/>
          <w:sz w:val="20"/>
          <w:lang w:val="hy-AM"/>
        </w:rPr>
        <w:t>Եթե</w:t>
      </w:r>
      <w:r w:rsidRPr="00AE2768">
        <w:rPr>
          <w:rFonts w:ascii="GHEA Grapalat" w:hAnsi="GHEA Grapalat" w:cs="Sylfaen"/>
          <w:sz w:val="20"/>
          <w:lang w:val="af-ZA"/>
        </w:rPr>
        <w:t xml:space="preserve"> </w:t>
      </w:r>
      <w:r w:rsidRPr="00AE2768">
        <w:rPr>
          <w:rFonts w:ascii="GHEA Grapalat" w:hAnsi="GHEA Grapalat" w:cs="Sylfaen"/>
          <w:sz w:val="20"/>
          <w:lang w:val="hy-AM"/>
        </w:rPr>
        <w:t>ընտրված</w:t>
      </w:r>
      <w:r w:rsidRPr="00AE2768">
        <w:rPr>
          <w:rFonts w:ascii="GHEA Grapalat" w:hAnsi="GHEA Grapalat" w:cs="Sylfaen"/>
          <w:sz w:val="20"/>
          <w:lang w:val="af-ZA"/>
        </w:rPr>
        <w:t xml:space="preserve"> </w:t>
      </w:r>
      <w:r w:rsidRPr="00AE2768">
        <w:rPr>
          <w:rFonts w:ascii="GHEA Grapalat" w:hAnsi="GHEA Grapalat" w:cs="Sylfaen"/>
          <w:sz w:val="20"/>
          <w:lang w:val="hy-AM"/>
        </w:rPr>
        <w:t>մասնակիցը</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hy-AM"/>
        </w:rPr>
        <w:t>կնքելու</w:t>
      </w:r>
      <w:r w:rsidRPr="00AE2768">
        <w:rPr>
          <w:rFonts w:ascii="GHEA Grapalat" w:hAnsi="GHEA Grapalat" w:cs="Sylfaen"/>
          <w:sz w:val="20"/>
          <w:lang w:val="af-ZA"/>
        </w:rPr>
        <w:t xml:space="preserve"> </w:t>
      </w:r>
      <w:r w:rsidRPr="00AE2768">
        <w:rPr>
          <w:rFonts w:ascii="GHEA Grapalat" w:hAnsi="GHEA Grapalat" w:cs="Sylfaen"/>
          <w:sz w:val="20"/>
          <w:lang w:val="hy-AM"/>
        </w:rPr>
        <w:t>մասին</w:t>
      </w:r>
      <w:r w:rsidRPr="00AE2768">
        <w:rPr>
          <w:rFonts w:ascii="GHEA Grapalat" w:hAnsi="GHEA Grapalat" w:cs="Sylfaen"/>
          <w:sz w:val="20"/>
          <w:lang w:val="af-ZA"/>
        </w:rPr>
        <w:t xml:space="preserve"> </w:t>
      </w:r>
      <w:r w:rsidRPr="00AE2768">
        <w:rPr>
          <w:rFonts w:ascii="GHEA Grapalat" w:hAnsi="GHEA Grapalat" w:cs="Sylfaen"/>
          <w:sz w:val="20"/>
          <w:lang w:val="hy-AM"/>
        </w:rPr>
        <w:t>ծանուցումը</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նախագիծ</w:t>
      </w:r>
      <w:r w:rsidRPr="00AE2768">
        <w:rPr>
          <w:rFonts w:ascii="GHEA Grapalat" w:hAnsi="GHEA Grapalat" w:cs="Sylfaen"/>
          <w:sz w:val="20"/>
        </w:rPr>
        <w:t>ն</w:t>
      </w:r>
      <w:r w:rsidRPr="00AE2768">
        <w:rPr>
          <w:rFonts w:ascii="GHEA Grapalat" w:hAnsi="GHEA Grapalat" w:cs="Sylfaen"/>
          <w:sz w:val="20"/>
          <w:lang w:val="af-ZA"/>
        </w:rPr>
        <w:t xml:space="preserve"> </w:t>
      </w:r>
      <w:r w:rsidRPr="00AE2768">
        <w:rPr>
          <w:rFonts w:ascii="GHEA Grapalat" w:hAnsi="GHEA Grapalat" w:cs="Sylfaen"/>
          <w:sz w:val="20"/>
          <w:lang w:val="hy-AM"/>
        </w:rPr>
        <w:t>ստանալուց</w:t>
      </w:r>
      <w:r w:rsidRPr="00AE2768">
        <w:rPr>
          <w:rFonts w:ascii="GHEA Grapalat" w:hAnsi="GHEA Grapalat" w:cs="Sylfaen"/>
          <w:sz w:val="20"/>
          <w:lang w:val="af-ZA"/>
        </w:rPr>
        <w:t xml:space="preserve"> </w:t>
      </w:r>
      <w:r w:rsidRPr="00AE2768">
        <w:rPr>
          <w:rFonts w:ascii="GHEA Grapalat" w:hAnsi="GHEA Grapalat" w:cs="Sylfaen"/>
          <w:sz w:val="20"/>
          <w:lang w:val="hy-AM"/>
        </w:rPr>
        <w:t>հետո</w:t>
      </w:r>
      <w:r w:rsidRPr="00AE2768">
        <w:rPr>
          <w:rFonts w:ascii="GHEA Grapalat" w:hAnsi="GHEA Grapalat" w:cs="Sylfaen"/>
          <w:sz w:val="20"/>
          <w:lang w:val="af-ZA"/>
        </w:rPr>
        <w:t xml:space="preserve">` 10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hy-AM"/>
        </w:rPr>
        <w:t>օրվա</w:t>
      </w:r>
      <w:r w:rsidRPr="00AE2768">
        <w:rPr>
          <w:rFonts w:ascii="GHEA Grapalat" w:hAnsi="GHEA Grapalat" w:cs="Sylfaen"/>
          <w:sz w:val="20"/>
          <w:lang w:val="af-ZA"/>
        </w:rPr>
        <w:t xml:space="preserve"> </w:t>
      </w:r>
      <w:r w:rsidRPr="00AE2768">
        <w:rPr>
          <w:rFonts w:ascii="GHEA Grapalat" w:hAnsi="GHEA Grapalat" w:cs="Sylfaen"/>
          <w:sz w:val="20"/>
          <w:lang w:val="hy-AM"/>
        </w:rPr>
        <w:t>ընթացքում</w:t>
      </w:r>
      <w:r w:rsidRPr="00AE2768">
        <w:rPr>
          <w:rFonts w:ascii="GHEA Grapalat" w:hAnsi="GHEA Grapalat" w:cs="Sylfaen"/>
          <w:sz w:val="20"/>
          <w:lang w:val="af-ZA"/>
        </w:rPr>
        <w:t xml:space="preserve"> </w:t>
      </w:r>
      <w:r w:rsidRPr="00AE2768">
        <w:rPr>
          <w:rFonts w:ascii="GHEA Grapalat" w:hAnsi="GHEA Grapalat" w:cs="Sylfaen"/>
          <w:sz w:val="20"/>
          <w:lang w:val="hy-AM"/>
        </w:rPr>
        <w:t>չի</w:t>
      </w:r>
      <w:r w:rsidRPr="00AE2768">
        <w:rPr>
          <w:rFonts w:ascii="GHEA Grapalat" w:hAnsi="GHEA Grapalat" w:cs="Sylfaen"/>
          <w:sz w:val="20"/>
          <w:lang w:val="af-ZA"/>
        </w:rPr>
        <w:t xml:space="preserve"> </w:t>
      </w:r>
      <w:r w:rsidRPr="00AE2768">
        <w:rPr>
          <w:rFonts w:ascii="GHEA Grapalat" w:hAnsi="GHEA Grapalat" w:cs="Sylfaen"/>
          <w:sz w:val="20"/>
          <w:lang w:val="hy-AM"/>
        </w:rPr>
        <w:t>ստորագրում</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պայմանագիրը</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պ</w:t>
      </w:r>
      <w:r w:rsidRPr="00AE2768">
        <w:rPr>
          <w:rFonts w:ascii="GHEA Grapalat" w:hAnsi="GHEA Grapalat" w:cs="Sylfaen"/>
          <w:sz w:val="20"/>
          <w:lang w:val="ru-RU"/>
        </w:rPr>
        <w:t>ատվիրատուին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ներկայացնում</w:t>
      </w:r>
      <w:r w:rsidRPr="00AE2768">
        <w:rPr>
          <w:rFonts w:ascii="GHEA Grapalat" w:hAnsi="GHEA Grapalat" w:cs="Sylfaen"/>
          <w:sz w:val="20"/>
          <w:lang w:val="af-ZA"/>
        </w:rPr>
        <w:t xml:space="preserve"> որակավորման և </w:t>
      </w:r>
      <w:r w:rsidRPr="00AE2768">
        <w:rPr>
          <w:rFonts w:ascii="GHEA Grapalat" w:hAnsi="GHEA Grapalat" w:cs="Sylfaen"/>
          <w:sz w:val="20"/>
          <w:lang w:val="ru-RU"/>
        </w:rPr>
        <w:t>պայմանագրի</w:t>
      </w:r>
      <w:r w:rsidRPr="00AE2768">
        <w:rPr>
          <w:rFonts w:ascii="GHEA Grapalat" w:hAnsi="GHEA Grapalat" w:cs="Sylfaen"/>
          <w:sz w:val="20"/>
          <w:lang w:val="af-ZA"/>
        </w:rPr>
        <w:t xml:space="preserve"> </w:t>
      </w:r>
      <w:r w:rsidRPr="00AE2768">
        <w:rPr>
          <w:rFonts w:ascii="GHEA Grapalat" w:hAnsi="GHEA Grapalat" w:cs="Sylfaen"/>
          <w:sz w:val="20"/>
        </w:rPr>
        <w:t>ապահովումը</w:t>
      </w:r>
      <w:r w:rsidRPr="00AE2768">
        <w:rPr>
          <w:rFonts w:ascii="GHEA Grapalat" w:hAnsi="GHEA Grapalat" w:cs="Sylfaen"/>
          <w:sz w:val="20"/>
          <w:lang w:val="af-ZA"/>
        </w:rPr>
        <w:t>,</w:t>
      </w:r>
      <w:r w:rsidRPr="00AE2768">
        <w:rPr>
          <w:rFonts w:ascii="GHEA Grapalat" w:hAnsi="GHEA Grapalat" w:cs="Sylfaen"/>
          <w:i/>
          <w:sz w:val="20"/>
          <w:lang w:val="af-ZA"/>
        </w:rPr>
        <w:t xml:space="preserve"> </w:t>
      </w:r>
      <w:r w:rsidRPr="00AE2768">
        <w:rPr>
          <w:rFonts w:ascii="GHEA Grapalat" w:hAnsi="GHEA Grapalat" w:cs="Sylfaen"/>
          <w:sz w:val="20"/>
          <w:lang w:val="hy-AM"/>
        </w:rPr>
        <w:t>ապա նա զրկվում է պայմանագիրը ստորագրելու իրավունքից։</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hy-AM"/>
        </w:rPr>
        <w:t>Ընդ</w:t>
      </w:r>
      <w:r w:rsidRPr="00AE2768">
        <w:rPr>
          <w:rFonts w:ascii="GHEA Grapalat" w:hAnsi="GHEA Grapalat" w:cs="Sylfaen"/>
          <w:sz w:val="20"/>
          <w:lang w:val="af-ZA"/>
        </w:rPr>
        <w:t xml:space="preserve"> </w:t>
      </w:r>
      <w:r w:rsidRPr="00AE2768">
        <w:rPr>
          <w:rFonts w:ascii="GHEA Grapalat" w:hAnsi="GHEA Grapalat" w:cs="Sylfaen"/>
          <w:sz w:val="20"/>
          <w:lang w:val="hy-AM"/>
        </w:rPr>
        <w:t>որում</w:t>
      </w:r>
      <w:r w:rsidRPr="00AE2768">
        <w:rPr>
          <w:rFonts w:ascii="GHEA Grapalat" w:hAnsi="GHEA Grapalat" w:cs="Sylfaen"/>
          <w:sz w:val="20"/>
          <w:lang w:val="af-ZA"/>
        </w:rPr>
        <w:t xml:space="preserve"> </w:t>
      </w:r>
      <w:r w:rsidRPr="00AE2768">
        <w:rPr>
          <w:rFonts w:ascii="GHEA Grapalat" w:hAnsi="GHEA Grapalat" w:cs="Sylfaen"/>
          <w:sz w:val="20"/>
          <w:lang w:val="hy-AM"/>
        </w:rPr>
        <w:t xml:space="preserve">ընտրված մասնակցի կողմից հաստատված պայմանագրի նախագիծը </w:t>
      </w:r>
      <w:r w:rsidRPr="00AE2768">
        <w:rPr>
          <w:rFonts w:ascii="GHEA Grapalat" w:hAnsi="GHEA Grapalat" w:cs="Sylfaen"/>
          <w:sz w:val="20"/>
        </w:rPr>
        <w:t>պ</w:t>
      </w:r>
      <w:r w:rsidRPr="00AE2768">
        <w:rPr>
          <w:rFonts w:ascii="GHEA Grapalat" w:hAnsi="GHEA Grapalat" w:cs="Sylfaen"/>
          <w:sz w:val="20"/>
          <w:lang w:val="hy-AM"/>
        </w:rPr>
        <w:t xml:space="preserve">ատվիրատուին ներկայացվում է գրավոր և դրա ներկայացման գրությունը հաշվառվում է </w:t>
      </w:r>
      <w:r w:rsidRPr="00AE2768">
        <w:rPr>
          <w:rFonts w:ascii="GHEA Grapalat" w:hAnsi="GHEA Grapalat" w:cs="Sylfaen"/>
          <w:sz w:val="20"/>
        </w:rPr>
        <w:t>պ</w:t>
      </w:r>
      <w:r w:rsidRPr="00AE2768">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հաստատմանը</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օրը</w:t>
      </w:r>
      <w:r w:rsidRPr="00AE2768">
        <w:rPr>
          <w:rFonts w:ascii="GHEA Grapalat" w:hAnsi="GHEA Grapalat" w:cs="Sylfaen"/>
          <w:sz w:val="20"/>
          <w:lang w:val="af-ZA"/>
        </w:rPr>
        <w:t xml:space="preserve"> </w:t>
      </w:r>
      <w:r w:rsidRPr="00AE2768">
        <w:rPr>
          <w:rFonts w:ascii="GHEA Grapalat" w:hAnsi="GHEA Grapalat" w:cs="Sylfaen"/>
          <w:sz w:val="20"/>
        </w:rPr>
        <w:t>ուղեկցող</w:t>
      </w:r>
      <w:r w:rsidRPr="00AE2768">
        <w:rPr>
          <w:rFonts w:ascii="GHEA Grapalat" w:hAnsi="GHEA Grapalat" w:cs="Sylfaen"/>
          <w:sz w:val="20"/>
          <w:lang w:val="af-ZA"/>
        </w:rPr>
        <w:t xml:space="preserve"> </w:t>
      </w:r>
      <w:r w:rsidRPr="00AE2768">
        <w:rPr>
          <w:rFonts w:ascii="GHEA Grapalat" w:hAnsi="GHEA Grapalat" w:cs="Sylfaen"/>
          <w:sz w:val="20"/>
        </w:rPr>
        <w:t>գրությամբ</w:t>
      </w:r>
      <w:r w:rsidRPr="00AE2768">
        <w:rPr>
          <w:rFonts w:ascii="GHEA Grapalat" w:hAnsi="GHEA Grapalat" w:cs="Sylfaen"/>
          <w:sz w:val="20"/>
          <w:lang w:val="af-ZA"/>
        </w:rPr>
        <w:t xml:space="preserve"> </w:t>
      </w:r>
      <w:r w:rsidRPr="00AE2768">
        <w:rPr>
          <w:rFonts w:ascii="GHEA Grapalat" w:hAnsi="GHEA Grapalat" w:cs="Sylfaen"/>
          <w:sz w:val="20"/>
        </w:rPr>
        <w:t>տրամադրվում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ընտրված</w:t>
      </w:r>
      <w:r w:rsidRPr="00AE2768">
        <w:rPr>
          <w:rFonts w:ascii="GHEA Grapalat" w:hAnsi="GHEA Grapalat" w:cs="Sylfaen"/>
          <w:sz w:val="20"/>
          <w:lang w:val="af-ZA"/>
        </w:rPr>
        <w:t xml:space="preserve"> </w:t>
      </w:r>
      <w:r w:rsidRPr="00AE2768">
        <w:rPr>
          <w:rFonts w:ascii="GHEA Grapalat" w:hAnsi="GHEA Grapalat" w:cs="Sylfaen"/>
          <w:sz w:val="20"/>
        </w:rPr>
        <w:t>մասնակցին</w:t>
      </w:r>
      <w:r w:rsidRPr="00AE2768">
        <w:rPr>
          <w:rFonts w:ascii="GHEA Grapalat" w:hAnsi="GHEA Grapalat" w:cs="Sylfaen"/>
          <w:sz w:val="20"/>
          <w:lang w:val="hy-AM"/>
        </w:rPr>
        <w:t>:</w:t>
      </w:r>
    </w:p>
    <w:p w:rsidR="00254F39" w:rsidRPr="00AE2768" w:rsidRDefault="00254F39" w:rsidP="00254F39">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9.5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1-ին մասի 9</w:t>
      </w:r>
      <w:r w:rsidRPr="00AE2768">
        <w:rPr>
          <w:rFonts w:ascii="GHEA Grapalat" w:hAnsi="GHEA Grapalat" w:cs="Sylfaen"/>
          <w:i w:val="0"/>
          <w:szCs w:val="24"/>
          <w:lang w:val="hy-AM"/>
        </w:rPr>
        <w:t>.</w:t>
      </w:r>
      <w:r w:rsidRPr="00246F37">
        <w:rPr>
          <w:rFonts w:ascii="GHEA Grapalat" w:hAnsi="GHEA Grapalat" w:cs="Sylfaen"/>
          <w:i w:val="0"/>
          <w:szCs w:val="24"/>
          <w:lang w:val="af-ZA"/>
        </w:rPr>
        <w:t>4</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կետով</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նախատեսված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ժամկետի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ավարտը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կողմերի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համաձայնությամբ</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պայմանագրի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նախագծում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կատարվել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փոփոխություններ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սակայն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դրանք</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չեն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հանգեցնել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առարկայի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բնութագրերի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փոփոխմանը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ներառյալ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ընտրված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ավելացմանը։</w:t>
      </w:r>
      <w:r w:rsidRPr="00AE2768">
        <w:rPr>
          <w:rFonts w:ascii="GHEA Mariam" w:hAnsi="GHEA Mariam"/>
          <w:spacing w:val="-8"/>
          <w:lang w:val="af-ZA"/>
        </w:rPr>
        <w:t xml:space="preserve"> </w:t>
      </w:r>
    </w:p>
    <w:p w:rsidR="00254F39" w:rsidRPr="00AE2768" w:rsidRDefault="00254F39" w:rsidP="00254F39">
      <w:pPr>
        <w:jc w:val="center"/>
        <w:rPr>
          <w:rFonts w:ascii="GHEA Grapalat" w:hAnsi="GHEA Grapalat"/>
          <w:b/>
          <w:iCs/>
          <w:sz w:val="20"/>
          <w:lang w:val="af-ZA"/>
        </w:rPr>
      </w:pPr>
    </w:p>
    <w:p w:rsidR="00254F39" w:rsidRDefault="00254F39" w:rsidP="00254F39">
      <w:pPr>
        <w:jc w:val="center"/>
        <w:rPr>
          <w:rFonts w:ascii="GHEA Grapalat" w:hAnsi="GHEA Grapalat"/>
          <w:b/>
          <w:iCs/>
          <w:sz w:val="20"/>
          <w:lang w:val="af-ZA"/>
        </w:rPr>
      </w:pPr>
    </w:p>
    <w:p w:rsidR="00254F39" w:rsidRDefault="00254F39" w:rsidP="00254F39">
      <w:pPr>
        <w:jc w:val="center"/>
        <w:rPr>
          <w:rFonts w:ascii="GHEA Grapalat" w:hAnsi="GHEA Grapalat"/>
          <w:b/>
          <w:iCs/>
          <w:sz w:val="20"/>
          <w:lang w:val="af-ZA"/>
        </w:rPr>
      </w:pPr>
    </w:p>
    <w:p w:rsidR="00254F39" w:rsidRPr="00AE2768" w:rsidRDefault="00254F39" w:rsidP="00254F39">
      <w:pPr>
        <w:jc w:val="center"/>
        <w:rPr>
          <w:rFonts w:ascii="GHEA Grapalat" w:hAnsi="GHEA Grapalat" w:cs="Arial"/>
          <w:b/>
          <w:iCs/>
          <w:sz w:val="20"/>
          <w:lang w:val="af-ZA"/>
        </w:rPr>
      </w:pPr>
      <w:r w:rsidRPr="00AE2768">
        <w:rPr>
          <w:rFonts w:ascii="GHEA Grapalat" w:hAnsi="GHEA Grapalat"/>
          <w:b/>
          <w:iCs/>
          <w:sz w:val="20"/>
          <w:lang w:val="af-ZA"/>
        </w:rPr>
        <w:t xml:space="preserve">10. </w:t>
      </w:r>
      <w:r w:rsidRPr="00AE2768">
        <w:rPr>
          <w:rFonts w:ascii="GHEA Grapalat" w:hAnsi="GHEA Grapalat" w:cs="Sylfaen"/>
          <w:b/>
          <w:iCs/>
          <w:sz w:val="20"/>
          <w:lang w:val="hy-AM"/>
        </w:rPr>
        <w:t>ՈՐԱԿԱՎՈՐՄԱՆ</w:t>
      </w:r>
      <w:r w:rsidRPr="00AE2768">
        <w:rPr>
          <w:rFonts w:ascii="GHEA Grapalat" w:hAnsi="GHEA Grapalat" w:cs="Arial"/>
          <w:b/>
          <w:iCs/>
          <w:sz w:val="20"/>
          <w:lang w:val="af-ZA"/>
        </w:rPr>
        <w:t xml:space="preserve"> </w:t>
      </w:r>
      <w:r w:rsidRPr="00AE2768">
        <w:rPr>
          <w:rFonts w:ascii="GHEA Grapalat" w:hAnsi="GHEA Grapalat" w:cs="Sylfaen"/>
          <w:b/>
          <w:iCs/>
          <w:sz w:val="20"/>
          <w:lang w:val="hy-AM"/>
        </w:rPr>
        <w:t>ԵՎ</w:t>
      </w:r>
      <w:r w:rsidRPr="00AE2768">
        <w:rPr>
          <w:rFonts w:ascii="GHEA Grapalat" w:hAnsi="GHEA Grapalat" w:cs="Sylfaen"/>
          <w:b/>
          <w:iCs/>
          <w:sz w:val="20"/>
          <w:lang w:val="af-ZA"/>
        </w:rPr>
        <w:t xml:space="preserve"> ՊԱՅՄԱՆԱԳՐԻ</w:t>
      </w:r>
      <w:r w:rsidRPr="00AE2768">
        <w:rPr>
          <w:rFonts w:ascii="GHEA Grapalat" w:hAnsi="GHEA Grapalat" w:cs="Sylfaen"/>
          <w:b/>
          <w:iCs/>
          <w:sz w:val="20"/>
          <w:lang w:val="hy-AM"/>
        </w:rPr>
        <w:t xml:space="preserve"> </w:t>
      </w:r>
      <w:r w:rsidRPr="00AE2768">
        <w:rPr>
          <w:rFonts w:ascii="GHEA Grapalat" w:hAnsi="GHEA Grapalat" w:cs="Sylfaen"/>
          <w:b/>
          <w:iCs/>
          <w:sz w:val="20"/>
          <w:lang w:val="af-ZA"/>
        </w:rPr>
        <w:t>ԱՊԱՀՈՎՈՒՄ</w:t>
      </w:r>
      <w:r w:rsidRPr="00AE2768">
        <w:rPr>
          <w:rFonts w:ascii="GHEA Grapalat" w:hAnsi="GHEA Grapalat" w:cs="Sylfaen"/>
          <w:b/>
          <w:iCs/>
          <w:sz w:val="20"/>
          <w:lang w:val="hy-AM"/>
        </w:rPr>
        <w:t>ՆԵՐ</w:t>
      </w:r>
      <w:r w:rsidRPr="00AE2768">
        <w:rPr>
          <w:rFonts w:ascii="GHEA Grapalat" w:hAnsi="GHEA Grapalat" w:cs="Sylfaen"/>
          <w:b/>
          <w:iCs/>
          <w:sz w:val="20"/>
          <w:lang w:val="af-ZA"/>
        </w:rPr>
        <w:t>Ը</w:t>
      </w:r>
      <w:r w:rsidRPr="00AE2768">
        <w:rPr>
          <w:rFonts w:ascii="GHEA Grapalat" w:hAnsi="GHEA Grapalat" w:cs="Arial"/>
          <w:b/>
          <w:iCs/>
          <w:sz w:val="20"/>
          <w:lang w:val="af-ZA"/>
        </w:rPr>
        <w:t xml:space="preserve"> </w:t>
      </w:r>
    </w:p>
    <w:p w:rsidR="00254F39" w:rsidRPr="00AE2768" w:rsidRDefault="00254F39" w:rsidP="00254F39">
      <w:pPr>
        <w:jc w:val="center"/>
        <w:rPr>
          <w:rFonts w:ascii="GHEA Grapalat" w:hAnsi="GHEA Grapalat"/>
          <w:b/>
          <w:iCs/>
          <w:sz w:val="20"/>
          <w:lang w:val="af-ZA"/>
        </w:rPr>
      </w:pP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iCs/>
          <w:sz w:val="20"/>
          <w:lang w:val="af-ZA"/>
        </w:rPr>
        <w:t>10.</w:t>
      </w:r>
      <w:r w:rsidRPr="00AE2768">
        <w:rPr>
          <w:rFonts w:ascii="GHEA Grapalat" w:hAnsi="GHEA Grapalat" w:cs="Sylfaen"/>
          <w:sz w:val="20"/>
          <w:lang w:val="af-ZA"/>
        </w:rPr>
        <w:t xml:space="preserve">1 </w:t>
      </w:r>
      <w:r w:rsidRPr="00AE2768">
        <w:rPr>
          <w:rFonts w:ascii="GHEA Grapalat" w:hAnsi="GHEA Grapalat" w:cs="Sylfaen"/>
          <w:sz w:val="20"/>
          <w:lang w:val="hy-AM"/>
        </w:rPr>
        <w:t>Որակավորման</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պ</w:t>
      </w:r>
      <w:r w:rsidRPr="00AE2768">
        <w:rPr>
          <w:rFonts w:ascii="GHEA Grapalat" w:hAnsi="GHEA Grapalat" w:cs="Sylfaen"/>
          <w:sz w:val="20"/>
          <w:lang w:val="ru-RU"/>
        </w:rPr>
        <w:t>այմանագրի</w:t>
      </w:r>
      <w:r w:rsidRPr="00AE2768">
        <w:rPr>
          <w:rFonts w:ascii="GHEA Grapalat" w:hAnsi="GHEA Grapalat" w:cs="Sylfaen"/>
          <w:sz w:val="20"/>
          <w:lang w:val="hy-AM"/>
        </w:rPr>
        <w:t xml:space="preserve"> </w:t>
      </w:r>
      <w:r w:rsidRPr="00AE2768">
        <w:rPr>
          <w:rFonts w:ascii="GHEA Grapalat" w:hAnsi="GHEA Grapalat" w:cs="Sylfaen"/>
          <w:sz w:val="20"/>
          <w:lang w:val="ru-RU"/>
        </w:rPr>
        <w:t>ապահովում</w:t>
      </w:r>
      <w:r w:rsidRPr="00AE2768">
        <w:rPr>
          <w:rFonts w:ascii="GHEA Grapalat" w:hAnsi="GHEA Grapalat" w:cs="Sylfaen"/>
          <w:sz w:val="20"/>
          <w:lang w:val="hy-AM"/>
        </w:rPr>
        <w:t>ները</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ներկայացնելու</w:t>
      </w:r>
      <w:r w:rsidRPr="00AE2768">
        <w:rPr>
          <w:rFonts w:ascii="GHEA Grapalat" w:hAnsi="GHEA Grapalat" w:cs="Sylfaen"/>
          <w:sz w:val="20"/>
          <w:lang w:val="af-ZA"/>
        </w:rPr>
        <w:t xml:space="preserve"> </w:t>
      </w:r>
      <w:r w:rsidRPr="00AE2768">
        <w:rPr>
          <w:rFonts w:ascii="GHEA Grapalat" w:hAnsi="GHEA Grapalat" w:cs="Sylfaen"/>
          <w:sz w:val="20"/>
          <w:lang w:val="ru-RU"/>
        </w:rPr>
        <w:t>պահանջի</w:t>
      </w:r>
      <w:r w:rsidRPr="00AE2768">
        <w:rPr>
          <w:rFonts w:ascii="GHEA Grapalat" w:hAnsi="GHEA Grapalat" w:cs="Sylfaen"/>
          <w:sz w:val="20"/>
          <w:lang w:val="af-ZA"/>
        </w:rPr>
        <w:t xml:space="preserve"> </w:t>
      </w:r>
      <w:r w:rsidRPr="00AE2768">
        <w:rPr>
          <w:rFonts w:ascii="GHEA Grapalat" w:hAnsi="GHEA Grapalat" w:cs="Sylfaen"/>
          <w:sz w:val="20"/>
          <w:lang w:val="ru-RU"/>
        </w:rPr>
        <w:t>հիման</w:t>
      </w:r>
      <w:r w:rsidRPr="00AE2768">
        <w:rPr>
          <w:rFonts w:ascii="GHEA Grapalat" w:hAnsi="GHEA Grapalat" w:cs="Sylfaen"/>
          <w:sz w:val="20"/>
          <w:lang w:val="af-ZA"/>
        </w:rPr>
        <w:t xml:space="preserve"> </w:t>
      </w:r>
      <w:r w:rsidRPr="00AE2768">
        <w:rPr>
          <w:rFonts w:ascii="GHEA Grapalat" w:hAnsi="GHEA Grapalat" w:cs="Sylfaen"/>
          <w:sz w:val="20"/>
          <w:lang w:val="ru-RU"/>
        </w:rPr>
        <w:t>վրա</w:t>
      </w:r>
      <w:r w:rsidRPr="00AE2768">
        <w:rPr>
          <w:rFonts w:ascii="GHEA Grapalat" w:hAnsi="GHEA Grapalat" w:cs="Sylfaen"/>
          <w:sz w:val="20"/>
          <w:lang w:val="af-ZA"/>
        </w:rPr>
        <w:t xml:space="preserve">, </w:t>
      </w:r>
      <w:r w:rsidRPr="00AE2768">
        <w:rPr>
          <w:rFonts w:ascii="GHEA Grapalat" w:hAnsi="GHEA Grapalat" w:cs="Sylfaen"/>
          <w:sz w:val="20"/>
          <w:lang w:val="ru-RU"/>
        </w:rPr>
        <w:t>այն</w:t>
      </w:r>
      <w:r w:rsidRPr="00AE2768">
        <w:rPr>
          <w:rFonts w:ascii="GHEA Grapalat" w:hAnsi="GHEA Grapalat" w:cs="Sylfaen"/>
          <w:sz w:val="20"/>
          <w:lang w:val="af-ZA"/>
        </w:rPr>
        <w:t xml:space="preserve"> </w:t>
      </w:r>
      <w:r w:rsidRPr="00AE2768">
        <w:rPr>
          <w:rFonts w:ascii="GHEA Grapalat" w:hAnsi="GHEA Grapalat" w:cs="Sylfaen"/>
          <w:sz w:val="20"/>
          <w:lang w:val="ru-RU"/>
        </w:rPr>
        <w:t>ստանալու</w:t>
      </w:r>
      <w:r w:rsidRPr="00AE2768">
        <w:rPr>
          <w:rFonts w:ascii="GHEA Grapalat" w:hAnsi="GHEA Grapalat" w:cs="Sylfaen"/>
          <w:sz w:val="20"/>
          <w:lang w:val="af-ZA"/>
        </w:rPr>
        <w:t xml:space="preserve"> </w:t>
      </w:r>
      <w:r w:rsidRPr="00AE2768">
        <w:rPr>
          <w:rFonts w:ascii="GHEA Grapalat" w:hAnsi="GHEA Grapalat" w:cs="Sylfaen"/>
          <w:sz w:val="20"/>
          <w:lang w:val="ru-RU"/>
        </w:rPr>
        <w:t>օրվանից</w:t>
      </w:r>
      <w:r w:rsidRPr="00AE2768">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E2768">
        <w:rPr>
          <w:rFonts w:ascii="GHEA Grapalat" w:hAnsi="GHEA Grapalat" w:cs="Sylfaen"/>
          <w:sz w:val="20"/>
          <w:lang w:val="ru-RU"/>
        </w:rPr>
        <w:t>օրվա</w:t>
      </w:r>
      <w:r w:rsidRPr="00AE2768">
        <w:rPr>
          <w:rFonts w:ascii="GHEA Grapalat" w:hAnsi="GHEA Grapalat" w:cs="Sylfaen"/>
          <w:sz w:val="20"/>
          <w:lang w:val="af-ZA"/>
        </w:rPr>
        <w:t xml:space="preserve"> </w:t>
      </w:r>
      <w:r w:rsidRPr="00AE2768">
        <w:rPr>
          <w:rFonts w:ascii="GHEA Grapalat" w:hAnsi="GHEA Grapalat" w:cs="Sylfaen"/>
          <w:sz w:val="20"/>
          <w:lang w:val="ru-RU"/>
        </w:rPr>
        <w:t>ընթացքում</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lang w:val="ru-RU"/>
        </w:rPr>
        <w:t>մասնակիցը</w:t>
      </w:r>
      <w:r w:rsidRPr="00AE2768">
        <w:rPr>
          <w:rFonts w:ascii="GHEA Grapalat" w:hAnsi="GHEA Grapalat" w:cs="Sylfaen"/>
          <w:sz w:val="20"/>
          <w:lang w:val="af-ZA"/>
        </w:rPr>
        <w:t xml:space="preserve"> </w:t>
      </w:r>
      <w:r w:rsidRPr="00AE2768">
        <w:rPr>
          <w:rFonts w:ascii="GHEA Grapalat" w:hAnsi="GHEA Grapalat" w:cs="Sylfaen"/>
          <w:sz w:val="20"/>
          <w:lang w:val="ru-RU"/>
        </w:rPr>
        <w:t>պարտավոր</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w:t>
      </w:r>
      <w:r w:rsidRPr="00AE2768">
        <w:rPr>
          <w:rFonts w:ascii="GHEA Grapalat" w:hAnsi="GHEA Grapalat" w:cs="Sylfaen"/>
          <w:sz w:val="20"/>
          <w:lang w:val="af-ZA"/>
        </w:rPr>
        <w:t xml:space="preserve"> </w:t>
      </w:r>
      <w:r w:rsidRPr="00AE2768">
        <w:rPr>
          <w:rFonts w:ascii="GHEA Grapalat" w:hAnsi="GHEA Grapalat" w:cs="Sylfaen"/>
          <w:sz w:val="20"/>
          <w:lang w:val="hy-AM"/>
        </w:rPr>
        <w:t>որակավորման</w:t>
      </w:r>
      <w:r w:rsidRPr="00246F37">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hy-AM"/>
        </w:rPr>
        <w:t xml:space="preserve"> </w:t>
      </w:r>
      <w:r w:rsidRPr="00AE2768">
        <w:rPr>
          <w:rFonts w:ascii="GHEA Grapalat" w:hAnsi="GHEA Grapalat" w:cs="Sylfaen"/>
          <w:sz w:val="20"/>
          <w:lang w:val="ru-RU"/>
        </w:rPr>
        <w:t>ապահովում</w:t>
      </w:r>
      <w:r w:rsidRPr="00AE2768">
        <w:rPr>
          <w:rFonts w:ascii="GHEA Grapalat" w:hAnsi="GHEA Grapalat" w:cs="Sylfaen"/>
          <w:sz w:val="20"/>
          <w:lang w:val="hy-AM"/>
        </w:rPr>
        <w:t>ներ</w:t>
      </w:r>
      <w:r w:rsidRPr="00AE2768">
        <w:rPr>
          <w:rFonts w:ascii="GHEA Grapalat" w:hAnsi="GHEA Grapalat" w:cs="Sylfaen"/>
          <w:sz w:val="20"/>
          <w:lang w:val="ru-RU"/>
        </w:rPr>
        <w:t>։</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w:t>
      </w:r>
      <w:r w:rsidRPr="00AE2768">
        <w:rPr>
          <w:rFonts w:ascii="GHEA Grapalat" w:hAnsi="GHEA Grapalat" w:cs="Sylfaen"/>
          <w:sz w:val="20"/>
          <w:lang w:val="ru-RU"/>
        </w:rPr>
        <w:t>հետ</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վերջինս</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hy-AM"/>
        </w:rPr>
        <w:t>որակավորման և</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hy-AM"/>
        </w:rPr>
        <w:t xml:space="preserve"> </w:t>
      </w:r>
      <w:r w:rsidRPr="00AE2768">
        <w:rPr>
          <w:rFonts w:ascii="GHEA Grapalat" w:hAnsi="GHEA Grapalat" w:cs="Sylfaen"/>
          <w:sz w:val="20"/>
          <w:lang w:val="ru-RU"/>
        </w:rPr>
        <w:t>ապահովում</w:t>
      </w:r>
      <w:r w:rsidRPr="00AE2768">
        <w:rPr>
          <w:rFonts w:ascii="GHEA Grapalat" w:hAnsi="GHEA Grapalat" w:cs="Sylfaen"/>
          <w:sz w:val="20"/>
          <w:lang w:val="hy-AM"/>
        </w:rPr>
        <w:t>ներ</w:t>
      </w:r>
      <w:r w:rsidRPr="00AE2768">
        <w:rPr>
          <w:rFonts w:ascii="GHEA Grapalat" w:hAnsi="GHEA Grapalat" w:cs="Sylfaen"/>
          <w:sz w:val="20"/>
        </w:rPr>
        <w:t>ը</w:t>
      </w:r>
      <w:r w:rsidRPr="00AE2768">
        <w:rPr>
          <w:rFonts w:ascii="GHEA Grapalat" w:hAnsi="GHEA Grapalat" w:cs="Sylfaen"/>
          <w:sz w:val="20"/>
          <w:lang w:val="ru-RU"/>
        </w:rPr>
        <w:t>։</w:t>
      </w:r>
    </w:p>
    <w:p w:rsidR="00254F39" w:rsidRPr="00AE2768" w:rsidRDefault="00254F39" w:rsidP="00254F39">
      <w:pPr>
        <w:ind w:firstLine="567"/>
        <w:jc w:val="both"/>
        <w:rPr>
          <w:rFonts w:ascii="GHEA Grapalat" w:hAnsi="GHEA Grapalat" w:cs="Arial"/>
          <w:color w:val="FFFFFF"/>
          <w:sz w:val="20"/>
          <w:lang w:val="af-ZA"/>
        </w:rPr>
      </w:pPr>
      <w:r w:rsidRPr="00AE2768">
        <w:rPr>
          <w:rFonts w:ascii="GHEA Grapalat" w:hAnsi="GHEA Grapalat" w:cs="Sylfaen"/>
          <w:sz w:val="20"/>
          <w:lang w:val="hy-AM"/>
        </w:rPr>
        <w:t>10.2</w:t>
      </w:r>
      <w:r w:rsidRPr="00AE2768">
        <w:rPr>
          <w:rFonts w:ascii="GHEA Grapalat" w:hAnsi="GHEA Grapalat" w:cs="Sylfaen"/>
          <w:sz w:val="20"/>
          <w:lang w:val="af-ZA"/>
        </w:rPr>
        <w:t xml:space="preserve"> </w:t>
      </w:r>
      <w:r w:rsidRPr="00AE2768">
        <w:rPr>
          <w:rFonts w:ascii="GHEA Grapalat" w:hAnsi="GHEA Grapalat" w:cs="Sylfaen"/>
          <w:sz w:val="20"/>
        </w:rPr>
        <w:t>Որակավորման</w:t>
      </w:r>
      <w:r w:rsidRPr="00AE2768">
        <w:rPr>
          <w:rFonts w:ascii="GHEA Grapalat" w:hAnsi="GHEA Grapalat" w:cs="Sylfaen"/>
          <w:sz w:val="20"/>
          <w:lang w:val="af-ZA"/>
        </w:rPr>
        <w:t xml:space="preserve"> </w:t>
      </w:r>
      <w:r w:rsidRPr="00AE2768">
        <w:rPr>
          <w:rFonts w:ascii="GHEA Grapalat" w:hAnsi="GHEA Grapalat" w:cs="Sylfaen"/>
          <w:sz w:val="20"/>
        </w:rPr>
        <w:t>ապահովման</w:t>
      </w:r>
      <w:r w:rsidRPr="00AE2768">
        <w:rPr>
          <w:rFonts w:ascii="GHEA Grapalat" w:hAnsi="GHEA Grapalat" w:cs="Sylfaen"/>
          <w:sz w:val="20"/>
          <w:lang w:val="af-ZA"/>
        </w:rPr>
        <w:t xml:space="preserve"> </w:t>
      </w:r>
      <w:r w:rsidRPr="00AE2768">
        <w:rPr>
          <w:rFonts w:ascii="GHEA Grapalat" w:hAnsi="GHEA Grapalat" w:cs="Sylfaen"/>
          <w:sz w:val="20"/>
        </w:rPr>
        <w:t>չափը</w:t>
      </w:r>
      <w:r w:rsidRPr="00AE2768">
        <w:rPr>
          <w:rFonts w:ascii="GHEA Grapalat" w:hAnsi="GHEA Grapalat" w:cs="Sylfaen"/>
          <w:sz w:val="20"/>
          <w:lang w:val="af-ZA"/>
        </w:rPr>
        <w:t xml:space="preserve"> </w:t>
      </w:r>
      <w:r w:rsidRPr="00AE2768">
        <w:rPr>
          <w:rFonts w:ascii="GHEA Grapalat" w:hAnsi="GHEA Grapalat" w:cs="Sylfaen"/>
          <w:sz w:val="20"/>
        </w:rPr>
        <w:t>հավասար</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ընտրված</w:t>
      </w:r>
      <w:r w:rsidRPr="00AE2768">
        <w:rPr>
          <w:rFonts w:ascii="GHEA Grapalat" w:hAnsi="GHEA Grapalat" w:cs="Sylfaen"/>
          <w:sz w:val="20"/>
          <w:lang w:val="af-ZA"/>
        </w:rPr>
        <w:t xml:space="preserve"> </w:t>
      </w:r>
      <w:r w:rsidRPr="00AE2768">
        <w:rPr>
          <w:rFonts w:ascii="GHEA Grapalat" w:hAnsi="GHEA Grapalat" w:cs="Sylfaen"/>
          <w:sz w:val="20"/>
        </w:rPr>
        <w:t>մասնակցի</w:t>
      </w:r>
      <w:r w:rsidRPr="00AE2768">
        <w:rPr>
          <w:rFonts w:ascii="GHEA Grapalat" w:hAnsi="GHEA Grapalat" w:cs="Sylfaen"/>
          <w:sz w:val="20"/>
          <w:lang w:val="af-ZA"/>
        </w:rPr>
        <w:t xml:space="preserve"> </w:t>
      </w:r>
      <w:r w:rsidRPr="00AE2768">
        <w:rPr>
          <w:rFonts w:ascii="GHEA Grapalat" w:hAnsi="GHEA Grapalat" w:cs="Sylfaen"/>
          <w:sz w:val="20"/>
        </w:rPr>
        <w:t>գնային</w:t>
      </w:r>
      <w:r w:rsidRPr="00AE2768">
        <w:rPr>
          <w:rFonts w:ascii="GHEA Grapalat" w:hAnsi="GHEA Grapalat" w:cs="Sylfaen"/>
          <w:sz w:val="20"/>
          <w:lang w:val="af-ZA"/>
        </w:rPr>
        <w:t xml:space="preserve"> </w:t>
      </w:r>
      <w:r w:rsidRPr="00AE2768">
        <w:rPr>
          <w:rFonts w:ascii="GHEA Grapalat" w:hAnsi="GHEA Grapalat" w:cs="Sylfaen"/>
          <w:sz w:val="20"/>
        </w:rPr>
        <w:t>առաջարկի</w:t>
      </w:r>
      <w:r w:rsidRPr="00AE2768">
        <w:rPr>
          <w:rFonts w:ascii="GHEA Grapalat" w:hAnsi="GHEA Grapalat" w:cs="Sylfaen"/>
          <w:sz w:val="20"/>
          <w:lang w:val="af-ZA"/>
        </w:rPr>
        <w:t xml:space="preserve"> </w:t>
      </w:r>
      <w:r w:rsidRPr="00AE2768">
        <w:rPr>
          <w:rFonts w:ascii="GHEA Grapalat" w:hAnsi="GHEA Grapalat" w:cs="Sylfaen"/>
          <w:sz w:val="20"/>
        </w:rPr>
        <w:t>չափին</w:t>
      </w:r>
      <w:r w:rsidRPr="00AE2768">
        <w:rPr>
          <w:rFonts w:ascii="GHEA Grapalat" w:hAnsi="GHEA Grapalat" w:cs="Sylfaen"/>
          <w:sz w:val="20"/>
          <w:lang w:val="af-ZA"/>
        </w:rPr>
        <w:t xml:space="preserve">: </w:t>
      </w:r>
      <w:r w:rsidRPr="00AE2768">
        <w:rPr>
          <w:rFonts w:ascii="GHEA Grapalat" w:hAnsi="GHEA Grapalat" w:cs="Sylfaen"/>
          <w:sz w:val="20"/>
        </w:rPr>
        <w:t>Որակավորման</w:t>
      </w:r>
      <w:r w:rsidRPr="00AE2768">
        <w:rPr>
          <w:rFonts w:ascii="GHEA Grapalat" w:hAnsi="GHEA Grapalat" w:cs="Sylfaen"/>
          <w:sz w:val="20"/>
          <w:lang w:val="af-ZA"/>
        </w:rPr>
        <w:t xml:space="preserve"> </w:t>
      </w:r>
      <w:r w:rsidRPr="00AE2768">
        <w:rPr>
          <w:rFonts w:ascii="GHEA Grapalat" w:hAnsi="GHEA Grapalat" w:cs="Sylfaen"/>
          <w:sz w:val="20"/>
        </w:rPr>
        <w:t>ապահովումը</w:t>
      </w:r>
      <w:r w:rsidRPr="00AE2768">
        <w:rPr>
          <w:rFonts w:ascii="GHEA Grapalat" w:hAnsi="GHEA Grapalat" w:cs="Sylfaen"/>
          <w:sz w:val="20"/>
          <w:lang w:val="af-ZA"/>
        </w:rPr>
        <w:t xml:space="preserve"> </w:t>
      </w:r>
      <w:r w:rsidRPr="00AE2768">
        <w:rPr>
          <w:rFonts w:ascii="GHEA Grapalat" w:hAnsi="GHEA Grapalat" w:cs="Sylfaen"/>
          <w:sz w:val="20"/>
        </w:rPr>
        <w:t>ներկայացվում</w:t>
      </w:r>
      <w:r w:rsidRPr="00AE2768">
        <w:rPr>
          <w:rFonts w:ascii="GHEA Grapalat" w:hAnsi="GHEA Grapalat" w:cs="Sylfaen"/>
          <w:sz w:val="20"/>
          <w:lang w:val="af-ZA"/>
        </w:rPr>
        <w:t xml:space="preserve"> </w:t>
      </w:r>
      <w:r w:rsidRPr="0049261A">
        <w:rPr>
          <w:rFonts w:ascii="GHEA Grapalat" w:hAnsi="GHEA Grapalat" w:cs="Sylfaen"/>
          <w:b/>
          <w:sz w:val="20"/>
          <w:lang w:val="af-ZA"/>
        </w:rPr>
        <w:t>“</w:t>
      </w:r>
      <w:r w:rsidRPr="0049261A">
        <w:rPr>
          <w:rFonts w:ascii="Sylfaen" w:hAnsi="Sylfaen" w:cs="Sylfaen"/>
          <w:b/>
          <w:sz w:val="20"/>
        </w:rPr>
        <w:t>միակողմանի</w:t>
      </w:r>
      <w:r w:rsidRPr="0049261A">
        <w:rPr>
          <w:rFonts w:ascii="GHEA Grapalat" w:hAnsi="GHEA Grapalat" w:cs="Sylfaen"/>
          <w:b/>
          <w:sz w:val="20"/>
          <w:lang w:val="af-ZA"/>
        </w:rPr>
        <w:t xml:space="preserve"> </w:t>
      </w:r>
      <w:r w:rsidRPr="0049261A">
        <w:rPr>
          <w:rFonts w:ascii="Sylfaen" w:hAnsi="Sylfaen" w:cs="Sylfaen"/>
          <w:b/>
          <w:sz w:val="20"/>
        </w:rPr>
        <w:t>հաստատված</w:t>
      </w:r>
      <w:r w:rsidRPr="0049261A">
        <w:rPr>
          <w:rFonts w:ascii="GHEA Grapalat" w:hAnsi="GHEA Grapalat" w:cs="Sylfaen"/>
          <w:b/>
          <w:sz w:val="20"/>
          <w:lang w:val="af-ZA"/>
        </w:rPr>
        <w:t xml:space="preserve"> </w:t>
      </w:r>
      <w:r w:rsidRPr="0049261A">
        <w:rPr>
          <w:rFonts w:ascii="Sylfaen" w:hAnsi="Sylfaen" w:cs="Sylfaen"/>
          <w:b/>
          <w:sz w:val="20"/>
        </w:rPr>
        <w:t>հայտարարության՝</w:t>
      </w:r>
      <w:r w:rsidRPr="0049261A">
        <w:rPr>
          <w:rFonts w:ascii="GHEA Grapalat" w:hAnsi="GHEA Grapalat" w:cs="Sylfaen"/>
          <w:b/>
          <w:sz w:val="20"/>
          <w:lang w:val="af-ZA"/>
        </w:rPr>
        <w:t xml:space="preserve"> </w:t>
      </w:r>
      <w:r w:rsidRPr="0049261A">
        <w:rPr>
          <w:rFonts w:ascii="Sylfaen" w:hAnsi="Sylfaen" w:cs="Sylfaen"/>
          <w:b/>
          <w:sz w:val="20"/>
        </w:rPr>
        <w:t>տուժանքի</w:t>
      </w:r>
      <w:r w:rsidRPr="0049261A">
        <w:rPr>
          <w:rFonts w:ascii="GHEA Grapalat" w:hAnsi="GHEA Grapalat" w:cs="Sylfaen"/>
          <w:b/>
          <w:sz w:val="20"/>
          <w:lang w:val="af-ZA"/>
        </w:rPr>
        <w:t xml:space="preserve"> (</w:t>
      </w:r>
      <w:r w:rsidRPr="0049261A">
        <w:rPr>
          <w:rFonts w:ascii="Sylfaen" w:hAnsi="Sylfaen" w:cs="Sylfaen"/>
          <w:b/>
          <w:sz w:val="20"/>
        </w:rPr>
        <w:t>հավելված</w:t>
      </w:r>
      <w:r w:rsidRPr="0049261A">
        <w:rPr>
          <w:rFonts w:ascii="GHEA Grapalat" w:hAnsi="GHEA Grapalat" w:cs="Sylfaen"/>
          <w:b/>
          <w:sz w:val="20"/>
          <w:lang w:val="af-ZA"/>
        </w:rPr>
        <w:t xml:space="preserve"> 4.1)  </w:t>
      </w:r>
      <w:r w:rsidRPr="00AE2768">
        <w:rPr>
          <w:rFonts w:ascii="GHEA Grapalat" w:hAnsi="GHEA Grapalat" w:cs="Sylfaen"/>
          <w:sz w:val="20"/>
        </w:rPr>
        <w:t>ձևով</w:t>
      </w:r>
      <w:r>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որը</w:t>
      </w:r>
      <w:r w:rsidRPr="00AE2768">
        <w:rPr>
          <w:rFonts w:ascii="GHEA Grapalat" w:hAnsi="GHEA Grapalat" w:cs="Sylfaen"/>
          <w:sz w:val="20"/>
          <w:lang w:val="af-ZA"/>
        </w:rPr>
        <w:t xml:space="preserve"> </w:t>
      </w:r>
      <w:r w:rsidRPr="00AE2768">
        <w:rPr>
          <w:rFonts w:ascii="GHEA Grapalat" w:hAnsi="GHEA Grapalat" w:cs="Sylfaen"/>
          <w:sz w:val="20"/>
        </w:rPr>
        <w:t>պետք</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վավեր</w:t>
      </w:r>
      <w:r w:rsidRPr="00AE2768">
        <w:rPr>
          <w:rFonts w:ascii="GHEA Grapalat" w:hAnsi="GHEA Grapalat" w:cs="Sylfaen"/>
          <w:sz w:val="20"/>
          <w:lang w:val="af-ZA"/>
        </w:rPr>
        <w:t xml:space="preserve"> </w:t>
      </w:r>
      <w:r w:rsidRPr="00AE2768">
        <w:rPr>
          <w:rFonts w:ascii="GHEA Grapalat" w:hAnsi="GHEA Grapalat" w:cs="Sylfaen"/>
          <w:sz w:val="20"/>
        </w:rPr>
        <w:t>լինի</w:t>
      </w:r>
      <w:r w:rsidRPr="00AE2768">
        <w:rPr>
          <w:rFonts w:ascii="GHEA Grapalat" w:hAnsi="GHEA Grapalat" w:cs="Sylfaen"/>
          <w:sz w:val="20"/>
          <w:lang w:val="af-ZA"/>
        </w:rPr>
        <w:t xml:space="preserve"> </w:t>
      </w:r>
      <w:r w:rsidRPr="00AE2768">
        <w:rPr>
          <w:rFonts w:ascii="GHEA Grapalat" w:hAnsi="GHEA Grapalat" w:cs="Sylfaen"/>
          <w:sz w:val="20"/>
        </w:rPr>
        <w:t>առնվազն</w:t>
      </w:r>
      <w:r w:rsidRPr="00AE2768">
        <w:rPr>
          <w:rFonts w:ascii="GHEA Grapalat" w:hAnsi="GHEA Grapalat" w:cs="Sylfaen"/>
          <w:sz w:val="20"/>
          <w:lang w:val="af-ZA"/>
        </w:rPr>
        <w:t xml:space="preserve"> </w:t>
      </w:r>
      <w:r w:rsidRPr="00AE2768">
        <w:rPr>
          <w:rFonts w:ascii="GHEA Grapalat" w:hAnsi="GHEA Grapalat" w:cs="Sylfaen"/>
          <w:sz w:val="20"/>
        </w:rPr>
        <w:t>մինչև</w:t>
      </w:r>
      <w:r w:rsidRPr="00AE2768">
        <w:rPr>
          <w:rFonts w:ascii="GHEA Grapalat" w:hAnsi="GHEA Grapalat" w:cs="Sylfaen"/>
          <w:sz w:val="20"/>
          <w:lang w:val="af-ZA"/>
        </w:rPr>
        <w:t xml:space="preserve"> </w:t>
      </w:r>
      <w:r w:rsidRPr="00AE2768">
        <w:rPr>
          <w:rFonts w:ascii="GHEA Grapalat" w:hAnsi="GHEA Grapalat" w:cs="Sylfaen"/>
          <w:sz w:val="20"/>
        </w:rPr>
        <w:t>պայմանագրի</w:t>
      </w:r>
      <w:r w:rsidRPr="00AE2768">
        <w:rPr>
          <w:rFonts w:ascii="GHEA Grapalat" w:hAnsi="GHEA Grapalat" w:cs="Sylfaen"/>
          <w:sz w:val="20"/>
          <w:lang w:val="af-ZA"/>
        </w:rPr>
        <w:t xml:space="preserve"> </w:t>
      </w:r>
      <w:r w:rsidRPr="00AE2768">
        <w:rPr>
          <w:rFonts w:ascii="GHEA Grapalat" w:hAnsi="GHEA Grapalat" w:cs="Sylfaen"/>
          <w:sz w:val="20"/>
        </w:rPr>
        <w:t>կատարման</w:t>
      </w:r>
      <w:r w:rsidRPr="00AE2768">
        <w:rPr>
          <w:rFonts w:ascii="GHEA Grapalat" w:hAnsi="GHEA Grapalat" w:cs="Sylfaen"/>
          <w:sz w:val="20"/>
          <w:lang w:val="af-ZA"/>
        </w:rPr>
        <w:t xml:space="preserve"> </w:t>
      </w:r>
      <w:r w:rsidRPr="00AE2768">
        <w:rPr>
          <w:rFonts w:ascii="GHEA Grapalat" w:hAnsi="GHEA Grapalat" w:cs="Sylfaen"/>
          <w:sz w:val="20"/>
        </w:rPr>
        <w:t>արդյունքը</w:t>
      </w:r>
      <w:r w:rsidRPr="00AE2768">
        <w:rPr>
          <w:rFonts w:ascii="GHEA Grapalat" w:hAnsi="GHEA Grapalat" w:cs="Sylfaen"/>
          <w:sz w:val="20"/>
          <w:lang w:val="af-ZA"/>
        </w:rPr>
        <w:t xml:space="preserve"> </w:t>
      </w:r>
      <w:r w:rsidRPr="00AE2768">
        <w:rPr>
          <w:rFonts w:ascii="GHEA Grapalat" w:hAnsi="GHEA Grapalat" w:cs="Sylfaen"/>
          <w:sz w:val="20"/>
        </w:rPr>
        <w:t>պատվիրատուից</w:t>
      </w:r>
      <w:r w:rsidRPr="00AE2768">
        <w:rPr>
          <w:rFonts w:ascii="GHEA Grapalat" w:hAnsi="GHEA Grapalat" w:cs="Sylfaen"/>
          <w:sz w:val="20"/>
          <w:lang w:val="af-ZA"/>
        </w:rPr>
        <w:t xml:space="preserve"> </w:t>
      </w:r>
      <w:r w:rsidRPr="00AE2768">
        <w:rPr>
          <w:rFonts w:ascii="GHEA Grapalat" w:hAnsi="GHEA Grapalat" w:cs="Sylfaen"/>
          <w:sz w:val="20"/>
        </w:rPr>
        <w:t>կողմից</w:t>
      </w:r>
      <w:r w:rsidRPr="00AE2768">
        <w:rPr>
          <w:rFonts w:ascii="GHEA Grapalat" w:hAnsi="GHEA Grapalat" w:cs="Sylfaen"/>
          <w:sz w:val="20"/>
          <w:lang w:val="af-ZA"/>
        </w:rPr>
        <w:t xml:space="preserve"> </w:t>
      </w:r>
      <w:r w:rsidRPr="00AE2768">
        <w:rPr>
          <w:rFonts w:ascii="GHEA Grapalat" w:hAnsi="GHEA Grapalat" w:cs="Sylfaen"/>
          <w:sz w:val="20"/>
        </w:rPr>
        <w:t>ամբողջական</w:t>
      </w:r>
      <w:r w:rsidRPr="00AE2768">
        <w:rPr>
          <w:rFonts w:ascii="GHEA Grapalat" w:hAnsi="GHEA Grapalat" w:cs="Sylfaen"/>
          <w:sz w:val="20"/>
          <w:lang w:val="af-ZA"/>
        </w:rPr>
        <w:t xml:space="preserve"> </w:t>
      </w:r>
      <w:r w:rsidRPr="00AE2768">
        <w:rPr>
          <w:rFonts w:ascii="GHEA Grapalat" w:hAnsi="GHEA Grapalat" w:cs="Sylfaen"/>
          <w:sz w:val="20"/>
        </w:rPr>
        <w:t>ընդունվելու</w:t>
      </w:r>
      <w:r w:rsidRPr="00AE2768">
        <w:rPr>
          <w:rFonts w:ascii="GHEA Grapalat" w:hAnsi="GHEA Grapalat" w:cs="Sylfaen"/>
          <w:sz w:val="20"/>
          <w:lang w:val="af-ZA"/>
        </w:rPr>
        <w:t xml:space="preserve"> </w:t>
      </w:r>
      <w:r w:rsidRPr="00AE2768">
        <w:rPr>
          <w:rFonts w:ascii="GHEA Grapalat" w:hAnsi="GHEA Grapalat" w:cs="Sylfaen"/>
          <w:sz w:val="20"/>
        </w:rPr>
        <w:t>օրվան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20-</w:t>
      </w:r>
      <w:r w:rsidRPr="00AE2768">
        <w:rPr>
          <w:rFonts w:ascii="GHEA Grapalat" w:hAnsi="GHEA Grapalat" w:cs="Sylfaen"/>
          <w:sz w:val="20"/>
        </w:rPr>
        <w:t>րդ</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օրը</w:t>
      </w:r>
      <w:r w:rsidRPr="00AE2768">
        <w:rPr>
          <w:rFonts w:ascii="GHEA Grapalat" w:hAnsi="GHEA Grapalat" w:cs="Sylfaen"/>
          <w:sz w:val="20"/>
          <w:lang w:val="af-ZA"/>
        </w:rPr>
        <w:t xml:space="preserve"> </w:t>
      </w:r>
      <w:r w:rsidRPr="00AE2768">
        <w:rPr>
          <w:rFonts w:ascii="GHEA Grapalat" w:hAnsi="GHEA Grapalat" w:cs="Arial"/>
          <w:sz w:val="20"/>
        </w:rPr>
        <w:t>ներառյալ</w:t>
      </w:r>
      <w:r w:rsidRPr="00AE2768">
        <w:rPr>
          <w:rFonts w:ascii="GHEA Grapalat" w:hAnsi="GHEA Grapalat" w:cs="Arial"/>
          <w:sz w:val="20"/>
          <w:lang w:val="af-ZA"/>
        </w:rPr>
        <w:t>:</w:t>
      </w:r>
      <w:r w:rsidRPr="00AE2768">
        <w:rPr>
          <w:rStyle w:val="af6"/>
          <w:rFonts w:ascii="GHEA Grapalat" w:hAnsi="GHEA Grapalat" w:cs="Arial"/>
          <w:sz w:val="20"/>
        </w:rPr>
        <w:footnoteReference w:id="5"/>
      </w:r>
    </w:p>
    <w:p w:rsidR="00254F39" w:rsidRPr="00AE2768" w:rsidRDefault="00254F39" w:rsidP="00254F39">
      <w:pPr>
        <w:ind w:firstLine="567"/>
        <w:jc w:val="both"/>
        <w:rPr>
          <w:rFonts w:ascii="GHEA Grapalat" w:hAnsi="GHEA Grapalat" w:cs="Arial"/>
          <w:sz w:val="20"/>
          <w:lang w:val="hy-AM"/>
        </w:rPr>
      </w:pPr>
      <w:r w:rsidRPr="00AE2768">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54F39" w:rsidRPr="00AE2768" w:rsidRDefault="00254F39" w:rsidP="00254F39">
      <w:pPr>
        <w:ind w:firstLine="567"/>
        <w:jc w:val="both"/>
        <w:rPr>
          <w:rFonts w:ascii="GHEA Grapalat" w:hAnsi="GHEA Grapalat" w:cs="Sylfaen"/>
          <w:sz w:val="20"/>
          <w:vertAlign w:val="superscript"/>
          <w:lang w:val="hy-AM"/>
        </w:rPr>
      </w:pPr>
      <w:r w:rsidRPr="00AE2768">
        <w:rPr>
          <w:rFonts w:ascii="GHEA Grapalat" w:hAnsi="GHEA Grapalat" w:cs="Sylfaen"/>
          <w:sz w:val="20"/>
          <w:lang w:val="hy-AM"/>
        </w:rPr>
        <w:t>10.3. 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ապահովման</w:t>
      </w:r>
      <w:r w:rsidRPr="00AE2768">
        <w:rPr>
          <w:rFonts w:ascii="GHEA Grapalat" w:hAnsi="GHEA Grapalat" w:cs="Sylfaen"/>
          <w:sz w:val="20"/>
          <w:lang w:val="af-ZA"/>
        </w:rPr>
        <w:t xml:space="preserve"> </w:t>
      </w:r>
      <w:r w:rsidRPr="00AE2768">
        <w:rPr>
          <w:rFonts w:ascii="GHEA Grapalat" w:hAnsi="GHEA Grapalat" w:cs="Sylfaen"/>
          <w:sz w:val="20"/>
          <w:lang w:val="hy-AM"/>
        </w:rPr>
        <w:t>չափը</w:t>
      </w:r>
      <w:r w:rsidRPr="00AE2768">
        <w:rPr>
          <w:rFonts w:ascii="GHEA Grapalat" w:hAnsi="GHEA Grapalat" w:cs="Sylfaen"/>
          <w:sz w:val="20"/>
          <w:lang w:val="af-ZA"/>
        </w:rPr>
        <w:t xml:space="preserve"> </w:t>
      </w:r>
      <w:r w:rsidRPr="00AE2768">
        <w:rPr>
          <w:rFonts w:ascii="GHEA Grapalat" w:hAnsi="GHEA Grapalat" w:cs="Sylfaen"/>
          <w:sz w:val="20"/>
          <w:lang w:val="hy-AM"/>
        </w:rPr>
        <w:t>կազմում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կնքվելիք </w:t>
      </w:r>
      <w:r w:rsidRPr="00AE2768">
        <w:rPr>
          <w:rFonts w:ascii="GHEA Grapalat" w:hAnsi="GHEA Grapalat" w:cs="Sylfaen"/>
          <w:sz w:val="20"/>
          <w:lang w:val="hy-AM"/>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գնի</w:t>
      </w:r>
      <w:r w:rsidRPr="00AE2768">
        <w:rPr>
          <w:rFonts w:ascii="GHEA Grapalat" w:hAnsi="GHEA Grapalat" w:cs="Sylfaen"/>
          <w:sz w:val="20"/>
          <w:lang w:val="af-ZA"/>
        </w:rPr>
        <w:t xml:space="preserve"> 10  </w:t>
      </w:r>
      <w:r w:rsidRPr="00AE2768">
        <w:rPr>
          <w:rFonts w:ascii="GHEA Grapalat" w:hAnsi="GHEA Grapalat" w:cs="Sylfaen"/>
          <w:sz w:val="20"/>
          <w:lang w:val="hy-AM"/>
        </w:rPr>
        <w:t xml:space="preserve">տոկոսը: Պայմանագրի ապահովումը ներկայացվում է </w:t>
      </w:r>
      <w:r w:rsidRPr="0049261A">
        <w:rPr>
          <w:rFonts w:ascii="Sylfaen" w:hAnsi="Sylfaen" w:cs="Sylfaen"/>
          <w:sz w:val="20"/>
          <w:lang w:val="hy-AM"/>
        </w:rPr>
        <w:t>են</w:t>
      </w:r>
      <w:r w:rsidRPr="0049261A">
        <w:rPr>
          <w:rFonts w:ascii="GHEA Grapalat" w:hAnsi="GHEA Grapalat" w:cs="Sylfaen"/>
          <w:sz w:val="20"/>
          <w:lang w:val="hy-AM"/>
        </w:rPr>
        <w:t xml:space="preserve"> </w:t>
      </w:r>
      <w:r w:rsidRPr="0049261A">
        <w:rPr>
          <w:rFonts w:ascii="Franklin Gothic Medium Cond" w:hAnsi="Franklin Gothic Medium Cond" w:cs="Franklin Gothic Medium Cond"/>
          <w:sz w:val="20"/>
          <w:lang w:val="hy-AM"/>
        </w:rPr>
        <w:t>“</w:t>
      </w:r>
      <w:r w:rsidRPr="0049261A">
        <w:rPr>
          <w:rFonts w:ascii="Sylfaen" w:hAnsi="Sylfaen" w:cs="Sylfaen"/>
          <w:b/>
          <w:sz w:val="20"/>
          <w:lang w:val="hy-AM"/>
        </w:rPr>
        <w:t>միակողմանի</w:t>
      </w:r>
      <w:r w:rsidRPr="0049261A">
        <w:rPr>
          <w:rFonts w:ascii="GHEA Grapalat" w:hAnsi="GHEA Grapalat" w:cs="Sylfaen"/>
          <w:b/>
          <w:sz w:val="20"/>
          <w:lang w:val="hy-AM"/>
        </w:rPr>
        <w:t xml:space="preserve"> </w:t>
      </w:r>
      <w:r w:rsidRPr="0049261A">
        <w:rPr>
          <w:rFonts w:ascii="Sylfaen" w:hAnsi="Sylfaen" w:cs="Sylfaen"/>
          <w:b/>
          <w:sz w:val="20"/>
          <w:lang w:val="hy-AM"/>
        </w:rPr>
        <w:t>հաստատված</w:t>
      </w:r>
      <w:r w:rsidRPr="0049261A">
        <w:rPr>
          <w:rFonts w:ascii="GHEA Grapalat" w:hAnsi="GHEA Grapalat" w:cs="Sylfaen"/>
          <w:b/>
          <w:sz w:val="20"/>
          <w:lang w:val="hy-AM"/>
        </w:rPr>
        <w:t xml:space="preserve"> </w:t>
      </w:r>
      <w:r w:rsidRPr="0049261A">
        <w:rPr>
          <w:rFonts w:ascii="Sylfaen" w:hAnsi="Sylfaen" w:cs="Sylfaen"/>
          <w:b/>
          <w:sz w:val="20"/>
          <w:lang w:val="hy-AM"/>
        </w:rPr>
        <w:t>հայտարարության՝</w:t>
      </w:r>
      <w:r w:rsidRPr="0049261A">
        <w:rPr>
          <w:rFonts w:ascii="GHEA Grapalat" w:hAnsi="GHEA Grapalat" w:cs="Sylfaen"/>
          <w:b/>
          <w:sz w:val="20"/>
          <w:lang w:val="hy-AM"/>
        </w:rPr>
        <w:t xml:space="preserve"> </w:t>
      </w:r>
      <w:r w:rsidRPr="0049261A">
        <w:rPr>
          <w:rFonts w:ascii="Sylfaen" w:hAnsi="Sylfaen" w:cs="Sylfaen"/>
          <w:b/>
          <w:sz w:val="20"/>
          <w:lang w:val="hy-AM"/>
        </w:rPr>
        <w:t>տուժանքի</w:t>
      </w:r>
      <w:r w:rsidRPr="0049261A">
        <w:rPr>
          <w:rFonts w:ascii="GHEA Grapalat" w:hAnsi="GHEA Grapalat" w:cs="Sylfaen"/>
          <w:b/>
          <w:sz w:val="20"/>
          <w:lang w:val="hy-AM"/>
        </w:rPr>
        <w:t xml:space="preserve"> (</w:t>
      </w:r>
      <w:r w:rsidRPr="0049261A">
        <w:rPr>
          <w:rFonts w:ascii="Sylfaen" w:hAnsi="Sylfaen" w:cs="Sylfaen"/>
          <w:b/>
          <w:sz w:val="20"/>
          <w:lang w:val="hy-AM"/>
        </w:rPr>
        <w:t>հավելված</w:t>
      </w:r>
      <w:r w:rsidRPr="0049261A">
        <w:rPr>
          <w:rFonts w:ascii="GHEA Grapalat" w:hAnsi="GHEA Grapalat" w:cs="Sylfaen"/>
          <w:b/>
          <w:sz w:val="20"/>
          <w:lang w:val="hy-AM"/>
        </w:rPr>
        <w:t xml:space="preserve"> 5.1)</w:t>
      </w:r>
      <w:r w:rsidRPr="0049261A">
        <w:rPr>
          <w:rFonts w:ascii="GHEA Grapalat" w:hAnsi="GHEA Grapalat" w:cs="Sylfaen"/>
          <w:sz w:val="20"/>
          <w:lang w:val="hy-AM"/>
        </w:rPr>
        <w:t xml:space="preserve"> </w:t>
      </w:r>
      <w:r w:rsidRPr="00AE2768">
        <w:rPr>
          <w:rFonts w:ascii="GHEA Grapalat" w:hAnsi="GHEA Grapalat" w:cs="Sylfaen"/>
          <w:sz w:val="20"/>
          <w:lang w:val="hy-AM"/>
        </w:rPr>
        <w:t>ձևով:</w:t>
      </w:r>
      <w:r w:rsidRPr="00246F37">
        <w:rPr>
          <w:rFonts w:ascii="GHEA Grapalat" w:hAnsi="GHEA Grapalat" w:cs="Sylfaen"/>
          <w:sz w:val="20"/>
          <w:vertAlign w:val="superscript"/>
          <w:lang w:val="hy-AM"/>
        </w:rPr>
        <w:t>13</w:t>
      </w:r>
    </w:p>
    <w:p w:rsidR="00254F39" w:rsidRPr="00AE2768" w:rsidRDefault="00254F39" w:rsidP="00254F39">
      <w:pPr>
        <w:ind w:firstLine="567"/>
        <w:jc w:val="both"/>
        <w:rPr>
          <w:rFonts w:ascii="GHEA Grapalat" w:hAnsi="GHEA Grapalat"/>
          <w:sz w:val="20"/>
          <w:szCs w:val="20"/>
          <w:lang w:val="hy-AM"/>
        </w:rPr>
      </w:pPr>
      <w:r w:rsidRPr="00AE276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46F37">
        <w:rPr>
          <w:rFonts w:ascii="GHEA Grapalat" w:hAnsi="GHEA Grapalat" w:cs="Sylfaen"/>
          <w:sz w:val="20"/>
          <w:lang w:val="hy-AM"/>
        </w:rPr>
        <w:t xml:space="preserve">ամբողջական կատարման վերջին օրվան հաջորդող </w:t>
      </w:r>
      <w:r w:rsidRPr="00AE2768">
        <w:rPr>
          <w:rFonts w:ascii="GHEA Grapalat" w:hAnsi="GHEA Grapalat" w:cs="Sylfaen"/>
          <w:sz w:val="20"/>
          <w:lang w:val="hy-AM"/>
        </w:rPr>
        <w:t xml:space="preserve">20-րդ </w:t>
      </w:r>
      <w:r w:rsidRPr="00246F37">
        <w:rPr>
          <w:rFonts w:ascii="GHEA Grapalat" w:hAnsi="GHEA Grapalat" w:cs="Sylfaen"/>
          <w:sz w:val="20"/>
          <w:lang w:val="hy-AM"/>
        </w:rPr>
        <w:t>աշխատանքային</w:t>
      </w:r>
      <w:r w:rsidRPr="00AE2768">
        <w:rPr>
          <w:rFonts w:ascii="GHEA Grapalat" w:hAnsi="GHEA Grapalat" w:cs="Sylfaen"/>
          <w:sz w:val="20"/>
          <w:lang w:val="hy-AM"/>
        </w:rPr>
        <w:t xml:space="preserve"> օրը ներառյալ:</w:t>
      </w:r>
      <w:r w:rsidRPr="00AE276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54F39" w:rsidRPr="00AE2768" w:rsidRDefault="00254F39" w:rsidP="00254F39">
      <w:pPr>
        <w:ind w:firstLine="567"/>
        <w:jc w:val="both"/>
        <w:rPr>
          <w:rFonts w:ascii="GHEA Grapalat" w:hAnsi="GHEA Grapalat" w:cs="Arial"/>
          <w:sz w:val="20"/>
          <w:lang w:val="hy-AM"/>
        </w:rPr>
      </w:pPr>
      <w:r w:rsidRPr="00AE2768">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54F39" w:rsidRPr="00C27455" w:rsidRDefault="00254F39" w:rsidP="00254F39">
      <w:pPr>
        <w:ind w:firstLine="567"/>
        <w:jc w:val="both"/>
        <w:rPr>
          <w:rFonts w:ascii="GHEA Grapalat" w:hAnsi="GHEA Grapalat" w:cs="Arial"/>
          <w:sz w:val="20"/>
          <w:lang w:val="hy-AM"/>
        </w:rPr>
      </w:pPr>
      <w:r w:rsidRPr="00C27455">
        <w:rPr>
          <w:rFonts w:ascii="GHEA Grapalat" w:hAnsi="GHEA Grapalat" w:cs="Sylfaen"/>
          <w:sz w:val="20"/>
          <w:lang w:val="hy-AM"/>
        </w:rPr>
        <w:t xml:space="preserve">10.4 </w:t>
      </w:r>
      <w:r w:rsidRPr="00C27455">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ձևով: Եթե պայմանագիրը կնքելու իրավասության առաջացման պահին՝</w:t>
      </w:r>
    </w:p>
    <w:p w:rsidR="00254F39" w:rsidRPr="00C27455" w:rsidRDefault="00254F39" w:rsidP="00254F39">
      <w:pPr>
        <w:ind w:firstLine="567"/>
        <w:jc w:val="both"/>
        <w:rPr>
          <w:rFonts w:ascii="GHEA Grapalat" w:hAnsi="GHEA Grapalat" w:cs="Arial"/>
          <w:sz w:val="20"/>
          <w:lang w:val="hy-AM"/>
        </w:rPr>
      </w:pPr>
      <w:r w:rsidRPr="00C27455">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254F39" w:rsidRPr="00AE2768" w:rsidRDefault="00254F39" w:rsidP="00254F39">
      <w:pPr>
        <w:ind w:firstLine="567"/>
        <w:jc w:val="both"/>
        <w:rPr>
          <w:rFonts w:ascii="GHEA Grapalat" w:hAnsi="GHEA Grapalat" w:cs="Arial"/>
          <w:sz w:val="20"/>
          <w:lang w:val="hy-AM"/>
        </w:rPr>
      </w:pPr>
      <w:r w:rsidRPr="00C27455">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254F39" w:rsidRPr="00AE2768" w:rsidRDefault="00254F39" w:rsidP="00254F39">
      <w:pPr>
        <w:ind w:firstLine="567"/>
        <w:jc w:val="both"/>
        <w:rPr>
          <w:rFonts w:ascii="GHEA Grapalat" w:hAnsi="GHEA Grapalat" w:cs="Sylfaen"/>
          <w:i/>
          <w:sz w:val="20"/>
          <w:lang w:val="af-ZA"/>
        </w:rPr>
      </w:pPr>
      <w:r w:rsidRPr="00AE2768">
        <w:rPr>
          <w:rFonts w:ascii="GHEA Grapalat" w:hAnsi="GHEA Grapalat" w:cs="Arial"/>
          <w:sz w:val="20"/>
          <w:lang w:val="hy-AM"/>
        </w:rPr>
        <w:t xml:space="preserve">- </w:t>
      </w:r>
      <w:r w:rsidRPr="004B7C30">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E2768">
        <w:rPr>
          <w:rFonts w:ascii="GHEA Grapalat" w:hAnsi="GHEA Grapalat" w:cs="Sylfaen"/>
          <w:sz w:val="20"/>
          <w:lang w:val="hy-AM"/>
        </w:rPr>
        <w:t>10</w:t>
      </w:r>
      <w:r w:rsidRPr="00AE2768">
        <w:rPr>
          <w:rFonts w:ascii="GHEA Grapalat" w:hAnsi="GHEA Grapalat" w:cs="Sylfaen"/>
          <w:sz w:val="20"/>
          <w:lang w:val="af-ZA"/>
        </w:rPr>
        <w:t xml:space="preserve">.5 </w:t>
      </w:r>
      <w:r w:rsidRPr="00AE2768">
        <w:rPr>
          <w:rFonts w:ascii="GHEA Grapalat" w:hAnsi="GHEA Grapalat" w:cs="Sylfaen"/>
          <w:sz w:val="20"/>
          <w:lang w:val="hy-AM"/>
        </w:rPr>
        <w:t>Պայմանագրով</w:t>
      </w:r>
      <w:r w:rsidRPr="00AE2768">
        <w:rPr>
          <w:rFonts w:ascii="GHEA Grapalat" w:hAnsi="GHEA Grapalat" w:cs="Sylfaen"/>
          <w:sz w:val="20"/>
          <w:lang w:val="af-ZA"/>
        </w:rPr>
        <w:t xml:space="preserve"> պ</w:t>
      </w:r>
      <w:r w:rsidRPr="00AE2768">
        <w:rPr>
          <w:rFonts w:ascii="GHEA Grapalat" w:hAnsi="GHEA Grapalat" w:cs="Sylfaen"/>
          <w:sz w:val="20"/>
          <w:lang w:val="hy-AM"/>
        </w:rPr>
        <w:t>ատվիրատուի</w:t>
      </w:r>
      <w:r w:rsidRPr="00AE2768">
        <w:rPr>
          <w:rFonts w:ascii="GHEA Grapalat" w:hAnsi="GHEA Grapalat" w:cs="Sylfaen"/>
          <w:sz w:val="20"/>
          <w:lang w:val="af-ZA"/>
        </w:rPr>
        <w:t xml:space="preserve"> </w:t>
      </w:r>
      <w:r w:rsidRPr="00AE2768">
        <w:rPr>
          <w:rFonts w:ascii="GHEA Grapalat" w:hAnsi="GHEA Grapalat" w:cs="Sylfaen"/>
          <w:sz w:val="20"/>
          <w:lang w:val="hy-AM"/>
        </w:rPr>
        <w:t>կողմից</w:t>
      </w:r>
      <w:r w:rsidRPr="00AE2768">
        <w:rPr>
          <w:rFonts w:ascii="GHEA Grapalat" w:hAnsi="GHEA Grapalat" w:cs="Sylfaen"/>
          <w:sz w:val="20"/>
          <w:lang w:val="af-ZA"/>
        </w:rPr>
        <w:t xml:space="preserve"> </w:t>
      </w:r>
      <w:r w:rsidRPr="00AE2768">
        <w:rPr>
          <w:rFonts w:ascii="GHEA Grapalat" w:hAnsi="GHEA Grapalat" w:cs="Sylfaen"/>
          <w:sz w:val="20"/>
          <w:lang w:val="hy-AM"/>
        </w:rPr>
        <w:t>կանխավճար</w:t>
      </w:r>
      <w:r w:rsidRPr="00AE2768">
        <w:rPr>
          <w:rFonts w:ascii="GHEA Grapalat" w:hAnsi="GHEA Grapalat" w:cs="Sylfaen"/>
          <w:sz w:val="20"/>
          <w:lang w:val="af-ZA"/>
        </w:rPr>
        <w:t xml:space="preserve"> </w:t>
      </w:r>
      <w:r w:rsidRPr="00AE2768">
        <w:rPr>
          <w:rFonts w:ascii="GHEA Grapalat" w:hAnsi="GHEA Grapalat" w:cs="Sylfaen"/>
          <w:sz w:val="20"/>
          <w:lang w:val="hy-AM"/>
        </w:rPr>
        <w:t>հատկացվելու</w:t>
      </w:r>
      <w:r w:rsidRPr="00AE2768">
        <w:rPr>
          <w:rFonts w:ascii="GHEA Grapalat" w:hAnsi="GHEA Grapalat" w:cs="Sylfaen"/>
          <w:sz w:val="20"/>
          <w:lang w:val="af-ZA"/>
        </w:rPr>
        <w:t xml:space="preserve"> </w:t>
      </w:r>
      <w:r w:rsidRPr="00AE2768">
        <w:rPr>
          <w:rFonts w:ascii="GHEA Grapalat" w:hAnsi="GHEA Grapalat" w:cs="Sylfaen"/>
          <w:sz w:val="20"/>
          <w:lang w:val="hy-AM"/>
        </w:rPr>
        <w:t>պայման</w:t>
      </w:r>
      <w:r w:rsidRPr="00AE2768">
        <w:rPr>
          <w:rFonts w:ascii="GHEA Grapalat" w:hAnsi="GHEA Grapalat" w:cs="Sylfaen"/>
          <w:sz w:val="20"/>
          <w:lang w:val="af-ZA"/>
        </w:rPr>
        <w:t xml:space="preserve"> </w:t>
      </w:r>
      <w:r w:rsidRPr="00AE2768">
        <w:rPr>
          <w:rFonts w:ascii="GHEA Grapalat" w:hAnsi="GHEA Grapalat" w:cs="Sylfaen"/>
          <w:sz w:val="20"/>
          <w:lang w:val="hy-AM"/>
        </w:rPr>
        <w:t>նախատեսվելու</w:t>
      </w:r>
      <w:r w:rsidRPr="00AE2768">
        <w:rPr>
          <w:rFonts w:ascii="GHEA Grapalat" w:hAnsi="GHEA Grapalat" w:cs="Sylfaen"/>
          <w:sz w:val="20"/>
          <w:lang w:val="af-ZA"/>
        </w:rPr>
        <w:t xml:space="preserve"> </w:t>
      </w:r>
      <w:r w:rsidRPr="00AE2768">
        <w:rPr>
          <w:rFonts w:ascii="GHEA Grapalat" w:hAnsi="GHEA Grapalat" w:cs="Sylfaen"/>
          <w:sz w:val="20"/>
          <w:lang w:val="hy-AM"/>
        </w:rPr>
        <w:t>դեպքում</w:t>
      </w:r>
      <w:r w:rsidRPr="00AE2768">
        <w:rPr>
          <w:rFonts w:ascii="GHEA Grapalat" w:hAnsi="GHEA Grapalat" w:cs="Sylfaen"/>
          <w:sz w:val="20"/>
          <w:lang w:val="af-ZA"/>
        </w:rPr>
        <w:t xml:space="preserve"> </w:t>
      </w:r>
      <w:r w:rsidRPr="00AE2768">
        <w:rPr>
          <w:rFonts w:ascii="GHEA Grapalat" w:hAnsi="GHEA Grapalat" w:cs="Sylfaen"/>
          <w:sz w:val="20"/>
          <w:lang w:val="hy-AM"/>
        </w:rPr>
        <w:t>ընտրված</w:t>
      </w:r>
      <w:r w:rsidRPr="00AE2768">
        <w:rPr>
          <w:rFonts w:ascii="GHEA Grapalat" w:hAnsi="GHEA Grapalat" w:cs="Sylfaen"/>
          <w:sz w:val="20"/>
          <w:lang w:val="af-ZA"/>
        </w:rPr>
        <w:t xml:space="preserve"> </w:t>
      </w:r>
      <w:r w:rsidRPr="00AE2768">
        <w:rPr>
          <w:rFonts w:ascii="GHEA Grapalat" w:hAnsi="GHEA Grapalat" w:cs="Sylfaen"/>
          <w:sz w:val="20"/>
          <w:lang w:val="hy-AM"/>
        </w:rPr>
        <w:t>մասնակիցը</w:t>
      </w:r>
      <w:r w:rsidRPr="00AE2768">
        <w:rPr>
          <w:rFonts w:ascii="GHEA Grapalat" w:hAnsi="GHEA Grapalat" w:cs="Sylfaen"/>
          <w:sz w:val="20"/>
          <w:lang w:val="af-ZA"/>
        </w:rPr>
        <w:t xml:space="preserve"> պ</w:t>
      </w:r>
      <w:r w:rsidRPr="00AE2768">
        <w:rPr>
          <w:rFonts w:ascii="GHEA Grapalat" w:hAnsi="GHEA Grapalat" w:cs="Sylfaen"/>
          <w:sz w:val="20"/>
          <w:lang w:val="hy-AM"/>
        </w:rPr>
        <w:t>ատվիրատուին</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ներկայացնում</w:t>
      </w:r>
      <w:r w:rsidRPr="00AE2768">
        <w:rPr>
          <w:rFonts w:ascii="GHEA Grapalat" w:hAnsi="GHEA Grapalat" w:cs="Sylfaen"/>
          <w:sz w:val="20"/>
          <w:lang w:val="af-ZA"/>
        </w:rPr>
        <w:t xml:space="preserve"> նաև </w:t>
      </w:r>
      <w:r w:rsidRPr="00AE2768">
        <w:rPr>
          <w:rFonts w:ascii="GHEA Grapalat" w:hAnsi="GHEA Grapalat" w:cs="Sylfaen"/>
          <w:sz w:val="20"/>
          <w:lang w:val="hy-AM"/>
        </w:rPr>
        <w:t>կանխավճարի</w:t>
      </w:r>
      <w:r w:rsidRPr="00AE2768">
        <w:rPr>
          <w:rFonts w:ascii="GHEA Grapalat" w:hAnsi="GHEA Grapalat" w:cs="Sylfaen"/>
          <w:sz w:val="20"/>
          <w:lang w:val="af-ZA"/>
        </w:rPr>
        <w:t xml:space="preserve"> </w:t>
      </w:r>
      <w:r w:rsidRPr="00AE2768">
        <w:rPr>
          <w:rFonts w:ascii="GHEA Grapalat" w:hAnsi="GHEA Grapalat" w:cs="Sylfaen"/>
          <w:sz w:val="20"/>
          <w:lang w:val="hy-AM"/>
        </w:rPr>
        <w:t>ապահովում</w:t>
      </w:r>
      <w:r w:rsidRPr="00AE2768">
        <w:rPr>
          <w:rFonts w:ascii="GHEA Grapalat" w:hAnsi="GHEA Grapalat" w:cs="Sylfaen"/>
          <w:sz w:val="20"/>
          <w:lang w:val="af-ZA"/>
        </w:rPr>
        <w:t xml:space="preserve">` </w:t>
      </w:r>
      <w:r w:rsidRPr="00AE2768">
        <w:rPr>
          <w:rFonts w:ascii="GHEA Grapalat" w:hAnsi="GHEA Grapalat" w:cs="Sylfaen"/>
          <w:sz w:val="20"/>
          <w:lang w:val="hy-AM"/>
        </w:rPr>
        <w:t>կանխավճարի</w:t>
      </w:r>
      <w:r w:rsidRPr="00AE2768">
        <w:rPr>
          <w:rFonts w:ascii="GHEA Grapalat" w:hAnsi="GHEA Grapalat" w:cs="Sylfaen"/>
          <w:sz w:val="20"/>
          <w:lang w:val="af-ZA"/>
        </w:rPr>
        <w:t xml:space="preserve"> </w:t>
      </w:r>
      <w:r w:rsidRPr="00AE2768">
        <w:rPr>
          <w:rFonts w:ascii="GHEA Grapalat" w:hAnsi="GHEA Grapalat" w:cs="Sylfaen"/>
          <w:sz w:val="20"/>
          <w:lang w:val="hy-AM"/>
        </w:rPr>
        <w:t>չափով</w:t>
      </w:r>
      <w:r w:rsidRPr="00AE2768">
        <w:rPr>
          <w:rFonts w:ascii="GHEA Grapalat" w:hAnsi="GHEA Grapalat" w:cs="Sylfaen"/>
          <w:sz w:val="20"/>
          <w:lang w:val="af-ZA"/>
        </w:rPr>
        <w:t xml:space="preserve">, բանկային </w:t>
      </w:r>
      <w:r w:rsidRPr="00AE2768">
        <w:rPr>
          <w:rFonts w:ascii="GHEA Grapalat" w:hAnsi="GHEA Grapalat" w:cs="Sylfaen"/>
          <w:sz w:val="20"/>
          <w:lang w:val="hy-AM"/>
        </w:rPr>
        <w:t>երաշխիքի</w:t>
      </w:r>
      <w:r w:rsidRPr="00AE2768">
        <w:rPr>
          <w:rFonts w:ascii="GHEA Grapalat" w:hAnsi="GHEA Grapalat" w:cs="Sylfaen"/>
          <w:sz w:val="20"/>
          <w:lang w:val="af-ZA"/>
        </w:rPr>
        <w:t xml:space="preserve"> </w:t>
      </w:r>
      <w:r w:rsidRPr="00AE2768">
        <w:rPr>
          <w:rFonts w:ascii="GHEA Grapalat" w:hAnsi="GHEA Grapalat" w:cs="Sylfaen"/>
          <w:sz w:val="20"/>
          <w:lang w:val="hy-AM"/>
        </w:rPr>
        <w:t>ձևով:</w:t>
      </w:r>
      <w:r w:rsidRPr="00AE2768">
        <w:rPr>
          <w:rFonts w:ascii="GHEA Grapalat" w:hAnsi="GHEA Grapalat" w:cs="Sylfaen"/>
          <w:i/>
          <w:sz w:val="20"/>
          <w:lang w:val="af-ZA"/>
        </w:rPr>
        <w:t xml:space="preserve"> </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254F39" w:rsidRPr="00AE2768" w:rsidRDefault="00254F39" w:rsidP="00254F39">
      <w:pPr>
        <w:jc w:val="center"/>
        <w:rPr>
          <w:rFonts w:ascii="GHEA Grapalat" w:hAnsi="GHEA Grapalat"/>
          <w:b/>
          <w:szCs w:val="22"/>
          <w:lang w:val="af-ZA"/>
        </w:rPr>
      </w:pPr>
    </w:p>
    <w:p w:rsidR="00254F39" w:rsidRPr="00AE2768" w:rsidRDefault="00254F39" w:rsidP="00254F39">
      <w:pPr>
        <w:jc w:val="center"/>
        <w:rPr>
          <w:rFonts w:ascii="GHEA Grapalat" w:hAnsi="GHEA Grapalat" w:cs="Arial"/>
          <w:b/>
          <w:sz w:val="20"/>
          <w:lang w:val="af-ZA"/>
        </w:rPr>
      </w:pPr>
      <w:r w:rsidRPr="00AE2768">
        <w:rPr>
          <w:rFonts w:ascii="GHEA Grapalat" w:hAnsi="GHEA Grapalat"/>
          <w:b/>
          <w:sz w:val="20"/>
          <w:lang w:val="af-ZA"/>
        </w:rPr>
        <w:t xml:space="preserve">11. </w:t>
      </w:r>
      <w:r w:rsidRPr="00AE2768">
        <w:rPr>
          <w:rFonts w:ascii="GHEA Grapalat" w:hAnsi="GHEA Grapalat" w:cs="Sylfaen"/>
          <w:b/>
          <w:sz w:val="20"/>
          <w:lang w:val="af-ZA"/>
        </w:rPr>
        <w:t>ԸՆԹԱՑԱԿԱՐԳԸ</w:t>
      </w:r>
      <w:r w:rsidRPr="00AE2768">
        <w:rPr>
          <w:rFonts w:ascii="GHEA Grapalat" w:hAnsi="GHEA Grapalat" w:cs="Arial"/>
          <w:b/>
          <w:sz w:val="20"/>
          <w:lang w:val="af-ZA"/>
        </w:rPr>
        <w:t xml:space="preserve"> </w:t>
      </w:r>
      <w:r w:rsidRPr="00AE2768">
        <w:rPr>
          <w:rFonts w:ascii="GHEA Grapalat" w:hAnsi="GHEA Grapalat" w:cs="Sylfaen"/>
          <w:b/>
          <w:sz w:val="20"/>
          <w:lang w:val="af-ZA"/>
        </w:rPr>
        <w:t>ՉԿԱՅԱՑԱԾ</w:t>
      </w:r>
      <w:r w:rsidRPr="00AE2768">
        <w:rPr>
          <w:rFonts w:ascii="GHEA Grapalat" w:hAnsi="GHEA Grapalat" w:cs="Arial"/>
          <w:b/>
          <w:sz w:val="20"/>
          <w:lang w:val="af-ZA"/>
        </w:rPr>
        <w:t xml:space="preserve"> </w:t>
      </w:r>
      <w:r w:rsidRPr="00AE2768">
        <w:rPr>
          <w:rFonts w:ascii="GHEA Grapalat" w:hAnsi="GHEA Grapalat" w:cs="Sylfaen"/>
          <w:b/>
          <w:sz w:val="20"/>
          <w:lang w:val="af-ZA"/>
        </w:rPr>
        <w:t>ՀԱՅՏԱՐԱՐԵԼԸ</w:t>
      </w:r>
    </w:p>
    <w:p w:rsidR="00254F39" w:rsidRPr="00AE2768" w:rsidRDefault="00254F39" w:rsidP="00254F39">
      <w:pPr>
        <w:jc w:val="center"/>
        <w:rPr>
          <w:rFonts w:ascii="GHEA Grapalat" w:hAnsi="GHEA Grapalat"/>
          <w:b/>
          <w:sz w:val="20"/>
          <w:lang w:val="af-ZA"/>
        </w:rPr>
      </w:pP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sz w:val="20"/>
          <w:lang w:val="af-ZA"/>
        </w:rPr>
        <w:t>11.</w:t>
      </w:r>
      <w:r w:rsidRPr="00AE2768">
        <w:rPr>
          <w:rFonts w:ascii="GHEA Grapalat" w:hAnsi="GHEA Grapalat" w:cs="Sylfaen"/>
          <w:sz w:val="20"/>
          <w:lang w:val="af-ZA"/>
        </w:rPr>
        <w:t xml:space="preserve">1 </w:t>
      </w:r>
      <w:r w:rsidRPr="00AE2768">
        <w:rPr>
          <w:rFonts w:ascii="GHEA Grapalat" w:hAnsi="GHEA Grapalat" w:cs="Sylfaen"/>
          <w:sz w:val="20"/>
          <w:lang w:val="ru-RU"/>
        </w:rPr>
        <w:t>Օրենքի</w:t>
      </w:r>
      <w:r w:rsidRPr="00AE2768">
        <w:rPr>
          <w:rFonts w:ascii="GHEA Grapalat" w:hAnsi="GHEA Grapalat" w:cs="Sylfaen"/>
          <w:sz w:val="20"/>
          <w:lang w:val="af-ZA"/>
        </w:rPr>
        <w:t xml:space="preserve"> 37-</w:t>
      </w:r>
      <w:r w:rsidRPr="00AE2768">
        <w:rPr>
          <w:rFonts w:ascii="GHEA Grapalat" w:hAnsi="GHEA Grapalat" w:cs="Sylfaen"/>
          <w:sz w:val="20"/>
          <w:lang w:val="ru-RU"/>
        </w:rPr>
        <w:t>րդ</w:t>
      </w:r>
      <w:r w:rsidRPr="00AE2768">
        <w:rPr>
          <w:rFonts w:ascii="GHEA Grapalat" w:hAnsi="GHEA Grapalat" w:cs="Sylfaen"/>
          <w:sz w:val="20"/>
          <w:lang w:val="af-ZA"/>
        </w:rPr>
        <w:t xml:space="preserve"> </w:t>
      </w:r>
      <w:r w:rsidRPr="00AE2768">
        <w:rPr>
          <w:rFonts w:ascii="GHEA Grapalat" w:hAnsi="GHEA Grapalat" w:cs="Sylfaen"/>
          <w:sz w:val="20"/>
          <w:lang w:val="ru-RU"/>
        </w:rPr>
        <w:t>հոդվածի</w:t>
      </w:r>
      <w:r w:rsidRPr="00AE2768">
        <w:rPr>
          <w:rFonts w:ascii="GHEA Grapalat" w:hAnsi="GHEA Grapalat" w:cs="Sylfaen"/>
          <w:sz w:val="20"/>
          <w:lang w:val="af-ZA"/>
        </w:rPr>
        <w:t xml:space="preserve"> </w:t>
      </w:r>
      <w:r w:rsidRPr="00AE2768">
        <w:rPr>
          <w:rFonts w:ascii="GHEA Grapalat" w:hAnsi="GHEA Grapalat" w:cs="Sylfaen"/>
          <w:sz w:val="20"/>
          <w:lang w:val="ru-RU"/>
        </w:rPr>
        <w:t>համաձայն</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հանձնաժողովը</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1) </w:t>
      </w:r>
      <w:r w:rsidRPr="00AE2768">
        <w:rPr>
          <w:rFonts w:ascii="GHEA Grapalat" w:hAnsi="GHEA Grapalat" w:cs="Sylfaen"/>
          <w:sz w:val="20"/>
          <w:lang w:val="ru-RU"/>
        </w:rPr>
        <w:t>հայտերից</w:t>
      </w:r>
      <w:r w:rsidRPr="00AE2768">
        <w:rPr>
          <w:rFonts w:ascii="GHEA Grapalat" w:hAnsi="GHEA Grapalat" w:cs="Sylfaen"/>
          <w:sz w:val="20"/>
          <w:lang w:val="af-ZA"/>
        </w:rPr>
        <w:t xml:space="preserve"> </w:t>
      </w:r>
      <w:r w:rsidRPr="00AE2768">
        <w:rPr>
          <w:rFonts w:ascii="GHEA Grapalat" w:hAnsi="GHEA Grapalat" w:cs="Sylfaen"/>
          <w:sz w:val="20"/>
          <w:lang w:val="ru-RU"/>
        </w:rPr>
        <w:t>ոչ</w:t>
      </w:r>
      <w:r w:rsidRPr="00AE2768">
        <w:rPr>
          <w:rFonts w:ascii="GHEA Grapalat" w:hAnsi="GHEA Grapalat" w:cs="Sylfaen"/>
          <w:sz w:val="20"/>
          <w:lang w:val="af-ZA"/>
        </w:rPr>
        <w:t xml:space="preserve"> </w:t>
      </w:r>
      <w:r w:rsidRPr="00AE2768">
        <w:rPr>
          <w:rFonts w:ascii="GHEA Grapalat" w:hAnsi="GHEA Grapalat" w:cs="Sylfaen"/>
          <w:sz w:val="20"/>
          <w:lang w:val="ru-RU"/>
        </w:rPr>
        <w:t>մեկը</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համապատասխանում</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w:t>
      </w:r>
      <w:r w:rsidRPr="00AE2768">
        <w:rPr>
          <w:rFonts w:ascii="GHEA Grapalat" w:hAnsi="GHEA Grapalat" w:cs="Sylfaen"/>
          <w:sz w:val="20"/>
          <w:lang w:val="ru-RU"/>
        </w:rPr>
        <w:t>պայմաններին</w:t>
      </w:r>
      <w:r w:rsidRPr="00AE2768">
        <w:rPr>
          <w:rFonts w:ascii="GHEA Grapalat" w:hAnsi="GHEA Grapalat" w:cs="Sylfaen"/>
          <w:sz w:val="20"/>
          <w:lang w:val="af-ZA"/>
        </w:rPr>
        <w:t>.</w:t>
      </w:r>
    </w:p>
    <w:p w:rsidR="00254F39" w:rsidRPr="00246F37" w:rsidRDefault="00254F39" w:rsidP="00254F39">
      <w:pPr>
        <w:ind w:firstLine="567"/>
        <w:jc w:val="both"/>
        <w:rPr>
          <w:rFonts w:ascii="GHEA Grapalat" w:hAnsi="GHEA Grapalat" w:cs="Sylfaen"/>
          <w:sz w:val="20"/>
          <w:vertAlign w:val="superscript"/>
          <w:lang w:val="af-ZA"/>
        </w:rPr>
      </w:pPr>
      <w:r w:rsidRPr="00AE2768">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Pr>
          <w:rFonts w:ascii="Sylfaen" w:hAnsi="Sylfaen" w:cs="Sylfaen"/>
          <w:sz w:val="20"/>
        </w:rPr>
        <w:t>ՊՈԱԿ</w:t>
      </w:r>
      <w:r w:rsidRPr="0049261A">
        <w:rPr>
          <w:rFonts w:ascii="Sylfaen" w:hAnsi="Sylfaen" w:cs="Sylfaen"/>
          <w:sz w:val="20"/>
          <w:lang w:val="af-ZA"/>
        </w:rPr>
        <w:t>-</w:t>
      </w:r>
      <w:r>
        <w:rPr>
          <w:rFonts w:ascii="Sylfaen" w:hAnsi="Sylfaen"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կարիքների</w:t>
      </w:r>
      <w:r w:rsidRPr="00AE2768">
        <w:rPr>
          <w:rFonts w:ascii="GHEA Grapalat" w:hAnsi="GHEA Grapalat" w:cs="Sylfaen"/>
          <w:sz w:val="20"/>
          <w:lang w:val="af-ZA"/>
        </w:rPr>
        <w:t xml:space="preserve"> </w:t>
      </w:r>
      <w:r w:rsidRPr="00AE2768">
        <w:rPr>
          <w:rFonts w:ascii="GHEA Grapalat" w:hAnsi="GHEA Grapalat" w:cs="Sylfaen"/>
          <w:sz w:val="20"/>
          <w:lang w:val="ru-RU"/>
        </w:rPr>
        <w:t>համար</w:t>
      </w:r>
      <w:r w:rsidRPr="00AE2768">
        <w:rPr>
          <w:rFonts w:ascii="GHEA Grapalat" w:hAnsi="GHEA Grapalat" w:cs="Sylfaen"/>
          <w:sz w:val="20"/>
          <w:lang w:val="af-ZA"/>
        </w:rPr>
        <w:t xml:space="preserve">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համապատասխանաբար</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Pr>
          <w:rFonts w:ascii="GHEA Grapalat" w:hAnsi="GHEA Grapalat" w:cs="Sylfaen"/>
          <w:sz w:val="20"/>
          <w:lang w:val="af-ZA"/>
        </w:rPr>
        <w:t xml:space="preserve"> </w:t>
      </w:r>
      <w:r w:rsidRPr="00AE2768">
        <w:rPr>
          <w:rFonts w:ascii="GHEA Grapalat" w:hAnsi="GHEA Grapalat" w:cs="Sylfaen"/>
          <w:sz w:val="20"/>
        </w:rPr>
        <w:t>հիման</w:t>
      </w:r>
      <w:r w:rsidRPr="00AE2768">
        <w:rPr>
          <w:rFonts w:ascii="GHEA Grapalat" w:hAnsi="GHEA Grapalat" w:cs="Sylfaen"/>
          <w:sz w:val="20"/>
          <w:lang w:val="af-ZA"/>
        </w:rPr>
        <w:t xml:space="preserve"> </w:t>
      </w:r>
      <w:r w:rsidRPr="00AE2768">
        <w:rPr>
          <w:rFonts w:ascii="GHEA Grapalat" w:hAnsi="GHEA Grapalat" w:cs="Sylfaen"/>
          <w:sz w:val="20"/>
        </w:rPr>
        <w:t>վրա</w:t>
      </w:r>
      <w:r w:rsidRPr="00B14CEE">
        <w:rPr>
          <w:rStyle w:val="af6"/>
          <w:rFonts w:ascii="GHEA Grapalat" w:hAnsi="GHEA Grapalat" w:cs="Sylfaen"/>
          <w:color w:val="FFFFFF"/>
          <w:sz w:val="20"/>
        </w:rPr>
        <w:footnoteReference w:id="6"/>
      </w:r>
      <w:r w:rsidRPr="00AE2768">
        <w:rPr>
          <w:rFonts w:ascii="GHEA Grapalat" w:hAnsi="GHEA Grapalat" w:cs="Sylfaen"/>
          <w:sz w:val="20"/>
          <w:lang w:val="hy-AM"/>
        </w:rPr>
        <w:t>:</w:t>
      </w:r>
      <w:r w:rsidRPr="00246F37">
        <w:rPr>
          <w:rFonts w:ascii="GHEA Grapalat" w:hAnsi="GHEA Grapalat" w:cs="Sylfaen"/>
          <w:sz w:val="20"/>
          <w:vertAlign w:val="superscript"/>
          <w:lang w:val="af-ZA"/>
        </w:rPr>
        <w:t>14</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3) </w:t>
      </w:r>
      <w:r w:rsidRPr="00AE2768">
        <w:rPr>
          <w:rFonts w:ascii="GHEA Grapalat" w:hAnsi="GHEA Grapalat" w:cs="Sylfaen"/>
          <w:sz w:val="20"/>
          <w:lang w:val="hy-AM"/>
        </w:rPr>
        <w:t>ոչ</w:t>
      </w:r>
      <w:r w:rsidRPr="00AE2768">
        <w:rPr>
          <w:rFonts w:ascii="GHEA Grapalat" w:hAnsi="GHEA Grapalat" w:cs="Sylfaen"/>
          <w:sz w:val="20"/>
          <w:lang w:val="af-ZA"/>
        </w:rPr>
        <w:t xml:space="preserve"> </w:t>
      </w:r>
      <w:r w:rsidRPr="00AE2768">
        <w:rPr>
          <w:rFonts w:ascii="GHEA Grapalat" w:hAnsi="GHEA Grapalat" w:cs="Sylfaen"/>
          <w:sz w:val="20"/>
          <w:lang w:val="hy-AM"/>
        </w:rPr>
        <w:t>մի</w:t>
      </w:r>
      <w:r w:rsidRPr="00AE2768">
        <w:rPr>
          <w:rFonts w:ascii="GHEA Grapalat" w:hAnsi="GHEA Grapalat" w:cs="Sylfaen"/>
          <w:sz w:val="20"/>
          <w:lang w:val="af-ZA"/>
        </w:rPr>
        <w:t xml:space="preserve"> </w:t>
      </w:r>
      <w:r w:rsidRPr="00AE2768">
        <w:rPr>
          <w:rFonts w:ascii="GHEA Grapalat" w:hAnsi="GHEA Grapalat" w:cs="Sylfaen"/>
          <w:sz w:val="20"/>
          <w:lang w:val="hy-AM"/>
        </w:rPr>
        <w:t>հայտ</w:t>
      </w:r>
      <w:r w:rsidRPr="00AE2768">
        <w:rPr>
          <w:rFonts w:ascii="GHEA Grapalat" w:hAnsi="GHEA Grapalat" w:cs="Sylfaen"/>
          <w:sz w:val="20"/>
          <w:lang w:val="af-ZA"/>
        </w:rPr>
        <w:t xml:space="preserve"> </w:t>
      </w:r>
      <w:r w:rsidRPr="00AE2768">
        <w:rPr>
          <w:rFonts w:ascii="GHEA Grapalat" w:hAnsi="GHEA Grapalat" w:cs="Sylfaen"/>
          <w:sz w:val="20"/>
          <w:lang w:val="hy-AM"/>
        </w:rPr>
        <w:t>չի</w:t>
      </w:r>
      <w:r w:rsidRPr="00AE2768">
        <w:rPr>
          <w:rFonts w:ascii="GHEA Grapalat" w:hAnsi="GHEA Grapalat" w:cs="Sylfaen"/>
          <w:sz w:val="20"/>
          <w:lang w:val="af-ZA"/>
        </w:rPr>
        <w:t xml:space="preserve"> </w:t>
      </w:r>
      <w:r w:rsidRPr="00AE2768">
        <w:rPr>
          <w:rFonts w:ascii="GHEA Grapalat" w:hAnsi="GHEA Grapalat" w:cs="Sylfaen"/>
          <w:sz w:val="20"/>
          <w:lang w:val="hy-AM"/>
        </w:rPr>
        <w:t>ներկայացվել</w:t>
      </w:r>
      <w:r w:rsidRPr="00AE2768">
        <w:rPr>
          <w:rFonts w:ascii="GHEA Grapalat" w:hAnsi="GHEA Grapalat" w:cs="Sylfaen"/>
          <w:sz w:val="20"/>
          <w:lang w:val="af-ZA"/>
        </w:rPr>
        <w:t>.</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4)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11.2 Գ</w:t>
      </w:r>
      <w:r w:rsidRPr="00AE2768">
        <w:rPr>
          <w:rFonts w:ascii="GHEA Grapalat" w:hAnsi="GHEA Grapalat" w:cs="Sylfaen"/>
          <w:sz w:val="20"/>
          <w:lang w:val="ru-RU"/>
        </w:rPr>
        <w:t>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հայտարարվելու</w:t>
      </w:r>
      <w:r w:rsidRPr="00AE2768">
        <w:rPr>
          <w:rFonts w:ascii="GHEA Grapalat" w:hAnsi="GHEA Grapalat" w:cs="Sylfaen"/>
          <w:sz w:val="20"/>
        </w:rPr>
        <w:t>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ru-RU"/>
        </w:rPr>
        <w:t>օրվա</w:t>
      </w:r>
      <w:r w:rsidRPr="00AE2768">
        <w:rPr>
          <w:rFonts w:ascii="GHEA Grapalat" w:hAnsi="GHEA Grapalat" w:cs="Sylfaen"/>
          <w:sz w:val="20"/>
          <w:lang w:val="af-ZA"/>
        </w:rPr>
        <w:t xml:space="preserve"> </w:t>
      </w:r>
      <w:r w:rsidRPr="00AE2768">
        <w:rPr>
          <w:rFonts w:ascii="GHEA Grapalat" w:hAnsi="GHEA Grapalat" w:cs="Sylfaen"/>
          <w:sz w:val="20"/>
          <w:lang w:val="ru-RU"/>
        </w:rPr>
        <w:t>ընթացքում</w:t>
      </w:r>
      <w:r w:rsidRPr="00AE2768">
        <w:rPr>
          <w:rFonts w:ascii="GHEA Grapalat" w:hAnsi="GHEA Grapalat" w:cs="Sylfaen"/>
          <w:sz w:val="20"/>
          <w:lang w:val="af-ZA"/>
        </w:rPr>
        <w:t>, պ</w:t>
      </w:r>
      <w:r w:rsidRPr="00AE2768">
        <w:rPr>
          <w:rFonts w:ascii="GHEA Grapalat" w:hAnsi="GHEA Grapalat" w:cs="Sylfaen"/>
          <w:sz w:val="20"/>
          <w:lang w:val="ru-RU"/>
        </w:rPr>
        <w:t>ատվիրատուն</w:t>
      </w:r>
      <w:r w:rsidRPr="00AE2768">
        <w:rPr>
          <w:rFonts w:ascii="GHEA Grapalat" w:hAnsi="GHEA Grapalat" w:cs="Sylfaen"/>
          <w:sz w:val="20"/>
          <w:lang w:val="af-ZA"/>
        </w:rPr>
        <w:t xml:space="preserve"> տեղեկագրում հրապարակում է </w:t>
      </w:r>
      <w:r w:rsidRPr="00AE2768">
        <w:rPr>
          <w:rFonts w:ascii="GHEA Grapalat" w:hAnsi="GHEA Grapalat" w:cs="Sylfaen"/>
          <w:sz w:val="20"/>
          <w:lang w:val="ru-RU"/>
        </w:rPr>
        <w:t>հայտարարություն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որում</w:t>
      </w:r>
      <w:r w:rsidRPr="00AE2768">
        <w:rPr>
          <w:rFonts w:ascii="GHEA Grapalat" w:hAnsi="GHEA Grapalat" w:cs="Sylfaen"/>
          <w:sz w:val="20"/>
          <w:lang w:val="af-ZA"/>
        </w:rPr>
        <w:t xml:space="preserve"> </w:t>
      </w:r>
      <w:r w:rsidRPr="00AE2768">
        <w:rPr>
          <w:rFonts w:ascii="GHEA Grapalat" w:hAnsi="GHEA Grapalat" w:cs="Sylfaen"/>
          <w:sz w:val="20"/>
          <w:lang w:val="ru-RU"/>
        </w:rPr>
        <w:t>նշվում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հայտարարվելու</w:t>
      </w:r>
      <w:r w:rsidRPr="00AE2768">
        <w:rPr>
          <w:rFonts w:ascii="GHEA Grapalat" w:hAnsi="GHEA Grapalat" w:cs="Sylfaen"/>
          <w:sz w:val="20"/>
          <w:lang w:val="af-ZA"/>
        </w:rPr>
        <w:t xml:space="preserve"> </w:t>
      </w:r>
      <w:r w:rsidRPr="00AE2768">
        <w:rPr>
          <w:rFonts w:ascii="GHEA Grapalat" w:hAnsi="GHEA Grapalat" w:cs="Sylfaen"/>
          <w:sz w:val="20"/>
          <w:lang w:val="ru-RU"/>
        </w:rPr>
        <w:t>հիմնավորումը։</w:t>
      </w:r>
      <w:r w:rsidRPr="00AE2768">
        <w:rPr>
          <w:rFonts w:ascii="GHEA Grapalat" w:hAnsi="GHEA Grapalat" w:cs="Sylfaen"/>
          <w:sz w:val="20"/>
          <w:lang w:val="af-ZA"/>
        </w:rPr>
        <w:t xml:space="preserve"> </w:t>
      </w:r>
    </w:p>
    <w:p w:rsidR="00254F39" w:rsidRPr="00AE2768" w:rsidRDefault="00254F39" w:rsidP="00254F39">
      <w:pPr>
        <w:ind w:firstLine="567"/>
        <w:jc w:val="both"/>
        <w:rPr>
          <w:rFonts w:ascii="GHEA Grapalat" w:hAnsi="GHEA Grapalat" w:cs="Sylfaen"/>
          <w:sz w:val="20"/>
          <w:lang w:val="af-ZA"/>
        </w:rPr>
      </w:pPr>
    </w:p>
    <w:p w:rsidR="00254F39" w:rsidRPr="00AE2768" w:rsidRDefault="00254F39" w:rsidP="00254F39">
      <w:pPr>
        <w:pStyle w:val="a3"/>
        <w:spacing w:line="240" w:lineRule="auto"/>
        <w:rPr>
          <w:rFonts w:ascii="GHEA Grapalat" w:hAnsi="GHEA Grapalat"/>
          <w:i w:val="0"/>
          <w:sz w:val="18"/>
          <w:szCs w:val="18"/>
          <w:u w:val="single"/>
          <w:lang w:val="af-ZA"/>
        </w:rPr>
      </w:pPr>
    </w:p>
    <w:p w:rsidR="00254F39" w:rsidRPr="00AE2768" w:rsidRDefault="00254F39" w:rsidP="00254F39">
      <w:pPr>
        <w:jc w:val="center"/>
        <w:rPr>
          <w:rFonts w:ascii="GHEA Grapalat" w:hAnsi="GHEA Grapalat"/>
          <w:b/>
          <w:sz w:val="20"/>
          <w:lang w:val="af-ZA"/>
        </w:rPr>
      </w:pPr>
      <w:r w:rsidRPr="00AE2768">
        <w:rPr>
          <w:rFonts w:ascii="GHEA Grapalat" w:hAnsi="GHEA Grapalat"/>
          <w:b/>
          <w:sz w:val="20"/>
          <w:lang w:val="af-ZA"/>
        </w:rPr>
        <w:t xml:space="preserve">12. ԳՆՄԱՆ ԳՈՐԾԸՆԹԱՑԻ ՀԵՏ ԿԱՊՎԱԾ ԳՈՐԾՈՂՈՒԹՅՈՒՆՆԵՐԸ ԵՎ (ԿԱՄ) </w:t>
      </w:r>
    </w:p>
    <w:p w:rsidR="00254F39" w:rsidRPr="00AE2768" w:rsidRDefault="00254F39" w:rsidP="00254F39">
      <w:pPr>
        <w:jc w:val="center"/>
        <w:rPr>
          <w:rFonts w:ascii="GHEA Grapalat" w:hAnsi="GHEA Grapalat"/>
          <w:b/>
          <w:sz w:val="20"/>
          <w:lang w:val="af-ZA"/>
        </w:rPr>
      </w:pPr>
      <w:r w:rsidRPr="00AE2768">
        <w:rPr>
          <w:rFonts w:ascii="GHEA Grapalat" w:hAnsi="GHEA Grapalat"/>
          <w:b/>
          <w:sz w:val="20"/>
          <w:lang w:val="af-ZA"/>
        </w:rPr>
        <w:t xml:space="preserve">ԸՆԴՈՒՆՎԱԾ ՈՐՈՇՈՒՄՆԵՐԸ ԲՈՂՈՔԱՐԿԵԼՈՒ ՄԱՍՆԱԿՑԻ </w:t>
      </w:r>
    </w:p>
    <w:p w:rsidR="00254F39" w:rsidRPr="00AE2768" w:rsidRDefault="00254F39" w:rsidP="00254F39">
      <w:pPr>
        <w:jc w:val="center"/>
        <w:rPr>
          <w:rFonts w:ascii="GHEA Grapalat" w:hAnsi="GHEA Grapalat"/>
          <w:b/>
          <w:sz w:val="20"/>
          <w:lang w:val="af-ZA"/>
        </w:rPr>
      </w:pPr>
      <w:r w:rsidRPr="00AE2768">
        <w:rPr>
          <w:rFonts w:ascii="GHEA Grapalat" w:hAnsi="GHEA Grapalat"/>
          <w:b/>
          <w:sz w:val="20"/>
          <w:lang w:val="af-ZA"/>
        </w:rPr>
        <w:t>ԻՐԱՎՈՒՆՔԸ ԵՎ ԿԱՐԳԸ</w:t>
      </w:r>
    </w:p>
    <w:p w:rsidR="00254F39" w:rsidRPr="00AE2768" w:rsidRDefault="00254F39" w:rsidP="00254F39">
      <w:pPr>
        <w:jc w:val="center"/>
        <w:rPr>
          <w:rFonts w:ascii="GHEA Grapalat" w:hAnsi="GHEA Grapalat"/>
          <w:b/>
          <w:sz w:val="20"/>
          <w:lang w:val="af-ZA"/>
        </w:rPr>
      </w:pP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Pr="00AE2768">
        <w:rPr>
          <w:rFonts w:ascii="GHEA Grapalat" w:hAnsi="GHEA Grapalat"/>
          <w:sz w:val="20"/>
          <w:szCs w:val="20"/>
          <w:lang w:val="af-ZA"/>
        </w:rPr>
        <w:t xml:space="preserve">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Mariam" w:hAnsi="GHEA Mariam" w:cs="Sylfaen"/>
          <w:sz w:val="20"/>
          <w:szCs w:val="20"/>
          <w:lang w:val="af-ZA"/>
        </w:rPr>
        <w:t xml:space="preserve"> </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lastRenderedPageBreak/>
        <w:t xml:space="preserve">12.2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վարչական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Հայաստանի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Հանարապետության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քաղաքացիաիրավական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օրենսդրությամբ։</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12.3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նախքան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պայմանագրի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bookmarkStart w:id="7" w:name="_Hlk9264573"/>
      <w:r w:rsidRPr="00AE2768">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12.4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պայմանագիր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8.28-</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ժամանակահատվածում</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առարկայի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բնութագրերը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վերջնաժամկետը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rPr>
        <w:t>լրանալը</w:t>
      </w:r>
      <w:r w:rsidRPr="00AE2768">
        <w:rPr>
          <w:rFonts w:ascii="GHEA Grapalat" w:hAnsi="GHEA Grapalat" w:cs="Sylfaen"/>
          <w:sz w:val="20"/>
          <w:szCs w:val="20"/>
          <w:lang w:val="af-ZA"/>
        </w:rPr>
        <w:t xml:space="preserve">:  </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12.5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ստորագրված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ներառելով</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հաստատող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2)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lang w:val="ru-RU"/>
        </w:rPr>
        <w:t>բողոքարկվող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ծածկագիրը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4) </w:t>
      </w:r>
      <w:r w:rsidRPr="00AE2768">
        <w:rPr>
          <w:rFonts w:ascii="GHEA Grapalat" w:hAnsi="GHEA Grapalat" w:cs="Sylfaen"/>
          <w:sz w:val="20"/>
          <w:szCs w:val="20"/>
          <w:lang w:val="ru-RU"/>
        </w:rPr>
        <w:t>վեճի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պահանջը</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5)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հիմքերը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ապացույցները</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eastAsia="ru-RU"/>
        </w:rPr>
      </w:pPr>
      <w:r w:rsidRPr="00AE2768">
        <w:rPr>
          <w:rFonts w:ascii="GHEA Grapalat" w:hAnsi="GHEA Grapalat" w:cs="Sylfaen"/>
          <w:sz w:val="20"/>
          <w:szCs w:val="20"/>
          <w:lang w:val="af-ZA"/>
        </w:rPr>
        <w:t xml:space="preserve">6)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լինելը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rPr>
        <w:t>Ը</w:t>
      </w:r>
      <w:r w:rsidRPr="00AE2768">
        <w:rPr>
          <w:rFonts w:ascii="GHEA Grapalat" w:hAnsi="GHEA Grapalat" w:cs="Sylfaen"/>
          <w:sz w:val="20"/>
          <w:szCs w:val="20"/>
          <w:lang w:val="ru-RU"/>
        </w:rPr>
        <w:t>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չափը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կազմում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30 </w:t>
      </w:r>
      <w:r w:rsidRPr="00AE2768">
        <w:rPr>
          <w:rFonts w:ascii="GHEA Grapalat" w:hAnsi="GHEA Grapalat" w:cs="Sylfaen"/>
          <w:sz w:val="20"/>
          <w:szCs w:val="20"/>
          <w:lang w:val="ru-RU"/>
        </w:rPr>
        <w:t>հազար</w:t>
      </w:r>
      <w:r w:rsidRPr="00AE2768">
        <w:rPr>
          <w:rFonts w:ascii="GHEA Grapalat" w:hAnsi="GHEA Grapalat" w:cs="Sylfaen"/>
          <w:sz w:val="20"/>
          <w:szCs w:val="20"/>
          <w:lang w:val="af-ZA"/>
        </w:rPr>
        <w:t xml:space="preserve"> ՀՀ </w:t>
      </w:r>
      <w:r w:rsidRPr="00AE2768">
        <w:rPr>
          <w:rFonts w:ascii="GHEA Grapalat" w:hAnsi="GHEA Grapalat" w:cs="Sylfaen"/>
          <w:sz w:val="20"/>
          <w:szCs w:val="20"/>
          <w:lang w:val="ru-RU"/>
        </w:rPr>
        <w:t>դրամ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ՀՀ</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բյուջե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բացված</w:t>
      </w:r>
      <w:r w:rsidRPr="00AE2768">
        <w:rPr>
          <w:rFonts w:ascii="GHEA Grapalat" w:hAnsi="GHEA Grapalat" w:cs="Sylfaen"/>
          <w:sz w:val="20"/>
          <w:szCs w:val="20"/>
          <w:lang w:val="af-ZA"/>
        </w:rPr>
        <w:t xml:space="preserve"> </w:t>
      </w:r>
      <w:r w:rsidRPr="00AE2768">
        <w:rPr>
          <w:rFonts w:ascii="GHEA Grapalat" w:hAnsi="GHEA Grapalat"/>
          <w:sz w:val="20"/>
          <w:szCs w:val="20"/>
          <w:lang w:val="af-ZA"/>
        </w:rPr>
        <w:t>«</w:t>
      </w:r>
      <w:r w:rsidRPr="00AE2768">
        <w:rPr>
          <w:rFonts w:ascii="GHEA Grapalat" w:hAnsi="GHEA Grapalat" w:cs="Sylfaen"/>
          <w:sz w:val="20"/>
          <w:szCs w:val="20"/>
          <w:lang w:val="af-ZA"/>
        </w:rPr>
        <w:t>900008000482</w:t>
      </w:r>
      <w:r w:rsidRPr="00AE2768">
        <w:rPr>
          <w:rFonts w:ascii="GHEA Grapalat" w:hAnsi="GHEA Grapalat"/>
          <w:sz w:val="20"/>
          <w:szCs w:val="20"/>
          <w:lang w:val="af-ZA"/>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գանձապետական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հաշվին</w:t>
      </w:r>
      <w:r w:rsidRPr="00AE2768">
        <w:rPr>
          <w:rFonts w:ascii="GHEA Grapalat" w:hAnsi="GHEA Grapalat" w:cs="Sylfaen"/>
          <w:sz w:val="20"/>
          <w:szCs w:val="20"/>
          <w:lang w:val="af-ZA"/>
        </w:rPr>
        <w:t>:</w:t>
      </w:r>
      <w:r w:rsidRPr="00AE2768">
        <w:rPr>
          <w:rFonts w:ascii="GHEA Grapalat" w:hAnsi="GHEA Grapalat" w:cs="Sylfaen"/>
          <w:sz w:val="20"/>
          <w:szCs w:val="20"/>
          <w:lang w:val="af-ZA" w:eastAsia="ru-RU"/>
        </w:rPr>
        <w:t xml:space="preserve"> </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7)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rPr>
        <w:t>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8) </w:t>
      </w:r>
      <w:r w:rsidRPr="00AE2768">
        <w:rPr>
          <w:rFonts w:ascii="GHEA Grapalat" w:hAnsi="GHEA Grapalat" w:cs="Sylfaen"/>
          <w:sz w:val="20"/>
          <w:szCs w:val="20"/>
          <w:lang w:val="ru-RU"/>
        </w:rPr>
        <w:t>այլ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տեղեկություններ։</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E2768">
        <w:rPr>
          <w:rFonts w:ascii="Calibri" w:hAnsi="Calibri" w:cs="Calibri"/>
          <w:sz w:val="20"/>
          <w:szCs w:val="20"/>
          <w:lang w:val="af-ZA"/>
        </w:rPr>
        <w:t> </w:t>
      </w:r>
      <w:r w:rsidRPr="00AE2768">
        <w:rPr>
          <w:rFonts w:ascii="GHEA Grapalat" w:hAnsi="GHEA Grapalat" w:cs="Sylfaen"/>
          <w:sz w:val="20"/>
          <w:szCs w:val="20"/>
          <w:lang w:val="af-ZA"/>
        </w:rPr>
        <w:t xml:space="preserve">  12.7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հրապարակվելուն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տվյալ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տրամադրում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լինելը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հավաստող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վերադարձվող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գումարը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Լ</w:t>
      </w:r>
      <w:r w:rsidRPr="00AE2768">
        <w:rPr>
          <w:rFonts w:ascii="GHEA Grapalat" w:hAnsi="GHEA Grapalat" w:cs="Sylfaen"/>
          <w:sz w:val="20"/>
          <w:szCs w:val="20"/>
          <w:lang w:val="ru-RU"/>
        </w:rPr>
        <w:t>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մարմինը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հինգ</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12.8 </w:t>
      </w:r>
      <w:bookmarkStart w:id="8" w:name="_Hlk9264773"/>
      <w:r w:rsidRPr="00AE276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12.4 </w:t>
      </w:r>
      <w:r w:rsidRPr="00AE2768">
        <w:rPr>
          <w:rFonts w:ascii="GHEA Grapalat" w:hAnsi="GHEA Grapalat" w:cs="Sylfaen"/>
          <w:sz w:val="20"/>
          <w:szCs w:val="20"/>
          <w:lang w:val="ru-RU"/>
        </w:rPr>
        <w:t>կետի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ենթակետով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շտկված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12.9</w:t>
      </w:r>
      <w:bookmarkStart w:id="9" w:name="_Hlk9264833"/>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առցանց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համացանցային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հղումը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արձանագրված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12.8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լրանալու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տրամադրվելու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12.10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ինչպես</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lastRenderedPageBreak/>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կցելով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առկայության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w:t>
      </w:r>
      <w:r w:rsidRPr="00AE2768">
        <w:rPr>
          <w:rFonts w:ascii="GHEA Grapalat" w:hAnsi="GHEA Grapalat" w:cs="Sylfaen"/>
          <w:sz w:val="20"/>
          <w:szCs w:val="20"/>
        </w:rPr>
        <w:t>ը</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բնօրինակից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արտատպված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սկանավորված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ձևով</w:t>
      </w:r>
      <w:r w:rsidRPr="00AE2768">
        <w:rPr>
          <w:rFonts w:ascii="GHEA Grapalat" w:hAnsi="GHEA Grapalat" w:cs="Sylfaen"/>
          <w:sz w:val="20"/>
          <w:szCs w:val="20"/>
        </w:rPr>
        <w:t>՝</w:t>
      </w:r>
      <w:r w:rsidRPr="00AE2768">
        <w:rPr>
          <w:rFonts w:ascii="GHEA Grapalat" w:hAnsi="GHEA Grapalat" w:cs="Sylfaen"/>
          <w:sz w:val="20"/>
          <w:szCs w:val="20"/>
          <w:lang w:val="af-ZA"/>
        </w:rPr>
        <w:t xml:space="preserve">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հրավերի</w:t>
      </w:r>
      <w:r w:rsidRPr="00AE2768">
        <w:rPr>
          <w:rFonts w:ascii="GHEA Grapalat" w:hAnsi="GHEA Grapalat" w:cs="Sylfaen"/>
          <w:sz w:val="20"/>
          <w:szCs w:val="20"/>
          <w:lang w:val="af-ZA"/>
        </w:rPr>
        <w:t xml:space="preserve"> 12.5 </w:t>
      </w:r>
      <w:r w:rsidRPr="00AE2768">
        <w:rPr>
          <w:rFonts w:ascii="GHEA Grapalat" w:hAnsi="GHEA Grapalat" w:cs="Sylfaen"/>
          <w:sz w:val="20"/>
          <w:szCs w:val="20"/>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էլեկտրոնային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փոստին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ուղարկվելու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w:t>
      </w:r>
    </w:p>
    <w:bookmarkEnd w:id="9"/>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12.11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այնպիսի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ներգրավված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բոլոր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կողմերն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ունենան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w:t>
      </w:r>
      <w:r w:rsidRPr="00AE2768">
        <w:rPr>
          <w:rFonts w:ascii="GHEA Grapalat" w:hAnsi="GHEA Grapalat" w:cs="Sylfaen"/>
          <w:sz w:val="20"/>
          <w:szCs w:val="20"/>
          <w:lang w:val="af-ZA"/>
        </w:rPr>
        <w:t xml:space="preserve"> լինելու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իրենց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տեսակետները։</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12.12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իրականացվում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ոչ</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ուշ</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քսան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օրացուցային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երկարաձգվել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տասն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w:t>
      </w:r>
      <w:r w:rsidRPr="00AE2768">
        <w:rPr>
          <w:rFonts w:ascii="GHEA Grapalat" w:hAnsi="GHEA Grapalat" w:cs="Sylfaen"/>
          <w:sz w:val="20"/>
          <w:szCs w:val="20"/>
        </w:rPr>
        <w:t>ա</w:t>
      </w:r>
      <w:r w:rsidRPr="00AE2768">
        <w:rPr>
          <w:rFonts w:ascii="GHEA Grapalat" w:hAnsi="GHEA Grapalat" w:cs="Sylfaen"/>
          <w:sz w:val="20"/>
          <w:szCs w:val="20"/>
          <w:lang w:val="ru-RU"/>
        </w:rPr>
        <w:t>ցուցային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օրով՝</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պատճառաբանված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միջանկյալ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միջանկյալ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ապահովում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համապատասխան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իրավապարտադիր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փոփոխվել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դատարանի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12.13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w:t>
      </w:r>
    </w:p>
    <w:p w:rsidR="00254F39" w:rsidRPr="00AE2768" w:rsidRDefault="00254F39" w:rsidP="00254F3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ունի</w:t>
      </w:r>
      <w:r w:rsidRPr="00AE2768" w:rsidDel="00B90C4B">
        <w:rPr>
          <w:rFonts w:ascii="GHEA Grapalat" w:hAnsi="GHEA Grapalat" w:cs="Sylfaen"/>
          <w:sz w:val="20"/>
          <w:szCs w:val="20"/>
          <w:lang w:val="af-ZA"/>
        </w:rPr>
        <w:t xml:space="preserve"> </w:t>
      </w:r>
      <w:r w:rsidRPr="00AE2768">
        <w:rPr>
          <w:rFonts w:ascii="GHEA Grapalat" w:hAnsi="GHEA Grapalat" w:cs="Sylfaen"/>
          <w:sz w:val="20"/>
          <w:szCs w:val="20"/>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հետևյալ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w:t>
      </w:r>
    </w:p>
    <w:p w:rsidR="00254F39" w:rsidRPr="00AE2768" w:rsidRDefault="00254F39" w:rsidP="00254F39">
      <w:pPr>
        <w:ind w:firstLine="720"/>
        <w:jc w:val="both"/>
        <w:rPr>
          <w:rFonts w:ascii="GHEA Grapalat" w:hAnsi="GHEA Grapalat" w:cs="Sylfaen"/>
          <w:sz w:val="20"/>
          <w:szCs w:val="20"/>
          <w:lang w:val="af-ZA"/>
        </w:rPr>
      </w:pPr>
      <w:r w:rsidRPr="00AE2768">
        <w:rPr>
          <w:rFonts w:ascii="GHEA Grapalat" w:hAnsi="GHEA Grapalat" w:cs="Sylfaen"/>
          <w:sz w:val="20"/>
          <w:szCs w:val="20"/>
        </w:rPr>
        <w:t>ա</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արգելելու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որոշակի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w:t>
      </w:r>
    </w:p>
    <w:p w:rsidR="00254F39" w:rsidRPr="00AE2768" w:rsidRDefault="00254F39" w:rsidP="00254F39">
      <w:pPr>
        <w:ind w:firstLine="720"/>
        <w:jc w:val="both"/>
        <w:rPr>
          <w:rFonts w:ascii="GHEA Grapalat" w:hAnsi="GHEA Grapalat" w:cs="Sylfaen"/>
          <w:sz w:val="20"/>
          <w:szCs w:val="20"/>
          <w:lang w:val="af-ZA"/>
        </w:rPr>
      </w:pPr>
      <w:r w:rsidRPr="00AE2768">
        <w:rPr>
          <w:rFonts w:ascii="GHEA Grapalat" w:hAnsi="GHEA Grapalat" w:cs="Sylfaen"/>
          <w:sz w:val="20"/>
          <w:szCs w:val="20"/>
        </w:rPr>
        <w:t>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պարտավորեցնելու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համապատասխան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չկայացած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հայտարարելու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ընթացակարգը</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բացառությամբ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պայմանագիրը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անվավեր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ճանաչելու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որոշման</w:t>
      </w:r>
      <w:r w:rsidRPr="00AE2768">
        <w:rPr>
          <w:rFonts w:ascii="GHEA Grapalat" w:hAnsi="GHEA Grapalat" w:cs="Sylfaen"/>
          <w:sz w:val="20"/>
          <w:szCs w:val="20"/>
          <w:lang w:val="af-ZA"/>
        </w:rPr>
        <w:t>.</w:t>
      </w:r>
    </w:p>
    <w:p w:rsidR="00254F39" w:rsidRPr="00AE2768" w:rsidRDefault="00254F39" w:rsidP="00254F3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գործընթացին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չունեցող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մասնակիցների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w:t>
      </w:r>
    </w:p>
    <w:p w:rsidR="00254F39" w:rsidRPr="00AE2768" w:rsidRDefault="00254F39" w:rsidP="00254F3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rPr>
        <w:t>հաշվառում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նկատմամբ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իրականացնում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հսկողություն</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12.14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պատասխանատվություն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պատճառված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հատուցման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p>
    <w:p w:rsidR="00254F39" w:rsidRPr="00AE2768" w:rsidRDefault="00254F39" w:rsidP="00254F39">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AE2768">
        <w:rPr>
          <w:rFonts w:ascii="GHEA Grapalat" w:hAnsi="GHEA Grapalat" w:cs="Sylfaen"/>
          <w:sz w:val="20"/>
          <w:szCs w:val="20"/>
          <w:lang w:val="af-ZA"/>
        </w:rPr>
        <w:t xml:space="preserve">12.15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Pr="00AE2768">
        <w:rPr>
          <w:rFonts w:ascii="GHEA Grapalat" w:hAnsi="GHEA Grapalat" w:cs="Sylfaen"/>
          <w:sz w:val="20"/>
          <w:szCs w:val="20"/>
          <w:lang w:val="af-ZA"/>
        </w:rPr>
        <w:t xml:space="preserve">: </w:t>
      </w:r>
      <w:bookmarkStart w:id="10" w:name="_Hlk9265079"/>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իրականացվում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ձայնագրվում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մեկտեղ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Ձայնագրման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անհնարինության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սղագրվում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առցանց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հեռարձակվում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համացանցում</w:t>
      </w:r>
      <w:r w:rsidRPr="00AE2768">
        <w:rPr>
          <w:rFonts w:ascii="GHEA Grapalat" w:hAnsi="GHEA Grapalat" w:cs="Sylfaen"/>
          <w:sz w:val="20"/>
          <w:szCs w:val="20"/>
          <w:lang w:val="af-ZA"/>
        </w:rPr>
        <w:t>:</w:t>
      </w:r>
    </w:p>
    <w:bookmarkEnd w:id="10"/>
    <w:p w:rsidR="00254F39" w:rsidRPr="00AE2768" w:rsidRDefault="00254F39" w:rsidP="00254F39">
      <w:pPr>
        <w:ind w:firstLine="567"/>
        <w:jc w:val="both"/>
        <w:rPr>
          <w:rFonts w:ascii="GHEA Grapalat" w:hAnsi="GHEA Grapalat" w:cs="Sylfaen"/>
          <w:sz w:val="20"/>
          <w:szCs w:val="20"/>
          <w:lang w:val="af-ZA"/>
        </w:rPr>
      </w:pPr>
      <w:r w:rsidRPr="00AE2768" w:rsidDel="00714C96">
        <w:rPr>
          <w:rFonts w:ascii="GHEA Grapalat" w:hAnsi="GHEA Grapalat" w:cs="Sylfaen"/>
          <w:sz w:val="20"/>
          <w:szCs w:val="20"/>
          <w:lang w:val="af-ZA"/>
        </w:rPr>
        <w:t xml:space="preserve"> </w:t>
      </w:r>
      <w:r w:rsidRPr="00AE2768">
        <w:rPr>
          <w:rFonts w:ascii="GHEA Grapalat" w:hAnsi="GHEA Grapalat" w:cs="Sylfaen"/>
          <w:sz w:val="20"/>
          <w:szCs w:val="20"/>
          <w:lang w:val="af-ZA"/>
        </w:rPr>
        <w:t xml:space="preserve">12.16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խախտվել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խախտվել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ծառայած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արդյունքում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մասնակցելու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չմասնակցած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զրկվում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իրավունքից։</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12.17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տեղեկագրում` նշելով հրապարակման ամսաթիվը</w:t>
      </w:r>
      <w:r w:rsidRPr="00AE2768">
        <w:rPr>
          <w:rFonts w:ascii="GHEA Grapalat" w:hAnsi="GHEA Grapalat" w:cs="Sylfaen"/>
          <w:sz w:val="20"/>
          <w:szCs w:val="20"/>
          <w:lang w:val="ru-RU"/>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w:t>
      </w:r>
      <w:r w:rsidRPr="00AE2768">
        <w:rPr>
          <w:rFonts w:ascii="GHEA Grapalat" w:hAnsi="GHEA Grapalat" w:cs="Sylfaen"/>
          <w:sz w:val="20"/>
          <w:szCs w:val="20"/>
        </w:rPr>
        <w:t>կ</w:t>
      </w:r>
      <w:r w:rsidRPr="00AE2768">
        <w:rPr>
          <w:rFonts w:ascii="GHEA Grapalat" w:hAnsi="GHEA Grapalat" w:cs="Sylfaen"/>
          <w:sz w:val="20"/>
          <w:szCs w:val="20"/>
          <w:lang w:val="ru-RU"/>
        </w:rPr>
        <w:t>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հրապարակելուն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12.18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շահագրգռված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կոնկրետ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գործարքի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հետևանքով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փոխհատուցում։</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12.19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Mariam" w:hAnsi="GHEA Mariam"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ինքնաբերաբար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rPr>
        <w:t>Օ</w:t>
      </w:r>
      <w:r w:rsidRPr="00AE2768">
        <w:rPr>
          <w:rFonts w:ascii="GHEA Grapalat" w:hAnsi="GHEA Grapalat" w:cs="Sylfaen"/>
          <w:sz w:val="20"/>
          <w:szCs w:val="20"/>
          <w:lang w:val="ru-RU"/>
        </w:rPr>
        <w:t>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9-</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արդյունքներով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p>
    <w:p w:rsidR="00254F39" w:rsidRPr="00AE2768" w:rsidRDefault="00254F39" w:rsidP="00254F39">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51-</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օրենքի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1-</w:t>
      </w:r>
      <w:r w:rsidRPr="00AE2768">
        <w:rPr>
          <w:rFonts w:ascii="GHEA Grapalat" w:hAnsi="GHEA Grapalat" w:cs="Sylfaen"/>
          <w:sz w:val="20"/>
          <w:szCs w:val="20"/>
          <w:lang w:val="ru-RU"/>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մարմինների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իրավաբանական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w:t>
      </w:r>
    </w:p>
    <w:p w:rsidR="00254F39" w:rsidRPr="00AE2768" w:rsidRDefault="00254F39" w:rsidP="00254F39">
      <w:pPr>
        <w:ind w:firstLine="567"/>
        <w:jc w:val="both"/>
        <w:rPr>
          <w:rFonts w:ascii="GHEA Grapalat" w:hAnsi="GHEA Grapalat" w:cs="Sylfaen"/>
          <w:b/>
          <w:sz w:val="20"/>
          <w:szCs w:val="20"/>
          <w:lang w:val="es-ES"/>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lastRenderedPageBreak/>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կետ</w:t>
      </w:r>
      <w:r w:rsidRPr="00AE2768">
        <w:rPr>
          <w:rFonts w:ascii="GHEA Grapalat" w:hAnsi="GHEA Grapalat" w:cs="Sylfaen"/>
          <w:sz w:val="20"/>
          <w:szCs w:val="20"/>
          <w:lang w:val="ru-RU"/>
        </w:rPr>
        <w:t>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254F39" w:rsidRPr="00AE2768" w:rsidRDefault="00254F39" w:rsidP="00254F39">
      <w:pPr>
        <w:ind w:firstLine="567"/>
        <w:jc w:val="center"/>
        <w:rPr>
          <w:rFonts w:ascii="GHEA Grapalat" w:hAnsi="GHEA Grapalat" w:cs="Sylfaen"/>
          <w:b/>
          <w:szCs w:val="22"/>
          <w:lang w:val="es-ES"/>
        </w:rPr>
      </w:pPr>
    </w:p>
    <w:p w:rsidR="00254F39" w:rsidRPr="00AE2768" w:rsidRDefault="00254F39" w:rsidP="00254F39">
      <w:pPr>
        <w:ind w:firstLine="567"/>
        <w:jc w:val="center"/>
        <w:rPr>
          <w:rFonts w:ascii="GHEA Grapalat" w:hAnsi="GHEA Grapalat" w:cs="Sylfaen"/>
          <w:b/>
          <w:szCs w:val="22"/>
          <w:lang w:val="es-ES"/>
        </w:rPr>
      </w:pPr>
    </w:p>
    <w:p w:rsidR="00254F39" w:rsidRPr="00AE2768" w:rsidRDefault="00254F39" w:rsidP="00254F39">
      <w:pPr>
        <w:ind w:firstLine="567"/>
        <w:jc w:val="center"/>
        <w:rPr>
          <w:rFonts w:ascii="GHEA Grapalat" w:hAnsi="GHEA Grapalat"/>
          <w:b/>
          <w:szCs w:val="22"/>
          <w:lang w:val="af-ZA"/>
        </w:rPr>
      </w:pPr>
      <w:r w:rsidRPr="00AE2768">
        <w:rPr>
          <w:rFonts w:ascii="GHEA Grapalat" w:hAnsi="GHEA Grapalat" w:cs="Sylfaen"/>
          <w:b/>
          <w:szCs w:val="22"/>
          <w:lang w:val="es-ES"/>
        </w:rPr>
        <w:br w:type="page"/>
      </w:r>
      <w:r w:rsidRPr="00AE2768">
        <w:rPr>
          <w:rFonts w:ascii="GHEA Grapalat" w:hAnsi="GHEA Grapalat" w:cs="Sylfaen"/>
          <w:b/>
          <w:szCs w:val="22"/>
          <w:lang w:val="es-ES"/>
        </w:rPr>
        <w:lastRenderedPageBreak/>
        <w:t>ՄԱՍ</w:t>
      </w:r>
      <w:r w:rsidRPr="00AE2768">
        <w:rPr>
          <w:rFonts w:ascii="GHEA Grapalat" w:hAnsi="GHEA Grapalat"/>
          <w:b/>
          <w:szCs w:val="22"/>
          <w:lang w:val="af-ZA"/>
        </w:rPr>
        <w:t xml:space="preserve">  II</w:t>
      </w:r>
    </w:p>
    <w:p w:rsidR="00254F39" w:rsidRPr="00AE2768" w:rsidRDefault="00254F39" w:rsidP="00254F39">
      <w:pPr>
        <w:pStyle w:val="aa"/>
        <w:ind w:right="-7"/>
        <w:jc w:val="center"/>
        <w:rPr>
          <w:rFonts w:ascii="GHEA Grapalat" w:hAnsi="GHEA Grapalat"/>
          <w:b/>
          <w:szCs w:val="22"/>
          <w:lang w:val="af-ZA"/>
        </w:rPr>
      </w:pP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Ր</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Ն</w:t>
      </w:r>
      <w:r w:rsidRPr="00AE2768">
        <w:rPr>
          <w:rFonts w:ascii="GHEA Grapalat" w:hAnsi="GHEA Grapalat"/>
          <w:b/>
          <w:szCs w:val="22"/>
          <w:lang w:val="af-ZA"/>
        </w:rPr>
        <w:t xml:space="preserve"> </w:t>
      </w:r>
      <w:r w:rsidRPr="00AE2768">
        <w:rPr>
          <w:rFonts w:ascii="GHEA Grapalat" w:hAnsi="GHEA Grapalat" w:cs="Sylfaen"/>
          <w:b/>
          <w:szCs w:val="22"/>
          <w:lang w:val="es-ES"/>
        </w:rPr>
        <w:t>Գ</w:t>
      </w:r>
    </w:p>
    <w:p w:rsidR="00254F39" w:rsidRPr="00AE2768" w:rsidRDefault="00254F39" w:rsidP="00254F39">
      <w:pPr>
        <w:pStyle w:val="aa"/>
        <w:ind w:right="-7"/>
        <w:jc w:val="center"/>
        <w:rPr>
          <w:rFonts w:ascii="GHEA Grapalat" w:hAnsi="GHEA Grapalat"/>
          <w:b/>
          <w:szCs w:val="22"/>
          <w:lang w:val="af-ZA"/>
        </w:rPr>
      </w:pPr>
      <w:r w:rsidRPr="00AE2768">
        <w:rPr>
          <w:rFonts w:ascii="GHEA Grapalat" w:hAnsi="GHEA Grapalat" w:cs="Sylfaen"/>
          <w:b/>
          <w:szCs w:val="22"/>
          <w:lang w:val="es-ES"/>
        </w:rPr>
        <w:t>Բ</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Ց</w:t>
      </w:r>
      <w:r w:rsidRPr="00AE2768">
        <w:rPr>
          <w:rFonts w:ascii="GHEA Grapalat" w:hAnsi="GHEA Grapalat"/>
          <w:b/>
          <w:szCs w:val="22"/>
          <w:lang w:val="af-ZA"/>
        </w:rPr>
        <w:t xml:space="preserve">   </w:t>
      </w:r>
      <w:r w:rsidRPr="00AE2768">
        <w:rPr>
          <w:rFonts w:ascii="GHEA Grapalat" w:hAnsi="GHEA Grapalat" w:cs="Sylfaen"/>
          <w:b/>
          <w:szCs w:val="22"/>
          <w:lang w:val="es-ES"/>
        </w:rPr>
        <w:t>Մ Ր Ց ՈՒ Յ Թ Ի</w:t>
      </w:r>
      <w:r w:rsidRPr="00AE2768">
        <w:rPr>
          <w:rFonts w:ascii="GHEA Grapalat" w:hAnsi="GHEA Grapalat"/>
          <w:b/>
          <w:szCs w:val="22"/>
          <w:lang w:val="af-ZA"/>
        </w:rPr>
        <w:t xml:space="preserve">   </w:t>
      </w: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Յ</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Ը</w:t>
      </w:r>
      <w:r w:rsidRPr="00AE2768">
        <w:rPr>
          <w:rFonts w:ascii="GHEA Grapalat" w:hAnsi="GHEA Grapalat"/>
          <w:b/>
          <w:szCs w:val="22"/>
          <w:lang w:val="af-ZA"/>
        </w:rPr>
        <w:t xml:space="preserve">   </w:t>
      </w:r>
      <w:r w:rsidRPr="00AE2768">
        <w:rPr>
          <w:rFonts w:ascii="GHEA Grapalat" w:hAnsi="GHEA Grapalat" w:cs="Sylfaen"/>
          <w:b/>
          <w:szCs w:val="22"/>
          <w:lang w:val="es-ES"/>
        </w:rPr>
        <w:t>Պ</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Ր</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Ս</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Ե</w:t>
      </w:r>
      <w:r w:rsidRPr="00AE2768">
        <w:rPr>
          <w:rFonts w:ascii="GHEA Grapalat" w:hAnsi="GHEA Grapalat"/>
          <w:b/>
          <w:szCs w:val="22"/>
          <w:lang w:val="af-ZA"/>
        </w:rPr>
        <w:t xml:space="preserve"> </w:t>
      </w:r>
      <w:r w:rsidRPr="00AE2768">
        <w:rPr>
          <w:rFonts w:ascii="GHEA Grapalat" w:hAnsi="GHEA Grapalat" w:cs="Sylfaen"/>
          <w:b/>
          <w:szCs w:val="22"/>
          <w:lang w:val="es-ES"/>
        </w:rPr>
        <w:t>Լ</w:t>
      </w:r>
      <w:r w:rsidRPr="00AE2768">
        <w:rPr>
          <w:rFonts w:ascii="GHEA Grapalat" w:hAnsi="GHEA Grapalat"/>
          <w:b/>
          <w:szCs w:val="22"/>
          <w:lang w:val="af-ZA"/>
        </w:rPr>
        <w:t xml:space="preserve"> </w:t>
      </w:r>
      <w:r w:rsidRPr="00AE2768">
        <w:rPr>
          <w:rFonts w:ascii="GHEA Grapalat" w:hAnsi="GHEA Grapalat" w:cs="Sylfaen"/>
          <w:b/>
          <w:szCs w:val="22"/>
          <w:lang w:val="es-ES"/>
        </w:rPr>
        <w:t>ՈՒ</w:t>
      </w:r>
    </w:p>
    <w:p w:rsidR="00254F39" w:rsidRPr="00AE2768" w:rsidRDefault="00254F39" w:rsidP="00254F39">
      <w:pPr>
        <w:ind w:firstLine="567"/>
        <w:jc w:val="center"/>
        <w:rPr>
          <w:rFonts w:ascii="GHEA Grapalat" w:hAnsi="GHEA Grapalat"/>
          <w:szCs w:val="22"/>
          <w:lang w:val="af-ZA"/>
        </w:rPr>
      </w:pPr>
    </w:p>
    <w:p w:rsidR="00254F39" w:rsidRPr="00AE2768" w:rsidRDefault="00254F39" w:rsidP="00254F39">
      <w:pPr>
        <w:jc w:val="center"/>
        <w:rPr>
          <w:rFonts w:ascii="GHEA Grapalat" w:hAnsi="GHEA Grapalat"/>
          <w:b/>
          <w:sz w:val="20"/>
          <w:lang w:val="af-ZA"/>
        </w:rPr>
      </w:pPr>
      <w:r w:rsidRPr="00AE2768">
        <w:rPr>
          <w:rFonts w:ascii="GHEA Grapalat" w:hAnsi="GHEA Grapalat"/>
          <w:b/>
          <w:sz w:val="20"/>
          <w:lang w:val="af-ZA"/>
        </w:rPr>
        <w:t xml:space="preserve">1. </w:t>
      </w:r>
      <w:r w:rsidRPr="00AE2768">
        <w:rPr>
          <w:rFonts w:ascii="GHEA Grapalat" w:hAnsi="GHEA Grapalat" w:cs="Sylfaen"/>
          <w:b/>
          <w:sz w:val="20"/>
          <w:lang w:val="es-ES"/>
        </w:rPr>
        <w:t>ԸՆԴՀԱՆՈՒՐ</w:t>
      </w:r>
      <w:r w:rsidRPr="00AE2768">
        <w:rPr>
          <w:rFonts w:ascii="GHEA Grapalat" w:hAnsi="GHEA Grapalat"/>
          <w:b/>
          <w:sz w:val="20"/>
          <w:lang w:val="af-ZA"/>
        </w:rPr>
        <w:t xml:space="preserve"> </w:t>
      </w:r>
      <w:r w:rsidRPr="00AE2768">
        <w:rPr>
          <w:rFonts w:ascii="GHEA Grapalat" w:hAnsi="GHEA Grapalat" w:cs="Sylfaen"/>
          <w:b/>
          <w:sz w:val="20"/>
          <w:lang w:val="es-ES"/>
        </w:rPr>
        <w:t>ԴՐՈՒՅԹՆԵՐ</w:t>
      </w:r>
    </w:p>
    <w:p w:rsidR="00254F39" w:rsidRPr="00AE2768" w:rsidRDefault="00254F39" w:rsidP="00254F39">
      <w:pPr>
        <w:ind w:firstLine="567"/>
        <w:jc w:val="both"/>
        <w:rPr>
          <w:rFonts w:ascii="GHEA Grapalat" w:hAnsi="GHEA Grapalat"/>
          <w:szCs w:val="22"/>
          <w:lang w:val="af-ZA"/>
        </w:rPr>
      </w:pPr>
      <w:r w:rsidRPr="00AE2768">
        <w:rPr>
          <w:rFonts w:ascii="GHEA Grapalat" w:hAnsi="GHEA Grapalat"/>
          <w:szCs w:val="22"/>
          <w:lang w:val="af-ZA"/>
        </w:rPr>
        <w:t xml:space="preserve"> </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1.1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հրահանգը</w:t>
      </w:r>
      <w:r w:rsidRPr="00AE2768">
        <w:rPr>
          <w:rFonts w:ascii="GHEA Grapalat" w:hAnsi="GHEA Grapalat" w:cs="Sylfaen"/>
          <w:sz w:val="20"/>
          <w:lang w:val="af-ZA"/>
        </w:rPr>
        <w:t xml:space="preserve"> </w:t>
      </w:r>
      <w:r w:rsidRPr="00AE2768">
        <w:rPr>
          <w:rFonts w:ascii="GHEA Grapalat" w:hAnsi="GHEA Grapalat" w:cs="Sylfaen"/>
          <w:sz w:val="20"/>
          <w:lang w:val="ru-RU"/>
        </w:rPr>
        <w:t>նպատակ</w:t>
      </w:r>
      <w:r w:rsidRPr="00AE2768">
        <w:rPr>
          <w:rFonts w:ascii="GHEA Grapalat" w:hAnsi="GHEA Grapalat" w:cs="Sylfaen"/>
          <w:sz w:val="20"/>
          <w:lang w:val="af-ZA"/>
        </w:rPr>
        <w:t xml:space="preserve"> </w:t>
      </w:r>
      <w:r w:rsidRPr="00AE2768">
        <w:rPr>
          <w:rFonts w:ascii="GHEA Grapalat" w:hAnsi="GHEA Grapalat" w:cs="Sylfaen"/>
          <w:sz w:val="20"/>
          <w:lang w:val="ru-RU"/>
        </w:rPr>
        <w:t>ունի</w:t>
      </w:r>
      <w:r w:rsidRPr="00AE2768">
        <w:rPr>
          <w:rFonts w:ascii="GHEA Grapalat" w:hAnsi="GHEA Grapalat" w:cs="Sylfaen"/>
          <w:sz w:val="20"/>
          <w:lang w:val="af-ZA"/>
        </w:rPr>
        <w:t xml:space="preserve"> </w:t>
      </w:r>
      <w:r w:rsidRPr="00AE2768">
        <w:rPr>
          <w:rFonts w:ascii="GHEA Grapalat" w:hAnsi="GHEA Grapalat" w:cs="Sylfaen"/>
          <w:sz w:val="20"/>
          <w:lang w:val="ru-RU"/>
        </w:rPr>
        <w:t>օժանդակել</w:t>
      </w:r>
      <w:r w:rsidRPr="00AE2768">
        <w:rPr>
          <w:rFonts w:ascii="GHEA Grapalat" w:hAnsi="GHEA Grapalat" w:cs="Sylfaen"/>
          <w:sz w:val="20"/>
          <w:lang w:val="af-ZA"/>
        </w:rPr>
        <w:t xml:space="preserve"> մ</w:t>
      </w:r>
      <w:r w:rsidRPr="00AE2768">
        <w:rPr>
          <w:rFonts w:ascii="GHEA Grapalat" w:hAnsi="GHEA Grapalat" w:cs="Sylfaen"/>
          <w:sz w:val="20"/>
          <w:lang w:val="ru-RU"/>
        </w:rPr>
        <w:t>ասնակիցներին</w:t>
      </w:r>
      <w:r w:rsidRPr="00AE2768">
        <w:rPr>
          <w:rFonts w:ascii="GHEA Grapalat" w:hAnsi="GHEA Grapalat" w:cs="Sylfaen"/>
          <w:sz w:val="20"/>
          <w:lang w:val="af-ZA"/>
        </w:rPr>
        <w:t xml:space="preserve"> </w:t>
      </w:r>
      <w:r w:rsidRPr="00AE2768">
        <w:rPr>
          <w:rFonts w:ascii="GHEA Grapalat" w:hAnsi="GHEA Grapalat" w:cs="Sylfaen"/>
          <w:sz w:val="20"/>
          <w:lang w:val="ru-RU"/>
        </w:rPr>
        <w:t>հայտը</w:t>
      </w:r>
      <w:r w:rsidRPr="00AE2768">
        <w:rPr>
          <w:rFonts w:ascii="GHEA Grapalat" w:hAnsi="GHEA Grapalat" w:cs="Sylfaen"/>
          <w:sz w:val="20"/>
          <w:lang w:val="af-ZA"/>
        </w:rPr>
        <w:t xml:space="preserve"> </w:t>
      </w:r>
      <w:r w:rsidRPr="00AE2768">
        <w:rPr>
          <w:rFonts w:ascii="GHEA Grapalat" w:hAnsi="GHEA Grapalat" w:cs="Sylfaen"/>
          <w:sz w:val="20"/>
          <w:lang w:val="ru-RU"/>
        </w:rPr>
        <w:t>պատրաստելիս։</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1.2 </w:t>
      </w:r>
      <w:r w:rsidRPr="00AE2768">
        <w:rPr>
          <w:rFonts w:ascii="GHEA Grapalat" w:hAnsi="GHEA Grapalat" w:cs="Sylfaen"/>
          <w:sz w:val="20"/>
          <w:lang w:val="ru-RU"/>
        </w:rPr>
        <w:t>Նպատակահարմարության</w:t>
      </w:r>
      <w:r w:rsidRPr="00AE2768">
        <w:rPr>
          <w:rFonts w:ascii="GHEA Grapalat" w:hAnsi="GHEA Grapalat" w:cs="Sylfaen"/>
          <w:sz w:val="20"/>
          <w:lang w:val="af-ZA"/>
        </w:rPr>
        <w:t xml:space="preserve"> </w:t>
      </w:r>
      <w:r w:rsidRPr="00AE2768">
        <w:rPr>
          <w:rFonts w:ascii="GHEA Grapalat" w:hAnsi="GHEA Grapalat" w:cs="Sylfaen"/>
          <w:sz w:val="20"/>
          <w:lang w:val="ru-RU"/>
        </w:rPr>
        <w:t>դեպքում</w:t>
      </w:r>
      <w:r w:rsidRPr="00AE2768">
        <w:rPr>
          <w:rFonts w:ascii="GHEA Grapalat" w:hAnsi="GHEA Grapalat" w:cs="Sylfaen"/>
          <w:sz w:val="20"/>
          <w:lang w:val="af-ZA"/>
        </w:rPr>
        <w:t xml:space="preserve"> մ</w:t>
      </w:r>
      <w:r w:rsidRPr="00AE2768">
        <w:rPr>
          <w:rFonts w:ascii="GHEA Grapalat" w:hAnsi="GHEA Grapalat" w:cs="Sylfaen"/>
          <w:sz w:val="20"/>
          <w:lang w:val="ru-RU"/>
        </w:rPr>
        <w:t>ասնակիցը</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տեղեկությունները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հրահանգով</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առաջարկվող</w:t>
      </w:r>
      <w:r w:rsidRPr="00AE2768">
        <w:rPr>
          <w:rFonts w:ascii="GHEA Grapalat" w:hAnsi="GHEA Grapalat" w:cs="Sylfaen"/>
          <w:sz w:val="20"/>
          <w:lang w:val="af-ZA"/>
        </w:rPr>
        <w:t xml:space="preserve"> </w:t>
      </w:r>
      <w:r w:rsidRPr="00AE2768">
        <w:rPr>
          <w:rFonts w:ascii="GHEA Grapalat" w:hAnsi="GHEA Grapalat" w:cs="Sylfaen"/>
          <w:sz w:val="20"/>
          <w:lang w:val="ru-RU"/>
        </w:rPr>
        <w:t>ձևերից</w:t>
      </w:r>
      <w:r w:rsidRPr="00AE2768">
        <w:rPr>
          <w:rFonts w:ascii="GHEA Grapalat" w:hAnsi="GHEA Grapalat" w:cs="Sylfaen"/>
          <w:sz w:val="20"/>
          <w:lang w:val="af-ZA"/>
        </w:rPr>
        <w:t xml:space="preserve"> </w:t>
      </w:r>
      <w:r w:rsidRPr="00AE2768">
        <w:rPr>
          <w:rFonts w:ascii="GHEA Grapalat" w:hAnsi="GHEA Grapalat" w:cs="Sylfaen"/>
          <w:sz w:val="20"/>
          <w:lang w:val="ru-RU"/>
        </w:rPr>
        <w:t>տարբերվող</w:t>
      </w:r>
      <w:r w:rsidRPr="00AE2768">
        <w:rPr>
          <w:rFonts w:ascii="GHEA Grapalat" w:hAnsi="GHEA Grapalat" w:cs="Sylfaen"/>
          <w:sz w:val="20"/>
          <w:lang w:val="af-ZA"/>
        </w:rPr>
        <w:t xml:space="preserve">` </w:t>
      </w:r>
      <w:r w:rsidRPr="00AE2768">
        <w:rPr>
          <w:rFonts w:ascii="GHEA Grapalat" w:hAnsi="GHEA Grapalat" w:cs="Sylfaen"/>
          <w:sz w:val="20"/>
          <w:lang w:val="ru-RU"/>
        </w:rPr>
        <w:t>այլ</w:t>
      </w:r>
      <w:r w:rsidRPr="00AE2768">
        <w:rPr>
          <w:rFonts w:ascii="GHEA Grapalat" w:hAnsi="GHEA Grapalat" w:cs="Sylfaen"/>
          <w:sz w:val="20"/>
          <w:lang w:val="af-ZA"/>
        </w:rPr>
        <w:t xml:space="preserve"> </w:t>
      </w:r>
      <w:r w:rsidRPr="00AE2768">
        <w:rPr>
          <w:rFonts w:ascii="GHEA Grapalat" w:hAnsi="GHEA Grapalat" w:cs="Sylfaen"/>
          <w:sz w:val="20"/>
          <w:lang w:val="ru-RU"/>
        </w:rPr>
        <w:t>ձևերով</w:t>
      </w:r>
      <w:r w:rsidRPr="00AE2768">
        <w:rPr>
          <w:rFonts w:ascii="GHEA Grapalat" w:hAnsi="GHEA Grapalat" w:cs="Sylfaen"/>
          <w:sz w:val="20"/>
          <w:lang w:val="af-ZA"/>
        </w:rPr>
        <w:t xml:space="preserve">` </w:t>
      </w:r>
      <w:r w:rsidRPr="00AE2768">
        <w:rPr>
          <w:rFonts w:ascii="GHEA Grapalat" w:hAnsi="GHEA Grapalat" w:cs="Sylfaen"/>
          <w:sz w:val="20"/>
          <w:lang w:val="ru-RU"/>
        </w:rPr>
        <w:t>պահպանելով</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վավերապայմանները։</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 xml:space="preserve">1.3 </w:t>
      </w:r>
      <w:r w:rsidRPr="00AE2768">
        <w:rPr>
          <w:rFonts w:ascii="GHEA Grapalat" w:hAnsi="GHEA Grapalat" w:cs="Sylfaen"/>
          <w:sz w:val="20"/>
          <w:lang w:val="ru-RU"/>
        </w:rPr>
        <w:t>Հայտերը</w:t>
      </w:r>
      <w:r w:rsidRPr="00AE2768">
        <w:rPr>
          <w:rFonts w:ascii="GHEA Grapalat" w:hAnsi="GHEA Grapalat" w:cs="Sylfaen"/>
          <w:sz w:val="20"/>
          <w:lang w:val="af-ZA"/>
        </w:rPr>
        <w:t xml:space="preserve">, </w:t>
      </w:r>
      <w:r w:rsidRPr="00AE2768">
        <w:rPr>
          <w:rFonts w:ascii="GHEA Grapalat" w:hAnsi="GHEA Grapalat" w:cs="Sylfaen"/>
          <w:sz w:val="20"/>
          <w:lang w:val="ru-RU"/>
        </w:rPr>
        <w:t>հայերենից</w:t>
      </w:r>
      <w:r w:rsidRPr="00AE2768">
        <w:rPr>
          <w:rFonts w:ascii="GHEA Grapalat" w:hAnsi="GHEA Grapalat" w:cs="Sylfaen"/>
          <w:sz w:val="20"/>
          <w:lang w:val="af-ZA"/>
        </w:rPr>
        <w:t xml:space="preserve"> </w:t>
      </w:r>
      <w:r w:rsidRPr="00AE2768">
        <w:rPr>
          <w:rFonts w:ascii="GHEA Grapalat" w:hAnsi="GHEA Grapalat" w:cs="Sylfaen"/>
          <w:sz w:val="20"/>
          <w:lang w:val="ru-RU"/>
        </w:rPr>
        <w:t>բացի</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ներկայացվել</w:t>
      </w:r>
      <w:r w:rsidRPr="00AE2768">
        <w:rPr>
          <w:rFonts w:ascii="GHEA Grapalat" w:hAnsi="GHEA Grapalat" w:cs="Sylfaen"/>
          <w:sz w:val="20"/>
          <w:lang w:val="af-ZA"/>
        </w:rPr>
        <w:t xml:space="preserve"> </w:t>
      </w:r>
      <w:r w:rsidRPr="00AE2768">
        <w:rPr>
          <w:rFonts w:ascii="GHEA Grapalat" w:hAnsi="GHEA Grapalat" w:cs="Sylfaen"/>
          <w:sz w:val="20"/>
          <w:lang w:val="ru-RU"/>
        </w:rPr>
        <w:t>նաև</w:t>
      </w:r>
      <w:r w:rsidRPr="00AE2768">
        <w:rPr>
          <w:rFonts w:ascii="GHEA Grapalat" w:hAnsi="GHEA Grapalat" w:cs="Sylfaen"/>
          <w:sz w:val="20"/>
          <w:lang w:val="af-ZA"/>
        </w:rPr>
        <w:t xml:space="preserve"> </w:t>
      </w:r>
      <w:r w:rsidRPr="00AE2768">
        <w:rPr>
          <w:rFonts w:ascii="GHEA Grapalat" w:hAnsi="GHEA Grapalat" w:cs="Sylfaen"/>
          <w:sz w:val="20"/>
          <w:lang w:val="ru-RU"/>
        </w:rPr>
        <w:t>անգլերեն</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ռուսերեն։</w:t>
      </w:r>
      <w:r w:rsidRPr="00AE2768">
        <w:rPr>
          <w:rFonts w:ascii="GHEA Grapalat" w:hAnsi="GHEA Grapalat" w:cs="Sylfaen"/>
          <w:sz w:val="20"/>
          <w:lang w:val="af-ZA"/>
        </w:rPr>
        <w:t xml:space="preserve"> </w:t>
      </w:r>
    </w:p>
    <w:p w:rsidR="00254F39" w:rsidRPr="00AE2768" w:rsidRDefault="00254F39" w:rsidP="00254F39">
      <w:pPr>
        <w:jc w:val="center"/>
        <w:rPr>
          <w:rFonts w:ascii="GHEA Grapalat" w:hAnsi="GHEA Grapalat"/>
          <w:b/>
          <w:szCs w:val="22"/>
          <w:lang w:val="af-ZA"/>
        </w:rPr>
      </w:pPr>
    </w:p>
    <w:p w:rsidR="00254F39" w:rsidRPr="00AE2768" w:rsidRDefault="00254F39" w:rsidP="00254F39">
      <w:pPr>
        <w:jc w:val="center"/>
        <w:rPr>
          <w:rFonts w:ascii="GHEA Grapalat" w:hAnsi="GHEA Grapalat"/>
          <w:b/>
          <w:sz w:val="20"/>
          <w:lang w:val="af-ZA"/>
        </w:rPr>
      </w:pPr>
      <w:r w:rsidRPr="00AE2768">
        <w:rPr>
          <w:rFonts w:ascii="GHEA Grapalat" w:hAnsi="GHEA Grapalat"/>
          <w:b/>
          <w:sz w:val="20"/>
          <w:lang w:val="af-ZA"/>
        </w:rPr>
        <w:t xml:space="preserve">2. </w:t>
      </w:r>
      <w:r w:rsidRPr="00AE2768">
        <w:rPr>
          <w:rFonts w:ascii="GHEA Grapalat" w:hAnsi="GHEA Grapalat" w:cs="Sylfaen"/>
          <w:b/>
          <w:sz w:val="20"/>
          <w:lang w:val="es-ES"/>
        </w:rPr>
        <w:t>ԸՆԹԱՑԱԿԱՐԳԻ</w:t>
      </w:r>
      <w:r w:rsidRPr="00AE2768">
        <w:rPr>
          <w:rFonts w:ascii="GHEA Grapalat" w:hAnsi="GHEA Grapalat"/>
          <w:b/>
          <w:sz w:val="20"/>
          <w:lang w:val="af-ZA"/>
        </w:rPr>
        <w:t xml:space="preserve"> </w:t>
      </w:r>
      <w:r w:rsidRPr="00AE2768">
        <w:rPr>
          <w:rFonts w:ascii="GHEA Grapalat" w:hAnsi="GHEA Grapalat" w:cs="Sylfaen"/>
          <w:b/>
          <w:sz w:val="20"/>
          <w:lang w:val="es-ES"/>
        </w:rPr>
        <w:t>ՀԱՅՏԸ</w:t>
      </w:r>
    </w:p>
    <w:p w:rsidR="00254F39" w:rsidRPr="00AE2768" w:rsidRDefault="00254F39" w:rsidP="00254F39">
      <w:pPr>
        <w:ind w:firstLine="720"/>
        <w:jc w:val="center"/>
        <w:rPr>
          <w:rFonts w:ascii="GHEA Grapalat" w:hAnsi="GHEA Grapalat"/>
          <w:szCs w:val="22"/>
          <w:lang w:val="af-ZA"/>
        </w:rPr>
      </w:pPr>
    </w:p>
    <w:p w:rsidR="00254F39" w:rsidRPr="00AE2768" w:rsidRDefault="00254F39" w:rsidP="00254F39">
      <w:pPr>
        <w:ind w:firstLine="567"/>
        <w:jc w:val="both"/>
        <w:rPr>
          <w:rFonts w:ascii="GHEA Grapalat" w:hAnsi="GHEA Grapalat"/>
          <w:sz w:val="20"/>
          <w:szCs w:val="20"/>
          <w:lang w:val="es-ES"/>
        </w:rPr>
      </w:pPr>
      <w:r w:rsidRPr="00AE2768">
        <w:rPr>
          <w:rFonts w:ascii="GHEA Grapalat" w:hAnsi="GHEA Grapalat"/>
          <w:sz w:val="20"/>
          <w:szCs w:val="20"/>
          <w:lang w:val="hy-AM"/>
        </w:rPr>
        <w:t xml:space="preserve">Ընթացակարգին մասնակցելու համար </w:t>
      </w:r>
      <w:r w:rsidRPr="00AE2768">
        <w:rPr>
          <w:rFonts w:ascii="GHEA Grapalat" w:hAnsi="GHEA Grapalat"/>
          <w:sz w:val="20"/>
          <w:szCs w:val="20"/>
        </w:rPr>
        <w:t>մ</w:t>
      </w:r>
      <w:r w:rsidRPr="00AE2768">
        <w:rPr>
          <w:rFonts w:ascii="GHEA Grapalat" w:hAnsi="GHEA Grapalat"/>
          <w:sz w:val="20"/>
          <w:szCs w:val="20"/>
          <w:lang w:val="hy-AM"/>
        </w:rPr>
        <w:t xml:space="preserve">ասնակիցը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հրավերի</w:t>
      </w:r>
      <w:r w:rsidRPr="00AE2768">
        <w:rPr>
          <w:rFonts w:ascii="GHEA Grapalat" w:hAnsi="GHEA Grapalat"/>
          <w:sz w:val="20"/>
          <w:szCs w:val="20"/>
          <w:lang w:val="af-ZA"/>
        </w:rPr>
        <w:t xml:space="preserve"> 2-</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մասի</w:t>
      </w:r>
      <w:r w:rsidRPr="00AE2768">
        <w:rPr>
          <w:rFonts w:ascii="GHEA Grapalat" w:hAnsi="GHEA Grapalat"/>
          <w:sz w:val="20"/>
          <w:szCs w:val="20"/>
          <w:lang w:val="af-ZA"/>
        </w:rPr>
        <w:t xml:space="preserve"> 3-</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բաժնով</w:t>
      </w:r>
      <w:r w:rsidRPr="00AE2768">
        <w:rPr>
          <w:rFonts w:ascii="GHEA Grapalat" w:hAnsi="GHEA Grapalat"/>
          <w:sz w:val="20"/>
          <w:szCs w:val="20"/>
          <w:lang w:val="af-ZA"/>
        </w:rPr>
        <w:t xml:space="preserve"> </w:t>
      </w:r>
      <w:r w:rsidRPr="00AE2768">
        <w:rPr>
          <w:rFonts w:ascii="GHEA Grapalat" w:hAnsi="GHEA Grapalat"/>
          <w:sz w:val="20"/>
          <w:szCs w:val="20"/>
        </w:rPr>
        <w:t>սահմանված</w:t>
      </w:r>
      <w:r w:rsidRPr="00AE2768">
        <w:rPr>
          <w:rFonts w:ascii="GHEA Grapalat" w:hAnsi="GHEA Grapalat"/>
          <w:sz w:val="20"/>
          <w:szCs w:val="20"/>
          <w:lang w:val="af-ZA"/>
        </w:rPr>
        <w:t xml:space="preserve"> </w:t>
      </w:r>
      <w:r w:rsidRPr="00AE2768">
        <w:rPr>
          <w:rFonts w:ascii="GHEA Grapalat" w:hAnsi="GHEA Grapalat"/>
          <w:sz w:val="20"/>
          <w:szCs w:val="20"/>
        </w:rPr>
        <w:t>կարգով</w:t>
      </w:r>
      <w:r w:rsidRPr="00AE276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2768">
        <w:rPr>
          <w:rFonts w:ascii="GHEA Grapalat" w:hAnsi="GHEA Grapalat"/>
          <w:sz w:val="20"/>
          <w:szCs w:val="20"/>
          <w:lang w:val="es-ES"/>
        </w:rPr>
        <w:t>ը:</w:t>
      </w:r>
    </w:p>
    <w:p w:rsidR="00254F39" w:rsidRPr="00AE2768" w:rsidRDefault="00254F39" w:rsidP="00254F39">
      <w:pPr>
        <w:ind w:firstLine="567"/>
        <w:jc w:val="both"/>
        <w:rPr>
          <w:rFonts w:ascii="GHEA Grapalat" w:hAnsi="GHEA Grapalat" w:cs="Sylfaen"/>
          <w:sz w:val="20"/>
          <w:lang w:val="es-ES"/>
        </w:rPr>
      </w:pPr>
      <w:r w:rsidRPr="00AE2768">
        <w:rPr>
          <w:rFonts w:ascii="GHEA Grapalat" w:hAnsi="GHEA Grapalat" w:cs="Sylfaen"/>
          <w:sz w:val="20"/>
        </w:rPr>
        <w:t>Մասնակիցը</w:t>
      </w:r>
      <w:r w:rsidRPr="00AE2768">
        <w:rPr>
          <w:rFonts w:ascii="GHEA Grapalat" w:hAnsi="GHEA Grapalat" w:cs="Sylfaen"/>
          <w:sz w:val="20"/>
          <w:lang w:val="es-ES"/>
        </w:rPr>
        <w:t xml:space="preserve"> </w:t>
      </w:r>
      <w:r w:rsidRPr="00AE2768">
        <w:rPr>
          <w:rFonts w:ascii="GHEA Grapalat" w:hAnsi="GHEA Grapalat" w:cs="Sylfaen"/>
          <w:sz w:val="20"/>
        </w:rPr>
        <w:t>հայտով</w:t>
      </w:r>
      <w:r w:rsidRPr="00AE2768">
        <w:rPr>
          <w:rFonts w:ascii="GHEA Grapalat" w:hAnsi="GHEA Grapalat" w:cs="Sylfaen"/>
          <w:sz w:val="20"/>
          <w:lang w:val="es-ES"/>
        </w:rPr>
        <w:t xml:space="preserve"> </w:t>
      </w:r>
      <w:r w:rsidRPr="00AE2768">
        <w:rPr>
          <w:rFonts w:ascii="GHEA Grapalat" w:hAnsi="GHEA Grapalat" w:cs="Sylfaen"/>
          <w:sz w:val="20"/>
        </w:rPr>
        <w:t>ներկայացնում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իր</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հաստատված</w:t>
      </w:r>
      <w:r w:rsidRPr="00AE2768">
        <w:rPr>
          <w:rFonts w:ascii="GHEA Grapalat" w:hAnsi="GHEA Grapalat" w:cs="Sylfaen"/>
          <w:sz w:val="20"/>
          <w:lang w:val="es-ES"/>
        </w:rPr>
        <w:t>`</w:t>
      </w:r>
    </w:p>
    <w:p w:rsidR="00254F39" w:rsidRPr="00AE2768" w:rsidRDefault="00254F39" w:rsidP="00254F39">
      <w:pPr>
        <w:ind w:firstLine="567"/>
        <w:jc w:val="both"/>
        <w:rPr>
          <w:rFonts w:ascii="GHEA Grapalat" w:hAnsi="GHEA Grapalat" w:cs="Sylfaen"/>
          <w:sz w:val="20"/>
          <w:lang w:val="es-ES"/>
        </w:rPr>
      </w:pPr>
      <w:r w:rsidRPr="00AE2768">
        <w:rPr>
          <w:rFonts w:ascii="GHEA Grapalat" w:hAnsi="GHEA Grapalat" w:cs="Sylfaen"/>
          <w:sz w:val="20"/>
          <w:lang w:val="es-ES"/>
        </w:rPr>
        <w:t xml:space="preserve">2.1 </w:t>
      </w:r>
      <w:r w:rsidRPr="00AE2768">
        <w:rPr>
          <w:rFonts w:ascii="GHEA Grapalat" w:hAnsi="GHEA Grapalat" w:cs="Sylfaen"/>
          <w:sz w:val="20"/>
          <w:lang w:val="ru-RU"/>
        </w:rPr>
        <w:t>ընթացակարգին</w:t>
      </w:r>
      <w:r w:rsidRPr="00AE2768">
        <w:rPr>
          <w:rFonts w:ascii="GHEA Grapalat" w:hAnsi="GHEA Grapalat" w:cs="Sylfaen"/>
          <w:sz w:val="20"/>
          <w:lang w:val="af-ZA"/>
        </w:rPr>
        <w:t xml:space="preserve"> </w:t>
      </w:r>
      <w:r w:rsidRPr="00AE2768">
        <w:rPr>
          <w:rFonts w:ascii="GHEA Grapalat" w:hAnsi="GHEA Grapalat" w:cs="Sylfaen"/>
          <w:sz w:val="20"/>
          <w:lang w:val="ru-RU"/>
        </w:rPr>
        <w:t>մասնակցելու</w:t>
      </w:r>
      <w:r w:rsidRPr="00AE2768">
        <w:rPr>
          <w:rFonts w:ascii="GHEA Grapalat" w:hAnsi="GHEA Grapalat" w:cs="Sylfaen"/>
          <w:sz w:val="20"/>
          <w:lang w:val="af-ZA"/>
        </w:rPr>
        <w:t xml:space="preserve"> </w:t>
      </w:r>
      <w:r w:rsidRPr="00AE2768">
        <w:rPr>
          <w:rFonts w:ascii="GHEA Grapalat" w:hAnsi="GHEA Grapalat" w:cs="Sylfaen"/>
          <w:sz w:val="20"/>
          <w:lang w:val="ru-RU"/>
        </w:rPr>
        <w:t>դիմում</w:t>
      </w:r>
      <w:r w:rsidRPr="00AE2768">
        <w:rPr>
          <w:rFonts w:ascii="GHEA Grapalat" w:hAnsi="GHEA Grapalat" w:cs="Sylfaen"/>
          <w:sz w:val="20"/>
          <w:lang w:val="es-ES"/>
        </w:rPr>
        <w:t>-</w:t>
      </w:r>
      <w:r w:rsidRPr="00AE2768">
        <w:rPr>
          <w:rFonts w:ascii="GHEA Grapalat" w:hAnsi="GHEA Grapalat" w:cs="Sylfaen"/>
          <w:sz w:val="20"/>
        </w:rPr>
        <w:t>հայտարարություն</w:t>
      </w:r>
      <w:r w:rsidRPr="00AE2768">
        <w:rPr>
          <w:rFonts w:ascii="GHEA Grapalat" w:hAnsi="GHEA Grapalat" w:cs="Sylfaen"/>
          <w:sz w:val="20"/>
          <w:lang w:val="af-ZA"/>
        </w:rPr>
        <w:t>` համաձայն հ</w:t>
      </w:r>
      <w:r w:rsidRPr="00AE2768">
        <w:rPr>
          <w:rFonts w:ascii="GHEA Grapalat" w:hAnsi="GHEA Grapalat" w:cs="Sylfaen"/>
          <w:sz w:val="20"/>
          <w:lang w:val="ru-RU"/>
        </w:rPr>
        <w:t>ավելված</w:t>
      </w:r>
      <w:r w:rsidRPr="00AE2768">
        <w:rPr>
          <w:rFonts w:ascii="GHEA Grapalat" w:hAnsi="GHEA Grapalat" w:cs="Sylfaen"/>
          <w:sz w:val="20"/>
          <w:lang w:val="af-ZA"/>
        </w:rPr>
        <w:t xml:space="preserve"> N 1-ի</w:t>
      </w:r>
      <w:r w:rsidRPr="00AE2768">
        <w:rPr>
          <w:rFonts w:ascii="GHEA Grapalat" w:hAnsi="GHEA Grapalat" w:cs="Sylfaen"/>
          <w:sz w:val="20"/>
          <w:lang w:val="es-ES"/>
        </w:rPr>
        <w:t>.</w:t>
      </w:r>
    </w:p>
    <w:p w:rsidR="00254F39" w:rsidRPr="00AE2768" w:rsidRDefault="00254F39" w:rsidP="00254F39">
      <w:pPr>
        <w:ind w:firstLine="567"/>
        <w:jc w:val="both"/>
        <w:rPr>
          <w:rFonts w:ascii="GHEA Grapalat" w:hAnsi="GHEA Grapalat" w:cs="Sylfaen"/>
          <w:sz w:val="20"/>
          <w:lang w:val="es-ES"/>
        </w:rPr>
      </w:pPr>
      <w:r w:rsidRPr="00246F37">
        <w:rPr>
          <w:rFonts w:ascii="GHEA Grapalat" w:hAnsi="GHEA Grapalat"/>
          <w:sz w:val="20"/>
          <w:lang w:val="es-ES"/>
        </w:rPr>
        <w:t xml:space="preserve">2.2 </w:t>
      </w:r>
      <w:r w:rsidRPr="00AE2768">
        <w:rPr>
          <w:rFonts w:ascii="GHEA Grapalat" w:hAnsi="GHEA Grapalat" w:cs="Sylfaen"/>
          <w:sz w:val="20"/>
          <w:lang w:val="es-ES"/>
        </w:rPr>
        <w:t xml:space="preserve">իր կողմից հաստատված` </w:t>
      </w:r>
      <w:r w:rsidRPr="00AE2768">
        <w:rPr>
          <w:rFonts w:ascii="GHEA Grapalat" w:hAnsi="GHEA Grapalat" w:cs="Sylfaen"/>
          <w:sz w:val="20"/>
        </w:rPr>
        <w:t>առաջարկվող</w:t>
      </w:r>
      <w:r w:rsidRPr="00AE2768">
        <w:rPr>
          <w:rFonts w:ascii="GHEA Grapalat" w:hAnsi="GHEA Grapalat" w:cs="Sylfaen"/>
          <w:sz w:val="20"/>
          <w:lang w:val="es-ES"/>
        </w:rPr>
        <w:t xml:space="preserve"> </w:t>
      </w:r>
      <w:r w:rsidRPr="00AE2768">
        <w:rPr>
          <w:rFonts w:ascii="GHEA Grapalat" w:hAnsi="GHEA Grapalat" w:cs="Sylfaen"/>
          <w:sz w:val="20"/>
        </w:rPr>
        <w:t>ապրանքի</w:t>
      </w:r>
      <w:r w:rsidRPr="00AE2768">
        <w:rPr>
          <w:rFonts w:ascii="GHEA Grapalat" w:hAnsi="GHEA Grapalat" w:cs="Sylfaen"/>
          <w:sz w:val="20"/>
          <w:lang w:val="es-ES"/>
        </w:rPr>
        <w:t xml:space="preserve"> </w:t>
      </w:r>
      <w:r w:rsidRPr="00AE2768">
        <w:rPr>
          <w:rFonts w:ascii="GHEA Grapalat" w:hAnsi="GHEA Grapalat"/>
          <w:sz w:val="20"/>
          <w:szCs w:val="20"/>
          <w:lang w:val="hy-AM" w:eastAsia="x-none"/>
        </w:rPr>
        <w:t>ամբողջական նկարագիրը</w:t>
      </w:r>
      <w:r w:rsidRPr="00AE2768">
        <w:rPr>
          <w:rFonts w:ascii="GHEA Grapalat" w:hAnsi="GHEA Grapalat"/>
          <w:sz w:val="20"/>
          <w:szCs w:val="20"/>
          <w:lang w:val="es-ES" w:eastAsia="x-none"/>
        </w:rPr>
        <w:t xml:space="preserve">` </w:t>
      </w:r>
      <w:r w:rsidRPr="00AE2768">
        <w:rPr>
          <w:rFonts w:ascii="GHEA Grapalat" w:hAnsi="GHEA Grapalat"/>
          <w:sz w:val="20"/>
          <w:szCs w:val="20"/>
          <w:lang w:eastAsia="x-none"/>
        </w:rPr>
        <w:t>համաձայն</w:t>
      </w:r>
      <w:r w:rsidRPr="00AE2768">
        <w:rPr>
          <w:rFonts w:ascii="GHEA Grapalat" w:hAnsi="GHEA Grapalat"/>
          <w:sz w:val="20"/>
          <w:szCs w:val="20"/>
          <w:lang w:val="es-ES" w:eastAsia="x-none"/>
        </w:rPr>
        <w:t xml:space="preserve"> </w:t>
      </w:r>
      <w:r w:rsidRPr="00AE2768">
        <w:rPr>
          <w:rFonts w:ascii="GHEA Grapalat" w:hAnsi="GHEA Grapalat"/>
          <w:sz w:val="20"/>
          <w:szCs w:val="20"/>
          <w:lang w:eastAsia="x-none"/>
        </w:rPr>
        <w:t>հավելված</w:t>
      </w:r>
      <w:r w:rsidRPr="00AE2768">
        <w:rPr>
          <w:rFonts w:ascii="GHEA Grapalat" w:hAnsi="GHEA Grapalat"/>
          <w:sz w:val="20"/>
          <w:szCs w:val="20"/>
          <w:lang w:val="es-ES" w:eastAsia="x-none"/>
        </w:rPr>
        <w:t xml:space="preserve"> N 1.1-</w:t>
      </w:r>
      <w:r w:rsidRPr="00AE2768">
        <w:rPr>
          <w:rFonts w:ascii="GHEA Grapalat" w:hAnsi="GHEA Grapalat"/>
          <w:sz w:val="20"/>
          <w:szCs w:val="20"/>
          <w:lang w:eastAsia="x-none"/>
        </w:rPr>
        <w:t>ի</w:t>
      </w:r>
      <w:r w:rsidRPr="00AE2768">
        <w:rPr>
          <w:rFonts w:ascii="GHEA Grapalat" w:hAnsi="GHEA Grapalat" w:cs="Sylfaen"/>
          <w:sz w:val="20"/>
          <w:lang w:val="es-ES"/>
        </w:rPr>
        <w:t>.</w:t>
      </w:r>
    </w:p>
    <w:p w:rsidR="00254F39" w:rsidRPr="00AE2768" w:rsidRDefault="00254F39" w:rsidP="00254F39">
      <w:pPr>
        <w:pStyle w:val="norm"/>
        <w:spacing w:line="276" w:lineRule="auto"/>
        <w:ind w:firstLine="567"/>
        <w:rPr>
          <w:rFonts w:ascii="GHEA Grapalat" w:hAnsi="GHEA Grapalat" w:cs="Sylfaen"/>
          <w:sz w:val="20"/>
          <w:szCs w:val="24"/>
          <w:lang w:val="af-ZA" w:eastAsia="en-US"/>
        </w:rPr>
      </w:pPr>
      <w:r w:rsidRPr="00AE2768">
        <w:rPr>
          <w:rFonts w:ascii="GHEA Grapalat" w:hAnsi="GHEA Grapalat" w:cs="Sylfaen"/>
          <w:sz w:val="20"/>
          <w:lang w:val="af-ZA"/>
        </w:rPr>
        <w:t xml:space="preserve">2.3 </w:t>
      </w:r>
      <w:r w:rsidRPr="00AE2768">
        <w:rPr>
          <w:rFonts w:ascii="GHEA Grapalat" w:hAnsi="GHEA Grapalat" w:cs="Sylfaen"/>
          <w:sz w:val="20"/>
          <w:szCs w:val="24"/>
          <w:lang w:eastAsia="en-US"/>
        </w:rPr>
        <w:t>գործակալության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պատճենը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դրա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կողմ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հանդիսացող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անձի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տվյալները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պայմանագիրն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իրականացվելու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գործակալության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միջոցով</w:t>
      </w:r>
      <w:r w:rsidRPr="00AE2768">
        <w:rPr>
          <w:rFonts w:ascii="GHEA Grapalat" w:hAnsi="GHEA Grapalat" w:cs="Sylfaen"/>
          <w:sz w:val="20"/>
          <w:szCs w:val="24"/>
          <w:lang w:val="af-ZA" w:eastAsia="en-US"/>
        </w:rPr>
        <w:t>.</w:t>
      </w:r>
    </w:p>
    <w:p w:rsidR="00254F39" w:rsidRPr="00B14CEE" w:rsidRDefault="00254F39" w:rsidP="00254F39">
      <w:pPr>
        <w:pStyle w:val="norm"/>
        <w:spacing w:line="240" w:lineRule="auto"/>
        <w:ind w:firstLine="567"/>
        <w:rPr>
          <w:rFonts w:ascii="GHEA Grapalat" w:hAnsi="GHEA Grapalat" w:cs="Sylfaen"/>
          <w:color w:val="FFFFFF"/>
          <w:sz w:val="20"/>
          <w:szCs w:val="24"/>
          <w:lang w:val="af-ZA" w:eastAsia="en-US"/>
        </w:rPr>
      </w:pPr>
      <w:r w:rsidRPr="00AE2768">
        <w:rPr>
          <w:rFonts w:ascii="GHEA Grapalat" w:hAnsi="GHEA Grapalat" w:cs="Sylfaen"/>
          <w:sz w:val="20"/>
          <w:szCs w:val="24"/>
          <w:lang w:val="af-ZA" w:eastAsia="en-US"/>
        </w:rPr>
        <w:t xml:space="preserve">2.4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պայմանագիրը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գնման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կարգով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կոնսորցիումով</w:t>
      </w:r>
      <w:r w:rsidRPr="00AE2768">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sidRPr="00B14CEE">
        <w:rPr>
          <w:rStyle w:val="af6"/>
          <w:rFonts w:ascii="GHEA Grapalat" w:hAnsi="GHEA Grapalat" w:cs="Sylfaen"/>
          <w:color w:val="FFFFFF"/>
          <w:sz w:val="20"/>
          <w:szCs w:val="24"/>
          <w:lang w:val="af-ZA" w:eastAsia="en-US"/>
        </w:rPr>
        <w:footnoteReference w:id="7"/>
      </w:r>
    </w:p>
    <w:p w:rsidR="00254F39" w:rsidRPr="00246F37" w:rsidRDefault="00254F39" w:rsidP="00254F39">
      <w:pPr>
        <w:ind w:firstLine="567"/>
        <w:jc w:val="both"/>
        <w:rPr>
          <w:rFonts w:ascii="GHEA Grapalat" w:hAnsi="GHEA Grapalat"/>
          <w:sz w:val="20"/>
          <w:vertAlign w:val="superscript"/>
          <w:lang w:val="af-ZA"/>
        </w:rPr>
      </w:pPr>
      <w:r w:rsidRPr="004B7C30">
        <w:rPr>
          <w:rFonts w:ascii="GHEA Grapalat" w:hAnsi="GHEA Grapalat" w:cs="Sylfaen"/>
          <w:sz w:val="20"/>
          <w:lang w:val="af-ZA"/>
        </w:rPr>
        <w:t xml:space="preserve">2.5 </w:t>
      </w:r>
      <w:r w:rsidRPr="004B7C30">
        <w:rPr>
          <w:rFonts w:ascii="GHEA Grapalat" w:hAnsi="GHEA Grapalat" w:cs="Sylfaen"/>
          <w:sz w:val="20"/>
          <w:lang w:val="hy-AM"/>
        </w:rPr>
        <w:t>հայտի</w:t>
      </w:r>
      <w:r w:rsidRPr="004B7C30">
        <w:rPr>
          <w:rFonts w:ascii="GHEA Grapalat" w:hAnsi="GHEA Grapalat" w:cs="Sylfaen"/>
          <w:sz w:val="20"/>
          <w:lang w:val="af-ZA"/>
        </w:rPr>
        <w:t xml:space="preserve"> </w:t>
      </w:r>
      <w:r w:rsidRPr="004B7C30">
        <w:rPr>
          <w:rFonts w:ascii="GHEA Grapalat" w:hAnsi="GHEA Grapalat" w:cs="Sylfaen"/>
          <w:sz w:val="20"/>
          <w:lang w:val="hy-AM"/>
        </w:rPr>
        <w:t>ապահովում, որը ներկայացվում է կանխիկ փողի կամ բանկային երաշխիքի ձևով</w:t>
      </w:r>
      <w:r w:rsidRPr="00246F37">
        <w:rPr>
          <w:rFonts w:ascii="GHEA Grapalat" w:hAnsi="GHEA Grapalat" w:cs="Sylfaen"/>
          <w:sz w:val="20"/>
          <w:lang w:val="af-ZA"/>
        </w:rPr>
        <w:t xml:space="preserve"> (</w:t>
      </w:r>
      <w:r w:rsidRPr="004B7C30">
        <w:rPr>
          <w:rFonts w:ascii="GHEA Grapalat" w:hAnsi="GHEA Grapalat" w:cs="Sylfaen"/>
          <w:sz w:val="20"/>
        </w:rPr>
        <w:t>հավելված</w:t>
      </w:r>
      <w:r w:rsidRPr="00246F37">
        <w:rPr>
          <w:rFonts w:ascii="GHEA Grapalat" w:hAnsi="GHEA Grapalat" w:cs="Sylfaen"/>
          <w:sz w:val="20"/>
          <w:lang w:val="af-ZA"/>
        </w:rPr>
        <w:t xml:space="preserve"> N 3)</w:t>
      </w:r>
      <w:r w:rsidRPr="004B7C30">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4B7C30">
        <w:rPr>
          <w:rFonts w:ascii="GHEA Grapalat" w:hAnsi="GHEA Grapalat" w:cs="Sylfaen"/>
          <w:sz w:val="20"/>
        </w:rPr>
        <w:t>ը</w:t>
      </w:r>
      <w:r w:rsidRPr="00246F37">
        <w:rPr>
          <w:rFonts w:ascii="GHEA Grapalat" w:hAnsi="GHEA Grapalat" w:cs="Sylfaen"/>
          <w:sz w:val="20"/>
          <w:lang w:val="af-ZA"/>
        </w:rPr>
        <w:t>:</w:t>
      </w:r>
      <w:r w:rsidRPr="00246F37">
        <w:rPr>
          <w:rFonts w:ascii="GHEA Grapalat" w:hAnsi="GHEA Grapalat"/>
          <w:sz w:val="20"/>
          <w:vertAlign w:val="superscript"/>
          <w:lang w:val="af-ZA"/>
        </w:rPr>
        <w:t>16</w:t>
      </w:r>
      <w:r w:rsidRPr="004B7C30">
        <w:rPr>
          <w:rStyle w:val="af6"/>
          <w:rFonts w:ascii="GHEA Grapalat" w:hAnsi="GHEA Grapalat"/>
          <w:color w:val="FFFFFF"/>
          <w:sz w:val="20"/>
          <w:lang w:val="hy-AM"/>
        </w:rPr>
        <w:footnoteReference w:id="8"/>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cs="Sylfaen"/>
          <w:sz w:val="20"/>
          <w:lang w:val="af-ZA"/>
        </w:rPr>
        <w:t>2.</w:t>
      </w:r>
      <w:r>
        <w:rPr>
          <w:rFonts w:ascii="GHEA Grapalat" w:hAnsi="GHEA Grapalat" w:cs="Sylfaen"/>
          <w:sz w:val="20"/>
          <w:lang w:val="af-ZA"/>
        </w:rPr>
        <w:t xml:space="preserve">6 </w:t>
      </w:r>
      <w:r w:rsidRPr="00AE2768">
        <w:rPr>
          <w:rFonts w:ascii="GHEA Grapalat" w:hAnsi="GHEA Grapalat" w:cs="Sylfaen"/>
          <w:sz w:val="20"/>
          <w:lang w:val="hy-AM"/>
        </w:rPr>
        <w:t>գնային</w:t>
      </w:r>
      <w:r w:rsidRPr="00AE2768">
        <w:rPr>
          <w:rFonts w:ascii="GHEA Grapalat" w:hAnsi="GHEA Grapalat" w:cs="Sylfaen"/>
          <w:sz w:val="20"/>
          <w:lang w:val="af-ZA"/>
        </w:rPr>
        <w:t xml:space="preserve"> </w:t>
      </w:r>
      <w:r w:rsidRPr="00AE2768">
        <w:rPr>
          <w:rFonts w:ascii="GHEA Grapalat" w:hAnsi="GHEA Grapalat" w:cs="Sylfaen"/>
          <w:sz w:val="20"/>
          <w:lang w:val="hy-AM"/>
        </w:rPr>
        <w:t>առաջարկ</w:t>
      </w:r>
      <w:r w:rsidRPr="00AE2768">
        <w:rPr>
          <w:rFonts w:ascii="GHEA Grapalat" w:hAnsi="GHEA Grapalat" w:cs="Sylfaen"/>
          <w:sz w:val="20"/>
          <w:lang w:val="af-ZA"/>
        </w:rPr>
        <w:t xml:space="preserve">` </w:t>
      </w:r>
      <w:r w:rsidRPr="00AE2768">
        <w:rPr>
          <w:rFonts w:ascii="GHEA Grapalat" w:hAnsi="GHEA Grapalat" w:cs="Sylfaen"/>
          <w:sz w:val="20"/>
          <w:lang w:val="hy-AM"/>
        </w:rPr>
        <w:t>համաձայն</w:t>
      </w:r>
      <w:r w:rsidRPr="00AE2768">
        <w:rPr>
          <w:rFonts w:ascii="GHEA Grapalat" w:hAnsi="GHEA Grapalat" w:cs="Sylfaen"/>
          <w:sz w:val="20"/>
          <w:lang w:val="af-ZA"/>
        </w:rPr>
        <w:t xml:space="preserve"> </w:t>
      </w:r>
      <w:r w:rsidRPr="00AE2768">
        <w:rPr>
          <w:rFonts w:ascii="GHEA Grapalat" w:hAnsi="GHEA Grapalat" w:cs="Sylfaen"/>
          <w:sz w:val="20"/>
          <w:lang w:val="hy-AM"/>
        </w:rPr>
        <w:t>հավելված</w:t>
      </w:r>
      <w:r w:rsidRPr="00AE2768">
        <w:rPr>
          <w:rFonts w:ascii="GHEA Grapalat" w:hAnsi="GHEA Grapalat" w:cs="Sylfaen"/>
          <w:sz w:val="20"/>
          <w:lang w:val="af-ZA"/>
        </w:rPr>
        <w:t xml:space="preserve"> N 2-</w:t>
      </w:r>
      <w:r w:rsidRPr="00AE2768">
        <w:rPr>
          <w:rFonts w:ascii="GHEA Grapalat" w:hAnsi="GHEA Grapalat" w:cs="Sylfaen"/>
          <w:sz w:val="20"/>
          <w:lang w:val="hy-AM"/>
        </w:rPr>
        <w:t>ի</w:t>
      </w:r>
      <w:r w:rsidRPr="00AE2768">
        <w:rPr>
          <w:rFonts w:ascii="GHEA Grapalat" w:hAnsi="GHEA Grapalat" w:cs="Sylfaen"/>
          <w:sz w:val="20"/>
          <w:lang w:val="af-ZA"/>
        </w:rPr>
        <w:t xml:space="preserve">: Գնային առաջարկը </w:t>
      </w:r>
      <w:r w:rsidRPr="00AE2768">
        <w:rPr>
          <w:rFonts w:ascii="GHEA Grapalat" w:hAnsi="GHEA Grapalat" w:cs="Sylfaen"/>
          <w:sz w:val="20"/>
          <w:lang w:val="hy-AM"/>
        </w:rPr>
        <w:t>ներկայացվում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szCs w:val="20"/>
          <w:lang w:val="hy-AM"/>
        </w:rPr>
        <w:t>ինքնարժեք, շահույթ</w:t>
      </w:r>
      <w:r w:rsidRPr="00AE2768">
        <w:rPr>
          <w:rFonts w:ascii="GHEA Grapalat" w:hAnsi="GHEA Grapalat" w:cs="Sylfaen"/>
          <w:sz w:val="22"/>
          <w:szCs w:val="22"/>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ավելացված</w:t>
      </w:r>
      <w:r w:rsidRPr="00AE2768">
        <w:rPr>
          <w:rFonts w:ascii="GHEA Grapalat" w:hAnsi="GHEA Grapalat" w:cs="Sylfaen"/>
          <w:sz w:val="20"/>
          <w:lang w:val="af-ZA"/>
        </w:rPr>
        <w:t xml:space="preserve"> </w:t>
      </w:r>
      <w:r w:rsidRPr="00AE2768">
        <w:rPr>
          <w:rFonts w:ascii="GHEA Grapalat" w:hAnsi="GHEA Grapalat" w:cs="Sylfaen"/>
          <w:sz w:val="20"/>
          <w:lang w:val="hy-AM"/>
        </w:rPr>
        <w:t>արժեքի</w:t>
      </w:r>
      <w:r w:rsidRPr="00AE2768">
        <w:rPr>
          <w:rFonts w:ascii="GHEA Grapalat" w:hAnsi="GHEA Grapalat" w:cs="Sylfaen"/>
          <w:sz w:val="20"/>
          <w:lang w:val="af-ZA"/>
        </w:rPr>
        <w:t xml:space="preserve"> </w:t>
      </w:r>
      <w:r w:rsidRPr="00AE2768">
        <w:rPr>
          <w:rFonts w:ascii="GHEA Grapalat" w:hAnsi="GHEA Grapalat" w:cs="Sylfaen"/>
          <w:sz w:val="20"/>
          <w:lang w:val="hy-AM"/>
        </w:rPr>
        <w:t>հարկ</w:t>
      </w:r>
      <w:r w:rsidRPr="00AE2768" w:rsidDel="001A1F55">
        <w:rPr>
          <w:rFonts w:ascii="GHEA Grapalat" w:hAnsi="GHEA Grapalat" w:cs="Sylfaen"/>
          <w:sz w:val="20"/>
          <w:lang w:val="af-ZA"/>
        </w:rPr>
        <w:t xml:space="preserve"> </w:t>
      </w:r>
      <w:r w:rsidRPr="00AE2768">
        <w:rPr>
          <w:rFonts w:ascii="GHEA Grapalat" w:hAnsi="GHEA Grapalat" w:cs="Sylfaen"/>
          <w:sz w:val="20"/>
          <w:lang w:val="hy-AM"/>
        </w:rPr>
        <w:t>ընդհանրական</w:t>
      </w:r>
      <w:r w:rsidRPr="00AE2768">
        <w:rPr>
          <w:rFonts w:ascii="GHEA Grapalat" w:hAnsi="GHEA Grapalat" w:cs="Sylfaen"/>
          <w:sz w:val="20"/>
          <w:lang w:val="af-ZA"/>
        </w:rPr>
        <w:t xml:space="preserve"> </w:t>
      </w:r>
      <w:r w:rsidRPr="00AE2768">
        <w:rPr>
          <w:rFonts w:ascii="GHEA Grapalat" w:hAnsi="GHEA Grapalat" w:cs="Sylfaen"/>
          <w:sz w:val="20"/>
          <w:lang w:val="hy-AM"/>
        </w:rPr>
        <w:t>բաղադրիչներից</w:t>
      </w:r>
      <w:r w:rsidRPr="00AE2768">
        <w:rPr>
          <w:rFonts w:ascii="GHEA Grapalat" w:hAnsi="GHEA Grapalat" w:cs="Sylfaen"/>
          <w:sz w:val="20"/>
          <w:lang w:val="af-ZA"/>
        </w:rPr>
        <w:t xml:space="preserve"> </w:t>
      </w:r>
      <w:r w:rsidRPr="00AE2768">
        <w:rPr>
          <w:rFonts w:ascii="GHEA Grapalat" w:hAnsi="GHEA Grapalat" w:cs="Sylfaen"/>
          <w:sz w:val="20"/>
          <w:lang w:val="hy-AM"/>
        </w:rPr>
        <w:t>բաղկացած</w:t>
      </w:r>
      <w:r w:rsidRPr="00AE2768">
        <w:rPr>
          <w:rFonts w:ascii="GHEA Grapalat" w:hAnsi="GHEA Grapalat" w:cs="Sylfaen"/>
          <w:sz w:val="20"/>
          <w:lang w:val="af-ZA"/>
        </w:rPr>
        <w:t xml:space="preserve"> </w:t>
      </w:r>
      <w:r w:rsidRPr="00AE2768">
        <w:rPr>
          <w:rFonts w:ascii="GHEA Grapalat" w:hAnsi="GHEA Grapalat" w:cs="Sylfaen"/>
          <w:sz w:val="20"/>
          <w:lang w:val="hy-AM"/>
        </w:rPr>
        <w:t>հաշվարկի</w:t>
      </w:r>
      <w:r w:rsidRPr="00AE2768">
        <w:rPr>
          <w:rFonts w:ascii="GHEA Grapalat" w:hAnsi="GHEA Grapalat" w:cs="Sylfaen"/>
          <w:sz w:val="20"/>
          <w:lang w:val="af-ZA"/>
        </w:rPr>
        <w:t xml:space="preserve"> </w:t>
      </w:r>
      <w:r w:rsidRPr="00AE2768">
        <w:rPr>
          <w:rFonts w:ascii="GHEA Grapalat" w:hAnsi="GHEA Grapalat" w:cs="Sylfaen"/>
          <w:sz w:val="20"/>
          <w:lang w:val="hy-AM"/>
        </w:rPr>
        <w:t>ձևով։</w:t>
      </w:r>
      <w:r w:rsidRPr="00AE2768">
        <w:rPr>
          <w:rFonts w:ascii="GHEA Grapalat" w:hAnsi="GHEA Grapalat" w:cs="Sylfaen"/>
          <w:sz w:val="20"/>
          <w:lang w:val="af-ZA"/>
        </w:rPr>
        <w:t xml:space="preserve"> </w:t>
      </w:r>
      <w:r w:rsidRPr="00AE2768">
        <w:rPr>
          <w:rFonts w:ascii="GHEA Grapalat" w:hAnsi="GHEA Grapalat" w:cs="Sylfaen"/>
          <w:sz w:val="20"/>
          <w:lang w:val="hy-AM"/>
        </w:rPr>
        <w:t>Ինքնարժեքի</w:t>
      </w:r>
      <w:r w:rsidRPr="00AE2768">
        <w:rPr>
          <w:rFonts w:ascii="GHEA Grapalat" w:hAnsi="GHEA Grapalat" w:cs="Sylfaen"/>
          <w:sz w:val="20"/>
          <w:lang w:val="af-ZA"/>
        </w:rPr>
        <w:t xml:space="preserve"> </w:t>
      </w:r>
      <w:r w:rsidRPr="00AE2768">
        <w:rPr>
          <w:rFonts w:ascii="GHEA Grapalat" w:hAnsi="GHEA Grapalat" w:cs="Sylfaen"/>
          <w:sz w:val="20"/>
          <w:lang w:val="ru-RU"/>
        </w:rPr>
        <w:t>բաղադրիչների</w:t>
      </w:r>
      <w:r w:rsidRPr="00AE2768">
        <w:rPr>
          <w:rFonts w:ascii="GHEA Grapalat" w:hAnsi="GHEA Grapalat" w:cs="Sylfaen"/>
          <w:sz w:val="20"/>
          <w:lang w:val="af-ZA"/>
        </w:rPr>
        <w:t xml:space="preserve"> </w:t>
      </w:r>
      <w:r w:rsidRPr="00AE2768">
        <w:rPr>
          <w:rFonts w:ascii="GHEA Grapalat" w:hAnsi="GHEA Grapalat" w:cs="Sylfaen"/>
          <w:sz w:val="20"/>
          <w:lang w:val="ru-RU"/>
        </w:rPr>
        <w:t>հաշվարկ</w:t>
      </w:r>
      <w:r w:rsidRPr="00AE2768">
        <w:rPr>
          <w:rFonts w:ascii="GHEA Grapalat" w:hAnsi="GHEA Grapalat" w:cs="Sylfaen"/>
          <w:sz w:val="20"/>
          <w:lang w:val="af-ZA"/>
        </w:rPr>
        <w:t xml:space="preserve">` </w:t>
      </w:r>
      <w:r w:rsidRPr="00AE2768">
        <w:rPr>
          <w:rFonts w:ascii="GHEA Grapalat" w:hAnsi="GHEA Grapalat" w:cs="Sylfaen"/>
          <w:sz w:val="20"/>
          <w:lang w:val="ru-RU"/>
        </w:rPr>
        <w:t>բացվածք</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այլ</w:t>
      </w:r>
      <w:r w:rsidRPr="00AE2768">
        <w:rPr>
          <w:rFonts w:ascii="GHEA Grapalat" w:hAnsi="GHEA Grapalat" w:cs="Sylfaen"/>
          <w:sz w:val="20"/>
          <w:lang w:val="af-ZA"/>
        </w:rPr>
        <w:t xml:space="preserve"> </w:t>
      </w:r>
      <w:r w:rsidRPr="00AE2768">
        <w:rPr>
          <w:rFonts w:ascii="GHEA Grapalat" w:hAnsi="GHEA Grapalat" w:cs="Sylfaen"/>
          <w:sz w:val="20"/>
          <w:lang w:val="ru-RU"/>
        </w:rPr>
        <w:t>մանրամասներ</w:t>
      </w:r>
      <w:r w:rsidRPr="00AE2768">
        <w:rPr>
          <w:rFonts w:ascii="GHEA Grapalat" w:hAnsi="GHEA Grapalat" w:cs="Sylfaen"/>
          <w:sz w:val="20"/>
          <w:lang w:val="af-ZA"/>
        </w:rPr>
        <w:t xml:space="preserve"> </w:t>
      </w:r>
      <w:r w:rsidRPr="00AE2768">
        <w:rPr>
          <w:rFonts w:ascii="GHEA Grapalat" w:hAnsi="GHEA Grapalat" w:cs="Sylfaen"/>
          <w:sz w:val="20"/>
          <w:lang w:val="ru-RU"/>
        </w:rPr>
        <w:t>չեն</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պահանջվում</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ներկայացվում</w:t>
      </w:r>
      <w:r w:rsidRPr="00AE2768">
        <w:rPr>
          <w:rFonts w:ascii="GHEA Grapalat" w:hAnsi="GHEA Grapalat" w:cs="Sylfaen"/>
          <w:sz w:val="20"/>
          <w:lang w:val="af-ZA"/>
        </w:rPr>
        <w:t xml:space="preserve">: </w:t>
      </w:r>
    </w:p>
    <w:p w:rsidR="00254F39" w:rsidRPr="00AE2768" w:rsidRDefault="00254F39" w:rsidP="00254F39">
      <w:pPr>
        <w:ind w:firstLine="567"/>
        <w:jc w:val="both"/>
        <w:rPr>
          <w:rFonts w:ascii="GHEA Grapalat" w:hAnsi="GHEA Grapalat"/>
          <w:b/>
          <w:sz w:val="20"/>
          <w:lang w:val="af-ZA"/>
        </w:rPr>
      </w:pPr>
    </w:p>
    <w:p w:rsidR="00254F39" w:rsidRPr="00AE2768" w:rsidRDefault="00254F39" w:rsidP="00254F39">
      <w:pPr>
        <w:jc w:val="center"/>
        <w:rPr>
          <w:rFonts w:ascii="GHEA Grapalat" w:hAnsi="GHEA Grapalat" w:cs="Sylfaen"/>
          <w:b/>
          <w:sz w:val="20"/>
          <w:lang w:val="es-ES"/>
        </w:rPr>
      </w:pPr>
      <w:r w:rsidRPr="00AE2768">
        <w:rPr>
          <w:rFonts w:ascii="GHEA Grapalat" w:hAnsi="GHEA Grapalat"/>
          <w:b/>
          <w:sz w:val="20"/>
          <w:lang w:val="es-ES"/>
        </w:rPr>
        <w:t xml:space="preserve">3. </w:t>
      </w:r>
      <w:r w:rsidRPr="00AE2768">
        <w:rPr>
          <w:rFonts w:ascii="GHEA Grapalat" w:hAnsi="GHEA Grapalat" w:cs="Sylfaen"/>
          <w:b/>
          <w:sz w:val="20"/>
          <w:lang w:val="es-ES"/>
        </w:rPr>
        <w:t>ՀԱՅՏԸ</w:t>
      </w:r>
      <w:r w:rsidRPr="00AE2768">
        <w:rPr>
          <w:rFonts w:ascii="GHEA Grapalat" w:hAnsi="GHEA Grapalat" w:cs="Arial"/>
          <w:b/>
          <w:sz w:val="20"/>
          <w:lang w:val="es-ES"/>
        </w:rPr>
        <w:t xml:space="preserve">  </w:t>
      </w:r>
      <w:r w:rsidRPr="00AE2768">
        <w:rPr>
          <w:rFonts w:ascii="GHEA Grapalat" w:hAnsi="GHEA Grapalat" w:cs="Sylfaen"/>
          <w:b/>
          <w:sz w:val="20"/>
          <w:lang w:val="es-ES"/>
        </w:rPr>
        <w:t>ՊԱՏՐԱՍՏԵԼՈՒ</w:t>
      </w:r>
      <w:r w:rsidRPr="00AE2768">
        <w:rPr>
          <w:rFonts w:ascii="GHEA Grapalat" w:hAnsi="GHEA Grapalat" w:cs="Arial"/>
          <w:b/>
          <w:sz w:val="20"/>
          <w:lang w:val="es-ES"/>
        </w:rPr>
        <w:t xml:space="preserve">  </w:t>
      </w:r>
      <w:r w:rsidRPr="00AE2768">
        <w:rPr>
          <w:rFonts w:ascii="GHEA Grapalat" w:hAnsi="GHEA Grapalat" w:cs="Sylfaen"/>
          <w:b/>
          <w:sz w:val="20"/>
          <w:lang w:val="es-ES"/>
        </w:rPr>
        <w:t>ԿԱՐԳԸ</w:t>
      </w:r>
    </w:p>
    <w:p w:rsidR="00254F39" w:rsidRPr="00AE2768" w:rsidRDefault="00254F39" w:rsidP="00254F39">
      <w:pPr>
        <w:jc w:val="center"/>
        <w:rPr>
          <w:rFonts w:ascii="GHEA Grapalat" w:hAnsi="GHEA Grapalat" w:cs="Sylfaen"/>
          <w:b/>
          <w:sz w:val="20"/>
          <w:lang w:val="es-ES"/>
        </w:rPr>
      </w:pPr>
    </w:p>
    <w:p w:rsidR="00254F39" w:rsidRPr="00AE2768" w:rsidRDefault="00254F39" w:rsidP="00254F39">
      <w:pPr>
        <w:ind w:firstLine="567"/>
        <w:jc w:val="both"/>
        <w:rPr>
          <w:rFonts w:ascii="GHEA Grapalat" w:hAnsi="GHEA Grapalat" w:cs="Sylfaen"/>
          <w:sz w:val="20"/>
          <w:szCs w:val="20"/>
          <w:lang w:val="es-ES"/>
        </w:rPr>
      </w:pPr>
      <w:r w:rsidRPr="00AE2768">
        <w:rPr>
          <w:rFonts w:ascii="GHEA Grapalat" w:hAnsi="GHEA Grapalat"/>
          <w:sz w:val="20"/>
          <w:szCs w:val="20"/>
          <w:lang w:val="es-ES"/>
        </w:rPr>
        <w:t xml:space="preserve">3.1 </w:t>
      </w:r>
      <w:r w:rsidRPr="00AE2768">
        <w:rPr>
          <w:rFonts w:ascii="GHEA Grapalat" w:hAnsi="GHEA Grapalat" w:cs="Sylfaen"/>
          <w:sz w:val="20"/>
          <w:szCs w:val="20"/>
          <w:lang w:val="ru-RU"/>
        </w:rPr>
        <w:t>Մասնակիցը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հրավերով</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es-ES"/>
        </w:rPr>
        <w:t xml:space="preserve"> </w:t>
      </w:r>
    </w:p>
    <w:p w:rsidR="00254F39" w:rsidRPr="00AE2768" w:rsidRDefault="00254F39" w:rsidP="00254F39">
      <w:pPr>
        <w:ind w:firstLine="567"/>
        <w:jc w:val="both"/>
        <w:rPr>
          <w:rFonts w:ascii="GHEA Grapalat" w:hAnsi="GHEA Grapalat" w:cs="Sylfaen"/>
          <w:sz w:val="20"/>
          <w:lang w:val="af-ZA"/>
        </w:rPr>
      </w:pP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es-ES"/>
        </w:rPr>
        <w:t xml:space="preserve"> </w:t>
      </w:r>
      <w:r w:rsidRPr="00AE2768">
        <w:rPr>
          <w:rFonts w:ascii="GHEA Grapalat" w:hAnsi="GHEA Grapalat" w:cs="Sylfaen"/>
          <w:sz w:val="20"/>
          <w:szCs w:val="20"/>
        </w:rPr>
        <w:t>առաջարկները</w:t>
      </w:r>
      <w:r w:rsidRPr="00AE2768">
        <w:rPr>
          <w:rFonts w:ascii="GHEA Grapalat" w:hAnsi="GHEA Grapalat"/>
          <w:sz w:val="20"/>
          <w:szCs w:val="20"/>
          <w:lang w:val="es-ES"/>
        </w:rPr>
        <w:t xml:space="preserve">, </w:t>
      </w:r>
      <w:r w:rsidRPr="00AE2768">
        <w:rPr>
          <w:rFonts w:ascii="GHEA Grapalat" w:hAnsi="GHEA Grapalat" w:cs="Sylfaen"/>
          <w:sz w:val="20"/>
          <w:szCs w:val="20"/>
        </w:rPr>
        <w:t>դրանց</w:t>
      </w:r>
      <w:r w:rsidRPr="00AE2768">
        <w:rPr>
          <w:rFonts w:ascii="GHEA Grapalat" w:hAnsi="GHEA Grapalat"/>
          <w:sz w:val="20"/>
          <w:szCs w:val="20"/>
          <w:lang w:val="es-ES"/>
        </w:rPr>
        <w:t xml:space="preserve"> </w:t>
      </w:r>
      <w:r w:rsidRPr="00AE2768">
        <w:rPr>
          <w:rFonts w:ascii="GHEA Grapalat" w:hAnsi="GHEA Grapalat" w:cs="Sylfaen"/>
          <w:sz w:val="20"/>
          <w:szCs w:val="20"/>
        </w:rPr>
        <w:t>վերաբերող</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sz w:val="20"/>
          <w:szCs w:val="20"/>
          <w:lang w:val="es-ES"/>
        </w:rPr>
        <w:t xml:space="preserve"> </w:t>
      </w:r>
      <w:r w:rsidRPr="00AE2768">
        <w:rPr>
          <w:rFonts w:ascii="GHEA Grapalat" w:hAnsi="GHEA Grapalat" w:cs="Sylfaen"/>
          <w:sz w:val="20"/>
          <w:szCs w:val="20"/>
        </w:rPr>
        <w:t>դրվում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ծրարի</w:t>
      </w:r>
      <w:r w:rsidRPr="00AE2768">
        <w:rPr>
          <w:rFonts w:ascii="GHEA Grapalat" w:hAnsi="GHEA Grapalat"/>
          <w:sz w:val="20"/>
          <w:szCs w:val="20"/>
          <w:lang w:val="es-ES"/>
        </w:rPr>
        <w:t xml:space="preserve"> </w:t>
      </w:r>
      <w:r w:rsidRPr="00AE2768">
        <w:rPr>
          <w:rFonts w:ascii="GHEA Grapalat" w:hAnsi="GHEA Grapalat" w:cs="Sylfaen"/>
          <w:sz w:val="20"/>
          <w:szCs w:val="20"/>
        </w:rPr>
        <w:t>մեջ</w:t>
      </w:r>
      <w:r w:rsidRPr="00AE2768">
        <w:rPr>
          <w:rFonts w:ascii="GHEA Grapalat" w:hAnsi="GHEA Grapalat"/>
          <w:sz w:val="20"/>
          <w:szCs w:val="20"/>
          <w:lang w:val="es-ES"/>
        </w:rPr>
        <w:t xml:space="preserve">, </w:t>
      </w:r>
      <w:r w:rsidRPr="00AE2768">
        <w:rPr>
          <w:rFonts w:ascii="GHEA Grapalat" w:hAnsi="GHEA Grapalat" w:cs="Sylfaen"/>
          <w:sz w:val="20"/>
          <w:szCs w:val="20"/>
        </w:rPr>
        <w:t>որը</w:t>
      </w:r>
      <w:r w:rsidRPr="00AE2768">
        <w:rPr>
          <w:rFonts w:ascii="GHEA Grapalat" w:hAnsi="GHEA Grapalat"/>
          <w:sz w:val="20"/>
          <w:szCs w:val="20"/>
          <w:lang w:val="es-ES"/>
        </w:rPr>
        <w:t xml:space="preserve"> </w:t>
      </w:r>
      <w:r w:rsidRPr="00AE2768">
        <w:rPr>
          <w:rFonts w:ascii="GHEA Grapalat" w:hAnsi="GHEA Grapalat" w:cs="Sylfaen"/>
          <w:sz w:val="20"/>
          <w:szCs w:val="20"/>
        </w:rPr>
        <w:t>սոսնձում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ներկայացնողը</w:t>
      </w:r>
      <w:r w:rsidRPr="00AE2768">
        <w:rPr>
          <w:rFonts w:ascii="GHEA Grapalat" w:hAnsi="GHEA Grapalat"/>
          <w:sz w:val="20"/>
          <w:szCs w:val="20"/>
          <w:lang w:val="es-ES"/>
        </w:rPr>
        <w:t xml:space="preserve">: </w:t>
      </w:r>
      <w:r w:rsidRPr="00AE2768">
        <w:rPr>
          <w:rFonts w:ascii="GHEA Grapalat" w:hAnsi="GHEA Grapalat" w:cs="Sylfaen"/>
          <w:sz w:val="20"/>
          <w:szCs w:val="20"/>
        </w:rPr>
        <w:t>Ծրարում</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կազմվում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բնօրինակից</w:t>
      </w:r>
      <w:r w:rsidRPr="00AE2768">
        <w:rPr>
          <w:rFonts w:ascii="GHEA Grapalat" w:hAnsi="GHEA Grapalat"/>
          <w:sz w:val="20"/>
          <w:szCs w:val="20"/>
          <w:lang w:val="es-ES"/>
        </w:rPr>
        <w:t xml:space="preserve"> </w:t>
      </w:r>
      <w:r w:rsidRPr="00AE2768">
        <w:rPr>
          <w:rFonts w:ascii="GHEA Grapalat" w:hAnsi="GHEA Grapalat" w:cs="Sylfaen"/>
          <w:sz w:val="20"/>
          <w:szCs w:val="20"/>
          <w:lang w:val="es-ES"/>
        </w:rPr>
        <w:t>/բացառությամբ 3-րդ կողմի կողմից տրամադրված կամ հաստատված փաստաթղթերի, որոնց դեպքում ներկայացվում է դրանց` բնօ</w:t>
      </w:r>
      <w:r>
        <w:rPr>
          <w:rFonts w:ascii="GHEA Grapalat" w:hAnsi="GHEA Grapalat" w:cs="Sylfaen"/>
          <w:sz w:val="20"/>
          <w:szCs w:val="20"/>
          <w:lang w:val="es-ES"/>
        </w:rPr>
        <w:t xml:space="preserve">րինակից պատճենահանված </w:t>
      </w:r>
      <w:r>
        <w:rPr>
          <w:rFonts w:ascii="Sylfaen" w:hAnsi="Sylfaen" w:cs="Sylfaen"/>
          <w:sz w:val="20"/>
          <w:szCs w:val="20"/>
          <w:lang w:val="es-ES"/>
        </w:rPr>
        <w:t xml:space="preserve">տարբերակը </w:t>
      </w:r>
      <w:r w:rsidRPr="00AE2768">
        <w:rPr>
          <w:rFonts w:ascii="Sylfaen" w:hAnsi="Sylfaen" w:cs="Sylfaen"/>
          <w:sz w:val="20"/>
          <w:szCs w:val="20"/>
        </w:rPr>
        <w:t>և</w:t>
      </w:r>
      <w:r w:rsidRPr="00562117">
        <w:rPr>
          <w:rFonts w:ascii="Sylfaen" w:hAnsi="Sylfaen" w:cs="Sylfaen"/>
          <w:sz w:val="20"/>
          <w:szCs w:val="20"/>
          <w:lang w:val="es-ES"/>
        </w:rPr>
        <w:t xml:space="preserve"> </w:t>
      </w:r>
      <w:r w:rsidRPr="00562117">
        <w:rPr>
          <w:rFonts w:ascii="GHEA Grapalat" w:hAnsi="GHEA Grapalat"/>
          <w:b/>
          <w:sz w:val="20"/>
          <w:szCs w:val="20"/>
          <w:lang w:val="es-ES"/>
        </w:rPr>
        <w:t>2/երկ</w:t>
      </w:r>
      <w:r w:rsidRPr="00562117">
        <w:rPr>
          <w:rFonts w:ascii="Sylfaen" w:hAnsi="Sylfaen" w:cs="Sylfaen"/>
          <w:b/>
          <w:sz w:val="20"/>
          <w:szCs w:val="20"/>
          <w:lang w:val="es-ES"/>
        </w:rPr>
        <w:t>ու/</w:t>
      </w:r>
      <w:r>
        <w:rPr>
          <w:rFonts w:ascii="Sylfaen" w:hAnsi="Sylfaen" w:cs="Sylfaen"/>
          <w:sz w:val="20"/>
          <w:szCs w:val="20"/>
          <w:lang w:val="es-ES"/>
        </w:rPr>
        <w:t xml:space="preserve"> </w:t>
      </w:r>
      <w:r w:rsidRPr="00AE2768">
        <w:rPr>
          <w:rFonts w:ascii="GHEA Grapalat" w:hAnsi="GHEA Grapalat"/>
          <w:sz w:val="20"/>
          <w:szCs w:val="20"/>
        </w:rPr>
        <w:t>օրինակ</w:t>
      </w:r>
      <w:r w:rsidRPr="00AE2768">
        <w:rPr>
          <w:rFonts w:ascii="GHEA Grapalat" w:hAnsi="GHEA Grapalat"/>
          <w:sz w:val="20"/>
          <w:szCs w:val="20"/>
          <w:lang w:val="es-ES"/>
        </w:rPr>
        <w:t xml:space="preserve"> </w:t>
      </w:r>
      <w:r w:rsidRPr="00AE2768">
        <w:rPr>
          <w:rFonts w:ascii="GHEA Grapalat" w:hAnsi="GHEA Grapalat" w:cs="Sylfaen"/>
          <w:sz w:val="20"/>
          <w:szCs w:val="20"/>
        </w:rPr>
        <w:t>պատճեններից</w:t>
      </w:r>
      <w:r w:rsidRPr="00AE2768">
        <w:rPr>
          <w:rFonts w:ascii="GHEA Grapalat" w:hAnsi="GHEA Grapalat"/>
          <w:sz w:val="20"/>
          <w:szCs w:val="20"/>
          <w:lang w:val="es-ES"/>
        </w:rPr>
        <w:t>:</w:t>
      </w:r>
      <w:r w:rsidRPr="00AE2768">
        <w:rPr>
          <w:rFonts w:ascii="GHEA Grapalat" w:hAnsi="GHEA Grapalat" w:cs="Sylfaen"/>
          <w:sz w:val="20"/>
          <w:szCs w:val="20"/>
        </w:rPr>
        <w:t>Փաստաթղթերի</w:t>
      </w:r>
      <w:r w:rsidRPr="00AE2768">
        <w:rPr>
          <w:rFonts w:ascii="GHEA Grapalat" w:hAnsi="GHEA Grapalat"/>
          <w:sz w:val="20"/>
          <w:szCs w:val="20"/>
          <w:lang w:val="es-ES"/>
        </w:rPr>
        <w:t xml:space="preserve"> </w:t>
      </w:r>
      <w:r w:rsidRPr="00AE2768">
        <w:rPr>
          <w:rFonts w:ascii="GHEA Grapalat" w:hAnsi="GHEA Grapalat" w:cs="Sylfaen"/>
          <w:sz w:val="20"/>
          <w:szCs w:val="20"/>
        </w:rPr>
        <w:t>փաթեթների</w:t>
      </w:r>
      <w:r w:rsidRPr="00AE2768">
        <w:rPr>
          <w:rFonts w:ascii="GHEA Grapalat" w:hAnsi="GHEA Grapalat"/>
          <w:sz w:val="20"/>
          <w:szCs w:val="20"/>
          <w:lang w:val="es-ES"/>
        </w:rPr>
        <w:t xml:space="preserve"> </w:t>
      </w:r>
      <w:r w:rsidRPr="00AE2768">
        <w:rPr>
          <w:rFonts w:ascii="GHEA Grapalat" w:hAnsi="GHEA Grapalat" w:cs="Sylfaen"/>
          <w:sz w:val="20"/>
          <w:szCs w:val="20"/>
        </w:rPr>
        <w:t>վրա</w:t>
      </w:r>
      <w:r w:rsidRPr="00AE2768">
        <w:rPr>
          <w:rFonts w:ascii="GHEA Grapalat" w:hAnsi="GHEA Grapalat"/>
          <w:sz w:val="20"/>
          <w:szCs w:val="20"/>
          <w:lang w:val="es-ES"/>
        </w:rPr>
        <w:t xml:space="preserve"> </w:t>
      </w:r>
      <w:r w:rsidRPr="00AE2768">
        <w:rPr>
          <w:rFonts w:ascii="GHEA Grapalat" w:hAnsi="GHEA Grapalat" w:cs="Sylfaen"/>
          <w:sz w:val="20"/>
          <w:szCs w:val="20"/>
        </w:rPr>
        <w:t>համապատասխանաբար</w:t>
      </w:r>
      <w:r w:rsidRPr="00AE2768">
        <w:rPr>
          <w:rFonts w:ascii="GHEA Grapalat" w:hAnsi="GHEA Grapalat"/>
          <w:sz w:val="20"/>
          <w:szCs w:val="20"/>
          <w:lang w:val="es-ES"/>
        </w:rPr>
        <w:t xml:space="preserve"> </w:t>
      </w:r>
      <w:r w:rsidRPr="00AE2768">
        <w:rPr>
          <w:rFonts w:ascii="GHEA Grapalat" w:hAnsi="GHEA Grapalat" w:cs="Sylfaen"/>
          <w:sz w:val="20"/>
          <w:szCs w:val="20"/>
        </w:rPr>
        <w:t>գրվում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562117">
        <w:rPr>
          <w:rFonts w:ascii="GHEA Grapalat" w:hAnsi="GHEA Grapalat"/>
          <w:b/>
          <w:sz w:val="20"/>
          <w:szCs w:val="20"/>
          <w:lang w:val="es-ES"/>
        </w:rPr>
        <w:t>«</w:t>
      </w:r>
      <w:r w:rsidRPr="00562117">
        <w:rPr>
          <w:rFonts w:ascii="GHEA Grapalat" w:hAnsi="GHEA Grapalat" w:cs="Sylfaen"/>
          <w:b/>
          <w:sz w:val="20"/>
          <w:szCs w:val="20"/>
        </w:rPr>
        <w:t>բնօրինակ</w:t>
      </w:r>
      <w:r w:rsidRPr="00562117">
        <w:rPr>
          <w:rFonts w:ascii="GHEA Grapalat" w:hAnsi="GHEA Grapalat"/>
          <w:b/>
          <w:sz w:val="20"/>
          <w:szCs w:val="20"/>
          <w:lang w:val="es-ES"/>
        </w:rPr>
        <w:t>»</w:t>
      </w:r>
      <w:r w:rsidRPr="00AE2768">
        <w:rPr>
          <w:rFonts w:ascii="GHEA Grapalat" w:hAnsi="GHEA Grapalat"/>
          <w:sz w:val="20"/>
          <w:szCs w:val="20"/>
          <w:lang w:val="es-ES"/>
        </w:rPr>
        <w:t xml:space="preserve"> </w:t>
      </w:r>
      <w:r w:rsidRPr="00AE2768">
        <w:rPr>
          <w:rFonts w:ascii="GHEA Grapalat" w:hAnsi="GHEA Grapalat" w:cs="Sylfaen"/>
          <w:sz w:val="20"/>
          <w:szCs w:val="20"/>
        </w:rPr>
        <w:t>և</w:t>
      </w:r>
      <w:r w:rsidRPr="00AE2768">
        <w:rPr>
          <w:rFonts w:ascii="GHEA Grapalat" w:hAnsi="GHEA Grapalat"/>
          <w:sz w:val="20"/>
          <w:szCs w:val="20"/>
          <w:lang w:val="es-ES"/>
        </w:rPr>
        <w:t xml:space="preserve"> «</w:t>
      </w:r>
      <w:r w:rsidRPr="00562117">
        <w:rPr>
          <w:rFonts w:ascii="GHEA Grapalat" w:hAnsi="GHEA Grapalat" w:cs="Sylfaen"/>
          <w:b/>
          <w:sz w:val="20"/>
          <w:szCs w:val="20"/>
        </w:rPr>
        <w:t>պատճեն</w:t>
      </w:r>
      <w:r w:rsidRPr="00562117">
        <w:rPr>
          <w:rFonts w:ascii="GHEA Grapalat" w:hAnsi="GHEA Grapalat"/>
          <w:b/>
          <w:sz w:val="20"/>
          <w:szCs w:val="20"/>
          <w:lang w:val="es-ES"/>
        </w:rPr>
        <w:t>»</w:t>
      </w:r>
      <w:r w:rsidRPr="00AE2768">
        <w:rPr>
          <w:rFonts w:ascii="GHEA Grapalat" w:hAnsi="GHEA Grapalat"/>
          <w:sz w:val="20"/>
          <w:szCs w:val="20"/>
          <w:lang w:val="es-ES"/>
        </w:rPr>
        <w:t xml:space="preserve"> </w:t>
      </w:r>
      <w:r w:rsidRPr="00AE2768">
        <w:rPr>
          <w:rFonts w:ascii="GHEA Grapalat" w:hAnsi="GHEA Grapalat" w:cs="Sylfaen"/>
          <w:sz w:val="20"/>
          <w:szCs w:val="20"/>
        </w:rPr>
        <w:t>բառերը</w:t>
      </w:r>
      <w:r w:rsidRPr="00AE2768">
        <w:rPr>
          <w:rFonts w:ascii="GHEA Grapalat" w:hAnsi="GHEA Grapalat"/>
          <w:sz w:val="20"/>
          <w:szCs w:val="20"/>
          <w:lang w:val="es-ES"/>
        </w:rPr>
        <w:t xml:space="preserve">: </w:t>
      </w:r>
      <w:r w:rsidRPr="00AE2768">
        <w:rPr>
          <w:rFonts w:ascii="GHEA Grapalat" w:hAnsi="GHEA Grapalat" w:cs="Sylfaen"/>
          <w:sz w:val="20"/>
          <w:lang w:val="ru-RU"/>
        </w:rPr>
        <w:t>Հայտում</w:t>
      </w:r>
      <w:r w:rsidRPr="00AE2768">
        <w:rPr>
          <w:rFonts w:ascii="GHEA Grapalat" w:hAnsi="GHEA Grapalat" w:cs="Sylfaen"/>
          <w:sz w:val="20"/>
          <w:lang w:val="af-ZA"/>
        </w:rPr>
        <w:t xml:space="preserve"> </w:t>
      </w:r>
      <w:r w:rsidRPr="00AE2768">
        <w:rPr>
          <w:rFonts w:ascii="GHEA Grapalat" w:hAnsi="GHEA Grapalat" w:cs="Sylfaen"/>
          <w:sz w:val="20"/>
          <w:lang w:val="ru-RU"/>
        </w:rPr>
        <w:t>ներառվող</w:t>
      </w:r>
      <w:r w:rsidRPr="00AE2768">
        <w:rPr>
          <w:rFonts w:ascii="GHEA Grapalat" w:hAnsi="GHEA Grapalat" w:cs="Sylfaen"/>
          <w:sz w:val="20"/>
          <w:lang w:val="af-ZA"/>
        </w:rPr>
        <w:t xml:space="preserve"> </w:t>
      </w:r>
      <w:r w:rsidRPr="00AE2768">
        <w:rPr>
          <w:rFonts w:ascii="GHEA Grapalat" w:hAnsi="GHEA Grapalat" w:cs="Sylfaen"/>
          <w:sz w:val="20"/>
          <w:lang w:val="ru-RU"/>
        </w:rPr>
        <w:t>բնօրինակ</w:t>
      </w:r>
      <w:r w:rsidRPr="00AE2768">
        <w:rPr>
          <w:rFonts w:ascii="GHEA Grapalat" w:hAnsi="GHEA Grapalat" w:cs="Sylfaen"/>
          <w:sz w:val="20"/>
          <w:lang w:val="af-ZA"/>
        </w:rPr>
        <w:t xml:space="preserve"> </w:t>
      </w:r>
      <w:r w:rsidRPr="00AE2768">
        <w:rPr>
          <w:rFonts w:ascii="GHEA Grapalat" w:hAnsi="GHEA Grapalat" w:cs="Sylfaen"/>
          <w:sz w:val="20"/>
          <w:lang w:val="ru-RU"/>
        </w:rPr>
        <w:t>փաստաթղթերի</w:t>
      </w:r>
      <w:r w:rsidRPr="00AE2768">
        <w:rPr>
          <w:rFonts w:ascii="GHEA Grapalat" w:hAnsi="GHEA Grapalat" w:cs="Sylfaen"/>
          <w:sz w:val="20"/>
          <w:lang w:val="af-ZA"/>
        </w:rPr>
        <w:t xml:space="preserve"> </w:t>
      </w:r>
      <w:r w:rsidRPr="00AE2768">
        <w:rPr>
          <w:rFonts w:ascii="GHEA Grapalat" w:hAnsi="GHEA Grapalat" w:cs="Sylfaen"/>
          <w:sz w:val="20"/>
          <w:lang w:val="ru-RU"/>
        </w:rPr>
        <w:t>փոխարեն</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ներկայացվել</w:t>
      </w:r>
      <w:r w:rsidRPr="00AE2768">
        <w:rPr>
          <w:rFonts w:ascii="GHEA Grapalat" w:hAnsi="GHEA Grapalat" w:cs="Sylfaen"/>
          <w:sz w:val="20"/>
          <w:lang w:val="af-ZA"/>
        </w:rPr>
        <w:t xml:space="preserve"> </w:t>
      </w:r>
      <w:r w:rsidRPr="00AE2768">
        <w:rPr>
          <w:rFonts w:ascii="GHEA Grapalat" w:hAnsi="GHEA Grapalat" w:cs="Sylfaen"/>
          <w:sz w:val="20"/>
          <w:lang w:val="ru-RU"/>
        </w:rPr>
        <w:t>դրանց</w:t>
      </w:r>
      <w:r w:rsidRPr="00AE2768">
        <w:rPr>
          <w:rFonts w:ascii="GHEA Grapalat" w:hAnsi="GHEA Grapalat" w:cs="Sylfaen"/>
          <w:sz w:val="20"/>
          <w:lang w:val="af-ZA"/>
        </w:rPr>
        <w:t xml:space="preserve"> </w:t>
      </w:r>
      <w:r w:rsidRPr="00AE2768">
        <w:rPr>
          <w:rFonts w:ascii="GHEA Grapalat" w:hAnsi="GHEA Grapalat" w:cs="Sylfaen"/>
          <w:sz w:val="20"/>
          <w:lang w:val="ru-RU"/>
        </w:rPr>
        <w:t>նոտարական</w:t>
      </w:r>
      <w:r w:rsidRPr="00AE2768">
        <w:rPr>
          <w:rFonts w:ascii="GHEA Grapalat" w:hAnsi="GHEA Grapalat" w:cs="Sylfaen"/>
          <w:sz w:val="20"/>
          <w:lang w:val="af-ZA"/>
        </w:rPr>
        <w:t xml:space="preserve"> </w:t>
      </w:r>
      <w:r w:rsidRPr="00AE2768">
        <w:rPr>
          <w:rFonts w:ascii="GHEA Grapalat" w:hAnsi="GHEA Grapalat" w:cs="Sylfaen"/>
          <w:sz w:val="20"/>
          <w:lang w:val="ru-RU"/>
        </w:rPr>
        <w:t>կարգով</w:t>
      </w:r>
      <w:r w:rsidRPr="00AE2768">
        <w:rPr>
          <w:rFonts w:ascii="GHEA Grapalat" w:hAnsi="GHEA Grapalat" w:cs="Sylfaen"/>
          <w:sz w:val="20"/>
          <w:lang w:val="af-ZA"/>
        </w:rPr>
        <w:t xml:space="preserve"> </w:t>
      </w:r>
      <w:r w:rsidRPr="00AE2768">
        <w:rPr>
          <w:rFonts w:ascii="GHEA Grapalat" w:hAnsi="GHEA Grapalat" w:cs="Sylfaen"/>
          <w:sz w:val="20"/>
          <w:lang w:val="ru-RU"/>
        </w:rPr>
        <w:t>վավերացված</w:t>
      </w:r>
      <w:r w:rsidRPr="00AE2768">
        <w:rPr>
          <w:rFonts w:ascii="GHEA Grapalat" w:hAnsi="GHEA Grapalat" w:cs="Sylfaen"/>
          <w:sz w:val="20"/>
          <w:lang w:val="af-ZA"/>
        </w:rPr>
        <w:t xml:space="preserve"> </w:t>
      </w:r>
      <w:r w:rsidRPr="00AE2768">
        <w:rPr>
          <w:rFonts w:ascii="GHEA Grapalat" w:hAnsi="GHEA Grapalat" w:cs="Sylfaen"/>
          <w:sz w:val="20"/>
          <w:lang w:val="ru-RU"/>
        </w:rPr>
        <w:t>օրինակները։</w:t>
      </w:r>
    </w:p>
    <w:p w:rsidR="00254F39" w:rsidRPr="00562117" w:rsidRDefault="00254F39" w:rsidP="00254F39">
      <w:pPr>
        <w:ind w:firstLine="720"/>
        <w:jc w:val="both"/>
        <w:rPr>
          <w:rFonts w:ascii="GHEA Grapalat" w:hAnsi="GHEA Grapalat"/>
          <w:b/>
          <w:sz w:val="20"/>
          <w:szCs w:val="20"/>
          <w:lang w:val="af-ZA"/>
        </w:rPr>
      </w:pPr>
      <w:r w:rsidRPr="00AE2768">
        <w:rPr>
          <w:rFonts w:ascii="GHEA Grapalat" w:hAnsi="GHEA Grapalat" w:cs="Sylfaen"/>
          <w:sz w:val="20"/>
          <w:szCs w:val="20"/>
        </w:rPr>
        <w:t>Ծրարը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cs="Sylfaen"/>
          <w:sz w:val="20"/>
          <w:szCs w:val="20"/>
        </w:rPr>
        <w:t>հրավերով</w:t>
      </w:r>
      <w:r w:rsidRPr="00AE2768">
        <w:rPr>
          <w:rFonts w:ascii="GHEA Grapalat" w:hAnsi="GHEA Grapalat"/>
          <w:sz w:val="20"/>
          <w:szCs w:val="20"/>
          <w:lang w:val="af-ZA"/>
        </w:rPr>
        <w:t xml:space="preserve"> </w:t>
      </w:r>
      <w:r w:rsidRPr="00AE2768">
        <w:rPr>
          <w:rFonts w:ascii="GHEA Grapalat" w:hAnsi="GHEA Grapalat" w:cs="Sylfaen"/>
          <w:sz w:val="20"/>
          <w:szCs w:val="20"/>
        </w:rPr>
        <w:t>նախատեսված</w:t>
      </w:r>
      <w:r w:rsidRPr="00AE2768">
        <w:rPr>
          <w:rFonts w:ascii="GHEA Grapalat" w:hAnsi="GHEA Grapalat"/>
          <w:sz w:val="20"/>
          <w:szCs w:val="20"/>
          <w:lang w:val="af-ZA"/>
        </w:rPr>
        <w:t xml:space="preserve">`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կազմած</w:t>
      </w:r>
      <w:r w:rsidRPr="00AE2768">
        <w:rPr>
          <w:rFonts w:ascii="GHEA Grapalat" w:hAnsi="GHEA Grapalat"/>
          <w:sz w:val="20"/>
          <w:szCs w:val="20"/>
          <w:lang w:val="af-ZA"/>
        </w:rPr>
        <w:t xml:space="preserve"> </w:t>
      </w:r>
      <w:r w:rsidRPr="00AE2768">
        <w:rPr>
          <w:rFonts w:ascii="GHEA Grapalat" w:hAnsi="GHEA Grapalat" w:cs="Sylfaen"/>
          <w:sz w:val="20"/>
          <w:szCs w:val="20"/>
        </w:rPr>
        <w:t>փաստաթղթերն</w:t>
      </w:r>
      <w:r w:rsidRPr="00AE2768">
        <w:rPr>
          <w:rFonts w:ascii="GHEA Grapalat" w:hAnsi="GHEA Grapalat"/>
          <w:sz w:val="20"/>
          <w:szCs w:val="20"/>
          <w:lang w:val="af-ZA"/>
        </w:rPr>
        <w:t xml:space="preserve"> </w:t>
      </w:r>
      <w:r w:rsidRPr="00AE2768">
        <w:rPr>
          <w:rFonts w:ascii="GHEA Grapalat" w:hAnsi="GHEA Grapalat" w:cs="Sylfaen"/>
          <w:sz w:val="20"/>
          <w:szCs w:val="20"/>
        </w:rPr>
        <w:t>ստորագրում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դրանք</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ներկայացնող</w:t>
      </w:r>
      <w:r w:rsidRPr="00AE2768">
        <w:rPr>
          <w:rFonts w:ascii="GHEA Grapalat" w:hAnsi="GHEA Grapalat"/>
          <w:sz w:val="20"/>
          <w:szCs w:val="20"/>
          <w:lang w:val="af-ZA"/>
        </w:rPr>
        <w:t xml:space="preserve"> </w:t>
      </w:r>
      <w:r w:rsidRPr="00AE2768">
        <w:rPr>
          <w:rFonts w:ascii="GHEA Grapalat" w:hAnsi="GHEA Grapalat" w:cs="Sylfaen"/>
          <w:sz w:val="20"/>
          <w:szCs w:val="20"/>
        </w:rPr>
        <w:t>անձը</w:t>
      </w:r>
      <w:r w:rsidRPr="00AE2768">
        <w:rPr>
          <w:rFonts w:ascii="GHEA Grapalat" w:hAnsi="GHEA Grapalat"/>
          <w:sz w:val="20"/>
          <w:szCs w:val="20"/>
          <w:lang w:val="af-ZA"/>
        </w:rPr>
        <w:t xml:space="preserve"> </w:t>
      </w:r>
      <w:r w:rsidRPr="00AE2768">
        <w:rPr>
          <w:rFonts w:ascii="GHEA Grapalat" w:hAnsi="GHEA Grapalat" w:cs="Sylfaen"/>
          <w:sz w:val="20"/>
          <w:szCs w:val="20"/>
        </w:rPr>
        <w:t>կամ</w:t>
      </w:r>
      <w:r w:rsidRPr="00AE2768">
        <w:rPr>
          <w:rFonts w:ascii="GHEA Grapalat" w:hAnsi="GHEA Grapalat"/>
          <w:sz w:val="20"/>
          <w:szCs w:val="20"/>
          <w:lang w:val="af-ZA"/>
        </w:rPr>
        <w:t xml:space="preserve"> </w:t>
      </w:r>
      <w:r w:rsidRPr="00AE2768">
        <w:rPr>
          <w:rFonts w:ascii="GHEA Grapalat" w:hAnsi="GHEA Grapalat" w:cs="Sylfaen"/>
          <w:sz w:val="20"/>
          <w:szCs w:val="20"/>
        </w:rPr>
        <w:t>վերջինիս</w:t>
      </w:r>
      <w:r w:rsidRPr="00AE2768">
        <w:rPr>
          <w:rFonts w:ascii="GHEA Grapalat" w:hAnsi="GHEA Grapalat"/>
          <w:sz w:val="20"/>
          <w:szCs w:val="20"/>
          <w:lang w:val="af-ZA"/>
        </w:rPr>
        <w:t xml:space="preserve"> </w:t>
      </w:r>
      <w:r w:rsidRPr="004E5381">
        <w:rPr>
          <w:rFonts w:ascii="GHEA Grapalat" w:hAnsi="GHEA Grapalat" w:cs="Sylfaen"/>
          <w:sz w:val="20"/>
          <w:szCs w:val="20"/>
        </w:rPr>
        <w:t>լիազորված</w:t>
      </w:r>
      <w:r w:rsidRPr="004E5381">
        <w:rPr>
          <w:rFonts w:ascii="GHEA Grapalat" w:hAnsi="GHEA Grapalat"/>
          <w:sz w:val="20"/>
          <w:szCs w:val="20"/>
          <w:lang w:val="af-ZA"/>
        </w:rPr>
        <w:t xml:space="preserve"> </w:t>
      </w:r>
      <w:r w:rsidRPr="004E5381">
        <w:rPr>
          <w:rFonts w:ascii="GHEA Grapalat" w:hAnsi="GHEA Grapalat" w:cs="Sylfaen"/>
          <w:sz w:val="20"/>
          <w:szCs w:val="20"/>
        </w:rPr>
        <w:t>անձը</w:t>
      </w:r>
      <w:r w:rsidRPr="004E5381">
        <w:rPr>
          <w:rFonts w:ascii="GHEA Grapalat" w:hAnsi="GHEA Grapalat"/>
          <w:sz w:val="20"/>
          <w:szCs w:val="20"/>
          <w:lang w:val="af-ZA"/>
        </w:rPr>
        <w:t xml:space="preserve"> (</w:t>
      </w:r>
      <w:r w:rsidRPr="004E5381">
        <w:rPr>
          <w:rFonts w:ascii="GHEA Grapalat" w:hAnsi="GHEA Grapalat" w:cs="Sylfaen"/>
          <w:sz w:val="20"/>
          <w:szCs w:val="20"/>
        </w:rPr>
        <w:t>այսուհետ</w:t>
      </w:r>
      <w:r w:rsidRPr="004E5381">
        <w:rPr>
          <w:rFonts w:ascii="GHEA Grapalat" w:hAnsi="GHEA Grapalat"/>
          <w:sz w:val="20"/>
          <w:szCs w:val="20"/>
          <w:lang w:val="af-ZA"/>
        </w:rPr>
        <w:t xml:space="preserve">` </w:t>
      </w:r>
      <w:r w:rsidRPr="004E5381">
        <w:rPr>
          <w:rFonts w:ascii="GHEA Grapalat" w:hAnsi="GHEA Grapalat" w:cs="Sylfaen"/>
          <w:sz w:val="20"/>
          <w:szCs w:val="20"/>
        </w:rPr>
        <w:t>գործակալ</w:t>
      </w:r>
      <w:r w:rsidRPr="00AE2768">
        <w:rPr>
          <w:rFonts w:ascii="GHEA Grapalat" w:hAnsi="GHEA Grapalat"/>
          <w:sz w:val="20"/>
          <w:szCs w:val="20"/>
          <w:lang w:val="af-ZA"/>
        </w:rPr>
        <w:t xml:space="preserve">): </w:t>
      </w:r>
      <w:r w:rsidRPr="00562117">
        <w:rPr>
          <w:rFonts w:ascii="GHEA Grapalat" w:hAnsi="GHEA Grapalat" w:cs="Sylfaen"/>
          <w:b/>
          <w:sz w:val="20"/>
          <w:szCs w:val="20"/>
        </w:rPr>
        <w:t>Եթե</w:t>
      </w:r>
      <w:r w:rsidRPr="00562117">
        <w:rPr>
          <w:rFonts w:ascii="GHEA Grapalat" w:hAnsi="GHEA Grapalat"/>
          <w:b/>
          <w:sz w:val="20"/>
          <w:szCs w:val="20"/>
          <w:lang w:val="af-ZA"/>
        </w:rPr>
        <w:t xml:space="preserve"> </w:t>
      </w:r>
      <w:r w:rsidRPr="00562117">
        <w:rPr>
          <w:rFonts w:ascii="GHEA Grapalat" w:hAnsi="GHEA Grapalat" w:cs="Sylfaen"/>
          <w:b/>
          <w:sz w:val="20"/>
          <w:szCs w:val="20"/>
        </w:rPr>
        <w:t>հայտը</w:t>
      </w:r>
      <w:r w:rsidRPr="00562117">
        <w:rPr>
          <w:rFonts w:ascii="GHEA Grapalat" w:hAnsi="GHEA Grapalat"/>
          <w:b/>
          <w:sz w:val="20"/>
          <w:szCs w:val="20"/>
          <w:lang w:val="af-ZA"/>
        </w:rPr>
        <w:t xml:space="preserve"> </w:t>
      </w:r>
      <w:r w:rsidRPr="00562117">
        <w:rPr>
          <w:rFonts w:ascii="GHEA Grapalat" w:hAnsi="GHEA Grapalat" w:cs="Sylfaen"/>
          <w:b/>
          <w:sz w:val="20"/>
          <w:szCs w:val="20"/>
        </w:rPr>
        <w:t>ներկայացնում</w:t>
      </w:r>
      <w:r w:rsidRPr="00562117">
        <w:rPr>
          <w:rFonts w:ascii="GHEA Grapalat" w:hAnsi="GHEA Grapalat"/>
          <w:b/>
          <w:sz w:val="20"/>
          <w:szCs w:val="20"/>
          <w:lang w:val="af-ZA"/>
        </w:rPr>
        <w:t xml:space="preserve"> </w:t>
      </w:r>
      <w:r w:rsidRPr="00562117">
        <w:rPr>
          <w:rFonts w:ascii="GHEA Grapalat" w:hAnsi="GHEA Grapalat" w:cs="Sylfaen"/>
          <w:b/>
          <w:sz w:val="20"/>
          <w:szCs w:val="20"/>
        </w:rPr>
        <w:t>է</w:t>
      </w:r>
      <w:r w:rsidRPr="00562117">
        <w:rPr>
          <w:rFonts w:ascii="GHEA Grapalat" w:hAnsi="GHEA Grapalat"/>
          <w:b/>
          <w:sz w:val="20"/>
          <w:szCs w:val="20"/>
          <w:lang w:val="af-ZA"/>
        </w:rPr>
        <w:t xml:space="preserve"> </w:t>
      </w:r>
      <w:r w:rsidRPr="00562117">
        <w:rPr>
          <w:rFonts w:ascii="GHEA Grapalat" w:hAnsi="GHEA Grapalat" w:cs="Sylfaen"/>
          <w:b/>
          <w:sz w:val="20"/>
          <w:szCs w:val="20"/>
        </w:rPr>
        <w:t>գործակալը</w:t>
      </w:r>
      <w:r w:rsidRPr="00562117">
        <w:rPr>
          <w:rFonts w:ascii="GHEA Grapalat" w:hAnsi="GHEA Grapalat"/>
          <w:b/>
          <w:sz w:val="20"/>
          <w:szCs w:val="20"/>
          <w:lang w:val="af-ZA"/>
        </w:rPr>
        <w:t xml:space="preserve">, </w:t>
      </w:r>
      <w:r w:rsidRPr="00562117">
        <w:rPr>
          <w:rFonts w:ascii="GHEA Grapalat" w:hAnsi="GHEA Grapalat" w:cs="Sylfaen"/>
          <w:b/>
          <w:sz w:val="20"/>
          <w:szCs w:val="20"/>
        </w:rPr>
        <w:t>ապա</w:t>
      </w:r>
      <w:r w:rsidRPr="00562117">
        <w:rPr>
          <w:rFonts w:ascii="GHEA Grapalat" w:hAnsi="GHEA Grapalat"/>
          <w:b/>
          <w:sz w:val="20"/>
          <w:szCs w:val="20"/>
          <w:lang w:val="af-ZA"/>
        </w:rPr>
        <w:t xml:space="preserve"> </w:t>
      </w:r>
      <w:r w:rsidRPr="00562117">
        <w:rPr>
          <w:rFonts w:ascii="GHEA Grapalat" w:hAnsi="GHEA Grapalat" w:cs="Sylfaen"/>
          <w:b/>
          <w:sz w:val="20"/>
          <w:szCs w:val="20"/>
        </w:rPr>
        <w:t>հայտով</w:t>
      </w:r>
      <w:r w:rsidRPr="00562117">
        <w:rPr>
          <w:rFonts w:ascii="GHEA Grapalat" w:hAnsi="GHEA Grapalat"/>
          <w:b/>
          <w:sz w:val="20"/>
          <w:szCs w:val="20"/>
          <w:lang w:val="af-ZA"/>
        </w:rPr>
        <w:t xml:space="preserve"> </w:t>
      </w:r>
      <w:r w:rsidRPr="00562117">
        <w:rPr>
          <w:rFonts w:ascii="GHEA Grapalat" w:hAnsi="GHEA Grapalat" w:cs="Sylfaen"/>
          <w:b/>
          <w:sz w:val="20"/>
          <w:szCs w:val="20"/>
        </w:rPr>
        <w:t>ներկայացվում</w:t>
      </w:r>
      <w:r w:rsidRPr="00562117">
        <w:rPr>
          <w:rFonts w:ascii="GHEA Grapalat" w:hAnsi="GHEA Grapalat"/>
          <w:b/>
          <w:sz w:val="20"/>
          <w:szCs w:val="20"/>
          <w:lang w:val="af-ZA"/>
        </w:rPr>
        <w:t xml:space="preserve"> </w:t>
      </w:r>
      <w:r w:rsidRPr="00562117">
        <w:rPr>
          <w:rFonts w:ascii="GHEA Grapalat" w:hAnsi="GHEA Grapalat" w:cs="Sylfaen"/>
          <w:b/>
          <w:sz w:val="20"/>
          <w:szCs w:val="20"/>
        </w:rPr>
        <w:t>է</w:t>
      </w:r>
      <w:r w:rsidRPr="00562117">
        <w:rPr>
          <w:rFonts w:ascii="GHEA Grapalat" w:hAnsi="GHEA Grapalat"/>
          <w:b/>
          <w:sz w:val="20"/>
          <w:szCs w:val="20"/>
          <w:lang w:val="af-ZA"/>
        </w:rPr>
        <w:t xml:space="preserve"> </w:t>
      </w:r>
      <w:r w:rsidRPr="00562117">
        <w:rPr>
          <w:rFonts w:ascii="GHEA Grapalat" w:hAnsi="GHEA Grapalat" w:cs="Sylfaen"/>
          <w:b/>
          <w:sz w:val="20"/>
          <w:szCs w:val="20"/>
        </w:rPr>
        <w:t>վերջինիս</w:t>
      </w:r>
      <w:r w:rsidRPr="00562117">
        <w:rPr>
          <w:rFonts w:ascii="GHEA Grapalat" w:hAnsi="GHEA Grapalat"/>
          <w:b/>
          <w:sz w:val="20"/>
          <w:szCs w:val="20"/>
          <w:lang w:val="af-ZA"/>
        </w:rPr>
        <w:t xml:space="preserve"> </w:t>
      </w:r>
      <w:r w:rsidRPr="00562117">
        <w:rPr>
          <w:rFonts w:ascii="GHEA Grapalat" w:hAnsi="GHEA Grapalat" w:cs="Sylfaen"/>
          <w:b/>
          <w:sz w:val="20"/>
          <w:szCs w:val="20"/>
        </w:rPr>
        <w:t>այդ</w:t>
      </w:r>
      <w:r w:rsidRPr="00562117">
        <w:rPr>
          <w:rFonts w:ascii="GHEA Grapalat" w:hAnsi="GHEA Grapalat"/>
          <w:b/>
          <w:sz w:val="20"/>
          <w:szCs w:val="20"/>
          <w:lang w:val="af-ZA"/>
        </w:rPr>
        <w:t xml:space="preserve"> </w:t>
      </w:r>
      <w:r w:rsidRPr="00562117">
        <w:rPr>
          <w:rFonts w:ascii="GHEA Grapalat" w:hAnsi="GHEA Grapalat" w:cs="Sylfaen"/>
          <w:b/>
          <w:sz w:val="20"/>
          <w:szCs w:val="20"/>
        </w:rPr>
        <w:t>լիազորությունը</w:t>
      </w:r>
      <w:r w:rsidRPr="00562117">
        <w:rPr>
          <w:rFonts w:ascii="GHEA Grapalat" w:hAnsi="GHEA Grapalat"/>
          <w:b/>
          <w:sz w:val="20"/>
          <w:szCs w:val="20"/>
          <w:lang w:val="af-ZA"/>
        </w:rPr>
        <w:t xml:space="preserve"> </w:t>
      </w:r>
      <w:r w:rsidRPr="00562117">
        <w:rPr>
          <w:rFonts w:ascii="GHEA Grapalat" w:hAnsi="GHEA Grapalat" w:cs="Sylfaen"/>
          <w:b/>
          <w:sz w:val="20"/>
          <w:szCs w:val="20"/>
        </w:rPr>
        <w:t>վերապահված</w:t>
      </w:r>
      <w:r w:rsidRPr="00562117">
        <w:rPr>
          <w:rFonts w:ascii="GHEA Grapalat" w:hAnsi="GHEA Grapalat"/>
          <w:b/>
          <w:sz w:val="20"/>
          <w:szCs w:val="20"/>
          <w:lang w:val="af-ZA"/>
        </w:rPr>
        <w:t xml:space="preserve"> </w:t>
      </w:r>
      <w:r w:rsidRPr="00562117">
        <w:rPr>
          <w:rFonts w:ascii="GHEA Grapalat" w:hAnsi="GHEA Grapalat" w:cs="Sylfaen"/>
          <w:b/>
          <w:sz w:val="20"/>
          <w:szCs w:val="20"/>
        </w:rPr>
        <w:t>լինելու</w:t>
      </w:r>
      <w:r w:rsidRPr="00562117">
        <w:rPr>
          <w:rFonts w:ascii="GHEA Grapalat" w:hAnsi="GHEA Grapalat"/>
          <w:b/>
          <w:sz w:val="20"/>
          <w:szCs w:val="20"/>
          <w:lang w:val="af-ZA"/>
        </w:rPr>
        <w:t xml:space="preserve"> </w:t>
      </w:r>
      <w:r w:rsidRPr="00562117">
        <w:rPr>
          <w:rFonts w:ascii="GHEA Grapalat" w:hAnsi="GHEA Grapalat" w:cs="Sylfaen"/>
          <w:b/>
          <w:sz w:val="20"/>
          <w:szCs w:val="20"/>
        </w:rPr>
        <w:t>մասին</w:t>
      </w:r>
      <w:r w:rsidRPr="00562117">
        <w:rPr>
          <w:rFonts w:ascii="GHEA Grapalat" w:hAnsi="GHEA Grapalat" w:cs="Sylfaen"/>
          <w:b/>
          <w:sz w:val="20"/>
          <w:szCs w:val="20"/>
          <w:lang w:val="af-ZA"/>
        </w:rPr>
        <w:t xml:space="preserve"> </w:t>
      </w:r>
      <w:r w:rsidRPr="00562117">
        <w:rPr>
          <w:rFonts w:ascii="GHEA Grapalat" w:hAnsi="GHEA Grapalat" w:cs="Sylfaen"/>
          <w:b/>
          <w:sz w:val="20"/>
          <w:szCs w:val="20"/>
        </w:rPr>
        <w:t>փաստաթուղթ</w:t>
      </w:r>
      <w:r w:rsidRPr="00562117">
        <w:rPr>
          <w:rFonts w:ascii="GHEA Grapalat" w:hAnsi="GHEA Grapalat" w:cs="Sylfaen"/>
          <w:b/>
          <w:sz w:val="20"/>
          <w:szCs w:val="20"/>
          <w:lang w:val="af-ZA"/>
        </w:rPr>
        <w:t>:</w:t>
      </w:r>
    </w:p>
    <w:p w:rsidR="00254F39" w:rsidRPr="00AE2768" w:rsidRDefault="00254F39" w:rsidP="00254F39">
      <w:pPr>
        <w:ind w:firstLine="720"/>
        <w:jc w:val="both"/>
        <w:rPr>
          <w:rFonts w:ascii="GHEA Grapalat" w:hAnsi="GHEA Grapalat"/>
          <w:sz w:val="20"/>
          <w:szCs w:val="20"/>
          <w:lang w:val="af-ZA"/>
        </w:rPr>
      </w:pPr>
      <w:r w:rsidRPr="00AE2768">
        <w:rPr>
          <w:rFonts w:ascii="GHEA Grapalat" w:hAnsi="GHEA Grapalat"/>
          <w:sz w:val="20"/>
          <w:szCs w:val="20"/>
          <w:lang w:val="af-ZA"/>
        </w:rPr>
        <w:t xml:space="preserve">3.2 </w:t>
      </w:r>
      <w:r w:rsidRPr="00AE2768">
        <w:rPr>
          <w:rFonts w:ascii="GHEA Grapalat" w:hAnsi="GHEA Grapalat" w:cs="Sylfaen"/>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հրահանգի</w:t>
      </w:r>
      <w:r w:rsidRPr="00AE2768">
        <w:rPr>
          <w:rFonts w:ascii="GHEA Grapalat" w:hAnsi="GHEA Grapalat"/>
          <w:sz w:val="20"/>
          <w:szCs w:val="20"/>
          <w:lang w:val="af-ZA"/>
        </w:rPr>
        <w:t xml:space="preserve"> 3.1 </w:t>
      </w:r>
      <w:r w:rsidRPr="00AE2768">
        <w:rPr>
          <w:rFonts w:ascii="GHEA Grapalat" w:hAnsi="GHEA Grapalat"/>
          <w:sz w:val="20"/>
          <w:szCs w:val="20"/>
        </w:rPr>
        <w:t>կետում</w:t>
      </w:r>
      <w:r w:rsidRPr="00AE2768">
        <w:rPr>
          <w:rFonts w:ascii="GHEA Grapalat" w:hAnsi="GHEA Grapalat"/>
          <w:sz w:val="20"/>
          <w:szCs w:val="20"/>
          <w:lang w:val="af-ZA"/>
        </w:rPr>
        <w:t xml:space="preserve"> </w:t>
      </w:r>
      <w:r w:rsidRPr="00AE2768">
        <w:rPr>
          <w:rFonts w:ascii="GHEA Grapalat" w:hAnsi="GHEA Grapalat" w:cs="Sylfaen"/>
          <w:sz w:val="20"/>
          <w:szCs w:val="20"/>
        </w:rPr>
        <w:t>նշված</w:t>
      </w:r>
      <w:r w:rsidRPr="00AE2768">
        <w:rPr>
          <w:rFonts w:ascii="GHEA Grapalat" w:hAnsi="GHEA Grapalat"/>
          <w:sz w:val="20"/>
          <w:szCs w:val="20"/>
          <w:lang w:val="af-ZA"/>
        </w:rPr>
        <w:t xml:space="preserve"> </w:t>
      </w:r>
      <w:r w:rsidRPr="00AE2768">
        <w:rPr>
          <w:rFonts w:ascii="GHEA Grapalat" w:hAnsi="GHEA Grapalat" w:cs="Sylfaen"/>
          <w:sz w:val="20"/>
          <w:szCs w:val="20"/>
        </w:rPr>
        <w:t>ծրարի</w:t>
      </w:r>
      <w:r w:rsidRPr="00AE2768">
        <w:rPr>
          <w:rFonts w:ascii="GHEA Grapalat" w:hAnsi="GHEA Grapalat"/>
          <w:sz w:val="20"/>
          <w:szCs w:val="20"/>
          <w:lang w:val="af-ZA"/>
        </w:rPr>
        <w:t xml:space="preserve"> </w:t>
      </w:r>
      <w:r w:rsidRPr="00AE2768">
        <w:rPr>
          <w:rFonts w:ascii="GHEA Grapalat" w:hAnsi="GHEA Grapalat" w:cs="Sylfaen"/>
          <w:sz w:val="20"/>
          <w:szCs w:val="20"/>
        </w:rPr>
        <w:t>վրա</w:t>
      </w:r>
      <w:r w:rsidRPr="00AE2768">
        <w:rPr>
          <w:rFonts w:ascii="GHEA Grapalat" w:hAnsi="GHEA Grapalat"/>
          <w:sz w:val="20"/>
          <w:szCs w:val="20"/>
          <w:lang w:val="af-ZA"/>
        </w:rPr>
        <w:t xml:space="preserve"> </w:t>
      </w:r>
      <w:r w:rsidRPr="00AE2768">
        <w:rPr>
          <w:rFonts w:ascii="GHEA Grapalat" w:hAnsi="GHEA Grapalat" w:cs="Sylfaen"/>
          <w:sz w:val="20"/>
          <w:szCs w:val="20"/>
        </w:rPr>
        <w:t>հայտը</w:t>
      </w:r>
      <w:r w:rsidRPr="00AE2768">
        <w:rPr>
          <w:rFonts w:ascii="GHEA Grapalat" w:hAnsi="GHEA Grapalat"/>
          <w:sz w:val="20"/>
          <w:szCs w:val="20"/>
          <w:lang w:val="af-ZA"/>
        </w:rPr>
        <w:t xml:space="preserve"> </w:t>
      </w:r>
      <w:r w:rsidRPr="00AE2768">
        <w:rPr>
          <w:rFonts w:ascii="GHEA Grapalat" w:hAnsi="GHEA Grapalat" w:cs="Sylfaen"/>
          <w:sz w:val="20"/>
          <w:szCs w:val="20"/>
        </w:rPr>
        <w:t>կազմելու</w:t>
      </w:r>
      <w:r w:rsidRPr="00AE2768">
        <w:rPr>
          <w:rFonts w:ascii="GHEA Grapalat" w:hAnsi="GHEA Grapalat"/>
          <w:sz w:val="20"/>
          <w:szCs w:val="20"/>
          <w:lang w:val="af-ZA"/>
        </w:rPr>
        <w:t xml:space="preserve"> </w:t>
      </w:r>
      <w:r w:rsidRPr="00AE2768">
        <w:rPr>
          <w:rFonts w:ascii="GHEA Grapalat" w:hAnsi="GHEA Grapalat" w:cs="Sylfaen"/>
          <w:sz w:val="20"/>
          <w:szCs w:val="20"/>
        </w:rPr>
        <w:t>լեզվով</w:t>
      </w:r>
      <w:r w:rsidRPr="00AE2768">
        <w:rPr>
          <w:rFonts w:ascii="GHEA Grapalat" w:hAnsi="GHEA Grapalat"/>
          <w:sz w:val="20"/>
          <w:szCs w:val="20"/>
          <w:lang w:val="af-ZA"/>
        </w:rPr>
        <w:t xml:space="preserve"> </w:t>
      </w:r>
      <w:r w:rsidRPr="00AE2768">
        <w:rPr>
          <w:rFonts w:ascii="GHEA Grapalat" w:hAnsi="GHEA Grapalat" w:cs="Sylfaen"/>
          <w:sz w:val="20"/>
          <w:szCs w:val="20"/>
        </w:rPr>
        <w:t>նշվում</w:t>
      </w:r>
      <w:r w:rsidRPr="00AE2768">
        <w:rPr>
          <w:rFonts w:ascii="GHEA Grapalat" w:hAnsi="GHEA Grapalat"/>
          <w:sz w:val="20"/>
          <w:szCs w:val="20"/>
          <w:lang w:val="af-ZA"/>
        </w:rPr>
        <w:t xml:space="preserve"> </w:t>
      </w:r>
      <w:r w:rsidRPr="00AE2768">
        <w:rPr>
          <w:rFonts w:ascii="GHEA Grapalat" w:hAnsi="GHEA Grapalat" w:cs="Sylfaen"/>
          <w:sz w:val="20"/>
          <w:szCs w:val="20"/>
        </w:rPr>
        <w:t>են</w:t>
      </w:r>
      <w:r w:rsidRPr="00AE2768">
        <w:rPr>
          <w:rFonts w:ascii="GHEA Grapalat" w:hAnsi="GHEA Grapalat"/>
          <w:sz w:val="20"/>
          <w:szCs w:val="20"/>
          <w:lang w:val="af-ZA"/>
        </w:rPr>
        <w:t xml:space="preserve">` </w:t>
      </w:r>
    </w:p>
    <w:p w:rsidR="00254F39" w:rsidRPr="00AE2768" w:rsidRDefault="00254F39" w:rsidP="00254F39">
      <w:pPr>
        <w:ind w:firstLine="720"/>
        <w:rPr>
          <w:rFonts w:ascii="GHEA Grapalat" w:hAnsi="GHEA Grapalat"/>
          <w:sz w:val="20"/>
          <w:szCs w:val="20"/>
          <w:lang w:val="af-ZA"/>
        </w:rPr>
      </w:pPr>
      <w:r w:rsidRPr="00AE2768">
        <w:rPr>
          <w:rFonts w:ascii="GHEA Grapalat" w:hAnsi="GHEA Grapalat"/>
          <w:sz w:val="20"/>
          <w:szCs w:val="20"/>
          <w:lang w:val="af-ZA"/>
        </w:rPr>
        <w:t xml:space="preserve">1) </w:t>
      </w:r>
      <w:r w:rsidRPr="00AE2768">
        <w:rPr>
          <w:rFonts w:ascii="GHEA Grapalat" w:hAnsi="GHEA Grapalat"/>
          <w:sz w:val="20"/>
          <w:szCs w:val="20"/>
        </w:rPr>
        <w:t>պ</w:t>
      </w:r>
      <w:r w:rsidRPr="00AE2768">
        <w:rPr>
          <w:rFonts w:ascii="GHEA Grapalat" w:hAnsi="GHEA Grapalat" w:cs="Sylfaen"/>
          <w:sz w:val="20"/>
          <w:szCs w:val="20"/>
        </w:rPr>
        <w:t>ատվիրատուի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հայտի</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ներկայացման</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հասցեն</w:t>
      </w:r>
      <w:r w:rsidRPr="00AE2768">
        <w:rPr>
          <w:rFonts w:ascii="GHEA Grapalat" w:hAnsi="GHEA Grapalat"/>
          <w:sz w:val="20"/>
          <w:szCs w:val="20"/>
          <w:lang w:val="af-ZA"/>
        </w:rPr>
        <w:t>).</w:t>
      </w:r>
    </w:p>
    <w:p w:rsidR="00254F39" w:rsidRPr="00AE2768" w:rsidRDefault="00254F39" w:rsidP="00254F39">
      <w:pPr>
        <w:ind w:firstLine="720"/>
        <w:rPr>
          <w:rFonts w:ascii="GHEA Grapalat" w:hAnsi="GHEA Grapalat"/>
          <w:sz w:val="20"/>
          <w:szCs w:val="20"/>
          <w:lang w:val="af-ZA"/>
        </w:rPr>
      </w:pPr>
      <w:r w:rsidRPr="00AE2768">
        <w:rPr>
          <w:rFonts w:ascii="GHEA Grapalat" w:hAnsi="GHEA Grapalat"/>
          <w:sz w:val="20"/>
          <w:szCs w:val="20"/>
          <w:lang w:val="af-ZA"/>
        </w:rPr>
        <w:t xml:space="preserve">2) </w:t>
      </w:r>
      <w:r w:rsidRPr="00AE2768">
        <w:rPr>
          <w:rFonts w:ascii="GHEA Grapalat" w:hAnsi="GHEA Grapalat"/>
          <w:sz w:val="20"/>
          <w:szCs w:val="20"/>
        </w:rPr>
        <w:t>գնանշման</w:t>
      </w:r>
      <w:r w:rsidRPr="00AE2768">
        <w:rPr>
          <w:rFonts w:ascii="GHEA Grapalat" w:hAnsi="GHEA Grapalat"/>
          <w:sz w:val="20"/>
          <w:szCs w:val="20"/>
          <w:lang w:val="af-ZA"/>
        </w:rPr>
        <w:t xml:space="preserve"> </w:t>
      </w:r>
      <w:r w:rsidRPr="00AE2768">
        <w:rPr>
          <w:rFonts w:ascii="GHEA Grapalat" w:hAnsi="GHEA Grapalat"/>
          <w:sz w:val="20"/>
          <w:szCs w:val="20"/>
        </w:rPr>
        <w:t>հարցման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ծածկագիրը</w:t>
      </w:r>
      <w:r w:rsidRPr="00AE2768">
        <w:rPr>
          <w:rFonts w:ascii="GHEA Grapalat" w:hAnsi="GHEA Grapalat"/>
          <w:sz w:val="20"/>
          <w:szCs w:val="20"/>
          <w:lang w:val="af-ZA"/>
        </w:rPr>
        <w:t>.</w:t>
      </w:r>
    </w:p>
    <w:p w:rsidR="00254F39" w:rsidRPr="00AE2768" w:rsidRDefault="00254F39" w:rsidP="00254F39">
      <w:pPr>
        <w:ind w:firstLine="720"/>
        <w:rPr>
          <w:rFonts w:ascii="GHEA Grapalat" w:hAnsi="GHEA Grapalat"/>
          <w:sz w:val="20"/>
          <w:szCs w:val="20"/>
          <w:lang w:val="af-ZA"/>
        </w:rPr>
      </w:pPr>
      <w:r w:rsidRPr="00AE2768">
        <w:rPr>
          <w:rFonts w:ascii="GHEA Grapalat" w:hAnsi="GHEA Grapalat"/>
          <w:sz w:val="20"/>
          <w:szCs w:val="20"/>
          <w:lang w:val="af-ZA"/>
        </w:rPr>
        <w:t>3) «</w:t>
      </w:r>
      <w:r w:rsidRPr="00AE2768">
        <w:rPr>
          <w:rFonts w:ascii="GHEA Grapalat" w:hAnsi="GHEA Grapalat" w:cs="Sylfaen"/>
          <w:sz w:val="20"/>
          <w:szCs w:val="20"/>
        </w:rPr>
        <w:t>չբացել</w:t>
      </w:r>
      <w:r w:rsidRPr="00AE2768">
        <w:rPr>
          <w:rFonts w:ascii="GHEA Grapalat" w:hAnsi="GHEA Grapalat"/>
          <w:sz w:val="20"/>
          <w:szCs w:val="20"/>
          <w:lang w:val="af-ZA"/>
        </w:rPr>
        <w:t xml:space="preserve"> </w:t>
      </w:r>
      <w:r w:rsidRPr="00AE2768">
        <w:rPr>
          <w:rFonts w:ascii="GHEA Grapalat" w:hAnsi="GHEA Grapalat" w:cs="Sylfaen"/>
          <w:sz w:val="20"/>
          <w:szCs w:val="20"/>
        </w:rPr>
        <w:t>մինչև</w:t>
      </w:r>
      <w:r w:rsidRPr="00AE2768">
        <w:rPr>
          <w:rFonts w:ascii="GHEA Grapalat" w:hAnsi="GHEA Grapalat"/>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sz w:val="20"/>
          <w:szCs w:val="20"/>
          <w:lang w:val="af-ZA"/>
        </w:rPr>
        <w:t xml:space="preserve"> </w:t>
      </w:r>
      <w:r w:rsidRPr="00AE2768">
        <w:rPr>
          <w:rFonts w:ascii="GHEA Grapalat" w:hAnsi="GHEA Grapalat" w:cs="Sylfaen"/>
          <w:sz w:val="20"/>
          <w:szCs w:val="20"/>
        </w:rPr>
        <w:t>բացման</w:t>
      </w:r>
      <w:r w:rsidRPr="00AE2768">
        <w:rPr>
          <w:rFonts w:ascii="GHEA Grapalat" w:hAnsi="GHEA Grapalat"/>
          <w:sz w:val="20"/>
          <w:szCs w:val="20"/>
          <w:lang w:val="af-ZA"/>
        </w:rPr>
        <w:t xml:space="preserve"> </w:t>
      </w:r>
      <w:r w:rsidRPr="00AE2768">
        <w:rPr>
          <w:rFonts w:ascii="GHEA Grapalat" w:hAnsi="GHEA Grapalat" w:cs="Sylfaen"/>
          <w:sz w:val="20"/>
          <w:szCs w:val="20"/>
        </w:rPr>
        <w:t>նիստը</w:t>
      </w:r>
      <w:r w:rsidRPr="00AE2768">
        <w:rPr>
          <w:rFonts w:ascii="GHEA Grapalat" w:hAnsi="GHEA Grapalat"/>
          <w:sz w:val="20"/>
          <w:szCs w:val="20"/>
          <w:lang w:val="af-ZA"/>
        </w:rPr>
        <w:t xml:space="preserve">» </w:t>
      </w:r>
      <w:r w:rsidRPr="00AE2768">
        <w:rPr>
          <w:rFonts w:ascii="GHEA Grapalat" w:hAnsi="GHEA Grapalat" w:cs="Sylfaen"/>
          <w:sz w:val="20"/>
          <w:szCs w:val="20"/>
        </w:rPr>
        <w:t>բառերը</w:t>
      </w:r>
      <w:r w:rsidRPr="00AE2768">
        <w:rPr>
          <w:rFonts w:ascii="GHEA Grapalat" w:hAnsi="GHEA Grapalat"/>
          <w:sz w:val="20"/>
          <w:szCs w:val="20"/>
          <w:lang w:val="af-ZA"/>
        </w:rPr>
        <w:t>.</w:t>
      </w:r>
    </w:p>
    <w:p w:rsidR="00254F39" w:rsidRPr="00AE2768" w:rsidRDefault="00254F39" w:rsidP="00254F39">
      <w:pPr>
        <w:ind w:firstLine="720"/>
        <w:rPr>
          <w:rFonts w:ascii="GHEA Grapalat" w:hAnsi="GHEA Grapalat"/>
          <w:sz w:val="20"/>
          <w:szCs w:val="20"/>
          <w:lang w:val="af-ZA"/>
        </w:rPr>
      </w:pPr>
      <w:r w:rsidRPr="00AE2768">
        <w:rPr>
          <w:rFonts w:ascii="GHEA Grapalat" w:hAnsi="GHEA Grapalat"/>
          <w:sz w:val="20"/>
          <w:szCs w:val="20"/>
          <w:lang w:val="af-ZA"/>
        </w:rPr>
        <w:t xml:space="preserve">4)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անունը</w:t>
      </w:r>
      <w:r w:rsidRPr="00AE2768">
        <w:rPr>
          <w:rFonts w:ascii="GHEA Grapalat" w:hAnsi="GHEA Grapalat"/>
          <w:sz w:val="20"/>
          <w:szCs w:val="20"/>
          <w:lang w:val="af-ZA"/>
        </w:rPr>
        <w:t xml:space="preserve">), </w:t>
      </w:r>
      <w:r w:rsidRPr="00AE2768">
        <w:rPr>
          <w:rFonts w:ascii="GHEA Grapalat" w:hAnsi="GHEA Grapalat" w:cs="Sylfaen"/>
          <w:sz w:val="20"/>
          <w:szCs w:val="20"/>
        </w:rPr>
        <w:t>գտնվելու</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հեռախոսահամարը</w:t>
      </w:r>
      <w:r w:rsidRPr="00AE2768">
        <w:rPr>
          <w:rFonts w:ascii="GHEA Grapalat" w:hAnsi="GHEA Grapalat"/>
          <w:sz w:val="20"/>
          <w:szCs w:val="20"/>
          <w:lang w:val="af-ZA"/>
        </w:rPr>
        <w:t>:</w:t>
      </w:r>
    </w:p>
    <w:p w:rsidR="00254F39" w:rsidRPr="00AE2768" w:rsidRDefault="00254F39" w:rsidP="00254F3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3.3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հրահանգի</w:t>
      </w:r>
      <w:r w:rsidRPr="00AE2768">
        <w:rPr>
          <w:rFonts w:ascii="GHEA Grapalat" w:hAnsi="GHEA Grapalat" w:cs="Sylfaen"/>
          <w:sz w:val="20"/>
          <w:szCs w:val="20"/>
          <w:lang w:val="af-ZA"/>
        </w:rPr>
        <w:t xml:space="preserve"> 3.1 </w:t>
      </w:r>
      <w:r w:rsidRPr="00AE2768">
        <w:rPr>
          <w:rFonts w:ascii="GHEA Grapalat" w:hAnsi="GHEA Grapalat" w:cs="Sylfaen"/>
          <w:sz w:val="20"/>
          <w:szCs w:val="20"/>
        </w:rPr>
        <w:t>և</w:t>
      </w:r>
      <w:r w:rsidRPr="00AE2768">
        <w:rPr>
          <w:rFonts w:ascii="GHEA Grapalat" w:hAnsi="GHEA Grapalat" w:cs="Sylfaen"/>
          <w:sz w:val="20"/>
          <w:szCs w:val="20"/>
          <w:lang w:val="af-ZA"/>
        </w:rPr>
        <w:t xml:space="preserve"> 3.2 </w:t>
      </w:r>
      <w:r w:rsidRPr="00AE2768">
        <w:rPr>
          <w:rFonts w:ascii="GHEA Grapalat" w:hAnsi="GHEA Grapalat" w:cs="Sylfaen"/>
          <w:sz w:val="20"/>
          <w:szCs w:val="20"/>
        </w:rPr>
        <w:t>կետերի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պահանջներին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չհամապատասխանող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նիստում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մերժում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նույնությամբ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վերադարձնում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ներկայացնողին</w:t>
      </w:r>
      <w:r w:rsidRPr="00AE2768">
        <w:rPr>
          <w:rFonts w:ascii="GHEA Grapalat" w:hAnsi="GHEA Grapalat" w:cs="Sylfaen"/>
          <w:sz w:val="20"/>
          <w:szCs w:val="20"/>
          <w:lang w:val="af-ZA"/>
        </w:rPr>
        <w:t>:</w:t>
      </w:r>
    </w:p>
    <w:p w:rsidR="00254F39" w:rsidRPr="00AE2768" w:rsidRDefault="008E0FC6" w:rsidP="00254F39">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lastRenderedPageBreak/>
        <w:t xml:space="preserve">  </w:t>
      </w:r>
      <w:r w:rsidR="00254F39">
        <w:rPr>
          <w:rFonts w:ascii="GHEA Grapalat" w:hAnsi="GHEA Grapalat" w:cs="Sylfaen"/>
          <w:b/>
          <w:sz w:val="20"/>
          <w:lang w:val="es-ES"/>
        </w:rPr>
        <w:tab/>
      </w:r>
    </w:p>
    <w:p w:rsidR="00254F39" w:rsidRPr="00AE2768" w:rsidRDefault="00254F39" w:rsidP="00254F39">
      <w:pPr>
        <w:pStyle w:val="norm"/>
        <w:spacing w:line="240" w:lineRule="auto"/>
        <w:ind w:firstLine="284"/>
        <w:jc w:val="right"/>
        <w:rPr>
          <w:rFonts w:ascii="GHEA Grapalat" w:hAnsi="GHEA Grapalat" w:cs="Sylfaen"/>
          <w:b/>
          <w:sz w:val="20"/>
          <w:lang w:val="es-ES"/>
        </w:rPr>
      </w:pPr>
    </w:p>
    <w:p w:rsidR="00254F39" w:rsidRPr="00AE2768" w:rsidRDefault="00254F39" w:rsidP="00254F39">
      <w:pPr>
        <w:pStyle w:val="norm"/>
        <w:spacing w:line="240" w:lineRule="auto"/>
        <w:ind w:firstLine="284"/>
        <w:jc w:val="right"/>
        <w:rPr>
          <w:rFonts w:ascii="GHEA Grapalat" w:hAnsi="GHEA Grapalat" w:cs="Arial"/>
          <w:b/>
          <w:sz w:val="20"/>
          <w:lang w:val="es-ES"/>
        </w:rPr>
      </w:pPr>
      <w:r w:rsidRPr="00AE2768">
        <w:rPr>
          <w:rFonts w:ascii="GHEA Grapalat" w:hAnsi="GHEA Grapalat" w:cs="Sylfaen"/>
          <w:b/>
          <w:sz w:val="20"/>
          <w:lang w:val="es-ES"/>
        </w:rPr>
        <w:t>Հավելված</w:t>
      </w:r>
      <w:r w:rsidRPr="00AE2768">
        <w:rPr>
          <w:rFonts w:ascii="GHEA Grapalat" w:hAnsi="GHEA Grapalat" w:cs="Arial"/>
          <w:b/>
          <w:sz w:val="20"/>
          <w:lang w:val="es-ES"/>
        </w:rPr>
        <w:t xml:space="preserve">  N 1</w:t>
      </w:r>
    </w:p>
    <w:p w:rsidR="00254F39" w:rsidRPr="00AE2768" w:rsidRDefault="00254F39" w:rsidP="00254F39">
      <w:pPr>
        <w:pStyle w:val="31"/>
        <w:spacing w:line="240" w:lineRule="auto"/>
        <w:jc w:val="right"/>
        <w:rPr>
          <w:rFonts w:ascii="GHEA Grapalat" w:hAnsi="GHEA Grapalat" w:cs="Arial"/>
          <w:b/>
          <w:lang w:val="es-ES"/>
        </w:rPr>
      </w:pPr>
      <w:r w:rsidRPr="00AE2768">
        <w:rPr>
          <w:rFonts w:ascii="GHEA Grapalat" w:hAnsi="GHEA Grapalat"/>
          <w:sz w:val="24"/>
          <w:szCs w:val="24"/>
          <w:lang w:val="af-ZA"/>
        </w:rPr>
        <w:t>«</w:t>
      </w:r>
      <w:r w:rsidR="00056D05">
        <w:rPr>
          <w:rFonts w:ascii="Sylfaen" w:hAnsi="Sylfaen"/>
          <w:b/>
          <w:lang w:val="es-ES"/>
        </w:rPr>
        <w:t>ԱՄՈՀՀԴ</w:t>
      </w:r>
      <w:r>
        <w:rPr>
          <w:rFonts w:ascii="Sylfaen" w:hAnsi="Sylfaen"/>
          <w:b/>
          <w:lang w:val="es-ES"/>
        </w:rPr>
        <w:t>-ԳՀ</w:t>
      </w:r>
      <w:r w:rsidRPr="00AE2768">
        <w:rPr>
          <w:rFonts w:ascii="GHEA Grapalat" w:hAnsi="GHEA Grapalat" w:cs="Sylfaen"/>
          <w:b/>
          <w:lang w:val="hy-AM"/>
        </w:rPr>
        <w:t>ԱՊՁԲ</w:t>
      </w:r>
      <w:r>
        <w:rPr>
          <w:rFonts w:ascii="GHEA Grapalat" w:hAnsi="GHEA Grapalat"/>
          <w:b/>
          <w:lang w:val="es-ES"/>
        </w:rPr>
        <w:t>-20/01</w:t>
      </w:r>
      <w:r w:rsidRPr="00AE2768">
        <w:rPr>
          <w:rFonts w:ascii="GHEA Grapalat" w:hAnsi="GHEA Grapalat"/>
          <w:sz w:val="24"/>
          <w:szCs w:val="24"/>
          <w:lang w:val="af-ZA"/>
        </w:rPr>
        <w:t>»</w:t>
      </w:r>
      <w:r w:rsidRPr="00AE2768">
        <w:rPr>
          <w:rFonts w:ascii="GHEA Grapalat" w:hAnsi="GHEA Grapalat" w:cs="Sylfaen"/>
          <w:b/>
          <w:lang w:val="es-ES"/>
        </w:rPr>
        <w:t>*</w:t>
      </w:r>
      <w:r w:rsidRPr="00AE2768">
        <w:rPr>
          <w:rFonts w:ascii="GHEA Grapalat" w:hAnsi="GHEA Grapalat"/>
          <w:b/>
          <w:lang w:val="es-ES"/>
        </w:rPr>
        <w:t xml:space="preserve">  </w:t>
      </w:r>
      <w:r w:rsidRPr="00AE2768">
        <w:rPr>
          <w:rFonts w:ascii="GHEA Grapalat" w:hAnsi="GHEA Grapalat" w:cs="Sylfaen"/>
          <w:b/>
          <w:lang w:val="es-ES"/>
        </w:rPr>
        <w:t>ծածկագրով</w:t>
      </w:r>
    </w:p>
    <w:p w:rsidR="00254F39" w:rsidRPr="00AE2768" w:rsidRDefault="00254F39" w:rsidP="00254F39">
      <w:pPr>
        <w:pStyle w:val="31"/>
        <w:spacing w:line="240" w:lineRule="auto"/>
        <w:jc w:val="right"/>
        <w:rPr>
          <w:rFonts w:ascii="GHEA Grapalat" w:hAnsi="GHEA Grapalat" w:cs="Arial"/>
          <w:b/>
          <w:lang w:val="es-ES"/>
        </w:rPr>
      </w:pPr>
      <w:r>
        <w:rPr>
          <w:rFonts w:ascii="Sylfaen" w:hAnsi="Sylfaen" w:cs="Sylfaen"/>
          <w:b/>
          <w:lang w:val="es-ES"/>
        </w:rPr>
        <w:t xml:space="preserve">գնանշման հարցման </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254F39" w:rsidRPr="00AE2768" w:rsidRDefault="00254F39" w:rsidP="00254F39">
      <w:pPr>
        <w:jc w:val="center"/>
        <w:rPr>
          <w:rFonts w:ascii="GHEA Grapalat" w:hAnsi="GHEA Grapalat" w:cs="Sylfaen"/>
          <w:b/>
          <w:lang w:val="es-ES"/>
        </w:rPr>
      </w:pPr>
    </w:p>
    <w:p w:rsidR="00254F39" w:rsidRPr="00AE2768" w:rsidRDefault="00254F39" w:rsidP="00254F39">
      <w:pPr>
        <w:jc w:val="center"/>
        <w:rPr>
          <w:rFonts w:ascii="GHEA Grapalat" w:hAnsi="GHEA Grapalat" w:cs="Arial"/>
          <w:b/>
          <w:lang w:val="es-ES"/>
        </w:rPr>
      </w:pPr>
      <w:r w:rsidRPr="00AE2768">
        <w:rPr>
          <w:rFonts w:ascii="GHEA Grapalat" w:hAnsi="GHEA Grapalat" w:cs="Sylfaen"/>
          <w:b/>
          <w:lang w:val="es-ES"/>
        </w:rPr>
        <w:t>ԴԻՄՈՒՄՀԱՅՏԱՐԱՐՈՒԹՅՈՒՆ*</w:t>
      </w:r>
    </w:p>
    <w:p w:rsidR="00254F39" w:rsidRPr="00AE2768" w:rsidRDefault="00254F39" w:rsidP="00254F39">
      <w:pPr>
        <w:pStyle w:val="6"/>
        <w:jc w:val="center"/>
        <w:rPr>
          <w:rFonts w:ascii="GHEA Grapalat" w:hAnsi="GHEA Grapalat" w:cs="Arial"/>
          <w:color w:val="auto"/>
          <w:sz w:val="24"/>
          <w:szCs w:val="24"/>
          <w:lang w:val="es-ES"/>
        </w:rPr>
      </w:pPr>
      <w:r>
        <w:rPr>
          <w:rFonts w:ascii="Sylfaen" w:hAnsi="Sylfaen" w:cs="Sylfaen"/>
          <w:color w:val="auto"/>
          <w:sz w:val="24"/>
          <w:szCs w:val="24"/>
          <w:lang w:val="es-ES"/>
        </w:rPr>
        <w:t xml:space="preserve">գնանշման հարցմանը </w:t>
      </w:r>
      <w:r w:rsidRPr="00AE2768">
        <w:rPr>
          <w:rFonts w:ascii="GHEA Grapalat" w:hAnsi="GHEA Grapalat" w:cs="Sylfaen"/>
          <w:color w:val="auto"/>
          <w:sz w:val="24"/>
          <w:szCs w:val="24"/>
          <w:lang w:val="es-ES"/>
        </w:rPr>
        <w:t xml:space="preserve"> մասնակցելու</w:t>
      </w:r>
      <w:r w:rsidRPr="00AE2768">
        <w:rPr>
          <w:rFonts w:ascii="GHEA Grapalat" w:hAnsi="GHEA Grapalat" w:cs="Arial"/>
          <w:color w:val="auto"/>
          <w:sz w:val="24"/>
          <w:szCs w:val="24"/>
          <w:lang w:val="es-ES"/>
        </w:rPr>
        <w:t xml:space="preserve">  </w:t>
      </w:r>
    </w:p>
    <w:p w:rsidR="00254F39" w:rsidRPr="00AE2768" w:rsidRDefault="00254F39" w:rsidP="00254F39">
      <w:pPr>
        <w:rPr>
          <w:lang w:val="es-ES" w:eastAsia="ru-RU"/>
        </w:rPr>
      </w:pPr>
    </w:p>
    <w:p w:rsidR="00254F39" w:rsidRPr="00AE2768" w:rsidRDefault="00254F39" w:rsidP="00254F39">
      <w:pPr>
        <w:jc w:val="both"/>
        <w:rPr>
          <w:rFonts w:ascii="GHEA Grapalat" w:hAnsi="GHEA Grapalat" w:cs="Arial"/>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lang w:val="es-ES"/>
        </w:rPr>
        <w:t xml:space="preserve"> </w:t>
      </w:r>
      <w:r w:rsidRPr="00AE2768">
        <w:rPr>
          <w:rFonts w:ascii="GHEA Grapalat" w:hAnsi="GHEA Grapalat" w:cs="Sylfaen"/>
          <w:sz w:val="20"/>
          <w:szCs w:val="20"/>
          <w:lang w:val="es-ES"/>
        </w:rPr>
        <w:t>հայտնում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որ</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ցանկություն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ունի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մասնակցել</w:t>
      </w:r>
    </w:p>
    <w:p w:rsidR="00254F39" w:rsidRPr="00AE2768" w:rsidRDefault="00254F39" w:rsidP="00254F39">
      <w:pPr>
        <w:jc w:val="both"/>
        <w:rPr>
          <w:rFonts w:ascii="GHEA Grapalat" w:hAnsi="GHEA Grapalat"/>
          <w:sz w:val="22"/>
          <w:szCs w:val="22"/>
          <w:vertAlign w:val="superscript"/>
          <w:lang w:val="es-ES"/>
        </w:rPr>
      </w:pPr>
      <w:r w:rsidRPr="00AE2768">
        <w:rPr>
          <w:rFonts w:ascii="GHEA Grapalat" w:hAnsi="GHEA Grapalat"/>
          <w:vertAlign w:val="superscript"/>
          <w:lang w:val="es-ES"/>
        </w:rPr>
        <w:t xml:space="preserve">               </w:t>
      </w:r>
      <w:r w:rsidRPr="00AE2768">
        <w:rPr>
          <w:rFonts w:ascii="GHEA Grapalat" w:hAnsi="GHEA Grapalat"/>
          <w:lang w:val="es-ES"/>
        </w:rPr>
        <w:t xml:space="preserve">            </w:t>
      </w:r>
      <w:r w:rsidRPr="00AE2768">
        <w:rPr>
          <w:rFonts w:ascii="GHEA Grapalat" w:hAnsi="GHEA Grapalat" w:cs="Sylfaen"/>
          <w:vertAlign w:val="superscript"/>
          <w:lang w:val="es-ES"/>
        </w:rPr>
        <w:t>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254F39" w:rsidRPr="00AE2768" w:rsidRDefault="00254F39" w:rsidP="00254F39">
      <w:pPr>
        <w:jc w:val="both"/>
        <w:rPr>
          <w:rFonts w:ascii="GHEA Grapalat" w:hAnsi="GHEA Grapalat"/>
          <w:sz w:val="22"/>
          <w:szCs w:val="22"/>
          <w:u w:val="single"/>
          <w:lang w:val="es-ES"/>
        </w:rPr>
      </w:pPr>
      <w:r w:rsidRPr="00805798">
        <w:rPr>
          <w:rFonts w:ascii="GHEA Grapalat" w:hAnsi="GHEA Grapalat"/>
          <w:sz w:val="20"/>
          <w:szCs w:val="20"/>
          <w:lang w:val="es-ES"/>
        </w:rPr>
        <w:t xml:space="preserve">&lt;&lt;ՀՀ Արարատի մարզի </w:t>
      </w:r>
      <w:r w:rsidR="00056D05">
        <w:rPr>
          <w:rFonts w:ascii="GHEA Grapalat" w:hAnsi="GHEA Grapalat"/>
          <w:sz w:val="20"/>
          <w:szCs w:val="20"/>
          <w:lang w:val="es-ES"/>
        </w:rPr>
        <w:t>Ոսկետափի Սարգիս Հովհաննիսյանի անվան հիմնական</w:t>
      </w:r>
      <w:r w:rsidRPr="00805798">
        <w:rPr>
          <w:rFonts w:ascii="GHEA Grapalat" w:hAnsi="GHEA Grapalat"/>
          <w:sz w:val="20"/>
          <w:szCs w:val="20"/>
          <w:lang w:val="es-ES"/>
        </w:rPr>
        <w:t xml:space="preserve"> դպրոց&gt;&gt;ՊՈԱԿ-</w:t>
      </w:r>
      <w:r w:rsidRPr="00AE2768">
        <w:rPr>
          <w:rFonts w:ascii="GHEA Grapalat" w:hAnsi="GHEA Grapalat" w:cs="Sylfaen"/>
          <w:sz w:val="20"/>
          <w:szCs w:val="20"/>
          <w:lang w:val="es-ES"/>
        </w:rPr>
        <w:t>ի կողմից</w:t>
      </w:r>
      <w:r w:rsidRPr="00562117">
        <w:rPr>
          <w:rFonts w:ascii="GHEA Grapalat" w:hAnsi="GHEA Grapalat"/>
          <w:lang w:val="es-ES"/>
        </w:rPr>
        <w:t>«</w:t>
      </w:r>
      <w:r w:rsidR="00056D05">
        <w:rPr>
          <w:rFonts w:ascii="Sylfaen" w:hAnsi="Sylfaen" w:cs="Sylfaen"/>
          <w:sz w:val="20"/>
          <w:szCs w:val="20"/>
          <w:lang w:val="es-ES"/>
        </w:rPr>
        <w:t>ԱՄՈՀՀԴ</w:t>
      </w:r>
      <w:r w:rsidRPr="00805798">
        <w:rPr>
          <w:rFonts w:ascii="GHEA Grapalat" w:hAnsi="GHEA Grapalat"/>
          <w:sz w:val="20"/>
          <w:szCs w:val="20"/>
          <w:lang w:val="es-ES"/>
        </w:rPr>
        <w:t>-</w:t>
      </w:r>
      <w:r w:rsidRPr="00805798">
        <w:rPr>
          <w:rFonts w:ascii="Sylfaen" w:hAnsi="Sylfaen" w:cs="Sylfaen"/>
          <w:sz w:val="20"/>
          <w:szCs w:val="20"/>
          <w:lang w:val="es-ES"/>
        </w:rPr>
        <w:t>ԳՀԱՊՁԲ</w:t>
      </w:r>
      <w:r w:rsidRPr="00805798">
        <w:rPr>
          <w:rFonts w:ascii="GHEA Grapalat" w:hAnsi="GHEA Grapalat"/>
          <w:sz w:val="20"/>
          <w:szCs w:val="20"/>
          <w:lang w:val="es-ES"/>
        </w:rPr>
        <w:t>-20/01</w:t>
      </w:r>
      <w:r w:rsidRPr="00562117">
        <w:rPr>
          <w:rFonts w:ascii="Franklin Gothic Medium Cond" w:hAnsi="Franklin Gothic Medium Cond" w:cs="Franklin Gothic Medium Cond"/>
          <w:lang w:val="es-ES"/>
        </w:rPr>
        <w:t>»</w:t>
      </w:r>
      <w:r w:rsidRPr="00AE2768">
        <w:rPr>
          <w:rFonts w:ascii="GHEA Grapalat" w:hAnsi="GHEA Grapalat" w:cs="Sylfaen"/>
          <w:sz w:val="20"/>
          <w:szCs w:val="20"/>
          <w:lang w:val="es-ES"/>
        </w:rPr>
        <w:t>ծածկագրով հայտարարված</w:t>
      </w:r>
    </w:p>
    <w:p w:rsidR="00254F39" w:rsidRPr="00AE2768" w:rsidRDefault="00254F39" w:rsidP="00254F39">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w:t>
      </w:r>
      <w:r>
        <w:rPr>
          <w:rFonts w:ascii="Sylfaen" w:hAnsi="Sylfaen" w:cs="Sylfaen"/>
          <w:sz w:val="20"/>
          <w:szCs w:val="20"/>
          <w:lang w:val="es-ES"/>
        </w:rPr>
        <w:t>գնանշման հարցման</w:t>
      </w:r>
      <w:r w:rsidRPr="00AE2768">
        <w:rPr>
          <w:rFonts w:ascii="GHEA Grapalat" w:hAnsi="GHEA Grapalat" w:cs="Arial"/>
          <w:sz w:val="16"/>
          <w:szCs w:val="16"/>
          <w:lang w:val="es-ES"/>
        </w:rPr>
        <w:t xml:space="preserve"> </w:t>
      </w:r>
      <w:r w:rsidRPr="00AE2768">
        <w:rPr>
          <w:rFonts w:ascii="GHEA Grapalat" w:hAnsi="GHEA Grapalat"/>
          <w:u w:val="single"/>
          <w:lang w:val="es-ES"/>
        </w:rPr>
        <w:tab/>
        <w:t xml:space="preserve">    </w:t>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t xml:space="preserve">     </w:t>
      </w:r>
      <w:r w:rsidRPr="00AE2768">
        <w:rPr>
          <w:rFonts w:ascii="GHEA Grapalat" w:hAnsi="GHEA Grapalat" w:cs="Sylfaen"/>
          <w:sz w:val="20"/>
          <w:szCs w:val="20"/>
          <w:lang w:val="es-ES"/>
        </w:rPr>
        <w:t xml:space="preserve"> չափաբաժնին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չափաբաժիններին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և</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 xml:space="preserve">հրավերի </w:t>
      </w:r>
    </w:p>
    <w:p w:rsidR="00254F39" w:rsidRPr="00AE2768" w:rsidRDefault="00254F39" w:rsidP="00254F39">
      <w:pPr>
        <w:jc w:val="both"/>
        <w:rPr>
          <w:rFonts w:ascii="GHEA Grapalat" w:hAnsi="GHEA Grapalat"/>
          <w:vertAlign w:val="superscript"/>
          <w:lang w:val="es-ES"/>
        </w:rPr>
      </w:pPr>
      <w:r w:rsidRPr="00AE2768">
        <w:rPr>
          <w:rFonts w:ascii="GHEA Grapalat" w:hAnsi="GHEA Grapalat" w:cs="Sylfaen"/>
          <w:vertAlign w:val="superscript"/>
          <w:lang w:val="es-ES"/>
        </w:rPr>
        <w:t xml:space="preserve">                                            չափաբաժնի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չափաբաժինների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համարը</w:t>
      </w:r>
    </w:p>
    <w:p w:rsidR="00254F39" w:rsidRPr="00AE2768" w:rsidRDefault="00254F39" w:rsidP="00254F39">
      <w:pPr>
        <w:jc w:val="both"/>
        <w:rPr>
          <w:rFonts w:ascii="GHEA Grapalat" w:hAnsi="GHEA Grapalat"/>
          <w:sz w:val="20"/>
          <w:szCs w:val="20"/>
          <w:lang w:val="es-ES"/>
        </w:rPr>
      </w:pPr>
      <w:r w:rsidRPr="00AE2768">
        <w:rPr>
          <w:rFonts w:ascii="GHEA Grapalat" w:hAnsi="GHEA Grapalat"/>
          <w:vertAlign w:val="superscript"/>
          <w:lang w:val="es-ES"/>
        </w:rPr>
        <w:t xml:space="preserve"> </w:t>
      </w:r>
      <w:r w:rsidRPr="00AE2768">
        <w:rPr>
          <w:rFonts w:ascii="GHEA Grapalat" w:hAnsi="GHEA Grapalat" w:cs="Sylfaen"/>
          <w:sz w:val="20"/>
          <w:szCs w:val="20"/>
          <w:lang w:val="es-ES"/>
        </w:rPr>
        <w:t>պահանջներին համապատասխան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ներկայացնում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w:t>
      </w:r>
    </w:p>
    <w:p w:rsidR="00254F39" w:rsidRPr="00AE2768" w:rsidRDefault="00254F39" w:rsidP="00254F39">
      <w:pPr>
        <w:jc w:val="both"/>
        <w:rPr>
          <w:rFonts w:ascii="GHEA Grapalat" w:hAnsi="GHEA Grapalat"/>
          <w:sz w:val="12"/>
          <w:szCs w:val="12"/>
          <w:u w:val="single"/>
          <w:lang w:val="es-ES"/>
        </w:rPr>
      </w:pPr>
    </w:p>
    <w:p w:rsidR="00254F39" w:rsidRPr="00AE2768" w:rsidRDefault="00254F39" w:rsidP="00254F39">
      <w:pPr>
        <w:jc w:val="both"/>
        <w:rPr>
          <w:rFonts w:ascii="GHEA Grapalat" w:hAnsi="GHEA Grapalat" w:cs="Sylfaen"/>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lang w:val="es-ES"/>
        </w:rPr>
        <w:t>-</w:t>
      </w:r>
      <w:r w:rsidRPr="00AE2768">
        <w:rPr>
          <w:rFonts w:ascii="GHEA Grapalat" w:hAnsi="GHEA Grapalat" w:cs="Sylfaen"/>
          <w:sz w:val="20"/>
          <w:szCs w:val="20"/>
          <w:lang w:val="es-ES"/>
        </w:rPr>
        <w:t>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և</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հավաստում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 xml:space="preserve">որ հանդիսանում է </w:t>
      </w:r>
    </w:p>
    <w:p w:rsidR="00254F39" w:rsidRPr="00AE2768" w:rsidRDefault="00254F39" w:rsidP="00254F39">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p>
    <w:p w:rsidR="00254F39" w:rsidRPr="00AE2768" w:rsidRDefault="00254F39" w:rsidP="00254F39">
      <w:pPr>
        <w:jc w:val="both"/>
        <w:rPr>
          <w:rFonts w:ascii="GHEA Grapalat" w:hAnsi="GHEA Grapalat" w:cs="Sylfaen"/>
          <w:sz w:val="20"/>
          <w:szCs w:val="20"/>
          <w:lang w:val="es-ES"/>
        </w:rPr>
      </w:pP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lang w:val="es-ES"/>
        </w:rPr>
        <w:t xml:space="preserve">ռեզիդենտ:  </w:t>
      </w:r>
    </w:p>
    <w:p w:rsidR="00254F39" w:rsidRPr="00AE2768" w:rsidRDefault="00254F39" w:rsidP="00254F39">
      <w:pPr>
        <w:jc w:val="both"/>
        <w:rPr>
          <w:rFonts w:ascii="GHEA Grapalat" w:hAnsi="GHEA Grapalat" w:cs="Arial"/>
          <w:vertAlign w:val="superscript"/>
          <w:lang w:val="es-ES"/>
        </w:rPr>
      </w:pPr>
      <w:r w:rsidRPr="00AE2768">
        <w:rPr>
          <w:rFonts w:ascii="GHEA Grapalat" w:hAnsi="GHEA Grapalat" w:cs="Arial"/>
          <w:vertAlign w:val="superscript"/>
          <w:lang w:val="es-ES"/>
        </w:rPr>
        <w:t xml:space="preserve">                                               երկրի անվանումը</w:t>
      </w:r>
    </w:p>
    <w:p w:rsidR="00254F39" w:rsidRPr="00AE2768" w:rsidDel="00437CDB" w:rsidRDefault="00254F39" w:rsidP="00254F39">
      <w:pPr>
        <w:jc w:val="both"/>
        <w:rPr>
          <w:rFonts w:ascii="GHEA Grapalat" w:hAnsi="GHEA Grapalat" w:cs="Sylfaen"/>
          <w:sz w:val="20"/>
          <w:szCs w:val="20"/>
          <w:lang w:val="es-ES"/>
        </w:rPr>
      </w:pPr>
    </w:p>
    <w:p w:rsidR="00254F39" w:rsidRPr="00AE2768" w:rsidRDefault="00254F39" w:rsidP="00254F39">
      <w:pPr>
        <w:jc w:val="both"/>
        <w:rPr>
          <w:rFonts w:ascii="GHEA Grapalat" w:hAnsi="GHEA Grapalat" w:cs="Sylfaen"/>
          <w:sz w:val="20"/>
          <w:szCs w:val="20"/>
          <w:lang w:val="es-ES"/>
        </w:rPr>
      </w:pPr>
      <w:r w:rsidRPr="00AE2768">
        <w:rPr>
          <w:rFonts w:ascii="GHEA Grapalat" w:hAnsi="GHEA Grapalat" w:cs="Sylfaen"/>
          <w:sz w:val="20"/>
          <w:szCs w:val="20"/>
          <w:lang w:val="es-ES"/>
        </w:rPr>
        <w:t xml:space="preserve">                </w:t>
      </w:r>
    </w:p>
    <w:p w:rsidR="00254F39" w:rsidRPr="00AE2768" w:rsidRDefault="00254F39" w:rsidP="00254F39">
      <w:pPr>
        <w:jc w:val="both"/>
        <w:rPr>
          <w:rFonts w:ascii="GHEA Grapalat" w:hAnsi="GHEA Grapalat" w:cs="Sylfaen"/>
          <w:sz w:val="20"/>
          <w:szCs w:val="20"/>
          <w:lang w:val="es-ES"/>
        </w:rPr>
      </w:pPr>
      <w:r w:rsidRPr="00AE2768">
        <w:rPr>
          <w:rFonts w:ascii="GHEA Grapalat" w:hAnsi="GHEA Grapalat"/>
          <w:sz w:val="20"/>
          <w:szCs w:val="20"/>
          <w:u w:val="single"/>
          <w:lang w:val="es-ES"/>
        </w:rPr>
        <w:t xml:space="preserve">                                         </w:t>
      </w:r>
      <w:r w:rsidRPr="00AE2768">
        <w:rPr>
          <w:rFonts w:ascii="GHEA Grapalat" w:hAnsi="GHEA Grapalat"/>
          <w:sz w:val="20"/>
          <w:szCs w:val="20"/>
          <w:lang w:val="es-ES"/>
        </w:rPr>
        <w:t>-</w:t>
      </w:r>
      <w:r w:rsidRPr="00AE2768">
        <w:rPr>
          <w:rFonts w:ascii="GHEA Grapalat" w:hAnsi="GHEA Grapalat" w:cs="Sylfaen"/>
          <w:sz w:val="20"/>
          <w:szCs w:val="20"/>
          <w:lang w:val="es-ES"/>
        </w:rPr>
        <w:t>ի՝</w:t>
      </w:r>
    </w:p>
    <w:p w:rsidR="00254F39" w:rsidRPr="00AE2768" w:rsidRDefault="00254F39" w:rsidP="00254F39">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254F39" w:rsidRPr="00AE2768" w:rsidRDefault="00254F39" w:rsidP="00254F39">
      <w:pPr>
        <w:numPr>
          <w:ilvl w:val="0"/>
          <w:numId w:val="27"/>
        </w:numPr>
        <w:jc w:val="both"/>
        <w:rPr>
          <w:rFonts w:ascii="GHEA Grapalat" w:hAnsi="GHEA Grapalat" w:cs="Arial"/>
          <w:szCs w:val="22"/>
          <w:u w:val="single"/>
          <w:lang w:val="es-ES"/>
        </w:rPr>
      </w:pPr>
      <w:r w:rsidRPr="00AE2768">
        <w:rPr>
          <w:rFonts w:ascii="GHEA Grapalat" w:hAnsi="GHEA Grapalat" w:cs="Arial"/>
          <w:sz w:val="20"/>
          <w:szCs w:val="20"/>
          <w:lang w:val="es-ES"/>
        </w:rPr>
        <w:t xml:space="preserve">հարկ վճարողի հաշվառման համարն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t>:</w:t>
      </w:r>
    </w:p>
    <w:p w:rsidR="00254F39" w:rsidRPr="00AE2768" w:rsidRDefault="00254F39" w:rsidP="00254F39">
      <w:pPr>
        <w:ind w:left="1416" w:firstLine="708"/>
        <w:jc w:val="both"/>
        <w:rPr>
          <w:rFonts w:ascii="GHEA Grapalat" w:hAnsi="GHEA Grapalat" w:cs="Arial"/>
          <w:vertAlign w:val="superscript"/>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հարկի վճարողի հաշվառման համարը</w:t>
      </w:r>
    </w:p>
    <w:p w:rsidR="00254F39" w:rsidRPr="00AE2768" w:rsidRDefault="00254F39" w:rsidP="00254F39">
      <w:pPr>
        <w:jc w:val="both"/>
        <w:rPr>
          <w:rFonts w:ascii="GHEA Grapalat" w:hAnsi="GHEA Grapalat" w:cs="Arial"/>
          <w:vertAlign w:val="superscript"/>
          <w:lang w:val="es-ES"/>
        </w:rPr>
      </w:pPr>
    </w:p>
    <w:p w:rsidR="00254F39" w:rsidRPr="00AE2768" w:rsidRDefault="00254F39" w:rsidP="00254F39">
      <w:pPr>
        <w:jc w:val="both"/>
        <w:rPr>
          <w:rFonts w:ascii="GHEA Grapalat" w:hAnsi="GHEA Grapalat"/>
          <w:sz w:val="22"/>
          <w:szCs w:val="22"/>
          <w:lang w:val="es-ES"/>
        </w:rPr>
      </w:pPr>
    </w:p>
    <w:p w:rsidR="00254F39" w:rsidRPr="00AE2768" w:rsidRDefault="00254F39" w:rsidP="00254F39">
      <w:pPr>
        <w:numPr>
          <w:ilvl w:val="0"/>
          <w:numId w:val="27"/>
        </w:numPr>
        <w:jc w:val="both"/>
        <w:rPr>
          <w:rFonts w:ascii="GHEA Grapalat" w:hAnsi="GHEA Grapalat"/>
          <w:sz w:val="22"/>
          <w:szCs w:val="22"/>
          <w:u w:val="single"/>
          <w:lang w:val="es-ES"/>
        </w:rPr>
      </w:pPr>
      <w:r w:rsidRPr="00AE2768">
        <w:rPr>
          <w:rFonts w:ascii="GHEA Grapalat" w:hAnsi="GHEA Grapalat" w:cs="Sylfaen"/>
          <w:sz w:val="20"/>
          <w:szCs w:val="20"/>
          <w:lang w:val="es-ES"/>
        </w:rPr>
        <w:t>էլեկտրոնային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փոստի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հասցեն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t>:</w:t>
      </w:r>
    </w:p>
    <w:p w:rsidR="00254F39" w:rsidRPr="00AE2768" w:rsidRDefault="00254F39" w:rsidP="00254F39">
      <w:pPr>
        <w:jc w:val="both"/>
        <w:rPr>
          <w:rFonts w:ascii="GHEA Grapalat" w:hAnsi="GHEA Grapalat"/>
          <w:sz w:val="10"/>
          <w:szCs w:val="10"/>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էլեկտրոնային փոստի հասցեն</w:t>
      </w:r>
    </w:p>
    <w:p w:rsidR="00254F39" w:rsidRPr="00AE2768" w:rsidRDefault="00254F39" w:rsidP="00254F39">
      <w:pPr>
        <w:jc w:val="right"/>
        <w:rPr>
          <w:rFonts w:ascii="GHEA Grapalat" w:hAnsi="GHEA Grapalat"/>
          <w:sz w:val="10"/>
          <w:szCs w:val="10"/>
          <w:lang w:val="es-ES"/>
        </w:rPr>
      </w:pPr>
    </w:p>
    <w:p w:rsidR="00254F39" w:rsidRPr="00AE2768" w:rsidRDefault="00254F39" w:rsidP="00254F39">
      <w:pPr>
        <w:jc w:val="right"/>
        <w:rPr>
          <w:rFonts w:ascii="GHEA Grapalat" w:hAnsi="GHEA Grapalat"/>
          <w:sz w:val="10"/>
          <w:szCs w:val="10"/>
          <w:lang w:val="es-ES"/>
        </w:rPr>
      </w:pPr>
    </w:p>
    <w:p w:rsidR="00254F39" w:rsidRPr="00AE2768" w:rsidRDefault="00254F39" w:rsidP="00254F39">
      <w:pPr>
        <w:jc w:val="right"/>
        <w:rPr>
          <w:rFonts w:ascii="GHEA Grapalat" w:hAnsi="GHEA Grapalat"/>
          <w:sz w:val="10"/>
          <w:szCs w:val="10"/>
          <w:lang w:val="es-ES"/>
        </w:rPr>
      </w:pPr>
    </w:p>
    <w:p w:rsidR="00254F39" w:rsidRPr="00AE2768" w:rsidRDefault="00254F39" w:rsidP="00254F39">
      <w:pPr>
        <w:jc w:val="right"/>
        <w:rPr>
          <w:rFonts w:ascii="GHEA Grapalat" w:hAnsi="GHEA Grapalat"/>
          <w:sz w:val="10"/>
          <w:szCs w:val="10"/>
          <w:lang w:val="hy-AM"/>
        </w:rPr>
      </w:pPr>
    </w:p>
    <w:p w:rsidR="00254F39" w:rsidRPr="00DA0240" w:rsidRDefault="00254F39" w:rsidP="00254F39">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գործունեության հասցեն է՝ -------------------------------------------------:</w:t>
      </w:r>
      <w:r w:rsidRPr="00DA0240">
        <w:rPr>
          <w:rFonts w:ascii="GHEA Grapalat" w:hAnsi="GHEA Grapalat"/>
          <w:sz w:val="20"/>
          <w:szCs w:val="20"/>
          <w:lang w:val="es-ES"/>
        </w:rPr>
        <w:t xml:space="preserve">                                     </w:t>
      </w:r>
    </w:p>
    <w:p w:rsidR="00254F39" w:rsidRPr="00DA0240" w:rsidRDefault="00254F39" w:rsidP="00254F39">
      <w:pPr>
        <w:jc w:val="both"/>
        <w:rPr>
          <w:rFonts w:ascii="GHEA Grapalat" w:hAnsi="GHEA Grapalat"/>
          <w:sz w:val="16"/>
          <w:szCs w:val="16"/>
          <w:lang w:val="hy-AM"/>
        </w:rPr>
      </w:pPr>
      <w:r w:rsidRPr="00DA0240">
        <w:rPr>
          <w:rFonts w:ascii="GHEA Grapalat" w:hAnsi="GHEA Grapalat"/>
          <w:sz w:val="16"/>
          <w:szCs w:val="16"/>
          <w:lang w:val="hy-AM"/>
        </w:rPr>
        <w:t xml:space="preserve">                                                                                                      գործունեության հասցեն</w:t>
      </w:r>
    </w:p>
    <w:p w:rsidR="00254F39" w:rsidRPr="00DA0240" w:rsidRDefault="00254F39" w:rsidP="00254F39">
      <w:pPr>
        <w:jc w:val="right"/>
        <w:rPr>
          <w:rFonts w:ascii="GHEA Grapalat" w:hAnsi="GHEA Grapalat"/>
          <w:sz w:val="10"/>
          <w:szCs w:val="10"/>
          <w:lang w:val="hy-AM"/>
        </w:rPr>
      </w:pPr>
    </w:p>
    <w:p w:rsidR="00254F39" w:rsidRPr="00DA0240" w:rsidRDefault="00254F39" w:rsidP="00254F39">
      <w:pPr>
        <w:ind w:firstLine="708"/>
        <w:jc w:val="both"/>
        <w:rPr>
          <w:rFonts w:ascii="GHEA Grapalat" w:hAnsi="GHEA Grapalat" w:cs="Arial"/>
          <w:sz w:val="20"/>
          <w:szCs w:val="20"/>
          <w:lang w:val="hy-AM"/>
        </w:rPr>
      </w:pPr>
    </w:p>
    <w:p w:rsidR="00254F39" w:rsidRPr="00DA0240" w:rsidRDefault="00254F39" w:rsidP="00254F39">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հեռախոսահամարն է՝ -------------------------------------------------:</w:t>
      </w:r>
      <w:r w:rsidRPr="00DA0240">
        <w:rPr>
          <w:rFonts w:ascii="GHEA Grapalat" w:hAnsi="GHEA Grapalat"/>
          <w:sz w:val="20"/>
          <w:szCs w:val="20"/>
          <w:lang w:val="es-ES"/>
        </w:rPr>
        <w:t xml:space="preserve">                                     </w:t>
      </w:r>
    </w:p>
    <w:p w:rsidR="00254F39" w:rsidRPr="00DA0240" w:rsidRDefault="00254F39" w:rsidP="00254F39">
      <w:pPr>
        <w:ind w:left="3540"/>
        <w:jc w:val="both"/>
        <w:rPr>
          <w:rFonts w:ascii="GHEA Grapalat" w:hAnsi="GHEA Grapalat"/>
          <w:sz w:val="16"/>
          <w:szCs w:val="16"/>
          <w:lang w:val="hy-AM"/>
        </w:rPr>
      </w:pPr>
      <w:r w:rsidRPr="00DA0240">
        <w:rPr>
          <w:rFonts w:ascii="GHEA Grapalat" w:hAnsi="GHEA Grapalat"/>
          <w:sz w:val="16"/>
          <w:szCs w:val="16"/>
          <w:lang w:val="hy-AM"/>
        </w:rPr>
        <w:t>հեռախոսի համարը</w:t>
      </w:r>
    </w:p>
    <w:p w:rsidR="00254F39" w:rsidRPr="00AE2768" w:rsidRDefault="00254F39" w:rsidP="00254F39">
      <w:pPr>
        <w:ind w:firstLine="709"/>
        <w:rPr>
          <w:rFonts w:ascii="GHEA Grapalat" w:hAnsi="GHEA Grapalat" w:cs="Arial"/>
          <w:sz w:val="20"/>
          <w:szCs w:val="20"/>
          <w:lang w:val="hy-AM"/>
        </w:rPr>
      </w:pPr>
    </w:p>
    <w:p w:rsidR="00254F39" w:rsidRPr="00AE2768" w:rsidRDefault="00254F39" w:rsidP="00254F39">
      <w:pPr>
        <w:ind w:firstLine="709"/>
        <w:jc w:val="both"/>
        <w:rPr>
          <w:rFonts w:ascii="GHEA Grapalat" w:hAnsi="GHEA Grapalat" w:cs="Arial"/>
          <w:sz w:val="20"/>
          <w:szCs w:val="20"/>
          <w:lang w:val="hy-AM"/>
        </w:rPr>
      </w:pPr>
    </w:p>
    <w:p w:rsidR="00254F39" w:rsidRPr="00AE2768" w:rsidRDefault="00254F39" w:rsidP="00254F39">
      <w:pPr>
        <w:ind w:firstLine="709"/>
        <w:jc w:val="both"/>
        <w:rPr>
          <w:rFonts w:ascii="GHEA Grapalat" w:hAnsi="GHEA Grapalat"/>
          <w:sz w:val="20"/>
          <w:lang w:val="es-ES"/>
        </w:rPr>
      </w:pPr>
      <w:r w:rsidRPr="00AE2768">
        <w:rPr>
          <w:rFonts w:ascii="GHEA Grapalat" w:hAnsi="GHEA Grapalat" w:cs="Arial"/>
          <w:sz w:val="20"/>
          <w:szCs w:val="20"/>
          <w:lang w:val="es-ES"/>
        </w:rPr>
        <w:t>Սույնով</w:t>
      </w:r>
      <w:r w:rsidRPr="00AE2768">
        <w:rPr>
          <w:rFonts w:ascii="GHEA Grapalat" w:hAnsi="GHEA Grapalat"/>
          <w:sz w:val="20"/>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es-ES"/>
        </w:rPr>
        <w:t xml:space="preserve">                         </w:t>
      </w:r>
      <w:r w:rsidRPr="00AE2768">
        <w:rPr>
          <w:rFonts w:ascii="GHEA Grapalat" w:hAnsi="GHEA Grapalat"/>
          <w:sz w:val="20"/>
          <w:u w:val="single"/>
          <w:lang w:val="hy-AM"/>
        </w:rPr>
        <w:t xml:space="preserve">          </w:t>
      </w:r>
      <w:r w:rsidRPr="00AE2768">
        <w:rPr>
          <w:rFonts w:ascii="GHEA Grapalat" w:hAnsi="GHEA Grapalat"/>
          <w:lang w:val="hy-AM"/>
        </w:rPr>
        <w:t>-</w:t>
      </w:r>
      <w:r w:rsidRPr="00AE2768">
        <w:rPr>
          <w:rFonts w:ascii="GHEA Grapalat" w:hAnsi="GHEA Grapalat" w:cs="Arial"/>
          <w:sz w:val="20"/>
          <w:szCs w:val="20"/>
          <w:lang w:val="es-ES"/>
        </w:rPr>
        <w:t>ն հայտարարում և հավաստում է, որ՝</w:t>
      </w:r>
      <w:r w:rsidRPr="00AE2768">
        <w:rPr>
          <w:rFonts w:ascii="GHEA Grapalat" w:hAnsi="GHEA Grapalat" w:cs="Arial"/>
          <w:lang w:val="hy-AM"/>
        </w:rPr>
        <w:t xml:space="preserve"> </w:t>
      </w:r>
    </w:p>
    <w:p w:rsidR="00254F39" w:rsidRPr="00AE2768" w:rsidRDefault="00254F39" w:rsidP="00254F39">
      <w:pPr>
        <w:jc w:val="both"/>
        <w:rPr>
          <w:rFonts w:ascii="GHEA Grapalat" w:hAnsi="GHEA Grapalat"/>
          <w:i/>
          <w:sz w:val="16"/>
          <w:vertAlign w:val="superscript"/>
          <w:lang w:val="es-ES"/>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es-ES"/>
        </w:rPr>
        <w:t xml:space="preserve">                                    </w:t>
      </w:r>
      <w:r w:rsidRPr="00AE2768">
        <w:rPr>
          <w:rFonts w:ascii="GHEA Grapalat" w:hAnsi="GHEA Grapalat" w:cs="Sylfaen"/>
          <w:vertAlign w:val="superscript"/>
          <w:lang w:val="hy-AM"/>
        </w:rPr>
        <w:t>մասնակցի անվանում</w:t>
      </w:r>
    </w:p>
    <w:p w:rsidR="00254F39" w:rsidRDefault="00254F39" w:rsidP="00254F39">
      <w:pPr>
        <w:ind w:firstLine="708"/>
        <w:jc w:val="both"/>
        <w:rPr>
          <w:rFonts w:ascii="GHEA Grapalat" w:hAnsi="GHEA Grapalat" w:cs="Sylfaen"/>
          <w:sz w:val="20"/>
          <w:lang w:val="hy-AM"/>
        </w:rPr>
      </w:pPr>
      <w:r w:rsidRPr="00AE2768">
        <w:rPr>
          <w:rFonts w:ascii="GHEA Grapalat" w:hAnsi="GHEA Grapalat" w:cs="Arial"/>
          <w:sz w:val="20"/>
          <w:szCs w:val="20"/>
          <w:lang w:val="es-ES"/>
        </w:rPr>
        <w:t xml:space="preserve">1) բավարարում է </w:t>
      </w:r>
      <w:r w:rsidRPr="00562117">
        <w:rPr>
          <w:rFonts w:ascii="GHEA Grapalat" w:hAnsi="GHEA Grapalat" w:cs="Arial"/>
          <w:sz w:val="20"/>
          <w:szCs w:val="20"/>
          <w:lang w:val="es-ES"/>
        </w:rPr>
        <w:t>«</w:t>
      </w:r>
      <w:r w:rsidR="00056D05" w:rsidRPr="00056D05">
        <w:rPr>
          <w:rFonts w:ascii="Sylfaen" w:hAnsi="Sylfaen" w:cs="Sylfaen"/>
          <w:sz w:val="20"/>
          <w:szCs w:val="20"/>
          <w:lang w:val="es-ES"/>
        </w:rPr>
        <w:t xml:space="preserve"> </w:t>
      </w:r>
      <w:r w:rsidR="00056D05">
        <w:rPr>
          <w:rFonts w:ascii="Sylfaen" w:hAnsi="Sylfaen" w:cs="Sylfaen"/>
          <w:sz w:val="20"/>
          <w:szCs w:val="20"/>
          <w:lang w:val="es-ES"/>
        </w:rPr>
        <w:t>ԱՄՈՀՀԴ</w:t>
      </w:r>
      <w:r w:rsidR="00056D05" w:rsidRPr="00562117">
        <w:rPr>
          <w:rFonts w:ascii="GHEA Grapalat" w:hAnsi="GHEA Grapalat" w:cs="Arial"/>
          <w:sz w:val="20"/>
          <w:szCs w:val="20"/>
          <w:lang w:val="es-ES"/>
        </w:rPr>
        <w:t xml:space="preserve"> </w:t>
      </w:r>
      <w:r w:rsidRPr="00562117">
        <w:rPr>
          <w:rFonts w:ascii="GHEA Grapalat" w:hAnsi="GHEA Grapalat" w:cs="Arial"/>
          <w:sz w:val="20"/>
          <w:szCs w:val="20"/>
          <w:lang w:val="es-ES"/>
        </w:rPr>
        <w:t>-</w:t>
      </w:r>
      <w:r w:rsidRPr="00562117">
        <w:rPr>
          <w:rFonts w:ascii="Sylfaen" w:hAnsi="Sylfaen" w:cs="Sylfaen"/>
          <w:sz w:val="20"/>
          <w:szCs w:val="20"/>
          <w:lang w:val="es-ES"/>
        </w:rPr>
        <w:t>ԳՀԱՊՁԲ</w:t>
      </w:r>
      <w:r w:rsidRPr="00562117">
        <w:rPr>
          <w:rFonts w:ascii="GHEA Grapalat" w:hAnsi="GHEA Grapalat" w:cs="Arial"/>
          <w:sz w:val="20"/>
          <w:szCs w:val="20"/>
          <w:lang w:val="es-ES"/>
        </w:rPr>
        <w:t>-20/01</w:t>
      </w:r>
      <w:r w:rsidRPr="00562117">
        <w:rPr>
          <w:rFonts w:ascii="Franklin Gothic Medium Cond" w:hAnsi="Franklin Gothic Medium Cond" w:cs="Franklin Gothic Medium Cond"/>
          <w:sz w:val="20"/>
          <w:szCs w:val="20"/>
          <w:lang w:val="es-ES"/>
        </w:rPr>
        <w:t>»</w:t>
      </w:r>
      <w:r w:rsidRPr="00AE2768">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AE2768">
        <w:rPr>
          <w:rFonts w:ascii="GHEA Grapalat" w:hAnsi="GHEA Grapalat" w:cs="Arial"/>
          <w:sz w:val="20"/>
          <w:szCs w:val="20"/>
          <w:lang w:val="hy-AM"/>
        </w:rPr>
        <w:t xml:space="preserve"> և </w:t>
      </w:r>
      <w:r w:rsidRPr="00AE2768">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246F37">
        <w:rPr>
          <w:rFonts w:ascii="GHEA Grapalat" w:hAnsi="GHEA Grapalat" w:cs="Sylfaen"/>
          <w:sz w:val="20"/>
          <w:lang w:val="es-ES"/>
        </w:rPr>
        <w:t>.</w:t>
      </w:r>
      <w:r w:rsidRPr="00AE2768">
        <w:rPr>
          <w:rFonts w:ascii="GHEA Grapalat" w:hAnsi="GHEA Grapalat" w:cs="Sylfaen"/>
          <w:sz w:val="20"/>
          <w:lang w:val="hy-AM"/>
        </w:rPr>
        <w:t xml:space="preserve"> </w:t>
      </w:r>
    </w:p>
    <w:p w:rsidR="00254F39" w:rsidRPr="00AE2768" w:rsidRDefault="00254F39" w:rsidP="00254F39">
      <w:pPr>
        <w:ind w:firstLine="708"/>
        <w:jc w:val="both"/>
        <w:rPr>
          <w:rFonts w:ascii="GHEA Grapalat" w:hAnsi="GHEA Grapalat" w:cs="Arial"/>
          <w:sz w:val="22"/>
          <w:szCs w:val="22"/>
          <w:lang w:val="es-ES"/>
        </w:rPr>
      </w:pPr>
      <w:r w:rsidRPr="00AE2768">
        <w:rPr>
          <w:rFonts w:ascii="GHEA Grapalat" w:hAnsi="GHEA Grapalat" w:cs="Arial"/>
          <w:sz w:val="20"/>
          <w:szCs w:val="20"/>
          <w:lang w:val="hy-AM"/>
        </w:rPr>
        <w:t>2</w:t>
      </w:r>
      <w:r w:rsidRPr="00AE2768">
        <w:rPr>
          <w:rFonts w:ascii="GHEA Grapalat" w:hAnsi="GHEA Grapalat" w:cs="Arial"/>
          <w:sz w:val="20"/>
          <w:szCs w:val="20"/>
          <w:lang w:val="es-ES"/>
        </w:rPr>
        <w:t xml:space="preserve">) </w:t>
      </w:r>
      <w:r w:rsidRPr="00562117">
        <w:rPr>
          <w:rFonts w:ascii="GHEA Grapalat" w:hAnsi="GHEA Grapalat"/>
          <w:lang w:val="es-ES"/>
        </w:rPr>
        <w:t>«</w:t>
      </w:r>
      <w:r w:rsidR="00056D05" w:rsidRPr="00056D05">
        <w:rPr>
          <w:rFonts w:ascii="Sylfaen" w:hAnsi="Sylfaen" w:cs="Sylfaen"/>
          <w:sz w:val="20"/>
          <w:szCs w:val="20"/>
          <w:lang w:val="es-ES"/>
        </w:rPr>
        <w:t xml:space="preserve"> </w:t>
      </w:r>
      <w:r w:rsidR="00056D05">
        <w:rPr>
          <w:rFonts w:ascii="Sylfaen" w:hAnsi="Sylfaen" w:cs="Sylfaen"/>
          <w:sz w:val="20"/>
          <w:szCs w:val="20"/>
          <w:lang w:val="es-ES"/>
        </w:rPr>
        <w:t>ԱՄՈՀՀԴ</w:t>
      </w:r>
      <w:r w:rsidR="00056D05" w:rsidRPr="00805798">
        <w:rPr>
          <w:rFonts w:ascii="GHEA Grapalat" w:hAnsi="GHEA Grapalat"/>
          <w:sz w:val="20"/>
          <w:szCs w:val="20"/>
          <w:lang w:val="es-ES"/>
        </w:rPr>
        <w:t xml:space="preserve"> </w:t>
      </w:r>
      <w:r w:rsidRPr="00805798">
        <w:rPr>
          <w:rFonts w:ascii="GHEA Grapalat" w:hAnsi="GHEA Grapalat"/>
          <w:sz w:val="20"/>
          <w:szCs w:val="20"/>
          <w:lang w:val="es-ES"/>
        </w:rPr>
        <w:t>-</w:t>
      </w:r>
      <w:r w:rsidRPr="00805798">
        <w:rPr>
          <w:rFonts w:ascii="Sylfaen" w:hAnsi="Sylfaen" w:cs="Sylfaen"/>
          <w:sz w:val="20"/>
          <w:szCs w:val="20"/>
          <w:lang w:val="es-ES"/>
        </w:rPr>
        <w:t>ԳՀԱՊՁԲ</w:t>
      </w:r>
      <w:r w:rsidRPr="00805798">
        <w:rPr>
          <w:rFonts w:ascii="GHEA Grapalat" w:hAnsi="GHEA Grapalat"/>
          <w:sz w:val="20"/>
          <w:szCs w:val="20"/>
          <w:lang w:val="es-ES"/>
        </w:rPr>
        <w:t>-20/01</w:t>
      </w:r>
      <w:r w:rsidRPr="00562117">
        <w:rPr>
          <w:rFonts w:ascii="Franklin Gothic Medium Cond" w:hAnsi="Franklin Gothic Medium Cond" w:cs="Franklin Gothic Medium Cond"/>
          <w:lang w:val="es-ES"/>
        </w:rPr>
        <w:t>»</w:t>
      </w:r>
      <w:r w:rsidRPr="00AE2768">
        <w:rPr>
          <w:rFonts w:ascii="GHEA Grapalat" w:hAnsi="GHEA Grapalat" w:cs="Arial"/>
          <w:sz w:val="20"/>
          <w:szCs w:val="20"/>
          <w:lang w:val="es-ES"/>
        </w:rPr>
        <w:t>ծածկագրով բաց մրցույթին մասնակցելու շրջանակում`</w:t>
      </w:r>
      <w:r w:rsidRPr="00AE2768">
        <w:rPr>
          <w:rFonts w:ascii="GHEA Grapalat" w:hAnsi="GHEA Grapalat" w:cs="Sylfaen"/>
          <w:sz w:val="22"/>
          <w:szCs w:val="22"/>
          <w:lang w:val="es-ES"/>
        </w:rPr>
        <w:t xml:space="preserve">  </w:t>
      </w:r>
    </w:p>
    <w:p w:rsidR="00254F39" w:rsidRPr="00AE2768" w:rsidRDefault="00254F39" w:rsidP="00254F39">
      <w:pPr>
        <w:numPr>
          <w:ilvl w:val="0"/>
          <w:numId w:val="18"/>
        </w:numPr>
        <w:ind w:left="0" w:firstLine="720"/>
        <w:jc w:val="both"/>
        <w:rPr>
          <w:rFonts w:ascii="GHEA Grapalat" w:hAnsi="GHEA Grapalat" w:cs="Arial"/>
          <w:sz w:val="20"/>
          <w:szCs w:val="20"/>
          <w:lang w:val="es-ES"/>
        </w:rPr>
      </w:pPr>
      <w:r w:rsidRPr="00AE2768">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254F39" w:rsidRPr="00AE2768" w:rsidRDefault="00254F39" w:rsidP="00254F39">
      <w:pPr>
        <w:numPr>
          <w:ilvl w:val="0"/>
          <w:numId w:val="18"/>
        </w:numPr>
        <w:ind w:left="0" w:firstLine="720"/>
        <w:jc w:val="both"/>
        <w:rPr>
          <w:rFonts w:ascii="GHEA Grapalat" w:hAnsi="GHEA Grapalat"/>
          <w:sz w:val="22"/>
          <w:szCs w:val="22"/>
          <w:lang w:val="es-ES"/>
        </w:rPr>
      </w:pPr>
      <w:r w:rsidRPr="00AE2768">
        <w:rPr>
          <w:rFonts w:ascii="GHEA Grapalat" w:hAnsi="GHEA Grapalat" w:cs="Arial"/>
          <w:sz w:val="20"/>
          <w:szCs w:val="20"/>
          <w:lang w:val="es-ES"/>
        </w:rPr>
        <w:t>բացակայում է հրավերով սահմանված`</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cs="Arial"/>
          <w:sz w:val="20"/>
          <w:szCs w:val="20"/>
          <w:lang w:val="es-ES"/>
        </w:rPr>
        <w:t>-ին</w:t>
      </w:r>
      <w:r w:rsidRPr="00AE2768">
        <w:rPr>
          <w:rFonts w:ascii="GHEA Grapalat" w:hAnsi="GHEA Grapalat"/>
          <w:sz w:val="22"/>
          <w:szCs w:val="22"/>
          <w:lang w:val="es-ES"/>
        </w:rPr>
        <w:t xml:space="preserve"> </w:t>
      </w:r>
    </w:p>
    <w:p w:rsidR="00254F39" w:rsidRPr="00AE2768" w:rsidRDefault="00254F39" w:rsidP="00254F39">
      <w:pPr>
        <w:jc w:val="both"/>
        <w:rPr>
          <w:rFonts w:ascii="GHEA Grapalat" w:hAnsi="GHEA Grapalat" w:cs="Arial"/>
          <w:vertAlign w:val="superscript"/>
          <w:lang w:val="hy-AM"/>
        </w:rPr>
      </w:pPr>
      <w:r w:rsidRPr="00AE2768">
        <w:rPr>
          <w:rFonts w:ascii="GHEA Grapalat" w:hAnsi="GHEA Grapalat"/>
          <w:vertAlign w:val="superscript"/>
          <w:lang w:val="es-ES"/>
        </w:rPr>
        <w:t xml:space="preserve"> </w:t>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t xml:space="preserve">      </w:t>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r w:rsidRPr="00AE2768">
        <w:rPr>
          <w:rFonts w:ascii="GHEA Grapalat" w:hAnsi="GHEA Grapalat" w:cs="Arial"/>
          <w:vertAlign w:val="superscript"/>
          <w:lang w:val="hy-AM"/>
        </w:rPr>
        <w:t xml:space="preserve"> </w:t>
      </w:r>
    </w:p>
    <w:p w:rsidR="00254F39" w:rsidRPr="00AE2768" w:rsidRDefault="00254F39" w:rsidP="00254F39">
      <w:pPr>
        <w:jc w:val="both"/>
        <w:rPr>
          <w:rFonts w:ascii="GHEA Grapalat" w:hAnsi="GHEA Grapalat"/>
          <w:sz w:val="22"/>
          <w:szCs w:val="22"/>
          <w:u w:val="single"/>
          <w:lang w:val="es-ES"/>
        </w:rPr>
      </w:pPr>
      <w:r w:rsidRPr="00AE2768">
        <w:rPr>
          <w:rFonts w:ascii="GHEA Grapalat" w:hAnsi="GHEA Grapalat" w:cs="Arial"/>
          <w:sz w:val="20"/>
          <w:szCs w:val="20"/>
          <w:lang w:val="es-ES"/>
        </w:rPr>
        <w:t>փոխկապակցված անձանց և (կամ)</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w:t>
      </w:r>
      <w:r w:rsidRPr="00AE2768">
        <w:rPr>
          <w:rFonts w:ascii="GHEA Grapalat" w:hAnsi="GHEA Grapalat"/>
          <w:sz w:val="22"/>
          <w:szCs w:val="22"/>
          <w:u w:val="single"/>
          <w:lang w:val="es-ES"/>
        </w:rPr>
        <w:t xml:space="preserve">  </w:t>
      </w:r>
    </w:p>
    <w:p w:rsidR="00254F39" w:rsidRPr="00AE2768" w:rsidRDefault="00254F39" w:rsidP="00254F39">
      <w:pPr>
        <w:jc w:val="both"/>
        <w:rPr>
          <w:rFonts w:ascii="GHEA Grapalat" w:hAnsi="GHEA Grapalat"/>
          <w:sz w:val="22"/>
          <w:szCs w:val="22"/>
          <w:u w:val="single"/>
          <w:lang w:val="es-ES"/>
        </w:rPr>
      </w:pPr>
      <w:r w:rsidRPr="00AE2768">
        <w:rPr>
          <w:rFonts w:ascii="GHEA Grapalat" w:hAnsi="GHEA Grapalat" w:cs="Sylfaen"/>
          <w:vertAlign w:val="superscript"/>
          <w:lang w:val="es-ES"/>
        </w:rPr>
        <w:lastRenderedPageBreak/>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254F39" w:rsidRPr="00AE2768" w:rsidRDefault="00254F39" w:rsidP="00254F39">
      <w:pPr>
        <w:jc w:val="both"/>
        <w:rPr>
          <w:rFonts w:ascii="GHEA Grapalat" w:hAnsi="GHEA Grapalat"/>
          <w:sz w:val="22"/>
          <w:szCs w:val="22"/>
          <w:u w:val="single"/>
          <w:lang w:val="es-ES"/>
        </w:rPr>
      </w:pPr>
      <w:r w:rsidRPr="00AE2768">
        <w:rPr>
          <w:rFonts w:ascii="GHEA Grapalat" w:hAnsi="GHEA Grapalat" w:cs="Arial"/>
          <w:sz w:val="20"/>
          <w:szCs w:val="20"/>
          <w:lang w:val="es-ES"/>
        </w:rPr>
        <w:t>կողմից հիմնադրված կամ ավելի քան հիսուն տոկոս</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-ին</w:t>
      </w:r>
    </w:p>
    <w:p w:rsidR="00254F39" w:rsidRPr="00AE2768" w:rsidRDefault="00254F39" w:rsidP="00254F39">
      <w:pPr>
        <w:jc w:val="both"/>
        <w:rPr>
          <w:rFonts w:ascii="GHEA Grapalat" w:hAnsi="GHEA Grapalat"/>
          <w:sz w:val="22"/>
          <w:szCs w:val="22"/>
          <w:lang w:val="es-ES"/>
        </w:rPr>
      </w:pPr>
      <w:r w:rsidRPr="00AE2768">
        <w:rPr>
          <w:rFonts w:ascii="GHEA Grapalat" w:hAnsi="GHEA Grapalat" w:cs="Sylfaen"/>
          <w:vertAlign w:val="superscript"/>
          <w:lang w:val="es-ES"/>
        </w:rPr>
        <w:t xml:space="preserve">                                                                     </w:t>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254F39" w:rsidRPr="00AE2768" w:rsidRDefault="00254F39" w:rsidP="00254F39">
      <w:pPr>
        <w:jc w:val="both"/>
        <w:rPr>
          <w:rFonts w:ascii="GHEA Grapalat" w:hAnsi="GHEA Grapalat" w:cs="Arial"/>
          <w:sz w:val="20"/>
          <w:szCs w:val="20"/>
          <w:lang w:val="es-ES"/>
        </w:rPr>
      </w:pPr>
      <w:r w:rsidRPr="00AE276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254F39" w:rsidRPr="00AE2768" w:rsidRDefault="00254F39" w:rsidP="00254F39">
      <w:pPr>
        <w:numPr>
          <w:ilvl w:val="0"/>
          <w:numId w:val="18"/>
        </w:numPr>
        <w:ind w:left="0" w:firstLine="720"/>
        <w:jc w:val="both"/>
        <w:rPr>
          <w:rFonts w:ascii="GHEA Grapalat" w:hAnsi="GHEA Grapalat" w:cs="Sylfaen"/>
          <w:sz w:val="20"/>
          <w:lang w:val="es-ES"/>
        </w:rPr>
      </w:pPr>
      <w:r w:rsidRPr="00AE2768">
        <w:rPr>
          <w:rFonts w:ascii="GHEA Grapalat" w:hAnsi="GHEA Grapalat" w:cs="Arial"/>
          <w:sz w:val="20"/>
          <w:szCs w:val="20"/>
          <w:lang w:val="es-ES"/>
        </w:rPr>
        <w:t>ստորև ներկայացնում է հայտը ներկայացնելու օրվա դրությամբ ա</w:t>
      </w:r>
      <w:r w:rsidRPr="00AE2768">
        <w:rPr>
          <w:rFonts w:ascii="GHEA Grapalat" w:hAnsi="GHEA Grapalat" w:cs="Sylfaen"/>
          <w:sz w:val="20"/>
        </w:rPr>
        <w:t>յն</w:t>
      </w:r>
      <w:r w:rsidRPr="00AE2768">
        <w:rPr>
          <w:rFonts w:ascii="GHEA Grapalat" w:hAnsi="GHEA Grapalat" w:cs="Sylfaen"/>
          <w:sz w:val="20"/>
          <w:lang w:val="es-ES"/>
        </w:rPr>
        <w:t xml:space="preserve"> </w:t>
      </w:r>
      <w:r w:rsidRPr="00AE2768">
        <w:rPr>
          <w:rFonts w:ascii="GHEA Grapalat" w:hAnsi="GHEA Grapalat" w:cs="Sylfaen"/>
          <w:sz w:val="20"/>
        </w:rPr>
        <w:t>ֆիզիկական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ուղղակի</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անուղղակի</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կանոնադրական</w:t>
      </w:r>
      <w:r w:rsidRPr="00AE2768">
        <w:rPr>
          <w:rFonts w:ascii="GHEA Grapalat" w:hAnsi="GHEA Grapalat" w:cs="Sylfaen"/>
          <w:sz w:val="20"/>
          <w:lang w:val="es-ES"/>
        </w:rPr>
        <w:t xml:space="preserve"> </w:t>
      </w:r>
      <w:r w:rsidRPr="00AE2768">
        <w:rPr>
          <w:rFonts w:ascii="GHEA Grapalat" w:hAnsi="GHEA Grapalat" w:cs="Sylfaen"/>
          <w:sz w:val="20"/>
        </w:rPr>
        <w:t>կապիտալում</w:t>
      </w:r>
      <w:r w:rsidRPr="00AE2768">
        <w:rPr>
          <w:rFonts w:ascii="GHEA Grapalat" w:hAnsi="GHEA Grapalat" w:cs="Sylfaen"/>
          <w:sz w:val="20"/>
          <w:lang w:val="es-ES"/>
        </w:rPr>
        <w:t xml:space="preserve"> </w:t>
      </w:r>
      <w:r w:rsidRPr="00AE2768">
        <w:rPr>
          <w:rFonts w:ascii="GHEA Grapalat" w:hAnsi="GHEA Grapalat" w:cs="Sylfaen"/>
          <w:sz w:val="20"/>
        </w:rPr>
        <w:t>քվեարկող</w:t>
      </w:r>
      <w:r w:rsidRPr="00AE2768">
        <w:rPr>
          <w:rFonts w:ascii="GHEA Grapalat" w:hAnsi="GHEA Grapalat" w:cs="Sylfaen"/>
          <w:sz w:val="20"/>
          <w:lang w:val="es-ES"/>
        </w:rPr>
        <w:t xml:space="preserve"> </w:t>
      </w:r>
      <w:r w:rsidRPr="00AE2768">
        <w:rPr>
          <w:rFonts w:ascii="GHEA Grapalat" w:hAnsi="GHEA Grapalat" w:cs="Sylfaen"/>
          <w:sz w:val="20"/>
        </w:rPr>
        <w:t>բաժնետոմսերի</w:t>
      </w:r>
      <w:r w:rsidRPr="00AE2768">
        <w:rPr>
          <w:rFonts w:ascii="GHEA Grapalat" w:hAnsi="GHEA Grapalat" w:cs="Sylfaen"/>
          <w:sz w:val="20"/>
          <w:lang w:val="es-ES"/>
        </w:rPr>
        <w:t xml:space="preserve"> (</w:t>
      </w:r>
      <w:r w:rsidRPr="00AE2768">
        <w:rPr>
          <w:rFonts w:ascii="GHEA Grapalat" w:hAnsi="GHEA Grapalat" w:cs="Sylfaen"/>
          <w:sz w:val="20"/>
        </w:rPr>
        <w:t>բաժնեմասերի</w:t>
      </w:r>
      <w:r w:rsidRPr="00AE2768">
        <w:rPr>
          <w:rFonts w:ascii="GHEA Grapalat" w:hAnsi="GHEA Grapalat" w:cs="Sylfaen"/>
          <w:sz w:val="20"/>
          <w:lang w:val="es-ES"/>
        </w:rPr>
        <w:t xml:space="preserve">, </w:t>
      </w:r>
      <w:r w:rsidRPr="00AE2768">
        <w:rPr>
          <w:rFonts w:ascii="GHEA Grapalat" w:hAnsi="GHEA Grapalat" w:cs="Sylfaen"/>
          <w:sz w:val="20"/>
        </w:rPr>
        <w:t>փայերի</w:t>
      </w:r>
      <w:r w:rsidRPr="00AE2768">
        <w:rPr>
          <w:rFonts w:ascii="GHEA Grapalat" w:hAnsi="GHEA Grapalat" w:cs="Sylfaen"/>
          <w:sz w:val="20"/>
          <w:lang w:val="es-ES"/>
        </w:rPr>
        <w:t xml:space="preserve">) </w:t>
      </w:r>
      <w:r w:rsidRPr="00AE2768">
        <w:rPr>
          <w:rFonts w:ascii="GHEA Grapalat" w:hAnsi="GHEA Grapalat" w:cs="Sylfaen"/>
          <w:sz w:val="20"/>
        </w:rPr>
        <w:t>ավել</w:t>
      </w:r>
      <w:r w:rsidRPr="00AE2768">
        <w:rPr>
          <w:rFonts w:ascii="GHEA Grapalat" w:hAnsi="GHEA Grapalat" w:cs="Sylfaen"/>
          <w:sz w:val="20"/>
          <w:lang w:val="es-ES"/>
        </w:rPr>
        <w:t xml:space="preserve"> </w:t>
      </w:r>
      <w:r w:rsidRPr="00AE2768">
        <w:rPr>
          <w:rFonts w:ascii="GHEA Grapalat" w:hAnsi="GHEA Grapalat" w:cs="Sylfaen"/>
          <w:sz w:val="20"/>
        </w:rPr>
        <w:t>քան</w:t>
      </w:r>
      <w:r w:rsidRPr="00AE2768">
        <w:rPr>
          <w:rFonts w:ascii="GHEA Grapalat" w:hAnsi="GHEA Grapalat" w:cs="Sylfaen"/>
          <w:sz w:val="20"/>
          <w:lang w:val="es-ES"/>
        </w:rPr>
        <w:t xml:space="preserve"> </w:t>
      </w:r>
      <w:r w:rsidRPr="00AE2768">
        <w:rPr>
          <w:rFonts w:ascii="GHEA Grapalat" w:hAnsi="GHEA Grapalat" w:cs="Sylfaen"/>
          <w:sz w:val="20"/>
        </w:rPr>
        <w:t>տաս</w:t>
      </w:r>
      <w:r w:rsidRPr="00AE2768">
        <w:rPr>
          <w:rFonts w:ascii="GHEA Grapalat" w:hAnsi="GHEA Grapalat" w:cs="Sylfaen"/>
          <w:sz w:val="20"/>
          <w:lang w:val="es-ES"/>
        </w:rPr>
        <w:t xml:space="preserve"> </w:t>
      </w:r>
      <w:r w:rsidRPr="00AE2768">
        <w:rPr>
          <w:rFonts w:ascii="GHEA Grapalat" w:hAnsi="GHEA Grapalat" w:cs="Sylfaen"/>
          <w:sz w:val="20"/>
        </w:rPr>
        <w:t>տոկոսը</w:t>
      </w:r>
      <w:r w:rsidRPr="00AE2768">
        <w:rPr>
          <w:rFonts w:ascii="GHEA Grapalat" w:hAnsi="GHEA Grapalat" w:cs="Sylfaen"/>
          <w:sz w:val="20"/>
          <w:lang w:val="es-ES"/>
        </w:rPr>
        <w:t xml:space="preserve">, </w:t>
      </w:r>
      <w:r w:rsidRPr="00AE2768">
        <w:rPr>
          <w:rFonts w:ascii="GHEA Grapalat" w:hAnsi="GHEA Grapalat" w:cs="Sylfaen"/>
          <w:sz w:val="20"/>
        </w:rPr>
        <w:t>ներառյալ</w:t>
      </w:r>
      <w:r w:rsidRPr="00AE2768">
        <w:rPr>
          <w:rFonts w:ascii="GHEA Grapalat" w:hAnsi="GHEA Grapalat" w:cs="Sylfaen"/>
          <w:sz w:val="20"/>
          <w:lang w:val="es-ES"/>
        </w:rPr>
        <w:t xml:space="preserve"> </w:t>
      </w:r>
      <w:r w:rsidRPr="00AE2768">
        <w:rPr>
          <w:rFonts w:ascii="GHEA Grapalat" w:hAnsi="GHEA Grapalat" w:cs="Sylfaen"/>
          <w:sz w:val="20"/>
        </w:rPr>
        <w:t>ըստ</w:t>
      </w:r>
      <w:r w:rsidRPr="00AE2768">
        <w:rPr>
          <w:rFonts w:ascii="GHEA Grapalat" w:hAnsi="GHEA Grapalat" w:cs="Sylfaen"/>
          <w:sz w:val="20"/>
          <w:lang w:val="es-ES"/>
        </w:rPr>
        <w:t xml:space="preserve"> </w:t>
      </w:r>
      <w:r w:rsidRPr="00AE2768">
        <w:rPr>
          <w:rFonts w:ascii="GHEA Grapalat" w:hAnsi="GHEA Grapalat" w:cs="Sylfaen"/>
          <w:sz w:val="20"/>
        </w:rPr>
        <w:t>ներկայացնողի</w:t>
      </w:r>
      <w:r w:rsidRPr="00AE2768">
        <w:rPr>
          <w:rFonts w:ascii="GHEA Grapalat" w:hAnsi="GHEA Grapalat" w:cs="Sylfaen"/>
          <w:sz w:val="20"/>
          <w:lang w:val="es-ES"/>
        </w:rPr>
        <w:t xml:space="preserve"> </w:t>
      </w:r>
      <w:r w:rsidRPr="00AE2768">
        <w:rPr>
          <w:rFonts w:ascii="GHEA Grapalat" w:hAnsi="GHEA Grapalat" w:cs="Sylfaen"/>
          <w:sz w:val="20"/>
        </w:rPr>
        <w:t>բաժնետոմսերը</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իրավունք</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նշանակելու</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ազատելու</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գործադիր</w:t>
      </w:r>
      <w:r w:rsidRPr="00AE2768">
        <w:rPr>
          <w:rFonts w:ascii="GHEA Grapalat" w:hAnsi="GHEA Grapalat" w:cs="Sylfaen"/>
          <w:sz w:val="20"/>
          <w:lang w:val="es-ES"/>
        </w:rPr>
        <w:t xml:space="preserve"> </w:t>
      </w:r>
      <w:r w:rsidRPr="00AE2768">
        <w:rPr>
          <w:rFonts w:ascii="GHEA Grapalat" w:hAnsi="GHEA Grapalat" w:cs="Sylfaen"/>
          <w:sz w:val="20"/>
        </w:rPr>
        <w:t>մարմնի</w:t>
      </w:r>
      <w:r w:rsidRPr="00AE2768">
        <w:rPr>
          <w:rFonts w:ascii="GHEA Grapalat" w:hAnsi="GHEA Grapalat" w:cs="Sylfaen"/>
          <w:sz w:val="20"/>
          <w:lang w:val="es-ES"/>
        </w:rPr>
        <w:t xml:space="preserve"> </w:t>
      </w:r>
      <w:r w:rsidRPr="00AE2768">
        <w:rPr>
          <w:rFonts w:ascii="GHEA Grapalat" w:hAnsi="GHEA Grapalat" w:cs="Sylfaen"/>
          <w:sz w:val="20"/>
        </w:rPr>
        <w:t>անդամներին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ստանում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իրականացվող</w:t>
      </w:r>
      <w:r w:rsidRPr="00AE2768">
        <w:rPr>
          <w:rFonts w:ascii="GHEA Grapalat" w:hAnsi="GHEA Grapalat" w:cs="Sylfaen"/>
          <w:sz w:val="20"/>
          <w:lang w:val="es-ES"/>
        </w:rPr>
        <w:t xml:space="preserve"> </w:t>
      </w:r>
      <w:r w:rsidRPr="00AE2768">
        <w:rPr>
          <w:rFonts w:ascii="GHEA Grapalat" w:hAnsi="GHEA Grapalat" w:cs="Sylfaen"/>
          <w:sz w:val="20"/>
        </w:rPr>
        <w:t>ձեռնարկատիրական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գործունեության</w:t>
      </w:r>
      <w:r w:rsidRPr="00AE2768">
        <w:rPr>
          <w:rFonts w:ascii="GHEA Grapalat" w:hAnsi="GHEA Grapalat" w:cs="Sylfaen"/>
          <w:sz w:val="20"/>
          <w:lang w:val="es-ES"/>
        </w:rPr>
        <w:t xml:space="preserve"> </w:t>
      </w:r>
      <w:r w:rsidRPr="00AE2768">
        <w:rPr>
          <w:rFonts w:ascii="GHEA Grapalat" w:hAnsi="GHEA Grapalat" w:cs="Sylfaen"/>
          <w:sz w:val="20"/>
        </w:rPr>
        <w:t>արդյունքում</w:t>
      </w:r>
      <w:r w:rsidRPr="00AE2768">
        <w:rPr>
          <w:rFonts w:ascii="GHEA Grapalat" w:hAnsi="GHEA Grapalat" w:cs="Sylfaen"/>
          <w:sz w:val="20"/>
          <w:lang w:val="es-ES"/>
        </w:rPr>
        <w:t xml:space="preserve"> </w:t>
      </w:r>
      <w:r w:rsidRPr="00AE2768">
        <w:rPr>
          <w:rFonts w:ascii="GHEA Grapalat" w:hAnsi="GHEA Grapalat" w:cs="Sylfaen"/>
          <w:sz w:val="20"/>
        </w:rPr>
        <w:t>ստացված</w:t>
      </w:r>
      <w:r w:rsidRPr="00AE2768">
        <w:rPr>
          <w:rFonts w:ascii="GHEA Grapalat" w:hAnsi="GHEA Grapalat" w:cs="Sylfaen"/>
          <w:sz w:val="20"/>
          <w:lang w:val="es-ES"/>
        </w:rPr>
        <w:t xml:space="preserve"> </w:t>
      </w:r>
      <w:r w:rsidRPr="00AE2768">
        <w:rPr>
          <w:rFonts w:ascii="GHEA Grapalat" w:hAnsi="GHEA Grapalat" w:cs="Sylfaen"/>
          <w:sz w:val="20"/>
        </w:rPr>
        <w:t>շահույթի</w:t>
      </w:r>
      <w:r w:rsidRPr="00AE2768">
        <w:rPr>
          <w:rFonts w:ascii="GHEA Grapalat" w:hAnsi="GHEA Grapalat" w:cs="Sylfaen"/>
          <w:sz w:val="20"/>
          <w:lang w:val="es-ES"/>
        </w:rPr>
        <w:t xml:space="preserve"> </w:t>
      </w:r>
      <w:r w:rsidRPr="00AE2768">
        <w:rPr>
          <w:rFonts w:ascii="GHEA Grapalat" w:hAnsi="GHEA Grapalat" w:cs="Sylfaen"/>
          <w:sz w:val="20"/>
        </w:rPr>
        <w:t>տասնհինգ</w:t>
      </w:r>
      <w:r w:rsidRPr="00AE2768">
        <w:rPr>
          <w:rFonts w:ascii="GHEA Grapalat" w:hAnsi="GHEA Grapalat" w:cs="Sylfaen"/>
          <w:sz w:val="20"/>
          <w:lang w:val="es-ES"/>
        </w:rPr>
        <w:t xml:space="preserve"> </w:t>
      </w:r>
      <w:r w:rsidRPr="00AE2768">
        <w:rPr>
          <w:rFonts w:ascii="GHEA Grapalat" w:hAnsi="GHEA Grapalat" w:cs="Sylfaen"/>
          <w:sz w:val="20"/>
        </w:rPr>
        <w:t>տոկոսից</w:t>
      </w:r>
      <w:r w:rsidRPr="00AE2768">
        <w:rPr>
          <w:rFonts w:ascii="GHEA Grapalat" w:hAnsi="GHEA Grapalat" w:cs="Sylfaen"/>
          <w:sz w:val="20"/>
          <w:lang w:val="es-ES"/>
        </w:rPr>
        <w:t xml:space="preserve"> </w:t>
      </w:r>
      <w:r w:rsidRPr="00AE2768">
        <w:rPr>
          <w:rFonts w:ascii="GHEA Grapalat" w:hAnsi="GHEA Grapalat" w:cs="Sylfaen"/>
          <w:sz w:val="20"/>
        </w:rPr>
        <w:t>ավելին</w:t>
      </w:r>
      <w:r w:rsidRPr="00AE2768">
        <w:rPr>
          <w:rFonts w:ascii="GHEA Grapalat" w:hAnsi="GHEA Grapalat" w:cs="Sylfaen"/>
          <w:sz w:val="20"/>
          <w:lang w:val="es-ES"/>
        </w:rPr>
        <w:t xml:space="preserve"> (</w:t>
      </w:r>
      <w:r w:rsidRPr="00AE2768">
        <w:rPr>
          <w:rFonts w:ascii="GHEA Grapalat" w:hAnsi="GHEA Grapalat" w:cs="Sylfaen"/>
          <w:sz w:val="20"/>
        </w:rPr>
        <w:t>իրական</w:t>
      </w:r>
      <w:r w:rsidRPr="00AE2768">
        <w:rPr>
          <w:rFonts w:ascii="GHEA Grapalat" w:hAnsi="GHEA Grapalat" w:cs="Sylfaen"/>
          <w:sz w:val="20"/>
          <w:lang w:val="es-ES"/>
        </w:rPr>
        <w:t xml:space="preserve"> </w:t>
      </w:r>
      <w:r w:rsidRPr="00AE2768">
        <w:rPr>
          <w:rFonts w:ascii="GHEA Grapalat" w:hAnsi="GHEA Grapalat" w:cs="Sylfaen"/>
          <w:sz w:val="20"/>
        </w:rPr>
        <w:t>շահառուներ</w:t>
      </w:r>
      <w:r w:rsidRPr="00AE2768">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254F39" w:rsidRPr="00F46266" w:rsidTr="00981B92">
        <w:trPr>
          <w:jc w:val="center"/>
        </w:trPr>
        <w:tc>
          <w:tcPr>
            <w:tcW w:w="2570" w:type="dxa"/>
            <w:vAlign w:val="center"/>
          </w:tcPr>
          <w:p w:rsidR="00254F39" w:rsidRPr="00AE2768" w:rsidRDefault="00254F39" w:rsidP="00981B92">
            <w:pPr>
              <w:pStyle w:val="31"/>
              <w:spacing w:line="240" w:lineRule="auto"/>
              <w:ind w:firstLine="0"/>
              <w:jc w:val="center"/>
              <w:rPr>
                <w:rFonts w:ascii="GHEA Grapalat" w:hAnsi="GHEA Grapalat"/>
                <w:sz w:val="28"/>
                <w:vertAlign w:val="superscript"/>
                <w:lang w:val="es-ES" w:eastAsia="en-US"/>
              </w:rPr>
            </w:pPr>
            <w:r w:rsidRPr="00CB2156">
              <w:rPr>
                <w:rFonts w:ascii="GHEA Grapalat" w:hAnsi="GHEA Grapalat"/>
                <w:sz w:val="28"/>
                <w:vertAlign w:val="superscript"/>
                <w:lang w:val="en-US" w:eastAsia="en-US"/>
              </w:rPr>
              <w:t>Անունը</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Ազգանունը</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Հայրանունը</w:t>
            </w:r>
          </w:p>
        </w:tc>
        <w:tc>
          <w:tcPr>
            <w:tcW w:w="3960" w:type="dxa"/>
            <w:vAlign w:val="center"/>
          </w:tcPr>
          <w:p w:rsidR="00254F39" w:rsidRPr="00AE2768" w:rsidRDefault="00254F39" w:rsidP="00981B92">
            <w:pPr>
              <w:pStyle w:val="31"/>
              <w:spacing w:line="240" w:lineRule="auto"/>
              <w:ind w:firstLine="0"/>
              <w:jc w:val="center"/>
              <w:rPr>
                <w:rFonts w:ascii="GHEA Grapalat" w:hAnsi="GHEA Grapalat"/>
                <w:sz w:val="28"/>
                <w:vertAlign w:val="superscript"/>
                <w:lang w:val="es-ES" w:eastAsia="en-US"/>
              </w:rPr>
            </w:pPr>
            <w:r w:rsidRPr="00CB2156">
              <w:rPr>
                <w:rFonts w:ascii="GHEA Grapalat" w:hAnsi="GHEA Grapalat"/>
                <w:sz w:val="28"/>
                <w:vertAlign w:val="superscript"/>
                <w:lang w:val="en-US" w:eastAsia="en-US"/>
              </w:rPr>
              <w:t>ՀՀ</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քաղաքացիների</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համար</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նույնականացման</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քարտի</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կամ</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անձնագրի</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կամ</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ՀՀ</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օրենսդրությամբ</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նախատեսված</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անձը</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հաստատող</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փաստաթղթի</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տեսակը</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և</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համարը</w:t>
            </w:r>
            <w:r w:rsidRPr="00AE2768">
              <w:rPr>
                <w:rFonts w:ascii="GHEA Grapalat" w:hAnsi="GHEA Grapalat"/>
                <w:sz w:val="28"/>
                <w:vertAlign w:val="superscript"/>
                <w:lang w:val="es-ES" w:eastAsia="en-US"/>
              </w:rPr>
              <w:t xml:space="preserve"> </w:t>
            </w:r>
          </w:p>
        </w:tc>
        <w:tc>
          <w:tcPr>
            <w:tcW w:w="3370" w:type="dxa"/>
          </w:tcPr>
          <w:p w:rsidR="00254F39" w:rsidRPr="00AE2768" w:rsidRDefault="00254F39" w:rsidP="00981B92">
            <w:pPr>
              <w:pStyle w:val="31"/>
              <w:spacing w:line="240" w:lineRule="auto"/>
              <w:ind w:firstLine="0"/>
              <w:jc w:val="center"/>
              <w:rPr>
                <w:rFonts w:ascii="GHEA Grapalat" w:hAnsi="GHEA Grapalat"/>
                <w:sz w:val="28"/>
                <w:vertAlign w:val="superscript"/>
                <w:lang w:val="es-ES" w:eastAsia="en-US"/>
              </w:rPr>
            </w:pPr>
            <w:r w:rsidRPr="00CB2156">
              <w:rPr>
                <w:rFonts w:ascii="GHEA Grapalat" w:hAnsi="GHEA Grapalat"/>
                <w:sz w:val="28"/>
                <w:vertAlign w:val="superscript"/>
                <w:lang w:val="en-US" w:eastAsia="en-US"/>
              </w:rPr>
              <w:t>Օտարերկրյա</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քաղաքացիների</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համար</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համապատասխան</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երկրի</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օրենսդրությամբ</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նախատեսված</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անձը</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հաստատող</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փաստաթղթի</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տեսակը</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և</w:t>
            </w:r>
            <w:r w:rsidRPr="00AE2768">
              <w:rPr>
                <w:rFonts w:ascii="GHEA Grapalat" w:hAnsi="GHEA Grapalat"/>
                <w:sz w:val="28"/>
                <w:vertAlign w:val="superscript"/>
                <w:lang w:val="es-ES" w:eastAsia="en-US"/>
              </w:rPr>
              <w:t xml:space="preserve"> </w:t>
            </w:r>
            <w:r w:rsidRPr="00CB2156">
              <w:rPr>
                <w:rFonts w:ascii="GHEA Grapalat" w:hAnsi="GHEA Grapalat"/>
                <w:sz w:val="28"/>
                <w:vertAlign w:val="superscript"/>
                <w:lang w:val="en-US" w:eastAsia="en-US"/>
              </w:rPr>
              <w:t>համարը</w:t>
            </w:r>
            <w:r w:rsidRPr="00AE2768">
              <w:rPr>
                <w:rFonts w:ascii="GHEA Grapalat" w:hAnsi="GHEA Grapalat"/>
                <w:sz w:val="28"/>
                <w:vertAlign w:val="superscript"/>
                <w:lang w:val="es-ES" w:eastAsia="en-US"/>
              </w:rPr>
              <w:t xml:space="preserve"> </w:t>
            </w:r>
          </w:p>
        </w:tc>
      </w:tr>
      <w:tr w:rsidR="00254F39" w:rsidRPr="00F46266" w:rsidTr="00981B92">
        <w:trPr>
          <w:jc w:val="center"/>
        </w:trPr>
        <w:tc>
          <w:tcPr>
            <w:tcW w:w="2570" w:type="dxa"/>
            <w:vAlign w:val="center"/>
          </w:tcPr>
          <w:p w:rsidR="00254F39" w:rsidRPr="00AE2768" w:rsidRDefault="00254F39" w:rsidP="00981B92">
            <w:pPr>
              <w:pStyle w:val="31"/>
              <w:spacing w:line="240" w:lineRule="auto"/>
              <w:ind w:firstLine="0"/>
              <w:jc w:val="center"/>
              <w:rPr>
                <w:rFonts w:ascii="Sylfaen" w:hAnsi="Sylfaen"/>
                <w:sz w:val="26"/>
                <w:vertAlign w:val="superscript"/>
                <w:lang w:val="hy-AM" w:eastAsia="en-US"/>
              </w:rPr>
            </w:pPr>
          </w:p>
        </w:tc>
        <w:tc>
          <w:tcPr>
            <w:tcW w:w="3960" w:type="dxa"/>
            <w:vAlign w:val="center"/>
          </w:tcPr>
          <w:p w:rsidR="00254F39" w:rsidRPr="00AE2768" w:rsidRDefault="00254F39" w:rsidP="00981B92">
            <w:pPr>
              <w:pStyle w:val="31"/>
              <w:spacing w:line="240" w:lineRule="auto"/>
              <w:ind w:firstLine="0"/>
              <w:jc w:val="center"/>
              <w:rPr>
                <w:rFonts w:ascii="GHEA Grapalat" w:hAnsi="GHEA Grapalat"/>
                <w:sz w:val="26"/>
                <w:vertAlign w:val="superscript"/>
                <w:lang w:val="es-ES" w:eastAsia="en-US"/>
              </w:rPr>
            </w:pPr>
          </w:p>
        </w:tc>
        <w:tc>
          <w:tcPr>
            <w:tcW w:w="3370" w:type="dxa"/>
          </w:tcPr>
          <w:p w:rsidR="00254F39" w:rsidRPr="00AE2768" w:rsidRDefault="00254F39" w:rsidP="00981B92">
            <w:pPr>
              <w:pStyle w:val="31"/>
              <w:spacing w:line="240" w:lineRule="auto"/>
              <w:ind w:firstLine="0"/>
              <w:jc w:val="center"/>
              <w:rPr>
                <w:rFonts w:ascii="GHEA Grapalat" w:hAnsi="GHEA Grapalat"/>
                <w:sz w:val="26"/>
                <w:vertAlign w:val="superscript"/>
                <w:lang w:val="es-ES" w:eastAsia="en-US"/>
              </w:rPr>
            </w:pPr>
          </w:p>
        </w:tc>
      </w:tr>
      <w:tr w:rsidR="00254F39" w:rsidRPr="00F46266" w:rsidTr="00981B92">
        <w:trPr>
          <w:jc w:val="center"/>
        </w:trPr>
        <w:tc>
          <w:tcPr>
            <w:tcW w:w="2570" w:type="dxa"/>
            <w:vAlign w:val="center"/>
          </w:tcPr>
          <w:p w:rsidR="00254F39" w:rsidRPr="00AE2768" w:rsidRDefault="00254F39" w:rsidP="00981B92">
            <w:pPr>
              <w:pStyle w:val="31"/>
              <w:spacing w:line="240" w:lineRule="auto"/>
              <w:ind w:firstLine="0"/>
              <w:jc w:val="center"/>
              <w:rPr>
                <w:rFonts w:ascii="GHEA Grapalat" w:hAnsi="GHEA Grapalat"/>
                <w:sz w:val="26"/>
                <w:vertAlign w:val="superscript"/>
                <w:lang w:val="es-ES" w:eastAsia="en-US"/>
              </w:rPr>
            </w:pPr>
          </w:p>
        </w:tc>
        <w:tc>
          <w:tcPr>
            <w:tcW w:w="3960" w:type="dxa"/>
            <w:vAlign w:val="center"/>
          </w:tcPr>
          <w:p w:rsidR="00254F39" w:rsidRPr="00AE2768" w:rsidRDefault="00254F39" w:rsidP="00981B92">
            <w:pPr>
              <w:pStyle w:val="31"/>
              <w:spacing w:line="240" w:lineRule="auto"/>
              <w:ind w:firstLine="0"/>
              <w:jc w:val="center"/>
              <w:rPr>
                <w:rFonts w:ascii="GHEA Grapalat" w:hAnsi="GHEA Grapalat"/>
                <w:sz w:val="26"/>
                <w:vertAlign w:val="superscript"/>
                <w:lang w:val="es-ES" w:eastAsia="en-US"/>
              </w:rPr>
            </w:pPr>
          </w:p>
        </w:tc>
        <w:tc>
          <w:tcPr>
            <w:tcW w:w="3370" w:type="dxa"/>
          </w:tcPr>
          <w:p w:rsidR="00254F39" w:rsidRPr="00AE2768" w:rsidRDefault="00254F39" w:rsidP="00981B92">
            <w:pPr>
              <w:pStyle w:val="31"/>
              <w:spacing w:line="240" w:lineRule="auto"/>
              <w:ind w:firstLine="0"/>
              <w:jc w:val="center"/>
              <w:rPr>
                <w:rFonts w:ascii="GHEA Grapalat" w:hAnsi="GHEA Grapalat"/>
                <w:sz w:val="26"/>
                <w:vertAlign w:val="superscript"/>
                <w:lang w:val="es-ES" w:eastAsia="en-US"/>
              </w:rPr>
            </w:pPr>
          </w:p>
        </w:tc>
      </w:tr>
      <w:tr w:rsidR="00254F39" w:rsidRPr="00F46266" w:rsidTr="00981B92">
        <w:trPr>
          <w:jc w:val="center"/>
        </w:trPr>
        <w:tc>
          <w:tcPr>
            <w:tcW w:w="2570" w:type="dxa"/>
            <w:vAlign w:val="center"/>
          </w:tcPr>
          <w:p w:rsidR="00254F39" w:rsidRPr="00AE2768" w:rsidRDefault="00254F39" w:rsidP="00981B92">
            <w:pPr>
              <w:pStyle w:val="31"/>
              <w:spacing w:line="240" w:lineRule="auto"/>
              <w:ind w:firstLine="0"/>
              <w:jc w:val="center"/>
              <w:rPr>
                <w:rFonts w:ascii="GHEA Grapalat" w:hAnsi="GHEA Grapalat"/>
                <w:sz w:val="26"/>
                <w:vertAlign w:val="superscript"/>
                <w:lang w:val="es-ES" w:eastAsia="en-US"/>
              </w:rPr>
            </w:pPr>
          </w:p>
        </w:tc>
        <w:tc>
          <w:tcPr>
            <w:tcW w:w="3960" w:type="dxa"/>
            <w:vAlign w:val="center"/>
          </w:tcPr>
          <w:p w:rsidR="00254F39" w:rsidRPr="00AE2768" w:rsidRDefault="00254F39" w:rsidP="00981B92">
            <w:pPr>
              <w:pStyle w:val="31"/>
              <w:spacing w:line="240" w:lineRule="auto"/>
              <w:ind w:firstLine="0"/>
              <w:jc w:val="center"/>
              <w:rPr>
                <w:rFonts w:ascii="GHEA Grapalat" w:hAnsi="GHEA Grapalat"/>
                <w:sz w:val="26"/>
                <w:vertAlign w:val="superscript"/>
                <w:lang w:val="es-ES" w:eastAsia="en-US"/>
              </w:rPr>
            </w:pPr>
          </w:p>
        </w:tc>
        <w:tc>
          <w:tcPr>
            <w:tcW w:w="3370" w:type="dxa"/>
          </w:tcPr>
          <w:p w:rsidR="00254F39" w:rsidRPr="00AE2768" w:rsidRDefault="00254F39" w:rsidP="00981B92">
            <w:pPr>
              <w:pStyle w:val="31"/>
              <w:spacing w:line="240" w:lineRule="auto"/>
              <w:ind w:firstLine="0"/>
              <w:jc w:val="center"/>
              <w:rPr>
                <w:rFonts w:ascii="GHEA Grapalat" w:hAnsi="GHEA Grapalat"/>
                <w:sz w:val="26"/>
                <w:vertAlign w:val="superscript"/>
                <w:lang w:val="es-ES" w:eastAsia="en-US"/>
              </w:rPr>
            </w:pPr>
          </w:p>
        </w:tc>
      </w:tr>
    </w:tbl>
    <w:p w:rsidR="00254F39" w:rsidRPr="00AE2768" w:rsidRDefault="00254F39" w:rsidP="00254F39">
      <w:pPr>
        <w:jc w:val="right"/>
        <w:rPr>
          <w:rFonts w:ascii="GHEA Grapalat" w:hAnsi="GHEA Grapalat"/>
          <w:sz w:val="10"/>
          <w:szCs w:val="10"/>
          <w:lang w:val="es-ES"/>
        </w:rPr>
      </w:pPr>
    </w:p>
    <w:p w:rsidR="00254F39" w:rsidRPr="00AE2768" w:rsidRDefault="00254F39" w:rsidP="00254F39">
      <w:pPr>
        <w:ind w:firstLine="708"/>
        <w:jc w:val="both"/>
        <w:rPr>
          <w:rFonts w:ascii="GHEA Grapalat" w:hAnsi="GHEA Grapalat"/>
          <w:sz w:val="20"/>
          <w:lang w:val="es-ES"/>
        </w:rPr>
      </w:pPr>
      <w:r w:rsidRPr="00AE2768">
        <w:rPr>
          <w:rFonts w:ascii="GHEA Grapalat" w:hAnsi="GHEA Grapalat"/>
          <w:sz w:val="20"/>
          <w:lang w:val="es-ES"/>
        </w:rPr>
        <w:t xml:space="preserve">Կից ներկայացվում է </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 xml:space="preserve"> կողմից առաջարկվող </w:t>
      </w:r>
    </w:p>
    <w:p w:rsidR="00254F39" w:rsidRPr="00AE2768" w:rsidRDefault="00254F39" w:rsidP="00254F39">
      <w:pPr>
        <w:jc w:val="both"/>
        <w:rPr>
          <w:rFonts w:ascii="GHEA Grapalat" w:hAnsi="GHEA Grapalat"/>
          <w:sz w:val="22"/>
          <w:szCs w:val="22"/>
          <w:lang w:val="es-ES"/>
        </w:rPr>
      </w:pP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254F39" w:rsidRPr="00AE2768" w:rsidRDefault="00254F39" w:rsidP="00254F39">
      <w:pPr>
        <w:jc w:val="both"/>
        <w:rPr>
          <w:rFonts w:ascii="GHEA Grapalat" w:hAnsi="GHEA Grapalat"/>
          <w:sz w:val="20"/>
          <w:lang w:val="es-ES"/>
        </w:rPr>
      </w:pPr>
      <w:r w:rsidRPr="00AE2768">
        <w:rPr>
          <w:rFonts w:ascii="GHEA Grapalat" w:hAnsi="GHEA Grapalat"/>
          <w:sz w:val="20"/>
          <w:lang w:val="es-ES"/>
        </w:rPr>
        <w:t xml:space="preserve">ապրանքի ամբողջական նկարագիրը՝ համաձայն հավելված 1.1-ի: </w:t>
      </w:r>
    </w:p>
    <w:p w:rsidR="00254F39" w:rsidRPr="00AE2768" w:rsidRDefault="00254F39" w:rsidP="00254F39">
      <w:pPr>
        <w:ind w:firstLine="708"/>
        <w:jc w:val="both"/>
        <w:rPr>
          <w:rFonts w:ascii="GHEA Grapalat" w:hAnsi="GHEA Grapalat"/>
          <w:sz w:val="20"/>
          <w:lang w:val="es-ES"/>
        </w:rPr>
      </w:pPr>
    </w:p>
    <w:p w:rsidR="00254F39" w:rsidRPr="00AE2768" w:rsidRDefault="00254F39" w:rsidP="00254F39">
      <w:pPr>
        <w:ind w:firstLine="708"/>
        <w:jc w:val="both"/>
        <w:rPr>
          <w:rFonts w:ascii="GHEA Grapalat" w:hAnsi="GHEA Grapalat"/>
          <w:sz w:val="20"/>
          <w:lang w:val="es-ES"/>
        </w:rPr>
      </w:pPr>
    </w:p>
    <w:p w:rsidR="00254F39" w:rsidRPr="00AE2768" w:rsidRDefault="00254F39" w:rsidP="00254F39">
      <w:pPr>
        <w:jc w:val="both"/>
        <w:rPr>
          <w:rFonts w:ascii="GHEA Grapalat" w:hAnsi="GHEA Grapalat"/>
          <w:sz w:val="20"/>
          <w:lang w:val="es-ES"/>
        </w:rPr>
      </w:pPr>
    </w:p>
    <w:p w:rsidR="00254F39" w:rsidRPr="00AE2768" w:rsidRDefault="00254F39" w:rsidP="00254F39">
      <w:pPr>
        <w:jc w:val="both"/>
        <w:rPr>
          <w:rFonts w:ascii="GHEA Grapalat" w:hAnsi="GHEA Grapalat"/>
          <w:sz w:val="20"/>
          <w:lang w:val="es-ES"/>
        </w:rPr>
      </w:pPr>
    </w:p>
    <w:p w:rsidR="00254F39" w:rsidRPr="00AE2768" w:rsidRDefault="00254F39" w:rsidP="00254F39">
      <w:pPr>
        <w:jc w:val="both"/>
        <w:rPr>
          <w:rFonts w:ascii="GHEA Grapalat" w:hAnsi="GHEA Grapalat" w:cs="Arial"/>
          <w:sz w:val="20"/>
          <w:vertAlign w:val="superscript"/>
          <w:lang w:val="es-ES"/>
        </w:rPr>
      </w:pPr>
      <w:r w:rsidRPr="00AE2768">
        <w:rPr>
          <w:rFonts w:ascii="GHEA Grapalat" w:hAnsi="GHEA Grapalat"/>
          <w:sz w:val="20"/>
          <w:lang w:val="es-ES"/>
        </w:rPr>
        <w:t xml:space="preserve">   </w:t>
      </w:r>
      <w:r w:rsidRPr="00AE2768">
        <w:rPr>
          <w:rFonts w:ascii="GHEA Grapalat" w:hAnsi="GHEA Grapalat"/>
          <w:sz w:val="20"/>
          <w:lang w:val="hy-AM"/>
        </w:rPr>
        <w:t xml:space="preserve">___________________________________________________ </w:t>
      </w:r>
      <w:r w:rsidRPr="00AE2768">
        <w:rPr>
          <w:rFonts w:ascii="GHEA Grapalat" w:hAnsi="GHEA Grapalat"/>
          <w:sz w:val="20"/>
          <w:lang w:val="hy-AM"/>
        </w:rPr>
        <w:tab/>
        <w:t xml:space="preserve">                _____________</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hy-AM"/>
        </w:rPr>
        <w:t xml:space="preserve"> </w:t>
      </w:r>
      <w:r w:rsidRPr="00AE2768">
        <w:rPr>
          <w:rFonts w:ascii="GHEA Grapalat" w:hAnsi="GHEA Grapalat" w:cs="Sylfaen"/>
          <w:sz w:val="20"/>
          <w:vertAlign w:val="superscript"/>
          <w:lang w:val="hy-AM"/>
        </w:rPr>
        <w:t>Մասնակցի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անվանումը</w:t>
      </w:r>
      <w:r w:rsidRPr="00AE2768">
        <w:rPr>
          <w:rFonts w:ascii="GHEA Grapalat" w:hAnsi="GHEA Grapalat" w:cs="Arial"/>
          <w:sz w:val="20"/>
          <w:vertAlign w:val="superscript"/>
          <w:lang w:val="hy-AM"/>
        </w:rPr>
        <w:t xml:space="preserve"> </w:t>
      </w:r>
      <w:r w:rsidRPr="00AE2768">
        <w:rPr>
          <w:rFonts w:ascii="GHEA Grapalat" w:hAnsi="GHEA Grapalat"/>
          <w:sz w:val="20"/>
          <w:vertAlign w:val="superscript"/>
          <w:lang w:val="hy-AM"/>
        </w:rPr>
        <w:t xml:space="preserve"> (</w:t>
      </w:r>
      <w:r w:rsidRPr="00AE2768">
        <w:rPr>
          <w:rFonts w:ascii="GHEA Grapalat" w:hAnsi="GHEA Grapalat" w:cs="Sylfaen"/>
          <w:sz w:val="20"/>
          <w:vertAlign w:val="superscript"/>
          <w:lang w:val="hy-AM"/>
        </w:rPr>
        <w:t>ղեկավարի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պաշտոնը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rPr>
        <w:t>ա</w:t>
      </w:r>
      <w:r w:rsidRPr="00AE2768">
        <w:rPr>
          <w:rFonts w:ascii="GHEA Grapalat" w:hAnsi="GHEA Grapalat" w:cs="Sylfaen"/>
          <w:sz w:val="20"/>
          <w:vertAlign w:val="superscript"/>
          <w:lang w:val="hy-AM"/>
        </w:rPr>
        <w:t>նուն</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rPr>
        <w:t>ա</w:t>
      </w:r>
      <w:r w:rsidRPr="00AE2768">
        <w:rPr>
          <w:rFonts w:ascii="GHEA Grapalat" w:hAnsi="GHEA Grapalat" w:cs="Sylfaen"/>
          <w:sz w:val="20"/>
          <w:vertAlign w:val="superscript"/>
          <w:lang w:val="hy-AM"/>
        </w:rPr>
        <w:t>զգանունը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lang w:val="es-ES"/>
        </w:rPr>
        <w:t xml:space="preserve">               </w:t>
      </w:r>
      <w:r w:rsidRPr="00AE2768">
        <w:rPr>
          <w:rFonts w:ascii="GHEA Grapalat" w:hAnsi="GHEA Grapalat" w:cs="Sylfaen"/>
          <w:sz w:val="20"/>
          <w:vertAlign w:val="superscript"/>
          <w:lang w:val="hy-AM"/>
        </w:rPr>
        <w:t>ստորագրությունը</w:t>
      </w:r>
      <w:r w:rsidRPr="00AE2768">
        <w:rPr>
          <w:rFonts w:ascii="GHEA Grapalat" w:hAnsi="GHEA Grapalat" w:cs="Arial"/>
          <w:sz w:val="20"/>
          <w:vertAlign w:val="superscript"/>
          <w:lang w:val="hy-AM"/>
        </w:rPr>
        <w:t>)</w:t>
      </w:r>
    </w:p>
    <w:p w:rsidR="00254F39" w:rsidRPr="00AE2768" w:rsidRDefault="00254F39" w:rsidP="00254F39">
      <w:pPr>
        <w:jc w:val="both"/>
        <w:rPr>
          <w:rFonts w:ascii="GHEA Grapalat" w:hAnsi="GHEA Grapalat" w:cs="Arial"/>
          <w:sz w:val="20"/>
          <w:vertAlign w:val="superscript"/>
          <w:lang w:val="es-ES"/>
        </w:rPr>
      </w:pPr>
    </w:p>
    <w:p w:rsidR="00254F39" w:rsidRPr="00AE2768" w:rsidRDefault="00254F39" w:rsidP="00254F39">
      <w:pPr>
        <w:jc w:val="both"/>
        <w:rPr>
          <w:rFonts w:ascii="GHEA Grapalat" w:hAnsi="GHEA Grapalat"/>
          <w:sz w:val="20"/>
          <w:lang w:val="hy-AM"/>
        </w:rPr>
      </w:pPr>
      <w:r w:rsidRPr="00AE2768">
        <w:rPr>
          <w:rFonts w:ascii="GHEA Grapalat" w:hAnsi="GHEA Grapalat"/>
          <w:sz w:val="20"/>
          <w:lang w:val="hy-AM"/>
        </w:rPr>
        <w:t xml:space="preserve">    </w:t>
      </w:r>
    </w:p>
    <w:p w:rsidR="00254F39" w:rsidRPr="00AE2768" w:rsidRDefault="00254F39" w:rsidP="00254F39">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Style w:val="af6"/>
          <w:rFonts w:ascii="GHEA Grapalat" w:hAnsi="GHEA Grapalat" w:cs="Arial"/>
          <w:color w:val="FFFFFF"/>
          <w:sz w:val="20"/>
          <w:lang w:val="hy-AM"/>
        </w:rPr>
        <w:footnoteReference w:id="9"/>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254F39" w:rsidRPr="00AE2768" w:rsidRDefault="00254F39" w:rsidP="00254F39">
      <w:pPr>
        <w:pStyle w:val="31"/>
        <w:spacing w:line="240" w:lineRule="auto"/>
        <w:jc w:val="right"/>
        <w:rPr>
          <w:rFonts w:ascii="GHEA Grapalat" w:hAnsi="GHEA Grapalat"/>
          <w:b/>
          <w:lang w:val="hy-AM"/>
        </w:rPr>
      </w:pPr>
    </w:p>
    <w:p w:rsidR="00254F39" w:rsidRPr="00AE2768" w:rsidRDefault="00254F39" w:rsidP="00254F39">
      <w:pPr>
        <w:pStyle w:val="31"/>
        <w:spacing w:line="240" w:lineRule="auto"/>
        <w:jc w:val="right"/>
        <w:rPr>
          <w:rFonts w:ascii="GHEA Grapalat" w:hAnsi="GHEA Grapalat"/>
          <w:b/>
          <w:lang w:val="hy-AM"/>
        </w:rPr>
      </w:pPr>
    </w:p>
    <w:p w:rsidR="00254F39" w:rsidRPr="00AE2768" w:rsidRDefault="00254F39" w:rsidP="00254F39">
      <w:pPr>
        <w:pStyle w:val="31"/>
        <w:spacing w:line="240" w:lineRule="auto"/>
        <w:jc w:val="right"/>
        <w:rPr>
          <w:rFonts w:ascii="GHEA Grapalat" w:hAnsi="GHEA Grapalat" w:cs="Sylfaen"/>
          <w:b/>
          <w:lang w:val="hy-AM"/>
        </w:rPr>
      </w:pPr>
      <w:r w:rsidRPr="00AE2768">
        <w:rPr>
          <w:rFonts w:ascii="GHEA Grapalat" w:hAnsi="GHEA Grapalat" w:cs="Sylfaen"/>
          <w:b/>
          <w:lang w:val="hy-AM"/>
        </w:rPr>
        <w:br w:type="page"/>
      </w:r>
      <w:r w:rsidRPr="00AE2768">
        <w:rPr>
          <w:rFonts w:ascii="GHEA Grapalat" w:hAnsi="GHEA Grapalat" w:cs="Sylfaen"/>
          <w:b/>
          <w:lang w:val="hy-AM"/>
        </w:rPr>
        <w:lastRenderedPageBreak/>
        <w:t xml:space="preserve"> </w:t>
      </w:r>
    </w:p>
    <w:p w:rsidR="00254F39" w:rsidRPr="00246F37" w:rsidRDefault="00254F39" w:rsidP="00254F39">
      <w:pPr>
        <w:pStyle w:val="3"/>
        <w:spacing w:line="240" w:lineRule="auto"/>
        <w:ind w:firstLine="567"/>
        <w:jc w:val="right"/>
        <w:rPr>
          <w:rFonts w:ascii="GHEA Grapalat" w:hAnsi="GHEA Grapalat" w:cs="Arial"/>
          <w:b/>
          <w:i w:val="0"/>
          <w:lang w:val="hy-AM"/>
        </w:rPr>
      </w:pPr>
      <w:r w:rsidRPr="00AE2768">
        <w:rPr>
          <w:rFonts w:ascii="GHEA Grapalat" w:hAnsi="GHEA Grapalat" w:cs="Sylfaen"/>
          <w:b/>
          <w:i w:val="0"/>
          <w:lang w:val="hy-AM"/>
        </w:rPr>
        <w:t>Հավելված</w:t>
      </w:r>
      <w:r w:rsidRPr="00AE2768">
        <w:rPr>
          <w:rFonts w:ascii="GHEA Grapalat" w:hAnsi="GHEA Grapalat" w:cs="Arial"/>
          <w:b/>
          <w:i w:val="0"/>
          <w:lang w:val="hy-AM"/>
        </w:rPr>
        <w:t xml:space="preserve"> </w:t>
      </w:r>
      <w:r w:rsidRPr="00246F37">
        <w:rPr>
          <w:rFonts w:ascii="GHEA Grapalat" w:hAnsi="GHEA Grapalat" w:cs="Arial"/>
          <w:b/>
          <w:i w:val="0"/>
          <w:lang w:val="hy-AM"/>
        </w:rPr>
        <w:t>1.1</w:t>
      </w:r>
    </w:p>
    <w:p w:rsidR="00254F39" w:rsidRPr="00AE2768" w:rsidRDefault="00254F39" w:rsidP="00254F39">
      <w:pPr>
        <w:pStyle w:val="31"/>
        <w:spacing w:line="240" w:lineRule="auto"/>
        <w:jc w:val="right"/>
        <w:rPr>
          <w:rFonts w:ascii="GHEA Grapalat" w:hAnsi="GHEA Grapalat" w:cs="Arial"/>
          <w:b/>
          <w:lang w:val="hy-AM"/>
        </w:rPr>
      </w:pPr>
      <w:r w:rsidRPr="00562117">
        <w:rPr>
          <w:rFonts w:ascii="GHEA Grapalat" w:hAnsi="GHEA Grapalat"/>
          <w:sz w:val="24"/>
          <w:szCs w:val="24"/>
          <w:lang w:val="hy-AM"/>
        </w:rPr>
        <w:t>«</w:t>
      </w:r>
      <w:r w:rsidR="00056D05">
        <w:rPr>
          <w:rFonts w:ascii="Sylfaen" w:hAnsi="Sylfaen" w:cs="Sylfaen"/>
          <w:lang w:val="es-ES"/>
        </w:rPr>
        <w:t>ԱՄՈՀՀԴ</w:t>
      </w:r>
      <w:r w:rsidR="00056D05" w:rsidRPr="00805798">
        <w:rPr>
          <w:rFonts w:ascii="GHEA Grapalat" w:hAnsi="GHEA Grapalat"/>
          <w:lang w:val="hy-AM"/>
        </w:rPr>
        <w:t xml:space="preserve"> </w:t>
      </w:r>
      <w:r w:rsidRPr="00805798">
        <w:rPr>
          <w:rFonts w:ascii="GHEA Grapalat" w:hAnsi="GHEA Grapalat"/>
          <w:lang w:val="hy-AM"/>
        </w:rPr>
        <w:t>-</w:t>
      </w:r>
      <w:r w:rsidRPr="00805798">
        <w:rPr>
          <w:rFonts w:ascii="Sylfaen" w:hAnsi="Sylfaen" w:cs="Sylfaen"/>
          <w:lang w:val="hy-AM"/>
        </w:rPr>
        <w:t>ԳՀԱՊՁԲ</w:t>
      </w:r>
      <w:r w:rsidRPr="00805798">
        <w:rPr>
          <w:rFonts w:ascii="GHEA Grapalat" w:hAnsi="GHEA Grapalat"/>
          <w:lang w:val="hy-AM"/>
        </w:rPr>
        <w:t>-20/01</w:t>
      </w:r>
      <w:r w:rsidRPr="00562117">
        <w:rPr>
          <w:rFonts w:ascii="GHEA Grapalat" w:hAnsi="GHEA Grapalat"/>
          <w:sz w:val="24"/>
          <w:szCs w:val="24"/>
          <w:lang w:val="hy-AM"/>
        </w:rPr>
        <w:t>»</w:t>
      </w:r>
      <w:r w:rsidRPr="00AE2768">
        <w:rPr>
          <w:rFonts w:ascii="GHEA Grapalat" w:hAnsi="GHEA Grapalat" w:cs="Sylfaen"/>
          <w:b/>
          <w:lang w:val="hy-AM"/>
        </w:rPr>
        <w:t>ծածկագրով</w:t>
      </w:r>
    </w:p>
    <w:p w:rsidR="00254F39" w:rsidRPr="00AE2768" w:rsidRDefault="00254F39" w:rsidP="00254F39">
      <w:pPr>
        <w:pStyle w:val="31"/>
        <w:spacing w:line="240" w:lineRule="auto"/>
        <w:jc w:val="right"/>
        <w:rPr>
          <w:rFonts w:ascii="GHEA Grapalat" w:hAnsi="GHEA Grapalat" w:cs="Arial"/>
          <w:b/>
          <w:lang w:val="hy-AM"/>
        </w:rPr>
      </w:pPr>
      <w:r w:rsidRPr="004E5381">
        <w:rPr>
          <w:rFonts w:ascii="Sylfaen" w:hAnsi="Sylfaen" w:cs="Sylfaen"/>
          <w:b/>
          <w:lang w:val="hy-AM"/>
        </w:rPr>
        <w:t xml:space="preserve">գնանշման հարցման </w:t>
      </w:r>
      <w:r w:rsidRPr="00AE2768">
        <w:rPr>
          <w:rFonts w:ascii="GHEA Grapalat" w:hAnsi="GHEA Grapalat" w:cs="Arial"/>
          <w:b/>
          <w:lang w:val="hy-AM"/>
        </w:rPr>
        <w:t xml:space="preserve"> </w:t>
      </w:r>
      <w:r w:rsidRPr="00AE2768">
        <w:rPr>
          <w:rFonts w:ascii="GHEA Grapalat" w:hAnsi="GHEA Grapalat" w:cs="Sylfaen"/>
          <w:b/>
          <w:lang w:val="hy-AM"/>
        </w:rPr>
        <w:t>հրավերի</w:t>
      </w:r>
    </w:p>
    <w:p w:rsidR="00254F39" w:rsidRPr="00AE2768" w:rsidRDefault="00254F39" w:rsidP="00254F39">
      <w:pPr>
        <w:ind w:left="-66"/>
        <w:jc w:val="center"/>
        <w:rPr>
          <w:rFonts w:ascii="GHEA Grapalat" w:hAnsi="GHEA Grapalat"/>
          <w:b/>
          <w:lang w:val="hy-AM"/>
        </w:rPr>
      </w:pPr>
    </w:p>
    <w:p w:rsidR="00254F39" w:rsidRPr="00AE2768" w:rsidRDefault="00254F39" w:rsidP="00254F39">
      <w:pPr>
        <w:pStyle w:val="3"/>
        <w:spacing w:line="240" w:lineRule="auto"/>
        <w:ind w:firstLine="567"/>
        <w:jc w:val="left"/>
        <w:rPr>
          <w:rFonts w:ascii="GHEA Grapalat" w:hAnsi="GHEA Grapalat"/>
          <w:b/>
          <w:lang w:val="hy-AM"/>
        </w:rPr>
      </w:pPr>
    </w:p>
    <w:p w:rsidR="00254F39" w:rsidRPr="00AE2768" w:rsidRDefault="00254F39" w:rsidP="00254F39">
      <w:pPr>
        <w:pStyle w:val="3"/>
        <w:spacing w:line="240" w:lineRule="auto"/>
        <w:ind w:firstLine="567"/>
        <w:rPr>
          <w:rFonts w:ascii="GHEA Grapalat" w:hAnsi="GHEA Grapalat"/>
          <w:b/>
          <w:i w:val="0"/>
          <w:lang w:val="hy-AM"/>
        </w:rPr>
      </w:pPr>
      <w:r w:rsidRPr="00AE2768">
        <w:rPr>
          <w:rFonts w:ascii="GHEA Grapalat" w:hAnsi="GHEA Grapalat"/>
          <w:b/>
          <w:i w:val="0"/>
          <w:lang w:val="hy-AM"/>
        </w:rPr>
        <w:t>ՆԿԱՐԱԳԻՐ</w:t>
      </w:r>
    </w:p>
    <w:p w:rsidR="00254F39" w:rsidRPr="00AE2768" w:rsidRDefault="00254F39" w:rsidP="00254F39">
      <w:pPr>
        <w:pStyle w:val="3"/>
        <w:spacing w:line="240" w:lineRule="auto"/>
        <w:ind w:firstLine="567"/>
        <w:rPr>
          <w:rFonts w:ascii="GHEA Grapalat" w:hAnsi="GHEA Grapalat"/>
          <w:b/>
          <w:i w:val="0"/>
          <w:lang w:val="hy-AM"/>
        </w:rPr>
      </w:pPr>
      <w:r w:rsidRPr="00AE2768">
        <w:rPr>
          <w:rFonts w:ascii="GHEA Grapalat" w:hAnsi="GHEA Grapalat"/>
          <w:b/>
          <w:i w:val="0"/>
          <w:lang w:val="hy-AM"/>
        </w:rPr>
        <w:t xml:space="preserve">առաջարկվող ապրանքի ամբողջական </w:t>
      </w:r>
    </w:p>
    <w:p w:rsidR="00254F39" w:rsidRPr="00AE2768" w:rsidRDefault="00254F39" w:rsidP="00254F39">
      <w:pPr>
        <w:pStyle w:val="3"/>
        <w:spacing w:line="240" w:lineRule="auto"/>
        <w:ind w:firstLine="567"/>
        <w:rPr>
          <w:rFonts w:ascii="GHEA Grapalat" w:hAnsi="GHEA Grapalat" w:cs="Arial"/>
          <w:lang w:val="es-ES"/>
        </w:rPr>
      </w:pPr>
    </w:p>
    <w:p w:rsidR="00254F39" w:rsidRPr="00AE2768" w:rsidRDefault="00254F39" w:rsidP="00254F39">
      <w:pPr>
        <w:ind w:firstLine="567"/>
        <w:jc w:val="both"/>
        <w:rPr>
          <w:rFonts w:ascii="GHEA Grapalat" w:hAnsi="GHEA Grapalat" w:cs="Arial"/>
          <w:sz w:val="20"/>
          <w:szCs w:val="20"/>
          <w:lang w:val="es-ES"/>
        </w:rPr>
      </w:pP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t xml:space="preserve">      </w:t>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lang w:val="es-ES"/>
        </w:rPr>
        <w:t xml:space="preserve">-ն </w:t>
      </w:r>
      <w:r w:rsidRPr="004E5381">
        <w:rPr>
          <w:rFonts w:ascii="GHEA Grapalat" w:hAnsi="GHEA Grapalat" w:cs="Arial"/>
          <w:sz w:val="20"/>
          <w:szCs w:val="20"/>
          <w:lang w:val="es-ES"/>
        </w:rPr>
        <w:t>«</w:t>
      </w:r>
      <w:r w:rsidR="00056D05" w:rsidRPr="00056D05">
        <w:rPr>
          <w:rFonts w:ascii="Sylfaen" w:hAnsi="Sylfaen" w:cs="Sylfaen"/>
          <w:sz w:val="20"/>
          <w:szCs w:val="20"/>
          <w:lang w:val="es-ES"/>
        </w:rPr>
        <w:t xml:space="preserve"> </w:t>
      </w:r>
      <w:r w:rsidR="00056D05">
        <w:rPr>
          <w:rFonts w:ascii="Sylfaen" w:hAnsi="Sylfaen" w:cs="Sylfaen"/>
          <w:sz w:val="20"/>
          <w:szCs w:val="20"/>
          <w:lang w:val="es-ES"/>
        </w:rPr>
        <w:t>ԱՄՈՀՀԴ</w:t>
      </w:r>
      <w:r w:rsidR="00056D05" w:rsidRPr="004E5381">
        <w:rPr>
          <w:rFonts w:ascii="GHEA Grapalat" w:hAnsi="GHEA Grapalat" w:cs="Arial"/>
          <w:sz w:val="20"/>
          <w:szCs w:val="20"/>
          <w:lang w:val="es-ES"/>
        </w:rPr>
        <w:t xml:space="preserve"> </w:t>
      </w:r>
      <w:r w:rsidRPr="004E5381">
        <w:rPr>
          <w:rFonts w:ascii="GHEA Grapalat" w:hAnsi="GHEA Grapalat" w:cs="Arial"/>
          <w:sz w:val="20"/>
          <w:szCs w:val="20"/>
          <w:lang w:val="es-ES"/>
        </w:rPr>
        <w:t>-</w:t>
      </w:r>
      <w:r w:rsidRPr="004E5381">
        <w:rPr>
          <w:rFonts w:ascii="Sylfaen" w:hAnsi="Sylfaen" w:cs="Sylfaen"/>
          <w:sz w:val="20"/>
          <w:szCs w:val="20"/>
          <w:lang w:val="es-ES"/>
        </w:rPr>
        <w:t>ԳՀԱՊՁԲ</w:t>
      </w:r>
      <w:r w:rsidRPr="004E5381">
        <w:rPr>
          <w:rFonts w:ascii="GHEA Grapalat" w:hAnsi="GHEA Grapalat" w:cs="Arial"/>
          <w:sz w:val="20"/>
          <w:szCs w:val="20"/>
          <w:lang w:val="es-ES"/>
        </w:rPr>
        <w:t>-20/01</w:t>
      </w:r>
      <w:r w:rsidRPr="004E5381">
        <w:rPr>
          <w:rFonts w:ascii="Franklin Gothic Medium Cond" w:hAnsi="Franklin Gothic Medium Cond" w:cs="Franklin Gothic Medium Cond"/>
          <w:sz w:val="20"/>
          <w:szCs w:val="20"/>
          <w:lang w:val="es-ES"/>
        </w:rPr>
        <w:t>»</w:t>
      </w:r>
    </w:p>
    <w:p w:rsidR="00254F39" w:rsidRPr="00AE2768" w:rsidRDefault="00254F39" w:rsidP="00254F39">
      <w:pPr>
        <w:jc w:val="both"/>
        <w:rPr>
          <w:rFonts w:ascii="GHEA Grapalat" w:hAnsi="GHEA Grapalat" w:cs="Arial"/>
          <w:sz w:val="20"/>
          <w:szCs w:val="20"/>
          <w:u w:val="single"/>
          <w:lang w:val="es-ES"/>
        </w:rPr>
      </w:pPr>
      <w:r w:rsidRPr="00AE2768">
        <w:rPr>
          <w:rFonts w:ascii="GHEA Grapalat" w:hAnsi="GHEA Grapalat"/>
          <w:sz w:val="20"/>
          <w:vertAlign w:val="superscript"/>
          <w:lang w:val="es-ES"/>
        </w:rPr>
        <w:t xml:space="preserve">                                                    </w:t>
      </w:r>
      <w:r w:rsidRPr="00AE2768">
        <w:rPr>
          <w:rFonts w:ascii="GHEA Grapalat" w:hAnsi="GHEA Grapalat"/>
          <w:sz w:val="20"/>
          <w:vertAlign w:val="superscript"/>
          <w:lang w:val="hy-AM"/>
        </w:rPr>
        <w:t>մասնակցի անվանումը</w:t>
      </w:r>
    </w:p>
    <w:p w:rsidR="00254F39" w:rsidRPr="00AE2768" w:rsidRDefault="00254F39" w:rsidP="00254F39">
      <w:pPr>
        <w:jc w:val="both"/>
        <w:rPr>
          <w:rFonts w:ascii="GHEA Grapalat" w:hAnsi="GHEA Grapalat"/>
          <w:lang w:val="hy-AM"/>
        </w:rPr>
      </w:pPr>
      <w:r w:rsidRPr="00AE2768">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rsidR="00254F39" w:rsidRPr="00AE2768" w:rsidRDefault="00254F39" w:rsidP="00254F39">
      <w:pPr>
        <w:pStyle w:val="3"/>
        <w:spacing w:line="240" w:lineRule="auto"/>
        <w:ind w:firstLine="567"/>
        <w:rPr>
          <w:rFonts w:ascii="GHEA Grapalat" w:hAnsi="GHEA Grapalat" w:cs="Arial"/>
          <w:lang w:val="es-ES"/>
        </w:rPr>
      </w:pPr>
    </w:p>
    <w:p w:rsidR="00254F39" w:rsidRPr="00AE2768" w:rsidRDefault="00254F39" w:rsidP="00254F39">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254F39" w:rsidRPr="00AE2768" w:rsidTr="00981B92">
        <w:tc>
          <w:tcPr>
            <w:tcW w:w="1368" w:type="dxa"/>
            <w:vMerge w:val="restart"/>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Չափաբաժնի համար</w:t>
            </w:r>
          </w:p>
        </w:tc>
        <w:tc>
          <w:tcPr>
            <w:tcW w:w="8550" w:type="dxa"/>
            <w:gridSpan w:val="5"/>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Առաջարկվող ապրանքի</w:t>
            </w:r>
          </w:p>
        </w:tc>
      </w:tr>
      <w:tr w:rsidR="00254F39" w:rsidRPr="00AE2768" w:rsidTr="00981B92">
        <w:tc>
          <w:tcPr>
            <w:tcW w:w="1368" w:type="dxa"/>
            <w:vMerge/>
            <w:vAlign w:val="center"/>
          </w:tcPr>
          <w:p w:rsidR="00254F39" w:rsidRPr="00AE2768" w:rsidRDefault="00254F39" w:rsidP="00981B92">
            <w:pPr>
              <w:jc w:val="center"/>
              <w:rPr>
                <w:rFonts w:ascii="GHEA Grapalat" w:hAnsi="GHEA Grapalat"/>
                <w:b/>
                <w:bCs/>
                <w:sz w:val="16"/>
                <w:szCs w:val="18"/>
                <w:lang w:val="es-ES"/>
              </w:rPr>
            </w:pPr>
          </w:p>
        </w:tc>
        <w:tc>
          <w:tcPr>
            <w:tcW w:w="1460" w:type="dxa"/>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rPr>
              <w:t>ֆ</w:t>
            </w:r>
            <w:r w:rsidRPr="00AE2768">
              <w:rPr>
                <w:rFonts w:ascii="GHEA Grapalat" w:hAnsi="GHEA Grapalat"/>
                <w:b/>
                <w:bCs/>
                <w:sz w:val="16"/>
                <w:szCs w:val="18"/>
                <w:lang w:val="hy-AM"/>
              </w:rPr>
              <w:t>իրմային անվանումը</w:t>
            </w:r>
          </w:p>
        </w:tc>
        <w:tc>
          <w:tcPr>
            <w:tcW w:w="2003" w:type="dxa"/>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ապրանքային նշանը</w:t>
            </w:r>
          </w:p>
        </w:tc>
        <w:tc>
          <w:tcPr>
            <w:tcW w:w="1757" w:type="dxa"/>
            <w:vAlign w:val="center"/>
          </w:tcPr>
          <w:p w:rsidR="00254F39" w:rsidRPr="00AE2768" w:rsidRDefault="00254F39" w:rsidP="00981B92">
            <w:pPr>
              <w:jc w:val="center"/>
              <w:rPr>
                <w:rFonts w:ascii="GHEA Grapalat" w:hAnsi="GHEA Grapalat"/>
                <w:b/>
                <w:bCs/>
                <w:sz w:val="16"/>
                <w:szCs w:val="18"/>
                <w:lang w:val="hy-AM"/>
              </w:rPr>
            </w:pPr>
            <w:r w:rsidRPr="00AE2768">
              <w:rPr>
                <w:rFonts w:ascii="GHEA Grapalat" w:hAnsi="GHEA Grapalat"/>
                <w:b/>
                <w:bCs/>
                <w:sz w:val="16"/>
                <w:szCs w:val="18"/>
                <w:lang w:val="hy-AM"/>
              </w:rPr>
              <w:t>մակնիշը</w:t>
            </w:r>
          </w:p>
        </w:tc>
        <w:tc>
          <w:tcPr>
            <w:tcW w:w="1530" w:type="dxa"/>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արտադրողի անվանումը</w:t>
            </w:r>
          </w:p>
        </w:tc>
        <w:tc>
          <w:tcPr>
            <w:tcW w:w="1800" w:type="dxa"/>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տեխնիկական բնութագրերը</w:t>
            </w:r>
          </w:p>
        </w:tc>
      </w:tr>
      <w:tr w:rsidR="00254F39" w:rsidRPr="00AE2768" w:rsidTr="00981B92">
        <w:tc>
          <w:tcPr>
            <w:tcW w:w="1368" w:type="dxa"/>
          </w:tcPr>
          <w:p w:rsidR="00254F39" w:rsidRPr="00AE2768" w:rsidRDefault="00254F39" w:rsidP="00981B92">
            <w:pPr>
              <w:pStyle w:val="3"/>
              <w:spacing w:line="240" w:lineRule="auto"/>
              <w:jc w:val="left"/>
              <w:rPr>
                <w:rFonts w:ascii="GHEA Grapalat" w:hAnsi="GHEA Grapalat"/>
                <w:b/>
                <w:lang w:val="hy-AM"/>
              </w:rPr>
            </w:pPr>
          </w:p>
        </w:tc>
        <w:tc>
          <w:tcPr>
            <w:tcW w:w="1460" w:type="dxa"/>
          </w:tcPr>
          <w:p w:rsidR="00254F39" w:rsidRPr="00AE2768" w:rsidRDefault="00254F39" w:rsidP="00981B92">
            <w:pPr>
              <w:pStyle w:val="3"/>
              <w:spacing w:line="240" w:lineRule="auto"/>
              <w:jc w:val="left"/>
              <w:rPr>
                <w:rFonts w:ascii="GHEA Grapalat" w:hAnsi="GHEA Grapalat"/>
                <w:b/>
                <w:lang w:val="hy-AM"/>
              </w:rPr>
            </w:pPr>
          </w:p>
        </w:tc>
        <w:tc>
          <w:tcPr>
            <w:tcW w:w="2003" w:type="dxa"/>
          </w:tcPr>
          <w:p w:rsidR="00254F39" w:rsidRPr="00AE2768" w:rsidRDefault="00254F39" w:rsidP="00981B92">
            <w:pPr>
              <w:pStyle w:val="3"/>
              <w:spacing w:line="240" w:lineRule="auto"/>
              <w:jc w:val="left"/>
              <w:rPr>
                <w:rFonts w:ascii="GHEA Grapalat" w:hAnsi="GHEA Grapalat"/>
                <w:b/>
                <w:lang w:val="hy-AM"/>
              </w:rPr>
            </w:pPr>
          </w:p>
        </w:tc>
        <w:tc>
          <w:tcPr>
            <w:tcW w:w="1757" w:type="dxa"/>
          </w:tcPr>
          <w:p w:rsidR="00254F39" w:rsidRPr="00AE2768" w:rsidRDefault="00254F39" w:rsidP="00981B92">
            <w:pPr>
              <w:pStyle w:val="3"/>
              <w:spacing w:line="240" w:lineRule="auto"/>
              <w:jc w:val="left"/>
              <w:rPr>
                <w:rFonts w:ascii="GHEA Grapalat" w:hAnsi="GHEA Grapalat"/>
                <w:b/>
                <w:lang w:val="hy-AM"/>
              </w:rPr>
            </w:pPr>
          </w:p>
        </w:tc>
        <w:tc>
          <w:tcPr>
            <w:tcW w:w="1530" w:type="dxa"/>
          </w:tcPr>
          <w:p w:rsidR="00254F39" w:rsidRPr="00AE2768" w:rsidRDefault="00254F39" w:rsidP="00981B92">
            <w:pPr>
              <w:pStyle w:val="3"/>
              <w:spacing w:line="240" w:lineRule="auto"/>
              <w:jc w:val="left"/>
              <w:rPr>
                <w:rFonts w:ascii="GHEA Grapalat" w:hAnsi="GHEA Grapalat"/>
                <w:b/>
                <w:lang w:val="hy-AM"/>
              </w:rPr>
            </w:pPr>
          </w:p>
        </w:tc>
        <w:tc>
          <w:tcPr>
            <w:tcW w:w="1800" w:type="dxa"/>
          </w:tcPr>
          <w:p w:rsidR="00254F39" w:rsidRPr="00AE2768" w:rsidRDefault="00254F39" w:rsidP="00981B92">
            <w:pPr>
              <w:pStyle w:val="3"/>
              <w:spacing w:line="240" w:lineRule="auto"/>
              <w:jc w:val="left"/>
              <w:rPr>
                <w:rFonts w:ascii="GHEA Grapalat" w:hAnsi="GHEA Grapalat"/>
                <w:b/>
                <w:lang w:val="hy-AM"/>
              </w:rPr>
            </w:pPr>
          </w:p>
        </w:tc>
      </w:tr>
      <w:tr w:rsidR="00254F39" w:rsidRPr="00AE2768" w:rsidTr="00981B92">
        <w:tc>
          <w:tcPr>
            <w:tcW w:w="1368" w:type="dxa"/>
          </w:tcPr>
          <w:p w:rsidR="00254F39" w:rsidRPr="00AE2768" w:rsidRDefault="00254F39" w:rsidP="00981B92">
            <w:pPr>
              <w:pStyle w:val="3"/>
              <w:spacing w:line="240" w:lineRule="auto"/>
              <w:jc w:val="left"/>
              <w:rPr>
                <w:rFonts w:ascii="GHEA Grapalat" w:hAnsi="GHEA Grapalat"/>
                <w:b/>
                <w:lang w:val="hy-AM"/>
              </w:rPr>
            </w:pPr>
          </w:p>
        </w:tc>
        <w:tc>
          <w:tcPr>
            <w:tcW w:w="1460" w:type="dxa"/>
          </w:tcPr>
          <w:p w:rsidR="00254F39" w:rsidRPr="00AE2768" w:rsidRDefault="00254F39" w:rsidP="00981B92">
            <w:pPr>
              <w:pStyle w:val="3"/>
              <w:spacing w:line="240" w:lineRule="auto"/>
              <w:jc w:val="left"/>
              <w:rPr>
                <w:rFonts w:ascii="GHEA Grapalat" w:hAnsi="GHEA Grapalat"/>
                <w:b/>
                <w:lang w:val="hy-AM"/>
              </w:rPr>
            </w:pPr>
          </w:p>
        </w:tc>
        <w:tc>
          <w:tcPr>
            <w:tcW w:w="2003" w:type="dxa"/>
          </w:tcPr>
          <w:p w:rsidR="00254F39" w:rsidRPr="00AE2768" w:rsidRDefault="00254F39" w:rsidP="00981B92">
            <w:pPr>
              <w:pStyle w:val="3"/>
              <w:spacing w:line="240" w:lineRule="auto"/>
              <w:jc w:val="left"/>
              <w:rPr>
                <w:rFonts w:ascii="GHEA Grapalat" w:hAnsi="GHEA Grapalat"/>
                <w:b/>
                <w:lang w:val="hy-AM"/>
              </w:rPr>
            </w:pPr>
          </w:p>
        </w:tc>
        <w:tc>
          <w:tcPr>
            <w:tcW w:w="1757" w:type="dxa"/>
          </w:tcPr>
          <w:p w:rsidR="00254F39" w:rsidRPr="00AE2768" w:rsidRDefault="00254F39" w:rsidP="00981B92">
            <w:pPr>
              <w:pStyle w:val="3"/>
              <w:spacing w:line="240" w:lineRule="auto"/>
              <w:jc w:val="left"/>
              <w:rPr>
                <w:rFonts w:ascii="GHEA Grapalat" w:hAnsi="GHEA Grapalat"/>
                <w:b/>
                <w:lang w:val="hy-AM"/>
              </w:rPr>
            </w:pPr>
          </w:p>
        </w:tc>
        <w:tc>
          <w:tcPr>
            <w:tcW w:w="1530" w:type="dxa"/>
          </w:tcPr>
          <w:p w:rsidR="00254F39" w:rsidRPr="00AE2768" w:rsidRDefault="00254F39" w:rsidP="00981B92">
            <w:pPr>
              <w:pStyle w:val="3"/>
              <w:spacing w:line="240" w:lineRule="auto"/>
              <w:jc w:val="left"/>
              <w:rPr>
                <w:rFonts w:ascii="GHEA Grapalat" w:hAnsi="GHEA Grapalat"/>
                <w:b/>
                <w:lang w:val="hy-AM"/>
              </w:rPr>
            </w:pPr>
          </w:p>
        </w:tc>
        <w:tc>
          <w:tcPr>
            <w:tcW w:w="1800" w:type="dxa"/>
          </w:tcPr>
          <w:p w:rsidR="00254F39" w:rsidRPr="00AE2768" w:rsidRDefault="00254F39" w:rsidP="00981B92">
            <w:pPr>
              <w:pStyle w:val="3"/>
              <w:spacing w:line="240" w:lineRule="auto"/>
              <w:jc w:val="left"/>
              <w:rPr>
                <w:rFonts w:ascii="GHEA Grapalat" w:hAnsi="GHEA Grapalat"/>
                <w:b/>
                <w:lang w:val="hy-AM"/>
              </w:rPr>
            </w:pPr>
          </w:p>
        </w:tc>
      </w:tr>
      <w:tr w:rsidR="00254F39" w:rsidRPr="00AE2768" w:rsidTr="00981B92">
        <w:tc>
          <w:tcPr>
            <w:tcW w:w="1368" w:type="dxa"/>
          </w:tcPr>
          <w:p w:rsidR="00254F39" w:rsidRPr="00AE2768" w:rsidRDefault="00254F39" w:rsidP="00981B92">
            <w:pPr>
              <w:pStyle w:val="3"/>
              <w:spacing w:line="240" w:lineRule="auto"/>
              <w:jc w:val="left"/>
              <w:rPr>
                <w:rFonts w:ascii="GHEA Grapalat" w:hAnsi="GHEA Grapalat"/>
                <w:b/>
                <w:lang w:val="hy-AM"/>
              </w:rPr>
            </w:pPr>
          </w:p>
        </w:tc>
        <w:tc>
          <w:tcPr>
            <w:tcW w:w="1460" w:type="dxa"/>
          </w:tcPr>
          <w:p w:rsidR="00254F39" w:rsidRPr="00AE2768" w:rsidRDefault="00254F39" w:rsidP="00981B92">
            <w:pPr>
              <w:pStyle w:val="3"/>
              <w:spacing w:line="240" w:lineRule="auto"/>
              <w:jc w:val="left"/>
              <w:rPr>
                <w:rFonts w:ascii="GHEA Grapalat" w:hAnsi="GHEA Grapalat"/>
                <w:b/>
                <w:lang w:val="hy-AM"/>
              </w:rPr>
            </w:pPr>
          </w:p>
        </w:tc>
        <w:tc>
          <w:tcPr>
            <w:tcW w:w="2003" w:type="dxa"/>
          </w:tcPr>
          <w:p w:rsidR="00254F39" w:rsidRPr="00AE2768" w:rsidRDefault="00254F39" w:rsidP="00981B92">
            <w:pPr>
              <w:pStyle w:val="3"/>
              <w:spacing w:line="240" w:lineRule="auto"/>
              <w:jc w:val="left"/>
              <w:rPr>
                <w:rFonts w:ascii="GHEA Grapalat" w:hAnsi="GHEA Grapalat"/>
                <w:b/>
                <w:lang w:val="hy-AM"/>
              </w:rPr>
            </w:pPr>
          </w:p>
        </w:tc>
        <w:tc>
          <w:tcPr>
            <w:tcW w:w="1757" w:type="dxa"/>
          </w:tcPr>
          <w:p w:rsidR="00254F39" w:rsidRPr="00AE2768" w:rsidRDefault="00254F39" w:rsidP="00981B92">
            <w:pPr>
              <w:pStyle w:val="3"/>
              <w:spacing w:line="240" w:lineRule="auto"/>
              <w:jc w:val="left"/>
              <w:rPr>
                <w:rFonts w:ascii="GHEA Grapalat" w:hAnsi="GHEA Grapalat"/>
                <w:b/>
                <w:lang w:val="hy-AM"/>
              </w:rPr>
            </w:pPr>
          </w:p>
        </w:tc>
        <w:tc>
          <w:tcPr>
            <w:tcW w:w="1530" w:type="dxa"/>
          </w:tcPr>
          <w:p w:rsidR="00254F39" w:rsidRPr="00AE2768" w:rsidRDefault="00254F39" w:rsidP="00981B92">
            <w:pPr>
              <w:pStyle w:val="3"/>
              <w:spacing w:line="240" w:lineRule="auto"/>
              <w:jc w:val="left"/>
              <w:rPr>
                <w:rFonts w:ascii="GHEA Grapalat" w:hAnsi="GHEA Grapalat"/>
                <w:b/>
                <w:lang w:val="hy-AM"/>
              </w:rPr>
            </w:pPr>
          </w:p>
        </w:tc>
        <w:tc>
          <w:tcPr>
            <w:tcW w:w="1800" w:type="dxa"/>
          </w:tcPr>
          <w:p w:rsidR="00254F39" w:rsidRPr="00AE2768" w:rsidRDefault="00254F39" w:rsidP="00981B92">
            <w:pPr>
              <w:pStyle w:val="3"/>
              <w:spacing w:line="240" w:lineRule="auto"/>
              <w:jc w:val="left"/>
              <w:rPr>
                <w:rFonts w:ascii="GHEA Grapalat" w:hAnsi="GHEA Grapalat"/>
                <w:b/>
                <w:lang w:val="hy-AM"/>
              </w:rPr>
            </w:pPr>
          </w:p>
        </w:tc>
      </w:tr>
    </w:tbl>
    <w:p w:rsidR="00254F39" w:rsidRPr="00AE2768" w:rsidRDefault="00254F39" w:rsidP="00254F39">
      <w:pPr>
        <w:pStyle w:val="3"/>
        <w:spacing w:line="240" w:lineRule="auto"/>
        <w:ind w:firstLine="567"/>
        <w:jc w:val="left"/>
        <w:rPr>
          <w:rFonts w:ascii="GHEA Grapalat" w:hAnsi="GHEA Grapalat"/>
          <w:b/>
          <w:lang w:val="en-US"/>
        </w:rPr>
      </w:pPr>
    </w:p>
    <w:p w:rsidR="00254F39" w:rsidRPr="00AE2768" w:rsidRDefault="00254F39" w:rsidP="00254F39">
      <w:pPr>
        <w:pStyle w:val="3"/>
        <w:spacing w:line="240" w:lineRule="auto"/>
        <w:ind w:firstLine="567"/>
        <w:jc w:val="left"/>
        <w:rPr>
          <w:rFonts w:ascii="GHEA Grapalat" w:hAnsi="GHEA Grapalat"/>
          <w:b/>
          <w:lang w:val="en-US"/>
        </w:rPr>
      </w:pPr>
    </w:p>
    <w:p w:rsidR="00254F39" w:rsidRPr="00AE2768" w:rsidRDefault="00254F39" w:rsidP="00254F39">
      <w:pPr>
        <w:pStyle w:val="3"/>
        <w:spacing w:line="240" w:lineRule="auto"/>
        <w:ind w:firstLine="567"/>
        <w:jc w:val="left"/>
        <w:rPr>
          <w:rFonts w:ascii="GHEA Grapalat" w:hAnsi="GHEA Grapalat"/>
          <w:b/>
          <w:lang w:val="en-US"/>
        </w:rPr>
      </w:pPr>
    </w:p>
    <w:p w:rsidR="00254F39" w:rsidRPr="00AE2768" w:rsidRDefault="00254F39" w:rsidP="00254F39">
      <w:pPr>
        <w:pStyle w:val="3"/>
        <w:spacing w:line="240" w:lineRule="auto"/>
        <w:ind w:firstLine="567"/>
        <w:jc w:val="left"/>
        <w:rPr>
          <w:rFonts w:ascii="GHEA Grapalat" w:hAnsi="GHEA Grapalat"/>
          <w:b/>
          <w:lang w:val="en-US"/>
        </w:rPr>
      </w:pPr>
    </w:p>
    <w:p w:rsidR="00254F39" w:rsidRPr="00AE2768" w:rsidRDefault="00254F39" w:rsidP="00254F39">
      <w:pPr>
        <w:rPr>
          <w:rFonts w:ascii="GHEA Grapalat" w:hAnsi="GHEA Grapalat"/>
          <w:sz w:val="20"/>
          <w:lang w:val="es-ES"/>
        </w:rPr>
      </w:pPr>
    </w:p>
    <w:p w:rsidR="00254F39" w:rsidRPr="00AE2768" w:rsidRDefault="00254F39" w:rsidP="00254F39">
      <w:pPr>
        <w:jc w:val="both"/>
        <w:rPr>
          <w:rFonts w:ascii="GHEA Grapalat" w:hAnsi="GHEA Grapalat"/>
          <w:sz w:val="20"/>
          <w:u w:val="single"/>
        </w:rPr>
      </w:pP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t xml:space="preserve">    </w:t>
      </w:r>
    </w:p>
    <w:p w:rsidR="00254F39" w:rsidRPr="00AE2768" w:rsidRDefault="00254F39" w:rsidP="00254F39">
      <w:pPr>
        <w:jc w:val="both"/>
        <w:rPr>
          <w:rFonts w:ascii="GHEA Grapalat" w:hAnsi="GHEA Grapalat"/>
          <w:sz w:val="20"/>
          <w:u w:val="single"/>
        </w:rPr>
      </w:pPr>
      <w:r w:rsidRPr="00AE2768">
        <w:rPr>
          <w:rFonts w:ascii="GHEA Grapalat" w:hAnsi="GHEA Grapalat" w:cs="Sylfaen"/>
          <w:sz w:val="20"/>
          <w:vertAlign w:val="superscript"/>
        </w:rPr>
        <w:t xml:space="preserve">     </w:t>
      </w:r>
      <w:r w:rsidRPr="00AE276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E2768">
        <w:rPr>
          <w:rFonts w:ascii="GHEA Grapalat" w:hAnsi="GHEA Grapalat" w:cs="Sylfaen"/>
          <w:sz w:val="20"/>
          <w:vertAlign w:val="superscript"/>
        </w:rPr>
        <w:t xml:space="preserve">  </w:t>
      </w:r>
      <w:r w:rsidRPr="00AE2768">
        <w:rPr>
          <w:rFonts w:ascii="GHEA Grapalat" w:hAnsi="GHEA Grapalat" w:cs="Sylfaen"/>
          <w:sz w:val="20"/>
          <w:vertAlign w:val="superscript"/>
        </w:rPr>
        <w:tab/>
      </w:r>
      <w:r w:rsidRPr="00AE2768">
        <w:rPr>
          <w:rFonts w:ascii="GHEA Grapalat" w:hAnsi="GHEA Grapalat" w:cs="Sylfaen"/>
          <w:sz w:val="20"/>
          <w:vertAlign w:val="superscript"/>
        </w:rPr>
        <w:tab/>
      </w:r>
      <w:r w:rsidRPr="00AE2768">
        <w:rPr>
          <w:rFonts w:ascii="GHEA Grapalat" w:hAnsi="GHEA Grapalat" w:cs="Sylfaen"/>
          <w:vertAlign w:val="superscript"/>
        </w:rPr>
        <w:t xml:space="preserve">                           </w:t>
      </w:r>
      <w:r w:rsidRPr="00AE2768">
        <w:rPr>
          <w:rFonts w:ascii="GHEA Grapalat" w:hAnsi="GHEA Grapalat" w:cs="Sylfaen"/>
          <w:sz w:val="20"/>
          <w:vertAlign w:val="superscript"/>
          <w:lang w:val="hy-AM"/>
        </w:rPr>
        <w:t>ստորագրությո</w:t>
      </w:r>
      <w:r w:rsidRPr="00AE2768">
        <w:rPr>
          <w:rFonts w:ascii="GHEA Grapalat" w:hAnsi="GHEA Grapalat" w:cs="Sylfaen"/>
          <w:sz w:val="20"/>
          <w:vertAlign w:val="superscript"/>
        </w:rPr>
        <w:t>ւն</w:t>
      </w:r>
      <w:r w:rsidRPr="00AE2768">
        <w:rPr>
          <w:rFonts w:ascii="GHEA Grapalat" w:hAnsi="GHEA Grapalat" w:cs="Sylfaen"/>
          <w:sz w:val="20"/>
          <w:lang w:val="hy-AM"/>
        </w:rPr>
        <w:t xml:space="preserve"> </w:t>
      </w:r>
    </w:p>
    <w:p w:rsidR="00254F39" w:rsidRPr="00AE2768" w:rsidRDefault="00254F39" w:rsidP="00254F39">
      <w:pPr>
        <w:jc w:val="right"/>
        <w:rPr>
          <w:rFonts w:ascii="GHEA Grapalat" w:hAnsi="GHEA Grapalat" w:cs="Sylfaen"/>
          <w:sz w:val="20"/>
        </w:rPr>
      </w:pPr>
    </w:p>
    <w:p w:rsidR="00254F39" w:rsidRPr="00AE2768" w:rsidRDefault="00254F39" w:rsidP="00254F39">
      <w:pPr>
        <w:jc w:val="right"/>
        <w:rPr>
          <w:rFonts w:ascii="GHEA Grapalat" w:hAnsi="GHEA Grapalat" w:cs="Sylfaen"/>
          <w:sz w:val="20"/>
        </w:rPr>
      </w:pPr>
    </w:p>
    <w:p w:rsidR="00254F39" w:rsidRPr="00AE2768" w:rsidRDefault="00254F39" w:rsidP="00254F39">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254F39" w:rsidRPr="00AE2768" w:rsidRDefault="00254F39" w:rsidP="00254F39">
      <w:pPr>
        <w:jc w:val="right"/>
        <w:rPr>
          <w:rFonts w:ascii="GHEA Grapalat" w:hAnsi="GHEA Grapalat"/>
          <w:sz w:val="20"/>
          <w:lang w:val="hy-AM"/>
        </w:rPr>
      </w:pPr>
    </w:p>
    <w:p w:rsidR="00254F39" w:rsidRPr="00AE2768" w:rsidRDefault="00254F39" w:rsidP="00254F39">
      <w:pPr>
        <w:jc w:val="right"/>
        <w:rPr>
          <w:rFonts w:ascii="GHEA Grapalat" w:hAnsi="GHEA Grapalat"/>
          <w:sz w:val="20"/>
          <w:lang w:val="hy-AM"/>
        </w:rPr>
      </w:pPr>
    </w:p>
    <w:p w:rsidR="00254F39" w:rsidRPr="00AE2768" w:rsidRDefault="00254F39" w:rsidP="00254F39">
      <w:pPr>
        <w:pStyle w:val="af2"/>
        <w:rPr>
          <w:rFonts w:ascii="GHEA Grapalat" w:hAnsi="GHEA Grapalat"/>
          <w:i/>
          <w:sz w:val="16"/>
          <w:szCs w:val="16"/>
          <w:lang w:val="af-ZA"/>
        </w:rPr>
      </w:pPr>
      <w:r w:rsidRPr="00AE2768">
        <w:rPr>
          <w:rFonts w:ascii="GHEA Grapalat" w:hAnsi="GHEA Grapalat"/>
          <w:i/>
          <w:sz w:val="16"/>
          <w:szCs w:val="16"/>
          <w:lang w:val="hy-AM"/>
        </w:rPr>
        <w:t>*լրացվում</w:t>
      </w:r>
      <w:r w:rsidRPr="00AE2768">
        <w:rPr>
          <w:rFonts w:ascii="GHEA Grapalat" w:hAnsi="GHEA Grapalat"/>
          <w:i/>
          <w:sz w:val="16"/>
          <w:szCs w:val="16"/>
          <w:lang w:val="af-ZA"/>
        </w:rPr>
        <w:t xml:space="preserve"> </w:t>
      </w:r>
      <w:r w:rsidRPr="00AE2768">
        <w:rPr>
          <w:rFonts w:ascii="GHEA Grapalat" w:hAnsi="GHEA Grapalat"/>
          <w:i/>
          <w:sz w:val="16"/>
          <w:szCs w:val="16"/>
          <w:lang w:val="hy-AM"/>
        </w:rPr>
        <w:t>է</w:t>
      </w:r>
      <w:r w:rsidRPr="00AE2768">
        <w:rPr>
          <w:rFonts w:ascii="GHEA Grapalat" w:hAnsi="GHEA Grapalat"/>
          <w:i/>
          <w:sz w:val="16"/>
          <w:szCs w:val="16"/>
          <w:lang w:val="af-ZA"/>
        </w:rPr>
        <w:t xml:space="preserve"> </w:t>
      </w:r>
      <w:r w:rsidRPr="00AE2768">
        <w:rPr>
          <w:rFonts w:ascii="GHEA Grapalat" w:hAnsi="GHEA Grapalat"/>
          <w:i/>
          <w:sz w:val="16"/>
          <w:szCs w:val="16"/>
          <w:lang w:val="hy-AM"/>
        </w:rPr>
        <w:t>հանձնաժողովի</w:t>
      </w:r>
      <w:r w:rsidRPr="00AE2768">
        <w:rPr>
          <w:rFonts w:ascii="GHEA Grapalat" w:hAnsi="GHEA Grapalat"/>
          <w:i/>
          <w:sz w:val="16"/>
          <w:szCs w:val="16"/>
          <w:lang w:val="af-ZA"/>
        </w:rPr>
        <w:t xml:space="preserve"> </w:t>
      </w:r>
      <w:r w:rsidRPr="00AE2768">
        <w:rPr>
          <w:rFonts w:ascii="GHEA Grapalat" w:hAnsi="GHEA Grapalat"/>
          <w:i/>
          <w:sz w:val="16"/>
          <w:szCs w:val="16"/>
          <w:lang w:val="hy-AM"/>
        </w:rPr>
        <w:t>քարտուղարի</w:t>
      </w:r>
      <w:r w:rsidRPr="00AE2768">
        <w:rPr>
          <w:rFonts w:ascii="GHEA Grapalat" w:hAnsi="GHEA Grapalat"/>
          <w:i/>
          <w:sz w:val="16"/>
          <w:szCs w:val="16"/>
          <w:lang w:val="af-ZA"/>
        </w:rPr>
        <w:t xml:space="preserve"> </w:t>
      </w:r>
      <w:r w:rsidRPr="00AE2768">
        <w:rPr>
          <w:rFonts w:ascii="GHEA Grapalat" w:hAnsi="GHEA Grapalat"/>
          <w:i/>
          <w:sz w:val="16"/>
          <w:szCs w:val="16"/>
          <w:lang w:val="hy-AM"/>
        </w:rPr>
        <w:t>կողմից</w:t>
      </w:r>
      <w:r w:rsidRPr="00AE2768">
        <w:rPr>
          <w:rFonts w:ascii="GHEA Grapalat" w:hAnsi="GHEA Grapalat"/>
          <w:i/>
          <w:sz w:val="16"/>
          <w:szCs w:val="16"/>
          <w:lang w:val="af-ZA"/>
        </w:rPr>
        <w:t xml:space="preserve">` </w:t>
      </w:r>
      <w:r w:rsidRPr="00AE2768">
        <w:rPr>
          <w:rFonts w:ascii="GHEA Grapalat" w:hAnsi="GHEA Grapalat"/>
          <w:i/>
          <w:sz w:val="16"/>
          <w:szCs w:val="16"/>
          <w:lang w:val="hy-AM"/>
        </w:rPr>
        <w:t>մինչև</w:t>
      </w:r>
      <w:r w:rsidRPr="00AE2768">
        <w:rPr>
          <w:rFonts w:ascii="GHEA Grapalat" w:hAnsi="GHEA Grapalat"/>
          <w:i/>
          <w:sz w:val="16"/>
          <w:szCs w:val="16"/>
          <w:lang w:val="af-ZA"/>
        </w:rPr>
        <w:t xml:space="preserve"> </w:t>
      </w:r>
      <w:r w:rsidRPr="00AE2768">
        <w:rPr>
          <w:rFonts w:ascii="GHEA Grapalat" w:hAnsi="GHEA Grapalat"/>
          <w:i/>
          <w:sz w:val="16"/>
          <w:szCs w:val="16"/>
          <w:lang w:val="hy-AM"/>
        </w:rPr>
        <w:t>հրավերը</w:t>
      </w:r>
      <w:r w:rsidRPr="00AE2768">
        <w:rPr>
          <w:rFonts w:ascii="GHEA Grapalat" w:hAnsi="GHEA Grapalat"/>
          <w:i/>
          <w:sz w:val="16"/>
          <w:szCs w:val="16"/>
          <w:lang w:val="af-ZA"/>
        </w:rPr>
        <w:t xml:space="preserve"> </w:t>
      </w:r>
      <w:r w:rsidRPr="00AE2768">
        <w:rPr>
          <w:rFonts w:ascii="GHEA Grapalat" w:hAnsi="GHEA Grapalat"/>
          <w:i/>
          <w:sz w:val="16"/>
          <w:szCs w:val="16"/>
          <w:lang w:val="hy-AM"/>
        </w:rPr>
        <w:t>տեղեկագրում</w:t>
      </w:r>
      <w:r w:rsidRPr="00AE2768">
        <w:rPr>
          <w:rFonts w:ascii="GHEA Grapalat" w:hAnsi="GHEA Grapalat"/>
          <w:i/>
          <w:sz w:val="16"/>
          <w:szCs w:val="16"/>
          <w:lang w:val="af-ZA"/>
        </w:rPr>
        <w:t xml:space="preserve"> </w:t>
      </w:r>
      <w:r w:rsidRPr="00AE2768">
        <w:rPr>
          <w:rFonts w:ascii="GHEA Grapalat" w:hAnsi="GHEA Grapalat"/>
          <w:i/>
          <w:sz w:val="16"/>
          <w:szCs w:val="16"/>
          <w:lang w:val="hy-AM"/>
        </w:rPr>
        <w:t>հրապարակելը:</w:t>
      </w:r>
    </w:p>
    <w:p w:rsidR="00254F39" w:rsidRPr="00AE2768" w:rsidRDefault="00254F39" w:rsidP="00254F39">
      <w:pPr>
        <w:pStyle w:val="31"/>
        <w:spacing w:line="240" w:lineRule="auto"/>
        <w:ind w:firstLine="0"/>
        <w:jc w:val="right"/>
        <w:rPr>
          <w:rFonts w:ascii="GHEA Grapalat" w:hAnsi="GHEA Grapalat" w:cs="Arial"/>
          <w:b/>
          <w:lang w:val="hy-AM"/>
        </w:rPr>
      </w:pPr>
      <w:r w:rsidRPr="00AE2768">
        <w:rPr>
          <w:rFonts w:ascii="GHEA Grapalat" w:hAnsi="GHEA Grapalat"/>
          <w:b/>
          <w:lang w:val="hy-AM"/>
        </w:rPr>
        <w:t xml:space="preserve"> </w:t>
      </w:r>
      <w:r w:rsidRPr="00AE2768">
        <w:rPr>
          <w:rFonts w:ascii="GHEA Grapalat" w:hAnsi="GHEA Grapalat"/>
          <w:b/>
          <w:lang w:val="hy-AM"/>
        </w:rPr>
        <w:br w:type="page"/>
      </w:r>
      <w:r w:rsidRPr="00AE2768">
        <w:rPr>
          <w:rFonts w:ascii="GHEA Grapalat" w:hAnsi="GHEA Grapalat" w:cs="Sylfaen"/>
          <w:b/>
          <w:lang w:val="hy-AM"/>
        </w:rPr>
        <w:lastRenderedPageBreak/>
        <w:t>Հավելված</w:t>
      </w:r>
      <w:r w:rsidRPr="00AE2768">
        <w:rPr>
          <w:rFonts w:ascii="GHEA Grapalat" w:hAnsi="GHEA Grapalat" w:cs="Arial"/>
          <w:b/>
          <w:lang w:val="hy-AM"/>
        </w:rPr>
        <w:t xml:space="preserve"> </w:t>
      </w:r>
      <w:r w:rsidRPr="00246F37">
        <w:rPr>
          <w:rFonts w:ascii="GHEA Grapalat" w:hAnsi="GHEA Grapalat" w:cs="Arial"/>
          <w:b/>
          <w:lang w:val="hy-AM"/>
        </w:rPr>
        <w:t>2</w:t>
      </w:r>
    </w:p>
    <w:p w:rsidR="00254F39" w:rsidRPr="00AE2768" w:rsidRDefault="00254F39" w:rsidP="00254F39">
      <w:pPr>
        <w:pStyle w:val="31"/>
        <w:spacing w:line="240" w:lineRule="auto"/>
        <w:jc w:val="right"/>
        <w:rPr>
          <w:rFonts w:ascii="GHEA Grapalat" w:hAnsi="GHEA Grapalat" w:cs="Arial"/>
          <w:b/>
          <w:lang w:val="hy-AM"/>
        </w:rPr>
      </w:pPr>
      <w:r w:rsidRPr="004E5381">
        <w:rPr>
          <w:rFonts w:ascii="GHEA Grapalat" w:hAnsi="GHEA Grapalat"/>
          <w:sz w:val="24"/>
          <w:szCs w:val="24"/>
          <w:lang w:val="hy-AM"/>
        </w:rPr>
        <w:t>«</w:t>
      </w:r>
      <w:r w:rsidR="00056D05">
        <w:rPr>
          <w:rFonts w:ascii="Sylfaen" w:hAnsi="Sylfaen" w:cs="Sylfaen"/>
          <w:lang w:val="es-ES"/>
        </w:rPr>
        <w:t>ԱՄՈՀՀԴ</w:t>
      </w:r>
      <w:r w:rsidR="00056D05" w:rsidRPr="00805798">
        <w:rPr>
          <w:rFonts w:ascii="GHEA Grapalat" w:hAnsi="GHEA Grapalat"/>
          <w:lang w:val="hy-AM"/>
        </w:rPr>
        <w:t xml:space="preserve"> </w:t>
      </w:r>
      <w:r w:rsidRPr="00805798">
        <w:rPr>
          <w:rFonts w:ascii="GHEA Grapalat" w:hAnsi="GHEA Grapalat"/>
          <w:lang w:val="hy-AM"/>
        </w:rPr>
        <w:t>-</w:t>
      </w:r>
      <w:r w:rsidRPr="00805798">
        <w:rPr>
          <w:rFonts w:ascii="Sylfaen" w:hAnsi="Sylfaen" w:cs="Sylfaen"/>
          <w:lang w:val="hy-AM"/>
        </w:rPr>
        <w:t>ԳՀԱՊՁԲ</w:t>
      </w:r>
      <w:r w:rsidRPr="00805798">
        <w:rPr>
          <w:rFonts w:ascii="GHEA Grapalat" w:hAnsi="GHEA Grapalat"/>
          <w:lang w:val="hy-AM"/>
        </w:rPr>
        <w:t>-20/01</w:t>
      </w:r>
      <w:r w:rsidRPr="004E5381">
        <w:rPr>
          <w:rFonts w:ascii="Franklin Gothic Medium Cond" w:hAnsi="Franklin Gothic Medium Cond" w:cs="Franklin Gothic Medium Cond"/>
          <w:sz w:val="24"/>
          <w:szCs w:val="24"/>
          <w:lang w:val="hy-AM"/>
        </w:rPr>
        <w:t>»</w:t>
      </w:r>
      <w:r w:rsidRPr="00AE2768">
        <w:rPr>
          <w:rFonts w:ascii="GHEA Grapalat" w:hAnsi="GHEA Grapalat" w:cs="Sylfaen"/>
          <w:b/>
          <w:lang w:val="hy-AM"/>
        </w:rPr>
        <w:t>ծածկագրով</w:t>
      </w:r>
    </w:p>
    <w:p w:rsidR="00254F39" w:rsidRPr="00AE2768" w:rsidRDefault="00254F39" w:rsidP="00254F39">
      <w:pPr>
        <w:pStyle w:val="31"/>
        <w:spacing w:line="240" w:lineRule="auto"/>
        <w:jc w:val="right"/>
        <w:rPr>
          <w:rFonts w:ascii="GHEA Grapalat" w:hAnsi="GHEA Grapalat" w:cs="Arial"/>
          <w:b/>
          <w:lang w:val="hy-AM"/>
        </w:rPr>
      </w:pPr>
      <w:r w:rsidRPr="004E5381">
        <w:rPr>
          <w:rFonts w:ascii="Sylfaen" w:hAnsi="Sylfaen" w:cs="Arial"/>
          <w:b/>
          <w:lang w:val="hy-AM"/>
        </w:rPr>
        <w:t>գնանշման հարցման</w:t>
      </w:r>
      <w:r>
        <w:rPr>
          <w:rFonts w:ascii="Sylfaen" w:hAnsi="Sylfaen" w:cs="Arial"/>
          <w:b/>
        </w:rPr>
        <w:t xml:space="preserve"> </w:t>
      </w:r>
      <w:r w:rsidRPr="00AE2768">
        <w:rPr>
          <w:rFonts w:ascii="GHEA Grapalat" w:hAnsi="GHEA Grapalat" w:cs="Arial"/>
          <w:b/>
          <w:lang w:val="hy-AM"/>
        </w:rPr>
        <w:t xml:space="preserve"> </w:t>
      </w:r>
      <w:r w:rsidRPr="00AE2768">
        <w:rPr>
          <w:rFonts w:ascii="GHEA Grapalat" w:hAnsi="GHEA Grapalat" w:cs="Sylfaen"/>
          <w:b/>
          <w:lang w:val="hy-AM"/>
        </w:rPr>
        <w:t>հրավերի</w:t>
      </w:r>
    </w:p>
    <w:p w:rsidR="00254F39" w:rsidRPr="00AE2768" w:rsidRDefault="00254F39" w:rsidP="00254F39">
      <w:pPr>
        <w:rPr>
          <w:rFonts w:ascii="GHEA Grapalat" w:hAnsi="GHEA Grapalat"/>
          <w:lang w:val="hy-AM"/>
        </w:rPr>
      </w:pPr>
    </w:p>
    <w:p w:rsidR="00254F39" w:rsidRPr="00AE2768" w:rsidRDefault="00254F39" w:rsidP="00254F39">
      <w:pPr>
        <w:ind w:firstLine="567"/>
        <w:jc w:val="center"/>
        <w:rPr>
          <w:rFonts w:ascii="GHEA Grapalat" w:hAnsi="GHEA Grapalat"/>
          <w:sz w:val="20"/>
          <w:lang w:val="hy-AM"/>
        </w:rPr>
      </w:pPr>
    </w:p>
    <w:p w:rsidR="00254F39" w:rsidRPr="00AE2768" w:rsidRDefault="00254F39" w:rsidP="00254F39">
      <w:pPr>
        <w:ind w:left="-66"/>
        <w:jc w:val="center"/>
        <w:rPr>
          <w:rFonts w:ascii="GHEA Grapalat" w:hAnsi="GHEA Grapalat"/>
          <w:b/>
          <w:sz w:val="20"/>
          <w:lang w:val="hy-AM"/>
        </w:rPr>
      </w:pPr>
      <w:r w:rsidRPr="00AE2768">
        <w:rPr>
          <w:rFonts w:ascii="GHEA Grapalat" w:hAnsi="GHEA Grapalat"/>
          <w:b/>
          <w:sz w:val="20"/>
          <w:lang w:val="hy-AM"/>
        </w:rPr>
        <w:t>Գ Ն Ա Յ Ի Ն   Ա Ռ Ա Ջ Ա Ր Կ</w:t>
      </w:r>
    </w:p>
    <w:p w:rsidR="00254F39" w:rsidRPr="00AE2768" w:rsidRDefault="00254F39" w:rsidP="00254F39">
      <w:pPr>
        <w:ind w:firstLine="567"/>
        <w:rPr>
          <w:rFonts w:ascii="GHEA Grapalat" w:hAnsi="GHEA Grapalat"/>
          <w:lang w:val="hy-AM"/>
        </w:rPr>
      </w:pPr>
    </w:p>
    <w:p w:rsidR="00254F39" w:rsidRPr="00AE2768" w:rsidRDefault="00254F39" w:rsidP="00254F39">
      <w:pPr>
        <w:ind w:firstLine="567"/>
        <w:jc w:val="both"/>
        <w:rPr>
          <w:rFonts w:ascii="GHEA Grapalat" w:hAnsi="GHEA Grapalat" w:cs="Arial"/>
          <w:lang w:val="hy-AM"/>
        </w:rPr>
      </w:pPr>
      <w:r w:rsidRPr="00AE2768">
        <w:rPr>
          <w:rFonts w:ascii="GHEA Grapalat" w:hAnsi="GHEA Grapalat" w:cs="Arial"/>
          <w:sz w:val="20"/>
          <w:szCs w:val="20"/>
          <w:lang w:val="es-ES"/>
        </w:rPr>
        <w:t xml:space="preserve">Ուսումնասիրելով </w:t>
      </w:r>
      <w:r w:rsidRPr="004E5381">
        <w:rPr>
          <w:rFonts w:ascii="GHEA Grapalat" w:hAnsi="GHEA Grapalat" w:cs="Arial"/>
          <w:sz w:val="20"/>
          <w:szCs w:val="20"/>
          <w:lang w:val="es-ES"/>
        </w:rPr>
        <w:t>«</w:t>
      </w:r>
      <w:r w:rsidR="00056D05" w:rsidRPr="00056D05">
        <w:rPr>
          <w:rFonts w:ascii="Sylfaen" w:hAnsi="Sylfaen" w:cs="Sylfaen"/>
          <w:sz w:val="20"/>
          <w:szCs w:val="20"/>
          <w:lang w:val="es-ES"/>
        </w:rPr>
        <w:t xml:space="preserve"> </w:t>
      </w:r>
      <w:r w:rsidR="00056D05">
        <w:rPr>
          <w:rFonts w:ascii="Sylfaen" w:hAnsi="Sylfaen" w:cs="Sylfaen"/>
          <w:sz w:val="20"/>
          <w:szCs w:val="20"/>
          <w:lang w:val="es-ES"/>
        </w:rPr>
        <w:t>ԱՄՈՀՀԴ</w:t>
      </w:r>
      <w:r w:rsidR="00056D05" w:rsidRPr="004E5381">
        <w:rPr>
          <w:rFonts w:ascii="GHEA Grapalat" w:hAnsi="GHEA Grapalat" w:cs="Arial"/>
          <w:sz w:val="20"/>
          <w:szCs w:val="20"/>
          <w:lang w:val="es-ES"/>
        </w:rPr>
        <w:t xml:space="preserve"> </w:t>
      </w:r>
      <w:r w:rsidRPr="004E5381">
        <w:rPr>
          <w:rFonts w:ascii="GHEA Grapalat" w:hAnsi="GHEA Grapalat" w:cs="Arial"/>
          <w:sz w:val="20"/>
          <w:szCs w:val="20"/>
          <w:lang w:val="es-ES"/>
        </w:rPr>
        <w:t>-</w:t>
      </w:r>
      <w:r w:rsidRPr="004E5381">
        <w:rPr>
          <w:rFonts w:ascii="Sylfaen" w:hAnsi="Sylfaen" w:cs="Sylfaen"/>
          <w:sz w:val="20"/>
          <w:szCs w:val="20"/>
          <w:lang w:val="es-ES"/>
        </w:rPr>
        <w:t>ԳՀԱՊՁԲ</w:t>
      </w:r>
      <w:r w:rsidRPr="004E5381">
        <w:rPr>
          <w:rFonts w:ascii="GHEA Grapalat" w:hAnsi="GHEA Grapalat" w:cs="Arial"/>
          <w:sz w:val="20"/>
          <w:szCs w:val="20"/>
          <w:lang w:val="es-ES"/>
        </w:rPr>
        <w:t>-20/01</w:t>
      </w:r>
      <w:r w:rsidRPr="004E5381">
        <w:rPr>
          <w:rFonts w:ascii="Franklin Gothic Medium Cond" w:hAnsi="Franklin Gothic Medium Cond" w:cs="Franklin Gothic Medium Cond"/>
          <w:sz w:val="20"/>
          <w:szCs w:val="20"/>
          <w:lang w:val="es-ES"/>
        </w:rPr>
        <w:t>»</w:t>
      </w:r>
      <w:r>
        <w:rPr>
          <w:rFonts w:ascii="Franklin Gothic Medium Cond" w:hAnsi="Franklin Gothic Medium Cond" w:cs="Franklin Gothic Medium Cond"/>
          <w:sz w:val="20"/>
          <w:szCs w:val="20"/>
          <w:lang w:val="es-ES"/>
        </w:rPr>
        <w:t xml:space="preserve"> </w:t>
      </w:r>
      <w:r w:rsidRPr="00AE2768">
        <w:rPr>
          <w:rFonts w:ascii="GHEA Grapalat" w:hAnsi="GHEA Grapalat" w:cs="Arial"/>
          <w:sz w:val="20"/>
          <w:szCs w:val="20"/>
          <w:lang w:val="es-ES"/>
        </w:rPr>
        <w:t xml:space="preserve">ծածկագրով </w:t>
      </w:r>
      <w:r>
        <w:rPr>
          <w:rFonts w:ascii="Sylfaen" w:hAnsi="Sylfaen" w:cs="Arial"/>
          <w:sz w:val="20"/>
          <w:szCs w:val="20"/>
          <w:lang w:val="es-ES"/>
        </w:rPr>
        <w:t>գանշման հարցման</w:t>
      </w:r>
      <w:r w:rsidRPr="00AE2768">
        <w:rPr>
          <w:rFonts w:ascii="GHEA Grapalat" w:hAnsi="GHEA Grapalat" w:cs="Arial"/>
          <w:sz w:val="20"/>
          <w:szCs w:val="20"/>
          <w:lang w:val="es-ES"/>
        </w:rPr>
        <w:t xml:space="preserve"> հրավերը, այդ թվում կնքվելիք  պայմանագրի նախագիծը</w:t>
      </w:r>
      <w:r w:rsidRPr="00AE2768">
        <w:rPr>
          <w:rFonts w:ascii="GHEA Grapalat" w:hAnsi="GHEA Grapalat" w:cs="Arial"/>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cs="Arial"/>
          <w:sz w:val="20"/>
          <w:szCs w:val="20"/>
          <w:lang w:val="es-ES"/>
        </w:rPr>
        <w:t>-ն առաջարկում է</w:t>
      </w:r>
      <w:r w:rsidRPr="00AE2768">
        <w:rPr>
          <w:rFonts w:ascii="GHEA Grapalat" w:hAnsi="GHEA Grapalat" w:cs="Arial"/>
          <w:lang w:val="hy-AM"/>
        </w:rPr>
        <w:t xml:space="preserve">   </w:t>
      </w:r>
    </w:p>
    <w:p w:rsidR="00254F39" w:rsidRPr="00AE2768" w:rsidRDefault="00254F39" w:rsidP="00254F39">
      <w:pPr>
        <w:ind w:firstLine="567"/>
        <w:jc w:val="both"/>
        <w:rPr>
          <w:rFonts w:ascii="GHEA Grapalat" w:hAnsi="GHEA Grapalat" w:cs="Arial"/>
        </w:rPr>
      </w:pPr>
      <w:bookmarkStart w:id="12" w:name="_Hlk23147299"/>
      <w:r w:rsidRPr="00AE2768">
        <w:rPr>
          <w:rFonts w:ascii="GHEA Grapalat" w:hAnsi="GHEA Grapalat" w:cs="Sylfaen"/>
          <w:vertAlign w:val="superscript"/>
          <w:lang w:val="hy-AM"/>
        </w:rPr>
        <w:t xml:space="preserve">                                                                                     մասնակցի անվանումը</w:t>
      </w:r>
    </w:p>
    <w:bookmarkEnd w:id="12"/>
    <w:p w:rsidR="00254F39" w:rsidRPr="00AE2768" w:rsidRDefault="00254F39" w:rsidP="00254F39">
      <w:pPr>
        <w:jc w:val="both"/>
        <w:rPr>
          <w:rFonts w:ascii="GHEA Grapalat" w:hAnsi="GHEA Grapalat"/>
          <w:sz w:val="20"/>
          <w:lang w:val="hy-AM"/>
        </w:rPr>
      </w:pPr>
      <w:r w:rsidRPr="00AE2768">
        <w:rPr>
          <w:rFonts w:ascii="GHEA Grapalat" w:hAnsi="GHEA Grapalat" w:cs="Arial"/>
          <w:sz w:val="20"/>
          <w:szCs w:val="20"/>
          <w:lang w:val="es-ES"/>
        </w:rPr>
        <w:t>պայմանագիրը կատարել ներքոհիշյալ ընդհանուր գներով.</w:t>
      </w:r>
    </w:p>
    <w:p w:rsidR="00254F39" w:rsidRPr="00AE2768" w:rsidRDefault="00254F39" w:rsidP="00254F39">
      <w:pPr>
        <w:jc w:val="center"/>
        <w:rPr>
          <w:rFonts w:ascii="GHEA Grapalat" w:hAnsi="GHEA Grapalat"/>
          <w:sz w:val="20"/>
          <w:lang w:val="hy-AM"/>
        </w:rPr>
      </w:pPr>
      <w:r w:rsidRPr="00AE2768">
        <w:rPr>
          <w:rFonts w:ascii="GHEA Grapalat" w:hAnsi="GHEA Grapalat"/>
          <w:sz w:val="20"/>
          <w:szCs w:val="20"/>
          <w:lang w:val="es-ES"/>
        </w:rPr>
        <w:t xml:space="preserve">                                                                                                                                   </w:t>
      </w:r>
      <w:r w:rsidRPr="00AE2768">
        <w:rPr>
          <w:rFonts w:ascii="GHEA Grapalat" w:hAnsi="GHEA Grapalat"/>
          <w:sz w:val="20"/>
          <w:lang w:val="es-ES"/>
        </w:rPr>
        <w:t>ՀՀ 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254F39" w:rsidRPr="00F46266" w:rsidTr="00981B92">
        <w:trPr>
          <w:cantSplit/>
          <w:trHeight w:val="916"/>
          <w:jc w:val="center"/>
        </w:trPr>
        <w:tc>
          <w:tcPr>
            <w:tcW w:w="1136" w:type="dxa"/>
            <w:tcBorders>
              <w:top w:val="single" w:sz="4" w:space="0" w:color="auto"/>
              <w:left w:val="single" w:sz="4" w:space="0" w:color="auto"/>
              <w:right w:val="single" w:sz="4" w:space="0" w:color="auto"/>
            </w:tcBorders>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Չափա-</w:t>
            </w:r>
          </w:p>
          <w:p w:rsidR="00254F39" w:rsidRPr="00AE2768" w:rsidRDefault="00254F39" w:rsidP="00981B92">
            <w:pPr>
              <w:jc w:val="center"/>
              <w:rPr>
                <w:rFonts w:ascii="GHEA Grapalat" w:hAnsi="GHEA Grapalat"/>
                <w:b/>
                <w:bCs/>
                <w:sz w:val="16"/>
                <w:lang w:val="es-ES"/>
              </w:rPr>
            </w:pPr>
            <w:r w:rsidRPr="00AE276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ԱԱՀ**</w:t>
            </w:r>
          </w:p>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Ընդհանուր գինը</w:t>
            </w:r>
          </w:p>
          <w:p w:rsidR="00254F39" w:rsidRPr="00AE2768" w:rsidRDefault="00254F39" w:rsidP="00981B92">
            <w:pPr>
              <w:jc w:val="center"/>
              <w:rPr>
                <w:rFonts w:ascii="GHEA Grapalat" w:hAnsi="GHEA Grapalat"/>
                <w:b/>
                <w:bCs/>
                <w:sz w:val="16"/>
                <w:szCs w:val="18"/>
                <w:lang w:val="es-ES"/>
              </w:rPr>
            </w:pPr>
            <w:r w:rsidRPr="00AE2768">
              <w:rPr>
                <w:rFonts w:ascii="GHEA Grapalat" w:hAnsi="GHEA Grapalat"/>
                <w:b/>
                <w:bCs/>
                <w:sz w:val="16"/>
                <w:szCs w:val="18"/>
                <w:lang w:val="es-ES"/>
              </w:rPr>
              <w:t xml:space="preserve"> /տառերով և թվերով/</w:t>
            </w:r>
          </w:p>
        </w:tc>
      </w:tr>
      <w:tr w:rsidR="00254F39" w:rsidRPr="00AE2768" w:rsidTr="00981B9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254F39" w:rsidRPr="00AE2768" w:rsidRDefault="00254F39" w:rsidP="00981B92">
            <w:pPr>
              <w:jc w:val="center"/>
              <w:rPr>
                <w:rFonts w:ascii="GHEA Grapalat" w:hAnsi="GHEA Grapalat"/>
                <w:b/>
                <w:i/>
                <w:sz w:val="16"/>
                <w:lang w:val="es-ES"/>
              </w:rPr>
            </w:pPr>
            <w:r w:rsidRPr="00AE276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254F39" w:rsidRPr="00AE2768" w:rsidRDefault="00254F39" w:rsidP="00981B92">
            <w:pPr>
              <w:jc w:val="center"/>
              <w:rPr>
                <w:rFonts w:ascii="GHEA Grapalat" w:hAnsi="GHEA Grapalat"/>
                <w:b/>
                <w:i/>
                <w:sz w:val="16"/>
                <w:lang w:val="es-ES"/>
              </w:rPr>
            </w:pPr>
            <w:r w:rsidRPr="00AE2768">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254F39" w:rsidRPr="00AE2768" w:rsidRDefault="00254F39" w:rsidP="00981B92">
            <w:pPr>
              <w:jc w:val="center"/>
              <w:rPr>
                <w:rFonts w:ascii="GHEA Grapalat" w:hAnsi="GHEA Grapalat"/>
                <w:i/>
                <w:sz w:val="16"/>
                <w:lang w:val="es-ES"/>
              </w:rPr>
            </w:pPr>
            <w:r w:rsidRPr="00AE2768">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254F39" w:rsidRPr="00AE2768" w:rsidRDefault="00254F39" w:rsidP="00981B92">
            <w:pPr>
              <w:jc w:val="center"/>
              <w:rPr>
                <w:rFonts w:ascii="GHEA Grapalat" w:hAnsi="GHEA Grapalat"/>
                <w:i/>
                <w:sz w:val="16"/>
                <w:lang w:val="es-ES"/>
              </w:rPr>
            </w:pPr>
            <w:r w:rsidRPr="00AE2768">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254F39" w:rsidRPr="00AE2768" w:rsidRDefault="00254F39" w:rsidP="00981B92">
            <w:pPr>
              <w:jc w:val="center"/>
              <w:rPr>
                <w:rFonts w:ascii="GHEA Grapalat" w:hAnsi="GHEA Grapalat"/>
                <w:i/>
                <w:sz w:val="16"/>
                <w:lang w:val="es-ES"/>
              </w:rPr>
            </w:pPr>
            <w:r w:rsidRPr="00AE2768">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254F39" w:rsidRPr="00AE2768" w:rsidRDefault="00254F39" w:rsidP="00981B92">
            <w:pPr>
              <w:jc w:val="center"/>
              <w:rPr>
                <w:rFonts w:ascii="GHEA Grapalat" w:hAnsi="GHEA Grapalat"/>
                <w:i/>
                <w:sz w:val="16"/>
                <w:lang w:val="es-ES"/>
              </w:rPr>
            </w:pPr>
            <w:r w:rsidRPr="00AE2768">
              <w:rPr>
                <w:rFonts w:ascii="GHEA Grapalat" w:hAnsi="GHEA Grapalat"/>
                <w:b/>
                <w:i/>
                <w:sz w:val="16"/>
                <w:lang w:val="es-ES"/>
              </w:rPr>
              <w:t>6=3+4+5</w:t>
            </w:r>
          </w:p>
        </w:tc>
      </w:tr>
      <w:tr w:rsidR="00254F39" w:rsidRPr="00F46266" w:rsidTr="00981B9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jc w:val="center"/>
              <w:rPr>
                <w:rFonts w:ascii="GHEA Grapalat" w:hAnsi="GHEA Grapalat"/>
                <w:b/>
                <w:bCs/>
                <w:sz w:val="18"/>
                <w:lang w:val="es-ES"/>
              </w:rPr>
            </w:pPr>
            <w:r w:rsidRPr="00AE276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r>
      <w:tr w:rsidR="00254F39" w:rsidRPr="00F46266" w:rsidTr="00981B92">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jc w:val="center"/>
              <w:rPr>
                <w:rFonts w:ascii="GHEA Grapalat" w:hAnsi="GHEA Grapalat"/>
                <w:b/>
                <w:bCs/>
                <w:sz w:val="18"/>
                <w:lang w:val="es-ES"/>
              </w:rPr>
            </w:pPr>
            <w:r w:rsidRPr="00AE276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rPr>
                <w:rFonts w:ascii="GHEA Grapalat" w:hAnsi="GHEA Grapalat"/>
                <w:lang w:val="es-ES"/>
              </w:rPr>
            </w:pPr>
          </w:p>
        </w:tc>
      </w:tr>
      <w:tr w:rsidR="00254F39" w:rsidRPr="00F46266" w:rsidTr="00981B92">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jc w:val="center"/>
              <w:rPr>
                <w:rFonts w:ascii="GHEA Grapalat" w:hAnsi="GHEA Grapalat"/>
                <w:b/>
                <w:bCs/>
                <w:sz w:val="18"/>
                <w:lang w:val="es-ES"/>
              </w:rPr>
            </w:pPr>
            <w:r w:rsidRPr="00AE276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r>
      <w:tr w:rsidR="00254F39" w:rsidRPr="00AE2768" w:rsidTr="00981B92">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jc w:val="center"/>
              <w:rPr>
                <w:rFonts w:ascii="GHEA Grapalat" w:hAnsi="GHEA Grapalat"/>
                <w:b/>
                <w:bCs/>
                <w:sz w:val="18"/>
                <w:lang w:val="es-ES"/>
              </w:rPr>
            </w:pPr>
            <w:r w:rsidRPr="00AE276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54F39" w:rsidRPr="00AE2768" w:rsidRDefault="00254F39" w:rsidP="00981B92">
            <w:pPr>
              <w:jc w:val="center"/>
              <w:rPr>
                <w:rFonts w:ascii="GHEA Grapalat" w:hAnsi="GHEA Grapalat"/>
                <w:lang w:val="es-ES"/>
              </w:rPr>
            </w:pPr>
          </w:p>
        </w:tc>
      </w:tr>
      <w:tr w:rsidR="00254F39" w:rsidRPr="00AE2768" w:rsidTr="00981B92">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jc w:val="center"/>
              <w:rPr>
                <w:rFonts w:ascii="GHEA Grapalat" w:hAnsi="GHEA Grapalat"/>
                <w:b/>
                <w:bCs/>
                <w:sz w:val="18"/>
                <w:lang w:val="es-ES"/>
              </w:rPr>
            </w:pPr>
            <w:r w:rsidRPr="00AE276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254F39" w:rsidRPr="00AE2768" w:rsidRDefault="00254F39" w:rsidP="00981B92">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254F39" w:rsidRPr="00AE2768" w:rsidRDefault="00254F39" w:rsidP="00981B92">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254F39" w:rsidRPr="00AE2768" w:rsidRDefault="00254F39" w:rsidP="00981B92">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254F39" w:rsidRPr="00AE2768" w:rsidRDefault="00254F39" w:rsidP="00981B92">
            <w:pPr>
              <w:jc w:val="center"/>
              <w:rPr>
                <w:rFonts w:ascii="GHEA Grapalat" w:hAnsi="GHEA Grapalat"/>
                <w:sz w:val="20"/>
                <w:lang w:val="es-ES"/>
              </w:rPr>
            </w:pPr>
          </w:p>
        </w:tc>
      </w:tr>
    </w:tbl>
    <w:p w:rsidR="00254F39" w:rsidRPr="00AE2768" w:rsidRDefault="00254F39" w:rsidP="00254F39">
      <w:pPr>
        <w:rPr>
          <w:rFonts w:ascii="GHEA Grapalat" w:hAnsi="GHEA Grapalat"/>
          <w:sz w:val="18"/>
          <w:szCs w:val="18"/>
          <w:lang w:val="es-ES"/>
        </w:rPr>
      </w:pPr>
    </w:p>
    <w:p w:rsidR="00254F39" w:rsidRPr="00AE2768" w:rsidRDefault="00254F39" w:rsidP="00254F39">
      <w:pPr>
        <w:rPr>
          <w:rFonts w:ascii="GHEA Grapalat" w:hAnsi="GHEA Grapalat"/>
          <w:sz w:val="18"/>
          <w:szCs w:val="18"/>
          <w:lang w:val="es-ES"/>
        </w:rPr>
      </w:pPr>
    </w:p>
    <w:p w:rsidR="00254F39" w:rsidRPr="00AE2768" w:rsidRDefault="00254F39" w:rsidP="00254F39">
      <w:pPr>
        <w:rPr>
          <w:rFonts w:ascii="GHEA Grapalat" w:hAnsi="GHEA Grapalat"/>
          <w:sz w:val="18"/>
          <w:szCs w:val="18"/>
          <w:lang w:val="hy-AM"/>
        </w:rPr>
      </w:pPr>
    </w:p>
    <w:p w:rsidR="00254F39" w:rsidRPr="00AE2768" w:rsidRDefault="00254F39" w:rsidP="00254F39">
      <w:pPr>
        <w:ind w:left="720" w:firstLine="720"/>
        <w:jc w:val="both"/>
        <w:rPr>
          <w:rFonts w:ascii="GHEA Grapalat" w:hAnsi="GHEA Grapalat"/>
          <w:sz w:val="20"/>
          <w:lang w:val="hy-AM"/>
        </w:rPr>
      </w:pPr>
      <w:r w:rsidRPr="00AE2768">
        <w:rPr>
          <w:rFonts w:ascii="GHEA Grapalat" w:hAnsi="GHEA Grapalat"/>
          <w:sz w:val="20"/>
        </w:rPr>
        <w:t xml:space="preserve">     </w:t>
      </w:r>
      <w:r w:rsidRPr="00AE2768">
        <w:rPr>
          <w:rFonts w:ascii="GHEA Grapalat" w:hAnsi="GHEA Grapalat"/>
          <w:sz w:val="20"/>
          <w:lang w:val="hy-AM"/>
        </w:rPr>
        <w:t xml:space="preserve">___________________________________________ </w:t>
      </w:r>
      <w:r w:rsidRPr="00AE2768">
        <w:rPr>
          <w:rFonts w:ascii="GHEA Grapalat" w:hAnsi="GHEA Grapalat"/>
          <w:sz w:val="20"/>
          <w:lang w:val="hy-AM"/>
        </w:rPr>
        <w:tab/>
        <w:t xml:space="preserve">                </w:t>
      </w:r>
      <w:r w:rsidRPr="00AE2768">
        <w:rPr>
          <w:rFonts w:ascii="GHEA Grapalat" w:hAnsi="GHEA Grapalat"/>
          <w:sz w:val="20"/>
        </w:rPr>
        <w:t xml:space="preserve">       </w:t>
      </w:r>
      <w:r w:rsidRPr="00AE2768">
        <w:rPr>
          <w:rFonts w:ascii="GHEA Grapalat" w:hAnsi="GHEA Grapalat"/>
          <w:sz w:val="20"/>
          <w:lang w:val="hy-AM"/>
        </w:rPr>
        <w:t xml:space="preserve">_____________ </w:t>
      </w:r>
    </w:p>
    <w:p w:rsidR="00254F39" w:rsidRPr="00AE2768" w:rsidRDefault="00254F39" w:rsidP="00254F39">
      <w:pPr>
        <w:jc w:val="both"/>
        <w:rPr>
          <w:rFonts w:ascii="GHEA Grapalat" w:hAnsi="GHEA Grapalat"/>
          <w:sz w:val="20"/>
          <w:vertAlign w:val="superscript"/>
          <w:lang w:val="hy-AM"/>
        </w:rPr>
      </w:pPr>
      <w:r w:rsidRPr="00AE276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2768">
        <w:rPr>
          <w:rFonts w:ascii="GHEA Grapalat" w:hAnsi="GHEA Grapalat"/>
          <w:sz w:val="20"/>
          <w:vertAlign w:val="superscript"/>
          <w:lang w:val="hy-AM"/>
        </w:rPr>
        <w:tab/>
      </w:r>
    </w:p>
    <w:p w:rsidR="00254F39" w:rsidRPr="00AE2768" w:rsidRDefault="00254F39" w:rsidP="00254F39">
      <w:pPr>
        <w:jc w:val="right"/>
        <w:rPr>
          <w:rFonts w:ascii="GHEA Grapalat" w:hAnsi="GHEA Grapalat"/>
          <w:sz w:val="20"/>
          <w:lang w:val="hy-AM"/>
        </w:rPr>
      </w:pPr>
      <w:r w:rsidRPr="00AE2768">
        <w:rPr>
          <w:rFonts w:ascii="GHEA Grapalat" w:hAnsi="GHEA Grapalat"/>
          <w:sz w:val="20"/>
          <w:lang w:val="hy-AM"/>
        </w:rPr>
        <w:t xml:space="preserve">    </w:t>
      </w:r>
    </w:p>
    <w:p w:rsidR="00254F39" w:rsidRPr="00AE2768" w:rsidRDefault="00254F39" w:rsidP="00254F39">
      <w:pPr>
        <w:jc w:val="right"/>
        <w:rPr>
          <w:rFonts w:ascii="GHEA Grapalat" w:hAnsi="GHEA Grapalat"/>
          <w:sz w:val="20"/>
          <w:lang w:val="hy-AM"/>
        </w:rPr>
      </w:pPr>
      <w:r w:rsidRPr="00AE2768">
        <w:rPr>
          <w:rFonts w:ascii="GHEA Grapalat" w:hAnsi="GHEA Grapalat"/>
          <w:sz w:val="20"/>
          <w:lang w:val="hy-AM"/>
        </w:rPr>
        <w:t>Կ. Տ.</w:t>
      </w:r>
      <w:r w:rsidRPr="00AE2768">
        <w:rPr>
          <w:rStyle w:val="af6"/>
          <w:rFonts w:ascii="GHEA Grapalat" w:hAnsi="GHEA Grapalat"/>
          <w:color w:val="FFFFFF"/>
          <w:sz w:val="20"/>
          <w:lang w:val="hy-AM"/>
        </w:rPr>
        <w:footnoteReference w:id="10"/>
      </w:r>
      <w:r w:rsidRPr="00AE2768">
        <w:rPr>
          <w:rFonts w:ascii="GHEA Grapalat" w:hAnsi="GHEA Grapalat"/>
          <w:sz w:val="20"/>
          <w:lang w:val="hy-AM"/>
        </w:rPr>
        <w:tab/>
      </w:r>
      <w:r w:rsidRPr="00AE2768">
        <w:rPr>
          <w:rFonts w:ascii="GHEA Grapalat" w:hAnsi="GHEA Grapalat"/>
          <w:sz w:val="20"/>
          <w:lang w:val="hy-AM"/>
        </w:rPr>
        <w:tab/>
        <w:t xml:space="preserve"> </w:t>
      </w:r>
    </w:p>
    <w:p w:rsidR="00254F39" w:rsidRPr="00AE2768" w:rsidRDefault="00254F39" w:rsidP="00254F39">
      <w:pPr>
        <w:jc w:val="right"/>
        <w:rPr>
          <w:rFonts w:ascii="GHEA Grapalat" w:hAnsi="GHEA Grapalat"/>
          <w:sz w:val="20"/>
          <w:lang w:val="hy-AM"/>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rPr>
          <w:rFonts w:ascii="GHEA Grapalat" w:hAnsi="GHEA Grapalat" w:cs="Sylfaen"/>
          <w:i/>
          <w:sz w:val="16"/>
          <w:szCs w:val="16"/>
          <w:lang w:val="hy-AM" w:eastAsia="ru-RU"/>
        </w:rPr>
      </w:pPr>
    </w:p>
    <w:p w:rsidR="00254F39" w:rsidRPr="00AE2768" w:rsidRDefault="00254F39" w:rsidP="00254F39">
      <w:pPr>
        <w:pStyle w:val="31"/>
        <w:spacing w:line="240" w:lineRule="auto"/>
        <w:jc w:val="right"/>
        <w:rPr>
          <w:rFonts w:ascii="GHEA Grapalat" w:hAnsi="GHEA Grapalat"/>
          <w:i/>
          <w:lang w:val="hy-AM"/>
        </w:rPr>
      </w:pPr>
    </w:p>
    <w:p w:rsidR="00254F39" w:rsidRPr="00AE2768" w:rsidRDefault="00254F39" w:rsidP="00254F39">
      <w:pPr>
        <w:pStyle w:val="31"/>
        <w:spacing w:line="240" w:lineRule="auto"/>
        <w:jc w:val="right"/>
        <w:rPr>
          <w:rFonts w:ascii="GHEA Grapalat" w:hAnsi="GHEA Grapalat"/>
          <w:i/>
          <w:lang w:val="hy-AM"/>
        </w:rPr>
      </w:pPr>
    </w:p>
    <w:p w:rsidR="00254F39" w:rsidRPr="00AE2768" w:rsidRDefault="00254F39" w:rsidP="00254F39">
      <w:pPr>
        <w:pStyle w:val="31"/>
        <w:spacing w:line="240" w:lineRule="auto"/>
        <w:jc w:val="right"/>
        <w:rPr>
          <w:rFonts w:ascii="GHEA Grapalat" w:hAnsi="GHEA Grapalat"/>
          <w:i/>
          <w:lang w:val="hy-AM"/>
        </w:rPr>
      </w:pPr>
    </w:p>
    <w:p w:rsidR="00254F39" w:rsidRPr="00AE2768" w:rsidRDefault="00254F39" w:rsidP="00254F39">
      <w:pPr>
        <w:pStyle w:val="31"/>
        <w:spacing w:line="240" w:lineRule="auto"/>
        <w:jc w:val="right"/>
        <w:rPr>
          <w:rFonts w:ascii="GHEA Grapalat" w:hAnsi="GHEA Grapalat"/>
          <w:i/>
          <w:lang w:val="es-ES" w:eastAsia="ru-RU"/>
        </w:rPr>
      </w:pPr>
    </w:p>
    <w:p w:rsidR="00254F39" w:rsidRPr="00AE2768" w:rsidDel="000B1088" w:rsidRDefault="00254F39" w:rsidP="00254F39">
      <w:pPr>
        <w:pStyle w:val="31"/>
        <w:spacing w:line="240" w:lineRule="auto"/>
        <w:jc w:val="right"/>
        <w:rPr>
          <w:rFonts w:ascii="GHEA Grapalat" w:hAnsi="GHEA Grapalat"/>
          <w:i/>
          <w:lang w:val="es-ES" w:eastAsia="ru-RU"/>
        </w:rPr>
      </w:pPr>
    </w:p>
    <w:p w:rsidR="00254F39" w:rsidRPr="00246F37" w:rsidRDefault="00254F39" w:rsidP="00254F39">
      <w:pPr>
        <w:pStyle w:val="31"/>
        <w:spacing w:line="240" w:lineRule="auto"/>
        <w:jc w:val="right"/>
        <w:rPr>
          <w:rFonts w:ascii="GHEA Grapalat" w:hAnsi="GHEA Grapalat" w:cs="Arial"/>
          <w:b/>
          <w:lang w:val="hy-AM"/>
        </w:rPr>
      </w:pPr>
      <w:r w:rsidRPr="00AE2768">
        <w:rPr>
          <w:rFonts w:ascii="GHEA Grapalat" w:hAnsi="GHEA Grapalat" w:cs="Sylfaen"/>
          <w:b/>
          <w:lang w:val="hy-AM"/>
        </w:rPr>
        <w:t>Հավելված</w:t>
      </w:r>
      <w:r w:rsidRPr="00AE2768">
        <w:rPr>
          <w:rFonts w:ascii="GHEA Grapalat" w:hAnsi="GHEA Grapalat" w:cs="Arial"/>
          <w:b/>
          <w:lang w:val="hy-AM"/>
        </w:rPr>
        <w:t xml:space="preserve"> </w:t>
      </w:r>
      <w:r w:rsidRPr="00246F37">
        <w:rPr>
          <w:rFonts w:ascii="GHEA Grapalat" w:hAnsi="GHEA Grapalat" w:cs="Arial"/>
          <w:b/>
          <w:lang w:val="hy-AM"/>
        </w:rPr>
        <w:t>4.1</w:t>
      </w:r>
    </w:p>
    <w:p w:rsidR="00254F39" w:rsidRPr="00AE2768" w:rsidRDefault="00254F39" w:rsidP="00254F39">
      <w:pPr>
        <w:pStyle w:val="31"/>
        <w:spacing w:line="240" w:lineRule="auto"/>
        <w:jc w:val="right"/>
        <w:rPr>
          <w:rFonts w:ascii="GHEA Grapalat" w:hAnsi="GHEA Grapalat" w:cs="Arial"/>
          <w:b/>
          <w:lang w:val="hy-AM"/>
        </w:rPr>
      </w:pPr>
      <w:r w:rsidRPr="004E5381">
        <w:rPr>
          <w:rFonts w:ascii="GHEA Grapalat" w:hAnsi="GHEA Grapalat"/>
          <w:sz w:val="24"/>
          <w:szCs w:val="24"/>
          <w:lang w:val="hy-AM"/>
        </w:rPr>
        <w:lastRenderedPageBreak/>
        <w:t>«</w:t>
      </w:r>
      <w:r w:rsidR="00056D05">
        <w:rPr>
          <w:rFonts w:ascii="Sylfaen" w:hAnsi="Sylfaen" w:cs="Sylfaen"/>
          <w:lang w:val="es-ES"/>
        </w:rPr>
        <w:t>ԱՄՈՀՀԴ</w:t>
      </w:r>
      <w:r w:rsidR="00056D05" w:rsidRPr="00805798">
        <w:rPr>
          <w:rFonts w:ascii="GHEA Grapalat" w:hAnsi="GHEA Grapalat"/>
          <w:lang w:val="hy-AM"/>
        </w:rPr>
        <w:t xml:space="preserve"> </w:t>
      </w:r>
      <w:r w:rsidRPr="00805798">
        <w:rPr>
          <w:rFonts w:ascii="GHEA Grapalat" w:hAnsi="GHEA Grapalat"/>
          <w:lang w:val="hy-AM"/>
        </w:rPr>
        <w:t>-</w:t>
      </w:r>
      <w:r w:rsidRPr="00805798">
        <w:rPr>
          <w:rFonts w:ascii="Sylfaen" w:hAnsi="Sylfaen" w:cs="Sylfaen"/>
          <w:lang w:val="hy-AM"/>
        </w:rPr>
        <w:t>ԳՀԱՊՁԲ</w:t>
      </w:r>
      <w:r w:rsidRPr="00805798">
        <w:rPr>
          <w:rFonts w:ascii="GHEA Grapalat" w:hAnsi="GHEA Grapalat"/>
          <w:lang w:val="hy-AM"/>
        </w:rPr>
        <w:t>-20/01</w:t>
      </w:r>
      <w:r w:rsidRPr="004E5381">
        <w:rPr>
          <w:rFonts w:ascii="Franklin Gothic Medium Cond" w:hAnsi="Franklin Gothic Medium Cond" w:cs="Franklin Gothic Medium Cond"/>
          <w:sz w:val="24"/>
          <w:szCs w:val="24"/>
          <w:lang w:val="hy-AM"/>
        </w:rPr>
        <w:t>»</w:t>
      </w:r>
      <w:r w:rsidRPr="00AE2768">
        <w:rPr>
          <w:rFonts w:ascii="GHEA Grapalat" w:hAnsi="GHEA Grapalat" w:cs="Sylfaen"/>
          <w:b/>
          <w:lang w:val="hy-AM"/>
        </w:rPr>
        <w:t>ծածկագրով</w:t>
      </w:r>
    </w:p>
    <w:p w:rsidR="00254F39" w:rsidRPr="00AE2768" w:rsidRDefault="00254F39" w:rsidP="00254F39">
      <w:pPr>
        <w:pStyle w:val="31"/>
        <w:spacing w:line="240" w:lineRule="auto"/>
        <w:jc w:val="right"/>
        <w:rPr>
          <w:rFonts w:ascii="GHEA Grapalat" w:hAnsi="GHEA Grapalat" w:cs="Sylfaen"/>
          <w:b/>
          <w:lang w:val="hy-AM"/>
        </w:rPr>
      </w:pPr>
      <w:r>
        <w:rPr>
          <w:rFonts w:ascii="Sylfaen" w:hAnsi="Sylfaen" w:cs="Sylfaen"/>
          <w:b/>
        </w:rPr>
        <w:t>գնանշման</w:t>
      </w:r>
      <w:r w:rsidRPr="004E5381">
        <w:rPr>
          <w:rFonts w:ascii="Sylfaen" w:hAnsi="Sylfaen" w:cs="Sylfaen"/>
          <w:b/>
          <w:lang w:val="es-ES"/>
        </w:rPr>
        <w:t xml:space="preserve"> </w:t>
      </w:r>
      <w:r>
        <w:rPr>
          <w:rFonts w:ascii="Sylfaen" w:hAnsi="Sylfaen" w:cs="Sylfaen"/>
          <w:b/>
        </w:rPr>
        <w:t>հարցման</w:t>
      </w:r>
      <w:r w:rsidRPr="004E5381">
        <w:rPr>
          <w:rFonts w:ascii="Sylfaen" w:hAnsi="Sylfaen" w:cs="Sylfaen"/>
          <w:b/>
          <w:lang w:val="es-ES"/>
        </w:rPr>
        <w:t xml:space="preserve"> </w:t>
      </w:r>
      <w:r w:rsidRPr="00AE2768">
        <w:rPr>
          <w:rFonts w:ascii="GHEA Grapalat" w:hAnsi="GHEA Grapalat" w:cs="Arial"/>
          <w:b/>
          <w:lang w:val="hy-AM"/>
        </w:rPr>
        <w:t xml:space="preserve"> </w:t>
      </w:r>
      <w:r w:rsidRPr="00AE2768">
        <w:rPr>
          <w:rFonts w:ascii="GHEA Grapalat" w:hAnsi="GHEA Grapalat" w:cs="Sylfaen"/>
          <w:b/>
          <w:lang w:val="hy-AM"/>
        </w:rPr>
        <w:t>հրավերի</w:t>
      </w:r>
    </w:p>
    <w:p w:rsidR="00254F39" w:rsidRPr="00AE2768" w:rsidRDefault="00254F39" w:rsidP="00254F39">
      <w:pPr>
        <w:pStyle w:val="31"/>
        <w:spacing w:line="240" w:lineRule="auto"/>
        <w:jc w:val="right"/>
        <w:rPr>
          <w:rFonts w:ascii="GHEA Grapalat" w:hAnsi="GHEA Grapalat" w:cs="Sylfaen"/>
          <w:b/>
          <w:lang w:val="hy-AM"/>
        </w:rPr>
      </w:pPr>
    </w:p>
    <w:p w:rsidR="00254F39" w:rsidRPr="00AE2768" w:rsidRDefault="00254F39" w:rsidP="00254F39">
      <w:pPr>
        <w:jc w:val="center"/>
        <w:rPr>
          <w:rFonts w:ascii="GHEA Grapalat" w:hAnsi="GHEA Grapalat" w:cs="GHEA Grapalat"/>
          <w:b/>
          <w:sz w:val="20"/>
          <w:szCs w:val="20"/>
          <w:lang w:val="hy-AM"/>
        </w:rPr>
      </w:pPr>
      <w:r w:rsidRPr="00246F37">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254F39" w:rsidRPr="00AE2768" w:rsidRDefault="00254F39" w:rsidP="00254F39">
      <w:pPr>
        <w:jc w:val="center"/>
        <w:rPr>
          <w:rFonts w:ascii="GHEA Grapalat" w:hAnsi="GHEA Grapalat" w:cs="GHEA Grapalat"/>
          <w:b/>
          <w:sz w:val="20"/>
          <w:szCs w:val="20"/>
          <w:lang w:val="hy-AM"/>
        </w:rPr>
      </w:pPr>
      <w:r w:rsidRPr="00246F37">
        <w:rPr>
          <w:rFonts w:ascii="GHEA Grapalat" w:hAnsi="GHEA Grapalat" w:cs="GHEA Grapalat"/>
          <w:b/>
          <w:sz w:val="18"/>
          <w:szCs w:val="18"/>
          <w:lang w:val="hy-AM"/>
        </w:rPr>
        <w:t xml:space="preserve">         </w:t>
      </w:r>
      <w:r w:rsidRPr="00AE2768">
        <w:rPr>
          <w:rFonts w:ascii="GHEA Grapalat" w:hAnsi="GHEA Grapalat" w:cs="GHEA Grapalat"/>
          <w:b/>
          <w:sz w:val="18"/>
          <w:szCs w:val="18"/>
          <w:lang w:val="hy-AM"/>
        </w:rPr>
        <w:t>(</w:t>
      </w:r>
      <w:r w:rsidRPr="00246F37">
        <w:rPr>
          <w:rFonts w:ascii="GHEA Grapalat" w:hAnsi="GHEA Grapalat" w:cs="GHEA Grapalat"/>
          <w:b/>
          <w:sz w:val="18"/>
          <w:szCs w:val="18"/>
          <w:lang w:val="hy-AM"/>
        </w:rPr>
        <w:t xml:space="preserve">որակավորման </w:t>
      </w:r>
      <w:r w:rsidRPr="00AE2768">
        <w:rPr>
          <w:rFonts w:ascii="GHEA Grapalat" w:hAnsi="GHEA Grapalat" w:cs="GHEA Grapalat"/>
          <w:b/>
          <w:sz w:val="18"/>
          <w:szCs w:val="18"/>
          <w:lang w:val="hy-AM"/>
        </w:rPr>
        <w:t>ապահովում)</w:t>
      </w:r>
    </w:p>
    <w:p w:rsidR="00254F39" w:rsidRPr="00AE2768" w:rsidRDefault="00254F39" w:rsidP="00254F39">
      <w:pPr>
        <w:rPr>
          <w:rFonts w:ascii="GHEA Grapalat" w:hAnsi="GHEA Grapalat" w:cs="GHEA Grapalat"/>
          <w:b/>
          <w:sz w:val="20"/>
          <w:szCs w:val="20"/>
          <w:lang w:val="hy-AM"/>
        </w:rPr>
      </w:pPr>
      <w:r w:rsidRPr="00AE2768">
        <w:rPr>
          <w:rFonts w:ascii="GHEA Grapalat" w:hAnsi="GHEA Grapalat" w:cs="GHEA Grapalat"/>
          <w:color w:val="FF0000"/>
          <w:sz w:val="20"/>
          <w:szCs w:val="20"/>
          <w:shd w:val="clear" w:color="auto" w:fill="92CDDC"/>
          <w:lang w:val="hy-AM"/>
        </w:rPr>
        <w:t xml:space="preserve">                                                    </w:t>
      </w:r>
      <w:r w:rsidRPr="00246F37">
        <w:rPr>
          <w:rFonts w:ascii="GHEA Grapalat" w:hAnsi="GHEA Grapalat" w:cs="GHEA Grapalat"/>
          <w:color w:val="FF0000"/>
          <w:sz w:val="20"/>
          <w:szCs w:val="20"/>
          <w:shd w:val="clear" w:color="auto" w:fill="92CDDC"/>
          <w:lang w:val="hy-AM"/>
        </w:rPr>
        <w:t xml:space="preserve">          </w:t>
      </w:r>
    </w:p>
    <w:p w:rsidR="00254F39" w:rsidRPr="00AE2768" w:rsidRDefault="00254F39" w:rsidP="00254F39">
      <w:pPr>
        <w:rPr>
          <w:rFonts w:ascii="GHEA Grapalat" w:hAnsi="GHEA Grapalat" w:cs="GHEA Grapalat"/>
          <w:sz w:val="20"/>
          <w:szCs w:val="20"/>
          <w:lang w:val="hy-AM"/>
        </w:rPr>
      </w:pP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w:t>
      </w:r>
      <w:r w:rsidRPr="00254F39">
        <w:rPr>
          <w:rFonts w:ascii="GHEA Grapalat" w:hAnsi="GHEA Grapalat" w:cs="GHEA Grapalat"/>
          <w:sz w:val="20"/>
          <w:szCs w:val="20"/>
          <w:lang w:val="hy-AM"/>
        </w:rPr>
        <w:t>19</w:t>
      </w:r>
      <w:r w:rsidRPr="00AE2768">
        <w:rPr>
          <w:rFonts w:ascii="GHEA Grapalat" w:hAnsi="GHEA Grapalat" w:cs="GHEA Grapalat"/>
          <w:sz w:val="20"/>
          <w:szCs w:val="20"/>
          <w:lang w:val="hy-AM"/>
        </w:rPr>
        <w:t xml:space="preserve">  թ.**</w:t>
      </w:r>
    </w:p>
    <w:p w:rsidR="00254F39" w:rsidRPr="00AE2768" w:rsidRDefault="00254F39" w:rsidP="00254F39">
      <w:pPr>
        <w:rPr>
          <w:rFonts w:ascii="GHEA Grapalat" w:hAnsi="GHEA Grapalat" w:cs="GHEA Grapalat"/>
          <w:sz w:val="20"/>
          <w:szCs w:val="20"/>
          <w:lang w:val="hy-AM"/>
        </w:rPr>
      </w:pPr>
    </w:p>
    <w:p w:rsidR="00254F39" w:rsidRPr="000E3900" w:rsidRDefault="00254F39" w:rsidP="00254F39">
      <w:pPr>
        <w:jc w:val="both"/>
        <w:rPr>
          <w:rFonts w:ascii="GHEA Grapalat" w:hAnsi="GHEA Grapalat" w:cs="GHEA Grapalat"/>
          <w:sz w:val="20"/>
          <w:szCs w:val="20"/>
          <w:u w:val="single"/>
          <w:vertAlign w:val="subscript"/>
          <w:lang w:val="hy-AM"/>
        </w:rPr>
      </w:pP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 xml:space="preserve">ի դեմս Ընկերության տնօրեն </w:t>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p>
    <w:p w:rsidR="00254F39" w:rsidRPr="000E3900" w:rsidRDefault="00254F39" w:rsidP="00254F39">
      <w:pPr>
        <w:jc w:val="both"/>
        <w:rPr>
          <w:rFonts w:ascii="GHEA Grapalat" w:hAnsi="GHEA Grapalat" w:cs="GHEA Grapalat"/>
          <w:sz w:val="20"/>
          <w:szCs w:val="20"/>
          <w:lang w:val="hy-AM"/>
        </w:rPr>
      </w:pPr>
      <w:r w:rsidRPr="000E3900">
        <w:rPr>
          <w:rFonts w:ascii="GHEA Grapalat" w:hAnsi="GHEA Grapalat"/>
          <w:sz w:val="20"/>
          <w:szCs w:val="20"/>
          <w:vertAlign w:val="superscript"/>
          <w:lang w:val="hy-AM"/>
        </w:rPr>
        <w:t xml:space="preserve">       Ընկերության անվանումը</w:t>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t xml:space="preserve">    </w:t>
      </w:r>
      <w:r w:rsidRPr="000E3900">
        <w:rPr>
          <w:rFonts w:ascii="GHEA Grapalat" w:hAnsi="GHEA Grapalat"/>
          <w:sz w:val="20"/>
          <w:szCs w:val="20"/>
          <w:vertAlign w:val="superscript"/>
          <w:lang w:val="hy-AM"/>
        </w:rPr>
        <w:t>Ընկերության տնօրենի անուն ազգանունը, անձնագրային տվյալները</w:t>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54F39" w:rsidRPr="00AE2768" w:rsidRDefault="00254F39" w:rsidP="00254F39">
      <w:pPr>
        <w:ind w:firstLine="708"/>
        <w:jc w:val="both"/>
        <w:rPr>
          <w:rFonts w:ascii="GHEA Grapalat" w:hAnsi="GHEA Grapalat" w:cs="GHEA Grapalat"/>
          <w:sz w:val="20"/>
          <w:szCs w:val="20"/>
          <w:lang w:val="hy-AM"/>
        </w:rPr>
      </w:pPr>
    </w:p>
    <w:p w:rsidR="00254F39" w:rsidRPr="00AE2768" w:rsidRDefault="00254F39" w:rsidP="00254F39">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254F39" w:rsidRPr="00AE2768" w:rsidRDefault="00254F39" w:rsidP="00254F39">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254F39" w:rsidRPr="00AE2768" w:rsidRDefault="00254F39" w:rsidP="00254F39">
      <w:pPr>
        <w:numPr>
          <w:ilvl w:val="1"/>
          <w:numId w:val="7"/>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pt-BR"/>
        </w:rPr>
        <w:t>&lt;&lt;</w:t>
      </w:r>
      <w:r>
        <w:rPr>
          <w:rFonts w:ascii="Sylfaen" w:hAnsi="Sylfaen" w:cs="GHEA Grapalat"/>
          <w:sz w:val="20"/>
          <w:szCs w:val="20"/>
          <w:lang w:val="pt-BR"/>
        </w:rPr>
        <w:t xml:space="preserve">ՀՀ Արարատի մարզի </w:t>
      </w:r>
      <w:r w:rsidR="00056D05">
        <w:rPr>
          <w:rFonts w:ascii="Sylfaen" w:hAnsi="Sylfaen" w:cs="GHEA Grapalat"/>
          <w:sz w:val="20"/>
          <w:szCs w:val="20"/>
          <w:lang w:val="pt-BR"/>
        </w:rPr>
        <w:t>Ոսկետափի Սարգիս Հովհաննիսյանի անվան հիմնական</w:t>
      </w:r>
      <w:r>
        <w:rPr>
          <w:rFonts w:ascii="Sylfaen" w:hAnsi="Sylfaen" w:cs="GHEA Grapalat"/>
          <w:sz w:val="20"/>
          <w:szCs w:val="20"/>
          <w:lang w:val="pt-BR"/>
        </w:rPr>
        <w:t xml:space="preserve"> դպրոց&gt;&gt; ՊՈԱԿ-ի</w:t>
      </w:r>
      <w:r w:rsidRPr="00AE2768">
        <w:rPr>
          <w:rFonts w:ascii="GHEA Grapalat" w:hAnsi="GHEA Grapalat" w:cs="GHEA Grapalat"/>
          <w:sz w:val="20"/>
          <w:szCs w:val="20"/>
          <w:lang w:val="pt-BR"/>
        </w:rPr>
        <w:t xml:space="preserve">  (այսուհետ` Պատվիրատու) կողմից </w:t>
      </w:r>
    </w:p>
    <w:p w:rsidR="00254F39" w:rsidRPr="00AE2768" w:rsidRDefault="00254F39" w:rsidP="00254F39">
      <w:pPr>
        <w:jc w:val="both"/>
        <w:rPr>
          <w:rFonts w:ascii="GHEA Grapalat" w:hAnsi="GHEA Grapalat" w:cs="GHEA Grapalat"/>
          <w:sz w:val="20"/>
          <w:szCs w:val="20"/>
          <w:lang w:val="pt-BR"/>
        </w:rPr>
      </w:pPr>
      <w:r w:rsidRPr="00AE2768">
        <w:rPr>
          <w:rFonts w:ascii="GHEA Grapalat" w:hAnsi="GHEA Grapalat" w:cs="GHEA Grapalat"/>
          <w:sz w:val="20"/>
          <w:szCs w:val="20"/>
          <w:lang w:val="pt-BR"/>
        </w:rPr>
        <w:t>կազմակերպված</w:t>
      </w:r>
      <w:r w:rsidRPr="004E5381">
        <w:rPr>
          <w:rFonts w:ascii="GHEA Grapalat" w:hAnsi="GHEA Grapalat" w:cs="GHEA Grapalat"/>
          <w:sz w:val="20"/>
          <w:szCs w:val="20"/>
          <w:lang w:val="pt-BR"/>
        </w:rPr>
        <w:t>«</w:t>
      </w:r>
      <w:r w:rsidR="00056D05" w:rsidRPr="00056D05">
        <w:rPr>
          <w:rFonts w:ascii="Sylfaen" w:hAnsi="Sylfaen" w:cs="Sylfaen"/>
          <w:sz w:val="20"/>
          <w:szCs w:val="20"/>
          <w:lang w:val="es-ES"/>
        </w:rPr>
        <w:t xml:space="preserve"> </w:t>
      </w:r>
      <w:r w:rsidR="00056D05">
        <w:rPr>
          <w:rFonts w:ascii="Sylfaen" w:hAnsi="Sylfaen" w:cs="Sylfaen"/>
          <w:sz w:val="20"/>
          <w:szCs w:val="20"/>
          <w:lang w:val="es-ES"/>
        </w:rPr>
        <w:t>ԱՄՈՀՀԴ</w:t>
      </w:r>
      <w:r w:rsidR="00056D05" w:rsidRPr="004E5381">
        <w:rPr>
          <w:rFonts w:ascii="GHEA Grapalat" w:hAnsi="GHEA Grapalat" w:cs="GHEA Grapalat"/>
          <w:sz w:val="20"/>
          <w:szCs w:val="20"/>
          <w:lang w:val="pt-BR"/>
        </w:rPr>
        <w:t xml:space="preserve"> </w:t>
      </w:r>
      <w:r w:rsidRPr="004E5381">
        <w:rPr>
          <w:rFonts w:ascii="GHEA Grapalat" w:hAnsi="GHEA Grapalat" w:cs="GHEA Grapalat"/>
          <w:sz w:val="20"/>
          <w:szCs w:val="20"/>
          <w:lang w:val="pt-BR"/>
        </w:rPr>
        <w:t>-</w:t>
      </w:r>
      <w:r w:rsidRPr="004E5381">
        <w:rPr>
          <w:rFonts w:ascii="Sylfaen" w:hAnsi="Sylfaen" w:cs="Sylfaen"/>
          <w:sz w:val="20"/>
          <w:szCs w:val="20"/>
          <w:lang w:val="pt-BR"/>
        </w:rPr>
        <w:t>ԳՀԱՊՁԲ</w:t>
      </w:r>
      <w:r w:rsidRPr="004E5381">
        <w:rPr>
          <w:rFonts w:ascii="GHEA Grapalat" w:hAnsi="GHEA Grapalat" w:cs="GHEA Grapalat"/>
          <w:sz w:val="20"/>
          <w:szCs w:val="20"/>
          <w:lang w:val="pt-BR"/>
        </w:rPr>
        <w:t>-20/01</w:t>
      </w:r>
      <w:r w:rsidRPr="004E5381">
        <w:rPr>
          <w:rFonts w:ascii="Franklin Gothic Medium Cond" w:hAnsi="Franklin Gothic Medium Cond" w:cs="Franklin Gothic Medium Cond"/>
          <w:sz w:val="20"/>
          <w:szCs w:val="20"/>
          <w:lang w:val="pt-BR"/>
        </w:rPr>
        <w:t>»</w:t>
      </w:r>
      <w:r w:rsidRPr="00AE2768">
        <w:rPr>
          <w:rFonts w:ascii="GHEA Grapalat" w:hAnsi="GHEA Grapalat" w:cs="GHEA Grapalat"/>
          <w:sz w:val="20"/>
          <w:szCs w:val="20"/>
          <w:lang w:val="pt-BR"/>
        </w:rPr>
        <w:t xml:space="preserve"> ծածկագրով գնման ընթացակարգին:</w:t>
      </w:r>
    </w:p>
    <w:p w:rsidR="00254F39" w:rsidRPr="00AE2768" w:rsidRDefault="00254F39" w:rsidP="00254F39">
      <w:pPr>
        <w:ind w:left="426"/>
        <w:jc w:val="both"/>
        <w:rPr>
          <w:rFonts w:ascii="GHEA Grapalat" w:hAnsi="GHEA Grapalat" w:cs="GHEA Grapalat"/>
          <w:sz w:val="20"/>
          <w:szCs w:val="20"/>
          <w:lang w:val="pt-BR"/>
        </w:rPr>
      </w:pPr>
      <w:r w:rsidRPr="00246F37">
        <w:rPr>
          <w:rFonts w:ascii="GHEA Grapalat" w:hAnsi="GHEA Grapalat"/>
          <w:sz w:val="20"/>
          <w:szCs w:val="20"/>
          <w:vertAlign w:val="superscript"/>
          <w:lang w:val="pt-BR"/>
        </w:rPr>
        <w:t xml:space="preserve">                                                        </w:t>
      </w:r>
    </w:p>
    <w:p w:rsidR="00254F39" w:rsidRPr="00AE2768" w:rsidRDefault="00254F39" w:rsidP="00254F39">
      <w:pPr>
        <w:ind w:firstLine="360"/>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54F39" w:rsidRPr="00AE2768" w:rsidRDefault="00254F39" w:rsidP="00254F39">
      <w:pPr>
        <w:ind w:firstLine="360"/>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1.3 Ընկերությունը</w:t>
      </w:r>
      <w:r w:rsidRPr="00AE2768">
        <w:rPr>
          <w:rFonts w:ascii="GHEA Grapalat" w:hAnsi="GHEA Grapalat" w:cs="GHEA Grapalat"/>
          <w:color w:val="000000"/>
          <w:sz w:val="20"/>
          <w:szCs w:val="20"/>
          <w:lang w:val="hy-AM"/>
        </w:rPr>
        <w:t xml:space="preserve"> սույն </w:t>
      </w:r>
      <w:r w:rsidRPr="00AE2768">
        <w:rPr>
          <w:rFonts w:ascii="GHEA Grapalat" w:hAnsi="GHEA Grapalat" w:cs="GHEA Grapalat"/>
          <w:color w:val="000000"/>
          <w:sz w:val="20"/>
          <w:szCs w:val="20"/>
          <w:lang w:val="pt-BR"/>
        </w:rPr>
        <w:t>տուժանքի համաձայնագ</w:t>
      </w:r>
      <w:r w:rsidRPr="00AE2768">
        <w:rPr>
          <w:rFonts w:ascii="GHEA Grapalat" w:hAnsi="GHEA Grapalat" w:cs="GHEA Grapalat"/>
          <w:color w:val="000000"/>
          <w:sz w:val="20"/>
          <w:szCs w:val="20"/>
          <w:lang w:val="hy-AM"/>
        </w:rPr>
        <w:t>ր</w:t>
      </w:r>
      <w:r w:rsidRPr="00AE2768">
        <w:rPr>
          <w:rFonts w:ascii="GHEA Grapalat" w:hAnsi="GHEA Grapalat" w:cs="GHEA Grapalat"/>
          <w:color w:val="000000"/>
          <w:sz w:val="20"/>
          <w:szCs w:val="20"/>
          <w:lang w:val="pt-BR"/>
        </w:rPr>
        <w:t>ի</w:t>
      </w:r>
      <w:r w:rsidRPr="00AE2768">
        <w:rPr>
          <w:rFonts w:ascii="GHEA Grapalat" w:hAnsi="GHEA Grapalat" w:cs="GHEA Grapalat"/>
          <w:color w:val="000000"/>
          <w:sz w:val="20"/>
          <w:szCs w:val="20"/>
          <w:lang w:val="hy-AM"/>
        </w:rPr>
        <w:t xml:space="preserve">ն կից ներկայացվող վճարման պահանջագրի </w:t>
      </w:r>
      <w:r w:rsidRPr="00246F37">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այսուհետ` Պահանջագիր</w:t>
      </w:r>
      <w:r w:rsidRPr="00246F37">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 xml:space="preserve"> ստորագրմամբ անհետկանչելիորեն  համաձայնվում է, որ</w:t>
      </w:r>
      <w:r w:rsidRPr="00246F37">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 xml:space="preserve"> </w:t>
      </w:r>
    </w:p>
    <w:p w:rsidR="00254F39" w:rsidRPr="00AE2768" w:rsidRDefault="00254F39" w:rsidP="00254F39">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54F39" w:rsidRPr="00AE2768" w:rsidRDefault="00254F39" w:rsidP="00254F39">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254F39" w:rsidRPr="00AE2768" w:rsidRDefault="00254F39" w:rsidP="00254F39">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254F39" w:rsidRPr="00AE2768" w:rsidRDefault="00254F39" w:rsidP="00254F39">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254F39" w:rsidRPr="00AE2768" w:rsidRDefault="00254F39" w:rsidP="00254F39">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54F39" w:rsidRPr="00AE2768" w:rsidRDefault="00254F39" w:rsidP="00254F39">
      <w:pPr>
        <w:ind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E2768">
        <w:rPr>
          <w:rFonts w:ascii="GHEA Grapalat" w:hAnsi="GHEA Grapalat" w:cs="GHEA Grapalat"/>
          <w:sz w:val="20"/>
          <w:szCs w:val="20"/>
          <w:lang w:val="hy-AM"/>
        </w:rPr>
        <w:t xml:space="preserve">Պահանջագիրը բնօրինակներով </w:t>
      </w:r>
      <w:r w:rsidRPr="00AE2768">
        <w:rPr>
          <w:rFonts w:ascii="GHEA Grapalat" w:hAnsi="GHEA Grapalat" w:cs="GHEA Grapalat"/>
          <w:sz w:val="20"/>
          <w:szCs w:val="20"/>
          <w:lang w:val="pt-BR"/>
        </w:rPr>
        <w:t xml:space="preserve">ներկայացնում է </w:t>
      </w:r>
      <w:r w:rsidRPr="00AE2768">
        <w:rPr>
          <w:rFonts w:ascii="GHEA Grapalat" w:hAnsi="GHEA Grapalat" w:cs="GHEA Grapalat"/>
          <w:sz w:val="20"/>
          <w:szCs w:val="20"/>
          <w:lang w:val="hy-AM"/>
        </w:rPr>
        <w:t>Վճարող Բանկին</w:t>
      </w:r>
      <w:r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E2768">
        <w:rPr>
          <w:rFonts w:ascii="GHEA Grapalat" w:hAnsi="GHEA Grapalat" w:cs="GHEA Grapalat"/>
          <w:sz w:val="20"/>
          <w:szCs w:val="20"/>
          <w:lang w:val="hy-AM"/>
        </w:rPr>
        <w:t>Պահանջագիրը</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էլեկտրոնային</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թվային</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ստորագրությամբ</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հաստատված</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լինելու</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դեպքում</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դրանք</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Վճարող</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Բանկին</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են</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ներկայացվում</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էլեկտրոնային</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կրիչներով</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ինչպես</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նաև</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դրանցից</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արտատպված</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թղթային</w:t>
      </w:r>
      <w:r w:rsidRPr="00AE2768">
        <w:rPr>
          <w:rFonts w:ascii="GHEA Grapalat" w:hAnsi="GHEA Grapalat" w:cs="GHEA Grapalat"/>
          <w:sz w:val="20"/>
          <w:szCs w:val="20"/>
          <w:lang w:val="pt-BR"/>
        </w:rPr>
        <w:t xml:space="preserve"> </w:t>
      </w:r>
      <w:r w:rsidRPr="00246F37">
        <w:rPr>
          <w:rFonts w:ascii="GHEA Grapalat" w:hAnsi="GHEA Grapalat" w:cs="GHEA Grapalat"/>
          <w:sz w:val="20"/>
          <w:szCs w:val="20"/>
          <w:lang w:val="hy-AM"/>
        </w:rPr>
        <w:t>տարբերակներով</w:t>
      </w:r>
      <w:r w:rsidRPr="00AE2768">
        <w:rPr>
          <w:rFonts w:ascii="GHEA Grapalat" w:hAnsi="GHEA Grapalat" w:cs="GHEA Grapalat"/>
          <w:sz w:val="20"/>
          <w:szCs w:val="20"/>
          <w:lang w:val="pt-BR"/>
        </w:rPr>
        <w:t>:</w:t>
      </w:r>
    </w:p>
    <w:p w:rsidR="00254F39" w:rsidRPr="00AE2768" w:rsidRDefault="00254F39" w:rsidP="00254F39">
      <w:pPr>
        <w:numPr>
          <w:ilvl w:val="1"/>
          <w:numId w:val="25"/>
        </w:numPr>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254F39" w:rsidRPr="00AE2768" w:rsidRDefault="00254F39" w:rsidP="00254F39">
      <w:pPr>
        <w:ind w:firstLine="426"/>
        <w:jc w:val="both"/>
        <w:rPr>
          <w:rFonts w:ascii="GHEA Grapalat" w:hAnsi="GHEA Grapalat" w:cs="GHEA Grapalat"/>
          <w:sz w:val="20"/>
          <w:szCs w:val="20"/>
          <w:lang w:val="pt-BR"/>
        </w:rPr>
      </w:pPr>
      <w:r w:rsidRPr="00246F37">
        <w:rPr>
          <w:rFonts w:ascii="GHEA Grapalat" w:hAnsi="GHEA Grapalat" w:cs="GHEA Grapalat"/>
          <w:sz w:val="20"/>
          <w:szCs w:val="20"/>
          <w:lang w:val="hy-AM"/>
        </w:rPr>
        <w:t xml:space="preserve">1.6 </w:t>
      </w:r>
      <w:r w:rsidRPr="00AE2768">
        <w:rPr>
          <w:rFonts w:ascii="GHEA Grapalat" w:hAnsi="GHEA Grapalat" w:cs="GHEA Grapalat"/>
          <w:sz w:val="20"/>
          <w:szCs w:val="20"/>
          <w:lang w:val="hy-AM"/>
        </w:rPr>
        <w:t>Վճարող Բանկի կողմից Պ</w:t>
      </w:r>
      <w:r w:rsidRPr="00AE2768">
        <w:rPr>
          <w:rFonts w:ascii="GHEA Grapalat" w:hAnsi="GHEA Grapalat" w:cs="GHEA Grapalat"/>
          <w:sz w:val="20"/>
          <w:szCs w:val="20"/>
          <w:lang w:val="pt-BR"/>
        </w:rPr>
        <w:t xml:space="preserve">ահանջագրում նշված գումարի վճարման հետևանքով </w:t>
      </w:r>
      <w:r w:rsidRPr="00AE2768">
        <w:rPr>
          <w:rFonts w:ascii="GHEA Grapalat" w:hAnsi="GHEA Grapalat" w:cs="GHEA Grapalat"/>
          <w:sz w:val="20"/>
          <w:szCs w:val="20"/>
          <w:lang w:val="hy-AM"/>
        </w:rPr>
        <w:t xml:space="preserve">Ընկերության </w:t>
      </w:r>
      <w:r w:rsidRPr="00AE2768">
        <w:rPr>
          <w:rFonts w:ascii="GHEA Grapalat" w:hAnsi="GHEA Grapalat" w:cs="GHEA Grapalat"/>
          <w:sz w:val="20"/>
          <w:szCs w:val="20"/>
          <w:lang w:val="pt-BR"/>
        </w:rPr>
        <w:t xml:space="preserve">առաջացած ռիսկերի (Ընկերության կրած վնասների) </w:t>
      </w:r>
      <w:r w:rsidRPr="00AE2768">
        <w:rPr>
          <w:rFonts w:ascii="GHEA Grapalat" w:hAnsi="GHEA Grapalat" w:cs="GHEA Grapalat"/>
          <w:sz w:val="20"/>
          <w:szCs w:val="20"/>
          <w:lang w:val="hy-AM"/>
        </w:rPr>
        <w:t xml:space="preserve">և բացասական հետևանքների </w:t>
      </w:r>
      <w:r w:rsidRPr="00AE2768">
        <w:rPr>
          <w:rFonts w:ascii="GHEA Grapalat" w:hAnsi="GHEA Grapalat" w:cs="GHEA Grapalat"/>
          <w:sz w:val="20"/>
          <w:szCs w:val="20"/>
          <w:lang w:val="pt-BR"/>
        </w:rPr>
        <w:t>համար Բանկը</w:t>
      </w:r>
      <w:r w:rsidRPr="00AE2768">
        <w:rPr>
          <w:rFonts w:ascii="GHEA Grapalat" w:hAnsi="GHEA Grapalat" w:cs="GHEA Grapalat"/>
          <w:sz w:val="20"/>
          <w:szCs w:val="20"/>
          <w:lang w:val="hy-AM"/>
        </w:rPr>
        <w:t xml:space="preserve"> որևէ</w:t>
      </w:r>
      <w:r w:rsidRPr="00AE2768">
        <w:rPr>
          <w:rFonts w:ascii="GHEA Grapalat" w:hAnsi="GHEA Grapalat" w:cs="GHEA Grapalat"/>
          <w:sz w:val="20"/>
          <w:szCs w:val="20"/>
          <w:lang w:val="pt-BR"/>
        </w:rPr>
        <w:t xml:space="preserve"> պատասխանատվություն չի կրում</w:t>
      </w:r>
      <w:r w:rsidRPr="00AE2768">
        <w:rPr>
          <w:rFonts w:ascii="GHEA Grapalat" w:hAnsi="GHEA Grapalat" w:cs="GHEA Grapalat"/>
          <w:sz w:val="20"/>
          <w:szCs w:val="20"/>
          <w:lang w:val="hy-AM"/>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254F39" w:rsidRPr="00AE2768" w:rsidRDefault="00254F39" w:rsidP="00254F39">
      <w:pPr>
        <w:ind w:firstLine="426"/>
        <w:jc w:val="both"/>
        <w:rPr>
          <w:rFonts w:ascii="GHEA Grapalat" w:hAnsi="GHEA Grapalat" w:cs="GHEA Grapalat"/>
          <w:sz w:val="20"/>
          <w:szCs w:val="20"/>
          <w:lang w:val="pt-BR"/>
        </w:rPr>
      </w:pPr>
      <w:r w:rsidRPr="00246F37">
        <w:rPr>
          <w:rFonts w:ascii="GHEA Grapalat" w:hAnsi="GHEA Grapalat" w:cs="GHEA Grapalat"/>
          <w:sz w:val="20"/>
          <w:szCs w:val="20"/>
          <w:lang w:val="pt-BR"/>
        </w:rPr>
        <w:t xml:space="preserve">1.7 </w:t>
      </w:r>
      <w:r w:rsidRPr="00AE2768">
        <w:rPr>
          <w:rFonts w:ascii="GHEA Grapalat" w:hAnsi="GHEA Grapalat" w:cs="GHEA Grapalat"/>
          <w:sz w:val="20"/>
          <w:szCs w:val="20"/>
          <w:lang w:val="hy-AM"/>
        </w:rPr>
        <w:t>Այն դեպքում</w:t>
      </w:r>
      <w:r w:rsidRPr="00AE2768">
        <w:rPr>
          <w:rFonts w:ascii="GHEA Grapalat" w:hAnsi="GHEA Grapalat" w:cs="GHEA Grapalat"/>
          <w:sz w:val="20"/>
          <w:szCs w:val="20"/>
          <w:lang w:val="pt-BR"/>
        </w:rPr>
        <w:t>,</w:t>
      </w:r>
      <w:r w:rsidRPr="00AE2768">
        <w:rPr>
          <w:rFonts w:ascii="GHEA Grapalat" w:hAnsi="GHEA Grapalat" w:cs="GHEA Grapalat"/>
          <w:sz w:val="20"/>
          <w:szCs w:val="20"/>
          <w:lang w:val="hy-AM"/>
        </w:rPr>
        <w:t xml:space="preserve"> երբ Ընկերության հաշվի միջոցները չեն բավարարում</w:t>
      </w:r>
      <w:r w:rsidRPr="00AE2768">
        <w:rPr>
          <w:rFonts w:ascii="GHEA Grapalat" w:hAnsi="GHEA Grapalat" w:cs="GHEA Grapalat"/>
          <w:sz w:val="20"/>
          <w:szCs w:val="20"/>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վճարման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ստանալուց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հետո՝</w:t>
      </w:r>
      <w:r w:rsidRPr="00AE2768">
        <w:rPr>
          <w:rFonts w:ascii="GHEA Grapalat" w:hAnsi="GHEA Grapalat" w:cs="GHEA Grapalat"/>
          <w:sz w:val="20"/>
          <w:szCs w:val="20"/>
          <w:lang w:val="pt-BR"/>
        </w:rPr>
        <w:t xml:space="preserve"> 2 (</w:t>
      </w:r>
      <w:r w:rsidRPr="00AE2768">
        <w:rPr>
          <w:rFonts w:ascii="GHEA Grapalat" w:hAnsi="GHEA Grapalat" w:cs="GHEA Grapalat"/>
          <w:sz w:val="20"/>
          <w:szCs w:val="20"/>
        </w:rPr>
        <w:t>երկու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աշխատանքային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օրվա</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ընթացքում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պետք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տեղեկացնի</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Պատվիրատուին՝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գրավոր</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ձևով</w:t>
      </w:r>
      <w:r w:rsidRPr="00AE2768">
        <w:rPr>
          <w:rFonts w:ascii="GHEA Grapalat" w:hAnsi="GHEA Grapalat" w:cs="GHEA Grapalat"/>
          <w:sz w:val="20"/>
          <w:szCs w:val="20"/>
          <w:lang w:val="pt-BR"/>
        </w:rPr>
        <w:t>:</w:t>
      </w:r>
    </w:p>
    <w:p w:rsidR="00254F39" w:rsidRPr="00AE2768" w:rsidRDefault="00254F39" w:rsidP="00254F39">
      <w:pPr>
        <w:ind w:firstLine="360"/>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1.8 Սույն համաձայնագիրը և կից </w:t>
      </w:r>
      <w:r w:rsidRPr="00AE2768">
        <w:rPr>
          <w:rFonts w:ascii="GHEA Grapalat" w:hAnsi="GHEA Grapalat" w:cs="GHEA Grapalat"/>
          <w:sz w:val="20"/>
          <w:szCs w:val="20"/>
          <w:lang w:val="hy-AM"/>
        </w:rPr>
        <w:t>Պ</w:t>
      </w:r>
      <w:r w:rsidRPr="00AE276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54F39" w:rsidRPr="00AE2768" w:rsidRDefault="00254F39" w:rsidP="00254F39">
      <w:pPr>
        <w:jc w:val="both"/>
        <w:rPr>
          <w:rFonts w:ascii="GHEA Grapalat" w:hAnsi="GHEA Grapalat" w:cs="GHEA Grapalat"/>
          <w:sz w:val="20"/>
          <w:szCs w:val="20"/>
          <w:lang w:val="hy-AM"/>
        </w:rPr>
      </w:pPr>
    </w:p>
    <w:p w:rsidR="00254F39" w:rsidRPr="00AE2768" w:rsidRDefault="00254F39" w:rsidP="00254F39">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254F39" w:rsidRPr="00AE2768" w:rsidRDefault="00254F39" w:rsidP="00254F39">
      <w:pPr>
        <w:ind w:firstLine="567"/>
        <w:jc w:val="both"/>
        <w:rPr>
          <w:rFonts w:ascii="GHEA Grapalat" w:hAnsi="GHEA Grapalat" w:cs="GHEA Grapalat"/>
          <w:sz w:val="20"/>
          <w:szCs w:val="20"/>
          <w:lang w:val="hy-AM"/>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Pr="00AE2768">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254F39" w:rsidRPr="00AE2768" w:rsidRDefault="00254F39" w:rsidP="00254F39">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254F39" w:rsidRPr="00AE2768" w:rsidRDefault="00254F39" w:rsidP="00254F39">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254F39" w:rsidRPr="00AE2768" w:rsidDel="00A13215" w:rsidRDefault="00254F39" w:rsidP="00254F39">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54F39" w:rsidRPr="00AE2768" w:rsidRDefault="00254F39" w:rsidP="00254F39">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54F39" w:rsidRPr="00AE2768" w:rsidRDefault="00254F39" w:rsidP="00254F39">
      <w:pPr>
        <w:ind w:firstLine="567"/>
        <w:jc w:val="both"/>
        <w:rPr>
          <w:rFonts w:ascii="GHEA Grapalat" w:hAnsi="GHEA Grapalat" w:cs="GHEA Grapalat"/>
          <w:sz w:val="20"/>
          <w:szCs w:val="20"/>
          <w:lang w:val="hy-AM"/>
        </w:rPr>
      </w:pPr>
    </w:p>
    <w:p w:rsidR="00254F39" w:rsidRPr="00AE2768" w:rsidRDefault="00254F39" w:rsidP="00254F39">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254F39" w:rsidRPr="00AE2768" w:rsidRDefault="00254F39" w:rsidP="00254F39">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254F39" w:rsidRPr="00AE2768" w:rsidRDefault="00254F39" w:rsidP="00254F39">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անվանումը</w:t>
      </w:r>
    </w:p>
    <w:p w:rsidR="00254F39" w:rsidRPr="00AE2768" w:rsidRDefault="00254F39" w:rsidP="00254F39">
      <w:pPr>
        <w:jc w:val="both"/>
        <w:rPr>
          <w:rFonts w:ascii="GHEA Grapalat" w:hAnsi="GHEA Grapalat"/>
          <w:sz w:val="18"/>
          <w:szCs w:val="18"/>
          <w:u w:val="single"/>
          <w:vertAlign w:val="superscript"/>
          <w:lang w:val="hy-AM"/>
        </w:rPr>
      </w:pPr>
      <w:r w:rsidRPr="00AE2768">
        <w:rPr>
          <w:rFonts w:ascii="GHEA Grapalat" w:hAnsi="GHEA Grapalat"/>
          <w:sz w:val="18"/>
          <w:szCs w:val="18"/>
          <w:vertAlign w:val="superscript"/>
          <w:lang w:val="hy-AM"/>
        </w:rPr>
        <w:t xml:space="preserve"> </w:t>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254F39" w:rsidRPr="00AE2768" w:rsidRDefault="00254F39" w:rsidP="00254F39">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հասցեն</w:t>
      </w:r>
    </w:p>
    <w:p w:rsidR="00254F39" w:rsidRPr="00AE2768" w:rsidRDefault="00254F39" w:rsidP="00254F39">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254F39" w:rsidRPr="00AE2768" w:rsidRDefault="00254F39" w:rsidP="00254F39">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ընկերությանը սպասարկող բանկի անվանումը</w:t>
      </w:r>
    </w:p>
    <w:p w:rsidR="00254F39" w:rsidRPr="00AE2768" w:rsidRDefault="00254F39" w:rsidP="00254F39">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254F39" w:rsidRPr="00AE2768" w:rsidRDefault="00254F39" w:rsidP="00254F39">
      <w:pPr>
        <w:jc w:val="both"/>
        <w:rPr>
          <w:rFonts w:ascii="GHEA Grapalat" w:hAnsi="GHEA Grapalat"/>
          <w:sz w:val="18"/>
          <w:szCs w:val="18"/>
          <w:u w:val="single"/>
          <w:vertAlign w:val="superscript"/>
          <w:lang w:val="hy-AM"/>
        </w:rPr>
      </w:pPr>
    </w:p>
    <w:p w:rsidR="00254F39" w:rsidRPr="00AE2768" w:rsidRDefault="00254F39" w:rsidP="00254F39">
      <w:pPr>
        <w:jc w:val="both"/>
        <w:rPr>
          <w:rFonts w:ascii="GHEA Grapalat" w:hAnsi="GHEA Grapalat"/>
          <w:sz w:val="20"/>
          <w:szCs w:val="20"/>
          <w:lang w:val="hy-AM"/>
        </w:rPr>
      </w:pPr>
      <w:r w:rsidRPr="00AE2768">
        <w:rPr>
          <w:rFonts w:ascii="GHEA Grapalat" w:hAnsi="GHEA Grapalat"/>
          <w:sz w:val="20"/>
          <w:szCs w:val="20"/>
          <w:lang w:val="hy-AM"/>
        </w:rPr>
        <w:t>Կ.Տ</w:t>
      </w:r>
    </w:p>
    <w:p w:rsidR="00254F39" w:rsidRPr="00AE2768" w:rsidRDefault="00254F39" w:rsidP="00254F39">
      <w:pPr>
        <w:jc w:val="both"/>
        <w:rPr>
          <w:rFonts w:ascii="GHEA Grapalat" w:hAnsi="GHEA Grapalat"/>
          <w:sz w:val="20"/>
          <w:szCs w:val="20"/>
          <w:lang w:val="hy-AM"/>
        </w:rPr>
      </w:pPr>
    </w:p>
    <w:p w:rsidR="00254F39" w:rsidRPr="00AE2768" w:rsidRDefault="00254F39" w:rsidP="00254F39">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254F39" w:rsidRPr="00AE2768" w:rsidRDefault="00254F39" w:rsidP="00254F39">
      <w:pPr>
        <w:jc w:val="both"/>
        <w:rPr>
          <w:rFonts w:ascii="GHEA Grapalat" w:hAnsi="GHEA Grapalat"/>
          <w:sz w:val="18"/>
          <w:szCs w:val="18"/>
          <w:vertAlign w:val="superscript"/>
          <w:lang w:val="hy-AM"/>
        </w:rPr>
      </w:pPr>
    </w:p>
    <w:p w:rsidR="00254F39" w:rsidRPr="00AE2768" w:rsidRDefault="00254F39" w:rsidP="00254F39">
      <w:pPr>
        <w:jc w:val="both"/>
        <w:rPr>
          <w:rFonts w:ascii="GHEA Grapalat" w:hAnsi="GHEA Grapalat" w:cs="GHEA Grapalat"/>
          <w:i/>
          <w:sz w:val="18"/>
          <w:szCs w:val="18"/>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E2768">
        <w:rPr>
          <w:rFonts w:ascii="GHEA Grapalat" w:hAnsi="GHEA Grapalat" w:cs="Sylfaen"/>
          <w:i/>
          <w:sz w:val="16"/>
          <w:szCs w:val="16"/>
          <w:lang w:val="hy-AM"/>
        </w:rPr>
        <w:t xml:space="preserve">* </w:t>
      </w:r>
      <w:r w:rsidRPr="00AE2768">
        <w:rPr>
          <w:rFonts w:ascii="GHEA Grapalat" w:hAnsi="GHEA Grapalat"/>
          <w:i/>
          <w:sz w:val="16"/>
          <w:szCs w:val="16"/>
          <w:lang w:val="hy-AM"/>
        </w:rPr>
        <w:t>լրացվում է հանձնաժողովի քարտուղարի կողմից` մինչև հրավերը տեղեկագրում հրապարակելը:</w:t>
      </w:r>
    </w:p>
    <w:p w:rsidR="00254F39" w:rsidRPr="00AE2768" w:rsidRDefault="00254F39" w:rsidP="00254F39">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254F39" w:rsidRPr="00AE2768" w:rsidRDefault="00254F39" w:rsidP="00981B92">
            <w:pPr>
              <w:jc w:val="center"/>
              <w:rPr>
                <w:rFonts w:ascii="GHEA Grapalat" w:hAnsi="GHEA Grapalat" w:cs="Arial"/>
                <w:bCs/>
                <w:i/>
                <w:sz w:val="20"/>
                <w:szCs w:val="20"/>
              </w:rPr>
            </w:pPr>
          </w:p>
        </w:tc>
      </w:tr>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254F39" w:rsidRPr="00AE2768" w:rsidTr="00981B9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254F39" w:rsidRPr="00AE2768" w:rsidTr="00981B9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254F39" w:rsidRPr="00AE2768" w:rsidTr="00981B9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254F39" w:rsidRPr="00AE2768" w:rsidTr="00981B9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056D05">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Pr="004E5381">
              <w:rPr>
                <w:rFonts w:ascii="GHEA Grapalat" w:hAnsi="GHEA Grapalat" w:cs="Arial"/>
                <w:sz w:val="20"/>
                <w:szCs w:val="20"/>
              </w:rPr>
              <w:t>&lt;&lt;</w:t>
            </w:r>
            <w:r w:rsidRPr="004E5381">
              <w:rPr>
                <w:rFonts w:ascii="Sylfaen" w:hAnsi="Sylfaen" w:cs="Sylfaen"/>
                <w:sz w:val="20"/>
                <w:szCs w:val="20"/>
              </w:rPr>
              <w:t>ՀՀ</w:t>
            </w:r>
            <w:r w:rsidRPr="004E5381">
              <w:rPr>
                <w:rFonts w:ascii="GHEA Grapalat" w:hAnsi="GHEA Grapalat" w:cs="Arial"/>
                <w:sz w:val="20"/>
                <w:szCs w:val="20"/>
              </w:rPr>
              <w:t xml:space="preserve"> </w:t>
            </w:r>
            <w:r w:rsidRPr="004E5381">
              <w:rPr>
                <w:rFonts w:ascii="Sylfaen" w:hAnsi="Sylfaen" w:cs="Sylfaen"/>
                <w:sz w:val="20"/>
                <w:szCs w:val="20"/>
              </w:rPr>
              <w:t>Արարատի</w:t>
            </w:r>
            <w:r w:rsidRPr="004E5381">
              <w:rPr>
                <w:rFonts w:ascii="GHEA Grapalat" w:hAnsi="GHEA Grapalat" w:cs="Arial"/>
                <w:sz w:val="20"/>
                <w:szCs w:val="20"/>
              </w:rPr>
              <w:t xml:space="preserve"> </w:t>
            </w:r>
            <w:r w:rsidRPr="004E5381">
              <w:rPr>
                <w:rFonts w:ascii="Sylfaen" w:hAnsi="Sylfaen" w:cs="Sylfaen"/>
                <w:sz w:val="20"/>
                <w:szCs w:val="20"/>
              </w:rPr>
              <w:t>մարզի</w:t>
            </w:r>
            <w:r w:rsidRPr="004E5381">
              <w:rPr>
                <w:rFonts w:ascii="GHEA Grapalat" w:hAnsi="GHEA Grapalat" w:cs="Arial"/>
                <w:sz w:val="20"/>
                <w:szCs w:val="20"/>
              </w:rPr>
              <w:t xml:space="preserve"> </w:t>
            </w:r>
            <w:r w:rsidR="00056D05">
              <w:rPr>
                <w:rFonts w:ascii="Sylfaen" w:hAnsi="Sylfaen" w:cs="Sylfaen"/>
                <w:sz w:val="20"/>
                <w:szCs w:val="20"/>
              </w:rPr>
              <w:t>Ոսկետափի Սարգիս Հովհաննիսյանի անվան հիմնական</w:t>
            </w:r>
            <w:r w:rsidRPr="004E5381">
              <w:rPr>
                <w:rFonts w:ascii="GHEA Grapalat" w:hAnsi="GHEA Grapalat" w:cs="Arial"/>
                <w:sz w:val="20"/>
                <w:szCs w:val="20"/>
              </w:rPr>
              <w:t xml:space="preserve"> </w:t>
            </w:r>
            <w:r w:rsidRPr="004E5381">
              <w:rPr>
                <w:rFonts w:ascii="Sylfaen" w:hAnsi="Sylfaen" w:cs="Sylfaen"/>
                <w:sz w:val="20"/>
                <w:szCs w:val="20"/>
              </w:rPr>
              <w:t>դպրոց</w:t>
            </w:r>
            <w:r w:rsidRPr="004E5381">
              <w:rPr>
                <w:rFonts w:ascii="GHEA Grapalat" w:hAnsi="GHEA Grapalat" w:cs="Arial"/>
                <w:sz w:val="20"/>
                <w:szCs w:val="20"/>
              </w:rPr>
              <w:t xml:space="preserve">&gt;&gt; </w:t>
            </w:r>
            <w:r w:rsidRPr="004E5381">
              <w:rPr>
                <w:rFonts w:ascii="Sylfaen" w:hAnsi="Sylfaen" w:cs="Sylfaen"/>
                <w:sz w:val="20"/>
                <w:szCs w:val="20"/>
              </w:rPr>
              <w:t>ՊՈԱԿ</w:t>
            </w:r>
          </w:p>
        </w:tc>
      </w:tr>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254F39" w:rsidRPr="00AE2768" w:rsidTr="00981B9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00981B92">
              <w:rPr>
                <w:rFonts w:ascii="GHEA Grapalat" w:hAnsi="GHEA Grapalat" w:cs="Arial"/>
                <w:sz w:val="20"/>
                <w:szCs w:val="20"/>
              </w:rPr>
              <w:t>04103945</w:t>
            </w:r>
          </w:p>
        </w:tc>
      </w:tr>
      <w:tr w:rsidR="00254F39" w:rsidRPr="00AE2768" w:rsidTr="00981B9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5F3B03" w:rsidRDefault="00254F39" w:rsidP="00981B92">
            <w:pPr>
              <w:rPr>
                <w:rFonts w:ascii="Sylfaen" w:hAnsi="Sylfaen"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Pr>
                <w:rFonts w:ascii="Sylfaen" w:hAnsi="Sylfaen" w:cs="Arial"/>
                <w:sz w:val="20"/>
                <w:szCs w:val="20"/>
              </w:rPr>
              <w:t>Ֆին.նախ.գործառնական վարչ</w:t>
            </w:r>
            <w:r w:rsidRPr="005F3B03">
              <w:rPr>
                <w:rFonts w:ascii="Sylfaen" w:hAnsi="Sylfaen" w:cs="Arial"/>
                <w:sz w:val="20"/>
                <w:szCs w:val="20"/>
              </w:rPr>
              <w:t>ու</w:t>
            </w:r>
            <w:r>
              <w:rPr>
                <w:rFonts w:ascii="Sylfaen" w:hAnsi="Sylfaen" w:cs="Arial"/>
                <w:sz w:val="20"/>
                <w:szCs w:val="20"/>
              </w:rPr>
              <w:t>թյ</w:t>
            </w:r>
            <w:r w:rsidRPr="005F3B03">
              <w:rPr>
                <w:rFonts w:ascii="Sylfaen" w:hAnsi="Sylfaen" w:cs="Arial"/>
                <w:sz w:val="20"/>
                <w:szCs w:val="20"/>
              </w:rPr>
              <w:t>ու</w:t>
            </w:r>
            <w:r>
              <w:rPr>
                <w:rFonts w:ascii="Sylfaen" w:hAnsi="Sylfaen" w:cs="Arial"/>
                <w:sz w:val="20"/>
                <w:szCs w:val="20"/>
              </w:rPr>
              <w:t xml:space="preserve">ն </w:t>
            </w:r>
          </w:p>
        </w:tc>
      </w:tr>
      <w:tr w:rsidR="00254F39" w:rsidRPr="00AE2768" w:rsidTr="00981B9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981B92">
              <w:rPr>
                <w:rFonts w:ascii="GHEA Grapalat" w:hAnsi="GHEA Grapalat" w:cs="Arial"/>
                <w:sz w:val="20"/>
                <w:szCs w:val="20"/>
              </w:rPr>
              <w:t xml:space="preserve"> 900428000419</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5F3B03" w:rsidRDefault="00254F39" w:rsidP="00981B92">
            <w:pPr>
              <w:rPr>
                <w:rFonts w:ascii="Sylfaen" w:hAnsi="Sylfaen" w:cs="Arial"/>
                <w:sz w:val="20"/>
                <w:szCs w:val="20"/>
              </w:rPr>
            </w:pPr>
            <w:r w:rsidRPr="00AE2768">
              <w:rPr>
                <w:rFonts w:ascii="GHEA Grapalat" w:hAnsi="GHEA Grapalat" w:cs="Sylfaen"/>
                <w:sz w:val="20"/>
                <w:szCs w:val="20"/>
              </w:rPr>
              <w:t>1</w:t>
            </w:r>
            <w:r w:rsidRPr="005F3B03">
              <w:rPr>
                <w:rFonts w:ascii="GHEA Grapalat" w:hAnsi="GHEA Grapalat" w:cs="Sylfaen"/>
                <w:sz w:val="20"/>
                <w:szCs w:val="20"/>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r>
              <w:rPr>
                <w:rFonts w:ascii="GHEA Grapalat" w:hAnsi="GHEA Grapalat" w:cs="Arial"/>
                <w:sz w:val="20"/>
                <w:szCs w:val="20"/>
              </w:rPr>
              <w:t xml:space="preserve"> </w:t>
            </w:r>
            <w:r>
              <w:rPr>
                <w:rFonts w:ascii="Sylfaen" w:hAnsi="Sylfaen" w:cs="Arial"/>
                <w:sz w:val="20"/>
                <w:szCs w:val="20"/>
              </w:rPr>
              <w:t>ՀՀ դրամ   AMD</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(որակավորման ապահովմ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254F39" w:rsidRPr="00AE2768" w:rsidTr="00981B92">
        <w:trPr>
          <w:trHeight w:val="424"/>
        </w:trPr>
        <w:tc>
          <w:tcPr>
            <w:tcW w:w="10980" w:type="dxa"/>
            <w:gridSpan w:val="2"/>
            <w:tcBorders>
              <w:top w:val="single" w:sz="4" w:space="0" w:color="auto"/>
              <w:left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p w:rsidR="00254F39" w:rsidRPr="00AE2768" w:rsidRDefault="00254F39" w:rsidP="00981B92">
            <w:pPr>
              <w:rPr>
                <w:rFonts w:ascii="GHEA Grapalat" w:hAnsi="GHEA Grapalat" w:cs="Arial"/>
                <w:sz w:val="20"/>
                <w:szCs w:val="20"/>
              </w:rPr>
            </w:pPr>
          </w:p>
        </w:tc>
      </w:tr>
      <w:tr w:rsidR="00254F39" w:rsidRPr="00AE2768" w:rsidTr="00981B92">
        <w:trPr>
          <w:trHeight w:val="704"/>
        </w:trPr>
        <w:tc>
          <w:tcPr>
            <w:tcW w:w="10980" w:type="dxa"/>
            <w:gridSpan w:val="2"/>
            <w:tcBorders>
              <w:left w:val="single" w:sz="4" w:space="0" w:color="auto"/>
              <w:bottom w:val="single" w:sz="4" w:space="0" w:color="auto"/>
              <w:right w:val="single" w:sz="4" w:space="0" w:color="000000"/>
            </w:tcBorders>
            <w:noWrap/>
            <w:vAlign w:val="bottom"/>
          </w:tcPr>
          <w:p w:rsidR="00254F39" w:rsidRPr="00805798" w:rsidRDefault="00254F39" w:rsidP="00981B92">
            <w:pPr>
              <w:rPr>
                <w:rFonts w:ascii="GHEA Grapalat" w:hAnsi="GHEA Grapalat" w:cs="Arial"/>
                <w:sz w:val="20"/>
                <w:szCs w:val="20"/>
              </w:rPr>
            </w:pPr>
            <w:r w:rsidRPr="005F3B03">
              <w:rPr>
                <w:rFonts w:ascii="GHEA Grapalat" w:hAnsi="GHEA Grapalat" w:cs="Arial"/>
                <w:sz w:val="20"/>
                <w:szCs w:val="20"/>
                <w:lang w:val="hy-AM"/>
              </w:rPr>
              <w:t>«</w:t>
            </w:r>
            <w:r w:rsidR="00056D05">
              <w:rPr>
                <w:rFonts w:ascii="Sylfaen" w:hAnsi="Sylfaen" w:cs="Sylfaen"/>
                <w:sz w:val="20"/>
                <w:szCs w:val="20"/>
                <w:lang w:val="es-ES"/>
              </w:rPr>
              <w:t xml:space="preserve"> ԱՄՈՀՀԴ</w:t>
            </w:r>
            <w:r w:rsidR="00056D05" w:rsidRPr="005F3B03">
              <w:rPr>
                <w:rFonts w:ascii="GHEA Grapalat" w:hAnsi="GHEA Grapalat" w:cs="Arial"/>
                <w:sz w:val="20"/>
                <w:szCs w:val="20"/>
                <w:lang w:val="hy-AM"/>
              </w:rPr>
              <w:t xml:space="preserve"> </w:t>
            </w:r>
            <w:r w:rsidRPr="005F3B03">
              <w:rPr>
                <w:rFonts w:ascii="GHEA Grapalat" w:hAnsi="GHEA Grapalat" w:cs="Arial"/>
                <w:sz w:val="20"/>
                <w:szCs w:val="20"/>
                <w:lang w:val="hy-AM"/>
              </w:rPr>
              <w:t>-</w:t>
            </w:r>
            <w:r w:rsidRPr="005F3B03">
              <w:rPr>
                <w:rFonts w:ascii="Sylfaen" w:hAnsi="Sylfaen" w:cs="Sylfaen"/>
                <w:sz w:val="20"/>
                <w:szCs w:val="20"/>
                <w:lang w:val="hy-AM"/>
              </w:rPr>
              <w:t>ԳՀԱՊՁԲ</w:t>
            </w:r>
            <w:r w:rsidRPr="005F3B03">
              <w:rPr>
                <w:rFonts w:ascii="GHEA Grapalat" w:hAnsi="GHEA Grapalat" w:cs="Arial"/>
                <w:sz w:val="20"/>
                <w:szCs w:val="20"/>
                <w:lang w:val="hy-AM"/>
              </w:rPr>
              <w:t>-20/01</w:t>
            </w:r>
            <w:r w:rsidRPr="005F3B03">
              <w:rPr>
                <w:rFonts w:ascii="Franklin Gothic Medium Cond" w:hAnsi="Franklin Gothic Medium Cond" w:cs="Franklin Gothic Medium Cond"/>
                <w:sz w:val="20"/>
                <w:szCs w:val="20"/>
                <w:lang w:val="hy-AM"/>
              </w:rPr>
              <w:t>»</w:t>
            </w:r>
            <w:r>
              <w:rPr>
                <w:rFonts w:ascii="Franklin Gothic Medium Cond" w:hAnsi="Franklin Gothic Medium Cond" w:cs="Franklin Gothic Medium Cond"/>
                <w:sz w:val="20"/>
                <w:szCs w:val="20"/>
              </w:rPr>
              <w:t xml:space="preserve">   </w:t>
            </w:r>
            <w:r w:rsidRPr="00AE2768">
              <w:rPr>
                <w:rFonts w:ascii="GHEA Grapalat" w:hAnsi="GHEA Grapalat" w:cs="Arial"/>
                <w:sz w:val="20"/>
                <w:szCs w:val="20"/>
                <w:lang w:val="hy-AM"/>
              </w:rPr>
              <w:t xml:space="preserve"> տուժանքի մասին համաձայնագիր</w:t>
            </w:r>
            <w:r>
              <w:rPr>
                <w:rFonts w:ascii="Franklin Gothic Medium Cond" w:hAnsi="Franklin Gothic Medium Cond" w:cs="Franklin Gothic Medium Cond"/>
                <w:sz w:val="20"/>
                <w:szCs w:val="20"/>
              </w:rPr>
              <w:t xml:space="preserve"> </w:t>
            </w:r>
          </w:p>
        </w:tc>
      </w:tr>
      <w:tr w:rsidR="00254F39" w:rsidRPr="00AE2768" w:rsidTr="00981B9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p w:rsidR="00254F39" w:rsidRPr="00AE2768" w:rsidRDefault="00254F39" w:rsidP="00981B92">
            <w:pPr>
              <w:rPr>
                <w:rFonts w:ascii="GHEA Grapalat" w:hAnsi="GHEA Grapalat" w:cs="Sylfaen"/>
                <w:sz w:val="20"/>
                <w:szCs w:val="20"/>
                <w:lang w:val="ru-RU"/>
              </w:rPr>
            </w:pPr>
          </w:p>
        </w:tc>
      </w:tr>
      <w:tr w:rsidR="00254F39" w:rsidRPr="00AE2768" w:rsidTr="00981B9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254F39" w:rsidRPr="00AE2768" w:rsidRDefault="00254F39" w:rsidP="00981B92">
            <w:pPr>
              <w:rPr>
                <w:rFonts w:ascii="GHEA Grapalat" w:hAnsi="GHEA Grapalat" w:cs="Sylfaen"/>
                <w:sz w:val="20"/>
                <w:szCs w:val="20"/>
                <w:lang w:val="hy-AM"/>
              </w:rPr>
            </w:pPr>
          </w:p>
        </w:tc>
      </w:tr>
      <w:tr w:rsidR="00254F39" w:rsidRPr="00AE2768" w:rsidTr="00981B92">
        <w:trPr>
          <w:trHeight w:val="2194"/>
        </w:trPr>
        <w:tc>
          <w:tcPr>
            <w:tcW w:w="5616" w:type="dxa"/>
            <w:tcBorders>
              <w:top w:val="nil"/>
              <w:left w:val="single" w:sz="4" w:space="0" w:color="auto"/>
              <w:bottom w:val="single" w:sz="4" w:space="0" w:color="auto"/>
              <w:right w:val="single" w:sz="4" w:space="0" w:color="auto"/>
            </w:tcBorders>
            <w:noWrap/>
            <w:vAlign w:val="bottom"/>
          </w:tcPr>
          <w:p w:rsidR="00254F39" w:rsidRPr="00AE2768" w:rsidRDefault="00254F39" w:rsidP="00981B92">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254F39" w:rsidRPr="00AE2768" w:rsidRDefault="00254F39" w:rsidP="00981B92">
            <w:pPr>
              <w:rPr>
                <w:rFonts w:ascii="GHEA Grapalat" w:hAnsi="GHEA Grapalat" w:cs="Sylfaen"/>
                <w:sz w:val="20"/>
                <w:szCs w:val="20"/>
              </w:rPr>
            </w:pPr>
          </w:p>
          <w:p w:rsidR="00254F39" w:rsidRPr="00AE2768" w:rsidRDefault="00254F39" w:rsidP="00981B92">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254F39" w:rsidRPr="00AE2768" w:rsidRDefault="00254F39" w:rsidP="00981B92">
            <w:pPr>
              <w:rPr>
                <w:rFonts w:ascii="GHEA Grapalat" w:hAnsi="GHEA Grapalat" w:cs="Tahoma"/>
                <w:color w:val="000000"/>
                <w:sz w:val="20"/>
                <w:szCs w:val="20"/>
              </w:rPr>
            </w:pPr>
          </w:p>
          <w:p w:rsidR="00254F39" w:rsidRPr="00AE2768" w:rsidRDefault="00254F39" w:rsidP="00981B92">
            <w:pPr>
              <w:rPr>
                <w:rFonts w:ascii="GHEA Grapalat" w:hAnsi="GHEA Grapalat" w:cs="Sylfaen"/>
                <w:sz w:val="20"/>
                <w:szCs w:val="20"/>
              </w:rPr>
            </w:pPr>
          </w:p>
          <w:p w:rsidR="00254F39" w:rsidRPr="00AE2768" w:rsidRDefault="00254F39" w:rsidP="00981B92">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Կ.Տ.</w:t>
            </w:r>
          </w:p>
          <w:p w:rsidR="00254F39" w:rsidRPr="00AE2768" w:rsidRDefault="00254F39" w:rsidP="00981B9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254F39" w:rsidRPr="00AE2768" w:rsidRDefault="00254F39" w:rsidP="00981B92">
            <w:pPr>
              <w:jc w:val="right"/>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254F39" w:rsidRPr="00AE2768" w:rsidRDefault="00254F39" w:rsidP="00981B92">
            <w:pPr>
              <w:jc w:val="right"/>
              <w:rPr>
                <w:rFonts w:ascii="GHEA Grapalat" w:hAnsi="GHEA Grapalat" w:cs="Tahoma"/>
                <w:color w:val="000000"/>
                <w:sz w:val="20"/>
                <w:szCs w:val="20"/>
              </w:rPr>
            </w:pPr>
          </w:p>
          <w:p w:rsidR="00254F39" w:rsidRPr="00AE2768" w:rsidRDefault="00254F39" w:rsidP="00981B92">
            <w:pPr>
              <w:jc w:val="right"/>
              <w:rPr>
                <w:rFonts w:ascii="GHEA Grapalat" w:hAnsi="GHEA Grapalat" w:cs="Tahoma"/>
                <w:color w:val="000000"/>
                <w:sz w:val="20"/>
                <w:szCs w:val="20"/>
              </w:rPr>
            </w:pPr>
          </w:p>
          <w:p w:rsidR="00254F39" w:rsidRPr="00AE2768" w:rsidRDefault="00254F39" w:rsidP="00981B92">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254F39" w:rsidRPr="00AE2768" w:rsidRDefault="00254F39" w:rsidP="00981B92">
            <w:pPr>
              <w:jc w:val="right"/>
              <w:rPr>
                <w:rFonts w:ascii="GHEA Grapalat" w:hAnsi="GHEA Grapalat" w:cs="Sylfaen"/>
                <w:sz w:val="20"/>
                <w:szCs w:val="20"/>
              </w:rPr>
            </w:pPr>
          </w:p>
          <w:p w:rsidR="00254F39" w:rsidRPr="00AE2768" w:rsidRDefault="00254F39" w:rsidP="00981B92">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254F39" w:rsidRPr="00AE2768" w:rsidRDefault="00254F39" w:rsidP="00981B92">
            <w:pPr>
              <w:jc w:val="right"/>
              <w:rPr>
                <w:rFonts w:ascii="GHEA Grapalat" w:hAnsi="GHEA Grapalat" w:cs="Sylfaen"/>
                <w:sz w:val="20"/>
                <w:szCs w:val="20"/>
              </w:rPr>
            </w:pPr>
          </w:p>
        </w:tc>
      </w:tr>
      <w:tr w:rsidR="00254F39" w:rsidRPr="00AE2768" w:rsidTr="00981B92">
        <w:trPr>
          <w:trHeight w:val="2058"/>
        </w:trPr>
        <w:tc>
          <w:tcPr>
            <w:tcW w:w="5616" w:type="dxa"/>
            <w:tcBorders>
              <w:top w:val="single" w:sz="4" w:space="0" w:color="auto"/>
              <w:left w:val="single" w:sz="4" w:space="0" w:color="auto"/>
              <w:right w:val="single" w:sz="4" w:space="0" w:color="auto"/>
            </w:tcBorders>
            <w:noWrap/>
            <w:vAlign w:val="bottom"/>
          </w:tcPr>
          <w:p w:rsidR="00254F39" w:rsidRPr="00AE2768" w:rsidRDefault="00254F39" w:rsidP="00981B92">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254F39" w:rsidRPr="00AE2768" w:rsidRDefault="00254F39" w:rsidP="00981B92">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254F39" w:rsidRPr="00AE2768" w:rsidRDefault="00254F39" w:rsidP="00981B92">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w:t>
            </w: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254F39" w:rsidRPr="00AE2768" w:rsidRDefault="00254F39" w:rsidP="00981B92">
            <w:pPr>
              <w:rPr>
                <w:rFonts w:ascii="GHEA Grapalat" w:hAnsi="GHEA Grapalat" w:cs="Tahoma"/>
                <w:color w:val="000000"/>
                <w:sz w:val="20"/>
                <w:szCs w:val="20"/>
              </w:rPr>
            </w:pPr>
          </w:p>
          <w:p w:rsidR="00254F39" w:rsidRPr="00AE2768" w:rsidRDefault="00254F39" w:rsidP="00981B9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254F39" w:rsidRPr="00AE2768" w:rsidRDefault="00254F39" w:rsidP="00981B92">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254F39" w:rsidRPr="00AE2768" w:rsidRDefault="00254F39" w:rsidP="00981B92">
            <w:pPr>
              <w:jc w:val="right"/>
              <w:rPr>
                <w:rFonts w:ascii="GHEA Grapalat" w:hAnsi="GHEA Grapalat" w:cs="Tahoma"/>
                <w:color w:val="000000"/>
                <w:sz w:val="20"/>
                <w:szCs w:val="20"/>
              </w:rPr>
            </w:pPr>
          </w:p>
          <w:p w:rsidR="00254F39" w:rsidRPr="00AE2768" w:rsidRDefault="00254F39" w:rsidP="00981B92">
            <w:pPr>
              <w:jc w:val="right"/>
              <w:rPr>
                <w:rFonts w:ascii="GHEA Grapalat" w:hAnsi="GHEA Grapalat" w:cs="Tahoma"/>
                <w:color w:val="000000"/>
                <w:sz w:val="20"/>
                <w:szCs w:val="20"/>
              </w:rPr>
            </w:pPr>
          </w:p>
          <w:p w:rsidR="00254F39" w:rsidRPr="00AE2768" w:rsidRDefault="00254F39" w:rsidP="00981B92">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254F39" w:rsidRPr="00AE2768" w:rsidRDefault="00254F39" w:rsidP="00981B92">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254F39" w:rsidRPr="00AE2768" w:rsidRDefault="00254F39" w:rsidP="00981B92">
            <w:pPr>
              <w:jc w:val="right"/>
              <w:rPr>
                <w:rFonts w:ascii="GHEA Grapalat" w:hAnsi="GHEA Grapalat" w:cs="Arial"/>
                <w:sz w:val="20"/>
                <w:szCs w:val="20"/>
                <w:lang w:val="hy-AM"/>
              </w:rPr>
            </w:pPr>
          </w:p>
        </w:tc>
      </w:tr>
      <w:tr w:rsidR="00254F39" w:rsidRPr="00AE2768" w:rsidTr="00981B92">
        <w:trPr>
          <w:trHeight w:val="2194"/>
        </w:trPr>
        <w:tc>
          <w:tcPr>
            <w:tcW w:w="5616" w:type="dxa"/>
            <w:tcBorders>
              <w:top w:val="nil"/>
              <w:left w:val="single" w:sz="4" w:space="0" w:color="auto"/>
              <w:bottom w:val="single" w:sz="4" w:space="0" w:color="auto"/>
              <w:right w:val="single" w:sz="4" w:space="0" w:color="auto"/>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lastRenderedPageBreak/>
              <w:t>24.բ.                                                       Կ.Տ.</w:t>
            </w: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w:t>
            </w:r>
          </w:p>
          <w:p w:rsidR="00254F39" w:rsidRPr="00AE2768" w:rsidRDefault="00254F39" w:rsidP="00981B9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23.բ.                                                                 Կ.Տ.    </w:t>
            </w: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w:t>
            </w:r>
          </w:p>
          <w:p w:rsidR="00254F39" w:rsidRPr="00AE2768" w:rsidRDefault="00254F39" w:rsidP="00981B92">
            <w:pPr>
              <w:rPr>
                <w:rFonts w:ascii="GHEA Grapalat" w:hAnsi="GHEA Grapalat" w:cs="Sylfaen"/>
                <w:color w:val="000000"/>
                <w:sz w:val="20"/>
                <w:szCs w:val="20"/>
              </w:rPr>
            </w:pPr>
            <w:r w:rsidRPr="00AE2768">
              <w:rPr>
                <w:rFonts w:ascii="GHEA Grapalat" w:hAnsi="GHEA Grapalat" w:cs="Sylfaen"/>
                <w:sz w:val="20"/>
                <w:szCs w:val="20"/>
              </w:rPr>
              <w:t>23.</w:t>
            </w:r>
            <w:r w:rsidRPr="00AE2768">
              <w:rPr>
                <w:rFonts w:ascii="GHEA Grapalat" w:hAnsi="GHEA Grapalat" w:cs="Sylfaen"/>
                <w:sz w:val="20"/>
                <w:szCs w:val="20"/>
                <w:lang w:val="hy-AM"/>
              </w:rPr>
              <w:t>գ</w:t>
            </w:r>
            <w:r w:rsidRPr="00AE2768">
              <w:rPr>
                <w:rFonts w:ascii="GHEA Grapalat" w:hAnsi="GHEA Grapalat" w:cs="Sylfaen"/>
                <w:sz w:val="20"/>
                <w:szCs w:val="20"/>
              </w:rPr>
              <w:t xml:space="preserve">.Կատարման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254F39" w:rsidRPr="00AE2768" w:rsidRDefault="00254F39" w:rsidP="00981B92">
            <w:pPr>
              <w:rPr>
                <w:rFonts w:ascii="GHEA Grapalat" w:hAnsi="GHEA Grapalat" w:cs="Sylfaen"/>
                <w:color w:val="000000"/>
                <w:sz w:val="20"/>
                <w:szCs w:val="20"/>
              </w:rPr>
            </w:pPr>
          </w:p>
          <w:p w:rsidR="00254F39" w:rsidRPr="00AE2768" w:rsidRDefault="00254F39" w:rsidP="00981B92">
            <w:pPr>
              <w:rPr>
                <w:rFonts w:ascii="GHEA Grapalat" w:hAnsi="GHEA Grapalat" w:cs="Sylfaen"/>
                <w:sz w:val="20"/>
                <w:szCs w:val="20"/>
              </w:rPr>
            </w:pPr>
          </w:p>
          <w:p w:rsidR="00254F39" w:rsidRPr="00AE2768" w:rsidRDefault="00254F39" w:rsidP="00981B92">
            <w:pPr>
              <w:jc w:val="right"/>
              <w:rPr>
                <w:rFonts w:ascii="GHEA Grapalat" w:hAnsi="GHEA Grapalat" w:cs="Arial"/>
                <w:sz w:val="20"/>
                <w:szCs w:val="20"/>
              </w:rPr>
            </w:pPr>
          </w:p>
        </w:tc>
      </w:tr>
    </w:tbl>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246F37"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46F37">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254F39" w:rsidRPr="00AE2768" w:rsidRDefault="00254F39" w:rsidP="00254F39">
      <w:pPr>
        <w:jc w:val="center"/>
        <w:rPr>
          <w:rFonts w:ascii="GHEA Grapalat" w:hAnsi="GHEA Grapalat"/>
          <w:b/>
          <w:sz w:val="22"/>
          <w:szCs w:val="22"/>
          <w:lang w:val="nl-NL"/>
        </w:rPr>
      </w:pPr>
      <w:r w:rsidRPr="00AE2768">
        <w:rPr>
          <w:rFonts w:ascii="GHEA Grapalat" w:hAnsi="GHEA Grapalat"/>
          <w:b/>
          <w:lang w:val="hy-AM"/>
        </w:rPr>
        <w:br w:type="page"/>
      </w:r>
      <w:r w:rsidRPr="00246F37">
        <w:rPr>
          <w:rFonts w:ascii="GHEA Grapalat" w:hAnsi="GHEA Grapalat"/>
          <w:b/>
          <w:sz w:val="22"/>
          <w:szCs w:val="22"/>
          <w:lang w:val="hy-AM"/>
        </w:rPr>
        <w:lastRenderedPageBreak/>
        <w:t>Վճարման</w:t>
      </w:r>
      <w:r w:rsidRPr="00AE2768">
        <w:rPr>
          <w:rFonts w:ascii="GHEA Grapalat" w:hAnsi="GHEA Grapalat"/>
          <w:b/>
          <w:sz w:val="22"/>
          <w:szCs w:val="22"/>
          <w:lang w:val="nl-NL"/>
        </w:rPr>
        <w:t xml:space="preserve"> </w:t>
      </w:r>
      <w:r w:rsidRPr="00246F37">
        <w:rPr>
          <w:rFonts w:ascii="GHEA Grapalat" w:hAnsi="GHEA Grapalat"/>
          <w:b/>
          <w:sz w:val="22"/>
          <w:szCs w:val="22"/>
          <w:lang w:val="hy-AM"/>
        </w:rPr>
        <w:t>պահանջագրի</w:t>
      </w:r>
      <w:r w:rsidRPr="00AE2768">
        <w:rPr>
          <w:rFonts w:ascii="GHEA Grapalat" w:hAnsi="GHEA Grapalat"/>
          <w:b/>
          <w:sz w:val="22"/>
          <w:szCs w:val="22"/>
          <w:lang w:val="nl-NL"/>
        </w:rPr>
        <w:t xml:space="preserve"> </w:t>
      </w:r>
      <w:r w:rsidRPr="00246F37">
        <w:rPr>
          <w:rFonts w:ascii="GHEA Grapalat" w:hAnsi="GHEA Grapalat"/>
          <w:b/>
          <w:sz w:val="22"/>
          <w:szCs w:val="22"/>
          <w:lang w:val="hy-AM"/>
        </w:rPr>
        <w:t>պարտադիր</w:t>
      </w:r>
      <w:r w:rsidRPr="00AE2768">
        <w:rPr>
          <w:rFonts w:ascii="GHEA Grapalat" w:hAnsi="GHEA Grapalat"/>
          <w:b/>
          <w:sz w:val="22"/>
          <w:szCs w:val="22"/>
          <w:lang w:val="nl-NL"/>
        </w:rPr>
        <w:t xml:space="preserve"> </w:t>
      </w:r>
      <w:r w:rsidRPr="00246F37">
        <w:rPr>
          <w:rFonts w:ascii="GHEA Grapalat" w:hAnsi="GHEA Grapalat"/>
          <w:b/>
          <w:sz w:val="22"/>
          <w:szCs w:val="22"/>
          <w:lang w:val="hy-AM"/>
        </w:rPr>
        <w:t>վավերապայմանները</w:t>
      </w:r>
      <w:r w:rsidRPr="00AE2768">
        <w:rPr>
          <w:rFonts w:ascii="GHEA Grapalat" w:hAnsi="GHEA Grapalat"/>
          <w:b/>
          <w:sz w:val="22"/>
          <w:szCs w:val="22"/>
          <w:lang w:val="nl-NL"/>
        </w:rPr>
        <w:t xml:space="preserve"> </w:t>
      </w:r>
      <w:r w:rsidRPr="00246F37">
        <w:rPr>
          <w:rFonts w:ascii="GHEA Grapalat" w:hAnsi="GHEA Grapalat"/>
          <w:b/>
          <w:sz w:val="22"/>
          <w:szCs w:val="22"/>
          <w:lang w:val="hy-AM"/>
        </w:rPr>
        <w:t>և</w:t>
      </w:r>
      <w:r w:rsidRPr="00AE2768">
        <w:rPr>
          <w:rFonts w:ascii="GHEA Grapalat" w:hAnsi="GHEA Grapalat"/>
          <w:b/>
          <w:sz w:val="22"/>
          <w:szCs w:val="22"/>
          <w:lang w:val="nl-NL"/>
        </w:rPr>
        <w:t xml:space="preserve"> </w:t>
      </w:r>
      <w:r w:rsidRPr="00246F37">
        <w:rPr>
          <w:rFonts w:ascii="GHEA Grapalat" w:hAnsi="GHEA Grapalat"/>
          <w:b/>
          <w:sz w:val="22"/>
          <w:szCs w:val="22"/>
          <w:lang w:val="hy-AM"/>
        </w:rPr>
        <w:t>լրացման</w:t>
      </w:r>
      <w:r w:rsidRPr="00AE2768">
        <w:rPr>
          <w:rFonts w:ascii="GHEA Grapalat" w:hAnsi="GHEA Grapalat"/>
          <w:b/>
          <w:sz w:val="22"/>
          <w:szCs w:val="22"/>
          <w:lang w:val="nl-NL"/>
        </w:rPr>
        <w:t xml:space="preserve"> </w:t>
      </w:r>
      <w:r w:rsidRPr="00AE2768">
        <w:rPr>
          <w:rFonts w:ascii="GHEA Grapalat" w:hAnsi="GHEA Grapalat"/>
          <w:b/>
          <w:sz w:val="22"/>
          <w:szCs w:val="22"/>
          <w:lang w:val="hy-AM"/>
        </w:rPr>
        <w:t>ուղեցույց</w:t>
      </w:r>
      <w:r w:rsidRPr="00246F37">
        <w:rPr>
          <w:rFonts w:ascii="GHEA Grapalat" w:hAnsi="GHEA Grapalat"/>
          <w:b/>
          <w:sz w:val="22"/>
          <w:szCs w:val="22"/>
          <w:lang w:val="hy-AM"/>
        </w:rPr>
        <w:t>ը</w:t>
      </w:r>
    </w:p>
    <w:p w:rsidR="00254F39" w:rsidRPr="00AE2768" w:rsidRDefault="00254F39" w:rsidP="00254F3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Նշված դաշտի/</w:t>
            </w:r>
          </w:p>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254F39" w:rsidRPr="00AE2768" w:rsidRDefault="00254F39" w:rsidP="00981B92">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254F39" w:rsidRPr="00AE2768" w:rsidRDefault="00254F39" w:rsidP="00981B92">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254F39" w:rsidRPr="00AE2768" w:rsidRDefault="00254F39" w:rsidP="00981B92">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5</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w:t>
            </w:r>
            <w:r w:rsidRPr="00AE2768">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lastRenderedPageBreak/>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254F39" w:rsidRPr="00AE2768" w:rsidRDefault="00254F39" w:rsidP="00981B92">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E2768">
              <w:rPr>
                <w:rFonts w:ascii="GHEA Grapalat" w:hAnsi="GHEA Grapalat"/>
                <w:sz w:val="20"/>
                <w:szCs w:val="20"/>
              </w:rPr>
              <w:lastRenderedPageBreak/>
              <w:t>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Del="0010680B"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254F39" w:rsidRPr="00AE2768" w:rsidRDefault="00254F39" w:rsidP="00981B92">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254F39" w:rsidRPr="00AE2768" w:rsidRDefault="00254F39" w:rsidP="00981B92">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54F39" w:rsidRPr="00AE2768" w:rsidRDefault="00254F39" w:rsidP="00981B9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254F39" w:rsidRPr="00AE2768" w:rsidRDefault="00254F39" w:rsidP="00981B92">
            <w:pPr>
              <w:jc w:val="center"/>
              <w:rPr>
                <w:rFonts w:ascii="GHEA Grapalat" w:hAnsi="GHEA Grapalat"/>
                <w:sz w:val="20"/>
                <w:szCs w:val="20"/>
                <w:lang w:val="hy-AM"/>
              </w:rPr>
            </w:pP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պարտադիր` </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պարտադիր` </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bl>
    <w:p w:rsidR="00254F39" w:rsidRPr="00AE2768" w:rsidRDefault="00254F39" w:rsidP="00254F39">
      <w:pPr>
        <w:pStyle w:val="a3"/>
        <w:jc w:val="right"/>
        <w:rPr>
          <w:rFonts w:ascii="GHEA Grapalat" w:hAnsi="GHEA Grapalat" w:cs="Sylfaen"/>
          <w:i w:val="0"/>
          <w:lang w:val="en-US"/>
        </w:rPr>
      </w:pPr>
    </w:p>
    <w:p w:rsidR="00254F39" w:rsidRPr="00AE2768" w:rsidRDefault="00254F39" w:rsidP="00254F39">
      <w:pPr>
        <w:pStyle w:val="a3"/>
        <w:jc w:val="right"/>
        <w:rPr>
          <w:rFonts w:ascii="GHEA Grapalat" w:hAnsi="GHEA Grapalat" w:cs="Sylfaen"/>
          <w:i w:val="0"/>
          <w:lang w:val="en-US"/>
        </w:rPr>
      </w:pPr>
    </w:p>
    <w:p w:rsidR="00254F39" w:rsidRPr="00AE2768" w:rsidRDefault="00254F39" w:rsidP="00254F39">
      <w:pPr>
        <w:pStyle w:val="a3"/>
        <w:jc w:val="right"/>
        <w:rPr>
          <w:rFonts w:ascii="GHEA Grapalat" w:hAnsi="GHEA Grapalat" w:cs="Sylfaen"/>
          <w:i w:val="0"/>
          <w:lang w:val="en-US"/>
        </w:rPr>
      </w:pPr>
    </w:p>
    <w:p w:rsidR="00254F39" w:rsidRPr="00AE2768" w:rsidRDefault="00254F39" w:rsidP="00254F39">
      <w:pPr>
        <w:pStyle w:val="a3"/>
        <w:jc w:val="right"/>
        <w:rPr>
          <w:rFonts w:ascii="GHEA Grapalat" w:hAnsi="GHEA Grapalat" w:cs="Sylfaen"/>
          <w:i w:val="0"/>
          <w:lang w:val="en-US"/>
        </w:rPr>
      </w:pPr>
    </w:p>
    <w:p w:rsidR="00254F39" w:rsidRPr="00AE2768" w:rsidRDefault="00254F39" w:rsidP="00254F39">
      <w:pPr>
        <w:pStyle w:val="a3"/>
        <w:jc w:val="right"/>
        <w:rPr>
          <w:rFonts w:ascii="GHEA Grapalat" w:hAnsi="GHEA Grapalat" w:cs="Sylfaen"/>
          <w:i w:val="0"/>
          <w:lang w:val="en-US"/>
        </w:rPr>
      </w:pPr>
    </w:p>
    <w:p w:rsidR="00254F39" w:rsidRPr="00AE2768" w:rsidRDefault="00254F39" w:rsidP="00254F39">
      <w:pPr>
        <w:pStyle w:val="31"/>
        <w:spacing w:line="240" w:lineRule="auto"/>
        <w:jc w:val="right"/>
        <w:rPr>
          <w:rFonts w:ascii="GHEA Grapalat" w:hAnsi="GHEA Grapalat" w:cs="GHEA Grapalat"/>
          <w:i/>
          <w:sz w:val="18"/>
          <w:szCs w:val="18"/>
          <w:lang w:val="hy-AM"/>
        </w:rPr>
      </w:pPr>
      <w:r w:rsidRPr="00AE2768">
        <w:rPr>
          <w:rFonts w:ascii="GHEA Grapalat" w:hAnsi="GHEA Grapalat"/>
          <w:b/>
          <w:lang w:val="hy-AM"/>
        </w:rPr>
        <w:br w:type="page"/>
      </w:r>
    </w:p>
    <w:p w:rsidR="00254F39" w:rsidRPr="00AE2768" w:rsidRDefault="00254F39" w:rsidP="00254F39">
      <w:pPr>
        <w:jc w:val="right"/>
        <w:rPr>
          <w:rFonts w:ascii="GHEA Grapalat" w:hAnsi="GHEA Grapalat" w:cs="GHEA Grapalat"/>
          <w:i/>
          <w:sz w:val="18"/>
          <w:szCs w:val="18"/>
          <w:lang w:val="hy-AM"/>
        </w:rPr>
      </w:pPr>
    </w:p>
    <w:p w:rsidR="00254F39" w:rsidRPr="00AE2768" w:rsidRDefault="00254F39" w:rsidP="00254F39">
      <w:pPr>
        <w:pStyle w:val="31"/>
        <w:spacing w:line="240" w:lineRule="auto"/>
        <w:jc w:val="right"/>
        <w:rPr>
          <w:rFonts w:ascii="GHEA Grapalat" w:hAnsi="GHEA Grapalat" w:cs="Sylfaen"/>
          <w:b/>
          <w:lang w:val="hy-AM"/>
        </w:rPr>
      </w:pPr>
      <w:r w:rsidRPr="00AE2768">
        <w:rPr>
          <w:rFonts w:ascii="GHEA Grapalat" w:hAnsi="GHEA Grapalat" w:cs="Sylfaen"/>
          <w:b/>
          <w:lang w:val="hy-AM"/>
        </w:rPr>
        <w:t>Հավելված 5.1</w:t>
      </w:r>
    </w:p>
    <w:p w:rsidR="00254F39" w:rsidRPr="00AE2768" w:rsidRDefault="00254F39" w:rsidP="00254F39">
      <w:pPr>
        <w:pStyle w:val="31"/>
        <w:spacing w:line="240" w:lineRule="auto"/>
        <w:jc w:val="right"/>
        <w:rPr>
          <w:rFonts w:ascii="GHEA Grapalat" w:hAnsi="GHEA Grapalat" w:cs="Sylfaen"/>
          <w:b/>
          <w:lang w:val="hy-AM"/>
        </w:rPr>
      </w:pPr>
      <w:r w:rsidRPr="005F3B03">
        <w:rPr>
          <w:rFonts w:ascii="GHEA Grapalat" w:hAnsi="GHEA Grapalat" w:cs="Sylfaen"/>
          <w:b/>
          <w:lang w:val="hy-AM"/>
        </w:rPr>
        <w:t>«</w:t>
      </w:r>
      <w:r w:rsidR="00056D05">
        <w:rPr>
          <w:rFonts w:ascii="Sylfaen" w:hAnsi="Sylfaen" w:cs="Sylfaen"/>
          <w:lang w:val="es-ES"/>
        </w:rPr>
        <w:t>ԱՄՈՀՀԴ</w:t>
      </w:r>
      <w:r w:rsidR="00056D05" w:rsidRPr="005F3B03">
        <w:rPr>
          <w:rFonts w:ascii="GHEA Grapalat" w:hAnsi="GHEA Grapalat" w:cs="Sylfaen"/>
          <w:b/>
          <w:lang w:val="hy-AM"/>
        </w:rPr>
        <w:t xml:space="preserve"> </w:t>
      </w:r>
      <w:r w:rsidRPr="005F3B03">
        <w:rPr>
          <w:rFonts w:ascii="GHEA Grapalat" w:hAnsi="GHEA Grapalat" w:cs="Sylfaen"/>
          <w:b/>
          <w:lang w:val="hy-AM"/>
        </w:rPr>
        <w:t>-</w:t>
      </w:r>
      <w:r w:rsidRPr="005F3B03">
        <w:rPr>
          <w:rFonts w:ascii="Sylfaen" w:hAnsi="Sylfaen" w:cs="Sylfaen"/>
          <w:b/>
          <w:lang w:val="hy-AM"/>
        </w:rPr>
        <w:t>ԳՀԱՊՁԲ</w:t>
      </w:r>
      <w:r w:rsidRPr="005F3B03">
        <w:rPr>
          <w:rFonts w:ascii="GHEA Grapalat" w:hAnsi="GHEA Grapalat" w:cs="Sylfaen"/>
          <w:b/>
          <w:lang w:val="hy-AM"/>
        </w:rPr>
        <w:t>-20/01</w:t>
      </w:r>
      <w:r w:rsidRPr="005F3B03">
        <w:rPr>
          <w:rFonts w:ascii="Franklin Gothic Medium Cond" w:hAnsi="Franklin Gothic Medium Cond" w:cs="Franklin Gothic Medium Cond"/>
          <w:b/>
          <w:lang w:val="hy-AM"/>
        </w:rPr>
        <w:t>»</w:t>
      </w:r>
      <w:r w:rsidRPr="00AE2768">
        <w:rPr>
          <w:rFonts w:ascii="GHEA Grapalat" w:hAnsi="GHEA Grapalat" w:cs="Sylfaen"/>
          <w:b/>
          <w:lang w:val="hy-AM"/>
        </w:rPr>
        <w:t xml:space="preserve"> ծածկագրով</w:t>
      </w:r>
    </w:p>
    <w:p w:rsidR="00254F39" w:rsidRPr="00AE2768" w:rsidRDefault="00254F39" w:rsidP="00254F39">
      <w:pPr>
        <w:pStyle w:val="31"/>
        <w:spacing w:line="240" w:lineRule="auto"/>
        <w:jc w:val="right"/>
        <w:rPr>
          <w:rFonts w:ascii="GHEA Grapalat" w:hAnsi="GHEA Grapalat" w:cs="Sylfaen"/>
          <w:b/>
          <w:lang w:val="hy-AM"/>
        </w:rPr>
      </w:pPr>
      <w:r w:rsidRPr="0054436B">
        <w:rPr>
          <w:rFonts w:ascii="Sylfaen" w:hAnsi="Sylfaen" w:cs="Sylfaen"/>
          <w:b/>
          <w:lang w:val="hy-AM"/>
        </w:rPr>
        <w:t xml:space="preserve">գնանշման հարցման </w:t>
      </w:r>
      <w:r w:rsidRPr="00AE2768">
        <w:rPr>
          <w:rFonts w:ascii="GHEA Grapalat" w:hAnsi="GHEA Grapalat" w:cs="Sylfaen"/>
          <w:b/>
          <w:lang w:val="hy-AM"/>
        </w:rPr>
        <w:t xml:space="preserve"> հրավերի</w:t>
      </w:r>
    </w:p>
    <w:p w:rsidR="00254F39" w:rsidRPr="00AE2768" w:rsidRDefault="00254F39" w:rsidP="00254F39">
      <w:pPr>
        <w:jc w:val="center"/>
        <w:rPr>
          <w:rFonts w:ascii="GHEA Grapalat" w:hAnsi="GHEA Grapalat" w:cs="GHEA Grapalat"/>
          <w:b/>
          <w:sz w:val="20"/>
          <w:szCs w:val="20"/>
          <w:lang w:val="hy-AM"/>
        </w:rPr>
      </w:pPr>
      <w:r w:rsidRPr="00AE2768">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254F39" w:rsidRPr="00AE2768" w:rsidRDefault="00254F39" w:rsidP="00254F39">
      <w:pPr>
        <w:jc w:val="center"/>
        <w:rPr>
          <w:rFonts w:ascii="GHEA Grapalat" w:hAnsi="GHEA Grapalat" w:cs="GHEA Grapalat"/>
          <w:b/>
          <w:sz w:val="20"/>
          <w:szCs w:val="20"/>
          <w:lang w:val="hy-AM"/>
        </w:rPr>
      </w:pPr>
      <w:r w:rsidRPr="00AE2768">
        <w:rPr>
          <w:rFonts w:ascii="GHEA Grapalat" w:hAnsi="GHEA Grapalat" w:cs="GHEA Grapalat"/>
          <w:sz w:val="20"/>
          <w:szCs w:val="20"/>
          <w:lang w:val="hy-AM"/>
        </w:rPr>
        <w:t xml:space="preserve">  </w:t>
      </w:r>
      <w:r w:rsidRPr="00AE2768">
        <w:rPr>
          <w:rFonts w:ascii="GHEA Grapalat" w:hAnsi="GHEA Grapalat" w:cs="GHEA Grapalat"/>
          <w:b/>
          <w:sz w:val="20"/>
          <w:szCs w:val="20"/>
          <w:lang w:val="hy-AM"/>
        </w:rPr>
        <w:t xml:space="preserve"> </w:t>
      </w:r>
      <w:r w:rsidRPr="00246F37">
        <w:rPr>
          <w:rFonts w:ascii="GHEA Grapalat" w:hAnsi="GHEA Grapalat" w:cs="GHEA Grapalat"/>
          <w:b/>
          <w:sz w:val="18"/>
          <w:szCs w:val="18"/>
          <w:lang w:val="hy-AM"/>
        </w:rPr>
        <w:t xml:space="preserve">         </w:t>
      </w:r>
      <w:r w:rsidRPr="00AE2768">
        <w:rPr>
          <w:rFonts w:ascii="GHEA Grapalat" w:hAnsi="GHEA Grapalat" w:cs="GHEA Grapalat"/>
          <w:b/>
          <w:sz w:val="18"/>
          <w:szCs w:val="18"/>
          <w:lang w:val="hy-AM"/>
        </w:rPr>
        <w:t>(</w:t>
      </w:r>
      <w:r w:rsidRPr="00246F37">
        <w:rPr>
          <w:rFonts w:ascii="GHEA Grapalat" w:hAnsi="GHEA Grapalat" w:cs="GHEA Grapalat"/>
          <w:b/>
          <w:sz w:val="18"/>
          <w:szCs w:val="18"/>
          <w:lang w:val="hy-AM"/>
        </w:rPr>
        <w:t xml:space="preserve">պայմանագրի </w:t>
      </w:r>
      <w:r w:rsidRPr="00AE2768">
        <w:rPr>
          <w:rFonts w:ascii="GHEA Grapalat" w:hAnsi="GHEA Grapalat" w:cs="GHEA Grapalat"/>
          <w:b/>
          <w:sz w:val="18"/>
          <w:szCs w:val="18"/>
          <w:lang w:val="hy-AM"/>
        </w:rPr>
        <w:t>ապահովում)</w:t>
      </w:r>
    </w:p>
    <w:p w:rsidR="00254F39" w:rsidRPr="00AE2768" w:rsidRDefault="00254F39" w:rsidP="00254F39">
      <w:pPr>
        <w:rPr>
          <w:rFonts w:ascii="GHEA Grapalat" w:hAnsi="GHEA Grapalat" w:cs="GHEA Grapalat"/>
          <w:b/>
          <w:sz w:val="20"/>
          <w:szCs w:val="20"/>
          <w:lang w:val="hy-AM"/>
        </w:rPr>
      </w:pPr>
    </w:p>
    <w:p w:rsidR="00254F39" w:rsidRPr="00AE2768" w:rsidRDefault="00981B92" w:rsidP="00254F39">
      <w:pPr>
        <w:rPr>
          <w:rFonts w:ascii="GHEA Grapalat" w:hAnsi="GHEA Grapalat" w:cs="GHEA Grapalat"/>
          <w:sz w:val="20"/>
          <w:szCs w:val="20"/>
          <w:lang w:val="hy-AM"/>
        </w:rPr>
      </w:pPr>
      <w:r>
        <w:rPr>
          <w:rFonts w:ascii="GHEA Grapalat" w:hAnsi="GHEA Grapalat" w:cs="GHEA Grapalat"/>
          <w:sz w:val="20"/>
          <w:szCs w:val="20"/>
          <w:lang w:val="hy-AM"/>
        </w:rPr>
        <w:t xml:space="preserve">     </w:t>
      </w:r>
      <w:r w:rsidR="00254F39" w:rsidRPr="00AE2768">
        <w:rPr>
          <w:rFonts w:ascii="GHEA Grapalat" w:hAnsi="GHEA Grapalat" w:cs="GHEA Grapalat"/>
          <w:sz w:val="20"/>
          <w:szCs w:val="20"/>
          <w:lang w:val="hy-AM"/>
        </w:rPr>
        <w:tab/>
      </w:r>
      <w:r w:rsidR="00254F39" w:rsidRPr="00AE2768">
        <w:rPr>
          <w:rFonts w:ascii="GHEA Grapalat" w:hAnsi="GHEA Grapalat" w:cs="GHEA Grapalat"/>
          <w:sz w:val="20"/>
          <w:szCs w:val="20"/>
          <w:lang w:val="hy-AM"/>
        </w:rPr>
        <w:tab/>
      </w:r>
      <w:r w:rsidR="00254F39" w:rsidRPr="00AE2768">
        <w:rPr>
          <w:rFonts w:ascii="GHEA Grapalat" w:hAnsi="GHEA Grapalat" w:cs="GHEA Grapalat"/>
          <w:sz w:val="20"/>
          <w:szCs w:val="20"/>
          <w:lang w:val="hy-AM"/>
        </w:rPr>
        <w:tab/>
      </w:r>
      <w:r w:rsidR="00254F39" w:rsidRPr="00AE2768">
        <w:rPr>
          <w:rFonts w:ascii="GHEA Grapalat" w:hAnsi="GHEA Grapalat" w:cs="GHEA Grapalat"/>
          <w:sz w:val="20"/>
          <w:szCs w:val="20"/>
          <w:lang w:val="hy-AM"/>
        </w:rPr>
        <w:tab/>
      </w:r>
      <w:r w:rsidR="00254F39" w:rsidRPr="00AE2768">
        <w:rPr>
          <w:rFonts w:ascii="GHEA Grapalat" w:hAnsi="GHEA Grapalat" w:cs="GHEA Grapalat"/>
          <w:sz w:val="20"/>
          <w:szCs w:val="20"/>
          <w:lang w:val="hy-AM"/>
        </w:rPr>
        <w:tab/>
      </w:r>
      <w:r w:rsidR="00254F39" w:rsidRPr="00AE2768">
        <w:rPr>
          <w:rFonts w:ascii="GHEA Grapalat" w:hAnsi="GHEA Grapalat" w:cs="GHEA Grapalat"/>
          <w:sz w:val="20"/>
          <w:szCs w:val="20"/>
          <w:lang w:val="hy-AM"/>
        </w:rPr>
        <w:tab/>
        <w:t xml:space="preserve">            </w:t>
      </w:r>
      <w:r w:rsidR="00254F39" w:rsidRPr="00AE2768">
        <w:rPr>
          <w:rFonts w:ascii="GHEA Grapalat" w:hAnsi="GHEA Grapalat"/>
          <w:sz w:val="20"/>
          <w:szCs w:val="20"/>
          <w:lang w:val="hy-AM"/>
        </w:rPr>
        <w:t>«</w:t>
      </w:r>
      <w:r w:rsidR="00254F39" w:rsidRPr="00AE2768">
        <w:rPr>
          <w:rFonts w:ascii="GHEA Grapalat" w:hAnsi="GHEA Grapalat" w:cs="GHEA Grapalat"/>
          <w:sz w:val="20"/>
          <w:szCs w:val="20"/>
          <w:u w:val="single"/>
          <w:lang w:val="hy-AM"/>
        </w:rPr>
        <w:t xml:space="preserve">         </w:t>
      </w:r>
      <w:r w:rsidR="00254F39" w:rsidRPr="00AE2768">
        <w:rPr>
          <w:rFonts w:ascii="GHEA Grapalat" w:hAnsi="GHEA Grapalat"/>
          <w:sz w:val="20"/>
          <w:szCs w:val="20"/>
          <w:lang w:val="hy-AM"/>
        </w:rPr>
        <w:t>»</w:t>
      </w:r>
      <w:r w:rsidR="00254F39" w:rsidRPr="00AE2768">
        <w:rPr>
          <w:rFonts w:ascii="GHEA Grapalat" w:hAnsi="GHEA Grapalat" w:cs="GHEA Grapalat"/>
          <w:sz w:val="20"/>
          <w:szCs w:val="20"/>
          <w:u w:val="single"/>
          <w:lang w:val="hy-AM"/>
        </w:rPr>
        <w:t xml:space="preserve"> </w:t>
      </w:r>
      <w:r w:rsidR="00254F39" w:rsidRPr="00AE2768">
        <w:rPr>
          <w:rFonts w:ascii="GHEA Grapalat" w:hAnsi="GHEA Grapalat" w:cs="GHEA Grapalat"/>
          <w:sz w:val="20"/>
          <w:szCs w:val="20"/>
          <w:u w:val="single"/>
          <w:lang w:val="hy-AM"/>
        </w:rPr>
        <w:tab/>
      </w:r>
      <w:r w:rsidR="00254F39" w:rsidRPr="00AE2768">
        <w:rPr>
          <w:rFonts w:ascii="GHEA Grapalat" w:hAnsi="GHEA Grapalat" w:cs="GHEA Grapalat"/>
          <w:sz w:val="20"/>
          <w:szCs w:val="20"/>
          <w:u w:val="single"/>
          <w:lang w:val="hy-AM"/>
        </w:rPr>
        <w:tab/>
      </w:r>
      <w:r w:rsidR="00254F39" w:rsidRPr="00AE2768">
        <w:rPr>
          <w:rFonts w:ascii="GHEA Grapalat" w:hAnsi="GHEA Grapalat" w:cs="GHEA Grapalat"/>
          <w:sz w:val="20"/>
          <w:szCs w:val="20"/>
          <w:u w:val="single"/>
          <w:lang w:val="hy-AM"/>
        </w:rPr>
        <w:tab/>
      </w:r>
      <w:r w:rsidR="00254F39" w:rsidRPr="00AE2768">
        <w:rPr>
          <w:rFonts w:ascii="GHEA Grapalat" w:hAnsi="GHEA Grapalat" w:cs="GHEA Grapalat"/>
          <w:sz w:val="20"/>
          <w:szCs w:val="20"/>
          <w:lang w:val="hy-AM"/>
        </w:rPr>
        <w:t xml:space="preserve"> 20</w:t>
      </w:r>
      <w:r w:rsidR="00254F39" w:rsidRPr="00254F39">
        <w:rPr>
          <w:rFonts w:ascii="GHEA Grapalat" w:hAnsi="GHEA Grapalat" w:cs="GHEA Grapalat"/>
          <w:sz w:val="20"/>
          <w:szCs w:val="20"/>
          <w:lang w:val="hy-AM"/>
        </w:rPr>
        <w:t>19</w:t>
      </w:r>
      <w:r w:rsidR="00254F39" w:rsidRPr="00AE2768">
        <w:rPr>
          <w:rFonts w:ascii="GHEA Grapalat" w:hAnsi="GHEA Grapalat" w:cs="GHEA Grapalat"/>
          <w:sz w:val="20"/>
          <w:szCs w:val="20"/>
          <w:lang w:val="hy-AM"/>
        </w:rPr>
        <w:t xml:space="preserve">   թ.**</w:t>
      </w:r>
    </w:p>
    <w:p w:rsidR="00254F39" w:rsidRPr="00AE2768" w:rsidRDefault="00254F39" w:rsidP="00254F39">
      <w:pPr>
        <w:rPr>
          <w:rFonts w:ascii="GHEA Grapalat" w:hAnsi="GHEA Grapalat" w:cs="GHEA Grapalat"/>
          <w:sz w:val="20"/>
          <w:szCs w:val="20"/>
          <w:lang w:val="hy-AM"/>
        </w:rPr>
      </w:pPr>
    </w:p>
    <w:p w:rsidR="00254F39" w:rsidRPr="00AE2768" w:rsidRDefault="00254F39" w:rsidP="00254F39">
      <w:pPr>
        <w:jc w:val="both"/>
        <w:rPr>
          <w:rFonts w:ascii="GHEA Grapalat" w:hAnsi="GHEA Grapalat" w:cs="GHEA Grapalat"/>
          <w:sz w:val="20"/>
          <w:szCs w:val="20"/>
          <w:u w:val="single"/>
          <w:vertAlign w:val="subscript"/>
          <w:lang w:val="hy-AM"/>
        </w:rPr>
      </w:pP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 xml:space="preserve">ի դեմս Ընկերության տնօրեն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254F39" w:rsidRPr="00AE2768" w:rsidRDefault="00254F39" w:rsidP="00254F39">
      <w:pPr>
        <w:jc w:val="both"/>
        <w:rPr>
          <w:rFonts w:ascii="GHEA Grapalat" w:hAnsi="GHEA Grapalat" w:cs="GHEA Grapalat"/>
          <w:sz w:val="20"/>
          <w:szCs w:val="20"/>
          <w:lang w:val="hy-AM"/>
        </w:rPr>
      </w:pPr>
      <w:r w:rsidRPr="00AE2768">
        <w:rPr>
          <w:rFonts w:ascii="GHEA Grapalat" w:hAnsi="GHEA Grapalat"/>
          <w:sz w:val="20"/>
          <w:szCs w:val="20"/>
          <w:vertAlign w:val="superscript"/>
          <w:lang w:val="hy-AM"/>
        </w:rPr>
        <w:t xml:space="preserve">       Ընկերության անվանումը</w:t>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t xml:space="preserve">    </w:t>
      </w:r>
      <w:r w:rsidRPr="00AE2768">
        <w:rPr>
          <w:rFonts w:ascii="GHEA Grapalat" w:hAnsi="GHEA Grapalat"/>
          <w:sz w:val="20"/>
          <w:szCs w:val="20"/>
          <w:vertAlign w:val="superscript"/>
          <w:lang w:val="hy-AM"/>
        </w:rPr>
        <w:t>Ընկերության տնօրենի անուն ազգանունը, անձնագրային տվյալները</w:t>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54F39" w:rsidRPr="00AE2768" w:rsidRDefault="00254F39" w:rsidP="00254F39">
      <w:pPr>
        <w:ind w:firstLine="708"/>
        <w:jc w:val="both"/>
        <w:rPr>
          <w:rFonts w:ascii="GHEA Grapalat" w:hAnsi="GHEA Grapalat" w:cs="GHEA Grapalat"/>
          <w:sz w:val="20"/>
          <w:szCs w:val="20"/>
          <w:lang w:val="hy-AM"/>
        </w:rPr>
      </w:pPr>
    </w:p>
    <w:p w:rsidR="00254F39" w:rsidRPr="00AE2768" w:rsidRDefault="00254F39" w:rsidP="00254F39">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254F39" w:rsidRPr="00AE2768" w:rsidRDefault="00254F39" w:rsidP="00254F39">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254F39" w:rsidRPr="00AE2768" w:rsidRDefault="00254F39" w:rsidP="00254F39">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1.1 Ընկերությունը մասնակցում է </w:t>
      </w:r>
      <w:r w:rsidRPr="005F3B03">
        <w:rPr>
          <w:rFonts w:ascii="GHEA Grapalat" w:hAnsi="GHEA Grapalat" w:cs="GHEA Grapalat"/>
          <w:sz w:val="20"/>
          <w:szCs w:val="20"/>
          <w:lang w:val="pt-BR"/>
        </w:rPr>
        <w:t xml:space="preserve">&lt;&lt;ՀՀ Արարատի մարզի </w:t>
      </w:r>
      <w:r w:rsidR="00056D05">
        <w:rPr>
          <w:rFonts w:ascii="GHEA Grapalat" w:hAnsi="GHEA Grapalat" w:cs="GHEA Grapalat"/>
          <w:sz w:val="20"/>
          <w:szCs w:val="20"/>
          <w:lang w:val="pt-BR"/>
        </w:rPr>
        <w:t xml:space="preserve">Ոսկետափի Սարգիս Հովհաննիսյանի անվան հիմնական </w:t>
      </w:r>
      <w:r w:rsidRPr="005F3B03">
        <w:rPr>
          <w:rFonts w:ascii="GHEA Grapalat" w:hAnsi="GHEA Grapalat" w:cs="GHEA Grapalat"/>
          <w:sz w:val="20"/>
          <w:szCs w:val="20"/>
          <w:lang w:val="pt-BR"/>
        </w:rPr>
        <w:t xml:space="preserve"> դպրոց&gt;&gt;ՊՈԱԿ-ի</w:t>
      </w:r>
      <w:r w:rsidRPr="00AE2768">
        <w:rPr>
          <w:rFonts w:ascii="GHEA Grapalat" w:hAnsi="GHEA Grapalat" w:cs="GHEA Grapalat"/>
          <w:sz w:val="20"/>
          <w:szCs w:val="20"/>
          <w:lang w:val="pt-BR"/>
        </w:rPr>
        <w:t xml:space="preserve">  (այսուհետ` Պատվիրատու) կողմից </w:t>
      </w:r>
    </w:p>
    <w:p w:rsidR="00254F39" w:rsidRPr="00AE2768" w:rsidRDefault="00254F39" w:rsidP="00254F39">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w:t>
      </w:r>
    </w:p>
    <w:p w:rsidR="00254F39" w:rsidRPr="00AE2768" w:rsidRDefault="00254F39" w:rsidP="00254F39">
      <w:pPr>
        <w:jc w:val="both"/>
        <w:rPr>
          <w:rFonts w:ascii="GHEA Grapalat" w:hAnsi="GHEA Grapalat" w:cs="GHEA Grapalat"/>
          <w:sz w:val="20"/>
          <w:szCs w:val="20"/>
          <w:lang w:val="pt-BR"/>
        </w:rPr>
      </w:pPr>
      <w:r w:rsidRPr="00AE2768">
        <w:rPr>
          <w:rFonts w:ascii="GHEA Grapalat" w:hAnsi="GHEA Grapalat" w:cs="GHEA Grapalat"/>
          <w:sz w:val="20"/>
          <w:szCs w:val="20"/>
          <w:lang w:val="pt-BR"/>
        </w:rPr>
        <w:t>կազմակերպված</w:t>
      </w:r>
      <w:r w:rsidRPr="005F3B03">
        <w:rPr>
          <w:rFonts w:ascii="GHEA Grapalat" w:hAnsi="GHEA Grapalat" w:cs="GHEA Grapalat"/>
          <w:sz w:val="20"/>
          <w:szCs w:val="20"/>
          <w:lang w:val="pt-BR"/>
        </w:rPr>
        <w:t>«</w:t>
      </w:r>
      <w:r w:rsidR="00056D05" w:rsidRPr="00056D05">
        <w:rPr>
          <w:rFonts w:ascii="Sylfaen" w:hAnsi="Sylfaen" w:cs="Sylfaen"/>
          <w:sz w:val="20"/>
          <w:szCs w:val="20"/>
          <w:lang w:val="es-ES"/>
        </w:rPr>
        <w:t xml:space="preserve"> </w:t>
      </w:r>
      <w:r w:rsidR="00056D05">
        <w:rPr>
          <w:rFonts w:ascii="Sylfaen" w:hAnsi="Sylfaen" w:cs="Sylfaen"/>
          <w:sz w:val="20"/>
          <w:szCs w:val="20"/>
          <w:lang w:val="es-ES"/>
        </w:rPr>
        <w:t>ԱՄՈՀՀԴ</w:t>
      </w:r>
      <w:r w:rsidR="00056D05" w:rsidRPr="005F3B03">
        <w:rPr>
          <w:rFonts w:ascii="GHEA Grapalat" w:hAnsi="GHEA Grapalat" w:cs="GHEA Grapalat"/>
          <w:sz w:val="20"/>
          <w:szCs w:val="20"/>
          <w:lang w:val="pt-BR"/>
        </w:rPr>
        <w:t xml:space="preserve"> </w:t>
      </w:r>
      <w:r w:rsidRPr="005F3B03">
        <w:rPr>
          <w:rFonts w:ascii="GHEA Grapalat" w:hAnsi="GHEA Grapalat" w:cs="GHEA Grapalat"/>
          <w:sz w:val="20"/>
          <w:szCs w:val="20"/>
          <w:lang w:val="pt-BR"/>
        </w:rPr>
        <w:t>-</w:t>
      </w:r>
      <w:r w:rsidRPr="005F3B03">
        <w:rPr>
          <w:rFonts w:ascii="Sylfaen" w:hAnsi="Sylfaen" w:cs="Sylfaen"/>
          <w:sz w:val="20"/>
          <w:szCs w:val="20"/>
          <w:lang w:val="pt-BR"/>
        </w:rPr>
        <w:t>ԳՀԱՊՁԲ</w:t>
      </w:r>
      <w:r w:rsidRPr="005F3B03">
        <w:rPr>
          <w:rFonts w:ascii="GHEA Grapalat" w:hAnsi="GHEA Grapalat" w:cs="GHEA Grapalat"/>
          <w:sz w:val="20"/>
          <w:szCs w:val="20"/>
          <w:lang w:val="pt-BR"/>
        </w:rPr>
        <w:t>-20/01</w:t>
      </w:r>
      <w:r w:rsidRPr="005F3B03">
        <w:rPr>
          <w:rFonts w:ascii="Franklin Gothic Medium Cond" w:hAnsi="Franklin Gothic Medium Cond" w:cs="Franklin Gothic Medium Cond"/>
          <w:sz w:val="20"/>
          <w:szCs w:val="20"/>
          <w:lang w:val="pt-BR"/>
        </w:rPr>
        <w:t>»</w:t>
      </w:r>
      <w:r w:rsidRPr="00AE2768">
        <w:rPr>
          <w:rFonts w:ascii="GHEA Grapalat" w:hAnsi="GHEA Grapalat" w:cs="GHEA Grapalat"/>
          <w:sz w:val="20"/>
          <w:szCs w:val="20"/>
          <w:lang w:val="pt-BR"/>
        </w:rPr>
        <w:t>ծածկագրով գնման ընթացակարգին:</w:t>
      </w:r>
    </w:p>
    <w:p w:rsidR="00254F39" w:rsidRPr="005F3B03" w:rsidRDefault="00254F39" w:rsidP="00254F39">
      <w:pPr>
        <w:ind w:left="426"/>
        <w:jc w:val="both"/>
        <w:rPr>
          <w:rFonts w:ascii="Sylfaen" w:hAnsi="Sylfaen" w:cs="GHEA Grapalat"/>
          <w:sz w:val="20"/>
          <w:szCs w:val="20"/>
          <w:lang w:val="pt-BR"/>
        </w:rPr>
      </w:pPr>
      <w:r w:rsidRPr="00246F37">
        <w:rPr>
          <w:rFonts w:ascii="GHEA Grapalat" w:hAnsi="GHEA Grapalat"/>
          <w:sz w:val="20"/>
          <w:szCs w:val="20"/>
          <w:vertAlign w:val="superscript"/>
          <w:lang w:val="pt-BR"/>
        </w:rPr>
        <w:t xml:space="preserve">                                                        </w:t>
      </w:r>
    </w:p>
    <w:p w:rsidR="00254F39" w:rsidRPr="00AE2768" w:rsidRDefault="00254F39" w:rsidP="00254F39">
      <w:pPr>
        <w:ind w:firstLine="426"/>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54F39" w:rsidRPr="00AE2768" w:rsidRDefault="00254F39" w:rsidP="00254F39">
      <w:pPr>
        <w:ind w:firstLine="426"/>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1.3 Ընկերությունը</w:t>
      </w:r>
      <w:r w:rsidRPr="00AE2768">
        <w:rPr>
          <w:rFonts w:ascii="GHEA Grapalat" w:hAnsi="GHEA Grapalat" w:cs="GHEA Grapalat"/>
          <w:color w:val="000000"/>
          <w:sz w:val="20"/>
          <w:szCs w:val="20"/>
          <w:lang w:val="hy-AM"/>
        </w:rPr>
        <w:t xml:space="preserve"> սույն </w:t>
      </w:r>
      <w:r w:rsidRPr="00AE2768">
        <w:rPr>
          <w:rFonts w:ascii="GHEA Grapalat" w:hAnsi="GHEA Grapalat" w:cs="GHEA Grapalat"/>
          <w:color w:val="000000"/>
          <w:sz w:val="20"/>
          <w:szCs w:val="20"/>
          <w:lang w:val="pt-BR"/>
        </w:rPr>
        <w:t>տուժանքի համաձայնագ</w:t>
      </w:r>
      <w:r w:rsidRPr="00AE2768">
        <w:rPr>
          <w:rFonts w:ascii="GHEA Grapalat" w:hAnsi="GHEA Grapalat" w:cs="GHEA Grapalat"/>
          <w:color w:val="000000"/>
          <w:sz w:val="20"/>
          <w:szCs w:val="20"/>
          <w:lang w:val="hy-AM"/>
        </w:rPr>
        <w:t>ր</w:t>
      </w:r>
      <w:r w:rsidRPr="00AE2768">
        <w:rPr>
          <w:rFonts w:ascii="GHEA Grapalat" w:hAnsi="GHEA Grapalat" w:cs="GHEA Grapalat"/>
          <w:color w:val="000000"/>
          <w:sz w:val="20"/>
          <w:szCs w:val="20"/>
          <w:lang w:val="pt-BR"/>
        </w:rPr>
        <w:t>ի</w:t>
      </w:r>
      <w:r w:rsidRPr="00AE2768">
        <w:rPr>
          <w:rFonts w:ascii="GHEA Grapalat" w:hAnsi="GHEA Grapalat" w:cs="GHEA Grapalat"/>
          <w:color w:val="000000"/>
          <w:sz w:val="20"/>
          <w:szCs w:val="20"/>
          <w:lang w:val="hy-AM"/>
        </w:rPr>
        <w:t xml:space="preserve">ն կից ներկայացվող վճարման պահանջագրի </w:t>
      </w:r>
      <w:r w:rsidRPr="00246F37">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այսուհետ` Պահանջագիր</w:t>
      </w:r>
      <w:r w:rsidRPr="00246F37">
        <w:rPr>
          <w:rFonts w:ascii="GHEA Grapalat" w:hAnsi="GHEA Grapalat" w:cs="GHEA Grapalat"/>
          <w:color w:val="000000"/>
          <w:sz w:val="20"/>
          <w:szCs w:val="20"/>
          <w:lang w:val="hy-AM"/>
        </w:rPr>
        <w:t>)</w:t>
      </w:r>
      <w:r w:rsidRPr="00AE2768">
        <w:rPr>
          <w:rFonts w:ascii="GHEA Grapalat" w:hAnsi="GHEA Grapalat" w:cs="GHEA Grapalat"/>
          <w:color w:val="000000"/>
          <w:sz w:val="20"/>
          <w:szCs w:val="20"/>
          <w:lang w:val="hy-AM"/>
        </w:rPr>
        <w:t xml:space="preserve"> ստորագրմամբ անհետկանչելիորեն  համաձայնվում է, որ </w:t>
      </w:r>
    </w:p>
    <w:p w:rsidR="00254F39" w:rsidRPr="00AE2768" w:rsidRDefault="00254F39" w:rsidP="00254F39">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54F39" w:rsidRPr="00AE2768" w:rsidRDefault="00254F39" w:rsidP="00254F39">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254F39" w:rsidRPr="00AE2768" w:rsidRDefault="00254F39" w:rsidP="00254F39">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254F39" w:rsidRPr="00AE2768" w:rsidRDefault="00254F39" w:rsidP="00254F39">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254F39" w:rsidRPr="00AE2768" w:rsidRDefault="00254F39" w:rsidP="00254F39">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54F39" w:rsidRPr="00AE2768" w:rsidRDefault="00254F39" w:rsidP="00254F39">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2768">
        <w:rPr>
          <w:rFonts w:ascii="GHEA Grapalat" w:hAnsi="GHEA Grapalat" w:cs="GHEA Grapalat"/>
          <w:sz w:val="20"/>
          <w:szCs w:val="20"/>
          <w:lang w:val="hy-AM"/>
        </w:rPr>
        <w:t xml:space="preserve">Պահանջագիրը բնօրինակներով </w:t>
      </w:r>
      <w:r w:rsidRPr="00AE2768">
        <w:rPr>
          <w:rFonts w:ascii="GHEA Grapalat" w:hAnsi="GHEA Grapalat" w:cs="GHEA Grapalat"/>
          <w:sz w:val="20"/>
          <w:szCs w:val="20"/>
          <w:lang w:val="pt-BR"/>
        </w:rPr>
        <w:t xml:space="preserve">ներկայացնում է </w:t>
      </w:r>
      <w:r w:rsidRPr="00AE2768">
        <w:rPr>
          <w:rFonts w:ascii="GHEA Grapalat" w:hAnsi="GHEA Grapalat" w:cs="GHEA Grapalat"/>
          <w:sz w:val="20"/>
          <w:szCs w:val="20"/>
          <w:lang w:val="hy-AM"/>
        </w:rPr>
        <w:t>Վճարող Բանկին</w:t>
      </w:r>
      <w:r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E2768">
        <w:rPr>
          <w:rFonts w:ascii="GHEA Grapalat" w:hAnsi="GHEA Grapalat" w:cs="GHEA Grapalat"/>
          <w:sz w:val="20"/>
          <w:szCs w:val="20"/>
          <w:lang w:val="hy-AM"/>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թվային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ստորագրությամբ</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հաստատված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լինելու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դեպքում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են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ներկայացվում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կրիչներով</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ինչպես</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նաև</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դրանցից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արտատպված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թղթային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տարբերակներով</w:t>
      </w:r>
      <w:r w:rsidRPr="00AE2768">
        <w:rPr>
          <w:rFonts w:ascii="GHEA Grapalat" w:hAnsi="GHEA Grapalat" w:cs="GHEA Grapalat"/>
          <w:sz w:val="20"/>
          <w:szCs w:val="20"/>
          <w:lang w:val="pt-BR"/>
        </w:rPr>
        <w:t>:</w:t>
      </w:r>
    </w:p>
    <w:p w:rsidR="00254F39" w:rsidRPr="00AE2768" w:rsidRDefault="00254F39" w:rsidP="00254F39">
      <w:pPr>
        <w:numPr>
          <w:ilvl w:val="1"/>
          <w:numId w:val="25"/>
        </w:numPr>
        <w:ind w:left="0"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254F39" w:rsidRPr="00AE2768" w:rsidRDefault="00254F39" w:rsidP="00254F39">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Վճարող Բանկի կողմից Պ</w:t>
      </w:r>
      <w:r w:rsidRPr="00AE2768">
        <w:rPr>
          <w:rFonts w:ascii="GHEA Grapalat" w:hAnsi="GHEA Grapalat" w:cs="GHEA Grapalat"/>
          <w:sz w:val="20"/>
          <w:szCs w:val="20"/>
          <w:lang w:val="pt-BR"/>
        </w:rPr>
        <w:t xml:space="preserve">ահանջագրում նշված գումարի վճարման հետևանքով </w:t>
      </w:r>
      <w:r w:rsidRPr="00AE2768">
        <w:rPr>
          <w:rFonts w:ascii="GHEA Grapalat" w:hAnsi="GHEA Grapalat" w:cs="GHEA Grapalat"/>
          <w:sz w:val="20"/>
          <w:szCs w:val="20"/>
          <w:lang w:val="hy-AM"/>
        </w:rPr>
        <w:t xml:space="preserve">Ընկերության </w:t>
      </w:r>
      <w:r w:rsidRPr="00AE2768">
        <w:rPr>
          <w:rFonts w:ascii="GHEA Grapalat" w:hAnsi="GHEA Grapalat" w:cs="GHEA Grapalat"/>
          <w:sz w:val="20"/>
          <w:szCs w:val="20"/>
          <w:lang w:val="pt-BR"/>
        </w:rPr>
        <w:t xml:space="preserve">առաջացած ռիսկերի (Ընկերության կրած վնասների) </w:t>
      </w:r>
      <w:r w:rsidRPr="00AE2768">
        <w:rPr>
          <w:rFonts w:ascii="GHEA Grapalat" w:hAnsi="GHEA Grapalat" w:cs="GHEA Grapalat"/>
          <w:sz w:val="20"/>
          <w:szCs w:val="20"/>
          <w:lang w:val="hy-AM"/>
        </w:rPr>
        <w:t xml:space="preserve">և բացասական հետևանքների </w:t>
      </w:r>
      <w:r w:rsidRPr="00AE2768">
        <w:rPr>
          <w:rFonts w:ascii="GHEA Grapalat" w:hAnsi="GHEA Grapalat" w:cs="GHEA Grapalat"/>
          <w:sz w:val="20"/>
          <w:szCs w:val="20"/>
          <w:lang w:val="pt-BR"/>
        </w:rPr>
        <w:t>համար Բանկը</w:t>
      </w:r>
      <w:r w:rsidRPr="00AE2768">
        <w:rPr>
          <w:rFonts w:ascii="GHEA Grapalat" w:hAnsi="GHEA Grapalat" w:cs="GHEA Grapalat"/>
          <w:sz w:val="20"/>
          <w:szCs w:val="20"/>
          <w:lang w:val="hy-AM"/>
        </w:rPr>
        <w:t xml:space="preserve"> որևէ</w:t>
      </w:r>
      <w:r w:rsidRPr="00AE2768">
        <w:rPr>
          <w:rFonts w:ascii="GHEA Grapalat" w:hAnsi="GHEA Grapalat" w:cs="GHEA Grapalat"/>
          <w:sz w:val="20"/>
          <w:szCs w:val="20"/>
          <w:lang w:val="pt-BR"/>
        </w:rPr>
        <w:t xml:space="preserve"> պատասխանատվություն չի կրում</w:t>
      </w:r>
      <w:r w:rsidRPr="00AE2768">
        <w:rPr>
          <w:rFonts w:ascii="GHEA Grapalat" w:hAnsi="GHEA Grapalat" w:cs="GHEA Grapalat"/>
          <w:sz w:val="20"/>
          <w:szCs w:val="20"/>
          <w:lang w:val="hy-AM"/>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254F39" w:rsidRPr="00AE2768" w:rsidRDefault="00254F39" w:rsidP="00254F39">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Այն դեպքում</w:t>
      </w:r>
      <w:r w:rsidRPr="00AE2768">
        <w:rPr>
          <w:rFonts w:ascii="GHEA Grapalat" w:hAnsi="GHEA Grapalat" w:cs="GHEA Grapalat"/>
          <w:sz w:val="20"/>
          <w:szCs w:val="20"/>
          <w:lang w:val="pt-BR"/>
        </w:rPr>
        <w:t>,</w:t>
      </w:r>
      <w:r w:rsidRPr="00AE2768">
        <w:rPr>
          <w:rFonts w:ascii="GHEA Grapalat" w:hAnsi="GHEA Grapalat" w:cs="GHEA Grapalat"/>
          <w:sz w:val="20"/>
          <w:szCs w:val="20"/>
          <w:lang w:val="hy-AM"/>
        </w:rPr>
        <w:t xml:space="preserve"> երբ Ընկերության հաշվի միջոցները չեն բավարարում</w:t>
      </w:r>
      <w:r w:rsidRPr="00AE2768">
        <w:rPr>
          <w:rFonts w:ascii="GHEA Grapalat" w:hAnsi="GHEA Grapalat" w:cs="GHEA Grapalat"/>
          <w:sz w:val="20"/>
          <w:szCs w:val="20"/>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վճարման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ստանալուց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հետո՝</w:t>
      </w:r>
      <w:r w:rsidRPr="00AE2768">
        <w:rPr>
          <w:rFonts w:ascii="GHEA Grapalat" w:hAnsi="GHEA Grapalat" w:cs="GHEA Grapalat"/>
          <w:sz w:val="20"/>
          <w:szCs w:val="20"/>
          <w:lang w:val="pt-BR"/>
        </w:rPr>
        <w:t xml:space="preserve"> 2 (</w:t>
      </w:r>
      <w:r w:rsidRPr="00AE2768">
        <w:rPr>
          <w:rFonts w:ascii="GHEA Grapalat" w:hAnsi="GHEA Grapalat" w:cs="GHEA Grapalat"/>
          <w:sz w:val="20"/>
          <w:szCs w:val="20"/>
        </w:rPr>
        <w:t>երկու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աշխատանքային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օրվա</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ընթացքում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պետք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տեղեկացնի</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Պատվիրատուին՝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գրավոր</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ձևով</w:t>
      </w:r>
      <w:r w:rsidRPr="00AE2768">
        <w:rPr>
          <w:rFonts w:ascii="GHEA Grapalat" w:hAnsi="GHEA Grapalat" w:cs="GHEA Grapalat"/>
          <w:sz w:val="20"/>
          <w:szCs w:val="20"/>
          <w:lang w:val="pt-BR"/>
        </w:rPr>
        <w:t>:</w:t>
      </w:r>
    </w:p>
    <w:p w:rsidR="00254F39" w:rsidRPr="00AE2768" w:rsidRDefault="00254F39" w:rsidP="00254F39">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Սույն համաձայնագիրը և կից </w:t>
      </w:r>
      <w:r w:rsidRPr="00AE2768">
        <w:rPr>
          <w:rFonts w:ascii="GHEA Grapalat" w:hAnsi="GHEA Grapalat" w:cs="GHEA Grapalat"/>
          <w:sz w:val="20"/>
          <w:szCs w:val="20"/>
          <w:lang w:val="hy-AM"/>
        </w:rPr>
        <w:t>Պ</w:t>
      </w:r>
      <w:r w:rsidRPr="00AE276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54F39" w:rsidRPr="00AE2768" w:rsidRDefault="00254F39" w:rsidP="00254F39">
      <w:pPr>
        <w:jc w:val="both"/>
        <w:rPr>
          <w:rFonts w:ascii="GHEA Grapalat" w:hAnsi="GHEA Grapalat" w:cs="GHEA Grapalat"/>
          <w:sz w:val="20"/>
          <w:szCs w:val="20"/>
          <w:lang w:val="hy-AM"/>
        </w:rPr>
      </w:pPr>
    </w:p>
    <w:p w:rsidR="00254F39" w:rsidRPr="00AE2768" w:rsidRDefault="00254F39" w:rsidP="00254F39">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lastRenderedPageBreak/>
        <w:t>Այլ պայմաններ</w:t>
      </w:r>
    </w:p>
    <w:p w:rsidR="00254F39" w:rsidRPr="00AE2768" w:rsidRDefault="00254F39" w:rsidP="00254F39">
      <w:pPr>
        <w:ind w:firstLine="567"/>
        <w:jc w:val="both"/>
        <w:rPr>
          <w:rFonts w:ascii="GHEA Grapalat" w:hAnsi="GHEA Grapalat" w:cs="GHEA Grapalat"/>
          <w:sz w:val="20"/>
          <w:szCs w:val="20"/>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Pr="00AE2768">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254F39" w:rsidRPr="00AE2768" w:rsidRDefault="00254F39" w:rsidP="00254F39">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254F39" w:rsidRPr="00AE2768" w:rsidRDefault="00254F39" w:rsidP="00254F39">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254F39" w:rsidRPr="00AE2768" w:rsidDel="00A13215" w:rsidRDefault="00254F39" w:rsidP="00254F39">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54F39" w:rsidRPr="00AE2768" w:rsidRDefault="00254F39" w:rsidP="00254F39">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54F39" w:rsidRPr="00AE2768" w:rsidRDefault="00254F39" w:rsidP="00254F39">
      <w:pPr>
        <w:ind w:firstLine="567"/>
        <w:jc w:val="both"/>
        <w:rPr>
          <w:rFonts w:ascii="GHEA Grapalat" w:hAnsi="GHEA Grapalat" w:cs="GHEA Grapalat"/>
          <w:sz w:val="20"/>
          <w:szCs w:val="20"/>
          <w:lang w:val="hy-AM"/>
        </w:rPr>
      </w:pPr>
    </w:p>
    <w:p w:rsidR="00254F39" w:rsidRPr="00AE2768" w:rsidRDefault="00254F39" w:rsidP="00254F39">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254F39" w:rsidRPr="00AE2768" w:rsidRDefault="00254F39" w:rsidP="00254F39">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254F39" w:rsidRPr="00AE2768" w:rsidRDefault="00254F39" w:rsidP="00254F39">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անվանումը</w:t>
      </w:r>
    </w:p>
    <w:p w:rsidR="00254F39" w:rsidRPr="00AE2768" w:rsidRDefault="00254F39" w:rsidP="00254F39">
      <w:pPr>
        <w:jc w:val="both"/>
        <w:rPr>
          <w:rFonts w:ascii="GHEA Grapalat" w:hAnsi="GHEA Grapalat"/>
          <w:sz w:val="20"/>
          <w:szCs w:val="20"/>
          <w:u w:val="single"/>
          <w:vertAlign w:val="superscript"/>
          <w:lang w:val="hy-AM"/>
        </w:rPr>
      </w:pPr>
      <w:r w:rsidRPr="00AE2768">
        <w:rPr>
          <w:rFonts w:ascii="GHEA Grapalat" w:hAnsi="GHEA Grapalat"/>
          <w:sz w:val="20"/>
          <w:szCs w:val="20"/>
          <w:vertAlign w:val="superscript"/>
          <w:lang w:val="hy-AM"/>
        </w:rPr>
        <w:t xml:space="preserve"> </w:t>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54F39" w:rsidRPr="00AE2768" w:rsidRDefault="00254F39" w:rsidP="00254F39">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հասցեն</w:t>
      </w:r>
    </w:p>
    <w:p w:rsidR="00254F39" w:rsidRPr="00AE2768" w:rsidRDefault="00254F39" w:rsidP="00254F39">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54F39" w:rsidRPr="00AE2768" w:rsidRDefault="00254F39" w:rsidP="00254F39">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ընկերությանը սպասարկող բանկի անվանումը</w:t>
      </w:r>
    </w:p>
    <w:p w:rsidR="00254F39" w:rsidRPr="00AE2768" w:rsidRDefault="00254F39" w:rsidP="00254F39">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54F39" w:rsidRPr="00AE2768" w:rsidRDefault="00254F39" w:rsidP="00254F39">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բանկային հաշվեհամարը</w:t>
      </w:r>
    </w:p>
    <w:p w:rsidR="00254F39" w:rsidRPr="00AE2768" w:rsidRDefault="00254F39" w:rsidP="00254F39">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54F39" w:rsidRPr="00AE2768" w:rsidRDefault="00254F39" w:rsidP="00254F39">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հարկ վճարողի հաշվառման համարը</w:t>
      </w:r>
    </w:p>
    <w:p w:rsidR="00254F39" w:rsidRPr="00AE2768" w:rsidRDefault="00254F39" w:rsidP="00254F39">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254F39" w:rsidRPr="00AE2768" w:rsidRDefault="00254F39" w:rsidP="00254F39">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տնօրենի անունը, ազգանունը և ստորագրությունը</w:t>
      </w:r>
    </w:p>
    <w:p w:rsidR="00254F39" w:rsidRPr="00AE2768" w:rsidRDefault="00254F39" w:rsidP="00254F39">
      <w:pPr>
        <w:jc w:val="both"/>
        <w:rPr>
          <w:rFonts w:ascii="GHEA Grapalat" w:hAnsi="GHEA Grapalat"/>
          <w:sz w:val="20"/>
          <w:szCs w:val="20"/>
          <w:lang w:val="hy-AM"/>
        </w:rPr>
      </w:pPr>
      <w:r w:rsidRPr="00AE2768">
        <w:rPr>
          <w:rFonts w:ascii="GHEA Grapalat" w:hAnsi="GHEA Grapalat"/>
          <w:sz w:val="20"/>
          <w:szCs w:val="20"/>
          <w:lang w:val="hy-AM"/>
        </w:rPr>
        <w:t>Կ.Տ</w:t>
      </w:r>
    </w:p>
    <w:p w:rsidR="00254F39" w:rsidRPr="00AE2768" w:rsidRDefault="00254F39" w:rsidP="00254F39">
      <w:pPr>
        <w:jc w:val="both"/>
        <w:rPr>
          <w:rFonts w:ascii="GHEA Grapalat" w:hAnsi="GHEA Grapalat"/>
          <w:sz w:val="20"/>
          <w:szCs w:val="20"/>
          <w:lang w:val="hy-AM"/>
        </w:rPr>
      </w:pPr>
    </w:p>
    <w:p w:rsidR="00254F39" w:rsidRPr="00AE2768" w:rsidRDefault="00254F39" w:rsidP="00254F39">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254F39" w:rsidRPr="00AE2768" w:rsidRDefault="00254F39" w:rsidP="00254F39">
      <w:pPr>
        <w:jc w:val="center"/>
        <w:rPr>
          <w:rFonts w:ascii="GHEA Grapalat" w:hAnsi="GHEA Grapalat" w:cs="GHEA Grapalat"/>
          <w:sz w:val="20"/>
          <w:szCs w:val="20"/>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E2768">
        <w:rPr>
          <w:rFonts w:ascii="GHEA Grapalat" w:hAnsi="GHEA Grapalat" w:cs="Sylfaen"/>
          <w:i/>
          <w:sz w:val="20"/>
          <w:szCs w:val="20"/>
          <w:lang w:val="hy-AM"/>
        </w:rPr>
        <w:t xml:space="preserve">* </w:t>
      </w:r>
      <w:r w:rsidRPr="00AE2768">
        <w:rPr>
          <w:rFonts w:ascii="GHEA Grapalat" w:hAnsi="GHEA Grapalat"/>
          <w:i/>
          <w:sz w:val="20"/>
          <w:szCs w:val="20"/>
          <w:lang w:val="hy-AM"/>
        </w:rPr>
        <w:t>լրացվում է հանձնաժողովի քարտուղարի կողմից` մինչև հրավերը տեղեկագրում հրապարակելը:</w:t>
      </w: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54F39" w:rsidRPr="00AE2768" w:rsidRDefault="00254F39" w:rsidP="00254F39">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254F39" w:rsidRPr="00AE2768" w:rsidRDefault="00254F39" w:rsidP="00981B92">
            <w:pPr>
              <w:jc w:val="center"/>
              <w:rPr>
                <w:rFonts w:ascii="GHEA Grapalat" w:hAnsi="GHEA Grapalat" w:cs="Arial"/>
                <w:bCs/>
                <w:i/>
                <w:sz w:val="20"/>
                <w:szCs w:val="20"/>
              </w:rPr>
            </w:pPr>
          </w:p>
        </w:tc>
      </w:tr>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254F39" w:rsidRPr="00AE2768" w:rsidTr="00981B9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254F39" w:rsidRPr="00AE2768" w:rsidTr="00981B9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254F39" w:rsidRPr="00AE2768" w:rsidTr="00981B9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254F39" w:rsidRPr="00AE2768" w:rsidTr="00981B9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056D05">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Pr="005F3B03">
              <w:rPr>
                <w:rFonts w:ascii="GHEA Grapalat" w:hAnsi="GHEA Grapalat" w:cs="Arial"/>
                <w:sz w:val="20"/>
                <w:szCs w:val="20"/>
              </w:rPr>
              <w:t>&lt;&lt;</w:t>
            </w:r>
            <w:r w:rsidRPr="005F3B03">
              <w:rPr>
                <w:rFonts w:ascii="Sylfaen" w:hAnsi="Sylfaen" w:cs="Sylfaen"/>
                <w:sz w:val="20"/>
                <w:szCs w:val="20"/>
              </w:rPr>
              <w:t>ՀՀ</w:t>
            </w:r>
            <w:r w:rsidRPr="005F3B03">
              <w:rPr>
                <w:rFonts w:ascii="GHEA Grapalat" w:hAnsi="GHEA Grapalat" w:cs="Arial"/>
                <w:sz w:val="20"/>
                <w:szCs w:val="20"/>
              </w:rPr>
              <w:t xml:space="preserve"> </w:t>
            </w:r>
            <w:r w:rsidRPr="005F3B03">
              <w:rPr>
                <w:rFonts w:ascii="Sylfaen" w:hAnsi="Sylfaen" w:cs="Sylfaen"/>
                <w:sz w:val="20"/>
                <w:szCs w:val="20"/>
              </w:rPr>
              <w:t>Արարատի</w:t>
            </w:r>
            <w:r w:rsidRPr="005F3B03">
              <w:rPr>
                <w:rFonts w:ascii="GHEA Grapalat" w:hAnsi="GHEA Grapalat" w:cs="Arial"/>
                <w:sz w:val="20"/>
                <w:szCs w:val="20"/>
              </w:rPr>
              <w:t xml:space="preserve"> </w:t>
            </w:r>
            <w:r w:rsidRPr="005F3B03">
              <w:rPr>
                <w:rFonts w:ascii="Sylfaen" w:hAnsi="Sylfaen" w:cs="Sylfaen"/>
                <w:sz w:val="20"/>
                <w:szCs w:val="20"/>
              </w:rPr>
              <w:t>մարզի</w:t>
            </w:r>
            <w:r w:rsidRPr="005F3B03">
              <w:rPr>
                <w:rFonts w:ascii="GHEA Grapalat" w:hAnsi="GHEA Grapalat" w:cs="Arial"/>
                <w:sz w:val="20"/>
                <w:szCs w:val="20"/>
              </w:rPr>
              <w:t xml:space="preserve"> </w:t>
            </w:r>
            <w:r w:rsidR="00056D05">
              <w:rPr>
                <w:rFonts w:ascii="GHEA Grapalat" w:hAnsi="GHEA Grapalat" w:cs="GHEA Grapalat"/>
                <w:sz w:val="20"/>
                <w:szCs w:val="20"/>
                <w:lang w:val="pt-BR"/>
              </w:rPr>
              <w:t xml:space="preserve">Ոսկետափի Սարգիս Հովհաննիսյանի անվան հիմնական </w:t>
            </w:r>
            <w:r w:rsidRPr="005F3B03">
              <w:rPr>
                <w:rFonts w:ascii="Sylfaen" w:hAnsi="Sylfaen" w:cs="Sylfaen"/>
                <w:sz w:val="20"/>
                <w:szCs w:val="20"/>
              </w:rPr>
              <w:t>դպրոց</w:t>
            </w:r>
            <w:r w:rsidRPr="005F3B03">
              <w:rPr>
                <w:rFonts w:ascii="GHEA Grapalat" w:hAnsi="GHEA Grapalat" w:cs="Arial"/>
                <w:sz w:val="20"/>
                <w:szCs w:val="20"/>
              </w:rPr>
              <w:t>&gt;&gt;</w:t>
            </w:r>
            <w:r w:rsidRPr="005F3B03">
              <w:rPr>
                <w:rFonts w:ascii="Sylfaen" w:hAnsi="Sylfaen" w:cs="Sylfaen"/>
                <w:sz w:val="20"/>
                <w:szCs w:val="20"/>
              </w:rPr>
              <w:t>ՊՈԱԿ</w:t>
            </w:r>
          </w:p>
        </w:tc>
      </w:tr>
      <w:tr w:rsidR="00254F39" w:rsidRPr="00AE2768" w:rsidTr="00981B9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254F39" w:rsidRPr="00AE2768" w:rsidTr="00981B9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00981B92">
              <w:rPr>
                <w:rFonts w:ascii="GHEA Grapalat" w:hAnsi="GHEA Grapalat" w:cs="Arial"/>
                <w:sz w:val="20"/>
                <w:szCs w:val="20"/>
              </w:rPr>
              <w:t>04103945</w:t>
            </w:r>
          </w:p>
        </w:tc>
      </w:tr>
      <w:tr w:rsidR="00254F39" w:rsidRPr="00AE2768" w:rsidTr="00981B9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t xml:space="preserve"> </w:t>
            </w:r>
            <w:r w:rsidRPr="0054436B">
              <w:rPr>
                <w:rFonts w:ascii="Sylfaen" w:hAnsi="Sylfaen" w:cs="Sylfaen"/>
                <w:sz w:val="20"/>
                <w:szCs w:val="20"/>
              </w:rPr>
              <w:t>Ֆին</w:t>
            </w:r>
            <w:r w:rsidRPr="0054436B">
              <w:rPr>
                <w:rFonts w:ascii="GHEA Grapalat" w:hAnsi="GHEA Grapalat" w:cs="Arial"/>
                <w:sz w:val="20"/>
                <w:szCs w:val="20"/>
              </w:rPr>
              <w:t>.</w:t>
            </w:r>
            <w:r w:rsidRPr="0054436B">
              <w:rPr>
                <w:rFonts w:ascii="Sylfaen" w:hAnsi="Sylfaen" w:cs="Sylfaen"/>
                <w:sz w:val="20"/>
                <w:szCs w:val="20"/>
              </w:rPr>
              <w:t>նախ</w:t>
            </w:r>
            <w:r w:rsidRPr="0054436B">
              <w:rPr>
                <w:rFonts w:ascii="GHEA Grapalat" w:hAnsi="GHEA Grapalat" w:cs="Arial"/>
                <w:sz w:val="20"/>
                <w:szCs w:val="20"/>
              </w:rPr>
              <w:t>.</w:t>
            </w:r>
            <w:r w:rsidRPr="0054436B">
              <w:rPr>
                <w:rFonts w:ascii="Sylfaen" w:hAnsi="Sylfaen" w:cs="Sylfaen"/>
                <w:sz w:val="20"/>
                <w:szCs w:val="20"/>
              </w:rPr>
              <w:t>գործառնական</w:t>
            </w:r>
            <w:r w:rsidRPr="0054436B">
              <w:rPr>
                <w:rFonts w:ascii="GHEA Grapalat" w:hAnsi="GHEA Grapalat" w:cs="Arial"/>
                <w:sz w:val="20"/>
                <w:szCs w:val="20"/>
              </w:rPr>
              <w:t xml:space="preserve"> </w:t>
            </w:r>
            <w:r w:rsidRPr="0054436B">
              <w:rPr>
                <w:rFonts w:ascii="Sylfaen" w:hAnsi="Sylfaen" w:cs="Sylfaen"/>
                <w:sz w:val="20"/>
                <w:szCs w:val="20"/>
              </w:rPr>
              <w:t>վարչություն</w:t>
            </w:r>
          </w:p>
        </w:tc>
      </w:tr>
      <w:tr w:rsidR="00254F39" w:rsidRPr="00AE2768" w:rsidTr="00981B9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981B92">
              <w:rPr>
                <w:rFonts w:ascii="GHEA Grapalat" w:hAnsi="GHEA Grapalat" w:cs="Arial"/>
                <w:sz w:val="20"/>
                <w:szCs w:val="20"/>
              </w:rPr>
              <w:t>900</w:t>
            </w:r>
            <w:r w:rsidR="00381A43">
              <w:rPr>
                <w:rFonts w:ascii="GHEA Grapalat" w:hAnsi="GHEA Grapalat" w:cs="Arial"/>
                <w:sz w:val="20"/>
                <w:szCs w:val="20"/>
              </w:rPr>
              <w:t>428000419</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54436B" w:rsidRDefault="00254F39" w:rsidP="00981B92">
            <w:pPr>
              <w:rPr>
                <w:rFonts w:ascii="Sylfaen" w:hAnsi="Sylfaen" w:cs="Arial"/>
                <w:sz w:val="20"/>
                <w:szCs w:val="20"/>
              </w:rPr>
            </w:pPr>
            <w:r w:rsidRPr="00AE2768">
              <w:rPr>
                <w:rFonts w:ascii="GHEA Grapalat" w:hAnsi="GHEA Grapalat" w:cs="Sylfaen"/>
                <w:sz w:val="20"/>
                <w:szCs w:val="20"/>
              </w:rPr>
              <w:t>1</w:t>
            </w:r>
            <w:r w:rsidRPr="0054436B">
              <w:rPr>
                <w:rFonts w:ascii="GHEA Grapalat" w:hAnsi="GHEA Grapalat" w:cs="Sylfaen"/>
                <w:sz w:val="20"/>
                <w:szCs w:val="20"/>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r>
              <w:rPr>
                <w:rFonts w:ascii="Sylfaen" w:hAnsi="Sylfaen" w:cs="Arial"/>
                <w:sz w:val="20"/>
                <w:szCs w:val="20"/>
              </w:rPr>
              <w:t>ՀՀ դրամ  AMD</w:t>
            </w:r>
          </w:p>
        </w:tc>
      </w:tr>
      <w:tr w:rsidR="00254F39" w:rsidRPr="00AE2768" w:rsidTr="00981B9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(որակավորման ապահովմ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254F39" w:rsidRPr="00AE2768" w:rsidTr="00981B92">
        <w:trPr>
          <w:trHeight w:val="424"/>
        </w:trPr>
        <w:tc>
          <w:tcPr>
            <w:tcW w:w="10980" w:type="dxa"/>
            <w:gridSpan w:val="2"/>
            <w:tcBorders>
              <w:top w:val="single" w:sz="4" w:space="0" w:color="auto"/>
              <w:left w:val="single" w:sz="4" w:space="0" w:color="auto"/>
              <w:right w:val="single" w:sz="4" w:space="0" w:color="000000"/>
            </w:tcBorders>
            <w:noWrap/>
            <w:vAlign w:val="bottom"/>
          </w:tcPr>
          <w:p w:rsidR="00254F39" w:rsidRPr="00AE2768" w:rsidRDefault="00254F39" w:rsidP="00981B92">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p w:rsidR="00254F39" w:rsidRPr="00AE2768" w:rsidRDefault="00254F39" w:rsidP="00981B92">
            <w:pPr>
              <w:rPr>
                <w:rFonts w:ascii="GHEA Grapalat" w:hAnsi="GHEA Grapalat" w:cs="Arial"/>
                <w:sz w:val="20"/>
                <w:szCs w:val="20"/>
              </w:rPr>
            </w:pPr>
          </w:p>
        </w:tc>
      </w:tr>
      <w:tr w:rsidR="00254F39" w:rsidRPr="00AE2768" w:rsidTr="00981B92">
        <w:trPr>
          <w:trHeight w:val="704"/>
        </w:trPr>
        <w:tc>
          <w:tcPr>
            <w:tcW w:w="10980" w:type="dxa"/>
            <w:gridSpan w:val="2"/>
            <w:tcBorders>
              <w:left w:val="single" w:sz="4" w:space="0" w:color="auto"/>
              <w:bottom w:val="single" w:sz="4" w:space="0" w:color="auto"/>
              <w:right w:val="single" w:sz="4" w:space="0" w:color="000000"/>
            </w:tcBorders>
            <w:noWrap/>
            <w:vAlign w:val="bottom"/>
          </w:tcPr>
          <w:p w:rsidR="00254F39" w:rsidRPr="0054436B" w:rsidRDefault="00254F39" w:rsidP="00056D05">
            <w:pPr>
              <w:rPr>
                <w:rFonts w:ascii="GHEA Grapalat" w:hAnsi="GHEA Grapalat" w:cs="Arial"/>
                <w:sz w:val="20"/>
                <w:szCs w:val="20"/>
              </w:rPr>
            </w:pPr>
            <w:r w:rsidRPr="0054436B">
              <w:rPr>
                <w:rFonts w:ascii="GHEA Grapalat" w:hAnsi="GHEA Grapalat" w:cs="Arial"/>
                <w:sz w:val="20"/>
                <w:szCs w:val="20"/>
                <w:lang w:val="hy-AM"/>
              </w:rPr>
              <w:t>«</w:t>
            </w:r>
            <w:r w:rsidR="00056D05">
              <w:rPr>
                <w:rFonts w:ascii="Sylfaen" w:hAnsi="Sylfaen" w:cs="Sylfaen"/>
                <w:sz w:val="20"/>
                <w:szCs w:val="20"/>
              </w:rPr>
              <w:t>ԱՄՈՀՀԴ</w:t>
            </w:r>
            <w:r w:rsidRPr="0054436B">
              <w:rPr>
                <w:rFonts w:ascii="GHEA Grapalat" w:hAnsi="GHEA Grapalat" w:cs="Arial"/>
                <w:sz w:val="20"/>
                <w:szCs w:val="20"/>
                <w:lang w:val="hy-AM"/>
              </w:rPr>
              <w:t>-</w:t>
            </w:r>
            <w:r w:rsidRPr="0054436B">
              <w:rPr>
                <w:rFonts w:ascii="Sylfaen" w:hAnsi="Sylfaen" w:cs="Sylfaen"/>
                <w:sz w:val="20"/>
                <w:szCs w:val="20"/>
                <w:lang w:val="hy-AM"/>
              </w:rPr>
              <w:t>ԳՀԱՊՁԲ</w:t>
            </w:r>
            <w:r w:rsidRPr="0054436B">
              <w:rPr>
                <w:rFonts w:ascii="GHEA Grapalat" w:hAnsi="GHEA Grapalat" w:cs="Arial"/>
                <w:sz w:val="20"/>
                <w:szCs w:val="20"/>
                <w:lang w:val="hy-AM"/>
              </w:rPr>
              <w:t>-20/01</w:t>
            </w:r>
            <w:r w:rsidRPr="0054436B">
              <w:rPr>
                <w:rFonts w:ascii="Franklin Gothic Medium Cond" w:hAnsi="Franklin Gothic Medium Cond" w:cs="Franklin Gothic Medium Cond"/>
                <w:sz w:val="20"/>
                <w:szCs w:val="20"/>
                <w:lang w:val="hy-AM"/>
              </w:rPr>
              <w:t>»</w:t>
            </w:r>
            <w:r>
              <w:rPr>
                <w:rFonts w:ascii="Franklin Gothic Medium Cond" w:hAnsi="Franklin Gothic Medium Cond" w:cs="Franklin Gothic Medium Cond"/>
                <w:sz w:val="20"/>
                <w:szCs w:val="20"/>
              </w:rPr>
              <w:t xml:space="preserve">       </w:t>
            </w:r>
            <w:r>
              <w:t xml:space="preserve"> </w:t>
            </w:r>
            <w:r w:rsidRPr="0054436B">
              <w:rPr>
                <w:rFonts w:ascii="Sylfaen" w:hAnsi="Sylfaen" w:cs="Sylfaen"/>
                <w:sz w:val="20"/>
                <w:szCs w:val="20"/>
              </w:rPr>
              <w:t>տուժանքի</w:t>
            </w:r>
            <w:r w:rsidRPr="0054436B">
              <w:rPr>
                <w:rFonts w:ascii="Franklin Gothic Medium Cond" w:hAnsi="Franklin Gothic Medium Cond" w:cs="Franklin Gothic Medium Cond"/>
                <w:sz w:val="20"/>
                <w:szCs w:val="20"/>
              </w:rPr>
              <w:t xml:space="preserve"> </w:t>
            </w:r>
            <w:r w:rsidRPr="0054436B">
              <w:rPr>
                <w:rFonts w:ascii="Sylfaen" w:hAnsi="Sylfaen" w:cs="Sylfaen"/>
                <w:sz w:val="20"/>
                <w:szCs w:val="20"/>
              </w:rPr>
              <w:t>մասին</w:t>
            </w:r>
            <w:r w:rsidRPr="0054436B">
              <w:rPr>
                <w:rFonts w:ascii="Franklin Gothic Medium Cond" w:hAnsi="Franklin Gothic Medium Cond" w:cs="Franklin Gothic Medium Cond"/>
                <w:sz w:val="20"/>
                <w:szCs w:val="20"/>
              </w:rPr>
              <w:t xml:space="preserve"> </w:t>
            </w:r>
            <w:r w:rsidRPr="0054436B">
              <w:rPr>
                <w:rFonts w:ascii="Sylfaen" w:hAnsi="Sylfaen" w:cs="Sylfaen"/>
                <w:sz w:val="20"/>
                <w:szCs w:val="20"/>
              </w:rPr>
              <w:t>համաձայնագիր</w:t>
            </w:r>
          </w:p>
        </w:tc>
      </w:tr>
      <w:tr w:rsidR="00254F39" w:rsidRPr="00AE2768" w:rsidTr="00981B9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54436B" w:rsidRDefault="00254F39" w:rsidP="00981B92">
            <w:pPr>
              <w:rPr>
                <w:rFonts w:ascii="Sylfaen" w:hAnsi="Sylfaen"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p w:rsidR="00254F39" w:rsidRPr="00AE2768" w:rsidRDefault="00254F39" w:rsidP="00981B92">
            <w:pPr>
              <w:rPr>
                <w:rFonts w:ascii="GHEA Grapalat" w:hAnsi="GHEA Grapalat" w:cs="Sylfaen"/>
                <w:sz w:val="20"/>
                <w:szCs w:val="20"/>
                <w:lang w:val="ru-RU"/>
              </w:rPr>
            </w:pPr>
          </w:p>
        </w:tc>
      </w:tr>
      <w:tr w:rsidR="00254F39" w:rsidRPr="00AE2768" w:rsidTr="00981B9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254F39" w:rsidRPr="00AE2768" w:rsidRDefault="00254F39" w:rsidP="00981B92">
            <w:pPr>
              <w:rPr>
                <w:rFonts w:ascii="GHEA Grapalat" w:hAnsi="GHEA Grapalat" w:cs="Sylfaen"/>
                <w:sz w:val="20"/>
                <w:szCs w:val="20"/>
                <w:lang w:val="hy-AM"/>
              </w:rPr>
            </w:pPr>
          </w:p>
        </w:tc>
      </w:tr>
      <w:tr w:rsidR="00254F39" w:rsidRPr="00AE2768" w:rsidTr="00981B92">
        <w:trPr>
          <w:trHeight w:val="2194"/>
        </w:trPr>
        <w:tc>
          <w:tcPr>
            <w:tcW w:w="5616" w:type="dxa"/>
            <w:tcBorders>
              <w:top w:val="nil"/>
              <w:left w:val="single" w:sz="4" w:space="0" w:color="auto"/>
              <w:bottom w:val="single" w:sz="4" w:space="0" w:color="auto"/>
              <w:right w:val="single" w:sz="4" w:space="0" w:color="auto"/>
            </w:tcBorders>
            <w:noWrap/>
            <w:vAlign w:val="bottom"/>
          </w:tcPr>
          <w:p w:rsidR="00254F39" w:rsidRPr="00AE2768" w:rsidRDefault="00254F39" w:rsidP="00981B92">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254F39" w:rsidRPr="00AE2768" w:rsidRDefault="00254F39" w:rsidP="00981B92">
            <w:pPr>
              <w:rPr>
                <w:rFonts w:ascii="GHEA Grapalat" w:hAnsi="GHEA Grapalat" w:cs="Sylfaen"/>
                <w:sz w:val="20"/>
                <w:szCs w:val="20"/>
              </w:rPr>
            </w:pPr>
          </w:p>
          <w:p w:rsidR="00254F39" w:rsidRPr="00AE2768" w:rsidRDefault="00254F39" w:rsidP="00981B92">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254F39" w:rsidRPr="00AE2768" w:rsidRDefault="00254F39" w:rsidP="00981B92">
            <w:pPr>
              <w:rPr>
                <w:rFonts w:ascii="GHEA Grapalat" w:hAnsi="GHEA Grapalat" w:cs="Tahoma"/>
                <w:color w:val="000000"/>
                <w:sz w:val="20"/>
                <w:szCs w:val="20"/>
              </w:rPr>
            </w:pPr>
          </w:p>
          <w:p w:rsidR="00254F39" w:rsidRPr="00AE2768" w:rsidRDefault="00254F39" w:rsidP="00981B92">
            <w:pPr>
              <w:rPr>
                <w:rFonts w:ascii="GHEA Grapalat" w:hAnsi="GHEA Grapalat" w:cs="Sylfaen"/>
                <w:sz w:val="20"/>
                <w:szCs w:val="20"/>
              </w:rPr>
            </w:pPr>
          </w:p>
          <w:p w:rsidR="00254F39" w:rsidRPr="00AE2768" w:rsidRDefault="00254F39" w:rsidP="00981B92">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Կ.Տ.</w:t>
            </w:r>
          </w:p>
          <w:p w:rsidR="00254F39" w:rsidRPr="00AE2768" w:rsidRDefault="00254F39" w:rsidP="00981B9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254F39" w:rsidRPr="00AE2768" w:rsidRDefault="00254F39" w:rsidP="00981B92">
            <w:pPr>
              <w:jc w:val="right"/>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254F39" w:rsidRPr="00AE2768" w:rsidRDefault="00254F39" w:rsidP="00981B92">
            <w:pPr>
              <w:jc w:val="right"/>
              <w:rPr>
                <w:rFonts w:ascii="GHEA Grapalat" w:hAnsi="GHEA Grapalat" w:cs="Tahoma"/>
                <w:color w:val="000000"/>
                <w:sz w:val="20"/>
                <w:szCs w:val="20"/>
              </w:rPr>
            </w:pPr>
          </w:p>
          <w:p w:rsidR="00254F39" w:rsidRPr="00AE2768" w:rsidRDefault="00254F39" w:rsidP="00981B92">
            <w:pPr>
              <w:jc w:val="right"/>
              <w:rPr>
                <w:rFonts w:ascii="GHEA Grapalat" w:hAnsi="GHEA Grapalat" w:cs="Tahoma"/>
                <w:color w:val="000000"/>
                <w:sz w:val="20"/>
                <w:szCs w:val="20"/>
              </w:rPr>
            </w:pPr>
          </w:p>
          <w:p w:rsidR="00254F39" w:rsidRPr="00AE2768" w:rsidRDefault="00254F39" w:rsidP="00981B92">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254F39" w:rsidRPr="00AE2768" w:rsidRDefault="00254F39" w:rsidP="00981B92">
            <w:pPr>
              <w:jc w:val="right"/>
              <w:rPr>
                <w:rFonts w:ascii="GHEA Grapalat" w:hAnsi="GHEA Grapalat" w:cs="Sylfaen"/>
                <w:sz w:val="20"/>
                <w:szCs w:val="20"/>
              </w:rPr>
            </w:pPr>
          </w:p>
          <w:p w:rsidR="00254F39" w:rsidRPr="00AE2768" w:rsidRDefault="00254F39" w:rsidP="00981B92">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254F39" w:rsidRPr="00AE2768" w:rsidRDefault="00254F39" w:rsidP="00981B92">
            <w:pPr>
              <w:jc w:val="right"/>
              <w:rPr>
                <w:rFonts w:ascii="GHEA Grapalat" w:hAnsi="GHEA Grapalat" w:cs="Sylfaen"/>
                <w:sz w:val="20"/>
                <w:szCs w:val="20"/>
              </w:rPr>
            </w:pPr>
          </w:p>
        </w:tc>
      </w:tr>
      <w:tr w:rsidR="00254F39" w:rsidRPr="00AE2768" w:rsidTr="00981B92">
        <w:trPr>
          <w:trHeight w:val="2058"/>
        </w:trPr>
        <w:tc>
          <w:tcPr>
            <w:tcW w:w="5616" w:type="dxa"/>
            <w:tcBorders>
              <w:top w:val="single" w:sz="4" w:space="0" w:color="auto"/>
              <w:left w:val="single" w:sz="4" w:space="0" w:color="auto"/>
              <w:right w:val="single" w:sz="4" w:space="0" w:color="auto"/>
            </w:tcBorders>
            <w:noWrap/>
            <w:vAlign w:val="bottom"/>
          </w:tcPr>
          <w:p w:rsidR="00254F39" w:rsidRPr="00AE2768" w:rsidRDefault="00254F39" w:rsidP="00981B92">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254F39" w:rsidRPr="00AE2768" w:rsidRDefault="00254F39" w:rsidP="00981B92">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254F39" w:rsidRPr="00AE2768" w:rsidRDefault="00254F39" w:rsidP="00981B92">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w:t>
            </w: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254F39" w:rsidRPr="00AE2768" w:rsidRDefault="00254F39" w:rsidP="00981B92">
            <w:pPr>
              <w:rPr>
                <w:rFonts w:ascii="GHEA Grapalat" w:hAnsi="GHEA Grapalat" w:cs="Tahoma"/>
                <w:color w:val="000000"/>
                <w:sz w:val="20"/>
                <w:szCs w:val="20"/>
              </w:rPr>
            </w:pPr>
          </w:p>
          <w:p w:rsidR="00254F39" w:rsidRPr="00AE2768" w:rsidRDefault="00254F39" w:rsidP="00981B9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254F39" w:rsidRPr="00AE2768" w:rsidRDefault="00254F39" w:rsidP="00981B92">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254F39" w:rsidRPr="00AE2768" w:rsidRDefault="00254F39" w:rsidP="00981B92">
            <w:pPr>
              <w:jc w:val="right"/>
              <w:rPr>
                <w:rFonts w:ascii="GHEA Grapalat" w:hAnsi="GHEA Grapalat" w:cs="Tahoma"/>
                <w:color w:val="000000"/>
                <w:sz w:val="20"/>
                <w:szCs w:val="20"/>
              </w:rPr>
            </w:pPr>
          </w:p>
          <w:p w:rsidR="00254F39" w:rsidRPr="00AE2768" w:rsidRDefault="00254F39" w:rsidP="00981B92">
            <w:pPr>
              <w:jc w:val="right"/>
              <w:rPr>
                <w:rFonts w:ascii="GHEA Grapalat" w:hAnsi="GHEA Grapalat" w:cs="Tahoma"/>
                <w:color w:val="000000"/>
                <w:sz w:val="20"/>
                <w:szCs w:val="20"/>
              </w:rPr>
            </w:pPr>
          </w:p>
          <w:p w:rsidR="00254F39" w:rsidRPr="00AE2768" w:rsidRDefault="00254F39" w:rsidP="00981B92">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254F39" w:rsidRPr="00AE2768" w:rsidRDefault="00254F39" w:rsidP="00981B92">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254F39" w:rsidRPr="00AE2768" w:rsidRDefault="00254F39" w:rsidP="00981B92">
            <w:pPr>
              <w:jc w:val="right"/>
              <w:rPr>
                <w:rFonts w:ascii="GHEA Grapalat" w:hAnsi="GHEA Grapalat" w:cs="Arial"/>
                <w:sz w:val="20"/>
                <w:szCs w:val="20"/>
                <w:lang w:val="hy-AM"/>
              </w:rPr>
            </w:pPr>
          </w:p>
        </w:tc>
      </w:tr>
      <w:tr w:rsidR="00254F39" w:rsidRPr="00AE2768" w:rsidTr="00981B92">
        <w:trPr>
          <w:trHeight w:val="2194"/>
        </w:trPr>
        <w:tc>
          <w:tcPr>
            <w:tcW w:w="5616" w:type="dxa"/>
            <w:tcBorders>
              <w:top w:val="nil"/>
              <w:left w:val="single" w:sz="4" w:space="0" w:color="auto"/>
              <w:bottom w:val="single" w:sz="4" w:space="0" w:color="auto"/>
              <w:right w:val="single" w:sz="4" w:space="0" w:color="auto"/>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lastRenderedPageBreak/>
              <w:t>24.բ.                                                       Կ.Տ.</w:t>
            </w: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w:t>
            </w:r>
          </w:p>
          <w:p w:rsidR="00254F39" w:rsidRPr="00AE2768" w:rsidRDefault="00254F39" w:rsidP="00981B9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23.բ.                                                                 Կ.Տ.    </w:t>
            </w:r>
          </w:p>
          <w:p w:rsidR="00254F39" w:rsidRPr="00AE2768" w:rsidRDefault="00254F39" w:rsidP="00981B92">
            <w:pPr>
              <w:rPr>
                <w:rFonts w:ascii="GHEA Grapalat" w:hAnsi="GHEA Grapalat" w:cs="Sylfaen"/>
                <w:sz w:val="20"/>
                <w:szCs w:val="20"/>
              </w:rPr>
            </w:pPr>
          </w:p>
          <w:p w:rsidR="00254F39" w:rsidRPr="00AE2768" w:rsidRDefault="00254F39" w:rsidP="00981B92">
            <w:pPr>
              <w:rPr>
                <w:rFonts w:ascii="GHEA Grapalat" w:hAnsi="GHEA Grapalat" w:cs="Sylfaen"/>
                <w:sz w:val="20"/>
                <w:szCs w:val="20"/>
              </w:rPr>
            </w:pPr>
            <w:r w:rsidRPr="00AE2768">
              <w:rPr>
                <w:rFonts w:ascii="GHEA Grapalat" w:hAnsi="GHEA Grapalat" w:cs="Sylfaen"/>
                <w:sz w:val="20"/>
                <w:szCs w:val="20"/>
              </w:rPr>
              <w:t xml:space="preserve">                     </w:t>
            </w:r>
          </w:p>
          <w:p w:rsidR="00254F39" w:rsidRPr="00AE2768" w:rsidRDefault="00254F39" w:rsidP="00981B92">
            <w:pPr>
              <w:rPr>
                <w:rFonts w:ascii="GHEA Grapalat" w:hAnsi="GHEA Grapalat" w:cs="Sylfaen"/>
                <w:color w:val="000000"/>
                <w:sz w:val="20"/>
                <w:szCs w:val="20"/>
              </w:rPr>
            </w:pPr>
            <w:r w:rsidRPr="00AE2768">
              <w:rPr>
                <w:rFonts w:ascii="GHEA Grapalat" w:hAnsi="GHEA Grapalat" w:cs="Sylfaen"/>
                <w:sz w:val="20"/>
                <w:szCs w:val="20"/>
              </w:rPr>
              <w:t>23.</w:t>
            </w:r>
            <w:r w:rsidRPr="00AE2768">
              <w:rPr>
                <w:rFonts w:ascii="GHEA Grapalat" w:hAnsi="GHEA Grapalat" w:cs="Sylfaen"/>
                <w:sz w:val="20"/>
                <w:szCs w:val="20"/>
                <w:lang w:val="hy-AM"/>
              </w:rPr>
              <w:t>գ</w:t>
            </w:r>
            <w:r w:rsidRPr="00AE2768">
              <w:rPr>
                <w:rFonts w:ascii="GHEA Grapalat" w:hAnsi="GHEA Grapalat" w:cs="Sylfaen"/>
                <w:sz w:val="20"/>
                <w:szCs w:val="20"/>
              </w:rPr>
              <w:t xml:space="preserve">.Կատարման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254F39" w:rsidRPr="00AE2768" w:rsidRDefault="00254F39" w:rsidP="00981B92">
            <w:pPr>
              <w:rPr>
                <w:rFonts w:ascii="GHEA Grapalat" w:hAnsi="GHEA Grapalat" w:cs="Sylfaen"/>
                <w:color w:val="000000"/>
                <w:sz w:val="20"/>
                <w:szCs w:val="20"/>
              </w:rPr>
            </w:pPr>
          </w:p>
          <w:p w:rsidR="00254F39" w:rsidRPr="00AE2768" w:rsidRDefault="00254F39" w:rsidP="00981B92">
            <w:pPr>
              <w:rPr>
                <w:rFonts w:ascii="GHEA Grapalat" w:hAnsi="GHEA Grapalat" w:cs="Sylfaen"/>
                <w:sz w:val="20"/>
                <w:szCs w:val="20"/>
              </w:rPr>
            </w:pPr>
          </w:p>
          <w:p w:rsidR="00254F39" w:rsidRPr="00AE2768" w:rsidRDefault="00254F39" w:rsidP="00981B92">
            <w:pPr>
              <w:jc w:val="right"/>
              <w:rPr>
                <w:rFonts w:ascii="GHEA Grapalat" w:hAnsi="GHEA Grapalat" w:cs="Arial"/>
                <w:sz w:val="20"/>
                <w:szCs w:val="20"/>
              </w:rPr>
            </w:pPr>
          </w:p>
        </w:tc>
      </w:tr>
    </w:tbl>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AE2768"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254F39" w:rsidRPr="00246F37" w:rsidRDefault="00254F39" w:rsidP="00254F3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46F37">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254F39" w:rsidRPr="00AE2768" w:rsidRDefault="00254F39" w:rsidP="00254F39">
      <w:pPr>
        <w:jc w:val="center"/>
        <w:rPr>
          <w:rFonts w:ascii="GHEA Grapalat" w:hAnsi="GHEA Grapalat"/>
          <w:b/>
          <w:sz w:val="22"/>
          <w:szCs w:val="22"/>
          <w:lang w:val="nl-NL"/>
        </w:rPr>
      </w:pPr>
      <w:r w:rsidRPr="00AE2768">
        <w:rPr>
          <w:rFonts w:ascii="GHEA Grapalat" w:hAnsi="GHEA Grapalat"/>
          <w:b/>
          <w:lang w:val="hy-AM"/>
        </w:rPr>
        <w:br w:type="page"/>
      </w:r>
      <w:r w:rsidRPr="00246F37">
        <w:rPr>
          <w:rFonts w:ascii="GHEA Grapalat" w:hAnsi="GHEA Grapalat"/>
          <w:b/>
          <w:sz w:val="22"/>
          <w:szCs w:val="22"/>
          <w:lang w:val="hy-AM"/>
        </w:rPr>
        <w:lastRenderedPageBreak/>
        <w:t>Վճարման</w:t>
      </w:r>
      <w:r w:rsidRPr="00AE2768">
        <w:rPr>
          <w:rFonts w:ascii="GHEA Grapalat" w:hAnsi="GHEA Grapalat"/>
          <w:b/>
          <w:sz w:val="22"/>
          <w:szCs w:val="22"/>
          <w:lang w:val="nl-NL"/>
        </w:rPr>
        <w:t xml:space="preserve"> </w:t>
      </w:r>
      <w:r w:rsidRPr="00246F37">
        <w:rPr>
          <w:rFonts w:ascii="GHEA Grapalat" w:hAnsi="GHEA Grapalat"/>
          <w:b/>
          <w:sz w:val="22"/>
          <w:szCs w:val="22"/>
          <w:lang w:val="hy-AM"/>
        </w:rPr>
        <w:t>պահանջագրի</w:t>
      </w:r>
      <w:r w:rsidRPr="00AE2768">
        <w:rPr>
          <w:rFonts w:ascii="GHEA Grapalat" w:hAnsi="GHEA Grapalat"/>
          <w:b/>
          <w:sz w:val="22"/>
          <w:szCs w:val="22"/>
          <w:lang w:val="nl-NL"/>
        </w:rPr>
        <w:t xml:space="preserve"> </w:t>
      </w:r>
      <w:r w:rsidRPr="00246F37">
        <w:rPr>
          <w:rFonts w:ascii="GHEA Grapalat" w:hAnsi="GHEA Grapalat"/>
          <w:b/>
          <w:sz w:val="22"/>
          <w:szCs w:val="22"/>
          <w:lang w:val="hy-AM"/>
        </w:rPr>
        <w:t>պարտադիր</w:t>
      </w:r>
      <w:r w:rsidRPr="00AE2768">
        <w:rPr>
          <w:rFonts w:ascii="GHEA Grapalat" w:hAnsi="GHEA Grapalat"/>
          <w:b/>
          <w:sz w:val="22"/>
          <w:szCs w:val="22"/>
          <w:lang w:val="nl-NL"/>
        </w:rPr>
        <w:t xml:space="preserve"> </w:t>
      </w:r>
      <w:r w:rsidRPr="00246F37">
        <w:rPr>
          <w:rFonts w:ascii="GHEA Grapalat" w:hAnsi="GHEA Grapalat"/>
          <w:b/>
          <w:sz w:val="22"/>
          <w:szCs w:val="22"/>
          <w:lang w:val="hy-AM"/>
        </w:rPr>
        <w:t>վավերապայմանները</w:t>
      </w:r>
      <w:r w:rsidRPr="00AE2768">
        <w:rPr>
          <w:rFonts w:ascii="GHEA Grapalat" w:hAnsi="GHEA Grapalat"/>
          <w:b/>
          <w:sz w:val="22"/>
          <w:szCs w:val="22"/>
          <w:lang w:val="nl-NL"/>
        </w:rPr>
        <w:t xml:space="preserve"> </w:t>
      </w:r>
      <w:r w:rsidRPr="00246F37">
        <w:rPr>
          <w:rFonts w:ascii="GHEA Grapalat" w:hAnsi="GHEA Grapalat"/>
          <w:b/>
          <w:sz w:val="22"/>
          <w:szCs w:val="22"/>
          <w:lang w:val="hy-AM"/>
        </w:rPr>
        <w:t>և</w:t>
      </w:r>
      <w:r w:rsidRPr="00AE2768">
        <w:rPr>
          <w:rFonts w:ascii="GHEA Grapalat" w:hAnsi="GHEA Grapalat"/>
          <w:b/>
          <w:sz w:val="22"/>
          <w:szCs w:val="22"/>
          <w:lang w:val="nl-NL"/>
        </w:rPr>
        <w:t xml:space="preserve"> </w:t>
      </w:r>
      <w:r w:rsidRPr="00246F37">
        <w:rPr>
          <w:rFonts w:ascii="GHEA Grapalat" w:hAnsi="GHEA Grapalat"/>
          <w:b/>
          <w:sz w:val="22"/>
          <w:szCs w:val="22"/>
          <w:lang w:val="hy-AM"/>
        </w:rPr>
        <w:t>լրացման</w:t>
      </w:r>
      <w:r w:rsidRPr="00AE2768">
        <w:rPr>
          <w:rFonts w:ascii="GHEA Grapalat" w:hAnsi="GHEA Grapalat"/>
          <w:b/>
          <w:sz w:val="22"/>
          <w:szCs w:val="22"/>
          <w:lang w:val="nl-NL"/>
        </w:rPr>
        <w:t xml:space="preserve"> </w:t>
      </w:r>
      <w:r w:rsidRPr="00AE2768">
        <w:rPr>
          <w:rFonts w:ascii="GHEA Grapalat" w:hAnsi="GHEA Grapalat"/>
          <w:b/>
          <w:sz w:val="22"/>
          <w:szCs w:val="22"/>
          <w:lang w:val="hy-AM"/>
        </w:rPr>
        <w:t>ուղեցույց</w:t>
      </w:r>
      <w:r w:rsidRPr="00246F37">
        <w:rPr>
          <w:rFonts w:ascii="GHEA Grapalat" w:hAnsi="GHEA Grapalat"/>
          <w:b/>
          <w:sz w:val="22"/>
          <w:szCs w:val="22"/>
          <w:lang w:val="hy-AM"/>
        </w:rPr>
        <w:t>ը</w:t>
      </w:r>
    </w:p>
    <w:p w:rsidR="00254F39" w:rsidRPr="00AE2768" w:rsidRDefault="00254F39" w:rsidP="00254F3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Նշված դաշտի/</w:t>
            </w:r>
          </w:p>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254F39" w:rsidRPr="00AE2768" w:rsidRDefault="00254F39" w:rsidP="00981B92">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254F39" w:rsidRPr="00AE2768" w:rsidRDefault="00254F39" w:rsidP="00981B92">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254F39" w:rsidRPr="00AE2768" w:rsidRDefault="00254F39" w:rsidP="00981B92">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b/>
                <w:sz w:val="20"/>
                <w:szCs w:val="20"/>
              </w:rPr>
            </w:pPr>
            <w:r w:rsidRPr="00AE2768">
              <w:rPr>
                <w:rFonts w:ascii="GHEA Grapalat" w:hAnsi="GHEA Grapalat"/>
                <w:b/>
                <w:sz w:val="20"/>
                <w:szCs w:val="20"/>
              </w:rPr>
              <w:t>5</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w:t>
            </w:r>
            <w:r w:rsidRPr="00AE2768">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lastRenderedPageBreak/>
              <w:t>լրացվում է վճարողի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254F39" w:rsidRPr="00AE2768" w:rsidRDefault="00254F39" w:rsidP="00981B92">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E2768">
              <w:rPr>
                <w:rFonts w:ascii="GHEA Grapalat" w:hAnsi="GHEA Grapalat"/>
                <w:sz w:val="20"/>
                <w:szCs w:val="20"/>
              </w:rPr>
              <w:lastRenderedPageBreak/>
              <w:t>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Del="0010680B" w:rsidRDefault="00254F39" w:rsidP="00981B92">
            <w:pPr>
              <w:jc w:val="center"/>
              <w:rPr>
                <w:rFonts w:ascii="GHEA Grapalat" w:hAnsi="GHEA Grapalat"/>
                <w:sz w:val="20"/>
                <w:szCs w:val="20"/>
                <w:lang w:val="hy-AM"/>
              </w:rPr>
            </w:pPr>
            <w:r w:rsidRPr="00AE276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254F39" w:rsidRPr="00AE2768" w:rsidRDefault="00254F39" w:rsidP="00981B92">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254F39" w:rsidRPr="00AE2768" w:rsidRDefault="00254F39" w:rsidP="00981B92">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54F39" w:rsidRPr="00AE2768" w:rsidRDefault="00254F39" w:rsidP="00981B9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254F39" w:rsidRPr="00AE2768" w:rsidRDefault="00254F39" w:rsidP="00981B92">
            <w:pPr>
              <w:jc w:val="center"/>
              <w:rPr>
                <w:rFonts w:ascii="GHEA Grapalat" w:hAnsi="GHEA Grapalat"/>
                <w:sz w:val="20"/>
                <w:szCs w:val="20"/>
                <w:lang w:val="hy-AM"/>
              </w:rPr>
            </w:pPr>
          </w:p>
        </w:tc>
      </w:tr>
      <w:tr w:rsidR="00254F39" w:rsidRPr="00F46266" w:rsidTr="00981B92">
        <w:tc>
          <w:tcPr>
            <w:tcW w:w="720"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պարտադիր` </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պարտադիր` </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vAlign w:val="center"/>
          </w:tcPr>
          <w:p w:rsidR="00254F39" w:rsidRPr="00AE2768" w:rsidRDefault="00254F39" w:rsidP="00981B92">
            <w:pP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ոչ 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r w:rsidR="00254F39" w:rsidRPr="00AE2768" w:rsidTr="00981B92">
        <w:tc>
          <w:tcPr>
            <w:tcW w:w="72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254F39" w:rsidRPr="00AE2768" w:rsidRDefault="00254F39" w:rsidP="00981B92">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54F39" w:rsidRPr="00AE2768" w:rsidRDefault="00254F39" w:rsidP="00981B92">
            <w:pPr>
              <w:jc w:val="center"/>
              <w:rPr>
                <w:rFonts w:ascii="GHEA Grapalat" w:hAnsi="GHEA Grapalat"/>
                <w:sz w:val="20"/>
                <w:szCs w:val="20"/>
              </w:rPr>
            </w:pPr>
          </w:p>
        </w:tc>
      </w:tr>
    </w:tbl>
    <w:p w:rsidR="00254F39" w:rsidRPr="00AE2768" w:rsidRDefault="00254F39" w:rsidP="00254F39">
      <w:pPr>
        <w:pStyle w:val="a3"/>
        <w:jc w:val="right"/>
        <w:rPr>
          <w:rFonts w:ascii="GHEA Grapalat" w:hAnsi="GHEA Grapalat" w:cs="Sylfaen"/>
          <w:i w:val="0"/>
          <w:lang w:val="en-US"/>
        </w:rPr>
      </w:pPr>
    </w:p>
    <w:p w:rsidR="00254F39" w:rsidRPr="00AE2768" w:rsidRDefault="00254F39" w:rsidP="00254F39">
      <w:pPr>
        <w:pStyle w:val="a3"/>
        <w:jc w:val="right"/>
        <w:rPr>
          <w:rFonts w:ascii="GHEA Grapalat" w:hAnsi="GHEA Grapalat" w:cs="Sylfaen"/>
          <w:i w:val="0"/>
          <w:lang w:val="en-US"/>
        </w:rPr>
      </w:pPr>
    </w:p>
    <w:p w:rsidR="00254F39" w:rsidRPr="00AE2768" w:rsidRDefault="00254F39" w:rsidP="00254F39">
      <w:pPr>
        <w:pStyle w:val="a3"/>
        <w:jc w:val="right"/>
        <w:rPr>
          <w:rFonts w:ascii="GHEA Grapalat" w:hAnsi="GHEA Grapalat" w:cs="Sylfaen"/>
          <w:i w:val="0"/>
          <w:lang w:val="en-US"/>
        </w:rPr>
      </w:pPr>
    </w:p>
    <w:p w:rsidR="00254F39" w:rsidRPr="00AE2768" w:rsidRDefault="00254F39" w:rsidP="00254F39">
      <w:pPr>
        <w:pStyle w:val="a3"/>
        <w:jc w:val="right"/>
        <w:rPr>
          <w:rFonts w:ascii="GHEA Grapalat" w:hAnsi="GHEA Grapalat" w:cs="Sylfaen"/>
          <w:i w:val="0"/>
          <w:lang w:val="en-US"/>
        </w:rPr>
      </w:pPr>
    </w:p>
    <w:p w:rsidR="00254F39" w:rsidRPr="00AE2768" w:rsidRDefault="00254F39" w:rsidP="00254F39">
      <w:pPr>
        <w:ind w:left="-66"/>
        <w:jc w:val="center"/>
        <w:rPr>
          <w:rFonts w:ascii="GHEA Grapalat" w:hAnsi="GHEA Grapalat" w:cs="Sylfaen"/>
          <w:b/>
          <w:lang w:val="hy-AM"/>
        </w:rPr>
      </w:pPr>
      <w:r w:rsidRPr="00AE2768">
        <w:rPr>
          <w:rFonts w:ascii="GHEA Grapalat" w:hAnsi="GHEA Grapalat"/>
          <w:b/>
          <w:lang w:val="hy-AM"/>
        </w:rPr>
        <w:br w:type="page"/>
      </w:r>
    </w:p>
    <w:p w:rsidR="00254F39" w:rsidRPr="00246F37" w:rsidRDefault="00254F39" w:rsidP="00254F39">
      <w:pPr>
        <w:pStyle w:val="31"/>
        <w:spacing w:line="240" w:lineRule="auto"/>
        <w:jc w:val="right"/>
        <w:rPr>
          <w:rFonts w:ascii="GHEA Grapalat" w:hAnsi="GHEA Grapalat" w:cs="Sylfaen"/>
          <w:b/>
          <w:lang w:val="hy-AM"/>
        </w:rPr>
      </w:pPr>
      <w:r w:rsidRPr="00AE2768">
        <w:rPr>
          <w:rFonts w:ascii="GHEA Grapalat" w:hAnsi="GHEA Grapalat" w:cs="Sylfaen"/>
          <w:b/>
          <w:lang w:val="hy-AM"/>
        </w:rPr>
        <w:lastRenderedPageBreak/>
        <w:t xml:space="preserve">Հավելված </w:t>
      </w:r>
      <w:r w:rsidRPr="00246F37">
        <w:rPr>
          <w:rFonts w:ascii="GHEA Grapalat" w:hAnsi="GHEA Grapalat" w:cs="Sylfaen"/>
          <w:b/>
          <w:lang w:val="hy-AM"/>
        </w:rPr>
        <w:t>6</w:t>
      </w:r>
    </w:p>
    <w:p w:rsidR="00254F39" w:rsidRPr="00AE2768" w:rsidRDefault="00254F39" w:rsidP="00254F39">
      <w:pPr>
        <w:pStyle w:val="31"/>
        <w:spacing w:line="240" w:lineRule="auto"/>
        <w:jc w:val="right"/>
        <w:rPr>
          <w:rFonts w:ascii="GHEA Grapalat" w:hAnsi="GHEA Grapalat" w:cs="Sylfaen"/>
          <w:b/>
          <w:lang w:val="hy-AM"/>
        </w:rPr>
      </w:pPr>
      <w:r w:rsidRPr="007E4C0A">
        <w:rPr>
          <w:rFonts w:ascii="GHEA Grapalat" w:hAnsi="GHEA Grapalat" w:cs="Sylfaen"/>
          <w:b/>
          <w:lang w:val="hy-AM"/>
        </w:rPr>
        <w:t>«</w:t>
      </w:r>
      <w:r w:rsidR="00056D05" w:rsidRPr="00981B92">
        <w:rPr>
          <w:rFonts w:ascii="Sylfaen" w:hAnsi="Sylfaen" w:cs="Sylfaen"/>
          <w:b/>
          <w:lang w:val="hy-AM"/>
        </w:rPr>
        <w:t>ԱՄՈՀՀԴ</w:t>
      </w:r>
      <w:r w:rsidRPr="007E4C0A">
        <w:rPr>
          <w:rFonts w:ascii="GHEA Grapalat" w:hAnsi="GHEA Grapalat" w:cs="Sylfaen"/>
          <w:b/>
          <w:lang w:val="hy-AM"/>
        </w:rPr>
        <w:t>-</w:t>
      </w:r>
      <w:r w:rsidRPr="007E4C0A">
        <w:rPr>
          <w:rFonts w:ascii="Sylfaen" w:hAnsi="Sylfaen" w:cs="Sylfaen"/>
          <w:b/>
          <w:lang w:val="hy-AM"/>
        </w:rPr>
        <w:t>ԳՀԱՊՁԲ</w:t>
      </w:r>
      <w:r w:rsidRPr="007E4C0A">
        <w:rPr>
          <w:rFonts w:ascii="GHEA Grapalat" w:hAnsi="GHEA Grapalat" w:cs="Sylfaen"/>
          <w:b/>
          <w:lang w:val="hy-AM"/>
        </w:rPr>
        <w:t>-20/01</w:t>
      </w:r>
      <w:r w:rsidRPr="007E4C0A">
        <w:rPr>
          <w:rFonts w:ascii="Franklin Gothic Medium Cond" w:hAnsi="Franklin Gothic Medium Cond" w:cs="Franklin Gothic Medium Cond"/>
          <w:b/>
          <w:lang w:val="hy-AM"/>
        </w:rPr>
        <w:t>»</w:t>
      </w:r>
      <w:r w:rsidRPr="007E4C0A">
        <w:rPr>
          <w:rFonts w:ascii="GHEA Grapalat" w:hAnsi="GHEA Grapalat" w:cs="Sylfaen"/>
          <w:b/>
          <w:lang w:val="hy-AM"/>
        </w:rPr>
        <w:t xml:space="preserve"> </w:t>
      </w:r>
      <w:r w:rsidRPr="00AE2768">
        <w:rPr>
          <w:rFonts w:ascii="GHEA Grapalat" w:hAnsi="GHEA Grapalat" w:cs="Sylfaen"/>
          <w:b/>
          <w:lang w:val="hy-AM"/>
        </w:rPr>
        <w:t>ծածկագրով</w:t>
      </w:r>
    </w:p>
    <w:p w:rsidR="00254F39" w:rsidRPr="00AE2768" w:rsidRDefault="00254F39" w:rsidP="00254F39">
      <w:pPr>
        <w:pStyle w:val="31"/>
        <w:spacing w:line="240" w:lineRule="auto"/>
        <w:jc w:val="right"/>
        <w:rPr>
          <w:rFonts w:ascii="GHEA Grapalat" w:hAnsi="GHEA Grapalat" w:cs="Sylfaen"/>
          <w:b/>
          <w:lang w:val="hy-AM"/>
        </w:rPr>
      </w:pPr>
      <w:r w:rsidRPr="007E4C0A">
        <w:rPr>
          <w:rFonts w:ascii="Sylfaen" w:hAnsi="Sylfaen" w:cs="Sylfaen"/>
          <w:b/>
          <w:lang w:val="hy-AM"/>
        </w:rPr>
        <w:t>գնանշման հարցման</w:t>
      </w:r>
      <w:r w:rsidRPr="00AE2768">
        <w:rPr>
          <w:rFonts w:ascii="GHEA Grapalat" w:hAnsi="GHEA Grapalat" w:cs="Sylfaen"/>
          <w:b/>
          <w:lang w:val="hy-AM"/>
        </w:rPr>
        <w:t xml:space="preserve"> հրավերի</w:t>
      </w:r>
    </w:p>
    <w:p w:rsidR="00254F39" w:rsidRPr="00AE2768" w:rsidRDefault="00254F39" w:rsidP="00254F39">
      <w:pPr>
        <w:jc w:val="right"/>
        <w:rPr>
          <w:rFonts w:ascii="GHEA Grapalat" w:hAnsi="GHEA Grapalat"/>
          <w:i/>
          <w:sz w:val="20"/>
          <w:lang w:val="hy-AM"/>
        </w:rPr>
      </w:pPr>
    </w:p>
    <w:p w:rsidR="00254F39" w:rsidRPr="00AE2768" w:rsidRDefault="00254F39" w:rsidP="00254F39">
      <w:pPr>
        <w:tabs>
          <w:tab w:val="left" w:pos="2268"/>
        </w:tabs>
        <w:ind w:left="-284" w:firstLine="284"/>
        <w:jc w:val="right"/>
        <w:rPr>
          <w:rFonts w:ascii="GHEA Grapalat" w:hAnsi="GHEA Grapalat"/>
          <w:lang w:val="hy-AM"/>
        </w:rPr>
      </w:pPr>
    </w:p>
    <w:p w:rsidR="00254F39" w:rsidRPr="00AE2768" w:rsidRDefault="00254F39" w:rsidP="00254F39">
      <w:pPr>
        <w:ind w:left="-142" w:firstLine="142"/>
        <w:jc w:val="center"/>
        <w:rPr>
          <w:rFonts w:ascii="GHEA Grapalat" w:hAnsi="GHEA Grapalat"/>
          <w:b/>
          <w:sz w:val="22"/>
          <w:lang w:val="hy-AM"/>
        </w:rPr>
      </w:pPr>
      <w:r w:rsidRPr="00AE2768">
        <w:rPr>
          <w:rFonts w:ascii="GHEA Grapalat" w:hAnsi="GHEA Grapalat" w:cs="Sylfaen"/>
          <w:b/>
          <w:sz w:val="22"/>
          <w:lang w:val="hy-AM"/>
        </w:rPr>
        <w:t>ՊԵՏՈՒԹՅԱՆ</w:t>
      </w:r>
      <w:r w:rsidRPr="00AE2768">
        <w:rPr>
          <w:rFonts w:ascii="GHEA Grapalat" w:hAnsi="GHEA Grapalat" w:cs="Times Armenian"/>
          <w:b/>
          <w:sz w:val="22"/>
          <w:lang w:val="hy-AM"/>
        </w:rPr>
        <w:t xml:space="preserve">  </w:t>
      </w:r>
      <w:r w:rsidRPr="00AE2768">
        <w:rPr>
          <w:rFonts w:ascii="GHEA Grapalat" w:hAnsi="GHEA Grapalat" w:cs="Sylfaen"/>
          <w:b/>
          <w:sz w:val="22"/>
          <w:lang w:val="hy-AM"/>
        </w:rPr>
        <w:t>ԿԱՐԻՔՆԵՐԻ</w:t>
      </w:r>
      <w:r w:rsidRPr="00AE2768">
        <w:rPr>
          <w:rFonts w:ascii="GHEA Grapalat" w:hAnsi="GHEA Grapalat" w:cs="Times Armenian"/>
          <w:b/>
          <w:sz w:val="22"/>
          <w:lang w:val="hy-AM"/>
        </w:rPr>
        <w:t xml:space="preserve"> </w:t>
      </w:r>
      <w:r w:rsidRPr="00AE2768">
        <w:rPr>
          <w:rFonts w:ascii="GHEA Grapalat" w:hAnsi="GHEA Grapalat" w:cs="Sylfaen"/>
          <w:b/>
          <w:sz w:val="22"/>
          <w:lang w:val="hy-AM"/>
        </w:rPr>
        <w:t>ՀԱՄԱՐ ԱՊՐԱՆՔԻ ՄԱՏԱԿԱՐԱՐՄԱՆ</w:t>
      </w:r>
    </w:p>
    <w:p w:rsidR="00254F39" w:rsidRPr="00AE2768" w:rsidRDefault="00254F39" w:rsidP="00254F39">
      <w:pPr>
        <w:ind w:left="-142" w:firstLine="142"/>
        <w:jc w:val="center"/>
        <w:rPr>
          <w:rFonts w:ascii="GHEA Grapalat" w:hAnsi="GHEA Grapalat" w:cs="Times Armenian"/>
          <w:b/>
          <w:lang w:val="hy-AM"/>
        </w:rPr>
      </w:pPr>
      <w:r w:rsidRPr="00AE2768">
        <w:rPr>
          <w:rFonts w:ascii="GHEA Grapalat" w:hAnsi="GHEA Grapalat" w:cs="Sylfaen"/>
          <w:b/>
          <w:sz w:val="22"/>
          <w:lang w:val="hy-AM"/>
        </w:rPr>
        <w:t>ՊԱՅՄԱՆԱԳԻՐ</w:t>
      </w:r>
      <w:r w:rsidRPr="00AE2768">
        <w:rPr>
          <w:rFonts w:ascii="GHEA Grapalat" w:hAnsi="GHEA Grapalat" w:cs="Times Armenian"/>
          <w:b/>
          <w:sz w:val="22"/>
          <w:lang w:val="hy-AM"/>
        </w:rPr>
        <w:t xml:space="preserve">   </w:t>
      </w:r>
    </w:p>
    <w:p w:rsidR="00254F39" w:rsidRPr="00AE2768" w:rsidRDefault="00254F39" w:rsidP="00254F39">
      <w:pPr>
        <w:ind w:left="-142" w:firstLine="142"/>
        <w:jc w:val="center"/>
        <w:rPr>
          <w:rFonts w:ascii="GHEA Grapalat" w:hAnsi="GHEA Grapalat"/>
          <w:b/>
          <w:u w:val="single"/>
          <w:lang w:val="hy-AM"/>
        </w:rPr>
      </w:pPr>
      <w:r w:rsidRPr="00AE2768">
        <w:rPr>
          <w:rFonts w:ascii="GHEA Grapalat" w:hAnsi="GHEA Grapalat"/>
          <w:b/>
          <w:lang w:val="hy-AM"/>
        </w:rPr>
        <w:t xml:space="preserve">N </w:t>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p>
    <w:p w:rsidR="00254F39" w:rsidRPr="00AE2768" w:rsidRDefault="00254F39" w:rsidP="00254F39">
      <w:pPr>
        <w:jc w:val="center"/>
        <w:rPr>
          <w:rFonts w:ascii="GHEA Grapalat" w:hAnsi="GHEA Grapalat" w:cs="Sylfaen"/>
          <w:sz w:val="20"/>
          <w:lang w:val="hy-AM"/>
        </w:rPr>
      </w:pPr>
    </w:p>
    <w:p w:rsidR="00254F39" w:rsidRPr="00AE2768" w:rsidRDefault="00254F39" w:rsidP="00254F39">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AE2768">
        <w:rPr>
          <w:rFonts w:ascii="GHEA Grapalat" w:hAnsi="GHEA Grapalat" w:cs="Sylfaen"/>
          <w:sz w:val="20"/>
          <w:u w:val="single"/>
          <w:lang w:val="hy-AM"/>
        </w:rPr>
        <w:t xml:space="preserve">           </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w:t>
      </w:r>
      <w:r w:rsidRPr="00254F39">
        <w:rPr>
          <w:rFonts w:ascii="GHEA Grapalat" w:hAnsi="GHEA Grapalat" w:cs="Sylfaen"/>
          <w:sz w:val="20"/>
          <w:lang w:val="hy-AM"/>
        </w:rPr>
        <w:t>19</w:t>
      </w:r>
      <w:r w:rsidRPr="00AE2768">
        <w:rPr>
          <w:rFonts w:ascii="GHEA Grapalat" w:hAnsi="GHEA Grapalat" w:cs="Sylfaen"/>
          <w:sz w:val="20"/>
          <w:lang w:val="hy-AM"/>
        </w:rPr>
        <w:t xml:space="preserve"> թ.</w:t>
      </w:r>
    </w:p>
    <w:p w:rsidR="00254F39" w:rsidRPr="00AE2768" w:rsidRDefault="00254F39" w:rsidP="00254F39">
      <w:pPr>
        <w:tabs>
          <w:tab w:val="left" w:pos="720"/>
          <w:tab w:val="left" w:pos="1440"/>
          <w:tab w:val="left" w:pos="8865"/>
        </w:tabs>
        <w:jc w:val="both"/>
        <w:rPr>
          <w:rFonts w:ascii="GHEA Grapalat" w:hAnsi="GHEA Grapalat" w:cs="Sylfaen"/>
          <w:sz w:val="20"/>
          <w:lang w:val="hy-AM"/>
        </w:rPr>
      </w:pPr>
    </w:p>
    <w:p w:rsidR="00254F39" w:rsidRPr="00AE2768" w:rsidRDefault="00254F39" w:rsidP="00254F39">
      <w:pPr>
        <w:ind w:firstLine="720"/>
        <w:jc w:val="both"/>
        <w:rPr>
          <w:rFonts w:ascii="GHEA Grapalat" w:hAnsi="GHEA Grapalat"/>
          <w:sz w:val="20"/>
          <w:lang w:val="hy-AM"/>
        </w:rPr>
      </w:pPr>
      <w:r w:rsidRPr="00AE2768">
        <w:rPr>
          <w:rFonts w:ascii="GHEA Grapalat" w:hAnsi="GHEA Grapalat"/>
          <w:u w:val="single"/>
          <w:lang w:val="hy-AM"/>
        </w:rPr>
        <w:t xml:space="preserve">______                         </w:t>
      </w:r>
      <w:r w:rsidRPr="00AE2768">
        <w:rPr>
          <w:rFonts w:ascii="GHEA Grapalat" w:hAnsi="GHEA Grapalat"/>
          <w:sz w:val="20"/>
          <w:lang w:val="hy-AM"/>
        </w:rPr>
        <w:t>-ը ի դեմս _____</w:t>
      </w:r>
      <w:r w:rsidRPr="00AE2768">
        <w:rPr>
          <w:rFonts w:ascii="GHEA Grapalat" w:hAnsi="GHEA Grapalat"/>
          <w:sz w:val="20"/>
          <w:u w:val="single"/>
          <w:lang w:val="hy-AM"/>
        </w:rPr>
        <w:t xml:space="preserve">                     </w:t>
      </w:r>
      <w:r w:rsidRPr="00AE2768">
        <w:rPr>
          <w:rFonts w:ascii="GHEA Grapalat" w:hAnsi="GHEA Grapalat"/>
          <w:sz w:val="20"/>
          <w:lang w:val="hy-AM"/>
        </w:rPr>
        <w:t>-ի, որը գործում է</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Գնորդ</w:t>
      </w:r>
      <w:r w:rsidRPr="00AE2768">
        <w:rPr>
          <w:rFonts w:ascii="GHEA Grapalat" w:hAnsi="GHEA Grapalat"/>
          <w:lang w:val="hy-AM"/>
        </w:rPr>
        <w:t>»</w:t>
      </w:r>
      <w:r w:rsidRPr="00AE2768">
        <w:rPr>
          <w:rFonts w:ascii="GHEA Grapalat" w:hAnsi="GHEA Grapalat"/>
          <w:sz w:val="20"/>
          <w:lang w:val="hy-AM"/>
        </w:rPr>
        <w:t xml:space="preserve">, մի կողմից,  և __________________-ը, ի դեմս տնօրեն _____________________-ի, որը գործում է </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Վաճառող</w:t>
      </w:r>
      <w:r w:rsidRPr="00AE2768">
        <w:rPr>
          <w:rFonts w:ascii="GHEA Grapalat" w:hAnsi="GHEA Grapalat"/>
          <w:lang w:val="hy-AM"/>
        </w:rPr>
        <w:t>»</w:t>
      </w:r>
      <w:r w:rsidRPr="00AE2768">
        <w:rPr>
          <w:rFonts w:ascii="GHEA Grapalat" w:hAnsi="GHEA Grapalat"/>
          <w:sz w:val="20"/>
          <w:lang w:val="hy-AM"/>
        </w:rPr>
        <w:t xml:space="preserve"> մյուս կողմից, կնքեցին սույն պայմանագիրը հետևյալի մասին։</w:t>
      </w:r>
    </w:p>
    <w:p w:rsidR="00254F39" w:rsidRPr="00AE2768" w:rsidRDefault="00254F39" w:rsidP="00254F39">
      <w:pPr>
        <w:ind w:firstLine="709"/>
        <w:jc w:val="both"/>
        <w:rPr>
          <w:rFonts w:ascii="GHEA Grapalat" w:hAnsi="GHEA Grapalat"/>
          <w:b/>
          <w:sz w:val="20"/>
          <w:lang w:val="hy-AM"/>
        </w:rPr>
      </w:pPr>
    </w:p>
    <w:p w:rsidR="00254F39" w:rsidRPr="00AE2768" w:rsidRDefault="00254F39" w:rsidP="00254F39">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w:t>
      </w:r>
      <w:r w:rsidRPr="00AE2768">
        <w:rPr>
          <w:rFonts w:ascii="GHEA Grapalat" w:hAnsi="GHEA Grapalat" w:cs="Times Armenian"/>
          <w:b/>
          <w:sz w:val="20"/>
          <w:lang w:val="hy-AM"/>
        </w:rPr>
        <w:t xml:space="preserve"> </w:t>
      </w:r>
      <w:r w:rsidRPr="00AE2768">
        <w:rPr>
          <w:rFonts w:ascii="GHEA Grapalat" w:hAnsi="GHEA Grapalat" w:cs="Sylfaen"/>
          <w:b/>
          <w:sz w:val="20"/>
          <w:lang w:val="hy-AM"/>
        </w:rPr>
        <w:t>ԱՌԱՐԿԱՆ</w:t>
      </w:r>
    </w:p>
    <w:p w:rsidR="00254F39" w:rsidRPr="00AE2768" w:rsidRDefault="00254F39" w:rsidP="00254F39">
      <w:pPr>
        <w:ind w:firstLine="709"/>
        <w:jc w:val="center"/>
        <w:rPr>
          <w:rFonts w:ascii="GHEA Grapalat" w:hAnsi="GHEA Grapalat" w:cs="Times Armenian"/>
          <w:b/>
          <w:sz w:val="20"/>
          <w:lang w:val="hy-AM"/>
        </w:rPr>
      </w:pPr>
    </w:p>
    <w:p w:rsidR="00254F39" w:rsidRPr="00AE2768" w:rsidRDefault="00254F39" w:rsidP="00254F39">
      <w:pPr>
        <w:ind w:firstLine="709"/>
        <w:jc w:val="both"/>
        <w:rPr>
          <w:rFonts w:ascii="GHEA Grapalat" w:hAnsi="GHEA Grapalat" w:cs="Times Armenian"/>
          <w:sz w:val="20"/>
          <w:lang w:val="hy-AM"/>
        </w:rPr>
      </w:pPr>
      <w:r w:rsidRPr="00AE2768">
        <w:rPr>
          <w:rFonts w:ascii="GHEA Grapalat" w:hAnsi="GHEA Grapalat"/>
          <w:sz w:val="20"/>
          <w:lang w:val="hy-AM"/>
        </w:rPr>
        <w:t xml:space="preserve">1.1. </w:t>
      </w:r>
      <w:r w:rsidRPr="00AE2768">
        <w:rPr>
          <w:rFonts w:ascii="GHEA Grapalat" w:hAnsi="GHEA Grapalat" w:cs="Sylfaen"/>
          <w:sz w:val="20"/>
          <w:lang w:val="hy-AM"/>
        </w:rPr>
        <w:t>Վաճառողը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սույն</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րով (այսուհետ</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իր) սահմանված</w:t>
      </w:r>
      <w:r w:rsidRPr="00AE2768">
        <w:rPr>
          <w:rFonts w:ascii="GHEA Grapalat" w:hAnsi="GHEA Grapalat" w:cs="Times Armenian"/>
          <w:sz w:val="20"/>
          <w:lang w:val="hy-AM"/>
        </w:rPr>
        <w:t xml:space="preserve">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 </w:t>
      </w:r>
      <w:r w:rsidRPr="00AE2768">
        <w:rPr>
          <w:rFonts w:ascii="GHEA Grapalat" w:hAnsi="GHEA Grapalat" w:cs="Sylfaen"/>
          <w:sz w:val="20"/>
          <w:lang w:val="hy-AM"/>
        </w:rPr>
        <w:t>Գնորդին</w:t>
      </w:r>
      <w:r w:rsidRPr="00AE2768">
        <w:rPr>
          <w:rFonts w:ascii="GHEA Grapalat" w:hAnsi="GHEA Grapalat" w:cs="Times Armenian"/>
          <w:sz w:val="20"/>
          <w:lang w:val="hy-AM"/>
        </w:rPr>
        <w:t xml:space="preserve"> </w:t>
      </w:r>
      <w:r w:rsidRPr="00AE2768">
        <w:rPr>
          <w:rFonts w:ascii="GHEA Grapalat" w:hAnsi="GHEA Grapalat" w:cs="Sylfaen"/>
          <w:sz w:val="20"/>
          <w:lang w:val="hy-AM"/>
        </w:rPr>
        <w:t>մատակարարել</w:t>
      </w:r>
      <w:r w:rsidRPr="00AE2768">
        <w:rPr>
          <w:rFonts w:ascii="GHEA Grapalat" w:hAnsi="GHEA Grapalat" w:cs="Times Armenian"/>
          <w:sz w:val="20"/>
          <w:lang w:val="hy-AM"/>
        </w:rPr>
        <w:t xml:space="preserve"> պ</w:t>
      </w:r>
      <w:r w:rsidRPr="00AE2768">
        <w:rPr>
          <w:rFonts w:ascii="GHEA Grapalat" w:hAnsi="GHEA Grapalat" w:cs="Sylfaen"/>
          <w:sz w:val="20"/>
          <w:lang w:val="hy-AM"/>
        </w:rPr>
        <w:t>այմանա</w:t>
      </w:r>
      <w:r w:rsidRPr="00AE2768">
        <w:rPr>
          <w:rFonts w:ascii="GHEA Grapalat" w:hAnsi="GHEA Grapalat"/>
          <w:sz w:val="20"/>
          <w:lang w:val="hy-AM"/>
        </w:rPr>
        <w:t>գ</w:t>
      </w:r>
      <w:r w:rsidRPr="00AE2768">
        <w:rPr>
          <w:rFonts w:ascii="GHEA Grapalat" w:hAnsi="GHEA Grapalat" w:cs="Sylfaen"/>
          <w:sz w:val="20"/>
          <w:lang w:val="hy-AM"/>
        </w:rPr>
        <w:t>րի</w:t>
      </w:r>
      <w:r w:rsidRPr="00AE2768">
        <w:rPr>
          <w:rFonts w:ascii="GHEA Grapalat" w:hAnsi="GHEA Grapalat" w:cs="Times Armenian"/>
          <w:sz w:val="20"/>
          <w:lang w:val="hy-AM"/>
        </w:rPr>
        <w:t xml:space="preserve"> N 1 </w:t>
      </w:r>
      <w:r w:rsidRPr="00AE2768">
        <w:rPr>
          <w:rFonts w:ascii="GHEA Grapalat" w:hAnsi="GHEA Grapalat" w:cs="Sylfaen"/>
          <w:sz w:val="20"/>
          <w:lang w:val="hy-AM"/>
        </w:rPr>
        <w:t>հավելվածով`</w:t>
      </w:r>
      <w:r w:rsidRPr="00AE2768">
        <w:rPr>
          <w:rFonts w:ascii="GHEA Grapalat" w:hAnsi="GHEA Grapalat" w:cs="Times Armenian"/>
          <w:sz w:val="20"/>
          <w:lang w:val="hy-AM"/>
        </w:rPr>
        <w:t xml:space="preserve"> </w:t>
      </w:r>
      <w:r w:rsidRPr="00AE2768">
        <w:rPr>
          <w:rFonts w:ascii="GHEA Grapalat" w:hAnsi="GHEA Grapalat" w:cs="Sylfaen"/>
          <w:sz w:val="20"/>
          <w:lang w:val="hy-AM"/>
        </w:rPr>
        <w:t>Տեխնիկական</w:t>
      </w:r>
      <w:r w:rsidRPr="00AE2768">
        <w:rPr>
          <w:rFonts w:ascii="GHEA Grapalat" w:hAnsi="GHEA Grapalat" w:cs="Times Armenian"/>
          <w:sz w:val="20"/>
          <w:lang w:val="hy-AM"/>
        </w:rPr>
        <w:t xml:space="preserve"> </w:t>
      </w:r>
      <w:r w:rsidRPr="00AE2768">
        <w:rPr>
          <w:rFonts w:ascii="GHEA Grapalat" w:hAnsi="GHEA Grapalat" w:cs="Sylfaen"/>
          <w:sz w:val="20"/>
          <w:lang w:val="hy-AM"/>
        </w:rPr>
        <w:t>բնութա</w:t>
      </w:r>
      <w:r w:rsidRPr="00AE2768">
        <w:rPr>
          <w:rFonts w:ascii="GHEA Grapalat" w:hAnsi="GHEA Grapalat" w:cs="Times Armenian"/>
          <w:sz w:val="20"/>
          <w:lang w:val="hy-AM"/>
        </w:rPr>
        <w:t>գի</w:t>
      </w:r>
      <w:r w:rsidRPr="00AE2768">
        <w:rPr>
          <w:rFonts w:ascii="GHEA Grapalat" w:hAnsi="GHEA Grapalat" w:cs="Sylfaen"/>
          <w:sz w:val="20"/>
          <w:lang w:val="hy-AM"/>
        </w:rPr>
        <w:t>ր-գնման-ժամանակացուցով նախատեսված</w:t>
      </w:r>
      <w:r w:rsidRPr="00AE2768">
        <w:rPr>
          <w:rFonts w:ascii="GHEA Grapalat" w:hAnsi="GHEA Grapalat" w:cs="Times Armenian"/>
          <w:sz w:val="20"/>
          <w:lang w:val="hy-AM"/>
        </w:rPr>
        <w:t xml:space="preserve"> ապրանքը (այսուհետ` ապրանք), </w:t>
      </w:r>
      <w:r w:rsidRPr="00AE2768">
        <w:rPr>
          <w:rFonts w:ascii="GHEA Grapalat" w:hAnsi="GHEA Grapalat" w:cs="Sylfaen"/>
          <w:sz w:val="20"/>
          <w:lang w:val="hy-AM"/>
        </w:rPr>
        <w:t>իսկ</w:t>
      </w:r>
      <w:r w:rsidRPr="00AE2768">
        <w:rPr>
          <w:rFonts w:ascii="GHEA Grapalat" w:hAnsi="GHEA Grapalat" w:cs="Times Armenian"/>
          <w:sz w:val="20"/>
          <w:lang w:val="hy-AM"/>
        </w:rPr>
        <w:t xml:space="preserve"> </w:t>
      </w:r>
      <w:r w:rsidRPr="00AE2768">
        <w:rPr>
          <w:rFonts w:ascii="GHEA Grapalat" w:hAnsi="GHEA Grapalat" w:cs="Sylfaen"/>
          <w:sz w:val="20"/>
          <w:lang w:val="hy-AM"/>
        </w:rPr>
        <w:t>Գնորդը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ընդունել</w:t>
      </w:r>
      <w:r w:rsidRPr="00AE2768">
        <w:rPr>
          <w:rFonts w:ascii="GHEA Grapalat" w:hAnsi="GHEA Grapalat" w:cs="Times Armenian"/>
          <w:sz w:val="20"/>
          <w:lang w:val="hy-AM"/>
        </w:rPr>
        <w:t xml:space="preserve"> ա</w:t>
      </w:r>
      <w:r w:rsidRPr="00AE2768">
        <w:rPr>
          <w:rFonts w:ascii="GHEA Grapalat" w:hAnsi="GHEA Grapalat" w:cs="Sylfaen"/>
          <w:sz w:val="20"/>
          <w:lang w:val="hy-AM"/>
        </w:rPr>
        <w:t>պրանքը</w:t>
      </w:r>
      <w:r w:rsidRPr="00AE2768">
        <w:rPr>
          <w:rFonts w:ascii="GHEA Grapalat" w:hAnsi="GHEA Grapalat" w:cs="Times Armenian"/>
          <w:sz w:val="20"/>
          <w:lang w:val="hy-AM"/>
        </w:rPr>
        <w:t xml:space="preserve"> </w:t>
      </w:r>
      <w:r w:rsidRPr="00AE2768">
        <w:rPr>
          <w:rFonts w:ascii="GHEA Grapalat" w:hAnsi="GHEA Grapalat" w:cs="Sylfaen"/>
          <w:sz w:val="20"/>
          <w:lang w:val="hy-AM"/>
        </w:rPr>
        <w:t>և</w:t>
      </w:r>
      <w:r w:rsidRPr="00AE2768">
        <w:rPr>
          <w:rFonts w:ascii="GHEA Grapalat" w:hAnsi="GHEA Grapalat" w:cs="Times Armenian"/>
          <w:sz w:val="20"/>
          <w:lang w:val="hy-AM"/>
        </w:rPr>
        <w:t xml:space="preserve"> </w:t>
      </w:r>
      <w:r w:rsidRPr="00AE2768">
        <w:rPr>
          <w:rFonts w:ascii="GHEA Grapalat" w:hAnsi="GHEA Grapalat" w:cs="Sylfaen"/>
          <w:sz w:val="20"/>
          <w:lang w:val="hy-AM"/>
        </w:rPr>
        <w:t>վճարել</w:t>
      </w:r>
      <w:r w:rsidRPr="00AE2768">
        <w:rPr>
          <w:rFonts w:ascii="GHEA Grapalat" w:hAnsi="GHEA Grapalat" w:cs="Times Armenian"/>
          <w:sz w:val="20"/>
          <w:lang w:val="hy-AM"/>
        </w:rPr>
        <w:t xml:space="preserve"> </w:t>
      </w:r>
      <w:r w:rsidRPr="00AE2768">
        <w:rPr>
          <w:rFonts w:ascii="GHEA Grapalat" w:hAnsi="GHEA Grapalat" w:cs="Sylfaen"/>
          <w:sz w:val="20"/>
          <w:lang w:val="hy-AM"/>
        </w:rPr>
        <w:t>դրա</w:t>
      </w:r>
      <w:r w:rsidRPr="00AE2768">
        <w:rPr>
          <w:rFonts w:ascii="GHEA Grapalat" w:hAnsi="GHEA Grapalat" w:cs="Times Armenian"/>
          <w:sz w:val="20"/>
          <w:lang w:val="hy-AM"/>
        </w:rPr>
        <w:t xml:space="preserve"> </w:t>
      </w:r>
      <w:r w:rsidRPr="00AE2768">
        <w:rPr>
          <w:rFonts w:ascii="GHEA Grapalat" w:hAnsi="GHEA Grapalat" w:cs="Sylfaen"/>
          <w:sz w:val="20"/>
          <w:lang w:val="hy-AM"/>
        </w:rPr>
        <w:t>համար</w:t>
      </w:r>
      <w:r w:rsidRPr="00AE2768">
        <w:rPr>
          <w:rFonts w:ascii="GHEA Grapalat" w:hAnsi="GHEA Grapalat" w:cs="Times Armenian"/>
          <w:sz w:val="20"/>
          <w:lang w:val="hy-AM"/>
        </w:rPr>
        <w:t xml:space="preserve">։ </w:t>
      </w:r>
    </w:p>
    <w:p w:rsidR="00254F39" w:rsidRPr="00AE2768" w:rsidRDefault="00254F39" w:rsidP="00254F39">
      <w:pPr>
        <w:ind w:firstLine="709"/>
        <w:jc w:val="both"/>
        <w:rPr>
          <w:rFonts w:ascii="GHEA Grapalat" w:hAnsi="GHEA Grapalat" w:cs="Times Armenian"/>
          <w:sz w:val="20"/>
          <w:lang w:val="hy-AM"/>
        </w:rPr>
      </w:pPr>
    </w:p>
    <w:p w:rsidR="00254F39" w:rsidRPr="00AE2768" w:rsidRDefault="00254F39" w:rsidP="00254F39">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2768">
        <w:rPr>
          <w:rFonts w:ascii="GHEA Grapalat" w:hAnsi="GHEA Grapalat"/>
          <w:sz w:val="20"/>
          <w:u w:val="single"/>
          <w:lang w:val="hy-AM"/>
        </w:rPr>
        <w:t xml:space="preserve">         </w:t>
      </w:r>
      <w:r w:rsidRPr="00AE2768">
        <w:rPr>
          <w:rFonts w:ascii="GHEA Grapalat" w:hAnsi="GHEA Grapalat"/>
          <w:sz w:val="20"/>
          <w:lang w:val="hy-AM"/>
        </w:rPr>
        <w:t xml:space="preserve"> օրից ավելի:</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pStyle w:val="31"/>
        <w:spacing w:line="240" w:lineRule="auto"/>
        <w:ind w:firstLine="0"/>
        <w:rPr>
          <w:rFonts w:ascii="GHEA Grapalat" w:hAnsi="GHEA Grapalat" w:cs="Sylfaen"/>
          <w:i/>
          <w:sz w:val="16"/>
          <w:szCs w:val="16"/>
          <w:lang w:val="hy-AM" w:eastAsia="ru-RU"/>
        </w:rPr>
      </w:pPr>
      <w:r w:rsidRPr="00AE2768">
        <w:rPr>
          <w:rFonts w:ascii="GHEA Grapalat" w:hAnsi="GHEA Grapalat" w:cs="Sylfaen"/>
          <w:i/>
          <w:sz w:val="16"/>
          <w:szCs w:val="16"/>
          <w:lang w:val="hy-AM" w:eastAsia="ru-RU"/>
        </w:rPr>
        <w:t>*</w:t>
      </w:r>
      <w:r w:rsidRPr="00AE2768">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E2768">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54F39" w:rsidRPr="00AE2768" w:rsidRDefault="00254F39" w:rsidP="00254F39">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254F39" w:rsidRPr="00AE2768" w:rsidRDefault="00254F39" w:rsidP="00254F39">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rsidR="00254F39" w:rsidRPr="00AE2768" w:rsidRDefault="00254F39" w:rsidP="00254F39">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254F39" w:rsidRPr="00AE2768" w:rsidRDefault="00254F39" w:rsidP="00254F39">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AE2768">
        <w:rPr>
          <w:rFonts w:ascii="GHEA Grapalat" w:hAnsi="GHEA Grapalat"/>
          <w:sz w:val="20"/>
          <w:u w:val="single"/>
          <w:lang w:val="hy-AM"/>
        </w:rPr>
        <w:t xml:space="preserve"> </w:t>
      </w:r>
      <w:r w:rsidR="004658D3">
        <w:rPr>
          <w:rFonts w:ascii="GHEA Grapalat" w:hAnsi="GHEA Grapalat"/>
          <w:sz w:val="20"/>
          <w:u w:val="single"/>
          <w:lang w:val="hy-AM"/>
        </w:rPr>
        <w:t>5</w:t>
      </w:r>
      <w:r w:rsidRPr="00AE2768">
        <w:rPr>
          <w:rFonts w:ascii="GHEA Grapalat" w:hAnsi="GHEA Grapalat"/>
          <w:sz w:val="20"/>
          <w:u w:val="single"/>
          <w:lang w:val="hy-AM"/>
        </w:rPr>
        <w:t xml:space="preserve">       </w:t>
      </w:r>
      <w:r w:rsidRPr="00AE2768">
        <w:rPr>
          <w:rFonts w:ascii="GHEA Grapalat" w:hAnsi="GHEA Grapalat"/>
          <w:sz w:val="20"/>
          <w:lang w:val="hy-AM"/>
        </w:rPr>
        <w:t xml:space="preserve"> օրից ավելի,</w:t>
      </w:r>
    </w:p>
    <w:p w:rsidR="00254F39" w:rsidRPr="00AE2768" w:rsidRDefault="00254F39" w:rsidP="00254F39">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rsidR="00254F39" w:rsidRPr="00AE2768" w:rsidRDefault="00254F39" w:rsidP="00254F39">
      <w:pPr>
        <w:tabs>
          <w:tab w:val="left" w:pos="720"/>
        </w:tabs>
        <w:ind w:firstLine="709"/>
        <w:jc w:val="both"/>
        <w:rPr>
          <w:rFonts w:ascii="GHEA Grapalat" w:hAnsi="GHEA Grapalat"/>
          <w:sz w:val="12"/>
          <w:szCs w:val="12"/>
          <w:lang w:val="hy-AM"/>
        </w:rPr>
      </w:pPr>
    </w:p>
    <w:p w:rsidR="00254F39" w:rsidRPr="00AE2768" w:rsidRDefault="00254F39" w:rsidP="00254F39">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lastRenderedPageBreak/>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54F39" w:rsidRPr="00AE2768" w:rsidRDefault="00254F39" w:rsidP="00254F39">
      <w:pPr>
        <w:ind w:firstLine="709"/>
        <w:jc w:val="both"/>
        <w:rPr>
          <w:rFonts w:ascii="GHEA Grapalat" w:hAnsi="GHEA Grapalat"/>
          <w:lang w:val="hy-AM"/>
        </w:rPr>
      </w:pPr>
    </w:p>
    <w:p w:rsidR="00254F39" w:rsidRPr="00AE2768" w:rsidRDefault="00254F39" w:rsidP="00254F39">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3.1  Պայմանագրի գինը կազմում է ________________ ՀՀ դրամ, ներառյալ ԱԱՀ-ն:</w:t>
      </w:r>
      <w:r w:rsidRPr="00246F37">
        <w:rPr>
          <w:rFonts w:ascii="GHEA Grapalat" w:hAnsi="GHEA Grapalat"/>
          <w:sz w:val="20"/>
          <w:vertAlign w:val="superscript"/>
          <w:lang w:val="hy-AM"/>
        </w:rPr>
        <w:t>17</w:t>
      </w:r>
      <w:r w:rsidRPr="00AE2768">
        <w:rPr>
          <w:rFonts w:ascii="GHEA Grapalat" w:hAnsi="GHEA Grapalat"/>
          <w:color w:val="FFFFFF"/>
          <w:sz w:val="20"/>
          <w:vertAlign w:val="superscript"/>
          <w:lang w:val="hy-AM"/>
        </w:rPr>
        <w:t>29</w:t>
      </w:r>
      <w:r w:rsidRPr="00AE2768">
        <w:rPr>
          <w:rStyle w:val="af6"/>
          <w:rFonts w:ascii="GHEA Grapalat" w:hAnsi="GHEA Grapalat"/>
          <w:color w:val="FFFFFF"/>
          <w:sz w:val="20"/>
          <w:lang w:val="hy-AM"/>
        </w:rPr>
        <w:footnoteReference w:id="11"/>
      </w:r>
      <w:r w:rsidRPr="00AE276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54F39" w:rsidRPr="00AE2768" w:rsidRDefault="00254F39" w:rsidP="00254F39">
      <w:pPr>
        <w:ind w:firstLine="720"/>
        <w:jc w:val="both"/>
        <w:rPr>
          <w:rFonts w:ascii="GHEA Grapalat" w:hAnsi="GHEA Grapalat" w:cs="Sylfaen"/>
          <w:sz w:val="20"/>
          <w:lang w:val="hy-AM"/>
        </w:rPr>
      </w:pPr>
      <w:r w:rsidRPr="00AE276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cs="Sylfaen"/>
          <w:sz w:val="20"/>
          <w:lang w:val="hy-AM"/>
        </w:rPr>
        <w:t>3.2 Պայմանա</w:t>
      </w:r>
      <w:r w:rsidRPr="00AE2768">
        <w:rPr>
          <w:rFonts w:ascii="GHEA Grapalat" w:hAnsi="GHEA Grapalat" w:cs="Times Armenian"/>
          <w:sz w:val="20"/>
          <w:lang w:val="hy-AM"/>
        </w:rPr>
        <w:t>գ</w:t>
      </w:r>
      <w:r w:rsidRPr="00AE2768">
        <w:rPr>
          <w:rFonts w:ascii="GHEA Grapalat" w:hAnsi="GHEA Grapalat" w:cs="Sylfaen"/>
          <w:sz w:val="20"/>
          <w:lang w:val="hy-AM"/>
        </w:rPr>
        <w:t>րի</w:t>
      </w:r>
      <w:r w:rsidRPr="00AE2768">
        <w:rPr>
          <w:rFonts w:ascii="GHEA Grapalat" w:hAnsi="GHEA Grapalat" w:cs="Times Armenian"/>
          <w:sz w:val="20"/>
          <w:lang w:val="hy-AM"/>
        </w:rPr>
        <w:t xml:space="preserve"> գ</w:t>
      </w:r>
      <w:r w:rsidRPr="00AE2768">
        <w:rPr>
          <w:rFonts w:ascii="GHEA Grapalat" w:hAnsi="GHEA Grapalat" w:cs="Sylfaen"/>
          <w:sz w:val="20"/>
          <w:lang w:val="hy-AM"/>
        </w:rPr>
        <w:t>նից</w:t>
      </w:r>
      <w:r w:rsidRPr="00AE2768">
        <w:rPr>
          <w:rFonts w:ascii="GHEA Grapalat" w:hAnsi="GHEA Grapalat" w:cs="Times Armenian"/>
          <w:sz w:val="20"/>
          <w:lang w:val="hy-AM"/>
        </w:rPr>
        <w:t xml:space="preserve">` մինչև </w:t>
      </w:r>
      <w:r w:rsidRPr="00AE2768">
        <w:rPr>
          <w:rFonts w:ascii="GHEA Grapalat" w:hAnsi="GHEA Grapalat" w:cs="Times Armenian"/>
          <w:sz w:val="20"/>
          <w:u w:val="single"/>
          <w:lang w:val="hy-AM"/>
        </w:rPr>
        <w:t xml:space="preserve">             </w:t>
      </w:r>
      <w:r w:rsidRPr="00AE2768">
        <w:rPr>
          <w:rFonts w:ascii="GHEA Grapalat" w:hAnsi="GHEA Grapalat" w:cs="Times Armenian"/>
          <w:sz w:val="20"/>
          <w:lang w:val="hy-AM"/>
        </w:rPr>
        <w:t xml:space="preserve"> </w:t>
      </w:r>
      <w:r w:rsidRPr="00AE2768">
        <w:rPr>
          <w:rFonts w:ascii="GHEA Grapalat" w:hAnsi="GHEA Grapalat" w:cs="Sylfaen"/>
          <w:sz w:val="20"/>
          <w:lang w:val="hy-AM"/>
        </w:rPr>
        <w:t>ՀՀ</w:t>
      </w:r>
      <w:r w:rsidRPr="00AE2768">
        <w:rPr>
          <w:rFonts w:ascii="GHEA Grapalat" w:hAnsi="GHEA Grapalat" w:cs="Times Armenian"/>
          <w:sz w:val="20"/>
          <w:lang w:val="hy-AM"/>
        </w:rPr>
        <w:t xml:space="preserve"> </w:t>
      </w:r>
      <w:r w:rsidRPr="00AE2768">
        <w:rPr>
          <w:rFonts w:ascii="GHEA Grapalat" w:hAnsi="GHEA Grapalat" w:cs="Sylfaen"/>
          <w:sz w:val="20"/>
          <w:lang w:val="hy-AM"/>
        </w:rPr>
        <w:t>դրամը</w:t>
      </w:r>
      <w:r w:rsidRPr="00AE2768">
        <w:rPr>
          <w:rFonts w:ascii="GHEA Grapalat" w:hAnsi="GHEA Grapalat" w:cs="Times Armenian"/>
          <w:sz w:val="20"/>
          <w:lang w:val="hy-AM"/>
        </w:rPr>
        <w:t xml:space="preserve">, </w:t>
      </w:r>
      <w:r w:rsidRPr="00AE2768">
        <w:rPr>
          <w:rFonts w:ascii="GHEA Grapalat" w:hAnsi="GHEA Grapalat" w:cs="Sylfaen"/>
          <w:sz w:val="20"/>
          <w:lang w:val="hy-AM"/>
        </w:rPr>
        <w:t>Գնորդը</w:t>
      </w:r>
      <w:r w:rsidRPr="00AE2768">
        <w:rPr>
          <w:rFonts w:ascii="GHEA Grapalat" w:hAnsi="GHEA Grapalat" w:cs="Times Armenian"/>
          <w:sz w:val="20"/>
          <w:lang w:val="hy-AM"/>
        </w:rPr>
        <w:t xml:space="preserve"> </w:t>
      </w:r>
      <w:r w:rsidRPr="00AE2768">
        <w:rPr>
          <w:rFonts w:ascii="GHEA Grapalat" w:hAnsi="GHEA Grapalat" w:cs="Sylfaen"/>
          <w:sz w:val="20"/>
          <w:lang w:val="hy-AM"/>
        </w:rPr>
        <w:t>փոխանցում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Վաճառողի </w:t>
      </w:r>
      <w:r w:rsidRPr="00AE2768">
        <w:rPr>
          <w:rFonts w:ascii="GHEA Grapalat" w:hAnsi="GHEA Grapalat" w:cs="Sylfaen"/>
          <w:sz w:val="20"/>
          <w:lang w:val="hy-AM"/>
        </w:rPr>
        <w:t>բանկային</w:t>
      </w:r>
      <w:r w:rsidRPr="00AE2768">
        <w:rPr>
          <w:rFonts w:ascii="GHEA Grapalat" w:hAnsi="GHEA Grapalat" w:cs="Times Armenian"/>
          <w:sz w:val="20"/>
          <w:lang w:val="hy-AM"/>
        </w:rPr>
        <w:t xml:space="preserve"> </w:t>
      </w:r>
      <w:r w:rsidRPr="00AE2768">
        <w:rPr>
          <w:rFonts w:ascii="GHEA Grapalat" w:hAnsi="GHEA Grapalat" w:cs="Sylfaen"/>
          <w:sz w:val="20"/>
          <w:lang w:val="hy-AM"/>
        </w:rPr>
        <w:t>հաշվին</w:t>
      </w:r>
      <w:r w:rsidRPr="00AE2768">
        <w:rPr>
          <w:rFonts w:ascii="GHEA Grapalat" w:hAnsi="GHEA Grapalat" w:cs="Times Armenian"/>
          <w:sz w:val="20"/>
          <w:lang w:val="hy-AM"/>
        </w:rPr>
        <w:t xml:space="preserve">` </w:t>
      </w:r>
      <w:r w:rsidRPr="00AE2768">
        <w:rPr>
          <w:rFonts w:ascii="GHEA Grapalat" w:hAnsi="GHEA Grapalat" w:cs="Sylfaen"/>
          <w:sz w:val="20"/>
          <w:lang w:val="hy-AM"/>
        </w:rPr>
        <w:t>որպես</w:t>
      </w:r>
      <w:r w:rsidRPr="00AE2768">
        <w:rPr>
          <w:rFonts w:ascii="GHEA Grapalat" w:hAnsi="GHEA Grapalat" w:cs="Times Armenian"/>
          <w:sz w:val="20"/>
          <w:lang w:val="hy-AM"/>
        </w:rPr>
        <w:t xml:space="preserve"> </w:t>
      </w:r>
      <w:r w:rsidRPr="00AE2768">
        <w:rPr>
          <w:rFonts w:ascii="GHEA Grapalat" w:hAnsi="GHEA Grapalat" w:cs="Sylfaen"/>
          <w:sz w:val="20"/>
          <w:lang w:val="hy-AM"/>
        </w:rPr>
        <w:t>կանխավճար։ Կանխավճարի</w:t>
      </w:r>
      <w:r w:rsidRPr="00AE2768">
        <w:rPr>
          <w:rFonts w:ascii="GHEA Grapalat" w:hAnsi="GHEA Grapalat" w:cs="Times Armenian"/>
          <w:sz w:val="20"/>
          <w:lang w:val="hy-AM"/>
        </w:rPr>
        <w:t xml:space="preserve"> </w:t>
      </w:r>
      <w:r w:rsidRPr="00AE2768">
        <w:rPr>
          <w:rFonts w:ascii="GHEA Grapalat" w:hAnsi="GHEA Grapalat" w:cs="Sylfaen"/>
          <w:sz w:val="20"/>
          <w:lang w:val="hy-AM"/>
        </w:rPr>
        <w:t>մարումն</w:t>
      </w:r>
      <w:r w:rsidRPr="00AE2768">
        <w:rPr>
          <w:rFonts w:ascii="GHEA Grapalat" w:hAnsi="GHEA Grapalat" w:cs="Times Armenian"/>
          <w:sz w:val="20"/>
          <w:lang w:val="hy-AM"/>
        </w:rPr>
        <w:t xml:space="preserve"> </w:t>
      </w:r>
      <w:r w:rsidRPr="00AE2768">
        <w:rPr>
          <w:rFonts w:ascii="GHEA Grapalat" w:hAnsi="GHEA Grapalat" w:cs="Sylfaen"/>
          <w:sz w:val="20"/>
          <w:lang w:val="hy-AM"/>
        </w:rPr>
        <w:t>իրականացվում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sz w:val="20"/>
          <w:lang w:val="hy-AM"/>
        </w:rPr>
        <w:t xml:space="preserve">հանձնման-ընդունման </w:t>
      </w:r>
      <w:r w:rsidRPr="00AE2768">
        <w:rPr>
          <w:rFonts w:ascii="GHEA Grapalat" w:hAnsi="GHEA Grapalat" w:cs="Sylfaen"/>
          <w:sz w:val="20"/>
          <w:lang w:val="hy-AM"/>
        </w:rPr>
        <w:t>արձանագրությունների</w:t>
      </w:r>
      <w:r w:rsidRPr="00AE2768">
        <w:rPr>
          <w:rFonts w:ascii="GHEA Grapalat" w:hAnsi="GHEA Grapalat" w:cs="Times Armenian"/>
          <w:sz w:val="20"/>
          <w:lang w:val="hy-AM"/>
        </w:rPr>
        <w:t xml:space="preserve"> </w:t>
      </w:r>
      <w:r w:rsidRPr="00AE2768">
        <w:rPr>
          <w:rFonts w:ascii="GHEA Grapalat" w:hAnsi="GHEA Grapalat" w:cs="Sylfaen"/>
          <w:sz w:val="20"/>
          <w:lang w:val="hy-AM"/>
        </w:rPr>
        <w:t>հիման</w:t>
      </w:r>
      <w:r w:rsidRPr="00AE2768">
        <w:rPr>
          <w:rFonts w:ascii="GHEA Grapalat" w:hAnsi="GHEA Grapalat" w:cs="Times Armenian"/>
          <w:sz w:val="20"/>
          <w:lang w:val="hy-AM"/>
        </w:rPr>
        <w:t xml:space="preserve"> </w:t>
      </w:r>
      <w:r w:rsidRPr="00AE2768">
        <w:rPr>
          <w:rFonts w:ascii="GHEA Grapalat" w:hAnsi="GHEA Grapalat" w:cs="Sylfaen"/>
          <w:sz w:val="20"/>
          <w:lang w:val="hy-AM"/>
        </w:rPr>
        <w:t>վրա</w:t>
      </w:r>
      <w:r w:rsidRPr="00AE2768">
        <w:rPr>
          <w:rFonts w:ascii="GHEA Grapalat" w:hAnsi="GHEA Grapalat" w:cs="Times Armenian"/>
          <w:sz w:val="20"/>
          <w:lang w:val="hy-AM"/>
        </w:rPr>
        <w:t xml:space="preserve"> </w:t>
      </w:r>
      <w:r w:rsidRPr="00AE2768">
        <w:rPr>
          <w:rFonts w:ascii="GHEA Grapalat" w:hAnsi="GHEA Grapalat" w:cs="Sylfaen"/>
          <w:sz w:val="20"/>
          <w:lang w:val="hy-AM"/>
        </w:rPr>
        <w:t>կատարվող</w:t>
      </w:r>
      <w:r w:rsidRPr="00AE2768">
        <w:rPr>
          <w:rFonts w:ascii="GHEA Grapalat" w:hAnsi="GHEA Grapalat" w:cs="Times Armenian"/>
          <w:sz w:val="20"/>
          <w:lang w:val="hy-AM"/>
        </w:rPr>
        <w:t xml:space="preserve"> </w:t>
      </w:r>
      <w:r w:rsidRPr="00AE2768">
        <w:rPr>
          <w:rFonts w:ascii="GHEA Grapalat" w:hAnsi="GHEA Grapalat" w:cs="Sylfaen"/>
          <w:sz w:val="20"/>
          <w:lang w:val="hy-AM"/>
        </w:rPr>
        <w:t>վճարումներից</w:t>
      </w:r>
      <w:r w:rsidRPr="00AE2768">
        <w:rPr>
          <w:rFonts w:ascii="GHEA Grapalat" w:hAnsi="GHEA Grapalat" w:cs="Times Armenian"/>
          <w:sz w:val="20"/>
          <w:lang w:val="hy-AM"/>
        </w:rPr>
        <w:t xml:space="preserve"> </w:t>
      </w:r>
      <w:r w:rsidRPr="00AE2768">
        <w:rPr>
          <w:rFonts w:ascii="GHEA Grapalat" w:hAnsi="GHEA Grapalat" w:cs="Sylfaen"/>
          <w:sz w:val="20"/>
          <w:lang w:val="hy-AM"/>
        </w:rPr>
        <w:t>նվազեցումներ</w:t>
      </w:r>
      <w:r w:rsidRPr="00AE2768">
        <w:rPr>
          <w:rFonts w:ascii="GHEA Grapalat" w:hAnsi="GHEA Grapalat" w:cs="Times Armenian"/>
          <w:sz w:val="20"/>
          <w:lang w:val="hy-AM"/>
        </w:rPr>
        <w:t xml:space="preserve"> (</w:t>
      </w:r>
      <w:r w:rsidRPr="00AE2768">
        <w:rPr>
          <w:rFonts w:ascii="GHEA Grapalat" w:hAnsi="GHEA Grapalat" w:cs="Sylfaen"/>
          <w:sz w:val="20"/>
          <w:lang w:val="hy-AM"/>
        </w:rPr>
        <w:t>պահումներ</w:t>
      </w:r>
      <w:r w:rsidRPr="00AE2768">
        <w:rPr>
          <w:rFonts w:ascii="GHEA Grapalat" w:hAnsi="GHEA Grapalat" w:cs="Times Armenian"/>
          <w:sz w:val="20"/>
          <w:lang w:val="hy-AM"/>
        </w:rPr>
        <w:t xml:space="preserve">) </w:t>
      </w:r>
      <w:r w:rsidRPr="00AE2768">
        <w:rPr>
          <w:rFonts w:ascii="GHEA Grapalat" w:hAnsi="GHEA Grapalat" w:cs="Sylfaen"/>
          <w:sz w:val="20"/>
          <w:lang w:val="hy-AM"/>
        </w:rPr>
        <w:t>կատարելու</w:t>
      </w:r>
      <w:r w:rsidRPr="00AE2768">
        <w:rPr>
          <w:rFonts w:ascii="GHEA Grapalat" w:hAnsi="GHEA Grapalat" w:cs="Times Armenian"/>
          <w:sz w:val="20"/>
          <w:lang w:val="hy-AM"/>
        </w:rPr>
        <w:t xml:space="preserve"> </w:t>
      </w:r>
      <w:r w:rsidRPr="00AE2768">
        <w:rPr>
          <w:rFonts w:ascii="GHEA Grapalat" w:hAnsi="GHEA Grapalat" w:cs="Sylfaen"/>
          <w:sz w:val="20"/>
          <w:lang w:val="hy-AM"/>
        </w:rPr>
        <w:t>ձևով</w:t>
      </w:r>
      <w:r w:rsidRPr="00AE2768">
        <w:rPr>
          <w:rFonts w:ascii="GHEA Grapalat" w:hAnsi="GHEA Grapalat" w:cs="Times Armenian"/>
          <w:sz w:val="20"/>
          <w:lang w:val="hy-AM"/>
        </w:rPr>
        <w:t xml:space="preserve">։ </w:t>
      </w:r>
      <w:r w:rsidRPr="00246F37">
        <w:rPr>
          <w:rFonts w:ascii="GHEA Grapalat" w:hAnsi="GHEA Grapalat" w:cs="Times Armenian"/>
          <w:sz w:val="20"/>
          <w:lang w:val="hy-AM"/>
        </w:rPr>
        <w:t>Ընդ որում մինչև կանխավճարի ամբողջական մարումը, Գնորդին վճարումներ չեն կատարվում</w:t>
      </w:r>
      <w:r w:rsidRPr="00AE2768">
        <w:rPr>
          <w:rFonts w:ascii="GHEA Grapalat" w:hAnsi="GHEA Grapalat" w:cs="Sylfaen"/>
          <w:sz w:val="20"/>
          <w:lang w:val="hy-AM"/>
        </w:rPr>
        <w:t>:</w:t>
      </w:r>
      <w:r w:rsidRPr="00246F37">
        <w:rPr>
          <w:rFonts w:ascii="GHEA Grapalat" w:hAnsi="GHEA Grapalat" w:cs="Sylfaen"/>
          <w:sz w:val="20"/>
          <w:vertAlign w:val="superscript"/>
          <w:lang w:val="hy-AM"/>
        </w:rPr>
        <w:t>18</w:t>
      </w:r>
      <w:r w:rsidRPr="00AE2768">
        <w:rPr>
          <w:rFonts w:ascii="GHEA Grapalat" w:hAnsi="GHEA Grapalat" w:cs="Sylfaen"/>
          <w:color w:val="FFFFFF"/>
          <w:sz w:val="20"/>
          <w:vertAlign w:val="superscript"/>
          <w:lang w:val="hy-AM"/>
        </w:rPr>
        <w:t>30</w:t>
      </w:r>
      <w:r w:rsidRPr="00AE2768">
        <w:rPr>
          <w:rStyle w:val="af6"/>
          <w:rFonts w:ascii="GHEA Grapalat" w:hAnsi="GHEA Grapalat" w:cs="Sylfaen"/>
          <w:color w:val="FFFFFF"/>
          <w:sz w:val="20"/>
          <w:lang w:val="hy-AM"/>
        </w:rPr>
        <w:footnoteReference w:id="12"/>
      </w:r>
      <w:r w:rsidRPr="00AE2768">
        <w:rPr>
          <w:rFonts w:ascii="GHEA Grapalat" w:hAnsi="GHEA Grapalat"/>
          <w:sz w:val="20"/>
          <w:lang w:val="hy-AM"/>
        </w:rPr>
        <w:t xml:space="preserve"> </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254F39" w:rsidRPr="00AE2768" w:rsidRDefault="00254F39" w:rsidP="00254F39">
      <w:pPr>
        <w:ind w:firstLine="720"/>
        <w:jc w:val="both"/>
        <w:rPr>
          <w:rFonts w:ascii="GHEA Grapalat" w:hAnsi="GHEA Grapalat" w:cs="Sylfaen"/>
          <w:i/>
          <w:sz w:val="20"/>
          <w:u w:val="single"/>
          <w:lang w:val="hy-AM"/>
        </w:rPr>
      </w:pPr>
    </w:p>
    <w:p w:rsidR="00254F39" w:rsidRPr="00AE2768" w:rsidRDefault="00254F39" w:rsidP="00254F39">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rsidR="00254F39" w:rsidRPr="00246F37" w:rsidRDefault="00254F39" w:rsidP="00254F39">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246F37">
        <w:rPr>
          <w:rFonts w:ascii="GHEA Grapalat" w:hAnsi="GHEA Grapalat"/>
          <w:sz w:val="20"/>
          <w:lang w:val="hy-AM"/>
        </w:rPr>
        <w:t xml:space="preserve"> </w:t>
      </w:r>
    </w:p>
    <w:p w:rsidR="00254F39" w:rsidRPr="00AE2768" w:rsidRDefault="00254F39" w:rsidP="00254F39">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E2768">
        <w:rPr>
          <w:rFonts w:ascii="GHEA Grapalat" w:hAnsi="GHEA Grapalat" w:cs="Sylfaen"/>
          <w:sz w:val="20"/>
          <w:u w:val="single"/>
          <w:lang w:val="pt-BR"/>
        </w:rPr>
        <w:t xml:space="preserve">            </w:t>
      </w:r>
      <w:r w:rsidRPr="00AE2768">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af6"/>
          <w:rFonts w:ascii="GHEA Grapalat" w:hAnsi="GHEA Grapalat" w:cs="Sylfaen"/>
          <w:color w:val="FFFFFF"/>
          <w:sz w:val="20"/>
          <w:lang w:val="pt-BR"/>
        </w:rPr>
        <w:footnoteReference w:id="13"/>
      </w: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rsidR="00254F39" w:rsidRPr="00AE2768" w:rsidRDefault="00254F39" w:rsidP="00254F39">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54F39" w:rsidRPr="00AE2768" w:rsidRDefault="00254F39" w:rsidP="00254F39">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46F37">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46F37">
        <w:rPr>
          <w:rFonts w:ascii="GHEA Grapalat" w:hAnsi="GHEA Grapalat" w:cs="Sylfaen"/>
          <w:sz w:val="20"/>
          <w:szCs w:val="20"/>
          <w:lang w:val="hy-AM"/>
        </w:rPr>
        <w:t xml:space="preserve">ան </w:t>
      </w:r>
      <w:r w:rsidRPr="00246F37">
        <w:rPr>
          <w:rFonts w:ascii="GHEA Grapalat" w:hAnsi="GHEA Grapalat" w:cs="Sylfaen"/>
          <w:sz w:val="20"/>
          <w:szCs w:val="20"/>
          <w:u w:val="single"/>
          <w:lang w:val="hy-AM"/>
        </w:rPr>
        <w:tab/>
      </w:r>
      <w:r w:rsidRPr="00246F37">
        <w:rPr>
          <w:rFonts w:ascii="GHEA Grapalat" w:hAnsi="GHEA Grapalat" w:cs="Sylfaen"/>
          <w:sz w:val="20"/>
          <w:szCs w:val="20"/>
          <w:u w:val="single"/>
          <w:lang w:val="hy-AM"/>
        </w:rPr>
        <w:tab/>
      </w:r>
      <w:r w:rsidRPr="00246F37">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rsidR="00254F39" w:rsidRPr="00AE2768" w:rsidRDefault="00254F39" w:rsidP="00254F39">
      <w:pPr>
        <w:ind w:firstLine="720"/>
        <w:jc w:val="both"/>
        <w:rPr>
          <w:rFonts w:ascii="GHEA Grapalat" w:hAnsi="GHEA Grapalat" w:cs="Sylfaen"/>
          <w:sz w:val="20"/>
          <w:lang w:val="hy-AM"/>
        </w:rPr>
      </w:pPr>
      <w:r w:rsidRPr="00AE2768">
        <w:rPr>
          <w:rFonts w:ascii="GHEA Grapalat" w:hAnsi="GHEA Grapalat" w:cs="Sylfaen"/>
          <w:sz w:val="20"/>
          <w:lang w:val="hy-AM"/>
        </w:rPr>
        <w:lastRenderedPageBreak/>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254F39" w:rsidRPr="00AE2768" w:rsidRDefault="00254F39" w:rsidP="00254F39">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254F39" w:rsidRPr="00AE2768" w:rsidRDefault="00254F39" w:rsidP="00254F39">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AE2768">
        <w:rPr>
          <w:rFonts w:ascii="GHEA Grapalat" w:hAnsi="GHEA Grapalat" w:cs="Sylfaen"/>
          <w:sz w:val="20"/>
          <w:szCs w:val="20"/>
          <w:u w:val="single"/>
          <w:lang w:val="hy-AM"/>
        </w:rPr>
        <w:t xml:space="preserve">     </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254F39" w:rsidRPr="00AE2768" w:rsidRDefault="00254F39" w:rsidP="00254F39">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46F37">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46F37">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rsidR="00254F39" w:rsidRPr="00AE2768" w:rsidRDefault="00254F39" w:rsidP="00254F39">
      <w:pPr>
        <w:ind w:firstLine="720"/>
        <w:jc w:val="both"/>
        <w:rPr>
          <w:rFonts w:ascii="GHEA Grapalat" w:hAnsi="GHEA Grapalat" w:cs="Sylfaen"/>
          <w:sz w:val="20"/>
          <w:lang w:val="hy-AM"/>
        </w:rPr>
      </w:pPr>
    </w:p>
    <w:p w:rsidR="00254F39" w:rsidRPr="00AE2768" w:rsidRDefault="00254F39" w:rsidP="00254F39">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46F37">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af6"/>
          <w:rFonts w:ascii="GHEA Grapalat" w:hAnsi="GHEA Grapalat"/>
          <w:color w:val="FFFFFF"/>
          <w:sz w:val="20"/>
          <w:lang w:val="hy-AM"/>
        </w:rPr>
        <w:footnoteReference w:id="14"/>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rsidR="00254F39" w:rsidRPr="00AE2768" w:rsidRDefault="00254F39" w:rsidP="00254F39">
      <w:pPr>
        <w:ind w:firstLine="709"/>
        <w:jc w:val="center"/>
        <w:rPr>
          <w:rFonts w:ascii="GHEA Grapalat" w:hAnsi="GHEA Grapalat"/>
          <w:b/>
          <w:sz w:val="20"/>
          <w:lang w:val="hy-AM"/>
        </w:rPr>
      </w:pP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w:t>
      </w:r>
      <w:r w:rsidRPr="00AE2768">
        <w:rPr>
          <w:rFonts w:ascii="GHEA Grapalat" w:hAnsi="GHEA Grapalat"/>
          <w:sz w:val="20"/>
          <w:lang w:val="hy-AM"/>
        </w:rPr>
        <w:lastRenderedPageBreak/>
        <w:t>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center"/>
        <w:rPr>
          <w:rFonts w:ascii="GHEA Grapalat" w:hAnsi="GHEA Grapalat"/>
          <w:b/>
          <w:sz w:val="20"/>
          <w:lang w:val="hy-AM"/>
        </w:rPr>
      </w:pPr>
      <w:r w:rsidRPr="00AE2768">
        <w:rPr>
          <w:rFonts w:ascii="GHEA Grapalat" w:hAnsi="GHEA Grapalat"/>
          <w:b/>
          <w:sz w:val="20"/>
          <w:lang w:val="hy-AM"/>
        </w:rPr>
        <w:t>8. ԱՅԼ ՊԱՅՄԱՆՆԵՐ</w:t>
      </w:r>
    </w:p>
    <w:p w:rsidR="00254F39" w:rsidRPr="00AE2768" w:rsidRDefault="00254F39" w:rsidP="00254F39">
      <w:pPr>
        <w:ind w:firstLine="709"/>
        <w:jc w:val="center"/>
        <w:rPr>
          <w:rFonts w:ascii="GHEA Grapalat" w:hAnsi="GHEA Grapalat"/>
          <w:b/>
          <w:sz w:val="20"/>
          <w:lang w:val="hy-AM"/>
        </w:rPr>
      </w:pPr>
    </w:p>
    <w:p w:rsidR="00254F39" w:rsidRPr="00AE2768" w:rsidRDefault="00254F39" w:rsidP="00254F39">
      <w:pPr>
        <w:tabs>
          <w:tab w:val="left" w:pos="1276"/>
        </w:tabs>
        <w:ind w:firstLine="720"/>
        <w:jc w:val="both"/>
        <w:rPr>
          <w:rFonts w:ascii="GHEA Grapalat" w:hAnsi="GHEA Grapalat" w:cs="Times Armenian"/>
          <w:sz w:val="20"/>
          <w:lang w:val="hy-AM"/>
        </w:rPr>
      </w:pPr>
      <w:r w:rsidRPr="00AE2768">
        <w:rPr>
          <w:rFonts w:ascii="GHEA Grapalat" w:hAnsi="GHEA Grapalat"/>
          <w:sz w:val="20"/>
          <w:lang w:val="hy-AM"/>
        </w:rPr>
        <w:t xml:space="preserve">8.1 </w:t>
      </w:r>
      <w:r w:rsidRPr="00AE2768">
        <w:rPr>
          <w:rFonts w:ascii="GHEA Grapalat" w:hAnsi="GHEA Grapalat" w:cs="Sylfaen"/>
          <w:sz w:val="20"/>
          <w:lang w:val="hy-AM"/>
        </w:rPr>
        <w:t>Պայմանագիրն</w:t>
      </w:r>
      <w:r w:rsidRPr="00AE2768">
        <w:rPr>
          <w:rFonts w:ascii="GHEA Grapalat" w:hAnsi="GHEA Grapalat" w:cs="Times Armenian"/>
          <w:sz w:val="20"/>
          <w:lang w:val="hy-AM"/>
        </w:rPr>
        <w:t xml:space="preserve"> </w:t>
      </w:r>
      <w:r w:rsidRPr="00AE2768">
        <w:rPr>
          <w:rFonts w:ascii="GHEA Grapalat" w:hAnsi="GHEA Grapalat" w:cs="Sylfaen"/>
          <w:sz w:val="20"/>
          <w:lang w:val="hy-AM"/>
        </w:rPr>
        <w:t>ուժի</w:t>
      </w:r>
      <w:r w:rsidRPr="00AE2768">
        <w:rPr>
          <w:rFonts w:ascii="GHEA Grapalat" w:hAnsi="GHEA Grapalat" w:cs="Times Armenian"/>
          <w:sz w:val="20"/>
          <w:lang w:val="hy-AM"/>
        </w:rPr>
        <w:t xml:space="preserve"> </w:t>
      </w:r>
      <w:r w:rsidRPr="00AE2768">
        <w:rPr>
          <w:rFonts w:ascii="GHEA Grapalat" w:hAnsi="GHEA Grapalat" w:cs="Sylfaen"/>
          <w:sz w:val="20"/>
          <w:lang w:val="hy-AM"/>
        </w:rPr>
        <w:t>մեջ</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մտնում</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w:t>
      </w:r>
      <w:r w:rsidRPr="00AE2768">
        <w:rPr>
          <w:rFonts w:ascii="GHEA Grapalat" w:hAnsi="GHEA Grapalat" w:cs="Times Armenian"/>
          <w:sz w:val="20"/>
          <w:lang w:val="hy-AM"/>
        </w:rPr>
        <w:t xml:space="preserve"> </w:t>
      </w:r>
      <w:r w:rsidRPr="00AE2768">
        <w:rPr>
          <w:rFonts w:ascii="GHEA Grapalat" w:hAnsi="GHEA Grapalat" w:cs="Sylfaen"/>
          <w:sz w:val="20"/>
          <w:lang w:val="hy-AM"/>
        </w:rPr>
        <w:t>ստորագրման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պահից և գործում է մինչև</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 պայմանագրով</w:t>
      </w:r>
      <w:r w:rsidRPr="00AE2768">
        <w:rPr>
          <w:rFonts w:ascii="GHEA Grapalat" w:hAnsi="GHEA Grapalat" w:cs="Times Armenian"/>
          <w:sz w:val="20"/>
          <w:lang w:val="hy-AM"/>
        </w:rPr>
        <w:t xml:space="preserve"> </w:t>
      </w:r>
      <w:r w:rsidRPr="00AE2768">
        <w:rPr>
          <w:rFonts w:ascii="GHEA Grapalat" w:hAnsi="GHEA Grapalat" w:cs="Sylfaen"/>
          <w:sz w:val="20"/>
          <w:lang w:val="hy-AM"/>
        </w:rPr>
        <w:t>ստանձնած</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պարտավորությունների</w:t>
      </w:r>
      <w:r w:rsidRPr="00AE2768">
        <w:rPr>
          <w:rFonts w:ascii="GHEA Grapalat" w:hAnsi="GHEA Grapalat" w:cs="Times Armenian"/>
          <w:sz w:val="20"/>
          <w:lang w:val="hy-AM"/>
        </w:rPr>
        <w:t xml:space="preserve"> </w:t>
      </w:r>
      <w:r w:rsidRPr="00AE2768">
        <w:rPr>
          <w:rFonts w:ascii="GHEA Grapalat" w:hAnsi="GHEA Grapalat" w:cs="Sylfaen"/>
          <w:sz w:val="20"/>
          <w:lang w:val="hy-AM"/>
        </w:rPr>
        <w:t>ողջ</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ծավալով</w:t>
      </w:r>
      <w:r w:rsidRPr="00AE2768">
        <w:rPr>
          <w:rFonts w:ascii="GHEA Grapalat" w:hAnsi="GHEA Grapalat" w:cs="Times Armenian"/>
          <w:sz w:val="20"/>
          <w:lang w:val="hy-AM"/>
        </w:rPr>
        <w:t xml:space="preserve"> </w:t>
      </w:r>
      <w:r w:rsidRPr="00AE2768">
        <w:rPr>
          <w:rFonts w:ascii="GHEA Grapalat" w:hAnsi="GHEA Grapalat" w:cs="Sylfaen"/>
          <w:sz w:val="20"/>
          <w:lang w:val="hy-AM"/>
        </w:rPr>
        <w:t>կատարումը</w:t>
      </w:r>
      <w:r w:rsidRPr="00AE2768">
        <w:rPr>
          <w:rFonts w:ascii="GHEA Grapalat" w:hAnsi="GHEA Grapalat" w:cs="Times Armenian"/>
          <w:sz w:val="20"/>
          <w:lang w:val="hy-AM"/>
        </w:rPr>
        <w:t xml:space="preserve">։ </w:t>
      </w:r>
    </w:p>
    <w:p w:rsidR="00254F39" w:rsidRPr="00AE2768" w:rsidRDefault="00254F39" w:rsidP="00254F39">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46F37">
        <w:rPr>
          <w:rFonts w:ascii="GHEA Grapalat" w:hAnsi="GHEA Grapalat" w:cs="Sylfaen"/>
          <w:sz w:val="20"/>
          <w:vertAlign w:val="superscript"/>
          <w:lang w:val="hy-AM"/>
        </w:rPr>
        <w:t>21</w:t>
      </w:r>
      <w:r w:rsidRPr="00AE2768">
        <w:rPr>
          <w:rFonts w:ascii="GHEA Grapalat" w:hAnsi="GHEA Grapalat" w:cs="Sylfaen"/>
          <w:color w:val="FFFFFF"/>
          <w:sz w:val="20"/>
          <w:vertAlign w:val="superscript"/>
          <w:lang w:val="hy-AM"/>
        </w:rPr>
        <w:t>33</w:t>
      </w:r>
      <w:r w:rsidRPr="00AE2768">
        <w:rPr>
          <w:rStyle w:val="af6"/>
          <w:rFonts w:ascii="GHEA Grapalat" w:hAnsi="GHEA Grapalat" w:cs="Sylfaen"/>
          <w:color w:val="FFFFFF"/>
          <w:sz w:val="20"/>
          <w:lang w:val="hy-AM"/>
        </w:rPr>
        <w:footnoteReference w:id="15"/>
      </w:r>
    </w:p>
    <w:p w:rsidR="00254F39" w:rsidRPr="00AE2768" w:rsidRDefault="00254F39" w:rsidP="00254F39">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54F39" w:rsidRPr="00AE2768" w:rsidRDefault="00254F39" w:rsidP="00254F39">
      <w:pPr>
        <w:shd w:val="clear" w:color="auto" w:fill="FFFFFF"/>
        <w:ind w:firstLine="375"/>
        <w:jc w:val="both"/>
        <w:rPr>
          <w:rFonts w:ascii="GHEA Grapalat" w:hAnsi="GHEA Grapalat"/>
          <w:color w:val="000000"/>
          <w:lang w:val="hy-AM"/>
        </w:rPr>
      </w:pPr>
      <w:r w:rsidRPr="00AE2768">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rsidR="00254F39" w:rsidRPr="00AE2768" w:rsidRDefault="00254F39" w:rsidP="00254F39">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254F39" w:rsidRPr="00AE2768" w:rsidRDefault="00254F39" w:rsidP="00254F39">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54F39" w:rsidRPr="00AE2768" w:rsidRDefault="00254F39" w:rsidP="00254F39">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254F39" w:rsidRPr="00AE2768" w:rsidRDefault="00254F39" w:rsidP="00254F39">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54F39" w:rsidRPr="00AE2768" w:rsidRDefault="00254F39" w:rsidP="00254F39">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rsidR="00254F39" w:rsidRPr="00AE2768" w:rsidRDefault="00254F39" w:rsidP="00254F39">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254F39" w:rsidRPr="00AE2768" w:rsidRDefault="00254F39" w:rsidP="00254F39">
      <w:pPr>
        <w:tabs>
          <w:tab w:val="left" w:pos="1276"/>
        </w:tabs>
        <w:ind w:firstLine="720"/>
        <w:jc w:val="both"/>
        <w:rPr>
          <w:rFonts w:ascii="GHEA Grapalat" w:hAnsi="GHEA Grapalat"/>
          <w:sz w:val="20"/>
          <w:lang w:val="pt-BR"/>
        </w:rPr>
      </w:pPr>
      <w:r w:rsidRPr="00AE2768">
        <w:rPr>
          <w:rFonts w:ascii="GHEA Grapalat" w:hAnsi="GHEA Grapalat"/>
          <w:sz w:val="20"/>
          <w:lang w:val="pt-BR"/>
        </w:rPr>
        <w:lastRenderedPageBreak/>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af6"/>
          <w:rFonts w:ascii="GHEA Grapalat" w:hAnsi="GHEA Grapalat"/>
          <w:color w:val="FFFFFF"/>
          <w:sz w:val="20"/>
          <w:lang w:val="pt-BR"/>
        </w:rPr>
        <w:footnoteReference w:id="16"/>
      </w:r>
    </w:p>
    <w:p w:rsidR="00254F39" w:rsidRPr="00AE2768" w:rsidRDefault="00254F39" w:rsidP="00254F39">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af6"/>
          <w:rFonts w:ascii="GHEA Grapalat" w:hAnsi="GHEA Grapalat"/>
          <w:color w:val="FFFFFF"/>
          <w:sz w:val="20"/>
          <w:lang w:val="pt-BR"/>
        </w:rPr>
        <w:footnoteReference w:id="17"/>
      </w:r>
    </w:p>
    <w:p w:rsidR="00254F39" w:rsidRPr="00AE2768" w:rsidRDefault="00254F39" w:rsidP="00254F39">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sidRPr="00AE2768">
        <w:rPr>
          <w:rFonts w:ascii="GHEA Grapalat" w:hAnsi="GHEA Grapalat" w:cs="Sylfaen"/>
          <w:sz w:val="20"/>
          <w:lang w:val="pt-BR"/>
        </w:rPr>
        <w:t xml:space="preserve"> 5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rsidR="00254F39" w:rsidRPr="00AE2768" w:rsidRDefault="00254F39" w:rsidP="00254F39">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54F39" w:rsidRPr="00AE2768" w:rsidRDefault="00254F39" w:rsidP="00254F39">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54F39" w:rsidRPr="00AE2768" w:rsidRDefault="00254F39" w:rsidP="00254F39">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54F39" w:rsidRPr="00AE2768" w:rsidRDefault="00254F39" w:rsidP="00254F39">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46F37">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46F37">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21"/>
      <w:r w:rsidRPr="00AE2768">
        <w:rPr>
          <w:rFonts w:ascii="GHEA Grapalat" w:hAnsi="GHEA Grapalat"/>
          <w:sz w:val="20"/>
          <w:szCs w:val="20"/>
          <w:lang w:val="hy-AM" w:eastAsia="ru-RU"/>
        </w:rPr>
        <w:t xml:space="preserve">   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54F39" w:rsidRPr="00AE2768" w:rsidRDefault="00254F39" w:rsidP="00254F39">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254F39" w:rsidRPr="00AE2768" w:rsidRDefault="00254F39" w:rsidP="00254F39">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254F39" w:rsidRPr="00AE2768" w:rsidRDefault="00254F39" w:rsidP="00254F39">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lastRenderedPageBreak/>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w:t>
      </w:r>
      <w:r w:rsidRPr="00246F37">
        <w:rPr>
          <w:rFonts w:ascii="GHEA Grapalat" w:hAnsi="GHEA Grapalat"/>
          <w:sz w:val="20"/>
          <w:szCs w:val="20"/>
          <w:lang w:val="hy-AM" w:eastAsia="ru-RU"/>
        </w:rPr>
        <w:t>ը</w:t>
      </w:r>
      <w:r w:rsidRPr="00AE2768">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246F37">
        <w:rPr>
          <w:rFonts w:ascii="GHEA Grapalat" w:hAnsi="GHEA Grapalat"/>
          <w:sz w:val="20"/>
          <w:szCs w:val="20"/>
          <w:vertAlign w:val="superscript"/>
          <w:lang w:val="hy-AM" w:eastAsia="ru-RU"/>
        </w:rPr>
        <w:t>24</w:t>
      </w:r>
      <w:r w:rsidRPr="00AE2768">
        <w:rPr>
          <w:rStyle w:val="af6"/>
          <w:rFonts w:ascii="GHEA Grapalat" w:hAnsi="GHEA Grapalat"/>
          <w:color w:val="FFFFFF"/>
          <w:sz w:val="20"/>
          <w:szCs w:val="20"/>
          <w:lang w:val="hy-AM" w:eastAsia="ru-RU"/>
        </w:rPr>
        <w:footnoteReference w:id="18"/>
      </w:r>
    </w:p>
    <w:p w:rsidR="00254F39" w:rsidRPr="00AE2768" w:rsidRDefault="00254F39" w:rsidP="00254F39">
      <w:pPr>
        <w:tabs>
          <w:tab w:val="left" w:pos="1276"/>
        </w:tabs>
        <w:ind w:firstLine="720"/>
        <w:jc w:val="both"/>
        <w:rPr>
          <w:rFonts w:ascii="GHEA Grapalat" w:hAnsi="GHEA Grapalat" w:cs="Sylfaen"/>
          <w:sz w:val="20"/>
          <w:u w:val="single"/>
          <w:lang w:val="hy-AM"/>
        </w:rPr>
      </w:pP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b/>
          <w:sz w:val="20"/>
          <w:lang w:val="hy-AM"/>
        </w:rPr>
      </w:pPr>
      <w:r w:rsidRPr="00AE2768">
        <w:rPr>
          <w:rFonts w:ascii="GHEA Grapalat" w:hAnsi="GHEA Grapalat"/>
          <w:b/>
          <w:sz w:val="20"/>
          <w:lang w:val="hy-AM"/>
        </w:rPr>
        <w:t>10. Կողմերի հասցեները, բանկային վավերապայմանները և ստորագրությունները</w:t>
      </w:r>
    </w:p>
    <w:p w:rsidR="00254F39" w:rsidRPr="00AE2768" w:rsidRDefault="00254F39" w:rsidP="00254F39">
      <w:pPr>
        <w:ind w:firstLine="709"/>
        <w:jc w:val="both"/>
        <w:rPr>
          <w:rFonts w:ascii="GHEA Grapalat" w:hAnsi="GHEA Grapalat"/>
          <w:sz w:val="20"/>
          <w:lang w:val="hy-AM"/>
        </w:rPr>
      </w:pPr>
      <w:r w:rsidRPr="00AE2768">
        <w:rPr>
          <w:rFonts w:ascii="GHEA Grapalat" w:hAnsi="GHEA Grapalat"/>
          <w:sz w:val="20"/>
          <w:lang w:val="hy-AM"/>
        </w:rPr>
        <w:t xml:space="preserve"> </w:t>
      </w:r>
    </w:p>
    <w:p w:rsidR="00254F39" w:rsidRPr="00AE2768" w:rsidRDefault="00254F39" w:rsidP="00254F39">
      <w:pPr>
        <w:ind w:firstLine="709"/>
        <w:jc w:val="both"/>
        <w:rPr>
          <w:rFonts w:ascii="GHEA Grapalat" w:hAnsi="GHEA Grapalat"/>
          <w:sz w:val="20"/>
          <w:lang w:val="hy-AM"/>
        </w:rPr>
      </w:pPr>
    </w:p>
    <w:p w:rsidR="00254F39" w:rsidRPr="00AE2768" w:rsidRDefault="00254F39" w:rsidP="00254F39">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254F39" w:rsidRPr="00AE2768" w:rsidTr="00981B92">
        <w:tc>
          <w:tcPr>
            <w:tcW w:w="4536" w:type="dxa"/>
          </w:tcPr>
          <w:p w:rsidR="00254F39" w:rsidRPr="00AE2768" w:rsidRDefault="00254F39" w:rsidP="00981B92">
            <w:pPr>
              <w:jc w:val="center"/>
              <w:rPr>
                <w:rFonts w:ascii="GHEA Grapalat" w:hAnsi="GHEA Grapalat" w:cs="Sylfaen"/>
                <w:b/>
                <w:bCs/>
                <w:lang w:val="nb-NO"/>
              </w:rPr>
            </w:pPr>
            <w:r w:rsidRPr="00AE2768">
              <w:rPr>
                <w:rFonts w:ascii="GHEA Grapalat" w:hAnsi="GHEA Grapalat" w:cs="Sylfaen"/>
                <w:b/>
                <w:bCs/>
                <w:lang w:val="nb-NO"/>
              </w:rPr>
              <w:t>ԳՆՈՐԴ</w:t>
            </w:r>
          </w:p>
          <w:p w:rsidR="00254F39" w:rsidRPr="007E4C0A" w:rsidRDefault="00254F39" w:rsidP="00981B92">
            <w:pPr>
              <w:jc w:val="center"/>
              <w:rPr>
                <w:rFonts w:ascii="GHEA Grapalat" w:hAnsi="GHEA Grapalat"/>
                <w:sz w:val="22"/>
                <w:szCs w:val="22"/>
                <w:u w:val="single"/>
                <w:lang w:val="hy-AM"/>
              </w:rPr>
            </w:pPr>
            <w:r w:rsidRPr="007E4C0A">
              <w:rPr>
                <w:rFonts w:ascii="GHEA Grapalat" w:hAnsi="GHEA Grapalat"/>
                <w:sz w:val="22"/>
                <w:szCs w:val="22"/>
                <w:u w:val="single"/>
                <w:lang w:val="hy-AM"/>
              </w:rPr>
              <w:t xml:space="preserve"> </w:t>
            </w:r>
          </w:p>
          <w:p w:rsidR="00056D05" w:rsidRPr="00056D05" w:rsidRDefault="00254F39" w:rsidP="00056D05">
            <w:pPr>
              <w:rPr>
                <w:lang w:val="hy-AM"/>
              </w:rPr>
            </w:pPr>
            <w:r w:rsidRPr="007E4C0A">
              <w:rPr>
                <w:rFonts w:ascii="Sylfaen" w:hAnsi="Sylfaen"/>
                <w:lang w:val="hy-AM"/>
              </w:rPr>
              <w:t xml:space="preserve">&lt;&lt;ՀՀ Արարատի մարզի </w:t>
            </w:r>
            <w:r w:rsidR="00056D05">
              <w:rPr>
                <w:rFonts w:ascii="GHEA Grapalat" w:hAnsi="GHEA Grapalat" w:cs="GHEA Grapalat"/>
                <w:sz w:val="20"/>
                <w:szCs w:val="20"/>
                <w:lang w:val="pt-BR"/>
              </w:rPr>
              <w:t xml:space="preserve">Ոսկետափի Սարգիս Հովհաննիսյանի անվան </w:t>
            </w:r>
          </w:p>
          <w:p w:rsidR="00254F39" w:rsidRPr="007E4C0A" w:rsidRDefault="00056D05" w:rsidP="00981B92">
            <w:pPr>
              <w:rPr>
                <w:rFonts w:ascii="Sylfaen" w:hAnsi="Sylfaen"/>
                <w:lang w:val="hy-AM"/>
              </w:rPr>
            </w:pPr>
            <w:r>
              <w:rPr>
                <w:rFonts w:ascii="GHEA Grapalat" w:hAnsi="GHEA Grapalat" w:cs="GHEA Grapalat"/>
                <w:sz w:val="20"/>
                <w:szCs w:val="20"/>
                <w:lang w:val="pt-BR"/>
              </w:rPr>
              <w:t>հիմնական</w:t>
            </w:r>
            <w:r w:rsidR="00254F39" w:rsidRPr="007E4C0A">
              <w:rPr>
                <w:rFonts w:ascii="Sylfaen" w:hAnsi="Sylfaen"/>
                <w:lang w:val="hy-AM"/>
              </w:rPr>
              <w:t xml:space="preserve"> դպրոց&gt;&gt;ՊՈԱԿ</w:t>
            </w:r>
          </w:p>
          <w:p w:rsidR="00254F39" w:rsidRPr="00056D05" w:rsidRDefault="00254F39" w:rsidP="00981B92">
            <w:pPr>
              <w:rPr>
                <w:rFonts w:ascii="Sylfaen" w:hAnsi="Sylfaen"/>
                <w:lang w:val="hy-AM"/>
              </w:rPr>
            </w:pPr>
            <w:r w:rsidRPr="00254F39">
              <w:rPr>
                <w:rFonts w:ascii="Sylfaen" w:hAnsi="Sylfaen"/>
                <w:lang w:val="hy-AM"/>
              </w:rPr>
              <w:t>Գ.</w:t>
            </w:r>
            <w:r w:rsidR="00056D05" w:rsidRPr="00056D05">
              <w:rPr>
                <w:rFonts w:ascii="Sylfaen" w:hAnsi="Sylfaen"/>
                <w:lang w:val="hy-AM"/>
              </w:rPr>
              <w:t>Ոսկետափ</w:t>
            </w:r>
            <w:r w:rsidRPr="00254F39">
              <w:rPr>
                <w:rFonts w:ascii="Sylfaen" w:hAnsi="Sylfaen"/>
                <w:lang w:val="hy-AM"/>
              </w:rPr>
              <w:t xml:space="preserve"> ,փ.</w:t>
            </w:r>
            <w:r w:rsidR="00056D05" w:rsidRPr="00056D05">
              <w:rPr>
                <w:rFonts w:ascii="Sylfaen" w:hAnsi="Sylfaen"/>
                <w:lang w:val="hy-AM"/>
              </w:rPr>
              <w:t>Մեսրոպ Մաշտոցի 30</w:t>
            </w:r>
          </w:p>
          <w:p w:rsidR="00254F39" w:rsidRPr="00254F39" w:rsidRDefault="00254F39" w:rsidP="00981B92">
            <w:pPr>
              <w:rPr>
                <w:rFonts w:ascii="Sylfaen" w:hAnsi="Sylfaen"/>
                <w:lang w:val="hy-AM"/>
              </w:rPr>
            </w:pPr>
            <w:r w:rsidRPr="00254F39">
              <w:rPr>
                <w:rFonts w:ascii="Sylfaen" w:hAnsi="Sylfaen"/>
                <w:lang w:val="hy-AM"/>
              </w:rPr>
              <w:t>Ֆին.նախ. գործառնական վաչություն՝</w:t>
            </w:r>
          </w:p>
          <w:p w:rsidR="00254F39" w:rsidRPr="00254F39" w:rsidRDefault="00381A43" w:rsidP="00981B92">
            <w:pPr>
              <w:rPr>
                <w:rFonts w:ascii="Sylfaen" w:hAnsi="Sylfaen"/>
                <w:lang w:val="hy-AM"/>
              </w:rPr>
            </w:pPr>
            <w:r>
              <w:rPr>
                <w:rFonts w:ascii="Sylfaen" w:hAnsi="Sylfaen"/>
                <w:lang w:val="hy-AM"/>
              </w:rPr>
              <w:t>900428000419</w:t>
            </w:r>
          </w:p>
          <w:p w:rsidR="00254F39" w:rsidRPr="00254F39" w:rsidRDefault="00381A43" w:rsidP="00981B92">
            <w:pPr>
              <w:rPr>
                <w:rFonts w:ascii="Sylfaen" w:hAnsi="Sylfaen"/>
                <w:lang w:val="hy-AM"/>
              </w:rPr>
            </w:pPr>
            <w:r>
              <w:rPr>
                <w:rFonts w:ascii="Sylfaen" w:hAnsi="Sylfaen"/>
                <w:lang w:val="hy-AM"/>
              </w:rPr>
              <w:t>ՀՎՀՀ 04103945</w:t>
            </w:r>
          </w:p>
          <w:p w:rsidR="00254F39" w:rsidRPr="00981B92" w:rsidRDefault="00254F39" w:rsidP="00981B92">
            <w:pPr>
              <w:jc w:val="center"/>
              <w:rPr>
                <w:rFonts w:ascii="Sylfaen" w:hAnsi="Sylfaen"/>
                <w:lang w:val="hy-AM"/>
              </w:rPr>
            </w:pPr>
            <w:r w:rsidRPr="00254F39">
              <w:rPr>
                <w:rFonts w:ascii="Sylfaen" w:hAnsi="Sylfaen"/>
                <w:lang w:val="hy-AM"/>
              </w:rPr>
              <w:t xml:space="preserve">Տնօրեն՝      </w:t>
            </w:r>
            <w:r w:rsidR="00056D05" w:rsidRPr="00981B92">
              <w:rPr>
                <w:rFonts w:ascii="Sylfaen" w:hAnsi="Sylfaen"/>
                <w:lang w:val="hy-AM"/>
              </w:rPr>
              <w:t>Թ.Պետրոսյան</w:t>
            </w:r>
          </w:p>
          <w:p w:rsidR="00254F39" w:rsidRPr="00AE2768" w:rsidRDefault="00254F39" w:rsidP="00981B92">
            <w:pPr>
              <w:jc w:val="center"/>
              <w:rPr>
                <w:rFonts w:ascii="GHEA Grapalat" w:hAnsi="GHEA Grapalat"/>
                <w:lang w:val="hy-AM"/>
              </w:rPr>
            </w:pPr>
            <w:r w:rsidRPr="00AE2768">
              <w:rPr>
                <w:rFonts w:ascii="GHEA Grapalat" w:hAnsi="GHEA Grapalat"/>
                <w:lang w:val="hy-AM"/>
              </w:rPr>
              <w:t>---------------------------------</w:t>
            </w:r>
          </w:p>
          <w:p w:rsidR="00254F39" w:rsidRPr="00254F39" w:rsidRDefault="00254F39" w:rsidP="00981B92">
            <w:pPr>
              <w:jc w:val="center"/>
              <w:rPr>
                <w:rFonts w:ascii="GHEA Grapalat" w:hAnsi="GHEA Grapalat"/>
                <w:sz w:val="18"/>
                <w:szCs w:val="18"/>
                <w:lang w:val="hy-AM"/>
              </w:rPr>
            </w:pPr>
            <w:r w:rsidRPr="00254F39">
              <w:rPr>
                <w:rFonts w:ascii="GHEA Grapalat" w:hAnsi="GHEA Grapalat"/>
                <w:sz w:val="18"/>
                <w:szCs w:val="18"/>
                <w:lang w:val="hy-AM"/>
              </w:rPr>
              <w:t>/</w:t>
            </w:r>
            <w:r w:rsidRPr="00AE2768">
              <w:rPr>
                <w:rFonts w:ascii="GHEA Grapalat" w:hAnsi="GHEA Grapalat" w:cs="Sylfaen"/>
                <w:sz w:val="18"/>
                <w:szCs w:val="18"/>
                <w:lang w:val="hy-AM"/>
              </w:rPr>
              <w:t>ստորագրություն</w:t>
            </w:r>
            <w:r w:rsidRPr="00254F39">
              <w:rPr>
                <w:rFonts w:ascii="GHEA Grapalat" w:hAnsi="GHEA Grapalat"/>
                <w:sz w:val="18"/>
                <w:szCs w:val="18"/>
                <w:lang w:val="hy-AM"/>
              </w:rPr>
              <w:t>/</w:t>
            </w:r>
          </w:p>
          <w:p w:rsidR="00254F39" w:rsidRPr="00AE2768" w:rsidRDefault="00254F39" w:rsidP="00981B92">
            <w:pPr>
              <w:jc w:val="center"/>
              <w:rPr>
                <w:rFonts w:ascii="GHEA Grapalat" w:hAnsi="GHEA Grapalat"/>
                <w:sz w:val="18"/>
                <w:szCs w:val="18"/>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c>
          <w:tcPr>
            <w:tcW w:w="760" w:type="dxa"/>
          </w:tcPr>
          <w:p w:rsidR="00254F39" w:rsidRPr="00AE2768" w:rsidRDefault="00254F39" w:rsidP="00981B92">
            <w:pPr>
              <w:jc w:val="center"/>
              <w:rPr>
                <w:rFonts w:ascii="GHEA Grapalat" w:hAnsi="GHEA Grapalat"/>
                <w:lang w:val="hy-AM"/>
              </w:rPr>
            </w:pPr>
          </w:p>
        </w:tc>
        <w:tc>
          <w:tcPr>
            <w:tcW w:w="4343" w:type="dxa"/>
          </w:tcPr>
          <w:p w:rsidR="00254F39" w:rsidRPr="00AE2768" w:rsidRDefault="00254F39" w:rsidP="00981B92">
            <w:pPr>
              <w:jc w:val="center"/>
              <w:rPr>
                <w:rFonts w:ascii="GHEA Grapalat" w:hAnsi="GHEA Grapalat" w:cs="Sylfaen"/>
                <w:b/>
                <w:bCs/>
                <w:lang w:val="hy-AM"/>
              </w:rPr>
            </w:pPr>
            <w:r w:rsidRPr="00AE2768">
              <w:rPr>
                <w:rFonts w:ascii="GHEA Grapalat" w:hAnsi="GHEA Grapalat" w:cs="Sylfaen"/>
                <w:b/>
                <w:bCs/>
                <w:lang w:val="hy-AM"/>
              </w:rPr>
              <w:t>ՎԱՃԱՌՈՂ</w:t>
            </w:r>
          </w:p>
          <w:p w:rsidR="00254F39" w:rsidRPr="00AE2768" w:rsidRDefault="00254F39" w:rsidP="00981B92">
            <w:pPr>
              <w:jc w:val="center"/>
              <w:rPr>
                <w:rFonts w:ascii="GHEA Grapalat" w:hAnsi="GHEA Grapalat"/>
                <w:lang w:val="hy-AM"/>
              </w:rPr>
            </w:pPr>
          </w:p>
          <w:p w:rsidR="00254F39" w:rsidRPr="00AE2768" w:rsidRDefault="00254F39" w:rsidP="00981B92">
            <w:pPr>
              <w:jc w:val="center"/>
              <w:rPr>
                <w:rFonts w:ascii="GHEA Grapalat" w:hAnsi="GHEA Grapalat"/>
                <w:lang w:val="hy-AM"/>
              </w:rPr>
            </w:pPr>
          </w:p>
          <w:p w:rsidR="00254F39" w:rsidRPr="00AE2768" w:rsidRDefault="00254F39" w:rsidP="00981B92">
            <w:pPr>
              <w:jc w:val="center"/>
              <w:rPr>
                <w:rFonts w:ascii="GHEA Grapalat" w:hAnsi="GHEA Grapalat"/>
                <w:lang w:val="hy-AM"/>
              </w:rPr>
            </w:pPr>
            <w:r w:rsidRPr="00AE2768">
              <w:rPr>
                <w:rFonts w:ascii="GHEA Grapalat" w:hAnsi="GHEA Grapalat"/>
                <w:lang w:val="hy-AM"/>
              </w:rPr>
              <w:t>---------------------------------</w:t>
            </w:r>
          </w:p>
          <w:p w:rsidR="00254F39" w:rsidRPr="00AE2768" w:rsidRDefault="00254F39" w:rsidP="00981B9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254F39" w:rsidRPr="00AE2768" w:rsidRDefault="00254F39" w:rsidP="00981B92">
            <w:pPr>
              <w:jc w:val="center"/>
              <w:rPr>
                <w:rFonts w:ascii="GHEA Grapalat" w:hAnsi="GHEA Grapalat"/>
                <w:sz w:val="22"/>
                <w:szCs w:val="22"/>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r>
    </w:tbl>
    <w:p w:rsidR="00254F39" w:rsidRPr="00AE2768" w:rsidRDefault="00254F39" w:rsidP="00254F39">
      <w:pPr>
        <w:rPr>
          <w:rFonts w:ascii="GHEA Grapalat" w:hAnsi="GHEA Grapalat"/>
          <w:sz w:val="20"/>
          <w:lang w:val="hy-AM"/>
        </w:rPr>
      </w:pPr>
    </w:p>
    <w:p w:rsidR="00254F39" w:rsidRPr="00AE2768" w:rsidRDefault="00254F39" w:rsidP="00254F39">
      <w:pPr>
        <w:ind w:firstLine="720"/>
        <w:jc w:val="both"/>
        <w:rPr>
          <w:rFonts w:ascii="GHEA Grapalat" w:hAnsi="GHEA Grapalat"/>
          <w:sz w:val="20"/>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254F39" w:rsidRPr="00AE2768" w:rsidRDefault="00254F39" w:rsidP="00254F39">
      <w:pPr>
        <w:tabs>
          <w:tab w:val="left" w:pos="1276"/>
        </w:tabs>
        <w:ind w:firstLine="720"/>
        <w:jc w:val="both"/>
        <w:rPr>
          <w:rFonts w:ascii="GHEA Grapalat" w:hAnsi="GHEA Grapalat" w:cs="Sylfaen"/>
          <w:sz w:val="20"/>
          <w:u w:val="single"/>
          <w:lang w:val="hy-AM"/>
        </w:rPr>
      </w:pPr>
    </w:p>
    <w:p w:rsidR="00254F39" w:rsidRPr="00AE2768" w:rsidRDefault="00254F39" w:rsidP="00254F39">
      <w:pPr>
        <w:rPr>
          <w:rFonts w:ascii="GHEA Grapalat" w:hAnsi="GHEA Grapalat"/>
          <w:sz w:val="20"/>
          <w:lang w:val="hy-AM"/>
        </w:rPr>
      </w:pPr>
    </w:p>
    <w:p w:rsidR="00254F39" w:rsidRPr="00AE2768" w:rsidRDefault="00254F39" w:rsidP="00254F39">
      <w:pPr>
        <w:rPr>
          <w:rFonts w:ascii="GHEA Grapalat" w:hAnsi="GHEA Grapalat"/>
          <w:sz w:val="20"/>
          <w:lang w:val="hy-AM"/>
        </w:rPr>
      </w:pPr>
    </w:p>
    <w:p w:rsidR="00254F39" w:rsidRPr="00AE2768" w:rsidRDefault="00254F39" w:rsidP="00254F39">
      <w:pPr>
        <w:rPr>
          <w:rFonts w:ascii="GHEA Grapalat" w:hAnsi="GHEA Grapalat"/>
          <w:sz w:val="20"/>
          <w:lang w:val="hy-AM"/>
        </w:rPr>
      </w:pPr>
    </w:p>
    <w:p w:rsidR="00254F39" w:rsidRPr="00AE2768" w:rsidRDefault="00254F39" w:rsidP="00254F39">
      <w:pPr>
        <w:rPr>
          <w:rFonts w:ascii="GHEA Grapalat" w:hAnsi="GHEA Grapalat"/>
          <w:sz w:val="20"/>
          <w:lang w:val="hy-AM"/>
        </w:rPr>
      </w:pPr>
    </w:p>
    <w:p w:rsidR="00254F39" w:rsidRPr="00AE2768" w:rsidRDefault="00254F39" w:rsidP="00254F39">
      <w:pPr>
        <w:jc w:val="right"/>
        <w:rPr>
          <w:rFonts w:ascii="GHEA Grapalat" w:hAnsi="GHEA Grapalat"/>
          <w:sz w:val="20"/>
          <w:lang w:val="hy-AM"/>
        </w:rPr>
        <w:sectPr w:rsidR="00254F39" w:rsidRPr="00AE2768" w:rsidSect="00BC4796">
          <w:pgSz w:w="11906" w:h="16838" w:code="9"/>
          <w:pgMar w:top="426" w:right="662" w:bottom="284" w:left="1138" w:header="562" w:footer="562" w:gutter="0"/>
          <w:cols w:space="720"/>
        </w:sectPr>
      </w:pPr>
    </w:p>
    <w:p w:rsidR="00254F39" w:rsidRPr="00AE2768" w:rsidRDefault="00254F39" w:rsidP="00254F39">
      <w:pPr>
        <w:jc w:val="right"/>
        <w:rPr>
          <w:rFonts w:ascii="GHEA Grapalat" w:hAnsi="GHEA Grapalat"/>
          <w:i/>
          <w:sz w:val="18"/>
          <w:lang w:val="hy-AM"/>
        </w:rPr>
      </w:pPr>
      <w:r w:rsidRPr="00AE2768">
        <w:rPr>
          <w:rFonts w:ascii="GHEA Grapalat" w:hAnsi="GHEA Grapalat"/>
          <w:i/>
          <w:sz w:val="18"/>
          <w:lang w:val="hy-AM"/>
        </w:rPr>
        <w:lastRenderedPageBreak/>
        <w:t>Հավելված N 1</w:t>
      </w:r>
    </w:p>
    <w:p w:rsidR="00254F39" w:rsidRPr="00AE2768" w:rsidRDefault="00254F39" w:rsidP="00254F39">
      <w:pPr>
        <w:jc w:val="right"/>
        <w:rPr>
          <w:rFonts w:ascii="GHEA Grapalat" w:hAnsi="GHEA Grapalat"/>
          <w:i/>
          <w:sz w:val="18"/>
          <w:lang w:val="hy-AM"/>
        </w:rPr>
      </w:pPr>
      <w:r w:rsidRPr="00AE2768">
        <w:rPr>
          <w:rFonts w:ascii="GHEA Grapalat" w:hAnsi="GHEA Grapalat"/>
          <w:i/>
          <w:sz w:val="18"/>
          <w:lang w:val="hy-AM"/>
        </w:rPr>
        <w:t xml:space="preserve">«         »              20 </w:t>
      </w:r>
      <w:r w:rsidRPr="00F965A9">
        <w:rPr>
          <w:rFonts w:ascii="GHEA Grapalat" w:hAnsi="GHEA Grapalat"/>
          <w:i/>
          <w:sz w:val="18"/>
          <w:lang w:val="hy-AM"/>
        </w:rPr>
        <w:t>1</w:t>
      </w:r>
      <w:r w:rsidRPr="00AE2768">
        <w:rPr>
          <w:rFonts w:ascii="GHEA Grapalat" w:hAnsi="GHEA Grapalat"/>
          <w:i/>
          <w:sz w:val="18"/>
          <w:lang w:val="hy-AM"/>
        </w:rPr>
        <w:t xml:space="preserve"> </w:t>
      </w:r>
      <w:r w:rsidRPr="00254F39">
        <w:rPr>
          <w:rFonts w:ascii="GHEA Grapalat" w:hAnsi="GHEA Grapalat"/>
          <w:i/>
          <w:sz w:val="18"/>
          <w:lang w:val="hy-AM"/>
        </w:rPr>
        <w:t>9</w:t>
      </w:r>
      <w:r w:rsidRPr="00AE2768">
        <w:rPr>
          <w:rFonts w:ascii="GHEA Grapalat" w:hAnsi="GHEA Grapalat"/>
          <w:i/>
          <w:sz w:val="18"/>
          <w:lang w:val="hy-AM"/>
        </w:rPr>
        <w:t xml:space="preserve">թ. կնքված </w:t>
      </w:r>
    </w:p>
    <w:p w:rsidR="00254F39" w:rsidRPr="00AE2768" w:rsidRDefault="00254F39" w:rsidP="00254F39">
      <w:pPr>
        <w:jc w:val="right"/>
        <w:rPr>
          <w:rFonts w:ascii="GHEA Grapalat" w:hAnsi="GHEA Grapalat"/>
          <w:i/>
          <w:sz w:val="18"/>
          <w:lang w:val="hy-AM"/>
        </w:rPr>
      </w:pPr>
      <w:r w:rsidRPr="00AE2768">
        <w:rPr>
          <w:rFonts w:ascii="GHEA Grapalat" w:hAnsi="GHEA Grapalat"/>
          <w:i/>
          <w:sz w:val="18"/>
          <w:lang w:val="hy-AM"/>
        </w:rPr>
        <w:t xml:space="preserve">                     </w:t>
      </w:r>
      <w:r w:rsidR="00056D05" w:rsidRPr="00981B92">
        <w:rPr>
          <w:rFonts w:ascii="GHEA Grapalat" w:hAnsi="GHEA Grapalat"/>
          <w:i/>
          <w:sz w:val="18"/>
          <w:lang w:val="hy-AM"/>
        </w:rPr>
        <w:t>ԱՄՈՀՀԴ</w:t>
      </w:r>
      <w:r w:rsidRPr="00F965A9">
        <w:rPr>
          <w:rFonts w:ascii="GHEA Grapalat" w:hAnsi="GHEA Grapalat"/>
          <w:i/>
          <w:sz w:val="18"/>
          <w:lang w:val="hy-AM"/>
        </w:rPr>
        <w:t>-</w:t>
      </w:r>
      <w:r w:rsidRPr="00F965A9">
        <w:rPr>
          <w:rFonts w:ascii="Sylfaen" w:hAnsi="Sylfaen" w:cs="Sylfaen"/>
          <w:i/>
          <w:sz w:val="18"/>
          <w:lang w:val="hy-AM"/>
        </w:rPr>
        <w:t>ԳՀԱՊՁԲ</w:t>
      </w:r>
      <w:r w:rsidRPr="00F965A9">
        <w:rPr>
          <w:rFonts w:ascii="GHEA Grapalat" w:hAnsi="GHEA Grapalat"/>
          <w:i/>
          <w:sz w:val="18"/>
          <w:lang w:val="hy-AM"/>
        </w:rPr>
        <w:t xml:space="preserve">-20/01» </w:t>
      </w:r>
      <w:r w:rsidRPr="00AE2768">
        <w:rPr>
          <w:rFonts w:ascii="GHEA Grapalat" w:hAnsi="GHEA Grapalat"/>
          <w:i/>
          <w:sz w:val="18"/>
          <w:lang w:val="hy-AM"/>
        </w:rPr>
        <w:t xml:space="preserve"> ծածկագրով պայմանագրի</w:t>
      </w:r>
    </w:p>
    <w:p w:rsidR="00254F39" w:rsidRPr="00AE2768" w:rsidRDefault="00254F39" w:rsidP="00254F39">
      <w:pPr>
        <w:jc w:val="center"/>
        <w:rPr>
          <w:rFonts w:ascii="GHEA Grapalat" w:hAnsi="GHEA Grapalat"/>
          <w:sz w:val="18"/>
          <w:lang w:val="hy-AM"/>
        </w:rPr>
      </w:pPr>
    </w:p>
    <w:p w:rsidR="00254F39" w:rsidRPr="00AE2768" w:rsidRDefault="00254F39" w:rsidP="00254F39">
      <w:pPr>
        <w:jc w:val="center"/>
        <w:rPr>
          <w:rFonts w:ascii="GHEA Grapalat" w:hAnsi="GHEA Grapalat"/>
          <w:sz w:val="20"/>
          <w:lang w:val="hy-AM"/>
        </w:rPr>
      </w:pPr>
    </w:p>
    <w:p w:rsidR="00254F39" w:rsidRPr="00AE2768" w:rsidRDefault="00254F39" w:rsidP="00254F39">
      <w:pPr>
        <w:jc w:val="center"/>
        <w:rPr>
          <w:rFonts w:ascii="GHEA Grapalat" w:hAnsi="GHEA Grapalat"/>
          <w:sz w:val="20"/>
          <w:lang w:val="hy-AM"/>
        </w:rPr>
      </w:pPr>
      <w:r w:rsidRPr="00AE2768">
        <w:rPr>
          <w:rFonts w:ascii="GHEA Grapalat" w:hAnsi="GHEA Grapalat"/>
          <w:sz w:val="20"/>
          <w:lang w:val="hy-AM"/>
        </w:rPr>
        <w:t>ՏԵԽՆԻԿԱԿԱՆ ԲՆՈՒԹԱԳԻՐ - ԳՆՄԱՆ ԺԱՄԱՆԱԿԱՑՈՒՅՑ*</w:t>
      </w:r>
    </w:p>
    <w:p w:rsidR="00254F39" w:rsidRPr="00AE2768" w:rsidRDefault="00254F39" w:rsidP="00254F39">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ՀՀ դրամ</w:t>
      </w:r>
    </w:p>
    <w:tbl>
      <w:tblPr>
        <w:tblW w:w="1542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350"/>
        <w:gridCol w:w="37"/>
        <w:gridCol w:w="1425"/>
        <w:gridCol w:w="158"/>
        <w:gridCol w:w="2134"/>
        <w:gridCol w:w="2366"/>
        <w:gridCol w:w="810"/>
        <w:gridCol w:w="900"/>
        <w:gridCol w:w="868"/>
        <w:gridCol w:w="15"/>
        <w:gridCol w:w="1330"/>
        <w:gridCol w:w="1022"/>
        <w:gridCol w:w="916"/>
        <w:gridCol w:w="1287"/>
      </w:tblGrid>
      <w:tr w:rsidR="00254F39" w:rsidRPr="00AE2768" w:rsidTr="00F46266">
        <w:tc>
          <w:tcPr>
            <w:tcW w:w="15428" w:type="dxa"/>
            <w:gridSpan w:val="15"/>
          </w:tcPr>
          <w:p w:rsidR="00254F39" w:rsidRPr="00AE2768" w:rsidRDefault="00254F39" w:rsidP="00981B92">
            <w:pPr>
              <w:jc w:val="center"/>
              <w:rPr>
                <w:rFonts w:ascii="GHEA Grapalat" w:hAnsi="GHEA Grapalat"/>
                <w:sz w:val="18"/>
              </w:rPr>
            </w:pPr>
            <w:r w:rsidRPr="00AE2768">
              <w:rPr>
                <w:rFonts w:ascii="GHEA Grapalat" w:hAnsi="GHEA Grapalat"/>
                <w:sz w:val="18"/>
              </w:rPr>
              <w:t>Ապրանքի</w:t>
            </w:r>
          </w:p>
        </w:tc>
      </w:tr>
      <w:tr w:rsidR="00254F39" w:rsidRPr="00AE2768" w:rsidTr="00F46266">
        <w:trPr>
          <w:trHeight w:val="219"/>
        </w:trPr>
        <w:tc>
          <w:tcPr>
            <w:tcW w:w="810" w:type="dxa"/>
            <w:vMerge w:val="restart"/>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հրավերով նախատեսված չափաբաժնի համարը</w:t>
            </w:r>
          </w:p>
        </w:tc>
        <w:tc>
          <w:tcPr>
            <w:tcW w:w="1350" w:type="dxa"/>
            <w:vMerge w:val="restart"/>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գնումների պլանով նախատեսված միջանցիկ ծածկագիրը` ըստ ԳՄԱ դասակարգման (CPV)</w:t>
            </w:r>
          </w:p>
        </w:tc>
        <w:tc>
          <w:tcPr>
            <w:tcW w:w="1620" w:type="dxa"/>
            <w:gridSpan w:val="3"/>
            <w:vMerge w:val="restart"/>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 xml:space="preserve">անվանումը </w:t>
            </w:r>
          </w:p>
        </w:tc>
        <w:tc>
          <w:tcPr>
            <w:tcW w:w="2134" w:type="dxa"/>
            <w:vMerge w:val="restart"/>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ապրանքային նշանը, մակիշը և արտադրողի անվանումը **</w:t>
            </w:r>
          </w:p>
        </w:tc>
        <w:tc>
          <w:tcPr>
            <w:tcW w:w="2366" w:type="dxa"/>
            <w:vMerge w:val="restart"/>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տեխնիկական բնութագիրը</w:t>
            </w:r>
          </w:p>
        </w:tc>
        <w:tc>
          <w:tcPr>
            <w:tcW w:w="810" w:type="dxa"/>
            <w:vMerge w:val="restart"/>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չափման միավորը</w:t>
            </w:r>
          </w:p>
        </w:tc>
        <w:tc>
          <w:tcPr>
            <w:tcW w:w="900" w:type="dxa"/>
            <w:vMerge w:val="restart"/>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միավոր գինը/ՀՀ դրամ</w:t>
            </w:r>
          </w:p>
        </w:tc>
        <w:tc>
          <w:tcPr>
            <w:tcW w:w="868" w:type="dxa"/>
            <w:vMerge w:val="restart"/>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ընդհանուր գինը/ՀՀ դրամ</w:t>
            </w:r>
          </w:p>
        </w:tc>
        <w:tc>
          <w:tcPr>
            <w:tcW w:w="1345" w:type="dxa"/>
            <w:gridSpan w:val="2"/>
            <w:vMerge w:val="restart"/>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ընդհանուր քանակը</w:t>
            </w:r>
          </w:p>
        </w:tc>
        <w:tc>
          <w:tcPr>
            <w:tcW w:w="3225" w:type="dxa"/>
            <w:gridSpan w:val="3"/>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մատակարարման</w:t>
            </w:r>
          </w:p>
        </w:tc>
      </w:tr>
      <w:tr w:rsidR="00254F39" w:rsidRPr="00AE2768" w:rsidTr="00F46266">
        <w:trPr>
          <w:trHeight w:val="445"/>
        </w:trPr>
        <w:tc>
          <w:tcPr>
            <w:tcW w:w="810" w:type="dxa"/>
            <w:vMerge/>
            <w:vAlign w:val="center"/>
          </w:tcPr>
          <w:p w:rsidR="00254F39" w:rsidRPr="00AE2768" w:rsidRDefault="00254F39" w:rsidP="00981B92">
            <w:pPr>
              <w:jc w:val="center"/>
              <w:rPr>
                <w:rFonts w:ascii="GHEA Grapalat" w:hAnsi="GHEA Grapalat"/>
                <w:sz w:val="18"/>
              </w:rPr>
            </w:pPr>
          </w:p>
        </w:tc>
        <w:tc>
          <w:tcPr>
            <w:tcW w:w="1350" w:type="dxa"/>
            <w:vMerge/>
            <w:tcBorders>
              <w:bottom w:val="single" w:sz="4" w:space="0" w:color="auto"/>
            </w:tcBorders>
            <w:vAlign w:val="center"/>
          </w:tcPr>
          <w:p w:rsidR="00254F39" w:rsidRPr="00AE2768" w:rsidRDefault="00254F39" w:rsidP="00981B92">
            <w:pPr>
              <w:jc w:val="center"/>
              <w:rPr>
                <w:rFonts w:ascii="GHEA Grapalat" w:hAnsi="GHEA Grapalat"/>
                <w:sz w:val="18"/>
              </w:rPr>
            </w:pPr>
          </w:p>
        </w:tc>
        <w:tc>
          <w:tcPr>
            <w:tcW w:w="1620" w:type="dxa"/>
            <w:gridSpan w:val="3"/>
            <w:vMerge/>
            <w:vAlign w:val="center"/>
          </w:tcPr>
          <w:p w:rsidR="00254F39" w:rsidRPr="00AE2768" w:rsidRDefault="00254F39" w:rsidP="00981B92">
            <w:pPr>
              <w:jc w:val="center"/>
              <w:rPr>
                <w:rFonts w:ascii="GHEA Grapalat" w:hAnsi="GHEA Grapalat"/>
                <w:sz w:val="18"/>
              </w:rPr>
            </w:pPr>
          </w:p>
        </w:tc>
        <w:tc>
          <w:tcPr>
            <w:tcW w:w="2134" w:type="dxa"/>
            <w:vMerge/>
            <w:vAlign w:val="center"/>
          </w:tcPr>
          <w:p w:rsidR="00254F39" w:rsidRPr="00AE2768" w:rsidRDefault="00254F39" w:rsidP="00981B92">
            <w:pPr>
              <w:jc w:val="center"/>
              <w:rPr>
                <w:rFonts w:ascii="GHEA Grapalat" w:hAnsi="GHEA Grapalat"/>
                <w:sz w:val="18"/>
              </w:rPr>
            </w:pPr>
          </w:p>
        </w:tc>
        <w:tc>
          <w:tcPr>
            <w:tcW w:w="2366" w:type="dxa"/>
            <w:vMerge/>
            <w:vAlign w:val="center"/>
          </w:tcPr>
          <w:p w:rsidR="00254F39" w:rsidRPr="00AE2768" w:rsidRDefault="00254F39" w:rsidP="00981B92">
            <w:pPr>
              <w:jc w:val="center"/>
              <w:rPr>
                <w:rFonts w:ascii="GHEA Grapalat" w:hAnsi="GHEA Grapalat"/>
                <w:sz w:val="18"/>
              </w:rPr>
            </w:pPr>
          </w:p>
        </w:tc>
        <w:tc>
          <w:tcPr>
            <w:tcW w:w="810" w:type="dxa"/>
            <w:vMerge/>
            <w:vAlign w:val="center"/>
          </w:tcPr>
          <w:p w:rsidR="00254F39" w:rsidRPr="00AE2768" w:rsidRDefault="00254F39" w:rsidP="00981B92">
            <w:pPr>
              <w:jc w:val="center"/>
              <w:rPr>
                <w:rFonts w:ascii="GHEA Grapalat" w:hAnsi="GHEA Grapalat"/>
                <w:sz w:val="18"/>
              </w:rPr>
            </w:pPr>
          </w:p>
        </w:tc>
        <w:tc>
          <w:tcPr>
            <w:tcW w:w="900" w:type="dxa"/>
            <w:vMerge/>
            <w:vAlign w:val="center"/>
          </w:tcPr>
          <w:p w:rsidR="00254F39" w:rsidRPr="00AE2768" w:rsidRDefault="00254F39" w:rsidP="00981B92">
            <w:pPr>
              <w:jc w:val="center"/>
              <w:rPr>
                <w:rFonts w:ascii="GHEA Grapalat" w:hAnsi="GHEA Grapalat"/>
                <w:sz w:val="18"/>
              </w:rPr>
            </w:pPr>
          </w:p>
        </w:tc>
        <w:tc>
          <w:tcPr>
            <w:tcW w:w="868" w:type="dxa"/>
            <w:vMerge/>
            <w:vAlign w:val="center"/>
          </w:tcPr>
          <w:p w:rsidR="00254F39" w:rsidRPr="00AE2768" w:rsidRDefault="00254F39" w:rsidP="00981B92">
            <w:pPr>
              <w:jc w:val="center"/>
              <w:rPr>
                <w:rFonts w:ascii="GHEA Grapalat" w:hAnsi="GHEA Grapalat"/>
                <w:sz w:val="18"/>
              </w:rPr>
            </w:pPr>
          </w:p>
        </w:tc>
        <w:tc>
          <w:tcPr>
            <w:tcW w:w="1345" w:type="dxa"/>
            <w:gridSpan w:val="2"/>
            <w:vMerge/>
            <w:tcBorders>
              <w:bottom w:val="single" w:sz="4" w:space="0" w:color="auto"/>
            </w:tcBorders>
            <w:vAlign w:val="center"/>
          </w:tcPr>
          <w:p w:rsidR="00254F39" w:rsidRPr="00AE2768" w:rsidRDefault="00254F39" w:rsidP="00981B92">
            <w:pPr>
              <w:jc w:val="center"/>
              <w:rPr>
                <w:rFonts w:ascii="GHEA Grapalat" w:hAnsi="GHEA Grapalat"/>
                <w:sz w:val="18"/>
              </w:rPr>
            </w:pPr>
          </w:p>
        </w:tc>
        <w:tc>
          <w:tcPr>
            <w:tcW w:w="1022" w:type="dxa"/>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հասցեն</w:t>
            </w:r>
          </w:p>
        </w:tc>
        <w:tc>
          <w:tcPr>
            <w:tcW w:w="916" w:type="dxa"/>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ենթակա քանակը</w:t>
            </w:r>
          </w:p>
        </w:tc>
        <w:tc>
          <w:tcPr>
            <w:tcW w:w="1287" w:type="dxa"/>
            <w:vAlign w:val="center"/>
          </w:tcPr>
          <w:p w:rsidR="00254F39" w:rsidRPr="00AE2768" w:rsidRDefault="00254F39" w:rsidP="00981B92">
            <w:pPr>
              <w:jc w:val="center"/>
              <w:rPr>
                <w:rFonts w:ascii="GHEA Grapalat" w:hAnsi="GHEA Grapalat"/>
                <w:sz w:val="18"/>
              </w:rPr>
            </w:pPr>
            <w:r w:rsidRPr="00AE2768">
              <w:rPr>
                <w:rFonts w:ascii="GHEA Grapalat" w:hAnsi="GHEA Grapalat"/>
                <w:sz w:val="18"/>
              </w:rPr>
              <w:t>Ժամկետը***</w:t>
            </w:r>
          </w:p>
          <w:p w:rsidR="00254F39" w:rsidRPr="00AE2768" w:rsidRDefault="00254F39" w:rsidP="00981B92">
            <w:pPr>
              <w:jc w:val="center"/>
              <w:rPr>
                <w:rFonts w:ascii="GHEA Grapalat" w:hAnsi="GHEA Grapalat"/>
                <w:sz w:val="18"/>
              </w:rPr>
            </w:pPr>
          </w:p>
        </w:tc>
      </w:tr>
      <w:tr w:rsidR="00254F39" w:rsidRPr="00F46266" w:rsidTr="00F46266">
        <w:trPr>
          <w:trHeight w:val="246"/>
        </w:trPr>
        <w:tc>
          <w:tcPr>
            <w:tcW w:w="810" w:type="dxa"/>
          </w:tcPr>
          <w:p w:rsidR="00254F39" w:rsidRPr="00AE2768" w:rsidRDefault="00254F39" w:rsidP="00981B92">
            <w:pPr>
              <w:numPr>
                <w:ilvl w:val="0"/>
                <w:numId w:val="30"/>
              </w:numPr>
              <w:jc w:val="center"/>
              <w:rPr>
                <w:rFonts w:ascii="GHEA Grapalat" w:hAnsi="GHEA Grapalat"/>
                <w:sz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254F39" w:rsidRDefault="00254F39" w:rsidP="00981B92">
            <w:pPr>
              <w:rPr>
                <w:rFonts w:ascii="Arial LatArm" w:hAnsi="Arial LatArm"/>
                <w:sz w:val="20"/>
                <w:szCs w:val="20"/>
                <w:lang w:val="ru-RU" w:eastAsia="ru-RU"/>
              </w:rPr>
            </w:pPr>
            <w:r>
              <w:rPr>
                <w:rFonts w:ascii="Arial LatArm" w:hAnsi="Arial LatArm"/>
                <w:sz w:val="20"/>
                <w:szCs w:val="20"/>
              </w:rPr>
              <w:t>15811110</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54F39" w:rsidRDefault="00254F39" w:rsidP="00981B92">
            <w:pPr>
              <w:rPr>
                <w:rFonts w:ascii="Arial LatArm" w:hAnsi="Arial LatArm"/>
                <w:sz w:val="22"/>
                <w:szCs w:val="22"/>
              </w:rPr>
            </w:pPr>
            <w:r>
              <w:rPr>
                <w:rFonts w:ascii="Arial LatArm" w:hAnsi="Arial LatArm"/>
                <w:sz w:val="22"/>
                <w:szCs w:val="22"/>
              </w:rPr>
              <w:t xml:space="preserve"> </w:t>
            </w:r>
            <w:r>
              <w:rPr>
                <w:rFonts w:ascii="Sylfaen" w:hAnsi="Sylfaen" w:cs="Sylfaen"/>
                <w:sz w:val="22"/>
                <w:szCs w:val="22"/>
              </w:rPr>
              <w:t>Հաց</w:t>
            </w:r>
            <w:r>
              <w:rPr>
                <w:rFonts w:ascii="Arial LatArm" w:hAnsi="Arial LatArm"/>
                <w:sz w:val="22"/>
                <w:szCs w:val="22"/>
              </w:rPr>
              <w:t>,</w:t>
            </w:r>
          </w:p>
          <w:p w:rsidR="00254F39" w:rsidRDefault="00254F39" w:rsidP="00981B92">
            <w:pPr>
              <w:rPr>
                <w:rFonts w:ascii="Arial LatArm" w:hAnsi="Arial LatArm"/>
                <w:sz w:val="22"/>
                <w:szCs w:val="22"/>
                <w:lang w:val="ru-RU" w:eastAsia="ru-RU"/>
              </w:rPr>
            </w:pPr>
            <w:r>
              <w:rPr>
                <w:rFonts w:ascii="Sylfaen" w:hAnsi="Sylfaen" w:cs="Sylfaen"/>
                <w:sz w:val="22"/>
                <w:szCs w:val="22"/>
              </w:rPr>
              <w:t>մատնաքաշ</w:t>
            </w:r>
          </w:p>
        </w:tc>
        <w:tc>
          <w:tcPr>
            <w:tcW w:w="2134" w:type="dxa"/>
          </w:tcPr>
          <w:p w:rsidR="00254F39" w:rsidRPr="00AE2768" w:rsidRDefault="00254F39" w:rsidP="00981B92">
            <w:pPr>
              <w:jc w:val="center"/>
              <w:rPr>
                <w:rFonts w:ascii="GHEA Grapalat" w:hAnsi="GHEA Grapalat"/>
                <w:sz w:val="20"/>
              </w:rPr>
            </w:pPr>
          </w:p>
        </w:tc>
        <w:tc>
          <w:tcPr>
            <w:tcW w:w="2366" w:type="dxa"/>
          </w:tcPr>
          <w:p w:rsidR="00254F39" w:rsidRPr="00536AA6" w:rsidRDefault="00254F39" w:rsidP="00981B92">
            <w:pPr>
              <w:rPr>
                <w:rFonts w:ascii="GHEA Grapalat" w:hAnsi="GHEA Grapalat"/>
                <w:sz w:val="20"/>
              </w:rPr>
            </w:pPr>
            <w:r w:rsidRPr="00536AA6">
              <w:rPr>
                <w:rFonts w:ascii="Sylfaen" w:hAnsi="Sylfaen" w:cs="Sylfaen"/>
                <w:sz w:val="20"/>
              </w:rPr>
              <w:t>Մատնաքաշ</w:t>
            </w:r>
            <w:r w:rsidRPr="00536AA6">
              <w:rPr>
                <w:rFonts w:ascii="GHEA Grapalat" w:hAnsi="GHEA Grapalat"/>
                <w:sz w:val="20"/>
              </w:rPr>
              <w:t xml:space="preserve"> </w:t>
            </w:r>
            <w:r w:rsidRPr="00536AA6">
              <w:rPr>
                <w:rFonts w:ascii="Sylfaen" w:hAnsi="Sylfaen" w:cs="Sylfaen"/>
                <w:sz w:val="20"/>
              </w:rPr>
              <w:t>տեսակի</w:t>
            </w:r>
            <w:r w:rsidRPr="00536AA6">
              <w:rPr>
                <w:rFonts w:ascii="GHEA Grapalat" w:hAnsi="GHEA Grapalat"/>
                <w:sz w:val="20"/>
              </w:rPr>
              <w:t xml:space="preserve"> </w:t>
            </w:r>
            <w:r w:rsidRPr="00536AA6">
              <w:rPr>
                <w:rFonts w:ascii="Sylfaen" w:hAnsi="Sylfaen" w:cs="Sylfaen"/>
                <w:sz w:val="20"/>
              </w:rPr>
              <w:t>հաց՝ցորենի</w:t>
            </w:r>
            <w:r w:rsidRPr="00536AA6">
              <w:rPr>
                <w:rFonts w:ascii="GHEA Grapalat" w:hAnsi="GHEA Grapalat"/>
                <w:sz w:val="20"/>
              </w:rPr>
              <w:t xml:space="preserve"> </w:t>
            </w:r>
            <w:r w:rsidRPr="00536AA6">
              <w:rPr>
                <w:rFonts w:ascii="Sylfaen" w:hAnsi="Sylfaen" w:cs="Sylfaen"/>
                <w:sz w:val="20"/>
              </w:rPr>
              <w:t>բարձր</w:t>
            </w:r>
            <w:r w:rsidRPr="00536AA6">
              <w:rPr>
                <w:rFonts w:ascii="GHEA Grapalat" w:hAnsi="GHEA Grapalat"/>
                <w:sz w:val="20"/>
              </w:rPr>
              <w:t xml:space="preserve"> </w:t>
            </w:r>
            <w:r w:rsidRPr="00536AA6">
              <w:rPr>
                <w:rFonts w:ascii="Sylfaen" w:hAnsi="Sylfaen" w:cs="Sylfaen"/>
                <w:sz w:val="20"/>
              </w:rPr>
              <w:t>տեսակի</w:t>
            </w:r>
            <w:r w:rsidRPr="00536AA6">
              <w:rPr>
                <w:rFonts w:ascii="GHEA Grapalat" w:hAnsi="GHEA Grapalat"/>
                <w:sz w:val="20"/>
              </w:rPr>
              <w:t xml:space="preserve"> </w:t>
            </w:r>
            <w:r w:rsidRPr="00536AA6">
              <w:rPr>
                <w:rFonts w:ascii="Sylfaen" w:hAnsi="Sylfaen" w:cs="Sylfaen"/>
                <w:sz w:val="20"/>
              </w:rPr>
              <w:t>ալյուրից</w:t>
            </w:r>
            <w:r w:rsidRPr="00536AA6">
              <w:rPr>
                <w:rFonts w:ascii="GHEA Grapalat" w:hAnsi="GHEA Grapalat"/>
                <w:sz w:val="20"/>
              </w:rPr>
              <w:t xml:space="preserve"> </w:t>
            </w:r>
            <w:r w:rsidRPr="00536AA6">
              <w:rPr>
                <w:rFonts w:ascii="Sylfaen" w:hAnsi="Sylfaen" w:cs="Sylfaen"/>
                <w:sz w:val="20"/>
              </w:rPr>
              <w:t>պատրաստված։</w:t>
            </w:r>
            <w:r w:rsidRPr="00536AA6">
              <w:rPr>
                <w:rFonts w:ascii="GHEA Grapalat" w:hAnsi="GHEA Grapalat"/>
                <w:sz w:val="20"/>
              </w:rPr>
              <w:t xml:space="preserve"> </w:t>
            </w:r>
            <w:r w:rsidRPr="00536AA6">
              <w:rPr>
                <w:rFonts w:ascii="Sylfaen" w:hAnsi="Sylfaen" w:cs="Sylfaen"/>
                <w:sz w:val="20"/>
              </w:rPr>
              <w:t>Պիտանելիության</w:t>
            </w:r>
            <w:r w:rsidRPr="00536AA6">
              <w:rPr>
                <w:rFonts w:ascii="GHEA Grapalat" w:hAnsi="GHEA Grapalat"/>
                <w:sz w:val="20"/>
              </w:rPr>
              <w:t xml:space="preserve"> </w:t>
            </w:r>
            <w:r w:rsidRPr="00536AA6">
              <w:rPr>
                <w:rFonts w:ascii="Sylfaen" w:hAnsi="Sylfaen" w:cs="Sylfaen"/>
                <w:sz w:val="20"/>
              </w:rPr>
              <w:t>մնացորդային</w:t>
            </w:r>
            <w:r w:rsidRPr="00536AA6">
              <w:rPr>
                <w:rFonts w:ascii="GHEA Grapalat" w:hAnsi="GHEA Grapalat"/>
                <w:sz w:val="20"/>
              </w:rPr>
              <w:t xml:space="preserve"> </w:t>
            </w:r>
            <w:r w:rsidRPr="00536AA6">
              <w:rPr>
                <w:rFonts w:ascii="Sylfaen" w:hAnsi="Sylfaen" w:cs="Sylfaen"/>
                <w:sz w:val="20"/>
              </w:rPr>
              <w:t>ժամկետը</w:t>
            </w:r>
            <w:r w:rsidRPr="00536AA6">
              <w:rPr>
                <w:rFonts w:ascii="GHEA Grapalat" w:hAnsi="GHEA Grapalat"/>
                <w:sz w:val="20"/>
              </w:rPr>
              <w:t xml:space="preserve"> </w:t>
            </w:r>
            <w:r w:rsidRPr="00536AA6">
              <w:rPr>
                <w:rFonts w:ascii="Sylfaen" w:hAnsi="Sylfaen" w:cs="Sylfaen"/>
                <w:sz w:val="20"/>
              </w:rPr>
              <w:t>ոչ</w:t>
            </w:r>
            <w:r w:rsidRPr="00536AA6">
              <w:rPr>
                <w:rFonts w:ascii="GHEA Grapalat" w:hAnsi="GHEA Grapalat"/>
                <w:sz w:val="20"/>
              </w:rPr>
              <w:t xml:space="preserve"> </w:t>
            </w:r>
            <w:r w:rsidRPr="00536AA6">
              <w:rPr>
                <w:rFonts w:ascii="Sylfaen" w:hAnsi="Sylfaen" w:cs="Sylfaen"/>
                <w:sz w:val="20"/>
              </w:rPr>
              <w:t>պակաս</w:t>
            </w:r>
            <w:r w:rsidRPr="00536AA6">
              <w:rPr>
                <w:rFonts w:ascii="GHEA Grapalat" w:hAnsi="GHEA Grapalat"/>
                <w:sz w:val="20"/>
              </w:rPr>
              <w:t xml:space="preserve"> </w:t>
            </w:r>
            <w:r w:rsidRPr="00536AA6">
              <w:rPr>
                <w:rFonts w:ascii="Sylfaen" w:hAnsi="Sylfaen" w:cs="Sylfaen"/>
                <w:sz w:val="20"/>
              </w:rPr>
              <w:t>քան</w:t>
            </w:r>
            <w:r w:rsidRPr="00536AA6">
              <w:rPr>
                <w:rFonts w:ascii="GHEA Grapalat" w:hAnsi="GHEA Grapalat"/>
                <w:sz w:val="20"/>
              </w:rPr>
              <w:t xml:space="preserve"> 90 %: </w:t>
            </w:r>
            <w:r w:rsidRPr="00536AA6">
              <w:rPr>
                <w:rFonts w:ascii="Sylfaen" w:hAnsi="Sylfaen" w:cs="Sylfaen"/>
                <w:sz w:val="20"/>
              </w:rPr>
              <w:t>Անվտանգությունը</w:t>
            </w:r>
            <w:r w:rsidRPr="00536AA6">
              <w:rPr>
                <w:rFonts w:ascii="GHEA Grapalat" w:hAnsi="GHEA Grapalat"/>
                <w:sz w:val="20"/>
              </w:rPr>
              <w:t xml:space="preserve">` </w:t>
            </w:r>
            <w:r w:rsidRPr="00536AA6">
              <w:rPr>
                <w:rFonts w:ascii="Sylfaen" w:hAnsi="Sylfaen" w:cs="Sylfaen"/>
                <w:sz w:val="20"/>
              </w:rPr>
              <w:t>ըստ</w:t>
            </w:r>
            <w:r w:rsidRPr="00536AA6">
              <w:rPr>
                <w:rFonts w:ascii="GHEA Grapalat" w:hAnsi="GHEA Grapalat"/>
                <w:sz w:val="20"/>
              </w:rPr>
              <w:t xml:space="preserve"> N 2-III-4.9-01-2010 </w:t>
            </w:r>
            <w:r w:rsidRPr="00536AA6">
              <w:rPr>
                <w:rFonts w:ascii="Sylfaen" w:hAnsi="Sylfaen" w:cs="Sylfaen"/>
                <w:sz w:val="20"/>
              </w:rPr>
              <w:t>հիգիենիկ</w:t>
            </w:r>
            <w:r w:rsidRPr="00536AA6">
              <w:rPr>
                <w:rFonts w:ascii="GHEA Grapalat" w:hAnsi="GHEA Grapalat"/>
                <w:sz w:val="20"/>
              </w:rPr>
              <w:t xml:space="preserve"> </w:t>
            </w:r>
            <w:r w:rsidRPr="00536AA6">
              <w:rPr>
                <w:rFonts w:ascii="Sylfaen" w:hAnsi="Sylfaen" w:cs="Sylfaen"/>
                <w:sz w:val="20"/>
              </w:rPr>
              <w:t>նորմատիվների</w:t>
            </w:r>
            <w:r w:rsidRPr="00536AA6">
              <w:rPr>
                <w:rFonts w:ascii="GHEA Grapalat" w:hAnsi="GHEA Grapalat"/>
                <w:sz w:val="20"/>
              </w:rPr>
              <w:t xml:space="preserve"> </w:t>
            </w:r>
            <w:r w:rsidRPr="00536AA6">
              <w:rPr>
                <w:rFonts w:ascii="Sylfaen" w:hAnsi="Sylfaen" w:cs="Sylfaen"/>
                <w:sz w:val="20"/>
              </w:rPr>
              <w:t>և</w:t>
            </w:r>
            <w:r w:rsidRPr="00536AA6">
              <w:rPr>
                <w:rFonts w:ascii="GHEA Grapalat" w:hAnsi="GHEA Grapalat"/>
                <w:sz w:val="20"/>
              </w:rPr>
              <w:t xml:space="preserve"> </w:t>
            </w:r>
            <w:r w:rsidRPr="00536AA6">
              <w:rPr>
                <w:rFonts w:ascii="Franklin Gothic Medium Cond" w:hAnsi="Franklin Gothic Medium Cond" w:cs="Franklin Gothic Medium Cond"/>
                <w:sz w:val="20"/>
              </w:rPr>
              <w:t>“</w:t>
            </w:r>
            <w:r w:rsidRPr="00536AA6">
              <w:rPr>
                <w:rFonts w:ascii="Sylfaen" w:hAnsi="Sylfaen" w:cs="Sylfaen"/>
                <w:sz w:val="20"/>
              </w:rPr>
              <w:t>Սննդամթերքի</w:t>
            </w:r>
            <w:r w:rsidRPr="00536AA6">
              <w:rPr>
                <w:rFonts w:ascii="GHEA Grapalat" w:hAnsi="GHEA Grapalat"/>
                <w:sz w:val="20"/>
              </w:rPr>
              <w:t xml:space="preserve"> </w:t>
            </w:r>
            <w:r w:rsidRPr="00536AA6">
              <w:rPr>
                <w:rFonts w:ascii="Sylfaen" w:hAnsi="Sylfaen" w:cs="Sylfaen"/>
                <w:sz w:val="20"/>
              </w:rPr>
              <w:t>անվտանգության</w:t>
            </w:r>
            <w:r w:rsidRPr="00536AA6">
              <w:rPr>
                <w:rFonts w:ascii="GHEA Grapalat" w:hAnsi="GHEA Grapalat"/>
                <w:sz w:val="20"/>
              </w:rPr>
              <w:t xml:space="preserve"> </w:t>
            </w:r>
            <w:r w:rsidRPr="00536AA6">
              <w:rPr>
                <w:rFonts w:ascii="Sylfaen" w:hAnsi="Sylfaen" w:cs="Sylfaen"/>
                <w:sz w:val="20"/>
              </w:rPr>
              <w:t>մասին</w:t>
            </w:r>
            <w:r w:rsidRPr="00536AA6">
              <w:rPr>
                <w:rFonts w:ascii="Franklin Gothic Medium Cond" w:hAnsi="Franklin Gothic Medium Cond" w:cs="Franklin Gothic Medium Cond"/>
                <w:sz w:val="20"/>
              </w:rPr>
              <w:t>”</w:t>
            </w:r>
            <w:r w:rsidRPr="00536AA6">
              <w:rPr>
                <w:rFonts w:ascii="GHEA Grapalat" w:hAnsi="GHEA Grapalat"/>
                <w:sz w:val="20"/>
              </w:rPr>
              <w:t xml:space="preserve"> </w:t>
            </w:r>
            <w:r w:rsidRPr="00536AA6">
              <w:rPr>
                <w:rFonts w:ascii="Sylfaen" w:hAnsi="Sylfaen" w:cs="Sylfaen"/>
                <w:sz w:val="20"/>
              </w:rPr>
              <w:t>ՀՀ</w:t>
            </w:r>
            <w:r w:rsidRPr="00536AA6">
              <w:rPr>
                <w:rFonts w:ascii="GHEA Grapalat" w:hAnsi="GHEA Grapalat"/>
                <w:sz w:val="20"/>
              </w:rPr>
              <w:t xml:space="preserve"> </w:t>
            </w:r>
            <w:r w:rsidRPr="00536AA6">
              <w:rPr>
                <w:rFonts w:ascii="Sylfaen" w:hAnsi="Sylfaen" w:cs="Sylfaen"/>
                <w:sz w:val="20"/>
              </w:rPr>
              <w:t>օրենքի</w:t>
            </w:r>
            <w:r w:rsidRPr="00536AA6">
              <w:rPr>
                <w:rFonts w:ascii="GHEA Grapalat" w:hAnsi="GHEA Grapalat"/>
                <w:sz w:val="20"/>
              </w:rPr>
              <w:t xml:space="preserve"> 8-</w:t>
            </w:r>
            <w:r w:rsidRPr="00536AA6">
              <w:rPr>
                <w:rFonts w:ascii="Sylfaen" w:hAnsi="Sylfaen" w:cs="Sylfaen"/>
                <w:sz w:val="20"/>
              </w:rPr>
              <w:t>րդ</w:t>
            </w:r>
            <w:r w:rsidRPr="00536AA6">
              <w:rPr>
                <w:rFonts w:ascii="GHEA Grapalat" w:hAnsi="GHEA Grapalat"/>
                <w:sz w:val="20"/>
              </w:rPr>
              <w:t xml:space="preserve"> </w:t>
            </w:r>
            <w:r w:rsidRPr="00536AA6">
              <w:rPr>
                <w:rFonts w:ascii="Sylfaen" w:hAnsi="Sylfaen" w:cs="Sylfaen"/>
                <w:sz w:val="20"/>
              </w:rPr>
              <w:t>հոդվածի։Փաթեթավորումը՝</w:t>
            </w:r>
          </w:p>
          <w:p w:rsidR="00254F39" w:rsidRDefault="00254F39" w:rsidP="00981B92">
            <w:pPr>
              <w:rPr>
                <w:rFonts w:ascii="Sylfaen" w:hAnsi="Sylfaen" w:cs="Sylfaen"/>
                <w:sz w:val="20"/>
              </w:rPr>
            </w:pPr>
            <w:r w:rsidRPr="00536AA6">
              <w:rPr>
                <w:rFonts w:ascii="Sylfaen" w:hAnsi="Sylfaen" w:cs="Sylfaen"/>
                <w:sz w:val="20"/>
              </w:rPr>
              <w:t>յուրաքանչյուրը</w:t>
            </w:r>
            <w:r w:rsidRPr="00536AA6">
              <w:rPr>
                <w:rFonts w:ascii="GHEA Grapalat" w:hAnsi="GHEA Grapalat"/>
                <w:sz w:val="20"/>
              </w:rPr>
              <w:t xml:space="preserve"> </w:t>
            </w:r>
            <w:r w:rsidRPr="00536AA6">
              <w:rPr>
                <w:rFonts w:ascii="Sylfaen" w:hAnsi="Sylfaen" w:cs="Sylfaen"/>
                <w:sz w:val="20"/>
              </w:rPr>
              <w:t>պոլիէթիլենային</w:t>
            </w:r>
            <w:r w:rsidRPr="00536AA6">
              <w:rPr>
                <w:rFonts w:ascii="GHEA Grapalat" w:hAnsi="GHEA Grapalat"/>
                <w:sz w:val="20"/>
              </w:rPr>
              <w:t xml:space="preserve"> </w:t>
            </w:r>
            <w:r w:rsidRPr="00536AA6">
              <w:rPr>
                <w:rFonts w:ascii="Sylfaen" w:hAnsi="Sylfaen" w:cs="Sylfaen"/>
                <w:sz w:val="20"/>
              </w:rPr>
              <w:t>տոպրակներով</w:t>
            </w:r>
            <w:r w:rsidRPr="00536AA6">
              <w:rPr>
                <w:rFonts w:ascii="GHEA Grapalat" w:hAnsi="GHEA Grapalat"/>
                <w:sz w:val="20"/>
              </w:rPr>
              <w:t>,</w:t>
            </w:r>
            <w:r w:rsidRPr="00536AA6">
              <w:rPr>
                <w:rFonts w:ascii="Sylfaen" w:hAnsi="Sylfaen" w:cs="Sylfaen"/>
                <w:sz w:val="20"/>
              </w:rPr>
              <w:t>տեղափոխումը</w:t>
            </w:r>
            <w:r w:rsidRPr="00536AA6">
              <w:rPr>
                <w:rFonts w:ascii="GHEA Grapalat" w:hAnsi="GHEA Grapalat"/>
                <w:sz w:val="20"/>
              </w:rPr>
              <w:t>,</w:t>
            </w:r>
            <w:r w:rsidRPr="00536AA6">
              <w:rPr>
                <w:rFonts w:ascii="Sylfaen" w:hAnsi="Sylfaen" w:cs="Sylfaen"/>
                <w:sz w:val="20"/>
              </w:rPr>
              <w:t>մատակարարումը՝հացին</w:t>
            </w:r>
            <w:r w:rsidRPr="00536AA6">
              <w:rPr>
                <w:rFonts w:ascii="GHEA Grapalat" w:hAnsi="GHEA Grapalat"/>
                <w:sz w:val="20"/>
              </w:rPr>
              <w:t>,</w:t>
            </w:r>
            <w:r w:rsidRPr="00536AA6">
              <w:rPr>
                <w:rFonts w:ascii="Sylfaen" w:hAnsi="Sylfaen" w:cs="Sylfaen"/>
                <w:sz w:val="20"/>
              </w:rPr>
              <w:t>հացամթերքներին</w:t>
            </w:r>
            <w:r w:rsidRPr="00536AA6">
              <w:rPr>
                <w:rFonts w:ascii="GHEA Grapalat" w:hAnsi="GHEA Grapalat"/>
                <w:sz w:val="20"/>
              </w:rPr>
              <w:t xml:space="preserve"> </w:t>
            </w:r>
            <w:r w:rsidRPr="00536AA6">
              <w:rPr>
                <w:rFonts w:ascii="Sylfaen" w:hAnsi="Sylfaen" w:cs="Sylfaen"/>
                <w:sz w:val="20"/>
              </w:rPr>
              <w:t>ներկայացվող</w:t>
            </w:r>
            <w:r w:rsidRPr="00536AA6">
              <w:rPr>
                <w:rFonts w:ascii="GHEA Grapalat" w:hAnsi="GHEA Grapalat"/>
                <w:sz w:val="20"/>
              </w:rPr>
              <w:t xml:space="preserve"> </w:t>
            </w:r>
            <w:r w:rsidRPr="00536AA6">
              <w:rPr>
                <w:rFonts w:ascii="Sylfaen" w:hAnsi="Sylfaen" w:cs="Sylfaen"/>
                <w:sz w:val="20"/>
              </w:rPr>
              <w:t>հիգիենիկ</w:t>
            </w:r>
            <w:r w:rsidRPr="00536AA6">
              <w:rPr>
                <w:rFonts w:ascii="GHEA Grapalat" w:hAnsi="GHEA Grapalat"/>
                <w:sz w:val="20"/>
              </w:rPr>
              <w:t xml:space="preserve"> </w:t>
            </w:r>
            <w:r w:rsidRPr="00536AA6">
              <w:rPr>
                <w:rFonts w:ascii="Sylfaen" w:hAnsi="Sylfaen" w:cs="Sylfaen"/>
                <w:sz w:val="20"/>
              </w:rPr>
              <w:lastRenderedPageBreak/>
              <w:t>պահանջներին</w:t>
            </w:r>
            <w:r w:rsidRPr="00536AA6">
              <w:rPr>
                <w:rFonts w:ascii="GHEA Grapalat" w:hAnsi="GHEA Grapalat"/>
                <w:sz w:val="20"/>
              </w:rPr>
              <w:t xml:space="preserve"> </w:t>
            </w:r>
            <w:r w:rsidRPr="00536AA6">
              <w:rPr>
                <w:rFonts w:ascii="Sylfaen" w:hAnsi="Sylfaen" w:cs="Sylfaen"/>
                <w:sz w:val="20"/>
              </w:rPr>
              <w:t>համապատասխան</w:t>
            </w:r>
            <w:r>
              <w:rPr>
                <w:rFonts w:ascii="Sylfaen" w:hAnsi="Sylfaen" w:cs="Sylfaen"/>
                <w:sz w:val="20"/>
              </w:rPr>
              <w:t>:</w:t>
            </w:r>
          </w:p>
          <w:p w:rsidR="00254F39" w:rsidRDefault="00254F39" w:rsidP="00981B92">
            <w:pPr>
              <w:rPr>
                <w:rFonts w:ascii="GHEA Grapalat" w:hAnsi="GHEA Grapalat"/>
                <w:sz w:val="20"/>
              </w:rPr>
            </w:pPr>
            <w:r w:rsidRPr="00536AA6">
              <w:rPr>
                <w:rFonts w:ascii="Sylfaen" w:hAnsi="Sylfaen" w:cs="Sylfaen"/>
                <w:sz w:val="20"/>
              </w:rPr>
              <w:t>Մատակարարող</w:t>
            </w:r>
            <w:r w:rsidRPr="00536AA6">
              <w:rPr>
                <w:rFonts w:ascii="GHEA Grapalat" w:hAnsi="GHEA Grapalat"/>
                <w:sz w:val="20"/>
              </w:rPr>
              <w:t xml:space="preserve"> </w:t>
            </w:r>
            <w:r w:rsidRPr="00536AA6">
              <w:rPr>
                <w:rFonts w:ascii="Sylfaen" w:hAnsi="Sylfaen" w:cs="Sylfaen"/>
                <w:sz w:val="20"/>
              </w:rPr>
              <w:t>անձը</w:t>
            </w:r>
            <w:r w:rsidRPr="00536AA6">
              <w:rPr>
                <w:rFonts w:ascii="GHEA Grapalat" w:hAnsi="GHEA Grapalat"/>
                <w:sz w:val="20"/>
              </w:rPr>
              <w:t xml:space="preserve"> </w:t>
            </w:r>
            <w:r w:rsidRPr="00536AA6">
              <w:rPr>
                <w:rFonts w:ascii="Sylfaen" w:hAnsi="Sylfaen" w:cs="Sylfaen"/>
                <w:sz w:val="20"/>
              </w:rPr>
              <w:t>պետք</w:t>
            </w:r>
            <w:r w:rsidRPr="00536AA6">
              <w:rPr>
                <w:rFonts w:ascii="GHEA Grapalat" w:hAnsi="GHEA Grapalat"/>
                <w:sz w:val="20"/>
              </w:rPr>
              <w:t xml:space="preserve"> </w:t>
            </w:r>
            <w:r w:rsidRPr="00536AA6">
              <w:rPr>
                <w:rFonts w:ascii="Sylfaen" w:hAnsi="Sylfaen" w:cs="Sylfaen"/>
                <w:sz w:val="20"/>
              </w:rPr>
              <w:t>է</w:t>
            </w:r>
            <w:r w:rsidRPr="00536AA6">
              <w:rPr>
                <w:rFonts w:ascii="GHEA Grapalat" w:hAnsi="GHEA Grapalat"/>
                <w:sz w:val="20"/>
              </w:rPr>
              <w:t xml:space="preserve"> </w:t>
            </w:r>
            <w:r w:rsidRPr="00536AA6">
              <w:rPr>
                <w:rFonts w:ascii="Sylfaen" w:hAnsi="Sylfaen" w:cs="Sylfaen"/>
                <w:sz w:val="20"/>
              </w:rPr>
              <w:t>ներկայացնի</w:t>
            </w:r>
            <w:r w:rsidRPr="00536AA6">
              <w:rPr>
                <w:rFonts w:ascii="GHEA Grapalat" w:hAnsi="GHEA Grapalat"/>
                <w:sz w:val="20"/>
              </w:rPr>
              <w:t xml:space="preserve"> </w:t>
            </w:r>
            <w:r w:rsidRPr="00536AA6">
              <w:rPr>
                <w:rFonts w:ascii="Sylfaen" w:hAnsi="Sylfaen" w:cs="Sylfaen"/>
                <w:sz w:val="20"/>
              </w:rPr>
              <w:t>առողջության</w:t>
            </w:r>
            <w:r w:rsidRPr="00536AA6">
              <w:rPr>
                <w:rFonts w:ascii="GHEA Grapalat" w:hAnsi="GHEA Grapalat"/>
                <w:sz w:val="20"/>
              </w:rPr>
              <w:t xml:space="preserve"> </w:t>
            </w:r>
            <w:r w:rsidRPr="00536AA6">
              <w:rPr>
                <w:rFonts w:ascii="Sylfaen" w:hAnsi="Sylfaen" w:cs="Sylfaen"/>
                <w:sz w:val="20"/>
              </w:rPr>
              <w:t>վերաբերյալ</w:t>
            </w:r>
            <w:r w:rsidRPr="00536AA6">
              <w:rPr>
                <w:rFonts w:ascii="GHEA Grapalat" w:hAnsi="GHEA Grapalat"/>
                <w:sz w:val="20"/>
              </w:rPr>
              <w:t xml:space="preserve"> </w:t>
            </w:r>
            <w:r w:rsidRPr="00536AA6">
              <w:rPr>
                <w:rFonts w:ascii="Sylfaen" w:hAnsi="Sylfaen" w:cs="Sylfaen"/>
                <w:sz w:val="20"/>
              </w:rPr>
              <w:t>համապատասխան</w:t>
            </w:r>
            <w:r w:rsidRPr="00536AA6">
              <w:rPr>
                <w:rFonts w:ascii="GHEA Grapalat" w:hAnsi="GHEA Grapalat"/>
                <w:sz w:val="20"/>
              </w:rPr>
              <w:t xml:space="preserve"> </w:t>
            </w:r>
            <w:r w:rsidRPr="00536AA6">
              <w:rPr>
                <w:rFonts w:ascii="Sylfaen" w:hAnsi="Sylfaen" w:cs="Sylfaen"/>
                <w:sz w:val="20"/>
              </w:rPr>
              <w:t>սանիտարական</w:t>
            </w:r>
            <w:r w:rsidRPr="00536AA6">
              <w:rPr>
                <w:rFonts w:ascii="GHEA Grapalat" w:hAnsi="GHEA Grapalat"/>
                <w:sz w:val="20"/>
              </w:rPr>
              <w:t xml:space="preserve"> </w:t>
            </w:r>
            <w:r w:rsidRPr="00536AA6">
              <w:rPr>
                <w:rFonts w:ascii="Sylfaen" w:hAnsi="Sylfaen" w:cs="Sylfaen"/>
                <w:sz w:val="20"/>
              </w:rPr>
              <w:t>գրքույկ</w:t>
            </w:r>
            <w:r w:rsidRPr="00536AA6">
              <w:rPr>
                <w:rFonts w:ascii="GHEA Grapalat" w:hAnsi="GHEA Grapalat"/>
                <w:sz w:val="20"/>
              </w:rPr>
              <w:t>:</w:t>
            </w:r>
          </w:p>
          <w:p w:rsidR="00254F39" w:rsidRPr="00AE2768" w:rsidRDefault="00254F39" w:rsidP="00981B92">
            <w:pPr>
              <w:rPr>
                <w:rFonts w:ascii="GHEA Grapalat" w:hAnsi="GHEA Grapalat"/>
                <w:sz w:val="20"/>
              </w:rPr>
            </w:pP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rsidR="00254F39" w:rsidRDefault="00254F39" w:rsidP="00981B92">
            <w:pPr>
              <w:rPr>
                <w:rFonts w:ascii="Arial LatArm" w:hAnsi="Arial LatArm"/>
                <w:sz w:val="22"/>
                <w:szCs w:val="22"/>
                <w:lang w:val="ru-RU" w:eastAsia="ru-RU"/>
              </w:rPr>
            </w:pPr>
            <w:r>
              <w:rPr>
                <w:rFonts w:ascii="Sylfaen" w:hAnsi="Sylfaen" w:cs="Sylfaen"/>
                <w:sz w:val="22"/>
                <w:szCs w:val="22"/>
              </w:rPr>
              <w:lastRenderedPageBreak/>
              <w:t>կգ</w:t>
            </w:r>
          </w:p>
        </w:tc>
        <w:tc>
          <w:tcPr>
            <w:tcW w:w="900" w:type="dxa"/>
          </w:tcPr>
          <w:p w:rsidR="00254F39" w:rsidRPr="00AE2768" w:rsidRDefault="00254F39" w:rsidP="00981B92">
            <w:pPr>
              <w:jc w:val="center"/>
              <w:rPr>
                <w:rFonts w:ascii="GHEA Grapalat" w:hAnsi="GHEA Grapalat"/>
                <w:sz w:val="20"/>
              </w:rPr>
            </w:pPr>
          </w:p>
        </w:tc>
        <w:tc>
          <w:tcPr>
            <w:tcW w:w="868" w:type="dxa"/>
          </w:tcPr>
          <w:p w:rsidR="00254F39" w:rsidRPr="00AE2768" w:rsidRDefault="00254F39" w:rsidP="00981B92">
            <w:pPr>
              <w:jc w:val="center"/>
              <w:rPr>
                <w:rFonts w:ascii="GHEA Grapalat" w:hAnsi="GHEA Grapalat"/>
                <w:sz w:val="20"/>
              </w:rPr>
            </w:pP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4F39" w:rsidRPr="004F1A5B" w:rsidRDefault="004F1A5B" w:rsidP="00981B92">
            <w:pPr>
              <w:jc w:val="center"/>
              <w:rPr>
                <w:rFonts w:asciiTheme="minorHAnsi" w:hAnsiTheme="minorHAnsi"/>
                <w:sz w:val="20"/>
                <w:szCs w:val="20"/>
                <w:lang w:val="hy-AM" w:eastAsia="ru-RU"/>
              </w:rPr>
            </w:pPr>
            <w:r>
              <w:rPr>
                <w:rFonts w:asciiTheme="minorHAnsi" w:hAnsiTheme="minorHAnsi"/>
                <w:sz w:val="20"/>
                <w:szCs w:val="20"/>
                <w:lang w:val="hy-AM"/>
              </w:rPr>
              <w:t>2824</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center"/>
          </w:tcPr>
          <w:p w:rsidR="00254F39" w:rsidRPr="00056D05" w:rsidRDefault="00056D05" w:rsidP="00056D05">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254F39" w:rsidRDefault="004F1A5B" w:rsidP="004F1A5B">
            <w:pPr>
              <w:jc w:val="center"/>
              <w:rPr>
                <w:rFonts w:ascii="Arial LatArm" w:hAnsi="Arial LatArm"/>
                <w:sz w:val="20"/>
                <w:szCs w:val="20"/>
                <w:lang w:val="ru-RU" w:eastAsia="ru-RU"/>
              </w:rPr>
            </w:pPr>
            <w:r>
              <w:rPr>
                <w:rFonts w:asciiTheme="minorHAnsi" w:hAnsiTheme="minorHAnsi"/>
                <w:sz w:val="20"/>
                <w:szCs w:val="20"/>
                <w:lang w:val="hy-AM"/>
              </w:rPr>
              <w:t>2</w:t>
            </w:r>
            <w:r>
              <w:rPr>
                <w:rFonts w:ascii="Arial LatArm" w:hAnsi="Arial LatArm"/>
                <w:sz w:val="20"/>
                <w:szCs w:val="20"/>
              </w:rPr>
              <w:t>8</w:t>
            </w:r>
            <w:r>
              <w:rPr>
                <w:rFonts w:asciiTheme="minorHAnsi" w:hAnsiTheme="minorHAnsi"/>
                <w:sz w:val="20"/>
                <w:szCs w:val="20"/>
                <w:lang w:val="hy-AM"/>
              </w:rPr>
              <w:t>24</w:t>
            </w:r>
          </w:p>
        </w:tc>
        <w:tc>
          <w:tcPr>
            <w:tcW w:w="1287" w:type="dxa"/>
          </w:tcPr>
          <w:p w:rsidR="00254F39" w:rsidRPr="00536AA6" w:rsidRDefault="00254F39" w:rsidP="00981B92">
            <w:pPr>
              <w:rPr>
                <w:rFonts w:ascii="Sylfaen" w:hAnsi="Sylfaen" w:cs="Sylfaen"/>
                <w:sz w:val="20"/>
                <w:lang w:val="ru-RU"/>
              </w:rPr>
            </w:pPr>
            <w:r w:rsidRPr="009E79FE">
              <w:rPr>
                <w:rFonts w:ascii="GHEA Grapalat" w:hAnsi="GHEA Grapalat"/>
                <w:sz w:val="20"/>
                <w:lang w:val="ru-RU"/>
              </w:rPr>
              <w:t xml:space="preserve">2020 </w:t>
            </w:r>
            <w:r>
              <w:rPr>
                <w:rFonts w:ascii="Sylfaen" w:hAnsi="Sylfaen" w:cs="Sylfaen"/>
                <w:sz w:val="20"/>
              </w:rPr>
              <w:t>թվականի</w:t>
            </w:r>
            <w:r w:rsidRPr="008A702B">
              <w:rPr>
                <w:rFonts w:ascii="Sylfaen" w:hAnsi="Sylfaen" w:cs="Sylfaen"/>
                <w:sz w:val="20"/>
                <w:lang w:val="ru-RU"/>
              </w:rPr>
              <w:t xml:space="preserve"> </w:t>
            </w:r>
            <w:r>
              <w:rPr>
                <w:rFonts w:ascii="Sylfaen" w:hAnsi="Sylfaen" w:cs="Sylfaen"/>
                <w:sz w:val="20"/>
              </w:rPr>
              <w:t>հ</w:t>
            </w:r>
            <w:r w:rsidRPr="009E79FE">
              <w:rPr>
                <w:rFonts w:ascii="Sylfaen" w:hAnsi="Sylfaen" w:cs="Sylfaen"/>
                <w:sz w:val="20"/>
              </w:rPr>
              <w:t>ու</w:t>
            </w:r>
            <w:r>
              <w:rPr>
                <w:rFonts w:ascii="Sylfaen" w:hAnsi="Sylfaen" w:cs="Sylfaen"/>
                <w:sz w:val="20"/>
              </w:rPr>
              <w:t>նվարից</w:t>
            </w:r>
            <w:r w:rsidRPr="009E79FE">
              <w:rPr>
                <w:rFonts w:ascii="Sylfaen" w:hAnsi="Sylfaen" w:cs="Sylfaen"/>
                <w:sz w:val="20"/>
                <w:lang w:val="ru-RU"/>
              </w:rPr>
              <w:t xml:space="preserve">- </w:t>
            </w:r>
            <w:r>
              <w:rPr>
                <w:rFonts w:ascii="Sylfaen" w:hAnsi="Sylfaen" w:cs="Sylfaen"/>
                <w:sz w:val="20"/>
              </w:rPr>
              <w:t>մայիս</w:t>
            </w:r>
            <w:r w:rsidRPr="008A702B">
              <w:rPr>
                <w:rFonts w:ascii="Sylfaen" w:hAnsi="Sylfaen" w:cs="Sylfaen"/>
                <w:sz w:val="20"/>
                <w:lang w:val="ru-RU"/>
              </w:rPr>
              <w:t>,-</w:t>
            </w:r>
            <w:r>
              <w:rPr>
                <w:rFonts w:ascii="Sylfaen" w:hAnsi="Sylfaen" w:cs="Sylfaen"/>
                <w:sz w:val="20"/>
              </w:rPr>
              <w:t>սեպտեմբերից</w:t>
            </w:r>
            <w:r w:rsidRPr="008A702B">
              <w:rPr>
                <w:rFonts w:ascii="Sylfaen" w:hAnsi="Sylfaen" w:cs="Sylfaen"/>
                <w:sz w:val="20"/>
                <w:lang w:val="ru-RU"/>
              </w:rPr>
              <w:t>-</w:t>
            </w:r>
            <w:r>
              <w:rPr>
                <w:rFonts w:ascii="Sylfaen" w:hAnsi="Sylfaen" w:cs="Sylfaen"/>
                <w:sz w:val="20"/>
              </w:rPr>
              <w:t>դեկտեմբեր՝համաայնագիր</w:t>
            </w:r>
            <w:r w:rsidRPr="008A702B">
              <w:rPr>
                <w:rFonts w:ascii="Sylfaen" w:hAnsi="Sylfaen" w:cs="Sylfaen"/>
                <w:sz w:val="20"/>
                <w:lang w:val="ru-RU"/>
              </w:rPr>
              <w:t xml:space="preserve"> </w:t>
            </w:r>
            <w:r>
              <w:rPr>
                <w:rFonts w:ascii="Sylfaen" w:hAnsi="Sylfaen" w:cs="Sylfaen"/>
                <w:sz w:val="20"/>
              </w:rPr>
              <w:t>կնքել</w:t>
            </w:r>
            <w:r w:rsidRPr="008A702B">
              <w:rPr>
                <w:rFonts w:ascii="Sylfaen" w:hAnsi="Sylfaen" w:cs="Sylfaen"/>
                <w:sz w:val="20"/>
              </w:rPr>
              <w:t>ու</w:t>
            </w:r>
            <w:r>
              <w:rPr>
                <w:rFonts w:ascii="Sylfaen" w:hAnsi="Sylfaen" w:cs="Sylfaen"/>
                <w:sz w:val="20"/>
              </w:rPr>
              <w:t>ց</w:t>
            </w:r>
            <w:r w:rsidRPr="008A702B">
              <w:rPr>
                <w:rFonts w:ascii="Sylfaen" w:hAnsi="Sylfaen" w:cs="Sylfaen"/>
                <w:sz w:val="20"/>
                <w:lang w:val="ru-RU"/>
              </w:rPr>
              <w:t xml:space="preserve"> </w:t>
            </w:r>
            <w:r>
              <w:rPr>
                <w:rFonts w:ascii="Sylfaen" w:hAnsi="Sylfaen" w:cs="Sylfaen"/>
                <w:sz w:val="20"/>
              </w:rPr>
              <w:t>հետո</w:t>
            </w:r>
            <w:r w:rsidRPr="009E79FE">
              <w:rPr>
                <w:rFonts w:ascii="Sylfaen" w:hAnsi="Sylfaen" w:cs="Sylfaen"/>
                <w:sz w:val="20"/>
                <w:lang w:val="ru-RU"/>
              </w:rPr>
              <w:t>,</w:t>
            </w:r>
            <w:r>
              <w:rPr>
                <w:rFonts w:ascii="Sylfaen" w:hAnsi="Sylfaen" w:cs="Sylfaen"/>
                <w:sz w:val="20"/>
              </w:rPr>
              <w:t>մատակարար</w:t>
            </w:r>
            <w:r w:rsidRPr="008A702B">
              <w:rPr>
                <w:rFonts w:ascii="Sylfaen" w:hAnsi="Sylfaen" w:cs="Sylfaen"/>
                <w:sz w:val="20"/>
              </w:rPr>
              <w:t>ու</w:t>
            </w:r>
            <w:r>
              <w:rPr>
                <w:rFonts w:ascii="Sylfaen" w:hAnsi="Sylfaen" w:cs="Sylfaen"/>
                <w:sz w:val="20"/>
              </w:rPr>
              <w:t>մը՝</w:t>
            </w:r>
            <w:r w:rsidRPr="008A702B">
              <w:rPr>
                <w:rFonts w:ascii="Sylfaen" w:hAnsi="Sylfaen" w:cs="Sylfaen"/>
                <w:sz w:val="20"/>
                <w:lang w:val="ru-RU"/>
              </w:rPr>
              <w:t xml:space="preserve"> </w:t>
            </w:r>
            <w:r>
              <w:rPr>
                <w:rFonts w:ascii="Sylfaen" w:hAnsi="Sylfaen" w:cs="Sylfaen"/>
                <w:sz w:val="20"/>
              </w:rPr>
              <w:t>ամենօրյա</w:t>
            </w:r>
            <w:r w:rsidRPr="009E79FE">
              <w:rPr>
                <w:rFonts w:ascii="Sylfaen" w:hAnsi="Sylfaen" w:cs="Sylfaen"/>
                <w:sz w:val="20"/>
                <w:lang w:val="ru-RU"/>
              </w:rPr>
              <w:t xml:space="preserve"> </w:t>
            </w:r>
            <w:r>
              <w:rPr>
                <w:rFonts w:ascii="Sylfaen" w:hAnsi="Sylfaen" w:cs="Sylfaen"/>
                <w:sz w:val="20"/>
              </w:rPr>
              <w:t>պատվիրատ</w:t>
            </w:r>
            <w:r w:rsidRPr="009E79FE">
              <w:rPr>
                <w:rFonts w:ascii="Sylfaen" w:hAnsi="Sylfaen" w:cs="Sylfaen"/>
                <w:sz w:val="20"/>
              </w:rPr>
              <w:t>ու</w:t>
            </w:r>
            <w:r>
              <w:rPr>
                <w:rFonts w:ascii="Sylfaen" w:hAnsi="Sylfaen" w:cs="Sylfaen"/>
                <w:sz w:val="20"/>
              </w:rPr>
              <w:t>ի</w:t>
            </w:r>
            <w:r w:rsidRPr="009E79FE">
              <w:rPr>
                <w:rFonts w:ascii="Sylfaen" w:hAnsi="Sylfaen" w:cs="Sylfaen"/>
                <w:sz w:val="20"/>
                <w:lang w:val="ru-RU"/>
              </w:rPr>
              <w:t xml:space="preserve"> </w:t>
            </w:r>
            <w:r>
              <w:rPr>
                <w:rFonts w:ascii="Sylfaen" w:hAnsi="Sylfaen" w:cs="Sylfaen"/>
                <w:sz w:val="20"/>
              </w:rPr>
              <w:t>պատվիրած</w:t>
            </w:r>
            <w:r w:rsidRPr="009E79FE">
              <w:rPr>
                <w:rFonts w:ascii="Sylfaen" w:hAnsi="Sylfaen" w:cs="Sylfaen"/>
                <w:sz w:val="20"/>
                <w:lang w:val="ru-RU"/>
              </w:rPr>
              <w:t xml:space="preserve"> </w:t>
            </w:r>
            <w:r>
              <w:rPr>
                <w:rFonts w:ascii="Sylfaen" w:hAnsi="Sylfaen" w:cs="Sylfaen"/>
                <w:sz w:val="20"/>
              </w:rPr>
              <w:t>քանակով</w:t>
            </w:r>
            <w:r w:rsidRPr="00536AA6">
              <w:rPr>
                <w:rFonts w:ascii="Sylfaen" w:hAnsi="Sylfaen" w:cs="Sylfaen"/>
                <w:sz w:val="20"/>
                <w:lang w:val="ru-RU"/>
              </w:rPr>
              <w:t>:</w:t>
            </w:r>
          </w:p>
          <w:p w:rsidR="00254F39" w:rsidRPr="00536AA6" w:rsidRDefault="00254F39" w:rsidP="00981B92">
            <w:pPr>
              <w:rPr>
                <w:rFonts w:ascii="GHEA Grapalat" w:hAnsi="GHEA Grapalat"/>
                <w:sz w:val="20"/>
                <w:lang w:val="ru-RU"/>
              </w:rPr>
            </w:pPr>
            <w:r w:rsidRPr="00536AA6">
              <w:rPr>
                <w:rFonts w:ascii="Sylfaen" w:hAnsi="Sylfaen" w:cs="Sylfaen"/>
                <w:sz w:val="20"/>
                <w:lang w:val="ru-RU"/>
              </w:rPr>
              <w:t>Մատակարարումները</w:t>
            </w:r>
            <w:r w:rsidRPr="00536AA6">
              <w:rPr>
                <w:rFonts w:ascii="GHEA Grapalat" w:hAnsi="GHEA Grapalat"/>
                <w:sz w:val="20"/>
                <w:lang w:val="ru-RU"/>
              </w:rPr>
              <w:t xml:space="preserve">  </w:t>
            </w:r>
            <w:r w:rsidRPr="00536AA6">
              <w:rPr>
                <w:rFonts w:ascii="Sylfaen" w:hAnsi="Sylfaen" w:cs="Sylfaen"/>
                <w:sz w:val="20"/>
                <w:lang w:val="ru-RU"/>
              </w:rPr>
              <w:t>պետք</w:t>
            </w:r>
            <w:r w:rsidRPr="00536AA6">
              <w:rPr>
                <w:rFonts w:ascii="GHEA Grapalat" w:hAnsi="GHEA Grapalat"/>
                <w:sz w:val="20"/>
                <w:lang w:val="ru-RU"/>
              </w:rPr>
              <w:t xml:space="preserve"> </w:t>
            </w:r>
            <w:r w:rsidRPr="00536AA6">
              <w:rPr>
                <w:rFonts w:ascii="Sylfaen" w:hAnsi="Sylfaen" w:cs="Sylfaen"/>
                <w:sz w:val="20"/>
                <w:lang w:val="ru-RU"/>
              </w:rPr>
              <w:t>է</w:t>
            </w:r>
            <w:r w:rsidRPr="00536AA6">
              <w:rPr>
                <w:rFonts w:ascii="GHEA Grapalat" w:hAnsi="GHEA Grapalat"/>
                <w:sz w:val="20"/>
                <w:lang w:val="ru-RU"/>
              </w:rPr>
              <w:t xml:space="preserve"> </w:t>
            </w:r>
            <w:r w:rsidRPr="00536AA6">
              <w:rPr>
                <w:rFonts w:ascii="Sylfaen" w:hAnsi="Sylfaen" w:cs="Sylfaen"/>
                <w:sz w:val="20"/>
                <w:lang w:val="ru-RU"/>
              </w:rPr>
              <w:t>իրականացվեն</w:t>
            </w:r>
            <w:r w:rsidRPr="00536AA6">
              <w:rPr>
                <w:rFonts w:ascii="GHEA Grapalat" w:hAnsi="GHEA Grapalat"/>
                <w:sz w:val="20"/>
                <w:lang w:val="ru-RU"/>
              </w:rPr>
              <w:t xml:space="preserve">  </w:t>
            </w:r>
            <w:r w:rsidRPr="00536AA6">
              <w:rPr>
                <w:rFonts w:ascii="Sylfaen" w:hAnsi="Sylfaen" w:cs="Sylfaen"/>
                <w:sz w:val="20"/>
                <w:lang w:val="ru-RU"/>
              </w:rPr>
              <w:t>մատակար</w:t>
            </w:r>
            <w:r w:rsidRPr="00536AA6">
              <w:rPr>
                <w:rFonts w:ascii="Sylfaen" w:hAnsi="Sylfaen" w:cs="Sylfaen"/>
                <w:sz w:val="20"/>
                <w:lang w:val="ru-RU"/>
              </w:rPr>
              <w:lastRenderedPageBreak/>
              <w:t>արի</w:t>
            </w:r>
            <w:r w:rsidRPr="00536AA6">
              <w:rPr>
                <w:rFonts w:ascii="GHEA Grapalat" w:hAnsi="GHEA Grapalat"/>
                <w:sz w:val="20"/>
                <w:lang w:val="ru-RU"/>
              </w:rPr>
              <w:t xml:space="preserve"> </w:t>
            </w:r>
            <w:r w:rsidRPr="00536AA6">
              <w:rPr>
                <w:rFonts w:ascii="Sylfaen" w:hAnsi="Sylfaen" w:cs="Sylfaen"/>
                <w:sz w:val="20"/>
                <w:lang w:val="ru-RU"/>
              </w:rPr>
              <w:t>ուժերով</w:t>
            </w:r>
            <w:r w:rsidRPr="00536AA6">
              <w:rPr>
                <w:rFonts w:ascii="GHEA Grapalat" w:hAnsi="GHEA Grapalat"/>
                <w:sz w:val="20"/>
                <w:lang w:val="ru-RU"/>
              </w:rPr>
              <w:t xml:space="preserve"> </w:t>
            </w:r>
            <w:r w:rsidRPr="00536AA6">
              <w:rPr>
                <w:rFonts w:ascii="Sylfaen" w:hAnsi="Sylfaen" w:cs="Sylfaen"/>
                <w:sz w:val="20"/>
                <w:lang w:val="ru-RU"/>
              </w:rPr>
              <w:t>և</w:t>
            </w:r>
            <w:r w:rsidRPr="00536AA6">
              <w:rPr>
                <w:rFonts w:ascii="GHEA Grapalat" w:hAnsi="GHEA Grapalat"/>
                <w:sz w:val="20"/>
                <w:lang w:val="ru-RU"/>
              </w:rPr>
              <w:t xml:space="preserve"> </w:t>
            </w:r>
            <w:r w:rsidRPr="00536AA6">
              <w:rPr>
                <w:rFonts w:ascii="Sylfaen" w:hAnsi="Sylfaen" w:cs="Sylfaen"/>
                <w:sz w:val="20"/>
                <w:lang w:val="ru-RU"/>
              </w:rPr>
              <w:t>միջոցներով՝մինչև</w:t>
            </w:r>
            <w:r w:rsidRPr="00536AA6">
              <w:rPr>
                <w:rFonts w:ascii="GHEA Grapalat" w:hAnsi="GHEA Grapalat"/>
                <w:sz w:val="20"/>
                <w:lang w:val="ru-RU"/>
              </w:rPr>
              <w:t xml:space="preserve"> </w:t>
            </w:r>
            <w:r w:rsidRPr="00536AA6">
              <w:rPr>
                <w:rFonts w:ascii="Sylfaen" w:hAnsi="Sylfaen" w:cs="Sylfaen"/>
                <w:sz w:val="20"/>
                <w:lang w:val="ru-RU"/>
              </w:rPr>
              <w:t>պահեստ</w:t>
            </w:r>
            <w:r w:rsidRPr="00536AA6">
              <w:rPr>
                <w:rFonts w:ascii="GHEA Grapalat" w:hAnsi="GHEA Grapalat"/>
                <w:sz w:val="20"/>
                <w:lang w:val="ru-RU"/>
              </w:rPr>
              <w:t xml:space="preserve">,  </w:t>
            </w:r>
            <w:r w:rsidRPr="00536AA6">
              <w:rPr>
                <w:rFonts w:ascii="Sylfaen" w:hAnsi="Sylfaen" w:cs="Sylfaen"/>
                <w:sz w:val="20"/>
                <w:lang w:val="ru-RU"/>
              </w:rPr>
              <w:t>հացի</w:t>
            </w:r>
            <w:r w:rsidRPr="00536AA6">
              <w:rPr>
                <w:rFonts w:ascii="GHEA Grapalat" w:hAnsi="GHEA Grapalat"/>
                <w:sz w:val="20"/>
                <w:lang w:val="ru-RU"/>
              </w:rPr>
              <w:t xml:space="preserve"> </w:t>
            </w:r>
            <w:r w:rsidRPr="00536AA6">
              <w:rPr>
                <w:rFonts w:ascii="Sylfaen" w:hAnsi="Sylfaen" w:cs="Sylfaen"/>
                <w:sz w:val="20"/>
                <w:lang w:val="ru-RU"/>
              </w:rPr>
              <w:t>համար</w:t>
            </w:r>
            <w:r w:rsidRPr="00536AA6">
              <w:rPr>
                <w:rFonts w:ascii="GHEA Grapalat" w:hAnsi="GHEA Grapalat"/>
                <w:sz w:val="20"/>
                <w:lang w:val="ru-RU"/>
              </w:rPr>
              <w:t xml:space="preserve"> </w:t>
            </w:r>
            <w:r w:rsidRPr="00536AA6">
              <w:rPr>
                <w:rFonts w:ascii="Sylfaen" w:hAnsi="Sylfaen" w:cs="Sylfaen"/>
                <w:sz w:val="20"/>
                <w:lang w:val="ru-RU"/>
              </w:rPr>
              <w:t>նախատեսված</w:t>
            </w:r>
            <w:r w:rsidRPr="00536AA6">
              <w:rPr>
                <w:rFonts w:ascii="GHEA Grapalat" w:hAnsi="GHEA Grapalat"/>
                <w:sz w:val="20"/>
                <w:lang w:val="ru-RU"/>
              </w:rPr>
              <w:t xml:space="preserve"> </w:t>
            </w:r>
            <w:r w:rsidRPr="00536AA6">
              <w:rPr>
                <w:rFonts w:ascii="Sylfaen" w:hAnsi="Sylfaen" w:cs="Sylfaen"/>
                <w:sz w:val="20"/>
                <w:lang w:val="ru-RU"/>
              </w:rPr>
              <w:t>մեքենայով</w:t>
            </w:r>
            <w:r w:rsidRPr="00536AA6">
              <w:rPr>
                <w:rFonts w:ascii="GHEA Grapalat" w:hAnsi="GHEA Grapalat"/>
                <w:sz w:val="20"/>
                <w:lang w:val="ru-RU"/>
              </w:rPr>
              <w:t xml:space="preserve">, </w:t>
            </w:r>
            <w:r w:rsidRPr="00536AA6">
              <w:rPr>
                <w:rFonts w:ascii="Sylfaen" w:hAnsi="Sylfaen" w:cs="Sylfaen"/>
                <w:sz w:val="20"/>
                <w:lang w:val="ru-RU"/>
              </w:rPr>
              <w:t>յուրաքանչյուր</w:t>
            </w:r>
            <w:r w:rsidRPr="00536AA6">
              <w:rPr>
                <w:rFonts w:ascii="GHEA Grapalat" w:hAnsi="GHEA Grapalat"/>
                <w:sz w:val="20"/>
                <w:lang w:val="ru-RU"/>
              </w:rPr>
              <w:t xml:space="preserve"> </w:t>
            </w:r>
            <w:r w:rsidRPr="00536AA6">
              <w:rPr>
                <w:rFonts w:ascii="Sylfaen" w:hAnsi="Sylfaen" w:cs="Sylfaen"/>
                <w:sz w:val="20"/>
                <w:lang w:val="ru-RU"/>
              </w:rPr>
              <w:t>աշխատանքային</w:t>
            </w:r>
            <w:r w:rsidRPr="00536AA6">
              <w:rPr>
                <w:rFonts w:ascii="GHEA Grapalat" w:hAnsi="GHEA Grapalat"/>
                <w:sz w:val="20"/>
                <w:lang w:val="ru-RU"/>
              </w:rPr>
              <w:t xml:space="preserve"> </w:t>
            </w:r>
            <w:r w:rsidRPr="00536AA6">
              <w:rPr>
                <w:rFonts w:ascii="Sylfaen" w:hAnsi="Sylfaen" w:cs="Sylfaen"/>
                <w:sz w:val="20"/>
                <w:lang w:val="ru-RU"/>
              </w:rPr>
              <w:t>օր՝</w:t>
            </w:r>
            <w:r w:rsidRPr="00536AA6">
              <w:rPr>
                <w:rFonts w:ascii="GHEA Grapalat" w:hAnsi="GHEA Grapalat"/>
                <w:sz w:val="20"/>
                <w:lang w:val="ru-RU"/>
              </w:rPr>
              <w:t xml:space="preserve"> </w:t>
            </w:r>
            <w:r w:rsidRPr="00536AA6">
              <w:rPr>
                <w:rFonts w:ascii="Sylfaen" w:hAnsi="Sylfaen" w:cs="Sylfaen"/>
                <w:sz w:val="20"/>
                <w:lang w:val="ru-RU"/>
              </w:rPr>
              <w:t>դպրոցի</w:t>
            </w:r>
            <w:r w:rsidRPr="00536AA6">
              <w:rPr>
                <w:rFonts w:ascii="GHEA Grapalat" w:hAnsi="GHEA Grapalat"/>
                <w:sz w:val="20"/>
                <w:lang w:val="ru-RU"/>
              </w:rPr>
              <w:t xml:space="preserve"> </w:t>
            </w:r>
            <w:r w:rsidRPr="00536AA6">
              <w:rPr>
                <w:rFonts w:ascii="Sylfaen" w:hAnsi="Sylfaen" w:cs="Sylfaen"/>
                <w:sz w:val="20"/>
                <w:lang w:val="ru-RU"/>
              </w:rPr>
              <w:t>պահեստ</w:t>
            </w:r>
            <w:r w:rsidRPr="00536AA6">
              <w:rPr>
                <w:rFonts w:ascii="GHEA Grapalat" w:hAnsi="GHEA Grapalat"/>
                <w:sz w:val="20"/>
                <w:lang w:val="ru-RU"/>
              </w:rPr>
              <w:t xml:space="preserve"> </w:t>
            </w:r>
            <w:r w:rsidRPr="00536AA6">
              <w:rPr>
                <w:rFonts w:ascii="Sylfaen" w:hAnsi="Sylfaen" w:cs="Sylfaen"/>
                <w:sz w:val="20"/>
                <w:lang w:val="ru-RU"/>
              </w:rPr>
              <w:t>մինչև</w:t>
            </w:r>
            <w:r w:rsidRPr="00536AA6">
              <w:rPr>
                <w:rFonts w:ascii="GHEA Grapalat" w:hAnsi="GHEA Grapalat"/>
                <w:sz w:val="20"/>
                <w:lang w:val="ru-RU"/>
              </w:rPr>
              <w:t xml:space="preserve"> </w:t>
            </w:r>
            <w:r w:rsidRPr="00536AA6">
              <w:rPr>
                <w:rFonts w:ascii="Sylfaen" w:hAnsi="Sylfaen" w:cs="Sylfaen"/>
                <w:sz w:val="20"/>
                <w:lang w:val="ru-RU"/>
              </w:rPr>
              <w:t>ժամը</w:t>
            </w:r>
            <w:r w:rsidRPr="00536AA6">
              <w:rPr>
                <w:rFonts w:ascii="GHEA Grapalat" w:hAnsi="GHEA Grapalat"/>
                <w:sz w:val="20"/>
                <w:lang w:val="ru-RU"/>
              </w:rPr>
              <w:t xml:space="preserve"> 9:30, </w:t>
            </w:r>
            <w:r w:rsidRPr="00536AA6">
              <w:rPr>
                <w:rFonts w:ascii="Sylfaen" w:hAnsi="Sylfaen" w:cs="Sylfaen"/>
                <w:sz w:val="20"/>
                <w:lang w:val="ru-RU"/>
              </w:rPr>
              <w:t>պատվիրատուի</w:t>
            </w:r>
            <w:r w:rsidRPr="00536AA6">
              <w:rPr>
                <w:rFonts w:ascii="GHEA Grapalat" w:hAnsi="GHEA Grapalat"/>
                <w:sz w:val="20"/>
                <w:lang w:val="ru-RU"/>
              </w:rPr>
              <w:t xml:space="preserve"> </w:t>
            </w:r>
            <w:r w:rsidRPr="00536AA6">
              <w:rPr>
                <w:rFonts w:ascii="Sylfaen" w:hAnsi="Sylfaen" w:cs="Sylfaen"/>
                <w:sz w:val="20"/>
                <w:lang w:val="ru-RU"/>
              </w:rPr>
              <w:t>կողմից</w:t>
            </w:r>
            <w:r w:rsidRPr="00536AA6">
              <w:rPr>
                <w:rFonts w:ascii="GHEA Grapalat" w:hAnsi="GHEA Grapalat"/>
                <w:sz w:val="20"/>
                <w:lang w:val="ru-RU"/>
              </w:rPr>
              <w:t xml:space="preserve"> </w:t>
            </w:r>
            <w:r w:rsidRPr="00536AA6">
              <w:rPr>
                <w:rFonts w:ascii="Sylfaen" w:hAnsi="Sylfaen" w:cs="Sylfaen"/>
                <w:sz w:val="20"/>
                <w:lang w:val="ru-RU"/>
              </w:rPr>
              <w:t>ներկայացված</w:t>
            </w:r>
            <w:r w:rsidRPr="00536AA6">
              <w:rPr>
                <w:rFonts w:ascii="GHEA Grapalat" w:hAnsi="GHEA Grapalat"/>
                <w:sz w:val="20"/>
                <w:lang w:val="ru-RU"/>
              </w:rPr>
              <w:t xml:space="preserve"> </w:t>
            </w:r>
            <w:r w:rsidRPr="00536AA6">
              <w:rPr>
                <w:rFonts w:ascii="Sylfaen" w:hAnsi="Sylfaen" w:cs="Sylfaen"/>
                <w:sz w:val="20"/>
                <w:lang w:val="ru-RU"/>
              </w:rPr>
              <w:t>օրական</w:t>
            </w:r>
            <w:r w:rsidRPr="00536AA6">
              <w:rPr>
                <w:rFonts w:ascii="GHEA Grapalat" w:hAnsi="GHEA Grapalat"/>
                <w:sz w:val="20"/>
                <w:lang w:val="ru-RU"/>
              </w:rPr>
              <w:t xml:space="preserve"> </w:t>
            </w:r>
            <w:r w:rsidRPr="00536AA6">
              <w:rPr>
                <w:rFonts w:ascii="Sylfaen" w:hAnsi="Sylfaen" w:cs="Sylfaen"/>
                <w:sz w:val="20"/>
                <w:lang w:val="ru-RU"/>
              </w:rPr>
              <w:t>քանակով</w:t>
            </w:r>
            <w:r w:rsidRPr="00536AA6">
              <w:rPr>
                <w:rFonts w:ascii="GHEA Grapalat" w:hAnsi="GHEA Grapalat"/>
                <w:sz w:val="20"/>
                <w:lang w:val="ru-RU"/>
              </w:rPr>
              <w:t>:</w:t>
            </w:r>
          </w:p>
        </w:tc>
      </w:tr>
      <w:tr w:rsidR="00BF26B0" w:rsidRPr="00F46266" w:rsidTr="00F46266">
        <w:tc>
          <w:tcPr>
            <w:tcW w:w="810" w:type="dxa"/>
          </w:tcPr>
          <w:p w:rsidR="00BF26B0" w:rsidRPr="009E79FE" w:rsidRDefault="00BF26B0" w:rsidP="00BF26B0">
            <w:pPr>
              <w:numPr>
                <w:ilvl w:val="0"/>
                <w:numId w:val="30"/>
              </w:numPr>
              <w:jc w:val="center"/>
              <w:rPr>
                <w:rFonts w:ascii="GHEA Grapalat" w:hAnsi="GHEA Grapalat"/>
                <w:sz w:val="20"/>
                <w:lang w:val="ru-RU"/>
              </w:rPr>
            </w:pPr>
          </w:p>
        </w:tc>
        <w:tc>
          <w:tcPr>
            <w:tcW w:w="1350" w:type="dxa"/>
            <w:tcBorders>
              <w:top w:val="single" w:sz="4" w:space="0" w:color="auto"/>
              <w:left w:val="nil"/>
              <w:bottom w:val="single" w:sz="4" w:space="0" w:color="auto"/>
              <w:right w:val="nil"/>
            </w:tcBorders>
            <w:shd w:val="clear" w:color="auto" w:fill="auto"/>
            <w:vAlign w:val="bottom"/>
          </w:tcPr>
          <w:p w:rsidR="00BF26B0" w:rsidRDefault="00BF26B0" w:rsidP="00BF26B0">
            <w:pPr>
              <w:rPr>
                <w:rFonts w:ascii="Calibri" w:hAnsi="Calibri"/>
                <w:sz w:val="22"/>
                <w:szCs w:val="22"/>
              </w:rPr>
            </w:pPr>
            <w:r>
              <w:rPr>
                <w:rFonts w:ascii="Calibri" w:hAnsi="Calibri"/>
                <w:sz w:val="22"/>
                <w:szCs w:val="22"/>
              </w:rPr>
              <w:t>15614200</w:t>
            </w:r>
          </w:p>
        </w:tc>
        <w:tc>
          <w:tcPr>
            <w:tcW w:w="1620" w:type="dxa"/>
            <w:gridSpan w:val="3"/>
            <w:tcBorders>
              <w:top w:val="nil"/>
              <w:left w:val="single" w:sz="4" w:space="0" w:color="auto"/>
              <w:bottom w:val="single" w:sz="4" w:space="0" w:color="auto"/>
              <w:right w:val="single" w:sz="4" w:space="0" w:color="auto"/>
            </w:tcBorders>
            <w:shd w:val="clear" w:color="auto" w:fill="auto"/>
            <w:vAlign w:val="center"/>
          </w:tcPr>
          <w:p w:rsidR="00BF26B0" w:rsidRDefault="00BF26B0" w:rsidP="00BF26B0">
            <w:pPr>
              <w:rPr>
                <w:rFonts w:ascii="Arial LatArm" w:hAnsi="Arial LatArm"/>
                <w:sz w:val="22"/>
                <w:szCs w:val="22"/>
              </w:rPr>
            </w:pPr>
            <w:r>
              <w:rPr>
                <w:rFonts w:ascii="Arial LatArm" w:hAnsi="Arial LatArm"/>
                <w:sz w:val="22"/>
                <w:szCs w:val="22"/>
              </w:rPr>
              <w:t xml:space="preserve"> </w:t>
            </w:r>
            <w:r>
              <w:rPr>
                <w:rFonts w:ascii="Sylfaen" w:hAnsi="Sylfaen" w:cs="Sylfaen"/>
                <w:sz w:val="22"/>
                <w:szCs w:val="22"/>
              </w:rPr>
              <w:t>Բրինձ</w:t>
            </w:r>
            <w:r>
              <w:rPr>
                <w:rFonts w:ascii="Arial LatArm" w:hAnsi="Arial LatArm"/>
                <w:sz w:val="22"/>
                <w:szCs w:val="22"/>
              </w:rPr>
              <w:t xml:space="preserve"> </w:t>
            </w:r>
            <w:r>
              <w:rPr>
                <w:rFonts w:ascii="Sylfaen" w:hAnsi="Sylfaen" w:cs="Sylfaen"/>
                <w:sz w:val="22"/>
                <w:szCs w:val="22"/>
              </w:rPr>
              <w:t>երկարավուն</w:t>
            </w:r>
          </w:p>
        </w:tc>
        <w:tc>
          <w:tcPr>
            <w:tcW w:w="2134" w:type="dxa"/>
          </w:tcPr>
          <w:p w:rsidR="00BF26B0" w:rsidRPr="00536AA6" w:rsidRDefault="00BF26B0" w:rsidP="00BF26B0">
            <w:pPr>
              <w:jc w:val="center"/>
              <w:rPr>
                <w:rFonts w:ascii="Sylfaen" w:hAnsi="Sylfaen"/>
                <w:sz w:val="20"/>
              </w:rPr>
            </w:pPr>
            <w:r>
              <w:rPr>
                <w:rFonts w:ascii="Sylfaen" w:hAnsi="Sylfaen"/>
                <w:sz w:val="20"/>
              </w:rPr>
              <w:t>ՀՀ կամ Թաիլանդ կամ համարժեք</w:t>
            </w:r>
          </w:p>
        </w:tc>
        <w:tc>
          <w:tcPr>
            <w:tcW w:w="2366" w:type="dxa"/>
          </w:tcPr>
          <w:p w:rsidR="00BF26B0" w:rsidRPr="00AE2768" w:rsidRDefault="00BF26B0" w:rsidP="00BF26B0">
            <w:pPr>
              <w:rPr>
                <w:rFonts w:ascii="GHEA Grapalat" w:hAnsi="GHEA Grapalat"/>
                <w:sz w:val="20"/>
              </w:rPr>
            </w:pPr>
            <w:r w:rsidRPr="00EC2D3F">
              <w:rPr>
                <w:rFonts w:ascii="Sylfaen" w:hAnsi="Sylfaen" w:cs="Sylfaen"/>
                <w:sz w:val="20"/>
              </w:rPr>
              <w:t>Սպիտակ</w:t>
            </w:r>
            <w:r w:rsidRPr="00EC2D3F">
              <w:rPr>
                <w:rFonts w:ascii="GHEA Grapalat" w:hAnsi="GHEA Grapalat"/>
                <w:sz w:val="20"/>
              </w:rPr>
              <w:t xml:space="preserve">, </w:t>
            </w:r>
            <w:r w:rsidRPr="00EC2D3F">
              <w:rPr>
                <w:rFonts w:ascii="Sylfaen" w:hAnsi="Sylfaen" w:cs="Sylfaen"/>
                <w:sz w:val="20"/>
              </w:rPr>
              <w:t>խոշոր</w:t>
            </w:r>
            <w:r w:rsidRPr="00EC2D3F">
              <w:rPr>
                <w:rFonts w:ascii="GHEA Grapalat" w:hAnsi="GHEA Grapalat"/>
                <w:sz w:val="20"/>
              </w:rPr>
              <w:t xml:space="preserve">, </w:t>
            </w:r>
            <w:r w:rsidRPr="00EC2D3F">
              <w:rPr>
                <w:rFonts w:ascii="Sylfaen" w:hAnsi="Sylfaen" w:cs="Sylfaen"/>
                <w:sz w:val="20"/>
              </w:rPr>
              <w:t>բարձր</w:t>
            </w:r>
            <w:r w:rsidRPr="00EC2D3F">
              <w:rPr>
                <w:rFonts w:ascii="GHEA Grapalat" w:hAnsi="GHEA Grapalat"/>
                <w:sz w:val="20"/>
              </w:rPr>
              <w:t xml:space="preserve">, </w:t>
            </w:r>
            <w:r w:rsidRPr="00EC2D3F">
              <w:rPr>
                <w:rFonts w:ascii="Sylfaen" w:hAnsi="Sylfaen" w:cs="Sylfaen"/>
                <w:sz w:val="20"/>
              </w:rPr>
              <w:t>երկար</w:t>
            </w:r>
            <w:r w:rsidRPr="00EC2D3F">
              <w:rPr>
                <w:rFonts w:ascii="GHEA Grapalat" w:hAnsi="GHEA Grapalat"/>
                <w:sz w:val="20"/>
              </w:rPr>
              <w:t xml:space="preserve"> </w:t>
            </w:r>
            <w:r w:rsidRPr="00EC2D3F">
              <w:rPr>
                <w:rFonts w:ascii="Sylfaen" w:hAnsi="Sylfaen" w:cs="Sylfaen"/>
                <w:sz w:val="20"/>
              </w:rPr>
              <w:t>տեսակի</w:t>
            </w:r>
            <w:r w:rsidRPr="00EC2D3F">
              <w:rPr>
                <w:rFonts w:ascii="GHEA Grapalat" w:hAnsi="GHEA Grapalat"/>
                <w:sz w:val="20"/>
              </w:rPr>
              <w:t xml:space="preserve">,  </w:t>
            </w:r>
            <w:r w:rsidRPr="00EC2D3F">
              <w:rPr>
                <w:rFonts w:ascii="Sylfaen" w:hAnsi="Sylfaen" w:cs="Sylfaen"/>
                <w:sz w:val="20"/>
              </w:rPr>
              <w:t>չկոտրած</w:t>
            </w:r>
            <w:r w:rsidRPr="00EC2D3F">
              <w:rPr>
                <w:rFonts w:ascii="GHEA Grapalat" w:hAnsi="GHEA Grapalat"/>
                <w:sz w:val="20"/>
              </w:rPr>
              <w:t xml:space="preserve">, </w:t>
            </w:r>
            <w:r w:rsidRPr="00EC2D3F">
              <w:rPr>
                <w:rFonts w:ascii="Sylfaen" w:hAnsi="Sylfaen" w:cs="Sylfaen"/>
                <w:sz w:val="20"/>
              </w:rPr>
              <w:t>լայնությունից</w:t>
            </w:r>
            <w:r w:rsidRPr="00EC2D3F">
              <w:rPr>
                <w:rFonts w:ascii="GHEA Grapalat" w:hAnsi="GHEA Grapalat"/>
                <w:sz w:val="20"/>
              </w:rPr>
              <w:t xml:space="preserve"> </w:t>
            </w:r>
            <w:r w:rsidRPr="00EC2D3F">
              <w:rPr>
                <w:rFonts w:ascii="Sylfaen" w:hAnsi="Sylfaen" w:cs="Sylfaen"/>
                <w:sz w:val="20"/>
              </w:rPr>
              <w:t>բաժանվում</w:t>
            </w:r>
            <w:r w:rsidRPr="00EC2D3F">
              <w:rPr>
                <w:rFonts w:ascii="GHEA Grapalat" w:hAnsi="GHEA Grapalat"/>
                <w:sz w:val="20"/>
              </w:rPr>
              <w:t xml:space="preserve"> </w:t>
            </w:r>
            <w:r w:rsidRPr="00EC2D3F">
              <w:rPr>
                <w:rFonts w:ascii="Sylfaen" w:hAnsi="Sylfaen" w:cs="Sylfaen"/>
                <w:sz w:val="20"/>
              </w:rPr>
              <w:t>են</w:t>
            </w:r>
            <w:r w:rsidRPr="00EC2D3F">
              <w:rPr>
                <w:rFonts w:ascii="GHEA Grapalat" w:hAnsi="GHEA Grapalat"/>
                <w:sz w:val="20"/>
              </w:rPr>
              <w:t xml:space="preserve"> 1-</w:t>
            </w:r>
            <w:r w:rsidRPr="00EC2D3F">
              <w:rPr>
                <w:rFonts w:ascii="Sylfaen" w:hAnsi="Sylfaen" w:cs="Sylfaen"/>
                <w:sz w:val="20"/>
              </w:rPr>
              <w:t>ից</w:t>
            </w:r>
            <w:r w:rsidRPr="00EC2D3F">
              <w:rPr>
                <w:rFonts w:ascii="GHEA Grapalat" w:hAnsi="GHEA Grapalat"/>
                <w:sz w:val="20"/>
              </w:rPr>
              <w:t xml:space="preserve"> </w:t>
            </w:r>
            <w:r w:rsidRPr="00EC2D3F">
              <w:rPr>
                <w:rFonts w:ascii="Sylfaen" w:hAnsi="Sylfaen" w:cs="Sylfaen"/>
                <w:sz w:val="20"/>
              </w:rPr>
              <w:t>մինչև</w:t>
            </w:r>
            <w:r w:rsidRPr="00EC2D3F">
              <w:rPr>
                <w:rFonts w:ascii="GHEA Grapalat" w:hAnsi="GHEA Grapalat"/>
                <w:sz w:val="20"/>
              </w:rPr>
              <w:t xml:space="preserve"> 4 </w:t>
            </w:r>
            <w:r w:rsidRPr="00EC2D3F">
              <w:rPr>
                <w:rFonts w:ascii="Sylfaen" w:hAnsi="Sylfaen" w:cs="Sylfaen"/>
                <w:sz w:val="20"/>
              </w:rPr>
              <w:t>տիպերի</w:t>
            </w:r>
            <w:r w:rsidRPr="00EC2D3F">
              <w:rPr>
                <w:rFonts w:ascii="GHEA Grapalat" w:hAnsi="GHEA Grapalat"/>
                <w:sz w:val="20"/>
              </w:rPr>
              <w:t xml:space="preserve">, </w:t>
            </w:r>
            <w:r w:rsidRPr="00EC2D3F">
              <w:rPr>
                <w:rFonts w:ascii="Sylfaen" w:hAnsi="Sylfaen" w:cs="Sylfaen"/>
                <w:sz w:val="20"/>
              </w:rPr>
              <w:t>ըստ</w:t>
            </w:r>
            <w:r w:rsidRPr="00EC2D3F">
              <w:rPr>
                <w:rFonts w:ascii="GHEA Grapalat" w:hAnsi="GHEA Grapalat"/>
                <w:sz w:val="20"/>
              </w:rPr>
              <w:t xml:space="preserve"> </w:t>
            </w:r>
            <w:r w:rsidRPr="00EC2D3F">
              <w:rPr>
                <w:rFonts w:ascii="Sylfaen" w:hAnsi="Sylfaen" w:cs="Sylfaen"/>
                <w:sz w:val="20"/>
              </w:rPr>
              <w:t>տիպերի</w:t>
            </w:r>
            <w:r w:rsidRPr="00EC2D3F">
              <w:rPr>
                <w:rFonts w:ascii="GHEA Grapalat" w:hAnsi="GHEA Grapalat"/>
                <w:sz w:val="20"/>
              </w:rPr>
              <w:t xml:space="preserve"> </w:t>
            </w:r>
            <w:r w:rsidRPr="00EC2D3F">
              <w:rPr>
                <w:rFonts w:ascii="Sylfaen" w:hAnsi="Sylfaen" w:cs="Sylfaen"/>
                <w:sz w:val="20"/>
              </w:rPr>
              <w:t>խոնավությունը</w:t>
            </w:r>
            <w:r w:rsidRPr="00EC2D3F">
              <w:rPr>
                <w:rFonts w:ascii="GHEA Grapalat" w:hAnsi="GHEA Grapalat"/>
                <w:sz w:val="20"/>
              </w:rPr>
              <w:t xml:space="preserve"> 13%-</w:t>
            </w:r>
            <w:r w:rsidRPr="00EC2D3F">
              <w:rPr>
                <w:rFonts w:ascii="Sylfaen" w:hAnsi="Sylfaen" w:cs="Sylfaen"/>
                <w:sz w:val="20"/>
              </w:rPr>
              <w:t>ից</w:t>
            </w:r>
            <w:r w:rsidRPr="00EC2D3F">
              <w:rPr>
                <w:rFonts w:ascii="GHEA Grapalat" w:hAnsi="GHEA Grapalat"/>
                <w:sz w:val="20"/>
              </w:rPr>
              <w:t xml:space="preserve"> </w:t>
            </w:r>
            <w:r w:rsidRPr="00EC2D3F">
              <w:rPr>
                <w:rFonts w:ascii="Sylfaen" w:hAnsi="Sylfaen" w:cs="Sylfaen"/>
                <w:sz w:val="20"/>
              </w:rPr>
              <w:t>մինչև</w:t>
            </w:r>
            <w:r w:rsidRPr="00EC2D3F">
              <w:rPr>
                <w:rFonts w:ascii="GHEA Grapalat" w:hAnsi="GHEA Grapalat"/>
                <w:sz w:val="20"/>
              </w:rPr>
              <w:t xml:space="preserve"> 15%</w:t>
            </w:r>
            <w:r w:rsidRPr="00EC2D3F">
              <w:rPr>
                <w:rFonts w:ascii="Tahoma" w:hAnsi="Tahoma" w:cs="Tahoma"/>
                <w:sz w:val="20"/>
              </w:rPr>
              <w:t>։</w:t>
            </w:r>
            <w:r w:rsidRPr="00EC2D3F">
              <w:rPr>
                <w:rFonts w:ascii="GHEA Grapalat" w:hAnsi="GHEA Grapalat"/>
                <w:sz w:val="20"/>
              </w:rPr>
              <w:t xml:space="preserve"> </w:t>
            </w:r>
            <w:r w:rsidRPr="00EC2D3F">
              <w:rPr>
                <w:rFonts w:ascii="Sylfaen" w:hAnsi="Sylfaen" w:cs="Sylfaen"/>
                <w:sz w:val="20"/>
              </w:rPr>
              <w:t>Անվտանգությունը</w:t>
            </w:r>
            <w:r w:rsidRPr="00EC2D3F">
              <w:rPr>
                <w:rFonts w:ascii="GHEA Grapalat" w:hAnsi="GHEA Grapalat"/>
                <w:sz w:val="20"/>
              </w:rPr>
              <w:t xml:space="preserve"> </w:t>
            </w:r>
            <w:r w:rsidRPr="00EC2D3F">
              <w:rPr>
                <w:rFonts w:ascii="Sylfaen" w:hAnsi="Sylfaen" w:cs="Sylfaen"/>
                <w:sz w:val="20"/>
              </w:rPr>
              <w:t>և</w:t>
            </w:r>
            <w:r w:rsidRPr="00EC2D3F">
              <w:rPr>
                <w:rFonts w:ascii="GHEA Grapalat" w:hAnsi="GHEA Grapalat"/>
                <w:sz w:val="20"/>
              </w:rPr>
              <w:t xml:space="preserve"> </w:t>
            </w:r>
            <w:r w:rsidRPr="00EC2D3F">
              <w:rPr>
                <w:rFonts w:ascii="Sylfaen" w:hAnsi="Sylfaen" w:cs="Sylfaen"/>
                <w:sz w:val="20"/>
              </w:rPr>
              <w:t>մակնշումը</w:t>
            </w:r>
            <w:r w:rsidRPr="00EC2D3F">
              <w:rPr>
                <w:rFonts w:ascii="GHEA Grapalat" w:hAnsi="GHEA Grapalat"/>
                <w:sz w:val="20"/>
              </w:rPr>
              <w:t xml:space="preserve">` </w:t>
            </w:r>
            <w:r w:rsidRPr="00EC2D3F">
              <w:rPr>
                <w:rFonts w:ascii="Sylfaen" w:hAnsi="Sylfaen" w:cs="Sylfaen"/>
                <w:sz w:val="20"/>
              </w:rPr>
              <w:t>ըստ</w:t>
            </w:r>
            <w:r w:rsidRPr="00EC2D3F">
              <w:rPr>
                <w:rFonts w:ascii="GHEA Grapalat" w:hAnsi="GHEA Grapalat"/>
                <w:sz w:val="20"/>
              </w:rPr>
              <w:t xml:space="preserve"> </w:t>
            </w:r>
            <w:r w:rsidRPr="00EC2D3F">
              <w:rPr>
                <w:rFonts w:ascii="Sylfaen" w:hAnsi="Sylfaen" w:cs="Sylfaen"/>
                <w:sz w:val="20"/>
              </w:rPr>
              <w:t>ՀՀ</w:t>
            </w:r>
            <w:r w:rsidRPr="00EC2D3F">
              <w:rPr>
                <w:rFonts w:ascii="GHEA Grapalat" w:hAnsi="GHEA Grapalat"/>
                <w:sz w:val="20"/>
              </w:rPr>
              <w:t xml:space="preserve"> </w:t>
            </w:r>
            <w:r w:rsidRPr="00EC2D3F">
              <w:rPr>
                <w:rFonts w:ascii="Sylfaen" w:hAnsi="Sylfaen" w:cs="Sylfaen"/>
                <w:sz w:val="20"/>
              </w:rPr>
              <w:t>կառ</w:t>
            </w:r>
            <w:r w:rsidRPr="00EC2D3F">
              <w:rPr>
                <w:rFonts w:ascii="GHEA Grapalat" w:hAnsi="GHEA Grapalat"/>
                <w:sz w:val="20"/>
              </w:rPr>
              <w:t>. 2007</w:t>
            </w:r>
            <w:r w:rsidRPr="00EC2D3F">
              <w:rPr>
                <w:rFonts w:ascii="Sylfaen" w:hAnsi="Sylfaen" w:cs="Sylfaen"/>
                <w:sz w:val="20"/>
              </w:rPr>
              <w:t>թ</w:t>
            </w:r>
            <w:r w:rsidRPr="00EC2D3F">
              <w:rPr>
                <w:rFonts w:ascii="GHEA Grapalat" w:hAnsi="GHEA Grapalat"/>
                <w:sz w:val="20"/>
              </w:rPr>
              <w:t xml:space="preserve">. </w:t>
            </w:r>
            <w:r w:rsidRPr="00EC2D3F">
              <w:rPr>
                <w:rFonts w:ascii="Sylfaen" w:hAnsi="Sylfaen" w:cs="Sylfaen"/>
                <w:sz w:val="20"/>
              </w:rPr>
              <w:t>հունվարի</w:t>
            </w:r>
            <w:r w:rsidRPr="00EC2D3F">
              <w:rPr>
                <w:rFonts w:ascii="GHEA Grapalat" w:hAnsi="GHEA Grapalat"/>
                <w:sz w:val="20"/>
              </w:rPr>
              <w:t xml:space="preserve"> 11-</w:t>
            </w:r>
            <w:r w:rsidRPr="00EC2D3F">
              <w:rPr>
                <w:rFonts w:ascii="Sylfaen" w:hAnsi="Sylfaen" w:cs="Sylfaen"/>
                <w:sz w:val="20"/>
              </w:rPr>
              <w:t>ի</w:t>
            </w:r>
            <w:r w:rsidRPr="00EC2D3F">
              <w:rPr>
                <w:rFonts w:ascii="GHEA Grapalat" w:hAnsi="GHEA Grapalat"/>
                <w:sz w:val="20"/>
              </w:rPr>
              <w:t xml:space="preserve"> N 22-</w:t>
            </w:r>
            <w:r w:rsidRPr="00EC2D3F">
              <w:rPr>
                <w:rFonts w:ascii="Sylfaen" w:hAnsi="Sylfaen" w:cs="Sylfaen"/>
                <w:sz w:val="20"/>
              </w:rPr>
              <w:t>Ն</w:t>
            </w:r>
            <w:r w:rsidRPr="00EC2D3F">
              <w:rPr>
                <w:rFonts w:ascii="GHEA Grapalat" w:hAnsi="GHEA Grapalat"/>
                <w:sz w:val="20"/>
              </w:rPr>
              <w:t xml:space="preserve"> </w:t>
            </w:r>
            <w:r w:rsidRPr="00EC2D3F">
              <w:rPr>
                <w:rFonts w:ascii="Sylfaen" w:hAnsi="Sylfaen" w:cs="Sylfaen"/>
                <w:sz w:val="20"/>
              </w:rPr>
              <w:t>որոշմամբ</w:t>
            </w:r>
            <w:r w:rsidRPr="00EC2D3F">
              <w:rPr>
                <w:rFonts w:ascii="GHEA Grapalat" w:hAnsi="GHEA Grapalat"/>
                <w:sz w:val="20"/>
              </w:rPr>
              <w:t xml:space="preserve"> </w:t>
            </w:r>
            <w:r w:rsidRPr="00EC2D3F">
              <w:rPr>
                <w:rFonts w:ascii="Sylfaen" w:hAnsi="Sylfaen" w:cs="Sylfaen"/>
                <w:sz w:val="20"/>
              </w:rPr>
              <w:t>հաստատված</w:t>
            </w:r>
            <w:r w:rsidRPr="00EC2D3F">
              <w:rPr>
                <w:rFonts w:ascii="GHEA Grapalat" w:hAnsi="GHEA Grapalat"/>
                <w:sz w:val="20"/>
              </w:rPr>
              <w:t xml:space="preserve"> </w:t>
            </w:r>
            <w:r w:rsidRPr="00EC2D3F">
              <w:rPr>
                <w:rFonts w:ascii="Franklin Gothic Medium Cond" w:hAnsi="Franklin Gothic Medium Cond" w:cs="Franklin Gothic Medium Cond"/>
                <w:sz w:val="20"/>
              </w:rPr>
              <w:t>‚</w:t>
            </w:r>
            <w:r w:rsidRPr="00EC2D3F">
              <w:rPr>
                <w:rFonts w:ascii="GHEA Grapalat" w:hAnsi="GHEA Grapalat"/>
                <w:sz w:val="20"/>
              </w:rPr>
              <w:t xml:space="preserve"> </w:t>
            </w:r>
            <w:r w:rsidRPr="00EC2D3F">
              <w:rPr>
                <w:rFonts w:ascii="Sylfaen" w:hAnsi="Sylfaen" w:cs="Sylfaen"/>
                <w:sz w:val="20"/>
              </w:rPr>
              <w:t>Հացահատիկին</w:t>
            </w:r>
            <w:r w:rsidRPr="00EC2D3F">
              <w:rPr>
                <w:rFonts w:ascii="GHEA Grapalat" w:hAnsi="GHEA Grapalat"/>
                <w:sz w:val="20"/>
              </w:rPr>
              <w:t xml:space="preserve">, </w:t>
            </w:r>
            <w:r w:rsidRPr="00EC2D3F">
              <w:rPr>
                <w:rFonts w:ascii="Sylfaen" w:hAnsi="Sylfaen" w:cs="Sylfaen"/>
                <w:sz w:val="20"/>
              </w:rPr>
              <w:t>դրա</w:t>
            </w:r>
            <w:r w:rsidRPr="00EC2D3F">
              <w:rPr>
                <w:rFonts w:ascii="GHEA Grapalat" w:hAnsi="GHEA Grapalat"/>
                <w:sz w:val="20"/>
              </w:rPr>
              <w:t xml:space="preserve"> </w:t>
            </w:r>
            <w:r w:rsidRPr="00EC2D3F">
              <w:rPr>
                <w:rFonts w:ascii="Sylfaen" w:hAnsi="Sylfaen" w:cs="Sylfaen"/>
                <w:sz w:val="20"/>
              </w:rPr>
              <w:lastRenderedPageBreak/>
              <w:t>արտադրմանը</w:t>
            </w:r>
            <w:r w:rsidRPr="00EC2D3F">
              <w:rPr>
                <w:rFonts w:ascii="GHEA Grapalat" w:hAnsi="GHEA Grapalat"/>
                <w:sz w:val="20"/>
              </w:rPr>
              <w:t xml:space="preserve">, </w:t>
            </w:r>
            <w:r w:rsidRPr="00EC2D3F">
              <w:rPr>
                <w:rFonts w:ascii="Sylfaen" w:hAnsi="Sylfaen" w:cs="Sylfaen"/>
                <w:sz w:val="20"/>
              </w:rPr>
              <w:t>պահմանը</w:t>
            </w:r>
            <w:r w:rsidRPr="00EC2D3F">
              <w:rPr>
                <w:rFonts w:ascii="GHEA Grapalat" w:hAnsi="GHEA Grapalat"/>
                <w:sz w:val="20"/>
              </w:rPr>
              <w:t xml:space="preserve">, </w:t>
            </w:r>
            <w:r w:rsidRPr="00EC2D3F">
              <w:rPr>
                <w:rFonts w:ascii="Sylfaen" w:hAnsi="Sylfaen" w:cs="Sylfaen"/>
                <w:sz w:val="20"/>
              </w:rPr>
              <w:t>վերամշակմանը</w:t>
            </w:r>
            <w:r w:rsidRPr="00EC2D3F">
              <w:rPr>
                <w:rFonts w:ascii="GHEA Grapalat" w:hAnsi="GHEA Grapalat"/>
                <w:sz w:val="20"/>
              </w:rPr>
              <w:t xml:space="preserve"> </w:t>
            </w:r>
            <w:r w:rsidRPr="00EC2D3F">
              <w:rPr>
                <w:rFonts w:ascii="Sylfaen" w:hAnsi="Sylfaen" w:cs="Sylfaen"/>
                <w:sz w:val="20"/>
              </w:rPr>
              <w:t>և</w:t>
            </w:r>
            <w:r w:rsidRPr="00EC2D3F">
              <w:rPr>
                <w:rFonts w:ascii="GHEA Grapalat" w:hAnsi="GHEA Grapalat"/>
                <w:sz w:val="20"/>
              </w:rPr>
              <w:t xml:space="preserve"> </w:t>
            </w:r>
            <w:r w:rsidRPr="00EC2D3F">
              <w:rPr>
                <w:rFonts w:ascii="Sylfaen" w:hAnsi="Sylfaen" w:cs="Sylfaen"/>
                <w:sz w:val="20"/>
              </w:rPr>
              <w:t>օգտահանմանը</w:t>
            </w:r>
            <w:r w:rsidRPr="00EC2D3F">
              <w:rPr>
                <w:rFonts w:ascii="GHEA Grapalat" w:hAnsi="GHEA Grapalat"/>
                <w:sz w:val="20"/>
              </w:rPr>
              <w:t xml:space="preserve"> </w:t>
            </w:r>
            <w:r w:rsidRPr="00EC2D3F">
              <w:rPr>
                <w:rFonts w:ascii="Sylfaen" w:hAnsi="Sylfaen" w:cs="Sylfaen"/>
                <w:sz w:val="20"/>
              </w:rPr>
              <w:t>ներկայացվող</w:t>
            </w:r>
            <w:r w:rsidRPr="00EC2D3F">
              <w:rPr>
                <w:rFonts w:ascii="GHEA Grapalat" w:hAnsi="GHEA Grapalat"/>
                <w:sz w:val="20"/>
              </w:rPr>
              <w:t xml:space="preserve"> </w:t>
            </w:r>
            <w:r w:rsidRPr="00EC2D3F">
              <w:rPr>
                <w:rFonts w:ascii="Sylfaen" w:hAnsi="Sylfaen" w:cs="Sylfaen"/>
                <w:sz w:val="20"/>
              </w:rPr>
              <w:t>պահանջների</w:t>
            </w:r>
            <w:r w:rsidRPr="00EC2D3F">
              <w:rPr>
                <w:rFonts w:ascii="GHEA Grapalat" w:hAnsi="GHEA Grapalat"/>
                <w:sz w:val="20"/>
              </w:rPr>
              <w:t xml:space="preserve"> </w:t>
            </w:r>
            <w:r w:rsidRPr="00EC2D3F">
              <w:rPr>
                <w:rFonts w:ascii="Sylfaen" w:hAnsi="Sylfaen" w:cs="Sylfaen"/>
                <w:sz w:val="20"/>
              </w:rPr>
              <w:t>տեխնիկական</w:t>
            </w:r>
            <w:r w:rsidRPr="00EC2D3F">
              <w:rPr>
                <w:rFonts w:ascii="GHEA Grapalat" w:hAnsi="GHEA Grapalat"/>
                <w:sz w:val="20"/>
              </w:rPr>
              <w:t xml:space="preserve"> </w:t>
            </w:r>
            <w:r w:rsidRPr="00EC2D3F">
              <w:rPr>
                <w:rFonts w:ascii="Sylfaen" w:hAnsi="Sylfaen" w:cs="Sylfaen"/>
                <w:sz w:val="20"/>
              </w:rPr>
              <w:t>կանոնակարգի</w:t>
            </w:r>
            <w:r w:rsidRPr="00EC2D3F">
              <w:rPr>
                <w:rFonts w:ascii="GHEA Grapalat" w:hAnsi="GHEA Grapalat"/>
                <w:sz w:val="20"/>
              </w:rPr>
              <w:t xml:space="preserve">" </w:t>
            </w:r>
            <w:r w:rsidRPr="00EC2D3F">
              <w:rPr>
                <w:rFonts w:ascii="Sylfaen" w:hAnsi="Sylfaen" w:cs="Sylfaen"/>
                <w:sz w:val="20"/>
              </w:rPr>
              <w:t>և</w:t>
            </w:r>
            <w:r w:rsidRPr="00EC2D3F">
              <w:rPr>
                <w:rFonts w:ascii="GHEA Grapalat" w:hAnsi="GHEA Grapalat"/>
                <w:sz w:val="20"/>
              </w:rPr>
              <w:t xml:space="preserve"> "</w:t>
            </w:r>
            <w:r w:rsidRPr="00EC2D3F">
              <w:rPr>
                <w:rFonts w:ascii="Sylfaen" w:hAnsi="Sylfaen" w:cs="Sylfaen"/>
                <w:sz w:val="20"/>
              </w:rPr>
              <w:t>Սննդամթերքի</w:t>
            </w:r>
            <w:r w:rsidRPr="00EC2D3F">
              <w:rPr>
                <w:rFonts w:ascii="GHEA Grapalat" w:hAnsi="GHEA Grapalat"/>
                <w:sz w:val="20"/>
              </w:rPr>
              <w:t xml:space="preserve"> </w:t>
            </w:r>
            <w:r w:rsidRPr="00EC2D3F">
              <w:rPr>
                <w:rFonts w:ascii="Sylfaen" w:hAnsi="Sylfaen" w:cs="Sylfaen"/>
                <w:sz w:val="20"/>
              </w:rPr>
              <w:t>անվտանգության</w:t>
            </w:r>
            <w:r w:rsidRPr="00EC2D3F">
              <w:rPr>
                <w:rFonts w:ascii="GHEA Grapalat" w:hAnsi="GHEA Grapalat"/>
                <w:sz w:val="20"/>
              </w:rPr>
              <w:t xml:space="preserve"> </w:t>
            </w:r>
            <w:r w:rsidRPr="00EC2D3F">
              <w:rPr>
                <w:rFonts w:ascii="Sylfaen" w:hAnsi="Sylfaen" w:cs="Sylfaen"/>
                <w:sz w:val="20"/>
              </w:rPr>
              <w:t>մասին</w:t>
            </w:r>
            <w:r w:rsidRPr="00EC2D3F">
              <w:rPr>
                <w:rFonts w:ascii="GHEA Grapalat" w:hAnsi="GHEA Grapalat"/>
                <w:sz w:val="20"/>
              </w:rPr>
              <w:t xml:space="preserve">" </w:t>
            </w:r>
            <w:r w:rsidRPr="00EC2D3F">
              <w:rPr>
                <w:rFonts w:ascii="Sylfaen" w:hAnsi="Sylfaen" w:cs="Sylfaen"/>
                <w:sz w:val="20"/>
              </w:rPr>
              <w:t>ՀՀ</w:t>
            </w:r>
            <w:r w:rsidRPr="00EC2D3F">
              <w:rPr>
                <w:rFonts w:ascii="GHEA Grapalat" w:hAnsi="GHEA Grapalat"/>
                <w:sz w:val="20"/>
              </w:rPr>
              <w:t xml:space="preserve"> </w:t>
            </w:r>
            <w:r w:rsidRPr="00EC2D3F">
              <w:rPr>
                <w:rFonts w:ascii="Sylfaen" w:hAnsi="Sylfaen" w:cs="Sylfaen"/>
                <w:sz w:val="20"/>
              </w:rPr>
              <w:t>օրենքի</w:t>
            </w:r>
            <w:r w:rsidRPr="00EC2D3F">
              <w:rPr>
                <w:rFonts w:ascii="GHEA Grapalat" w:hAnsi="GHEA Grapalat"/>
                <w:sz w:val="20"/>
              </w:rPr>
              <w:t xml:space="preserve">  8-</w:t>
            </w:r>
            <w:r w:rsidRPr="00EC2D3F">
              <w:rPr>
                <w:rFonts w:ascii="Sylfaen" w:hAnsi="Sylfaen" w:cs="Sylfaen"/>
                <w:sz w:val="20"/>
              </w:rPr>
              <w:t>րդ</w:t>
            </w:r>
            <w:r w:rsidRPr="00EC2D3F">
              <w:rPr>
                <w:rFonts w:ascii="GHEA Grapalat" w:hAnsi="GHEA Grapalat"/>
                <w:sz w:val="20"/>
              </w:rPr>
              <w:t xml:space="preserve"> </w:t>
            </w:r>
            <w:r w:rsidRPr="00EC2D3F">
              <w:rPr>
                <w:rFonts w:ascii="Sylfaen" w:hAnsi="Sylfaen" w:cs="Sylfaen"/>
                <w:sz w:val="20"/>
              </w:rPr>
              <w:t>հոդվածի</w:t>
            </w:r>
            <w:r w:rsidRPr="00EC2D3F">
              <w:rPr>
                <w:rFonts w:ascii="GHEA Grapalat" w:hAnsi="GHEA Grapalat"/>
                <w:sz w:val="20"/>
              </w:rPr>
              <w:t xml:space="preserve">. </w:t>
            </w:r>
            <w:r w:rsidRPr="00EC2D3F">
              <w:rPr>
                <w:rFonts w:ascii="Sylfaen" w:hAnsi="Sylfaen" w:cs="Sylfaen"/>
                <w:sz w:val="20"/>
              </w:rPr>
              <w:t>Փաթեթավորումը</w:t>
            </w:r>
            <w:r w:rsidRPr="00EC2D3F">
              <w:rPr>
                <w:rFonts w:ascii="GHEA Grapalat" w:hAnsi="GHEA Grapalat"/>
                <w:sz w:val="20"/>
              </w:rPr>
              <w:t xml:space="preserve"> </w:t>
            </w:r>
            <w:r w:rsidRPr="00EC2D3F">
              <w:rPr>
                <w:rFonts w:ascii="Sylfaen" w:hAnsi="Sylfaen" w:cs="Sylfaen"/>
                <w:sz w:val="20"/>
              </w:rPr>
              <w:t>մինչև</w:t>
            </w:r>
            <w:r w:rsidRPr="00EC2D3F">
              <w:rPr>
                <w:rFonts w:ascii="GHEA Grapalat" w:hAnsi="GHEA Grapalat"/>
                <w:sz w:val="20"/>
              </w:rPr>
              <w:t xml:space="preserve"> 25 </w:t>
            </w:r>
            <w:r w:rsidRPr="00EC2D3F">
              <w:rPr>
                <w:rFonts w:ascii="Sylfaen" w:hAnsi="Sylfaen" w:cs="Sylfaen"/>
                <w:sz w:val="20"/>
              </w:rPr>
              <w:t>կամ</w:t>
            </w:r>
            <w:r w:rsidRPr="00EC2D3F">
              <w:rPr>
                <w:rFonts w:ascii="GHEA Grapalat" w:hAnsi="GHEA Grapalat"/>
                <w:sz w:val="20"/>
              </w:rPr>
              <w:t xml:space="preserve">50 </w:t>
            </w:r>
            <w:r w:rsidRPr="00EC2D3F">
              <w:rPr>
                <w:rFonts w:ascii="Sylfaen" w:hAnsi="Sylfaen" w:cs="Sylfaen"/>
                <w:sz w:val="20"/>
              </w:rPr>
              <w:t>կգ</w:t>
            </w:r>
            <w:r w:rsidRPr="00EC2D3F">
              <w:rPr>
                <w:rFonts w:ascii="GHEA Grapalat" w:hAnsi="GHEA Grapalat"/>
                <w:sz w:val="20"/>
              </w:rPr>
              <w:t xml:space="preserve"> </w:t>
            </w:r>
            <w:r w:rsidRPr="00EC2D3F">
              <w:rPr>
                <w:rFonts w:ascii="Sylfaen" w:hAnsi="Sylfaen" w:cs="Sylfaen"/>
                <w:sz w:val="20"/>
              </w:rPr>
              <w:t>գործարանային</w:t>
            </w:r>
            <w:r w:rsidRPr="00EC2D3F">
              <w:rPr>
                <w:rFonts w:ascii="GHEA Grapalat" w:hAnsi="GHEA Grapalat"/>
                <w:sz w:val="20"/>
              </w:rPr>
              <w:t xml:space="preserve"> </w:t>
            </w:r>
            <w:r w:rsidRPr="00EC2D3F">
              <w:rPr>
                <w:rFonts w:ascii="Sylfaen" w:hAnsi="Sylfaen" w:cs="Sylfaen"/>
                <w:sz w:val="20"/>
              </w:rPr>
              <w:t>պարկերով</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BF26B0" w:rsidRDefault="00BF26B0" w:rsidP="00BF26B0">
            <w:pPr>
              <w:rPr>
                <w:rFonts w:ascii="Arial LatArm" w:hAnsi="Arial LatArm"/>
                <w:sz w:val="22"/>
                <w:szCs w:val="22"/>
              </w:rPr>
            </w:pPr>
            <w:r>
              <w:rPr>
                <w:rFonts w:ascii="Sylfaen" w:hAnsi="Sylfaen" w:cs="Sylfaen"/>
                <w:sz w:val="22"/>
                <w:szCs w:val="22"/>
              </w:rPr>
              <w:lastRenderedPageBreak/>
              <w:t>կգ</w:t>
            </w:r>
          </w:p>
        </w:tc>
        <w:tc>
          <w:tcPr>
            <w:tcW w:w="900" w:type="dxa"/>
          </w:tcPr>
          <w:p w:rsidR="00BF26B0" w:rsidRPr="00AE2768" w:rsidRDefault="00BF26B0" w:rsidP="00BF26B0">
            <w:pPr>
              <w:jc w:val="center"/>
              <w:rPr>
                <w:rFonts w:ascii="GHEA Grapalat" w:hAnsi="GHEA Grapalat"/>
                <w:sz w:val="20"/>
              </w:rPr>
            </w:pPr>
          </w:p>
        </w:tc>
        <w:tc>
          <w:tcPr>
            <w:tcW w:w="868" w:type="dxa"/>
          </w:tcPr>
          <w:p w:rsidR="00BF26B0" w:rsidRPr="00AE2768" w:rsidRDefault="00BF26B0" w:rsidP="00BF26B0">
            <w:pPr>
              <w:jc w:val="center"/>
              <w:rPr>
                <w:rFonts w:ascii="GHEA Grapalat" w:hAnsi="GHEA Grapalat"/>
                <w:sz w:val="20"/>
              </w:rPr>
            </w:pP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26B0" w:rsidRPr="004F1A5B" w:rsidRDefault="004F1A5B" w:rsidP="00BF26B0">
            <w:pPr>
              <w:jc w:val="center"/>
              <w:rPr>
                <w:rFonts w:asciiTheme="minorHAnsi" w:hAnsiTheme="minorHAnsi"/>
                <w:sz w:val="20"/>
                <w:szCs w:val="20"/>
                <w:lang w:val="hy-AM"/>
              </w:rPr>
            </w:pPr>
            <w:r>
              <w:rPr>
                <w:rFonts w:asciiTheme="minorHAnsi" w:hAnsiTheme="minorHAnsi"/>
                <w:sz w:val="20"/>
                <w:szCs w:val="20"/>
                <w:lang w:val="hy-AM"/>
              </w:rPr>
              <w:t>564</w:t>
            </w:r>
          </w:p>
        </w:tc>
        <w:tc>
          <w:tcPr>
            <w:tcW w:w="1022" w:type="dxa"/>
            <w:tcBorders>
              <w:top w:val="nil"/>
              <w:left w:val="single" w:sz="4" w:space="0" w:color="auto"/>
              <w:bottom w:val="single" w:sz="4" w:space="0" w:color="auto"/>
              <w:right w:val="single" w:sz="4" w:space="0" w:color="auto"/>
            </w:tcBorders>
            <w:shd w:val="clear" w:color="auto" w:fill="auto"/>
            <w:vAlign w:val="center"/>
          </w:tcPr>
          <w:p w:rsidR="00BF26B0" w:rsidRPr="00056D05" w:rsidRDefault="00BF26B0" w:rsidP="00BF26B0">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BF26B0" w:rsidRPr="004F1A5B" w:rsidRDefault="00BF26B0" w:rsidP="00BF26B0">
            <w:pPr>
              <w:jc w:val="center"/>
              <w:rPr>
                <w:rFonts w:asciiTheme="minorHAnsi" w:hAnsiTheme="minorHAnsi"/>
                <w:sz w:val="20"/>
                <w:szCs w:val="20"/>
                <w:lang w:val="hy-AM"/>
              </w:rPr>
            </w:pPr>
            <w:r>
              <w:rPr>
                <w:rFonts w:ascii="Arial LatArm" w:hAnsi="Arial LatArm"/>
                <w:sz w:val="20"/>
                <w:szCs w:val="20"/>
              </w:rPr>
              <w:t>56</w:t>
            </w:r>
            <w:r w:rsidR="004F1A5B">
              <w:rPr>
                <w:rFonts w:asciiTheme="minorHAnsi" w:hAnsiTheme="minorHAnsi"/>
                <w:sz w:val="20"/>
                <w:szCs w:val="20"/>
                <w:lang w:val="hy-AM"/>
              </w:rPr>
              <w:t>4</w:t>
            </w:r>
          </w:p>
        </w:tc>
        <w:tc>
          <w:tcPr>
            <w:tcW w:w="1287" w:type="dxa"/>
          </w:tcPr>
          <w:p w:rsidR="00BF26B0" w:rsidRPr="008E0FC6" w:rsidRDefault="00BF26B0" w:rsidP="00BF26B0">
            <w:pPr>
              <w:rPr>
                <w:rFonts w:ascii="GHEA Grapalat" w:hAnsi="GHEA Grapalat"/>
                <w:sz w:val="20"/>
                <w:lang w:val="hy-AM"/>
              </w:rPr>
            </w:pPr>
            <w:r w:rsidRPr="008E0FC6">
              <w:rPr>
                <w:rFonts w:ascii="GHEA Grapalat" w:hAnsi="GHEA Grapalat"/>
                <w:sz w:val="20"/>
                <w:lang w:val="hy-AM"/>
              </w:rPr>
              <w:t xml:space="preserve">2020 </w:t>
            </w:r>
            <w:r w:rsidRPr="008E0FC6">
              <w:rPr>
                <w:rFonts w:ascii="Sylfaen" w:hAnsi="Sylfaen" w:cs="Sylfaen"/>
                <w:sz w:val="20"/>
                <w:lang w:val="hy-AM"/>
              </w:rPr>
              <w:t>թվականի հունվարից- մայիս,-սեպտեմբերից-դեկտեմբեր՝համաձայնագիր կնքելուց հետո,մատակարարումը՝ 20 օրացույցային օր, պատվիրա</w:t>
            </w:r>
            <w:r w:rsidRPr="008E0FC6">
              <w:rPr>
                <w:rFonts w:ascii="Sylfaen" w:hAnsi="Sylfaen" w:cs="Sylfaen"/>
                <w:sz w:val="20"/>
                <w:lang w:val="hy-AM"/>
              </w:rPr>
              <w:lastRenderedPageBreak/>
              <w:t>տուի պատվիրած քանակով</w:t>
            </w:r>
          </w:p>
        </w:tc>
      </w:tr>
      <w:tr w:rsidR="004A75CB" w:rsidRPr="00F46266" w:rsidTr="00F46266">
        <w:tc>
          <w:tcPr>
            <w:tcW w:w="810" w:type="dxa"/>
          </w:tcPr>
          <w:p w:rsidR="004A75CB" w:rsidRPr="008E0FC6" w:rsidRDefault="004A75CB" w:rsidP="004A75CB">
            <w:pPr>
              <w:numPr>
                <w:ilvl w:val="0"/>
                <w:numId w:val="30"/>
              </w:numPr>
              <w:jc w:val="center"/>
              <w:rPr>
                <w:rFonts w:ascii="GHEA Grapalat" w:hAnsi="GHEA Grapalat"/>
                <w:sz w:val="20"/>
                <w:szCs w:val="20"/>
                <w:lang w:val="hy-AM"/>
              </w:rPr>
            </w:pPr>
            <w:bookmarkStart w:id="22" w:name="_GoBack" w:colFirst="11" w:colLast="11"/>
          </w:p>
        </w:tc>
        <w:tc>
          <w:tcPr>
            <w:tcW w:w="1350" w:type="dxa"/>
            <w:tcBorders>
              <w:top w:val="single" w:sz="4" w:space="0" w:color="auto"/>
              <w:left w:val="nil"/>
              <w:bottom w:val="single" w:sz="4" w:space="0" w:color="auto"/>
              <w:right w:val="nil"/>
            </w:tcBorders>
            <w:shd w:val="clear" w:color="auto" w:fill="auto"/>
            <w:vAlign w:val="bottom"/>
          </w:tcPr>
          <w:p w:rsidR="004A75CB" w:rsidRPr="00F46266" w:rsidRDefault="004A75CB" w:rsidP="004A75CB">
            <w:pPr>
              <w:rPr>
                <w:rFonts w:ascii="Calibri" w:hAnsi="Calibri"/>
                <w:sz w:val="20"/>
                <w:szCs w:val="20"/>
              </w:rPr>
            </w:pPr>
            <w:r>
              <w:rPr>
                <w:rFonts w:ascii="Calibri" w:hAnsi="Calibri"/>
                <w:sz w:val="20"/>
                <w:szCs w:val="20"/>
              </w:rPr>
              <w:t>15851100</w:t>
            </w:r>
          </w:p>
        </w:tc>
        <w:tc>
          <w:tcPr>
            <w:tcW w:w="1620" w:type="dxa"/>
            <w:gridSpan w:val="3"/>
            <w:tcBorders>
              <w:top w:val="nil"/>
              <w:left w:val="single" w:sz="4" w:space="0" w:color="auto"/>
              <w:bottom w:val="single" w:sz="4" w:space="0" w:color="auto"/>
              <w:right w:val="single" w:sz="4" w:space="0" w:color="auto"/>
            </w:tcBorders>
            <w:shd w:val="clear" w:color="auto" w:fill="auto"/>
            <w:vAlign w:val="center"/>
          </w:tcPr>
          <w:p w:rsidR="004A75CB" w:rsidRPr="00F46266" w:rsidRDefault="004A75CB" w:rsidP="004A75CB">
            <w:pPr>
              <w:rPr>
                <w:rFonts w:ascii="Calibri" w:hAnsi="Calibri" w:cs="Calibri"/>
                <w:sz w:val="20"/>
                <w:szCs w:val="20"/>
              </w:rPr>
            </w:pPr>
            <w:r>
              <w:rPr>
                <w:rFonts w:ascii="Calibri" w:hAnsi="Calibri" w:cs="Calibri"/>
                <w:sz w:val="20"/>
                <w:szCs w:val="20"/>
              </w:rPr>
              <w:t>Մակարոն</w:t>
            </w:r>
          </w:p>
        </w:tc>
        <w:tc>
          <w:tcPr>
            <w:tcW w:w="2134" w:type="dxa"/>
          </w:tcPr>
          <w:p w:rsidR="004A75CB" w:rsidRPr="00F46266" w:rsidRDefault="004A75CB" w:rsidP="004A75CB">
            <w:pPr>
              <w:jc w:val="center"/>
              <w:rPr>
                <w:rFonts w:ascii="Sylfaen" w:hAnsi="Sylfaen"/>
                <w:sz w:val="20"/>
                <w:szCs w:val="20"/>
                <w:lang w:val="hy-AM"/>
              </w:rPr>
            </w:pPr>
            <w:r>
              <w:rPr>
                <w:rFonts w:ascii="Sylfaen" w:hAnsi="Sylfaen"/>
                <w:sz w:val="20"/>
                <w:szCs w:val="20"/>
              </w:rPr>
              <w:t>ՀՀ կամ համարժեք</w:t>
            </w:r>
          </w:p>
        </w:tc>
        <w:tc>
          <w:tcPr>
            <w:tcW w:w="2366" w:type="dxa"/>
          </w:tcPr>
          <w:p w:rsidR="004A75CB" w:rsidRPr="00F46266" w:rsidRDefault="004A75CB" w:rsidP="004A75CB">
            <w:pPr>
              <w:rPr>
                <w:rFonts w:ascii="Sylfaen" w:hAnsi="Sylfaen" w:cs="Sylfaen"/>
                <w:sz w:val="20"/>
                <w:szCs w:val="20"/>
                <w:lang w:val="hy-AM"/>
              </w:rPr>
            </w:pPr>
            <w:r w:rsidRPr="001C70AC">
              <w:rPr>
                <w:rFonts w:ascii="GHEA Grapalat" w:hAnsi="GHEA Grapalat"/>
                <w:sz w:val="20"/>
                <w:szCs w:val="20"/>
                <w:lang w:val="hy-AM"/>
              </w:rPr>
              <w:t>Մակարոնեղեն</w:t>
            </w:r>
            <w:r w:rsidRPr="001C70AC">
              <w:rPr>
                <w:rFonts w:ascii="GHEA Grapalat" w:hAnsi="GHEA Grapalat"/>
                <w:sz w:val="20"/>
                <w:szCs w:val="20"/>
                <w:lang w:val="af-ZA"/>
              </w:rPr>
              <w:t xml:space="preserve"> </w:t>
            </w:r>
            <w:r w:rsidRPr="001C70AC">
              <w:rPr>
                <w:rFonts w:ascii="GHEA Grapalat" w:hAnsi="GHEA Grapalat"/>
                <w:sz w:val="20"/>
                <w:szCs w:val="20"/>
                <w:lang w:val="hy-AM"/>
              </w:rPr>
              <w:t>անդրոժ</w:t>
            </w:r>
            <w:r w:rsidRPr="001C70AC">
              <w:rPr>
                <w:rFonts w:ascii="GHEA Grapalat" w:hAnsi="GHEA Grapalat"/>
                <w:sz w:val="20"/>
                <w:szCs w:val="20"/>
                <w:lang w:val="af-ZA"/>
              </w:rPr>
              <w:t xml:space="preserve"> </w:t>
            </w:r>
            <w:r w:rsidRPr="001C70AC">
              <w:rPr>
                <w:rFonts w:ascii="GHEA Grapalat" w:hAnsi="GHEA Grapalat"/>
                <w:sz w:val="20"/>
                <w:szCs w:val="20"/>
                <w:lang w:val="hy-AM"/>
              </w:rPr>
              <w:t>խմորից</w:t>
            </w:r>
            <w:r w:rsidRPr="001C70AC">
              <w:rPr>
                <w:rFonts w:ascii="GHEA Grapalat" w:hAnsi="GHEA Grapalat"/>
                <w:sz w:val="20"/>
                <w:szCs w:val="20"/>
                <w:lang w:val="af-ZA"/>
              </w:rPr>
              <w:t xml:space="preserve">, </w:t>
            </w:r>
            <w:r w:rsidRPr="001C70AC">
              <w:rPr>
                <w:rFonts w:ascii="GHEA Grapalat" w:hAnsi="GHEA Grapalat"/>
                <w:sz w:val="20"/>
                <w:szCs w:val="20"/>
                <w:lang w:val="hy-AM"/>
              </w:rPr>
              <w:t>չափածրարված</w:t>
            </w:r>
            <w:r w:rsidRPr="001C70AC">
              <w:rPr>
                <w:rFonts w:ascii="GHEA Grapalat" w:hAnsi="GHEA Grapalat"/>
                <w:sz w:val="20"/>
                <w:szCs w:val="20"/>
                <w:lang w:val="af-ZA"/>
              </w:rPr>
              <w:t xml:space="preserve">, </w:t>
            </w:r>
            <w:r w:rsidRPr="001C70AC">
              <w:rPr>
                <w:rFonts w:ascii="GHEA Grapalat" w:hAnsi="GHEA Grapalat"/>
                <w:sz w:val="20"/>
                <w:szCs w:val="20"/>
                <w:lang w:val="hy-AM"/>
              </w:rPr>
              <w:t>ԳՕՍՏ</w:t>
            </w:r>
            <w:r w:rsidRPr="001C70AC">
              <w:rPr>
                <w:rFonts w:ascii="GHEA Grapalat" w:hAnsi="GHEA Grapalat"/>
                <w:sz w:val="20"/>
                <w:szCs w:val="20"/>
                <w:lang w:val="af-ZA"/>
              </w:rPr>
              <w:t xml:space="preserve"> 87592 </w:t>
            </w:r>
            <w:r w:rsidRPr="001C70AC">
              <w:rPr>
                <w:rFonts w:ascii="GHEA Grapalat" w:hAnsi="GHEA Grapalat"/>
                <w:sz w:val="20"/>
                <w:szCs w:val="20"/>
                <w:lang w:val="hy-AM"/>
              </w:rPr>
              <w:t>կամ</w:t>
            </w:r>
            <w:r w:rsidRPr="001C70AC">
              <w:rPr>
                <w:rFonts w:ascii="GHEA Grapalat" w:hAnsi="GHEA Grapalat"/>
                <w:sz w:val="20"/>
                <w:szCs w:val="20"/>
                <w:lang w:val="af-ZA"/>
              </w:rPr>
              <w:t xml:space="preserve"> </w:t>
            </w:r>
            <w:r w:rsidRPr="001C70AC">
              <w:rPr>
                <w:rFonts w:ascii="GHEA Grapalat" w:hAnsi="GHEA Grapalat"/>
                <w:sz w:val="20"/>
                <w:szCs w:val="20"/>
                <w:lang w:val="hy-AM"/>
              </w:rPr>
              <w:t>համարժեքը</w:t>
            </w:r>
            <w:r w:rsidRPr="001C70AC">
              <w:rPr>
                <w:rFonts w:ascii="GHEA Grapalat" w:hAnsi="GHEA Grapalat"/>
                <w:sz w:val="20"/>
                <w:szCs w:val="20"/>
                <w:lang w:val="af-ZA"/>
              </w:rPr>
              <w:t xml:space="preserve">: </w:t>
            </w:r>
            <w:r w:rsidRPr="001C70AC">
              <w:rPr>
                <w:rFonts w:ascii="GHEA Grapalat" w:hAnsi="GHEA Grapalat"/>
                <w:sz w:val="20"/>
                <w:szCs w:val="20"/>
                <w:lang w:val="hy-AM"/>
              </w:rPr>
              <w:t>Անվտանգությունը</w:t>
            </w:r>
            <w:r w:rsidRPr="001C70AC">
              <w:rPr>
                <w:rFonts w:ascii="GHEA Grapalat" w:hAnsi="GHEA Grapalat"/>
                <w:sz w:val="20"/>
                <w:szCs w:val="20"/>
                <w:lang w:val="af-ZA"/>
              </w:rPr>
              <w:t xml:space="preserve"> </w:t>
            </w:r>
            <w:r w:rsidRPr="001C70AC">
              <w:rPr>
                <w:rFonts w:ascii="GHEA Grapalat" w:hAnsi="GHEA Grapalat"/>
                <w:sz w:val="20"/>
                <w:szCs w:val="20"/>
                <w:lang w:val="hy-AM"/>
              </w:rPr>
              <w:t>ըստ</w:t>
            </w:r>
            <w:r w:rsidRPr="001C70AC">
              <w:rPr>
                <w:rFonts w:ascii="GHEA Grapalat" w:hAnsi="GHEA Grapalat"/>
                <w:sz w:val="20"/>
                <w:szCs w:val="20"/>
                <w:lang w:val="af-ZA"/>
              </w:rPr>
              <w:t xml:space="preserve">  </w:t>
            </w:r>
            <w:r w:rsidRPr="001C70AC">
              <w:rPr>
                <w:rFonts w:ascii="GHEA Grapalat" w:hAnsi="GHEA Grapalat" w:cs="Calibri"/>
                <w:color w:val="000000"/>
                <w:sz w:val="20"/>
                <w:szCs w:val="20"/>
                <w:lang w:val="af-ZA"/>
              </w:rPr>
              <w:t xml:space="preserve">N 2/ III4.9-01-2010 </w:t>
            </w:r>
            <w:r w:rsidRPr="001C70AC">
              <w:rPr>
                <w:rFonts w:ascii="GHEA Grapalat" w:hAnsi="GHEA Grapalat" w:cs="Sylfaen"/>
                <w:color w:val="000000"/>
                <w:sz w:val="20"/>
                <w:szCs w:val="20"/>
                <w:lang w:val="hy-AM"/>
              </w:rPr>
              <w:t>հիգիենիկ</w:t>
            </w:r>
            <w:r w:rsidRPr="001C70AC">
              <w:rPr>
                <w:rFonts w:ascii="GHEA Grapalat" w:hAnsi="GHEA Grapalat" w:cs="Calibri"/>
                <w:color w:val="000000"/>
                <w:sz w:val="20"/>
                <w:szCs w:val="20"/>
                <w:lang w:val="af-ZA"/>
              </w:rPr>
              <w:t xml:space="preserve"> </w:t>
            </w:r>
            <w:r w:rsidRPr="001C70AC">
              <w:rPr>
                <w:rFonts w:ascii="GHEA Grapalat" w:hAnsi="GHEA Grapalat" w:cs="Sylfaen"/>
                <w:color w:val="000000"/>
                <w:sz w:val="20"/>
                <w:szCs w:val="20"/>
                <w:lang w:val="hy-AM"/>
              </w:rPr>
              <w:t>նորմատիվների</w:t>
            </w:r>
            <w:r w:rsidRPr="001C70AC">
              <w:rPr>
                <w:rFonts w:ascii="GHEA Grapalat" w:hAnsi="GHEA Grapalat" w:cs="Calibri"/>
                <w:color w:val="000000"/>
                <w:sz w:val="20"/>
                <w:szCs w:val="20"/>
                <w:lang w:val="af-ZA"/>
              </w:rPr>
              <w:t>, «</w:t>
            </w:r>
            <w:r w:rsidRPr="001C70AC">
              <w:rPr>
                <w:rFonts w:ascii="GHEA Grapalat" w:hAnsi="GHEA Grapalat" w:cs="Sylfaen"/>
                <w:color w:val="000000"/>
                <w:sz w:val="20"/>
                <w:szCs w:val="20"/>
                <w:lang w:val="hy-AM"/>
              </w:rPr>
              <w:t>Սննդամթերքի</w:t>
            </w:r>
            <w:r w:rsidRPr="001C70AC">
              <w:rPr>
                <w:rFonts w:ascii="GHEA Grapalat" w:hAnsi="GHEA Grapalat" w:cs="Calibri"/>
                <w:color w:val="000000"/>
                <w:sz w:val="20"/>
                <w:szCs w:val="20"/>
                <w:lang w:val="af-ZA"/>
              </w:rPr>
              <w:t xml:space="preserve"> </w:t>
            </w:r>
            <w:r w:rsidRPr="001C70AC">
              <w:rPr>
                <w:rFonts w:ascii="GHEA Grapalat" w:hAnsi="GHEA Grapalat" w:cs="Sylfaen"/>
                <w:color w:val="000000"/>
                <w:sz w:val="20"/>
                <w:szCs w:val="20"/>
                <w:lang w:val="hy-AM"/>
              </w:rPr>
              <w:t>անվտանգության</w:t>
            </w:r>
            <w:r w:rsidRPr="001C70AC">
              <w:rPr>
                <w:rFonts w:ascii="GHEA Grapalat" w:hAnsi="GHEA Grapalat" w:cs="Calibri"/>
                <w:color w:val="000000"/>
                <w:sz w:val="20"/>
                <w:szCs w:val="20"/>
                <w:lang w:val="af-ZA"/>
              </w:rPr>
              <w:t xml:space="preserve"> </w:t>
            </w:r>
            <w:r w:rsidRPr="001C70AC">
              <w:rPr>
                <w:rFonts w:ascii="GHEA Grapalat" w:hAnsi="GHEA Grapalat" w:cs="Sylfaen"/>
                <w:color w:val="000000"/>
                <w:sz w:val="20"/>
                <w:szCs w:val="20"/>
                <w:lang w:val="hy-AM"/>
              </w:rPr>
              <w:t>մասին</w:t>
            </w:r>
            <w:r w:rsidRPr="001C70AC">
              <w:rPr>
                <w:rFonts w:ascii="GHEA Grapalat" w:hAnsi="GHEA Grapalat" w:cs="Calibri"/>
                <w:color w:val="000000"/>
                <w:sz w:val="20"/>
                <w:szCs w:val="20"/>
                <w:lang w:val="af-ZA"/>
              </w:rPr>
              <w:t xml:space="preserve">» </w:t>
            </w:r>
            <w:r w:rsidRPr="001C70AC">
              <w:rPr>
                <w:rFonts w:ascii="GHEA Grapalat" w:hAnsi="GHEA Grapalat" w:cs="Sylfaen"/>
                <w:color w:val="000000"/>
                <w:sz w:val="20"/>
                <w:szCs w:val="20"/>
                <w:lang w:val="hy-AM"/>
              </w:rPr>
              <w:t>ՀՀ</w:t>
            </w:r>
            <w:r w:rsidRPr="001C70AC">
              <w:rPr>
                <w:rFonts w:ascii="GHEA Grapalat" w:hAnsi="GHEA Grapalat" w:cs="Calibri"/>
                <w:color w:val="000000"/>
                <w:sz w:val="20"/>
                <w:szCs w:val="20"/>
                <w:lang w:val="af-ZA"/>
              </w:rPr>
              <w:t xml:space="preserve"> </w:t>
            </w:r>
            <w:r w:rsidRPr="001C70AC">
              <w:rPr>
                <w:rFonts w:ascii="GHEA Grapalat" w:hAnsi="GHEA Grapalat" w:cs="Sylfaen"/>
                <w:color w:val="000000"/>
                <w:sz w:val="20"/>
                <w:szCs w:val="20"/>
                <w:lang w:val="hy-AM"/>
              </w:rPr>
              <w:t>օրենքի</w:t>
            </w:r>
            <w:r w:rsidRPr="001C70AC">
              <w:rPr>
                <w:rFonts w:ascii="GHEA Grapalat" w:hAnsi="GHEA Grapalat" w:cs="Calibri"/>
                <w:color w:val="000000"/>
                <w:sz w:val="20"/>
                <w:szCs w:val="20"/>
                <w:lang w:val="af-ZA"/>
              </w:rPr>
              <w:t xml:space="preserve"> 9-</w:t>
            </w:r>
            <w:r w:rsidRPr="001C70AC">
              <w:rPr>
                <w:rFonts w:ascii="GHEA Grapalat" w:hAnsi="GHEA Grapalat" w:cs="Sylfaen"/>
                <w:color w:val="000000"/>
                <w:sz w:val="20"/>
                <w:szCs w:val="20"/>
                <w:lang w:val="hy-AM"/>
              </w:rPr>
              <w:t>րդ</w:t>
            </w:r>
            <w:r w:rsidRPr="001C70AC">
              <w:rPr>
                <w:rFonts w:ascii="GHEA Grapalat" w:hAnsi="GHEA Grapalat" w:cs="Calibri"/>
                <w:color w:val="000000"/>
                <w:sz w:val="20"/>
                <w:szCs w:val="20"/>
                <w:lang w:val="af-ZA"/>
              </w:rPr>
              <w:t xml:space="preserve"> </w:t>
            </w:r>
            <w:r w:rsidRPr="001C70AC">
              <w:rPr>
                <w:rFonts w:ascii="GHEA Grapalat" w:hAnsi="GHEA Grapalat" w:cs="Sylfaen"/>
                <w:color w:val="000000"/>
                <w:sz w:val="20"/>
                <w:szCs w:val="20"/>
                <w:lang w:val="hy-AM"/>
              </w:rPr>
              <w:t>հոդվածի</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4A75CB" w:rsidRPr="00F46266" w:rsidRDefault="004A75CB" w:rsidP="004A75CB">
            <w:pPr>
              <w:rPr>
                <w:rFonts w:ascii="Sylfaen" w:hAnsi="Sylfaen" w:cs="Sylfaen"/>
                <w:sz w:val="20"/>
                <w:szCs w:val="20"/>
                <w:lang w:val="hy-AM"/>
              </w:rPr>
            </w:pPr>
          </w:p>
        </w:tc>
        <w:tc>
          <w:tcPr>
            <w:tcW w:w="900" w:type="dxa"/>
          </w:tcPr>
          <w:p w:rsidR="004A75CB" w:rsidRPr="00F46266" w:rsidRDefault="004A75CB" w:rsidP="004A75CB">
            <w:pPr>
              <w:jc w:val="center"/>
              <w:rPr>
                <w:rFonts w:ascii="GHEA Grapalat" w:hAnsi="GHEA Grapalat"/>
                <w:sz w:val="20"/>
                <w:szCs w:val="20"/>
                <w:lang w:val="hy-AM"/>
              </w:rPr>
            </w:pPr>
          </w:p>
        </w:tc>
        <w:tc>
          <w:tcPr>
            <w:tcW w:w="868" w:type="dxa"/>
          </w:tcPr>
          <w:p w:rsidR="004A75CB" w:rsidRPr="00F46266" w:rsidRDefault="004A75CB" w:rsidP="004A75CB">
            <w:pPr>
              <w:jc w:val="center"/>
              <w:rPr>
                <w:rFonts w:ascii="GHEA Grapalat" w:hAnsi="GHEA Grapalat"/>
                <w:sz w:val="20"/>
                <w:szCs w:val="20"/>
                <w:lang w:val="hy-AM"/>
              </w:rPr>
            </w:pP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75CB" w:rsidRPr="00F46266" w:rsidRDefault="004A75CB" w:rsidP="004A75CB">
            <w:pPr>
              <w:jc w:val="center"/>
              <w:rPr>
                <w:rFonts w:asciiTheme="minorHAnsi" w:hAnsiTheme="minorHAnsi"/>
                <w:sz w:val="20"/>
                <w:szCs w:val="20"/>
              </w:rPr>
            </w:pPr>
            <w:r>
              <w:rPr>
                <w:rFonts w:asciiTheme="minorHAnsi" w:hAnsiTheme="minorHAnsi"/>
                <w:sz w:val="20"/>
                <w:szCs w:val="20"/>
              </w:rPr>
              <w:t>530</w:t>
            </w:r>
          </w:p>
        </w:tc>
        <w:tc>
          <w:tcPr>
            <w:tcW w:w="1022" w:type="dxa"/>
            <w:tcBorders>
              <w:top w:val="nil"/>
              <w:left w:val="single" w:sz="4" w:space="0" w:color="auto"/>
              <w:bottom w:val="single" w:sz="4" w:space="0" w:color="auto"/>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4A75CB" w:rsidRPr="00F46266" w:rsidRDefault="004A75CB" w:rsidP="004A75CB">
            <w:pPr>
              <w:jc w:val="center"/>
              <w:rPr>
                <w:rFonts w:asciiTheme="minorHAnsi" w:hAnsiTheme="minorHAnsi"/>
                <w:sz w:val="20"/>
                <w:szCs w:val="20"/>
              </w:rPr>
            </w:pPr>
            <w:r>
              <w:rPr>
                <w:rFonts w:asciiTheme="minorHAnsi" w:hAnsiTheme="minorHAnsi"/>
                <w:sz w:val="20"/>
                <w:szCs w:val="20"/>
              </w:rPr>
              <w:t>530</w:t>
            </w:r>
          </w:p>
        </w:tc>
        <w:tc>
          <w:tcPr>
            <w:tcW w:w="1287" w:type="dxa"/>
          </w:tcPr>
          <w:p w:rsidR="004A75CB" w:rsidRPr="008E0FC6" w:rsidRDefault="004A75CB" w:rsidP="004A75CB">
            <w:pPr>
              <w:rPr>
                <w:sz w:val="20"/>
                <w:szCs w:val="20"/>
                <w:lang w:val="hy-AM"/>
              </w:rPr>
            </w:pPr>
            <w:r w:rsidRPr="008E0FC6">
              <w:rPr>
                <w:sz w:val="20"/>
                <w:szCs w:val="20"/>
                <w:lang w:val="hy-AM"/>
              </w:rPr>
              <w:t>2020 թվականի հունվարից- մայիս,-սեպտեմբերից-դեկտեմբեր՝համաձայնագիր կնքելուց հետո,մատակարարումը՝ 20 օրացույցային օր, պատվիրատուի պատվիրած քանակով</w:t>
            </w:r>
          </w:p>
        </w:tc>
      </w:tr>
      <w:bookmarkEnd w:id="22"/>
      <w:tr w:rsidR="004A75CB" w:rsidRPr="00F46266" w:rsidTr="00F46266">
        <w:tc>
          <w:tcPr>
            <w:tcW w:w="810" w:type="dxa"/>
          </w:tcPr>
          <w:p w:rsidR="004A75CB" w:rsidRPr="008E0FC6" w:rsidRDefault="004A75CB" w:rsidP="004A75CB">
            <w:pPr>
              <w:numPr>
                <w:ilvl w:val="0"/>
                <w:numId w:val="30"/>
              </w:numPr>
              <w:jc w:val="center"/>
              <w:rPr>
                <w:rFonts w:ascii="GHEA Grapalat" w:hAnsi="GHEA Grapalat"/>
                <w:sz w:val="20"/>
                <w:szCs w:val="20"/>
                <w:lang w:val="hy-AM"/>
              </w:rPr>
            </w:pPr>
          </w:p>
        </w:tc>
        <w:tc>
          <w:tcPr>
            <w:tcW w:w="1350" w:type="dxa"/>
            <w:tcBorders>
              <w:top w:val="single" w:sz="4" w:space="0" w:color="auto"/>
              <w:left w:val="nil"/>
              <w:bottom w:val="single" w:sz="4" w:space="0" w:color="auto"/>
              <w:right w:val="nil"/>
            </w:tcBorders>
            <w:shd w:val="clear" w:color="auto" w:fill="auto"/>
            <w:vAlign w:val="bottom"/>
          </w:tcPr>
          <w:p w:rsidR="004A75CB" w:rsidRPr="008A702B" w:rsidRDefault="004A75CB" w:rsidP="004A75CB">
            <w:pPr>
              <w:rPr>
                <w:rFonts w:ascii="Calibri" w:hAnsi="Calibri"/>
                <w:sz w:val="20"/>
                <w:szCs w:val="20"/>
              </w:rPr>
            </w:pPr>
            <w:r w:rsidRPr="008A702B">
              <w:rPr>
                <w:rFonts w:ascii="Calibri" w:hAnsi="Calibri"/>
                <w:sz w:val="20"/>
                <w:szCs w:val="20"/>
              </w:rPr>
              <w:t>15616000</w:t>
            </w:r>
          </w:p>
        </w:tc>
        <w:tc>
          <w:tcPr>
            <w:tcW w:w="1620" w:type="dxa"/>
            <w:gridSpan w:val="3"/>
            <w:tcBorders>
              <w:top w:val="nil"/>
              <w:left w:val="single" w:sz="4" w:space="0" w:color="auto"/>
              <w:bottom w:val="single" w:sz="4" w:space="0" w:color="auto"/>
              <w:right w:val="single" w:sz="4" w:space="0" w:color="auto"/>
            </w:tcBorders>
            <w:shd w:val="clear" w:color="auto" w:fill="auto"/>
            <w:vAlign w:val="center"/>
          </w:tcPr>
          <w:p w:rsidR="004A75CB" w:rsidRPr="008A702B" w:rsidRDefault="004A75CB" w:rsidP="004A75CB">
            <w:pPr>
              <w:rPr>
                <w:rFonts w:ascii="Arial LatArm" w:hAnsi="Arial LatArm"/>
                <w:sz w:val="20"/>
                <w:szCs w:val="20"/>
              </w:rPr>
            </w:pPr>
            <w:r w:rsidRPr="008A702B">
              <w:rPr>
                <w:rFonts w:ascii="Arial LatArm" w:hAnsi="Arial LatArm"/>
                <w:sz w:val="20"/>
                <w:szCs w:val="20"/>
              </w:rPr>
              <w:t xml:space="preserve"> </w:t>
            </w:r>
            <w:r w:rsidRPr="008A702B">
              <w:rPr>
                <w:rFonts w:ascii="Sylfaen" w:hAnsi="Sylfaen" w:cs="Sylfaen"/>
                <w:sz w:val="20"/>
                <w:szCs w:val="20"/>
              </w:rPr>
              <w:t>Հնդկաձավար</w:t>
            </w:r>
          </w:p>
        </w:tc>
        <w:tc>
          <w:tcPr>
            <w:tcW w:w="2134" w:type="dxa"/>
          </w:tcPr>
          <w:p w:rsidR="004A75CB" w:rsidRPr="00536AA6" w:rsidRDefault="004A75CB" w:rsidP="004A75CB">
            <w:pPr>
              <w:jc w:val="center"/>
              <w:rPr>
                <w:rFonts w:ascii="Sylfaen" w:hAnsi="Sylfaen"/>
                <w:sz w:val="20"/>
                <w:szCs w:val="20"/>
              </w:rPr>
            </w:pPr>
            <w:r>
              <w:rPr>
                <w:rFonts w:ascii="Sylfaen" w:hAnsi="Sylfaen"/>
                <w:sz w:val="20"/>
                <w:szCs w:val="20"/>
              </w:rPr>
              <w:t>ՀՀ կամ համարժեք</w:t>
            </w:r>
          </w:p>
        </w:tc>
        <w:tc>
          <w:tcPr>
            <w:tcW w:w="2366" w:type="dxa"/>
          </w:tcPr>
          <w:p w:rsidR="004A75CB" w:rsidRPr="008A702B" w:rsidRDefault="004A75CB" w:rsidP="004A75CB">
            <w:pPr>
              <w:rPr>
                <w:rFonts w:ascii="GHEA Grapalat" w:hAnsi="GHEA Grapalat"/>
                <w:sz w:val="20"/>
                <w:szCs w:val="20"/>
              </w:rPr>
            </w:pPr>
            <w:r w:rsidRPr="00EC2D3F">
              <w:rPr>
                <w:rFonts w:ascii="Sylfaen" w:hAnsi="Sylfaen" w:cs="Sylfaen"/>
                <w:sz w:val="20"/>
                <w:szCs w:val="20"/>
              </w:rPr>
              <w:t>Հնդկաձավար</w:t>
            </w:r>
            <w:r w:rsidRPr="00EC2D3F">
              <w:rPr>
                <w:rFonts w:ascii="GHEA Grapalat" w:hAnsi="GHEA Grapalat"/>
                <w:sz w:val="20"/>
                <w:szCs w:val="20"/>
              </w:rPr>
              <w:t xml:space="preserve"> I </w:t>
            </w:r>
            <w:r w:rsidRPr="00EC2D3F">
              <w:rPr>
                <w:rFonts w:ascii="Sylfaen" w:hAnsi="Sylfaen" w:cs="Sylfaen"/>
                <w:sz w:val="20"/>
                <w:szCs w:val="20"/>
              </w:rPr>
              <w:t>կամ</w:t>
            </w:r>
            <w:r w:rsidRPr="00EC2D3F">
              <w:rPr>
                <w:rFonts w:ascii="GHEA Grapalat" w:hAnsi="GHEA Grapalat"/>
                <w:sz w:val="20"/>
                <w:szCs w:val="20"/>
              </w:rPr>
              <w:t xml:space="preserve"> II </w:t>
            </w:r>
            <w:r w:rsidRPr="00EC2D3F">
              <w:rPr>
                <w:rFonts w:ascii="Sylfaen" w:hAnsi="Sylfaen" w:cs="Sylfaen"/>
                <w:sz w:val="20"/>
                <w:szCs w:val="20"/>
              </w:rPr>
              <w:t>տեսակների</w:t>
            </w:r>
            <w:r w:rsidRPr="00EC2D3F">
              <w:rPr>
                <w:rFonts w:ascii="GHEA Grapalat" w:hAnsi="GHEA Grapalat"/>
                <w:sz w:val="20"/>
                <w:szCs w:val="20"/>
              </w:rPr>
              <w:t xml:space="preserve">, </w:t>
            </w:r>
            <w:r w:rsidRPr="00EC2D3F">
              <w:rPr>
                <w:rFonts w:ascii="Sylfaen" w:hAnsi="Sylfaen" w:cs="Sylfaen"/>
                <w:sz w:val="20"/>
                <w:szCs w:val="20"/>
              </w:rPr>
              <w:t>խոնավությունը</w:t>
            </w:r>
            <w:r w:rsidRPr="00EC2D3F">
              <w:rPr>
                <w:rFonts w:ascii="GHEA Grapalat" w:hAnsi="GHEA Grapalat"/>
                <w:sz w:val="20"/>
                <w:szCs w:val="20"/>
              </w:rPr>
              <w:t>` 14,0 %-</w:t>
            </w:r>
            <w:r w:rsidRPr="00EC2D3F">
              <w:rPr>
                <w:rFonts w:ascii="Sylfaen" w:hAnsi="Sylfaen" w:cs="Sylfaen"/>
                <w:sz w:val="20"/>
                <w:szCs w:val="20"/>
              </w:rPr>
              <w:t>ից</w:t>
            </w:r>
            <w:r w:rsidRPr="00EC2D3F">
              <w:rPr>
                <w:rFonts w:ascii="GHEA Grapalat" w:hAnsi="GHEA Grapalat"/>
                <w:sz w:val="20"/>
                <w:szCs w:val="20"/>
              </w:rPr>
              <w:t xml:space="preserve"> </w:t>
            </w:r>
            <w:r w:rsidRPr="00EC2D3F">
              <w:rPr>
                <w:rFonts w:ascii="Sylfaen" w:hAnsi="Sylfaen" w:cs="Sylfaen"/>
                <w:sz w:val="20"/>
                <w:szCs w:val="20"/>
              </w:rPr>
              <w:t>ոչ</w:t>
            </w:r>
            <w:r w:rsidRPr="00EC2D3F">
              <w:rPr>
                <w:rFonts w:ascii="GHEA Grapalat" w:hAnsi="GHEA Grapalat"/>
                <w:sz w:val="20"/>
                <w:szCs w:val="20"/>
              </w:rPr>
              <w:t xml:space="preserve"> </w:t>
            </w:r>
            <w:r w:rsidRPr="00EC2D3F">
              <w:rPr>
                <w:rFonts w:ascii="Sylfaen" w:hAnsi="Sylfaen" w:cs="Sylfaen"/>
                <w:sz w:val="20"/>
                <w:szCs w:val="20"/>
              </w:rPr>
              <w:t>ավելի</w:t>
            </w:r>
            <w:r w:rsidRPr="00EC2D3F">
              <w:rPr>
                <w:rFonts w:ascii="GHEA Grapalat" w:hAnsi="GHEA Grapalat"/>
                <w:sz w:val="20"/>
                <w:szCs w:val="20"/>
              </w:rPr>
              <w:t xml:space="preserve">, </w:t>
            </w:r>
            <w:r w:rsidRPr="00EC2D3F">
              <w:rPr>
                <w:rFonts w:ascii="Sylfaen" w:hAnsi="Sylfaen" w:cs="Sylfaen"/>
                <w:sz w:val="20"/>
                <w:szCs w:val="20"/>
              </w:rPr>
              <w:t>հատիկները</w:t>
            </w:r>
            <w:r w:rsidRPr="00EC2D3F">
              <w:rPr>
                <w:rFonts w:ascii="GHEA Grapalat" w:hAnsi="GHEA Grapalat"/>
                <w:sz w:val="20"/>
                <w:szCs w:val="20"/>
              </w:rPr>
              <w:t>` 97,5 %-</w:t>
            </w:r>
            <w:r w:rsidRPr="00EC2D3F">
              <w:rPr>
                <w:rFonts w:ascii="Sylfaen" w:hAnsi="Sylfaen" w:cs="Sylfaen"/>
                <w:sz w:val="20"/>
                <w:szCs w:val="20"/>
              </w:rPr>
              <w:t>ից</w:t>
            </w:r>
            <w:r w:rsidRPr="00EC2D3F">
              <w:rPr>
                <w:rFonts w:ascii="GHEA Grapalat" w:hAnsi="GHEA Grapalat"/>
                <w:sz w:val="20"/>
                <w:szCs w:val="20"/>
              </w:rPr>
              <w:t xml:space="preserve"> </w:t>
            </w:r>
            <w:r w:rsidRPr="00EC2D3F">
              <w:rPr>
                <w:rFonts w:ascii="Sylfaen" w:hAnsi="Sylfaen" w:cs="Sylfaen"/>
                <w:sz w:val="20"/>
                <w:szCs w:val="20"/>
              </w:rPr>
              <w:t>ոչ</w:t>
            </w:r>
            <w:r w:rsidRPr="00EC2D3F">
              <w:rPr>
                <w:rFonts w:ascii="GHEA Grapalat" w:hAnsi="GHEA Grapalat"/>
                <w:sz w:val="20"/>
                <w:szCs w:val="20"/>
              </w:rPr>
              <w:t xml:space="preserve"> </w:t>
            </w:r>
            <w:r w:rsidRPr="00EC2D3F">
              <w:rPr>
                <w:rFonts w:ascii="Sylfaen" w:hAnsi="Sylfaen" w:cs="Sylfaen"/>
                <w:sz w:val="20"/>
                <w:szCs w:val="20"/>
              </w:rPr>
              <w:t>պակաս</w:t>
            </w:r>
            <w:r w:rsidRPr="00EC2D3F">
              <w:rPr>
                <w:rFonts w:ascii="GHEA Grapalat" w:hAnsi="GHEA Grapalat"/>
                <w:sz w:val="20"/>
                <w:szCs w:val="20"/>
              </w:rPr>
              <w:t xml:space="preserve">: </w:t>
            </w:r>
            <w:r w:rsidRPr="00EC2D3F">
              <w:rPr>
                <w:rFonts w:ascii="Sylfaen" w:hAnsi="Sylfaen" w:cs="Sylfaen"/>
                <w:sz w:val="20"/>
                <w:szCs w:val="20"/>
              </w:rPr>
              <w:t>Պիտանելիության</w:t>
            </w:r>
            <w:r w:rsidRPr="00EC2D3F">
              <w:rPr>
                <w:rFonts w:ascii="GHEA Grapalat" w:hAnsi="GHEA Grapalat"/>
                <w:sz w:val="20"/>
                <w:szCs w:val="20"/>
              </w:rPr>
              <w:t xml:space="preserve"> </w:t>
            </w:r>
            <w:r w:rsidRPr="00EC2D3F">
              <w:rPr>
                <w:rFonts w:ascii="Sylfaen" w:hAnsi="Sylfaen" w:cs="Sylfaen"/>
                <w:sz w:val="20"/>
                <w:szCs w:val="20"/>
              </w:rPr>
              <w:t>մնացորդային</w:t>
            </w:r>
            <w:r w:rsidRPr="00EC2D3F">
              <w:rPr>
                <w:rFonts w:ascii="GHEA Grapalat" w:hAnsi="GHEA Grapalat"/>
                <w:sz w:val="20"/>
                <w:szCs w:val="20"/>
              </w:rPr>
              <w:t xml:space="preserve"> </w:t>
            </w:r>
            <w:r w:rsidRPr="00EC2D3F">
              <w:rPr>
                <w:rFonts w:ascii="Sylfaen" w:hAnsi="Sylfaen" w:cs="Sylfaen"/>
                <w:sz w:val="20"/>
                <w:szCs w:val="20"/>
              </w:rPr>
              <w:lastRenderedPageBreak/>
              <w:t>ժամկետը</w:t>
            </w:r>
            <w:r w:rsidRPr="00EC2D3F">
              <w:rPr>
                <w:rFonts w:ascii="GHEA Grapalat" w:hAnsi="GHEA Grapalat"/>
                <w:sz w:val="20"/>
                <w:szCs w:val="20"/>
              </w:rPr>
              <w:t xml:space="preserve"> </w:t>
            </w:r>
            <w:r w:rsidRPr="00EC2D3F">
              <w:rPr>
                <w:rFonts w:ascii="Sylfaen" w:hAnsi="Sylfaen" w:cs="Sylfaen"/>
                <w:sz w:val="20"/>
                <w:szCs w:val="20"/>
              </w:rPr>
              <w:t>ոչ</w:t>
            </w:r>
            <w:r w:rsidRPr="00EC2D3F">
              <w:rPr>
                <w:rFonts w:ascii="GHEA Grapalat" w:hAnsi="GHEA Grapalat"/>
                <w:sz w:val="20"/>
                <w:szCs w:val="20"/>
              </w:rPr>
              <w:t xml:space="preserve"> </w:t>
            </w:r>
            <w:r w:rsidRPr="00EC2D3F">
              <w:rPr>
                <w:rFonts w:ascii="Sylfaen" w:hAnsi="Sylfaen" w:cs="Sylfaen"/>
                <w:sz w:val="20"/>
                <w:szCs w:val="20"/>
              </w:rPr>
              <w:t>պակաս</w:t>
            </w:r>
            <w:r w:rsidRPr="00EC2D3F">
              <w:rPr>
                <w:rFonts w:ascii="GHEA Grapalat" w:hAnsi="GHEA Grapalat"/>
                <w:sz w:val="20"/>
                <w:szCs w:val="20"/>
              </w:rPr>
              <w:t xml:space="preserve"> </w:t>
            </w:r>
            <w:r w:rsidRPr="00EC2D3F">
              <w:rPr>
                <w:rFonts w:ascii="Sylfaen" w:hAnsi="Sylfaen" w:cs="Sylfaen"/>
                <w:sz w:val="20"/>
                <w:szCs w:val="20"/>
              </w:rPr>
              <w:t>քան</w:t>
            </w:r>
            <w:r w:rsidRPr="00EC2D3F">
              <w:rPr>
                <w:rFonts w:ascii="GHEA Grapalat" w:hAnsi="GHEA Grapalat"/>
                <w:sz w:val="20"/>
                <w:szCs w:val="20"/>
              </w:rPr>
              <w:t xml:space="preserve"> 70 %: </w:t>
            </w:r>
            <w:r w:rsidRPr="00EC2D3F">
              <w:rPr>
                <w:rFonts w:ascii="Sylfaen" w:hAnsi="Sylfaen" w:cs="Sylfaen"/>
                <w:sz w:val="20"/>
                <w:szCs w:val="20"/>
              </w:rPr>
              <w:t>Անվտանգությունը</w:t>
            </w:r>
            <w:r w:rsidRPr="00EC2D3F">
              <w:rPr>
                <w:rFonts w:ascii="GHEA Grapalat" w:hAnsi="GHEA Grapalat"/>
                <w:sz w:val="20"/>
                <w:szCs w:val="20"/>
              </w:rPr>
              <w:t xml:space="preserve"> </w:t>
            </w:r>
            <w:r w:rsidRPr="00EC2D3F">
              <w:rPr>
                <w:rFonts w:ascii="Sylfaen" w:hAnsi="Sylfaen" w:cs="Sylfaen"/>
                <w:sz w:val="20"/>
                <w:szCs w:val="20"/>
              </w:rPr>
              <w:t>և</w:t>
            </w:r>
            <w:r w:rsidRPr="00EC2D3F">
              <w:rPr>
                <w:rFonts w:ascii="GHEA Grapalat" w:hAnsi="GHEA Grapalat"/>
                <w:sz w:val="20"/>
                <w:szCs w:val="20"/>
              </w:rPr>
              <w:t xml:space="preserve"> </w:t>
            </w:r>
            <w:r w:rsidRPr="00EC2D3F">
              <w:rPr>
                <w:rFonts w:ascii="Sylfaen" w:hAnsi="Sylfaen" w:cs="Sylfaen"/>
                <w:sz w:val="20"/>
                <w:szCs w:val="20"/>
              </w:rPr>
              <w:t>մակնշումը՝</w:t>
            </w:r>
            <w:r w:rsidRPr="00EC2D3F">
              <w:rPr>
                <w:rFonts w:ascii="GHEA Grapalat" w:hAnsi="GHEA Grapalat"/>
                <w:sz w:val="20"/>
                <w:szCs w:val="20"/>
              </w:rPr>
              <w:t xml:space="preserve"> </w:t>
            </w:r>
            <w:r w:rsidRPr="00EC2D3F">
              <w:rPr>
                <w:rFonts w:ascii="Sylfaen" w:hAnsi="Sylfaen" w:cs="Sylfaen"/>
                <w:sz w:val="20"/>
                <w:szCs w:val="20"/>
              </w:rPr>
              <w:t>ըստ</w:t>
            </w:r>
            <w:r w:rsidRPr="00EC2D3F">
              <w:rPr>
                <w:rFonts w:ascii="GHEA Grapalat" w:hAnsi="GHEA Grapalat"/>
                <w:sz w:val="20"/>
                <w:szCs w:val="20"/>
              </w:rPr>
              <w:t xml:space="preserve"> </w:t>
            </w:r>
            <w:r w:rsidRPr="00EC2D3F">
              <w:rPr>
                <w:rFonts w:ascii="Sylfaen" w:hAnsi="Sylfaen" w:cs="Sylfaen"/>
                <w:sz w:val="20"/>
                <w:szCs w:val="20"/>
              </w:rPr>
              <w:t>ՀՀ</w:t>
            </w:r>
            <w:r w:rsidRPr="00EC2D3F">
              <w:rPr>
                <w:rFonts w:ascii="GHEA Grapalat" w:hAnsi="GHEA Grapalat"/>
                <w:sz w:val="20"/>
                <w:szCs w:val="20"/>
              </w:rPr>
              <w:t xml:space="preserve"> </w:t>
            </w:r>
            <w:r w:rsidRPr="00EC2D3F">
              <w:rPr>
                <w:rFonts w:ascii="Sylfaen" w:hAnsi="Sylfaen" w:cs="Sylfaen"/>
                <w:sz w:val="20"/>
                <w:szCs w:val="20"/>
              </w:rPr>
              <w:t>կառավարության</w:t>
            </w:r>
            <w:r w:rsidRPr="00EC2D3F">
              <w:rPr>
                <w:rFonts w:ascii="GHEA Grapalat" w:hAnsi="GHEA Grapalat"/>
                <w:sz w:val="20"/>
                <w:szCs w:val="20"/>
              </w:rPr>
              <w:t xml:space="preserve"> 2007</w:t>
            </w:r>
            <w:r w:rsidRPr="00EC2D3F">
              <w:rPr>
                <w:rFonts w:ascii="Sylfaen" w:hAnsi="Sylfaen" w:cs="Sylfaen"/>
                <w:sz w:val="20"/>
                <w:szCs w:val="20"/>
              </w:rPr>
              <w:t>թ</w:t>
            </w:r>
            <w:r w:rsidRPr="00EC2D3F">
              <w:rPr>
                <w:rFonts w:ascii="GHEA Grapalat" w:hAnsi="GHEA Grapalat"/>
                <w:sz w:val="20"/>
                <w:szCs w:val="20"/>
              </w:rPr>
              <w:t xml:space="preserve">. </w:t>
            </w:r>
            <w:r w:rsidRPr="00EC2D3F">
              <w:rPr>
                <w:rFonts w:ascii="Sylfaen" w:hAnsi="Sylfaen" w:cs="Sylfaen"/>
                <w:sz w:val="20"/>
                <w:szCs w:val="20"/>
              </w:rPr>
              <w:t>հունվարի</w:t>
            </w:r>
            <w:r w:rsidRPr="00EC2D3F">
              <w:rPr>
                <w:rFonts w:ascii="GHEA Grapalat" w:hAnsi="GHEA Grapalat"/>
                <w:sz w:val="20"/>
                <w:szCs w:val="20"/>
              </w:rPr>
              <w:t xml:space="preserve"> 11-</w:t>
            </w:r>
            <w:r w:rsidRPr="00EC2D3F">
              <w:rPr>
                <w:rFonts w:ascii="Sylfaen" w:hAnsi="Sylfaen" w:cs="Sylfaen"/>
                <w:sz w:val="20"/>
                <w:szCs w:val="20"/>
              </w:rPr>
              <w:t>ի</w:t>
            </w:r>
            <w:r w:rsidRPr="00EC2D3F">
              <w:rPr>
                <w:rFonts w:ascii="GHEA Grapalat" w:hAnsi="GHEA Grapalat"/>
                <w:sz w:val="20"/>
                <w:szCs w:val="20"/>
              </w:rPr>
              <w:t xml:space="preserve"> N 22-</w:t>
            </w:r>
            <w:r w:rsidRPr="00EC2D3F">
              <w:rPr>
                <w:rFonts w:ascii="Sylfaen" w:hAnsi="Sylfaen" w:cs="Sylfaen"/>
                <w:sz w:val="20"/>
                <w:szCs w:val="20"/>
              </w:rPr>
              <w:t>Ն</w:t>
            </w:r>
            <w:r w:rsidRPr="00EC2D3F">
              <w:rPr>
                <w:rFonts w:ascii="GHEA Grapalat" w:hAnsi="GHEA Grapalat"/>
                <w:sz w:val="20"/>
                <w:szCs w:val="20"/>
              </w:rPr>
              <w:t xml:space="preserve"> </w:t>
            </w:r>
            <w:r w:rsidRPr="00EC2D3F">
              <w:rPr>
                <w:rFonts w:ascii="Sylfaen" w:hAnsi="Sylfaen" w:cs="Sylfaen"/>
                <w:sz w:val="20"/>
                <w:szCs w:val="20"/>
              </w:rPr>
              <w:t>որոշմամբ</w:t>
            </w:r>
            <w:r w:rsidRPr="00EC2D3F">
              <w:rPr>
                <w:rFonts w:ascii="GHEA Grapalat" w:hAnsi="GHEA Grapalat"/>
                <w:sz w:val="20"/>
                <w:szCs w:val="20"/>
              </w:rPr>
              <w:t xml:space="preserve"> </w:t>
            </w:r>
            <w:r w:rsidRPr="00EC2D3F">
              <w:rPr>
                <w:rFonts w:ascii="Sylfaen" w:hAnsi="Sylfaen" w:cs="Sylfaen"/>
                <w:sz w:val="20"/>
                <w:szCs w:val="20"/>
              </w:rPr>
              <w:t>հաստատված</w:t>
            </w:r>
            <w:r w:rsidRPr="00EC2D3F">
              <w:rPr>
                <w:rFonts w:ascii="GHEA Grapalat" w:hAnsi="GHEA Grapalat"/>
                <w:sz w:val="20"/>
                <w:szCs w:val="20"/>
              </w:rPr>
              <w:t xml:space="preserve"> </w:t>
            </w:r>
            <w:r w:rsidRPr="00EC2D3F">
              <w:rPr>
                <w:rFonts w:ascii="Franklin Gothic Medium Cond" w:hAnsi="Franklin Gothic Medium Cond" w:cs="Franklin Gothic Medium Cond"/>
                <w:sz w:val="20"/>
                <w:szCs w:val="20"/>
              </w:rPr>
              <w:t>«</w:t>
            </w:r>
            <w:r w:rsidRPr="00EC2D3F">
              <w:rPr>
                <w:rFonts w:ascii="Sylfaen" w:hAnsi="Sylfaen" w:cs="Sylfaen"/>
                <w:sz w:val="20"/>
                <w:szCs w:val="20"/>
              </w:rPr>
              <w:t>Հացահատիկին</w:t>
            </w:r>
            <w:r w:rsidRPr="00EC2D3F">
              <w:rPr>
                <w:rFonts w:ascii="GHEA Grapalat" w:hAnsi="GHEA Grapalat"/>
                <w:sz w:val="20"/>
                <w:szCs w:val="20"/>
              </w:rPr>
              <w:t xml:space="preserve">, </w:t>
            </w:r>
            <w:r w:rsidRPr="00EC2D3F">
              <w:rPr>
                <w:rFonts w:ascii="Sylfaen" w:hAnsi="Sylfaen" w:cs="Sylfaen"/>
                <w:sz w:val="20"/>
                <w:szCs w:val="20"/>
              </w:rPr>
              <w:t>դրա</w:t>
            </w:r>
            <w:r w:rsidRPr="00EC2D3F">
              <w:rPr>
                <w:rFonts w:ascii="GHEA Grapalat" w:hAnsi="GHEA Grapalat"/>
                <w:sz w:val="20"/>
                <w:szCs w:val="20"/>
              </w:rPr>
              <w:t xml:space="preserve"> </w:t>
            </w:r>
            <w:r w:rsidRPr="00EC2D3F">
              <w:rPr>
                <w:rFonts w:ascii="Sylfaen" w:hAnsi="Sylfaen" w:cs="Sylfaen"/>
                <w:sz w:val="20"/>
                <w:szCs w:val="20"/>
              </w:rPr>
              <w:t>արտադրմանը</w:t>
            </w:r>
            <w:r w:rsidRPr="00EC2D3F">
              <w:rPr>
                <w:rFonts w:ascii="GHEA Grapalat" w:hAnsi="GHEA Grapalat"/>
                <w:sz w:val="20"/>
                <w:szCs w:val="20"/>
              </w:rPr>
              <w:t xml:space="preserve">, </w:t>
            </w:r>
            <w:r w:rsidRPr="00EC2D3F">
              <w:rPr>
                <w:rFonts w:ascii="Sylfaen" w:hAnsi="Sylfaen" w:cs="Sylfaen"/>
                <w:sz w:val="20"/>
                <w:szCs w:val="20"/>
              </w:rPr>
              <w:t>պահմանը</w:t>
            </w:r>
            <w:r w:rsidRPr="00EC2D3F">
              <w:rPr>
                <w:rFonts w:ascii="GHEA Grapalat" w:hAnsi="GHEA Grapalat"/>
                <w:sz w:val="20"/>
                <w:szCs w:val="20"/>
              </w:rPr>
              <w:t xml:space="preserve">, </w:t>
            </w:r>
            <w:r w:rsidRPr="00EC2D3F">
              <w:rPr>
                <w:rFonts w:ascii="Sylfaen" w:hAnsi="Sylfaen" w:cs="Sylfaen"/>
                <w:sz w:val="20"/>
                <w:szCs w:val="20"/>
              </w:rPr>
              <w:t>վերամշակմանը</w:t>
            </w:r>
            <w:r w:rsidRPr="00EC2D3F">
              <w:rPr>
                <w:rFonts w:ascii="GHEA Grapalat" w:hAnsi="GHEA Grapalat"/>
                <w:sz w:val="20"/>
                <w:szCs w:val="20"/>
              </w:rPr>
              <w:t xml:space="preserve"> </w:t>
            </w:r>
            <w:r w:rsidRPr="00EC2D3F">
              <w:rPr>
                <w:rFonts w:ascii="Sylfaen" w:hAnsi="Sylfaen" w:cs="Sylfaen"/>
                <w:sz w:val="20"/>
                <w:szCs w:val="20"/>
              </w:rPr>
              <w:t>և</w:t>
            </w:r>
            <w:r w:rsidRPr="00EC2D3F">
              <w:rPr>
                <w:rFonts w:ascii="GHEA Grapalat" w:hAnsi="GHEA Grapalat"/>
                <w:sz w:val="20"/>
                <w:szCs w:val="20"/>
              </w:rPr>
              <w:t xml:space="preserve"> </w:t>
            </w:r>
            <w:r w:rsidRPr="00EC2D3F">
              <w:rPr>
                <w:rFonts w:ascii="Sylfaen" w:hAnsi="Sylfaen" w:cs="Sylfaen"/>
                <w:sz w:val="20"/>
                <w:szCs w:val="20"/>
              </w:rPr>
              <w:t>օգտահանմանը</w:t>
            </w:r>
            <w:r w:rsidRPr="00EC2D3F">
              <w:rPr>
                <w:rFonts w:ascii="GHEA Grapalat" w:hAnsi="GHEA Grapalat"/>
                <w:sz w:val="20"/>
                <w:szCs w:val="20"/>
              </w:rPr>
              <w:t xml:space="preserve"> </w:t>
            </w:r>
            <w:r w:rsidRPr="00EC2D3F">
              <w:rPr>
                <w:rFonts w:ascii="Sylfaen" w:hAnsi="Sylfaen" w:cs="Sylfaen"/>
                <w:sz w:val="20"/>
                <w:szCs w:val="20"/>
              </w:rPr>
              <w:t>ներկայացվող</w:t>
            </w:r>
            <w:r w:rsidRPr="00EC2D3F">
              <w:rPr>
                <w:rFonts w:ascii="GHEA Grapalat" w:hAnsi="GHEA Grapalat"/>
                <w:sz w:val="20"/>
                <w:szCs w:val="20"/>
              </w:rPr>
              <w:t xml:space="preserve"> </w:t>
            </w:r>
            <w:r w:rsidRPr="00EC2D3F">
              <w:rPr>
                <w:rFonts w:ascii="Sylfaen" w:hAnsi="Sylfaen" w:cs="Sylfaen"/>
                <w:sz w:val="20"/>
                <w:szCs w:val="20"/>
              </w:rPr>
              <w:t>պահանջների</w:t>
            </w:r>
            <w:r w:rsidRPr="00EC2D3F">
              <w:rPr>
                <w:rFonts w:ascii="GHEA Grapalat" w:hAnsi="GHEA Grapalat"/>
                <w:sz w:val="20"/>
                <w:szCs w:val="20"/>
              </w:rPr>
              <w:t xml:space="preserve"> </w:t>
            </w:r>
            <w:r w:rsidRPr="00EC2D3F">
              <w:rPr>
                <w:rFonts w:ascii="Sylfaen" w:hAnsi="Sylfaen" w:cs="Sylfaen"/>
                <w:sz w:val="20"/>
                <w:szCs w:val="20"/>
              </w:rPr>
              <w:t>տեխնիկական</w:t>
            </w:r>
            <w:r w:rsidRPr="00EC2D3F">
              <w:rPr>
                <w:rFonts w:ascii="GHEA Grapalat" w:hAnsi="GHEA Grapalat"/>
                <w:sz w:val="20"/>
                <w:szCs w:val="20"/>
              </w:rPr>
              <w:t xml:space="preserve"> </w:t>
            </w:r>
            <w:r w:rsidRPr="00EC2D3F">
              <w:rPr>
                <w:rFonts w:ascii="Sylfaen" w:hAnsi="Sylfaen" w:cs="Sylfaen"/>
                <w:sz w:val="20"/>
                <w:szCs w:val="20"/>
              </w:rPr>
              <w:t>կանոնակարգի</w:t>
            </w:r>
            <w:r w:rsidRPr="00EC2D3F">
              <w:rPr>
                <w:rFonts w:ascii="Franklin Gothic Medium Cond" w:hAnsi="Franklin Gothic Medium Cond" w:cs="Franklin Gothic Medium Cond"/>
                <w:sz w:val="20"/>
                <w:szCs w:val="20"/>
              </w:rPr>
              <w:t>»</w:t>
            </w:r>
            <w:r w:rsidRPr="00EC2D3F">
              <w:rPr>
                <w:rFonts w:ascii="GHEA Grapalat" w:hAnsi="GHEA Grapalat"/>
                <w:sz w:val="20"/>
                <w:szCs w:val="20"/>
              </w:rPr>
              <w:t xml:space="preserve"> </w:t>
            </w:r>
            <w:r w:rsidRPr="00EC2D3F">
              <w:rPr>
                <w:rFonts w:ascii="Sylfaen" w:hAnsi="Sylfaen" w:cs="Sylfaen"/>
                <w:sz w:val="20"/>
                <w:szCs w:val="20"/>
              </w:rPr>
              <w:t>և</w:t>
            </w:r>
            <w:r w:rsidRPr="00EC2D3F">
              <w:rPr>
                <w:rFonts w:ascii="GHEA Grapalat" w:hAnsi="GHEA Grapalat"/>
                <w:sz w:val="20"/>
                <w:szCs w:val="20"/>
              </w:rPr>
              <w:t xml:space="preserve"> </w:t>
            </w:r>
            <w:r w:rsidRPr="00EC2D3F">
              <w:rPr>
                <w:rFonts w:ascii="Franklin Gothic Medium Cond" w:hAnsi="Franklin Gothic Medium Cond" w:cs="Franklin Gothic Medium Cond"/>
                <w:sz w:val="20"/>
                <w:szCs w:val="20"/>
              </w:rPr>
              <w:t>«</w:t>
            </w:r>
            <w:r w:rsidRPr="00EC2D3F">
              <w:rPr>
                <w:rFonts w:ascii="Sylfaen" w:hAnsi="Sylfaen" w:cs="Sylfaen"/>
                <w:sz w:val="20"/>
                <w:szCs w:val="20"/>
              </w:rPr>
              <w:t>Սննդամթերքի</w:t>
            </w:r>
            <w:r w:rsidRPr="00EC2D3F">
              <w:rPr>
                <w:rFonts w:ascii="GHEA Grapalat" w:hAnsi="GHEA Grapalat"/>
                <w:sz w:val="20"/>
                <w:szCs w:val="20"/>
              </w:rPr>
              <w:t xml:space="preserve"> </w:t>
            </w:r>
            <w:r w:rsidRPr="00EC2D3F">
              <w:rPr>
                <w:rFonts w:ascii="Sylfaen" w:hAnsi="Sylfaen" w:cs="Sylfaen"/>
                <w:sz w:val="20"/>
                <w:szCs w:val="20"/>
              </w:rPr>
              <w:t>անվտանգության</w:t>
            </w:r>
            <w:r w:rsidRPr="00EC2D3F">
              <w:rPr>
                <w:rFonts w:ascii="GHEA Grapalat" w:hAnsi="GHEA Grapalat"/>
                <w:sz w:val="20"/>
                <w:szCs w:val="20"/>
              </w:rPr>
              <w:t xml:space="preserve"> </w:t>
            </w:r>
            <w:r w:rsidRPr="00EC2D3F">
              <w:rPr>
                <w:rFonts w:ascii="Sylfaen" w:hAnsi="Sylfaen" w:cs="Sylfaen"/>
                <w:sz w:val="20"/>
                <w:szCs w:val="20"/>
              </w:rPr>
              <w:t>մասին</w:t>
            </w:r>
            <w:r w:rsidRPr="00EC2D3F">
              <w:rPr>
                <w:rFonts w:ascii="Franklin Gothic Medium Cond" w:hAnsi="Franklin Gothic Medium Cond" w:cs="Franklin Gothic Medium Cond"/>
                <w:sz w:val="20"/>
                <w:szCs w:val="20"/>
              </w:rPr>
              <w:t>»</w:t>
            </w:r>
            <w:r w:rsidRPr="00EC2D3F">
              <w:rPr>
                <w:rFonts w:ascii="GHEA Grapalat" w:hAnsi="GHEA Grapalat"/>
                <w:sz w:val="20"/>
                <w:szCs w:val="20"/>
              </w:rPr>
              <w:t xml:space="preserve"> </w:t>
            </w:r>
            <w:r w:rsidRPr="00EC2D3F">
              <w:rPr>
                <w:rFonts w:ascii="Sylfaen" w:hAnsi="Sylfaen" w:cs="Sylfaen"/>
                <w:sz w:val="20"/>
                <w:szCs w:val="20"/>
              </w:rPr>
              <w:t>ՀՀ</w:t>
            </w:r>
            <w:r w:rsidRPr="00EC2D3F">
              <w:rPr>
                <w:rFonts w:ascii="GHEA Grapalat" w:hAnsi="GHEA Grapalat"/>
                <w:sz w:val="20"/>
                <w:szCs w:val="20"/>
              </w:rPr>
              <w:t xml:space="preserve"> </w:t>
            </w:r>
            <w:r w:rsidRPr="00EC2D3F">
              <w:rPr>
                <w:rFonts w:ascii="Sylfaen" w:hAnsi="Sylfaen" w:cs="Sylfaen"/>
                <w:sz w:val="20"/>
                <w:szCs w:val="20"/>
              </w:rPr>
              <w:t>օրենքի</w:t>
            </w:r>
            <w:r w:rsidRPr="00EC2D3F">
              <w:rPr>
                <w:rFonts w:ascii="GHEA Grapalat" w:hAnsi="GHEA Grapalat"/>
                <w:sz w:val="20"/>
                <w:szCs w:val="20"/>
              </w:rPr>
              <w:t xml:space="preserve"> 8-</w:t>
            </w:r>
            <w:r w:rsidRPr="00EC2D3F">
              <w:rPr>
                <w:rFonts w:ascii="Sylfaen" w:hAnsi="Sylfaen" w:cs="Sylfaen"/>
                <w:sz w:val="20"/>
                <w:szCs w:val="20"/>
              </w:rPr>
              <w:t>րդ</w:t>
            </w:r>
            <w:r w:rsidRPr="00EC2D3F">
              <w:rPr>
                <w:rFonts w:ascii="GHEA Grapalat" w:hAnsi="GHEA Grapalat"/>
                <w:sz w:val="20"/>
                <w:szCs w:val="20"/>
              </w:rPr>
              <w:t xml:space="preserve"> </w:t>
            </w:r>
            <w:r w:rsidRPr="00EC2D3F">
              <w:rPr>
                <w:rFonts w:ascii="Sylfaen" w:hAnsi="Sylfaen" w:cs="Sylfaen"/>
                <w:sz w:val="20"/>
                <w:szCs w:val="20"/>
              </w:rPr>
              <w:t>հոդվածի</w:t>
            </w:r>
            <w:r w:rsidRPr="00EC2D3F">
              <w:rPr>
                <w:rFonts w:ascii="GHEA Grapalat" w:hAnsi="GHEA Grapalat"/>
                <w:sz w:val="20"/>
                <w:szCs w:val="20"/>
              </w:rPr>
              <w:t xml:space="preserve">: </w:t>
            </w:r>
            <w:r w:rsidRPr="00EC2D3F">
              <w:rPr>
                <w:rFonts w:ascii="Sylfaen" w:hAnsi="Sylfaen" w:cs="Sylfaen"/>
                <w:sz w:val="20"/>
                <w:szCs w:val="20"/>
              </w:rPr>
              <w:t>Փաթեթավորումը</w:t>
            </w:r>
            <w:r w:rsidRPr="00EC2D3F">
              <w:rPr>
                <w:rFonts w:ascii="GHEA Grapalat" w:hAnsi="GHEA Grapalat"/>
                <w:sz w:val="20"/>
                <w:szCs w:val="20"/>
              </w:rPr>
              <w:t xml:space="preserve"> </w:t>
            </w:r>
            <w:r w:rsidRPr="00EC2D3F">
              <w:rPr>
                <w:rFonts w:ascii="Sylfaen" w:hAnsi="Sylfaen" w:cs="Sylfaen"/>
                <w:sz w:val="20"/>
                <w:szCs w:val="20"/>
              </w:rPr>
              <w:t>մինչև</w:t>
            </w:r>
            <w:r w:rsidRPr="00EC2D3F">
              <w:rPr>
                <w:rFonts w:ascii="GHEA Grapalat" w:hAnsi="GHEA Grapalat"/>
                <w:sz w:val="20"/>
                <w:szCs w:val="20"/>
              </w:rPr>
              <w:t xml:space="preserve"> 25</w:t>
            </w:r>
            <w:r>
              <w:rPr>
                <w:rFonts w:ascii="GHEA Grapalat" w:hAnsi="GHEA Grapalat"/>
                <w:sz w:val="20"/>
                <w:szCs w:val="20"/>
              </w:rPr>
              <w:t>,</w:t>
            </w:r>
            <w:r w:rsidRPr="00EC2D3F">
              <w:rPr>
                <w:rFonts w:ascii="GHEA Grapalat" w:hAnsi="GHEA Grapalat"/>
                <w:sz w:val="20"/>
                <w:szCs w:val="20"/>
              </w:rPr>
              <w:t xml:space="preserve">50 </w:t>
            </w:r>
            <w:r w:rsidRPr="00EC2D3F">
              <w:rPr>
                <w:rFonts w:ascii="Sylfaen" w:hAnsi="Sylfaen" w:cs="Sylfaen"/>
                <w:sz w:val="20"/>
                <w:szCs w:val="20"/>
              </w:rPr>
              <w:t>կգ</w:t>
            </w:r>
            <w:r w:rsidRPr="00EC2D3F">
              <w:rPr>
                <w:rFonts w:ascii="GHEA Grapalat" w:hAnsi="GHEA Grapalat"/>
                <w:sz w:val="20"/>
                <w:szCs w:val="20"/>
              </w:rPr>
              <w:t xml:space="preserve"> </w:t>
            </w:r>
            <w:r w:rsidRPr="00EC2D3F">
              <w:rPr>
                <w:rFonts w:ascii="Sylfaen" w:hAnsi="Sylfaen" w:cs="Sylfaen"/>
                <w:sz w:val="20"/>
                <w:szCs w:val="20"/>
              </w:rPr>
              <w:t>գործարանային</w:t>
            </w:r>
            <w:r w:rsidRPr="00EC2D3F">
              <w:rPr>
                <w:rFonts w:ascii="GHEA Grapalat" w:hAnsi="GHEA Grapalat"/>
                <w:sz w:val="20"/>
                <w:szCs w:val="20"/>
              </w:rPr>
              <w:t xml:space="preserve"> </w:t>
            </w:r>
            <w:r w:rsidRPr="00EC2D3F">
              <w:rPr>
                <w:rFonts w:ascii="Sylfaen" w:hAnsi="Sylfaen" w:cs="Sylfaen"/>
                <w:sz w:val="20"/>
                <w:szCs w:val="20"/>
              </w:rPr>
              <w:t>պարկերով</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4A75CB" w:rsidRPr="008A702B" w:rsidRDefault="004A75CB" w:rsidP="004A75CB">
            <w:pPr>
              <w:rPr>
                <w:rFonts w:ascii="Arial LatArm" w:hAnsi="Arial LatArm"/>
                <w:sz w:val="20"/>
                <w:szCs w:val="20"/>
              </w:rPr>
            </w:pPr>
            <w:r w:rsidRPr="008A702B">
              <w:rPr>
                <w:rFonts w:ascii="Sylfaen" w:hAnsi="Sylfaen" w:cs="Sylfaen"/>
                <w:sz w:val="20"/>
                <w:szCs w:val="20"/>
              </w:rPr>
              <w:lastRenderedPageBreak/>
              <w:t>կգ</w:t>
            </w:r>
          </w:p>
        </w:tc>
        <w:tc>
          <w:tcPr>
            <w:tcW w:w="900" w:type="dxa"/>
          </w:tcPr>
          <w:p w:rsidR="004A75CB" w:rsidRPr="008A702B" w:rsidRDefault="004A75CB" w:rsidP="004A75CB">
            <w:pPr>
              <w:jc w:val="center"/>
              <w:rPr>
                <w:rFonts w:ascii="GHEA Grapalat" w:hAnsi="GHEA Grapalat"/>
                <w:sz w:val="20"/>
                <w:szCs w:val="20"/>
              </w:rPr>
            </w:pPr>
          </w:p>
        </w:tc>
        <w:tc>
          <w:tcPr>
            <w:tcW w:w="868" w:type="dxa"/>
          </w:tcPr>
          <w:p w:rsidR="004A75CB" w:rsidRPr="008A702B" w:rsidRDefault="004A75CB" w:rsidP="004A75CB">
            <w:pPr>
              <w:jc w:val="center"/>
              <w:rPr>
                <w:rFonts w:ascii="GHEA Grapalat" w:hAnsi="GHEA Grapalat"/>
                <w:sz w:val="20"/>
                <w:szCs w:val="20"/>
              </w:rPr>
            </w:pP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75CB" w:rsidRPr="004F1A5B" w:rsidRDefault="004A75CB" w:rsidP="004A75CB">
            <w:pPr>
              <w:jc w:val="center"/>
              <w:rPr>
                <w:rFonts w:asciiTheme="minorHAnsi" w:hAnsiTheme="minorHAnsi"/>
                <w:sz w:val="20"/>
                <w:szCs w:val="20"/>
                <w:lang w:val="hy-AM"/>
              </w:rPr>
            </w:pPr>
            <w:r>
              <w:rPr>
                <w:rFonts w:asciiTheme="minorHAnsi" w:hAnsiTheme="minorHAnsi"/>
                <w:sz w:val="20"/>
                <w:szCs w:val="20"/>
                <w:lang w:val="hy-AM"/>
              </w:rPr>
              <w:t>494</w:t>
            </w:r>
          </w:p>
        </w:tc>
        <w:tc>
          <w:tcPr>
            <w:tcW w:w="1022" w:type="dxa"/>
            <w:tcBorders>
              <w:top w:val="nil"/>
              <w:left w:val="single" w:sz="4" w:space="0" w:color="auto"/>
              <w:bottom w:val="single" w:sz="4" w:space="0" w:color="auto"/>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4A75CB" w:rsidRPr="004F1A5B" w:rsidRDefault="004A75CB" w:rsidP="004A75CB">
            <w:pPr>
              <w:jc w:val="center"/>
              <w:rPr>
                <w:rFonts w:asciiTheme="minorHAnsi" w:hAnsiTheme="minorHAnsi"/>
                <w:sz w:val="20"/>
                <w:szCs w:val="20"/>
                <w:lang w:val="hy-AM"/>
              </w:rPr>
            </w:pPr>
            <w:r>
              <w:rPr>
                <w:rFonts w:asciiTheme="minorHAnsi" w:hAnsiTheme="minorHAnsi"/>
                <w:sz w:val="20"/>
                <w:szCs w:val="20"/>
                <w:lang w:val="hy-AM"/>
              </w:rPr>
              <w:t>494</w:t>
            </w:r>
          </w:p>
        </w:tc>
        <w:tc>
          <w:tcPr>
            <w:tcW w:w="1287" w:type="dxa"/>
          </w:tcPr>
          <w:p w:rsidR="004A75CB" w:rsidRPr="008E0FC6" w:rsidRDefault="004A75CB" w:rsidP="004A75CB">
            <w:pPr>
              <w:rPr>
                <w:sz w:val="20"/>
                <w:szCs w:val="20"/>
                <w:lang w:val="hy-AM"/>
              </w:rPr>
            </w:pPr>
            <w:r w:rsidRPr="008E0FC6">
              <w:rPr>
                <w:sz w:val="20"/>
                <w:szCs w:val="20"/>
                <w:lang w:val="hy-AM"/>
              </w:rPr>
              <w:t xml:space="preserve">2020 թվականի հունվարից- մայիս,-սեպտեմբերից-դեկտեմբեր՝համաձայնագիր </w:t>
            </w:r>
            <w:r w:rsidRPr="008E0FC6">
              <w:rPr>
                <w:sz w:val="20"/>
                <w:szCs w:val="20"/>
                <w:lang w:val="hy-AM"/>
              </w:rPr>
              <w:lastRenderedPageBreak/>
              <w:t>կնքելուց հետո,մատակարարումը՝ 20 օրացույցային օր, պատվիրատուի պատվիրած քանակով</w:t>
            </w:r>
          </w:p>
        </w:tc>
      </w:tr>
      <w:tr w:rsidR="004A75CB" w:rsidRPr="00F46266" w:rsidTr="00F46266">
        <w:tc>
          <w:tcPr>
            <w:tcW w:w="810" w:type="dxa"/>
          </w:tcPr>
          <w:p w:rsidR="004A75CB" w:rsidRPr="008E0FC6" w:rsidRDefault="004A75CB" w:rsidP="004A75CB">
            <w:pPr>
              <w:numPr>
                <w:ilvl w:val="0"/>
                <w:numId w:val="30"/>
              </w:numPr>
              <w:jc w:val="center"/>
              <w:rPr>
                <w:rFonts w:ascii="GHEA Grapalat" w:hAnsi="GHEA Grapalat"/>
                <w:sz w:val="20"/>
                <w:szCs w:val="20"/>
                <w:lang w:val="hy-AM"/>
              </w:rPr>
            </w:pPr>
          </w:p>
        </w:tc>
        <w:tc>
          <w:tcPr>
            <w:tcW w:w="1350" w:type="dxa"/>
            <w:tcBorders>
              <w:top w:val="single" w:sz="4" w:space="0" w:color="auto"/>
              <w:left w:val="nil"/>
              <w:bottom w:val="single" w:sz="4" w:space="0" w:color="auto"/>
              <w:right w:val="nil"/>
            </w:tcBorders>
            <w:shd w:val="clear" w:color="auto" w:fill="auto"/>
            <w:vAlign w:val="bottom"/>
          </w:tcPr>
          <w:p w:rsidR="004A75CB" w:rsidRPr="008A702B" w:rsidRDefault="004A75CB" w:rsidP="004A75CB">
            <w:pPr>
              <w:rPr>
                <w:rFonts w:ascii="Calibri" w:hAnsi="Calibri"/>
                <w:sz w:val="20"/>
                <w:szCs w:val="20"/>
              </w:rPr>
            </w:pPr>
            <w:r w:rsidRPr="008A702B">
              <w:rPr>
                <w:rFonts w:ascii="Calibri" w:hAnsi="Calibri"/>
                <w:sz w:val="20"/>
                <w:szCs w:val="20"/>
              </w:rPr>
              <w:t>15331153</w:t>
            </w:r>
          </w:p>
        </w:tc>
        <w:tc>
          <w:tcPr>
            <w:tcW w:w="1620" w:type="dxa"/>
            <w:gridSpan w:val="3"/>
            <w:tcBorders>
              <w:top w:val="nil"/>
              <w:left w:val="single" w:sz="4" w:space="0" w:color="auto"/>
              <w:bottom w:val="single" w:sz="4" w:space="0" w:color="auto"/>
              <w:right w:val="single" w:sz="4" w:space="0" w:color="auto"/>
            </w:tcBorders>
            <w:shd w:val="clear" w:color="auto" w:fill="auto"/>
            <w:vAlign w:val="center"/>
          </w:tcPr>
          <w:p w:rsidR="004A75CB" w:rsidRPr="008A702B" w:rsidRDefault="004A75CB" w:rsidP="004A75CB">
            <w:pPr>
              <w:rPr>
                <w:rFonts w:ascii="Arial LatArm" w:hAnsi="Arial LatArm"/>
                <w:sz w:val="20"/>
                <w:szCs w:val="20"/>
              </w:rPr>
            </w:pPr>
            <w:r w:rsidRPr="008A702B">
              <w:rPr>
                <w:rFonts w:ascii="Arial LatArm" w:hAnsi="Arial LatArm"/>
                <w:sz w:val="20"/>
                <w:szCs w:val="20"/>
              </w:rPr>
              <w:t xml:space="preserve"> </w:t>
            </w:r>
            <w:r w:rsidRPr="008A702B">
              <w:rPr>
                <w:rFonts w:ascii="Sylfaen" w:hAnsi="Sylfaen" w:cs="Sylfaen"/>
                <w:sz w:val="20"/>
                <w:szCs w:val="20"/>
              </w:rPr>
              <w:t>Ոսպ</w:t>
            </w:r>
            <w:r w:rsidRPr="008A702B">
              <w:rPr>
                <w:rFonts w:ascii="Arial LatArm" w:hAnsi="Arial LatArm"/>
                <w:sz w:val="20"/>
                <w:szCs w:val="20"/>
              </w:rPr>
              <w:t xml:space="preserve">, </w:t>
            </w:r>
            <w:r w:rsidRPr="008A702B">
              <w:rPr>
                <w:rFonts w:ascii="Sylfaen" w:hAnsi="Sylfaen" w:cs="Sylfaen"/>
                <w:sz w:val="20"/>
                <w:szCs w:val="20"/>
              </w:rPr>
              <w:t>ամբողջական</w:t>
            </w:r>
          </w:p>
        </w:tc>
        <w:tc>
          <w:tcPr>
            <w:tcW w:w="2134" w:type="dxa"/>
          </w:tcPr>
          <w:p w:rsidR="004A75CB" w:rsidRPr="00536AA6" w:rsidRDefault="004A75CB" w:rsidP="004A75CB">
            <w:pPr>
              <w:jc w:val="center"/>
              <w:rPr>
                <w:rFonts w:ascii="Sylfaen" w:hAnsi="Sylfaen"/>
                <w:sz w:val="20"/>
                <w:szCs w:val="20"/>
              </w:rPr>
            </w:pPr>
            <w:r>
              <w:rPr>
                <w:rFonts w:ascii="Sylfaen" w:hAnsi="Sylfaen"/>
                <w:sz w:val="20"/>
                <w:szCs w:val="20"/>
              </w:rPr>
              <w:t>ՀՀ կամ համարժեք</w:t>
            </w:r>
          </w:p>
        </w:tc>
        <w:tc>
          <w:tcPr>
            <w:tcW w:w="2366" w:type="dxa"/>
          </w:tcPr>
          <w:p w:rsidR="004A75CB" w:rsidRPr="00EC2D3F" w:rsidRDefault="004A75CB" w:rsidP="004A75CB">
            <w:pPr>
              <w:rPr>
                <w:rFonts w:ascii="GHEA Grapalat" w:hAnsi="GHEA Grapalat"/>
                <w:sz w:val="20"/>
                <w:szCs w:val="20"/>
              </w:rPr>
            </w:pPr>
            <w:r w:rsidRPr="00EC2D3F">
              <w:rPr>
                <w:rFonts w:ascii="Sylfaen" w:hAnsi="Sylfaen" w:cs="Sylfaen"/>
                <w:sz w:val="20"/>
                <w:szCs w:val="20"/>
              </w:rPr>
              <w:t>Երեք</w:t>
            </w:r>
            <w:r w:rsidRPr="00EC2D3F">
              <w:rPr>
                <w:rFonts w:ascii="GHEA Grapalat" w:hAnsi="GHEA Grapalat"/>
                <w:sz w:val="20"/>
                <w:szCs w:val="20"/>
              </w:rPr>
              <w:t xml:space="preserve"> </w:t>
            </w:r>
            <w:r w:rsidRPr="00EC2D3F">
              <w:rPr>
                <w:rFonts w:ascii="Sylfaen" w:hAnsi="Sylfaen" w:cs="Sylfaen"/>
                <w:sz w:val="20"/>
                <w:szCs w:val="20"/>
              </w:rPr>
              <w:t>տեսակի</w:t>
            </w:r>
            <w:r w:rsidRPr="00EC2D3F">
              <w:rPr>
                <w:rFonts w:ascii="GHEA Grapalat" w:hAnsi="GHEA Grapalat"/>
                <w:sz w:val="20"/>
                <w:szCs w:val="20"/>
              </w:rPr>
              <w:t xml:space="preserve">, </w:t>
            </w:r>
            <w:r w:rsidRPr="00EC2D3F">
              <w:rPr>
                <w:rFonts w:ascii="Sylfaen" w:hAnsi="Sylfaen" w:cs="Sylfaen"/>
                <w:sz w:val="20"/>
                <w:szCs w:val="20"/>
              </w:rPr>
              <w:t>համասեռ</w:t>
            </w:r>
            <w:r w:rsidRPr="00EC2D3F">
              <w:rPr>
                <w:rFonts w:ascii="GHEA Grapalat" w:hAnsi="GHEA Grapalat"/>
                <w:sz w:val="20"/>
                <w:szCs w:val="20"/>
              </w:rPr>
              <w:t xml:space="preserve">, </w:t>
            </w:r>
            <w:r w:rsidRPr="00EC2D3F">
              <w:rPr>
                <w:rFonts w:ascii="Sylfaen" w:hAnsi="Sylfaen" w:cs="Sylfaen"/>
                <w:sz w:val="20"/>
                <w:szCs w:val="20"/>
              </w:rPr>
              <w:t>մաքուր</w:t>
            </w:r>
            <w:r w:rsidRPr="00EC2D3F">
              <w:rPr>
                <w:rFonts w:ascii="GHEA Grapalat" w:hAnsi="GHEA Grapalat"/>
                <w:sz w:val="20"/>
                <w:szCs w:val="20"/>
              </w:rPr>
              <w:t xml:space="preserve">, </w:t>
            </w:r>
            <w:r w:rsidRPr="00EC2D3F">
              <w:rPr>
                <w:rFonts w:ascii="Sylfaen" w:hAnsi="Sylfaen" w:cs="Sylfaen"/>
                <w:sz w:val="20"/>
                <w:szCs w:val="20"/>
              </w:rPr>
              <w:t>չոր</w:t>
            </w:r>
            <w:r w:rsidRPr="00EC2D3F">
              <w:rPr>
                <w:rFonts w:ascii="GHEA Grapalat" w:hAnsi="GHEA Grapalat"/>
                <w:sz w:val="20"/>
                <w:szCs w:val="20"/>
              </w:rPr>
              <w:t xml:space="preserve">` </w:t>
            </w:r>
            <w:r w:rsidRPr="00EC2D3F">
              <w:rPr>
                <w:rFonts w:ascii="Sylfaen" w:hAnsi="Sylfaen" w:cs="Sylfaen"/>
                <w:sz w:val="20"/>
                <w:szCs w:val="20"/>
              </w:rPr>
              <w:t>խոնավությունը</w:t>
            </w:r>
            <w:r w:rsidRPr="00EC2D3F">
              <w:rPr>
                <w:rFonts w:ascii="GHEA Grapalat" w:hAnsi="GHEA Grapalat"/>
                <w:sz w:val="20"/>
                <w:szCs w:val="20"/>
              </w:rPr>
              <w:t xml:space="preserve">` (14,0-17,0) % </w:t>
            </w:r>
            <w:r w:rsidRPr="00EC2D3F">
              <w:rPr>
                <w:rFonts w:ascii="Sylfaen" w:hAnsi="Sylfaen" w:cs="Sylfaen"/>
                <w:sz w:val="20"/>
                <w:szCs w:val="20"/>
              </w:rPr>
              <w:t>ոչավելի</w:t>
            </w:r>
            <w:r w:rsidRPr="00EC2D3F">
              <w:rPr>
                <w:rFonts w:ascii="GHEA Grapalat" w:hAnsi="GHEA Grapalat"/>
                <w:sz w:val="20"/>
                <w:szCs w:val="20"/>
              </w:rPr>
              <w:t xml:space="preserve">: </w:t>
            </w:r>
            <w:r w:rsidRPr="00EC2D3F">
              <w:rPr>
                <w:rFonts w:ascii="Sylfaen" w:hAnsi="Sylfaen" w:cs="Sylfaen"/>
                <w:sz w:val="20"/>
                <w:szCs w:val="20"/>
              </w:rPr>
              <w:t>Անվտանգությունը</w:t>
            </w:r>
            <w:r w:rsidRPr="00EC2D3F">
              <w:rPr>
                <w:rFonts w:ascii="GHEA Grapalat" w:hAnsi="GHEA Grapalat"/>
                <w:sz w:val="20"/>
                <w:szCs w:val="20"/>
              </w:rPr>
              <w:t xml:space="preserve">` </w:t>
            </w:r>
            <w:r w:rsidRPr="00EC2D3F">
              <w:rPr>
                <w:rFonts w:ascii="Sylfaen" w:hAnsi="Sylfaen" w:cs="Sylfaen"/>
                <w:sz w:val="20"/>
                <w:szCs w:val="20"/>
              </w:rPr>
              <w:t>ըստ</w:t>
            </w:r>
            <w:r w:rsidRPr="00EC2D3F">
              <w:rPr>
                <w:rFonts w:ascii="GHEA Grapalat" w:hAnsi="GHEA Grapalat"/>
                <w:sz w:val="20"/>
                <w:szCs w:val="20"/>
              </w:rPr>
              <w:t xml:space="preserve"> N 2-III-4.9-01-2010 </w:t>
            </w:r>
            <w:r w:rsidRPr="00EC2D3F">
              <w:rPr>
                <w:rFonts w:ascii="Sylfaen" w:hAnsi="Sylfaen" w:cs="Sylfaen"/>
                <w:sz w:val="20"/>
                <w:szCs w:val="20"/>
              </w:rPr>
              <w:t>հիգիենիկ</w:t>
            </w:r>
            <w:r w:rsidRPr="00EC2D3F">
              <w:rPr>
                <w:rFonts w:ascii="GHEA Grapalat" w:hAnsi="GHEA Grapalat"/>
                <w:sz w:val="20"/>
                <w:szCs w:val="20"/>
              </w:rPr>
              <w:t xml:space="preserve"> </w:t>
            </w:r>
            <w:r w:rsidRPr="00EC2D3F">
              <w:rPr>
                <w:rFonts w:ascii="Sylfaen" w:hAnsi="Sylfaen" w:cs="Sylfaen"/>
                <w:sz w:val="20"/>
                <w:szCs w:val="20"/>
              </w:rPr>
              <w:t>նորմատիվների</w:t>
            </w:r>
            <w:r w:rsidRPr="00EC2D3F">
              <w:rPr>
                <w:rFonts w:ascii="GHEA Grapalat" w:hAnsi="GHEA Grapalat"/>
                <w:sz w:val="20"/>
                <w:szCs w:val="20"/>
              </w:rPr>
              <w:t xml:space="preserve">, </w:t>
            </w:r>
            <w:r w:rsidRPr="00EC2D3F">
              <w:rPr>
                <w:rFonts w:ascii="Franklin Gothic Medium Cond" w:hAnsi="Franklin Gothic Medium Cond" w:cs="Franklin Gothic Medium Cond"/>
                <w:sz w:val="20"/>
                <w:szCs w:val="20"/>
              </w:rPr>
              <w:t>«</w:t>
            </w:r>
            <w:r w:rsidRPr="00EC2D3F">
              <w:rPr>
                <w:rFonts w:ascii="Sylfaen" w:hAnsi="Sylfaen" w:cs="Sylfaen"/>
                <w:sz w:val="20"/>
                <w:szCs w:val="20"/>
              </w:rPr>
              <w:t>Սննդամթերքի</w:t>
            </w:r>
            <w:r w:rsidRPr="00EC2D3F">
              <w:rPr>
                <w:rFonts w:ascii="GHEA Grapalat" w:hAnsi="GHEA Grapalat"/>
                <w:sz w:val="20"/>
                <w:szCs w:val="20"/>
              </w:rPr>
              <w:t xml:space="preserve"> </w:t>
            </w:r>
            <w:r w:rsidRPr="00EC2D3F">
              <w:rPr>
                <w:rFonts w:ascii="Sylfaen" w:hAnsi="Sylfaen" w:cs="Sylfaen"/>
                <w:sz w:val="20"/>
                <w:szCs w:val="20"/>
              </w:rPr>
              <w:t>անվտանգության</w:t>
            </w:r>
            <w:r w:rsidRPr="00EC2D3F">
              <w:rPr>
                <w:rFonts w:ascii="GHEA Grapalat" w:hAnsi="GHEA Grapalat"/>
                <w:sz w:val="20"/>
                <w:szCs w:val="20"/>
              </w:rPr>
              <w:t xml:space="preserve"> </w:t>
            </w:r>
            <w:r w:rsidRPr="00EC2D3F">
              <w:rPr>
                <w:rFonts w:ascii="Sylfaen" w:hAnsi="Sylfaen" w:cs="Sylfaen"/>
                <w:sz w:val="20"/>
                <w:szCs w:val="20"/>
              </w:rPr>
              <w:t>մասին</w:t>
            </w:r>
            <w:r w:rsidRPr="00EC2D3F">
              <w:rPr>
                <w:rFonts w:ascii="Franklin Gothic Medium Cond" w:hAnsi="Franklin Gothic Medium Cond" w:cs="Franklin Gothic Medium Cond"/>
                <w:sz w:val="20"/>
                <w:szCs w:val="20"/>
              </w:rPr>
              <w:t>»</w:t>
            </w:r>
            <w:r w:rsidRPr="00EC2D3F">
              <w:rPr>
                <w:rFonts w:ascii="GHEA Grapalat" w:hAnsi="GHEA Grapalat"/>
                <w:sz w:val="20"/>
                <w:szCs w:val="20"/>
              </w:rPr>
              <w:t xml:space="preserve"> </w:t>
            </w:r>
            <w:r w:rsidRPr="00EC2D3F">
              <w:rPr>
                <w:rFonts w:ascii="Sylfaen" w:hAnsi="Sylfaen" w:cs="Sylfaen"/>
                <w:sz w:val="20"/>
                <w:szCs w:val="20"/>
              </w:rPr>
              <w:t>ՀՀ</w:t>
            </w:r>
            <w:r w:rsidRPr="00EC2D3F">
              <w:rPr>
                <w:rFonts w:ascii="GHEA Grapalat" w:hAnsi="GHEA Grapalat"/>
                <w:sz w:val="20"/>
                <w:szCs w:val="20"/>
              </w:rPr>
              <w:t xml:space="preserve"> </w:t>
            </w:r>
            <w:r w:rsidRPr="00EC2D3F">
              <w:rPr>
                <w:rFonts w:ascii="Sylfaen" w:hAnsi="Sylfaen" w:cs="Sylfaen"/>
                <w:sz w:val="20"/>
                <w:szCs w:val="20"/>
              </w:rPr>
              <w:t>օրենքի</w:t>
            </w:r>
            <w:r w:rsidRPr="00EC2D3F">
              <w:rPr>
                <w:rFonts w:ascii="GHEA Grapalat" w:hAnsi="GHEA Grapalat"/>
                <w:sz w:val="20"/>
                <w:szCs w:val="20"/>
              </w:rPr>
              <w:t xml:space="preserve"> 8-</w:t>
            </w:r>
            <w:r w:rsidRPr="00EC2D3F">
              <w:rPr>
                <w:rFonts w:ascii="Sylfaen" w:hAnsi="Sylfaen" w:cs="Sylfaen"/>
                <w:sz w:val="20"/>
                <w:szCs w:val="20"/>
              </w:rPr>
              <w:t>րդ</w:t>
            </w:r>
            <w:r w:rsidRPr="00EC2D3F">
              <w:rPr>
                <w:rFonts w:ascii="GHEA Grapalat" w:hAnsi="GHEA Grapalat"/>
                <w:sz w:val="20"/>
                <w:szCs w:val="20"/>
              </w:rPr>
              <w:t xml:space="preserve"> </w:t>
            </w:r>
            <w:r w:rsidRPr="00EC2D3F">
              <w:rPr>
                <w:rFonts w:ascii="Sylfaen" w:hAnsi="Sylfaen" w:cs="Sylfaen"/>
                <w:sz w:val="20"/>
                <w:szCs w:val="20"/>
              </w:rPr>
              <w:t>հոդվածի</w:t>
            </w:r>
            <w:r w:rsidRPr="00EC2D3F">
              <w:rPr>
                <w:rFonts w:ascii="GHEA Grapalat" w:hAnsi="GHEA Grapalat"/>
                <w:sz w:val="20"/>
                <w:szCs w:val="20"/>
              </w:rPr>
              <w:t>:</w:t>
            </w:r>
          </w:p>
          <w:p w:rsidR="004A75CB" w:rsidRPr="008A702B" w:rsidRDefault="004A75CB" w:rsidP="004A75CB">
            <w:pPr>
              <w:rPr>
                <w:rFonts w:ascii="GHEA Grapalat" w:hAnsi="GHEA Grapalat"/>
                <w:sz w:val="20"/>
                <w:szCs w:val="20"/>
              </w:rPr>
            </w:pPr>
            <w:r w:rsidRPr="00EC2D3F">
              <w:rPr>
                <w:rFonts w:ascii="Sylfaen" w:hAnsi="Sylfaen" w:cs="Sylfaen"/>
                <w:sz w:val="20"/>
                <w:szCs w:val="20"/>
              </w:rPr>
              <w:t>կգ</w:t>
            </w:r>
            <w:r w:rsidRPr="00EC2D3F">
              <w:rPr>
                <w:rFonts w:ascii="GHEA Grapalat" w:hAnsi="GHEA Grapalat"/>
                <w:sz w:val="20"/>
                <w:szCs w:val="20"/>
              </w:rPr>
              <w:t xml:space="preserve"> </w:t>
            </w:r>
            <w:r w:rsidRPr="00EC2D3F">
              <w:rPr>
                <w:rFonts w:ascii="Sylfaen" w:hAnsi="Sylfaen" w:cs="Sylfaen"/>
                <w:sz w:val="20"/>
                <w:szCs w:val="20"/>
              </w:rPr>
              <w:t>Փաթեթավորումը</w:t>
            </w:r>
            <w:r w:rsidRPr="00EC2D3F">
              <w:rPr>
                <w:rFonts w:ascii="GHEA Grapalat" w:hAnsi="GHEA Grapalat"/>
                <w:sz w:val="20"/>
                <w:szCs w:val="20"/>
              </w:rPr>
              <w:t xml:space="preserve"> </w:t>
            </w:r>
            <w:r w:rsidRPr="00EC2D3F">
              <w:rPr>
                <w:rFonts w:ascii="Sylfaen" w:hAnsi="Sylfaen" w:cs="Sylfaen"/>
                <w:sz w:val="20"/>
                <w:szCs w:val="20"/>
              </w:rPr>
              <w:t>մինչև</w:t>
            </w:r>
            <w:r w:rsidRPr="00EC2D3F">
              <w:rPr>
                <w:rFonts w:ascii="GHEA Grapalat" w:hAnsi="GHEA Grapalat"/>
                <w:sz w:val="20"/>
                <w:szCs w:val="20"/>
              </w:rPr>
              <w:t xml:space="preserve"> 25</w:t>
            </w:r>
            <w:r>
              <w:rPr>
                <w:rFonts w:ascii="GHEA Grapalat" w:hAnsi="GHEA Grapalat"/>
                <w:sz w:val="20"/>
                <w:szCs w:val="20"/>
              </w:rPr>
              <w:t>,</w:t>
            </w:r>
            <w:r w:rsidRPr="00EC2D3F">
              <w:rPr>
                <w:rFonts w:ascii="GHEA Grapalat" w:hAnsi="GHEA Grapalat"/>
                <w:sz w:val="20"/>
                <w:szCs w:val="20"/>
              </w:rPr>
              <w:t xml:space="preserve">50 </w:t>
            </w:r>
            <w:r w:rsidRPr="00EC2D3F">
              <w:rPr>
                <w:rFonts w:ascii="Sylfaen" w:hAnsi="Sylfaen" w:cs="Sylfaen"/>
                <w:sz w:val="20"/>
                <w:szCs w:val="20"/>
              </w:rPr>
              <w:t>կգ</w:t>
            </w:r>
            <w:r w:rsidRPr="00EC2D3F">
              <w:rPr>
                <w:rFonts w:ascii="GHEA Grapalat" w:hAnsi="GHEA Grapalat"/>
                <w:sz w:val="20"/>
                <w:szCs w:val="20"/>
              </w:rPr>
              <w:t xml:space="preserve"> </w:t>
            </w:r>
            <w:r w:rsidRPr="00EC2D3F">
              <w:rPr>
                <w:rFonts w:ascii="Sylfaen" w:hAnsi="Sylfaen" w:cs="Sylfaen"/>
                <w:sz w:val="20"/>
                <w:szCs w:val="20"/>
              </w:rPr>
              <w:lastRenderedPageBreak/>
              <w:t>գործարանային</w:t>
            </w:r>
            <w:r w:rsidRPr="00EC2D3F">
              <w:rPr>
                <w:rFonts w:ascii="GHEA Grapalat" w:hAnsi="GHEA Grapalat"/>
                <w:sz w:val="20"/>
                <w:szCs w:val="20"/>
              </w:rPr>
              <w:t xml:space="preserve"> </w:t>
            </w:r>
            <w:r w:rsidRPr="00EC2D3F">
              <w:rPr>
                <w:rFonts w:ascii="Sylfaen" w:hAnsi="Sylfaen" w:cs="Sylfaen"/>
                <w:sz w:val="20"/>
                <w:szCs w:val="20"/>
              </w:rPr>
              <w:t>պարկերով</w:t>
            </w:r>
            <w:r w:rsidRPr="00EC2D3F">
              <w:rPr>
                <w:rFonts w:ascii="GHEA Grapalat" w:hAnsi="GHEA Grapalat"/>
                <w:sz w:val="20"/>
                <w:szCs w:val="20"/>
              </w:rPr>
              <w:t>:</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4A75CB" w:rsidRPr="008A702B" w:rsidRDefault="004A75CB" w:rsidP="004A75CB">
            <w:pPr>
              <w:rPr>
                <w:rFonts w:ascii="Arial LatArm" w:hAnsi="Arial LatArm"/>
                <w:sz w:val="20"/>
                <w:szCs w:val="20"/>
              </w:rPr>
            </w:pPr>
            <w:r w:rsidRPr="008A702B">
              <w:rPr>
                <w:rFonts w:ascii="Sylfaen" w:hAnsi="Sylfaen" w:cs="Sylfaen"/>
                <w:sz w:val="20"/>
                <w:szCs w:val="20"/>
              </w:rPr>
              <w:lastRenderedPageBreak/>
              <w:t>կգ</w:t>
            </w:r>
          </w:p>
        </w:tc>
        <w:tc>
          <w:tcPr>
            <w:tcW w:w="900" w:type="dxa"/>
          </w:tcPr>
          <w:p w:rsidR="004A75CB" w:rsidRPr="008A702B" w:rsidRDefault="004A75CB" w:rsidP="004A75CB">
            <w:pPr>
              <w:jc w:val="center"/>
              <w:rPr>
                <w:rFonts w:ascii="GHEA Grapalat" w:hAnsi="GHEA Grapalat"/>
                <w:sz w:val="20"/>
                <w:szCs w:val="20"/>
              </w:rPr>
            </w:pPr>
          </w:p>
        </w:tc>
        <w:tc>
          <w:tcPr>
            <w:tcW w:w="868" w:type="dxa"/>
          </w:tcPr>
          <w:p w:rsidR="004A75CB" w:rsidRPr="008A702B" w:rsidRDefault="004A75CB" w:rsidP="004A75CB">
            <w:pPr>
              <w:jc w:val="center"/>
              <w:rPr>
                <w:rFonts w:ascii="GHEA Grapalat" w:hAnsi="GHEA Grapalat"/>
                <w:sz w:val="20"/>
                <w:szCs w:val="20"/>
              </w:rPr>
            </w:pP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75CB" w:rsidRPr="004F1A5B" w:rsidRDefault="004A75CB" w:rsidP="004A75CB">
            <w:pPr>
              <w:jc w:val="center"/>
              <w:rPr>
                <w:rFonts w:asciiTheme="minorHAnsi" w:hAnsiTheme="minorHAnsi"/>
                <w:sz w:val="20"/>
                <w:szCs w:val="20"/>
                <w:lang w:val="hy-AM"/>
              </w:rPr>
            </w:pPr>
            <w:r>
              <w:rPr>
                <w:rFonts w:asciiTheme="minorHAnsi" w:hAnsiTheme="minorHAnsi"/>
                <w:sz w:val="20"/>
                <w:szCs w:val="20"/>
                <w:lang w:val="hy-AM"/>
              </w:rPr>
              <w:t>530</w:t>
            </w:r>
          </w:p>
        </w:tc>
        <w:tc>
          <w:tcPr>
            <w:tcW w:w="1022" w:type="dxa"/>
            <w:tcBorders>
              <w:top w:val="nil"/>
              <w:left w:val="single" w:sz="4" w:space="0" w:color="auto"/>
              <w:bottom w:val="single" w:sz="4" w:space="0" w:color="auto"/>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4A75CB" w:rsidRPr="004F1A5B" w:rsidRDefault="004A75CB" w:rsidP="004A75CB">
            <w:pPr>
              <w:jc w:val="center"/>
              <w:rPr>
                <w:rFonts w:asciiTheme="minorHAnsi" w:hAnsiTheme="minorHAnsi"/>
                <w:sz w:val="20"/>
                <w:szCs w:val="20"/>
                <w:lang w:val="hy-AM"/>
              </w:rPr>
            </w:pPr>
            <w:r>
              <w:rPr>
                <w:rFonts w:asciiTheme="minorHAnsi" w:hAnsiTheme="minorHAnsi"/>
                <w:sz w:val="20"/>
                <w:szCs w:val="20"/>
                <w:lang w:val="hy-AM"/>
              </w:rPr>
              <w:t>530</w:t>
            </w:r>
          </w:p>
        </w:tc>
        <w:tc>
          <w:tcPr>
            <w:tcW w:w="1287" w:type="dxa"/>
          </w:tcPr>
          <w:p w:rsidR="004A75CB" w:rsidRPr="008E0FC6" w:rsidRDefault="004A75CB" w:rsidP="004A75CB">
            <w:pPr>
              <w:rPr>
                <w:sz w:val="20"/>
                <w:szCs w:val="20"/>
                <w:lang w:val="hy-AM"/>
              </w:rPr>
            </w:pPr>
            <w:r w:rsidRPr="008E0FC6">
              <w:rPr>
                <w:sz w:val="20"/>
                <w:szCs w:val="20"/>
                <w:lang w:val="hy-AM"/>
              </w:rPr>
              <w:t xml:space="preserve">2020 թվականի հունվարից- մայիս,-սեպտեմբերից-դեկտեմբեր՝համաձայնագիր կնքելուց հետո,մատակարարումը՝ 20 օրացույցային օր, պատվիրատուի </w:t>
            </w:r>
            <w:r w:rsidRPr="008E0FC6">
              <w:rPr>
                <w:sz w:val="20"/>
                <w:szCs w:val="20"/>
                <w:lang w:val="hy-AM"/>
              </w:rPr>
              <w:lastRenderedPageBreak/>
              <w:t>պատվիրած քանակով</w:t>
            </w:r>
          </w:p>
        </w:tc>
      </w:tr>
      <w:tr w:rsidR="004A75CB" w:rsidRPr="00F46266" w:rsidTr="00F46266">
        <w:tc>
          <w:tcPr>
            <w:tcW w:w="810" w:type="dxa"/>
          </w:tcPr>
          <w:p w:rsidR="004A75CB" w:rsidRPr="008E0FC6" w:rsidRDefault="004A75CB" w:rsidP="004A75CB">
            <w:pPr>
              <w:numPr>
                <w:ilvl w:val="0"/>
                <w:numId w:val="30"/>
              </w:numPr>
              <w:jc w:val="center"/>
              <w:rPr>
                <w:rFonts w:ascii="GHEA Grapalat" w:hAnsi="GHEA Grapalat"/>
                <w:sz w:val="20"/>
                <w:szCs w:val="20"/>
                <w:lang w:val="hy-AM"/>
              </w:rPr>
            </w:pPr>
          </w:p>
        </w:tc>
        <w:tc>
          <w:tcPr>
            <w:tcW w:w="1350" w:type="dxa"/>
            <w:tcBorders>
              <w:top w:val="single" w:sz="4" w:space="0" w:color="auto"/>
              <w:left w:val="nil"/>
              <w:bottom w:val="single" w:sz="4" w:space="0" w:color="auto"/>
              <w:right w:val="nil"/>
            </w:tcBorders>
            <w:shd w:val="clear" w:color="auto" w:fill="auto"/>
            <w:vAlign w:val="bottom"/>
          </w:tcPr>
          <w:p w:rsidR="004A75CB" w:rsidRPr="008A702B" w:rsidRDefault="004A75CB" w:rsidP="004A75CB">
            <w:pPr>
              <w:rPr>
                <w:rFonts w:ascii="Calibri" w:hAnsi="Calibri"/>
                <w:sz w:val="20"/>
                <w:szCs w:val="20"/>
              </w:rPr>
            </w:pPr>
            <w:r>
              <w:rPr>
                <w:rFonts w:ascii="Calibri" w:hAnsi="Calibri"/>
                <w:sz w:val="20"/>
                <w:szCs w:val="20"/>
              </w:rPr>
              <w:t>15551600</w:t>
            </w:r>
          </w:p>
        </w:tc>
        <w:tc>
          <w:tcPr>
            <w:tcW w:w="1620" w:type="dxa"/>
            <w:gridSpan w:val="3"/>
            <w:tcBorders>
              <w:top w:val="nil"/>
              <w:left w:val="single" w:sz="4" w:space="0" w:color="auto"/>
              <w:bottom w:val="single" w:sz="4" w:space="0" w:color="auto"/>
              <w:right w:val="single" w:sz="4" w:space="0" w:color="auto"/>
            </w:tcBorders>
            <w:shd w:val="clear" w:color="auto" w:fill="auto"/>
            <w:vAlign w:val="center"/>
          </w:tcPr>
          <w:p w:rsidR="004A75CB" w:rsidRPr="00F46266" w:rsidRDefault="004A75CB" w:rsidP="004A75CB">
            <w:pPr>
              <w:rPr>
                <w:rFonts w:ascii="Arial" w:hAnsi="Arial" w:cs="Arial"/>
                <w:sz w:val="20"/>
                <w:szCs w:val="20"/>
              </w:rPr>
            </w:pPr>
            <w:r>
              <w:rPr>
                <w:rFonts w:ascii="Arial" w:hAnsi="Arial" w:cs="Arial"/>
                <w:sz w:val="20"/>
                <w:szCs w:val="20"/>
              </w:rPr>
              <w:t>Մածուն</w:t>
            </w:r>
          </w:p>
        </w:tc>
        <w:tc>
          <w:tcPr>
            <w:tcW w:w="2134" w:type="dxa"/>
          </w:tcPr>
          <w:p w:rsidR="004A75CB" w:rsidRDefault="004A75CB" w:rsidP="004A75CB">
            <w:pPr>
              <w:jc w:val="center"/>
              <w:rPr>
                <w:rFonts w:ascii="Sylfaen" w:hAnsi="Sylfaen"/>
                <w:sz w:val="20"/>
                <w:szCs w:val="20"/>
              </w:rPr>
            </w:pPr>
          </w:p>
        </w:tc>
        <w:tc>
          <w:tcPr>
            <w:tcW w:w="2366" w:type="dxa"/>
          </w:tcPr>
          <w:p w:rsidR="004A75CB" w:rsidRPr="00EC2D3F" w:rsidRDefault="004A75CB" w:rsidP="004A75CB">
            <w:pPr>
              <w:rPr>
                <w:rFonts w:ascii="Sylfaen" w:hAnsi="Sylfaen" w:cs="Sylfaen"/>
                <w:sz w:val="20"/>
                <w:szCs w:val="20"/>
              </w:rPr>
            </w:pPr>
            <w:r w:rsidRPr="00715197">
              <w:rPr>
                <w:rFonts w:ascii="GHEA Grapalat" w:hAnsi="GHEA Grapalat" w:cs="Calibri"/>
                <w:color w:val="000000"/>
                <w:sz w:val="16"/>
                <w:szCs w:val="16"/>
              </w:rPr>
              <w:t>Մածուն</w:t>
            </w:r>
            <w:r w:rsidRPr="00971A58">
              <w:rPr>
                <w:rFonts w:ascii="GHEA Grapalat" w:hAnsi="GHEA Grapalat" w:cs="Calibri"/>
                <w:color w:val="000000"/>
                <w:sz w:val="16"/>
                <w:szCs w:val="16"/>
              </w:rPr>
              <w:t xml:space="preserve"> 3,2   % </w:t>
            </w:r>
            <w:r w:rsidRPr="00715197">
              <w:rPr>
                <w:rFonts w:ascii="GHEA Grapalat" w:hAnsi="GHEA Grapalat" w:cs="Calibri"/>
                <w:color w:val="000000"/>
                <w:sz w:val="16"/>
                <w:szCs w:val="16"/>
              </w:rPr>
              <w:t>յուղայնությամբ</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կամ</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սպիտակուցային</w:t>
            </w:r>
            <w:r w:rsidRPr="00971A58">
              <w:rPr>
                <w:rFonts w:ascii="GHEA Grapalat" w:hAnsi="GHEA Grapalat" w:cs="Calibri"/>
                <w:color w:val="000000"/>
                <w:sz w:val="16"/>
                <w:szCs w:val="16"/>
              </w:rPr>
              <w:t xml:space="preserve"> 2,5 % </w:t>
            </w:r>
            <w:r w:rsidRPr="00715197">
              <w:rPr>
                <w:rFonts w:ascii="GHEA Grapalat" w:hAnsi="GHEA Grapalat" w:cs="Calibri"/>
                <w:color w:val="000000"/>
                <w:sz w:val="16"/>
                <w:szCs w:val="16"/>
              </w:rPr>
              <w:t>յուղայնության</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թթվայնությունը</w:t>
            </w:r>
            <w:r w:rsidRPr="00971A58">
              <w:rPr>
                <w:rFonts w:ascii="GHEA Grapalat" w:hAnsi="GHEA Grapalat" w:cs="Calibri"/>
                <w:color w:val="000000"/>
                <w:sz w:val="16"/>
                <w:szCs w:val="16"/>
              </w:rPr>
              <w:t xml:space="preserve"> 110-140 </w:t>
            </w:r>
            <w:r w:rsidRPr="00715197">
              <w:rPr>
                <w:rFonts w:ascii="GHEA Grapalat" w:hAnsi="GHEA Grapalat" w:cs="Calibri"/>
                <w:color w:val="000000"/>
                <w:sz w:val="16"/>
                <w:szCs w:val="16"/>
              </w:rPr>
              <w:t>օT</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չափածրարված</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ապակյա</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տարաներում</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կամ</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առողջապահության</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մարմինների</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կողմից</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թույլատրված</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նյութերից</w:t>
            </w:r>
            <w:r w:rsidRPr="00971A58">
              <w:rPr>
                <w:rFonts w:ascii="GHEA Grapalat" w:hAnsi="GHEA Grapalat" w:cs="Calibri"/>
                <w:color w:val="000000"/>
                <w:sz w:val="16"/>
                <w:szCs w:val="16"/>
              </w:rPr>
              <w:t xml:space="preserve"> , </w:t>
            </w:r>
            <w:r w:rsidRPr="00715197">
              <w:rPr>
                <w:rFonts w:ascii="GHEA Grapalat" w:hAnsi="GHEA Grapalat" w:cs="Calibri"/>
                <w:color w:val="000000"/>
                <w:sz w:val="16"/>
                <w:szCs w:val="16"/>
              </w:rPr>
              <w:t>ՀՍՏ</w:t>
            </w:r>
            <w:r w:rsidRPr="00971A58">
              <w:rPr>
                <w:rFonts w:ascii="GHEA Grapalat" w:hAnsi="GHEA Grapalat" w:cs="Calibri"/>
                <w:color w:val="000000"/>
                <w:sz w:val="16"/>
                <w:szCs w:val="16"/>
              </w:rPr>
              <w:t xml:space="preserve"> 120-96: </w:t>
            </w:r>
            <w:r w:rsidRPr="00715197">
              <w:rPr>
                <w:rFonts w:ascii="GHEA Grapalat" w:hAnsi="GHEA Grapalat" w:cs="Calibri"/>
                <w:color w:val="000000"/>
                <w:sz w:val="16"/>
                <w:szCs w:val="16"/>
              </w:rPr>
              <w:t>Անվտանգությունը</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և</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մակնշումը</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N</w:t>
            </w:r>
            <w:r w:rsidRPr="00971A58">
              <w:rPr>
                <w:rFonts w:ascii="GHEA Grapalat" w:hAnsi="GHEA Grapalat" w:cs="Calibri"/>
                <w:color w:val="000000"/>
                <w:sz w:val="16"/>
                <w:szCs w:val="16"/>
              </w:rPr>
              <w:t xml:space="preserve"> 2– </w:t>
            </w:r>
            <w:r w:rsidRPr="00715197">
              <w:rPr>
                <w:rFonts w:ascii="GHEA Grapalat" w:hAnsi="GHEA Grapalat" w:cs="Calibri"/>
                <w:color w:val="000000"/>
                <w:sz w:val="16"/>
                <w:szCs w:val="16"/>
              </w:rPr>
              <w:t>III</w:t>
            </w:r>
            <w:r w:rsidRPr="00971A58">
              <w:rPr>
                <w:rFonts w:ascii="GHEA Grapalat" w:hAnsi="GHEA Grapalat" w:cs="Calibri"/>
                <w:color w:val="000000"/>
                <w:sz w:val="16"/>
                <w:szCs w:val="16"/>
              </w:rPr>
              <w:t>-4.9-01-2003 (</w:t>
            </w:r>
            <w:r w:rsidRPr="00715197">
              <w:rPr>
                <w:rFonts w:ascii="GHEA Grapalat" w:hAnsi="GHEA Grapalat" w:cs="Calibri"/>
                <w:color w:val="000000"/>
                <w:sz w:val="16"/>
                <w:szCs w:val="16"/>
              </w:rPr>
              <w:t>ՌԴ</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Սան</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Պին</w:t>
            </w:r>
            <w:r w:rsidRPr="00971A58">
              <w:rPr>
                <w:rFonts w:ascii="GHEA Grapalat" w:hAnsi="GHEA Grapalat" w:cs="Calibri"/>
                <w:color w:val="000000"/>
                <w:sz w:val="16"/>
                <w:szCs w:val="16"/>
              </w:rPr>
              <w:t xml:space="preserve"> 2.3.2-1078-01) </w:t>
            </w:r>
            <w:r w:rsidRPr="00715197">
              <w:rPr>
                <w:rFonts w:ascii="GHEA Grapalat" w:hAnsi="GHEA Grapalat" w:cs="Calibri"/>
                <w:color w:val="000000"/>
                <w:sz w:val="16"/>
                <w:szCs w:val="16"/>
              </w:rPr>
              <w:t>սանիտարահամաճարակային</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կանոնների</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և</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նորմերի</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և</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Սննդամթերքի</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անվտանգության</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մասին</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ՀՀ</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օրենքի</w:t>
            </w:r>
            <w:r w:rsidRPr="00971A58">
              <w:rPr>
                <w:rFonts w:ascii="GHEA Grapalat" w:hAnsi="GHEA Grapalat" w:cs="Calibri"/>
                <w:color w:val="000000"/>
                <w:sz w:val="16"/>
                <w:szCs w:val="16"/>
              </w:rPr>
              <w:t xml:space="preserve"> 9-</w:t>
            </w:r>
            <w:r w:rsidRPr="00715197">
              <w:rPr>
                <w:rFonts w:ascii="GHEA Grapalat" w:hAnsi="GHEA Grapalat" w:cs="Calibri"/>
                <w:color w:val="000000"/>
                <w:sz w:val="16"/>
                <w:szCs w:val="16"/>
              </w:rPr>
              <w:t>րդ</w:t>
            </w:r>
            <w:r w:rsidRPr="00971A58">
              <w:rPr>
                <w:rFonts w:ascii="GHEA Grapalat" w:hAnsi="GHEA Grapalat" w:cs="Calibri"/>
                <w:color w:val="000000"/>
                <w:sz w:val="16"/>
                <w:szCs w:val="16"/>
              </w:rPr>
              <w:t xml:space="preserve"> </w:t>
            </w:r>
            <w:r w:rsidRPr="00715197">
              <w:rPr>
                <w:rFonts w:ascii="GHEA Grapalat" w:hAnsi="GHEA Grapalat" w:cs="Calibri"/>
                <w:color w:val="000000"/>
                <w:sz w:val="16"/>
                <w:szCs w:val="16"/>
              </w:rPr>
              <w:t>հոդվածի</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4A75CB" w:rsidRPr="008A702B" w:rsidRDefault="004A75CB" w:rsidP="004A75CB">
            <w:pPr>
              <w:rPr>
                <w:rFonts w:ascii="Sylfaen" w:hAnsi="Sylfaen" w:cs="Sylfaen"/>
                <w:sz w:val="20"/>
                <w:szCs w:val="20"/>
              </w:rPr>
            </w:pPr>
          </w:p>
        </w:tc>
        <w:tc>
          <w:tcPr>
            <w:tcW w:w="900" w:type="dxa"/>
          </w:tcPr>
          <w:p w:rsidR="004A75CB" w:rsidRPr="008A702B" w:rsidRDefault="004A75CB" w:rsidP="004A75CB">
            <w:pPr>
              <w:jc w:val="center"/>
              <w:rPr>
                <w:rFonts w:ascii="GHEA Grapalat" w:hAnsi="GHEA Grapalat"/>
                <w:sz w:val="20"/>
                <w:szCs w:val="20"/>
              </w:rPr>
            </w:pPr>
          </w:p>
        </w:tc>
        <w:tc>
          <w:tcPr>
            <w:tcW w:w="868" w:type="dxa"/>
          </w:tcPr>
          <w:p w:rsidR="004A75CB" w:rsidRPr="008A702B" w:rsidRDefault="004A75CB" w:rsidP="004A75CB">
            <w:pPr>
              <w:jc w:val="center"/>
              <w:rPr>
                <w:rFonts w:ascii="GHEA Grapalat" w:hAnsi="GHEA Grapalat"/>
                <w:sz w:val="20"/>
                <w:szCs w:val="20"/>
              </w:rPr>
            </w:pP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75CB" w:rsidRPr="004A75CB" w:rsidRDefault="004A75CB" w:rsidP="004A75CB">
            <w:pPr>
              <w:jc w:val="center"/>
              <w:rPr>
                <w:rFonts w:asciiTheme="minorHAnsi" w:hAnsiTheme="minorHAnsi"/>
                <w:sz w:val="20"/>
                <w:szCs w:val="20"/>
              </w:rPr>
            </w:pPr>
            <w:r>
              <w:rPr>
                <w:rFonts w:asciiTheme="minorHAnsi" w:hAnsiTheme="minorHAnsi"/>
                <w:sz w:val="20"/>
                <w:szCs w:val="20"/>
              </w:rPr>
              <w:t>671</w:t>
            </w:r>
          </w:p>
        </w:tc>
        <w:tc>
          <w:tcPr>
            <w:tcW w:w="1022" w:type="dxa"/>
            <w:tcBorders>
              <w:top w:val="nil"/>
              <w:left w:val="single" w:sz="4" w:space="0" w:color="auto"/>
              <w:bottom w:val="single" w:sz="4" w:space="0" w:color="auto"/>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4A75CB" w:rsidRPr="004A75CB" w:rsidRDefault="004A75CB" w:rsidP="004A75CB">
            <w:pPr>
              <w:jc w:val="center"/>
              <w:rPr>
                <w:rFonts w:asciiTheme="minorHAnsi" w:hAnsiTheme="minorHAnsi"/>
                <w:sz w:val="20"/>
                <w:szCs w:val="20"/>
              </w:rPr>
            </w:pPr>
            <w:r>
              <w:rPr>
                <w:rFonts w:asciiTheme="minorHAnsi" w:hAnsiTheme="minorHAnsi"/>
                <w:sz w:val="20"/>
                <w:szCs w:val="20"/>
              </w:rPr>
              <w:t>671</w:t>
            </w:r>
          </w:p>
        </w:tc>
        <w:tc>
          <w:tcPr>
            <w:tcW w:w="1287" w:type="dxa"/>
          </w:tcPr>
          <w:p w:rsidR="004A75CB" w:rsidRPr="008E0FC6" w:rsidRDefault="004A75CB" w:rsidP="004A75CB">
            <w:pPr>
              <w:rPr>
                <w:sz w:val="20"/>
                <w:szCs w:val="20"/>
                <w:lang w:val="hy-AM"/>
              </w:rPr>
            </w:pPr>
            <w:r w:rsidRPr="008E0FC6">
              <w:rPr>
                <w:sz w:val="20"/>
                <w:szCs w:val="20"/>
                <w:lang w:val="hy-AM"/>
              </w:rPr>
              <w:t>2020 թվականի հունվարից- մայիս,-սեպտեմբերից-դեկտեմբեր՝համաձայնագիր կնքելուց հետո,մատակարարումը՝ 20 օրացույցային օր, պատվիրատուի պատվիրած քանակով</w:t>
            </w:r>
          </w:p>
        </w:tc>
      </w:tr>
      <w:tr w:rsidR="004A75CB" w:rsidRPr="00F46266" w:rsidTr="00F46266">
        <w:tc>
          <w:tcPr>
            <w:tcW w:w="810" w:type="dxa"/>
          </w:tcPr>
          <w:p w:rsidR="004A75CB" w:rsidRPr="008E0FC6" w:rsidRDefault="004A75CB" w:rsidP="004A75CB">
            <w:pPr>
              <w:numPr>
                <w:ilvl w:val="0"/>
                <w:numId w:val="30"/>
              </w:numPr>
              <w:jc w:val="center"/>
              <w:rPr>
                <w:rFonts w:ascii="GHEA Grapalat" w:hAnsi="GHEA Grapalat"/>
                <w:sz w:val="20"/>
                <w:szCs w:val="20"/>
                <w:lang w:val="hy-AM"/>
              </w:rPr>
            </w:pPr>
          </w:p>
        </w:tc>
        <w:tc>
          <w:tcPr>
            <w:tcW w:w="1350" w:type="dxa"/>
            <w:tcBorders>
              <w:top w:val="single" w:sz="4" w:space="0" w:color="auto"/>
              <w:left w:val="nil"/>
              <w:bottom w:val="single" w:sz="4" w:space="0" w:color="auto"/>
              <w:right w:val="nil"/>
            </w:tcBorders>
            <w:shd w:val="clear" w:color="auto" w:fill="auto"/>
            <w:vAlign w:val="bottom"/>
          </w:tcPr>
          <w:p w:rsidR="004A75CB" w:rsidRPr="008A702B" w:rsidRDefault="004A75CB" w:rsidP="004A75CB">
            <w:pPr>
              <w:rPr>
                <w:rFonts w:ascii="Calibri" w:hAnsi="Calibri"/>
                <w:sz w:val="20"/>
                <w:szCs w:val="20"/>
              </w:rPr>
            </w:pPr>
            <w:r w:rsidRPr="008A702B">
              <w:rPr>
                <w:rFonts w:ascii="Calibri" w:hAnsi="Calibri"/>
                <w:sz w:val="20"/>
                <w:szCs w:val="20"/>
              </w:rPr>
              <w:t>15421100</w:t>
            </w:r>
          </w:p>
        </w:tc>
        <w:tc>
          <w:tcPr>
            <w:tcW w:w="1620" w:type="dxa"/>
            <w:gridSpan w:val="3"/>
            <w:tcBorders>
              <w:top w:val="nil"/>
              <w:left w:val="single" w:sz="4" w:space="0" w:color="auto"/>
              <w:bottom w:val="single" w:sz="4" w:space="0" w:color="auto"/>
              <w:right w:val="single" w:sz="4" w:space="0" w:color="auto"/>
            </w:tcBorders>
            <w:shd w:val="clear" w:color="auto" w:fill="auto"/>
            <w:vAlign w:val="center"/>
          </w:tcPr>
          <w:p w:rsidR="004A75CB" w:rsidRPr="008A702B" w:rsidRDefault="004A75CB" w:rsidP="004A75CB">
            <w:pPr>
              <w:rPr>
                <w:rFonts w:ascii="Arial LatArm" w:hAnsi="Arial LatArm"/>
                <w:sz w:val="20"/>
                <w:szCs w:val="20"/>
              </w:rPr>
            </w:pPr>
            <w:r w:rsidRPr="008A702B">
              <w:rPr>
                <w:rFonts w:ascii="Arial LatArm" w:hAnsi="Arial LatArm"/>
                <w:sz w:val="20"/>
                <w:szCs w:val="20"/>
              </w:rPr>
              <w:t xml:space="preserve"> </w:t>
            </w:r>
            <w:r w:rsidRPr="008A702B">
              <w:rPr>
                <w:rFonts w:ascii="Sylfaen" w:hAnsi="Sylfaen" w:cs="Sylfaen"/>
                <w:sz w:val="20"/>
                <w:szCs w:val="20"/>
              </w:rPr>
              <w:t>Արևածաղկի</w:t>
            </w:r>
            <w:r w:rsidRPr="008A702B">
              <w:rPr>
                <w:rFonts w:ascii="Arial LatArm" w:hAnsi="Arial LatArm"/>
                <w:sz w:val="20"/>
                <w:szCs w:val="20"/>
              </w:rPr>
              <w:t xml:space="preserve"> </w:t>
            </w:r>
            <w:r w:rsidRPr="008A702B">
              <w:rPr>
                <w:rFonts w:ascii="Sylfaen" w:hAnsi="Sylfaen" w:cs="Sylfaen"/>
                <w:sz w:val="20"/>
                <w:szCs w:val="20"/>
              </w:rPr>
              <w:t>ձեթ</w:t>
            </w:r>
            <w:r w:rsidRPr="008A702B">
              <w:rPr>
                <w:rFonts w:ascii="Arial LatArm" w:hAnsi="Arial LatArm"/>
                <w:sz w:val="20"/>
                <w:szCs w:val="20"/>
              </w:rPr>
              <w:t xml:space="preserve">, </w:t>
            </w:r>
            <w:r w:rsidRPr="008A702B">
              <w:rPr>
                <w:rFonts w:ascii="Sylfaen" w:hAnsi="Sylfaen" w:cs="Sylfaen"/>
                <w:sz w:val="20"/>
                <w:szCs w:val="20"/>
              </w:rPr>
              <w:t>ռաֆինացված</w:t>
            </w:r>
            <w:r w:rsidRPr="008A702B">
              <w:rPr>
                <w:rFonts w:ascii="Arial LatArm" w:hAnsi="Arial LatArm"/>
                <w:sz w:val="20"/>
                <w:szCs w:val="20"/>
              </w:rPr>
              <w:t>, (</w:t>
            </w:r>
            <w:r w:rsidRPr="008A702B">
              <w:rPr>
                <w:rFonts w:ascii="Sylfaen" w:hAnsi="Sylfaen" w:cs="Sylfaen"/>
                <w:sz w:val="20"/>
                <w:szCs w:val="20"/>
              </w:rPr>
              <w:t>զտած</w:t>
            </w:r>
            <w:r w:rsidRPr="008A702B">
              <w:rPr>
                <w:rFonts w:ascii="Arial LatArm" w:hAnsi="Arial LatArm"/>
                <w:sz w:val="20"/>
                <w:szCs w:val="20"/>
              </w:rPr>
              <w:t>)</w:t>
            </w:r>
          </w:p>
        </w:tc>
        <w:tc>
          <w:tcPr>
            <w:tcW w:w="2134" w:type="dxa"/>
          </w:tcPr>
          <w:p w:rsidR="004A75CB" w:rsidRPr="00EC2D3F" w:rsidRDefault="004A75CB" w:rsidP="004A75CB">
            <w:pPr>
              <w:jc w:val="center"/>
              <w:rPr>
                <w:rFonts w:ascii="Sylfaen" w:hAnsi="Sylfaen"/>
                <w:sz w:val="20"/>
                <w:szCs w:val="20"/>
              </w:rPr>
            </w:pPr>
            <w:r>
              <w:rPr>
                <w:rFonts w:ascii="Sylfaen" w:hAnsi="Sylfaen"/>
                <w:sz w:val="20"/>
                <w:szCs w:val="20"/>
              </w:rPr>
              <w:t>ՌԴ</w:t>
            </w:r>
          </w:p>
        </w:tc>
        <w:tc>
          <w:tcPr>
            <w:tcW w:w="2366" w:type="dxa"/>
          </w:tcPr>
          <w:p w:rsidR="004A75CB" w:rsidRPr="008A702B" w:rsidRDefault="004A75CB" w:rsidP="004A75CB">
            <w:pPr>
              <w:rPr>
                <w:rFonts w:ascii="GHEA Grapalat" w:hAnsi="GHEA Grapalat"/>
                <w:sz w:val="20"/>
                <w:szCs w:val="20"/>
              </w:rPr>
            </w:pPr>
            <w:r w:rsidRPr="00EC2D3F">
              <w:rPr>
                <w:rFonts w:ascii="Sylfaen" w:hAnsi="Sylfaen" w:cs="Sylfaen"/>
                <w:sz w:val="20"/>
                <w:szCs w:val="20"/>
              </w:rPr>
              <w:t>Պատրաստված</w:t>
            </w:r>
            <w:r w:rsidRPr="00EC2D3F">
              <w:rPr>
                <w:rFonts w:ascii="GHEA Grapalat" w:hAnsi="GHEA Grapalat"/>
                <w:sz w:val="20"/>
                <w:szCs w:val="20"/>
              </w:rPr>
              <w:t xml:space="preserve"> </w:t>
            </w:r>
            <w:r w:rsidRPr="00EC2D3F">
              <w:rPr>
                <w:rFonts w:ascii="Sylfaen" w:hAnsi="Sylfaen" w:cs="Sylfaen"/>
                <w:sz w:val="20"/>
                <w:szCs w:val="20"/>
              </w:rPr>
              <w:t>արևածաղկի</w:t>
            </w:r>
            <w:r w:rsidRPr="00EC2D3F">
              <w:rPr>
                <w:rFonts w:ascii="GHEA Grapalat" w:hAnsi="GHEA Grapalat"/>
                <w:sz w:val="20"/>
                <w:szCs w:val="20"/>
              </w:rPr>
              <w:t xml:space="preserve"> </w:t>
            </w:r>
            <w:r w:rsidRPr="00EC2D3F">
              <w:rPr>
                <w:rFonts w:ascii="Sylfaen" w:hAnsi="Sylfaen" w:cs="Sylfaen"/>
                <w:sz w:val="20"/>
                <w:szCs w:val="20"/>
              </w:rPr>
              <w:t>սերմերի</w:t>
            </w:r>
            <w:r w:rsidRPr="00EC2D3F">
              <w:rPr>
                <w:rFonts w:ascii="GHEA Grapalat" w:hAnsi="GHEA Grapalat"/>
                <w:sz w:val="20"/>
                <w:szCs w:val="20"/>
              </w:rPr>
              <w:t xml:space="preserve"> </w:t>
            </w:r>
            <w:r w:rsidRPr="00EC2D3F">
              <w:rPr>
                <w:rFonts w:ascii="Sylfaen" w:hAnsi="Sylfaen" w:cs="Sylfaen"/>
                <w:sz w:val="20"/>
                <w:szCs w:val="20"/>
              </w:rPr>
              <w:t>լուծամզման</w:t>
            </w:r>
            <w:r w:rsidRPr="00EC2D3F">
              <w:rPr>
                <w:rFonts w:ascii="GHEA Grapalat" w:hAnsi="GHEA Grapalat"/>
                <w:sz w:val="20"/>
                <w:szCs w:val="20"/>
              </w:rPr>
              <w:t xml:space="preserve"> </w:t>
            </w:r>
            <w:r w:rsidRPr="00EC2D3F">
              <w:rPr>
                <w:rFonts w:ascii="Sylfaen" w:hAnsi="Sylfaen" w:cs="Sylfaen"/>
                <w:sz w:val="20"/>
                <w:szCs w:val="20"/>
              </w:rPr>
              <w:t>և</w:t>
            </w:r>
            <w:r w:rsidRPr="00EC2D3F">
              <w:rPr>
                <w:rFonts w:ascii="GHEA Grapalat" w:hAnsi="GHEA Grapalat"/>
                <w:sz w:val="20"/>
                <w:szCs w:val="20"/>
              </w:rPr>
              <w:t xml:space="preserve"> </w:t>
            </w:r>
            <w:r w:rsidRPr="00EC2D3F">
              <w:rPr>
                <w:rFonts w:ascii="Sylfaen" w:hAnsi="Sylfaen" w:cs="Sylfaen"/>
                <w:sz w:val="20"/>
                <w:szCs w:val="20"/>
              </w:rPr>
              <w:t>ճզմման</w:t>
            </w:r>
            <w:r w:rsidRPr="00EC2D3F">
              <w:rPr>
                <w:rFonts w:ascii="GHEA Grapalat" w:hAnsi="GHEA Grapalat"/>
                <w:sz w:val="20"/>
                <w:szCs w:val="20"/>
              </w:rPr>
              <w:t xml:space="preserve"> </w:t>
            </w:r>
            <w:r w:rsidRPr="00EC2D3F">
              <w:rPr>
                <w:rFonts w:ascii="Sylfaen" w:hAnsi="Sylfaen" w:cs="Sylfaen"/>
                <w:sz w:val="20"/>
                <w:szCs w:val="20"/>
              </w:rPr>
              <w:t>եղանակով</w:t>
            </w:r>
            <w:r w:rsidRPr="00EC2D3F">
              <w:rPr>
                <w:rFonts w:ascii="GHEA Grapalat" w:hAnsi="GHEA Grapalat"/>
                <w:sz w:val="20"/>
                <w:szCs w:val="20"/>
              </w:rPr>
              <w:t xml:space="preserve">, </w:t>
            </w:r>
            <w:r w:rsidRPr="00EC2D3F">
              <w:rPr>
                <w:rFonts w:ascii="Sylfaen" w:hAnsi="Sylfaen" w:cs="Sylfaen"/>
                <w:sz w:val="20"/>
                <w:szCs w:val="20"/>
              </w:rPr>
              <w:t>բարձր</w:t>
            </w:r>
            <w:r w:rsidRPr="00EC2D3F">
              <w:rPr>
                <w:rFonts w:ascii="GHEA Grapalat" w:hAnsi="GHEA Grapalat"/>
                <w:sz w:val="20"/>
                <w:szCs w:val="20"/>
              </w:rPr>
              <w:t xml:space="preserve"> </w:t>
            </w:r>
            <w:r w:rsidRPr="00EC2D3F">
              <w:rPr>
                <w:rFonts w:ascii="Sylfaen" w:hAnsi="Sylfaen" w:cs="Sylfaen"/>
                <w:sz w:val="20"/>
                <w:szCs w:val="20"/>
              </w:rPr>
              <w:t>տեսակի</w:t>
            </w:r>
            <w:r w:rsidRPr="00EC2D3F">
              <w:rPr>
                <w:rFonts w:ascii="GHEA Grapalat" w:hAnsi="GHEA Grapalat"/>
                <w:sz w:val="20"/>
                <w:szCs w:val="20"/>
              </w:rPr>
              <w:t xml:space="preserve">, </w:t>
            </w:r>
            <w:r w:rsidRPr="00EC2D3F">
              <w:rPr>
                <w:rFonts w:ascii="Sylfaen" w:hAnsi="Sylfaen" w:cs="Sylfaen"/>
                <w:sz w:val="20"/>
                <w:szCs w:val="20"/>
              </w:rPr>
              <w:t>զտված</w:t>
            </w:r>
            <w:r w:rsidRPr="00EC2D3F">
              <w:rPr>
                <w:rFonts w:ascii="GHEA Grapalat" w:hAnsi="GHEA Grapalat"/>
                <w:sz w:val="20"/>
                <w:szCs w:val="20"/>
              </w:rPr>
              <w:t xml:space="preserve">, </w:t>
            </w:r>
            <w:r w:rsidRPr="00EC2D3F">
              <w:rPr>
                <w:rFonts w:ascii="Sylfaen" w:hAnsi="Sylfaen" w:cs="Sylfaen"/>
                <w:sz w:val="20"/>
                <w:szCs w:val="20"/>
              </w:rPr>
              <w:t>հոտազերծված</w:t>
            </w:r>
            <w:r w:rsidRPr="00EC2D3F">
              <w:rPr>
                <w:rFonts w:ascii="GHEA Grapalat" w:hAnsi="GHEA Grapalat"/>
                <w:sz w:val="20"/>
                <w:szCs w:val="20"/>
              </w:rPr>
              <w:t>,</w:t>
            </w:r>
            <w:r w:rsidRPr="00EC2D3F">
              <w:rPr>
                <w:rFonts w:ascii="Sylfaen" w:hAnsi="Sylfaen" w:cs="Sylfaen"/>
                <w:sz w:val="20"/>
                <w:szCs w:val="20"/>
              </w:rPr>
              <w:t>շշալցված</w:t>
            </w:r>
            <w:r w:rsidRPr="00EC2D3F">
              <w:rPr>
                <w:rFonts w:ascii="GHEA Grapalat" w:hAnsi="GHEA Grapalat"/>
                <w:sz w:val="20"/>
                <w:szCs w:val="20"/>
              </w:rPr>
              <w:t xml:space="preserve"> 1</w:t>
            </w:r>
            <w:r w:rsidRPr="00EC2D3F">
              <w:rPr>
                <w:rFonts w:ascii="Sylfaen" w:hAnsi="Sylfaen" w:cs="Sylfaen"/>
                <w:sz w:val="20"/>
                <w:szCs w:val="20"/>
              </w:rPr>
              <w:t>լ</w:t>
            </w:r>
            <w:r w:rsidRPr="00EC2D3F">
              <w:rPr>
                <w:rFonts w:ascii="GHEA Grapalat" w:hAnsi="GHEA Grapalat"/>
                <w:sz w:val="20"/>
                <w:szCs w:val="20"/>
              </w:rPr>
              <w:t>-</w:t>
            </w:r>
            <w:r w:rsidRPr="00EC2D3F">
              <w:rPr>
                <w:rFonts w:ascii="Sylfaen" w:hAnsi="Sylfaen" w:cs="Sylfaen"/>
                <w:sz w:val="20"/>
                <w:szCs w:val="20"/>
              </w:rPr>
              <w:t>ոց</w:t>
            </w:r>
            <w:r w:rsidRPr="00EC2D3F">
              <w:rPr>
                <w:rFonts w:ascii="GHEA Grapalat" w:hAnsi="GHEA Grapalat"/>
                <w:sz w:val="20"/>
                <w:szCs w:val="20"/>
              </w:rPr>
              <w:t xml:space="preserve"> </w:t>
            </w:r>
            <w:r w:rsidRPr="00EC2D3F">
              <w:rPr>
                <w:rFonts w:ascii="Sylfaen" w:hAnsi="Sylfaen" w:cs="Sylfaen"/>
                <w:sz w:val="20"/>
                <w:szCs w:val="20"/>
              </w:rPr>
              <w:t>տարաներում։</w:t>
            </w:r>
            <w:r w:rsidRPr="00EC2D3F">
              <w:rPr>
                <w:rFonts w:ascii="GHEA Grapalat" w:hAnsi="GHEA Grapalat"/>
                <w:sz w:val="20"/>
                <w:szCs w:val="20"/>
              </w:rPr>
              <w:t xml:space="preserve"> </w:t>
            </w:r>
            <w:r w:rsidRPr="00EC2D3F">
              <w:rPr>
                <w:rFonts w:ascii="Sylfaen" w:hAnsi="Sylfaen" w:cs="Sylfaen"/>
                <w:sz w:val="20"/>
                <w:szCs w:val="20"/>
              </w:rPr>
              <w:t>Անվտանգությունը՝</w:t>
            </w:r>
            <w:r w:rsidRPr="00EC2D3F">
              <w:rPr>
                <w:rFonts w:ascii="GHEA Grapalat" w:hAnsi="GHEA Grapalat"/>
                <w:sz w:val="20"/>
                <w:szCs w:val="20"/>
              </w:rPr>
              <w:t xml:space="preserve"> N 2-III-4.9-01-2010 </w:t>
            </w:r>
            <w:r w:rsidRPr="00EC2D3F">
              <w:rPr>
                <w:rFonts w:ascii="Sylfaen" w:hAnsi="Sylfaen" w:cs="Sylfaen"/>
                <w:sz w:val="20"/>
                <w:szCs w:val="20"/>
              </w:rPr>
              <w:t>հիգիենիկ</w:t>
            </w:r>
            <w:r w:rsidRPr="00EC2D3F">
              <w:rPr>
                <w:rFonts w:ascii="GHEA Grapalat" w:hAnsi="GHEA Grapalat"/>
                <w:sz w:val="20"/>
                <w:szCs w:val="20"/>
              </w:rPr>
              <w:t xml:space="preserve"> </w:t>
            </w:r>
            <w:r w:rsidRPr="00EC2D3F">
              <w:rPr>
                <w:rFonts w:ascii="Sylfaen" w:hAnsi="Sylfaen" w:cs="Sylfaen"/>
                <w:sz w:val="20"/>
                <w:szCs w:val="20"/>
              </w:rPr>
              <w:t>նորմատիվների</w:t>
            </w:r>
            <w:r w:rsidRPr="00EC2D3F">
              <w:rPr>
                <w:rFonts w:ascii="GHEA Grapalat" w:hAnsi="GHEA Grapalat"/>
                <w:sz w:val="20"/>
                <w:szCs w:val="20"/>
              </w:rPr>
              <w:t xml:space="preserve">, </w:t>
            </w:r>
            <w:r w:rsidRPr="00EC2D3F">
              <w:rPr>
                <w:rFonts w:ascii="Sylfaen" w:hAnsi="Sylfaen" w:cs="Sylfaen"/>
                <w:sz w:val="20"/>
                <w:szCs w:val="20"/>
              </w:rPr>
              <w:t>մակնշումը</w:t>
            </w:r>
            <w:r w:rsidRPr="00EC2D3F">
              <w:rPr>
                <w:rFonts w:ascii="GHEA Grapalat" w:hAnsi="GHEA Grapalat"/>
                <w:sz w:val="20"/>
                <w:szCs w:val="20"/>
              </w:rPr>
              <w:t xml:space="preserve">`  </w:t>
            </w:r>
            <w:r w:rsidRPr="00EC2D3F">
              <w:rPr>
                <w:rFonts w:ascii="Franklin Gothic Medium Cond" w:hAnsi="Franklin Gothic Medium Cond" w:cs="Franklin Gothic Medium Cond"/>
                <w:sz w:val="20"/>
                <w:szCs w:val="20"/>
              </w:rPr>
              <w:t>“</w:t>
            </w:r>
            <w:r w:rsidRPr="00EC2D3F">
              <w:rPr>
                <w:rFonts w:ascii="Sylfaen" w:hAnsi="Sylfaen" w:cs="Sylfaen"/>
                <w:sz w:val="20"/>
                <w:szCs w:val="20"/>
              </w:rPr>
              <w:t>Սննդամթերքի</w:t>
            </w:r>
            <w:r w:rsidRPr="00EC2D3F">
              <w:rPr>
                <w:rFonts w:ascii="GHEA Grapalat" w:hAnsi="GHEA Grapalat"/>
                <w:sz w:val="20"/>
                <w:szCs w:val="20"/>
              </w:rPr>
              <w:t xml:space="preserve"> </w:t>
            </w:r>
            <w:r w:rsidRPr="00EC2D3F">
              <w:rPr>
                <w:rFonts w:ascii="Sylfaen" w:hAnsi="Sylfaen" w:cs="Sylfaen"/>
                <w:sz w:val="20"/>
                <w:szCs w:val="20"/>
              </w:rPr>
              <w:t>անվտանգության</w:t>
            </w:r>
            <w:r w:rsidRPr="00EC2D3F">
              <w:rPr>
                <w:rFonts w:ascii="GHEA Grapalat" w:hAnsi="GHEA Grapalat"/>
                <w:sz w:val="20"/>
                <w:szCs w:val="20"/>
              </w:rPr>
              <w:t xml:space="preserve"> </w:t>
            </w:r>
            <w:r w:rsidRPr="00EC2D3F">
              <w:rPr>
                <w:rFonts w:ascii="Sylfaen" w:hAnsi="Sylfaen" w:cs="Sylfaen"/>
                <w:sz w:val="20"/>
                <w:szCs w:val="20"/>
              </w:rPr>
              <w:t>մասին</w:t>
            </w:r>
            <w:r w:rsidRPr="00EC2D3F">
              <w:rPr>
                <w:rFonts w:ascii="Franklin Gothic Medium Cond" w:hAnsi="Franklin Gothic Medium Cond" w:cs="Franklin Gothic Medium Cond"/>
                <w:sz w:val="20"/>
                <w:szCs w:val="20"/>
              </w:rPr>
              <w:t>”</w:t>
            </w:r>
            <w:r w:rsidRPr="00EC2D3F">
              <w:rPr>
                <w:rFonts w:ascii="GHEA Grapalat" w:hAnsi="GHEA Grapalat"/>
                <w:sz w:val="20"/>
                <w:szCs w:val="20"/>
              </w:rPr>
              <w:t xml:space="preserve"> </w:t>
            </w:r>
            <w:r w:rsidRPr="00EC2D3F">
              <w:rPr>
                <w:rFonts w:ascii="Sylfaen" w:hAnsi="Sylfaen" w:cs="Sylfaen"/>
                <w:sz w:val="20"/>
                <w:szCs w:val="20"/>
              </w:rPr>
              <w:t>ՀՀ</w:t>
            </w:r>
            <w:r w:rsidRPr="00EC2D3F">
              <w:rPr>
                <w:rFonts w:ascii="GHEA Grapalat" w:hAnsi="GHEA Grapalat"/>
                <w:sz w:val="20"/>
                <w:szCs w:val="20"/>
              </w:rPr>
              <w:t xml:space="preserve"> </w:t>
            </w:r>
            <w:r w:rsidRPr="00EC2D3F">
              <w:rPr>
                <w:rFonts w:ascii="Sylfaen" w:hAnsi="Sylfaen" w:cs="Sylfaen"/>
                <w:sz w:val="20"/>
                <w:szCs w:val="20"/>
              </w:rPr>
              <w:t>օրենքի</w:t>
            </w:r>
            <w:r w:rsidRPr="00EC2D3F">
              <w:rPr>
                <w:rFonts w:ascii="GHEA Grapalat" w:hAnsi="GHEA Grapalat"/>
                <w:sz w:val="20"/>
                <w:szCs w:val="20"/>
              </w:rPr>
              <w:t xml:space="preserve"> 8-</w:t>
            </w:r>
            <w:r w:rsidRPr="00EC2D3F">
              <w:rPr>
                <w:rFonts w:ascii="Sylfaen" w:hAnsi="Sylfaen" w:cs="Sylfaen"/>
                <w:sz w:val="20"/>
                <w:szCs w:val="20"/>
              </w:rPr>
              <w:t>րդ</w:t>
            </w:r>
            <w:r w:rsidRPr="00EC2D3F">
              <w:rPr>
                <w:rFonts w:ascii="GHEA Grapalat" w:hAnsi="GHEA Grapalat"/>
                <w:sz w:val="20"/>
                <w:szCs w:val="20"/>
              </w:rPr>
              <w:t xml:space="preserve"> </w:t>
            </w:r>
            <w:r w:rsidRPr="00EC2D3F">
              <w:rPr>
                <w:rFonts w:ascii="Sylfaen" w:hAnsi="Sylfaen" w:cs="Sylfaen"/>
                <w:sz w:val="20"/>
                <w:szCs w:val="20"/>
              </w:rPr>
              <w:t>հոդվածի</w:t>
            </w:r>
            <w:r w:rsidRPr="00EC2D3F">
              <w:rPr>
                <w:rFonts w:ascii="GHEA Grapalat" w:hAnsi="GHEA Grapalat"/>
                <w:sz w:val="20"/>
                <w:szCs w:val="20"/>
              </w:rPr>
              <w:t>:</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4A75CB" w:rsidRPr="008A702B" w:rsidRDefault="004A75CB" w:rsidP="004A75CB">
            <w:pPr>
              <w:rPr>
                <w:rFonts w:ascii="Arial LatArm" w:hAnsi="Arial LatArm"/>
                <w:sz w:val="20"/>
                <w:szCs w:val="20"/>
              </w:rPr>
            </w:pPr>
            <w:r w:rsidRPr="008A702B">
              <w:rPr>
                <w:rFonts w:ascii="Sylfaen" w:hAnsi="Sylfaen" w:cs="Sylfaen"/>
                <w:sz w:val="20"/>
                <w:szCs w:val="20"/>
              </w:rPr>
              <w:t>լիտր</w:t>
            </w:r>
          </w:p>
        </w:tc>
        <w:tc>
          <w:tcPr>
            <w:tcW w:w="900" w:type="dxa"/>
          </w:tcPr>
          <w:p w:rsidR="004A75CB" w:rsidRPr="008A702B" w:rsidRDefault="004A75CB" w:rsidP="004A75CB">
            <w:pPr>
              <w:jc w:val="center"/>
              <w:rPr>
                <w:rFonts w:ascii="GHEA Grapalat" w:hAnsi="GHEA Grapalat"/>
                <w:sz w:val="20"/>
                <w:szCs w:val="20"/>
              </w:rPr>
            </w:pPr>
          </w:p>
        </w:tc>
        <w:tc>
          <w:tcPr>
            <w:tcW w:w="868" w:type="dxa"/>
          </w:tcPr>
          <w:p w:rsidR="004A75CB" w:rsidRPr="008A702B" w:rsidRDefault="004A75CB" w:rsidP="004A75CB">
            <w:pPr>
              <w:jc w:val="center"/>
              <w:rPr>
                <w:rFonts w:ascii="GHEA Grapalat" w:hAnsi="GHEA Grapalat"/>
                <w:sz w:val="20"/>
                <w:szCs w:val="20"/>
              </w:rPr>
            </w:pP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75CB" w:rsidRPr="00267FAF" w:rsidRDefault="004A75CB" w:rsidP="004A75CB">
            <w:pPr>
              <w:jc w:val="center"/>
              <w:rPr>
                <w:rFonts w:asciiTheme="minorHAnsi" w:hAnsiTheme="minorHAnsi"/>
                <w:sz w:val="20"/>
                <w:szCs w:val="20"/>
                <w:lang w:val="hy-AM"/>
              </w:rPr>
            </w:pPr>
            <w:r>
              <w:rPr>
                <w:rFonts w:asciiTheme="minorHAnsi" w:hAnsiTheme="minorHAnsi"/>
                <w:sz w:val="20"/>
                <w:szCs w:val="20"/>
                <w:lang w:val="hy-AM"/>
              </w:rPr>
              <w:t>706</w:t>
            </w:r>
          </w:p>
        </w:tc>
        <w:tc>
          <w:tcPr>
            <w:tcW w:w="1022" w:type="dxa"/>
            <w:tcBorders>
              <w:top w:val="nil"/>
              <w:left w:val="single" w:sz="4" w:space="0" w:color="auto"/>
              <w:bottom w:val="single" w:sz="4" w:space="0" w:color="auto"/>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4A75CB" w:rsidRPr="00267FAF" w:rsidRDefault="004A75CB" w:rsidP="004A75CB">
            <w:pPr>
              <w:jc w:val="center"/>
              <w:rPr>
                <w:rFonts w:asciiTheme="minorHAnsi" w:hAnsiTheme="minorHAnsi"/>
                <w:sz w:val="20"/>
                <w:szCs w:val="20"/>
                <w:lang w:val="hy-AM"/>
              </w:rPr>
            </w:pPr>
            <w:r>
              <w:rPr>
                <w:rFonts w:asciiTheme="minorHAnsi" w:hAnsiTheme="minorHAnsi"/>
                <w:sz w:val="20"/>
                <w:szCs w:val="20"/>
                <w:lang w:val="hy-AM"/>
              </w:rPr>
              <w:t>706</w:t>
            </w:r>
          </w:p>
        </w:tc>
        <w:tc>
          <w:tcPr>
            <w:tcW w:w="1287" w:type="dxa"/>
          </w:tcPr>
          <w:p w:rsidR="004A75CB" w:rsidRPr="008E0FC6" w:rsidRDefault="004A75CB" w:rsidP="004A75CB">
            <w:pPr>
              <w:rPr>
                <w:sz w:val="20"/>
                <w:szCs w:val="20"/>
                <w:lang w:val="hy-AM"/>
              </w:rPr>
            </w:pPr>
            <w:r w:rsidRPr="008E0FC6">
              <w:rPr>
                <w:sz w:val="20"/>
                <w:szCs w:val="20"/>
                <w:lang w:val="hy-AM"/>
              </w:rPr>
              <w:t>2020 թվականի հունվարից- մայիս,-սեպտեմբերից-դեկտեմբեր՝համաձայնագիր կնքելուց հետո,մատակարարումը՝ 20 օրացույցային օր, պատվիրատուի պատվիրած քանակով</w:t>
            </w:r>
          </w:p>
        </w:tc>
      </w:tr>
      <w:tr w:rsidR="004A75CB" w:rsidRPr="00F46266" w:rsidTr="00F46266">
        <w:tc>
          <w:tcPr>
            <w:tcW w:w="810" w:type="dxa"/>
          </w:tcPr>
          <w:p w:rsidR="004A75CB" w:rsidRPr="008E0FC6" w:rsidRDefault="004A75CB" w:rsidP="004A75CB">
            <w:pPr>
              <w:numPr>
                <w:ilvl w:val="0"/>
                <w:numId w:val="30"/>
              </w:numPr>
              <w:jc w:val="center"/>
              <w:rPr>
                <w:rFonts w:ascii="GHEA Grapalat" w:hAnsi="GHEA Grapalat"/>
                <w:sz w:val="20"/>
                <w:szCs w:val="20"/>
                <w:lang w:val="hy-AM"/>
              </w:rPr>
            </w:pPr>
          </w:p>
        </w:tc>
        <w:tc>
          <w:tcPr>
            <w:tcW w:w="1350" w:type="dxa"/>
            <w:tcBorders>
              <w:top w:val="single" w:sz="4" w:space="0" w:color="auto"/>
              <w:left w:val="nil"/>
              <w:bottom w:val="single" w:sz="4" w:space="0" w:color="auto"/>
              <w:right w:val="nil"/>
            </w:tcBorders>
            <w:shd w:val="clear" w:color="auto" w:fill="auto"/>
            <w:vAlign w:val="bottom"/>
          </w:tcPr>
          <w:p w:rsidR="004A75CB" w:rsidRPr="008A702B" w:rsidRDefault="004A75CB" w:rsidP="004A75CB">
            <w:pPr>
              <w:rPr>
                <w:rFonts w:ascii="Calibri" w:hAnsi="Calibri"/>
                <w:sz w:val="20"/>
                <w:szCs w:val="20"/>
              </w:rPr>
            </w:pPr>
            <w:r w:rsidRPr="008A702B">
              <w:rPr>
                <w:rFonts w:ascii="Calibri" w:hAnsi="Calibri"/>
                <w:sz w:val="20"/>
                <w:szCs w:val="20"/>
              </w:rPr>
              <w:t>15112180</w:t>
            </w:r>
          </w:p>
        </w:tc>
        <w:tc>
          <w:tcPr>
            <w:tcW w:w="1620" w:type="dxa"/>
            <w:gridSpan w:val="3"/>
            <w:tcBorders>
              <w:top w:val="nil"/>
              <w:left w:val="single" w:sz="4" w:space="0" w:color="auto"/>
              <w:bottom w:val="single" w:sz="4" w:space="0" w:color="auto"/>
              <w:right w:val="single" w:sz="4" w:space="0" w:color="auto"/>
            </w:tcBorders>
            <w:shd w:val="clear" w:color="auto" w:fill="auto"/>
            <w:vAlign w:val="center"/>
          </w:tcPr>
          <w:p w:rsidR="004A75CB" w:rsidRPr="008A702B" w:rsidRDefault="004A75CB" w:rsidP="004A75CB">
            <w:pPr>
              <w:rPr>
                <w:rFonts w:ascii="Arial LatArm" w:hAnsi="Arial LatArm"/>
                <w:sz w:val="20"/>
                <w:szCs w:val="20"/>
              </w:rPr>
            </w:pPr>
            <w:r w:rsidRPr="008A702B">
              <w:rPr>
                <w:rFonts w:ascii="Arial LatArm" w:hAnsi="Arial LatArm"/>
                <w:sz w:val="20"/>
                <w:szCs w:val="20"/>
              </w:rPr>
              <w:t xml:space="preserve"> </w:t>
            </w:r>
            <w:r w:rsidRPr="008A702B">
              <w:rPr>
                <w:rFonts w:ascii="Sylfaen" w:hAnsi="Sylfaen" w:cs="Sylfaen"/>
                <w:sz w:val="20"/>
                <w:szCs w:val="20"/>
              </w:rPr>
              <w:t>Հավի</w:t>
            </w:r>
            <w:r w:rsidRPr="008A702B">
              <w:rPr>
                <w:rFonts w:ascii="Arial LatArm" w:hAnsi="Arial LatArm"/>
                <w:sz w:val="20"/>
                <w:szCs w:val="20"/>
              </w:rPr>
              <w:t xml:space="preserve"> </w:t>
            </w:r>
            <w:r w:rsidRPr="008A702B">
              <w:rPr>
                <w:rFonts w:ascii="Sylfaen" w:hAnsi="Sylfaen" w:cs="Sylfaen"/>
                <w:sz w:val="20"/>
                <w:szCs w:val="20"/>
              </w:rPr>
              <w:t>կրծքամիս</w:t>
            </w:r>
          </w:p>
        </w:tc>
        <w:tc>
          <w:tcPr>
            <w:tcW w:w="2134" w:type="dxa"/>
          </w:tcPr>
          <w:p w:rsidR="004A75CB" w:rsidRPr="00710F68" w:rsidRDefault="004A75CB" w:rsidP="004A75CB">
            <w:pPr>
              <w:jc w:val="center"/>
              <w:rPr>
                <w:rFonts w:ascii="Sylfaen" w:hAnsi="Sylfaen"/>
                <w:sz w:val="20"/>
                <w:szCs w:val="20"/>
              </w:rPr>
            </w:pPr>
            <w:r>
              <w:rPr>
                <w:rFonts w:ascii="Sylfaen" w:hAnsi="Sylfaen"/>
                <w:sz w:val="20"/>
                <w:szCs w:val="20"/>
              </w:rPr>
              <w:t>ՀՀ</w:t>
            </w:r>
          </w:p>
        </w:tc>
        <w:tc>
          <w:tcPr>
            <w:tcW w:w="2366" w:type="dxa"/>
          </w:tcPr>
          <w:p w:rsidR="004A75CB" w:rsidRPr="00710F68" w:rsidRDefault="004A75CB" w:rsidP="004A75CB">
            <w:pPr>
              <w:rPr>
                <w:rFonts w:ascii="GHEA Grapalat" w:hAnsi="GHEA Grapalat"/>
                <w:sz w:val="20"/>
                <w:szCs w:val="20"/>
              </w:rPr>
            </w:pPr>
            <w:r w:rsidRPr="00710F68">
              <w:rPr>
                <w:rFonts w:ascii="Sylfaen" w:hAnsi="Sylfaen" w:cs="Sylfaen"/>
                <w:sz w:val="20"/>
                <w:szCs w:val="20"/>
              </w:rPr>
              <w:t>Հավի</w:t>
            </w:r>
            <w:r w:rsidRPr="00710F68">
              <w:rPr>
                <w:rFonts w:ascii="GHEA Grapalat" w:hAnsi="GHEA Grapalat"/>
                <w:sz w:val="20"/>
                <w:szCs w:val="20"/>
              </w:rPr>
              <w:t xml:space="preserve"> </w:t>
            </w:r>
            <w:r w:rsidRPr="00710F68">
              <w:rPr>
                <w:rFonts w:ascii="Sylfaen" w:hAnsi="Sylfaen" w:cs="Sylfaen"/>
                <w:sz w:val="20"/>
                <w:szCs w:val="20"/>
              </w:rPr>
              <w:t>կրծքամիս</w:t>
            </w:r>
            <w:r w:rsidRPr="00710F68">
              <w:rPr>
                <w:rFonts w:ascii="GHEA Grapalat" w:hAnsi="GHEA Grapalat"/>
                <w:sz w:val="20"/>
                <w:szCs w:val="20"/>
              </w:rPr>
              <w:t>,</w:t>
            </w:r>
            <w:r w:rsidRPr="00710F68">
              <w:rPr>
                <w:rFonts w:ascii="Sylfaen" w:hAnsi="Sylfaen" w:cs="Sylfaen"/>
                <w:sz w:val="20"/>
                <w:szCs w:val="20"/>
              </w:rPr>
              <w:t>տեղական</w:t>
            </w:r>
            <w:r w:rsidRPr="00710F68">
              <w:rPr>
                <w:rFonts w:ascii="GHEA Grapalat" w:hAnsi="GHEA Grapalat"/>
                <w:sz w:val="20"/>
                <w:szCs w:val="20"/>
              </w:rPr>
              <w:t>,</w:t>
            </w:r>
          </w:p>
          <w:p w:rsidR="004A75CB" w:rsidRPr="008A702B" w:rsidRDefault="004A75CB" w:rsidP="004A75CB">
            <w:pPr>
              <w:rPr>
                <w:rFonts w:ascii="GHEA Grapalat" w:hAnsi="GHEA Grapalat"/>
                <w:sz w:val="20"/>
                <w:szCs w:val="20"/>
              </w:rPr>
            </w:pPr>
            <w:r w:rsidRPr="00710F68">
              <w:rPr>
                <w:rFonts w:ascii="Sylfaen" w:hAnsi="Sylfaen" w:cs="Sylfaen"/>
                <w:sz w:val="20"/>
                <w:szCs w:val="20"/>
              </w:rPr>
              <w:t>առանց</w:t>
            </w:r>
            <w:r w:rsidRPr="00710F68">
              <w:rPr>
                <w:rFonts w:ascii="GHEA Grapalat" w:hAnsi="GHEA Grapalat"/>
                <w:sz w:val="20"/>
                <w:szCs w:val="20"/>
              </w:rPr>
              <w:t xml:space="preserve"> </w:t>
            </w:r>
            <w:r w:rsidRPr="00710F68">
              <w:rPr>
                <w:rFonts w:ascii="Sylfaen" w:hAnsi="Sylfaen" w:cs="Sylfaen"/>
                <w:sz w:val="20"/>
                <w:szCs w:val="20"/>
              </w:rPr>
              <w:t>ոսկորի</w:t>
            </w:r>
            <w:r w:rsidRPr="00710F68">
              <w:rPr>
                <w:rFonts w:ascii="GHEA Grapalat" w:hAnsi="GHEA Grapalat"/>
                <w:sz w:val="20"/>
                <w:szCs w:val="20"/>
              </w:rPr>
              <w:t xml:space="preserve">, </w:t>
            </w:r>
            <w:r w:rsidRPr="00710F68">
              <w:rPr>
                <w:rFonts w:ascii="Sylfaen" w:hAnsi="Sylfaen" w:cs="Sylfaen"/>
                <w:sz w:val="20"/>
                <w:szCs w:val="20"/>
              </w:rPr>
              <w:t>մաքուր</w:t>
            </w:r>
            <w:r w:rsidRPr="00710F68">
              <w:rPr>
                <w:rFonts w:ascii="GHEA Grapalat" w:hAnsi="GHEA Grapalat"/>
                <w:sz w:val="20"/>
                <w:szCs w:val="20"/>
              </w:rPr>
              <w:t xml:space="preserve">, </w:t>
            </w:r>
            <w:r w:rsidRPr="00710F68">
              <w:rPr>
                <w:rFonts w:ascii="Sylfaen" w:hAnsi="Sylfaen" w:cs="Sylfaen"/>
                <w:sz w:val="20"/>
                <w:szCs w:val="20"/>
              </w:rPr>
              <w:t>արյունազրկված</w:t>
            </w:r>
            <w:r w:rsidRPr="00710F68">
              <w:rPr>
                <w:rFonts w:ascii="GHEA Grapalat" w:hAnsi="GHEA Grapalat"/>
                <w:sz w:val="20"/>
                <w:szCs w:val="20"/>
              </w:rPr>
              <w:t xml:space="preserve">, </w:t>
            </w:r>
            <w:r w:rsidRPr="00710F68">
              <w:rPr>
                <w:rFonts w:ascii="Sylfaen" w:hAnsi="Sylfaen" w:cs="Sylfaen"/>
                <w:sz w:val="20"/>
                <w:szCs w:val="20"/>
              </w:rPr>
              <w:lastRenderedPageBreak/>
              <w:t>առանց</w:t>
            </w:r>
            <w:r w:rsidRPr="00710F68">
              <w:rPr>
                <w:rFonts w:ascii="GHEA Grapalat" w:hAnsi="GHEA Grapalat"/>
                <w:sz w:val="20"/>
                <w:szCs w:val="20"/>
              </w:rPr>
              <w:t xml:space="preserve"> </w:t>
            </w:r>
            <w:r w:rsidRPr="00710F68">
              <w:rPr>
                <w:rFonts w:ascii="Sylfaen" w:hAnsi="Sylfaen" w:cs="Sylfaen"/>
                <w:sz w:val="20"/>
                <w:szCs w:val="20"/>
              </w:rPr>
              <w:t>կողմնակի</w:t>
            </w:r>
            <w:r w:rsidRPr="00710F68">
              <w:rPr>
                <w:rFonts w:ascii="GHEA Grapalat" w:hAnsi="GHEA Grapalat"/>
                <w:sz w:val="20"/>
                <w:szCs w:val="20"/>
              </w:rPr>
              <w:t xml:space="preserve"> </w:t>
            </w:r>
            <w:r w:rsidRPr="00710F68">
              <w:rPr>
                <w:rFonts w:ascii="Sylfaen" w:hAnsi="Sylfaen" w:cs="Sylfaen"/>
                <w:sz w:val="20"/>
                <w:szCs w:val="20"/>
              </w:rPr>
              <w:t>հոտերի</w:t>
            </w:r>
            <w:r w:rsidRPr="00710F68">
              <w:rPr>
                <w:rFonts w:ascii="GHEA Grapalat" w:hAnsi="GHEA Grapalat"/>
                <w:sz w:val="20"/>
                <w:szCs w:val="20"/>
              </w:rPr>
              <w:t xml:space="preserve">, </w:t>
            </w:r>
            <w:r w:rsidRPr="00710F68">
              <w:rPr>
                <w:rFonts w:ascii="Sylfaen" w:hAnsi="Sylfaen" w:cs="Sylfaen"/>
                <w:sz w:val="20"/>
                <w:szCs w:val="20"/>
              </w:rPr>
              <w:t>փաթեթավորված</w:t>
            </w:r>
            <w:r w:rsidRPr="00710F68">
              <w:rPr>
                <w:rFonts w:ascii="GHEA Grapalat" w:hAnsi="GHEA Grapalat"/>
                <w:sz w:val="20"/>
                <w:szCs w:val="20"/>
              </w:rPr>
              <w:t xml:space="preserve"> 1</w:t>
            </w:r>
            <w:r w:rsidRPr="00710F68">
              <w:rPr>
                <w:rFonts w:ascii="Sylfaen" w:hAnsi="Sylfaen" w:cs="Sylfaen"/>
                <w:sz w:val="20"/>
                <w:szCs w:val="20"/>
              </w:rPr>
              <w:t>կգ</w:t>
            </w:r>
            <w:r w:rsidRPr="00710F68">
              <w:rPr>
                <w:rFonts w:ascii="GHEA Grapalat" w:hAnsi="GHEA Grapalat"/>
                <w:sz w:val="20"/>
                <w:szCs w:val="20"/>
              </w:rPr>
              <w:t>-</w:t>
            </w:r>
            <w:r w:rsidRPr="00710F68">
              <w:rPr>
                <w:rFonts w:ascii="Sylfaen" w:hAnsi="Sylfaen" w:cs="Sylfaen"/>
                <w:sz w:val="20"/>
                <w:szCs w:val="20"/>
              </w:rPr>
              <w:t>ոց</w:t>
            </w:r>
            <w:r w:rsidRPr="00710F68">
              <w:rPr>
                <w:rFonts w:ascii="GHEA Grapalat" w:hAnsi="GHEA Grapalat"/>
                <w:sz w:val="20"/>
                <w:szCs w:val="20"/>
              </w:rPr>
              <w:t xml:space="preserve"> </w:t>
            </w:r>
            <w:r w:rsidRPr="00710F68">
              <w:rPr>
                <w:rFonts w:ascii="Sylfaen" w:hAnsi="Sylfaen" w:cs="Sylfaen"/>
                <w:sz w:val="20"/>
                <w:szCs w:val="20"/>
              </w:rPr>
              <w:t>տարրայում՝պոլիէթիլենային</w:t>
            </w:r>
            <w:r w:rsidRPr="00710F68">
              <w:rPr>
                <w:rFonts w:ascii="GHEA Grapalat" w:hAnsi="GHEA Grapalat"/>
                <w:sz w:val="20"/>
                <w:szCs w:val="20"/>
              </w:rPr>
              <w:t xml:space="preserve"> </w:t>
            </w:r>
            <w:r w:rsidRPr="00710F68">
              <w:rPr>
                <w:rFonts w:ascii="Sylfaen" w:hAnsi="Sylfaen" w:cs="Sylfaen"/>
                <w:sz w:val="20"/>
                <w:szCs w:val="20"/>
              </w:rPr>
              <w:t>թաղանթներով։</w:t>
            </w:r>
            <w:r w:rsidRPr="00710F68">
              <w:rPr>
                <w:rFonts w:ascii="GHEA Grapalat" w:hAnsi="GHEA Grapalat"/>
                <w:sz w:val="20"/>
                <w:szCs w:val="20"/>
              </w:rPr>
              <w:t xml:space="preserve"> </w:t>
            </w:r>
            <w:r w:rsidRPr="00710F68">
              <w:rPr>
                <w:rFonts w:ascii="Sylfaen" w:hAnsi="Sylfaen" w:cs="Sylfaen"/>
                <w:sz w:val="20"/>
                <w:szCs w:val="20"/>
              </w:rPr>
              <w:t>Անվտանգությունը</w:t>
            </w:r>
            <w:r w:rsidRPr="00710F68">
              <w:rPr>
                <w:rFonts w:ascii="GHEA Grapalat" w:hAnsi="GHEA Grapalat"/>
                <w:sz w:val="20"/>
                <w:szCs w:val="20"/>
              </w:rPr>
              <w:t xml:space="preserve"> </w:t>
            </w:r>
            <w:r w:rsidRPr="00710F68">
              <w:rPr>
                <w:rFonts w:ascii="Sylfaen" w:hAnsi="Sylfaen" w:cs="Sylfaen"/>
                <w:sz w:val="20"/>
                <w:szCs w:val="20"/>
              </w:rPr>
              <w:t>և</w:t>
            </w:r>
            <w:r w:rsidRPr="00710F68">
              <w:rPr>
                <w:rFonts w:ascii="GHEA Grapalat" w:hAnsi="GHEA Grapalat"/>
                <w:sz w:val="20"/>
                <w:szCs w:val="20"/>
              </w:rPr>
              <w:t xml:space="preserve"> </w:t>
            </w:r>
            <w:r w:rsidRPr="00710F68">
              <w:rPr>
                <w:rFonts w:ascii="Sylfaen" w:hAnsi="Sylfaen" w:cs="Sylfaen"/>
                <w:sz w:val="20"/>
                <w:szCs w:val="20"/>
              </w:rPr>
              <w:t>մակնշումը</w:t>
            </w:r>
            <w:r w:rsidRPr="00710F68">
              <w:rPr>
                <w:rFonts w:ascii="GHEA Grapalat" w:hAnsi="GHEA Grapalat"/>
                <w:sz w:val="20"/>
                <w:szCs w:val="20"/>
              </w:rPr>
              <w:t xml:space="preserve">` </w:t>
            </w:r>
            <w:r w:rsidRPr="00710F68">
              <w:rPr>
                <w:rFonts w:ascii="Sylfaen" w:hAnsi="Sylfaen" w:cs="Sylfaen"/>
                <w:sz w:val="20"/>
                <w:szCs w:val="20"/>
              </w:rPr>
              <w:t>ըստ</w:t>
            </w:r>
            <w:r w:rsidRPr="00710F68">
              <w:rPr>
                <w:rFonts w:ascii="GHEA Grapalat" w:hAnsi="GHEA Grapalat"/>
                <w:sz w:val="20"/>
                <w:szCs w:val="20"/>
              </w:rPr>
              <w:t xml:space="preserve"> </w:t>
            </w:r>
            <w:r w:rsidRPr="00710F68">
              <w:rPr>
                <w:rFonts w:ascii="Sylfaen" w:hAnsi="Sylfaen" w:cs="Sylfaen"/>
                <w:sz w:val="20"/>
                <w:szCs w:val="20"/>
              </w:rPr>
              <w:t>ՀՀ</w:t>
            </w:r>
            <w:r w:rsidRPr="00710F68">
              <w:rPr>
                <w:rFonts w:ascii="GHEA Grapalat" w:hAnsi="GHEA Grapalat"/>
                <w:sz w:val="20"/>
                <w:szCs w:val="20"/>
              </w:rPr>
              <w:t xml:space="preserve"> </w:t>
            </w:r>
            <w:r w:rsidRPr="00710F68">
              <w:rPr>
                <w:rFonts w:ascii="Sylfaen" w:hAnsi="Sylfaen" w:cs="Sylfaen"/>
                <w:sz w:val="20"/>
                <w:szCs w:val="20"/>
              </w:rPr>
              <w:t>կառավարության</w:t>
            </w:r>
            <w:r w:rsidRPr="00710F68">
              <w:rPr>
                <w:rFonts w:ascii="GHEA Grapalat" w:hAnsi="GHEA Grapalat"/>
                <w:sz w:val="20"/>
                <w:szCs w:val="20"/>
              </w:rPr>
              <w:t xml:space="preserve"> 2006</w:t>
            </w:r>
            <w:r w:rsidRPr="00710F68">
              <w:rPr>
                <w:rFonts w:ascii="Sylfaen" w:hAnsi="Sylfaen" w:cs="Sylfaen"/>
                <w:sz w:val="20"/>
                <w:szCs w:val="20"/>
              </w:rPr>
              <w:t>թ</w:t>
            </w:r>
            <w:r w:rsidRPr="00710F68">
              <w:rPr>
                <w:rFonts w:ascii="GHEA Grapalat" w:hAnsi="GHEA Grapalat"/>
                <w:sz w:val="20"/>
                <w:szCs w:val="20"/>
              </w:rPr>
              <w:t xml:space="preserve">. </w:t>
            </w:r>
            <w:r w:rsidRPr="00710F68">
              <w:rPr>
                <w:rFonts w:ascii="Sylfaen" w:hAnsi="Sylfaen" w:cs="Sylfaen"/>
                <w:sz w:val="20"/>
                <w:szCs w:val="20"/>
              </w:rPr>
              <w:t>հոկտեմբերի</w:t>
            </w:r>
            <w:r w:rsidRPr="00710F68">
              <w:rPr>
                <w:rFonts w:ascii="GHEA Grapalat" w:hAnsi="GHEA Grapalat"/>
                <w:sz w:val="20"/>
                <w:szCs w:val="20"/>
              </w:rPr>
              <w:t xml:space="preserve"> 19-</w:t>
            </w:r>
            <w:r w:rsidRPr="00710F68">
              <w:rPr>
                <w:rFonts w:ascii="Sylfaen" w:hAnsi="Sylfaen" w:cs="Sylfaen"/>
                <w:sz w:val="20"/>
                <w:szCs w:val="20"/>
              </w:rPr>
              <w:t>ի</w:t>
            </w:r>
            <w:r w:rsidRPr="00710F68">
              <w:rPr>
                <w:rFonts w:ascii="GHEA Grapalat" w:hAnsi="GHEA Grapalat"/>
                <w:sz w:val="20"/>
                <w:szCs w:val="20"/>
              </w:rPr>
              <w:t xml:space="preserve"> N 1560-</w:t>
            </w:r>
            <w:r w:rsidRPr="00710F68">
              <w:rPr>
                <w:rFonts w:ascii="Sylfaen" w:hAnsi="Sylfaen" w:cs="Sylfaen"/>
                <w:sz w:val="20"/>
                <w:szCs w:val="20"/>
              </w:rPr>
              <w:t>Ն</w:t>
            </w:r>
            <w:r w:rsidRPr="00710F68">
              <w:rPr>
                <w:rFonts w:ascii="GHEA Grapalat" w:hAnsi="GHEA Grapalat"/>
                <w:sz w:val="20"/>
                <w:szCs w:val="20"/>
              </w:rPr>
              <w:t xml:space="preserve"> </w:t>
            </w:r>
            <w:r w:rsidRPr="00710F68">
              <w:rPr>
                <w:rFonts w:ascii="Sylfaen" w:hAnsi="Sylfaen" w:cs="Sylfaen"/>
                <w:sz w:val="20"/>
                <w:szCs w:val="20"/>
              </w:rPr>
              <w:t>որոշմամբ</w:t>
            </w:r>
            <w:r w:rsidRPr="00710F68">
              <w:rPr>
                <w:rFonts w:ascii="GHEA Grapalat" w:hAnsi="GHEA Grapalat"/>
                <w:sz w:val="20"/>
                <w:szCs w:val="20"/>
              </w:rPr>
              <w:t xml:space="preserve"> </w:t>
            </w:r>
            <w:r w:rsidRPr="00710F68">
              <w:rPr>
                <w:rFonts w:ascii="Sylfaen" w:hAnsi="Sylfaen" w:cs="Sylfaen"/>
                <w:sz w:val="20"/>
                <w:szCs w:val="20"/>
              </w:rPr>
              <w:t>հաստատված</w:t>
            </w:r>
            <w:r w:rsidRPr="00710F68">
              <w:rPr>
                <w:rFonts w:ascii="GHEA Grapalat" w:hAnsi="GHEA Grapalat"/>
                <w:sz w:val="20"/>
                <w:szCs w:val="20"/>
              </w:rPr>
              <w:t xml:space="preserve"> </w:t>
            </w:r>
            <w:r w:rsidRPr="00710F68">
              <w:rPr>
                <w:rFonts w:ascii="Franklin Gothic Medium Cond" w:hAnsi="Franklin Gothic Medium Cond" w:cs="Franklin Gothic Medium Cond"/>
                <w:sz w:val="20"/>
                <w:szCs w:val="20"/>
              </w:rPr>
              <w:t>“</w:t>
            </w:r>
            <w:r w:rsidRPr="00710F68">
              <w:rPr>
                <w:rFonts w:ascii="Sylfaen" w:hAnsi="Sylfaen" w:cs="Sylfaen"/>
                <w:sz w:val="20"/>
                <w:szCs w:val="20"/>
              </w:rPr>
              <w:t>Մսի</w:t>
            </w:r>
            <w:r w:rsidRPr="00710F68">
              <w:rPr>
                <w:rFonts w:ascii="GHEA Grapalat" w:hAnsi="GHEA Grapalat"/>
                <w:sz w:val="20"/>
                <w:szCs w:val="20"/>
              </w:rPr>
              <w:t xml:space="preserve"> </w:t>
            </w:r>
            <w:r w:rsidRPr="00710F68">
              <w:rPr>
                <w:rFonts w:ascii="Sylfaen" w:hAnsi="Sylfaen" w:cs="Sylfaen"/>
                <w:sz w:val="20"/>
                <w:szCs w:val="20"/>
              </w:rPr>
              <w:t>և</w:t>
            </w:r>
            <w:r w:rsidRPr="00710F68">
              <w:rPr>
                <w:rFonts w:ascii="GHEA Grapalat" w:hAnsi="GHEA Grapalat"/>
                <w:sz w:val="20"/>
                <w:szCs w:val="20"/>
              </w:rPr>
              <w:t xml:space="preserve"> </w:t>
            </w:r>
            <w:r w:rsidRPr="00710F68">
              <w:rPr>
                <w:rFonts w:ascii="Sylfaen" w:hAnsi="Sylfaen" w:cs="Sylfaen"/>
                <w:sz w:val="20"/>
                <w:szCs w:val="20"/>
              </w:rPr>
              <w:t>մսամթերքի</w:t>
            </w:r>
            <w:r w:rsidRPr="00710F68">
              <w:rPr>
                <w:rFonts w:ascii="GHEA Grapalat" w:hAnsi="GHEA Grapalat"/>
                <w:sz w:val="20"/>
                <w:szCs w:val="20"/>
              </w:rPr>
              <w:t xml:space="preserve"> </w:t>
            </w:r>
            <w:r w:rsidRPr="00710F68">
              <w:rPr>
                <w:rFonts w:ascii="Sylfaen" w:hAnsi="Sylfaen" w:cs="Sylfaen"/>
                <w:sz w:val="20"/>
                <w:szCs w:val="20"/>
              </w:rPr>
              <w:t>տեխնիկական</w:t>
            </w:r>
            <w:r w:rsidRPr="00710F68">
              <w:rPr>
                <w:rFonts w:ascii="GHEA Grapalat" w:hAnsi="GHEA Grapalat"/>
                <w:sz w:val="20"/>
                <w:szCs w:val="20"/>
              </w:rPr>
              <w:t xml:space="preserve"> </w:t>
            </w:r>
            <w:r w:rsidRPr="00710F68">
              <w:rPr>
                <w:rFonts w:ascii="Sylfaen" w:hAnsi="Sylfaen" w:cs="Sylfaen"/>
                <w:sz w:val="20"/>
                <w:szCs w:val="20"/>
              </w:rPr>
              <w:t>կանոնակարգի</w:t>
            </w:r>
            <w:r w:rsidRPr="00710F68">
              <w:rPr>
                <w:rFonts w:ascii="Franklin Gothic Medium Cond" w:hAnsi="Franklin Gothic Medium Cond" w:cs="Franklin Gothic Medium Cond"/>
                <w:sz w:val="20"/>
                <w:szCs w:val="20"/>
              </w:rPr>
              <w:t>”</w:t>
            </w:r>
            <w:r w:rsidRPr="00710F68">
              <w:rPr>
                <w:rFonts w:ascii="GHEA Grapalat" w:hAnsi="GHEA Grapalat"/>
                <w:sz w:val="20"/>
                <w:szCs w:val="20"/>
              </w:rPr>
              <w:t xml:space="preserve"> </w:t>
            </w:r>
            <w:r w:rsidRPr="00710F68">
              <w:rPr>
                <w:rFonts w:ascii="Sylfaen" w:hAnsi="Sylfaen" w:cs="Sylfaen"/>
                <w:sz w:val="20"/>
                <w:szCs w:val="20"/>
              </w:rPr>
              <w:t>և</w:t>
            </w:r>
            <w:r w:rsidRPr="00710F68">
              <w:rPr>
                <w:rFonts w:ascii="GHEA Grapalat" w:hAnsi="GHEA Grapalat"/>
                <w:sz w:val="20"/>
                <w:szCs w:val="20"/>
              </w:rPr>
              <w:t xml:space="preserve"> </w:t>
            </w:r>
            <w:r w:rsidRPr="00710F68">
              <w:rPr>
                <w:rFonts w:ascii="Franklin Gothic Medium Cond" w:hAnsi="Franklin Gothic Medium Cond" w:cs="Franklin Gothic Medium Cond"/>
                <w:sz w:val="20"/>
                <w:szCs w:val="20"/>
              </w:rPr>
              <w:t>“</w:t>
            </w:r>
            <w:r w:rsidRPr="00710F68">
              <w:rPr>
                <w:rFonts w:ascii="Sylfaen" w:hAnsi="Sylfaen" w:cs="Sylfaen"/>
                <w:sz w:val="20"/>
                <w:szCs w:val="20"/>
              </w:rPr>
              <w:t>Սննդամթերքի</w:t>
            </w:r>
            <w:r w:rsidRPr="00710F68">
              <w:rPr>
                <w:rFonts w:ascii="GHEA Grapalat" w:hAnsi="GHEA Grapalat"/>
                <w:sz w:val="20"/>
                <w:szCs w:val="20"/>
              </w:rPr>
              <w:t xml:space="preserve"> </w:t>
            </w:r>
            <w:r w:rsidRPr="00710F68">
              <w:rPr>
                <w:rFonts w:ascii="Sylfaen" w:hAnsi="Sylfaen" w:cs="Sylfaen"/>
                <w:sz w:val="20"/>
                <w:szCs w:val="20"/>
              </w:rPr>
              <w:t>անվտանգության</w:t>
            </w:r>
            <w:r w:rsidRPr="00710F68">
              <w:rPr>
                <w:rFonts w:ascii="GHEA Grapalat" w:hAnsi="GHEA Grapalat"/>
                <w:sz w:val="20"/>
                <w:szCs w:val="20"/>
              </w:rPr>
              <w:t xml:space="preserve"> </w:t>
            </w:r>
            <w:r w:rsidRPr="00710F68">
              <w:rPr>
                <w:rFonts w:ascii="Sylfaen" w:hAnsi="Sylfaen" w:cs="Sylfaen"/>
                <w:sz w:val="20"/>
                <w:szCs w:val="20"/>
              </w:rPr>
              <w:t>մասին</w:t>
            </w:r>
            <w:r w:rsidRPr="00710F68">
              <w:rPr>
                <w:rFonts w:ascii="Franklin Gothic Medium Cond" w:hAnsi="Franklin Gothic Medium Cond" w:cs="Franklin Gothic Medium Cond"/>
                <w:sz w:val="20"/>
                <w:szCs w:val="20"/>
              </w:rPr>
              <w:t>”</w:t>
            </w:r>
            <w:r w:rsidRPr="00710F68">
              <w:rPr>
                <w:rFonts w:ascii="GHEA Grapalat" w:hAnsi="GHEA Grapalat"/>
                <w:sz w:val="20"/>
                <w:szCs w:val="20"/>
              </w:rPr>
              <w:t xml:space="preserve"> </w:t>
            </w:r>
            <w:r w:rsidRPr="00710F68">
              <w:rPr>
                <w:rFonts w:ascii="Sylfaen" w:hAnsi="Sylfaen" w:cs="Sylfaen"/>
                <w:sz w:val="20"/>
                <w:szCs w:val="20"/>
              </w:rPr>
              <w:t>ՀՀ</w:t>
            </w:r>
            <w:r w:rsidRPr="00710F68">
              <w:rPr>
                <w:rFonts w:ascii="GHEA Grapalat" w:hAnsi="GHEA Grapalat"/>
                <w:sz w:val="20"/>
                <w:szCs w:val="20"/>
              </w:rPr>
              <w:t xml:space="preserve"> </w:t>
            </w:r>
            <w:r w:rsidRPr="00710F68">
              <w:rPr>
                <w:rFonts w:ascii="Sylfaen" w:hAnsi="Sylfaen" w:cs="Sylfaen"/>
                <w:sz w:val="20"/>
                <w:szCs w:val="20"/>
              </w:rPr>
              <w:t>օրենքի</w:t>
            </w:r>
            <w:r w:rsidRPr="00710F68">
              <w:rPr>
                <w:rFonts w:ascii="GHEA Grapalat" w:hAnsi="GHEA Grapalat"/>
                <w:sz w:val="20"/>
                <w:szCs w:val="20"/>
              </w:rPr>
              <w:t xml:space="preserve"> 8-</w:t>
            </w:r>
            <w:r w:rsidRPr="00710F68">
              <w:rPr>
                <w:rFonts w:ascii="Sylfaen" w:hAnsi="Sylfaen" w:cs="Sylfaen"/>
                <w:sz w:val="20"/>
                <w:szCs w:val="20"/>
              </w:rPr>
              <w:t>րդ</w:t>
            </w:r>
            <w:r w:rsidRPr="00710F68">
              <w:rPr>
                <w:rFonts w:ascii="GHEA Grapalat" w:hAnsi="GHEA Grapalat"/>
                <w:sz w:val="20"/>
                <w:szCs w:val="20"/>
              </w:rPr>
              <w:t xml:space="preserve"> </w:t>
            </w:r>
            <w:r w:rsidRPr="00710F68">
              <w:rPr>
                <w:rFonts w:ascii="Sylfaen" w:hAnsi="Sylfaen" w:cs="Sylfaen"/>
                <w:sz w:val="20"/>
                <w:szCs w:val="20"/>
              </w:rPr>
              <w:t>հոդվածի</w:t>
            </w:r>
            <w:r w:rsidRPr="00710F68">
              <w:rPr>
                <w:rFonts w:ascii="Tahoma" w:hAnsi="Tahoma" w:cs="Tahoma"/>
                <w:sz w:val="20"/>
                <w:szCs w:val="20"/>
              </w:rPr>
              <w:t>։</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4A75CB" w:rsidRPr="008A702B" w:rsidRDefault="004A75CB" w:rsidP="004A75CB">
            <w:pPr>
              <w:rPr>
                <w:rFonts w:ascii="Arial LatArm" w:hAnsi="Arial LatArm"/>
                <w:sz w:val="20"/>
                <w:szCs w:val="20"/>
              </w:rPr>
            </w:pPr>
            <w:r w:rsidRPr="008A702B">
              <w:rPr>
                <w:rFonts w:ascii="Sylfaen" w:hAnsi="Sylfaen" w:cs="Sylfaen"/>
                <w:sz w:val="20"/>
                <w:szCs w:val="20"/>
              </w:rPr>
              <w:lastRenderedPageBreak/>
              <w:t>կգ</w:t>
            </w:r>
          </w:p>
        </w:tc>
        <w:tc>
          <w:tcPr>
            <w:tcW w:w="900" w:type="dxa"/>
          </w:tcPr>
          <w:p w:rsidR="004A75CB" w:rsidRPr="008A702B" w:rsidRDefault="004A75CB" w:rsidP="004A75CB">
            <w:pPr>
              <w:jc w:val="center"/>
              <w:rPr>
                <w:rFonts w:ascii="GHEA Grapalat" w:hAnsi="GHEA Grapalat"/>
                <w:sz w:val="20"/>
                <w:szCs w:val="20"/>
              </w:rPr>
            </w:pPr>
          </w:p>
        </w:tc>
        <w:tc>
          <w:tcPr>
            <w:tcW w:w="868" w:type="dxa"/>
          </w:tcPr>
          <w:p w:rsidR="004A75CB" w:rsidRPr="008A702B" w:rsidRDefault="004A75CB" w:rsidP="004A75CB">
            <w:pPr>
              <w:jc w:val="center"/>
              <w:rPr>
                <w:rFonts w:ascii="GHEA Grapalat" w:hAnsi="GHEA Grapalat"/>
                <w:sz w:val="20"/>
                <w:szCs w:val="20"/>
              </w:rPr>
            </w:pP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75CB" w:rsidRPr="00267FAF" w:rsidRDefault="004A75CB" w:rsidP="004A75CB">
            <w:pPr>
              <w:jc w:val="center"/>
              <w:rPr>
                <w:rFonts w:asciiTheme="minorHAnsi" w:hAnsiTheme="minorHAnsi"/>
                <w:sz w:val="20"/>
                <w:szCs w:val="20"/>
                <w:lang w:val="hy-AM"/>
              </w:rPr>
            </w:pPr>
            <w:r>
              <w:rPr>
                <w:rFonts w:asciiTheme="minorHAnsi" w:hAnsiTheme="minorHAnsi"/>
                <w:sz w:val="20"/>
                <w:szCs w:val="20"/>
                <w:lang w:val="hy-AM"/>
              </w:rPr>
              <w:t>565</w:t>
            </w:r>
          </w:p>
        </w:tc>
        <w:tc>
          <w:tcPr>
            <w:tcW w:w="1022" w:type="dxa"/>
            <w:tcBorders>
              <w:top w:val="nil"/>
              <w:left w:val="single" w:sz="4" w:space="0" w:color="auto"/>
              <w:bottom w:val="single" w:sz="4" w:space="0" w:color="auto"/>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4A75CB" w:rsidRPr="00267FAF" w:rsidRDefault="004A75CB" w:rsidP="004A75CB">
            <w:pPr>
              <w:jc w:val="center"/>
              <w:rPr>
                <w:rFonts w:asciiTheme="minorHAnsi" w:hAnsiTheme="minorHAnsi"/>
                <w:sz w:val="20"/>
                <w:szCs w:val="20"/>
                <w:lang w:val="hy-AM"/>
              </w:rPr>
            </w:pPr>
            <w:r>
              <w:rPr>
                <w:rFonts w:asciiTheme="minorHAnsi" w:hAnsiTheme="minorHAnsi"/>
                <w:sz w:val="20"/>
                <w:szCs w:val="20"/>
                <w:lang w:val="hy-AM"/>
              </w:rPr>
              <w:t>565</w:t>
            </w:r>
          </w:p>
        </w:tc>
        <w:tc>
          <w:tcPr>
            <w:tcW w:w="1287" w:type="dxa"/>
          </w:tcPr>
          <w:p w:rsidR="004A75CB" w:rsidRPr="008E0FC6" w:rsidRDefault="004A75CB" w:rsidP="004A75CB">
            <w:pPr>
              <w:rPr>
                <w:sz w:val="20"/>
                <w:szCs w:val="20"/>
                <w:lang w:val="hy-AM"/>
              </w:rPr>
            </w:pPr>
            <w:r w:rsidRPr="008E0FC6">
              <w:rPr>
                <w:sz w:val="20"/>
                <w:szCs w:val="20"/>
                <w:lang w:val="hy-AM"/>
              </w:rPr>
              <w:t>2020 թվականի հունվարից- մայիս,-սեպտեմբերից-</w:t>
            </w:r>
            <w:r w:rsidRPr="008E0FC6">
              <w:rPr>
                <w:sz w:val="20"/>
                <w:szCs w:val="20"/>
                <w:lang w:val="hy-AM"/>
              </w:rPr>
              <w:lastRenderedPageBreak/>
              <w:t>դեկտեմբեր՝համաձայնագիր կնքելուց հետո,մատակարարումը՝ 20 օրացույցային օր, պատվիրատուի պատվիրած քանակով</w:t>
            </w:r>
          </w:p>
        </w:tc>
      </w:tr>
      <w:tr w:rsidR="004A75CB" w:rsidTr="00F46266">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3"/>
          <w:gridAfter w:val="11"/>
          <w:wBefore w:w="2197" w:type="dxa"/>
          <w:wAfter w:w="11806" w:type="dxa"/>
          <w:trHeight w:val="100"/>
        </w:trPr>
        <w:tc>
          <w:tcPr>
            <w:tcW w:w="1425" w:type="dxa"/>
          </w:tcPr>
          <w:p w:rsidR="004A75CB" w:rsidRDefault="004A75CB" w:rsidP="004A75CB">
            <w:pPr>
              <w:jc w:val="center"/>
              <w:rPr>
                <w:rFonts w:ascii="GHEA Grapalat" w:hAnsi="GHEA Grapalat"/>
                <w:sz w:val="20"/>
                <w:szCs w:val="20"/>
                <w:lang w:val="hy-AM"/>
              </w:rPr>
            </w:pPr>
          </w:p>
        </w:tc>
      </w:tr>
      <w:tr w:rsidR="004A75CB" w:rsidRPr="00F46266" w:rsidTr="00F46266">
        <w:tc>
          <w:tcPr>
            <w:tcW w:w="810" w:type="dxa"/>
          </w:tcPr>
          <w:p w:rsidR="004A75CB" w:rsidRPr="008E0FC6" w:rsidRDefault="004A75CB" w:rsidP="004A75CB">
            <w:pPr>
              <w:numPr>
                <w:ilvl w:val="0"/>
                <w:numId w:val="30"/>
              </w:numPr>
              <w:jc w:val="center"/>
              <w:rPr>
                <w:rFonts w:ascii="GHEA Grapalat" w:hAnsi="GHEA Grapalat"/>
                <w:sz w:val="20"/>
                <w:szCs w:val="20"/>
                <w:lang w:val="hy-AM"/>
              </w:rPr>
            </w:pPr>
          </w:p>
        </w:tc>
        <w:tc>
          <w:tcPr>
            <w:tcW w:w="1350" w:type="dxa"/>
            <w:tcBorders>
              <w:top w:val="single" w:sz="4" w:space="0" w:color="auto"/>
              <w:left w:val="nil"/>
              <w:bottom w:val="single" w:sz="4" w:space="0" w:color="auto"/>
              <w:right w:val="single" w:sz="4" w:space="0" w:color="auto"/>
            </w:tcBorders>
            <w:shd w:val="clear" w:color="auto" w:fill="auto"/>
            <w:vAlign w:val="bottom"/>
          </w:tcPr>
          <w:p w:rsidR="004A75CB" w:rsidRPr="008A702B" w:rsidRDefault="004A75CB" w:rsidP="004A75CB">
            <w:pPr>
              <w:rPr>
                <w:rFonts w:ascii="Calibri" w:hAnsi="Calibri"/>
                <w:sz w:val="20"/>
                <w:szCs w:val="20"/>
              </w:rPr>
            </w:pPr>
            <w:r w:rsidRPr="008A702B">
              <w:rPr>
                <w:rFonts w:ascii="Calibri" w:hAnsi="Calibri"/>
                <w:sz w:val="20"/>
                <w:szCs w:val="20"/>
              </w:rPr>
              <w:t>15</w:t>
            </w:r>
            <w:r>
              <w:rPr>
                <w:rFonts w:ascii="Calibri" w:hAnsi="Calibri"/>
                <w:sz w:val="20"/>
                <w:szCs w:val="20"/>
              </w:rPr>
              <w:t>00</w:t>
            </w:r>
            <w:r w:rsidRPr="008A702B">
              <w:rPr>
                <w:rFonts w:ascii="Calibri" w:hAnsi="Calibri"/>
                <w:sz w:val="20"/>
                <w:szCs w:val="20"/>
              </w:rPr>
              <w:t>0000</w:t>
            </w:r>
          </w:p>
        </w:tc>
        <w:tc>
          <w:tcPr>
            <w:tcW w:w="1620" w:type="dxa"/>
            <w:gridSpan w:val="3"/>
            <w:tcBorders>
              <w:top w:val="nil"/>
              <w:left w:val="single" w:sz="4" w:space="0" w:color="auto"/>
              <w:bottom w:val="nil"/>
              <w:right w:val="nil"/>
            </w:tcBorders>
            <w:shd w:val="clear" w:color="auto" w:fill="auto"/>
          </w:tcPr>
          <w:p w:rsidR="004A75CB" w:rsidRPr="008A702B" w:rsidRDefault="004A75CB" w:rsidP="004A75CB">
            <w:pPr>
              <w:rPr>
                <w:rFonts w:ascii="Arial LatArm" w:hAnsi="Arial LatArm"/>
                <w:sz w:val="20"/>
                <w:szCs w:val="20"/>
              </w:rPr>
            </w:pPr>
            <w:r w:rsidRPr="008A702B">
              <w:rPr>
                <w:rFonts w:ascii="Sylfaen" w:hAnsi="Sylfaen" w:cs="Sylfaen"/>
                <w:sz w:val="20"/>
                <w:szCs w:val="20"/>
              </w:rPr>
              <w:t>Կոմպոտ</w:t>
            </w:r>
          </w:p>
        </w:tc>
        <w:tc>
          <w:tcPr>
            <w:tcW w:w="2134" w:type="dxa"/>
          </w:tcPr>
          <w:p w:rsidR="004A75CB" w:rsidRPr="00710F68" w:rsidRDefault="004A75CB" w:rsidP="004A75CB">
            <w:pPr>
              <w:jc w:val="center"/>
              <w:rPr>
                <w:rFonts w:ascii="Sylfaen" w:hAnsi="Sylfaen"/>
                <w:sz w:val="20"/>
                <w:szCs w:val="20"/>
              </w:rPr>
            </w:pPr>
            <w:r>
              <w:rPr>
                <w:rFonts w:ascii="Sylfaen" w:hAnsi="Sylfaen"/>
                <w:sz w:val="20"/>
                <w:szCs w:val="20"/>
              </w:rPr>
              <w:t>ՀՀ</w:t>
            </w:r>
          </w:p>
        </w:tc>
        <w:tc>
          <w:tcPr>
            <w:tcW w:w="2366" w:type="dxa"/>
          </w:tcPr>
          <w:p w:rsidR="004A75CB" w:rsidRDefault="004A75CB" w:rsidP="004A75CB">
            <w:pPr>
              <w:rPr>
                <w:rFonts w:ascii="GHEA Grapalat" w:hAnsi="GHEA Grapalat"/>
                <w:sz w:val="20"/>
                <w:szCs w:val="20"/>
              </w:rPr>
            </w:pPr>
            <w:r>
              <w:rPr>
                <w:rFonts w:ascii="Sylfaen" w:hAnsi="Sylfaen" w:cs="Sylfaen"/>
                <w:sz w:val="20"/>
                <w:szCs w:val="20"/>
              </w:rPr>
              <w:t xml:space="preserve">Տարբեր տեսակի մրգերից պատրաստված </w:t>
            </w:r>
            <w:r w:rsidRPr="00710F68">
              <w:rPr>
                <w:rFonts w:ascii="Sylfaen" w:hAnsi="Sylfaen" w:cs="Sylfaen"/>
                <w:sz w:val="20"/>
                <w:szCs w:val="20"/>
              </w:rPr>
              <w:t>կոմպոտ</w:t>
            </w:r>
            <w:r w:rsidRPr="00710F68">
              <w:rPr>
                <w:rFonts w:ascii="GHEA Grapalat" w:hAnsi="GHEA Grapalat"/>
                <w:sz w:val="20"/>
                <w:szCs w:val="20"/>
              </w:rPr>
              <w:t>,</w:t>
            </w:r>
            <w:r w:rsidRPr="00710F68">
              <w:rPr>
                <w:rFonts w:ascii="Sylfaen" w:hAnsi="Sylfaen" w:cs="Sylfaen"/>
                <w:sz w:val="20"/>
                <w:szCs w:val="20"/>
              </w:rPr>
              <w:t>մանրէազերծված</w:t>
            </w:r>
            <w:r w:rsidRPr="00710F68">
              <w:rPr>
                <w:rFonts w:ascii="GHEA Grapalat" w:hAnsi="GHEA Grapalat"/>
                <w:sz w:val="20"/>
                <w:szCs w:val="20"/>
              </w:rPr>
              <w:t>.</w:t>
            </w:r>
            <w:r w:rsidRPr="00710F68">
              <w:rPr>
                <w:rFonts w:ascii="Sylfaen" w:hAnsi="Sylfaen" w:cs="Sylfaen"/>
                <w:sz w:val="20"/>
                <w:szCs w:val="20"/>
              </w:rPr>
              <w:t>բաղադրությունը</w:t>
            </w:r>
            <w:r w:rsidRPr="00710F68">
              <w:rPr>
                <w:rFonts w:ascii="GHEA Grapalat" w:hAnsi="GHEA Grapalat"/>
                <w:sz w:val="20"/>
                <w:szCs w:val="20"/>
              </w:rPr>
              <w:t xml:space="preserve">` </w:t>
            </w:r>
            <w:r w:rsidRPr="00710F68">
              <w:rPr>
                <w:rFonts w:ascii="Sylfaen" w:hAnsi="Sylfaen" w:cs="Sylfaen"/>
                <w:sz w:val="20"/>
                <w:szCs w:val="20"/>
              </w:rPr>
              <w:t>խմելու</w:t>
            </w:r>
            <w:r w:rsidRPr="00710F68">
              <w:rPr>
                <w:rFonts w:ascii="GHEA Grapalat" w:hAnsi="GHEA Grapalat"/>
                <w:sz w:val="20"/>
                <w:szCs w:val="20"/>
              </w:rPr>
              <w:t xml:space="preserve"> </w:t>
            </w:r>
            <w:r w:rsidRPr="00710F68">
              <w:rPr>
                <w:rFonts w:ascii="Sylfaen" w:hAnsi="Sylfaen" w:cs="Sylfaen"/>
                <w:sz w:val="20"/>
                <w:szCs w:val="20"/>
              </w:rPr>
              <w:t>ջուր</w:t>
            </w:r>
            <w:r w:rsidRPr="00710F68">
              <w:rPr>
                <w:rFonts w:ascii="GHEA Grapalat" w:hAnsi="GHEA Grapalat"/>
                <w:sz w:val="20"/>
                <w:szCs w:val="20"/>
              </w:rPr>
              <w:t xml:space="preserve">, </w:t>
            </w:r>
            <w:r w:rsidRPr="00710F68">
              <w:rPr>
                <w:rFonts w:ascii="Sylfaen" w:hAnsi="Sylfaen" w:cs="Sylfaen"/>
                <w:sz w:val="20"/>
                <w:szCs w:val="20"/>
              </w:rPr>
              <w:t>ելակ</w:t>
            </w:r>
            <w:r w:rsidRPr="00710F68">
              <w:rPr>
                <w:rFonts w:ascii="GHEA Grapalat" w:hAnsi="GHEA Grapalat"/>
                <w:sz w:val="20"/>
                <w:szCs w:val="20"/>
              </w:rPr>
              <w:t xml:space="preserve">, </w:t>
            </w:r>
            <w:r w:rsidRPr="00710F68">
              <w:rPr>
                <w:rFonts w:ascii="Sylfaen" w:hAnsi="Sylfaen" w:cs="Sylfaen"/>
                <w:sz w:val="20"/>
                <w:szCs w:val="20"/>
              </w:rPr>
              <w:t>շաքար</w:t>
            </w:r>
            <w:r w:rsidRPr="00710F68">
              <w:rPr>
                <w:rFonts w:ascii="GHEA Grapalat" w:hAnsi="GHEA Grapalat"/>
                <w:sz w:val="20"/>
                <w:szCs w:val="20"/>
              </w:rPr>
              <w:t xml:space="preserve">, </w:t>
            </w:r>
            <w:r w:rsidRPr="00710F68">
              <w:rPr>
                <w:rFonts w:ascii="Sylfaen" w:hAnsi="Sylfaen" w:cs="Sylfaen"/>
                <w:sz w:val="20"/>
                <w:szCs w:val="20"/>
              </w:rPr>
              <w:t>թթվայնության</w:t>
            </w:r>
            <w:r w:rsidRPr="00710F68">
              <w:rPr>
                <w:rFonts w:ascii="GHEA Grapalat" w:hAnsi="GHEA Grapalat"/>
                <w:sz w:val="20"/>
                <w:szCs w:val="20"/>
              </w:rPr>
              <w:t xml:space="preserve"> </w:t>
            </w:r>
            <w:r w:rsidRPr="00710F68">
              <w:rPr>
                <w:rFonts w:ascii="Sylfaen" w:hAnsi="Sylfaen" w:cs="Sylfaen"/>
                <w:sz w:val="20"/>
                <w:szCs w:val="20"/>
              </w:rPr>
              <w:t>կարգավորիչ</w:t>
            </w:r>
            <w:r w:rsidRPr="00710F68">
              <w:rPr>
                <w:rFonts w:ascii="GHEA Grapalat" w:hAnsi="GHEA Grapalat"/>
                <w:sz w:val="20"/>
                <w:szCs w:val="20"/>
              </w:rPr>
              <w:t xml:space="preserve">` </w:t>
            </w:r>
            <w:r w:rsidRPr="00710F68">
              <w:rPr>
                <w:rFonts w:ascii="Sylfaen" w:hAnsi="Sylfaen" w:cs="Sylfaen"/>
                <w:sz w:val="20"/>
                <w:szCs w:val="20"/>
              </w:rPr>
              <w:t>կիտրոնաթթու</w:t>
            </w:r>
            <w:r w:rsidRPr="00710F68">
              <w:rPr>
                <w:rFonts w:ascii="GHEA Grapalat" w:hAnsi="GHEA Grapalat"/>
                <w:sz w:val="20"/>
                <w:szCs w:val="20"/>
              </w:rPr>
              <w:t>:</w:t>
            </w:r>
            <w:r w:rsidRPr="00710F68">
              <w:rPr>
                <w:rFonts w:ascii="Sylfaen" w:hAnsi="Sylfaen" w:cs="Sylfaen"/>
                <w:sz w:val="20"/>
                <w:szCs w:val="20"/>
              </w:rPr>
              <w:t>Հատապտղի</w:t>
            </w:r>
            <w:r w:rsidRPr="00710F68">
              <w:rPr>
                <w:rFonts w:ascii="GHEA Grapalat" w:hAnsi="GHEA Grapalat"/>
                <w:sz w:val="20"/>
                <w:szCs w:val="20"/>
              </w:rPr>
              <w:t xml:space="preserve"> </w:t>
            </w:r>
            <w:r w:rsidRPr="00710F68">
              <w:rPr>
                <w:rFonts w:ascii="Sylfaen" w:hAnsi="Sylfaen" w:cs="Sylfaen"/>
                <w:sz w:val="20"/>
                <w:szCs w:val="20"/>
              </w:rPr>
              <w:t>զանգվածային</w:t>
            </w:r>
            <w:r w:rsidRPr="00710F68">
              <w:rPr>
                <w:rFonts w:ascii="GHEA Grapalat" w:hAnsi="GHEA Grapalat"/>
                <w:sz w:val="20"/>
                <w:szCs w:val="20"/>
              </w:rPr>
              <w:t xml:space="preserve"> </w:t>
            </w:r>
            <w:r w:rsidRPr="00710F68">
              <w:rPr>
                <w:rFonts w:ascii="Sylfaen" w:hAnsi="Sylfaen" w:cs="Sylfaen"/>
                <w:sz w:val="20"/>
                <w:szCs w:val="20"/>
              </w:rPr>
              <w:t>մասը</w:t>
            </w:r>
            <w:r w:rsidRPr="00710F68">
              <w:rPr>
                <w:rFonts w:ascii="GHEA Grapalat" w:hAnsi="GHEA Grapalat"/>
                <w:sz w:val="20"/>
                <w:szCs w:val="20"/>
              </w:rPr>
              <w:t xml:space="preserve"> </w:t>
            </w:r>
            <w:r>
              <w:rPr>
                <w:rFonts w:ascii="Sylfaen" w:hAnsi="Sylfaen" w:cs="Sylfaen"/>
                <w:sz w:val="20"/>
                <w:szCs w:val="20"/>
              </w:rPr>
              <w:t>18-</w:t>
            </w:r>
            <w:r w:rsidRPr="00710F68">
              <w:rPr>
                <w:rFonts w:ascii="GHEA Grapalat" w:hAnsi="GHEA Grapalat"/>
                <w:sz w:val="20"/>
                <w:szCs w:val="20"/>
              </w:rPr>
              <w:t xml:space="preserve"> 20%:</w:t>
            </w:r>
          </w:p>
          <w:p w:rsidR="004A75CB" w:rsidRPr="00710F68" w:rsidRDefault="004A75CB" w:rsidP="004A75CB">
            <w:pPr>
              <w:rPr>
                <w:rFonts w:ascii="GHEA Grapalat" w:hAnsi="GHEA Grapalat"/>
                <w:sz w:val="20"/>
                <w:szCs w:val="20"/>
              </w:rPr>
            </w:pPr>
            <w:r w:rsidRPr="0043527D">
              <w:rPr>
                <w:rFonts w:ascii="GHEA Grapalat" w:hAnsi="GHEA Grapalat"/>
                <w:sz w:val="20"/>
                <w:szCs w:val="20"/>
              </w:rPr>
              <w:t xml:space="preserve">1 </w:t>
            </w:r>
            <w:r w:rsidRPr="0043527D">
              <w:rPr>
                <w:rFonts w:ascii="Sylfaen" w:hAnsi="Sylfaen" w:cs="Sylfaen"/>
                <w:sz w:val="20"/>
                <w:szCs w:val="20"/>
              </w:rPr>
              <w:t>լ</w:t>
            </w:r>
            <w:r w:rsidRPr="0043527D">
              <w:rPr>
                <w:rFonts w:ascii="GHEA Grapalat" w:hAnsi="GHEA Grapalat"/>
                <w:sz w:val="20"/>
                <w:szCs w:val="20"/>
              </w:rPr>
              <w:t>-</w:t>
            </w:r>
            <w:r w:rsidRPr="0043527D">
              <w:rPr>
                <w:rFonts w:ascii="Sylfaen" w:hAnsi="Sylfaen" w:cs="Sylfaen"/>
                <w:sz w:val="20"/>
                <w:szCs w:val="20"/>
              </w:rPr>
              <w:t>ոց</w:t>
            </w:r>
            <w:r w:rsidRPr="0043527D">
              <w:rPr>
                <w:rFonts w:ascii="GHEA Grapalat" w:hAnsi="GHEA Grapalat"/>
                <w:sz w:val="20"/>
                <w:szCs w:val="20"/>
              </w:rPr>
              <w:t xml:space="preserve"> </w:t>
            </w:r>
            <w:r>
              <w:rPr>
                <w:rFonts w:ascii="Sylfaen" w:hAnsi="Sylfaen"/>
                <w:sz w:val="20"/>
                <w:szCs w:val="20"/>
              </w:rPr>
              <w:t xml:space="preserve">ապակյա </w:t>
            </w:r>
            <w:r w:rsidRPr="0043527D">
              <w:rPr>
                <w:rFonts w:ascii="Sylfaen" w:hAnsi="Sylfaen" w:cs="Sylfaen"/>
                <w:sz w:val="20"/>
                <w:szCs w:val="20"/>
              </w:rPr>
              <w:t>շշերով</w:t>
            </w:r>
            <w:r w:rsidRPr="0043527D">
              <w:rPr>
                <w:rFonts w:ascii="GHEA Grapalat" w:hAnsi="GHEA Grapalat"/>
                <w:sz w:val="20"/>
                <w:szCs w:val="20"/>
              </w:rPr>
              <w:t xml:space="preserve"> </w:t>
            </w:r>
            <w:r w:rsidRPr="0043527D">
              <w:rPr>
                <w:rFonts w:ascii="Sylfaen" w:hAnsi="Sylfaen" w:cs="Sylfaen"/>
                <w:sz w:val="20"/>
                <w:szCs w:val="20"/>
              </w:rPr>
              <w:t>շշալցված</w:t>
            </w:r>
            <w:r>
              <w:rPr>
                <w:rFonts w:ascii="Sylfaen" w:hAnsi="Sylfaen" w:cs="Sylfaen"/>
                <w:sz w:val="20"/>
                <w:szCs w:val="20"/>
              </w:rPr>
              <w:t>:</w:t>
            </w:r>
          </w:p>
          <w:p w:rsidR="004A75CB" w:rsidRPr="00710F68" w:rsidRDefault="004A75CB" w:rsidP="004A75CB">
            <w:pPr>
              <w:rPr>
                <w:rFonts w:ascii="GHEA Grapalat" w:hAnsi="GHEA Grapalat"/>
                <w:sz w:val="20"/>
                <w:szCs w:val="20"/>
              </w:rPr>
            </w:pPr>
            <w:r w:rsidRPr="00710F68">
              <w:rPr>
                <w:rFonts w:ascii="Sylfaen" w:hAnsi="Sylfaen" w:cs="Sylfaen"/>
                <w:sz w:val="20"/>
                <w:szCs w:val="20"/>
              </w:rPr>
              <w:t>Սննդային</w:t>
            </w:r>
            <w:r w:rsidRPr="00710F68">
              <w:rPr>
                <w:rFonts w:ascii="GHEA Grapalat" w:hAnsi="GHEA Grapalat"/>
                <w:sz w:val="20"/>
                <w:szCs w:val="20"/>
              </w:rPr>
              <w:t xml:space="preserve"> </w:t>
            </w:r>
            <w:r w:rsidRPr="00710F68">
              <w:rPr>
                <w:rFonts w:ascii="Sylfaen" w:hAnsi="Sylfaen" w:cs="Sylfaen"/>
                <w:sz w:val="20"/>
                <w:szCs w:val="20"/>
              </w:rPr>
              <w:t>արժեքը</w:t>
            </w:r>
            <w:r w:rsidRPr="00710F68">
              <w:rPr>
                <w:rFonts w:ascii="GHEA Grapalat" w:hAnsi="GHEA Grapalat"/>
                <w:sz w:val="20"/>
                <w:szCs w:val="20"/>
              </w:rPr>
              <w:t xml:space="preserve"> 100</w:t>
            </w:r>
            <w:r w:rsidRPr="00710F68">
              <w:rPr>
                <w:rFonts w:ascii="Sylfaen" w:hAnsi="Sylfaen" w:cs="Sylfaen"/>
                <w:sz w:val="20"/>
                <w:szCs w:val="20"/>
              </w:rPr>
              <w:t>գ՝</w:t>
            </w:r>
            <w:r w:rsidRPr="00710F68">
              <w:rPr>
                <w:rFonts w:ascii="GHEA Grapalat" w:hAnsi="GHEA Grapalat"/>
                <w:sz w:val="20"/>
                <w:szCs w:val="20"/>
              </w:rPr>
              <w:t xml:space="preserve"> </w:t>
            </w:r>
            <w:r w:rsidRPr="00710F68">
              <w:rPr>
                <w:rFonts w:ascii="Sylfaen" w:hAnsi="Sylfaen" w:cs="Sylfaen"/>
                <w:sz w:val="20"/>
                <w:szCs w:val="20"/>
              </w:rPr>
              <w:t>սպիտակուցներ</w:t>
            </w:r>
            <w:r w:rsidRPr="00710F68">
              <w:rPr>
                <w:rFonts w:ascii="GHEA Grapalat" w:hAnsi="GHEA Grapalat"/>
                <w:sz w:val="20"/>
                <w:szCs w:val="20"/>
              </w:rPr>
              <w:t xml:space="preserve"> 0.3</w:t>
            </w:r>
            <w:r w:rsidRPr="00710F68">
              <w:rPr>
                <w:rFonts w:ascii="Sylfaen" w:hAnsi="Sylfaen" w:cs="Sylfaen"/>
                <w:sz w:val="20"/>
                <w:szCs w:val="20"/>
              </w:rPr>
              <w:t>գ</w:t>
            </w:r>
            <w:r>
              <w:rPr>
                <w:rFonts w:ascii="Sylfaen" w:hAnsi="Sylfaen" w:cs="Sylfaen"/>
                <w:sz w:val="20"/>
                <w:szCs w:val="20"/>
              </w:rPr>
              <w:t>-1,5գ</w:t>
            </w:r>
            <w:r w:rsidRPr="00710F68">
              <w:rPr>
                <w:rFonts w:ascii="GHEA Grapalat" w:hAnsi="GHEA Grapalat"/>
                <w:sz w:val="20"/>
                <w:szCs w:val="20"/>
              </w:rPr>
              <w:t xml:space="preserve">, </w:t>
            </w:r>
            <w:r w:rsidRPr="00710F68">
              <w:rPr>
                <w:rFonts w:ascii="Sylfaen" w:hAnsi="Sylfaen" w:cs="Sylfaen"/>
                <w:sz w:val="20"/>
                <w:szCs w:val="20"/>
              </w:rPr>
              <w:t>ճարպեր</w:t>
            </w:r>
            <w:r w:rsidRPr="00710F68">
              <w:rPr>
                <w:rFonts w:ascii="GHEA Grapalat" w:hAnsi="GHEA Grapalat"/>
                <w:sz w:val="20"/>
                <w:szCs w:val="20"/>
              </w:rPr>
              <w:t xml:space="preserve"> 0</w:t>
            </w:r>
            <w:r w:rsidRPr="00710F68">
              <w:rPr>
                <w:rFonts w:ascii="Sylfaen" w:hAnsi="Sylfaen" w:cs="Sylfaen"/>
                <w:sz w:val="20"/>
                <w:szCs w:val="20"/>
              </w:rPr>
              <w:t>գ</w:t>
            </w:r>
            <w:r>
              <w:rPr>
                <w:rFonts w:ascii="Sylfaen" w:hAnsi="Sylfaen" w:cs="Sylfaen"/>
                <w:sz w:val="20"/>
                <w:szCs w:val="20"/>
              </w:rPr>
              <w:t>-0,3գ</w:t>
            </w:r>
            <w:r w:rsidRPr="00710F68">
              <w:rPr>
                <w:rFonts w:ascii="GHEA Grapalat" w:hAnsi="GHEA Grapalat"/>
                <w:sz w:val="20"/>
                <w:szCs w:val="20"/>
              </w:rPr>
              <w:t xml:space="preserve">, </w:t>
            </w:r>
            <w:r w:rsidRPr="00710F68">
              <w:rPr>
                <w:rFonts w:ascii="Sylfaen" w:hAnsi="Sylfaen" w:cs="Sylfaen"/>
                <w:sz w:val="20"/>
                <w:szCs w:val="20"/>
              </w:rPr>
              <w:t>ածխաջրեր</w:t>
            </w:r>
            <w:r w:rsidRPr="00710F68">
              <w:rPr>
                <w:rFonts w:ascii="GHEA Grapalat" w:hAnsi="GHEA Grapalat"/>
                <w:sz w:val="20"/>
                <w:szCs w:val="20"/>
              </w:rPr>
              <w:t xml:space="preserve"> 20</w:t>
            </w:r>
            <w:r>
              <w:rPr>
                <w:rFonts w:ascii="GHEA Grapalat" w:hAnsi="GHEA Grapalat"/>
                <w:sz w:val="20"/>
                <w:szCs w:val="20"/>
              </w:rPr>
              <w:t>-22</w:t>
            </w:r>
            <w:r w:rsidRPr="00710F68">
              <w:rPr>
                <w:rFonts w:ascii="Sylfaen" w:hAnsi="Sylfaen" w:cs="Sylfaen"/>
                <w:sz w:val="20"/>
                <w:szCs w:val="20"/>
              </w:rPr>
              <w:t>գ</w:t>
            </w:r>
            <w:r w:rsidRPr="00710F68">
              <w:rPr>
                <w:rFonts w:ascii="GHEA Grapalat" w:hAnsi="GHEA Grapalat"/>
                <w:sz w:val="20"/>
                <w:szCs w:val="20"/>
              </w:rPr>
              <w:t xml:space="preserve">, </w:t>
            </w:r>
          </w:p>
          <w:p w:rsidR="004A75CB" w:rsidRPr="00710F68" w:rsidRDefault="004A75CB" w:rsidP="004A75CB">
            <w:pPr>
              <w:rPr>
                <w:rFonts w:ascii="GHEA Grapalat" w:hAnsi="GHEA Grapalat"/>
                <w:sz w:val="20"/>
                <w:szCs w:val="20"/>
              </w:rPr>
            </w:pPr>
            <w:r w:rsidRPr="00710F68">
              <w:rPr>
                <w:rFonts w:ascii="Sylfaen" w:hAnsi="Sylfaen" w:cs="Sylfaen"/>
                <w:sz w:val="20"/>
                <w:szCs w:val="20"/>
              </w:rPr>
              <w:lastRenderedPageBreak/>
              <w:t>էներգետիկ</w:t>
            </w:r>
            <w:r w:rsidRPr="00710F68">
              <w:rPr>
                <w:rFonts w:ascii="GHEA Grapalat" w:hAnsi="GHEA Grapalat"/>
                <w:sz w:val="20"/>
                <w:szCs w:val="20"/>
              </w:rPr>
              <w:t xml:space="preserve"> </w:t>
            </w:r>
            <w:r w:rsidRPr="00710F68">
              <w:rPr>
                <w:rFonts w:ascii="Sylfaen" w:hAnsi="Sylfaen" w:cs="Sylfaen"/>
                <w:sz w:val="20"/>
                <w:szCs w:val="20"/>
              </w:rPr>
              <w:t>արժեքը՝</w:t>
            </w:r>
            <w:r w:rsidRPr="00710F68">
              <w:rPr>
                <w:rFonts w:ascii="GHEA Grapalat" w:hAnsi="GHEA Grapalat"/>
                <w:sz w:val="20"/>
                <w:szCs w:val="20"/>
              </w:rPr>
              <w:t xml:space="preserve"> 81</w:t>
            </w:r>
            <w:r>
              <w:rPr>
                <w:rFonts w:ascii="GHEA Grapalat" w:hAnsi="GHEA Grapalat"/>
                <w:sz w:val="20"/>
                <w:szCs w:val="20"/>
              </w:rPr>
              <w:t>-97</w:t>
            </w:r>
            <w:r w:rsidRPr="00710F68">
              <w:rPr>
                <w:rFonts w:ascii="GHEA Grapalat" w:hAnsi="GHEA Grapalat"/>
                <w:sz w:val="20"/>
                <w:szCs w:val="20"/>
              </w:rPr>
              <w:t xml:space="preserve"> </w:t>
            </w:r>
            <w:r w:rsidRPr="00710F68">
              <w:rPr>
                <w:rFonts w:ascii="Sylfaen" w:hAnsi="Sylfaen" w:cs="Sylfaen"/>
                <w:sz w:val="20"/>
                <w:szCs w:val="20"/>
              </w:rPr>
              <w:t>կկալ</w:t>
            </w:r>
            <w:r w:rsidRPr="00710F68">
              <w:rPr>
                <w:rFonts w:ascii="GHEA Grapalat" w:hAnsi="GHEA Grapalat"/>
                <w:sz w:val="20"/>
                <w:szCs w:val="20"/>
              </w:rPr>
              <w:t xml:space="preserve"> (340</w:t>
            </w:r>
            <w:r>
              <w:rPr>
                <w:rFonts w:ascii="GHEA Grapalat" w:hAnsi="GHEA Grapalat"/>
                <w:sz w:val="20"/>
                <w:szCs w:val="20"/>
              </w:rPr>
              <w:t>-405</w:t>
            </w:r>
            <w:r w:rsidRPr="00710F68">
              <w:rPr>
                <w:rFonts w:ascii="GHEA Grapalat" w:hAnsi="GHEA Grapalat"/>
                <w:sz w:val="20"/>
                <w:szCs w:val="20"/>
              </w:rPr>
              <w:t xml:space="preserve"> </w:t>
            </w:r>
            <w:r w:rsidRPr="00710F68">
              <w:rPr>
                <w:rFonts w:ascii="Sylfaen" w:hAnsi="Sylfaen" w:cs="Sylfaen"/>
                <w:sz w:val="20"/>
                <w:szCs w:val="20"/>
              </w:rPr>
              <w:t>կՋ</w:t>
            </w:r>
            <w:r w:rsidRPr="00710F68">
              <w:rPr>
                <w:rFonts w:ascii="GHEA Grapalat" w:hAnsi="GHEA Grapalat"/>
                <w:sz w:val="20"/>
                <w:szCs w:val="20"/>
              </w:rPr>
              <w:t>):</w:t>
            </w:r>
          </w:p>
          <w:p w:rsidR="004A75CB" w:rsidRPr="00710F68" w:rsidRDefault="004A75CB" w:rsidP="004A75CB">
            <w:pPr>
              <w:rPr>
                <w:rFonts w:ascii="GHEA Grapalat" w:hAnsi="GHEA Grapalat"/>
                <w:sz w:val="20"/>
                <w:szCs w:val="20"/>
              </w:rPr>
            </w:pPr>
            <w:r w:rsidRPr="00710F68">
              <w:rPr>
                <w:rFonts w:ascii="Sylfaen" w:hAnsi="Sylfaen" w:cs="Sylfaen"/>
                <w:sz w:val="20"/>
                <w:szCs w:val="20"/>
              </w:rPr>
              <w:t>Պիտանիության</w:t>
            </w:r>
            <w:r w:rsidRPr="00710F68">
              <w:rPr>
                <w:rFonts w:ascii="GHEA Grapalat" w:hAnsi="GHEA Grapalat"/>
                <w:sz w:val="20"/>
                <w:szCs w:val="20"/>
              </w:rPr>
              <w:t xml:space="preserve"> </w:t>
            </w:r>
            <w:r w:rsidRPr="00710F68">
              <w:rPr>
                <w:rFonts w:ascii="Sylfaen" w:hAnsi="Sylfaen" w:cs="Sylfaen"/>
                <w:sz w:val="20"/>
                <w:szCs w:val="20"/>
              </w:rPr>
              <w:t>ժամկետը՝</w:t>
            </w:r>
            <w:r w:rsidRPr="00710F68">
              <w:rPr>
                <w:rFonts w:ascii="GHEA Grapalat" w:hAnsi="GHEA Grapalat"/>
                <w:sz w:val="20"/>
                <w:szCs w:val="20"/>
              </w:rPr>
              <w:t xml:space="preserve"> 24 </w:t>
            </w:r>
            <w:r w:rsidRPr="00710F68">
              <w:rPr>
                <w:rFonts w:ascii="Sylfaen" w:hAnsi="Sylfaen" w:cs="Sylfaen"/>
                <w:sz w:val="20"/>
                <w:szCs w:val="20"/>
              </w:rPr>
              <w:t>ամիս</w:t>
            </w:r>
            <w:r w:rsidRPr="00710F68">
              <w:rPr>
                <w:rFonts w:ascii="GHEA Grapalat" w:hAnsi="GHEA Grapalat"/>
                <w:sz w:val="20"/>
                <w:szCs w:val="20"/>
              </w:rPr>
              <w:t>:</w:t>
            </w:r>
          </w:p>
          <w:p w:rsidR="004A75CB" w:rsidRDefault="004A75CB" w:rsidP="004A75CB">
            <w:pPr>
              <w:rPr>
                <w:rFonts w:ascii="Sylfaen" w:hAnsi="Sylfaen"/>
                <w:sz w:val="20"/>
                <w:szCs w:val="20"/>
              </w:rPr>
            </w:pPr>
            <w:r w:rsidRPr="00710F68">
              <w:rPr>
                <w:rFonts w:ascii="Sylfaen" w:hAnsi="Sylfaen" w:cs="Sylfaen"/>
                <w:sz w:val="20"/>
                <w:szCs w:val="20"/>
              </w:rPr>
              <w:t>Արտադրման</w:t>
            </w:r>
            <w:r w:rsidRPr="00710F68">
              <w:rPr>
                <w:rFonts w:ascii="GHEA Grapalat" w:hAnsi="GHEA Grapalat"/>
                <w:sz w:val="20"/>
                <w:szCs w:val="20"/>
              </w:rPr>
              <w:t xml:space="preserve"> </w:t>
            </w:r>
            <w:r w:rsidRPr="00710F68">
              <w:rPr>
                <w:rFonts w:ascii="Sylfaen" w:hAnsi="Sylfaen" w:cs="Sylfaen"/>
                <w:sz w:val="20"/>
                <w:szCs w:val="20"/>
              </w:rPr>
              <w:t>ամսաթիվը</w:t>
            </w:r>
            <w:r w:rsidRPr="00710F68">
              <w:rPr>
                <w:rFonts w:ascii="GHEA Grapalat" w:hAnsi="GHEA Grapalat"/>
                <w:sz w:val="20"/>
                <w:szCs w:val="20"/>
              </w:rPr>
              <w:t xml:space="preserve"> </w:t>
            </w:r>
            <w:r w:rsidRPr="00710F68">
              <w:rPr>
                <w:rFonts w:ascii="Sylfaen" w:hAnsi="Sylfaen" w:cs="Sylfaen"/>
                <w:sz w:val="20"/>
                <w:szCs w:val="20"/>
              </w:rPr>
              <w:t>և</w:t>
            </w:r>
            <w:r w:rsidRPr="00710F68">
              <w:rPr>
                <w:rFonts w:ascii="GHEA Grapalat" w:hAnsi="GHEA Grapalat"/>
                <w:sz w:val="20"/>
                <w:szCs w:val="20"/>
              </w:rPr>
              <w:t xml:space="preserve"> </w:t>
            </w:r>
            <w:r w:rsidRPr="00710F68">
              <w:rPr>
                <w:rFonts w:ascii="Sylfaen" w:hAnsi="Sylfaen" w:cs="Sylfaen"/>
                <w:sz w:val="20"/>
                <w:szCs w:val="20"/>
              </w:rPr>
              <w:t>խմբաքանակի</w:t>
            </w:r>
            <w:r w:rsidRPr="00710F68">
              <w:rPr>
                <w:rFonts w:ascii="GHEA Grapalat" w:hAnsi="GHEA Grapalat"/>
                <w:sz w:val="20"/>
                <w:szCs w:val="20"/>
              </w:rPr>
              <w:t xml:space="preserve"> </w:t>
            </w:r>
            <w:r w:rsidRPr="00710F68">
              <w:rPr>
                <w:rFonts w:ascii="Sylfaen" w:hAnsi="Sylfaen" w:cs="Sylfaen"/>
                <w:sz w:val="20"/>
                <w:szCs w:val="20"/>
              </w:rPr>
              <w:t>համարը</w:t>
            </w:r>
            <w:r w:rsidRPr="00710F68">
              <w:rPr>
                <w:rFonts w:ascii="GHEA Grapalat" w:hAnsi="GHEA Grapalat"/>
                <w:sz w:val="20"/>
                <w:szCs w:val="20"/>
              </w:rPr>
              <w:t xml:space="preserve"> </w:t>
            </w:r>
            <w:r w:rsidRPr="00710F68">
              <w:rPr>
                <w:rFonts w:ascii="Sylfaen" w:hAnsi="Sylfaen" w:cs="Sylfaen"/>
                <w:sz w:val="20"/>
                <w:szCs w:val="20"/>
              </w:rPr>
              <w:t>նշված</w:t>
            </w:r>
            <w:r w:rsidRPr="00710F68">
              <w:rPr>
                <w:rFonts w:ascii="GHEA Grapalat" w:hAnsi="GHEA Grapalat"/>
                <w:sz w:val="20"/>
                <w:szCs w:val="20"/>
              </w:rPr>
              <w:t xml:space="preserve"> </w:t>
            </w:r>
            <w:r w:rsidRPr="00710F68">
              <w:rPr>
                <w:rFonts w:ascii="Sylfaen" w:hAnsi="Sylfaen" w:cs="Sylfaen"/>
                <w:sz w:val="20"/>
                <w:szCs w:val="20"/>
              </w:rPr>
              <w:t>լինի</w:t>
            </w:r>
            <w:r w:rsidRPr="00710F68">
              <w:rPr>
                <w:rFonts w:ascii="GHEA Grapalat" w:hAnsi="GHEA Grapalat"/>
                <w:sz w:val="20"/>
                <w:szCs w:val="20"/>
              </w:rPr>
              <w:t xml:space="preserve"> </w:t>
            </w:r>
            <w:r w:rsidRPr="00710F68">
              <w:rPr>
                <w:rFonts w:ascii="Sylfaen" w:hAnsi="Sylfaen" w:cs="Sylfaen"/>
                <w:sz w:val="20"/>
                <w:szCs w:val="20"/>
              </w:rPr>
              <w:t>տարայի</w:t>
            </w:r>
            <w:r w:rsidRPr="00710F68">
              <w:rPr>
                <w:rFonts w:ascii="GHEA Grapalat" w:hAnsi="GHEA Grapalat"/>
                <w:sz w:val="20"/>
                <w:szCs w:val="20"/>
              </w:rPr>
              <w:t xml:space="preserve"> </w:t>
            </w:r>
            <w:r w:rsidRPr="00710F68">
              <w:rPr>
                <w:rFonts w:ascii="Sylfaen" w:hAnsi="Sylfaen" w:cs="Sylfaen"/>
                <w:sz w:val="20"/>
                <w:szCs w:val="20"/>
              </w:rPr>
              <w:t>վրա</w:t>
            </w:r>
            <w:r w:rsidRPr="00710F68">
              <w:rPr>
                <w:rFonts w:ascii="GHEA Grapalat" w:hAnsi="GHEA Grapalat"/>
                <w:sz w:val="20"/>
                <w:szCs w:val="20"/>
              </w:rPr>
              <w:t>:</w:t>
            </w:r>
            <w:r>
              <w:rPr>
                <w:rFonts w:ascii="Sylfaen" w:hAnsi="Sylfaen"/>
                <w:sz w:val="20"/>
                <w:szCs w:val="20"/>
              </w:rPr>
              <w:t xml:space="preserve"> </w:t>
            </w:r>
          </w:p>
          <w:p w:rsidR="004A75CB" w:rsidRDefault="004A75CB" w:rsidP="004A75CB">
            <w:pPr>
              <w:rPr>
                <w:rFonts w:ascii="GHEA Grapalat" w:hAnsi="GHEA Grapalat"/>
                <w:sz w:val="20"/>
                <w:szCs w:val="20"/>
              </w:rPr>
            </w:pPr>
            <w:r>
              <w:rPr>
                <w:rFonts w:ascii="Sylfaen" w:hAnsi="Sylfaen"/>
                <w:sz w:val="20"/>
                <w:szCs w:val="20"/>
              </w:rPr>
              <w:t>Անվ</w:t>
            </w:r>
            <w:r w:rsidRPr="00710F68">
              <w:rPr>
                <w:rFonts w:ascii="Sylfaen" w:hAnsi="Sylfaen" w:cs="Sylfaen"/>
                <w:sz w:val="20"/>
                <w:szCs w:val="20"/>
              </w:rPr>
              <w:t>տանգություն</w:t>
            </w:r>
            <w:r w:rsidRPr="00710F68">
              <w:rPr>
                <w:rFonts w:ascii="GHEA Grapalat" w:hAnsi="GHEA Grapalat"/>
                <w:sz w:val="20"/>
                <w:szCs w:val="20"/>
              </w:rPr>
              <w:t xml:space="preserve"> </w:t>
            </w:r>
            <w:r w:rsidRPr="00710F68">
              <w:rPr>
                <w:rFonts w:ascii="Sylfaen" w:hAnsi="Sylfaen" w:cs="Sylfaen"/>
                <w:sz w:val="20"/>
                <w:szCs w:val="20"/>
              </w:rPr>
              <w:t>և</w:t>
            </w:r>
            <w:r w:rsidRPr="00710F68">
              <w:rPr>
                <w:rFonts w:ascii="GHEA Grapalat" w:hAnsi="GHEA Grapalat"/>
                <w:sz w:val="20"/>
                <w:szCs w:val="20"/>
              </w:rPr>
              <w:t xml:space="preserve"> </w:t>
            </w:r>
            <w:r w:rsidRPr="00710F68">
              <w:rPr>
                <w:rFonts w:ascii="Sylfaen" w:hAnsi="Sylfaen" w:cs="Sylfaen"/>
                <w:sz w:val="20"/>
                <w:szCs w:val="20"/>
              </w:rPr>
              <w:t>մակնշումը</w:t>
            </w:r>
            <w:r w:rsidRPr="00710F68">
              <w:rPr>
                <w:rFonts w:ascii="GHEA Grapalat" w:hAnsi="GHEA Grapalat"/>
                <w:sz w:val="20"/>
                <w:szCs w:val="20"/>
              </w:rPr>
              <w:t xml:space="preserve"> </w:t>
            </w:r>
            <w:r w:rsidRPr="00710F68">
              <w:rPr>
                <w:rFonts w:ascii="Sylfaen" w:hAnsi="Sylfaen" w:cs="Sylfaen"/>
                <w:sz w:val="20"/>
                <w:szCs w:val="20"/>
              </w:rPr>
              <w:t>ըստ</w:t>
            </w:r>
            <w:r w:rsidRPr="00710F68">
              <w:rPr>
                <w:rFonts w:ascii="GHEA Grapalat" w:hAnsi="GHEA Grapalat"/>
                <w:sz w:val="20"/>
                <w:szCs w:val="20"/>
              </w:rPr>
              <w:t xml:space="preserve"> </w:t>
            </w:r>
            <w:r w:rsidRPr="00710F68">
              <w:rPr>
                <w:rFonts w:ascii="Sylfaen" w:hAnsi="Sylfaen" w:cs="Sylfaen"/>
                <w:sz w:val="20"/>
                <w:szCs w:val="20"/>
              </w:rPr>
              <w:t>ՀՀ</w:t>
            </w:r>
            <w:r w:rsidRPr="00710F68">
              <w:rPr>
                <w:rFonts w:ascii="GHEA Grapalat" w:hAnsi="GHEA Grapalat"/>
                <w:sz w:val="20"/>
                <w:szCs w:val="20"/>
              </w:rPr>
              <w:t xml:space="preserve"> </w:t>
            </w:r>
            <w:r w:rsidRPr="00710F68">
              <w:rPr>
                <w:rFonts w:ascii="Sylfaen" w:hAnsi="Sylfaen" w:cs="Sylfaen"/>
                <w:sz w:val="20"/>
                <w:szCs w:val="20"/>
              </w:rPr>
              <w:t>կառավարության</w:t>
            </w:r>
            <w:r w:rsidRPr="00710F68">
              <w:rPr>
                <w:rFonts w:ascii="GHEA Grapalat" w:hAnsi="GHEA Grapalat"/>
                <w:sz w:val="20"/>
                <w:szCs w:val="20"/>
              </w:rPr>
              <w:t xml:space="preserve"> 2009</w:t>
            </w:r>
            <w:r w:rsidRPr="00710F68">
              <w:rPr>
                <w:rFonts w:ascii="Sylfaen" w:hAnsi="Sylfaen" w:cs="Sylfaen"/>
                <w:sz w:val="20"/>
                <w:szCs w:val="20"/>
              </w:rPr>
              <w:t>թ</w:t>
            </w:r>
            <w:r w:rsidRPr="00710F68">
              <w:rPr>
                <w:rFonts w:ascii="GHEA Grapalat" w:hAnsi="GHEA Grapalat"/>
                <w:sz w:val="20"/>
                <w:szCs w:val="20"/>
              </w:rPr>
              <w:t xml:space="preserve"> </w:t>
            </w:r>
            <w:r w:rsidRPr="00710F68">
              <w:rPr>
                <w:rFonts w:ascii="Sylfaen" w:hAnsi="Sylfaen" w:cs="Sylfaen"/>
                <w:sz w:val="20"/>
                <w:szCs w:val="20"/>
              </w:rPr>
              <w:t>հունիսի</w:t>
            </w:r>
            <w:r w:rsidRPr="00710F68">
              <w:rPr>
                <w:rFonts w:ascii="GHEA Grapalat" w:hAnsi="GHEA Grapalat"/>
                <w:sz w:val="20"/>
                <w:szCs w:val="20"/>
              </w:rPr>
              <w:t xml:space="preserve"> 26-</w:t>
            </w:r>
            <w:r w:rsidRPr="00710F68">
              <w:rPr>
                <w:rFonts w:ascii="Sylfaen" w:hAnsi="Sylfaen" w:cs="Sylfaen"/>
                <w:sz w:val="20"/>
                <w:szCs w:val="20"/>
              </w:rPr>
              <w:t>ի</w:t>
            </w:r>
            <w:r w:rsidRPr="00710F68">
              <w:rPr>
                <w:rFonts w:ascii="GHEA Grapalat" w:hAnsi="GHEA Grapalat"/>
                <w:sz w:val="20"/>
                <w:szCs w:val="20"/>
              </w:rPr>
              <w:t xml:space="preserve"> </w:t>
            </w:r>
            <w:r w:rsidRPr="00710F68">
              <w:rPr>
                <w:rFonts w:ascii="Sylfaen" w:hAnsi="Sylfaen" w:cs="Sylfaen"/>
                <w:sz w:val="20"/>
                <w:szCs w:val="20"/>
              </w:rPr>
              <w:t>Ն</w:t>
            </w:r>
            <w:r w:rsidRPr="00710F68">
              <w:rPr>
                <w:rFonts w:ascii="GHEA Grapalat" w:hAnsi="GHEA Grapalat"/>
                <w:sz w:val="20"/>
                <w:szCs w:val="20"/>
              </w:rPr>
              <w:t>744-</w:t>
            </w:r>
            <w:r w:rsidRPr="00710F68">
              <w:rPr>
                <w:rFonts w:ascii="Sylfaen" w:hAnsi="Sylfaen" w:cs="Sylfaen"/>
                <w:sz w:val="20"/>
                <w:szCs w:val="20"/>
              </w:rPr>
              <w:t>Ն</w:t>
            </w:r>
            <w:r w:rsidRPr="00710F68">
              <w:rPr>
                <w:rFonts w:ascii="GHEA Grapalat" w:hAnsi="GHEA Grapalat"/>
                <w:sz w:val="20"/>
                <w:szCs w:val="20"/>
              </w:rPr>
              <w:t xml:space="preserve"> </w:t>
            </w:r>
            <w:r w:rsidRPr="00710F68">
              <w:rPr>
                <w:rFonts w:ascii="Sylfaen" w:hAnsi="Sylfaen" w:cs="Sylfaen"/>
                <w:sz w:val="20"/>
                <w:szCs w:val="20"/>
              </w:rPr>
              <w:t>ՈՐՈՇՄԱՄԲ</w:t>
            </w:r>
            <w:r w:rsidRPr="00710F68">
              <w:rPr>
                <w:rFonts w:ascii="GHEA Grapalat" w:hAnsi="GHEA Grapalat"/>
                <w:sz w:val="20"/>
                <w:szCs w:val="20"/>
              </w:rPr>
              <w:t xml:space="preserve"> </w:t>
            </w:r>
            <w:r w:rsidRPr="00710F68">
              <w:rPr>
                <w:rFonts w:ascii="Sylfaen" w:hAnsi="Sylfaen" w:cs="Sylfaen"/>
                <w:sz w:val="20"/>
                <w:szCs w:val="20"/>
              </w:rPr>
              <w:t>ՀԱՍՏԱՏՎԱԾ</w:t>
            </w:r>
            <w:r w:rsidRPr="00710F68">
              <w:rPr>
                <w:rFonts w:ascii="GHEA Grapalat" w:hAnsi="GHEA Grapalat"/>
                <w:sz w:val="20"/>
                <w:szCs w:val="20"/>
              </w:rPr>
              <w:t>&lt;&lt;</w:t>
            </w:r>
            <w:r w:rsidRPr="00710F68">
              <w:rPr>
                <w:rFonts w:ascii="Sylfaen" w:hAnsi="Sylfaen" w:cs="Sylfaen"/>
                <w:sz w:val="20"/>
                <w:szCs w:val="20"/>
              </w:rPr>
              <w:t>Հյութերին</w:t>
            </w:r>
            <w:r>
              <w:rPr>
                <w:rFonts w:ascii="Sylfaen" w:hAnsi="Sylfaen" w:cs="Sylfaen"/>
                <w:sz w:val="20"/>
                <w:szCs w:val="20"/>
              </w:rPr>
              <w:t>,ըմպելիքներին</w:t>
            </w:r>
            <w:r w:rsidRPr="00710F68">
              <w:rPr>
                <w:rFonts w:ascii="GHEA Grapalat" w:hAnsi="GHEA Grapalat"/>
                <w:sz w:val="20"/>
                <w:szCs w:val="20"/>
              </w:rPr>
              <w:t xml:space="preserve"> </w:t>
            </w:r>
            <w:r w:rsidRPr="00710F68">
              <w:rPr>
                <w:rFonts w:ascii="Sylfaen" w:hAnsi="Sylfaen" w:cs="Sylfaen"/>
                <w:sz w:val="20"/>
                <w:szCs w:val="20"/>
              </w:rPr>
              <w:t>և</w:t>
            </w:r>
            <w:r w:rsidRPr="00710F68">
              <w:rPr>
                <w:rFonts w:ascii="GHEA Grapalat" w:hAnsi="GHEA Grapalat"/>
                <w:sz w:val="20"/>
                <w:szCs w:val="20"/>
              </w:rPr>
              <w:t xml:space="preserve"> </w:t>
            </w:r>
            <w:r w:rsidRPr="00710F68">
              <w:rPr>
                <w:rFonts w:ascii="Sylfaen" w:hAnsi="Sylfaen" w:cs="Sylfaen"/>
                <w:sz w:val="20"/>
                <w:szCs w:val="20"/>
              </w:rPr>
              <w:t>հյութամթերքներին</w:t>
            </w:r>
            <w:r w:rsidRPr="00710F68">
              <w:rPr>
                <w:rFonts w:ascii="GHEA Grapalat" w:hAnsi="GHEA Grapalat"/>
                <w:sz w:val="20"/>
                <w:szCs w:val="20"/>
              </w:rPr>
              <w:t xml:space="preserve"> </w:t>
            </w:r>
            <w:r w:rsidRPr="00710F68">
              <w:rPr>
                <w:rFonts w:ascii="Sylfaen" w:hAnsi="Sylfaen" w:cs="Sylfaen"/>
                <w:sz w:val="20"/>
                <w:szCs w:val="20"/>
              </w:rPr>
              <w:t>ներկայացվող</w:t>
            </w:r>
            <w:r w:rsidRPr="00710F68">
              <w:rPr>
                <w:rFonts w:ascii="GHEA Grapalat" w:hAnsi="GHEA Grapalat"/>
                <w:sz w:val="20"/>
                <w:szCs w:val="20"/>
              </w:rPr>
              <w:t xml:space="preserve"> </w:t>
            </w:r>
            <w:r w:rsidRPr="00710F68">
              <w:rPr>
                <w:rFonts w:ascii="Sylfaen" w:hAnsi="Sylfaen" w:cs="Sylfaen"/>
                <w:sz w:val="20"/>
                <w:szCs w:val="20"/>
              </w:rPr>
              <w:t>պահանջների</w:t>
            </w:r>
            <w:r w:rsidRPr="00710F68">
              <w:rPr>
                <w:rFonts w:ascii="GHEA Grapalat" w:hAnsi="GHEA Grapalat"/>
                <w:sz w:val="20"/>
                <w:szCs w:val="20"/>
              </w:rPr>
              <w:t xml:space="preserve"> </w:t>
            </w:r>
            <w:r w:rsidRPr="00710F68">
              <w:rPr>
                <w:rFonts w:ascii="Sylfaen" w:hAnsi="Sylfaen" w:cs="Sylfaen"/>
                <w:sz w:val="20"/>
                <w:szCs w:val="20"/>
              </w:rPr>
              <w:t>տեխնիկական</w:t>
            </w:r>
            <w:r w:rsidRPr="00710F68">
              <w:rPr>
                <w:rFonts w:ascii="GHEA Grapalat" w:hAnsi="GHEA Grapalat"/>
                <w:sz w:val="20"/>
                <w:szCs w:val="20"/>
              </w:rPr>
              <w:t xml:space="preserve"> </w:t>
            </w:r>
            <w:r w:rsidRPr="00710F68">
              <w:rPr>
                <w:rFonts w:ascii="Sylfaen" w:hAnsi="Sylfaen" w:cs="Sylfaen"/>
                <w:sz w:val="20"/>
                <w:szCs w:val="20"/>
              </w:rPr>
              <w:t>կանոնակարգի</w:t>
            </w:r>
            <w:r w:rsidRPr="00710F68">
              <w:rPr>
                <w:rFonts w:ascii="GHEA Grapalat" w:hAnsi="GHEA Grapalat"/>
                <w:sz w:val="20"/>
                <w:szCs w:val="20"/>
              </w:rPr>
              <w:t>,, ,,</w:t>
            </w:r>
            <w:r w:rsidRPr="00710F68">
              <w:rPr>
                <w:rFonts w:ascii="Sylfaen" w:hAnsi="Sylfaen" w:cs="Sylfaen"/>
                <w:sz w:val="20"/>
                <w:szCs w:val="20"/>
              </w:rPr>
              <w:t>Սննդամթերքի</w:t>
            </w:r>
            <w:r w:rsidRPr="00710F68">
              <w:rPr>
                <w:rFonts w:ascii="GHEA Grapalat" w:hAnsi="GHEA Grapalat"/>
                <w:sz w:val="20"/>
                <w:szCs w:val="20"/>
              </w:rPr>
              <w:t xml:space="preserve"> </w:t>
            </w:r>
            <w:r w:rsidRPr="00710F68">
              <w:rPr>
                <w:rFonts w:ascii="Sylfaen" w:hAnsi="Sylfaen" w:cs="Sylfaen"/>
                <w:sz w:val="20"/>
                <w:szCs w:val="20"/>
              </w:rPr>
              <w:t>անվտանգության</w:t>
            </w:r>
            <w:r w:rsidRPr="00710F68">
              <w:rPr>
                <w:rFonts w:ascii="GHEA Grapalat" w:hAnsi="GHEA Grapalat"/>
                <w:sz w:val="20"/>
                <w:szCs w:val="20"/>
              </w:rPr>
              <w:t xml:space="preserve"> </w:t>
            </w:r>
            <w:r w:rsidRPr="00710F68">
              <w:rPr>
                <w:rFonts w:ascii="Sylfaen" w:hAnsi="Sylfaen" w:cs="Sylfaen"/>
                <w:sz w:val="20"/>
                <w:szCs w:val="20"/>
              </w:rPr>
              <w:t>մասին</w:t>
            </w:r>
            <w:r w:rsidRPr="00710F68">
              <w:rPr>
                <w:rFonts w:ascii="GHEA Grapalat" w:hAnsi="GHEA Grapalat"/>
                <w:sz w:val="20"/>
                <w:szCs w:val="20"/>
              </w:rPr>
              <w:t>,,</w:t>
            </w:r>
            <w:r w:rsidRPr="00710F68">
              <w:rPr>
                <w:rFonts w:ascii="Sylfaen" w:hAnsi="Sylfaen" w:cs="Sylfaen"/>
                <w:sz w:val="20"/>
                <w:szCs w:val="20"/>
              </w:rPr>
              <w:t>ՀՀ</w:t>
            </w:r>
            <w:r w:rsidRPr="00710F68">
              <w:rPr>
                <w:rFonts w:ascii="GHEA Grapalat" w:hAnsi="GHEA Grapalat"/>
                <w:sz w:val="20"/>
                <w:szCs w:val="20"/>
              </w:rPr>
              <w:t xml:space="preserve"> </w:t>
            </w:r>
            <w:r w:rsidRPr="00710F68">
              <w:rPr>
                <w:rFonts w:ascii="Sylfaen" w:hAnsi="Sylfaen" w:cs="Sylfaen"/>
                <w:sz w:val="20"/>
                <w:szCs w:val="20"/>
              </w:rPr>
              <w:t>օրենքի</w:t>
            </w:r>
            <w:r w:rsidRPr="00710F68">
              <w:rPr>
                <w:rFonts w:ascii="GHEA Grapalat" w:hAnsi="GHEA Grapalat"/>
                <w:sz w:val="20"/>
                <w:szCs w:val="20"/>
              </w:rPr>
              <w:t xml:space="preserve"> </w:t>
            </w:r>
            <w:r>
              <w:rPr>
                <w:rFonts w:ascii="Sylfaen" w:hAnsi="Sylfaen"/>
                <w:sz w:val="20"/>
                <w:szCs w:val="20"/>
              </w:rPr>
              <w:t>8</w:t>
            </w:r>
            <w:r w:rsidRPr="00710F68">
              <w:rPr>
                <w:rFonts w:ascii="GHEA Grapalat" w:hAnsi="GHEA Grapalat"/>
                <w:sz w:val="20"/>
                <w:szCs w:val="20"/>
              </w:rPr>
              <w:t>-</w:t>
            </w:r>
            <w:r w:rsidRPr="00710F68">
              <w:rPr>
                <w:rFonts w:ascii="Sylfaen" w:hAnsi="Sylfaen" w:cs="Sylfaen"/>
                <w:sz w:val="20"/>
                <w:szCs w:val="20"/>
              </w:rPr>
              <w:t>րդ</w:t>
            </w:r>
            <w:r w:rsidRPr="00710F68">
              <w:rPr>
                <w:rFonts w:ascii="GHEA Grapalat" w:hAnsi="GHEA Grapalat"/>
                <w:sz w:val="20"/>
                <w:szCs w:val="20"/>
              </w:rPr>
              <w:t xml:space="preserve"> </w:t>
            </w:r>
            <w:r w:rsidRPr="00710F68">
              <w:rPr>
                <w:rFonts w:ascii="Sylfaen" w:hAnsi="Sylfaen" w:cs="Sylfaen"/>
                <w:sz w:val="20"/>
                <w:szCs w:val="20"/>
              </w:rPr>
              <w:t>հոդվածի</w:t>
            </w:r>
            <w:r w:rsidRPr="00710F68">
              <w:rPr>
                <w:rFonts w:ascii="GHEA Grapalat" w:hAnsi="GHEA Grapalat"/>
                <w:sz w:val="20"/>
                <w:szCs w:val="20"/>
              </w:rPr>
              <w:t>:</w:t>
            </w:r>
          </w:p>
          <w:p w:rsidR="004A75CB" w:rsidRPr="008A702B" w:rsidRDefault="004A75CB" w:rsidP="004A75CB">
            <w:pPr>
              <w:rPr>
                <w:rFonts w:ascii="GHEA Grapalat" w:hAnsi="GHEA Grapalat"/>
                <w:sz w:val="20"/>
                <w:szCs w:val="20"/>
              </w:rPr>
            </w:pPr>
            <w:r w:rsidRPr="00536AA6">
              <w:rPr>
                <w:rFonts w:ascii="Sylfaen" w:hAnsi="Sylfaen" w:cs="Sylfaen"/>
                <w:sz w:val="20"/>
                <w:szCs w:val="20"/>
              </w:rPr>
              <w:t>Համապատասխան</w:t>
            </w:r>
            <w:r w:rsidRPr="00536AA6">
              <w:rPr>
                <w:rFonts w:ascii="GHEA Grapalat" w:hAnsi="GHEA Grapalat"/>
                <w:sz w:val="20"/>
                <w:szCs w:val="20"/>
              </w:rPr>
              <w:t xml:space="preserve"> </w:t>
            </w:r>
            <w:r w:rsidRPr="00536AA6">
              <w:rPr>
                <w:rFonts w:ascii="Sylfaen" w:hAnsi="Sylfaen" w:cs="Sylfaen"/>
                <w:sz w:val="20"/>
                <w:szCs w:val="20"/>
              </w:rPr>
              <w:t>ՄՄՏԿ</w:t>
            </w:r>
            <w:r w:rsidRPr="00536AA6">
              <w:rPr>
                <w:rFonts w:ascii="GHEA Grapalat" w:hAnsi="GHEA Grapalat"/>
                <w:sz w:val="20"/>
                <w:szCs w:val="20"/>
              </w:rPr>
              <w:t xml:space="preserve"> 021/2011 "</w:t>
            </w:r>
            <w:r w:rsidRPr="00536AA6">
              <w:rPr>
                <w:rFonts w:ascii="Sylfaen" w:hAnsi="Sylfaen" w:cs="Sylfaen"/>
                <w:sz w:val="20"/>
                <w:szCs w:val="20"/>
              </w:rPr>
              <w:t>Սննդամթերքի</w:t>
            </w:r>
            <w:r w:rsidRPr="00536AA6">
              <w:rPr>
                <w:rFonts w:ascii="GHEA Grapalat" w:hAnsi="GHEA Grapalat"/>
                <w:sz w:val="20"/>
                <w:szCs w:val="20"/>
              </w:rPr>
              <w:t xml:space="preserve"> </w:t>
            </w:r>
            <w:r w:rsidRPr="00536AA6">
              <w:rPr>
                <w:rFonts w:ascii="Sylfaen" w:hAnsi="Sylfaen" w:cs="Sylfaen"/>
                <w:sz w:val="20"/>
                <w:szCs w:val="20"/>
              </w:rPr>
              <w:t>անվտանգության</w:t>
            </w:r>
            <w:r w:rsidRPr="00536AA6">
              <w:rPr>
                <w:rFonts w:ascii="GHEA Grapalat" w:hAnsi="GHEA Grapalat"/>
                <w:sz w:val="20"/>
                <w:szCs w:val="20"/>
              </w:rPr>
              <w:t xml:space="preserve"> </w:t>
            </w:r>
            <w:r w:rsidRPr="00536AA6">
              <w:rPr>
                <w:rFonts w:ascii="Sylfaen" w:hAnsi="Sylfaen" w:cs="Sylfaen"/>
                <w:sz w:val="20"/>
                <w:szCs w:val="20"/>
              </w:rPr>
              <w:t>մասին</w:t>
            </w:r>
            <w:r w:rsidRPr="00536AA6">
              <w:rPr>
                <w:rFonts w:ascii="GHEA Grapalat" w:hAnsi="GHEA Grapalat"/>
                <w:sz w:val="20"/>
                <w:szCs w:val="20"/>
              </w:rPr>
              <w:t xml:space="preserve">" , </w:t>
            </w:r>
            <w:r w:rsidRPr="00536AA6">
              <w:rPr>
                <w:rFonts w:ascii="Sylfaen" w:hAnsi="Sylfaen" w:cs="Sylfaen"/>
                <w:sz w:val="20"/>
                <w:szCs w:val="20"/>
              </w:rPr>
              <w:t>ՄՄՏԿ</w:t>
            </w:r>
            <w:r w:rsidRPr="00536AA6">
              <w:rPr>
                <w:rFonts w:ascii="GHEA Grapalat" w:hAnsi="GHEA Grapalat"/>
                <w:sz w:val="20"/>
                <w:szCs w:val="20"/>
              </w:rPr>
              <w:t xml:space="preserve"> 022/2011 "</w:t>
            </w:r>
            <w:r w:rsidRPr="00536AA6">
              <w:rPr>
                <w:rFonts w:ascii="Sylfaen" w:hAnsi="Sylfaen" w:cs="Sylfaen"/>
                <w:sz w:val="20"/>
                <w:szCs w:val="20"/>
              </w:rPr>
              <w:t>Սննդամթերքի</w:t>
            </w:r>
            <w:r w:rsidRPr="00536AA6">
              <w:rPr>
                <w:rFonts w:ascii="GHEA Grapalat" w:hAnsi="GHEA Grapalat"/>
                <w:sz w:val="20"/>
                <w:szCs w:val="20"/>
              </w:rPr>
              <w:t xml:space="preserve"> </w:t>
            </w:r>
            <w:r w:rsidRPr="00536AA6">
              <w:rPr>
                <w:rFonts w:ascii="Sylfaen" w:hAnsi="Sylfaen" w:cs="Sylfaen"/>
                <w:sz w:val="20"/>
                <w:szCs w:val="20"/>
              </w:rPr>
              <w:t>մակնշման</w:t>
            </w:r>
            <w:r w:rsidRPr="00536AA6">
              <w:rPr>
                <w:rFonts w:ascii="GHEA Grapalat" w:hAnsi="GHEA Grapalat"/>
                <w:sz w:val="20"/>
                <w:szCs w:val="20"/>
              </w:rPr>
              <w:t xml:space="preserve"> </w:t>
            </w:r>
            <w:r w:rsidRPr="00536AA6">
              <w:rPr>
                <w:rFonts w:ascii="Sylfaen" w:hAnsi="Sylfaen" w:cs="Sylfaen"/>
                <w:sz w:val="20"/>
                <w:szCs w:val="20"/>
              </w:rPr>
              <w:t>մասին</w:t>
            </w:r>
            <w:r w:rsidRPr="00536AA6">
              <w:rPr>
                <w:rFonts w:ascii="GHEA Grapalat" w:hAnsi="GHEA Grapalat"/>
                <w:sz w:val="20"/>
                <w:szCs w:val="20"/>
              </w:rPr>
              <w:t xml:space="preserve">", </w:t>
            </w:r>
            <w:r w:rsidRPr="00536AA6">
              <w:rPr>
                <w:rFonts w:ascii="Sylfaen" w:hAnsi="Sylfaen" w:cs="Sylfaen"/>
                <w:sz w:val="20"/>
                <w:szCs w:val="20"/>
              </w:rPr>
              <w:t>ՄՄԿ</w:t>
            </w:r>
            <w:r w:rsidRPr="00536AA6">
              <w:rPr>
                <w:rFonts w:ascii="GHEA Grapalat" w:hAnsi="GHEA Grapalat"/>
                <w:sz w:val="20"/>
                <w:szCs w:val="20"/>
              </w:rPr>
              <w:t xml:space="preserve"> 005/ 2011 " </w:t>
            </w:r>
            <w:r w:rsidRPr="00536AA6">
              <w:rPr>
                <w:rFonts w:ascii="Sylfaen" w:hAnsi="Sylfaen" w:cs="Sylfaen"/>
                <w:sz w:val="20"/>
                <w:szCs w:val="20"/>
              </w:rPr>
              <w:t>Փաթեթավորման</w:t>
            </w:r>
            <w:r w:rsidRPr="00536AA6">
              <w:rPr>
                <w:rFonts w:ascii="GHEA Grapalat" w:hAnsi="GHEA Grapalat"/>
                <w:sz w:val="20"/>
                <w:szCs w:val="20"/>
              </w:rPr>
              <w:t xml:space="preserve"> </w:t>
            </w:r>
            <w:r w:rsidRPr="00536AA6">
              <w:rPr>
                <w:rFonts w:ascii="Sylfaen" w:hAnsi="Sylfaen" w:cs="Sylfaen"/>
                <w:sz w:val="20"/>
                <w:szCs w:val="20"/>
              </w:rPr>
              <w:t>անվտանգության</w:t>
            </w:r>
            <w:r w:rsidRPr="00536AA6">
              <w:rPr>
                <w:rFonts w:ascii="GHEA Grapalat" w:hAnsi="GHEA Grapalat"/>
                <w:sz w:val="20"/>
                <w:szCs w:val="20"/>
              </w:rPr>
              <w:t xml:space="preserve"> </w:t>
            </w:r>
            <w:r w:rsidRPr="00536AA6">
              <w:rPr>
                <w:rFonts w:ascii="Sylfaen" w:hAnsi="Sylfaen" w:cs="Sylfaen"/>
                <w:sz w:val="20"/>
                <w:szCs w:val="20"/>
              </w:rPr>
              <w:t>մասին</w:t>
            </w:r>
            <w:r w:rsidRPr="00536AA6">
              <w:rPr>
                <w:rFonts w:ascii="GHEA Grapalat" w:hAnsi="GHEA Grapalat"/>
                <w:sz w:val="20"/>
                <w:szCs w:val="20"/>
              </w:rPr>
              <w:t xml:space="preserve">" </w:t>
            </w:r>
            <w:r w:rsidRPr="00536AA6">
              <w:rPr>
                <w:rFonts w:ascii="Sylfaen" w:hAnsi="Sylfaen" w:cs="Sylfaen"/>
                <w:sz w:val="20"/>
                <w:szCs w:val="20"/>
              </w:rPr>
              <w:t>կանոնակարգերի</w:t>
            </w:r>
            <w:r w:rsidRPr="00536AA6">
              <w:rPr>
                <w:rFonts w:ascii="GHEA Grapalat" w:hAnsi="GHEA Grapalat"/>
                <w:sz w:val="20"/>
                <w:szCs w:val="20"/>
              </w:rPr>
              <w:t xml:space="preserve"> </w:t>
            </w:r>
            <w:r w:rsidRPr="00536AA6">
              <w:rPr>
                <w:rFonts w:ascii="Sylfaen" w:hAnsi="Sylfaen" w:cs="Sylfaen"/>
                <w:sz w:val="20"/>
                <w:szCs w:val="20"/>
              </w:rPr>
              <w:t>պահանջներին</w:t>
            </w:r>
            <w:r w:rsidRPr="00536AA6">
              <w:rPr>
                <w:rFonts w:ascii="GHEA Grapalat" w:hAnsi="GHEA Grapalat"/>
                <w:sz w:val="20"/>
                <w:szCs w:val="20"/>
              </w:rPr>
              <w:t>:</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4A75CB" w:rsidRPr="008A702B" w:rsidRDefault="004A75CB" w:rsidP="004A75CB">
            <w:pPr>
              <w:rPr>
                <w:rFonts w:ascii="Arial LatArm" w:hAnsi="Arial LatArm"/>
                <w:sz w:val="20"/>
                <w:szCs w:val="20"/>
              </w:rPr>
            </w:pPr>
            <w:r w:rsidRPr="008A702B">
              <w:rPr>
                <w:rFonts w:ascii="Sylfaen" w:hAnsi="Sylfaen" w:cs="Sylfaen"/>
                <w:sz w:val="20"/>
                <w:szCs w:val="20"/>
              </w:rPr>
              <w:lastRenderedPageBreak/>
              <w:t>լիտր</w:t>
            </w:r>
          </w:p>
        </w:tc>
        <w:tc>
          <w:tcPr>
            <w:tcW w:w="900" w:type="dxa"/>
          </w:tcPr>
          <w:p w:rsidR="004A75CB" w:rsidRPr="008A702B" w:rsidRDefault="004A75CB" w:rsidP="004A75CB">
            <w:pPr>
              <w:jc w:val="center"/>
              <w:rPr>
                <w:rFonts w:ascii="GHEA Grapalat" w:hAnsi="GHEA Grapalat"/>
                <w:sz w:val="20"/>
                <w:szCs w:val="20"/>
              </w:rPr>
            </w:pPr>
          </w:p>
        </w:tc>
        <w:tc>
          <w:tcPr>
            <w:tcW w:w="868" w:type="dxa"/>
          </w:tcPr>
          <w:p w:rsidR="004A75CB" w:rsidRPr="008A702B" w:rsidRDefault="004A75CB" w:rsidP="004A75CB">
            <w:pPr>
              <w:jc w:val="center"/>
              <w:rPr>
                <w:rFonts w:ascii="GHEA Grapalat" w:hAnsi="GHEA Grapalat"/>
                <w:sz w:val="20"/>
                <w:szCs w:val="20"/>
              </w:rPr>
            </w:pP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75CB" w:rsidRPr="00267FAF" w:rsidRDefault="004A75CB" w:rsidP="004A75CB">
            <w:pPr>
              <w:jc w:val="center"/>
              <w:rPr>
                <w:rFonts w:asciiTheme="minorHAnsi" w:hAnsiTheme="minorHAnsi"/>
                <w:sz w:val="20"/>
                <w:szCs w:val="20"/>
                <w:lang w:val="hy-AM"/>
              </w:rPr>
            </w:pPr>
            <w:r>
              <w:rPr>
                <w:rFonts w:asciiTheme="minorHAnsi" w:hAnsiTheme="minorHAnsi"/>
                <w:sz w:val="20"/>
                <w:szCs w:val="20"/>
                <w:lang w:val="hy-AM"/>
              </w:rPr>
              <w:t>530</w:t>
            </w:r>
          </w:p>
        </w:tc>
        <w:tc>
          <w:tcPr>
            <w:tcW w:w="1022" w:type="dxa"/>
            <w:tcBorders>
              <w:top w:val="nil"/>
              <w:left w:val="single" w:sz="4" w:space="0" w:color="auto"/>
              <w:bottom w:val="single" w:sz="4" w:space="0" w:color="auto"/>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4A75CB" w:rsidRPr="00267FAF" w:rsidRDefault="004A75CB" w:rsidP="004A75CB">
            <w:pPr>
              <w:jc w:val="center"/>
              <w:rPr>
                <w:rFonts w:asciiTheme="minorHAnsi" w:hAnsiTheme="minorHAnsi"/>
                <w:sz w:val="20"/>
                <w:szCs w:val="20"/>
                <w:lang w:val="hy-AM"/>
              </w:rPr>
            </w:pPr>
            <w:r>
              <w:rPr>
                <w:rFonts w:asciiTheme="minorHAnsi" w:hAnsiTheme="minorHAnsi"/>
                <w:sz w:val="20"/>
                <w:szCs w:val="20"/>
                <w:lang w:val="hy-AM"/>
              </w:rPr>
              <w:t>530</w:t>
            </w:r>
          </w:p>
        </w:tc>
        <w:tc>
          <w:tcPr>
            <w:tcW w:w="1287" w:type="dxa"/>
          </w:tcPr>
          <w:p w:rsidR="004A75CB" w:rsidRPr="008E0FC6" w:rsidRDefault="004A75CB" w:rsidP="004A75CB">
            <w:pPr>
              <w:rPr>
                <w:sz w:val="20"/>
                <w:szCs w:val="20"/>
                <w:lang w:val="hy-AM"/>
              </w:rPr>
            </w:pPr>
            <w:r w:rsidRPr="008E0FC6">
              <w:rPr>
                <w:sz w:val="20"/>
                <w:szCs w:val="20"/>
                <w:lang w:val="hy-AM"/>
              </w:rPr>
              <w:t>2020 թվականի հունվարից- մայիս,-սեպտեմբերից-դեկտեմբեր՝համաձայնագիր կնքելուց հետո,մատակարարումը՝ 20 օրացույցային օր, պատվիրատուի պատվիրած քանակով</w:t>
            </w:r>
          </w:p>
        </w:tc>
      </w:tr>
      <w:tr w:rsidR="004A75CB" w:rsidRPr="00F46266" w:rsidTr="00F46266">
        <w:trPr>
          <w:trHeight w:val="15"/>
        </w:trPr>
        <w:tc>
          <w:tcPr>
            <w:tcW w:w="810" w:type="dxa"/>
            <w:vMerge w:val="restart"/>
          </w:tcPr>
          <w:p w:rsidR="004A75CB" w:rsidRPr="008E0FC6" w:rsidRDefault="004A75CB" w:rsidP="004A75CB">
            <w:pPr>
              <w:numPr>
                <w:ilvl w:val="0"/>
                <w:numId w:val="30"/>
              </w:numPr>
              <w:jc w:val="center"/>
              <w:rPr>
                <w:rFonts w:ascii="GHEA Grapalat" w:hAnsi="GHEA Grapalat"/>
                <w:sz w:val="20"/>
                <w:szCs w:val="20"/>
                <w:lang w:val="hy-AM"/>
              </w:rPr>
            </w:pPr>
          </w:p>
        </w:tc>
        <w:tc>
          <w:tcPr>
            <w:tcW w:w="1350" w:type="dxa"/>
            <w:vMerge w:val="restart"/>
            <w:tcBorders>
              <w:top w:val="single" w:sz="4" w:space="0" w:color="auto"/>
              <w:left w:val="nil"/>
              <w:right w:val="nil"/>
            </w:tcBorders>
            <w:shd w:val="clear" w:color="auto" w:fill="auto"/>
            <w:vAlign w:val="bottom"/>
          </w:tcPr>
          <w:p w:rsidR="004A75CB" w:rsidRPr="008A702B" w:rsidRDefault="004A75CB" w:rsidP="004A75CB">
            <w:pPr>
              <w:rPr>
                <w:rFonts w:ascii="Calibri" w:hAnsi="Calibri"/>
                <w:sz w:val="20"/>
                <w:szCs w:val="20"/>
              </w:rPr>
            </w:pPr>
            <w:r w:rsidRPr="008A702B">
              <w:rPr>
                <w:rFonts w:ascii="Calibri" w:hAnsi="Calibri"/>
                <w:sz w:val="20"/>
                <w:szCs w:val="20"/>
              </w:rPr>
              <w:t>15872400</w:t>
            </w:r>
          </w:p>
        </w:tc>
        <w:tc>
          <w:tcPr>
            <w:tcW w:w="1620" w:type="dxa"/>
            <w:gridSpan w:val="3"/>
            <w:vMerge w:val="restart"/>
            <w:tcBorders>
              <w:top w:val="nil"/>
              <w:left w:val="single" w:sz="4" w:space="0" w:color="auto"/>
              <w:right w:val="single" w:sz="4" w:space="0" w:color="auto"/>
            </w:tcBorders>
            <w:shd w:val="clear" w:color="auto" w:fill="auto"/>
            <w:vAlign w:val="center"/>
          </w:tcPr>
          <w:p w:rsidR="004A75CB" w:rsidRPr="008A702B" w:rsidRDefault="004A75CB" w:rsidP="004A75CB">
            <w:pPr>
              <w:rPr>
                <w:rFonts w:ascii="Arial LatArm" w:hAnsi="Arial LatArm"/>
                <w:sz w:val="20"/>
                <w:szCs w:val="20"/>
              </w:rPr>
            </w:pPr>
            <w:r w:rsidRPr="008A702B">
              <w:rPr>
                <w:rFonts w:ascii="Sylfaen" w:hAnsi="Sylfaen" w:cs="Sylfaen"/>
                <w:sz w:val="20"/>
                <w:szCs w:val="20"/>
              </w:rPr>
              <w:t>Աղ</w:t>
            </w:r>
            <w:r w:rsidRPr="008A702B">
              <w:rPr>
                <w:rFonts w:ascii="Arial LatArm" w:hAnsi="Arial LatArm"/>
                <w:sz w:val="20"/>
                <w:szCs w:val="20"/>
              </w:rPr>
              <w:t xml:space="preserve"> </w:t>
            </w:r>
            <w:r w:rsidRPr="008A702B">
              <w:rPr>
                <w:rFonts w:ascii="Sylfaen" w:hAnsi="Sylfaen" w:cs="Sylfaen"/>
                <w:sz w:val="20"/>
                <w:szCs w:val="20"/>
              </w:rPr>
              <w:t>մանր</w:t>
            </w:r>
            <w:r w:rsidRPr="008A702B">
              <w:rPr>
                <w:rFonts w:ascii="Arial LatArm" w:hAnsi="Arial LatArm"/>
                <w:sz w:val="20"/>
                <w:szCs w:val="20"/>
              </w:rPr>
              <w:t xml:space="preserve"> </w:t>
            </w:r>
            <w:r w:rsidRPr="008A702B">
              <w:rPr>
                <w:rFonts w:ascii="Sylfaen" w:hAnsi="Sylfaen" w:cs="Sylfaen"/>
                <w:sz w:val="20"/>
                <w:szCs w:val="20"/>
              </w:rPr>
              <w:t>յոդացված</w:t>
            </w:r>
          </w:p>
        </w:tc>
        <w:tc>
          <w:tcPr>
            <w:tcW w:w="2134" w:type="dxa"/>
            <w:vMerge w:val="restart"/>
          </w:tcPr>
          <w:p w:rsidR="004A75CB" w:rsidRPr="004E3D19" w:rsidRDefault="004A75CB" w:rsidP="004A75CB">
            <w:pPr>
              <w:jc w:val="center"/>
              <w:rPr>
                <w:rFonts w:ascii="Sylfaen" w:hAnsi="Sylfaen"/>
                <w:sz w:val="20"/>
                <w:szCs w:val="20"/>
              </w:rPr>
            </w:pPr>
            <w:r>
              <w:rPr>
                <w:rFonts w:ascii="Sylfaen" w:hAnsi="Sylfaen"/>
                <w:sz w:val="20"/>
                <w:szCs w:val="20"/>
              </w:rPr>
              <w:t>ՀՀ</w:t>
            </w:r>
          </w:p>
        </w:tc>
        <w:tc>
          <w:tcPr>
            <w:tcW w:w="2366" w:type="dxa"/>
            <w:tcBorders>
              <w:top w:val="single" w:sz="4" w:space="0" w:color="auto"/>
            </w:tcBorders>
          </w:tcPr>
          <w:p w:rsidR="004A75CB" w:rsidRPr="008A702B" w:rsidRDefault="004A75CB" w:rsidP="004A75CB">
            <w:pPr>
              <w:rPr>
                <w:rFonts w:ascii="GHEA Grapalat" w:hAnsi="GHEA Grapalat"/>
                <w:sz w:val="20"/>
                <w:szCs w:val="20"/>
              </w:rPr>
            </w:pPr>
            <w:r w:rsidRPr="00EC2D3F">
              <w:rPr>
                <w:rFonts w:ascii="Sylfaen" w:hAnsi="Sylfaen" w:cs="Sylfaen"/>
                <w:sz w:val="20"/>
                <w:szCs w:val="20"/>
              </w:rPr>
              <w:t>Կերակրի</w:t>
            </w:r>
            <w:r w:rsidRPr="00EC2D3F">
              <w:rPr>
                <w:rFonts w:ascii="GHEA Grapalat" w:hAnsi="GHEA Grapalat"/>
                <w:sz w:val="20"/>
                <w:szCs w:val="20"/>
              </w:rPr>
              <w:t xml:space="preserve"> </w:t>
            </w:r>
            <w:r w:rsidRPr="00EC2D3F">
              <w:rPr>
                <w:rFonts w:ascii="Sylfaen" w:hAnsi="Sylfaen" w:cs="Sylfaen"/>
                <w:sz w:val="20"/>
                <w:szCs w:val="20"/>
              </w:rPr>
              <w:t>աղ</w:t>
            </w:r>
            <w:r w:rsidRPr="00EC2D3F">
              <w:rPr>
                <w:rFonts w:ascii="GHEA Grapalat" w:hAnsi="GHEA Grapalat"/>
                <w:sz w:val="20"/>
                <w:szCs w:val="20"/>
              </w:rPr>
              <w:t xml:space="preserve">` </w:t>
            </w:r>
            <w:r w:rsidRPr="00EC2D3F">
              <w:rPr>
                <w:rFonts w:ascii="Sylfaen" w:hAnsi="Sylfaen" w:cs="Sylfaen"/>
                <w:sz w:val="20"/>
                <w:szCs w:val="20"/>
              </w:rPr>
              <w:t>բարձր</w:t>
            </w:r>
            <w:r w:rsidRPr="00EC2D3F">
              <w:rPr>
                <w:rFonts w:ascii="GHEA Grapalat" w:hAnsi="GHEA Grapalat"/>
                <w:sz w:val="20"/>
                <w:szCs w:val="20"/>
              </w:rPr>
              <w:t xml:space="preserve"> </w:t>
            </w:r>
            <w:r w:rsidRPr="00EC2D3F">
              <w:rPr>
                <w:rFonts w:ascii="Sylfaen" w:hAnsi="Sylfaen" w:cs="Sylfaen"/>
                <w:sz w:val="20"/>
                <w:szCs w:val="20"/>
              </w:rPr>
              <w:t>տեսակի</w:t>
            </w:r>
            <w:r w:rsidRPr="00EC2D3F">
              <w:rPr>
                <w:rFonts w:ascii="GHEA Grapalat" w:hAnsi="GHEA Grapalat"/>
                <w:sz w:val="20"/>
                <w:szCs w:val="20"/>
              </w:rPr>
              <w:t xml:space="preserve">, </w:t>
            </w:r>
            <w:r w:rsidRPr="00EC2D3F">
              <w:rPr>
                <w:rFonts w:ascii="Sylfaen" w:hAnsi="Sylfaen" w:cs="Sylfaen"/>
                <w:sz w:val="20"/>
                <w:szCs w:val="20"/>
              </w:rPr>
              <w:t>յոդացված</w:t>
            </w:r>
            <w:r w:rsidRPr="00EC2D3F">
              <w:rPr>
                <w:rFonts w:ascii="GHEA Grapalat" w:hAnsi="GHEA Grapalat"/>
                <w:sz w:val="20"/>
                <w:szCs w:val="20"/>
              </w:rPr>
              <w:t>,</w:t>
            </w:r>
            <w:r w:rsidRPr="00EC2D3F">
              <w:rPr>
                <w:rFonts w:ascii="Sylfaen" w:hAnsi="Sylfaen" w:cs="Sylfaen"/>
                <w:sz w:val="20"/>
                <w:szCs w:val="20"/>
              </w:rPr>
              <w:t>յոդի</w:t>
            </w:r>
            <w:r w:rsidRPr="00EC2D3F">
              <w:rPr>
                <w:rFonts w:ascii="GHEA Grapalat" w:hAnsi="GHEA Grapalat"/>
                <w:sz w:val="20"/>
                <w:szCs w:val="20"/>
              </w:rPr>
              <w:t xml:space="preserve"> </w:t>
            </w:r>
          </w:p>
        </w:tc>
        <w:tc>
          <w:tcPr>
            <w:tcW w:w="810" w:type="dxa"/>
            <w:vMerge w:val="restart"/>
            <w:tcBorders>
              <w:top w:val="single" w:sz="4" w:space="0" w:color="auto"/>
              <w:left w:val="single" w:sz="4" w:space="0" w:color="auto"/>
              <w:right w:val="single" w:sz="4" w:space="0" w:color="auto"/>
            </w:tcBorders>
            <w:shd w:val="clear" w:color="000000" w:fill="FFFFFF"/>
            <w:vAlign w:val="center"/>
          </w:tcPr>
          <w:p w:rsidR="004A75CB" w:rsidRPr="008A702B" w:rsidRDefault="004A75CB" w:rsidP="004A75CB">
            <w:pPr>
              <w:rPr>
                <w:rFonts w:ascii="Arial LatArm" w:hAnsi="Arial LatArm"/>
                <w:sz w:val="20"/>
                <w:szCs w:val="20"/>
              </w:rPr>
            </w:pPr>
            <w:r w:rsidRPr="008A702B">
              <w:rPr>
                <w:rFonts w:ascii="Sylfaen" w:hAnsi="Sylfaen" w:cs="Sylfaen"/>
                <w:sz w:val="20"/>
                <w:szCs w:val="20"/>
              </w:rPr>
              <w:t>կգ</w:t>
            </w:r>
          </w:p>
        </w:tc>
        <w:tc>
          <w:tcPr>
            <w:tcW w:w="900" w:type="dxa"/>
            <w:vMerge w:val="restart"/>
            <w:tcBorders>
              <w:top w:val="single" w:sz="4" w:space="0" w:color="auto"/>
            </w:tcBorders>
          </w:tcPr>
          <w:p w:rsidR="004A75CB" w:rsidRPr="008A702B" w:rsidRDefault="004A75CB" w:rsidP="004A75CB">
            <w:pPr>
              <w:jc w:val="center"/>
              <w:rPr>
                <w:rFonts w:ascii="GHEA Grapalat" w:hAnsi="GHEA Grapalat"/>
                <w:sz w:val="20"/>
                <w:szCs w:val="20"/>
              </w:rPr>
            </w:pPr>
          </w:p>
        </w:tc>
        <w:tc>
          <w:tcPr>
            <w:tcW w:w="883" w:type="dxa"/>
            <w:gridSpan w:val="2"/>
            <w:vMerge w:val="restart"/>
            <w:tcBorders>
              <w:top w:val="single" w:sz="4" w:space="0" w:color="auto"/>
            </w:tcBorders>
          </w:tcPr>
          <w:p w:rsidR="004A75CB" w:rsidRPr="008A702B" w:rsidRDefault="004A75CB" w:rsidP="004A75CB">
            <w:pPr>
              <w:jc w:val="center"/>
              <w:rPr>
                <w:rFonts w:ascii="GHEA Grapalat" w:hAnsi="GHEA Grapalat"/>
                <w:sz w:val="20"/>
                <w:szCs w:val="20"/>
              </w:rPr>
            </w:pPr>
          </w:p>
        </w:tc>
        <w:tc>
          <w:tcPr>
            <w:tcW w:w="1330" w:type="dxa"/>
            <w:vMerge w:val="restart"/>
            <w:tcBorders>
              <w:top w:val="single" w:sz="4" w:space="0" w:color="auto"/>
              <w:left w:val="single" w:sz="4" w:space="0" w:color="auto"/>
              <w:right w:val="single" w:sz="4" w:space="0" w:color="auto"/>
            </w:tcBorders>
            <w:shd w:val="clear" w:color="auto" w:fill="auto"/>
            <w:vAlign w:val="center"/>
          </w:tcPr>
          <w:p w:rsidR="004A75CB" w:rsidRPr="00267FAF" w:rsidRDefault="004A75CB" w:rsidP="004A75CB">
            <w:pPr>
              <w:jc w:val="center"/>
              <w:rPr>
                <w:rFonts w:asciiTheme="minorHAnsi" w:hAnsiTheme="minorHAnsi"/>
                <w:sz w:val="20"/>
                <w:szCs w:val="20"/>
                <w:lang w:val="hy-AM"/>
              </w:rPr>
            </w:pPr>
            <w:r>
              <w:rPr>
                <w:rFonts w:asciiTheme="minorHAnsi" w:hAnsiTheme="minorHAnsi"/>
                <w:sz w:val="20"/>
                <w:szCs w:val="20"/>
                <w:lang w:val="hy-AM"/>
              </w:rPr>
              <w:t>110</w:t>
            </w:r>
          </w:p>
        </w:tc>
        <w:tc>
          <w:tcPr>
            <w:tcW w:w="1022" w:type="dxa"/>
            <w:tcBorders>
              <w:top w:val="single" w:sz="4" w:space="0" w:color="auto"/>
              <w:left w:val="single" w:sz="4" w:space="0" w:color="auto"/>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 xml:space="preserve">Գ.Ոսկետափ Մեսրոպ Մաշտոցի </w:t>
            </w:r>
          </w:p>
        </w:tc>
        <w:tc>
          <w:tcPr>
            <w:tcW w:w="916" w:type="dxa"/>
            <w:tcBorders>
              <w:top w:val="single" w:sz="4" w:space="0" w:color="auto"/>
            </w:tcBorders>
          </w:tcPr>
          <w:p w:rsidR="004A75CB" w:rsidRDefault="004A75CB" w:rsidP="004A75CB">
            <w:pPr>
              <w:jc w:val="center"/>
              <w:rPr>
                <w:rFonts w:ascii="GHEA Grapalat" w:hAnsi="GHEA Grapalat"/>
                <w:sz w:val="20"/>
                <w:szCs w:val="20"/>
                <w:lang w:val="hy-AM"/>
              </w:rPr>
            </w:pPr>
          </w:p>
          <w:p w:rsidR="004A75CB" w:rsidRDefault="004A75CB" w:rsidP="004A75CB">
            <w:pPr>
              <w:jc w:val="center"/>
              <w:rPr>
                <w:rFonts w:ascii="GHEA Grapalat" w:hAnsi="GHEA Grapalat"/>
                <w:sz w:val="20"/>
                <w:szCs w:val="20"/>
                <w:lang w:val="hy-AM"/>
              </w:rPr>
            </w:pPr>
          </w:p>
          <w:p w:rsidR="004A75CB" w:rsidRDefault="004A75CB" w:rsidP="004A75CB">
            <w:pPr>
              <w:jc w:val="center"/>
              <w:rPr>
                <w:rFonts w:ascii="GHEA Grapalat" w:hAnsi="GHEA Grapalat"/>
                <w:sz w:val="20"/>
                <w:szCs w:val="20"/>
                <w:lang w:val="hy-AM"/>
              </w:rPr>
            </w:pPr>
          </w:p>
          <w:p w:rsidR="004A75CB" w:rsidRPr="00267FAF" w:rsidRDefault="004A75CB" w:rsidP="004A75CB">
            <w:pPr>
              <w:jc w:val="center"/>
              <w:rPr>
                <w:rFonts w:ascii="GHEA Grapalat" w:hAnsi="GHEA Grapalat"/>
                <w:sz w:val="20"/>
                <w:szCs w:val="20"/>
                <w:lang w:val="hy-AM"/>
              </w:rPr>
            </w:pPr>
          </w:p>
        </w:tc>
        <w:tc>
          <w:tcPr>
            <w:tcW w:w="1287" w:type="dxa"/>
            <w:vMerge w:val="restart"/>
            <w:tcBorders>
              <w:top w:val="single" w:sz="4" w:space="0" w:color="auto"/>
            </w:tcBorders>
          </w:tcPr>
          <w:p w:rsidR="004A75CB" w:rsidRPr="008E0FC6" w:rsidRDefault="004A75CB" w:rsidP="004A75CB">
            <w:pPr>
              <w:rPr>
                <w:sz w:val="20"/>
                <w:szCs w:val="20"/>
                <w:lang w:val="hy-AM"/>
              </w:rPr>
            </w:pPr>
            <w:r w:rsidRPr="008E0FC6">
              <w:rPr>
                <w:sz w:val="20"/>
                <w:szCs w:val="20"/>
                <w:lang w:val="hy-AM"/>
              </w:rPr>
              <w:t>2020 թվականի հունվարից- մայիս,-սեպտեմբերից-դեկտեմբեր՝համաձայնագիր կնքելուց հետո,մատակարարումը՝ 20 օրացույցային օր, պատվիրատուի պատվիրած քանակով</w:t>
            </w:r>
          </w:p>
        </w:tc>
      </w:tr>
      <w:tr w:rsidR="004A75CB" w:rsidRPr="00F46266" w:rsidTr="00F46266">
        <w:trPr>
          <w:trHeight w:val="3660"/>
        </w:trPr>
        <w:tc>
          <w:tcPr>
            <w:tcW w:w="810" w:type="dxa"/>
            <w:vMerge/>
          </w:tcPr>
          <w:p w:rsidR="004A75CB" w:rsidRPr="008E0FC6" w:rsidRDefault="004A75CB" w:rsidP="004A75CB">
            <w:pPr>
              <w:numPr>
                <w:ilvl w:val="0"/>
                <w:numId w:val="30"/>
              </w:numPr>
              <w:jc w:val="center"/>
              <w:rPr>
                <w:rFonts w:ascii="GHEA Grapalat" w:hAnsi="GHEA Grapalat"/>
                <w:sz w:val="20"/>
                <w:szCs w:val="20"/>
                <w:lang w:val="hy-AM"/>
              </w:rPr>
            </w:pPr>
          </w:p>
        </w:tc>
        <w:tc>
          <w:tcPr>
            <w:tcW w:w="1350" w:type="dxa"/>
            <w:vMerge/>
            <w:tcBorders>
              <w:left w:val="nil"/>
              <w:bottom w:val="single" w:sz="4" w:space="0" w:color="auto"/>
              <w:right w:val="nil"/>
            </w:tcBorders>
            <w:shd w:val="clear" w:color="auto" w:fill="auto"/>
            <w:vAlign w:val="bottom"/>
          </w:tcPr>
          <w:p w:rsidR="004A75CB" w:rsidRPr="008A702B" w:rsidRDefault="004A75CB" w:rsidP="004A75CB">
            <w:pPr>
              <w:rPr>
                <w:rFonts w:ascii="Calibri" w:hAnsi="Calibri"/>
                <w:sz w:val="20"/>
                <w:szCs w:val="20"/>
              </w:rPr>
            </w:pPr>
          </w:p>
        </w:tc>
        <w:tc>
          <w:tcPr>
            <w:tcW w:w="1620" w:type="dxa"/>
            <w:gridSpan w:val="3"/>
            <w:vMerge/>
            <w:tcBorders>
              <w:left w:val="single" w:sz="4" w:space="0" w:color="auto"/>
              <w:bottom w:val="nil"/>
              <w:right w:val="single" w:sz="4" w:space="0" w:color="auto"/>
            </w:tcBorders>
            <w:shd w:val="clear" w:color="auto" w:fill="auto"/>
            <w:vAlign w:val="center"/>
          </w:tcPr>
          <w:p w:rsidR="004A75CB" w:rsidRPr="008A702B" w:rsidRDefault="004A75CB" w:rsidP="004A75CB">
            <w:pPr>
              <w:rPr>
                <w:rFonts w:ascii="Sylfaen" w:hAnsi="Sylfaen" w:cs="Sylfaen"/>
                <w:sz w:val="20"/>
                <w:szCs w:val="20"/>
              </w:rPr>
            </w:pPr>
          </w:p>
        </w:tc>
        <w:tc>
          <w:tcPr>
            <w:tcW w:w="2134" w:type="dxa"/>
            <w:vMerge/>
          </w:tcPr>
          <w:p w:rsidR="004A75CB" w:rsidRDefault="004A75CB" w:rsidP="004A75CB">
            <w:pPr>
              <w:jc w:val="center"/>
              <w:rPr>
                <w:rFonts w:ascii="Sylfaen" w:hAnsi="Sylfaen"/>
                <w:sz w:val="20"/>
                <w:szCs w:val="20"/>
              </w:rPr>
            </w:pPr>
          </w:p>
        </w:tc>
        <w:tc>
          <w:tcPr>
            <w:tcW w:w="2366" w:type="dxa"/>
            <w:tcBorders>
              <w:top w:val="single" w:sz="4" w:space="0" w:color="auto"/>
            </w:tcBorders>
          </w:tcPr>
          <w:p w:rsidR="004A75CB" w:rsidRPr="00EC2D3F" w:rsidRDefault="004A75CB" w:rsidP="004A75CB">
            <w:pPr>
              <w:rPr>
                <w:rFonts w:ascii="GHEA Grapalat" w:hAnsi="GHEA Grapalat"/>
                <w:sz w:val="20"/>
                <w:szCs w:val="20"/>
              </w:rPr>
            </w:pPr>
            <w:r w:rsidRPr="00EC2D3F">
              <w:rPr>
                <w:rFonts w:ascii="Sylfaen" w:hAnsi="Sylfaen" w:cs="Sylfaen"/>
                <w:sz w:val="20"/>
                <w:szCs w:val="20"/>
              </w:rPr>
              <w:t>զանգվածային</w:t>
            </w:r>
            <w:r w:rsidRPr="00EC2D3F">
              <w:rPr>
                <w:rFonts w:ascii="GHEA Grapalat" w:hAnsi="GHEA Grapalat"/>
                <w:sz w:val="20"/>
                <w:szCs w:val="20"/>
              </w:rPr>
              <w:t xml:space="preserve"> </w:t>
            </w:r>
            <w:r w:rsidRPr="00EC2D3F">
              <w:rPr>
                <w:rFonts w:ascii="Sylfaen" w:hAnsi="Sylfaen" w:cs="Sylfaen"/>
                <w:sz w:val="20"/>
                <w:szCs w:val="20"/>
              </w:rPr>
              <w:t>մասը</w:t>
            </w:r>
            <w:r w:rsidRPr="00EC2D3F">
              <w:rPr>
                <w:rFonts w:ascii="GHEA Grapalat" w:hAnsi="GHEA Grapalat"/>
                <w:sz w:val="20"/>
                <w:szCs w:val="20"/>
              </w:rPr>
              <w:t xml:space="preserve"> </w:t>
            </w:r>
          </w:p>
          <w:p w:rsidR="004A75CB" w:rsidRPr="00EC2D3F" w:rsidRDefault="004A75CB" w:rsidP="004A75CB">
            <w:pPr>
              <w:rPr>
                <w:rFonts w:ascii="Sylfaen" w:hAnsi="Sylfaen" w:cs="Sylfaen"/>
                <w:sz w:val="20"/>
                <w:szCs w:val="20"/>
              </w:rPr>
            </w:pPr>
            <w:r w:rsidRPr="00EC2D3F">
              <w:rPr>
                <w:rFonts w:ascii="GHEA Grapalat" w:hAnsi="GHEA Grapalat"/>
                <w:sz w:val="20"/>
                <w:szCs w:val="20"/>
              </w:rPr>
              <w:t xml:space="preserve">50±10  </w:t>
            </w:r>
            <w:r w:rsidRPr="00EC2D3F">
              <w:rPr>
                <w:rFonts w:ascii="Sylfaen" w:hAnsi="Sylfaen" w:cs="Sylfaen"/>
                <w:sz w:val="20"/>
                <w:szCs w:val="20"/>
              </w:rPr>
              <w:t>ՀՍՏ</w:t>
            </w:r>
            <w:r w:rsidRPr="00EC2D3F">
              <w:rPr>
                <w:rFonts w:ascii="GHEA Grapalat" w:hAnsi="GHEA Grapalat"/>
                <w:sz w:val="20"/>
                <w:szCs w:val="20"/>
              </w:rPr>
              <w:t xml:space="preserve"> 239-2005 :</w:t>
            </w:r>
            <w:r w:rsidRPr="00EC2D3F">
              <w:rPr>
                <w:rFonts w:ascii="Sylfaen" w:hAnsi="Sylfaen" w:cs="Sylfaen"/>
                <w:sz w:val="20"/>
                <w:szCs w:val="20"/>
              </w:rPr>
              <w:t>Պիտանելիության</w:t>
            </w:r>
            <w:r w:rsidRPr="00EC2D3F">
              <w:rPr>
                <w:rFonts w:ascii="GHEA Grapalat" w:hAnsi="GHEA Grapalat"/>
                <w:sz w:val="20"/>
                <w:szCs w:val="20"/>
              </w:rPr>
              <w:t xml:space="preserve"> </w:t>
            </w:r>
            <w:r w:rsidRPr="00EC2D3F">
              <w:rPr>
                <w:rFonts w:ascii="Sylfaen" w:hAnsi="Sylfaen" w:cs="Sylfaen"/>
                <w:sz w:val="20"/>
                <w:szCs w:val="20"/>
              </w:rPr>
              <w:t>ժամկետը</w:t>
            </w:r>
            <w:r w:rsidRPr="00EC2D3F">
              <w:rPr>
                <w:rFonts w:ascii="GHEA Grapalat" w:hAnsi="GHEA Grapalat"/>
                <w:sz w:val="20"/>
                <w:szCs w:val="20"/>
              </w:rPr>
              <w:t xml:space="preserve"> </w:t>
            </w:r>
            <w:r w:rsidRPr="00EC2D3F">
              <w:rPr>
                <w:rFonts w:ascii="Sylfaen" w:hAnsi="Sylfaen" w:cs="Sylfaen"/>
                <w:sz w:val="20"/>
                <w:szCs w:val="20"/>
              </w:rPr>
              <w:t>արտադրման</w:t>
            </w:r>
            <w:r w:rsidRPr="00EC2D3F">
              <w:rPr>
                <w:rFonts w:ascii="GHEA Grapalat" w:hAnsi="GHEA Grapalat"/>
                <w:sz w:val="20"/>
                <w:szCs w:val="20"/>
              </w:rPr>
              <w:t xml:space="preserve"> </w:t>
            </w:r>
            <w:r w:rsidRPr="00EC2D3F">
              <w:rPr>
                <w:rFonts w:ascii="Sylfaen" w:hAnsi="Sylfaen" w:cs="Sylfaen"/>
                <w:sz w:val="20"/>
                <w:szCs w:val="20"/>
              </w:rPr>
              <w:t>օրվանից</w:t>
            </w:r>
            <w:r w:rsidRPr="00EC2D3F">
              <w:rPr>
                <w:rFonts w:ascii="GHEA Grapalat" w:hAnsi="GHEA Grapalat"/>
                <w:sz w:val="20"/>
                <w:szCs w:val="20"/>
              </w:rPr>
              <w:t xml:space="preserve"> </w:t>
            </w:r>
            <w:r w:rsidRPr="00EC2D3F">
              <w:rPr>
                <w:rFonts w:ascii="Sylfaen" w:hAnsi="Sylfaen" w:cs="Sylfaen"/>
                <w:sz w:val="20"/>
                <w:szCs w:val="20"/>
              </w:rPr>
              <w:t>ոչ</w:t>
            </w:r>
            <w:r w:rsidRPr="00EC2D3F">
              <w:rPr>
                <w:rFonts w:ascii="GHEA Grapalat" w:hAnsi="GHEA Grapalat"/>
                <w:sz w:val="20"/>
                <w:szCs w:val="20"/>
              </w:rPr>
              <w:t xml:space="preserve"> </w:t>
            </w:r>
            <w:r w:rsidRPr="00EC2D3F">
              <w:rPr>
                <w:rFonts w:ascii="Sylfaen" w:hAnsi="Sylfaen" w:cs="Sylfaen"/>
                <w:sz w:val="20"/>
                <w:szCs w:val="20"/>
              </w:rPr>
              <w:t>պակաս</w:t>
            </w:r>
            <w:r w:rsidRPr="00EC2D3F">
              <w:rPr>
                <w:rFonts w:ascii="GHEA Grapalat" w:hAnsi="GHEA Grapalat"/>
                <w:sz w:val="20"/>
                <w:szCs w:val="20"/>
              </w:rPr>
              <w:t xml:space="preserve"> 12 </w:t>
            </w:r>
            <w:r w:rsidRPr="00EC2D3F">
              <w:rPr>
                <w:rFonts w:ascii="Sylfaen" w:hAnsi="Sylfaen" w:cs="Sylfaen"/>
                <w:sz w:val="20"/>
                <w:szCs w:val="20"/>
              </w:rPr>
              <w:t>ամիս</w:t>
            </w:r>
            <w:r w:rsidRPr="00EC2D3F">
              <w:rPr>
                <w:rFonts w:ascii="GHEA Grapalat" w:hAnsi="GHEA Grapalat"/>
                <w:sz w:val="20"/>
                <w:szCs w:val="20"/>
              </w:rPr>
              <w:t>:</w:t>
            </w:r>
            <w:r w:rsidRPr="00EC2D3F">
              <w:rPr>
                <w:rFonts w:ascii="Sylfaen" w:hAnsi="Sylfaen" w:cs="Sylfaen"/>
                <w:sz w:val="20"/>
                <w:szCs w:val="20"/>
              </w:rPr>
              <w:t>Փաթեթավորումը՝</w:t>
            </w:r>
            <w:r w:rsidRPr="00EC2D3F">
              <w:rPr>
                <w:rFonts w:ascii="GHEA Grapalat" w:hAnsi="GHEA Grapalat"/>
                <w:sz w:val="20"/>
                <w:szCs w:val="20"/>
              </w:rPr>
              <w:t xml:space="preserve">1 </w:t>
            </w:r>
            <w:r w:rsidRPr="00EC2D3F">
              <w:rPr>
                <w:rFonts w:ascii="Sylfaen" w:hAnsi="Sylfaen" w:cs="Sylfaen"/>
                <w:sz w:val="20"/>
                <w:szCs w:val="20"/>
              </w:rPr>
              <w:t>կգ</w:t>
            </w:r>
            <w:r w:rsidRPr="00EC2D3F">
              <w:rPr>
                <w:rFonts w:ascii="GHEA Grapalat" w:hAnsi="GHEA Grapalat"/>
                <w:sz w:val="20"/>
                <w:szCs w:val="20"/>
              </w:rPr>
              <w:t>-</w:t>
            </w:r>
            <w:r w:rsidRPr="00EC2D3F">
              <w:rPr>
                <w:rFonts w:ascii="Sylfaen" w:hAnsi="Sylfaen" w:cs="Sylfaen"/>
                <w:sz w:val="20"/>
                <w:szCs w:val="20"/>
              </w:rPr>
              <w:t>ոց</w:t>
            </w:r>
            <w:r w:rsidRPr="00EC2D3F">
              <w:rPr>
                <w:rFonts w:ascii="GHEA Grapalat" w:hAnsi="GHEA Grapalat"/>
                <w:sz w:val="20"/>
                <w:szCs w:val="20"/>
              </w:rPr>
              <w:t xml:space="preserve"> </w:t>
            </w:r>
            <w:r w:rsidRPr="00EC2D3F">
              <w:rPr>
                <w:rFonts w:ascii="Sylfaen" w:hAnsi="Sylfaen" w:cs="Sylfaen"/>
                <w:sz w:val="20"/>
                <w:szCs w:val="20"/>
              </w:rPr>
              <w:t>տուփերով</w:t>
            </w:r>
            <w:r w:rsidRPr="00EC2D3F">
              <w:rPr>
                <w:rFonts w:ascii="GHEA Grapalat" w:hAnsi="GHEA Grapalat"/>
                <w:sz w:val="20"/>
                <w:szCs w:val="20"/>
              </w:rPr>
              <w:t>:</w:t>
            </w:r>
          </w:p>
        </w:tc>
        <w:tc>
          <w:tcPr>
            <w:tcW w:w="810" w:type="dxa"/>
            <w:vMerge/>
            <w:tcBorders>
              <w:left w:val="single" w:sz="4" w:space="0" w:color="auto"/>
              <w:bottom w:val="nil"/>
              <w:right w:val="single" w:sz="4" w:space="0" w:color="auto"/>
            </w:tcBorders>
            <w:shd w:val="clear" w:color="000000" w:fill="FFFFFF"/>
            <w:vAlign w:val="center"/>
          </w:tcPr>
          <w:p w:rsidR="004A75CB" w:rsidRPr="008A702B" w:rsidRDefault="004A75CB" w:rsidP="004A75CB">
            <w:pPr>
              <w:rPr>
                <w:rFonts w:ascii="Sylfaen" w:hAnsi="Sylfaen" w:cs="Sylfaen"/>
                <w:sz w:val="20"/>
                <w:szCs w:val="20"/>
              </w:rPr>
            </w:pPr>
          </w:p>
        </w:tc>
        <w:tc>
          <w:tcPr>
            <w:tcW w:w="900" w:type="dxa"/>
            <w:vMerge/>
          </w:tcPr>
          <w:p w:rsidR="004A75CB" w:rsidRPr="008A702B" w:rsidRDefault="004A75CB" w:rsidP="004A75CB">
            <w:pPr>
              <w:jc w:val="center"/>
              <w:rPr>
                <w:rFonts w:ascii="GHEA Grapalat" w:hAnsi="GHEA Grapalat"/>
                <w:sz w:val="20"/>
                <w:szCs w:val="20"/>
              </w:rPr>
            </w:pPr>
          </w:p>
        </w:tc>
        <w:tc>
          <w:tcPr>
            <w:tcW w:w="883" w:type="dxa"/>
            <w:gridSpan w:val="2"/>
            <w:vMerge/>
            <w:tcBorders>
              <w:bottom w:val="single" w:sz="4" w:space="0" w:color="auto"/>
            </w:tcBorders>
          </w:tcPr>
          <w:p w:rsidR="004A75CB" w:rsidRPr="008A702B" w:rsidRDefault="004A75CB" w:rsidP="004A75CB">
            <w:pPr>
              <w:jc w:val="center"/>
              <w:rPr>
                <w:rFonts w:ascii="GHEA Grapalat" w:hAnsi="GHEA Grapalat"/>
                <w:sz w:val="20"/>
                <w:szCs w:val="20"/>
              </w:rPr>
            </w:pPr>
          </w:p>
        </w:tc>
        <w:tc>
          <w:tcPr>
            <w:tcW w:w="1330" w:type="dxa"/>
            <w:vMerge/>
            <w:tcBorders>
              <w:left w:val="single" w:sz="4" w:space="0" w:color="auto"/>
              <w:bottom w:val="single" w:sz="4" w:space="0" w:color="auto"/>
              <w:right w:val="single" w:sz="4" w:space="0" w:color="auto"/>
            </w:tcBorders>
            <w:shd w:val="clear" w:color="auto" w:fill="auto"/>
            <w:vAlign w:val="center"/>
          </w:tcPr>
          <w:p w:rsidR="004A75CB" w:rsidRDefault="004A75CB" w:rsidP="004A75CB">
            <w:pPr>
              <w:jc w:val="center"/>
              <w:rPr>
                <w:rFonts w:asciiTheme="minorHAnsi" w:hAnsiTheme="minorHAnsi"/>
                <w:sz w:val="20"/>
                <w:szCs w:val="20"/>
                <w:lang w:val="hy-AM"/>
              </w:rPr>
            </w:pPr>
          </w:p>
        </w:tc>
        <w:tc>
          <w:tcPr>
            <w:tcW w:w="1022" w:type="dxa"/>
            <w:tcBorders>
              <w:left w:val="single" w:sz="4" w:space="0" w:color="auto"/>
              <w:bottom w:val="nil"/>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30</w:t>
            </w:r>
          </w:p>
        </w:tc>
        <w:tc>
          <w:tcPr>
            <w:tcW w:w="916" w:type="dxa"/>
            <w:tcBorders>
              <w:bottom w:val="single" w:sz="4" w:space="0" w:color="auto"/>
            </w:tcBorders>
          </w:tcPr>
          <w:p w:rsidR="004A75CB" w:rsidRDefault="004A75CB" w:rsidP="004A75CB">
            <w:pPr>
              <w:jc w:val="center"/>
              <w:rPr>
                <w:rFonts w:ascii="GHEA Grapalat" w:hAnsi="GHEA Grapalat"/>
                <w:sz w:val="20"/>
                <w:szCs w:val="20"/>
                <w:lang w:val="hy-AM"/>
              </w:rPr>
            </w:pPr>
          </w:p>
          <w:p w:rsidR="004A75CB" w:rsidRDefault="004A75CB" w:rsidP="004A75CB">
            <w:pPr>
              <w:jc w:val="center"/>
              <w:rPr>
                <w:rFonts w:ascii="GHEA Grapalat" w:hAnsi="GHEA Grapalat"/>
                <w:sz w:val="20"/>
                <w:szCs w:val="20"/>
                <w:lang w:val="hy-AM"/>
              </w:rPr>
            </w:pPr>
          </w:p>
          <w:p w:rsidR="004A75CB" w:rsidRDefault="004A75CB" w:rsidP="004A75CB">
            <w:pPr>
              <w:jc w:val="center"/>
              <w:rPr>
                <w:rFonts w:ascii="GHEA Grapalat" w:hAnsi="GHEA Grapalat"/>
                <w:sz w:val="20"/>
                <w:szCs w:val="20"/>
                <w:lang w:val="hy-AM"/>
              </w:rPr>
            </w:pPr>
          </w:p>
          <w:p w:rsidR="004A75CB" w:rsidRDefault="004A75CB" w:rsidP="004A75CB">
            <w:pPr>
              <w:jc w:val="center"/>
              <w:rPr>
                <w:rFonts w:ascii="GHEA Grapalat" w:hAnsi="GHEA Grapalat"/>
                <w:sz w:val="20"/>
                <w:szCs w:val="20"/>
                <w:lang w:val="hy-AM"/>
              </w:rPr>
            </w:pPr>
          </w:p>
          <w:p w:rsidR="004A75CB" w:rsidRDefault="004A75CB" w:rsidP="004A75CB">
            <w:pPr>
              <w:jc w:val="center"/>
              <w:rPr>
                <w:rFonts w:ascii="GHEA Grapalat" w:hAnsi="GHEA Grapalat"/>
                <w:sz w:val="20"/>
                <w:szCs w:val="20"/>
                <w:lang w:val="hy-AM"/>
              </w:rPr>
            </w:pPr>
            <w:r>
              <w:rPr>
                <w:rFonts w:ascii="GHEA Grapalat" w:hAnsi="GHEA Grapalat"/>
                <w:sz w:val="20"/>
                <w:szCs w:val="20"/>
                <w:lang w:val="hy-AM"/>
              </w:rPr>
              <w:t>110</w:t>
            </w:r>
          </w:p>
        </w:tc>
        <w:tc>
          <w:tcPr>
            <w:tcW w:w="1287" w:type="dxa"/>
            <w:vMerge/>
          </w:tcPr>
          <w:p w:rsidR="004A75CB" w:rsidRPr="008E0FC6" w:rsidRDefault="004A75CB" w:rsidP="004A75CB">
            <w:pPr>
              <w:rPr>
                <w:sz w:val="20"/>
                <w:szCs w:val="20"/>
                <w:lang w:val="hy-AM"/>
              </w:rPr>
            </w:pPr>
          </w:p>
        </w:tc>
      </w:tr>
      <w:tr w:rsidR="004A75CB" w:rsidRPr="00F46266" w:rsidTr="00F46266">
        <w:tc>
          <w:tcPr>
            <w:tcW w:w="810" w:type="dxa"/>
          </w:tcPr>
          <w:p w:rsidR="004A75CB" w:rsidRPr="008E0FC6" w:rsidRDefault="004A75CB" w:rsidP="004A75CB">
            <w:pPr>
              <w:numPr>
                <w:ilvl w:val="0"/>
                <w:numId w:val="30"/>
              </w:numPr>
              <w:jc w:val="center"/>
              <w:rPr>
                <w:rFonts w:ascii="GHEA Grapalat" w:hAnsi="GHEA Grapalat"/>
                <w:sz w:val="20"/>
                <w:szCs w:val="20"/>
                <w:lang w:val="hy-AM"/>
              </w:rPr>
            </w:pPr>
          </w:p>
        </w:tc>
        <w:tc>
          <w:tcPr>
            <w:tcW w:w="1350" w:type="dxa"/>
            <w:tcBorders>
              <w:top w:val="single" w:sz="4" w:space="0" w:color="auto"/>
              <w:left w:val="nil"/>
              <w:bottom w:val="single" w:sz="4" w:space="0" w:color="auto"/>
              <w:right w:val="nil"/>
            </w:tcBorders>
            <w:shd w:val="clear" w:color="auto" w:fill="auto"/>
            <w:vAlign w:val="bottom"/>
          </w:tcPr>
          <w:p w:rsidR="004A75CB" w:rsidRPr="008A702B" w:rsidRDefault="004A75CB" w:rsidP="004A75CB">
            <w:pPr>
              <w:jc w:val="center"/>
              <w:rPr>
                <w:rFonts w:ascii="Calibri" w:hAnsi="Calibri"/>
                <w:sz w:val="20"/>
                <w:szCs w:val="20"/>
              </w:rPr>
            </w:pPr>
            <w:r>
              <w:rPr>
                <w:rFonts w:ascii="Calibri" w:hAnsi="Calibri"/>
                <w:sz w:val="20"/>
                <w:szCs w:val="20"/>
              </w:rPr>
              <w:t xml:space="preserve">Տոմատի մածուկ </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A75CB" w:rsidRPr="008A702B" w:rsidRDefault="004A75CB" w:rsidP="004A75CB">
            <w:pPr>
              <w:rPr>
                <w:rFonts w:ascii="Sylfaen" w:hAnsi="Sylfaen" w:cs="Sylfaen"/>
                <w:sz w:val="20"/>
                <w:szCs w:val="20"/>
              </w:rPr>
            </w:pPr>
          </w:p>
        </w:tc>
        <w:tc>
          <w:tcPr>
            <w:tcW w:w="2134" w:type="dxa"/>
          </w:tcPr>
          <w:p w:rsidR="004A75CB" w:rsidRDefault="004A75CB" w:rsidP="004A75CB">
            <w:pPr>
              <w:jc w:val="center"/>
              <w:rPr>
                <w:rFonts w:ascii="Sylfaen" w:hAnsi="Sylfaen"/>
                <w:sz w:val="20"/>
                <w:szCs w:val="20"/>
              </w:rPr>
            </w:pPr>
          </w:p>
        </w:tc>
        <w:tc>
          <w:tcPr>
            <w:tcW w:w="2366" w:type="dxa"/>
          </w:tcPr>
          <w:p w:rsidR="004A75CB" w:rsidRPr="00EC2D3F" w:rsidRDefault="004A75CB" w:rsidP="004A75CB">
            <w:pPr>
              <w:rPr>
                <w:rFonts w:ascii="Sylfaen" w:hAnsi="Sylfaen" w:cs="Sylfaen"/>
                <w:sz w:val="20"/>
                <w:szCs w:val="20"/>
              </w:rPr>
            </w:pPr>
            <w:r w:rsidRPr="001C70AC">
              <w:rPr>
                <w:rFonts w:ascii="GHEA Grapalat" w:hAnsi="GHEA Grapalat"/>
                <w:sz w:val="20"/>
                <w:szCs w:val="20"/>
                <w:lang w:val="hy-AM"/>
              </w:rPr>
              <w:t>Բարձր տեսակի, փաթեթավորումը`  0,5 լիտր տարողությամբ ապակե տարաներում, ԳՕՍՏ 3343-89: Անվտանգությունը՝ ըստ N 2-III-4.9-01-2010 հիգիենիկ նորմատիվների, իսկ մակնշումը` &lt;&lt;Սննդամթերքի անվտանգության մասին&gt;&gt; ՀՀ օրենքի 8-րդ հոդվածի:</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4A75CB" w:rsidRPr="00AC2A2E" w:rsidRDefault="004A75CB" w:rsidP="004A75CB">
            <w:pPr>
              <w:rPr>
                <w:rFonts w:ascii="Sylfaen" w:hAnsi="Sylfaen" w:cs="Sylfaen"/>
                <w:sz w:val="20"/>
                <w:szCs w:val="20"/>
                <w:lang w:val="hy-AM"/>
              </w:rPr>
            </w:pPr>
            <w:r>
              <w:rPr>
                <w:rFonts w:ascii="Sylfaen" w:hAnsi="Sylfaen" w:cs="Sylfaen"/>
                <w:sz w:val="20"/>
                <w:szCs w:val="20"/>
                <w:lang w:val="hy-AM"/>
              </w:rPr>
              <w:t>կգ</w:t>
            </w:r>
          </w:p>
        </w:tc>
        <w:tc>
          <w:tcPr>
            <w:tcW w:w="900" w:type="dxa"/>
          </w:tcPr>
          <w:p w:rsidR="004A75CB" w:rsidRPr="008A702B" w:rsidRDefault="004A75CB" w:rsidP="004A75CB">
            <w:pPr>
              <w:jc w:val="center"/>
              <w:rPr>
                <w:rFonts w:ascii="GHEA Grapalat" w:hAnsi="GHEA Grapalat"/>
                <w:sz w:val="20"/>
                <w:szCs w:val="20"/>
              </w:rPr>
            </w:pPr>
          </w:p>
        </w:tc>
        <w:tc>
          <w:tcPr>
            <w:tcW w:w="883" w:type="dxa"/>
            <w:gridSpan w:val="2"/>
            <w:tcBorders>
              <w:top w:val="single" w:sz="4" w:space="0" w:color="auto"/>
            </w:tcBorders>
          </w:tcPr>
          <w:p w:rsidR="004A75CB" w:rsidRPr="008A702B" w:rsidRDefault="004A75CB" w:rsidP="004A75CB">
            <w:pPr>
              <w:jc w:val="center"/>
              <w:rPr>
                <w:rFonts w:ascii="GHEA Grapalat" w:hAnsi="GHEA Grapalat"/>
                <w:sz w:val="20"/>
                <w:szCs w:val="20"/>
              </w:rPr>
            </w:pP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4A75CB" w:rsidRPr="00267FAF" w:rsidRDefault="004A75CB" w:rsidP="004A75CB">
            <w:pPr>
              <w:jc w:val="center"/>
              <w:rPr>
                <w:rFonts w:asciiTheme="minorHAnsi" w:hAnsiTheme="minorHAnsi"/>
                <w:sz w:val="20"/>
                <w:szCs w:val="20"/>
                <w:lang w:val="hy-AM"/>
              </w:rPr>
            </w:pPr>
            <w:r>
              <w:rPr>
                <w:rFonts w:asciiTheme="minorHAnsi" w:hAnsiTheme="minorHAnsi"/>
                <w:sz w:val="20"/>
                <w:szCs w:val="20"/>
                <w:lang w:val="hy-AM"/>
              </w:rPr>
              <w:t>34</w:t>
            </w:r>
          </w:p>
        </w:tc>
        <w:tc>
          <w:tcPr>
            <w:tcW w:w="1022" w:type="dxa"/>
            <w:tcBorders>
              <w:top w:val="nil"/>
              <w:left w:val="single" w:sz="4" w:space="0" w:color="auto"/>
              <w:bottom w:val="single" w:sz="4" w:space="0" w:color="auto"/>
              <w:right w:val="single" w:sz="4" w:space="0" w:color="auto"/>
            </w:tcBorders>
            <w:shd w:val="clear" w:color="auto" w:fill="auto"/>
            <w:vAlign w:val="center"/>
          </w:tcPr>
          <w:p w:rsidR="004A75CB" w:rsidRPr="00056D05" w:rsidRDefault="004A75CB" w:rsidP="004A75CB">
            <w:pPr>
              <w:rPr>
                <w:rFonts w:ascii="Sylfaen" w:hAnsi="Sylfaen"/>
                <w:sz w:val="16"/>
                <w:szCs w:val="16"/>
                <w:lang w:eastAsia="ru-RU"/>
              </w:rPr>
            </w:pPr>
            <w:r w:rsidRPr="00056D05">
              <w:rPr>
                <w:rFonts w:ascii="Sylfaen" w:hAnsi="Sylfaen"/>
                <w:sz w:val="16"/>
                <w:szCs w:val="16"/>
                <w:lang w:eastAsia="ru-RU"/>
              </w:rPr>
              <w:t>Գ.Ոսկետափ Մեսրոպ Մաշտոցի 30</w:t>
            </w:r>
          </w:p>
        </w:tc>
        <w:tc>
          <w:tcPr>
            <w:tcW w:w="916" w:type="dxa"/>
            <w:tcBorders>
              <w:top w:val="single" w:sz="4" w:space="0" w:color="auto"/>
            </w:tcBorders>
          </w:tcPr>
          <w:p w:rsidR="004A75CB" w:rsidRDefault="004A75CB" w:rsidP="004A75CB">
            <w:pPr>
              <w:rPr>
                <w:rFonts w:ascii="GHEA Grapalat" w:hAnsi="GHEA Grapalat"/>
                <w:sz w:val="20"/>
                <w:szCs w:val="20"/>
                <w:lang w:val="hy-AM"/>
              </w:rPr>
            </w:pPr>
          </w:p>
          <w:p w:rsidR="004A75CB" w:rsidRDefault="004A75CB" w:rsidP="004A75CB">
            <w:pPr>
              <w:rPr>
                <w:rFonts w:ascii="GHEA Grapalat" w:hAnsi="GHEA Grapalat"/>
                <w:sz w:val="20"/>
                <w:szCs w:val="20"/>
                <w:lang w:val="hy-AM"/>
              </w:rPr>
            </w:pPr>
          </w:p>
          <w:p w:rsidR="004A75CB" w:rsidRDefault="004A75CB" w:rsidP="004A75CB">
            <w:pPr>
              <w:rPr>
                <w:rFonts w:ascii="GHEA Grapalat" w:hAnsi="GHEA Grapalat"/>
                <w:sz w:val="20"/>
                <w:szCs w:val="20"/>
                <w:lang w:val="hy-AM"/>
              </w:rPr>
            </w:pPr>
          </w:p>
          <w:p w:rsidR="004A75CB" w:rsidRDefault="004A75CB" w:rsidP="004A75CB">
            <w:pPr>
              <w:rPr>
                <w:rFonts w:ascii="GHEA Grapalat" w:hAnsi="GHEA Grapalat"/>
                <w:sz w:val="20"/>
                <w:szCs w:val="20"/>
                <w:lang w:val="hy-AM"/>
              </w:rPr>
            </w:pPr>
          </w:p>
          <w:p w:rsidR="004A75CB" w:rsidRDefault="004A75CB" w:rsidP="004A75CB">
            <w:pPr>
              <w:rPr>
                <w:rFonts w:ascii="GHEA Grapalat" w:hAnsi="GHEA Grapalat"/>
                <w:sz w:val="20"/>
                <w:szCs w:val="20"/>
                <w:lang w:val="hy-AM"/>
              </w:rPr>
            </w:pPr>
          </w:p>
          <w:p w:rsidR="004A75CB" w:rsidRDefault="004A75CB" w:rsidP="004A75CB">
            <w:pPr>
              <w:rPr>
                <w:rFonts w:ascii="GHEA Grapalat" w:hAnsi="GHEA Grapalat"/>
                <w:sz w:val="20"/>
                <w:szCs w:val="20"/>
                <w:lang w:val="hy-AM"/>
              </w:rPr>
            </w:pPr>
          </w:p>
          <w:p w:rsidR="004A75CB" w:rsidRDefault="004A75CB" w:rsidP="004A75CB">
            <w:pPr>
              <w:rPr>
                <w:rFonts w:ascii="GHEA Grapalat" w:hAnsi="GHEA Grapalat"/>
                <w:sz w:val="20"/>
                <w:szCs w:val="20"/>
                <w:lang w:val="hy-AM"/>
              </w:rPr>
            </w:pPr>
          </w:p>
          <w:p w:rsidR="004A75CB" w:rsidRDefault="004A75CB" w:rsidP="004A75CB">
            <w:pPr>
              <w:rPr>
                <w:rFonts w:ascii="GHEA Grapalat" w:hAnsi="GHEA Grapalat"/>
                <w:sz w:val="20"/>
                <w:szCs w:val="20"/>
                <w:lang w:val="hy-AM"/>
              </w:rPr>
            </w:pPr>
          </w:p>
          <w:p w:rsidR="004A75CB" w:rsidRPr="00267FAF" w:rsidRDefault="004A75CB" w:rsidP="004A75CB">
            <w:pPr>
              <w:rPr>
                <w:rFonts w:ascii="GHEA Grapalat" w:hAnsi="GHEA Grapalat"/>
                <w:sz w:val="20"/>
                <w:szCs w:val="20"/>
                <w:lang w:val="hy-AM"/>
              </w:rPr>
            </w:pPr>
            <w:r>
              <w:rPr>
                <w:rFonts w:ascii="GHEA Grapalat" w:hAnsi="GHEA Grapalat"/>
                <w:sz w:val="20"/>
                <w:szCs w:val="20"/>
                <w:lang w:val="hy-AM"/>
              </w:rPr>
              <w:t>34</w:t>
            </w:r>
          </w:p>
        </w:tc>
        <w:tc>
          <w:tcPr>
            <w:tcW w:w="1287" w:type="dxa"/>
          </w:tcPr>
          <w:p w:rsidR="004A75CB" w:rsidRPr="008E0FC6" w:rsidRDefault="004A75CB" w:rsidP="004A75CB">
            <w:pPr>
              <w:rPr>
                <w:sz w:val="20"/>
                <w:szCs w:val="20"/>
                <w:lang w:val="hy-AM"/>
              </w:rPr>
            </w:pPr>
            <w:r w:rsidRPr="008E0FC6">
              <w:rPr>
                <w:sz w:val="20"/>
                <w:szCs w:val="20"/>
                <w:lang w:val="hy-AM"/>
              </w:rPr>
              <w:t>2020 թվականի հունվարից- մայիս,-սեպտեմբերից-դեկտեմբեր՝համաձայնագիր կնքելուց հետո,մատակարարումը՝ 20 օրացույցային օր, պատվիրատուի պատվիրած քանակով</w:t>
            </w:r>
          </w:p>
        </w:tc>
      </w:tr>
    </w:tbl>
    <w:p w:rsidR="00F46266" w:rsidRDefault="00F46266" w:rsidP="00254F39">
      <w:pPr>
        <w:rPr>
          <w:rFonts w:ascii="Sylfaen" w:hAnsi="Sylfaen" w:cs="Sylfaen"/>
          <w:sz w:val="20"/>
          <w:szCs w:val="20"/>
          <w:lang w:val="hy-AM"/>
        </w:rPr>
      </w:pPr>
    </w:p>
    <w:p w:rsidR="00F46266" w:rsidRDefault="00F46266" w:rsidP="00254F39">
      <w:pPr>
        <w:rPr>
          <w:rFonts w:ascii="Sylfaen" w:hAnsi="Sylfaen" w:cs="Sylfaen"/>
          <w:sz w:val="20"/>
          <w:szCs w:val="20"/>
          <w:lang w:val="hy-AM"/>
        </w:rPr>
      </w:pPr>
    </w:p>
    <w:p w:rsidR="00254F39" w:rsidRPr="008E0FC6" w:rsidRDefault="00254F39" w:rsidP="00254F39">
      <w:pPr>
        <w:rPr>
          <w:rFonts w:ascii="GHEA Grapalat" w:hAnsi="GHEA Grapalat"/>
          <w:sz w:val="20"/>
          <w:szCs w:val="20"/>
          <w:lang w:val="hy-AM"/>
        </w:rPr>
      </w:pPr>
      <w:r w:rsidRPr="008E0FC6">
        <w:rPr>
          <w:rFonts w:ascii="Sylfaen" w:hAnsi="Sylfaen" w:cs="Sylfaen"/>
          <w:sz w:val="20"/>
          <w:szCs w:val="20"/>
          <w:lang w:val="hy-AM"/>
        </w:rPr>
        <w:t>Համաձայն</w:t>
      </w:r>
      <w:r w:rsidRPr="008E0FC6">
        <w:rPr>
          <w:rFonts w:ascii="GHEA Grapalat" w:hAnsi="GHEA Grapalat"/>
          <w:sz w:val="20"/>
          <w:szCs w:val="20"/>
          <w:lang w:val="hy-AM"/>
        </w:rPr>
        <w:t xml:space="preserve"> &lt;&lt;</w:t>
      </w:r>
      <w:r w:rsidRPr="008E0FC6">
        <w:rPr>
          <w:rFonts w:ascii="Sylfaen" w:hAnsi="Sylfaen" w:cs="Sylfaen"/>
          <w:sz w:val="20"/>
          <w:szCs w:val="20"/>
          <w:lang w:val="hy-AM"/>
        </w:rPr>
        <w:t>Գնումների</w:t>
      </w:r>
      <w:r w:rsidRPr="008E0FC6">
        <w:rPr>
          <w:rFonts w:ascii="GHEA Grapalat" w:hAnsi="GHEA Grapalat"/>
          <w:sz w:val="20"/>
          <w:szCs w:val="20"/>
          <w:lang w:val="hy-AM"/>
        </w:rPr>
        <w:t xml:space="preserve"> </w:t>
      </w:r>
      <w:r w:rsidRPr="008E0FC6">
        <w:rPr>
          <w:rFonts w:ascii="Sylfaen" w:hAnsi="Sylfaen" w:cs="Sylfaen"/>
          <w:sz w:val="20"/>
          <w:szCs w:val="20"/>
          <w:lang w:val="hy-AM"/>
        </w:rPr>
        <w:t>մասին</w:t>
      </w:r>
      <w:r w:rsidRPr="008E0FC6">
        <w:rPr>
          <w:rFonts w:ascii="GHEA Grapalat" w:hAnsi="GHEA Grapalat"/>
          <w:sz w:val="20"/>
          <w:szCs w:val="20"/>
          <w:lang w:val="hy-AM"/>
        </w:rPr>
        <w:t xml:space="preserve">&gt;&gt; </w:t>
      </w:r>
      <w:r w:rsidRPr="008E0FC6">
        <w:rPr>
          <w:rFonts w:ascii="Sylfaen" w:hAnsi="Sylfaen" w:cs="Sylfaen"/>
          <w:sz w:val="20"/>
          <w:szCs w:val="20"/>
          <w:lang w:val="hy-AM"/>
        </w:rPr>
        <w:t>ՀՀ</w:t>
      </w:r>
      <w:r w:rsidRPr="008E0FC6">
        <w:rPr>
          <w:rFonts w:ascii="GHEA Grapalat" w:hAnsi="GHEA Grapalat"/>
          <w:sz w:val="20"/>
          <w:szCs w:val="20"/>
          <w:lang w:val="hy-AM"/>
        </w:rPr>
        <w:t xml:space="preserve"> </w:t>
      </w:r>
      <w:r w:rsidRPr="008E0FC6">
        <w:rPr>
          <w:rFonts w:ascii="Sylfaen" w:hAnsi="Sylfaen" w:cs="Sylfaen"/>
          <w:sz w:val="20"/>
          <w:szCs w:val="20"/>
          <w:lang w:val="hy-AM"/>
        </w:rPr>
        <w:t>օրենքի</w:t>
      </w:r>
      <w:r w:rsidRPr="008E0FC6">
        <w:rPr>
          <w:rFonts w:ascii="GHEA Grapalat" w:hAnsi="GHEA Grapalat"/>
          <w:sz w:val="20"/>
          <w:szCs w:val="20"/>
          <w:lang w:val="hy-AM"/>
        </w:rPr>
        <w:t xml:space="preserve"> </w:t>
      </w:r>
      <w:r w:rsidRPr="008E0FC6">
        <w:rPr>
          <w:rFonts w:ascii="Sylfaen" w:hAnsi="Sylfaen" w:cs="Sylfaen"/>
          <w:sz w:val="20"/>
          <w:szCs w:val="20"/>
          <w:lang w:val="hy-AM"/>
        </w:rPr>
        <w:t>հոդված</w:t>
      </w:r>
      <w:r w:rsidRPr="008E0FC6">
        <w:rPr>
          <w:rFonts w:ascii="GHEA Grapalat" w:hAnsi="GHEA Grapalat"/>
          <w:sz w:val="20"/>
          <w:szCs w:val="20"/>
          <w:lang w:val="hy-AM"/>
        </w:rPr>
        <w:t xml:space="preserve"> 13-</w:t>
      </w:r>
      <w:r w:rsidRPr="008E0FC6">
        <w:rPr>
          <w:rFonts w:ascii="Sylfaen" w:hAnsi="Sylfaen" w:cs="Sylfaen"/>
          <w:sz w:val="20"/>
          <w:szCs w:val="20"/>
          <w:lang w:val="hy-AM"/>
        </w:rPr>
        <w:t>ի</w:t>
      </w:r>
      <w:r w:rsidRPr="008E0FC6">
        <w:rPr>
          <w:rFonts w:ascii="GHEA Grapalat" w:hAnsi="GHEA Grapalat"/>
          <w:sz w:val="20"/>
          <w:szCs w:val="20"/>
          <w:lang w:val="hy-AM"/>
        </w:rPr>
        <w:t xml:space="preserve"> 5-</w:t>
      </w:r>
      <w:r w:rsidRPr="008E0FC6">
        <w:rPr>
          <w:rFonts w:ascii="Sylfaen" w:hAnsi="Sylfaen" w:cs="Sylfaen"/>
          <w:sz w:val="20"/>
          <w:szCs w:val="20"/>
          <w:lang w:val="hy-AM"/>
        </w:rPr>
        <w:t>րդ</w:t>
      </w:r>
      <w:r w:rsidRPr="008E0FC6">
        <w:rPr>
          <w:rFonts w:ascii="GHEA Grapalat" w:hAnsi="GHEA Grapalat"/>
          <w:sz w:val="20"/>
          <w:szCs w:val="20"/>
          <w:lang w:val="hy-AM"/>
        </w:rPr>
        <w:t xml:space="preserve"> </w:t>
      </w:r>
      <w:r w:rsidRPr="008E0FC6">
        <w:rPr>
          <w:rFonts w:ascii="Sylfaen" w:hAnsi="Sylfaen" w:cs="Sylfaen"/>
          <w:sz w:val="20"/>
          <w:szCs w:val="20"/>
          <w:lang w:val="hy-AM"/>
        </w:rPr>
        <w:t>կետի</w:t>
      </w:r>
      <w:r w:rsidRPr="008E0FC6">
        <w:rPr>
          <w:rFonts w:ascii="GHEA Grapalat" w:hAnsi="GHEA Grapalat"/>
          <w:sz w:val="20"/>
          <w:szCs w:val="20"/>
          <w:lang w:val="hy-AM"/>
        </w:rPr>
        <w:t>,</w:t>
      </w:r>
      <w:r w:rsidRPr="008E0FC6">
        <w:rPr>
          <w:rFonts w:ascii="Sylfaen" w:hAnsi="Sylfaen" w:cs="Sylfaen"/>
          <w:sz w:val="20"/>
          <w:szCs w:val="20"/>
          <w:lang w:val="hy-AM"/>
        </w:rPr>
        <w:t>որևէ</w:t>
      </w:r>
      <w:r w:rsidRPr="008E0FC6">
        <w:rPr>
          <w:rFonts w:ascii="GHEA Grapalat" w:hAnsi="GHEA Grapalat"/>
          <w:sz w:val="20"/>
          <w:szCs w:val="20"/>
          <w:lang w:val="hy-AM"/>
        </w:rPr>
        <w:t xml:space="preserve"> </w:t>
      </w:r>
      <w:r w:rsidRPr="008E0FC6">
        <w:rPr>
          <w:rFonts w:ascii="Sylfaen" w:hAnsi="Sylfaen" w:cs="Sylfaen"/>
          <w:sz w:val="20"/>
          <w:szCs w:val="20"/>
          <w:lang w:val="hy-AM"/>
        </w:rPr>
        <w:t>ապրանքային</w:t>
      </w:r>
      <w:r w:rsidRPr="008E0FC6">
        <w:rPr>
          <w:rFonts w:ascii="GHEA Grapalat" w:hAnsi="GHEA Grapalat"/>
          <w:sz w:val="20"/>
          <w:szCs w:val="20"/>
          <w:lang w:val="hy-AM"/>
        </w:rPr>
        <w:t xml:space="preserve"> </w:t>
      </w:r>
      <w:r w:rsidRPr="008E0FC6">
        <w:rPr>
          <w:rFonts w:ascii="Sylfaen" w:hAnsi="Sylfaen" w:cs="Sylfaen"/>
          <w:sz w:val="20"/>
          <w:szCs w:val="20"/>
          <w:lang w:val="hy-AM"/>
        </w:rPr>
        <w:t>նշանի</w:t>
      </w:r>
      <w:r w:rsidRPr="008E0FC6">
        <w:rPr>
          <w:rFonts w:ascii="GHEA Grapalat" w:hAnsi="GHEA Grapalat"/>
          <w:sz w:val="20"/>
          <w:szCs w:val="20"/>
          <w:lang w:val="hy-AM"/>
        </w:rPr>
        <w:t>,</w:t>
      </w:r>
      <w:r w:rsidRPr="008E0FC6">
        <w:rPr>
          <w:rFonts w:ascii="Sylfaen" w:hAnsi="Sylfaen" w:cs="Sylfaen"/>
          <w:sz w:val="20"/>
          <w:szCs w:val="20"/>
          <w:lang w:val="hy-AM"/>
        </w:rPr>
        <w:t>ֆիրմայի</w:t>
      </w:r>
      <w:r w:rsidRPr="008E0FC6">
        <w:rPr>
          <w:rFonts w:ascii="GHEA Grapalat" w:hAnsi="GHEA Grapalat"/>
          <w:sz w:val="20"/>
          <w:szCs w:val="20"/>
          <w:lang w:val="hy-AM"/>
        </w:rPr>
        <w:t xml:space="preserve"> </w:t>
      </w:r>
      <w:r w:rsidRPr="008E0FC6">
        <w:rPr>
          <w:rFonts w:ascii="Sylfaen" w:hAnsi="Sylfaen" w:cs="Sylfaen"/>
          <w:sz w:val="20"/>
          <w:szCs w:val="20"/>
          <w:lang w:val="hy-AM"/>
        </w:rPr>
        <w:t>անվանմանը</w:t>
      </w:r>
      <w:r w:rsidRPr="008E0FC6">
        <w:rPr>
          <w:rFonts w:ascii="GHEA Grapalat" w:hAnsi="GHEA Grapalat"/>
          <w:sz w:val="20"/>
          <w:szCs w:val="20"/>
          <w:lang w:val="hy-AM"/>
        </w:rPr>
        <w:t>,</w:t>
      </w:r>
      <w:r w:rsidRPr="008E0FC6">
        <w:rPr>
          <w:rFonts w:ascii="Sylfaen" w:hAnsi="Sylfaen" w:cs="Sylfaen"/>
          <w:sz w:val="20"/>
          <w:szCs w:val="20"/>
          <w:lang w:val="hy-AM"/>
        </w:rPr>
        <w:t>արտոնագրին</w:t>
      </w:r>
      <w:r w:rsidRPr="008E0FC6">
        <w:rPr>
          <w:rFonts w:ascii="GHEA Grapalat" w:hAnsi="GHEA Grapalat"/>
          <w:sz w:val="20"/>
          <w:szCs w:val="20"/>
          <w:lang w:val="hy-AM"/>
        </w:rPr>
        <w:t>,</w:t>
      </w:r>
      <w:r w:rsidRPr="008E0FC6">
        <w:rPr>
          <w:rFonts w:ascii="Sylfaen" w:hAnsi="Sylfaen" w:cs="Sylfaen"/>
          <w:sz w:val="20"/>
          <w:szCs w:val="20"/>
          <w:lang w:val="hy-AM"/>
        </w:rPr>
        <w:t>էսքիզին</w:t>
      </w:r>
      <w:r w:rsidRPr="008E0FC6">
        <w:rPr>
          <w:rFonts w:ascii="GHEA Grapalat" w:hAnsi="GHEA Grapalat"/>
          <w:sz w:val="20"/>
          <w:szCs w:val="20"/>
          <w:lang w:val="hy-AM"/>
        </w:rPr>
        <w:t xml:space="preserve"> </w:t>
      </w:r>
      <w:r w:rsidRPr="008E0FC6">
        <w:rPr>
          <w:rFonts w:ascii="Sylfaen" w:hAnsi="Sylfaen" w:cs="Sylfaen"/>
          <w:sz w:val="20"/>
          <w:szCs w:val="20"/>
          <w:lang w:val="hy-AM"/>
        </w:rPr>
        <w:t>կամ</w:t>
      </w:r>
      <w:r w:rsidRPr="008E0FC6">
        <w:rPr>
          <w:rFonts w:ascii="GHEA Grapalat" w:hAnsi="GHEA Grapalat"/>
          <w:sz w:val="20"/>
          <w:szCs w:val="20"/>
          <w:lang w:val="hy-AM"/>
        </w:rPr>
        <w:t xml:space="preserve"> </w:t>
      </w:r>
      <w:r w:rsidRPr="008E0FC6">
        <w:rPr>
          <w:rFonts w:ascii="Sylfaen" w:hAnsi="Sylfaen" w:cs="Sylfaen"/>
          <w:sz w:val="20"/>
          <w:szCs w:val="20"/>
          <w:lang w:val="hy-AM"/>
        </w:rPr>
        <w:t>մոդելին</w:t>
      </w:r>
      <w:r w:rsidRPr="008E0FC6">
        <w:rPr>
          <w:rFonts w:ascii="GHEA Grapalat" w:hAnsi="GHEA Grapalat"/>
          <w:sz w:val="20"/>
          <w:szCs w:val="20"/>
          <w:lang w:val="hy-AM"/>
        </w:rPr>
        <w:t>,</w:t>
      </w:r>
      <w:r w:rsidRPr="008E0FC6">
        <w:rPr>
          <w:rFonts w:ascii="Sylfaen" w:hAnsi="Sylfaen" w:cs="Sylfaen"/>
          <w:sz w:val="20"/>
          <w:szCs w:val="20"/>
          <w:lang w:val="hy-AM"/>
        </w:rPr>
        <w:t>ծագման</w:t>
      </w:r>
      <w:r w:rsidRPr="008E0FC6">
        <w:rPr>
          <w:rFonts w:ascii="GHEA Grapalat" w:hAnsi="GHEA Grapalat"/>
          <w:sz w:val="20"/>
          <w:szCs w:val="20"/>
          <w:lang w:val="hy-AM"/>
        </w:rPr>
        <w:t xml:space="preserve"> </w:t>
      </w:r>
      <w:r w:rsidRPr="008E0FC6">
        <w:rPr>
          <w:rFonts w:ascii="Sylfaen" w:hAnsi="Sylfaen" w:cs="Sylfaen"/>
          <w:sz w:val="20"/>
          <w:szCs w:val="20"/>
          <w:lang w:val="hy-AM"/>
        </w:rPr>
        <w:t>երկրին</w:t>
      </w:r>
      <w:r w:rsidRPr="008E0FC6">
        <w:rPr>
          <w:rFonts w:ascii="GHEA Grapalat" w:hAnsi="GHEA Grapalat"/>
          <w:sz w:val="20"/>
          <w:szCs w:val="20"/>
          <w:lang w:val="hy-AM"/>
        </w:rPr>
        <w:t xml:space="preserve"> </w:t>
      </w:r>
      <w:r w:rsidRPr="008E0FC6">
        <w:rPr>
          <w:rFonts w:ascii="Sylfaen" w:hAnsi="Sylfaen" w:cs="Sylfaen"/>
          <w:sz w:val="20"/>
          <w:szCs w:val="20"/>
          <w:lang w:val="hy-AM"/>
        </w:rPr>
        <w:t>կամ</w:t>
      </w:r>
      <w:r w:rsidRPr="008E0FC6">
        <w:rPr>
          <w:rFonts w:ascii="GHEA Grapalat" w:hAnsi="GHEA Grapalat"/>
          <w:sz w:val="20"/>
          <w:szCs w:val="20"/>
          <w:lang w:val="hy-AM"/>
        </w:rPr>
        <w:t xml:space="preserve"> </w:t>
      </w:r>
      <w:r w:rsidRPr="008E0FC6">
        <w:rPr>
          <w:rFonts w:ascii="Sylfaen" w:hAnsi="Sylfaen" w:cs="Sylfaen"/>
          <w:sz w:val="20"/>
          <w:szCs w:val="20"/>
          <w:lang w:val="hy-AM"/>
        </w:rPr>
        <w:t>կոնկրետ</w:t>
      </w:r>
      <w:r w:rsidRPr="008E0FC6">
        <w:rPr>
          <w:rFonts w:ascii="GHEA Grapalat" w:hAnsi="GHEA Grapalat"/>
          <w:sz w:val="20"/>
          <w:szCs w:val="20"/>
          <w:lang w:val="hy-AM"/>
        </w:rPr>
        <w:t xml:space="preserve"> </w:t>
      </w:r>
      <w:r w:rsidRPr="008E0FC6">
        <w:rPr>
          <w:rFonts w:ascii="Sylfaen" w:hAnsi="Sylfaen" w:cs="Sylfaen"/>
          <w:sz w:val="20"/>
          <w:szCs w:val="20"/>
          <w:lang w:val="hy-AM"/>
        </w:rPr>
        <w:t>աղբյուրին</w:t>
      </w:r>
      <w:r w:rsidRPr="008E0FC6">
        <w:rPr>
          <w:rFonts w:ascii="GHEA Grapalat" w:hAnsi="GHEA Grapalat"/>
          <w:sz w:val="20"/>
          <w:szCs w:val="20"/>
          <w:lang w:val="hy-AM"/>
        </w:rPr>
        <w:t xml:space="preserve"> </w:t>
      </w:r>
      <w:r w:rsidRPr="008E0FC6">
        <w:rPr>
          <w:rFonts w:ascii="Sylfaen" w:hAnsi="Sylfaen" w:cs="Sylfaen"/>
          <w:sz w:val="20"/>
          <w:szCs w:val="20"/>
          <w:lang w:val="hy-AM"/>
        </w:rPr>
        <w:t>կամ</w:t>
      </w:r>
      <w:r w:rsidRPr="008E0FC6">
        <w:rPr>
          <w:rFonts w:ascii="GHEA Grapalat" w:hAnsi="GHEA Grapalat"/>
          <w:sz w:val="20"/>
          <w:szCs w:val="20"/>
          <w:lang w:val="hy-AM"/>
        </w:rPr>
        <w:t xml:space="preserve"> </w:t>
      </w:r>
      <w:r w:rsidRPr="008E0FC6">
        <w:rPr>
          <w:rFonts w:ascii="Sylfaen" w:hAnsi="Sylfaen" w:cs="Sylfaen"/>
          <w:sz w:val="20"/>
          <w:szCs w:val="20"/>
          <w:lang w:val="hy-AM"/>
        </w:rPr>
        <w:t>արտադրողին</w:t>
      </w:r>
      <w:r w:rsidRPr="008E0FC6">
        <w:rPr>
          <w:rFonts w:ascii="GHEA Grapalat" w:hAnsi="GHEA Grapalat"/>
          <w:sz w:val="20"/>
          <w:szCs w:val="20"/>
          <w:lang w:val="hy-AM"/>
        </w:rPr>
        <w:t xml:space="preserve"> </w:t>
      </w:r>
      <w:r w:rsidRPr="008E0FC6">
        <w:rPr>
          <w:rFonts w:ascii="Sylfaen" w:hAnsi="Sylfaen" w:cs="Sylfaen"/>
          <w:sz w:val="20"/>
          <w:szCs w:val="20"/>
          <w:lang w:val="hy-AM"/>
        </w:rPr>
        <w:t>հղումների</w:t>
      </w:r>
      <w:r w:rsidRPr="008E0FC6">
        <w:rPr>
          <w:rFonts w:ascii="GHEA Grapalat" w:hAnsi="GHEA Grapalat"/>
          <w:sz w:val="20"/>
          <w:szCs w:val="20"/>
          <w:lang w:val="hy-AM"/>
        </w:rPr>
        <w:t xml:space="preserve"> </w:t>
      </w:r>
      <w:r w:rsidRPr="008E0FC6">
        <w:rPr>
          <w:rFonts w:ascii="Sylfaen" w:hAnsi="Sylfaen" w:cs="Sylfaen"/>
          <w:sz w:val="20"/>
          <w:szCs w:val="20"/>
          <w:lang w:val="hy-AM"/>
        </w:rPr>
        <w:t>դեպքում</w:t>
      </w:r>
      <w:r w:rsidRPr="008E0FC6">
        <w:rPr>
          <w:rFonts w:ascii="GHEA Grapalat" w:hAnsi="GHEA Grapalat"/>
          <w:sz w:val="20"/>
          <w:szCs w:val="20"/>
          <w:lang w:val="hy-AM"/>
        </w:rPr>
        <w:t xml:space="preserve"> </w:t>
      </w:r>
      <w:r w:rsidRPr="008E0FC6">
        <w:rPr>
          <w:rFonts w:ascii="Sylfaen" w:hAnsi="Sylfaen" w:cs="Sylfaen"/>
          <w:sz w:val="20"/>
          <w:szCs w:val="20"/>
          <w:lang w:val="hy-AM"/>
        </w:rPr>
        <w:t>կարդալ</w:t>
      </w:r>
      <w:r w:rsidRPr="008E0FC6">
        <w:rPr>
          <w:rFonts w:ascii="GHEA Grapalat" w:hAnsi="GHEA Grapalat"/>
          <w:sz w:val="20"/>
          <w:szCs w:val="20"/>
          <w:lang w:val="hy-AM"/>
        </w:rPr>
        <w:t xml:space="preserve"> &lt;&lt;</w:t>
      </w:r>
      <w:r w:rsidRPr="008E0FC6">
        <w:rPr>
          <w:rFonts w:ascii="Sylfaen" w:hAnsi="Sylfaen" w:cs="Sylfaen"/>
          <w:sz w:val="20"/>
          <w:szCs w:val="20"/>
          <w:lang w:val="hy-AM"/>
        </w:rPr>
        <w:t>կամ</w:t>
      </w:r>
      <w:r w:rsidRPr="008E0FC6">
        <w:rPr>
          <w:rFonts w:ascii="GHEA Grapalat" w:hAnsi="GHEA Grapalat"/>
          <w:sz w:val="20"/>
          <w:szCs w:val="20"/>
          <w:lang w:val="hy-AM"/>
        </w:rPr>
        <w:t xml:space="preserve"> </w:t>
      </w:r>
      <w:r w:rsidRPr="008E0FC6">
        <w:rPr>
          <w:rFonts w:ascii="Sylfaen" w:hAnsi="Sylfaen" w:cs="Sylfaen"/>
          <w:sz w:val="20"/>
          <w:szCs w:val="20"/>
          <w:lang w:val="hy-AM"/>
        </w:rPr>
        <w:t>համարժեք</w:t>
      </w:r>
      <w:r w:rsidRPr="008E0FC6">
        <w:rPr>
          <w:rFonts w:ascii="GHEA Grapalat" w:hAnsi="GHEA Grapalat"/>
          <w:sz w:val="20"/>
          <w:szCs w:val="20"/>
          <w:lang w:val="hy-AM"/>
        </w:rPr>
        <w:t xml:space="preserve">&gt;&gt; </w:t>
      </w:r>
      <w:r w:rsidRPr="008E0FC6">
        <w:rPr>
          <w:rFonts w:ascii="Sylfaen" w:hAnsi="Sylfaen" w:cs="Sylfaen"/>
          <w:sz w:val="20"/>
          <w:szCs w:val="20"/>
          <w:lang w:val="hy-AM"/>
        </w:rPr>
        <w:t>բառերը</w:t>
      </w:r>
      <w:r w:rsidRPr="008E0FC6">
        <w:rPr>
          <w:rFonts w:ascii="GHEA Grapalat" w:hAnsi="GHEA Grapalat"/>
          <w:sz w:val="20"/>
          <w:szCs w:val="20"/>
          <w:lang w:val="hy-AM"/>
        </w:rPr>
        <w:t>:</w:t>
      </w:r>
    </w:p>
    <w:p w:rsidR="00254F39" w:rsidRPr="008E0FC6" w:rsidRDefault="00254F39" w:rsidP="00254F39">
      <w:pPr>
        <w:jc w:val="both"/>
        <w:rPr>
          <w:rFonts w:ascii="GHEA Grapalat" w:hAnsi="GHEA Grapalat"/>
          <w:sz w:val="20"/>
          <w:szCs w:val="20"/>
          <w:lang w:val="hy-AM"/>
        </w:rPr>
      </w:pPr>
    </w:p>
    <w:p w:rsidR="00254F39" w:rsidRPr="008E0FC6" w:rsidRDefault="00254F39" w:rsidP="00254F39">
      <w:pPr>
        <w:jc w:val="both"/>
        <w:rPr>
          <w:rFonts w:ascii="GHEA Grapalat" w:hAnsi="GHEA Grapalat"/>
          <w:sz w:val="20"/>
          <w:lang w:val="hy-AM"/>
        </w:rPr>
      </w:pPr>
    </w:p>
    <w:p w:rsidR="00254F39" w:rsidRPr="00AE2768" w:rsidRDefault="00254F39" w:rsidP="00254F39">
      <w:pPr>
        <w:jc w:val="both"/>
        <w:rPr>
          <w:rFonts w:ascii="GHEA Grapalat" w:hAnsi="GHEA Grapalat" w:cs="Sylfaen"/>
          <w:i/>
          <w:sz w:val="18"/>
          <w:szCs w:val="18"/>
          <w:lang w:val="pt-BR"/>
        </w:rPr>
      </w:pPr>
      <w:r w:rsidRPr="008E0FC6">
        <w:rPr>
          <w:rFonts w:ascii="GHEA Grapalat" w:hAnsi="GHEA Grapalat"/>
          <w:sz w:val="20"/>
          <w:lang w:val="hy-AM"/>
        </w:rPr>
        <w:lastRenderedPageBreak/>
        <w:t xml:space="preserve"> * </w:t>
      </w:r>
      <w:r w:rsidRPr="00AE2768">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54F39" w:rsidRPr="00AE2768" w:rsidRDefault="00254F39" w:rsidP="00254F39">
      <w:pPr>
        <w:jc w:val="both"/>
        <w:rPr>
          <w:rFonts w:ascii="GHEA Grapalat" w:hAnsi="GHEA Grapalat" w:cs="Sylfaen"/>
          <w:i/>
          <w:sz w:val="12"/>
          <w:szCs w:val="12"/>
          <w:lang w:val="pt-BR"/>
        </w:rPr>
      </w:pPr>
    </w:p>
    <w:p w:rsidR="00254F39" w:rsidRPr="00AE2768" w:rsidRDefault="00254F39" w:rsidP="00254F39">
      <w:pPr>
        <w:pStyle w:val="af2"/>
        <w:jc w:val="both"/>
        <w:rPr>
          <w:lang w:val="pt-BR"/>
        </w:rPr>
      </w:pPr>
      <w:r w:rsidRPr="00AE2768">
        <w:rPr>
          <w:rFonts w:ascii="GHEA Grapalat" w:hAnsi="GHEA Grapalat"/>
        </w:rPr>
        <w:t xml:space="preserve">** </w:t>
      </w:r>
      <w:r w:rsidRPr="00AE2768">
        <w:rPr>
          <w:rFonts w:ascii="GHEA Grapalat" w:hAnsi="GHEA Grapalat" w:cs="Sylfaen"/>
          <w:i/>
          <w:sz w:val="18"/>
          <w:szCs w:val="18"/>
          <w:lang w:val="pt-BR" w:eastAsia="en-US"/>
        </w:rPr>
        <w:t>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w:t>
      </w:r>
      <w:r w:rsidRPr="00AE2768" w:rsidDel="00EB35E7">
        <w:rPr>
          <w:rFonts w:ascii="GHEA Grapalat" w:hAnsi="GHEA Grapalat" w:cs="Sylfaen"/>
          <w:i/>
          <w:sz w:val="18"/>
          <w:szCs w:val="18"/>
          <w:lang w:val="pt-BR" w:eastAsia="en-US"/>
        </w:rPr>
        <w:t xml:space="preserve"> </w:t>
      </w:r>
      <w:r w:rsidRPr="00AE2768">
        <w:rPr>
          <w:rFonts w:ascii="GHEA Grapalat" w:hAnsi="GHEA Grapalat" w:cs="Sylfaen"/>
          <w:i/>
          <w:sz w:val="18"/>
          <w:szCs w:val="18"/>
          <w:lang w:val="pt-BR" w:eastAsia="en-US"/>
        </w:rPr>
        <w:t xml:space="preserve">»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254F39" w:rsidRPr="00AE2768" w:rsidRDefault="00254F39" w:rsidP="00254F39">
      <w:pPr>
        <w:jc w:val="both"/>
        <w:rPr>
          <w:rFonts w:ascii="GHEA Grapalat" w:hAnsi="GHEA Grapalat"/>
          <w:sz w:val="12"/>
          <w:szCs w:val="12"/>
          <w:lang w:val="pt-BR"/>
        </w:rPr>
      </w:pPr>
    </w:p>
    <w:p w:rsidR="00254F39" w:rsidRPr="00AE2768" w:rsidRDefault="00254F39" w:rsidP="00254F39">
      <w:pPr>
        <w:jc w:val="both"/>
        <w:rPr>
          <w:rFonts w:ascii="GHEA Grapalat" w:hAnsi="GHEA Grapalat"/>
          <w:sz w:val="20"/>
          <w:lang w:val="pt-BR"/>
        </w:rPr>
      </w:pPr>
      <w:r w:rsidRPr="00AE2768">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254F39" w:rsidRPr="00AE2768" w:rsidRDefault="00254F39" w:rsidP="00254F39">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254F39" w:rsidRPr="00AE2768" w:rsidTr="00981B92">
        <w:trPr>
          <w:jc w:val="center"/>
        </w:trPr>
        <w:tc>
          <w:tcPr>
            <w:tcW w:w="4536" w:type="dxa"/>
          </w:tcPr>
          <w:p w:rsidR="00254F39" w:rsidRPr="00AE2768" w:rsidRDefault="00254F39" w:rsidP="00981B92">
            <w:pPr>
              <w:jc w:val="center"/>
              <w:rPr>
                <w:rFonts w:ascii="GHEA Grapalat" w:hAnsi="GHEA Grapalat" w:cs="Sylfaen"/>
                <w:b/>
                <w:bCs/>
                <w:lang w:val="nb-NO"/>
              </w:rPr>
            </w:pPr>
            <w:r w:rsidRPr="00AE2768">
              <w:rPr>
                <w:rFonts w:ascii="GHEA Grapalat" w:hAnsi="GHEA Grapalat" w:cs="Sylfaen"/>
                <w:b/>
                <w:bCs/>
                <w:lang w:val="nb-NO"/>
              </w:rPr>
              <w:t>ԳՆՈՐԴ</w:t>
            </w:r>
          </w:p>
          <w:p w:rsidR="00254F39" w:rsidRPr="00F965A9" w:rsidRDefault="00254F39" w:rsidP="00981B92">
            <w:pPr>
              <w:rPr>
                <w:rFonts w:ascii="GHEA Grapalat" w:hAnsi="GHEA Grapalat"/>
                <w:sz w:val="22"/>
                <w:szCs w:val="22"/>
                <w:lang w:val="pt-BR"/>
              </w:rPr>
            </w:pPr>
          </w:p>
          <w:p w:rsidR="00254F39" w:rsidRPr="00F965A9" w:rsidRDefault="00254F39" w:rsidP="00981B92">
            <w:pPr>
              <w:rPr>
                <w:rFonts w:ascii="GHEA Grapalat" w:hAnsi="GHEA Grapalat"/>
                <w:lang w:val="pt-BR"/>
              </w:rPr>
            </w:pPr>
            <w:r w:rsidRPr="00F965A9">
              <w:rPr>
                <w:rFonts w:ascii="GHEA Grapalat" w:hAnsi="GHEA Grapalat"/>
                <w:lang w:val="pt-BR"/>
              </w:rPr>
              <w:t>&lt;&lt;</w:t>
            </w:r>
            <w:r w:rsidRPr="00F965A9">
              <w:rPr>
                <w:rFonts w:ascii="Sylfaen" w:hAnsi="Sylfaen" w:cs="Sylfaen"/>
                <w:lang w:val="ru-RU"/>
              </w:rPr>
              <w:t>ՀՀ</w:t>
            </w:r>
            <w:r w:rsidRPr="00F965A9">
              <w:rPr>
                <w:rFonts w:ascii="GHEA Grapalat" w:hAnsi="GHEA Grapalat"/>
                <w:lang w:val="pt-BR"/>
              </w:rPr>
              <w:t xml:space="preserve"> </w:t>
            </w:r>
            <w:r w:rsidRPr="00F965A9">
              <w:rPr>
                <w:rFonts w:ascii="Sylfaen" w:hAnsi="Sylfaen" w:cs="Sylfaen"/>
                <w:lang w:val="ru-RU"/>
              </w:rPr>
              <w:t>Արարատի</w:t>
            </w:r>
            <w:r w:rsidRPr="00F965A9">
              <w:rPr>
                <w:rFonts w:ascii="GHEA Grapalat" w:hAnsi="GHEA Grapalat"/>
                <w:lang w:val="pt-BR"/>
              </w:rPr>
              <w:t xml:space="preserve"> </w:t>
            </w:r>
            <w:r w:rsidRPr="00F965A9">
              <w:rPr>
                <w:rFonts w:ascii="Sylfaen" w:hAnsi="Sylfaen" w:cs="Sylfaen"/>
                <w:lang w:val="ru-RU"/>
              </w:rPr>
              <w:t>մարզի</w:t>
            </w:r>
            <w:r w:rsidR="00BF26B0" w:rsidRPr="00BF26B0">
              <w:rPr>
                <w:rFonts w:ascii="Sylfaen" w:hAnsi="Sylfaen" w:cs="Sylfaen"/>
                <w:lang w:val="pt-BR"/>
              </w:rPr>
              <w:t xml:space="preserve"> </w:t>
            </w:r>
            <w:r w:rsidR="00BF26B0">
              <w:rPr>
                <w:rFonts w:ascii="Sylfaen" w:hAnsi="Sylfaen" w:cs="Sylfaen"/>
              </w:rPr>
              <w:t>Ոսկետափի</w:t>
            </w:r>
            <w:r w:rsidR="00BF26B0" w:rsidRPr="00BF26B0">
              <w:rPr>
                <w:rFonts w:ascii="Sylfaen" w:hAnsi="Sylfaen" w:cs="Sylfaen"/>
                <w:lang w:val="pt-BR"/>
              </w:rPr>
              <w:t xml:space="preserve"> </w:t>
            </w:r>
            <w:r w:rsidR="00BF26B0">
              <w:rPr>
                <w:rFonts w:ascii="Sylfaen" w:hAnsi="Sylfaen" w:cs="Sylfaen"/>
              </w:rPr>
              <w:t>Սարգիս</w:t>
            </w:r>
            <w:r w:rsidR="00BF26B0" w:rsidRPr="00BF26B0">
              <w:rPr>
                <w:rFonts w:ascii="Sylfaen" w:hAnsi="Sylfaen" w:cs="Sylfaen"/>
                <w:lang w:val="pt-BR"/>
              </w:rPr>
              <w:t xml:space="preserve"> </w:t>
            </w:r>
            <w:r w:rsidR="00BF26B0">
              <w:rPr>
                <w:rFonts w:ascii="Sylfaen" w:hAnsi="Sylfaen" w:cs="Sylfaen"/>
              </w:rPr>
              <w:t>Հովհաննիսյանի</w:t>
            </w:r>
            <w:r w:rsidR="00BF26B0" w:rsidRPr="00BF26B0">
              <w:rPr>
                <w:rFonts w:ascii="Sylfaen" w:hAnsi="Sylfaen" w:cs="Sylfaen"/>
                <w:lang w:val="pt-BR"/>
              </w:rPr>
              <w:t xml:space="preserve"> </w:t>
            </w:r>
            <w:r w:rsidR="00BF26B0">
              <w:rPr>
                <w:rFonts w:ascii="Sylfaen" w:hAnsi="Sylfaen" w:cs="Sylfaen"/>
              </w:rPr>
              <w:t>անվան</w:t>
            </w:r>
            <w:r w:rsidR="00BF26B0" w:rsidRPr="00BF26B0">
              <w:rPr>
                <w:rFonts w:ascii="Sylfaen" w:hAnsi="Sylfaen" w:cs="Sylfaen"/>
                <w:lang w:val="pt-BR"/>
              </w:rPr>
              <w:t xml:space="preserve"> </w:t>
            </w:r>
            <w:r w:rsidR="00BF26B0">
              <w:rPr>
                <w:rFonts w:ascii="Sylfaen" w:hAnsi="Sylfaen" w:cs="Sylfaen"/>
              </w:rPr>
              <w:t>հիմնական</w:t>
            </w:r>
            <w:r w:rsidRPr="00F965A9">
              <w:rPr>
                <w:rFonts w:ascii="GHEA Grapalat" w:hAnsi="GHEA Grapalat"/>
                <w:lang w:val="pt-BR"/>
              </w:rPr>
              <w:t xml:space="preserve"> </w:t>
            </w:r>
            <w:r w:rsidRPr="00F965A9">
              <w:rPr>
                <w:rFonts w:ascii="Sylfaen" w:hAnsi="Sylfaen" w:cs="Sylfaen"/>
                <w:lang w:val="ru-RU"/>
              </w:rPr>
              <w:t>դպրոց</w:t>
            </w:r>
            <w:r w:rsidRPr="00F965A9">
              <w:rPr>
                <w:rFonts w:ascii="GHEA Grapalat" w:hAnsi="GHEA Grapalat"/>
                <w:lang w:val="pt-BR"/>
              </w:rPr>
              <w:t>&gt;&gt;</w:t>
            </w:r>
            <w:r w:rsidRPr="00F965A9">
              <w:rPr>
                <w:rFonts w:ascii="Sylfaen" w:hAnsi="Sylfaen" w:cs="Sylfaen"/>
                <w:lang w:val="ru-RU"/>
              </w:rPr>
              <w:t>ՊՈԱԿ</w:t>
            </w:r>
          </w:p>
          <w:p w:rsidR="00254F39" w:rsidRPr="00981B92" w:rsidRDefault="00BF26B0" w:rsidP="00981B92">
            <w:pPr>
              <w:rPr>
                <w:rFonts w:ascii="GHEA Grapalat" w:hAnsi="GHEA Grapalat"/>
                <w:lang w:val="pt-BR"/>
              </w:rPr>
            </w:pPr>
            <w:r>
              <w:rPr>
                <w:rFonts w:ascii="Sylfaen" w:hAnsi="Sylfaen" w:cs="Sylfaen"/>
              </w:rPr>
              <w:t>Գ</w:t>
            </w:r>
            <w:r w:rsidRPr="00981B92">
              <w:rPr>
                <w:rFonts w:ascii="Sylfaen" w:hAnsi="Sylfaen" w:cs="Sylfaen"/>
                <w:lang w:val="pt-BR"/>
              </w:rPr>
              <w:t>.</w:t>
            </w:r>
            <w:r>
              <w:rPr>
                <w:rFonts w:ascii="Sylfaen" w:hAnsi="Sylfaen" w:cs="Sylfaen"/>
              </w:rPr>
              <w:t>Ոսկետափ</w:t>
            </w:r>
            <w:r w:rsidRPr="00981B92">
              <w:rPr>
                <w:rFonts w:ascii="Sylfaen" w:hAnsi="Sylfaen" w:cs="Sylfaen"/>
                <w:lang w:val="pt-BR"/>
              </w:rPr>
              <w:t xml:space="preserve"> </w:t>
            </w:r>
            <w:r>
              <w:rPr>
                <w:rFonts w:ascii="Sylfaen" w:hAnsi="Sylfaen" w:cs="Sylfaen"/>
              </w:rPr>
              <w:t>Մեսրոպ</w:t>
            </w:r>
            <w:r w:rsidRPr="00981B92">
              <w:rPr>
                <w:rFonts w:ascii="Sylfaen" w:hAnsi="Sylfaen" w:cs="Sylfaen"/>
                <w:lang w:val="pt-BR"/>
              </w:rPr>
              <w:t xml:space="preserve"> </w:t>
            </w:r>
            <w:r>
              <w:rPr>
                <w:rFonts w:ascii="Sylfaen" w:hAnsi="Sylfaen" w:cs="Sylfaen"/>
              </w:rPr>
              <w:t>Մաշտոցի</w:t>
            </w:r>
            <w:r w:rsidRPr="00981B92">
              <w:rPr>
                <w:rFonts w:ascii="Sylfaen" w:hAnsi="Sylfaen" w:cs="Sylfaen"/>
                <w:lang w:val="pt-BR"/>
              </w:rPr>
              <w:t xml:space="preserve"> 30</w:t>
            </w:r>
          </w:p>
          <w:p w:rsidR="00254F39" w:rsidRPr="00F965A9" w:rsidRDefault="00254F39" w:rsidP="00981B92">
            <w:pPr>
              <w:rPr>
                <w:rFonts w:ascii="GHEA Grapalat" w:hAnsi="GHEA Grapalat"/>
                <w:lang w:val="pt-BR"/>
              </w:rPr>
            </w:pPr>
            <w:r w:rsidRPr="00F965A9">
              <w:rPr>
                <w:rFonts w:ascii="Sylfaen" w:hAnsi="Sylfaen" w:cs="Sylfaen"/>
                <w:lang w:val="ru-RU"/>
              </w:rPr>
              <w:t>Ֆին</w:t>
            </w:r>
            <w:r w:rsidRPr="00F965A9">
              <w:rPr>
                <w:rFonts w:ascii="GHEA Grapalat" w:hAnsi="GHEA Grapalat"/>
                <w:lang w:val="pt-BR"/>
              </w:rPr>
              <w:t>.</w:t>
            </w:r>
            <w:r w:rsidRPr="00F965A9">
              <w:rPr>
                <w:rFonts w:ascii="Sylfaen" w:hAnsi="Sylfaen" w:cs="Sylfaen"/>
                <w:lang w:val="ru-RU"/>
              </w:rPr>
              <w:t>նախ</w:t>
            </w:r>
            <w:r w:rsidRPr="00F965A9">
              <w:rPr>
                <w:rFonts w:ascii="GHEA Grapalat" w:hAnsi="GHEA Grapalat"/>
                <w:lang w:val="pt-BR"/>
              </w:rPr>
              <w:t xml:space="preserve">. </w:t>
            </w:r>
            <w:r w:rsidRPr="00F965A9">
              <w:rPr>
                <w:rFonts w:ascii="Sylfaen" w:hAnsi="Sylfaen" w:cs="Sylfaen"/>
                <w:lang w:val="ru-RU"/>
              </w:rPr>
              <w:t>գործառնական</w:t>
            </w:r>
            <w:r w:rsidRPr="00F965A9">
              <w:rPr>
                <w:rFonts w:ascii="GHEA Grapalat" w:hAnsi="GHEA Grapalat"/>
                <w:lang w:val="pt-BR"/>
              </w:rPr>
              <w:t xml:space="preserve"> </w:t>
            </w:r>
            <w:r w:rsidRPr="00F965A9">
              <w:rPr>
                <w:rFonts w:ascii="Sylfaen" w:hAnsi="Sylfaen" w:cs="Sylfaen"/>
                <w:lang w:val="ru-RU"/>
              </w:rPr>
              <w:t>վա</w:t>
            </w:r>
            <w:r>
              <w:rPr>
                <w:rFonts w:ascii="Sylfaen" w:hAnsi="Sylfaen" w:cs="Sylfaen"/>
              </w:rPr>
              <w:t>ր</w:t>
            </w:r>
            <w:r w:rsidRPr="00F965A9">
              <w:rPr>
                <w:rFonts w:ascii="Sylfaen" w:hAnsi="Sylfaen" w:cs="Sylfaen"/>
                <w:lang w:val="ru-RU"/>
              </w:rPr>
              <w:t>չություն՝</w:t>
            </w:r>
          </w:p>
          <w:p w:rsidR="00254F39" w:rsidRPr="00254F39" w:rsidRDefault="00254F39" w:rsidP="00981B92">
            <w:pPr>
              <w:rPr>
                <w:rFonts w:ascii="GHEA Grapalat" w:hAnsi="GHEA Grapalat"/>
                <w:lang w:val="pt-BR"/>
              </w:rPr>
            </w:pPr>
            <w:r w:rsidRPr="00254F39">
              <w:rPr>
                <w:rFonts w:ascii="GHEA Grapalat" w:hAnsi="GHEA Grapalat"/>
                <w:lang w:val="pt-BR"/>
              </w:rPr>
              <w:t>9004</w:t>
            </w:r>
            <w:r w:rsidR="00381A43">
              <w:rPr>
                <w:rFonts w:ascii="GHEA Grapalat" w:hAnsi="GHEA Grapalat"/>
                <w:lang w:val="pt-BR"/>
              </w:rPr>
              <w:t>28000419</w:t>
            </w:r>
          </w:p>
          <w:p w:rsidR="00254F39" w:rsidRPr="00254F39" w:rsidRDefault="00254F39" w:rsidP="00981B92">
            <w:pPr>
              <w:rPr>
                <w:rFonts w:ascii="GHEA Grapalat" w:hAnsi="GHEA Grapalat"/>
                <w:lang w:val="pt-BR"/>
              </w:rPr>
            </w:pPr>
            <w:r w:rsidRPr="00F965A9">
              <w:rPr>
                <w:rFonts w:ascii="Sylfaen" w:hAnsi="Sylfaen" w:cs="Sylfaen"/>
                <w:lang w:val="ru-RU"/>
              </w:rPr>
              <w:t>ՀՎՀՀ</w:t>
            </w:r>
            <w:r w:rsidRPr="00254F39">
              <w:rPr>
                <w:rFonts w:ascii="GHEA Grapalat" w:hAnsi="GHEA Grapalat"/>
                <w:lang w:val="pt-BR"/>
              </w:rPr>
              <w:t xml:space="preserve"> 0</w:t>
            </w:r>
            <w:r w:rsidR="00381A43">
              <w:rPr>
                <w:rFonts w:ascii="GHEA Grapalat" w:hAnsi="GHEA Grapalat"/>
                <w:lang w:val="pt-BR"/>
              </w:rPr>
              <w:t>4103945</w:t>
            </w:r>
          </w:p>
          <w:p w:rsidR="00254F39" w:rsidRPr="00254F39" w:rsidRDefault="00254F39" w:rsidP="00981B92">
            <w:pPr>
              <w:jc w:val="center"/>
              <w:rPr>
                <w:rFonts w:ascii="GHEA Grapalat" w:hAnsi="GHEA Grapalat"/>
                <w:lang w:val="pt-BR"/>
              </w:rPr>
            </w:pPr>
            <w:r w:rsidRPr="00F965A9">
              <w:rPr>
                <w:rFonts w:ascii="Sylfaen" w:hAnsi="Sylfaen" w:cs="Sylfaen"/>
                <w:lang w:val="ru-RU"/>
              </w:rPr>
              <w:t>Տնօրեն՝</w:t>
            </w:r>
            <w:r w:rsidRPr="00254F39">
              <w:rPr>
                <w:rFonts w:ascii="GHEA Grapalat" w:hAnsi="GHEA Grapalat"/>
                <w:lang w:val="pt-BR"/>
              </w:rPr>
              <w:t xml:space="preserve">                       </w:t>
            </w:r>
            <w:r w:rsidR="00BF26B0">
              <w:rPr>
                <w:rFonts w:ascii="Sylfaen" w:hAnsi="Sylfaen" w:cs="Sylfaen"/>
                <w:lang w:val="ru-RU"/>
              </w:rPr>
              <w:t>Թ</w:t>
            </w:r>
            <w:r w:rsidR="00BF26B0" w:rsidRPr="00981B92">
              <w:rPr>
                <w:rFonts w:ascii="Sylfaen" w:hAnsi="Sylfaen" w:cs="Sylfaen"/>
                <w:lang w:val="pt-BR"/>
              </w:rPr>
              <w:t>.</w:t>
            </w:r>
            <w:r w:rsidR="00BF26B0">
              <w:rPr>
                <w:rFonts w:ascii="Sylfaen" w:hAnsi="Sylfaen" w:cs="Sylfaen"/>
                <w:lang w:val="ru-RU"/>
              </w:rPr>
              <w:t>Պետրոսյան</w:t>
            </w:r>
          </w:p>
          <w:p w:rsidR="00254F39" w:rsidRPr="00254F39" w:rsidRDefault="00254F39" w:rsidP="00981B92">
            <w:pPr>
              <w:jc w:val="center"/>
              <w:rPr>
                <w:rFonts w:ascii="GHEA Grapalat" w:hAnsi="GHEA Grapalat"/>
                <w:lang w:val="pt-BR"/>
              </w:rPr>
            </w:pPr>
            <w:r w:rsidRPr="00254F39">
              <w:rPr>
                <w:rFonts w:ascii="GHEA Grapalat" w:hAnsi="GHEA Grapalat"/>
                <w:lang w:val="pt-BR"/>
              </w:rPr>
              <w:t>---------------------------------</w:t>
            </w:r>
          </w:p>
          <w:p w:rsidR="00254F39" w:rsidRPr="00254F39" w:rsidRDefault="00254F39" w:rsidP="00981B92">
            <w:pPr>
              <w:jc w:val="center"/>
              <w:rPr>
                <w:rFonts w:ascii="GHEA Grapalat" w:hAnsi="GHEA Grapalat"/>
                <w:sz w:val="18"/>
                <w:szCs w:val="18"/>
                <w:lang w:val="pt-BR"/>
              </w:rPr>
            </w:pPr>
            <w:r w:rsidRPr="00254F39">
              <w:rPr>
                <w:rFonts w:ascii="GHEA Grapalat" w:hAnsi="GHEA Grapalat"/>
                <w:sz w:val="18"/>
                <w:szCs w:val="18"/>
                <w:lang w:val="pt-BR"/>
              </w:rPr>
              <w:t>/</w:t>
            </w:r>
            <w:r w:rsidRPr="00AE2768">
              <w:rPr>
                <w:rFonts w:ascii="GHEA Grapalat" w:hAnsi="GHEA Grapalat" w:cs="Sylfaen"/>
                <w:sz w:val="18"/>
                <w:szCs w:val="18"/>
                <w:lang w:val="ru-RU"/>
              </w:rPr>
              <w:t>ստորագրություն</w:t>
            </w:r>
            <w:r w:rsidRPr="00254F39">
              <w:rPr>
                <w:rFonts w:ascii="GHEA Grapalat" w:hAnsi="GHEA Grapalat"/>
                <w:sz w:val="18"/>
                <w:szCs w:val="18"/>
                <w:lang w:val="pt-BR"/>
              </w:rPr>
              <w:t>/</w:t>
            </w:r>
          </w:p>
          <w:p w:rsidR="00254F39" w:rsidRPr="00AE2768" w:rsidRDefault="00254F39" w:rsidP="00981B92">
            <w:pPr>
              <w:jc w:val="center"/>
              <w:rPr>
                <w:rFonts w:ascii="GHEA Grapalat" w:hAnsi="GHEA Grapalat"/>
                <w:sz w:val="18"/>
                <w:szCs w:val="18"/>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c>
          <w:tcPr>
            <w:tcW w:w="760" w:type="dxa"/>
          </w:tcPr>
          <w:p w:rsidR="00254F39" w:rsidRPr="00AE2768" w:rsidRDefault="00254F39" w:rsidP="00981B92">
            <w:pPr>
              <w:jc w:val="center"/>
              <w:rPr>
                <w:rFonts w:ascii="GHEA Grapalat" w:hAnsi="GHEA Grapalat"/>
                <w:lang w:val="ru-RU"/>
              </w:rPr>
            </w:pPr>
          </w:p>
        </w:tc>
        <w:tc>
          <w:tcPr>
            <w:tcW w:w="4343" w:type="dxa"/>
          </w:tcPr>
          <w:p w:rsidR="00254F39" w:rsidRPr="00AE2768" w:rsidRDefault="00254F39" w:rsidP="00981B92">
            <w:pPr>
              <w:jc w:val="center"/>
              <w:rPr>
                <w:rFonts w:ascii="GHEA Grapalat" w:hAnsi="GHEA Grapalat" w:cs="Sylfaen"/>
                <w:b/>
                <w:bCs/>
                <w:lang w:val="ru-RU"/>
              </w:rPr>
            </w:pPr>
            <w:r w:rsidRPr="00AE2768">
              <w:rPr>
                <w:rFonts w:ascii="GHEA Grapalat" w:hAnsi="GHEA Grapalat" w:cs="Sylfaen"/>
                <w:b/>
                <w:bCs/>
                <w:lang w:val="pt-BR"/>
              </w:rPr>
              <w:t>ՎԱՃԱՌՈՂ</w:t>
            </w:r>
          </w:p>
          <w:p w:rsidR="00254F39" w:rsidRPr="00AE2768" w:rsidRDefault="00254F39" w:rsidP="00981B92">
            <w:pPr>
              <w:jc w:val="center"/>
              <w:rPr>
                <w:rFonts w:ascii="GHEA Grapalat" w:hAnsi="GHEA Grapalat"/>
                <w:lang w:val="ru-RU"/>
              </w:rPr>
            </w:pPr>
          </w:p>
          <w:p w:rsidR="00254F39" w:rsidRPr="00AE2768" w:rsidRDefault="00254F39" w:rsidP="00981B92">
            <w:pPr>
              <w:jc w:val="center"/>
              <w:rPr>
                <w:rFonts w:ascii="GHEA Grapalat" w:hAnsi="GHEA Grapalat"/>
                <w:lang w:val="ru-RU"/>
              </w:rPr>
            </w:pPr>
          </w:p>
          <w:p w:rsidR="00254F39" w:rsidRPr="00AE2768" w:rsidRDefault="00254F39" w:rsidP="00981B92">
            <w:pPr>
              <w:jc w:val="center"/>
              <w:rPr>
                <w:rFonts w:ascii="GHEA Grapalat" w:hAnsi="GHEA Grapalat"/>
                <w:lang w:val="ru-RU"/>
              </w:rPr>
            </w:pPr>
            <w:r w:rsidRPr="00AE2768">
              <w:rPr>
                <w:rFonts w:ascii="GHEA Grapalat" w:hAnsi="GHEA Grapalat"/>
                <w:lang w:val="ru-RU"/>
              </w:rPr>
              <w:t>---------------------------------</w:t>
            </w:r>
          </w:p>
          <w:p w:rsidR="00254F39" w:rsidRPr="00AE2768" w:rsidRDefault="00254F39" w:rsidP="00981B9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254F39" w:rsidRPr="00AE2768" w:rsidRDefault="00254F39" w:rsidP="00981B92">
            <w:pPr>
              <w:jc w:val="center"/>
              <w:rPr>
                <w:rFonts w:ascii="GHEA Grapalat" w:hAnsi="GHEA Grapalat"/>
                <w:sz w:val="22"/>
                <w:szCs w:val="22"/>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r>
    </w:tbl>
    <w:p w:rsidR="00254F39" w:rsidRPr="00AE2768" w:rsidRDefault="00254F39" w:rsidP="00254F39">
      <w:pPr>
        <w:jc w:val="center"/>
        <w:rPr>
          <w:rFonts w:ascii="GHEA Grapalat" w:hAnsi="GHEA Grapalat"/>
          <w:sz w:val="20"/>
        </w:rPr>
      </w:pPr>
      <w:r w:rsidRPr="00AE2768">
        <w:rPr>
          <w:rFonts w:ascii="GHEA Grapalat" w:hAnsi="GHEA Grapalat"/>
          <w:sz w:val="20"/>
        </w:rPr>
        <w:br w:type="page"/>
      </w:r>
    </w:p>
    <w:p w:rsidR="00254F39" w:rsidRPr="00AE2768" w:rsidRDefault="00254F39" w:rsidP="00254F39">
      <w:pPr>
        <w:jc w:val="right"/>
        <w:rPr>
          <w:rFonts w:ascii="GHEA Grapalat" w:hAnsi="GHEA Grapalat"/>
          <w:sz w:val="20"/>
        </w:rPr>
      </w:pPr>
    </w:p>
    <w:p w:rsidR="00254F39" w:rsidRPr="00AE2768" w:rsidRDefault="00254F39" w:rsidP="00254F39">
      <w:pPr>
        <w:jc w:val="right"/>
        <w:rPr>
          <w:rFonts w:ascii="GHEA Grapalat" w:hAnsi="GHEA Grapalat"/>
          <w:i/>
          <w:sz w:val="18"/>
          <w:lang w:val="hy-AM"/>
        </w:rPr>
      </w:pPr>
      <w:r w:rsidRPr="00AE2768">
        <w:rPr>
          <w:rFonts w:ascii="GHEA Grapalat" w:hAnsi="GHEA Grapalat"/>
          <w:i/>
          <w:sz w:val="18"/>
          <w:lang w:val="hy-AM"/>
        </w:rPr>
        <w:t>Հավելված N 2</w:t>
      </w:r>
    </w:p>
    <w:p w:rsidR="00254F39" w:rsidRPr="00AE2768" w:rsidRDefault="00254F39" w:rsidP="00254F39">
      <w:pPr>
        <w:jc w:val="right"/>
        <w:rPr>
          <w:rFonts w:ascii="GHEA Grapalat" w:hAnsi="GHEA Grapalat"/>
          <w:i/>
          <w:sz w:val="18"/>
          <w:lang w:val="hy-AM"/>
        </w:rPr>
      </w:pPr>
      <w:r w:rsidRPr="00AE2768">
        <w:rPr>
          <w:rFonts w:ascii="GHEA Grapalat" w:hAnsi="GHEA Grapalat"/>
          <w:i/>
          <w:sz w:val="18"/>
          <w:lang w:val="hy-AM"/>
        </w:rPr>
        <w:t xml:space="preserve">«         »              20 </w:t>
      </w:r>
      <w:r>
        <w:rPr>
          <w:rFonts w:ascii="GHEA Grapalat" w:hAnsi="GHEA Grapalat"/>
          <w:i/>
          <w:sz w:val="18"/>
        </w:rPr>
        <w:t>19</w:t>
      </w:r>
      <w:r w:rsidRPr="00AE2768">
        <w:rPr>
          <w:rFonts w:ascii="GHEA Grapalat" w:hAnsi="GHEA Grapalat"/>
          <w:i/>
          <w:sz w:val="18"/>
          <w:lang w:val="hy-AM"/>
        </w:rPr>
        <w:t xml:space="preserve"> թ. կնքված </w:t>
      </w:r>
    </w:p>
    <w:p w:rsidR="00254F39" w:rsidRPr="00AE2768" w:rsidRDefault="00254F39" w:rsidP="00254F39">
      <w:pPr>
        <w:jc w:val="right"/>
        <w:rPr>
          <w:rFonts w:ascii="GHEA Grapalat" w:hAnsi="GHEA Grapalat"/>
          <w:i/>
          <w:sz w:val="18"/>
          <w:lang w:val="hy-AM"/>
        </w:rPr>
      </w:pPr>
      <w:r w:rsidRPr="00AE2768">
        <w:rPr>
          <w:rFonts w:ascii="GHEA Grapalat" w:hAnsi="GHEA Grapalat"/>
          <w:i/>
          <w:sz w:val="18"/>
          <w:lang w:val="hy-AM"/>
        </w:rPr>
        <w:t xml:space="preserve">                      </w:t>
      </w:r>
      <w:r w:rsidRPr="00F965A9">
        <w:rPr>
          <w:rFonts w:ascii="GHEA Grapalat" w:hAnsi="GHEA Grapalat"/>
          <w:i/>
          <w:sz w:val="18"/>
          <w:lang w:val="hy-AM"/>
        </w:rPr>
        <w:t>«</w:t>
      </w:r>
      <w:r w:rsidR="00BF26B0">
        <w:rPr>
          <w:rFonts w:ascii="Sylfaen" w:hAnsi="Sylfaen" w:cs="Sylfaen"/>
          <w:i/>
          <w:sz w:val="18"/>
        </w:rPr>
        <w:t>ԱՄՈՀՀԴ</w:t>
      </w:r>
      <w:r w:rsidRPr="00F965A9">
        <w:rPr>
          <w:rFonts w:ascii="GHEA Grapalat" w:hAnsi="GHEA Grapalat"/>
          <w:i/>
          <w:sz w:val="18"/>
          <w:lang w:val="hy-AM"/>
        </w:rPr>
        <w:t>-</w:t>
      </w:r>
      <w:r w:rsidRPr="00F965A9">
        <w:rPr>
          <w:rFonts w:ascii="Sylfaen" w:hAnsi="Sylfaen" w:cs="Sylfaen"/>
          <w:i/>
          <w:sz w:val="18"/>
          <w:lang w:val="hy-AM"/>
        </w:rPr>
        <w:t>ԳՀԱՊՁԲ</w:t>
      </w:r>
      <w:r w:rsidRPr="00F965A9">
        <w:rPr>
          <w:rFonts w:ascii="GHEA Grapalat" w:hAnsi="GHEA Grapalat"/>
          <w:i/>
          <w:sz w:val="18"/>
          <w:lang w:val="hy-AM"/>
        </w:rPr>
        <w:t>-20/01</w:t>
      </w:r>
      <w:r w:rsidRPr="00F965A9">
        <w:rPr>
          <w:rFonts w:ascii="Franklin Gothic Medium Cond" w:hAnsi="Franklin Gothic Medium Cond" w:cs="Franklin Gothic Medium Cond"/>
          <w:i/>
          <w:sz w:val="18"/>
          <w:lang w:val="hy-AM"/>
        </w:rPr>
        <w:t>»</w:t>
      </w:r>
      <w:r w:rsidRPr="00F965A9">
        <w:rPr>
          <w:rFonts w:ascii="GHEA Grapalat" w:hAnsi="GHEA Grapalat"/>
          <w:i/>
          <w:sz w:val="18"/>
          <w:lang w:val="hy-AM"/>
        </w:rPr>
        <w:t xml:space="preserve"> </w:t>
      </w:r>
      <w:r w:rsidRPr="00AE2768">
        <w:rPr>
          <w:rFonts w:ascii="GHEA Grapalat" w:hAnsi="GHEA Grapalat"/>
          <w:i/>
          <w:sz w:val="18"/>
          <w:lang w:val="hy-AM"/>
        </w:rPr>
        <w:t>ծածկագրով պայմանագրի</w:t>
      </w:r>
    </w:p>
    <w:p w:rsidR="00254F39" w:rsidRPr="00AE2768" w:rsidRDefault="00254F39" w:rsidP="00254F39">
      <w:pPr>
        <w:tabs>
          <w:tab w:val="left" w:pos="9540"/>
        </w:tabs>
        <w:rPr>
          <w:rFonts w:ascii="GHEA Grapalat" w:hAnsi="GHEA Grapalat"/>
          <w:sz w:val="20"/>
        </w:rPr>
      </w:pPr>
    </w:p>
    <w:p w:rsidR="00254F39" w:rsidRPr="00AE2768" w:rsidRDefault="00254F39" w:rsidP="00254F39">
      <w:pPr>
        <w:tabs>
          <w:tab w:val="left" w:pos="9540"/>
        </w:tabs>
        <w:rPr>
          <w:rFonts w:ascii="GHEA Grapalat" w:hAnsi="GHEA Grapalat"/>
          <w:sz w:val="20"/>
        </w:rPr>
      </w:pPr>
    </w:p>
    <w:p w:rsidR="00254F39" w:rsidRPr="00AE2768" w:rsidRDefault="00254F39" w:rsidP="00254F39">
      <w:pPr>
        <w:jc w:val="center"/>
        <w:rPr>
          <w:rFonts w:ascii="GHEA Grapalat" w:hAnsi="GHEA Grapalat"/>
          <w:sz w:val="20"/>
        </w:rPr>
      </w:pP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sz w:val="20"/>
        </w:rPr>
        <w:t>ՎՃԱՐՄԱՆ ԺԱՄԱՆԱԿԱՑՈՒՅՑ*</w:t>
      </w:r>
    </w:p>
    <w:p w:rsidR="00254F39" w:rsidRPr="00AE2768" w:rsidRDefault="00254F39" w:rsidP="00254F39">
      <w:pPr>
        <w:jc w:val="center"/>
        <w:rPr>
          <w:rFonts w:ascii="GHEA Grapalat" w:hAnsi="GHEA Grapalat"/>
          <w:sz w:val="20"/>
        </w:rPr>
      </w:pPr>
      <w:r w:rsidRPr="00AE2768">
        <w:rPr>
          <w:rFonts w:ascii="GHEA Grapalat" w:hAnsi="GHEA Grapalat"/>
          <w:sz w:val="20"/>
        </w:rPr>
        <w:t xml:space="preserve">                                                                                                                                                                                                            </w:t>
      </w:r>
      <w:r w:rsidRPr="00AE2768">
        <w:rPr>
          <w:rFonts w:ascii="GHEA Grapalat" w:hAnsi="GHEA Grapalat" w:cs="Sylfaen"/>
          <w:sz w:val="18"/>
        </w:rPr>
        <w:t>ՀՀ</w:t>
      </w:r>
      <w:r w:rsidRPr="00AE2768">
        <w:rPr>
          <w:rFonts w:ascii="GHEA Grapalat" w:hAnsi="GHEA Grapalat" w:cs="Sylfaen"/>
          <w:sz w:val="18"/>
          <w:lang w:val="es-ES"/>
        </w:rPr>
        <w:t xml:space="preserve"> </w:t>
      </w:r>
      <w:r w:rsidRPr="00AE2768">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700"/>
        <w:gridCol w:w="2520"/>
        <w:gridCol w:w="594"/>
        <w:gridCol w:w="750"/>
        <w:gridCol w:w="726"/>
        <w:gridCol w:w="774"/>
        <w:gridCol w:w="612"/>
        <w:gridCol w:w="648"/>
        <w:gridCol w:w="630"/>
        <w:gridCol w:w="630"/>
        <w:gridCol w:w="540"/>
        <w:gridCol w:w="1963"/>
      </w:tblGrid>
      <w:tr w:rsidR="00254F39" w:rsidRPr="00AE2768" w:rsidTr="00981B92">
        <w:tc>
          <w:tcPr>
            <w:tcW w:w="15103" w:type="dxa"/>
            <w:gridSpan w:val="13"/>
          </w:tcPr>
          <w:p w:rsidR="00254F39" w:rsidRPr="00AE2768" w:rsidRDefault="00254F39" w:rsidP="00981B92">
            <w:pPr>
              <w:jc w:val="center"/>
              <w:rPr>
                <w:rFonts w:ascii="GHEA Grapalat" w:hAnsi="GHEA Grapalat"/>
                <w:sz w:val="18"/>
                <w:lang w:val="es-ES"/>
              </w:rPr>
            </w:pPr>
            <w:r w:rsidRPr="00AE2768">
              <w:rPr>
                <w:rFonts w:ascii="GHEA Grapalat" w:hAnsi="GHEA Grapalat"/>
                <w:sz w:val="18"/>
                <w:lang w:val="es-ES"/>
              </w:rPr>
              <w:t>Ապրանքի</w:t>
            </w:r>
          </w:p>
        </w:tc>
      </w:tr>
      <w:tr w:rsidR="00254F39" w:rsidRPr="00F46266" w:rsidTr="00981B92">
        <w:tc>
          <w:tcPr>
            <w:tcW w:w="2016" w:type="dxa"/>
            <w:vAlign w:val="center"/>
          </w:tcPr>
          <w:p w:rsidR="00254F39" w:rsidRPr="00AE2768" w:rsidRDefault="00254F39" w:rsidP="00981B92">
            <w:pPr>
              <w:jc w:val="center"/>
              <w:rPr>
                <w:rFonts w:ascii="GHEA Grapalat" w:hAnsi="GHEA Grapalat"/>
                <w:sz w:val="18"/>
                <w:lang w:val="es-ES"/>
              </w:rPr>
            </w:pPr>
            <w:r w:rsidRPr="00AE2768">
              <w:rPr>
                <w:rFonts w:ascii="GHEA Grapalat" w:hAnsi="GHEA Grapalat"/>
                <w:sz w:val="18"/>
              </w:rPr>
              <w:t>հրավերով նախատեսված չափաբաժնի համարը</w:t>
            </w:r>
          </w:p>
        </w:tc>
        <w:tc>
          <w:tcPr>
            <w:tcW w:w="2700" w:type="dxa"/>
            <w:vAlign w:val="center"/>
          </w:tcPr>
          <w:p w:rsidR="00254F39" w:rsidRPr="00AE2768" w:rsidRDefault="00254F39" w:rsidP="00981B92">
            <w:pPr>
              <w:jc w:val="center"/>
              <w:rPr>
                <w:rFonts w:ascii="GHEA Grapalat" w:hAnsi="GHEA Grapalat"/>
                <w:sz w:val="18"/>
                <w:lang w:val="es-ES"/>
              </w:rPr>
            </w:pPr>
            <w:r w:rsidRPr="00AE2768">
              <w:rPr>
                <w:rFonts w:ascii="GHEA Grapalat" w:hAnsi="GHEA Grapalat"/>
                <w:sz w:val="18"/>
              </w:rPr>
              <w:t>գնումների</w:t>
            </w:r>
            <w:r w:rsidRPr="00AE2768">
              <w:rPr>
                <w:rFonts w:ascii="GHEA Grapalat" w:hAnsi="GHEA Grapalat"/>
                <w:sz w:val="18"/>
                <w:lang w:val="es-ES"/>
              </w:rPr>
              <w:t xml:space="preserve"> </w:t>
            </w:r>
            <w:r w:rsidRPr="00AE2768">
              <w:rPr>
                <w:rFonts w:ascii="GHEA Grapalat" w:hAnsi="GHEA Grapalat"/>
                <w:sz w:val="18"/>
              </w:rPr>
              <w:t>պլանով</w:t>
            </w:r>
            <w:r w:rsidRPr="00AE2768">
              <w:rPr>
                <w:rFonts w:ascii="GHEA Grapalat" w:hAnsi="GHEA Grapalat"/>
                <w:sz w:val="18"/>
                <w:lang w:val="es-ES"/>
              </w:rPr>
              <w:t xml:space="preserve"> </w:t>
            </w:r>
            <w:r w:rsidRPr="00AE2768">
              <w:rPr>
                <w:rFonts w:ascii="GHEA Grapalat" w:hAnsi="GHEA Grapalat"/>
                <w:sz w:val="18"/>
              </w:rPr>
              <w:t>նախատեսված</w:t>
            </w:r>
            <w:r w:rsidRPr="00AE2768">
              <w:rPr>
                <w:rFonts w:ascii="GHEA Grapalat" w:hAnsi="GHEA Grapalat"/>
                <w:sz w:val="18"/>
                <w:lang w:val="es-ES"/>
              </w:rPr>
              <w:t xml:space="preserve"> </w:t>
            </w:r>
            <w:r w:rsidRPr="00AE2768">
              <w:rPr>
                <w:rFonts w:ascii="GHEA Grapalat" w:hAnsi="GHEA Grapalat"/>
                <w:sz w:val="18"/>
              </w:rPr>
              <w:t>միջանցիկ</w:t>
            </w:r>
            <w:r w:rsidRPr="00AE2768">
              <w:rPr>
                <w:rFonts w:ascii="GHEA Grapalat" w:hAnsi="GHEA Grapalat"/>
                <w:sz w:val="18"/>
                <w:lang w:val="es-ES"/>
              </w:rPr>
              <w:t xml:space="preserve"> </w:t>
            </w:r>
            <w:r w:rsidRPr="00AE2768">
              <w:rPr>
                <w:rFonts w:ascii="GHEA Grapalat" w:hAnsi="GHEA Grapalat"/>
                <w:sz w:val="18"/>
              </w:rPr>
              <w:t>ծածկագիրը</w:t>
            </w:r>
            <w:r w:rsidRPr="00AE2768">
              <w:rPr>
                <w:rFonts w:ascii="GHEA Grapalat" w:hAnsi="GHEA Grapalat"/>
                <w:sz w:val="18"/>
                <w:lang w:val="es-ES"/>
              </w:rPr>
              <w:t xml:space="preserve">` </w:t>
            </w:r>
            <w:r w:rsidRPr="00AE2768">
              <w:rPr>
                <w:rFonts w:ascii="GHEA Grapalat" w:hAnsi="GHEA Grapalat"/>
                <w:sz w:val="18"/>
              </w:rPr>
              <w:t>ըստ</w:t>
            </w:r>
            <w:r w:rsidRPr="00AE2768">
              <w:rPr>
                <w:rFonts w:ascii="GHEA Grapalat" w:hAnsi="GHEA Grapalat"/>
                <w:sz w:val="18"/>
                <w:lang w:val="es-ES"/>
              </w:rPr>
              <w:t xml:space="preserve"> </w:t>
            </w:r>
            <w:r w:rsidRPr="00AE2768">
              <w:rPr>
                <w:rFonts w:ascii="GHEA Grapalat" w:hAnsi="GHEA Grapalat"/>
                <w:sz w:val="18"/>
              </w:rPr>
              <w:t>ԳՄԱ</w:t>
            </w:r>
            <w:r w:rsidRPr="00AE2768">
              <w:rPr>
                <w:rFonts w:ascii="GHEA Grapalat" w:hAnsi="GHEA Grapalat"/>
                <w:sz w:val="18"/>
                <w:lang w:val="es-ES"/>
              </w:rPr>
              <w:t xml:space="preserve"> </w:t>
            </w:r>
            <w:r w:rsidRPr="00AE2768">
              <w:rPr>
                <w:rFonts w:ascii="GHEA Grapalat" w:hAnsi="GHEA Grapalat"/>
                <w:sz w:val="18"/>
              </w:rPr>
              <w:t>դասակարգման</w:t>
            </w:r>
            <w:r w:rsidRPr="00AE2768">
              <w:rPr>
                <w:rFonts w:ascii="GHEA Grapalat" w:hAnsi="GHEA Grapalat"/>
                <w:sz w:val="18"/>
                <w:lang w:val="es-ES"/>
              </w:rPr>
              <w:t xml:space="preserve"> (CPV)</w:t>
            </w:r>
          </w:p>
        </w:tc>
        <w:tc>
          <w:tcPr>
            <w:tcW w:w="2520" w:type="dxa"/>
            <w:vAlign w:val="center"/>
          </w:tcPr>
          <w:p w:rsidR="00254F39" w:rsidRPr="00AE2768" w:rsidRDefault="00254F39" w:rsidP="00981B92">
            <w:pPr>
              <w:jc w:val="center"/>
              <w:rPr>
                <w:rFonts w:ascii="GHEA Grapalat" w:hAnsi="GHEA Grapalat"/>
                <w:sz w:val="18"/>
                <w:lang w:val="es-ES"/>
              </w:rPr>
            </w:pPr>
            <w:r w:rsidRPr="00AE2768">
              <w:rPr>
                <w:rFonts w:ascii="GHEA Grapalat" w:hAnsi="GHEA Grapalat"/>
                <w:sz w:val="18"/>
              </w:rPr>
              <w:t>անվանումը</w:t>
            </w:r>
          </w:p>
        </w:tc>
        <w:tc>
          <w:tcPr>
            <w:tcW w:w="7867" w:type="dxa"/>
            <w:gridSpan w:val="10"/>
            <w:vAlign w:val="center"/>
          </w:tcPr>
          <w:p w:rsidR="00254F39" w:rsidRPr="00AE2768" w:rsidRDefault="00254F39" w:rsidP="00981B92">
            <w:pPr>
              <w:jc w:val="both"/>
              <w:rPr>
                <w:rFonts w:ascii="GHEA Grapalat" w:hAnsi="GHEA Grapalat"/>
                <w:sz w:val="18"/>
                <w:lang w:val="es-ES"/>
              </w:rPr>
            </w:pPr>
            <w:r w:rsidRPr="00AE2768">
              <w:rPr>
                <w:rFonts w:ascii="Sylfaen" w:hAnsi="Sylfaen" w:cs="Sylfaen"/>
                <w:sz w:val="18"/>
                <w:lang w:val="es-ES"/>
              </w:rPr>
              <w:t>դիմաց</w:t>
            </w:r>
            <w:r w:rsidRPr="00AE2768">
              <w:rPr>
                <w:rFonts w:ascii="GHEA Grapalat" w:hAnsi="GHEA Grapalat"/>
                <w:sz w:val="18"/>
                <w:lang w:val="es-ES"/>
              </w:rPr>
              <w:t xml:space="preserve"> </w:t>
            </w:r>
            <w:r w:rsidRPr="00AE2768">
              <w:rPr>
                <w:rFonts w:ascii="Sylfaen" w:hAnsi="Sylfaen" w:cs="Sylfaen"/>
                <w:sz w:val="18"/>
                <w:lang w:val="es-ES"/>
              </w:rPr>
              <w:t>վճարումները</w:t>
            </w:r>
            <w:r w:rsidRPr="00AE2768">
              <w:rPr>
                <w:rFonts w:ascii="GHEA Grapalat" w:hAnsi="GHEA Grapalat"/>
                <w:sz w:val="18"/>
                <w:lang w:val="es-ES"/>
              </w:rPr>
              <w:t xml:space="preserve"> </w:t>
            </w:r>
            <w:r w:rsidRPr="00AE2768">
              <w:rPr>
                <w:rFonts w:ascii="Sylfaen" w:hAnsi="Sylfaen" w:cs="Sylfaen"/>
                <w:sz w:val="18"/>
                <w:lang w:val="es-ES"/>
              </w:rPr>
              <w:t>նախատեսվում</w:t>
            </w:r>
            <w:r w:rsidRPr="00AE2768">
              <w:rPr>
                <w:rFonts w:ascii="GHEA Grapalat" w:hAnsi="GHEA Grapalat"/>
                <w:sz w:val="18"/>
                <w:lang w:val="es-ES"/>
              </w:rPr>
              <w:t xml:space="preserve"> </w:t>
            </w:r>
            <w:r w:rsidRPr="00AE2768">
              <w:rPr>
                <w:rFonts w:ascii="Sylfaen" w:hAnsi="Sylfaen" w:cs="Sylfaen"/>
                <w:sz w:val="18"/>
                <w:lang w:val="es-ES"/>
              </w:rPr>
              <w:t>է</w:t>
            </w:r>
            <w:r w:rsidRPr="00AE2768">
              <w:rPr>
                <w:rFonts w:ascii="GHEA Grapalat" w:hAnsi="GHEA Grapalat"/>
                <w:sz w:val="18"/>
                <w:lang w:val="es-ES"/>
              </w:rPr>
              <w:t xml:space="preserve"> </w:t>
            </w:r>
            <w:r w:rsidRPr="00AE2768">
              <w:rPr>
                <w:rFonts w:ascii="Sylfaen" w:hAnsi="Sylfaen" w:cs="Sylfaen"/>
                <w:sz w:val="18"/>
                <w:lang w:val="es-ES"/>
              </w:rPr>
              <w:t>իրականացնել</w:t>
            </w:r>
            <w:r w:rsidRPr="00AE2768">
              <w:rPr>
                <w:rFonts w:ascii="GHEA Grapalat" w:hAnsi="GHEA Grapalat"/>
                <w:sz w:val="18"/>
                <w:lang w:val="es-ES"/>
              </w:rPr>
              <w:t xml:space="preserve"> 20  թ-ին` ըստ ամիսների, այդ թվում**</w:t>
            </w:r>
          </w:p>
        </w:tc>
      </w:tr>
      <w:tr w:rsidR="00254F39" w:rsidRPr="00AE2768" w:rsidTr="00981B92">
        <w:trPr>
          <w:trHeight w:val="1538"/>
        </w:trPr>
        <w:tc>
          <w:tcPr>
            <w:tcW w:w="2016" w:type="dxa"/>
          </w:tcPr>
          <w:p w:rsidR="00254F39" w:rsidRPr="00AE2768" w:rsidRDefault="00254F39" w:rsidP="00981B92">
            <w:pPr>
              <w:jc w:val="center"/>
              <w:rPr>
                <w:rFonts w:ascii="GHEA Grapalat" w:hAnsi="GHEA Grapalat"/>
                <w:sz w:val="20"/>
                <w:lang w:val="es-ES"/>
              </w:rPr>
            </w:pPr>
          </w:p>
        </w:tc>
        <w:tc>
          <w:tcPr>
            <w:tcW w:w="2700" w:type="dxa"/>
          </w:tcPr>
          <w:p w:rsidR="00254F39" w:rsidRPr="00AE2768" w:rsidRDefault="00254F39" w:rsidP="00981B92">
            <w:pPr>
              <w:jc w:val="center"/>
              <w:rPr>
                <w:rFonts w:ascii="GHEA Grapalat" w:hAnsi="GHEA Grapalat"/>
                <w:sz w:val="20"/>
                <w:lang w:val="es-ES"/>
              </w:rPr>
            </w:pPr>
          </w:p>
        </w:tc>
        <w:tc>
          <w:tcPr>
            <w:tcW w:w="2520" w:type="dxa"/>
          </w:tcPr>
          <w:p w:rsidR="00254F39" w:rsidRPr="00AE2768" w:rsidRDefault="00254F39" w:rsidP="00981B92">
            <w:pPr>
              <w:jc w:val="center"/>
              <w:rPr>
                <w:rFonts w:ascii="GHEA Grapalat" w:hAnsi="GHEA Grapalat"/>
                <w:sz w:val="20"/>
                <w:lang w:val="es-ES"/>
              </w:rPr>
            </w:pPr>
          </w:p>
        </w:tc>
        <w:tc>
          <w:tcPr>
            <w:tcW w:w="594" w:type="dxa"/>
            <w:textDirection w:val="btLr"/>
            <w:vAlign w:val="center"/>
          </w:tcPr>
          <w:p w:rsidR="00254F39" w:rsidRPr="00AE2768" w:rsidRDefault="00254F39" w:rsidP="00981B92">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հունվար</w:t>
            </w:r>
          </w:p>
        </w:tc>
        <w:tc>
          <w:tcPr>
            <w:tcW w:w="750" w:type="dxa"/>
            <w:textDirection w:val="btLr"/>
            <w:vAlign w:val="center"/>
          </w:tcPr>
          <w:p w:rsidR="00254F39" w:rsidRPr="00AE2768" w:rsidRDefault="00254F39" w:rsidP="00981B92">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փետրվար</w:t>
            </w:r>
          </w:p>
        </w:tc>
        <w:tc>
          <w:tcPr>
            <w:tcW w:w="726" w:type="dxa"/>
            <w:textDirection w:val="btLr"/>
            <w:vAlign w:val="center"/>
          </w:tcPr>
          <w:p w:rsidR="00254F39" w:rsidRPr="00AE2768" w:rsidRDefault="00254F39" w:rsidP="00981B92">
            <w:pPr>
              <w:ind w:left="113" w:right="-7"/>
              <w:jc w:val="center"/>
              <w:rPr>
                <w:rFonts w:ascii="GHEA Grapalat" w:hAnsi="GHEA Grapalat"/>
                <w:sz w:val="18"/>
                <w:szCs w:val="22"/>
                <w:lang w:val="pt-BR"/>
              </w:rPr>
            </w:pPr>
            <w:r w:rsidRPr="00AE2768">
              <w:rPr>
                <w:rFonts w:ascii="GHEA Grapalat" w:hAnsi="GHEA Grapalat" w:cs="Sylfaen"/>
                <w:sz w:val="18"/>
                <w:szCs w:val="22"/>
                <w:lang w:val="pt-BR"/>
              </w:rPr>
              <w:t>մարտ</w:t>
            </w:r>
          </w:p>
        </w:tc>
        <w:tc>
          <w:tcPr>
            <w:tcW w:w="774" w:type="dxa"/>
            <w:textDirection w:val="btLr"/>
            <w:vAlign w:val="center"/>
          </w:tcPr>
          <w:p w:rsidR="00254F39" w:rsidRPr="00AE2768" w:rsidRDefault="00254F39" w:rsidP="00981B92">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ապրիլ</w:t>
            </w:r>
          </w:p>
        </w:tc>
        <w:tc>
          <w:tcPr>
            <w:tcW w:w="612" w:type="dxa"/>
            <w:textDirection w:val="btLr"/>
            <w:vAlign w:val="center"/>
          </w:tcPr>
          <w:p w:rsidR="00254F39" w:rsidRPr="00AE2768" w:rsidRDefault="00254F39" w:rsidP="00981B92">
            <w:pPr>
              <w:ind w:left="113" w:right="-7"/>
              <w:jc w:val="center"/>
              <w:rPr>
                <w:rFonts w:ascii="GHEA Grapalat" w:hAnsi="GHEA Grapalat"/>
                <w:sz w:val="18"/>
                <w:szCs w:val="22"/>
                <w:lang w:val="pt-BR"/>
              </w:rPr>
            </w:pPr>
            <w:r w:rsidRPr="00AE2768">
              <w:rPr>
                <w:rFonts w:ascii="GHEA Grapalat" w:hAnsi="GHEA Grapalat" w:cs="Sylfaen"/>
                <w:sz w:val="18"/>
                <w:szCs w:val="22"/>
                <w:lang w:val="pt-BR"/>
              </w:rPr>
              <w:t>մայիս</w:t>
            </w:r>
          </w:p>
        </w:tc>
        <w:tc>
          <w:tcPr>
            <w:tcW w:w="648" w:type="dxa"/>
            <w:textDirection w:val="btLr"/>
            <w:vAlign w:val="center"/>
          </w:tcPr>
          <w:p w:rsidR="00254F39" w:rsidRPr="00AE2768" w:rsidRDefault="00254F39" w:rsidP="00981B92">
            <w:pPr>
              <w:ind w:left="113" w:right="-7"/>
              <w:jc w:val="center"/>
              <w:rPr>
                <w:rFonts w:ascii="GHEA Grapalat" w:hAnsi="GHEA Grapalat"/>
                <w:sz w:val="18"/>
                <w:szCs w:val="22"/>
                <w:lang w:val="pt-BR"/>
              </w:rPr>
            </w:pPr>
            <w:r w:rsidRPr="00AE2768">
              <w:rPr>
                <w:rFonts w:ascii="GHEA Grapalat" w:hAnsi="GHEA Grapalat" w:cs="Sylfaen"/>
                <w:sz w:val="18"/>
                <w:szCs w:val="22"/>
                <w:lang w:val="pt-BR"/>
              </w:rPr>
              <w:t>սեպտեմբեր</w:t>
            </w:r>
            <w:r w:rsidRPr="00AE2768">
              <w:rPr>
                <w:rFonts w:ascii="GHEA Grapalat" w:hAnsi="GHEA Grapalat" w:cs="Times Armenian"/>
                <w:sz w:val="18"/>
                <w:szCs w:val="22"/>
                <w:lang w:val="pt-BR"/>
              </w:rPr>
              <w:t xml:space="preserve"> </w:t>
            </w:r>
          </w:p>
        </w:tc>
        <w:tc>
          <w:tcPr>
            <w:tcW w:w="630" w:type="dxa"/>
            <w:textDirection w:val="btLr"/>
            <w:vAlign w:val="center"/>
          </w:tcPr>
          <w:p w:rsidR="00254F39" w:rsidRPr="00AE2768" w:rsidRDefault="00254F39" w:rsidP="00981B92">
            <w:pPr>
              <w:ind w:left="113" w:right="-7"/>
              <w:jc w:val="center"/>
              <w:rPr>
                <w:rFonts w:ascii="GHEA Grapalat" w:hAnsi="GHEA Grapalat"/>
                <w:sz w:val="18"/>
                <w:szCs w:val="22"/>
                <w:lang w:val="pt-BR"/>
              </w:rPr>
            </w:pPr>
            <w:r w:rsidRPr="00AE2768">
              <w:rPr>
                <w:rFonts w:ascii="GHEA Grapalat" w:hAnsi="GHEA Grapalat" w:cs="Sylfaen"/>
                <w:sz w:val="18"/>
                <w:szCs w:val="22"/>
                <w:lang w:val="pt-BR"/>
              </w:rPr>
              <w:t>հոկտեմբեր</w:t>
            </w:r>
          </w:p>
        </w:tc>
        <w:tc>
          <w:tcPr>
            <w:tcW w:w="630" w:type="dxa"/>
            <w:textDirection w:val="btLr"/>
            <w:vAlign w:val="center"/>
          </w:tcPr>
          <w:p w:rsidR="00254F39" w:rsidRPr="00AE2768" w:rsidRDefault="00254F39" w:rsidP="00981B92">
            <w:pPr>
              <w:ind w:left="113" w:right="-7"/>
              <w:jc w:val="center"/>
              <w:rPr>
                <w:rFonts w:ascii="GHEA Grapalat" w:hAnsi="GHEA Grapalat"/>
                <w:sz w:val="18"/>
                <w:szCs w:val="22"/>
                <w:lang w:val="pt-BR"/>
              </w:rPr>
            </w:pPr>
            <w:r w:rsidRPr="00AE2768">
              <w:rPr>
                <w:rFonts w:ascii="GHEA Grapalat" w:hAnsi="GHEA Grapalat"/>
                <w:sz w:val="18"/>
              </w:rPr>
              <w:t xml:space="preserve"> </w:t>
            </w:r>
            <w:r w:rsidRPr="00AE2768">
              <w:rPr>
                <w:rFonts w:ascii="GHEA Grapalat" w:hAnsi="GHEA Grapalat" w:cs="Sylfaen"/>
                <w:sz w:val="18"/>
                <w:szCs w:val="22"/>
                <w:lang w:val="pt-BR"/>
              </w:rPr>
              <w:t>նոյեմբեր</w:t>
            </w:r>
          </w:p>
        </w:tc>
        <w:tc>
          <w:tcPr>
            <w:tcW w:w="540" w:type="dxa"/>
            <w:textDirection w:val="btLr"/>
            <w:vAlign w:val="center"/>
          </w:tcPr>
          <w:p w:rsidR="00254F39" w:rsidRPr="00AE2768" w:rsidRDefault="00254F39" w:rsidP="00981B92">
            <w:pPr>
              <w:ind w:left="113" w:right="-7"/>
              <w:jc w:val="center"/>
              <w:rPr>
                <w:rFonts w:ascii="GHEA Grapalat" w:hAnsi="GHEA Grapalat"/>
                <w:sz w:val="18"/>
                <w:szCs w:val="22"/>
                <w:lang w:val="pt-BR"/>
              </w:rPr>
            </w:pPr>
            <w:r w:rsidRPr="00AE2768">
              <w:rPr>
                <w:rFonts w:ascii="GHEA Grapalat" w:hAnsi="GHEA Grapalat" w:cs="Sylfaen"/>
                <w:sz w:val="18"/>
                <w:szCs w:val="22"/>
                <w:lang w:val="pt-BR"/>
              </w:rPr>
              <w:t>դեկտեմբեր</w:t>
            </w:r>
          </w:p>
        </w:tc>
        <w:tc>
          <w:tcPr>
            <w:tcW w:w="1963" w:type="dxa"/>
            <w:vAlign w:val="center"/>
          </w:tcPr>
          <w:p w:rsidR="00254F39" w:rsidRPr="00AE2768" w:rsidRDefault="00254F39" w:rsidP="00981B92">
            <w:pPr>
              <w:ind w:right="-1"/>
              <w:jc w:val="center"/>
              <w:rPr>
                <w:rFonts w:ascii="GHEA Grapalat" w:hAnsi="GHEA Grapalat"/>
                <w:sz w:val="18"/>
                <w:szCs w:val="22"/>
                <w:lang w:val="pt-BR"/>
              </w:rPr>
            </w:pPr>
            <w:r w:rsidRPr="00AE2768">
              <w:rPr>
                <w:rFonts w:ascii="GHEA Grapalat" w:hAnsi="GHEA Grapalat" w:cs="Sylfaen"/>
                <w:sz w:val="18"/>
                <w:szCs w:val="22"/>
                <w:lang w:val="pt-BR"/>
              </w:rPr>
              <w:t>Ընդամենը</w:t>
            </w:r>
          </w:p>
          <w:p w:rsidR="00254F39" w:rsidRPr="00AE2768" w:rsidRDefault="00254F39" w:rsidP="00981B92">
            <w:pPr>
              <w:jc w:val="center"/>
              <w:rPr>
                <w:rFonts w:ascii="GHEA Grapalat" w:hAnsi="GHEA Grapalat"/>
                <w:sz w:val="18"/>
                <w:lang w:val="es-ES"/>
              </w:rPr>
            </w:pPr>
          </w:p>
        </w:tc>
      </w:tr>
      <w:tr w:rsidR="00254F39" w:rsidRPr="00AE2768" w:rsidTr="00981B92">
        <w:trPr>
          <w:trHeight w:val="1538"/>
        </w:trPr>
        <w:tc>
          <w:tcPr>
            <w:tcW w:w="2016" w:type="dxa"/>
          </w:tcPr>
          <w:p w:rsidR="00254F39" w:rsidRPr="00AE2768" w:rsidRDefault="001D753D" w:rsidP="00981B92">
            <w:pPr>
              <w:jc w:val="center"/>
              <w:rPr>
                <w:rFonts w:ascii="GHEA Grapalat" w:hAnsi="GHEA Grapalat"/>
                <w:sz w:val="20"/>
                <w:lang w:val="es-ES"/>
              </w:rPr>
            </w:pPr>
            <w:r>
              <w:rPr>
                <w:rFonts w:ascii="GHEA Grapalat" w:hAnsi="GHEA Grapalat"/>
                <w:sz w:val="20"/>
                <w:lang w:val="es-ES"/>
              </w:rPr>
              <w:t>1-11</w:t>
            </w:r>
          </w:p>
        </w:tc>
        <w:tc>
          <w:tcPr>
            <w:tcW w:w="2700" w:type="dxa"/>
          </w:tcPr>
          <w:p w:rsidR="00254F39" w:rsidRPr="00AE2768" w:rsidRDefault="00254F39" w:rsidP="00981B92">
            <w:pPr>
              <w:jc w:val="center"/>
              <w:rPr>
                <w:rFonts w:ascii="GHEA Grapalat" w:hAnsi="GHEA Grapalat"/>
                <w:sz w:val="20"/>
                <w:lang w:val="es-ES"/>
              </w:rPr>
            </w:pPr>
            <w:r>
              <w:rPr>
                <w:rFonts w:ascii="GHEA Grapalat" w:hAnsi="GHEA Grapalat"/>
                <w:sz w:val="20"/>
                <w:lang w:val="es-ES"/>
              </w:rPr>
              <w:t>15000000</w:t>
            </w:r>
          </w:p>
        </w:tc>
        <w:tc>
          <w:tcPr>
            <w:tcW w:w="2520" w:type="dxa"/>
          </w:tcPr>
          <w:p w:rsidR="00254F39" w:rsidRPr="007E4C0A" w:rsidRDefault="00254F39" w:rsidP="00981B92">
            <w:pPr>
              <w:jc w:val="center"/>
              <w:rPr>
                <w:rFonts w:ascii="Sylfaen" w:hAnsi="Sylfaen"/>
                <w:sz w:val="20"/>
                <w:lang w:val="es-ES"/>
              </w:rPr>
            </w:pPr>
            <w:r>
              <w:rPr>
                <w:rFonts w:ascii="Sylfaen" w:hAnsi="Sylfaen"/>
                <w:sz w:val="20"/>
                <w:lang w:val="es-ES"/>
              </w:rPr>
              <w:t>Սննդամթերք</w:t>
            </w:r>
          </w:p>
        </w:tc>
        <w:tc>
          <w:tcPr>
            <w:tcW w:w="594"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lang w:val="pt-BR"/>
              </w:rPr>
            </w:pPr>
            <w:r w:rsidRPr="00AE2768">
              <w:rPr>
                <w:rFonts w:ascii="GHEA Grapalat" w:hAnsi="GHEA Grapalat"/>
                <w:sz w:val="20"/>
                <w:lang w:val="pt-BR"/>
              </w:rPr>
              <w:t>... %</w:t>
            </w:r>
          </w:p>
        </w:tc>
        <w:tc>
          <w:tcPr>
            <w:tcW w:w="750"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lang w:val="pt-BR"/>
              </w:rPr>
            </w:pPr>
            <w:r w:rsidRPr="00AE2768">
              <w:rPr>
                <w:rFonts w:ascii="GHEA Grapalat" w:hAnsi="GHEA Grapalat"/>
                <w:sz w:val="20"/>
                <w:lang w:val="pt-BR"/>
              </w:rPr>
              <w:t>... %</w:t>
            </w:r>
          </w:p>
        </w:tc>
        <w:tc>
          <w:tcPr>
            <w:tcW w:w="726"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cs="Arial"/>
                <w:sz w:val="18"/>
                <w:szCs w:val="18"/>
                <w:lang w:val="pt-BR"/>
              </w:rPr>
            </w:pPr>
            <w:r w:rsidRPr="00AE2768">
              <w:rPr>
                <w:rFonts w:ascii="GHEA Grapalat" w:hAnsi="GHEA Grapalat"/>
                <w:sz w:val="20"/>
                <w:lang w:val="pt-BR"/>
              </w:rPr>
              <w:t>... %</w:t>
            </w:r>
          </w:p>
        </w:tc>
        <w:tc>
          <w:tcPr>
            <w:tcW w:w="774"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cs="Arial"/>
                <w:sz w:val="18"/>
                <w:szCs w:val="18"/>
                <w:lang w:val="pt-BR"/>
              </w:rPr>
            </w:pPr>
            <w:r w:rsidRPr="00AE2768">
              <w:rPr>
                <w:rFonts w:ascii="GHEA Grapalat" w:hAnsi="GHEA Grapalat"/>
                <w:sz w:val="20"/>
                <w:lang w:val="pt-BR"/>
              </w:rPr>
              <w:t>... %</w:t>
            </w:r>
          </w:p>
        </w:tc>
        <w:tc>
          <w:tcPr>
            <w:tcW w:w="612"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cs="Arial"/>
                <w:sz w:val="18"/>
                <w:szCs w:val="18"/>
                <w:lang w:val="pt-BR"/>
              </w:rPr>
            </w:pPr>
            <w:r w:rsidRPr="00AE2768">
              <w:rPr>
                <w:rFonts w:ascii="GHEA Grapalat" w:hAnsi="GHEA Grapalat"/>
                <w:sz w:val="20"/>
                <w:lang w:val="pt-BR"/>
              </w:rPr>
              <w:t>... %</w:t>
            </w:r>
          </w:p>
        </w:tc>
        <w:tc>
          <w:tcPr>
            <w:tcW w:w="648"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cs="Arial"/>
                <w:sz w:val="18"/>
                <w:szCs w:val="18"/>
                <w:lang w:val="pt-BR"/>
              </w:rPr>
            </w:pPr>
            <w:r w:rsidRPr="00AE2768">
              <w:rPr>
                <w:rFonts w:ascii="GHEA Grapalat" w:hAnsi="GHEA Grapalat"/>
                <w:sz w:val="20"/>
                <w:lang w:val="pt-BR"/>
              </w:rPr>
              <w:t>... %</w:t>
            </w:r>
          </w:p>
        </w:tc>
        <w:tc>
          <w:tcPr>
            <w:tcW w:w="630"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cs="Arial"/>
                <w:sz w:val="18"/>
                <w:szCs w:val="18"/>
                <w:lang w:val="pt-BR"/>
              </w:rPr>
            </w:pPr>
            <w:r w:rsidRPr="00AE2768">
              <w:rPr>
                <w:rFonts w:ascii="GHEA Grapalat" w:hAnsi="GHEA Grapalat"/>
                <w:sz w:val="20"/>
                <w:lang w:val="pt-BR"/>
              </w:rPr>
              <w:t>... %</w:t>
            </w:r>
          </w:p>
        </w:tc>
        <w:tc>
          <w:tcPr>
            <w:tcW w:w="630"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cs="Arial"/>
                <w:sz w:val="18"/>
                <w:szCs w:val="18"/>
                <w:lang w:val="pt-BR"/>
              </w:rPr>
            </w:pPr>
            <w:r w:rsidRPr="00AE2768">
              <w:rPr>
                <w:rFonts w:ascii="GHEA Grapalat" w:hAnsi="GHEA Grapalat"/>
                <w:sz w:val="20"/>
                <w:lang w:val="pt-BR"/>
              </w:rPr>
              <w:t>... %</w:t>
            </w:r>
          </w:p>
        </w:tc>
        <w:tc>
          <w:tcPr>
            <w:tcW w:w="540"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cs="Arial"/>
                <w:sz w:val="18"/>
                <w:szCs w:val="18"/>
                <w:lang w:val="pt-BR"/>
              </w:rPr>
            </w:pPr>
            <w:r w:rsidRPr="00AE2768">
              <w:rPr>
                <w:rFonts w:ascii="GHEA Grapalat" w:hAnsi="GHEA Grapalat"/>
                <w:sz w:val="20"/>
                <w:lang w:val="pt-BR"/>
              </w:rPr>
              <w:t>... %</w:t>
            </w:r>
          </w:p>
        </w:tc>
        <w:tc>
          <w:tcPr>
            <w:tcW w:w="1963" w:type="dxa"/>
          </w:tcPr>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sz w:val="20"/>
                <w:lang w:val="pt-BR"/>
              </w:rPr>
            </w:pPr>
          </w:p>
          <w:p w:rsidR="00254F39" w:rsidRPr="00AE2768" w:rsidRDefault="00254F39" w:rsidP="00981B92">
            <w:pPr>
              <w:jc w:val="center"/>
              <w:rPr>
                <w:rFonts w:ascii="GHEA Grapalat" w:hAnsi="GHEA Grapalat"/>
                <w:b/>
                <w:lang w:val="pt-BR"/>
              </w:rPr>
            </w:pPr>
            <w:r w:rsidRPr="00AE2768">
              <w:rPr>
                <w:rFonts w:ascii="GHEA Grapalat" w:hAnsi="GHEA Grapalat"/>
                <w:sz w:val="20"/>
                <w:lang w:val="pt-BR"/>
              </w:rPr>
              <w:t>... %</w:t>
            </w:r>
          </w:p>
        </w:tc>
      </w:tr>
    </w:tbl>
    <w:p w:rsidR="00254F39" w:rsidRPr="00AE2768" w:rsidRDefault="00254F39" w:rsidP="00254F39">
      <w:pPr>
        <w:rPr>
          <w:rFonts w:ascii="GHEA Grapalat" w:hAnsi="GHEA Grapalat"/>
          <w:i/>
          <w:sz w:val="18"/>
          <w:szCs w:val="18"/>
        </w:rPr>
      </w:pPr>
    </w:p>
    <w:p w:rsidR="00254F39" w:rsidRPr="00AE2768" w:rsidRDefault="00254F39" w:rsidP="00254F39">
      <w:pPr>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Վճարման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ենթակա</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գումարները</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ներկայացվում են աճողական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54F39" w:rsidRPr="00AE2768" w:rsidRDefault="00254F39" w:rsidP="00254F39">
      <w:pPr>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54F39" w:rsidRPr="00AE2768" w:rsidRDefault="00254F39" w:rsidP="00254F3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254F39" w:rsidRPr="00AC2A2E" w:rsidTr="00981B92">
        <w:trPr>
          <w:jc w:val="center"/>
        </w:trPr>
        <w:tc>
          <w:tcPr>
            <w:tcW w:w="4536" w:type="dxa"/>
          </w:tcPr>
          <w:p w:rsidR="00254F39" w:rsidRPr="00AC2A2E" w:rsidRDefault="00254F39" w:rsidP="00981B92">
            <w:pPr>
              <w:jc w:val="center"/>
              <w:rPr>
                <w:rFonts w:ascii="GHEA Grapalat" w:hAnsi="GHEA Grapalat" w:cs="Sylfaen"/>
                <w:b/>
                <w:bCs/>
                <w:sz w:val="18"/>
                <w:szCs w:val="18"/>
                <w:lang w:val="nb-NO"/>
              </w:rPr>
            </w:pPr>
            <w:r w:rsidRPr="00AC2A2E">
              <w:rPr>
                <w:rFonts w:ascii="GHEA Grapalat" w:hAnsi="GHEA Grapalat" w:cs="Sylfaen"/>
                <w:b/>
                <w:bCs/>
                <w:sz w:val="18"/>
                <w:szCs w:val="18"/>
                <w:lang w:val="nb-NO"/>
              </w:rPr>
              <w:t>ԳՆՈՐԴ</w:t>
            </w:r>
          </w:p>
          <w:p w:rsidR="00254F39" w:rsidRPr="00AC2A2E" w:rsidRDefault="00254F39" w:rsidP="00981B92">
            <w:pPr>
              <w:rPr>
                <w:rFonts w:ascii="GHEA Grapalat" w:hAnsi="GHEA Grapalat"/>
                <w:sz w:val="18"/>
                <w:szCs w:val="18"/>
                <w:lang w:val="es-ES"/>
              </w:rPr>
            </w:pPr>
            <w:r w:rsidRPr="00AC2A2E">
              <w:rPr>
                <w:rFonts w:ascii="GHEA Grapalat" w:hAnsi="GHEA Grapalat"/>
                <w:sz w:val="18"/>
                <w:szCs w:val="18"/>
                <w:lang w:val="es-ES"/>
              </w:rPr>
              <w:t>&lt;&lt;</w:t>
            </w:r>
            <w:r w:rsidRPr="00AC2A2E">
              <w:rPr>
                <w:rFonts w:ascii="Sylfaen" w:hAnsi="Sylfaen" w:cs="Sylfaen"/>
                <w:sz w:val="18"/>
                <w:szCs w:val="18"/>
                <w:lang w:val="ru-RU"/>
              </w:rPr>
              <w:t>ՀՀ</w:t>
            </w:r>
            <w:r w:rsidRPr="00AC2A2E">
              <w:rPr>
                <w:rFonts w:ascii="GHEA Grapalat" w:hAnsi="GHEA Grapalat"/>
                <w:sz w:val="18"/>
                <w:szCs w:val="18"/>
                <w:lang w:val="es-ES"/>
              </w:rPr>
              <w:t xml:space="preserve"> </w:t>
            </w:r>
            <w:r w:rsidRPr="00AC2A2E">
              <w:rPr>
                <w:rFonts w:ascii="Sylfaen" w:hAnsi="Sylfaen" w:cs="Sylfaen"/>
                <w:sz w:val="18"/>
                <w:szCs w:val="18"/>
                <w:lang w:val="ru-RU"/>
              </w:rPr>
              <w:t>Արարատի</w:t>
            </w:r>
            <w:r w:rsidRPr="00AC2A2E">
              <w:rPr>
                <w:rFonts w:ascii="GHEA Grapalat" w:hAnsi="GHEA Grapalat"/>
                <w:sz w:val="18"/>
                <w:szCs w:val="18"/>
                <w:lang w:val="es-ES"/>
              </w:rPr>
              <w:t xml:space="preserve"> </w:t>
            </w:r>
            <w:r w:rsidRPr="00AC2A2E">
              <w:rPr>
                <w:rFonts w:ascii="Sylfaen" w:hAnsi="Sylfaen" w:cs="Sylfaen"/>
                <w:sz w:val="18"/>
                <w:szCs w:val="18"/>
                <w:lang w:val="ru-RU"/>
              </w:rPr>
              <w:t>մարզի</w:t>
            </w:r>
            <w:r w:rsidRPr="00AC2A2E">
              <w:rPr>
                <w:rFonts w:ascii="GHEA Grapalat" w:hAnsi="GHEA Grapalat"/>
                <w:sz w:val="18"/>
                <w:szCs w:val="18"/>
                <w:lang w:val="es-ES"/>
              </w:rPr>
              <w:t xml:space="preserve"> </w:t>
            </w:r>
            <w:r w:rsidR="00BF26B0" w:rsidRPr="00AC2A2E">
              <w:rPr>
                <w:rFonts w:ascii="GHEA Grapalat" w:hAnsi="GHEA Grapalat"/>
                <w:sz w:val="18"/>
                <w:szCs w:val="18"/>
                <w:lang w:val="es-ES"/>
              </w:rPr>
              <w:t>Ոսկետափի Սարգիս Հովհաննիսյանի անվան հիմնական</w:t>
            </w:r>
            <w:r w:rsidRPr="00AC2A2E">
              <w:rPr>
                <w:rFonts w:ascii="GHEA Grapalat" w:hAnsi="GHEA Grapalat"/>
                <w:sz w:val="18"/>
                <w:szCs w:val="18"/>
                <w:lang w:val="es-ES"/>
              </w:rPr>
              <w:t xml:space="preserve"> </w:t>
            </w:r>
            <w:r w:rsidRPr="00AC2A2E">
              <w:rPr>
                <w:rFonts w:ascii="Sylfaen" w:hAnsi="Sylfaen" w:cs="Sylfaen"/>
                <w:sz w:val="18"/>
                <w:szCs w:val="18"/>
                <w:lang w:val="ru-RU"/>
              </w:rPr>
              <w:t>դպրոց</w:t>
            </w:r>
            <w:r w:rsidRPr="00AC2A2E">
              <w:rPr>
                <w:rFonts w:ascii="GHEA Grapalat" w:hAnsi="GHEA Grapalat"/>
                <w:sz w:val="18"/>
                <w:szCs w:val="18"/>
                <w:lang w:val="es-ES"/>
              </w:rPr>
              <w:t>&gt;&gt;</w:t>
            </w:r>
            <w:r w:rsidRPr="00AC2A2E">
              <w:rPr>
                <w:rFonts w:ascii="Sylfaen" w:hAnsi="Sylfaen" w:cs="Sylfaen"/>
                <w:sz w:val="18"/>
                <w:szCs w:val="18"/>
                <w:lang w:val="ru-RU"/>
              </w:rPr>
              <w:t>ՊՈԱԿ</w:t>
            </w:r>
          </w:p>
          <w:p w:rsidR="00254F39" w:rsidRPr="00AC2A2E" w:rsidRDefault="00254F39" w:rsidP="00981B92">
            <w:pPr>
              <w:rPr>
                <w:rFonts w:ascii="GHEA Grapalat" w:hAnsi="GHEA Grapalat"/>
                <w:sz w:val="18"/>
                <w:szCs w:val="18"/>
                <w:lang w:val="es-ES"/>
              </w:rPr>
            </w:pPr>
            <w:r w:rsidRPr="00AC2A2E">
              <w:rPr>
                <w:rFonts w:ascii="Sylfaen" w:hAnsi="Sylfaen" w:cs="Sylfaen"/>
                <w:sz w:val="18"/>
                <w:szCs w:val="18"/>
                <w:lang w:val="ru-RU"/>
              </w:rPr>
              <w:t>Գ</w:t>
            </w:r>
            <w:r w:rsidRPr="00AC2A2E">
              <w:rPr>
                <w:rFonts w:ascii="GHEA Grapalat" w:hAnsi="GHEA Grapalat"/>
                <w:sz w:val="18"/>
                <w:szCs w:val="18"/>
                <w:lang w:val="es-ES"/>
              </w:rPr>
              <w:t>.</w:t>
            </w:r>
            <w:r w:rsidR="00BF26B0" w:rsidRPr="00AC2A2E">
              <w:rPr>
                <w:rFonts w:ascii="GHEA Grapalat" w:hAnsi="GHEA Grapalat"/>
                <w:sz w:val="18"/>
                <w:szCs w:val="18"/>
                <w:lang w:val="es-ES"/>
              </w:rPr>
              <w:t>Ոսկետափ ,Մեսրոպ Մաշտոցի 30</w:t>
            </w:r>
          </w:p>
          <w:p w:rsidR="00254F39" w:rsidRPr="00AC2A2E" w:rsidRDefault="00254F39" w:rsidP="00981B92">
            <w:pPr>
              <w:rPr>
                <w:rFonts w:ascii="GHEA Grapalat" w:hAnsi="GHEA Grapalat"/>
                <w:sz w:val="18"/>
                <w:szCs w:val="18"/>
                <w:lang w:val="es-ES"/>
              </w:rPr>
            </w:pPr>
            <w:r w:rsidRPr="00AC2A2E">
              <w:rPr>
                <w:rFonts w:ascii="Sylfaen" w:hAnsi="Sylfaen" w:cs="Sylfaen"/>
                <w:sz w:val="18"/>
                <w:szCs w:val="18"/>
                <w:lang w:val="ru-RU"/>
              </w:rPr>
              <w:t>Ֆին</w:t>
            </w:r>
            <w:r w:rsidRPr="00AC2A2E">
              <w:rPr>
                <w:rFonts w:ascii="GHEA Grapalat" w:hAnsi="GHEA Grapalat"/>
                <w:sz w:val="18"/>
                <w:szCs w:val="18"/>
                <w:lang w:val="es-ES"/>
              </w:rPr>
              <w:t>.</w:t>
            </w:r>
            <w:r w:rsidRPr="00AC2A2E">
              <w:rPr>
                <w:rFonts w:ascii="Sylfaen" w:hAnsi="Sylfaen" w:cs="Sylfaen"/>
                <w:sz w:val="18"/>
                <w:szCs w:val="18"/>
                <w:lang w:val="ru-RU"/>
              </w:rPr>
              <w:t>նախ</w:t>
            </w:r>
            <w:r w:rsidRPr="00AC2A2E">
              <w:rPr>
                <w:rFonts w:ascii="GHEA Grapalat" w:hAnsi="GHEA Grapalat"/>
                <w:sz w:val="18"/>
                <w:szCs w:val="18"/>
                <w:lang w:val="es-ES"/>
              </w:rPr>
              <w:t xml:space="preserve">. </w:t>
            </w:r>
            <w:r w:rsidRPr="00AC2A2E">
              <w:rPr>
                <w:rFonts w:ascii="Sylfaen" w:hAnsi="Sylfaen" w:cs="Sylfaen"/>
                <w:sz w:val="18"/>
                <w:szCs w:val="18"/>
                <w:lang w:val="ru-RU"/>
              </w:rPr>
              <w:t>գործառնական</w:t>
            </w:r>
            <w:r w:rsidRPr="00AC2A2E">
              <w:rPr>
                <w:rFonts w:ascii="GHEA Grapalat" w:hAnsi="GHEA Grapalat"/>
                <w:sz w:val="18"/>
                <w:szCs w:val="18"/>
                <w:lang w:val="es-ES"/>
              </w:rPr>
              <w:t xml:space="preserve"> </w:t>
            </w:r>
            <w:r w:rsidRPr="00AC2A2E">
              <w:rPr>
                <w:rFonts w:ascii="Sylfaen" w:hAnsi="Sylfaen" w:cs="Sylfaen"/>
                <w:sz w:val="18"/>
                <w:szCs w:val="18"/>
                <w:lang w:val="ru-RU"/>
              </w:rPr>
              <w:t>վա</w:t>
            </w:r>
            <w:r w:rsidRPr="00AC2A2E">
              <w:rPr>
                <w:rFonts w:ascii="Sylfaen" w:hAnsi="Sylfaen" w:cs="Sylfaen"/>
                <w:sz w:val="18"/>
                <w:szCs w:val="18"/>
              </w:rPr>
              <w:t>ր</w:t>
            </w:r>
            <w:r w:rsidRPr="00AC2A2E">
              <w:rPr>
                <w:rFonts w:ascii="Sylfaen" w:hAnsi="Sylfaen" w:cs="Sylfaen"/>
                <w:sz w:val="18"/>
                <w:szCs w:val="18"/>
                <w:lang w:val="ru-RU"/>
              </w:rPr>
              <w:t>չություն՝</w:t>
            </w:r>
          </w:p>
          <w:p w:rsidR="00254F39" w:rsidRPr="00AC2A2E" w:rsidRDefault="00254F39" w:rsidP="00981B92">
            <w:pPr>
              <w:rPr>
                <w:rFonts w:ascii="GHEA Grapalat" w:hAnsi="GHEA Grapalat"/>
                <w:sz w:val="18"/>
                <w:szCs w:val="18"/>
                <w:lang w:val="es-ES"/>
              </w:rPr>
            </w:pPr>
            <w:r w:rsidRPr="00AC2A2E">
              <w:rPr>
                <w:rFonts w:ascii="GHEA Grapalat" w:hAnsi="GHEA Grapalat"/>
                <w:sz w:val="18"/>
                <w:szCs w:val="18"/>
                <w:lang w:val="es-ES"/>
              </w:rPr>
              <w:t>900</w:t>
            </w:r>
            <w:r w:rsidR="00381A43" w:rsidRPr="00AC2A2E">
              <w:rPr>
                <w:rFonts w:ascii="GHEA Grapalat" w:hAnsi="GHEA Grapalat"/>
                <w:sz w:val="18"/>
                <w:szCs w:val="18"/>
                <w:lang w:val="es-ES"/>
              </w:rPr>
              <w:t>428000419</w:t>
            </w:r>
          </w:p>
          <w:p w:rsidR="00254F39" w:rsidRPr="00AC2A2E" w:rsidRDefault="00254F39" w:rsidP="00981B92">
            <w:pPr>
              <w:rPr>
                <w:rFonts w:ascii="GHEA Grapalat" w:hAnsi="GHEA Grapalat"/>
                <w:sz w:val="18"/>
                <w:szCs w:val="18"/>
                <w:lang w:val="es-ES"/>
              </w:rPr>
            </w:pPr>
            <w:r w:rsidRPr="00AC2A2E">
              <w:rPr>
                <w:rFonts w:ascii="Sylfaen" w:hAnsi="Sylfaen" w:cs="Sylfaen"/>
                <w:sz w:val="18"/>
                <w:szCs w:val="18"/>
                <w:lang w:val="ru-RU"/>
              </w:rPr>
              <w:t>ՀՎՀՀ</w:t>
            </w:r>
            <w:r w:rsidRPr="00AC2A2E">
              <w:rPr>
                <w:rFonts w:ascii="GHEA Grapalat" w:hAnsi="GHEA Grapalat"/>
                <w:sz w:val="18"/>
                <w:szCs w:val="18"/>
                <w:lang w:val="es-ES"/>
              </w:rPr>
              <w:t xml:space="preserve"> 0</w:t>
            </w:r>
            <w:r w:rsidR="00381A43" w:rsidRPr="00AC2A2E">
              <w:rPr>
                <w:rFonts w:ascii="GHEA Grapalat" w:hAnsi="GHEA Grapalat"/>
                <w:sz w:val="18"/>
                <w:szCs w:val="18"/>
                <w:lang w:val="es-ES"/>
              </w:rPr>
              <w:t>4103945</w:t>
            </w:r>
          </w:p>
          <w:p w:rsidR="00254F39" w:rsidRPr="00AC2A2E" w:rsidRDefault="00254F39" w:rsidP="00981B92">
            <w:pPr>
              <w:jc w:val="center"/>
              <w:rPr>
                <w:rFonts w:ascii="GHEA Grapalat" w:hAnsi="GHEA Grapalat"/>
                <w:sz w:val="18"/>
                <w:szCs w:val="18"/>
                <w:lang w:val="es-ES"/>
              </w:rPr>
            </w:pPr>
            <w:r w:rsidRPr="00AC2A2E">
              <w:rPr>
                <w:rFonts w:ascii="Sylfaen" w:hAnsi="Sylfaen" w:cs="Sylfaen"/>
                <w:sz w:val="18"/>
                <w:szCs w:val="18"/>
                <w:lang w:val="ru-RU"/>
              </w:rPr>
              <w:t>Տնօրեն՝</w:t>
            </w:r>
            <w:r w:rsidRPr="00AC2A2E">
              <w:rPr>
                <w:rFonts w:ascii="GHEA Grapalat" w:hAnsi="GHEA Grapalat"/>
                <w:sz w:val="18"/>
                <w:szCs w:val="18"/>
                <w:lang w:val="es-ES"/>
              </w:rPr>
              <w:t xml:space="preserve">                        </w:t>
            </w:r>
            <w:r w:rsidR="00BF26B0" w:rsidRPr="00AC2A2E">
              <w:rPr>
                <w:rFonts w:ascii="GHEA Grapalat" w:hAnsi="GHEA Grapalat"/>
                <w:sz w:val="18"/>
                <w:szCs w:val="18"/>
                <w:lang w:val="es-ES"/>
              </w:rPr>
              <w:t>Թ</w:t>
            </w:r>
            <w:r w:rsidRPr="00AC2A2E">
              <w:rPr>
                <w:rFonts w:ascii="GHEA Grapalat" w:hAnsi="GHEA Grapalat"/>
                <w:sz w:val="18"/>
                <w:szCs w:val="18"/>
                <w:lang w:val="es-ES"/>
              </w:rPr>
              <w:t>.</w:t>
            </w:r>
            <w:r w:rsidR="00BF26B0" w:rsidRPr="00AC2A2E">
              <w:rPr>
                <w:rFonts w:ascii="GHEA Grapalat" w:hAnsi="GHEA Grapalat"/>
                <w:sz w:val="18"/>
                <w:szCs w:val="18"/>
                <w:lang w:val="es-ES"/>
              </w:rPr>
              <w:t>Պետրո</w:t>
            </w:r>
            <w:r w:rsidRPr="00AC2A2E">
              <w:rPr>
                <w:rFonts w:ascii="Sylfaen" w:hAnsi="Sylfaen" w:cs="Sylfaen"/>
                <w:sz w:val="18"/>
                <w:szCs w:val="18"/>
                <w:lang w:val="ru-RU"/>
              </w:rPr>
              <w:t>սյա</w:t>
            </w:r>
            <w:r w:rsidRPr="00AC2A2E">
              <w:rPr>
                <w:rFonts w:ascii="Sylfaen" w:hAnsi="Sylfaen" w:cs="Sylfaen"/>
                <w:sz w:val="18"/>
                <w:szCs w:val="18"/>
              </w:rPr>
              <w:t>ն</w:t>
            </w:r>
          </w:p>
          <w:p w:rsidR="00254F39" w:rsidRPr="00AC2A2E" w:rsidRDefault="00254F39" w:rsidP="00981B92">
            <w:pPr>
              <w:jc w:val="center"/>
              <w:rPr>
                <w:rFonts w:ascii="GHEA Grapalat" w:hAnsi="GHEA Grapalat"/>
                <w:sz w:val="18"/>
                <w:szCs w:val="18"/>
                <w:lang w:val="es-ES"/>
              </w:rPr>
            </w:pPr>
            <w:r w:rsidRPr="00AC2A2E">
              <w:rPr>
                <w:rFonts w:ascii="GHEA Grapalat" w:hAnsi="GHEA Grapalat"/>
                <w:sz w:val="18"/>
                <w:szCs w:val="18"/>
                <w:lang w:val="es-ES"/>
              </w:rPr>
              <w:t>---------------------------------</w:t>
            </w:r>
          </w:p>
          <w:p w:rsidR="00254F39" w:rsidRPr="00AC2A2E" w:rsidRDefault="00254F39" w:rsidP="00981B92">
            <w:pPr>
              <w:jc w:val="center"/>
              <w:rPr>
                <w:rFonts w:ascii="GHEA Grapalat" w:hAnsi="GHEA Grapalat"/>
                <w:sz w:val="18"/>
                <w:szCs w:val="18"/>
                <w:lang w:val="es-ES"/>
              </w:rPr>
            </w:pPr>
            <w:r w:rsidRPr="00AC2A2E">
              <w:rPr>
                <w:rFonts w:ascii="GHEA Grapalat" w:hAnsi="GHEA Grapalat"/>
                <w:sz w:val="18"/>
                <w:szCs w:val="18"/>
                <w:lang w:val="es-ES"/>
              </w:rPr>
              <w:t>/</w:t>
            </w:r>
            <w:r w:rsidRPr="00AC2A2E">
              <w:rPr>
                <w:rFonts w:ascii="GHEA Grapalat" w:hAnsi="GHEA Grapalat" w:cs="Sylfaen"/>
                <w:sz w:val="18"/>
                <w:szCs w:val="18"/>
                <w:lang w:val="ru-RU"/>
              </w:rPr>
              <w:t>ստորագրություն</w:t>
            </w:r>
            <w:r w:rsidRPr="00AC2A2E">
              <w:rPr>
                <w:rFonts w:ascii="GHEA Grapalat" w:hAnsi="GHEA Grapalat"/>
                <w:sz w:val="18"/>
                <w:szCs w:val="18"/>
                <w:lang w:val="es-ES"/>
              </w:rPr>
              <w:t>/</w:t>
            </w:r>
          </w:p>
          <w:p w:rsidR="00254F39" w:rsidRPr="00AC2A2E" w:rsidRDefault="00254F39" w:rsidP="00981B92">
            <w:pPr>
              <w:jc w:val="center"/>
              <w:rPr>
                <w:rFonts w:ascii="GHEA Grapalat" w:hAnsi="GHEA Grapalat"/>
                <w:sz w:val="18"/>
                <w:szCs w:val="18"/>
                <w:lang w:val="ru-RU"/>
              </w:rPr>
            </w:pPr>
            <w:r w:rsidRPr="00AC2A2E">
              <w:rPr>
                <w:rFonts w:ascii="GHEA Grapalat" w:hAnsi="GHEA Grapalat" w:cs="Sylfaen"/>
                <w:sz w:val="18"/>
                <w:szCs w:val="18"/>
                <w:lang w:val="ru-RU"/>
              </w:rPr>
              <w:t>Կ</w:t>
            </w:r>
            <w:r w:rsidRPr="00AC2A2E">
              <w:rPr>
                <w:rFonts w:ascii="GHEA Grapalat" w:hAnsi="GHEA Grapalat"/>
                <w:sz w:val="18"/>
                <w:szCs w:val="18"/>
                <w:lang w:val="ru-RU"/>
              </w:rPr>
              <w:t>.</w:t>
            </w:r>
            <w:r w:rsidRPr="00AC2A2E">
              <w:rPr>
                <w:rFonts w:ascii="GHEA Grapalat" w:hAnsi="GHEA Grapalat" w:cs="Sylfaen"/>
                <w:sz w:val="18"/>
                <w:szCs w:val="18"/>
                <w:lang w:val="ru-RU"/>
              </w:rPr>
              <w:t>Տ</w:t>
            </w:r>
          </w:p>
        </w:tc>
        <w:tc>
          <w:tcPr>
            <w:tcW w:w="760" w:type="dxa"/>
          </w:tcPr>
          <w:p w:rsidR="00254F39" w:rsidRPr="00AC2A2E" w:rsidRDefault="00254F39" w:rsidP="00981B92">
            <w:pPr>
              <w:jc w:val="center"/>
              <w:rPr>
                <w:rFonts w:ascii="GHEA Grapalat" w:hAnsi="GHEA Grapalat"/>
                <w:sz w:val="18"/>
                <w:szCs w:val="18"/>
                <w:lang w:val="ru-RU"/>
              </w:rPr>
            </w:pPr>
          </w:p>
        </w:tc>
        <w:tc>
          <w:tcPr>
            <w:tcW w:w="4343" w:type="dxa"/>
          </w:tcPr>
          <w:p w:rsidR="00254F39" w:rsidRPr="00AC2A2E" w:rsidRDefault="00254F39" w:rsidP="00981B92">
            <w:pPr>
              <w:jc w:val="center"/>
              <w:rPr>
                <w:rFonts w:ascii="GHEA Grapalat" w:hAnsi="GHEA Grapalat" w:cs="Sylfaen"/>
                <w:b/>
                <w:bCs/>
                <w:sz w:val="18"/>
                <w:szCs w:val="18"/>
                <w:lang w:val="ru-RU"/>
              </w:rPr>
            </w:pPr>
            <w:r w:rsidRPr="00AC2A2E">
              <w:rPr>
                <w:rFonts w:ascii="GHEA Grapalat" w:hAnsi="GHEA Grapalat" w:cs="Sylfaen"/>
                <w:b/>
                <w:bCs/>
                <w:sz w:val="18"/>
                <w:szCs w:val="18"/>
                <w:lang w:val="pt-BR"/>
              </w:rPr>
              <w:t>ՎԱՃԱՌՈՂ</w:t>
            </w:r>
          </w:p>
          <w:p w:rsidR="00254F39" w:rsidRPr="00AC2A2E" w:rsidRDefault="00254F39" w:rsidP="00981B92">
            <w:pPr>
              <w:jc w:val="center"/>
              <w:rPr>
                <w:rFonts w:ascii="GHEA Grapalat" w:hAnsi="GHEA Grapalat"/>
                <w:sz w:val="18"/>
                <w:szCs w:val="18"/>
                <w:lang w:val="ru-RU"/>
              </w:rPr>
            </w:pPr>
          </w:p>
          <w:p w:rsidR="00254F39" w:rsidRPr="00AC2A2E" w:rsidRDefault="00254F39" w:rsidP="00981B92">
            <w:pPr>
              <w:jc w:val="center"/>
              <w:rPr>
                <w:rFonts w:ascii="GHEA Grapalat" w:hAnsi="GHEA Grapalat"/>
                <w:sz w:val="18"/>
                <w:szCs w:val="18"/>
                <w:lang w:val="ru-RU"/>
              </w:rPr>
            </w:pPr>
          </w:p>
          <w:p w:rsidR="00254F39" w:rsidRPr="00AC2A2E" w:rsidRDefault="00254F39" w:rsidP="00981B92">
            <w:pPr>
              <w:jc w:val="center"/>
              <w:rPr>
                <w:rFonts w:ascii="GHEA Grapalat" w:hAnsi="GHEA Grapalat"/>
                <w:sz w:val="18"/>
                <w:szCs w:val="18"/>
                <w:lang w:val="ru-RU"/>
              </w:rPr>
            </w:pPr>
            <w:r w:rsidRPr="00AC2A2E">
              <w:rPr>
                <w:rFonts w:ascii="GHEA Grapalat" w:hAnsi="GHEA Grapalat"/>
                <w:sz w:val="18"/>
                <w:szCs w:val="18"/>
                <w:lang w:val="ru-RU"/>
              </w:rPr>
              <w:t>---------------------------------</w:t>
            </w:r>
          </w:p>
          <w:p w:rsidR="00254F39" w:rsidRPr="00AC2A2E" w:rsidRDefault="00254F39" w:rsidP="00981B92">
            <w:pPr>
              <w:jc w:val="center"/>
              <w:rPr>
                <w:rFonts w:ascii="GHEA Grapalat" w:hAnsi="GHEA Grapalat"/>
                <w:sz w:val="18"/>
                <w:szCs w:val="18"/>
              </w:rPr>
            </w:pPr>
            <w:r w:rsidRPr="00AC2A2E">
              <w:rPr>
                <w:rFonts w:ascii="GHEA Grapalat" w:hAnsi="GHEA Grapalat"/>
                <w:sz w:val="18"/>
                <w:szCs w:val="18"/>
              </w:rPr>
              <w:t>/</w:t>
            </w:r>
            <w:r w:rsidRPr="00AC2A2E">
              <w:rPr>
                <w:rFonts w:ascii="GHEA Grapalat" w:hAnsi="GHEA Grapalat" w:cs="Sylfaen"/>
                <w:sz w:val="18"/>
                <w:szCs w:val="18"/>
                <w:lang w:val="ru-RU"/>
              </w:rPr>
              <w:t>ստորագրություն</w:t>
            </w:r>
            <w:r w:rsidRPr="00AC2A2E">
              <w:rPr>
                <w:rFonts w:ascii="GHEA Grapalat" w:hAnsi="GHEA Grapalat"/>
                <w:sz w:val="18"/>
                <w:szCs w:val="18"/>
              </w:rPr>
              <w:t>/</w:t>
            </w:r>
          </w:p>
          <w:p w:rsidR="00254F39" w:rsidRPr="00AC2A2E" w:rsidRDefault="00254F39" w:rsidP="00981B92">
            <w:pPr>
              <w:jc w:val="center"/>
              <w:rPr>
                <w:rFonts w:ascii="GHEA Grapalat" w:hAnsi="GHEA Grapalat"/>
                <w:sz w:val="18"/>
                <w:szCs w:val="18"/>
                <w:lang w:val="ru-RU"/>
              </w:rPr>
            </w:pPr>
            <w:r w:rsidRPr="00AC2A2E">
              <w:rPr>
                <w:rFonts w:ascii="GHEA Grapalat" w:hAnsi="GHEA Grapalat" w:cs="Sylfaen"/>
                <w:sz w:val="18"/>
                <w:szCs w:val="18"/>
                <w:lang w:val="ru-RU"/>
              </w:rPr>
              <w:t>Կ</w:t>
            </w:r>
            <w:r w:rsidRPr="00AC2A2E">
              <w:rPr>
                <w:rFonts w:ascii="GHEA Grapalat" w:hAnsi="GHEA Grapalat"/>
                <w:sz w:val="18"/>
                <w:szCs w:val="18"/>
                <w:lang w:val="ru-RU"/>
              </w:rPr>
              <w:t>.</w:t>
            </w:r>
            <w:r w:rsidRPr="00AC2A2E">
              <w:rPr>
                <w:rFonts w:ascii="GHEA Grapalat" w:hAnsi="GHEA Grapalat" w:cs="Sylfaen"/>
                <w:sz w:val="18"/>
                <w:szCs w:val="18"/>
                <w:lang w:val="ru-RU"/>
              </w:rPr>
              <w:t>Տ</w:t>
            </w:r>
          </w:p>
        </w:tc>
      </w:tr>
    </w:tbl>
    <w:p w:rsidR="00254F39" w:rsidRPr="00AE2768" w:rsidRDefault="00254F39" w:rsidP="00254F39">
      <w:pPr>
        <w:rPr>
          <w:rFonts w:ascii="GHEA Grapalat" w:hAnsi="GHEA Grapalat"/>
          <w:sz w:val="20"/>
          <w:lang w:val="ru-RU"/>
        </w:rPr>
        <w:sectPr w:rsidR="00254F39" w:rsidRPr="00AE2768" w:rsidSect="00381A43">
          <w:footnotePr>
            <w:pos w:val="beneathText"/>
          </w:footnotePr>
          <w:pgSz w:w="16838" w:h="11906" w:orient="landscape" w:code="9"/>
          <w:pgMar w:top="662" w:right="533" w:bottom="284" w:left="720" w:header="562" w:footer="562" w:gutter="0"/>
          <w:cols w:space="720"/>
        </w:sectPr>
      </w:pPr>
    </w:p>
    <w:p w:rsidR="00254F39" w:rsidRPr="00AE2768" w:rsidRDefault="00254F39" w:rsidP="00254F39">
      <w:pPr>
        <w:rPr>
          <w:rFonts w:ascii="GHEA Grapalat" w:hAnsi="GHEA Grapalat"/>
          <w:sz w:val="20"/>
          <w:lang w:val="ru-RU"/>
        </w:rPr>
      </w:pPr>
    </w:p>
    <w:p w:rsidR="00254F39" w:rsidRPr="00AE2768" w:rsidRDefault="00254F39" w:rsidP="00254F39">
      <w:pPr>
        <w:jc w:val="right"/>
        <w:rPr>
          <w:rFonts w:ascii="GHEA Grapalat" w:hAnsi="GHEA Grapalat"/>
          <w:i/>
          <w:sz w:val="18"/>
        </w:rPr>
      </w:pPr>
      <w:r w:rsidRPr="00AE2768">
        <w:rPr>
          <w:rFonts w:ascii="GHEA Grapalat" w:hAnsi="GHEA Grapalat"/>
          <w:i/>
          <w:sz w:val="18"/>
          <w:lang w:val="hy-AM"/>
        </w:rPr>
        <w:t xml:space="preserve">Հավելված N </w:t>
      </w:r>
      <w:r w:rsidRPr="00AE2768">
        <w:rPr>
          <w:rFonts w:ascii="GHEA Grapalat" w:hAnsi="GHEA Grapalat"/>
          <w:i/>
          <w:sz w:val="18"/>
        </w:rPr>
        <w:t>3</w:t>
      </w:r>
    </w:p>
    <w:p w:rsidR="00254F39" w:rsidRPr="00AE2768" w:rsidRDefault="00254F39" w:rsidP="00254F39">
      <w:pPr>
        <w:jc w:val="right"/>
        <w:rPr>
          <w:rFonts w:ascii="GHEA Grapalat" w:hAnsi="GHEA Grapalat"/>
          <w:i/>
          <w:sz w:val="18"/>
          <w:lang w:val="hy-AM"/>
        </w:rPr>
      </w:pPr>
      <w:r w:rsidRPr="00AE2768">
        <w:rPr>
          <w:rFonts w:ascii="GHEA Grapalat" w:hAnsi="GHEA Grapalat"/>
          <w:i/>
          <w:sz w:val="18"/>
          <w:lang w:val="hy-AM"/>
        </w:rPr>
        <w:t xml:space="preserve">«         »              20  </w:t>
      </w:r>
      <w:r>
        <w:rPr>
          <w:rFonts w:ascii="GHEA Grapalat" w:hAnsi="GHEA Grapalat"/>
          <w:i/>
          <w:sz w:val="18"/>
        </w:rPr>
        <w:t>19</w:t>
      </w:r>
      <w:r w:rsidRPr="00AE2768">
        <w:rPr>
          <w:rFonts w:ascii="GHEA Grapalat" w:hAnsi="GHEA Grapalat"/>
          <w:i/>
          <w:sz w:val="18"/>
          <w:lang w:val="hy-AM"/>
        </w:rPr>
        <w:t xml:space="preserve">թ. կնքված </w:t>
      </w:r>
    </w:p>
    <w:p w:rsidR="00254F39" w:rsidRPr="00AE2768" w:rsidRDefault="00254F39" w:rsidP="00254F39">
      <w:pPr>
        <w:jc w:val="right"/>
        <w:rPr>
          <w:rFonts w:ascii="GHEA Grapalat" w:hAnsi="GHEA Grapalat"/>
          <w:i/>
          <w:sz w:val="18"/>
          <w:lang w:val="hy-AM"/>
        </w:rPr>
      </w:pPr>
      <w:r w:rsidRPr="00AE2768">
        <w:rPr>
          <w:rFonts w:ascii="GHEA Grapalat" w:hAnsi="GHEA Grapalat"/>
          <w:i/>
          <w:sz w:val="18"/>
          <w:lang w:val="hy-AM"/>
        </w:rPr>
        <w:t xml:space="preserve">                 </w:t>
      </w:r>
      <w:r w:rsidRPr="00F965A9">
        <w:rPr>
          <w:rFonts w:ascii="GHEA Grapalat" w:hAnsi="GHEA Grapalat"/>
          <w:i/>
          <w:sz w:val="18"/>
          <w:lang w:val="hy-AM"/>
        </w:rPr>
        <w:t>«</w:t>
      </w:r>
      <w:r w:rsidR="00BF26B0">
        <w:rPr>
          <w:rFonts w:ascii="Sylfaen" w:hAnsi="Sylfaen" w:cs="Sylfaen"/>
          <w:i/>
          <w:sz w:val="18"/>
        </w:rPr>
        <w:t>ԱՄՈՀՀԴ</w:t>
      </w:r>
      <w:r w:rsidRPr="00F965A9">
        <w:rPr>
          <w:rFonts w:ascii="GHEA Grapalat" w:hAnsi="GHEA Grapalat"/>
          <w:i/>
          <w:sz w:val="18"/>
          <w:lang w:val="hy-AM"/>
        </w:rPr>
        <w:t>-</w:t>
      </w:r>
      <w:r w:rsidRPr="00F965A9">
        <w:rPr>
          <w:rFonts w:ascii="Sylfaen" w:hAnsi="Sylfaen" w:cs="Sylfaen"/>
          <w:i/>
          <w:sz w:val="18"/>
          <w:lang w:val="hy-AM"/>
        </w:rPr>
        <w:t>ԳՀԱՊՁԲ</w:t>
      </w:r>
      <w:r w:rsidRPr="00F965A9">
        <w:rPr>
          <w:rFonts w:ascii="GHEA Grapalat" w:hAnsi="GHEA Grapalat"/>
          <w:i/>
          <w:sz w:val="18"/>
          <w:lang w:val="hy-AM"/>
        </w:rPr>
        <w:t>-20/01</w:t>
      </w:r>
      <w:r w:rsidRPr="00F965A9">
        <w:rPr>
          <w:rFonts w:ascii="Franklin Gothic Medium Cond" w:hAnsi="Franklin Gothic Medium Cond" w:cs="Franklin Gothic Medium Cond"/>
          <w:i/>
          <w:sz w:val="18"/>
          <w:lang w:val="hy-AM"/>
        </w:rPr>
        <w:t>»</w:t>
      </w:r>
      <w:r w:rsidRPr="00F965A9">
        <w:rPr>
          <w:rFonts w:ascii="GHEA Grapalat" w:hAnsi="GHEA Grapalat"/>
          <w:i/>
          <w:sz w:val="18"/>
          <w:lang w:val="hy-AM"/>
        </w:rPr>
        <w:t xml:space="preserve"> </w:t>
      </w:r>
      <w:r w:rsidRPr="00AE2768">
        <w:rPr>
          <w:rFonts w:ascii="GHEA Grapalat" w:hAnsi="GHEA Grapalat"/>
          <w:i/>
          <w:sz w:val="18"/>
          <w:lang w:val="hy-AM"/>
        </w:rPr>
        <w:t xml:space="preserve">    ծածկագրով պայմանագրի</w:t>
      </w:r>
    </w:p>
    <w:p w:rsidR="00254F39" w:rsidRPr="00AE2768" w:rsidRDefault="00254F39" w:rsidP="00254F3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3038"/>
        <w:gridCol w:w="6712"/>
      </w:tblGrid>
      <w:tr w:rsidR="00BF26B0" w:rsidRPr="00AE2768" w:rsidTr="00981B92">
        <w:trPr>
          <w:tblCellSpacing w:w="7" w:type="dxa"/>
          <w:jc w:val="center"/>
        </w:trPr>
        <w:tc>
          <w:tcPr>
            <w:tcW w:w="0" w:type="auto"/>
            <w:vAlign w:val="center"/>
          </w:tcPr>
          <w:p w:rsidR="00254F39" w:rsidRPr="00AE2768" w:rsidRDefault="00254F39" w:rsidP="00981B92">
            <w:pPr>
              <w:jc w:val="center"/>
              <w:rPr>
                <w:rFonts w:ascii="GHEA Grapalat" w:hAnsi="GHEA Grapalat"/>
                <w:iCs/>
                <w:color w:val="000000"/>
                <w:sz w:val="21"/>
                <w:szCs w:val="21"/>
                <w:lang w:val="pt-BR"/>
              </w:rPr>
            </w:pPr>
            <w:r w:rsidRPr="00AE2768">
              <w:rPr>
                <w:noProof/>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C9419"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AE2768">
              <w:rPr>
                <w:rFonts w:ascii="GHEA Grapalat" w:hAnsi="GHEA Grapalat"/>
                <w:iCs/>
                <w:color w:val="000000"/>
                <w:sz w:val="21"/>
                <w:szCs w:val="21"/>
              </w:rPr>
              <w:t>Պայմանագրի</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կողմ</w:t>
            </w:r>
            <w:r w:rsidRPr="00AE2768">
              <w:rPr>
                <w:rFonts w:ascii="GHEA Grapalat" w:hAnsi="GHEA Grapalat"/>
                <w:iCs/>
                <w:color w:val="000000"/>
                <w:sz w:val="21"/>
                <w:szCs w:val="21"/>
                <w:lang w:val="pt-BR"/>
              </w:rPr>
              <w:t xml:space="preserve"> </w:t>
            </w:r>
          </w:p>
          <w:p w:rsidR="00254F39" w:rsidRPr="00AE2768" w:rsidRDefault="00254F39" w:rsidP="00981B92">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254F39" w:rsidRPr="00AE2768" w:rsidRDefault="00254F39" w:rsidP="00981B92">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254F39" w:rsidRPr="00AE2768" w:rsidRDefault="00254F39" w:rsidP="00981B92">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______________</w:t>
            </w:r>
          </w:p>
          <w:p w:rsidR="00254F39" w:rsidRPr="00AE2768" w:rsidRDefault="00254F39" w:rsidP="00981B92">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 xml:space="preserve"> _________________________ </w:t>
            </w:r>
          </w:p>
          <w:p w:rsidR="00254F39" w:rsidRPr="00AE2768" w:rsidRDefault="00254F39" w:rsidP="00981B92">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 xml:space="preserve"> _______________________ </w:t>
            </w:r>
          </w:p>
        </w:tc>
        <w:tc>
          <w:tcPr>
            <w:tcW w:w="0" w:type="auto"/>
            <w:vAlign w:val="center"/>
          </w:tcPr>
          <w:p w:rsidR="00254F39" w:rsidRPr="00AE2768" w:rsidRDefault="00254F39" w:rsidP="00BF26B0">
            <w:pPr>
              <w:jc w:val="right"/>
              <w:rPr>
                <w:rFonts w:ascii="GHEA Grapalat" w:hAnsi="GHEA Grapalat"/>
                <w:iCs/>
                <w:color w:val="000000"/>
                <w:sz w:val="21"/>
                <w:szCs w:val="21"/>
                <w:lang w:val="pt-BR"/>
              </w:rPr>
            </w:pPr>
            <w:r w:rsidRPr="00AE2768">
              <w:rPr>
                <w:rFonts w:ascii="GHEA Grapalat" w:hAnsi="GHEA Grapalat"/>
                <w:iCs/>
                <w:color w:val="000000"/>
                <w:sz w:val="21"/>
                <w:szCs w:val="21"/>
              </w:rPr>
              <w:t>Պատվիրատու</w:t>
            </w:r>
          </w:p>
          <w:p w:rsidR="00254F39" w:rsidRDefault="00BF26B0" w:rsidP="00BF26B0">
            <w:pPr>
              <w:jc w:val="right"/>
              <w:rPr>
                <w:rFonts w:ascii="Sylfaen" w:hAnsi="Sylfaen" w:cs="Sylfaen"/>
                <w:iCs/>
                <w:color w:val="000000"/>
                <w:sz w:val="21"/>
                <w:szCs w:val="21"/>
                <w:lang w:val="pt-BR"/>
              </w:rPr>
            </w:pPr>
            <w:r>
              <w:rPr>
                <w:rFonts w:ascii="GHEA Grapalat" w:hAnsi="GHEA Grapalat"/>
                <w:iCs/>
                <w:color w:val="000000"/>
                <w:sz w:val="21"/>
                <w:szCs w:val="21"/>
                <w:lang w:val="pt-BR"/>
              </w:rPr>
              <w:t xml:space="preserve">        </w:t>
            </w:r>
            <w:r w:rsidR="00254F39" w:rsidRPr="00F965A9">
              <w:rPr>
                <w:rFonts w:ascii="GHEA Grapalat" w:hAnsi="GHEA Grapalat"/>
                <w:iCs/>
                <w:color w:val="000000"/>
                <w:sz w:val="21"/>
                <w:szCs w:val="21"/>
                <w:lang w:val="pt-BR"/>
              </w:rPr>
              <w:t>&lt;</w:t>
            </w:r>
            <w:r>
              <w:rPr>
                <w:rFonts w:ascii="GHEA Grapalat" w:hAnsi="GHEA Grapalat"/>
                <w:iCs/>
                <w:color w:val="000000"/>
                <w:sz w:val="21"/>
                <w:szCs w:val="21"/>
                <w:lang w:val="pt-BR"/>
              </w:rPr>
              <w:t xml:space="preserve"> </w:t>
            </w:r>
            <w:r w:rsidR="00254F39" w:rsidRPr="00F965A9">
              <w:rPr>
                <w:rFonts w:ascii="Sylfaen" w:hAnsi="Sylfaen" w:cs="Sylfaen"/>
                <w:iCs/>
                <w:color w:val="000000"/>
                <w:sz w:val="21"/>
                <w:szCs w:val="21"/>
                <w:lang w:val="pt-BR"/>
              </w:rPr>
              <w:t>Հ</w:t>
            </w:r>
            <w:r>
              <w:rPr>
                <w:rFonts w:ascii="Sylfaen" w:hAnsi="Sylfaen" w:cs="Sylfaen"/>
                <w:iCs/>
                <w:color w:val="000000"/>
                <w:sz w:val="21"/>
                <w:szCs w:val="21"/>
                <w:lang w:val="pt-BR"/>
              </w:rPr>
              <w:t>Հ</w:t>
            </w:r>
            <w:r w:rsidR="00254F39" w:rsidRPr="00F965A9">
              <w:rPr>
                <w:rFonts w:ascii="GHEA Grapalat" w:hAnsi="GHEA Grapalat"/>
                <w:iCs/>
                <w:color w:val="000000"/>
                <w:sz w:val="21"/>
                <w:szCs w:val="21"/>
                <w:lang w:val="pt-BR"/>
              </w:rPr>
              <w:t xml:space="preserve"> </w:t>
            </w:r>
            <w:r w:rsidR="00254F39" w:rsidRPr="00F965A9">
              <w:rPr>
                <w:rFonts w:ascii="Sylfaen" w:hAnsi="Sylfaen" w:cs="Sylfaen"/>
                <w:iCs/>
                <w:color w:val="000000"/>
                <w:sz w:val="21"/>
                <w:szCs w:val="21"/>
                <w:lang w:val="pt-BR"/>
              </w:rPr>
              <w:t>Արարատի</w:t>
            </w:r>
            <w:r w:rsidR="00254F39" w:rsidRPr="00F965A9">
              <w:rPr>
                <w:rFonts w:ascii="GHEA Grapalat" w:hAnsi="GHEA Grapalat"/>
                <w:iCs/>
                <w:color w:val="000000"/>
                <w:sz w:val="21"/>
                <w:szCs w:val="21"/>
                <w:lang w:val="pt-BR"/>
              </w:rPr>
              <w:t xml:space="preserve"> </w:t>
            </w:r>
            <w:r w:rsidR="00254F39" w:rsidRPr="00F965A9">
              <w:rPr>
                <w:rFonts w:ascii="Sylfaen" w:hAnsi="Sylfaen" w:cs="Sylfaen"/>
                <w:iCs/>
                <w:color w:val="000000"/>
                <w:sz w:val="21"/>
                <w:szCs w:val="21"/>
                <w:lang w:val="pt-BR"/>
              </w:rPr>
              <w:t>մարզի</w:t>
            </w:r>
            <w:r w:rsidR="00254F39" w:rsidRPr="00F965A9">
              <w:rPr>
                <w:rFonts w:ascii="GHEA Grapalat" w:hAnsi="GHEA Grapalat"/>
                <w:iCs/>
                <w:color w:val="000000"/>
                <w:sz w:val="21"/>
                <w:szCs w:val="21"/>
                <w:lang w:val="pt-BR"/>
              </w:rPr>
              <w:t xml:space="preserve"> </w:t>
            </w:r>
            <w:r>
              <w:rPr>
                <w:rFonts w:ascii="Sylfaen" w:hAnsi="Sylfaen" w:cs="Sylfaen"/>
                <w:iCs/>
                <w:color w:val="000000"/>
                <w:sz w:val="21"/>
                <w:szCs w:val="21"/>
                <w:lang w:val="pt-BR"/>
              </w:rPr>
              <w:t>Ոսկետափի Սարգիս Հովհաննիսյանի անվան հիմնական</w:t>
            </w:r>
            <w:r w:rsidR="00254F39" w:rsidRPr="00F965A9">
              <w:rPr>
                <w:rFonts w:ascii="GHEA Grapalat" w:hAnsi="GHEA Grapalat"/>
                <w:iCs/>
                <w:color w:val="000000"/>
                <w:sz w:val="21"/>
                <w:szCs w:val="21"/>
                <w:lang w:val="pt-BR"/>
              </w:rPr>
              <w:t xml:space="preserve"> </w:t>
            </w:r>
            <w:r w:rsidR="00254F39" w:rsidRPr="00F965A9">
              <w:rPr>
                <w:rFonts w:ascii="Sylfaen" w:hAnsi="Sylfaen" w:cs="Sylfaen"/>
                <w:iCs/>
                <w:color w:val="000000"/>
                <w:sz w:val="21"/>
                <w:szCs w:val="21"/>
                <w:lang w:val="pt-BR"/>
              </w:rPr>
              <w:t>դպրոց</w:t>
            </w:r>
            <w:r w:rsidR="00254F39" w:rsidRPr="00F965A9">
              <w:rPr>
                <w:rFonts w:ascii="GHEA Grapalat" w:hAnsi="GHEA Grapalat"/>
                <w:iCs/>
                <w:color w:val="000000"/>
                <w:sz w:val="21"/>
                <w:szCs w:val="21"/>
                <w:lang w:val="pt-BR"/>
              </w:rPr>
              <w:t>&gt;&gt;</w:t>
            </w:r>
            <w:r w:rsidR="00254F39" w:rsidRPr="00F965A9">
              <w:rPr>
                <w:rFonts w:ascii="Sylfaen" w:hAnsi="Sylfaen" w:cs="Sylfaen"/>
                <w:iCs/>
                <w:color w:val="000000"/>
                <w:sz w:val="21"/>
                <w:szCs w:val="21"/>
                <w:lang w:val="pt-BR"/>
              </w:rPr>
              <w:t>ՊՈԱԿ</w:t>
            </w:r>
          </w:p>
          <w:p w:rsidR="00254F39" w:rsidRPr="00AE2768" w:rsidRDefault="00254F39" w:rsidP="00BF26B0">
            <w:pPr>
              <w:jc w:val="right"/>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w:t>
            </w:r>
            <w:r w:rsidRPr="00F965A9">
              <w:rPr>
                <w:rFonts w:ascii="Sylfaen" w:hAnsi="Sylfaen" w:cs="Sylfaen"/>
                <w:iCs/>
                <w:color w:val="000000"/>
                <w:sz w:val="21"/>
                <w:szCs w:val="21"/>
                <w:lang w:val="pt-BR"/>
              </w:rPr>
              <w:t>Գ</w:t>
            </w:r>
            <w:r w:rsidRPr="00F965A9">
              <w:rPr>
                <w:rFonts w:ascii="GHEA Grapalat" w:hAnsi="GHEA Grapalat"/>
                <w:iCs/>
                <w:color w:val="000000"/>
                <w:sz w:val="21"/>
                <w:szCs w:val="21"/>
                <w:lang w:val="pt-BR"/>
              </w:rPr>
              <w:t>.</w:t>
            </w:r>
            <w:r w:rsidR="00381A43">
              <w:rPr>
                <w:rFonts w:ascii="GHEA Grapalat" w:hAnsi="GHEA Grapalat"/>
                <w:iCs/>
                <w:color w:val="000000"/>
                <w:sz w:val="21"/>
                <w:szCs w:val="21"/>
                <w:lang w:val="pt-BR"/>
              </w:rPr>
              <w:t>Ոսկետափ</w:t>
            </w:r>
            <w:r w:rsidRPr="00F965A9">
              <w:rPr>
                <w:rFonts w:ascii="GHEA Grapalat" w:hAnsi="GHEA Grapalat"/>
                <w:iCs/>
                <w:color w:val="000000"/>
                <w:sz w:val="21"/>
                <w:szCs w:val="21"/>
                <w:lang w:val="pt-BR"/>
              </w:rPr>
              <w:t xml:space="preserve"> ,</w:t>
            </w:r>
            <w:r w:rsidRPr="00F965A9">
              <w:rPr>
                <w:rFonts w:ascii="Sylfaen" w:hAnsi="Sylfaen" w:cs="Sylfaen"/>
                <w:iCs/>
                <w:color w:val="000000"/>
                <w:sz w:val="21"/>
                <w:szCs w:val="21"/>
                <w:lang w:val="pt-BR"/>
              </w:rPr>
              <w:t>փ</w:t>
            </w:r>
            <w:r w:rsidRPr="00F965A9">
              <w:rPr>
                <w:rFonts w:ascii="GHEA Grapalat" w:hAnsi="GHEA Grapalat"/>
                <w:iCs/>
                <w:color w:val="000000"/>
                <w:sz w:val="21"/>
                <w:szCs w:val="21"/>
                <w:lang w:val="pt-BR"/>
              </w:rPr>
              <w:t>.</w:t>
            </w:r>
            <w:r w:rsidR="00381A43">
              <w:rPr>
                <w:rFonts w:ascii="GHEA Grapalat" w:hAnsi="GHEA Grapalat"/>
                <w:iCs/>
                <w:color w:val="000000"/>
                <w:sz w:val="21"/>
                <w:szCs w:val="21"/>
                <w:lang w:val="pt-BR"/>
              </w:rPr>
              <w:t>Մեսրոպ Մաշտոցի 30</w:t>
            </w:r>
          </w:p>
          <w:p w:rsidR="00254F39" w:rsidRPr="00AE2768" w:rsidRDefault="00254F39" w:rsidP="00BF26B0">
            <w:pPr>
              <w:jc w:val="right"/>
              <w:rPr>
                <w:rFonts w:ascii="GHEA Grapalat" w:hAnsi="GHEA Grapalat"/>
                <w:iCs/>
                <w:color w:val="000000"/>
                <w:sz w:val="21"/>
                <w:szCs w:val="21"/>
                <w:lang w:val="pt-BR"/>
              </w:rPr>
            </w:pPr>
            <w:r w:rsidRPr="00AE2768">
              <w:rPr>
                <w:rFonts w:ascii="GHEA Grapalat" w:hAnsi="GHEA Grapalat"/>
                <w:iCs/>
                <w:color w:val="000000"/>
                <w:sz w:val="21"/>
                <w:szCs w:val="21"/>
              </w:rPr>
              <w:t>հհ</w:t>
            </w:r>
            <w:r w:rsidRPr="00F965A9">
              <w:rPr>
                <w:rFonts w:ascii="GHEA Grapalat" w:hAnsi="GHEA Grapalat"/>
                <w:iCs/>
                <w:color w:val="000000"/>
                <w:sz w:val="21"/>
                <w:szCs w:val="21"/>
                <w:lang w:val="pt-BR"/>
              </w:rPr>
              <w:t>9004</w:t>
            </w:r>
            <w:r w:rsidR="00381A43">
              <w:rPr>
                <w:rFonts w:ascii="GHEA Grapalat" w:hAnsi="GHEA Grapalat"/>
                <w:iCs/>
                <w:color w:val="000000"/>
                <w:sz w:val="21"/>
                <w:szCs w:val="21"/>
                <w:lang w:val="pt-BR"/>
              </w:rPr>
              <w:t>28000419</w:t>
            </w:r>
          </w:p>
          <w:p w:rsidR="00254F39" w:rsidRPr="00AE2768" w:rsidRDefault="00254F39" w:rsidP="00381A43">
            <w:pPr>
              <w:jc w:val="right"/>
              <w:rPr>
                <w:rFonts w:ascii="GHEA Grapalat" w:hAnsi="GHEA Grapalat"/>
                <w:iCs/>
                <w:color w:val="000000"/>
                <w:sz w:val="21"/>
                <w:szCs w:val="21"/>
                <w:lang w:val="pt-BR"/>
              </w:rPr>
            </w:pPr>
            <w:r w:rsidRPr="00AE2768">
              <w:rPr>
                <w:rFonts w:ascii="Sylfaen" w:hAnsi="Sylfaen" w:cs="Sylfaen"/>
                <w:iCs/>
                <w:color w:val="000000"/>
                <w:sz w:val="21"/>
                <w:szCs w:val="21"/>
              </w:rPr>
              <w:t>հվհհ</w:t>
            </w:r>
            <w:r>
              <w:rPr>
                <w:rFonts w:ascii="Sylfaen" w:hAnsi="Sylfaen" w:cs="Sylfaen"/>
                <w:iCs/>
                <w:color w:val="000000"/>
                <w:sz w:val="21"/>
                <w:szCs w:val="21"/>
              </w:rPr>
              <w:t xml:space="preserve"> </w:t>
            </w:r>
            <w:r>
              <w:rPr>
                <w:rFonts w:ascii="GHEA Grapalat" w:hAnsi="GHEA Grapalat"/>
                <w:iCs/>
                <w:color w:val="000000"/>
                <w:sz w:val="21"/>
                <w:szCs w:val="21"/>
                <w:lang w:val="pt-BR"/>
              </w:rPr>
              <w:t>0</w:t>
            </w:r>
            <w:r w:rsidR="00381A43">
              <w:rPr>
                <w:rFonts w:ascii="GHEA Grapalat" w:hAnsi="GHEA Grapalat"/>
                <w:iCs/>
                <w:color w:val="000000"/>
                <w:sz w:val="21"/>
                <w:szCs w:val="21"/>
                <w:lang w:val="pt-BR"/>
              </w:rPr>
              <w:t>4103945</w:t>
            </w:r>
          </w:p>
        </w:tc>
      </w:tr>
    </w:tbl>
    <w:p w:rsidR="00254F39" w:rsidRPr="00AE2768" w:rsidRDefault="00254F39" w:rsidP="00254F39">
      <w:pPr>
        <w:ind w:firstLine="375"/>
        <w:rPr>
          <w:rFonts w:ascii="Arial" w:hAnsi="Arial" w:cs="Arial"/>
          <w:iCs/>
          <w:color w:val="000000"/>
          <w:sz w:val="21"/>
          <w:szCs w:val="21"/>
          <w:lang w:val="pt-BR"/>
        </w:rPr>
      </w:pPr>
      <w:r w:rsidRPr="00AE2768">
        <w:rPr>
          <w:rFonts w:ascii="Arial" w:hAnsi="Arial" w:cs="Arial"/>
          <w:iCs/>
          <w:color w:val="000000"/>
          <w:sz w:val="21"/>
          <w:szCs w:val="21"/>
          <w:lang w:val="pt-BR"/>
        </w:rPr>
        <w:t>  </w:t>
      </w:r>
    </w:p>
    <w:p w:rsidR="00254F39" w:rsidRPr="00AE2768" w:rsidRDefault="00254F39" w:rsidP="00254F39">
      <w:pPr>
        <w:ind w:firstLine="375"/>
        <w:rPr>
          <w:rFonts w:ascii="GHEA Grapalat" w:hAnsi="GHEA Grapalat"/>
          <w:iCs/>
          <w:color w:val="000000"/>
          <w:sz w:val="15"/>
          <w:szCs w:val="21"/>
          <w:lang w:val="pt-BR"/>
        </w:rPr>
      </w:pPr>
    </w:p>
    <w:p w:rsidR="00254F39" w:rsidRPr="00AE2768" w:rsidRDefault="00254F39" w:rsidP="00254F39">
      <w:pPr>
        <w:ind w:firstLine="375"/>
        <w:jc w:val="center"/>
        <w:rPr>
          <w:rFonts w:ascii="GHEA Grapalat" w:hAnsi="GHEA Grapalat"/>
          <w:iCs/>
          <w:color w:val="000000"/>
          <w:sz w:val="22"/>
          <w:szCs w:val="22"/>
          <w:lang w:val="pt-BR"/>
        </w:rPr>
      </w:pPr>
      <w:r w:rsidRPr="00AE2768">
        <w:rPr>
          <w:rFonts w:ascii="GHEA Grapalat" w:hAnsi="GHEA Grapalat"/>
          <w:b/>
          <w:bCs/>
          <w:iCs/>
          <w:color w:val="000000"/>
          <w:sz w:val="22"/>
          <w:szCs w:val="22"/>
        </w:rPr>
        <w:t>ԱՐՁԱՆԱԳՐՈՒԹՅՈՒՆ</w:t>
      </w:r>
      <w:r w:rsidRPr="00AE2768">
        <w:rPr>
          <w:rFonts w:ascii="GHEA Grapalat" w:hAnsi="GHEA Grapalat"/>
          <w:b/>
          <w:bCs/>
          <w:iCs/>
          <w:color w:val="000000"/>
          <w:sz w:val="22"/>
          <w:szCs w:val="22"/>
          <w:lang w:val="pt-BR"/>
        </w:rPr>
        <w:t xml:space="preserve"> N</w:t>
      </w:r>
    </w:p>
    <w:p w:rsidR="00254F39" w:rsidRPr="00AE2768" w:rsidRDefault="00254F39" w:rsidP="00254F39">
      <w:pPr>
        <w:ind w:firstLine="375"/>
        <w:jc w:val="center"/>
        <w:rPr>
          <w:rFonts w:ascii="GHEA Grapalat" w:hAnsi="GHEA Grapalat"/>
          <w:b/>
          <w:bCs/>
          <w:iCs/>
          <w:color w:val="000000"/>
          <w:sz w:val="22"/>
          <w:szCs w:val="22"/>
          <w:lang w:val="pt-BR"/>
        </w:rPr>
      </w:pPr>
      <w:r w:rsidRPr="00AE2768">
        <w:rPr>
          <w:rFonts w:ascii="GHEA Grapalat" w:hAnsi="GHEA Grapalat"/>
          <w:b/>
          <w:bCs/>
          <w:iCs/>
          <w:color w:val="000000"/>
          <w:sz w:val="22"/>
          <w:szCs w:val="22"/>
        </w:rPr>
        <w:t>ՊԱՅՄԱՆԱԳՐԻ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ԿԱՄ</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ԴՐԱ</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ՄԱՍԻ</w:t>
      </w:r>
      <w:r w:rsidRPr="00AE2768">
        <w:rPr>
          <w:rFonts w:ascii="GHEA Grapalat" w:hAnsi="GHEA Grapalat"/>
          <w:b/>
          <w:bCs/>
          <w:iCs/>
          <w:color w:val="000000"/>
          <w:sz w:val="22"/>
          <w:szCs w:val="22"/>
          <w:lang w:val="pt-BR"/>
        </w:rPr>
        <w:t xml:space="preserve"> ԿԱՏԱՐՄԱՆ ԱՐԴՅՈՒՆՔՆԵՐԻ </w:t>
      </w:r>
    </w:p>
    <w:p w:rsidR="00254F39" w:rsidRPr="00AE2768" w:rsidRDefault="00254F39" w:rsidP="00254F39">
      <w:pPr>
        <w:ind w:firstLine="375"/>
        <w:jc w:val="center"/>
        <w:rPr>
          <w:rFonts w:ascii="Arial Unicode" w:hAnsi="Arial Unicode"/>
          <w:iCs/>
          <w:color w:val="000000"/>
          <w:sz w:val="22"/>
          <w:szCs w:val="22"/>
          <w:lang w:val="pt-BR"/>
        </w:rPr>
      </w:pPr>
      <w:r w:rsidRPr="00AE2768">
        <w:rPr>
          <w:rFonts w:ascii="GHEA Grapalat" w:hAnsi="GHEA Grapalat"/>
          <w:b/>
          <w:bCs/>
          <w:iCs/>
          <w:color w:val="000000"/>
          <w:sz w:val="22"/>
          <w:szCs w:val="22"/>
        </w:rPr>
        <w:t>ՀԱՆՁՆՄԱՆ</w:t>
      </w:r>
      <w:r w:rsidRPr="00AE2768">
        <w:rPr>
          <w:rFonts w:ascii="GHEA Grapalat" w:hAnsi="GHEA Grapalat"/>
          <w:b/>
          <w:bCs/>
          <w:iCs/>
          <w:color w:val="000000"/>
          <w:sz w:val="22"/>
          <w:szCs w:val="22"/>
          <w:lang w:val="pt-BR"/>
        </w:rPr>
        <w:t>-</w:t>
      </w:r>
      <w:r w:rsidRPr="00AE2768">
        <w:rPr>
          <w:rFonts w:ascii="GHEA Grapalat" w:hAnsi="GHEA Grapalat"/>
          <w:b/>
          <w:bCs/>
          <w:iCs/>
          <w:color w:val="000000"/>
          <w:sz w:val="22"/>
          <w:szCs w:val="22"/>
        </w:rPr>
        <w:t>ԸՆԴՈՒՆՄԱՆ</w:t>
      </w:r>
    </w:p>
    <w:p w:rsidR="00254F39" w:rsidRPr="00AE2768" w:rsidRDefault="00254F39" w:rsidP="00254F39">
      <w:pPr>
        <w:pStyle w:val="a3"/>
        <w:spacing w:line="240" w:lineRule="auto"/>
        <w:ind w:firstLine="0"/>
        <w:jc w:val="center"/>
        <w:rPr>
          <w:b/>
          <w:bCs/>
          <w:iCs/>
          <w:lang w:val="es-ES"/>
        </w:rPr>
      </w:pPr>
    </w:p>
    <w:p w:rsidR="00254F39" w:rsidRPr="00AE2768" w:rsidRDefault="00254F39" w:rsidP="00254F39">
      <w:pPr>
        <w:pStyle w:val="a3"/>
        <w:spacing w:line="240" w:lineRule="auto"/>
        <w:ind w:firstLine="540"/>
        <w:rPr>
          <w:iCs/>
          <w:lang w:val="es-ES"/>
        </w:rPr>
      </w:pPr>
      <w:r w:rsidRPr="00AE2768">
        <w:rPr>
          <w:rFonts w:ascii="GHEA Grapalat" w:hAnsi="GHEA Grapalat"/>
          <w:color w:val="000000"/>
          <w:sz w:val="21"/>
          <w:szCs w:val="21"/>
          <w:lang w:val="es-ES" w:eastAsia="ru-RU"/>
        </w:rPr>
        <w:t>«      » «              »</w:t>
      </w:r>
      <w:r w:rsidRPr="00AE2768">
        <w:rPr>
          <w:iCs/>
          <w:lang w:val="es-ES"/>
        </w:rPr>
        <w:t xml:space="preserve">  </w:t>
      </w:r>
      <w:r w:rsidRPr="00AE2768">
        <w:rPr>
          <w:rFonts w:ascii="GHEA Grapalat" w:hAnsi="GHEA Grapalat"/>
          <w:color w:val="000000"/>
          <w:sz w:val="21"/>
          <w:szCs w:val="21"/>
          <w:lang w:val="es-ES" w:eastAsia="ru-RU"/>
        </w:rPr>
        <w:t xml:space="preserve">20    </w:t>
      </w:r>
      <w:r w:rsidRPr="00AE2768">
        <w:rPr>
          <w:rFonts w:ascii="GHEA Grapalat" w:hAnsi="GHEA Grapalat"/>
          <w:color w:val="000000"/>
          <w:sz w:val="21"/>
          <w:szCs w:val="21"/>
          <w:lang w:eastAsia="ru-RU"/>
        </w:rPr>
        <w:t>թ</w:t>
      </w:r>
      <w:r w:rsidRPr="00AE2768">
        <w:rPr>
          <w:rFonts w:ascii="GHEA Grapalat" w:hAnsi="GHEA Grapalat"/>
          <w:color w:val="000000"/>
          <w:sz w:val="21"/>
          <w:szCs w:val="21"/>
          <w:lang w:val="es-ES" w:eastAsia="ru-RU"/>
        </w:rPr>
        <w:t>.</w:t>
      </w:r>
    </w:p>
    <w:p w:rsidR="00254F39" w:rsidRPr="00AE2768" w:rsidRDefault="00254F39" w:rsidP="00254F39">
      <w:pPr>
        <w:pStyle w:val="a3"/>
        <w:spacing w:line="240" w:lineRule="auto"/>
        <w:ind w:firstLine="0"/>
        <w:rPr>
          <w:iCs/>
          <w:lang w:val="es-ES"/>
        </w:rPr>
      </w:pPr>
    </w:p>
    <w:p w:rsidR="00254F39" w:rsidRPr="00AE2768" w:rsidRDefault="00254F39" w:rsidP="00254F39">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այսուհետ</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Պայմանագիր</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անվանումը</w:t>
      </w:r>
      <w:r w:rsidRPr="00AE2768">
        <w:rPr>
          <w:rFonts w:ascii="GHEA Grapalat" w:hAnsi="GHEA Grapalat"/>
          <w:color w:val="000000"/>
          <w:sz w:val="21"/>
          <w:szCs w:val="21"/>
          <w:lang w:val="es-ES"/>
        </w:rPr>
        <w:t>` ____________________________________________________________________________________________</w:t>
      </w:r>
    </w:p>
    <w:p w:rsidR="00254F39" w:rsidRPr="00AE2768" w:rsidRDefault="00254F39" w:rsidP="00254F39">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կնքման</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ամսաթիվը</w:t>
      </w:r>
      <w:r w:rsidRPr="00AE2768">
        <w:rPr>
          <w:rFonts w:ascii="GHEA Grapalat" w:hAnsi="GHEA Grapalat"/>
          <w:color w:val="000000"/>
          <w:sz w:val="21"/>
          <w:szCs w:val="21"/>
          <w:lang w:val="es-ES"/>
        </w:rPr>
        <w:t>` «____» «__________________» 20</w:t>
      </w:r>
      <w:r>
        <w:rPr>
          <w:rFonts w:ascii="GHEA Grapalat" w:hAnsi="GHEA Grapalat"/>
          <w:color w:val="000000"/>
          <w:sz w:val="21"/>
          <w:szCs w:val="21"/>
          <w:lang w:val="es-ES"/>
        </w:rPr>
        <w:t>19</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թ</w:t>
      </w:r>
      <w:r w:rsidRPr="00AE2768">
        <w:rPr>
          <w:rFonts w:ascii="GHEA Grapalat" w:hAnsi="GHEA Grapalat"/>
          <w:color w:val="000000"/>
          <w:sz w:val="21"/>
          <w:szCs w:val="21"/>
          <w:lang w:val="es-ES"/>
        </w:rPr>
        <w:t>.</w:t>
      </w:r>
    </w:p>
    <w:p w:rsidR="00254F39" w:rsidRPr="00AE2768" w:rsidRDefault="00254F39" w:rsidP="00254F39">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համարը</w:t>
      </w:r>
      <w:r w:rsidRPr="00AE2768">
        <w:rPr>
          <w:rFonts w:ascii="GHEA Grapalat" w:hAnsi="GHEA Grapalat"/>
          <w:color w:val="000000"/>
          <w:sz w:val="21"/>
          <w:szCs w:val="21"/>
          <w:lang w:val="es-ES"/>
        </w:rPr>
        <w:t>`    __________</w:t>
      </w:r>
    </w:p>
    <w:p w:rsidR="00254F39" w:rsidRPr="00AE2768" w:rsidRDefault="00254F39" w:rsidP="00254F39">
      <w:pPr>
        <w:jc w:val="both"/>
        <w:rPr>
          <w:rFonts w:ascii="GHEA Grapalat" w:hAnsi="GHEA Grapalat" w:cs="Sylfaen"/>
          <w:iCs/>
          <w:lang w:val="es-ES"/>
        </w:rPr>
      </w:pPr>
      <w:r w:rsidRPr="00AE2768">
        <w:rPr>
          <w:rFonts w:ascii="GHEA Grapalat" w:hAnsi="GHEA Grapalat"/>
          <w:iCs/>
          <w:color w:val="000000"/>
          <w:sz w:val="21"/>
          <w:szCs w:val="21"/>
        </w:rPr>
        <w:t>Պատվիրատուն</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և</w:t>
      </w:r>
      <w:r w:rsidRPr="00AE2768">
        <w:rPr>
          <w:rFonts w:ascii="GHEA Grapalat" w:hAnsi="GHEA Grapalat"/>
          <w:iCs/>
          <w:color w:val="000000"/>
          <w:sz w:val="21"/>
          <w:szCs w:val="21"/>
          <w:lang w:val="es-ES"/>
        </w:rPr>
        <w:t xml:space="preserve">  </w:t>
      </w: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կողմը՝</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հիմք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ընդունելով</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պայմանագրի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կատարման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վերաբերյալ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20</w:t>
      </w:r>
      <w:r w:rsidRPr="00EC2D3F">
        <w:rPr>
          <w:rFonts w:ascii="GHEA Grapalat" w:hAnsi="GHEA Grapalat"/>
          <w:color w:val="000000"/>
          <w:sz w:val="21"/>
          <w:szCs w:val="21"/>
          <w:lang w:val="es-ES"/>
        </w:rPr>
        <w:t>20</w:t>
      </w:r>
      <w:r w:rsidRPr="00AE2768">
        <w:rPr>
          <w:rFonts w:ascii="GHEA Grapalat" w:hAnsi="GHEA Grapalat"/>
          <w:color w:val="000000"/>
          <w:sz w:val="21"/>
          <w:szCs w:val="21"/>
          <w:lang w:val="hy-AM"/>
        </w:rPr>
        <w:t xml:space="preserve"> թ. դուրս գրված </w:t>
      </w:r>
      <w:r w:rsidRPr="00AE2768">
        <w:rPr>
          <w:rFonts w:ascii="GHEA Grapalat" w:hAnsi="GHEA Grapalat"/>
          <w:color w:val="000000"/>
          <w:sz w:val="21"/>
          <w:szCs w:val="21"/>
          <w:lang w:val="es-ES"/>
        </w:rPr>
        <w:t xml:space="preserve">N ___   </w:t>
      </w:r>
      <w:r w:rsidRPr="00AE2768">
        <w:rPr>
          <w:rFonts w:ascii="GHEA Grapalat" w:hAnsi="GHEA Grapalat"/>
          <w:color w:val="000000"/>
          <w:sz w:val="21"/>
          <w:szCs w:val="21"/>
          <w:lang w:val="hy-AM"/>
        </w:rPr>
        <w:t xml:space="preserve">հաշիվ ապրանքագիրը, </w:t>
      </w:r>
      <w:r w:rsidRPr="00AE2768">
        <w:rPr>
          <w:rFonts w:ascii="GHEA Grapalat" w:hAnsi="GHEA Grapalat"/>
          <w:color w:val="000000"/>
          <w:sz w:val="21"/>
          <w:szCs w:val="21"/>
          <w:lang w:val="es-ES"/>
        </w:rPr>
        <w:t>կազմեցին սույն արձանագրությունը հետևյալի մասին.</w:t>
      </w:r>
    </w:p>
    <w:p w:rsidR="00254F39" w:rsidRPr="00AE2768" w:rsidRDefault="00254F39" w:rsidP="00254F39">
      <w:pPr>
        <w:jc w:val="both"/>
        <w:rPr>
          <w:rFonts w:ascii="GHEA Grapalat" w:hAnsi="GHEA Grapalat"/>
          <w:iCs/>
          <w:color w:val="000000"/>
          <w:sz w:val="21"/>
          <w:szCs w:val="21"/>
          <w:lang w:val="hy-AM"/>
        </w:rPr>
      </w:pPr>
      <w:r w:rsidRPr="00AE2768">
        <w:rPr>
          <w:rFonts w:ascii="GHEA Grapalat" w:hAnsi="GHEA Grapalat"/>
          <w:iCs/>
          <w:color w:val="000000"/>
          <w:sz w:val="21"/>
          <w:szCs w:val="21"/>
        </w:rPr>
        <w:t>Պայմանագրի</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շրջանակներում</w:t>
      </w:r>
      <w:r w:rsidRPr="00AE2768">
        <w:rPr>
          <w:rFonts w:ascii="GHEA Grapalat" w:hAnsi="GHEA Grapalat"/>
          <w:iCs/>
          <w:color w:val="000000"/>
          <w:sz w:val="21"/>
          <w:szCs w:val="21"/>
          <w:lang w:val="es-ES"/>
        </w:rPr>
        <w:t xml:space="preserve"> </w:t>
      </w:r>
      <w:r w:rsidRPr="00AE2768">
        <w:rPr>
          <w:rFonts w:ascii="GHEA Grapalat" w:hAnsi="GHEA Grapalat"/>
          <w:iCs/>
          <w:snapToGrid w:val="0"/>
          <w:color w:val="000000"/>
          <w:sz w:val="21"/>
          <w:szCs w:val="21"/>
          <w:lang w:val="es-ES"/>
        </w:rPr>
        <w:t xml:space="preserve">Պայմանագրի կողմը  </w:t>
      </w:r>
      <w:r w:rsidRPr="00AE2768">
        <w:rPr>
          <w:rFonts w:ascii="GHEA Grapalat" w:hAnsi="GHEA Grapalat"/>
          <w:iCs/>
          <w:color w:val="000000"/>
          <w:sz w:val="21"/>
          <w:szCs w:val="21"/>
        </w:rPr>
        <w:t>մատակարարել</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է</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հետևյալ</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ապրանքները՝</w:t>
      </w:r>
    </w:p>
    <w:p w:rsidR="00254F39" w:rsidRPr="00AE2768" w:rsidRDefault="00254F39" w:rsidP="00254F3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54F39" w:rsidRPr="00AE2768" w:rsidTr="00981B92">
        <w:trPr>
          <w:jc w:val="right"/>
        </w:trPr>
        <w:tc>
          <w:tcPr>
            <w:tcW w:w="357" w:type="dxa"/>
            <w:vMerge w:val="restart"/>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N</w:t>
            </w:r>
          </w:p>
        </w:tc>
        <w:tc>
          <w:tcPr>
            <w:tcW w:w="10348" w:type="dxa"/>
            <w:gridSpan w:val="8"/>
            <w:shd w:val="clear" w:color="auto" w:fill="auto"/>
            <w:vAlign w:val="center"/>
          </w:tcPr>
          <w:p w:rsidR="00254F39" w:rsidRPr="00AE2768" w:rsidRDefault="00254F39" w:rsidP="00981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2768">
              <w:rPr>
                <w:rFonts w:ascii="GHEA Grapalat" w:hAnsi="GHEA Grapalat" w:cs="Sylfaen"/>
                <w:sz w:val="18"/>
                <w:szCs w:val="18"/>
              </w:rPr>
              <w:t>Մատակարարված</w:t>
            </w:r>
            <w:r w:rsidRPr="00AE2768">
              <w:rPr>
                <w:rFonts w:ascii="GHEA Grapalat" w:hAnsi="GHEA Grapalat" w:cs="Courier New"/>
                <w:sz w:val="18"/>
                <w:szCs w:val="18"/>
              </w:rPr>
              <w:t xml:space="preserve"> </w:t>
            </w:r>
            <w:r w:rsidRPr="00AE2768">
              <w:rPr>
                <w:rFonts w:ascii="GHEA Grapalat" w:hAnsi="GHEA Grapalat" w:cs="Sylfaen"/>
                <w:sz w:val="18"/>
                <w:szCs w:val="18"/>
              </w:rPr>
              <w:t>ապրանքների</w:t>
            </w:r>
          </w:p>
        </w:tc>
      </w:tr>
      <w:tr w:rsidR="00254F39" w:rsidRPr="00AE2768" w:rsidTr="00981B92">
        <w:trPr>
          <w:jc w:val="right"/>
        </w:trPr>
        <w:tc>
          <w:tcPr>
            <w:tcW w:w="357" w:type="dxa"/>
            <w:vMerge/>
            <w:shd w:val="clear" w:color="auto" w:fill="auto"/>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անվանումը</w:t>
            </w:r>
          </w:p>
        </w:tc>
        <w:tc>
          <w:tcPr>
            <w:tcW w:w="1440" w:type="dxa"/>
            <w:vMerge w:val="restart"/>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քանակական ցուցանիշը</w:t>
            </w:r>
          </w:p>
        </w:tc>
        <w:tc>
          <w:tcPr>
            <w:tcW w:w="2976" w:type="dxa"/>
            <w:gridSpan w:val="2"/>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կատարման ժամկետը</w:t>
            </w:r>
          </w:p>
        </w:tc>
        <w:tc>
          <w:tcPr>
            <w:tcW w:w="1168" w:type="dxa"/>
            <w:vMerge w:val="restart"/>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ժամկետը /ըստ վճարման ժամանա</w:t>
            </w:r>
            <w:r w:rsidRPr="00AE2768">
              <w:rPr>
                <w:rFonts w:ascii="GHEA Grapalat" w:hAnsi="GHEA Grapalat"/>
                <w:sz w:val="18"/>
                <w:szCs w:val="18"/>
              </w:rPr>
              <w:lastRenderedPageBreak/>
              <w:t>կացույցի/</w:t>
            </w:r>
          </w:p>
        </w:tc>
      </w:tr>
      <w:tr w:rsidR="00254F39" w:rsidRPr="00AE2768" w:rsidTr="00981B92">
        <w:trPr>
          <w:trHeight w:val="1105"/>
          <w:jc w:val="right"/>
        </w:trPr>
        <w:tc>
          <w:tcPr>
            <w:tcW w:w="357" w:type="dxa"/>
            <w:vMerge/>
            <w:tcBorders>
              <w:bottom w:val="single" w:sz="4" w:space="0" w:color="auto"/>
            </w:tcBorders>
            <w:shd w:val="clear" w:color="auto" w:fill="auto"/>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r>
      <w:tr w:rsidR="00254F39" w:rsidRPr="00AE2768" w:rsidTr="00981B92">
        <w:trPr>
          <w:jc w:val="right"/>
        </w:trPr>
        <w:tc>
          <w:tcPr>
            <w:tcW w:w="357" w:type="dxa"/>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254F39" w:rsidRPr="00AE2768" w:rsidRDefault="00254F39" w:rsidP="00981B92">
            <w:pPr>
              <w:pStyle w:val="af4"/>
              <w:spacing w:before="0" w:beforeAutospacing="0" w:after="0" w:afterAutospacing="0"/>
              <w:jc w:val="center"/>
              <w:rPr>
                <w:rFonts w:ascii="GHEA Grapalat" w:hAnsi="GHEA Grapalat"/>
                <w:sz w:val="18"/>
                <w:szCs w:val="18"/>
              </w:rPr>
            </w:pPr>
          </w:p>
        </w:tc>
      </w:tr>
      <w:tr w:rsidR="00254F39" w:rsidRPr="00AE2768" w:rsidTr="00981B92">
        <w:trPr>
          <w:jc w:val="right"/>
        </w:trPr>
        <w:tc>
          <w:tcPr>
            <w:tcW w:w="357" w:type="dxa"/>
            <w:shd w:val="clear" w:color="auto" w:fill="auto"/>
          </w:tcPr>
          <w:p w:rsidR="00254F39" w:rsidRPr="00AE2768" w:rsidRDefault="00254F39" w:rsidP="00981B92">
            <w:pPr>
              <w:pStyle w:val="af4"/>
              <w:spacing w:before="0" w:beforeAutospacing="0" w:after="0" w:afterAutospacing="0"/>
              <w:jc w:val="center"/>
              <w:rPr>
                <w:rFonts w:ascii="GHEA Grapalat" w:hAnsi="GHEA Grapalat"/>
              </w:rPr>
            </w:pPr>
          </w:p>
        </w:tc>
        <w:tc>
          <w:tcPr>
            <w:tcW w:w="1173" w:type="dxa"/>
            <w:shd w:val="clear" w:color="auto" w:fill="auto"/>
          </w:tcPr>
          <w:p w:rsidR="00254F39" w:rsidRPr="00AE2768" w:rsidRDefault="00254F39" w:rsidP="00981B92">
            <w:pPr>
              <w:pStyle w:val="af4"/>
              <w:spacing w:before="0" w:beforeAutospacing="0" w:after="0" w:afterAutospacing="0"/>
              <w:jc w:val="center"/>
              <w:rPr>
                <w:rFonts w:ascii="GHEA Grapalat" w:hAnsi="GHEA Grapalat"/>
              </w:rPr>
            </w:pPr>
          </w:p>
        </w:tc>
        <w:tc>
          <w:tcPr>
            <w:tcW w:w="1440" w:type="dxa"/>
            <w:shd w:val="clear" w:color="auto" w:fill="auto"/>
          </w:tcPr>
          <w:p w:rsidR="00254F39" w:rsidRPr="00AE2768" w:rsidRDefault="00254F39" w:rsidP="00981B92">
            <w:pPr>
              <w:pStyle w:val="af4"/>
              <w:spacing w:before="0" w:beforeAutospacing="0" w:after="0" w:afterAutospacing="0"/>
              <w:jc w:val="center"/>
              <w:rPr>
                <w:rFonts w:ascii="GHEA Grapalat" w:hAnsi="GHEA Grapalat"/>
              </w:rPr>
            </w:pPr>
          </w:p>
        </w:tc>
        <w:tc>
          <w:tcPr>
            <w:tcW w:w="1800" w:type="dxa"/>
            <w:shd w:val="clear" w:color="auto" w:fill="auto"/>
          </w:tcPr>
          <w:p w:rsidR="00254F39" w:rsidRPr="00AE2768" w:rsidRDefault="00254F39" w:rsidP="00981B92">
            <w:pPr>
              <w:pStyle w:val="af4"/>
              <w:spacing w:before="0" w:beforeAutospacing="0" w:after="0" w:afterAutospacing="0"/>
              <w:jc w:val="center"/>
              <w:rPr>
                <w:rFonts w:ascii="GHEA Grapalat" w:hAnsi="GHEA Grapalat"/>
              </w:rPr>
            </w:pPr>
          </w:p>
        </w:tc>
        <w:tc>
          <w:tcPr>
            <w:tcW w:w="1116" w:type="dxa"/>
            <w:shd w:val="clear" w:color="auto" w:fill="auto"/>
          </w:tcPr>
          <w:p w:rsidR="00254F39" w:rsidRPr="00AE2768" w:rsidRDefault="00254F39" w:rsidP="00981B92">
            <w:pPr>
              <w:pStyle w:val="af4"/>
              <w:spacing w:before="0" w:beforeAutospacing="0" w:after="0" w:afterAutospacing="0"/>
              <w:jc w:val="center"/>
              <w:rPr>
                <w:rFonts w:ascii="GHEA Grapalat" w:hAnsi="GHEA Grapalat"/>
              </w:rPr>
            </w:pPr>
          </w:p>
        </w:tc>
        <w:tc>
          <w:tcPr>
            <w:tcW w:w="1842" w:type="dxa"/>
            <w:shd w:val="clear" w:color="auto" w:fill="auto"/>
          </w:tcPr>
          <w:p w:rsidR="00254F39" w:rsidRPr="00AE2768" w:rsidRDefault="00254F39" w:rsidP="00981B92">
            <w:pPr>
              <w:pStyle w:val="af4"/>
              <w:spacing w:before="0" w:beforeAutospacing="0" w:after="0" w:afterAutospacing="0"/>
              <w:jc w:val="center"/>
              <w:rPr>
                <w:rFonts w:ascii="GHEA Grapalat" w:hAnsi="GHEA Grapalat"/>
              </w:rPr>
            </w:pPr>
          </w:p>
        </w:tc>
        <w:tc>
          <w:tcPr>
            <w:tcW w:w="1134" w:type="dxa"/>
            <w:shd w:val="clear" w:color="auto" w:fill="auto"/>
          </w:tcPr>
          <w:p w:rsidR="00254F39" w:rsidRPr="00AE2768" w:rsidRDefault="00254F39" w:rsidP="00981B92">
            <w:pPr>
              <w:pStyle w:val="af4"/>
              <w:spacing w:before="0" w:beforeAutospacing="0" w:after="0" w:afterAutospacing="0"/>
              <w:jc w:val="center"/>
              <w:rPr>
                <w:rFonts w:ascii="GHEA Grapalat" w:hAnsi="GHEA Grapalat"/>
              </w:rPr>
            </w:pPr>
          </w:p>
        </w:tc>
        <w:tc>
          <w:tcPr>
            <w:tcW w:w="1168" w:type="dxa"/>
            <w:shd w:val="clear" w:color="auto" w:fill="auto"/>
          </w:tcPr>
          <w:p w:rsidR="00254F39" w:rsidRPr="00AE2768" w:rsidRDefault="00254F39" w:rsidP="00981B92">
            <w:pPr>
              <w:pStyle w:val="af4"/>
              <w:spacing w:before="0" w:beforeAutospacing="0" w:after="0" w:afterAutospacing="0"/>
              <w:jc w:val="center"/>
              <w:rPr>
                <w:rFonts w:ascii="GHEA Grapalat" w:hAnsi="GHEA Grapalat"/>
              </w:rPr>
            </w:pPr>
          </w:p>
        </w:tc>
        <w:tc>
          <w:tcPr>
            <w:tcW w:w="675" w:type="dxa"/>
            <w:shd w:val="clear" w:color="auto" w:fill="auto"/>
          </w:tcPr>
          <w:p w:rsidR="00254F39" w:rsidRPr="00AE2768" w:rsidRDefault="00254F39" w:rsidP="00981B92">
            <w:pPr>
              <w:pStyle w:val="af4"/>
              <w:spacing w:before="0" w:beforeAutospacing="0" w:after="0" w:afterAutospacing="0"/>
              <w:jc w:val="center"/>
              <w:rPr>
                <w:rFonts w:ascii="GHEA Grapalat" w:hAnsi="GHEA Grapalat"/>
              </w:rPr>
            </w:pPr>
          </w:p>
        </w:tc>
      </w:tr>
    </w:tbl>
    <w:p w:rsidR="00254F39" w:rsidRPr="00AE2768" w:rsidRDefault="00254F39" w:rsidP="00254F39">
      <w:pPr>
        <w:ind w:firstLine="375"/>
        <w:jc w:val="both"/>
        <w:rPr>
          <w:rFonts w:ascii="Arial" w:hAnsi="Arial" w:cs="Arial"/>
          <w:iCs/>
          <w:color w:val="000000"/>
          <w:sz w:val="21"/>
          <w:szCs w:val="21"/>
          <w:lang w:val="es-ES"/>
        </w:rPr>
      </w:pPr>
      <w:r w:rsidRPr="00AE2768">
        <w:rPr>
          <w:rFonts w:ascii="Arial" w:hAnsi="Arial" w:cs="Arial"/>
          <w:iCs/>
          <w:color w:val="000000"/>
          <w:sz w:val="21"/>
          <w:szCs w:val="21"/>
          <w:lang w:val="es-ES"/>
        </w:rPr>
        <w:t> </w:t>
      </w:r>
    </w:p>
    <w:p w:rsidR="00254F39" w:rsidRPr="00AE2768" w:rsidRDefault="00254F39" w:rsidP="00254F39">
      <w:pPr>
        <w:ind w:firstLine="375"/>
        <w:jc w:val="both"/>
        <w:rPr>
          <w:rFonts w:ascii="GHEA Grapalat" w:hAnsi="GHEA Grapalat"/>
          <w:iCs/>
          <w:snapToGrid w:val="0"/>
          <w:color w:val="000000"/>
          <w:sz w:val="21"/>
          <w:szCs w:val="21"/>
          <w:lang w:val="es-ES"/>
        </w:rPr>
      </w:pPr>
      <w:r w:rsidRPr="00AE2768">
        <w:rPr>
          <w:rFonts w:ascii="Arial" w:hAnsi="Arial" w:cs="Arial"/>
          <w:iCs/>
          <w:color w:val="000000"/>
          <w:sz w:val="21"/>
          <w:szCs w:val="21"/>
          <w:lang w:val="es-ES"/>
        </w:rPr>
        <w:t> </w:t>
      </w:r>
      <w:r w:rsidRPr="00AE2768">
        <w:rPr>
          <w:rFonts w:ascii="GHEA Grapalat" w:hAnsi="GHEA Grapalat"/>
          <w:iCs/>
          <w:snapToGrid w:val="0"/>
          <w:color w:val="000000"/>
          <w:sz w:val="21"/>
          <w:szCs w:val="21"/>
          <w:lang w:val="hy-AM"/>
        </w:rPr>
        <w:t xml:space="preserve">Սույն </w:t>
      </w:r>
      <w:r w:rsidRPr="00AE2768">
        <w:rPr>
          <w:rFonts w:ascii="GHEA Grapalat" w:hAnsi="GHEA Grapalat"/>
          <w:iCs/>
          <w:snapToGrid w:val="0"/>
          <w:color w:val="000000"/>
          <w:sz w:val="21"/>
          <w:szCs w:val="21"/>
        </w:rPr>
        <w:t>արձանագրության</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երկկողմ</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հաստատման համար հիմք հանդիսացած</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հաշիվ</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ապրանքագիրը</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և</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 xml:space="preserve">դրական </w:t>
      </w:r>
      <w:r w:rsidRPr="00AE2768">
        <w:rPr>
          <w:rFonts w:ascii="GHEA Grapalat" w:hAnsi="GHEA Grapalat"/>
          <w:color w:val="000000"/>
          <w:sz w:val="21"/>
          <w:szCs w:val="21"/>
          <w:lang w:val="es-ES"/>
        </w:rPr>
        <w:t>եզրակացությունը</w:t>
      </w:r>
      <w:r w:rsidRPr="00AE276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254F39" w:rsidRPr="00AE2768" w:rsidRDefault="00254F39" w:rsidP="00254F39">
      <w:pPr>
        <w:ind w:firstLine="375"/>
        <w:jc w:val="both"/>
        <w:rPr>
          <w:rFonts w:ascii="GHEA Grapalat" w:hAnsi="GHEA Grapalat"/>
          <w:iCs/>
          <w:snapToGrid w:val="0"/>
          <w:color w:val="000000"/>
          <w:sz w:val="21"/>
          <w:szCs w:val="21"/>
          <w:lang w:val="es-ES"/>
        </w:rPr>
      </w:pPr>
    </w:p>
    <w:p w:rsidR="00254F39" w:rsidRPr="00AE2768" w:rsidRDefault="00254F39" w:rsidP="00254F39">
      <w:pPr>
        <w:ind w:firstLine="375"/>
        <w:jc w:val="both"/>
        <w:rPr>
          <w:rFonts w:ascii="GHEA Grapalat" w:hAnsi="GHEA Grapalat"/>
          <w:iCs/>
          <w:snapToGrid w:val="0"/>
          <w:color w:val="000000"/>
          <w:sz w:val="2"/>
          <w:szCs w:val="21"/>
          <w:lang w:val="es-ES"/>
        </w:rPr>
      </w:pPr>
    </w:p>
    <w:p w:rsidR="00254F39" w:rsidRPr="00AE2768" w:rsidRDefault="00254F39" w:rsidP="00254F39">
      <w:pPr>
        <w:ind w:firstLine="375"/>
        <w:rPr>
          <w:rFonts w:ascii="GHEA Grapalat" w:hAnsi="GHEA Grapalat"/>
          <w:iCs/>
          <w:snapToGrid w:val="0"/>
          <w:color w:val="000000"/>
          <w:sz w:val="2"/>
          <w:szCs w:val="21"/>
          <w:lang w:val="es-ES"/>
        </w:rPr>
      </w:pPr>
      <w:r w:rsidRPr="00AE2768">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54F39" w:rsidRPr="00AE2768" w:rsidTr="00981B92">
        <w:trPr>
          <w:trHeight w:val="266"/>
          <w:tblCellSpacing w:w="7" w:type="dxa"/>
          <w:jc w:val="center"/>
        </w:trPr>
        <w:tc>
          <w:tcPr>
            <w:tcW w:w="0" w:type="auto"/>
            <w:vAlign w:val="center"/>
          </w:tcPr>
          <w:p w:rsidR="00254F39" w:rsidRPr="00AE2768" w:rsidRDefault="00254F39" w:rsidP="00981B92">
            <w:pPr>
              <w:jc w:val="center"/>
              <w:rPr>
                <w:rFonts w:ascii="GHEA Grapalat" w:hAnsi="GHEA Grapalat"/>
                <w:iCs/>
                <w:color w:val="000000"/>
                <w:sz w:val="21"/>
                <w:szCs w:val="21"/>
              </w:rPr>
            </w:pPr>
            <w:r w:rsidRPr="00AE2768">
              <w:rPr>
                <w:rFonts w:ascii="GHEA Grapalat" w:hAnsi="GHEA Grapalat"/>
                <w:iCs/>
                <w:color w:val="000000"/>
                <w:sz w:val="21"/>
                <w:szCs w:val="21"/>
              </w:rPr>
              <w:t xml:space="preserve">Ապրանքը հանձնեց </w:t>
            </w:r>
          </w:p>
        </w:tc>
        <w:tc>
          <w:tcPr>
            <w:tcW w:w="0" w:type="auto"/>
            <w:vAlign w:val="center"/>
          </w:tcPr>
          <w:p w:rsidR="00254F39" w:rsidRPr="00AE2768" w:rsidRDefault="00254F39" w:rsidP="00981B92">
            <w:pPr>
              <w:jc w:val="center"/>
              <w:rPr>
                <w:rFonts w:ascii="GHEA Grapalat" w:hAnsi="GHEA Grapalat"/>
                <w:iCs/>
                <w:color w:val="000000"/>
                <w:sz w:val="21"/>
                <w:szCs w:val="21"/>
              </w:rPr>
            </w:pPr>
            <w:r w:rsidRPr="00AE2768">
              <w:rPr>
                <w:rFonts w:ascii="GHEA Grapalat" w:hAnsi="GHEA Grapalat"/>
                <w:iCs/>
                <w:color w:val="000000"/>
                <w:sz w:val="21"/>
                <w:szCs w:val="21"/>
              </w:rPr>
              <w:t>Ապրանքը ընդունեց</w:t>
            </w:r>
          </w:p>
        </w:tc>
      </w:tr>
      <w:tr w:rsidR="00254F39" w:rsidRPr="00AE2768" w:rsidTr="00981B92">
        <w:trPr>
          <w:trHeight w:val="473"/>
          <w:tblCellSpacing w:w="7" w:type="dxa"/>
          <w:jc w:val="center"/>
        </w:trPr>
        <w:tc>
          <w:tcPr>
            <w:tcW w:w="0" w:type="auto"/>
            <w:vAlign w:val="center"/>
          </w:tcPr>
          <w:p w:rsidR="00254F39" w:rsidRPr="00AE2768" w:rsidRDefault="00254F39" w:rsidP="00981B92">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254F39" w:rsidRPr="00AE2768" w:rsidRDefault="00254F39" w:rsidP="00981B92">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c>
          <w:tcPr>
            <w:tcW w:w="0" w:type="auto"/>
            <w:vAlign w:val="center"/>
          </w:tcPr>
          <w:p w:rsidR="00254F39" w:rsidRPr="00AE2768" w:rsidRDefault="00254F39" w:rsidP="00981B92">
            <w:pPr>
              <w:jc w:val="center"/>
              <w:rPr>
                <w:rFonts w:ascii="GHEA Grapalat" w:hAnsi="GHEA Grapalat"/>
                <w:iCs/>
                <w:sz w:val="21"/>
                <w:szCs w:val="21"/>
              </w:rPr>
            </w:pPr>
            <w:r w:rsidRPr="00AE2768">
              <w:rPr>
                <w:rFonts w:ascii="GHEA Grapalat" w:hAnsi="GHEA Grapalat"/>
                <w:iCs/>
                <w:sz w:val="21"/>
                <w:szCs w:val="21"/>
              </w:rPr>
              <w:t>___________________________</w:t>
            </w:r>
          </w:p>
          <w:p w:rsidR="00254F39" w:rsidRPr="00AE2768" w:rsidRDefault="00254F39" w:rsidP="00981B92">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r>
      <w:tr w:rsidR="00254F39" w:rsidRPr="00AE2768" w:rsidTr="00981B92">
        <w:trPr>
          <w:trHeight w:val="503"/>
          <w:tblCellSpacing w:w="7" w:type="dxa"/>
          <w:jc w:val="center"/>
        </w:trPr>
        <w:tc>
          <w:tcPr>
            <w:tcW w:w="0" w:type="auto"/>
            <w:vAlign w:val="center"/>
          </w:tcPr>
          <w:p w:rsidR="00254F39" w:rsidRPr="00AE2768" w:rsidRDefault="00254F39" w:rsidP="00981B92">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254F39" w:rsidRPr="00AE2768" w:rsidRDefault="00254F39" w:rsidP="00981B92">
            <w:pPr>
              <w:jc w:val="center"/>
              <w:rPr>
                <w:rFonts w:ascii="GHEA Grapalat" w:hAnsi="GHEA Grapalat"/>
                <w:iCs/>
                <w:sz w:val="21"/>
                <w:szCs w:val="21"/>
              </w:rPr>
            </w:pPr>
            <w:r w:rsidRPr="00AE2768">
              <w:rPr>
                <w:rFonts w:ascii="GHEA Grapalat" w:hAnsi="GHEA Grapalat"/>
                <w:iCs/>
                <w:sz w:val="15"/>
                <w:szCs w:val="15"/>
              </w:rPr>
              <w:t>ազգանուն, անուն</w:t>
            </w:r>
          </w:p>
        </w:tc>
        <w:tc>
          <w:tcPr>
            <w:tcW w:w="0" w:type="auto"/>
            <w:vAlign w:val="center"/>
          </w:tcPr>
          <w:p w:rsidR="00254F39" w:rsidRPr="00AE2768" w:rsidRDefault="00254F39" w:rsidP="00981B92">
            <w:pPr>
              <w:jc w:val="center"/>
              <w:rPr>
                <w:rFonts w:ascii="GHEA Grapalat" w:hAnsi="GHEA Grapalat"/>
                <w:iCs/>
                <w:sz w:val="21"/>
                <w:szCs w:val="21"/>
              </w:rPr>
            </w:pPr>
            <w:r w:rsidRPr="00AE2768">
              <w:rPr>
                <w:rFonts w:ascii="GHEA Grapalat" w:hAnsi="GHEA Grapalat"/>
                <w:iCs/>
                <w:sz w:val="21"/>
                <w:szCs w:val="21"/>
              </w:rPr>
              <w:t>___________________________</w:t>
            </w:r>
          </w:p>
          <w:p w:rsidR="00254F39" w:rsidRPr="00AE2768" w:rsidRDefault="00254F39" w:rsidP="00981B92">
            <w:pPr>
              <w:jc w:val="center"/>
              <w:rPr>
                <w:rFonts w:ascii="GHEA Grapalat" w:hAnsi="GHEA Grapalat"/>
                <w:iCs/>
                <w:sz w:val="21"/>
                <w:szCs w:val="21"/>
              </w:rPr>
            </w:pPr>
            <w:r w:rsidRPr="00AE2768">
              <w:rPr>
                <w:rFonts w:ascii="GHEA Grapalat" w:hAnsi="GHEA Grapalat"/>
                <w:iCs/>
                <w:sz w:val="15"/>
                <w:szCs w:val="15"/>
              </w:rPr>
              <w:t>ազգանուն, անուն</w:t>
            </w:r>
          </w:p>
        </w:tc>
      </w:tr>
      <w:tr w:rsidR="00254F39" w:rsidRPr="00AE2768" w:rsidTr="00981B92">
        <w:trPr>
          <w:trHeight w:val="281"/>
          <w:tblCellSpacing w:w="7" w:type="dxa"/>
          <w:jc w:val="center"/>
        </w:trPr>
        <w:tc>
          <w:tcPr>
            <w:tcW w:w="0" w:type="auto"/>
            <w:vAlign w:val="center"/>
          </w:tcPr>
          <w:p w:rsidR="00254F39" w:rsidRPr="00AE2768" w:rsidRDefault="00254F39" w:rsidP="00981B92">
            <w:pPr>
              <w:rPr>
                <w:rFonts w:ascii="GHEA Grapalat" w:hAnsi="GHEA Grapalat"/>
                <w:iCs/>
                <w:color w:val="000000"/>
                <w:sz w:val="21"/>
                <w:szCs w:val="21"/>
              </w:rPr>
            </w:pPr>
            <w:r w:rsidRPr="00AE2768">
              <w:rPr>
                <w:rFonts w:ascii="GHEA Grapalat" w:hAnsi="GHEA Grapalat"/>
                <w:iCs/>
                <w:color w:val="000000"/>
                <w:sz w:val="21"/>
                <w:szCs w:val="21"/>
              </w:rPr>
              <w:t xml:space="preserve">                              Կ.Տ.</w:t>
            </w:r>
            <w:r w:rsidRPr="00AE2768">
              <w:rPr>
                <w:rFonts w:ascii="Arial" w:hAnsi="Arial" w:cs="Arial"/>
                <w:iCs/>
                <w:color w:val="000000"/>
                <w:sz w:val="21"/>
                <w:szCs w:val="21"/>
              </w:rPr>
              <w:t xml:space="preserve">                                                                                 </w:t>
            </w:r>
          </w:p>
        </w:tc>
        <w:tc>
          <w:tcPr>
            <w:tcW w:w="0" w:type="auto"/>
            <w:vAlign w:val="center"/>
          </w:tcPr>
          <w:p w:rsidR="00254F39" w:rsidRPr="00AE2768" w:rsidRDefault="00254F39" w:rsidP="00981B92">
            <w:pPr>
              <w:rPr>
                <w:rFonts w:ascii="GHEA Grapalat" w:hAnsi="GHEA Grapalat"/>
                <w:iCs/>
                <w:color w:val="000000"/>
                <w:sz w:val="21"/>
                <w:szCs w:val="21"/>
              </w:rPr>
            </w:pPr>
            <w:r w:rsidRPr="00AE2768">
              <w:rPr>
                <w:rFonts w:ascii="Arial" w:hAnsi="Arial" w:cs="Arial"/>
                <w:iCs/>
                <w:color w:val="000000"/>
                <w:sz w:val="21"/>
                <w:szCs w:val="21"/>
              </w:rPr>
              <w:t xml:space="preserve">                                     </w:t>
            </w:r>
            <w:r w:rsidRPr="00AE2768">
              <w:rPr>
                <w:rFonts w:ascii="GHEA Grapalat" w:hAnsi="GHEA Grapalat"/>
                <w:iCs/>
                <w:color w:val="000000"/>
                <w:sz w:val="21"/>
                <w:szCs w:val="21"/>
              </w:rPr>
              <w:t>Կ.Տ.</w:t>
            </w:r>
          </w:p>
        </w:tc>
      </w:tr>
    </w:tbl>
    <w:p w:rsidR="00254F39" w:rsidRPr="00AE2768" w:rsidRDefault="00254F39" w:rsidP="00254F39">
      <w:pPr>
        <w:ind w:left="-142" w:firstLine="142"/>
        <w:jc w:val="center"/>
        <w:rPr>
          <w:rFonts w:ascii="GHEA Grapalat" w:hAnsi="GHEA Grapalat" w:cs="Sylfaen"/>
          <w:b/>
        </w:rPr>
      </w:pPr>
    </w:p>
    <w:p w:rsidR="00254F39" w:rsidRPr="00AE2768" w:rsidRDefault="00254F39" w:rsidP="00254F39">
      <w:pPr>
        <w:ind w:left="-142" w:firstLine="142"/>
        <w:jc w:val="center"/>
        <w:rPr>
          <w:rFonts w:ascii="GHEA Grapalat" w:hAnsi="GHEA Grapalat" w:cs="Sylfaen"/>
          <w:b/>
        </w:rPr>
      </w:pPr>
    </w:p>
    <w:p w:rsidR="00254F39" w:rsidRPr="00AE2768" w:rsidRDefault="00254F39" w:rsidP="00254F39">
      <w:pPr>
        <w:ind w:left="-142" w:firstLine="142"/>
        <w:jc w:val="center"/>
        <w:rPr>
          <w:rFonts w:ascii="GHEA Grapalat" w:hAnsi="GHEA Grapalat" w:cs="Sylfaen"/>
          <w:b/>
        </w:rPr>
      </w:pPr>
    </w:p>
    <w:p w:rsidR="00254F39" w:rsidRPr="00AE2768" w:rsidRDefault="00254F39"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AC2A2E" w:rsidRDefault="00AC2A2E" w:rsidP="00254F39">
      <w:pPr>
        <w:jc w:val="right"/>
        <w:rPr>
          <w:rFonts w:ascii="GHEA Grapalat" w:hAnsi="GHEA Grapalat" w:cs="Sylfaen"/>
          <w:i/>
          <w:sz w:val="20"/>
          <w:lang w:val="pt-BR"/>
        </w:rPr>
      </w:pPr>
    </w:p>
    <w:p w:rsidR="00254F39" w:rsidRPr="00AC2A2E" w:rsidRDefault="00254F39" w:rsidP="00254F39">
      <w:pPr>
        <w:jc w:val="right"/>
        <w:rPr>
          <w:rFonts w:ascii="GHEA Grapalat" w:hAnsi="GHEA Grapalat" w:cs="Sylfaen"/>
          <w:i/>
          <w:sz w:val="20"/>
          <w:lang w:val="pt-BR"/>
        </w:rPr>
      </w:pPr>
      <w:r w:rsidRPr="00AE2768">
        <w:rPr>
          <w:rFonts w:ascii="GHEA Grapalat" w:hAnsi="GHEA Grapalat" w:cs="Sylfaen"/>
          <w:i/>
          <w:sz w:val="20"/>
          <w:lang w:val="pt-BR"/>
        </w:rPr>
        <w:lastRenderedPageBreak/>
        <w:t>Հավելված</w:t>
      </w:r>
      <w:r w:rsidRPr="00AC2A2E">
        <w:rPr>
          <w:rFonts w:ascii="GHEA Grapalat" w:hAnsi="GHEA Grapalat" w:cs="Sylfaen"/>
          <w:i/>
          <w:sz w:val="20"/>
          <w:lang w:val="pt-BR"/>
        </w:rPr>
        <w:t xml:space="preserve"> 3.1</w:t>
      </w:r>
    </w:p>
    <w:p w:rsidR="00254F39" w:rsidRPr="00AE2768" w:rsidRDefault="00254F39" w:rsidP="00254F39">
      <w:pPr>
        <w:jc w:val="right"/>
        <w:rPr>
          <w:rFonts w:ascii="GHEA Grapalat" w:hAnsi="GHEA Grapalat" w:cs="Sylfaen"/>
          <w:i/>
          <w:sz w:val="20"/>
          <w:lang w:val="pt-BR"/>
        </w:rPr>
      </w:pPr>
      <w:r w:rsidRPr="00AE2768">
        <w:rPr>
          <w:rFonts w:ascii="GHEA Grapalat" w:hAnsi="GHEA Grapalat" w:cs="Sylfaen"/>
          <w:i/>
          <w:sz w:val="20"/>
          <w:lang w:val="pt-BR"/>
        </w:rPr>
        <w:t xml:space="preserve">«         »              20  թ. կնքված </w:t>
      </w:r>
    </w:p>
    <w:p w:rsidR="00254F39" w:rsidRPr="00AE2768" w:rsidRDefault="00254F39" w:rsidP="00254F39">
      <w:pPr>
        <w:jc w:val="right"/>
        <w:rPr>
          <w:rFonts w:ascii="GHEA Grapalat" w:hAnsi="GHEA Grapalat" w:cs="Sylfaen"/>
          <w:i/>
          <w:sz w:val="20"/>
          <w:lang w:val="pt-BR"/>
        </w:rPr>
      </w:pPr>
      <w:r w:rsidRPr="00AE2768">
        <w:rPr>
          <w:rFonts w:ascii="GHEA Grapalat" w:hAnsi="GHEA Grapalat" w:cs="Sylfaen"/>
          <w:i/>
          <w:sz w:val="20"/>
          <w:lang w:val="pt-BR"/>
        </w:rPr>
        <w:t xml:space="preserve">                    </w:t>
      </w:r>
      <w:r w:rsidRPr="00F965A9">
        <w:rPr>
          <w:rFonts w:ascii="GHEA Grapalat" w:hAnsi="GHEA Grapalat" w:cs="Sylfaen"/>
          <w:i/>
          <w:sz w:val="20"/>
          <w:lang w:val="pt-BR"/>
        </w:rPr>
        <w:t xml:space="preserve">                 «</w:t>
      </w:r>
      <w:r w:rsidR="00BF26B0">
        <w:rPr>
          <w:rFonts w:ascii="Sylfaen" w:hAnsi="Sylfaen" w:cs="Sylfaen"/>
          <w:i/>
          <w:sz w:val="20"/>
          <w:lang w:val="pt-BR"/>
        </w:rPr>
        <w:t>ԱՄՈՀՀԴ</w:t>
      </w:r>
      <w:r w:rsidRPr="00F965A9">
        <w:rPr>
          <w:rFonts w:ascii="GHEA Grapalat" w:hAnsi="GHEA Grapalat" w:cs="Sylfaen"/>
          <w:i/>
          <w:sz w:val="20"/>
          <w:lang w:val="pt-BR"/>
        </w:rPr>
        <w:t>-</w:t>
      </w:r>
      <w:r w:rsidRPr="00F965A9">
        <w:rPr>
          <w:rFonts w:ascii="Sylfaen" w:hAnsi="Sylfaen" w:cs="Sylfaen"/>
          <w:i/>
          <w:sz w:val="20"/>
          <w:lang w:val="pt-BR"/>
        </w:rPr>
        <w:t>ԳՀԱՊՁԲ</w:t>
      </w:r>
      <w:r w:rsidRPr="00F965A9">
        <w:rPr>
          <w:rFonts w:ascii="GHEA Grapalat" w:hAnsi="GHEA Grapalat" w:cs="Sylfaen"/>
          <w:i/>
          <w:sz w:val="20"/>
          <w:lang w:val="pt-BR"/>
        </w:rPr>
        <w:t>-20/01</w:t>
      </w:r>
      <w:r w:rsidRPr="00F965A9">
        <w:rPr>
          <w:rFonts w:ascii="Franklin Gothic Medium Cond" w:hAnsi="Franklin Gothic Medium Cond" w:cs="Franklin Gothic Medium Cond"/>
          <w:i/>
          <w:sz w:val="20"/>
          <w:lang w:val="pt-BR"/>
        </w:rPr>
        <w:t>»</w:t>
      </w:r>
      <w:r w:rsidRPr="00F965A9">
        <w:rPr>
          <w:rFonts w:ascii="GHEA Grapalat" w:hAnsi="GHEA Grapalat" w:cs="Sylfaen"/>
          <w:i/>
          <w:sz w:val="20"/>
          <w:lang w:val="pt-BR"/>
        </w:rPr>
        <w:t xml:space="preserve">  </w:t>
      </w:r>
      <w:r w:rsidRPr="00AE2768">
        <w:rPr>
          <w:rFonts w:ascii="GHEA Grapalat" w:hAnsi="GHEA Grapalat" w:cs="Sylfaen"/>
          <w:i/>
          <w:sz w:val="20"/>
          <w:lang w:val="pt-BR"/>
        </w:rPr>
        <w:t xml:space="preserve">  ծածկագրով պայմանագրի</w:t>
      </w:r>
    </w:p>
    <w:p w:rsidR="00254F39" w:rsidRPr="00AC2A2E" w:rsidRDefault="00254F39" w:rsidP="00254F39">
      <w:pPr>
        <w:tabs>
          <w:tab w:val="left" w:pos="360"/>
          <w:tab w:val="left" w:pos="540"/>
        </w:tabs>
        <w:jc w:val="center"/>
        <w:rPr>
          <w:rFonts w:ascii="Sylfaen" w:hAnsi="Sylfaen" w:cs="Sylfaen"/>
          <w:b/>
          <w:bCs/>
          <w:lang w:val="pt-BR"/>
        </w:rPr>
      </w:pPr>
    </w:p>
    <w:p w:rsidR="00254F39" w:rsidRPr="00AC2A2E" w:rsidRDefault="00254F39" w:rsidP="00254F39">
      <w:pPr>
        <w:ind w:left="-142" w:firstLine="142"/>
        <w:jc w:val="center"/>
        <w:rPr>
          <w:rFonts w:ascii="GHEA Grapalat" w:hAnsi="GHEA Grapalat" w:cs="Sylfaen"/>
          <w:lang w:val="pt-BR"/>
        </w:rPr>
      </w:pPr>
    </w:p>
    <w:p w:rsidR="00254F39" w:rsidRPr="00AC2A2E" w:rsidRDefault="00254F39" w:rsidP="00254F39">
      <w:pPr>
        <w:jc w:val="center"/>
        <w:rPr>
          <w:rFonts w:ascii="GHEA Grapalat" w:hAnsi="GHEA Grapalat" w:cs="Sylfaen"/>
          <w:bCs/>
          <w:sz w:val="18"/>
          <w:szCs w:val="18"/>
          <w:lang w:val="pt-BR"/>
        </w:rPr>
      </w:pPr>
      <w:r w:rsidRPr="00AE2768">
        <w:rPr>
          <w:rFonts w:ascii="GHEA Grapalat" w:hAnsi="GHEA Grapalat" w:cs="Sylfaen"/>
          <w:bCs/>
          <w:sz w:val="18"/>
          <w:szCs w:val="18"/>
        </w:rPr>
        <w:t>ԱԿՏ</w:t>
      </w:r>
      <w:r w:rsidRPr="00AC2A2E">
        <w:rPr>
          <w:rFonts w:ascii="GHEA Grapalat" w:hAnsi="GHEA Grapalat" w:cs="Sylfaen"/>
          <w:bCs/>
          <w:sz w:val="18"/>
          <w:szCs w:val="18"/>
          <w:lang w:val="pt-BR"/>
        </w:rPr>
        <w:t xml:space="preserve">    N </w:t>
      </w:r>
      <w:r w:rsidRPr="00AC2A2E">
        <w:rPr>
          <w:rFonts w:ascii="GHEA Grapalat" w:hAnsi="GHEA Grapalat" w:cs="Sylfaen"/>
          <w:bCs/>
          <w:sz w:val="18"/>
          <w:szCs w:val="18"/>
          <w:u w:val="single"/>
          <w:lang w:val="pt-BR"/>
        </w:rPr>
        <w:tab/>
      </w:r>
      <w:r w:rsidRPr="00AC2A2E">
        <w:rPr>
          <w:rFonts w:ascii="GHEA Grapalat" w:hAnsi="GHEA Grapalat" w:cs="Sylfaen"/>
          <w:bCs/>
          <w:sz w:val="18"/>
          <w:szCs w:val="18"/>
          <w:lang w:val="pt-BR"/>
        </w:rPr>
        <w:t xml:space="preserve">           </w:t>
      </w:r>
    </w:p>
    <w:p w:rsidR="00254F39" w:rsidRPr="008E0FC6" w:rsidRDefault="00254F39" w:rsidP="00254F39">
      <w:pPr>
        <w:tabs>
          <w:tab w:val="left" w:pos="360"/>
          <w:tab w:val="left" w:pos="540"/>
          <w:tab w:val="left" w:pos="2250"/>
        </w:tabs>
        <w:jc w:val="center"/>
        <w:rPr>
          <w:rFonts w:ascii="GHEA Grapalat" w:hAnsi="GHEA Grapalat" w:cs="Sylfaen"/>
          <w:bCs/>
          <w:sz w:val="18"/>
          <w:szCs w:val="18"/>
          <w:lang w:val="pt-BR"/>
        </w:rPr>
      </w:pPr>
      <w:r w:rsidRPr="00AE2768">
        <w:rPr>
          <w:rFonts w:ascii="GHEA Grapalat" w:hAnsi="GHEA Grapalat" w:cs="Sylfaen"/>
          <w:bCs/>
          <w:sz w:val="18"/>
          <w:szCs w:val="18"/>
        </w:rPr>
        <w:t>պայմանագրի</w:t>
      </w:r>
      <w:r w:rsidRPr="008E0FC6">
        <w:rPr>
          <w:rFonts w:ascii="GHEA Grapalat" w:hAnsi="GHEA Grapalat" w:cs="Sylfaen"/>
          <w:bCs/>
          <w:sz w:val="18"/>
          <w:szCs w:val="18"/>
          <w:lang w:val="pt-BR"/>
        </w:rPr>
        <w:t xml:space="preserve"> </w:t>
      </w:r>
      <w:r w:rsidRPr="00AE2768">
        <w:rPr>
          <w:rFonts w:ascii="GHEA Grapalat" w:hAnsi="GHEA Grapalat" w:cs="Sylfaen"/>
          <w:bCs/>
          <w:sz w:val="18"/>
          <w:szCs w:val="18"/>
        </w:rPr>
        <w:t>արդյունքը</w:t>
      </w:r>
      <w:r w:rsidRPr="008E0FC6">
        <w:rPr>
          <w:rFonts w:ascii="GHEA Grapalat" w:hAnsi="GHEA Grapalat" w:cs="Sylfaen"/>
          <w:bCs/>
          <w:sz w:val="18"/>
          <w:szCs w:val="18"/>
          <w:lang w:val="pt-BR"/>
        </w:rPr>
        <w:t xml:space="preserve"> </w:t>
      </w:r>
      <w:r w:rsidRPr="00AE2768">
        <w:rPr>
          <w:rFonts w:ascii="GHEA Grapalat" w:hAnsi="GHEA Grapalat" w:cs="Sylfaen"/>
          <w:bCs/>
          <w:sz w:val="18"/>
          <w:szCs w:val="18"/>
        </w:rPr>
        <w:t>Գնորդին</w:t>
      </w:r>
      <w:r w:rsidRPr="008E0FC6">
        <w:rPr>
          <w:rFonts w:ascii="GHEA Grapalat" w:hAnsi="GHEA Grapalat" w:cs="Sylfaen"/>
          <w:bCs/>
          <w:sz w:val="18"/>
          <w:szCs w:val="18"/>
          <w:lang w:val="pt-BR"/>
        </w:rPr>
        <w:t xml:space="preserve"> </w:t>
      </w:r>
      <w:r w:rsidRPr="00AE2768">
        <w:rPr>
          <w:rFonts w:ascii="GHEA Grapalat" w:hAnsi="GHEA Grapalat" w:cs="Sylfaen"/>
          <w:bCs/>
          <w:sz w:val="18"/>
          <w:szCs w:val="18"/>
        </w:rPr>
        <w:t>հանձնելու</w:t>
      </w:r>
      <w:r w:rsidRPr="008E0FC6">
        <w:rPr>
          <w:rFonts w:ascii="GHEA Grapalat" w:hAnsi="GHEA Grapalat" w:cs="Sylfaen"/>
          <w:bCs/>
          <w:sz w:val="18"/>
          <w:szCs w:val="18"/>
          <w:lang w:val="pt-BR"/>
        </w:rPr>
        <w:t xml:space="preserve"> </w:t>
      </w:r>
      <w:r w:rsidRPr="00AE2768">
        <w:rPr>
          <w:rFonts w:ascii="GHEA Grapalat" w:hAnsi="GHEA Grapalat" w:cs="Sylfaen"/>
          <w:bCs/>
          <w:sz w:val="18"/>
          <w:szCs w:val="18"/>
        </w:rPr>
        <w:t>փաստը</w:t>
      </w:r>
      <w:r w:rsidRPr="008E0FC6">
        <w:rPr>
          <w:rFonts w:ascii="GHEA Grapalat" w:hAnsi="GHEA Grapalat" w:cs="Sylfaen"/>
          <w:bCs/>
          <w:sz w:val="18"/>
          <w:szCs w:val="18"/>
          <w:lang w:val="pt-BR"/>
        </w:rPr>
        <w:t xml:space="preserve"> </w:t>
      </w:r>
      <w:r w:rsidRPr="00AE2768">
        <w:rPr>
          <w:rFonts w:ascii="GHEA Grapalat" w:hAnsi="GHEA Grapalat" w:cs="Sylfaen"/>
          <w:bCs/>
          <w:sz w:val="18"/>
          <w:szCs w:val="18"/>
        </w:rPr>
        <w:t>ֆիքսելու</w:t>
      </w:r>
      <w:r w:rsidRPr="008E0FC6">
        <w:rPr>
          <w:rFonts w:ascii="GHEA Grapalat" w:hAnsi="GHEA Grapalat" w:cs="Sylfaen"/>
          <w:bCs/>
          <w:sz w:val="18"/>
          <w:szCs w:val="18"/>
          <w:lang w:val="pt-BR"/>
        </w:rPr>
        <w:t xml:space="preserve"> </w:t>
      </w:r>
      <w:r w:rsidRPr="00AE2768">
        <w:rPr>
          <w:rFonts w:ascii="GHEA Grapalat" w:hAnsi="GHEA Grapalat" w:cs="Sylfaen"/>
          <w:bCs/>
          <w:sz w:val="18"/>
          <w:szCs w:val="18"/>
        </w:rPr>
        <w:t>վերաբերյալ</w:t>
      </w:r>
      <w:r w:rsidRPr="008E0FC6">
        <w:rPr>
          <w:rFonts w:ascii="GHEA Grapalat" w:hAnsi="GHEA Grapalat" w:cs="Sylfaen"/>
          <w:bCs/>
          <w:sz w:val="18"/>
          <w:szCs w:val="18"/>
          <w:lang w:val="pt-BR"/>
        </w:rPr>
        <w:t xml:space="preserve">                                                                                                                               </w:t>
      </w:r>
    </w:p>
    <w:p w:rsidR="00254F39" w:rsidRPr="008E0FC6" w:rsidRDefault="00254F39" w:rsidP="00254F39">
      <w:pPr>
        <w:jc w:val="center"/>
        <w:rPr>
          <w:rFonts w:ascii="GHEA Grapalat" w:hAnsi="GHEA Grapalat" w:cs="Sylfaen"/>
          <w:b/>
          <w:bCs/>
          <w:sz w:val="18"/>
          <w:szCs w:val="18"/>
          <w:lang w:val="pt-BR"/>
        </w:rPr>
      </w:pPr>
      <w:r w:rsidRPr="008E0FC6">
        <w:rPr>
          <w:rFonts w:ascii="GHEA Grapalat" w:hAnsi="GHEA Grapalat" w:cs="Sylfaen"/>
          <w:bCs/>
          <w:sz w:val="18"/>
          <w:szCs w:val="18"/>
          <w:lang w:val="pt-BR"/>
        </w:rPr>
        <w:t xml:space="preserve">                                                                                                                        </w:t>
      </w:r>
    </w:p>
    <w:p w:rsidR="00254F39" w:rsidRPr="008E0FC6" w:rsidRDefault="00254F39" w:rsidP="00254F39">
      <w:pPr>
        <w:tabs>
          <w:tab w:val="left" w:pos="360"/>
          <w:tab w:val="left" w:pos="540"/>
        </w:tabs>
        <w:rPr>
          <w:rFonts w:ascii="GHEA Grapalat" w:hAnsi="GHEA Grapalat" w:cs="Sylfaen"/>
          <w:sz w:val="18"/>
          <w:szCs w:val="22"/>
          <w:lang w:val="pt-BR"/>
        </w:rPr>
      </w:pPr>
    </w:p>
    <w:p w:rsidR="00254F39" w:rsidRPr="008E0FC6" w:rsidRDefault="00254F39" w:rsidP="00254F39">
      <w:pPr>
        <w:tabs>
          <w:tab w:val="left" w:pos="360"/>
          <w:tab w:val="left" w:pos="540"/>
        </w:tabs>
        <w:ind w:left="-540" w:firstLine="180"/>
        <w:jc w:val="both"/>
        <w:rPr>
          <w:rFonts w:ascii="GHEA Grapalat" w:hAnsi="GHEA Grapalat" w:cs="Sylfaen"/>
          <w:sz w:val="20"/>
          <w:lang w:val="pt-BR"/>
        </w:rPr>
      </w:pPr>
      <w:r w:rsidRPr="008E0FC6">
        <w:rPr>
          <w:rFonts w:ascii="GHEA Grapalat" w:hAnsi="GHEA Grapalat" w:cs="Sylfaen"/>
          <w:sz w:val="20"/>
          <w:lang w:val="pt-BR"/>
        </w:rPr>
        <w:tab/>
      </w:r>
      <w:r w:rsidRPr="00AE2768">
        <w:rPr>
          <w:rFonts w:ascii="GHEA Grapalat" w:hAnsi="GHEA Grapalat" w:cs="Sylfaen"/>
          <w:sz w:val="20"/>
          <w:lang w:val="hy-AM"/>
        </w:rPr>
        <w:t xml:space="preserve">Սույնով </w:t>
      </w:r>
      <w:r w:rsidRPr="00AE2768">
        <w:rPr>
          <w:rFonts w:ascii="GHEA Grapalat" w:hAnsi="GHEA Grapalat" w:cs="Sylfaen"/>
          <w:sz w:val="20"/>
        </w:rPr>
        <w:t>արձանագրվում</w:t>
      </w:r>
      <w:r w:rsidRPr="008E0FC6">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hy-AM"/>
        </w:rPr>
        <w:t xml:space="preserve">, որ </w:t>
      </w:r>
      <w:r w:rsidRPr="008E0FC6">
        <w:rPr>
          <w:rFonts w:ascii="GHEA Grapalat" w:hAnsi="GHEA Grapalat" w:cs="Sylfaen"/>
          <w:sz w:val="20"/>
          <w:u w:val="single"/>
          <w:lang w:val="pt-BR"/>
        </w:rPr>
        <w:t>&lt;&lt;</w:t>
      </w:r>
      <w:r>
        <w:rPr>
          <w:rFonts w:ascii="GHEA Grapalat" w:hAnsi="GHEA Grapalat" w:cs="Sylfaen"/>
          <w:sz w:val="20"/>
          <w:u w:val="single"/>
        </w:rPr>
        <w:t>ՀՀ</w:t>
      </w:r>
      <w:r w:rsidRPr="008E0FC6">
        <w:rPr>
          <w:rFonts w:ascii="GHEA Grapalat" w:hAnsi="GHEA Grapalat" w:cs="Sylfaen"/>
          <w:sz w:val="20"/>
          <w:u w:val="single"/>
          <w:lang w:val="pt-BR"/>
        </w:rPr>
        <w:t xml:space="preserve"> </w:t>
      </w:r>
      <w:r>
        <w:rPr>
          <w:rFonts w:ascii="GHEA Grapalat" w:hAnsi="GHEA Grapalat" w:cs="Sylfaen"/>
          <w:sz w:val="20"/>
          <w:u w:val="single"/>
        </w:rPr>
        <w:t>Արարատի</w:t>
      </w:r>
      <w:r w:rsidRPr="008E0FC6">
        <w:rPr>
          <w:rFonts w:ascii="GHEA Grapalat" w:hAnsi="GHEA Grapalat" w:cs="Sylfaen"/>
          <w:sz w:val="20"/>
          <w:u w:val="single"/>
          <w:lang w:val="pt-BR"/>
        </w:rPr>
        <w:t xml:space="preserve"> </w:t>
      </w:r>
      <w:r>
        <w:rPr>
          <w:rFonts w:ascii="GHEA Grapalat" w:hAnsi="GHEA Grapalat" w:cs="Sylfaen"/>
          <w:sz w:val="20"/>
          <w:u w:val="single"/>
        </w:rPr>
        <w:t>մարզի</w:t>
      </w:r>
      <w:r w:rsidRPr="008E0FC6">
        <w:rPr>
          <w:rFonts w:ascii="GHEA Grapalat" w:hAnsi="GHEA Grapalat" w:cs="Sylfaen"/>
          <w:sz w:val="20"/>
          <w:u w:val="single"/>
          <w:lang w:val="pt-BR"/>
        </w:rPr>
        <w:t xml:space="preserve"> </w:t>
      </w:r>
      <w:r w:rsidR="00BF26B0">
        <w:rPr>
          <w:rFonts w:ascii="GHEA Grapalat" w:hAnsi="GHEA Grapalat" w:cs="Sylfaen"/>
          <w:sz w:val="20"/>
          <w:u w:val="single"/>
        </w:rPr>
        <w:t>Ոսկետափի</w:t>
      </w:r>
      <w:r w:rsidR="00BF26B0" w:rsidRPr="008E0FC6">
        <w:rPr>
          <w:rFonts w:ascii="GHEA Grapalat" w:hAnsi="GHEA Grapalat" w:cs="Sylfaen"/>
          <w:sz w:val="20"/>
          <w:u w:val="single"/>
          <w:lang w:val="pt-BR"/>
        </w:rPr>
        <w:t xml:space="preserve"> </w:t>
      </w:r>
      <w:r w:rsidR="00BF26B0">
        <w:rPr>
          <w:rFonts w:ascii="GHEA Grapalat" w:hAnsi="GHEA Grapalat" w:cs="Sylfaen"/>
          <w:sz w:val="20"/>
          <w:u w:val="single"/>
        </w:rPr>
        <w:t>Սարգիս</w:t>
      </w:r>
      <w:r w:rsidR="00BF26B0" w:rsidRPr="008E0FC6">
        <w:rPr>
          <w:rFonts w:ascii="GHEA Grapalat" w:hAnsi="GHEA Grapalat" w:cs="Sylfaen"/>
          <w:sz w:val="20"/>
          <w:u w:val="single"/>
          <w:lang w:val="pt-BR"/>
        </w:rPr>
        <w:t xml:space="preserve"> </w:t>
      </w:r>
      <w:r w:rsidR="00BF26B0">
        <w:rPr>
          <w:rFonts w:ascii="GHEA Grapalat" w:hAnsi="GHEA Grapalat" w:cs="Sylfaen"/>
          <w:sz w:val="20"/>
          <w:u w:val="single"/>
        </w:rPr>
        <w:t>Հովհաննիսյանի</w:t>
      </w:r>
      <w:r w:rsidR="00BF26B0" w:rsidRPr="008E0FC6">
        <w:rPr>
          <w:rFonts w:ascii="GHEA Grapalat" w:hAnsi="GHEA Grapalat" w:cs="Sylfaen"/>
          <w:sz w:val="20"/>
          <w:u w:val="single"/>
          <w:lang w:val="pt-BR"/>
        </w:rPr>
        <w:t xml:space="preserve"> </w:t>
      </w:r>
      <w:r w:rsidR="00BF26B0">
        <w:rPr>
          <w:rFonts w:ascii="GHEA Grapalat" w:hAnsi="GHEA Grapalat" w:cs="Sylfaen"/>
          <w:sz w:val="20"/>
          <w:u w:val="single"/>
        </w:rPr>
        <w:t>անվան</w:t>
      </w:r>
      <w:r w:rsidR="00BF26B0" w:rsidRPr="008E0FC6">
        <w:rPr>
          <w:rFonts w:ascii="GHEA Grapalat" w:hAnsi="GHEA Grapalat" w:cs="Sylfaen"/>
          <w:sz w:val="20"/>
          <w:u w:val="single"/>
          <w:lang w:val="pt-BR"/>
        </w:rPr>
        <w:t xml:space="preserve"> </w:t>
      </w:r>
      <w:r w:rsidR="00BF26B0">
        <w:rPr>
          <w:rFonts w:ascii="GHEA Grapalat" w:hAnsi="GHEA Grapalat" w:cs="Sylfaen"/>
          <w:sz w:val="20"/>
          <w:u w:val="single"/>
        </w:rPr>
        <w:t>հիմնական</w:t>
      </w:r>
      <w:r w:rsidR="00BF26B0" w:rsidRPr="008E0FC6">
        <w:rPr>
          <w:rFonts w:ascii="GHEA Grapalat" w:hAnsi="GHEA Grapalat" w:cs="Sylfaen"/>
          <w:sz w:val="20"/>
          <w:u w:val="single"/>
          <w:lang w:val="pt-BR"/>
        </w:rPr>
        <w:t xml:space="preserve"> </w:t>
      </w:r>
      <w:r>
        <w:rPr>
          <w:rFonts w:ascii="Sylfaen" w:hAnsi="Sylfaen" w:cs="Sylfaen"/>
          <w:sz w:val="20"/>
          <w:u w:val="single"/>
        </w:rPr>
        <w:t>դպրոց</w:t>
      </w:r>
      <w:r w:rsidRPr="008E0FC6">
        <w:rPr>
          <w:rFonts w:ascii="Sylfaen" w:hAnsi="Sylfaen" w:cs="Sylfaen"/>
          <w:sz w:val="20"/>
          <w:u w:val="single"/>
          <w:lang w:val="pt-BR"/>
        </w:rPr>
        <w:t>&gt;&gt;</w:t>
      </w:r>
      <w:r>
        <w:rPr>
          <w:rFonts w:ascii="Sylfaen" w:hAnsi="Sylfaen" w:cs="Sylfaen"/>
          <w:sz w:val="20"/>
          <w:u w:val="single"/>
        </w:rPr>
        <w:t>ՊՈԱԿ</w:t>
      </w:r>
      <w:r w:rsidRPr="008E0FC6">
        <w:rPr>
          <w:rFonts w:ascii="Sylfaen" w:hAnsi="Sylfaen" w:cs="Sylfaen"/>
          <w:sz w:val="20"/>
          <w:u w:val="single"/>
          <w:lang w:val="pt-BR"/>
        </w:rPr>
        <w:t>-</w:t>
      </w:r>
      <w:r>
        <w:rPr>
          <w:rFonts w:ascii="Sylfaen" w:hAnsi="Sylfaen" w:cs="Sylfaen"/>
          <w:sz w:val="20"/>
          <w:u w:val="single"/>
        </w:rPr>
        <w:t>ի</w:t>
      </w:r>
      <w:r w:rsidRPr="008E0FC6">
        <w:rPr>
          <w:rFonts w:ascii="GHEA Grapalat" w:hAnsi="GHEA Grapalat" w:cs="Sylfaen"/>
          <w:sz w:val="20"/>
          <w:lang w:val="pt-BR"/>
        </w:rPr>
        <w:t xml:space="preserve"> (</w:t>
      </w:r>
      <w:r w:rsidRPr="00AE2768">
        <w:rPr>
          <w:rFonts w:ascii="GHEA Grapalat" w:hAnsi="GHEA Grapalat" w:cs="Sylfaen"/>
          <w:sz w:val="20"/>
        </w:rPr>
        <w:t>այսուհետ</w:t>
      </w:r>
      <w:r w:rsidRPr="008E0FC6">
        <w:rPr>
          <w:rFonts w:ascii="GHEA Grapalat" w:hAnsi="GHEA Grapalat" w:cs="Sylfaen"/>
          <w:sz w:val="20"/>
          <w:lang w:val="pt-BR"/>
        </w:rPr>
        <w:t xml:space="preserve">` </w:t>
      </w:r>
      <w:r w:rsidRPr="00AE2768">
        <w:rPr>
          <w:rFonts w:ascii="GHEA Grapalat" w:hAnsi="GHEA Grapalat" w:cs="Sylfaen"/>
          <w:sz w:val="20"/>
        </w:rPr>
        <w:t>Գնորդ</w:t>
      </w:r>
      <w:r w:rsidRPr="008E0FC6">
        <w:rPr>
          <w:rFonts w:ascii="GHEA Grapalat" w:hAnsi="GHEA Grapalat" w:cs="Sylfaen"/>
          <w:sz w:val="20"/>
          <w:lang w:val="pt-BR"/>
        </w:rPr>
        <w:t xml:space="preserve">) </w:t>
      </w:r>
      <w:r w:rsidRPr="00AE2768">
        <w:rPr>
          <w:rFonts w:ascii="GHEA Grapalat" w:hAnsi="GHEA Grapalat" w:cs="Sylfaen"/>
          <w:sz w:val="20"/>
          <w:lang w:val="hy-AM"/>
        </w:rPr>
        <w:t xml:space="preserve">և </w:t>
      </w:r>
      <w:r w:rsidRPr="008E0FC6">
        <w:rPr>
          <w:rFonts w:ascii="GHEA Grapalat" w:hAnsi="GHEA Grapalat" w:cs="Sylfaen"/>
          <w:sz w:val="20"/>
          <w:lang w:val="pt-BR"/>
        </w:rPr>
        <w:t xml:space="preserve"> </w:t>
      </w:r>
      <w:r w:rsidRPr="008E0FC6">
        <w:rPr>
          <w:rFonts w:ascii="GHEA Grapalat" w:hAnsi="GHEA Grapalat" w:cs="Sylfaen"/>
          <w:sz w:val="20"/>
          <w:u w:val="single"/>
          <w:lang w:val="pt-BR"/>
        </w:rPr>
        <w:tab/>
      </w:r>
      <w:r w:rsidRPr="008E0FC6">
        <w:rPr>
          <w:rFonts w:ascii="GHEA Grapalat" w:hAnsi="GHEA Grapalat" w:cs="Sylfaen"/>
          <w:sz w:val="20"/>
          <w:u w:val="single"/>
          <w:lang w:val="pt-BR"/>
        </w:rPr>
        <w:tab/>
      </w:r>
      <w:r w:rsidRPr="008E0FC6">
        <w:rPr>
          <w:rFonts w:ascii="GHEA Grapalat" w:hAnsi="GHEA Grapalat" w:cs="Sylfaen"/>
          <w:sz w:val="20"/>
          <w:u w:val="single"/>
          <w:lang w:val="pt-BR"/>
        </w:rPr>
        <w:tab/>
      </w:r>
      <w:r w:rsidRPr="008E0FC6">
        <w:rPr>
          <w:rFonts w:ascii="GHEA Grapalat" w:hAnsi="GHEA Grapalat" w:cs="Sylfaen"/>
          <w:sz w:val="20"/>
          <w:u w:val="single"/>
          <w:lang w:val="pt-BR"/>
        </w:rPr>
        <w:tab/>
      </w:r>
    </w:p>
    <w:p w:rsidR="00254F39" w:rsidRPr="008E0FC6" w:rsidRDefault="00254F39" w:rsidP="00254F39">
      <w:pPr>
        <w:tabs>
          <w:tab w:val="left" w:pos="360"/>
          <w:tab w:val="left" w:pos="540"/>
        </w:tabs>
        <w:ind w:left="-540" w:firstLine="180"/>
        <w:jc w:val="both"/>
        <w:rPr>
          <w:rFonts w:ascii="GHEA Grapalat" w:hAnsi="GHEA Grapalat" w:cs="Sylfaen"/>
          <w:sz w:val="12"/>
          <w:szCs w:val="16"/>
          <w:lang w:val="pt-BR"/>
        </w:rPr>
      </w:pPr>
      <w:r w:rsidRPr="008E0FC6">
        <w:rPr>
          <w:rFonts w:ascii="GHEA Grapalat" w:hAnsi="GHEA Grapalat" w:cs="Sylfaen"/>
          <w:sz w:val="20"/>
          <w:lang w:val="pt-BR"/>
        </w:rPr>
        <w:tab/>
      </w:r>
      <w:r w:rsidRPr="008E0FC6">
        <w:rPr>
          <w:rFonts w:ascii="GHEA Grapalat" w:hAnsi="GHEA Grapalat" w:cs="Sylfaen"/>
          <w:sz w:val="20"/>
          <w:lang w:val="pt-BR"/>
        </w:rPr>
        <w:tab/>
      </w:r>
      <w:r w:rsidRPr="008E0FC6">
        <w:rPr>
          <w:rFonts w:ascii="GHEA Grapalat" w:hAnsi="GHEA Grapalat" w:cs="Sylfaen"/>
          <w:sz w:val="20"/>
          <w:lang w:val="pt-BR"/>
        </w:rPr>
        <w:tab/>
      </w:r>
      <w:r w:rsidRPr="008E0FC6">
        <w:rPr>
          <w:rFonts w:ascii="GHEA Grapalat" w:hAnsi="GHEA Grapalat" w:cs="Sylfaen"/>
          <w:sz w:val="20"/>
          <w:lang w:val="pt-BR"/>
        </w:rPr>
        <w:tab/>
      </w:r>
      <w:r w:rsidRPr="008E0FC6">
        <w:rPr>
          <w:rFonts w:ascii="GHEA Grapalat" w:hAnsi="GHEA Grapalat" w:cs="Sylfaen"/>
          <w:sz w:val="20"/>
          <w:lang w:val="pt-BR"/>
        </w:rPr>
        <w:tab/>
      </w:r>
      <w:r w:rsidRPr="008E0FC6">
        <w:rPr>
          <w:rFonts w:ascii="GHEA Grapalat" w:hAnsi="GHEA Grapalat" w:cs="Sylfaen"/>
          <w:sz w:val="20"/>
          <w:lang w:val="pt-BR"/>
        </w:rPr>
        <w:tab/>
      </w:r>
      <w:r w:rsidRPr="008E0FC6">
        <w:rPr>
          <w:rFonts w:ascii="GHEA Grapalat" w:hAnsi="GHEA Grapalat" w:cs="Sylfaen"/>
          <w:sz w:val="12"/>
          <w:szCs w:val="16"/>
          <w:lang w:val="pt-BR"/>
        </w:rPr>
        <w:t xml:space="preserve">     </w:t>
      </w:r>
      <w:r w:rsidRPr="008E0FC6">
        <w:rPr>
          <w:rFonts w:ascii="GHEA Grapalat" w:hAnsi="GHEA Grapalat" w:cs="Sylfaen"/>
          <w:sz w:val="12"/>
          <w:szCs w:val="16"/>
          <w:lang w:val="pt-BR"/>
        </w:rPr>
        <w:tab/>
      </w:r>
      <w:r w:rsidRPr="008E0FC6">
        <w:rPr>
          <w:rFonts w:ascii="GHEA Grapalat" w:hAnsi="GHEA Grapalat" w:cs="Sylfaen"/>
          <w:sz w:val="12"/>
          <w:szCs w:val="16"/>
          <w:lang w:val="pt-BR"/>
        </w:rPr>
        <w:tab/>
      </w:r>
      <w:r w:rsidRPr="008E0FC6">
        <w:rPr>
          <w:rFonts w:ascii="GHEA Grapalat" w:hAnsi="GHEA Grapalat" w:cs="Sylfaen"/>
          <w:sz w:val="12"/>
          <w:szCs w:val="16"/>
          <w:lang w:val="pt-BR"/>
        </w:rPr>
        <w:tab/>
      </w:r>
      <w:r w:rsidRPr="008E0FC6">
        <w:rPr>
          <w:rFonts w:ascii="GHEA Grapalat" w:hAnsi="GHEA Grapalat" w:cs="Sylfaen"/>
          <w:sz w:val="12"/>
          <w:szCs w:val="16"/>
          <w:lang w:val="pt-BR"/>
        </w:rPr>
        <w:tab/>
        <w:t xml:space="preserve">            </w:t>
      </w:r>
      <w:r w:rsidRPr="00AE2768">
        <w:rPr>
          <w:rFonts w:ascii="GHEA Grapalat" w:hAnsi="GHEA Grapalat" w:cs="Sylfaen"/>
          <w:sz w:val="12"/>
          <w:szCs w:val="16"/>
        </w:rPr>
        <w:t>Վաճառողի</w:t>
      </w:r>
      <w:r w:rsidRPr="008E0FC6">
        <w:rPr>
          <w:rFonts w:ascii="GHEA Grapalat" w:hAnsi="GHEA Grapalat" w:cs="Sylfaen"/>
          <w:sz w:val="12"/>
          <w:szCs w:val="16"/>
          <w:lang w:val="pt-BR"/>
        </w:rPr>
        <w:t xml:space="preserve"> </w:t>
      </w:r>
      <w:r w:rsidRPr="00AE2768">
        <w:rPr>
          <w:rFonts w:ascii="GHEA Grapalat" w:hAnsi="GHEA Grapalat" w:cs="Sylfaen"/>
          <w:sz w:val="12"/>
          <w:szCs w:val="16"/>
        </w:rPr>
        <w:t>անվանումը</w:t>
      </w:r>
      <w:r w:rsidRPr="008E0FC6">
        <w:rPr>
          <w:rFonts w:ascii="GHEA Grapalat" w:hAnsi="GHEA Grapalat" w:cs="Sylfaen"/>
          <w:sz w:val="12"/>
          <w:szCs w:val="16"/>
          <w:lang w:val="pt-BR"/>
        </w:rPr>
        <w:tab/>
      </w:r>
    </w:p>
    <w:p w:rsidR="00254F39" w:rsidRPr="00AE2768" w:rsidRDefault="00254F39" w:rsidP="00254F39">
      <w:pPr>
        <w:tabs>
          <w:tab w:val="left" w:pos="360"/>
          <w:tab w:val="left" w:pos="540"/>
        </w:tabs>
        <w:ind w:right="-360"/>
        <w:jc w:val="both"/>
        <w:rPr>
          <w:rFonts w:ascii="GHEA Grapalat" w:hAnsi="GHEA Grapalat" w:cs="Sylfaen"/>
          <w:sz w:val="12"/>
          <w:szCs w:val="16"/>
          <w:lang w:val="hy-AM"/>
        </w:rPr>
      </w:pPr>
      <w:r w:rsidRPr="00AE2768">
        <w:rPr>
          <w:rFonts w:ascii="GHEA Grapalat" w:hAnsi="GHEA Grapalat" w:cs="Sylfaen"/>
          <w:sz w:val="20"/>
          <w:lang w:val="hy-AM"/>
        </w:rPr>
        <w:t xml:space="preserve">(այսուհետ` </w:t>
      </w:r>
      <w:r w:rsidRPr="00AE2768">
        <w:rPr>
          <w:rFonts w:ascii="GHEA Grapalat" w:hAnsi="GHEA Grapalat" w:cs="Sylfaen"/>
          <w:sz w:val="20"/>
        </w:rPr>
        <w:t>Վաճառող</w:t>
      </w:r>
      <w:r w:rsidRPr="00AE2768">
        <w:rPr>
          <w:rFonts w:ascii="GHEA Grapalat" w:hAnsi="GHEA Grapalat" w:cs="Sylfaen"/>
          <w:sz w:val="20"/>
          <w:lang w:val="hy-AM"/>
        </w:rPr>
        <w:t>)</w:t>
      </w:r>
      <w:r w:rsidRPr="008E0FC6">
        <w:rPr>
          <w:rFonts w:ascii="GHEA Grapalat" w:hAnsi="GHEA Grapalat" w:cs="Sylfaen"/>
          <w:sz w:val="20"/>
          <w:lang w:val="pt-BR"/>
        </w:rPr>
        <w:t xml:space="preserve"> </w:t>
      </w:r>
      <w:r w:rsidRPr="00AE2768">
        <w:rPr>
          <w:rFonts w:ascii="GHEA Grapalat" w:hAnsi="GHEA Grapalat" w:cs="Sylfaen"/>
          <w:sz w:val="20"/>
        </w:rPr>
        <w:t>միջև</w:t>
      </w:r>
      <w:r w:rsidRPr="008E0FC6">
        <w:rPr>
          <w:rFonts w:ascii="GHEA Grapalat" w:hAnsi="GHEA Grapalat" w:cs="Sylfaen"/>
          <w:sz w:val="20"/>
          <w:lang w:val="pt-BR"/>
        </w:rPr>
        <w:t xml:space="preserve"> 2019 </w:t>
      </w:r>
      <w:r w:rsidRPr="00AE2768">
        <w:rPr>
          <w:rFonts w:ascii="GHEA Grapalat" w:hAnsi="GHEA Grapalat" w:cs="Sylfaen"/>
          <w:sz w:val="20"/>
        </w:rPr>
        <w:t>թ</w:t>
      </w:r>
      <w:r w:rsidRPr="008E0FC6">
        <w:rPr>
          <w:rFonts w:ascii="GHEA Grapalat" w:hAnsi="GHEA Grapalat" w:cs="Sylfaen"/>
          <w:sz w:val="20"/>
          <w:lang w:val="pt-BR"/>
        </w:rPr>
        <w:t xml:space="preserve">. </w:t>
      </w:r>
      <w:r w:rsidRPr="008E0FC6">
        <w:rPr>
          <w:rFonts w:ascii="GHEA Grapalat" w:hAnsi="GHEA Grapalat" w:cs="Sylfaen"/>
          <w:sz w:val="20"/>
          <w:u w:val="single"/>
          <w:lang w:val="pt-BR"/>
        </w:rPr>
        <w:tab/>
      </w:r>
      <w:r w:rsidRPr="008E0FC6">
        <w:rPr>
          <w:rFonts w:ascii="GHEA Grapalat" w:hAnsi="GHEA Grapalat" w:cs="Sylfaen"/>
          <w:sz w:val="20"/>
          <w:u w:val="single"/>
          <w:lang w:val="pt-BR"/>
        </w:rPr>
        <w:tab/>
      </w:r>
      <w:r w:rsidRPr="008E0FC6">
        <w:rPr>
          <w:rFonts w:ascii="GHEA Grapalat" w:hAnsi="GHEA Grapalat" w:cs="Sylfaen"/>
          <w:sz w:val="20"/>
          <w:u w:val="single"/>
          <w:lang w:val="pt-BR"/>
        </w:rPr>
        <w:tab/>
      </w:r>
      <w:r w:rsidRPr="008E0FC6">
        <w:rPr>
          <w:rFonts w:ascii="GHEA Grapalat" w:hAnsi="GHEA Grapalat" w:cs="Sylfaen"/>
          <w:sz w:val="20"/>
          <w:u w:val="single"/>
          <w:lang w:val="pt-BR"/>
        </w:rPr>
        <w:tab/>
      </w:r>
      <w:r w:rsidRPr="00AE2768">
        <w:rPr>
          <w:rFonts w:ascii="GHEA Grapalat" w:hAnsi="GHEA Grapalat" w:cs="Sylfaen"/>
          <w:sz w:val="20"/>
          <w:lang w:val="hy-AM"/>
        </w:rPr>
        <w:t xml:space="preserve"> -ին կնքված N </w:t>
      </w:r>
      <w:r w:rsidR="00BF26B0" w:rsidRPr="00981B92">
        <w:rPr>
          <w:rFonts w:ascii="Sylfaen" w:hAnsi="Sylfaen" w:cs="Sylfaen"/>
          <w:sz w:val="20"/>
          <w:lang w:val="hy-AM"/>
        </w:rPr>
        <w:t>ԱՄՈՀՀ</w:t>
      </w:r>
      <w:r w:rsidRPr="00F965A9">
        <w:rPr>
          <w:rFonts w:ascii="GHEA Grapalat" w:hAnsi="GHEA Grapalat" w:cs="Sylfaen"/>
          <w:sz w:val="20"/>
          <w:u w:val="single"/>
          <w:lang w:val="hy-AM"/>
        </w:rPr>
        <w:t>-</w:t>
      </w:r>
      <w:r w:rsidRPr="00F965A9">
        <w:rPr>
          <w:rFonts w:ascii="Sylfaen" w:hAnsi="Sylfaen" w:cs="Sylfaen"/>
          <w:sz w:val="20"/>
          <w:u w:val="single"/>
          <w:lang w:val="hy-AM"/>
        </w:rPr>
        <w:t>ԳՀԱՊՁԲ</w:t>
      </w:r>
      <w:r w:rsidRPr="00F965A9">
        <w:rPr>
          <w:rFonts w:ascii="GHEA Grapalat" w:hAnsi="GHEA Grapalat" w:cs="Sylfaen"/>
          <w:sz w:val="20"/>
          <w:u w:val="single"/>
          <w:lang w:val="hy-AM"/>
        </w:rPr>
        <w:t>-20/01</w:t>
      </w:r>
      <w:r w:rsidRPr="00F965A9">
        <w:rPr>
          <w:rFonts w:ascii="Franklin Gothic Medium Cond" w:hAnsi="Franklin Gothic Medium Cond" w:cs="Franklin Gothic Medium Cond"/>
          <w:sz w:val="20"/>
          <w:u w:val="single"/>
          <w:lang w:val="hy-AM"/>
        </w:rPr>
        <w:t>»</w:t>
      </w:r>
      <w:r w:rsidRPr="00F965A9">
        <w:rPr>
          <w:rFonts w:ascii="GHEA Grapalat" w:hAnsi="GHEA Grapalat" w:cs="Sylfaen"/>
          <w:sz w:val="20"/>
          <w:u w:val="single"/>
          <w:lang w:val="hy-AM"/>
        </w:rPr>
        <w:t xml:space="preserve">  </w:t>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պայմանագրի կնքման ամսաթիվը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 xml:space="preserve">      </w:t>
      </w:r>
      <w:r w:rsidRPr="00AE2768">
        <w:rPr>
          <w:rFonts w:ascii="GHEA Grapalat" w:hAnsi="GHEA Grapalat" w:cs="Sylfaen"/>
          <w:sz w:val="12"/>
          <w:szCs w:val="16"/>
          <w:lang w:val="hy-AM"/>
        </w:rPr>
        <w:tab/>
      </w:r>
      <w:r w:rsidRPr="00AE2768">
        <w:rPr>
          <w:rFonts w:ascii="GHEA Grapalat" w:hAnsi="GHEA Grapalat" w:cs="Sylfaen"/>
          <w:sz w:val="12"/>
          <w:szCs w:val="16"/>
          <w:lang w:val="hy-AM"/>
        </w:rPr>
        <w:tab/>
      </w:r>
    </w:p>
    <w:p w:rsidR="00254F39" w:rsidRPr="00AE2768" w:rsidRDefault="00254F39" w:rsidP="00254F39">
      <w:pPr>
        <w:tabs>
          <w:tab w:val="left" w:pos="360"/>
          <w:tab w:val="left" w:pos="540"/>
        </w:tabs>
        <w:jc w:val="both"/>
        <w:rPr>
          <w:rFonts w:ascii="GHEA Grapalat" w:hAnsi="GHEA Grapalat" w:cs="Sylfaen"/>
          <w:sz w:val="20"/>
          <w:lang w:val="hy-AM"/>
        </w:rPr>
      </w:pPr>
      <w:r w:rsidRPr="00AE2768">
        <w:rPr>
          <w:rFonts w:ascii="GHEA Grapalat" w:hAnsi="GHEA Grapalat" w:cs="Sylfaen"/>
          <w:sz w:val="20"/>
          <w:lang w:val="hy-AM"/>
        </w:rPr>
        <w:t>պայմանագրի շրջանակներում Վաճառողը  20</w:t>
      </w:r>
      <w:r w:rsidRPr="00254F39">
        <w:rPr>
          <w:rFonts w:ascii="GHEA Grapalat" w:hAnsi="GHEA Grapalat" w:cs="Sylfaen"/>
          <w:sz w:val="20"/>
          <w:lang w:val="hy-AM"/>
        </w:rPr>
        <w:t>20</w:t>
      </w:r>
      <w:r w:rsidRPr="00AE2768">
        <w:rPr>
          <w:rFonts w:ascii="GHEA Grapalat" w:hAnsi="GHEA Grapalat" w:cs="Sylfaen"/>
          <w:sz w:val="20"/>
          <w:lang w:val="hy-AM"/>
        </w:rPr>
        <w:t xml:space="preserve">  թ. </w:t>
      </w:r>
      <w:r w:rsidRPr="00AE2768">
        <w:rPr>
          <w:rFonts w:ascii="GHEA Grapalat" w:hAnsi="GHEA Grapalat" w:cs="Sylfaen"/>
          <w:sz w:val="20"/>
          <w:u w:val="single"/>
          <w:lang w:val="hy-AM"/>
        </w:rPr>
        <w:tab/>
      </w:r>
      <w:r w:rsidRPr="00AE2768">
        <w:rPr>
          <w:rFonts w:ascii="GHEA Grapalat" w:hAnsi="GHEA Grapalat" w:cs="Sylfaen"/>
          <w:sz w:val="20"/>
          <w:u w:val="single"/>
          <w:lang w:val="hy-AM"/>
        </w:rPr>
        <w:tab/>
      </w:r>
      <w:r w:rsidRPr="00AE2768">
        <w:rPr>
          <w:rFonts w:ascii="GHEA Grapalat" w:hAnsi="GHEA Grapalat" w:cs="Sylfaen"/>
          <w:sz w:val="20"/>
          <w:u w:val="single"/>
          <w:lang w:val="hy-AM"/>
        </w:rPr>
        <w:tab/>
      </w:r>
      <w:r w:rsidRPr="00AE2768">
        <w:rPr>
          <w:rFonts w:ascii="GHEA Grapalat" w:hAnsi="GHEA Grapalat" w:cs="Sylfaen"/>
          <w:sz w:val="20"/>
          <w:lang w:val="hy-AM"/>
        </w:rPr>
        <w:t>-ին հանձնման-ընդունման նպատակով Գնորդին հանձնեց ստորև նշված ապրանքները.</w:t>
      </w:r>
    </w:p>
    <w:p w:rsidR="00254F39" w:rsidRPr="00AE2768" w:rsidRDefault="00254F39" w:rsidP="00254F39">
      <w:pPr>
        <w:tabs>
          <w:tab w:val="left" w:pos="2972"/>
        </w:tabs>
        <w:jc w:val="both"/>
        <w:rPr>
          <w:rFonts w:ascii="GHEA Grapalat" w:hAnsi="GHEA Grapalat" w:cs="Sylfaen"/>
          <w:sz w:val="20"/>
          <w:lang w:val="hy-AM"/>
        </w:rPr>
      </w:pPr>
      <w:r w:rsidRPr="00AE2768">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254F39" w:rsidRPr="00AE2768" w:rsidTr="00981B9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254F39" w:rsidRPr="00AE2768" w:rsidRDefault="00254F39" w:rsidP="00981B92">
            <w:pPr>
              <w:jc w:val="center"/>
              <w:rPr>
                <w:rFonts w:ascii="GHEA Grapalat" w:hAnsi="GHEA Grapalat" w:cs="Sylfaen"/>
                <w:bCs/>
                <w:sz w:val="18"/>
                <w:szCs w:val="18"/>
                <w:lang w:eastAsia="ru-RU"/>
              </w:rPr>
            </w:pPr>
            <w:r w:rsidRPr="00AE2768">
              <w:rPr>
                <w:rFonts w:ascii="GHEA Grapalat" w:hAnsi="GHEA Grapalat" w:cs="Sylfaen"/>
                <w:bCs/>
                <w:sz w:val="18"/>
                <w:szCs w:val="18"/>
                <w:lang w:eastAsia="ru-RU"/>
              </w:rPr>
              <w:t>Ապրանքի</w:t>
            </w:r>
          </w:p>
        </w:tc>
      </w:tr>
      <w:tr w:rsidR="00254F39" w:rsidRPr="00AE2768" w:rsidTr="00981B9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54F39" w:rsidRPr="00AE2768" w:rsidRDefault="00254F39" w:rsidP="00981B92">
            <w:pPr>
              <w:jc w:val="center"/>
              <w:rPr>
                <w:rFonts w:ascii="GHEA Grapalat" w:hAnsi="GHEA Grapalat"/>
                <w:sz w:val="18"/>
                <w:szCs w:val="18"/>
              </w:rPr>
            </w:pPr>
            <w:r w:rsidRPr="00AE2768">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254F39" w:rsidRPr="00AE2768" w:rsidRDefault="00254F39" w:rsidP="00981B92">
            <w:pPr>
              <w:jc w:val="center"/>
              <w:rPr>
                <w:rFonts w:ascii="GHEA Grapalat" w:hAnsi="GHEA Grapalat"/>
                <w:sz w:val="18"/>
                <w:szCs w:val="18"/>
              </w:rPr>
            </w:pPr>
            <w:r w:rsidRPr="00AE276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254F39" w:rsidRPr="00AE2768" w:rsidRDefault="00254F39" w:rsidP="00981B92">
            <w:pPr>
              <w:jc w:val="center"/>
              <w:rPr>
                <w:rFonts w:ascii="GHEA Grapalat" w:hAnsi="GHEA Grapalat"/>
                <w:sz w:val="18"/>
                <w:szCs w:val="18"/>
              </w:rPr>
            </w:pPr>
            <w:r w:rsidRPr="00AE2768">
              <w:rPr>
                <w:rFonts w:ascii="GHEA Grapalat" w:hAnsi="GHEA Grapalat" w:cs="Sylfaen"/>
                <w:sz w:val="18"/>
                <w:szCs w:val="18"/>
              </w:rPr>
              <w:t>քանակը</w:t>
            </w:r>
            <w:r w:rsidRPr="00AE2768">
              <w:rPr>
                <w:rFonts w:ascii="GHEA Grapalat" w:hAnsi="GHEA Grapalat"/>
                <w:sz w:val="18"/>
                <w:szCs w:val="18"/>
              </w:rPr>
              <w:t xml:space="preserve"> (</w:t>
            </w:r>
            <w:r w:rsidRPr="00AE2768">
              <w:rPr>
                <w:rFonts w:ascii="GHEA Grapalat" w:hAnsi="GHEA Grapalat" w:cs="Sylfaen"/>
                <w:sz w:val="18"/>
                <w:szCs w:val="18"/>
              </w:rPr>
              <w:t>փաստացի</w:t>
            </w:r>
            <w:r w:rsidRPr="00AE2768">
              <w:rPr>
                <w:rFonts w:ascii="GHEA Grapalat" w:hAnsi="GHEA Grapalat"/>
                <w:sz w:val="18"/>
                <w:szCs w:val="18"/>
              </w:rPr>
              <w:t>)</w:t>
            </w:r>
          </w:p>
        </w:tc>
      </w:tr>
      <w:tr w:rsidR="00254F39" w:rsidRPr="00AE2768" w:rsidTr="00981B9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54F39" w:rsidRPr="00AE2768" w:rsidRDefault="00254F39" w:rsidP="00981B9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54F39" w:rsidRPr="00AE2768" w:rsidRDefault="00254F39" w:rsidP="00981B9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54F39" w:rsidRPr="00AE2768" w:rsidRDefault="00254F39" w:rsidP="00981B92">
            <w:pPr>
              <w:jc w:val="center"/>
              <w:rPr>
                <w:rFonts w:ascii="GHEA Grapalat" w:hAnsi="GHEA Grapalat" w:cs="Sylfaen"/>
                <w:sz w:val="18"/>
                <w:szCs w:val="18"/>
                <w:lang w:val="ru-RU" w:eastAsia="ru-RU"/>
              </w:rPr>
            </w:pPr>
          </w:p>
        </w:tc>
      </w:tr>
      <w:tr w:rsidR="00254F39" w:rsidRPr="00AE2768" w:rsidTr="00981B9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54F39" w:rsidRPr="00AE2768" w:rsidRDefault="00254F39" w:rsidP="00981B9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54F39" w:rsidRPr="00AE2768" w:rsidRDefault="00254F39" w:rsidP="00981B9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54F39" w:rsidRPr="00AE2768" w:rsidRDefault="00254F39" w:rsidP="00981B92">
            <w:pPr>
              <w:jc w:val="center"/>
              <w:rPr>
                <w:rFonts w:ascii="GHEA Grapalat" w:hAnsi="GHEA Grapalat" w:cs="Sylfaen"/>
                <w:sz w:val="18"/>
                <w:szCs w:val="18"/>
                <w:lang w:val="ru-RU" w:eastAsia="ru-RU"/>
              </w:rPr>
            </w:pPr>
          </w:p>
        </w:tc>
      </w:tr>
    </w:tbl>
    <w:p w:rsidR="00254F39" w:rsidRPr="00AE2768" w:rsidRDefault="00254F39" w:rsidP="00254F39">
      <w:pPr>
        <w:tabs>
          <w:tab w:val="left" w:pos="360"/>
          <w:tab w:val="left" w:pos="540"/>
        </w:tabs>
        <w:jc w:val="both"/>
        <w:rPr>
          <w:rFonts w:ascii="GHEA Grapalat" w:hAnsi="GHEA Grapalat" w:cs="Sylfaen"/>
          <w:lang w:eastAsia="ru-RU"/>
        </w:rPr>
      </w:pPr>
    </w:p>
    <w:p w:rsidR="00254F39" w:rsidRPr="00AE2768" w:rsidRDefault="00254F39" w:rsidP="00254F39">
      <w:pPr>
        <w:tabs>
          <w:tab w:val="left" w:pos="360"/>
          <w:tab w:val="left" w:pos="540"/>
        </w:tabs>
        <w:jc w:val="both"/>
        <w:rPr>
          <w:rFonts w:ascii="GHEA Grapalat" w:hAnsi="GHEA Grapalat" w:cs="Sylfaen"/>
          <w:sz w:val="20"/>
        </w:rPr>
      </w:pPr>
      <w:r w:rsidRPr="00AE2768">
        <w:rPr>
          <w:rFonts w:ascii="GHEA Grapalat" w:hAnsi="GHEA Grapalat" w:cs="Sylfaen"/>
          <w:sz w:val="20"/>
        </w:rPr>
        <w:t>Սույն ակտը կազմված է 2 օրինակից, յուրաքանչյուր կողմին տրամադրվում է մեկական օրինակ:</w:t>
      </w:r>
    </w:p>
    <w:p w:rsidR="00254F39" w:rsidRPr="00AE2768" w:rsidRDefault="00254F39" w:rsidP="00254F39">
      <w:pPr>
        <w:tabs>
          <w:tab w:val="left" w:pos="360"/>
          <w:tab w:val="left" w:pos="540"/>
        </w:tabs>
        <w:rPr>
          <w:rFonts w:ascii="GHEA Grapalat" w:hAnsi="GHEA Grapalat" w:cs="Sylfaen"/>
          <w:sz w:val="22"/>
          <w:szCs w:val="22"/>
          <w:lang w:val="hy-AM"/>
        </w:rPr>
      </w:pPr>
    </w:p>
    <w:p w:rsidR="00254F39" w:rsidRPr="00AE2768" w:rsidRDefault="00254F39" w:rsidP="00254F39">
      <w:pPr>
        <w:jc w:val="center"/>
        <w:rPr>
          <w:rFonts w:ascii="GHEA Grapalat" w:hAnsi="GHEA Grapalat" w:cs="Sylfaen"/>
          <w:sz w:val="22"/>
          <w:szCs w:val="22"/>
          <w:lang w:val="hy-AM"/>
        </w:rPr>
      </w:pPr>
    </w:p>
    <w:p w:rsidR="00254F39" w:rsidRPr="00AE2768" w:rsidRDefault="00254F39" w:rsidP="00254F39">
      <w:pPr>
        <w:jc w:val="center"/>
        <w:rPr>
          <w:rFonts w:ascii="GHEA Grapalat" w:hAnsi="GHEA Grapalat" w:cs="Sylfaen"/>
          <w:sz w:val="22"/>
          <w:szCs w:val="22"/>
        </w:rPr>
      </w:pPr>
      <w:r w:rsidRPr="00AE2768">
        <w:rPr>
          <w:rFonts w:ascii="GHEA Grapalat" w:hAnsi="GHEA Grapalat" w:cs="Sylfaen"/>
          <w:sz w:val="22"/>
          <w:szCs w:val="22"/>
        </w:rPr>
        <w:t>ԿՈՂՄԵՐԸ</w:t>
      </w:r>
    </w:p>
    <w:p w:rsidR="00254F39" w:rsidRPr="00AE2768" w:rsidRDefault="00254F39" w:rsidP="00254F39">
      <w:pPr>
        <w:jc w:val="center"/>
        <w:rPr>
          <w:rFonts w:ascii="GHEA Grapalat" w:hAnsi="GHEA Grapalat" w:cs="Sylfaen"/>
          <w:sz w:val="22"/>
          <w:szCs w:val="22"/>
        </w:rPr>
      </w:pPr>
    </w:p>
    <w:p w:rsidR="00254F39" w:rsidRPr="00AE2768" w:rsidRDefault="00254F39" w:rsidP="00254F39">
      <w:pPr>
        <w:tabs>
          <w:tab w:val="left" w:pos="360"/>
          <w:tab w:val="left" w:pos="540"/>
        </w:tabs>
        <w:rPr>
          <w:rFonts w:ascii="GHEA Grapalat" w:hAnsi="GHEA Grapalat" w:cs="Sylfaen"/>
          <w:sz w:val="22"/>
          <w:szCs w:val="22"/>
        </w:rPr>
      </w:pPr>
    </w:p>
    <w:p w:rsidR="00254F39" w:rsidRPr="00AE2768" w:rsidRDefault="00254F39" w:rsidP="00254F3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254F39" w:rsidRPr="00AE2768" w:rsidTr="00981B92">
        <w:tc>
          <w:tcPr>
            <w:tcW w:w="4785" w:type="dxa"/>
          </w:tcPr>
          <w:p w:rsidR="00254F39" w:rsidRPr="00AE2768" w:rsidRDefault="00BF26B0" w:rsidP="00977660">
            <w:pPr>
              <w:tabs>
                <w:tab w:val="left" w:pos="360"/>
                <w:tab w:val="left" w:pos="540"/>
              </w:tabs>
              <w:rPr>
                <w:rFonts w:ascii="GHEA Grapalat" w:hAnsi="GHEA Grapalat" w:cs="Sylfaen"/>
                <w:b/>
                <w:bCs/>
                <w:sz w:val="22"/>
                <w:szCs w:val="22"/>
                <w:lang w:eastAsia="ru-RU"/>
              </w:rPr>
            </w:pPr>
            <w:r>
              <w:rPr>
                <w:rFonts w:ascii="GHEA Grapalat" w:hAnsi="GHEA Grapalat" w:cs="Sylfaen"/>
                <w:b/>
                <w:bCs/>
                <w:sz w:val="22"/>
                <w:szCs w:val="22"/>
              </w:rPr>
              <w:t xml:space="preserve">     </w:t>
            </w:r>
            <w:r w:rsidR="00977660">
              <w:rPr>
                <w:rFonts w:ascii="GHEA Grapalat" w:hAnsi="GHEA Grapalat" w:cs="Sylfaen"/>
                <w:b/>
                <w:bCs/>
                <w:sz w:val="22"/>
                <w:szCs w:val="22"/>
              </w:rPr>
              <w:t xml:space="preserve">                               </w:t>
            </w:r>
            <w:r>
              <w:rPr>
                <w:rFonts w:ascii="GHEA Grapalat" w:hAnsi="GHEA Grapalat" w:cs="Sylfaen"/>
                <w:b/>
                <w:bCs/>
                <w:sz w:val="22"/>
                <w:szCs w:val="22"/>
              </w:rPr>
              <w:t xml:space="preserve"> </w:t>
            </w:r>
            <w:r w:rsidR="00254F39" w:rsidRPr="00AE2768">
              <w:rPr>
                <w:rFonts w:ascii="GHEA Grapalat" w:hAnsi="GHEA Grapalat" w:cs="Sylfaen"/>
                <w:b/>
                <w:bCs/>
                <w:sz w:val="22"/>
                <w:szCs w:val="22"/>
              </w:rPr>
              <w:t>Հանձնեց</w:t>
            </w:r>
          </w:p>
        </w:tc>
        <w:tc>
          <w:tcPr>
            <w:tcW w:w="5223" w:type="dxa"/>
          </w:tcPr>
          <w:p w:rsidR="00254F39" w:rsidRPr="00AE2768" w:rsidRDefault="00254F39" w:rsidP="00977660">
            <w:pPr>
              <w:tabs>
                <w:tab w:val="left" w:pos="360"/>
                <w:tab w:val="left" w:pos="540"/>
              </w:tabs>
              <w:rPr>
                <w:rFonts w:ascii="GHEA Grapalat" w:hAnsi="GHEA Grapalat" w:cs="Sylfaen"/>
                <w:b/>
                <w:bCs/>
                <w:sz w:val="22"/>
                <w:szCs w:val="22"/>
                <w:lang w:eastAsia="ru-RU"/>
              </w:rPr>
            </w:pPr>
            <w:r w:rsidRPr="00AE2768">
              <w:rPr>
                <w:rFonts w:ascii="GHEA Grapalat" w:hAnsi="GHEA Grapalat" w:cs="Sylfaen"/>
                <w:b/>
                <w:bCs/>
                <w:sz w:val="22"/>
                <w:szCs w:val="22"/>
              </w:rPr>
              <w:t xml:space="preserve">        </w:t>
            </w:r>
            <w:r w:rsidR="00BF26B0">
              <w:rPr>
                <w:rFonts w:ascii="GHEA Grapalat" w:hAnsi="GHEA Grapalat" w:cs="Sylfaen"/>
                <w:b/>
                <w:bCs/>
                <w:sz w:val="22"/>
                <w:szCs w:val="22"/>
              </w:rPr>
              <w:t xml:space="preserve">                                       </w:t>
            </w:r>
            <w:r w:rsidR="00977660">
              <w:rPr>
                <w:rFonts w:ascii="GHEA Grapalat" w:hAnsi="GHEA Grapalat" w:cs="Sylfaen"/>
                <w:b/>
                <w:bCs/>
                <w:sz w:val="22"/>
                <w:szCs w:val="22"/>
              </w:rPr>
              <w:t xml:space="preserve">        </w:t>
            </w:r>
            <w:r w:rsidRPr="00AE2768">
              <w:rPr>
                <w:rFonts w:ascii="GHEA Grapalat" w:hAnsi="GHEA Grapalat" w:cs="Sylfaen"/>
                <w:b/>
                <w:bCs/>
                <w:sz w:val="22"/>
                <w:szCs w:val="22"/>
              </w:rPr>
              <w:t>Ընդունեց</w:t>
            </w:r>
          </w:p>
        </w:tc>
      </w:tr>
    </w:tbl>
    <w:p w:rsidR="00254F39" w:rsidRPr="00AE2768" w:rsidRDefault="00254F39" w:rsidP="00977660">
      <w:pPr>
        <w:tabs>
          <w:tab w:val="left" w:pos="360"/>
          <w:tab w:val="left" w:pos="540"/>
        </w:tabs>
        <w:rPr>
          <w:rFonts w:ascii="GHEA Grapalat" w:hAnsi="GHEA Grapalat" w:cs="Sylfaen"/>
          <w:sz w:val="20"/>
          <w:szCs w:val="20"/>
          <w:lang w:eastAsia="ru-RU"/>
        </w:rPr>
      </w:pPr>
      <w:r w:rsidRPr="00AE2768">
        <w:rPr>
          <w:rFonts w:ascii="GHEA Grapalat" w:hAnsi="GHEA Grapalat" w:cs="Sylfaen"/>
          <w:sz w:val="20"/>
          <w:szCs w:val="20"/>
          <w:lang w:eastAsia="ru-RU"/>
        </w:rPr>
        <w:t xml:space="preserve">                                                                                                 </w:t>
      </w:r>
      <w:r w:rsidR="00BF26B0">
        <w:rPr>
          <w:rFonts w:ascii="GHEA Grapalat" w:hAnsi="GHEA Grapalat" w:cs="Sylfaen"/>
          <w:sz w:val="20"/>
          <w:szCs w:val="20"/>
          <w:lang w:eastAsia="ru-RU"/>
        </w:rPr>
        <w:t xml:space="preserve">                             </w:t>
      </w:r>
      <w:r w:rsidRPr="00AE2768">
        <w:rPr>
          <w:rFonts w:ascii="GHEA Grapalat" w:hAnsi="GHEA Grapalat" w:cs="Sylfaen"/>
          <w:sz w:val="20"/>
          <w:szCs w:val="20"/>
          <w:lang w:eastAsia="ru-RU"/>
        </w:rPr>
        <w:t>հայտը նախագծած ներկայացուցիչ`</w:t>
      </w:r>
    </w:p>
    <w:p w:rsidR="00254F39" w:rsidRPr="00AE2768" w:rsidRDefault="00254F39" w:rsidP="0097766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54F39" w:rsidRPr="00AE2768" w:rsidTr="00981B92">
        <w:trPr>
          <w:tblCellSpacing w:w="7" w:type="dxa"/>
          <w:jc w:val="center"/>
        </w:trPr>
        <w:tc>
          <w:tcPr>
            <w:tcW w:w="0" w:type="auto"/>
            <w:vAlign w:val="center"/>
          </w:tcPr>
          <w:p w:rsidR="00254F39" w:rsidRPr="00AE2768" w:rsidRDefault="00254F39" w:rsidP="00977660">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254F39" w:rsidRPr="00AE2768" w:rsidRDefault="00254F39" w:rsidP="00977660">
            <w:pP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c>
          <w:tcPr>
            <w:tcW w:w="0" w:type="auto"/>
            <w:vAlign w:val="center"/>
          </w:tcPr>
          <w:p w:rsidR="00254F39" w:rsidRPr="00AE2768" w:rsidRDefault="00254F39" w:rsidP="00977660">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254F39" w:rsidRPr="00AE2768" w:rsidRDefault="00254F39" w:rsidP="00977660">
            <w:pP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r>
      <w:tr w:rsidR="00254F39" w:rsidRPr="00AE2768" w:rsidTr="00981B92">
        <w:trPr>
          <w:tblCellSpacing w:w="7" w:type="dxa"/>
          <w:jc w:val="center"/>
        </w:trPr>
        <w:tc>
          <w:tcPr>
            <w:tcW w:w="0" w:type="auto"/>
            <w:vAlign w:val="center"/>
          </w:tcPr>
          <w:p w:rsidR="00254F39" w:rsidRPr="00AE2768" w:rsidRDefault="00254F39" w:rsidP="00977660">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254F39" w:rsidRPr="00AE2768" w:rsidRDefault="00254F39" w:rsidP="00977660">
            <w:pP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c>
          <w:tcPr>
            <w:tcW w:w="0" w:type="auto"/>
            <w:vAlign w:val="center"/>
          </w:tcPr>
          <w:p w:rsidR="00254F39" w:rsidRPr="00AE2768" w:rsidRDefault="00254F39" w:rsidP="00977660">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254F39" w:rsidRPr="00AE2768" w:rsidRDefault="00254F39" w:rsidP="00977660">
            <w:pP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r>
      <w:tr w:rsidR="00254F39" w:rsidRPr="00AE2768" w:rsidTr="00981B92">
        <w:trPr>
          <w:tblCellSpacing w:w="7" w:type="dxa"/>
          <w:jc w:val="center"/>
        </w:trPr>
        <w:tc>
          <w:tcPr>
            <w:tcW w:w="0" w:type="auto"/>
            <w:vAlign w:val="center"/>
          </w:tcPr>
          <w:p w:rsidR="00254F39" w:rsidRPr="00AE2768" w:rsidRDefault="00254F39" w:rsidP="00981B9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lastRenderedPageBreak/>
              <w:t xml:space="preserve">                              </w:t>
            </w:r>
          </w:p>
        </w:tc>
        <w:tc>
          <w:tcPr>
            <w:tcW w:w="0" w:type="auto"/>
            <w:vAlign w:val="center"/>
          </w:tcPr>
          <w:p w:rsidR="00254F39" w:rsidRPr="00AE2768" w:rsidRDefault="00254F39" w:rsidP="00981B92">
            <w:pPr>
              <w:rPr>
                <w:rFonts w:ascii="GHEA Grapalat" w:hAnsi="GHEA Grapalat" w:cs="GHEA Grapalat"/>
                <w:color w:val="000000"/>
                <w:sz w:val="21"/>
                <w:szCs w:val="21"/>
                <w:lang w:val="ru-RU" w:eastAsia="ru-RU"/>
              </w:rPr>
            </w:pPr>
          </w:p>
        </w:tc>
      </w:tr>
    </w:tbl>
    <w:p w:rsidR="00254F39" w:rsidRPr="00AE2768" w:rsidRDefault="00254F39" w:rsidP="00254F39">
      <w:pPr>
        <w:ind w:left="-142" w:firstLine="142"/>
        <w:jc w:val="center"/>
        <w:rPr>
          <w:rFonts w:ascii="GHEA Grapalat" w:hAnsi="GHEA Grapalat" w:cs="Sylfaen"/>
          <w:b/>
        </w:rPr>
      </w:pPr>
    </w:p>
    <w:p w:rsidR="00254F39" w:rsidRPr="00AE2768" w:rsidRDefault="00254F39" w:rsidP="00254F39">
      <w:pPr>
        <w:ind w:left="-142" w:firstLine="142"/>
        <w:jc w:val="center"/>
        <w:rPr>
          <w:rFonts w:ascii="GHEA Grapalat" w:hAnsi="GHEA Grapalat" w:cs="Sylfaen"/>
          <w:b/>
        </w:rPr>
      </w:pPr>
    </w:p>
    <w:p w:rsidR="00254F39" w:rsidRPr="00AE2768" w:rsidRDefault="00254F39" w:rsidP="00254F39">
      <w:pPr>
        <w:rPr>
          <w:rFonts w:ascii="GHEA Grapalat" w:hAnsi="GHEA Grapalat"/>
          <w:sz w:val="20"/>
          <w:lang w:val="hy-AM"/>
        </w:rPr>
      </w:pPr>
    </w:p>
    <w:p w:rsidR="005922A0" w:rsidRDefault="005922A0"/>
    <w:sectPr w:rsidR="005922A0" w:rsidSect="00981B92">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F58" w:rsidRDefault="00080F58" w:rsidP="00254F39">
      <w:r>
        <w:separator/>
      </w:r>
    </w:p>
  </w:endnote>
  <w:endnote w:type="continuationSeparator" w:id="0">
    <w:p w:rsidR="00080F58" w:rsidRDefault="00080F58" w:rsidP="00254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F58" w:rsidRDefault="00080F58" w:rsidP="00254F39">
      <w:r>
        <w:separator/>
      </w:r>
    </w:p>
  </w:footnote>
  <w:footnote w:type="continuationSeparator" w:id="0">
    <w:p w:rsidR="00080F58" w:rsidRDefault="00080F58" w:rsidP="00254F39">
      <w:r>
        <w:continuationSeparator/>
      </w:r>
    </w:p>
  </w:footnote>
  <w:footnote w:id="1">
    <w:p w:rsidR="00F46266" w:rsidRPr="006265F4" w:rsidDel="009A5190" w:rsidRDefault="00F46266" w:rsidP="00254F39">
      <w:pPr>
        <w:pStyle w:val="af2"/>
        <w:jc w:val="both"/>
        <w:rPr>
          <w:del w:id="2" w:author="Vahe Mahtesyan" w:date="2018-02-14T10:15:00Z"/>
          <w:rFonts w:ascii="GHEA Grapalat" w:hAnsi="GHEA Grapalat"/>
          <w:i/>
          <w:sz w:val="16"/>
          <w:szCs w:val="16"/>
          <w:lang w:val="af-ZA"/>
        </w:rPr>
      </w:pPr>
      <w:r w:rsidRPr="006265F4">
        <w:rPr>
          <w:rStyle w:val="af6"/>
          <w:rFonts w:ascii="GHEA Grapalat" w:hAnsi="GHEA Grapalat"/>
          <w:sz w:val="16"/>
          <w:szCs w:val="16"/>
        </w:rPr>
        <w:footnoteRef/>
      </w:r>
      <w:r w:rsidRPr="006265F4">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F46266" w:rsidRPr="00FA4F76" w:rsidRDefault="00F46266" w:rsidP="00254F39">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3">
    <w:p w:rsidR="00F46266" w:rsidRPr="006265F4" w:rsidRDefault="00F46266" w:rsidP="00254F39">
      <w:pPr>
        <w:pStyle w:val="af2"/>
      </w:pPr>
      <w:r w:rsidRPr="006265F4">
        <w:rPr>
          <w:rStyle w:val="af6"/>
          <w:color w:val="FFFFFF"/>
        </w:rPr>
        <w:footnoteRef/>
      </w:r>
      <w:r w:rsidRPr="006265F4">
        <w:t xml:space="preserve"> </w:t>
      </w:r>
      <w:r w:rsidRPr="00254F39">
        <w:rPr>
          <w:vertAlign w:val="superscript"/>
          <w:lang w:val="af-ZA"/>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4">
    <w:p w:rsidR="00F46266" w:rsidRPr="00254F39" w:rsidRDefault="00F46266" w:rsidP="00254F39">
      <w:pPr>
        <w:pStyle w:val="af2"/>
        <w:rPr>
          <w:rFonts w:ascii="Sylfaen" w:hAnsi="Sylfaen"/>
          <w:lang w:val="af-ZA"/>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254F39">
        <w:rPr>
          <w:rFonts w:ascii="GHEA Grapalat" w:hAnsi="GHEA Grapalat" w:cs="Sylfaen"/>
          <w:i/>
          <w:sz w:val="16"/>
          <w:szCs w:val="16"/>
          <w:vertAlign w:val="superscript"/>
          <w:lang w:val="af-ZA"/>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F46266" w:rsidRPr="00254F39" w:rsidRDefault="00F46266" w:rsidP="00254F39">
      <w:pPr>
        <w:pStyle w:val="af2"/>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Եթե</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254F39">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254F39">
        <w:rPr>
          <w:rFonts w:ascii="Times New Roman" w:hAnsi="Times New Roman"/>
          <w:lang w:val="af-ZA"/>
        </w:rPr>
        <w:t xml:space="preserve"> </w:t>
      </w:r>
      <w:r w:rsidRPr="00254F39">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254F39">
        <w:rPr>
          <w:rFonts w:ascii="GHEA Grapalat" w:hAnsi="GHEA Grapalat" w:cs="Sylfaen"/>
          <w:i/>
          <w:sz w:val="16"/>
          <w:szCs w:val="16"/>
          <w:lang w:val="af-ZA"/>
        </w:rPr>
        <w:t xml:space="preserve"> 4)” </w:t>
      </w:r>
      <w:r w:rsidRPr="006265F4">
        <w:rPr>
          <w:rFonts w:ascii="GHEA Grapalat" w:hAnsi="GHEA Grapalat" w:cs="Sylfaen"/>
          <w:i/>
          <w:sz w:val="16"/>
          <w:szCs w:val="16"/>
          <w:lang w:val="en-US"/>
        </w:rPr>
        <w:t>բառերը</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254F39">
        <w:rPr>
          <w:rFonts w:ascii="GHEA Grapalat" w:hAnsi="GHEA Grapalat" w:cs="Sylfaen"/>
          <w:i/>
          <w:sz w:val="16"/>
          <w:szCs w:val="16"/>
          <w:lang w:val="af-ZA"/>
        </w:rPr>
        <w:t xml:space="preserve"> 4.1) </w:t>
      </w:r>
      <w:r w:rsidRPr="006265F4">
        <w:rPr>
          <w:rFonts w:ascii="GHEA Grapalat" w:hAnsi="GHEA Grapalat" w:cs="Sylfaen"/>
          <w:i/>
          <w:sz w:val="16"/>
          <w:szCs w:val="16"/>
          <w:lang w:val="en-US"/>
        </w:rPr>
        <w:t>կամ</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F46266" w:rsidRPr="00254F39" w:rsidRDefault="00F46266" w:rsidP="00254F39">
      <w:pPr>
        <w:pStyle w:val="af2"/>
        <w:rPr>
          <w:rFonts w:ascii="GHEA Grapalat" w:hAnsi="GHEA Grapalat" w:cs="Sylfaen"/>
          <w:i/>
          <w:sz w:val="16"/>
          <w:szCs w:val="16"/>
          <w:lang w:val="af-ZA"/>
        </w:rPr>
      </w:pPr>
      <w:r w:rsidRPr="00254F39">
        <w:rPr>
          <w:rFonts w:ascii="GHEA Grapalat" w:hAnsi="GHEA Grapalat" w:cs="Sylfaen"/>
          <w:i/>
          <w:sz w:val="16"/>
          <w:szCs w:val="16"/>
          <w:vertAlign w:val="superscript"/>
          <w:lang w:val="af-ZA"/>
        </w:rPr>
        <w:t xml:space="preserve">13 </w:t>
      </w:r>
      <w:r w:rsidRPr="006265F4">
        <w:rPr>
          <w:rFonts w:ascii="GHEA Grapalat" w:hAnsi="GHEA Grapalat" w:cs="Sylfaen"/>
          <w:i/>
          <w:sz w:val="16"/>
          <w:szCs w:val="16"/>
          <w:lang w:val="en-US"/>
        </w:rPr>
        <w:t>Եթե</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254F39">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254F39">
        <w:rPr>
          <w:rFonts w:ascii="Times New Roman" w:hAnsi="Times New Roman"/>
          <w:lang w:val="af-ZA"/>
        </w:rPr>
        <w:t xml:space="preserve"> </w:t>
      </w:r>
      <w:r w:rsidRPr="00254F39">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կա</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բառերը</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254F39">
        <w:rPr>
          <w:rFonts w:ascii="GHEA Grapalat" w:hAnsi="GHEA Grapalat" w:cs="Sylfaen"/>
          <w:i/>
          <w:sz w:val="16"/>
          <w:szCs w:val="16"/>
          <w:lang w:val="af-ZA"/>
        </w:rPr>
        <w:t xml:space="preserve"> 5.1) </w:t>
      </w:r>
      <w:r w:rsidRPr="006265F4">
        <w:rPr>
          <w:rFonts w:ascii="GHEA Grapalat" w:hAnsi="GHEA Grapalat" w:cs="Sylfaen"/>
          <w:i/>
          <w:sz w:val="16"/>
          <w:szCs w:val="16"/>
          <w:lang w:val="en-US"/>
        </w:rPr>
        <w:t>կամ</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254F39">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F46266" w:rsidRPr="00254F39" w:rsidRDefault="00F46266" w:rsidP="00254F39">
      <w:pPr>
        <w:pStyle w:val="af2"/>
        <w:rPr>
          <w:rFonts w:ascii="Times New Roman" w:hAnsi="Times New Roman"/>
          <w:vertAlign w:val="superscript"/>
          <w:lang w:val="af-ZA"/>
        </w:rPr>
      </w:pPr>
    </w:p>
  </w:footnote>
  <w:footnote w:id="6">
    <w:p w:rsidR="00F46266" w:rsidRPr="00254F39" w:rsidRDefault="00F46266" w:rsidP="00254F39">
      <w:pPr>
        <w:pStyle w:val="af2"/>
        <w:rPr>
          <w:rFonts w:ascii="GHEA Grapalat" w:hAnsi="GHEA Grapalat"/>
          <w:lang w:val="af-ZA"/>
        </w:rPr>
      </w:pPr>
      <w:r w:rsidRPr="00254F39">
        <w:rPr>
          <w:rFonts w:ascii="GHEA Grapalat" w:hAnsi="GHEA Grapalat" w:cs="Sylfaen"/>
          <w:i/>
          <w:sz w:val="16"/>
          <w:szCs w:val="16"/>
          <w:vertAlign w:val="superscript"/>
          <w:lang w:val="af-ZA"/>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254F39">
        <w:rPr>
          <w:rFonts w:ascii="GHEA Grapalat" w:hAnsi="GHEA Grapalat"/>
          <w:lang w:val="af-ZA"/>
        </w:rPr>
        <w:t xml:space="preserve"> </w:t>
      </w:r>
    </w:p>
  </w:footnote>
  <w:footnote w:id="7">
    <w:p w:rsidR="00F46266" w:rsidRPr="006265F4" w:rsidRDefault="00F46266" w:rsidP="00254F39">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F46266" w:rsidRPr="00246F37" w:rsidRDefault="00F46266" w:rsidP="00254F39">
      <w:pPr>
        <w:pStyle w:val="af2"/>
        <w:jc w:val="both"/>
        <w:rPr>
          <w:lang w:val="af-ZA"/>
        </w:rPr>
      </w:pPr>
      <w:r w:rsidRPr="00246F37">
        <w:rPr>
          <w:vertAlign w:val="superscript"/>
          <w:lang w:val="af-ZA"/>
        </w:rPr>
        <w:t>16</w:t>
      </w:r>
      <w:r w:rsidRPr="006265F4">
        <w:rPr>
          <w:rFonts w:ascii="GHEA Grapalat" w:hAnsi="GHEA Grapalat" w:cs="Sylfaen"/>
          <w:i/>
          <w:sz w:val="16"/>
          <w:szCs w:val="16"/>
          <w:lang w:val="en-US"/>
        </w:rPr>
        <w:t>Եթե</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246F37">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246F37">
        <w:rPr>
          <w:rFonts w:ascii="GHEA Grapalat" w:hAnsi="GHEA Grapalat" w:cs="Sylfaen"/>
          <w:i/>
          <w:sz w:val="16"/>
          <w:szCs w:val="16"/>
          <w:lang w:val="af-ZA"/>
        </w:rPr>
        <w:t>:</w:t>
      </w:r>
    </w:p>
  </w:footnote>
  <w:footnote w:id="9">
    <w:p w:rsidR="00F46266" w:rsidRPr="006265F4" w:rsidRDefault="00F46266" w:rsidP="00254F39">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F46266" w:rsidRPr="006265F4" w:rsidDel="006C3873" w:rsidRDefault="00F46266" w:rsidP="00254F39">
      <w:pPr>
        <w:jc w:val="both"/>
        <w:rPr>
          <w:del w:id="11"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10">
    <w:p w:rsidR="00F46266" w:rsidRPr="006265F4" w:rsidRDefault="00F46266" w:rsidP="00254F39">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F46266" w:rsidRPr="006265F4" w:rsidRDefault="00F46266" w:rsidP="00254F39">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F46266" w:rsidRPr="006265F4" w:rsidDel="00856FDE" w:rsidRDefault="00F46266" w:rsidP="00254F39">
      <w:pPr>
        <w:pStyle w:val="af2"/>
        <w:rPr>
          <w:del w:id="13" w:author="User" w:date="2019-05-26T09:57:00Z"/>
          <w:i/>
          <w:lang w:val="af-ZA"/>
        </w:rPr>
      </w:pPr>
    </w:p>
  </w:footnote>
  <w:footnote w:id="11">
    <w:p w:rsidR="00F46266" w:rsidRPr="006265F4" w:rsidDel="007942E8" w:rsidRDefault="00F46266" w:rsidP="00254F39">
      <w:pPr>
        <w:pStyle w:val="af2"/>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2">
    <w:p w:rsidR="00F46266" w:rsidRPr="006265F4" w:rsidDel="007942E8" w:rsidRDefault="00F46266" w:rsidP="00254F39">
      <w:pPr>
        <w:pStyle w:val="af2"/>
        <w:jc w:val="both"/>
        <w:rPr>
          <w:del w:id="15"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val="en-US"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val="en-US"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նախագծից</w:t>
      </w:r>
      <w:r w:rsidRPr="006265F4">
        <w:rPr>
          <w:rFonts w:ascii="GHEA Grapalat" w:hAnsi="GHEA Grapalat"/>
          <w:i/>
          <w:sz w:val="16"/>
          <w:szCs w:val="24"/>
          <w:lang w:val="af-ZA" w:eastAsia="en-US"/>
        </w:rPr>
        <w:t>:</w:t>
      </w:r>
    </w:p>
  </w:footnote>
  <w:footnote w:id="13">
    <w:p w:rsidR="00F46266" w:rsidRPr="006265F4" w:rsidDel="007942E8" w:rsidRDefault="00F46266" w:rsidP="00254F39">
      <w:pPr>
        <w:pStyle w:val="af2"/>
        <w:rPr>
          <w:del w:id="16" w:author="User" w:date="2019-05-26T10:02:00Z"/>
          <w:lang w:val="hy-AM"/>
        </w:rPr>
      </w:pPr>
      <w:r w:rsidRPr="006265F4">
        <w:rPr>
          <w:color w:val="FFFFFF"/>
          <w:vertAlign w:val="superscript"/>
          <w:lang w:val="hy-AM"/>
        </w:rPr>
        <w:t>31</w:t>
      </w:r>
      <w:r w:rsidRPr="006265F4">
        <w:rPr>
          <w:vertAlign w:val="superscript"/>
          <w:lang w:val="hy-AM"/>
        </w:rPr>
        <w:t xml:space="preserve"> </w:t>
      </w:r>
      <w:r w:rsidRPr="00246F37">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4">
    <w:p w:rsidR="00F46266" w:rsidRPr="006265F4" w:rsidRDefault="00F46266" w:rsidP="00254F39">
      <w:pPr>
        <w:pStyle w:val="af2"/>
        <w:jc w:val="both"/>
        <w:rPr>
          <w:rFonts w:ascii="GHEA Grapalat" w:hAnsi="GHEA Grapalat"/>
          <w:i/>
          <w:sz w:val="16"/>
          <w:szCs w:val="24"/>
          <w:lang w:val="hy-AM" w:eastAsia="en-US"/>
        </w:rPr>
      </w:pPr>
      <w:r w:rsidRPr="00246F37">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F46266" w:rsidRPr="006265F4" w:rsidDel="007942E8" w:rsidRDefault="00F46266" w:rsidP="00254F39">
      <w:pPr>
        <w:pStyle w:val="af2"/>
        <w:jc w:val="both"/>
        <w:rPr>
          <w:del w:id="17"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rsidR="00F46266" w:rsidRPr="006265F4" w:rsidDel="007942E8" w:rsidRDefault="00F46266" w:rsidP="00254F39">
      <w:pPr>
        <w:pStyle w:val="af2"/>
        <w:jc w:val="both"/>
        <w:rPr>
          <w:del w:id="18" w:author="User" w:date="2019-05-26T10:04:00Z"/>
          <w:sz w:val="16"/>
          <w:szCs w:val="16"/>
          <w:lang w:val="hy-AM"/>
        </w:rPr>
      </w:pPr>
      <w:r w:rsidRPr="00246F37">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rsidR="00F46266" w:rsidRPr="006265F4" w:rsidDel="002877FC" w:rsidRDefault="00F46266" w:rsidP="00254F39">
      <w:pPr>
        <w:pStyle w:val="af2"/>
        <w:jc w:val="both"/>
        <w:rPr>
          <w:del w:id="19" w:author="User" w:date="2019-05-26T10:04:00Z"/>
          <w:lang w:val="hy-AM"/>
        </w:rPr>
      </w:pPr>
      <w:r w:rsidRPr="00246F37">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rsidR="00F46266" w:rsidRPr="006265F4" w:rsidDel="002877FC" w:rsidRDefault="00F46266" w:rsidP="00254F39">
      <w:pPr>
        <w:pStyle w:val="af2"/>
        <w:jc w:val="both"/>
        <w:rPr>
          <w:del w:id="20" w:author="User" w:date="2019-05-26T10:04:00Z"/>
          <w:lang w:val="hy-AM"/>
        </w:rPr>
      </w:pPr>
      <w:r w:rsidRPr="00246F37">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rsidR="00F46266" w:rsidRPr="00981B92" w:rsidRDefault="00F46266">
      <w:pPr>
        <w:rPr>
          <w:lang w:val="hy-AM"/>
        </w:rPr>
      </w:pPr>
      <w:r w:rsidRPr="00246F37">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0366470"/>
    <w:multiLevelType w:val="hybridMultilevel"/>
    <w:tmpl w:val="EF149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5211D6A"/>
    <w:multiLevelType w:val="hybridMultilevel"/>
    <w:tmpl w:val="69EAD2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6871DB"/>
    <w:multiLevelType w:val="hybridMultilevel"/>
    <w:tmpl w:val="793C6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8"/>
  </w:num>
  <w:num w:numId="3">
    <w:abstractNumId w:val="17"/>
  </w:num>
  <w:num w:numId="4">
    <w:abstractNumId w:val="14"/>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10"/>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11"/>
  </w:num>
  <w:num w:numId="26">
    <w:abstractNumId w:val="15"/>
  </w:num>
  <w:num w:numId="27">
    <w:abstractNumId w:val="13"/>
  </w:num>
  <w:num w:numId="28">
    <w:abstractNumId w:val="7"/>
  </w:num>
  <w:num w:numId="29">
    <w:abstractNumId w:val="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8C0"/>
    <w:rsid w:val="00056D05"/>
    <w:rsid w:val="00080F58"/>
    <w:rsid w:val="000939A7"/>
    <w:rsid w:val="00124916"/>
    <w:rsid w:val="001D753D"/>
    <w:rsid w:val="002032C2"/>
    <w:rsid w:val="00254F39"/>
    <w:rsid w:val="00267FAF"/>
    <w:rsid w:val="003640C5"/>
    <w:rsid w:val="00381A43"/>
    <w:rsid w:val="004658D3"/>
    <w:rsid w:val="004A75CB"/>
    <w:rsid w:val="004F1A5B"/>
    <w:rsid w:val="00550759"/>
    <w:rsid w:val="00554D32"/>
    <w:rsid w:val="00566C9C"/>
    <w:rsid w:val="005922A0"/>
    <w:rsid w:val="007363EC"/>
    <w:rsid w:val="008E0FC6"/>
    <w:rsid w:val="00977660"/>
    <w:rsid w:val="00981B92"/>
    <w:rsid w:val="009F2E3E"/>
    <w:rsid w:val="00AA7BF1"/>
    <w:rsid w:val="00AC2A2E"/>
    <w:rsid w:val="00BC4796"/>
    <w:rsid w:val="00BD4EC9"/>
    <w:rsid w:val="00BF26B0"/>
    <w:rsid w:val="00C248C0"/>
    <w:rsid w:val="00C52BB2"/>
    <w:rsid w:val="00D14CA1"/>
    <w:rsid w:val="00F46266"/>
    <w:rsid w:val="00F55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FC28C"/>
  <w15:chartTrackingRefBased/>
  <w15:docId w15:val="{16E7AAD8-57B3-4F6E-91D0-A69E7BFE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F39"/>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254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54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54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54F39"/>
    <w:pPr>
      <w:keepNext/>
      <w:outlineLvl w:val="3"/>
    </w:pPr>
    <w:rPr>
      <w:rFonts w:ascii="Arial LatArm" w:hAnsi="Arial LatArm"/>
      <w:i/>
      <w:sz w:val="18"/>
      <w:szCs w:val="20"/>
    </w:rPr>
  </w:style>
  <w:style w:type="paragraph" w:styleId="5">
    <w:name w:val="heading 5"/>
    <w:basedOn w:val="a"/>
    <w:next w:val="a"/>
    <w:link w:val="50"/>
    <w:qFormat/>
    <w:rsid w:val="00254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54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54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54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54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4F39"/>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254F39"/>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254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54F39"/>
    <w:rPr>
      <w:rFonts w:ascii="Arial LatArm" w:eastAsia="Times New Roman" w:hAnsi="Arial LatArm" w:cs="Times New Roman"/>
      <w:i/>
      <w:sz w:val="18"/>
      <w:szCs w:val="20"/>
    </w:rPr>
  </w:style>
  <w:style w:type="character" w:customStyle="1" w:styleId="50">
    <w:name w:val="Заголовок 5 Знак"/>
    <w:basedOn w:val="a0"/>
    <w:link w:val="5"/>
    <w:rsid w:val="00254F39"/>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254F39"/>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254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54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54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254F39"/>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54F39"/>
    <w:rPr>
      <w:rFonts w:ascii="Arial LatArm" w:eastAsia="Times New Roman" w:hAnsi="Arial LatArm" w:cs="Times New Roman"/>
      <w:i/>
      <w:sz w:val="20"/>
      <w:szCs w:val="20"/>
      <w:lang w:val="en-AU"/>
    </w:rPr>
  </w:style>
  <w:style w:type="paragraph" w:styleId="a5">
    <w:name w:val="footer"/>
    <w:basedOn w:val="a"/>
    <w:link w:val="a6"/>
    <w:rsid w:val="00254F39"/>
    <w:pPr>
      <w:tabs>
        <w:tab w:val="center" w:pos="4320"/>
        <w:tab w:val="right" w:pos="8640"/>
      </w:tabs>
    </w:pPr>
    <w:rPr>
      <w:sz w:val="20"/>
      <w:szCs w:val="20"/>
    </w:rPr>
  </w:style>
  <w:style w:type="character" w:customStyle="1" w:styleId="a6">
    <w:name w:val="Нижний колонтитул Знак"/>
    <w:basedOn w:val="a0"/>
    <w:link w:val="a5"/>
    <w:rsid w:val="00254F39"/>
    <w:rPr>
      <w:rFonts w:ascii="Times New Roman" w:eastAsia="Times New Roman" w:hAnsi="Times New Roman" w:cs="Times New Roman"/>
      <w:sz w:val="20"/>
      <w:szCs w:val="20"/>
    </w:rPr>
  </w:style>
  <w:style w:type="paragraph" w:styleId="31">
    <w:name w:val="Body Text Indent 3"/>
    <w:basedOn w:val="a"/>
    <w:link w:val="32"/>
    <w:rsid w:val="00254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54F39"/>
    <w:rPr>
      <w:rFonts w:ascii="Times Armenian" w:eastAsia="Times New Roman" w:hAnsi="Times Armenian" w:cs="Times New Roman"/>
      <w:sz w:val="20"/>
      <w:szCs w:val="20"/>
      <w:lang w:val="x-none" w:eastAsia="x-none"/>
    </w:rPr>
  </w:style>
  <w:style w:type="paragraph" w:styleId="21">
    <w:name w:val="Body Text 2"/>
    <w:basedOn w:val="a"/>
    <w:link w:val="22"/>
    <w:rsid w:val="00254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54F39"/>
    <w:rPr>
      <w:rFonts w:ascii="Arial LatArm" w:eastAsia="Times New Roman" w:hAnsi="Arial LatArm" w:cs="Times New Roman"/>
      <w:sz w:val="20"/>
      <w:szCs w:val="20"/>
    </w:rPr>
  </w:style>
  <w:style w:type="paragraph" w:styleId="23">
    <w:name w:val="Body Text Indent 2"/>
    <w:basedOn w:val="a"/>
    <w:link w:val="24"/>
    <w:rsid w:val="00254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54F39"/>
    <w:rPr>
      <w:rFonts w:ascii="Baltica" w:eastAsia="Times New Roman" w:hAnsi="Baltica" w:cs="Times New Roman"/>
      <w:sz w:val="20"/>
      <w:szCs w:val="20"/>
      <w:lang w:val="af-ZA"/>
    </w:rPr>
  </w:style>
  <w:style w:type="paragraph" w:customStyle="1" w:styleId="Char">
    <w:name w:val="Char"/>
    <w:basedOn w:val="a"/>
    <w:semiHidden/>
    <w:rsid w:val="00254F39"/>
    <w:pPr>
      <w:spacing w:after="160" w:line="360" w:lineRule="auto"/>
      <w:ind w:firstLine="709"/>
      <w:jc w:val="both"/>
    </w:pPr>
    <w:rPr>
      <w:rFonts w:ascii="Arial AMU" w:hAnsi="Arial AMU" w:cs="Arial"/>
      <w:sz w:val="22"/>
      <w:szCs w:val="20"/>
    </w:rPr>
  </w:style>
  <w:style w:type="paragraph" w:customStyle="1" w:styleId="Default">
    <w:name w:val="Default"/>
    <w:rsid w:val="00254F39"/>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254F39"/>
    <w:rPr>
      <w:rFonts w:ascii="Tahoma" w:hAnsi="Tahoma"/>
      <w:sz w:val="16"/>
      <w:szCs w:val="16"/>
      <w:lang w:val="x-none" w:eastAsia="x-none"/>
    </w:rPr>
  </w:style>
  <w:style w:type="character" w:customStyle="1" w:styleId="a8">
    <w:name w:val="Текст выноски Знак"/>
    <w:basedOn w:val="a0"/>
    <w:link w:val="a7"/>
    <w:rsid w:val="00254F39"/>
    <w:rPr>
      <w:rFonts w:ascii="Tahoma" w:eastAsia="Times New Roman" w:hAnsi="Tahoma" w:cs="Times New Roman"/>
      <w:sz w:val="16"/>
      <w:szCs w:val="16"/>
      <w:lang w:val="x-none" w:eastAsia="x-none"/>
    </w:rPr>
  </w:style>
  <w:style w:type="character" w:styleId="a9">
    <w:name w:val="Hyperlink"/>
    <w:rsid w:val="00254F39"/>
    <w:rPr>
      <w:color w:val="0000FF"/>
      <w:u w:val="single"/>
    </w:rPr>
  </w:style>
  <w:style w:type="character" w:customStyle="1" w:styleId="CharChar1">
    <w:name w:val="Char Char1"/>
    <w:locked/>
    <w:rsid w:val="00254F39"/>
    <w:rPr>
      <w:rFonts w:ascii="Arial LatArm" w:hAnsi="Arial LatArm"/>
      <w:i/>
      <w:lang w:val="en-AU" w:eastAsia="en-US" w:bidi="ar-SA"/>
    </w:rPr>
  </w:style>
  <w:style w:type="paragraph" w:styleId="aa">
    <w:name w:val="Body Text"/>
    <w:basedOn w:val="a"/>
    <w:link w:val="ab"/>
    <w:rsid w:val="00254F39"/>
    <w:pPr>
      <w:spacing w:after="120"/>
    </w:pPr>
  </w:style>
  <w:style w:type="character" w:customStyle="1" w:styleId="ab">
    <w:name w:val="Основной текст Знак"/>
    <w:basedOn w:val="a0"/>
    <w:link w:val="aa"/>
    <w:rsid w:val="00254F39"/>
    <w:rPr>
      <w:rFonts w:ascii="Times New Roman" w:eastAsia="Times New Roman" w:hAnsi="Times New Roman" w:cs="Times New Roman"/>
      <w:sz w:val="24"/>
      <w:szCs w:val="24"/>
    </w:rPr>
  </w:style>
  <w:style w:type="paragraph" w:styleId="11">
    <w:name w:val="index 1"/>
    <w:basedOn w:val="a"/>
    <w:next w:val="a"/>
    <w:autoRedefine/>
    <w:semiHidden/>
    <w:rsid w:val="00254F39"/>
    <w:pPr>
      <w:ind w:left="240" w:hanging="240"/>
    </w:pPr>
  </w:style>
  <w:style w:type="paragraph" w:styleId="ac">
    <w:name w:val="index heading"/>
    <w:basedOn w:val="a"/>
    <w:next w:val="11"/>
    <w:semiHidden/>
    <w:rsid w:val="00254F39"/>
    <w:rPr>
      <w:sz w:val="20"/>
      <w:szCs w:val="20"/>
      <w:lang w:val="en-AU" w:eastAsia="ru-RU"/>
    </w:rPr>
  </w:style>
  <w:style w:type="paragraph" w:styleId="ad">
    <w:name w:val="header"/>
    <w:basedOn w:val="a"/>
    <w:link w:val="ae"/>
    <w:rsid w:val="00254F39"/>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254F39"/>
    <w:rPr>
      <w:rFonts w:ascii="Times New Roman" w:eastAsia="Times New Roman" w:hAnsi="Times New Roman" w:cs="Times New Roman"/>
      <w:sz w:val="20"/>
      <w:szCs w:val="20"/>
      <w:lang w:val="en-AU" w:eastAsia="ru-RU"/>
    </w:rPr>
  </w:style>
  <w:style w:type="paragraph" w:styleId="33">
    <w:name w:val="Body Text 3"/>
    <w:basedOn w:val="a"/>
    <w:link w:val="34"/>
    <w:rsid w:val="00254F39"/>
    <w:pPr>
      <w:jc w:val="both"/>
    </w:pPr>
    <w:rPr>
      <w:rFonts w:ascii="Arial LatArm" w:hAnsi="Arial LatArm"/>
      <w:sz w:val="20"/>
      <w:szCs w:val="20"/>
      <w:lang w:eastAsia="ru-RU"/>
    </w:rPr>
  </w:style>
  <w:style w:type="character" w:customStyle="1" w:styleId="34">
    <w:name w:val="Основной текст 3 Знак"/>
    <w:basedOn w:val="a0"/>
    <w:link w:val="33"/>
    <w:rsid w:val="00254F39"/>
    <w:rPr>
      <w:rFonts w:ascii="Arial LatArm" w:eastAsia="Times New Roman" w:hAnsi="Arial LatArm" w:cs="Times New Roman"/>
      <w:sz w:val="20"/>
      <w:szCs w:val="20"/>
      <w:lang w:eastAsia="ru-RU"/>
    </w:rPr>
  </w:style>
  <w:style w:type="paragraph" w:styleId="af">
    <w:name w:val="Title"/>
    <w:basedOn w:val="a"/>
    <w:link w:val="af0"/>
    <w:qFormat/>
    <w:rsid w:val="00254F39"/>
    <w:pPr>
      <w:jc w:val="center"/>
    </w:pPr>
    <w:rPr>
      <w:rFonts w:ascii="Arial Armenian" w:hAnsi="Arial Armenian"/>
      <w:szCs w:val="20"/>
    </w:rPr>
  </w:style>
  <w:style w:type="character" w:customStyle="1" w:styleId="af0">
    <w:name w:val="Заголовок Знак"/>
    <w:basedOn w:val="a0"/>
    <w:link w:val="af"/>
    <w:rsid w:val="00254F39"/>
    <w:rPr>
      <w:rFonts w:ascii="Arial Armenian" w:eastAsia="Times New Roman" w:hAnsi="Arial Armenian" w:cs="Times New Roman"/>
      <w:sz w:val="24"/>
      <w:szCs w:val="20"/>
    </w:rPr>
  </w:style>
  <w:style w:type="character" w:styleId="af1">
    <w:name w:val="page number"/>
    <w:basedOn w:val="a0"/>
    <w:rsid w:val="00254F39"/>
  </w:style>
  <w:style w:type="paragraph" w:styleId="af2">
    <w:name w:val="footnote text"/>
    <w:basedOn w:val="a"/>
    <w:link w:val="af3"/>
    <w:semiHidden/>
    <w:rsid w:val="00254F39"/>
    <w:rPr>
      <w:rFonts w:ascii="Times Armenian" w:hAnsi="Times Armenian"/>
      <w:sz w:val="20"/>
      <w:szCs w:val="20"/>
      <w:lang w:val="x-none" w:eastAsia="ru-RU"/>
    </w:rPr>
  </w:style>
  <w:style w:type="character" w:customStyle="1" w:styleId="af3">
    <w:name w:val="Текст сноски Знак"/>
    <w:basedOn w:val="a0"/>
    <w:link w:val="af2"/>
    <w:semiHidden/>
    <w:rsid w:val="00254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54F39"/>
    <w:pPr>
      <w:spacing w:after="160" w:line="240" w:lineRule="exact"/>
    </w:pPr>
    <w:rPr>
      <w:rFonts w:ascii="Arial" w:hAnsi="Arial" w:cs="Arial"/>
      <w:sz w:val="20"/>
      <w:szCs w:val="20"/>
    </w:rPr>
  </w:style>
  <w:style w:type="paragraph" w:customStyle="1" w:styleId="norm">
    <w:name w:val="norm"/>
    <w:basedOn w:val="a"/>
    <w:rsid w:val="00254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54F39"/>
    <w:rPr>
      <w:rFonts w:ascii="Arial Armenian" w:hAnsi="Arial Armenian"/>
      <w:sz w:val="22"/>
      <w:lang w:val="en-US" w:eastAsia="ru-RU" w:bidi="ar-SA"/>
    </w:rPr>
  </w:style>
  <w:style w:type="character" w:customStyle="1" w:styleId="CharCharChar">
    <w:name w:val="Char Char Char"/>
    <w:rsid w:val="00254F39"/>
    <w:rPr>
      <w:rFonts w:ascii="Arial LatArm" w:hAnsi="Arial LatArm"/>
      <w:sz w:val="24"/>
      <w:lang w:eastAsia="ru-RU"/>
    </w:rPr>
  </w:style>
  <w:style w:type="paragraph" w:styleId="af4">
    <w:name w:val="Normal (Web)"/>
    <w:basedOn w:val="a"/>
    <w:uiPriority w:val="99"/>
    <w:rsid w:val="00254F39"/>
    <w:pPr>
      <w:spacing w:before="100" w:beforeAutospacing="1" w:after="100" w:afterAutospacing="1"/>
    </w:pPr>
  </w:style>
  <w:style w:type="character" w:styleId="af5">
    <w:name w:val="Strong"/>
    <w:uiPriority w:val="22"/>
    <w:qFormat/>
    <w:rsid w:val="00254F39"/>
    <w:rPr>
      <w:b/>
      <w:bCs/>
    </w:rPr>
  </w:style>
  <w:style w:type="character" w:styleId="af6">
    <w:name w:val="footnote reference"/>
    <w:semiHidden/>
    <w:rsid w:val="00254F39"/>
    <w:rPr>
      <w:vertAlign w:val="superscript"/>
    </w:rPr>
  </w:style>
  <w:style w:type="character" w:customStyle="1" w:styleId="CharChar22">
    <w:name w:val="Char Char22"/>
    <w:rsid w:val="00254F39"/>
    <w:rPr>
      <w:rFonts w:ascii="Arial Armenian" w:hAnsi="Arial Armenian"/>
      <w:sz w:val="28"/>
      <w:lang w:val="en-US"/>
    </w:rPr>
  </w:style>
  <w:style w:type="character" w:customStyle="1" w:styleId="CharChar20">
    <w:name w:val="Char Char20"/>
    <w:rsid w:val="00254F39"/>
    <w:rPr>
      <w:rFonts w:ascii="Times LatArm" w:hAnsi="Times LatArm"/>
      <w:b/>
      <w:sz w:val="28"/>
      <w:lang w:val="en-US"/>
    </w:rPr>
  </w:style>
  <w:style w:type="character" w:customStyle="1" w:styleId="CharChar16">
    <w:name w:val="Char Char16"/>
    <w:rsid w:val="00254F39"/>
    <w:rPr>
      <w:rFonts w:ascii="Times Armenian" w:hAnsi="Times Armenian"/>
      <w:b/>
      <w:lang w:val="hy-AM"/>
    </w:rPr>
  </w:style>
  <w:style w:type="character" w:customStyle="1" w:styleId="CharChar15">
    <w:name w:val="Char Char15"/>
    <w:rsid w:val="00254F39"/>
    <w:rPr>
      <w:rFonts w:ascii="Times Armenian" w:hAnsi="Times Armenian"/>
      <w:i/>
      <w:lang w:val="nl-NL"/>
    </w:rPr>
  </w:style>
  <w:style w:type="character" w:customStyle="1" w:styleId="CharChar13">
    <w:name w:val="Char Char13"/>
    <w:rsid w:val="00254F39"/>
    <w:rPr>
      <w:rFonts w:ascii="Arial Armenian" w:hAnsi="Arial Armenian"/>
      <w:lang w:val="en-US"/>
    </w:rPr>
  </w:style>
  <w:style w:type="character" w:styleId="af7">
    <w:name w:val="annotation reference"/>
    <w:semiHidden/>
    <w:rsid w:val="00254F39"/>
    <w:rPr>
      <w:sz w:val="16"/>
      <w:szCs w:val="16"/>
    </w:rPr>
  </w:style>
  <w:style w:type="paragraph" w:styleId="af8">
    <w:name w:val="annotation text"/>
    <w:basedOn w:val="a"/>
    <w:link w:val="af9"/>
    <w:semiHidden/>
    <w:rsid w:val="00254F39"/>
    <w:rPr>
      <w:rFonts w:ascii="Times Armenian" w:hAnsi="Times Armenian"/>
      <w:sz w:val="20"/>
      <w:szCs w:val="20"/>
      <w:lang w:eastAsia="ru-RU"/>
    </w:rPr>
  </w:style>
  <w:style w:type="character" w:customStyle="1" w:styleId="af9">
    <w:name w:val="Текст примечания Знак"/>
    <w:basedOn w:val="a0"/>
    <w:link w:val="af8"/>
    <w:semiHidden/>
    <w:rsid w:val="00254F39"/>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254F39"/>
    <w:rPr>
      <w:b/>
      <w:bCs/>
    </w:rPr>
  </w:style>
  <w:style w:type="character" w:customStyle="1" w:styleId="afb">
    <w:name w:val="Тема примечания Знак"/>
    <w:basedOn w:val="af9"/>
    <w:link w:val="afa"/>
    <w:semiHidden/>
    <w:rsid w:val="00254F39"/>
    <w:rPr>
      <w:rFonts w:ascii="Times Armenian" w:eastAsia="Times New Roman" w:hAnsi="Times Armenian" w:cs="Times New Roman"/>
      <w:b/>
      <w:bCs/>
      <w:sz w:val="20"/>
      <w:szCs w:val="20"/>
      <w:lang w:eastAsia="ru-RU"/>
    </w:rPr>
  </w:style>
  <w:style w:type="paragraph" w:styleId="afc">
    <w:name w:val="endnote text"/>
    <w:basedOn w:val="a"/>
    <w:link w:val="afd"/>
    <w:semiHidden/>
    <w:rsid w:val="00254F39"/>
    <w:rPr>
      <w:rFonts w:ascii="Times Armenian" w:hAnsi="Times Armenian"/>
      <w:sz w:val="20"/>
      <w:szCs w:val="20"/>
      <w:lang w:eastAsia="ru-RU"/>
    </w:rPr>
  </w:style>
  <w:style w:type="character" w:customStyle="1" w:styleId="afd">
    <w:name w:val="Текст концевой сноски Знак"/>
    <w:basedOn w:val="a0"/>
    <w:link w:val="afc"/>
    <w:semiHidden/>
    <w:rsid w:val="00254F39"/>
    <w:rPr>
      <w:rFonts w:ascii="Times Armenian" w:eastAsia="Times New Roman" w:hAnsi="Times Armenian" w:cs="Times New Roman"/>
      <w:sz w:val="20"/>
      <w:szCs w:val="20"/>
      <w:lang w:eastAsia="ru-RU"/>
    </w:rPr>
  </w:style>
  <w:style w:type="character" w:styleId="afe">
    <w:name w:val="endnote reference"/>
    <w:semiHidden/>
    <w:rsid w:val="00254F39"/>
    <w:rPr>
      <w:vertAlign w:val="superscript"/>
    </w:rPr>
  </w:style>
  <w:style w:type="paragraph" w:styleId="aff">
    <w:name w:val="Document Map"/>
    <w:basedOn w:val="a"/>
    <w:link w:val="aff0"/>
    <w:semiHidden/>
    <w:rsid w:val="00254F39"/>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254F39"/>
    <w:rPr>
      <w:rFonts w:ascii="Tahoma" w:eastAsia="Times New Roman" w:hAnsi="Tahoma" w:cs="Tahoma"/>
      <w:sz w:val="20"/>
      <w:szCs w:val="20"/>
      <w:shd w:val="clear" w:color="auto" w:fill="000080"/>
      <w:lang w:eastAsia="ru-RU"/>
    </w:rPr>
  </w:style>
  <w:style w:type="paragraph" w:styleId="aff1">
    <w:name w:val="Revision"/>
    <w:hidden/>
    <w:semiHidden/>
    <w:rsid w:val="00254F39"/>
    <w:pPr>
      <w:spacing w:after="0" w:line="240" w:lineRule="auto"/>
    </w:pPr>
    <w:rPr>
      <w:rFonts w:ascii="Times Armenian" w:eastAsia="Times New Roman" w:hAnsi="Times Armenian" w:cs="Times New Roman"/>
      <w:sz w:val="24"/>
      <w:szCs w:val="20"/>
      <w:lang w:eastAsia="ru-RU"/>
    </w:rPr>
  </w:style>
  <w:style w:type="table" w:styleId="aff2">
    <w:name w:val="Table Grid"/>
    <w:basedOn w:val="a1"/>
    <w:rsid w:val="00254F3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254F39"/>
    <w:pPr>
      <w:spacing w:after="160" w:line="240" w:lineRule="exact"/>
    </w:pPr>
    <w:rPr>
      <w:rFonts w:ascii="Verdana" w:hAnsi="Verdana"/>
      <w:sz w:val="20"/>
      <w:szCs w:val="20"/>
    </w:rPr>
  </w:style>
  <w:style w:type="paragraph" w:customStyle="1" w:styleId="Style2">
    <w:name w:val="Style2"/>
    <w:basedOn w:val="a"/>
    <w:rsid w:val="00254F39"/>
    <w:pPr>
      <w:jc w:val="center"/>
    </w:pPr>
    <w:rPr>
      <w:rFonts w:ascii="Arial Armenian" w:hAnsi="Arial Armenian"/>
      <w:w w:val="90"/>
      <w:sz w:val="22"/>
      <w:szCs w:val="20"/>
      <w:lang w:eastAsia="ru-RU"/>
    </w:rPr>
  </w:style>
  <w:style w:type="character" w:customStyle="1" w:styleId="CharChar23">
    <w:name w:val="Char Char23"/>
    <w:rsid w:val="00254F39"/>
    <w:rPr>
      <w:rFonts w:ascii="Arial Armenian" w:hAnsi="Arial Armenian"/>
      <w:sz w:val="28"/>
      <w:lang w:val="en-US" w:eastAsia="ru-RU" w:bidi="ar-SA"/>
    </w:rPr>
  </w:style>
  <w:style w:type="character" w:customStyle="1" w:styleId="CharChar21">
    <w:name w:val="Char Char21"/>
    <w:rsid w:val="00254F39"/>
    <w:rPr>
      <w:rFonts w:ascii="Arial LatArm" w:hAnsi="Arial LatArm"/>
      <w:b/>
      <w:color w:val="0000FF"/>
      <w:lang w:val="en-US" w:eastAsia="ru-RU" w:bidi="ar-SA"/>
    </w:rPr>
  </w:style>
  <w:style w:type="paragraph" w:styleId="aff3">
    <w:name w:val="List Paragraph"/>
    <w:basedOn w:val="a"/>
    <w:link w:val="aff4"/>
    <w:uiPriority w:val="34"/>
    <w:qFormat/>
    <w:rsid w:val="00254F39"/>
    <w:pPr>
      <w:ind w:left="720"/>
    </w:pPr>
    <w:rPr>
      <w:rFonts w:ascii="Times Armenian" w:hAnsi="Times Armenian"/>
      <w:lang w:val="x-none" w:eastAsia="ru-RU"/>
    </w:rPr>
  </w:style>
  <w:style w:type="character" w:customStyle="1" w:styleId="CharChar25">
    <w:name w:val="Char Char25"/>
    <w:rsid w:val="00254F39"/>
    <w:rPr>
      <w:rFonts w:ascii="Arial Armenian" w:hAnsi="Arial Armenian"/>
      <w:sz w:val="28"/>
      <w:lang w:val="en-US" w:eastAsia="ru-RU" w:bidi="ar-SA"/>
    </w:rPr>
  </w:style>
  <w:style w:type="character" w:customStyle="1" w:styleId="CharChar24">
    <w:name w:val="Char Char24"/>
    <w:rsid w:val="00254F39"/>
    <w:rPr>
      <w:rFonts w:ascii="Arial LatArm" w:hAnsi="Arial LatArm"/>
      <w:b/>
      <w:color w:val="0000FF"/>
      <w:lang w:val="en-US" w:eastAsia="ru-RU" w:bidi="ar-SA"/>
    </w:rPr>
  </w:style>
  <w:style w:type="paragraph" w:styleId="aff5">
    <w:name w:val="Block Text"/>
    <w:basedOn w:val="a"/>
    <w:rsid w:val="00254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54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54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54F39"/>
    <w:pPr>
      <w:widowControl w:val="0"/>
      <w:bidi/>
      <w:adjustRightInd w:val="0"/>
      <w:spacing w:after="160" w:line="240" w:lineRule="exact"/>
    </w:pPr>
    <w:rPr>
      <w:sz w:val="20"/>
      <w:szCs w:val="20"/>
      <w:lang w:val="en-GB" w:eastAsia="ru-RU" w:bidi="he-IL"/>
    </w:rPr>
  </w:style>
  <w:style w:type="paragraph" w:customStyle="1" w:styleId="xl63">
    <w:name w:val="xl63"/>
    <w:basedOn w:val="a"/>
    <w:rsid w:val="00254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54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54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54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54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54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54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54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54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54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54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54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54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54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54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54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54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54F39"/>
    <w:pPr>
      <w:spacing w:before="100" w:beforeAutospacing="1" w:after="100" w:afterAutospacing="1"/>
    </w:pPr>
    <w:rPr>
      <w:rFonts w:eastAsia="Arial Unicode MS"/>
      <w:sz w:val="16"/>
      <w:szCs w:val="16"/>
    </w:rPr>
  </w:style>
  <w:style w:type="paragraph" w:customStyle="1" w:styleId="font13">
    <w:name w:val="font13"/>
    <w:basedOn w:val="a"/>
    <w:rsid w:val="00254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54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54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54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54F3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254F39"/>
    <w:pPr>
      <w:suppressAutoHyphens/>
      <w:spacing w:line="100" w:lineRule="atLeast"/>
    </w:pPr>
    <w:rPr>
      <w:kern w:val="1"/>
      <w:sz w:val="20"/>
      <w:szCs w:val="20"/>
      <w:lang w:val="en-AU" w:eastAsia="ar-SA"/>
    </w:rPr>
  </w:style>
  <w:style w:type="character" w:styleId="aff6">
    <w:name w:val="FollowedHyperlink"/>
    <w:rsid w:val="00254F39"/>
    <w:rPr>
      <w:color w:val="800080"/>
      <w:u w:val="single"/>
    </w:rPr>
  </w:style>
  <w:style w:type="character" w:customStyle="1" w:styleId="CharCharCharChar1">
    <w:name w:val="Char Char Char Char1"/>
    <w:aliases w:val=" Char Char Char Char Char Char"/>
    <w:rsid w:val="00254F39"/>
    <w:rPr>
      <w:rFonts w:ascii="Arial LatArm" w:hAnsi="Arial LatArm"/>
      <w:sz w:val="24"/>
      <w:lang w:val="en-US" w:eastAsia="ru-RU" w:bidi="ar-SA"/>
    </w:rPr>
  </w:style>
  <w:style w:type="character" w:customStyle="1" w:styleId="CharChar">
    <w:name w:val="Char Char"/>
    <w:locked/>
    <w:rsid w:val="00254F39"/>
    <w:rPr>
      <w:lang w:val="en-US" w:eastAsia="en-US" w:bidi="ar-SA"/>
    </w:rPr>
  </w:style>
  <w:style w:type="paragraph" w:customStyle="1" w:styleId="Char3CharCharChar">
    <w:name w:val="Char3 Char Char Char"/>
    <w:basedOn w:val="a"/>
    <w:next w:val="a"/>
    <w:semiHidden/>
    <w:rsid w:val="00254F39"/>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254F39"/>
    <w:rPr>
      <w:rFonts w:ascii="Times Armenian" w:eastAsia="Times New Roman" w:hAnsi="Times Armenian" w:cs="Times New Roman"/>
      <w:sz w:val="24"/>
      <w:szCs w:val="24"/>
      <w:lang w:val="x-none" w:eastAsia="ru-RU"/>
    </w:rPr>
  </w:style>
  <w:style w:type="character" w:styleId="aff7">
    <w:name w:val="Emphasis"/>
    <w:qFormat/>
    <w:rsid w:val="00254F39"/>
    <w:rPr>
      <w:i/>
      <w:iCs/>
    </w:rPr>
  </w:style>
  <w:style w:type="character" w:customStyle="1" w:styleId="UnresolvedMention">
    <w:name w:val="Unresolved Mention"/>
    <w:uiPriority w:val="99"/>
    <w:semiHidden/>
    <w:unhideWhenUsed/>
    <w:rsid w:val="00254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sketap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is@school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E8782-6BDB-4D07-9A01-2F1882DBD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61</Pages>
  <Words>19656</Words>
  <Characters>112042</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2019-12-03T05:49:00Z</cp:lastPrinted>
  <dcterms:created xsi:type="dcterms:W3CDTF">2019-11-25T07:07:00Z</dcterms:created>
  <dcterms:modified xsi:type="dcterms:W3CDTF">2019-12-03T10:04:00Z</dcterms:modified>
</cp:coreProperties>
</file>