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1-ого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B33997"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Настоящий текст объявления утвержден Решением Оценочной Комиссии</w:t>
      </w:r>
    </w:p>
    <w:p w:rsidR="00260EB2" w:rsidRPr="00B33997"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 xml:space="preserve">от </w:t>
      </w:r>
      <w:r w:rsidR="00E7187F" w:rsidRPr="00B33997">
        <w:rPr>
          <w:rFonts w:ascii="Sylfaen" w:hAnsi="Sylfaen"/>
          <w:i w:val="0"/>
          <w:sz w:val="24"/>
          <w:szCs w:val="24"/>
        </w:rPr>
        <w:t>3</w:t>
      </w:r>
      <w:r w:rsidR="002C1FEC" w:rsidRPr="00B33997">
        <w:rPr>
          <w:rFonts w:ascii="Sylfaen" w:hAnsi="Sylfaen"/>
          <w:i w:val="0"/>
          <w:sz w:val="24"/>
          <w:szCs w:val="24"/>
        </w:rPr>
        <w:t xml:space="preserve"> </w:t>
      </w:r>
      <w:r w:rsidR="00E7187F" w:rsidRPr="00B33997">
        <w:rPr>
          <w:rFonts w:ascii="Sylfaen" w:hAnsi="Sylfaen"/>
          <w:i w:val="0"/>
          <w:sz w:val="24"/>
          <w:szCs w:val="24"/>
        </w:rPr>
        <w:t>мая</w:t>
      </w:r>
      <w:r w:rsidRPr="00B33997">
        <w:rPr>
          <w:rFonts w:ascii="Sylfaen" w:hAnsi="Sylfaen"/>
          <w:i w:val="0"/>
          <w:sz w:val="24"/>
          <w:szCs w:val="24"/>
        </w:rPr>
        <w:t xml:space="preserve"> 202</w:t>
      </w:r>
      <w:r w:rsidR="000513F2" w:rsidRPr="00B33997">
        <w:rPr>
          <w:rFonts w:ascii="Sylfaen" w:hAnsi="Sylfaen"/>
          <w:i w:val="0"/>
          <w:sz w:val="24"/>
          <w:szCs w:val="24"/>
        </w:rPr>
        <w:t>3</w:t>
      </w:r>
      <w:r w:rsidRPr="00B33997">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 xml:space="preserve">Код процедуры </w:t>
      </w:r>
      <w:r w:rsidRPr="00B33997">
        <w:rPr>
          <w:rFonts w:ascii="Sylfaen" w:hAnsi="Sylfaen"/>
          <w:b/>
          <w:i w:val="0"/>
          <w:sz w:val="24"/>
          <w:szCs w:val="24"/>
        </w:rPr>
        <w:t>«</w:t>
      </w:r>
      <w:r w:rsidR="00E7187F" w:rsidRPr="00B33997">
        <w:rPr>
          <w:rFonts w:ascii="Sylfaen" w:hAnsi="Sylfaen"/>
          <w:b/>
          <w:i w:val="0"/>
          <w:sz w:val="24"/>
          <w:szCs w:val="24"/>
        </w:rPr>
        <w:t>GHAPDzB-HVKAK-2023-07</w:t>
      </w:r>
      <w:r w:rsidRPr="00B33997">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находящийся по адресу г</w:t>
      </w:r>
      <w:proofErr w:type="gramStart"/>
      <w:r w:rsidRPr="000F2E9D">
        <w:rPr>
          <w:rFonts w:ascii="Sylfaen" w:hAnsi="Sylfaen"/>
        </w:rPr>
        <w:t>.Е</w:t>
      </w:r>
      <w:proofErr w:type="gramEnd"/>
      <w:r w:rsidRPr="000F2E9D">
        <w:rPr>
          <w:rFonts w:ascii="Sylfaen" w:hAnsi="Sylfaen"/>
        </w:rPr>
        <w:t xml:space="preserve">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00E7187F">
        <w:rPr>
          <w:rFonts w:ascii="Sylfaen" w:hAnsi="Sylfaen"/>
          <w:b/>
        </w:rPr>
        <w:t>реагентов и лабораторных принадлежностей</w:t>
      </w:r>
      <w:r w:rsidRPr="003649AC">
        <w:rPr>
          <w:rFonts w:ascii="Sylfaen" w:hAnsi="Sylfaen"/>
          <w:b/>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B33997"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w:t>
      </w:r>
      <w:r w:rsidRPr="00B33997">
        <w:rPr>
          <w:rFonts w:ascii="Sylfaen" w:hAnsi="Sylfaen"/>
          <w:i w:val="0"/>
          <w:spacing w:val="-6"/>
          <w:sz w:val="24"/>
          <w:szCs w:val="24"/>
        </w:rPr>
        <w:t xml:space="preserve">заявления. </w:t>
      </w:r>
    </w:p>
    <w:p w:rsidR="00A21CDB" w:rsidRPr="00B33997" w:rsidRDefault="00A21CDB" w:rsidP="000365AC">
      <w:pPr>
        <w:pStyle w:val="BodyTextIndent"/>
        <w:widowControl w:val="0"/>
        <w:ind w:firstLine="567"/>
        <w:contextualSpacing/>
        <w:rPr>
          <w:rFonts w:ascii="Sylfaen" w:hAnsi="Sylfaen"/>
          <w:i w:val="0"/>
          <w:spacing w:val="-6"/>
          <w:sz w:val="24"/>
          <w:szCs w:val="24"/>
        </w:rPr>
      </w:pPr>
      <w:r w:rsidRPr="00B33997">
        <w:rPr>
          <w:rFonts w:ascii="Sylfaen" w:hAnsi="Sylfaen"/>
          <w:i w:val="0"/>
          <w:spacing w:val="-6"/>
          <w:sz w:val="24"/>
          <w:szCs w:val="24"/>
        </w:rPr>
        <w:t xml:space="preserve">Заявки на запрос котировок необходимо подавать по адресу </w:t>
      </w:r>
      <w:r w:rsidRPr="00B33997">
        <w:rPr>
          <w:rFonts w:ascii="Sylfaen" w:hAnsi="Sylfaen"/>
          <w:b/>
          <w:i w:val="0"/>
          <w:spacing w:val="-6"/>
          <w:sz w:val="24"/>
          <w:szCs w:val="24"/>
        </w:rPr>
        <w:t>г</w:t>
      </w:r>
      <w:proofErr w:type="gramStart"/>
      <w:r w:rsidRPr="00B33997">
        <w:rPr>
          <w:rFonts w:ascii="Sylfaen" w:hAnsi="Sylfaen"/>
          <w:b/>
          <w:i w:val="0"/>
          <w:spacing w:val="-6"/>
          <w:sz w:val="24"/>
          <w:szCs w:val="24"/>
        </w:rPr>
        <w:t>.Е</w:t>
      </w:r>
      <w:proofErr w:type="gramEnd"/>
      <w:r w:rsidRPr="00B33997">
        <w:rPr>
          <w:rFonts w:ascii="Sylfaen" w:hAnsi="Sylfaen"/>
          <w:b/>
          <w:i w:val="0"/>
          <w:spacing w:val="-6"/>
          <w:sz w:val="24"/>
          <w:szCs w:val="24"/>
        </w:rPr>
        <w:t xml:space="preserve">реван, ул. </w:t>
      </w:r>
      <w:proofErr w:type="spellStart"/>
      <w:r w:rsidRPr="00B33997">
        <w:rPr>
          <w:rFonts w:ascii="Sylfaen" w:hAnsi="Sylfaen"/>
          <w:b/>
          <w:i w:val="0"/>
          <w:spacing w:val="-6"/>
          <w:sz w:val="24"/>
          <w:szCs w:val="24"/>
        </w:rPr>
        <w:t>М.Гераци</w:t>
      </w:r>
      <w:proofErr w:type="spellEnd"/>
      <w:r w:rsidRPr="00B33997">
        <w:rPr>
          <w:rFonts w:ascii="Sylfaen" w:hAnsi="Sylfaen"/>
          <w:b/>
          <w:i w:val="0"/>
          <w:spacing w:val="-6"/>
          <w:sz w:val="24"/>
          <w:szCs w:val="24"/>
        </w:rPr>
        <w:t xml:space="preserve">, д. 12 в документарной форме, до 11:30 часов </w:t>
      </w:r>
      <w:r w:rsidR="00B33997" w:rsidRPr="00B33997">
        <w:rPr>
          <w:rFonts w:ascii="Sylfaen" w:hAnsi="Sylfaen"/>
          <w:b/>
          <w:i w:val="0"/>
          <w:spacing w:val="-6"/>
          <w:sz w:val="24"/>
          <w:szCs w:val="24"/>
        </w:rPr>
        <w:t>9</w:t>
      </w:r>
      <w:r w:rsidRPr="00B33997">
        <w:rPr>
          <w:rFonts w:ascii="Sylfaen" w:hAnsi="Sylfaen"/>
          <w:b/>
          <w:i w:val="0"/>
          <w:spacing w:val="-6"/>
          <w:sz w:val="24"/>
          <w:szCs w:val="24"/>
        </w:rPr>
        <w:t>-го дня со дня опубликования</w:t>
      </w:r>
      <w:r w:rsidRPr="00B33997">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w:t>
      </w:r>
      <w:r w:rsidRPr="0034786E">
        <w:rPr>
          <w:rFonts w:ascii="Sylfaen" w:hAnsi="Sylfaen"/>
          <w:i w:val="0"/>
          <w:spacing w:val="-6"/>
          <w:sz w:val="24"/>
          <w:szCs w:val="24"/>
        </w:rPr>
        <w:t xml:space="preserve"> </w:t>
      </w:r>
      <w:r w:rsidRPr="0034786E">
        <w:rPr>
          <w:rFonts w:ascii="Sylfaen" w:hAnsi="Sylfaen"/>
          <w:i w:val="0"/>
          <w:spacing w:val="-6"/>
          <w:sz w:val="24"/>
          <w:szCs w:val="24"/>
        </w:rPr>
        <w:lastRenderedPageBreak/>
        <w:t xml:space="preserve">или </w:t>
      </w:r>
      <w:r w:rsidRPr="00B33997">
        <w:rPr>
          <w:rFonts w:ascii="Sylfaen" w:hAnsi="Sylfaen"/>
          <w:i w:val="0"/>
          <w:spacing w:val="-6"/>
          <w:sz w:val="24"/>
          <w:szCs w:val="24"/>
        </w:rPr>
        <w:t>русском языке.</w:t>
      </w:r>
    </w:p>
    <w:p w:rsidR="00A21CDB" w:rsidRPr="00B33997" w:rsidRDefault="00A21CDB" w:rsidP="000365AC">
      <w:pPr>
        <w:pStyle w:val="BodyTextIndent"/>
        <w:widowControl w:val="0"/>
        <w:ind w:firstLine="567"/>
        <w:contextualSpacing/>
        <w:rPr>
          <w:rFonts w:ascii="Sylfaen" w:hAnsi="Sylfaen"/>
          <w:b/>
          <w:i w:val="0"/>
          <w:spacing w:val="-6"/>
          <w:sz w:val="24"/>
          <w:szCs w:val="24"/>
        </w:rPr>
      </w:pPr>
      <w:r w:rsidRPr="00B33997">
        <w:rPr>
          <w:rFonts w:ascii="Sylfaen" w:hAnsi="Sylfaen"/>
          <w:i w:val="0"/>
          <w:spacing w:val="-6"/>
          <w:sz w:val="24"/>
          <w:szCs w:val="24"/>
        </w:rPr>
        <w:t xml:space="preserve">Вскрытие заявок будет проводиться по адресу </w:t>
      </w:r>
      <w:r w:rsidRPr="00B33997">
        <w:rPr>
          <w:rFonts w:ascii="Sylfaen" w:hAnsi="Sylfaen"/>
          <w:b/>
          <w:i w:val="0"/>
          <w:spacing w:val="-6"/>
          <w:sz w:val="24"/>
          <w:szCs w:val="24"/>
        </w:rPr>
        <w:t>г</w:t>
      </w:r>
      <w:proofErr w:type="gramStart"/>
      <w:r w:rsidRPr="00B33997">
        <w:rPr>
          <w:rFonts w:ascii="Sylfaen" w:hAnsi="Sylfaen"/>
          <w:b/>
          <w:i w:val="0"/>
          <w:spacing w:val="-6"/>
          <w:sz w:val="24"/>
          <w:szCs w:val="24"/>
        </w:rPr>
        <w:t>.Е</w:t>
      </w:r>
      <w:proofErr w:type="gramEnd"/>
      <w:r w:rsidRPr="00B33997">
        <w:rPr>
          <w:rFonts w:ascii="Sylfaen" w:hAnsi="Sylfaen"/>
          <w:b/>
          <w:i w:val="0"/>
          <w:spacing w:val="-6"/>
          <w:sz w:val="24"/>
          <w:szCs w:val="24"/>
        </w:rPr>
        <w:t xml:space="preserve">реван, ул. </w:t>
      </w:r>
      <w:proofErr w:type="spellStart"/>
      <w:r w:rsidRPr="00B33997">
        <w:rPr>
          <w:rFonts w:ascii="Sylfaen" w:hAnsi="Sylfaen"/>
          <w:b/>
          <w:i w:val="0"/>
          <w:spacing w:val="-6"/>
          <w:sz w:val="24"/>
          <w:szCs w:val="24"/>
        </w:rPr>
        <w:t>М.Гераци</w:t>
      </w:r>
      <w:proofErr w:type="spellEnd"/>
      <w:r w:rsidRPr="00B33997">
        <w:rPr>
          <w:rFonts w:ascii="Sylfaen" w:hAnsi="Sylfaen"/>
          <w:b/>
          <w:i w:val="0"/>
          <w:spacing w:val="-6"/>
          <w:sz w:val="24"/>
          <w:szCs w:val="24"/>
        </w:rPr>
        <w:t xml:space="preserve">, д. 12, в 11:30 часов </w:t>
      </w:r>
      <w:r w:rsidR="000F2E9D" w:rsidRPr="00B33997">
        <w:rPr>
          <w:rFonts w:ascii="Sylfaen" w:hAnsi="Sylfaen"/>
          <w:b/>
          <w:i w:val="0"/>
          <w:spacing w:val="-6"/>
          <w:sz w:val="24"/>
          <w:szCs w:val="24"/>
        </w:rPr>
        <w:t>1</w:t>
      </w:r>
      <w:r w:rsidR="00F67B11" w:rsidRPr="00B33997">
        <w:rPr>
          <w:rFonts w:ascii="Sylfaen" w:hAnsi="Sylfaen"/>
          <w:b/>
          <w:i w:val="0"/>
          <w:spacing w:val="-6"/>
          <w:sz w:val="24"/>
          <w:szCs w:val="24"/>
        </w:rPr>
        <w:t>2</w:t>
      </w:r>
      <w:r w:rsidRPr="00B33997">
        <w:rPr>
          <w:rFonts w:ascii="Sylfaen" w:hAnsi="Sylfaen"/>
          <w:b/>
          <w:i w:val="0"/>
          <w:spacing w:val="-6"/>
          <w:sz w:val="24"/>
          <w:szCs w:val="24"/>
        </w:rPr>
        <w:t xml:space="preserve">-го </w:t>
      </w:r>
      <w:r w:rsidR="00F67B11" w:rsidRPr="00B33997">
        <w:rPr>
          <w:rFonts w:ascii="Sylfaen" w:hAnsi="Sylfaen"/>
          <w:b/>
          <w:i w:val="0"/>
          <w:spacing w:val="-6"/>
          <w:sz w:val="24"/>
          <w:szCs w:val="24"/>
        </w:rPr>
        <w:t>мая</w:t>
      </w:r>
      <w:r w:rsidRPr="00B33997">
        <w:rPr>
          <w:rFonts w:ascii="Sylfaen" w:hAnsi="Sylfaen"/>
          <w:b/>
          <w:i w:val="0"/>
          <w:spacing w:val="-6"/>
          <w:sz w:val="24"/>
          <w:szCs w:val="24"/>
        </w:rPr>
        <w:t xml:space="preserve"> 202</w:t>
      </w:r>
      <w:r w:rsidR="00587BE4" w:rsidRPr="00B33997">
        <w:rPr>
          <w:rFonts w:ascii="Sylfaen" w:hAnsi="Sylfaen"/>
          <w:b/>
          <w:i w:val="0"/>
          <w:spacing w:val="-6"/>
          <w:sz w:val="24"/>
          <w:szCs w:val="24"/>
        </w:rPr>
        <w:t>3</w:t>
      </w:r>
      <w:r w:rsidRPr="00B33997">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B33997">
        <w:rPr>
          <w:rFonts w:ascii="Sylfaen" w:hAnsi="Sylfaen"/>
          <w:i w:val="0"/>
          <w:sz w:val="24"/>
          <w:szCs w:val="24"/>
        </w:rPr>
        <w:t>Обжалование</w:t>
      </w:r>
      <w:r w:rsidRPr="002942D2">
        <w:rPr>
          <w:rFonts w:ascii="Sylfaen" w:hAnsi="Sylfaen"/>
          <w:i w:val="0"/>
          <w:sz w:val="24"/>
          <w:szCs w:val="24"/>
        </w:rPr>
        <w:t xml:space="preserve">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B33997" w:rsidRDefault="00096865" w:rsidP="000365AC">
      <w:pPr>
        <w:pStyle w:val="BodyTextIndent"/>
        <w:widowControl w:val="0"/>
        <w:spacing w:line="240" w:lineRule="auto"/>
        <w:ind w:firstLine="567"/>
        <w:jc w:val="right"/>
        <w:rPr>
          <w:rFonts w:ascii="Sylfaen" w:hAnsi="Sylfaen" w:cs="Sylfaen"/>
          <w:i w:val="0"/>
          <w:sz w:val="24"/>
          <w:szCs w:val="24"/>
        </w:rPr>
      </w:pPr>
      <w:r w:rsidRPr="00B33997">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B33997">
        <w:rPr>
          <w:rFonts w:ascii="Sylfaen" w:hAnsi="Sylfaen"/>
        </w:rPr>
        <w:t>Решением Оценочной комиссии запроса котировок</w:t>
      </w:r>
      <w:r w:rsidRPr="00B33997">
        <w:rPr>
          <w:rFonts w:ascii="Sylfaen" w:hAnsi="Sylfaen" w:cs="Sylfaen"/>
        </w:rPr>
        <w:br/>
      </w:r>
      <w:r w:rsidRPr="00B33997">
        <w:rPr>
          <w:rFonts w:ascii="Sylfaen" w:hAnsi="Sylfaen"/>
        </w:rPr>
        <w:t xml:space="preserve">под кодом </w:t>
      </w:r>
      <w:r w:rsidRPr="00B33997">
        <w:rPr>
          <w:rFonts w:ascii="Sylfaen" w:hAnsi="Sylfaen"/>
          <w:b/>
        </w:rPr>
        <w:t>«</w:t>
      </w:r>
      <w:r w:rsidR="00E7187F" w:rsidRPr="00B33997">
        <w:rPr>
          <w:rFonts w:ascii="Sylfaen" w:hAnsi="Sylfaen"/>
          <w:b/>
        </w:rPr>
        <w:t>GHAPDzB-HVKAK-2023-07</w:t>
      </w:r>
      <w:r w:rsidRPr="00B33997">
        <w:rPr>
          <w:rFonts w:ascii="Sylfaen" w:hAnsi="Sylfaen"/>
          <w:b/>
        </w:rPr>
        <w:t>»</w:t>
      </w:r>
      <w:r w:rsidRPr="00B33997">
        <w:rPr>
          <w:rFonts w:ascii="Sylfaen" w:hAnsi="Sylfaen" w:cs="Times Armenian"/>
        </w:rPr>
        <w:br/>
      </w:r>
      <w:r w:rsidRPr="00B33997">
        <w:rPr>
          <w:rFonts w:ascii="Sylfaen" w:hAnsi="Sylfaen"/>
        </w:rPr>
        <w:t xml:space="preserve">№ 1 от </w:t>
      </w:r>
      <w:r w:rsidR="00122C71" w:rsidRPr="00B33997">
        <w:rPr>
          <w:rFonts w:ascii="Sylfaen" w:hAnsi="Sylfaen"/>
        </w:rPr>
        <w:t>3 мая</w:t>
      </w:r>
      <w:r w:rsidRPr="00B33997">
        <w:rPr>
          <w:rFonts w:ascii="Sylfaen" w:hAnsi="Sylfaen"/>
        </w:rPr>
        <w:t xml:space="preserve"> 202</w:t>
      </w:r>
      <w:r w:rsidR="001366F8" w:rsidRPr="00B33997">
        <w:rPr>
          <w:rFonts w:ascii="Sylfaen" w:hAnsi="Sylfaen"/>
        </w:rPr>
        <w:t>3</w:t>
      </w:r>
      <w:r w:rsidRPr="00B33997">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00E7187F">
        <w:rPr>
          <w:rFonts w:ascii="Sylfaen" w:hAnsi="Sylfaen"/>
          <w:b/>
        </w:rPr>
        <w:t>РЕАГЕНТОВ И ЛАБОРАТОРНЫХ ПРИНАДЛЕЖНОСТЕЙ</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00E7187F">
        <w:rPr>
          <w:rFonts w:ascii="Sylfaen" w:hAnsi="Sylfaen"/>
          <w:b/>
        </w:rPr>
        <w:t>РЕАГЕНТОВ И ЛАБОРАТОРНЫХ ПРИНАДЛЕЖНОСТЕЙ</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xml:space="preserve">, в случае признания </w:t>
      </w:r>
      <w:proofErr w:type="gramStart"/>
      <w:r w:rsidR="003D0E3C" w:rsidRPr="002942D2">
        <w:rPr>
          <w:rFonts w:ascii="Sylfaen" w:hAnsi="Sylfaen"/>
        </w:rPr>
        <w:t>отобранным</w:t>
      </w:r>
      <w:proofErr w:type="gramEnd"/>
      <w:r w:rsidR="003D0E3C" w:rsidRPr="002942D2">
        <w:rPr>
          <w:rFonts w:ascii="Sylfaen" w:hAnsi="Sylfaen"/>
        </w:rPr>
        <w:t xml:space="preserve"> </w:t>
      </w:r>
      <w:proofErr w:type="spellStart"/>
      <w:r w:rsidR="003D0E3C" w:rsidRPr="002942D2">
        <w:rPr>
          <w:rFonts w:ascii="Sylfaen" w:hAnsi="Sylfaen"/>
        </w:rPr>
        <w:t>участником-условия</w:t>
      </w:r>
      <w:proofErr w:type="spellEnd"/>
      <w:r w:rsidR="003D0E3C" w:rsidRPr="002942D2">
        <w:rPr>
          <w:rFonts w:ascii="Sylfaen" w:hAnsi="Sylfaen"/>
        </w:rPr>
        <w:t xml:space="preserve">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E7187F">
        <w:rPr>
          <w:rFonts w:ascii="Sylfaen" w:hAnsi="Sylfaen"/>
          <w:b/>
        </w:rPr>
        <w:t>GHAPDzB-HVKAK-2023-07</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proofErr w:type="gramStart"/>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ГНО «Национальным центром по контролю и</w:t>
      </w:r>
      <w:proofErr w:type="gramEnd"/>
      <w:r w:rsidR="00D552DD" w:rsidRPr="00BA7552">
        <w:rPr>
          <w:rFonts w:ascii="Sylfaen" w:hAnsi="Sylfaen"/>
          <w:b/>
          <w:color w:val="0D0D0D" w:themeColor="text1" w:themeTint="F2"/>
        </w:rPr>
        <w:t xml:space="preserve">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7187F">
        <w:rPr>
          <w:rFonts w:ascii="Sylfaen" w:hAnsi="Sylfaen"/>
          <w:b/>
          <w:i w:val="0"/>
          <w:sz w:val="24"/>
          <w:szCs w:val="24"/>
        </w:rPr>
        <w:t>реагентов и лабораторных принадлежностей</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1878D7" w:rsidRPr="001878D7">
        <w:rPr>
          <w:rFonts w:ascii="Sylfaen" w:hAnsi="Sylfaen"/>
          <w:b/>
          <w:i w:val="0"/>
          <w:sz w:val="24"/>
          <w:szCs w:val="24"/>
        </w:rPr>
        <w:t>7</w:t>
      </w:r>
      <w:r w:rsidR="00A913D6" w:rsidRPr="00A913D6">
        <w:rPr>
          <w:rFonts w:ascii="Sylfaen" w:hAnsi="Sylfaen"/>
          <w:b/>
          <w:i w:val="0"/>
          <w:sz w:val="24"/>
          <w:szCs w:val="24"/>
        </w:rPr>
        <w:t>2</w:t>
      </w:r>
      <w:r w:rsidR="00EA245B" w:rsidRPr="00EA245B">
        <w:rPr>
          <w:rFonts w:ascii="Sylfaen" w:hAnsi="Sylfaen"/>
          <w:b/>
          <w:i w:val="0"/>
          <w:sz w:val="24"/>
          <w:szCs w:val="24"/>
        </w:rPr>
        <w:t xml:space="preserve"> лот</w:t>
      </w:r>
      <w:r w:rsidR="00A913D6" w:rsidRPr="00A912D6">
        <w:rPr>
          <w:rFonts w:ascii="Sylfaen" w:hAnsi="Sylfaen"/>
          <w:b/>
          <w:i w:val="0"/>
          <w:sz w:val="24"/>
          <w:szCs w:val="24"/>
        </w:rPr>
        <w:t>а</w:t>
      </w:r>
      <w:r w:rsidR="00EA245B" w:rsidRPr="00EA245B">
        <w:rPr>
          <w:rFonts w:ascii="Sylfaen" w:hAnsi="Sylfaen"/>
          <w:b/>
          <w:i w:val="0"/>
          <w:sz w:val="24"/>
          <w:szCs w:val="24"/>
        </w:rPr>
        <w:t>:</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160"/>
        <w:gridCol w:w="8494"/>
      </w:tblGrid>
      <w:tr w:rsidR="007B326D" w:rsidRPr="00E74853" w:rsidTr="00E74853">
        <w:trPr>
          <w:jc w:val="center"/>
        </w:trPr>
        <w:tc>
          <w:tcPr>
            <w:tcW w:w="1868" w:type="dxa"/>
            <w:gridSpan w:val="2"/>
            <w:vAlign w:val="center"/>
          </w:tcPr>
          <w:p w:rsidR="007B326D" w:rsidRPr="00E74853" w:rsidRDefault="007B326D" w:rsidP="00962010">
            <w:pPr>
              <w:pStyle w:val="BodyTextIndent2"/>
              <w:widowControl w:val="0"/>
              <w:tabs>
                <w:tab w:val="left" w:pos="89"/>
              </w:tabs>
              <w:spacing w:after="120" w:line="240" w:lineRule="auto"/>
              <w:ind w:right="34" w:firstLine="0"/>
              <w:jc w:val="center"/>
              <w:rPr>
                <w:rFonts w:ascii="Sylfaen" w:hAnsi="Sylfaen"/>
                <w:b/>
              </w:rPr>
            </w:pPr>
            <w:r w:rsidRPr="00E74853">
              <w:rPr>
                <w:rFonts w:ascii="Sylfaen" w:hAnsi="Sylfaen"/>
                <w:b/>
              </w:rPr>
              <w:t>Лотов</w:t>
            </w:r>
          </w:p>
        </w:tc>
        <w:tc>
          <w:tcPr>
            <w:tcW w:w="8494" w:type="dxa"/>
            <w:vMerge w:val="restart"/>
            <w:vAlign w:val="center"/>
          </w:tcPr>
          <w:p w:rsidR="007B326D" w:rsidRPr="00E74853" w:rsidRDefault="007B326D" w:rsidP="00962010">
            <w:pPr>
              <w:pStyle w:val="BodyTextIndent2"/>
              <w:widowControl w:val="0"/>
              <w:spacing w:after="120" w:line="240" w:lineRule="auto"/>
              <w:ind w:firstLine="567"/>
              <w:jc w:val="center"/>
              <w:rPr>
                <w:rFonts w:ascii="Sylfaen" w:hAnsi="Sylfaen"/>
                <w:b/>
                <w:i/>
              </w:rPr>
            </w:pPr>
            <w:r w:rsidRPr="00E74853">
              <w:rPr>
                <w:rFonts w:ascii="Sylfaen" w:hAnsi="Sylfaen"/>
                <w:b/>
                <w:i/>
              </w:rPr>
              <w:t>Наименование лота</w:t>
            </w:r>
          </w:p>
        </w:tc>
      </w:tr>
      <w:tr w:rsidR="007B326D" w:rsidRPr="00E74853" w:rsidTr="00E74853">
        <w:trPr>
          <w:jc w:val="center"/>
        </w:trPr>
        <w:tc>
          <w:tcPr>
            <w:tcW w:w="708" w:type="dxa"/>
            <w:vAlign w:val="center"/>
          </w:tcPr>
          <w:p w:rsidR="007B326D" w:rsidRPr="00E74853" w:rsidRDefault="007B326D" w:rsidP="0095062A">
            <w:pPr>
              <w:pStyle w:val="BodyTextIndent2"/>
              <w:widowControl w:val="0"/>
              <w:spacing w:after="120" w:line="240" w:lineRule="auto"/>
              <w:ind w:left="-168" w:right="1062" w:firstLine="168"/>
              <w:jc w:val="center"/>
              <w:rPr>
                <w:rFonts w:ascii="Sylfaen" w:hAnsi="Sylfaen"/>
              </w:rPr>
            </w:pPr>
            <w:r w:rsidRPr="00E74853">
              <w:rPr>
                <w:rFonts w:ascii="Sylfaen" w:hAnsi="Sylfaen"/>
                <w:b/>
              </w:rPr>
              <w:t>№</w:t>
            </w:r>
          </w:p>
        </w:tc>
        <w:tc>
          <w:tcPr>
            <w:tcW w:w="1160" w:type="dxa"/>
            <w:vAlign w:val="center"/>
          </w:tcPr>
          <w:p w:rsidR="007B326D" w:rsidRPr="00E74853" w:rsidRDefault="007B326D" w:rsidP="00962010">
            <w:pPr>
              <w:pStyle w:val="BodyTextIndent2"/>
              <w:widowControl w:val="0"/>
              <w:spacing w:after="120" w:line="240" w:lineRule="auto"/>
              <w:ind w:firstLine="0"/>
              <w:jc w:val="center"/>
              <w:rPr>
                <w:rFonts w:ascii="Sylfaen" w:hAnsi="Sylfaen"/>
                <w:b/>
              </w:rPr>
            </w:pPr>
            <w:r w:rsidRPr="00E74853">
              <w:rPr>
                <w:rFonts w:ascii="Sylfaen" w:hAnsi="Sylfaen"/>
                <w:b/>
              </w:rPr>
              <w:t>Цена закупки</w:t>
            </w:r>
          </w:p>
        </w:tc>
        <w:tc>
          <w:tcPr>
            <w:tcW w:w="8494" w:type="dxa"/>
            <w:vMerge/>
            <w:vAlign w:val="center"/>
          </w:tcPr>
          <w:p w:rsidR="007B326D" w:rsidRPr="00E74853" w:rsidRDefault="007B326D" w:rsidP="00962010">
            <w:pPr>
              <w:pStyle w:val="BodyTextIndent2"/>
              <w:widowControl w:val="0"/>
              <w:spacing w:after="120" w:line="240" w:lineRule="auto"/>
              <w:ind w:firstLine="567"/>
              <w:rPr>
                <w:rFonts w:ascii="Sylfaen" w:hAnsi="Sylfaen"/>
                <w:b/>
                <w:i/>
              </w:rPr>
            </w:pP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201 000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реагентов для выявления ДНК сибирской язвы</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выявления ДНК </w:t>
            </w:r>
            <w:proofErr w:type="spellStart"/>
            <w:r w:rsidRPr="00E74853">
              <w:rPr>
                <w:rFonts w:ascii="Sylfaen" w:hAnsi="Sylfaen" w:cs="Calibri"/>
                <w:sz w:val="20"/>
                <w:szCs w:val="20"/>
              </w:rPr>
              <w:t>Yersinia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enterocolitica</w:t>
            </w:r>
            <w:proofErr w:type="spellEnd"/>
            <w:r w:rsidRPr="00E74853">
              <w:rPr>
                <w:rFonts w:ascii="Sylfaen" w:hAnsi="Sylfaen" w:cs="Calibri"/>
                <w:sz w:val="20"/>
                <w:szCs w:val="20"/>
              </w:rPr>
              <w:t xml:space="preserve"> / </w:t>
            </w:r>
            <w:proofErr w:type="spellStart"/>
            <w:r w:rsidRPr="00E74853">
              <w:rPr>
                <w:rFonts w:ascii="Sylfaen" w:hAnsi="Sylfaen" w:cs="Calibri"/>
                <w:sz w:val="20"/>
                <w:szCs w:val="20"/>
              </w:rPr>
              <w:t>pseudotuberculosis-FL</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для выявления РНК 16S патогенных лептоспир</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244 000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выявления РНК </w:t>
            </w:r>
            <w:proofErr w:type="spellStart"/>
            <w:r w:rsidRPr="00E74853">
              <w:rPr>
                <w:rFonts w:ascii="Sylfaen" w:hAnsi="Sylfaen" w:cs="Calibri"/>
                <w:sz w:val="20"/>
                <w:szCs w:val="20"/>
              </w:rPr>
              <w:t>Borrelia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burgdorferi</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sensu</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lato</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316 000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для выявления ДНК патогенных штаммов холерного вибриона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Brucella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IgM</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Brucella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СИБ № 1</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125 000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Сыворотка </w:t>
            </w:r>
            <w:proofErr w:type="spellStart"/>
            <w:r w:rsidRPr="00E74853">
              <w:rPr>
                <w:rFonts w:ascii="Sylfaen" w:hAnsi="Sylfaen" w:cs="Calibri"/>
                <w:sz w:val="20"/>
                <w:szCs w:val="20"/>
              </w:rPr>
              <w:t>туляремийная</w:t>
            </w:r>
            <w:proofErr w:type="spellEnd"/>
            <w:r w:rsidRPr="00E74853">
              <w:rPr>
                <w:rFonts w:ascii="Sylfaen" w:hAnsi="Sylfaen" w:cs="Calibri"/>
                <w:sz w:val="20"/>
                <w:szCs w:val="20"/>
              </w:rPr>
              <w:t xml:space="preserve"> сухая</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Туляремийный</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антигенный</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диагностикум</w:t>
            </w:r>
            <w:proofErr w:type="spellEnd"/>
            <w:r w:rsidRPr="00E74853">
              <w:rPr>
                <w:rFonts w:ascii="Sylfaen" w:hAnsi="Sylfaen" w:cs="Calibri"/>
                <w:sz w:val="20"/>
                <w:szCs w:val="20"/>
              </w:rPr>
              <w:t xml:space="preserve"> жидкий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150 000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Бульон </w:t>
            </w:r>
            <w:proofErr w:type="spellStart"/>
            <w:r w:rsidRPr="00E74853">
              <w:rPr>
                <w:rFonts w:ascii="Sylfaen" w:hAnsi="Sylfaen" w:cs="Calibri"/>
                <w:sz w:val="20"/>
                <w:szCs w:val="20"/>
              </w:rPr>
              <w:t>Хоттингера</w:t>
            </w:r>
            <w:proofErr w:type="spellEnd"/>
            <w:r w:rsidRPr="00E74853">
              <w:rPr>
                <w:rFonts w:ascii="Sylfaen" w:hAnsi="Sylfaen" w:cs="Calibri"/>
                <w:sz w:val="20"/>
                <w:szCs w:val="20"/>
              </w:rPr>
              <w:t xml:space="preserve"> готовый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40 000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Фосфатно-солевой буфер</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100 000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Агар</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Хотингера</w:t>
            </w:r>
            <w:proofErr w:type="spellEnd"/>
            <w:r w:rsidRPr="00E74853">
              <w:rPr>
                <w:rFonts w:ascii="Sylfaen" w:hAnsi="Sylfaen" w:cs="Calibri"/>
                <w:sz w:val="20"/>
                <w:szCs w:val="20"/>
              </w:rPr>
              <w:t xml:space="preserve"> готовый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Агар</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клиглера</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Абсорбирующий </w:t>
            </w:r>
            <w:proofErr w:type="spellStart"/>
            <w:r w:rsidRPr="00E74853">
              <w:rPr>
                <w:rFonts w:ascii="Sylfaen" w:hAnsi="Sylfaen" w:cs="Calibri"/>
                <w:sz w:val="20"/>
                <w:szCs w:val="20"/>
              </w:rPr>
              <w:t>ревматоидный</w:t>
            </w:r>
            <w:proofErr w:type="spellEnd"/>
            <w:r w:rsidRPr="00E74853">
              <w:rPr>
                <w:rFonts w:ascii="Sylfaen" w:hAnsi="Sylfaen" w:cs="Calibri"/>
                <w:sz w:val="20"/>
                <w:szCs w:val="20"/>
              </w:rPr>
              <w:t xml:space="preserve"> фактор к набору реагентов IFA (</w:t>
            </w:r>
            <w:proofErr w:type="spellStart"/>
            <w:r w:rsidRPr="00E74853">
              <w:rPr>
                <w:rFonts w:ascii="Sylfaen" w:hAnsi="Sylfaen" w:cs="Calibri"/>
                <w:sz w:val="20"/>
                <w:szCs w:val="20"/>
              </w:rPr>
              <w:t>RF-absobens</w:t>
            </w:r>
            <w:proofErr w:type="spellEnd"/>
            <w:r w:rsidRPr="00E74853">
              <w:rPr>
                <w:rFonts w:ascii="Sylfaen" w:hAnsi="Sylfaen" w:cs="Calibri"/>
                <w:sz w:val="20"/>
                <w:szCs w:val="20"/>
              </w:rPr>
              <w:t>)</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336 000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антител класса </w:t>
            </w:r>
            <w:proofErr w:type="spellStart"/>
            <w:r w:rsidRPr="00E74853">
              <w:rPr>
                <w:rFonts w:ascii="Sylfaen" w:hAnsi="Sylfaen" w:cs="Calibri"/>
                <w:sz w:val="20"/>
                <w:szCs w:val="20"/>
              </w:rPr>
              <w:t>IgM</w:t>
            </w:r>
            <w:proofErr w:type="spellEnd"/>
            <w:r w:rsidRPr="00E74853">
              <w:rPr>
                <w:rFonts w:ascii="Sylfaen" w:hAnsi="Sylfaen" w:cs="Calibri"/>
                <w:sz w:val="20"/>
                <w:szCs w:val="20"/>
              </w:rPr>
              <w:t xml:space="preserve"> методом ИФА к патогенным лептоспирам (</w:t>
            </w:r>
            <w:proofErr w:type="spellStart"/>
            <w:r w:rsidRPr="00E74853">
              <w:rPr>
                <w:rFonts w:ascii="Sylfaen" w:hAnsi="Sylfaen" w:cs="Calibri"/>
                <w:sz w:val="20"/>
                <w:szCs w:val="20"/>
              </w:rPr>
              <w:t>Leptospira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inerrogans</w:t>
            </w:r>
            <w:proofErr w:type="spellEnd"/>
            <w:r w:rsidRPr="00E74853">
              <w:rPr>
                <w:rFonts w:ascii="Sylfaen" w:hAnsi="Sylfaen" w:cs="Calibri"/>
                <w:sz w:val="20"/>
                <w:szCs w:val="20"/>
              </w:rPr>
              <w:t>)</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288 000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антител класса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методом ИФА к патогенным лептоспирам (</w:t>
            </w:r>
            <w:proofErr w:type="spellStart"/>
            <w:r w:rsidRPr="00E74853">
              <w:rPr>
                <w:rFonts w:ascii="Sylfaen" w:hAnsi="Sylfaen" w:cs="Calibri"/>
                <w:sz w:val="20"/>
                <w:szCs w:val="20"/>
              </w:rPr>
              <w:t>Leptospira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inerrogans</w:t>
            </w:r>
            <w:proofErr w:type="spellEnd"/>
            <w:r w:rsidRPr="00E74853">
              <w:rPr>
                <w:rFonts w:ascii="Sylfaen" w:hAnsi="Sylfaen" w:cs="Calibri"/>
                <w:sz w:val="20"/>
                <w:szCs w:val="20"/>
              </w:rPr>
              <w:t>)</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для определения антител класса </w:t>
            </w:r>
            <w:proofErr w:type="spellStart"/>
            <w:r w:rsidRPr="00E74853">
              <w:rPr>
                <w:rFonts w:ascii="Sylfaen" w:hAnsi="Sylfaen" w:cs="Calibri"/>
                <w:sz w:val="20"/>
                <w:szCs w:val="20"/>
              </w:rPr>
              <w:t>IgM</w:t>
            </w:r>
            <w:proofErr w:type="spellEnd"/>
            <w:r w:rsidRPr="00E74853">
              <w:rPr>
                <w:rFonts w:ascii="Sylfaen" w:hAnsi="Sylfaen" w:cs="Calibri"/>
                <w:sz w:val="20"/>
                <w:szCs w:val="20"/>
              </w:rPr>
              <w:t xml:space="preserve"> к </w:t>
            </w:r>
            <w:proofErr w:type="spellStart"/>
            <w:r w:rsidRPr="00E74853">
              <w:rPr>
                <w:rFonts w:ascii="Sylfaen" w:hAnsi="Sylfaen" w:cs="Calibri"/>
                <w:sz w:val="20"/>
                <w:szCs w:val="20"/>
              </w:rPr>
              <w:t>Leptospira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Icterohaemorrhagiae</w:t>
            </w:r>
            <w:proofErr w:type="spellEnd"/>
            <w:r w:rsidRPr="00E74853">
              <w:rPr>
                <w:rFonts w:ascii="Sylfaen" w:hAnsi="Sylfaen" w:cs="Calibri"/>
                <w:sz w:val="20"/>
                <w:szCs w:val="20"/>
              </w:rPr>
              <w:t xml:space="preserve"> и </w:t>
            </w:r>
            <w:proofErr w:type="spellStart"/>
            <w:r w:rsidRPr="00E74853">
              <w:rPr>
                <w:rFonts w:ascii="Sylfaen" w:hAnsi="Sylfaen" w:cs="Calibri"/>
                <w:sz w:val="20"/>
                <w:szCs w:val="20"/>
              </w:rPr>
              <w:t>Canicola</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520 000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IgM</w:t>
            </w:r>
            <w:proofErr w:type="spellEnd"/>
            <w:r w:rsidRPr="00E74853">
              <w:rPr>
                <w:rFonts w:ascii="Sylfaen" w:hAnsi="Sylfaen" w:cs="Calibri"/>
                <w:sz w:val="20"/>
                <w:szCs w:val="20"/>
              </w:rPr>
              <w:t xml:space="preserve"> к </w:t>
            </w:r>
            <w:proofErr w:type="spellStart"/>
            <w:r w:rsidRPr="00E74853">
              <w:rPr>
                <w:rFonts w:ascii="Sylfaen" w:hAnsi="Sylfaen" w:cs="Calibri"/>
                <w:sz w:val="20"/>
                <w:szCs w:val="20"/>
              </w:rPr>
              <w:t>Fr.tularensis</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520 000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к </w:t>
            </w:r>
            <w:proofErr w:type="spellStart"/>
            <w:r w:rsidRPr="00E74853">
              <w:rPr>
                <w:rFonts w:ascii="Sylfaen" w:hAnsi="Sylfaen" w:cs="Calibri"/>
                <w:sz w:val="20"/>
                <w:szCs w:val="20"/>
              </w:rPr>
              <w:t>Fr.tularensis</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240 000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w:t>
            </w:r>
            <w:proofErr w:type="gramStart"/>
            <w:r w:rsidRPr="00E74853">
              <w:rPr>
                <w:rFonts w:ascii="Sylfaen" w:hAnsi="Sylfaen" w:cs="Calibri"/>
                <w:sz w:val="20"/>
                <w:szCs w:val="20"/>
              </w:rPr>
              <w:t>М</w:t>
            </w:r>
            <w:proofErr w:type="spellEnd"/>
            <w:proofErr w:type="gramEnd"/>
            <w:r w:rsidRPr="00E74853">
              <w:rPr>
                <w:rFonts w:ascii="Sylfaen" w:hAnsi="Sylfaen" w:cs="Calibri"/>
                <w:sz w:val="20"/>
                <w:szCs w:val="20"/>
              </w:rPr>
              <w:t xml:space="preserve"> к </w:t>
            </w:r>
            <w:proofErr w:type="spellStart"/>
            <w:r w:rsidRPr="00E74853">
              <w:rPr>
                <w:rFonts w:ascii="Sylfaen" w:hAnsi="Sylfaen" w:cs="Calibri"/>
                <w:sz w:val="20"/>
                <w:szCs w:val="20"/>
              </w:rPr>
              <w:t>Боррелиям</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240 000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к </w:t>
            </w:r>
            <w:proofErr w:type="spellStart"/>
            <w:r w:rsidRPr="00E74853">
              <w:rPr>
                <w:rFonts w:ascii="Sylfaen" w:hAnsi="Sylfaen" w:cs="Calibri"/>
                <w:sz w:val="20"/>
                <w:szCs w:val="20"/>
              </w:rPr>
              <w:t>Боррелиям</w:t>
            </w:r>
            <w:proofErr w:type="spellEnd"/>
            <w:r w:rsidRPr="00E74853">
              <w:rPr>
                <w:rFonts w:ascii="Sylfaen" w:hAnsi="Sylfaen" w:cs="Calibri"/>
                <w:sz w:val="20"/>
                <w:szCs w:val="20"/>
              </w:rPr>
              <w:t xml:space="preserve">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w:t>
            </w:r>
            <w:proofErr w:type="gramStart"/>
            <w:r w:rsidRPr="00E74853">
              <w:rPr>
                <w:rFonts w:ascii="Sylfaen" w:hAnsi="Sylfaen" w:cs="Calibri"/>
                <w:sz w:val="20"/>
                <w:szCs w:val="20"/>
              </w:rPr>
              <w:t>М</w:t>
            </w:r>
            <w:proofErr w:type="spellEnd"/>
            <w:proofErr w:type="gramEnd"/>
            <w:r w:rsidRPr="00E74853">
              <w:rPr>
                <w:rFonts w:ascii="Sylfaen" w:hAnsi="Sylfaen" w:cs="Calibri"/>
                <w:sz w:val="20"/>
                <w:szCs w:val="20"/>
              </w:rPr>
              <w:t xml:space="preserve"> к вирусу Крым-Конго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определения иммуноглобулинов класса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к вирусу Крым-Конго методом IFA</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w:t>
            </w:r>
            <w:proofErr w:type="spellStart"/>
            <w:r w:rsidRPr="00E74853">
              <w:rPr>
                <w:rFonts w:ascii="Sylfaen" w:hAnsi="Sylfaen" w:cs="Calibri"/>
                <w:sz w:val="20"/>
                <w:szCs w:val="20"/>
              </w:rPr>
              <w:t>Anti-Borrelia-IgM</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w:t>
            </w:r>
            <w:proofErr w:type="spellStart"/>
            <w:r w:rsidRPr="00E74853">
              <w:rPr>
                <w:rFonts w:ascii="Sylfaen" w:hAnsi="Sylfaen" w:cs="Calibri"/>
                <w:sz w:val="20"/>
                <w:szCs w:val="20"/>
              </w:rPr>
              <w:t>Anti-Borrelia-IgG</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450 000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FT - </w:t>
            </w:r>
            <w:proofErr w:type="spellStart"/>
            <w:r w:rsidRPr="00E74853">
              <w:rPr>
                <w:rFonts w:ascii="Sylfaen" w:hAnsi="Sylfaen" w:cs="Calibri"/>
                <w:sz w:val="20"/>
                <w:szCs w:val="20"/>
              </w:rPr>
              <w:t>агар</w:t>
            </w:r>
            <w:proofErr w:type="spellEnd"/>
            <w:r w:rsidRPr="00E74853">
              <w:rPr>
                <w:rFonts w:ascii="Sylfaen" w:hAnsi="Sylfaen" w:cs="Calibri"/>
                <w:sz w:val="20"/>
                <w:szCs w:val="20"/>
              </w:rPr>
              <w:t xml:space="preserve"> для выделения и культивации </w:t>
            </w:r>
            <w:proofErr w:type="spellStart"/>
            <w:r w:rsidRPr="00E74853">
              <w:rPr>
                <w:rFonts w:ascii="Sylfaen" w:hAnsi="Sylfaen" w:cs="Calibri"/>
                <w:sz w:val="20"/>
                <w:szCs w:val="20"/>
              </w:rPr>
              <w:t>туляремийных</w:t>
            </w:r>
            <w:proofErr w:type="spellEnd"/>
            <w:r w:rsidRPr="00E74853">
              <w:rPr>
                <w:rFonts w:ascii="Sylfaen" w:hAnsi="Sylfaen" w:cs="Calibri"/>
                <w:sz w:val="20"/>
                <w:szCs w:val="20"/>
              </w:rPr>
              <w:t xml:space="preserve"> микробов с селективной добавкой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proofErr w:type="gramStart"/>
            <w:r w:rsidRPr="00E74853">
              <w:rPr>
                <w:rFonts w:ascii="Sylfaen" w:hAnsi="Sylfaen" w:cs="Calibri"/>
                <w:sz w:val="20"/>
                <w:szCs w:val="20"/>
              </w:rPr>
              <w:t>Селективный</w:t>
            </w:r>
            <w:proofErr w:type="gramEnd"/>
            <w:r w:rsidRPr="00E74853">
              <w:rPr>
                <w:rFonts w:ascii="Sylfaen" w:hAnsi="Sylfaen" w:cs="Calibri"/>
                <w:sz w:val="20"/>
                <w:szCs w:val="20"/>
              </w:rPr>
              <w:t xml:space="preserve"> </w:t>
            </w:r>
            <w:proofErr w:type="spellStart"/>
            <w:r w:rsidRPr="00E74853">
              <w:rPr>
                <w:rFonts w:ascii="Sylfaen" w:hAnsi="Sylfaen" w:cs="Calibri"/>
                <w:sz w:val="20"/>
                <w:szCs w:val="20"/>
              </w:rPr>
              <w:t>агар</w:t>
            </w:r>
            <w:proofErr w:type="spellEnd"/>
            <w:r w:rsidRPr="00E74853">
              <w:rPr>
                <w:rFonts w:ascii="Sylfaen" w:hAnsi="Sylfaen" w:cs="Calibri"/>
                <w:sz w:val="20"/>
                <w:szCs w:val="20"/>
              </w:rPr>
              <w:t xml:space="preserve"> для выделения </w:t>
            </w:r>
            <w:proofErr w:type="spellStart"/>
            <w:r w:rsidRPr="00E74853">
              <w:rPr>
                <w:rFonts w:ascii="Sylfaen" w:hAnsi="Sylfaen" w:cs="Calibri"/>
                <w:sz w:val="20"/>
                <w:szCs w:val="20"/>
              </w:rPr>
              <w:t>иерсиний</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120 000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Мертиолят</w:t>
            </w:r>
            <w:proofErr w:type="spellEnd"/>
            <w:r w:rsidRPr="00E74853">
              <w:rPr>
                <w:rFonts w:ascii="Sylfaen" w:hAnsi="Sylfaen" w:cs="Calibri"/>
                <w:sz w:val="20"/>
                <w:szCs w:val="20"/>
              </w:rPr>
              <w:t xml:space="preserve"> натрия</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окраски бактериальных спор малахитовым зеленым и сафранином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Медицинское вазелиновое масло</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240 000</w:t>
            </w:r>
          </w:p>
        </w:tc>
        <w:tc>
          <w:tcPr>
            <w:tcW w:w="8494" w:type="dxa"/>
            <w:vAlign w:val="center"/>
          </w:tcPr>
          <w:p w:rsidR="00E74853" w:rsidRPr="00E74853" w:rsidRDefault="00E74853">
            <w:pPr>
              <w:rPr>
                <w:rFonts w:ascii="Sylfaen" w:hAnsi="Sylfaen" w:cs="Calibri"/>
                <w:color w:val="000000"/>
                <w:sz w:val="20"/>
                <w:szCs w:val="20"/>
              </w:rPr>
            </w:pPr>
            <w:r w:rsidRPr="00E74853">
              <w:rPr>
                <w:rFonts w:ascii="Sylfaen" w:hAnsi="Sylfaen" w:cs="Calibri"/>
                <w:color w:val="000000"/>
                <w:sz w:val="20"/>
                <w:szCs w:val="20"/>
              </w:rPr>
              <w:t xml:space="preserve">Набор для определения антител 1-ой фазы </w:t>
            </w:r>
            <w:proofErr w:type="spellStart"/>
            <w:r w:rsidRPr="00E74853">
              <w:rPr>
                <w:rFonts w:ascii="Sylfaen" w:hAnsi="Sylfaen" w:cs="Calibri"/>
                <w:color w:val="000000"/>
                <w:sz w:val="20"/>
                <w:szCs w:val="20"/>
              </w:rPr>
              <w:t>IgG</w:t>
            </w:r>
            <w:proofErr w:type="spellEnd"/>
            <w:r w:rsidRPr="00E74853">
              <w:rPr>
                <w:rFonts w:ascii="Sylfaen" w:hAnsi="Sylfaen" w:cs="Calibri"/>
                <w:color w:val="000000"/>
                <w:sz w:val="20"/>
                <w:szCs w:val="20"/>
              </w:rPr>
              <w:t xml:space="preserve"> методом IFA </w:t>
            </w:r>
            <w:proofErr w:type="spellStart"/>
            <w:r w:rsidRPr="00E74853">
              <w:rPr>
                <w:rFonts w:ascii="Sylfaen" w:hAnsi="Sylfaen" w:cs="Calibri"/>
                <w:sz w:val="20"/>
                <w:szCs w:val="20"/>
              </w:rPr>
              <w:t>Coxiella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burnetii</w:t>
            </w:r>
            <w:proofErr w:type="spellEnd"/>
            <w:r w:rsidRPr="00E74853">
              <w:rPr>
                <w:rFonts w:ascii="Sylfaen" w:hAnsi="Sylfaen" w:cs="Calibri"/>
                <w:sz w:val="20"/>
                <w:szCs w:val="20"/>
              </w:rPr>
              <w:t xml:space="preserve"> (Q - </w:t>
            </w:r>
            <w:proofErr w:type="spellStart"/>
            <w:r w:rsidRPr="00E74853">
              <w:rPr>
                <w:rFonts w:ascii="Sylfaen" w:hAnsi="Sylfaen" w:cs="Calibri"/>
                <w:sz w:val="20"/>
                <w:szCs w:val="20"/>
              </w:rPr>
              <w:t>Fever</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Phase</w:t>
            </w:r>
            <w:proofErr w:type="spellEnd"/>
            <w:r w:rsidRPr="00E74853">
              <w:rPr>
                <w:rFonts w:ascii="Sylfaen" w:hAnsi="Sylfaen" w:cs="Calibri"/>
                <w:sz w:val="20"/>
                <w:szCs w:val="20"/>
              </w:rPr>
              <w:t xml:space="preserve"> 1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ELISA </w:t>
            </w:r>
            <w:proofErr w:type="spellStart"/>
            <w:r w:rsidRPr="00E74853">
              <w:rPr>
                <w:rFonts w:ascii="Sylfaen" w:hAnsi="Sylfaen" w:cs="Calibri"/>
                <w:sz w:val="20"/>
                <w:szCs w:val="20"/>
              </w:rPr>
              <w:t>Kit</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408 000</w:t>
            </w:r>
          </w:p>
        </w:tc>
        <w:tc>
          <w:tcPr>
            <w:tcW w:w="8494" w:type="dxa"/>
            <w:vAlign w:val="center"/>
          </w:tcPr>
          <w:p w:rsidR="00E74853" w:rsidRPr="00E74853" w:rsidRDefault="00E74853">
            <w:pPr>
              <w:rPr>
                <w:rFonts w:ascii="Sylfaen" w:hAnsi="Sylfaen" w:cs="Calibri"/>
                <w:color w:val="000000"/>
                <w:sz w:val="20"/>
                <w:szCs w:val="20"/>
              </w:rPr>
            </w:pPr>
            <w:r w:rsidRPr="00E74853">
              <w:rPr>
                <w:rFonts w:ascii="Sylfaen" w:hAnsi="Sylfaen" w:cs="Calibri"/>
                <w:color w:val="000000"/>
                <w:sz w:val="20"/>
                <w:szCs w:val="20"/>
              </w:rPr>
              <w:t xml:space="preserve">Набор для определения антител 2-ой фазы </w:t>
            </w:r>
            <w:proofErr w:type="spellStart"/>
            <w:r w:rsidRPr="00E74853">
              <w:rPr>
                <w:rFonts w:ascii="Sylfaen" w:hAnsi="Sylfaen" w:cs="Calibri"/>
                <w:color w:val="000000"/>
                <w:sz w:val="20"/>
                <w:szCs w:val="20"/>
              </w:rPr>
              <w:t>IgG</w:t>
            </w:r>
            <w:proofErr w:type="spellEnd"/>
            <w:r w:rsidRPr="00E74853">
              <w:rPr>
                <w:rFonts w:ascii="Sylfaen" w:hAnsi="Sylfaen" w:cs="Calibri"/>
                <w:color w:val="000000"/>
                <w:sz w:val="20"/>
                <w:szCs w:val="20"/>
              </w:rPr>
              <w:t xml:space="preserve"> методом IFA </w:t>
            </w:r>
            <w:proofErr w:type="spellStart"/>
            <w:r w:rsidRPr="00E74853">
              <w:rPr>
                <w:rFonts w:ascii="Sylfaen" w:hAnsi="Sylfaen" w:cs="Calibri"/>
                <w:sz w:val="20"/>
                <w:szCs w:val="20"/>
              </w:rPr>
              <w:t>Coxiella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burnetii</w:t>
            </w:r>
            <w:proofErr w:type="spellEnd"/>
            <w:r w:rsidRPr="00E74853">
              <w:rPr>
                <w:rFonts w:ascii="Sylfaen" w:hAnsi="Sylfaen" w:cs="Calibri"/>
                <w:sz w:val="20"/>
                <w:szCs w:val="20"/>
              </w:rPr>
              <w:t xml:space="preserve"> (Q - </w:t>
            </w:r>
            <w:proofErr w:type="spellStart"/>
            <w:r w:rsidRPr="00E74853">
              <w:rPr>
                <w:rFonts w:ascii="Sylfaen" w:hAnsi="Sylfaen" w:cs="Calibri"/>
                <w:sz w:val="20"/>
                <w:szCs w:val="20"/>
              </w:rPr>
              <w:t>Fever</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Phase</w:t>
            </w:r>
            <w:proofErr w:type="spellEnd"/>
            <w:r w:rsidRPr="00E74853">
              <w:rPr>
                <w:rFonts w:ascii="Sylfaen" w:hAnsi="Sylfaen" w:cs="Calibri"/>
                <w:sz w:val="20"/>
                <w:szCs w:val="20"/>
              </w:rPr>
              <w:t xml:space="preserve"> 1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ELISA </w:t>
            </w:r>
            <w:proofErr w:type="spellStart"/>
            <w:r w:rsidRPr="00E74853">
              <w:rPr>
                <w:rFonts w:ascii="Sylfaen" w:hAnsi="Sylfaen" w:cs="Calibri"/>
                <w:sz w:val="20"/>
                <w:szCs w:val="20"/>
              </w:rPr>
              <w:t>Kit</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408 000</w:t>
            </w:r>
          </w:p>
        </w:tc>
        <w:tc>
          <w:tcPr>
            <w:tcW w:w="8494" w:type="dxa"/>
            <w:vAlign w:val="center"/>
          </w:tcPr>
          <w:p w:rsidR="00E74853" w:rsidRPr="00E74853" w:rsidRDefault="00E74853">
            <w:pPr>
              <w:rPr>
                <w:rFonts w:ascii="Sylfaen" w:hAnsi="Sylfaen" w:cs="Calibri"/>
                <w:color w:val="000000"/>
                <w:sz w:val="20"/>
                <w:szCs w:val="20"/>
              </w:rPr>
            </w:pPr>
            <w:r w:rsidRPr="00E74853">
              <w:rPr>
                <w:rFonts w:ascii="Sylfaen" w:hAnsi="Sylfaen" w:cs="Calibri"/>
                <w:color w:val="000000"/>
                <w:sz w:val="20"/>
                <w:szCs w:val="20"/>
              </w:rPr>
              <w:t xml:space="preserve">Набор для определения антител  2-ой фазы </w:t>
            </w:r>
            <w:proofErr w:type="spellStart"/>
            <w:r w:rsidRPr="00E74853">
              <w:rPr>
                <w:rFonts w:ascii="Sylfaen" w:hAnsi="Sylfaen" w:cs="Calibri"/>
                <w:color w:val="000000"/>
                <w:sz w:val="20"/>
                <w:szCs w:val="20"/>
              </w:rPr>
              <w:t>Ig</w:t>
            </w:r>
            <w:proofErr w:type="spellEnd"/>
            <w:r w:rsidRPr="00E74853">
              <w:rPr>
                <w:rFonts w:ascii="Sylfaen" w:hAnsi="Sylfaen" w:cs="Calibri"/>
                <w:color w:val="000000"/>
                <w:sz w:val="20"/>
                <w:szCs w:val="20"/>
              </w:rPr>
              <w:t xml:space="preserve"> М методом IFA </w:t>
            </w:r>
            <w:proofErr w:type="spellStart"/>
            <w:r w:rsidRPr="00E74853">
              <w:rPr>
                <w:rFonts w:ascii="Sylfaen" w:hAnsi="Sylfaen" w:cs="Calibri"/>
                <w:sz w:val="20"/>
                <w:szCs w:val="20"/>
              </w:rPr>
              <w:t>Coxiella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burnetii</w:t>
            </w:r>
            <w:proofErr w:type="spellEnd"/>
            <w:r w:rsidRPr="00E74853">
              <w:rPr>
                <w:rFonts w:ascii="Sylfaen" w:hAnsi="Sylfaen" w:cs="Calibri"/>
                <w:sz w:val="20"/>
                <w:szCs w:val="20"/>
              </w:rPr>
              <w:t xml:space="preserve"> (Q - </w:t>
            </w:r>
            <w:proofErr w:type="spellStart"/>
            <w:r w:rsidRPr="00E74853">
              <w:rPr>
                <w:rFonts w:ascii="Sylfaen" w:hAnsi="Sylfaen" w:cs="Calibri"/>
                <w:sz w:val="20"/>
                <w:szCs w:val="20"/>
              </w:rPr>
              <w:t>Fever</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Phase</w:t>
            </w:r>
            <w:proofErr w:type="spellEnd"/>
            <w:r w:rsidRPr="00E74853">
              <w:rPr>
                <w:rFonts w:ascii="Sylfaen" w:hAnsi="Sylfaen" w:cs="Calibri"/>
                <w:sz w:val="20"/>
                <w:szCs w:val="20"/>
              </w:rPr>
              <w:t xml:space="preserve"> 1 </w:t>
            </w:r>
            <w:proofErr w:type="spellStart"/>
            <w:r w:rsidRPr="00E74853">
              <w:rPr>
                <w:rFonts w:ascii="Sylfaen" w:hAnsi="Sylfaen" w:cs="Calibri"/>
                <w:sz w:val="20"/>
                <w:szCs w:val="20"/>
              </w:rPr>
              <w:t>IgG</w:t>
            </w:r>
            <w:proofErr w:type="spellEnd"/>
            <w:r w:rsidRPr="00E74853">
              <w:rPr>
                <w:rFonts w:ascii="Sylfaen" w:hAnsi="Sylfaen" w:cs="Calibri"/>
                <w:sz w:val="20"/>
                <w:szCs w:val="20"/>
              </w:rPr>
              <w:t xml:space="preserve"> ELISA </w:t>
            </w:r>
            <w:proofErr w:type="spellStart"/>
            <w:r w:rsidRPr="00E74853">
              <w:rPr>
                <w:rFonts w:ascii="Sylfaen" w:hAnsi="Sylfaen" w:cs="Calibri"/>
                <w:sz w:val="20"/>
                <w:szCs w:val="20"/>
              </w:rPr>
              <w:t>Kit</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Диагностикум</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туляремийный</w:t>
            </w:r>
            <w:proofErr w:type="spellEnd"/>
            <w:r w:rsidRPr="00E74853">
              <w:rPr>
                <w:rFonts w:ascii="Sylfaen" w:hAnsi="Sylfaen" w:cs="Calibri"/>
                <w:sz w:val="20"/>
                <w:szCs w:val="20"/>
              </w:rPr>
              <w:t xml:space="preserve"> </w:t>
            </w:r>
            <w:proofErr w:type="gramStart"/>
            <w:r w:rsidRPr="00E74853">
              <w:rPr>
                <w:rFonts w:ascii="Sylfaen" w:hAnsi="Sylfaen" w:cs="Calibri"/>
                <w:sz w:val="20"/>
                <w:szCs w:val="20"/>
              </w:rPr>
              <w:t>жидкий</w:t>
            </w:r>
            <w:proofErr w:type="gramEnd"/>
            <w:r w:rsidRPr="00E74853">
              <w:rPr>
                <w:rFonts w:ascii="Sylfaen" w:hAnsi="Sylfaen" w:cs="Calibri"/>
                <w:sz w:val="20"/>
                <w:szCs w:val="20"/>
              </w:rPr>
              <w:t xml:space="preserve"> для </w:t>
            </w:r>
            <w:proofErr w:type="spellStart"/>
            <w:r w:rsidRPr="00E74853">
              <w:rPr>
                <w:rFonts w:ascii="Sylfaen" w:hAnsi="Sylfaen" w:cs="Calibri"/>
                <w:sz w:val="20"/>
                <w:szCs w:val="20"/>
              </w:rPr>
              <w:t>обьемной</w:t>
            </w:r>
            <w:proofErr w:type="spellEnd"/>
            <w:r w:rsidRPr="00E74853">
              <w:rPr>
                <w:rFonts w:ascii="Sylfaen" w:hAnsi="Sylfaen" w:cs="Calibri"/>
                <w:sz w:val="20"/>
                <w:szCs w:val="20"/>
              </w:rPr>
              <w:t xml:space="preserve"> и </w:t>
            </w:r>
            <w:proofErr w:type="spellStart"/>
            <w:r w:rsidRPr="00E74853">
              <w:rPr>
                <w:rFonts w:ascii="Sylfaen" w:hAnsi="Sylfaen" w:cs="Calibri"/>
                <w:sz w:val="20"/>
                <w:szCs w:val="20"/>
              </w:rPr>
              <w:t>кровянокапельной</w:t>
            </w:r>
            <w:proofErr w:type="spellEnd"/>
            <w:r w:rsidRPr="00E74853">
              <w:rPr>
                <w:rFonts w:ascii="Sylfaen" w:hAnsi="Sylfaen" w:cs="Calibri"/>
                <w:sz w:val="20"/>
                <w:szCs w:val="20"/>
              </w:rPr>
              <w:t xml:space="preserve"> реакции </w:t>
            </w:r>
            <w:r w:rsidRPr="00E74853">
              <w:rPr>
                <w:rFonts w:ascii="Sylfaen" w:hAnsi="Sylfaen" w:cs="Calibri"/>
                <w:sz w:val="20"/>
                <w:szCs w:val="20"/>
              </w:rPr>
              <w:lastRenderedPageBreak/>
              <w:t>агглютинации</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Стерильная кроличья сыворотка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диагностики </w:t>
            </w:r>
            <w:proofErr w:type="spellStart"/>
            <w:r w:rsidRPr="00E74853">
              <w:rPr>
                <w:rFonts w:ascii="Sylfaen" w:hAnsi="Sylfaen" w:cs="Calibri"/>
                <w:sz w:val="20"/>
                <w:szCs w:val="20"/>
              </w:rPr>
              <w:t>бруцелеза</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диагностикум</w:t>
            </w:r>
            <w:proofErr w:type="spellEnd"/>
            <w:r w:rsidRPr="00E74853">
              <w:rPr>
                <w:rFonts w:ascii="Sylfaen" w:hAnsi="Sylfaen" w:cs="Calibri"/>
                <w:sz w:val="20"/>
                <w:szCs w:val="20"/>
              </w:rPr>
              <w:t>)</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Диагностикум</w:t>
            </w:r>
            <w:proofErr w:type="spellEnd"/>
            <w:r w:rsidRPr="00E74853">
              <w:rPr>
                <w:rFonts w:ascii="Sylfaen" w:hAnsi="Sylfaen" w:cs="Calibri"/>
                <w:sz w:val="20"/>
                <w:szCs w:val="20"/>
              </w:rPr>
              <w:t xml:space="preserve"> бруцеллезный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Среда </w:t>
            </w:r>
            <w:proofErr w:type="spellStart"/>
            <w:r w:rsidRPr="00E74853">
              <w:rPr>
                <w:rFonts w:ascii="Sylfaen" w:hAnsi="Sylfaen" w:cs="Calibri"/>
                <w:sz w:val="20"/>
                <w:szCs w:val="20"/>
              </w:rPr>
              <w:t>Олькеницкого</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L - </w:t>
            </w:r>
            <w:proofErr w:type="spellStart"/>
            <w:r w:rsidRPr="00E74853">
              <w:rPr>
                <w:rFonts w:ascii="Sylfaen" w:hAnsi="Sylfaen" w:cs="Calibri"/>
                <w:sz w:val="20"/>
                <w:szCs w:val="20"/>
              </w:rPr>
              <w:t>фенилаланин</w:t>
            </w:r>
            <w:proofErr w:type="spellEnd"/>
            <w:r w:rsidRPr="00E74853">
              <w:rPr>
                <w:rFonts w:ascii="Sylfaen" w:hAnsi="Sylfaen" w:cs="Calibri"/>
                <w:sz w:val="20"/>
                <w:szCs w:val="20"/>
              </w:rPr>
              <w:t xml:space="preserve"> (бактериологический)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Набор реагентов для выявления ДНК </w:t>
            </w:r>
            <w:proofErr w:type="spellStart"/>
            <w:r w:rsidRPr="00E74853">
              <w:rPr>
                <w:rFonts w:ascii="Sylfaen" w:hAnsi="Sylfaen" w:cs="Calibri"/>
                <w:sz w:val="20"/>
                <w:szCs w:val="20"/>
              </w:rPr>
              <w:t>Listeria</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monocytogenes-FL</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Набор реагентов для выявления РНК возбудителя Конго-Крымской геморрагической лихорадки (CCHF-FL)</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Метиленовый синий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Фуксин кислый (ЧДА)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Индикатор </w:t>
            </w:r>
            <w:proofErr w:type="spellStart"/>
            <w:r w:rsidRPr="00E74853">
              <w:rPr>
                <w:rFonts w:ascii="Sylfaen" w:hAnsi="Sylfaen" w:cs="Calibri"/>
                <w:sz w:val="20"/>
                <w:szCs w:val="20"/>
              </w:rPr>
              <w:t>Андреде</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Фенол красный (ЧДА)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250 000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Креп (</w:t>
            </w:r>
            <w:proofErr w:type="spellStart"/>
            <w:r w:rsidRPr="00E74853">
              <w:rPr>
                <w:rFonts w:ascii="Sylfaen" w:hAnsi="Sylfaen" w:cs="Calibri"/>
                <w:sz w:val="20"/>
                <w:szCs w:val="20"/>
              </w:rPr>
              <w:t>крафт</w:t>
            </w:r>
            <w:proofErr w:type="spellEnd"/>
            <w:r w:rsidRPr="00E74853">
              <w:rPr>
                <w:rFonts w:ascii="Sylfaen" w:hAnsi="Sylfaen" w:cs="Calibri"/>
                <w:sz w:val="20"/>
                <w:szCs w:val="20"/>
              </w:rPr>
              <w:t>) бумага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Медицинские салфетки</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Салфетки медицинские абсорбирующие</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2 500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Лезвия ланцета одноразовые</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Ланцеты одноразовые</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15 000</w:t>
            </w:r>
          </w:p>
        </w:tc>
        <w:tc>
          <w:tcPr>
            <w:tcW w:w="8494" w:type="dxa"/>
            <w:vAlign w:val="center"/>
          </w:tcPr>
          <w:p w:rsidR="00E74853" w:rsidRPr="00E74853" w:rsidRDefault="00E74853">
            <w:pPr>
              <w:rPr>
                <w:rFonts w:ascii="Sylfaen" w:hAnsi="Sylfaen" w:cs="Calibri"/>
                <w:sz w:val="20"/>
                <w:szCs w:val="20"/>
              </w:rPr>
            </w:pPr>
            <w:proofErr w:type="spellStart"/>
            <w:r w:rsidRPr="00E74853">
              <w:rPr>
                <w:rFonts w:ascii="Sylfaen" w:hAnsi="Sylfaen" w:cs="Calibri"/>
                <w:sz w:val="20"/>
                <w:szCs w:val="20"/>
              </w:rPr>
              <w:t>Тубфер</w:t>
            </w:r>
            <w:proofErr w:type="spellEnd"/>
            <w:r w:rsidRPr="00E74853">
              <w:rPr>
                <w:rFonts w:ascii="Sylfaen" w:hAnsi="Sylfaen" w:cs="Calibri"/>
                <w:sz w:val="20"/>
                <w:szCs w:val="20"/>
              </w:rPr>
              <w:t xml:space="preserve"> (</w:t>
            </w:r>
            <w:proofErr w:type="spellStart"/>
            <w:r w:rsidRPr="00E74853">
              <w:rPr>
                <w:rFonts w:ascii="Sylfaen" w:hAnsi="Sylfaen" w:cs="Calibri"/>
                <w:sz w:val="20"/>
                <w:szCs w:val="20"/>
              </w:rPr>
              <w:t>сваб</w:t>
            </w:r>
            <w:proofErr w:type="spellEnd"/>
            <w:r w:rsidRPr="00E74853">
              <w:rPr>
                <w:rFonts w:ascii="Sylfaen" w:hAnsi="Sylfaen" w:cs="Calibri"/>
                <w:sz w:val="20"/>
                <w:szCs w:val="20"/>
              </w:rPr>
              <w:t>) без среды</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Штатив для 1.5 мл пробирок</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Штатив для 0.5 - 0,6 мл пробирок</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Штатив для 0.2 мл пробирок</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Лабораторные перчатки _S </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Лабораторные перчатки _M</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Ножницы хирургические</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360 000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Одноразовые чашки Петри 8 - 9 см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12 000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Пинцет анатомический</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60 000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Лабораторная спиртовка</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Лабораторный маркер</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100 000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Груша резиновая медицинская 30 </w:t>
            </w:r>
            <w:proofErr w:type="spellStart"/>
            <w:r w:rsidRPr="00E74853">
              <w:rPr>
                <w:rFonts w:ascii="Sylfaen" w:hAnsi="Sylfaen" w:cs="Calibri"/>
                <w:sz w:val="20"/>
                <w:szCs w:val="20"/>
              </w:rPr>
              <w:t>ml</w:t>
            </w:r>
            <w:proofErr w:type="spellEnd"/>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Трубка медицинская резиновая</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Наконечники для автоматических </w:t>
            </w:r>
            <w:proofErr w:type="spellStart"/>
            <w:r w:rsidRPr="00E74853">
              <w:rPr>
                <w:rFonts w:ascii="Sylfaen" w:hAnsi="Sylfaen" w:cs="Calibri"/>
                <w:sz w:val="20"/>
                <w:szCs w:val="20"/>
              </w:rPr>
              <w:t>диспенсеров</w:t>
            </w:r>
            <w:proofErr w:type="spellEnd"/>
            <w:r w:rsidRPr="00E74853">
              <w:rPr>
                <w:rFonts w:ascii="Sylfaen" w:hAnsi="Sylfaen" w:cs="Calibri"/>
                <w:sz w:val="20"/>
                <w:szCs w:val="20"/>
              </w:rPr>
              <w:t xml:space="preserve"> 30 мкл, с фильтром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280 000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Наконечники для автоматических </w:t>
            </w:r>
            <w:proofErr w:type="spellStart"/>
            <w:r w:rsidRPr="00E74853">
              <w:rPr>
                <w:rFonts w:ascii="Sylfaen" w:hAnsi="Sylfaen" w:cs="Calibri"/>
                <w:sz w:val="20"/>
                <w:szCs w:val="20"/>
              </w:rPr>
              <w:t>диспенсеров</w:t>
            </w:r>
            <w:proofErr w:type="spellEnd"/>
            <w:r w:rsidRPr="00E74853">
              <w:rPr>
                <w:rFonts w:ascii="Sylfaen" w:hAnsi="Sylfaen" w:cs="Calibri"/>
                <w:sz w:val="20"/>
                <w:szCs w:val="20"/>
              </w:rPr>
              <w:t xml:space="preserve"> 200 мкл, с фильтром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310 000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 xml:space="preserve">Наконечники для автоматических </w:t>
            </w:r>
            <w:proofErr w:type="spellStart"/>
            <w:r w:rsidRPr="00E74853">
              <w:rPr>
                <w:rFonts w:ascii="Sylfaen" w:hAnsi="Sylfaen" w:cs="Calibri"/>
                <w:sz w:val="20"/>
                <w:szCs w:val="20"/>
              </w:rPr>
              <w:t>диспенсеров</w:t>
            </w:r>
            <w:proofErr w:type="spellEnd"/>
            <w:r w:rsidRPr="00E74853">
              <w:rPr>
                <w:rFonts w:ascii="Sylfaen" w:hAnsi="Sylfaen" w:cs="Calibri"/>
                <w:sz w:val="20"/>
                <w:szCs w:val="20"/>
              </w:rPr>
              <w:t xml:space="preserve"> 1000 мкл, с фильтром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3 000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Покровное стекло</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Стеклянная пробирка - диаметр 16±0.1 мм, длина 150±5 мм</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Пипетки, одноразовые, стерильные, 1 мл</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Пипетки, одноразовые, стерильные, 2 мл</w:t>
            </w:r>
          </w:p>
        </w:tc>
      </w:tr>
      <w:tr w:rsidR="00E74853" w:rsidRPr="00E74853" w:rsidTr="00E74853">
        <w:trPr>
          <w:jc w:val="center"/>
        </w:trPr>
        <w:tc>
          <w:tcPr>
            <w:tcW w:w="708" w:type="dxa"/>
            <w:vAlign w:val="center"/>
          </w:tcPr>
          <w:p w:rsidR="00E74853" w:rsidRPr="00E74853" w:rsidRDefault="00E74853"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E74853" w:rsidRPr="00E74853" w:rsidRDefault="00E74853" w:rsidP="00B33997">
            <w:pPr>
              <w:jc w:val="center"/>
              <w:rPr>
                <w:rFonts w:ascii="Sylfaen" w:hAnsi="Sylfaen" w:cs="Calibri"/>
                <w:sz w:val="20"/>
                <w:szCs w:val="20"/>
              </w:rPr>
            </w:pPr>
            <w:r w:rsidRPr="00E74853">
              <w:rPr>
                <w:rFonts w:ascii="Sylfaen" w:hAnsi="Sylfaen" w:cs="Calibri"/>
                <w:sz w:val="20"/>
                <w:szCs w:val="20"/>
              </w:rPr>
              <w:t>0</w:t>
            </w:r>
          </w:p>
        </w:tc>
        <w:tc>
          <w:tcPr>
            <w:tcW w:w="8494" w:type="dxa"/>
            <w:vAlign w:val="center"/>
          </w:tcPr>
          <w:p w:rsidR="00E74853" w:rsidRPr="00E74853" w:rsidRDefault="00E74853">
            <w:pPr>
              <w:rPr>
                <w:rFonts w:ascii="Sylfaen" w:hAnsi="Sylfaen" w:cs="Calibri"/>
                <w:sz w:val="20"/>
                <w:szCs w:val="20"/>
              </w:rPr>
            </w:pPr>
            <w:r w:rsidRPr="00E74853">
              <w:rPr>
                <w:rFonts w:ascii="Sylfaen" w:hAnsi="Sylfaen" w:cs="Calibri"/>
                <w:sz w:val="20"/>
                <w:szCs w:val="20"/>
              </w:rPr>
              <w:t>Пипетки, одноразовые, стерильные, 5 мл</w:t>
            </w:r>
          </w:p>
        </w:tc>
      </w:tr>
    </w:tbl>
    <w:p w:rsidR="007B326D" w:rsidRPr="007B326D" w:rsidRDefault="007B326D" w:rsidP="00962010">
      <w:pPr>
        <w:pStyle w:val="BodyTextIndent2"/>
        <w:widowControl w:val="0"/>
        <w:spacing w:after="160" w:line="240" w:lineRule="auto"/>
        <w:ind w:firstLine="567"/>
        <w:rPr>
          <w:rFonts w:ascii="Sylfaen" w:hAnsi="Sylfaen"/>
          <w:sz w:val="24"/>
          <w:szCs w:val="24"/>
        </w:rPr>
      </w:pPr>
    </w:p>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lastRenderedPageBreak/>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w:t>
      </w:r>
      <w:proofErr w:type="gramStart"/>
      <w:r w:rsidR="00753E6E" w:rsidRPr="002942D2">
        <w:rPr>
          <w:rFonts w:ascii="Sylfaen" w:hAnsi="Sylfaen"/>
        </w:rPr>
        <w:t>органа</w:t>
      </w:r>
      <w:proofErr w:type="gramEnd"/>
      <w:r w:rsidR="00753E6E" w:rsidRPr="002942D2">
        <w:rPr>
          <w:rFonts w:ascii="Sylfaen" w:hAnsi="Sylfaen"/>
        </w:rPr>
        <w:t xml:space="preserve">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2942D2">
        <w:rPr>
          <w:rFonts w:ascii="Sylfaen" w:hAnsi="Sylfaen"/>
        </w:rPr>
        <w:t>аффилированных</w:t>
      </w:r>
      <w:proofErr w:type="spellEnd"/>
      <w:r w:rsidR="005A221E" w:rsidRPr="002942D2">
        <w:rPr>
          <w:rFonts w:ascii="Sylfaen" w:hAnsi="Sylfaen"/>
        </w:rPr>
        <w:t xml:space="preserve">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proofErr w:type="gramStart"/>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w:t>
      </w:r>
      <w:r w:rsidR="00DA4643" w:rsidRPr="002942D2">
        <w:rPr>
          <w:rFonts w:ascii="Sylfaen" w:hAnsi="Sylfaen"/>
        </w:rPr>
        <w:lastRenderedPageBreak/>
        <w:t>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2942D2">
        <w:rPr>
          <w:rFonts w:ascii="Sylfaen" w:hAnsi="Sylfaen"/>
        </w:rPr>
        <w:t xml:space="preserve">, </w:t>
      </w:r>
      <w:proofErr w:type="gramStart"/>
      <w:r w:rsidRPr="002942D2">
        <w:rPr>
          <w:rFonts w:ascii="Sylfaen" w:hAnsi="Sylfaen"/>
        </w:rPr>
        <w:t>учрежденных</w:t>
      </w:r>
      <w:proofErr w:type="gramEnd"/>
      <w:r w:rsidRPr="002942D2">
        <w:rPr>
          <w:rFonts w:ascii="Sylfaen" w:hAnsi="Sylfaen"/>
        </w:rPr>
        <w:t xml:space="preserve">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proofErr w:type="gramEnd"/>
      <w:r w:rsidRPr="002942D2">
        <w:rPr>
          <w:rFonts w:ascii="Sylfaen" w:hAnsi="Sylfaen"/>
          <w:color w:val="000000"/>
        </w:rPr>
        <w:t>.</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председателем</w:t>
      </w:r>
      <w:proofErr w:type="gramEnd"/>
      <w:r w:rsidRPr="002942D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2942D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proofErr w:type="gramStart"/>
      <w:r w:rsidRPr="002942D2">
        <w:rPr>
          <w:rFonts w:ascii="Sylfaen" w:hAnsi="Sylfaen"/>
          <w:color w:val="000000"/>
        </w:rPr>
        <w:lastRenderedPageBreak/>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кто-либо</w:t>
      </w:r>
      <w:proofErr w:type="gramEnd"/>
      <w:r w:rsidRPr="002942D2">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proofErr w:type="gramStart"/>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roofErr w:type="gramEnd"/>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w:t>
      </w:r>
      <w:r w:rsidRPr="00BA7552">
        <w:rPr>
          <w:rFonts w:ascii="Sylfaen" w:hAnsi="Sylfaen"/>
        </w:rPr>
        <w:lastRenderedPageBreak/>
        <w:t>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t>
      </w:r>
      <w:proofErr w:type="spellStart"/>
      <w:r w:rsidRPr="002942D2">
        <w:rPr>
          <w:rFonts w:ascii="Sylfaen" w:hAnsi="Sylfaen"/>
        </w:rPr>
        <w:t>www.procurement.am</w:t>
      </w:r>
      <w:proofErr w:type="spellEnd"/>
      <w:r w:rsidRPr="002942D2">
        <w:rPr>
          <w:rFonts w:ascii="Sylfaen" w:hAnsi="Sylfaen"/>
        </w:rPr>
        <w:t xml:space="preserve">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942D2" w:rsidRDefault="00096865"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 xml:space="preserve">Участник может подать </w:t>
      </w:r>
      <w:proofErr w:type="gramStart"/>
      <w:r w:rsidRPr="002942D2">
        <w:rPr>
          <w:rFonts w:ascii="Sylfaen" w:hAnsi="Sylfaen"/>
          <w:sz w:val="24"/>
          <w:szCs w:val="24"/>
        </w:rPr>
        <w:t>заявку</w:t>
      </w:r>
      <w:proofErr w:type="gramEnd"/>
      <w:r w:rsidRPr="002942D2">
        <w:rPr>
          <w:rFonts w:ascii="Sylfaen" w:hAnsi="Sylfaen"/>
          <w:sz w:val="24"/>
          <w:szCs w:val="24"/>
        </w:rPr>
        <w:t xml:space="preserve"> как для каждого лота, так и для нескольких или всех лотов.</w:t>
      </w:r>
      <w:r w:rsidR="00AA7117" w:rsidRPr="002942D2">
        <w:rPr>
          <w:rFonts w:ascii="Sylfaen" w:hAnsi="Sylfaen"/>
          <w:sz w:val="24"/>
          <w:szCs w:val="24"/>
        </w:rPr>
        <w:t xml:space="preserve"> </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264561"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lastRenderedPageBreak/>
        <w:t>4.2.</w:t>
      </w:r>
      <w:r w:rsidRPr="00686D3C">
        <w:rPr>
          <w:rFonts w:ascii="Sylfaen" w:hAnsi="Sylfaen"/>
          <w:sz w:val="24"/>
          <w:szCs w:val="24"/>
        </w:rPr>
        <w:tab/>
      </w:r>
      <w:r w:rsidR="00805C77" w:rsidRPr="00264561">
        <w:rPr>
          <w:rFonts w:ascii="Sylfaen" w:hAnsi="Sylfaen"/>
          <w:sz w:val="24"/>
          <w:szCs w:val="24"/>
        </w:rPr>
        <w:t xml:space="preserve">Заявки на процедуру необходимо представить в комиссию по адресу </w:t>
      </w:r>
      <w:r w:rsidR="00805C77" w:rsidRPr="00264561">
        <w:rPr>
          <w:rFonts w:ascii="Sylfaen" w:hAnsi="Sylfaen"/>
          <w:b/>
          <w:sz w:val="24"/>
          <w:szCs w:val="24"/>
        </w:rPr>
        <w:t>г</w:t>
      </w:r>
      <w:proofErr w:type="gramStart"/>
      <w:r w:rsidR="00805C77" w:rsidRPr="00264561">
        <w:rPr>
          <w:rFonts w:ascii="Sylfaen" w:hAnsi="Sylfaen"/>
          <w:b/>
          <w:sz w:val="24"/>
          <w:szCs w:val="24"/>
        </w:rPr>
        <w:t>.Е</w:t>
      </w:r>
      <w:proofErr w:type="gramEnd"/>
      <w:r w:rsidR="00805C77" w:rsidRPr="00264561">
        <w:rPr>
          <w:rFonts w:ascii="Sylfaen" w:hAnsi="Sylfaen"/>
          <w:b/>
          <w:sz w:val="24"/>
          <w:szCs w:val="24"/>
        </w:rPr>
        <w:t xml:space="preserve">реван, ул. </w:t>
      </w:r>
      <w:proofErr w:type="spellStart"/>
      <w:r w:rsidR="00805C77" w:rsidRPr="00264561">
        <w:rPr>
          <w:rFonts w:ascii="Sylfaen" w:hAnsi="Sylfaen"/>
          <w:b/>
          <w:sz w:val="24"/>
          <w:szCs w:val="24"/>
        </w:rPr>
        <w:t>М.Гераци</w:t>
      </w:r>
      <w:proofErr w:type="spellEnd"/>
      <w:r w:rsidR="00805C77" w:rsidRPr="00264561">
        <w:rPr>
          <w:rFonts w:ascii="Sylfaen" w:hAnsi="Sylfaen"/>
          <w:b/>
          <w:sz w:val="24"/>
          <w:szCs w:val="24"/>
        </w:rPr>
        <w:t>, д. 12</w:t>
      </w:r>
      <w:r w:rsidR="00805C77" w:rsidRPr="00264561">
        <w:rPr>
          <w:rFonts w:ascii="Sylfaen" w:hAnsi="Sylfaen"/>
          <w:sz w:val="24"/>
          <w:szCs w:val="24"/>
        </w:rPr>
        <w:t xml:space="preserve"> не позднее, чем </w:t>
      </w:r>
      <w:r w:rsidR="00805C77" w:rsidRPr="00264561">
        <w:rPr>
          <w:rFonts w:ascii="Sylfaen" w:hAnsi="Sylfaen"/>
          <w:b/>
          <w:sz w:val="24"/>
          <w:szCs w:val="24"/>
        </w:rPr>
        <w:t xml:space="preserve">в 11:30 часов </w:t>
      </w:r>
      <w:r w:rsidR="00264561" w:rsidRPr="00264561">
        <w:rPr>
          <w:rFonts w:ascii="Sylfaen" w:hAnsi="Sylfaen"/>
          <w:b/>
          <w:sz w:val="24"/>
          <w:szCs w:val="24"/>
        </w:rPr>
        <w:t>9</w:t>
      </w:r>
      <w:r w:rsidR="00805C77" w:rsidRPr="00264561">
        <w:rPr>
          <w:rFonts w:ascii="Sylfaen" w:hAnsi="Sylfaen"/>
          <w:b/>
          <w:sz w:val="24"/>
          <w:szCs w:val="24"/>
        </w:rPr>
        <w:t>-го дня</w:t>
      </w:r>
      <w:r w:rsidR="00805C77" w:rsidRPr="00264561">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264561">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Pr="00264561">
        <w:rPr>
          <w:rFonts w:ascii="Sylfaen" w:hAnsi="Sylfaen"/>
          <w:b/>
          <w:sz w:val="24"/>
          <w:szCs w:val="24"/>
        </w:rPr>
        <w:t>Папикян</w:t>
      </w:r>
      <w:proofErr w:type="spellEnd"/>
      <w:r w:rsidRPr="00264561">
        <w:rPr>
          <w:rFonts w:ascii="Sylfaen" w:hAnsi="Sylfaen"/>
          <w:b/>
          <w:sz w:val="24"/>
          <w:szCs w:val="24"/>
        </w:rPr>
        <w:t xml:space="preserve"> </w:t>
      </w:r>
      <w:proofErr w:type="spellStart"/>
      <w:r w:rsidRPr="00264561">
        <w:rPr>
          <w:rFonts w:ascii="Sylfaen" w:hAnsi="Sylfaen"/>
          <w:b/>
          <w:sz w:val="24"/>
          <w:szCs w:val="24"/>
        </w:rPr>
        <w:t>Сирануш</w:t>
      </w:r>
      <w:proofErr w:type="spellEnd"/>
      <w:r w:rsidRPr="00264561">
        <w:rPr>
          <w:rFonts w:ascii="Sylfaen" w:hAnsi="Sylfaen"/>
          <w:sz w:val="24"/>
          <w:szCs w:val="24"/>
        </w:rPr>
        <w:t xml:space="preserve">. </w:t>
      </w:r>
      <w:r w:rsidR="00A80ECD" w:rsidRPr="00264561">
        <w:rPr>
          <w:rFonts w:ascii="Sylfaen" w:hAnsi="Sylfaen"/>
          <w:sz w:val="24"/>
          <w:szCs w:val="24"/>
        </w:rPr>
        <w:t>Секретарь</w:t>
      </w:r>
      <w:r w:rsidR="00A80ECD" w:rsidRPr="00686D3C">
        <w:rPr>
          <w:rFonts w:ascii="Sylfaen" w:hAnsi="Sylfaen"/>
          <w:sz w:val="24"/>
          <w:szCs w:val="24"/>
        </w:rPr>
        <w:t xml:space="preserve">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 xml:space="preserve">и данных </w:t>
      </w:r>
      <w:proofErr w:type="spellStart"/>
      <w:r w:rsidR="00E32603" w:rsidRPr="002942D2">
        <w:rPr>
          <w:rFonts w:ascii="Sylfaen" w:hAnsi="Sylfaen"/>
        </w:rPr>
        <w:t>аффилированных</w:t>
      </w:r>
      <w:proofErr w:type="spellEnd"/>
      <w:r w:rsidR="00E32603" w:rsidRPr="002942D2">
        <w:rPr>
          <w:rFonts w:ascii="Sylfaen" w:hAnsi="Sylfaen"/>
        </w:rPr>
        <w:t xml:space="preserve">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proofErr w:type="spellStart"/>
      <w:r w:rsidRPr="002942D2">
        <w:rPr>
          <w:rFonts w:ascii="Sylfaen" w:hAnsi="Sylfaen"/>
          <w:sz w:val="24"/>
          <w:szCs w:val="24"/>
        </w:rPr>
        <w:t>д</w:t>
      </w:r>
      <w:proofErr w:type="spellEnd"/>
      <w:r w:rsidRPr="002942D2">
        <w:rPr>
          <w:rFonts w:ascii="Sylfaen" w:hAnsi="Sylfaen"/>
          <w:sz w:val="24"/>
          <w:szCs w:val="24"/>
        </w:rPr>
        <w:t xml:space="preserve">)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При этом</w:t>
      </w:r>
      <w:proofErr w:type="gramStart"/>
      <w:r w:rsidRPr="002942D2">
        <w:rPr>
          <w:rFonts w:ascii="Sylfaen" w:hAnsi="Sylfaen"/>
          <w:sz w:val="24"/>
          <w:szCs w:val="24"/>
        </w:rPr>
        <w:t>,</w:t>
      </w:r>
      <w:proofErr w:type="gramEnd"/>
      <w:r w:rsidRPr="002942D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2942D2">
        <w:rPr>
          <w:rFonts w:ascii="Sylfaen" w:hAnsi="Sylfaen"/>
          <w:sz w:val="24"/>
          <w:szCs w:val="24"/>
        </w:rPr>
        <w:t>модель</w:t>
      </w:r>
      <w:proofErr w:type="gramEnd"/>
      <w:r w:rsidR="005F6602" w:rsidRPr="002942D2">
        <w:rPr>
          <w:rFonts w:ascii="Sylfaen" w:hAnsi="Sylfaen"/>
          <w:sz w:val="24"/>
          <w:szCs w:val="24"/>
        </w:rPr>
        <w:t xml:space="preserve">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lastRenderedPageBreak/>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б</w:t>
      </w:r>
      <w:proofErr w:type="gramEnd"/>
      <w:r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roofErr w:type="gramEnd"/>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lastRenderedPageBreak/>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264561"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64561">
        <w:rPr>
          <w:rFonts w:ascii="Sylfaen" w:hAnsi="Sylfaen"/>
          <w:sz w:val="24"/>
          <w:szCs w:val="24"/>
        </w:rPr>
        <w:t xml:space="preserve">заявок произойдет </w:t>
      </w:r>
      <w:r w:rsidR="006463DE" w:rsidRPr="00264561">
        <w:rPr>
          <w:rFonts w:ascii="Sylfaen" w:hAnsi="Sylfaen"/>
          <w:b/>
          <w:sz w:val="24"/>
          <w:szCs w:val="24"/>
        </w:rPr>
        <w:t xml:space="preserve">на </w:t>
      </w:r>
      <w:r w:rsidR="00264561" w:rsidRPr="00264561">
        <w:rPr>
          <w:rFonts w:ascii="Sylfaen" w:hAnsi="Sylfaen"/>
          <w:b/>
          <w:sz w:val="24"/>
          <w:szCs w:val="24"/>
        </w:rPr>
        <w:t>9</w:t>
      </w:r>
      <w:r w:rsidR="006463DE" w:rsidRPr="00264561">
        <w:rPr>
          <w:rFonts w:ascii="Sylfaen" w:hAnsi="Sylfaen"/>
          <w:b/>
          <w:sz w:val="24"/>
          <w:szCs w:val="24"/>
        </w:rPr>
        <w:t>-</w:t>
      </w:r>
      <w:r w:rsidR="00264561" w:rsidRPr="00264561">
        <w:rPr>
          <w:rFonts w:ascii="Sylfaen" w:hAnsi="Sylfaen"/>
          <w:b/>
          <w:sz w:val="24"/>
          <w:szCs w:val="24"/>
        </w:rPr>
        <w:t>ы</w:t>
      </w:r>
      <w:proofErr w:type="spellStart"/>
      <w:r w:rsidR="006463DE" w:rsidRPr="00264561">
        <w:rPr>
          <w:rFonts w:ascii="Sylfaen" w:hAnsi="Sylfaen"/>
          <w:b/>
          <w:sz w:val="24"/>
          <w:szCs w:val="24"/>
        </w:rPr>
        <w:t>й</w:t>
      </w:r>
      <w:proofErr w:type="spellEnd"/>
      <w:r w:rsidR="006463DE" w:rsidRPr="00264561">
        <w:rPr>
          <w:rFonts w:ascii="Sylfaen" w:hAnsi="Sylfaen"/>
          <w:b/>
          <w:sz w:val="24"/>
          <w:szCs w:val="24"/>
        </w:rPr>
        <w:t xml:space="preserve"> день в 11:30 часов</w:t>
      </w:r>
      <w:r w:rsidR="006463DE" w:rsidRPr="00264561">
        <w:rPr>
          <w:rFonts w:ascii="Sylfaen" w:hAnsi="Sylfaen"/>
          <w:sz w:val="24"/>
          <w:szCs w:val="24"/>
        </w:rPr>
        <w:t xml:space="preserve"> со дня опубликования в бюллетене объявления и приглашения на настоящую процедуру. </w:t>
      </w:r>
    </w:p>
    <w:p w:rsidR="00C64E56" w:rsidRPr="002942D2" w:rsidRDefault="009B6D58" w:rsidP="00962010">
      <w:pPr>
        <w:widowControl w:val="0"/>
        <w:spacing w:after="160"/>
        <w:ind w:firstLine="567"/>
        <w:jc w:val="both"/>
        <w:rPr>
          <w:rFonts w:ascii="Sylfaen" w:hAnsi="Sylfaen"/>
        </w:rPr>
      </w:pPr>
      <w:r w:rsidRPr="00264561">
        <w:rPr>
          <w:rFonts w:ascii="Sylfaen" w:hAnsi="Sylfaen"/>
        </w:rPr>
        <w:t>На заседании по вскрытию</w:t>
      </w:r>
      <w:r w:rsidR="001F2926" w:rsidRPr="00264561">
        <w:rPr>
          <w:rFonts w:ascii="Sylfaen" w:hAnsi="Sylfaen"/>
        </w:rPr>
        <w:t xml:space="preserve"> и оценке</w:t>
      </w:r>
      <w:r w:rsidRPr="00264561">
        <w:rPr>
          <w:rFonts w:ascii="Sylfaen" w:hAnsi="Sylfaen"/>
        </w:rPr>
        <w:t xml:space="preserve"> заявок</w:t>
      </w:r>
      <w:r w:rsidR="00C64E56" w:rsidRPr="00264561">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proofErr w:type="gramStart"/>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roofErr w:type="gramEnd"/>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 xml:space="preserve">соответствие составления и </w:t>
      </w:r>
      <w:proofErr w:type="gramStart"/>
      <w:r w:rsidRPr="002942D2">
        <w:rPr>
          <w:rFonts w:ascii="Sylfaen" w:hAnsi="Sylfaen"/>
        </w:rPr>
        <w:t>подачи</w:t>
      </w:r>
      <w:proofErr w:type="gramEnd"/>
      <w:r w:rsidRPr="002942D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proofErr w:type="gramStart"/>
      <w:r w:rsidRPr="002942D2">
        <w:rPr>
          <w:rFonts w:ascii="Sylfaen" w:hAnsi="Sylfaen"/>
        </w:rPr>
        <w:t>б</w:t>
      </w:r>
      <w:proofErr w:type="gramEnd"/>
      <w:r w:rsidRPr="002942D2">
        <w:rPr>
          <w:rFonts w:ascii="Sylfaen" w:hAnsi="Sylfaen"/>
        </w:rPr>
        <w:t>.</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w:t>
      </w:r>
      <w:proofErr w:type="gramStart"/>
      <w:r w:rsidRPr="002942D2">
        <w:rPr>
          <w:rFonts w:ascii="Sylfaen" w:hAnsi="Sylfaen"/>
        </w:rPr>
        <w:t>в</w:t>
      </w:r>
      <w:r w:rsidR="00CA7C54" w:rsidRPr="002942D2">
        <w:rPr>
          <w:rFonts w:ascii="Sylfaen" w:hAnsi="Sylfaen"/>
        </w:rPr>
        <w:t>-</w:t>
      </w:r>
      <w:proofErr w:type="gramEnd"/>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942D2">
        <w:rPr>
          <w:rFonts w:ascii="Sylfaen" w:hAnsi="Sylfaen"/>
        </w:rPr>
        <w:t>,</w:t>
      </w:r>
      <w:proofErr w:type="gramEnd"/>
      <w:r w:rsidRPr="002942D2">
        <w:rPr>
          <w:rFonts w:ascii="Sylfaen" w:hAnsi="Sylfaen"/>
        </w:rPr>
        <w:t xml:space="preserve">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roofErr w:type="gramStart"/>
      <w:r w:rsidR="002D3CD8" w:rsidRPr="002D3CD8">
        <w:rPr>
          <w:rFonts w:ascii="Sylfaen" w:hAnsi="Sylfaen"/>
          <w:i w:val="0"/>
          <w:sz w:val="24"/>
          <w:szCs w:val="24"/>
        </w:rPr>
        <w:t>-:</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proofErr w:type="gramStart"/>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xml:space="preserve">, и до </w:t>
      </w:r>
      <w:proofErr w:type="gramStart"/>
      <w:r w:rsidRPr="002942D2">
        <w:rPr>
          <w:rFonts w:ascii="Sylfaen" w:hAnsi="Sylfaen"/>
          <w:sz w:val="24"/>
          <w:szCs w:val="24"/>
        </w:rPr>
        <w:t>истечения</w:t>
      </w:r>
      <w:proofErr w:type="gramEnd"/>
      <w:r w:rsidRPr="002942D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proofErr w:type="gramStart"/>
      <w:r w:rsidRPr="002942D2">
        <w:rPr>
          <w:rFonts w:ascii="Sylfaen" w:hAnsi="Sylfaen"/>
          <w:sz w:val="24"/>
          <w:szCs w:val="24"/>
        </w:rPr>
        <w:t xml:space="preserve"> Е</w:t>
      </w:r>
      <w:proofErr w:type="gramEnd"/>
      <w:r w:rsidRPr="002942D2">
        <w:rPr>
          <w:rFonts w:ascii="Sylfaen" w:hAnsi="Sylfaen"/>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2942D2">
        <w:rPr>
          <w:rFonts w:ascii="Sylfaen" w:hAnsi="Sylfaen"/>
          <w:sz w:val="24"/>
          <w:szCs w:val="24"/>
        </w:rPr>
        <w:lastRenderedPageBreak/>
        <w:t xml:space="preserve">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 xml:space="preserve">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2942D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2942D2">
        <w:rPr>
          <w:rFonts w:ascii="Sylfaen" w:hAnsi="Sylfaen"/>
        </w:rPr>
        <w:t xml:space="preserve">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proofErr w:type="gramStart"/>
      <w:r w:rsidRPr="002942D2">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roofErr w:type="gramEnd"/>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w:t>
      </w:r>
      <w:proofErr w:type="gramStart"/>
      <w:r w:rsidR="00C20AD3" w:rsidRPr="002942D2">
        <w:rPr>
          <w:rFonts w:ascii="Sylfaen" w:hAnsi="Sylfaen" w:cs="Sylfaen"/>
        </w:rPr>
        <w:t>,</w:t>
      </w:r>
      <w:proofErr w:type="gramEnd"/>
      <w:r w:rsidR="00C20AD3" w:rsidRPr="002942D2">
        <w:rPr>
          <w:rFonts w:ascii="Sylfaen" w:hAnsi="Sylfaen"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2942D2">
        <w:rPr>
          <w:rFonts w:ascii="Sylfaen" w:hAnsi="Sylfaen" w:cs="Sylfaen"/>
        </w:rPr>
        <w:t>я-</w:t>
      </w:r>
      <w:proofErr w:type="gramEnd"/>
      <w:r w:rsidR="00C20AD3" w:rsidRPr="002942D2">
        <w:rPr>
          <w:rFonts w:ascii="Sylfaen" w:hAnsi="Sylfaen"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proofErr w:type="gramStart"/>
      <w:r w:rsidR="00A31DCA" w:rsidRPr="002942D2">
        <w:rPr>
          <w:rFonts w:ascii="Sylfaen" w:hAnsi="Sylfaen"/>
        </w:rPr>
        <w:t xml:space="preserve"> Е</w:t>
      </w:r>
      <w:proofErr w:type="gramEnd"/>
      <w:r w:rsidR="00A31DCA" w:rsidRPr="002942D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2942D2">
        <w:rPr>
          <w:rFonts w:ascii="Sylfaen" w:hAnsi="Sylfaen"/>
          <w:sz w:val="24"/>
          <w:szCs w:val="24"/>
        </w:rPr>
        <w:t>секретарю</w:t>
      </w:r>
      <w:proofErr w:type="gramEnd"/>
      <w:r w:rsidR="00A74478" w:rsidRPr="002942D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proofErr w:type="gramStart"/>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Комиссия может проверить </w:t>
      </w:r>
      <w:proofErr w:type="gramStart"/>
      <w:r w:rsidRPr="002942D2">
        <w:rPr>
          <w:rFonts w:ascii="Sylfaen" w:hAnsi="Sylfaen"/>
          <w:sz w:val="24"/>
          <w:szCs w:val="24"/>
        </w:rPr>
        <w:t>подлинность</w:t>
      </w:r>
      <w:proofErr w:type="gramEnd"/>
      <w:r w:rsidRPr="002942D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942D2">
        <w:rPr>
          <w:rFonts w:ascii="Sylfaen" w:hAnsi="Sylfaen"/>
          <w:sz w:val="24"/>
          <w:szCs w:val="24"/>
        </w:rPr>
        <w:t>предоставляют письменное заключение</w:t>
      </w:r>
      <w:proofErr w:type="gramEnd"/>
      <w:r w:rsidRPr="002942D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 xml:space="preserve">применим также в том случае, когда заявку подал только один </w:t>
      </w:r>
      <w:proofErr w:type="gramStart"/>
      <w:r w:rsidRPr="002942D2">
        <w:rPr>
          <w:rFonts w:ascii="Sylfaen" w:hAnsi="Sylfaen"/>
          <w:sz w:val="24"/>
          <w:szCs w:val="24"/>
        </w:rPr>
        <w:t>участник</w:t>
      </w:r>
      <w:proofErr w:type="gramEnd"/>
      <w:r w:rsidRPr="002942D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proofErr w:type="gramStart"/>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2942D2">
        <w:rPr>
          <w:rFonts w:ascii="Sylfaen" w:hAnsi="Sylfaen"/>
        </w:rPr>
        <w:t xml:space="preserve">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w:t>
      </w:r>
      <w:proofErr w:type="gramStart"/>
      <w:r w:rsidRPr="002942D2">
        <w:rPr>
          <w:rFonts w:ascii="Sylfaen" w:hAnsi="Sylfaen"/>
        </w:rPr>
        <w:t>,</w:t>
      </w:r>
      <w:proofErr w:type="gramEnd"/>
      <w:r w:rsidRPr="002942D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2942D2">
        <w:rPr>
          <w:rFonts w:ascii="Sylfaen" w:hAnsi="Sylfaen"/>
          <w:color w:val="000000" w:themeColor="text1"/>
        </w:rPr>
        <w:t>а(</w:t>
      </w:r>
      <w:proofErr w:type="gramEnd"/>
      <w:r w:rsidRPr="002942D2">
        <w:rPr>
          <w:rFonts w:ascii="Sylfaen" w:hAnsi="Sylfaen"/>
          <w:color w:val="000000" w:themeColor="text1"/>
        </w:rPr>
        <w:t>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942D2">
        <w:rPr>
          <w:rFonts w:ascii="Sylfaen" w:hAnsi="Sylfaen"/>
        </w:rPr>
        <w:t>возврату</w:t>
      </w:r>
      <w:proofErr w:type="gramEnd"/>
      <w:r w:rsidRPr="002942D2">
        <w:rPr>
          <w:rFonts w:ascii="Sylfaen" w:hAnsi="Sylfaen"/>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w:t>
      </w:r>
      <w:proofErr w:type="gramStart"/>
      <w:r w:rsidRPr="002942D2">
        <w:rPr>
          <w:rFonts w:ascii="Sylfaen" w:hAnsi="Sylfaen"/>
        </w:rPr>
        <w:t xml:space="preserve"> Е</w:t>
      </w:r>
      <w:proofErr w:type="gramEnd"/>
      <w:r w:rsidRPr="002942D2">
        <w:rPr>
          <w:rFonts w:ascii="Sylfaen" w:hAnsi="Sylfaen"/>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942D2">
        <w:rPr>
          <w:rFonts w:ascii="Sylfaen" w:hAnsi="Sylfaen"/>
        </w:rPr>
        <w:t>правомочия</w:t>
      </w:r>
      <w:proofErr w:type="gramEnd"/>
      <w:r w:rsidRPr="002942D2">
        <w:rPr>
          <w:rFonts w:ascii="Sylfaen" w:hAnsi="Sylfaen"/>
        </w:rPr>
        <w:t xml:space="preserve">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2942D2">
        <w:rPr>
          <w:rFonts w:ascii="Sylfaen" w:hAnsi="Sylfaen" w:cs="Sylfaen"/>
        </w:rPr>
        <w:t>средств-в</w:t>
      </w:r>
      <w:proofErr w:type="spellEnd"/>
      <w:r w:rsidRPr="002942D2">
        <w:rPr>
          <w:rFonts w:ascii="Sylfaen" w:hAnsi="Sylfaen" w:cs="Sylfaen"/>
        </w:rPr>
        <w:t xml:space="preserve"> одностороннем порядке утвержденного </w:t>
      </w:r>
      <w:proofErr w:type="spellStart"/>
      <w:r w:rsidRPr="002942D2">
        <w:rPr>
          <w:rFonts w:ascii="Sylfaen" w:hAnsi="Sylfaen" w:cs="Sylfaen"/>
        </w:rPr>
        <w:t>заявления-в</w:t>
      </w:r>
      <w:proofErr w:type="spellEnd"/>
      <w:r w:rsidRPr="002942D2">
        <w:rPr>
          <w:rFonts w:ascii="Sylfaen" w:hAnsi="Sylfaen" w:cs="Sylfaen"/>
        </w:rPr>
        <w:t xml:space="preserve">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942D2">
        <w:rPr>
          <w:rFonts w:ascii="Sylfaen" w:hAnsi="Sylfaen"/>
        </w:rPr>
        <w:t>далее-Кодекс</w:t>
      </w:r>
      <w:proofErr w:type="spellEnd"/>
      <w:r w:rsidRPr="002942D2">
        <w:rPr>
          <w:rFonts w:ascii="Sylfaen" w:hAnsi="Sylfaen"/>
        </w:rPr>
        <w:t>)</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w:t>
      </w:r>
      <w:proofErr w:type="gramStart"/>
      <w:r w:rsidRPr="002942D2">
        <w:rPr>
          <w:rFonts w:ascii="Sylfaen" w:hAnsi="Sylfaen"/>
        </w:rPr>
        <w:t>ств в ср</w:t>
      </w:r>
      <w:proofErr w:type="gramEnd"/>
      <w:r w:rsidRPr="002942D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2942D2">
        <w:rPr>
          <w:rFonts w:ascii="Sylfaen" w:hAnsi="Sylfaen"/>
        </w:rPr>
        <w:t>лиц-руководителя</w:t>
      </w:r>
      <w:proofErr w:type="spellEnd"/>
      <w:proofErr w:type="gramEnd"/>
      <w:r w:rsidRPr="002942D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w:t>
      </w:r>
      <w:proofErr w:type="gramStart"/>
      <w:r w:rsidRPr="002942D2">
        <w:rPr>
          <w:rFonts w:ascii="Sylfaen" w:hAnsi="Sylfaen"/>
        </w:rPr>
        <w:t>.У</w:t>
      </w:r>
      <w:proofErr w:type="gramEnd"/>
      <w:r w:rsidRPr="002942D2">
        <w:rPr>
          <w:rFonts w:ascii="Sylfaen" w:hAnsi="Sylfaen"/>
        </w:rPr>
        <w:t>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proofErr w:type="gramStart"/>
      <w:r w:rsidRPr="002942D2">
        <w:rPr>
          <w:rFonts w:ascii="Sylfaen" w:hAnsi="Sylfaen"/>
          <w:lang w:val="en-US"/>
        </w:rPr>
        <w:t>o</w:t>
      </w:r>
      <w:proofErr w:type="gramEnd"/>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proofErr w:type="gramStart"/>
      <w:r w:rsidRPr="002942D2">
        <w:rPr>
          <w:rFonts w:ascii="Sylfaen" w:hAnsi="Sylfaen"/>
        </w:rPr>
        <w:t>Предложения участника, относящиеся к ним документы вкладываются</w:t>
      </w:r>
      <w:proofErr w:type="gramEnd"/>
      <w:r w:rsidRPr="002942D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 xml:space="preserve">желает участвовать в лоте (лотах)_______________________________ </w:t>
      </w:r>
      <w:proofErr w:type="gramStart"/>
      <w:r w:rsidRPr="002942D2">
        <w:rPr>
          <w:rFonts w:ascii="Sylfaen" w:hAnsi="Sylfaen"/>
        </w:rPr>
        <w:t>объявленного</w:t>
      </w:r>
      <w:proofErr w:type="gramEnd"/>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E7187F">
        <w:rPr>
          <w:rFonts w:ascii="Sylfaen" w:hAnsi="Sylfaen"/>
          <w:b/>
          <w:sz w:val="22"/>
          <w:szCs w:val="22"/>
        </w:rPr>
        <w:t>GHAPDzB-HVKAK-2023-07</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w:t>
      </w:r>
      <w:proofErr w:type="gramStart"/>
      <w:r w:rsidRPr="00B61594">
        <w:rPr>
          <w:rFonts w:ascii="Sylfaen" w:hAnsi="Sylfaen"/>
        </w:rPr>
        <w:t>с</w:t>
      </w:r>
      <w:proofErr w:type="gramEnd"/>
      <w:r w:rsidRPr="00B61594">
        <w:rPr>
          <w:rFonts w:ascii="Sylfaen" w:hAnsi="Sylfaen"/>
        </w:rPr>
        <w:t xml:space="preserve">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 xml:space="preserve">организаций, либо организаций, имеющих </w:t>
      </w:r>
      <w:proofErr w:type="gramStart"/>
      <w:r w:rsidRPr="002942D2">
        <w:rPr>
          <w:rFonts w:ascii="Sylfaen" w:hAnsi="Sylfaen"/>
        </w:rPr>
        <w:t>принадлежащую</w:t>
      </w:r>
      <w:proofErr w:type="gramEnd"/>
      <w:r w:rsidRPr="002942D2">
        <w:rPr>
          <w:rFonts w:ascii="Sylfaen" w:hAnsi="Sylfaen"/>
        </w:rPr>
        <w:t xml:space="preserve">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proofErr w:type="gramStart"/>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roofErr w:type="gramEnd"/>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(за исключением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0B2B36"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0B2B36"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GHEA Grapalat" w:hAnsi="Sylfaen" w:cs="GHEA Grapalat"/>
              </w:rPr>
              <w:t xml:space="preserve">. </w:t>
            </w:r>
            <w:proofErr w:type="gramStart"/>
            <w:r w:rsidR="00F016A2" w:rsidRPr="002942D2">
              <w:rPr>
                <w:rFonts w:ascii="Sylfaen" w:eastAsia="GHEA Grapalat" w:hAnsi="Sylfaen" w:cs="GHEA Grapalat"/>
              </w:rPr>
              <w:t>является</w:t>
            </w:r>
            <w:proofErr w:type="gramEnd"/>
            <w:r w:rsidR="00F016A2" w:rsidRPr="002942D2">
              <w:rPr>
                <w:rFonts w:ascii="Sylfaen" w:eastAsia="GHEA Grapalat" w:hAnsi="Sylfaen"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(для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0B2B36"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w:t>
            </w:r>
            <w:proofErr w:type="gramStart"/>
            <w:r w:rsidRPr="002942D2">
              <w:rPr>
                <w:rFonts w:ascii="Sylfaen" w:eastAsia="GHEA Grapalat" w:hAnsi="Sylfaen" w:cs="GHEA Grapalat"/>
                <w:color w:val="000000"/>
              </w:rPr>
              <w:t xml:space="preserve"> (%)</w:t>
            </w:r>
            <w:proofErr w:type="gramEnd"/>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Cambria Math"/>
              </w:rPr>
              <w:t>․</w:t>
            </w:r>
            <w:r w:rsidR="00F016A2" w:rsidRPr="002942D2">
              <w:rPr>
                <w:rFonts w:ascii="Sylfaen" w:eastAsia="Cambria Math" w:hAnsi="Sylfaen" w:cs="Cambria Math"/>
              </w:rPr>
              <w:t xml:space="preserve"> </w:t>
            </w:r>
            <w:proofErr w:type="gramStart"/>
            <w:r w:rsidR="00F016A2" w:rsidRPr="002942D2">
              <w:rPr>
                <w:rFonts w:ascii="Sylfaen" w:eastAsia="GHEA Grapalat" w:hAnsi="Sylfaen" w:cs="GHEA Grapalat"/>
              </w:rPr>
              <w:t>от</w:t>
            </w:r>
            <w:proofErr w:type="gramEnd"/>
            <w:r w:rsidR="00F016A2" w:rsidRPr="002942D2">
              <w:rPr>
                <w:rFonts w:ascii="Sylfaen" w:eastAsia="GHEA Grapalat" w:hAnsi="Sylfaen"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г</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0B2B36"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proofErr w:type="gram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Осуществление </w:t>
            </w:r>
            <w:proofErr w:type="gramStart"/>
            <w:r w:rsidRPr="002942D2">
              <w:rPr>
                <w:rFonts w:ascii="Sylfaen" w:eastAsia="GHEA Grapalat" w:hAnsi="Sylfaen" w:cs="GHEA Grapalat"/>
                <w:color w:val="000000"/>
              </w:rPr>
              <w:t>контроля за</w:t>
            </w:r>
            <w:proofErr w:type="gramEnd"/>
            <w:r w:rsidRPr="002942D2">
              <w:rPr>
                <w:rFonts w:ascii="Sylfaen" w:eastAsia="GHEA Grapalat" w:hAnsi="Sylfaen" w:cs="GHEA Grapalat"/>
                <w:color w:val="000000"/>
              </w:rPr>
              <w:t xml:space="preserve"> организацией</w:t>
            </w:r>
          </w:p>
        </w:tc>
        <w:tc>
          <w:tcPr>
            <w:tcW w:w="6180" w:type="dxa"/>
            <w:vAlign w:val="center"/>
          </w:tcPr>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0B2B36"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 xml:space="preserve">Совместно с </w:t>
            </w:r>
            <w:proofErr w:type="spellStart"/>
            <w:r w:rsidR="00F016A2" w:rsidRPr="002942D2">
              <w:rPr>
                <w:rFonts w:ascii="Sylfaen" w:eastAsia="GHEA Grapalat" w:hAnsi="Sylfaen" w:cs="GHEA Grapalat"/>
              </w:rPr>
              <w:t>аффилированными</w:t>
            </w:r>
            <w:proofErr w:type="spellEnd"/>
            <w:r w:rsidR="00F016A2" w:rsidRPr="002942D2">
              <w:rPr>
                <w:rFonts w:ascii="Sylfaen" w:eastAsia="GHEA Grapalat" w:hAnsi="Sylfaen" w:cs="GHEA Grapalat"/>
              </w:rPr>
              <w:t xml:space="preserve">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w:t>
            </w:r>
            <w:proofErr w:type="spellStart"/>
            <w:r w:rsidRPr="002942D2">
              <w:rPr>
                <w:rFonts w:ascii="Sylfaen" w:eastAsia="GHEA Grapalat" w:hAnsi="Sylfaen" w:cs="GHEA Grapalat"/>
                <w:color w:val="000000"/>
              </w:rPr>
              <w:t>недропользования</w:t>
            </w:r>
            <w:proofErr w:type="spellEnd"/>
            <w:r w:rsidRPr="002942D2">
              <w:rPr>
                <w:rFonts w:ascii="Sylfaen" w:eastAsia="GHEA Grapalat" w:hAnsi="Sylfaen" w:cs="GHEA Grapalat"/>
                <w:color w:val="000000"/>
              </w:rPr>
              <w:t xml:space="preserve"> является должностное лицо или член его семьи </w:t>
            </w:r>
          </w:p>
        </w:tc>
        <w:tc>
          <w:tcPr>
            <w:tcW w:w="6180" w:type="dxa"/>
            <w:vAlign w:val="center"/>
          </w:tcPr>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0B2B36"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2942D2">
        <w:rPr>
          <w:rFonts w:ascii="Sylfaen" w:hAnsi="Sylfaen"/>
        </w:rPr>
        <w:t>далее-Организация</w:t>
      </w:r>
      <w:proofErr w:type="spellEnd"/>
      <w:r w:rsidRPr="002942D2">
        <w:rPr>
          <w:rFonts w:ascii="Sylfaen" w:hAnsi="Sylfaen"/>
        </w:rPr>
        <w:t>).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proofErr w:type="gramStart"/>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2942D2">
        <w:rPr>
          <w:rFonts w:ascii="Sylfaen" w:hAnsi="Sylfaen"/>
        </w:rPr>
        <w:t>документы-при</w:t>
      </w:r>
      <w:proofErr w:type="spellEnd"/>
      <w:r w:rsidRPr="002942D2">
        <w:rPr>
          <w:rFonts w:ascii="Sylfaen" w:hAnsi="Sylfaen"/>
        </w:rPr>
        <w:t xml:space="preserve"> наличии документов, содержащих сведения о владельцах данного юридического лица;</w:t>
      </w:r>
      <w:proofErr w:type="gramEnd"/>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w:t>
      </w:r>
      <w:proofErr w:type="gramStart"/>
      <w:r w:rsidRPr="002942D2">
        <w:rPr>
          <w:rFonts w:ascii="Sylfaen" w:hAnsi="Sylfaen"/>
        </w:rPr>
        <w:t>.В</w:t>
      </w:r>
      <w:proofErr w:type="spellEnd"/>
      <w:proofErr w:type="gram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w:t>
      </w:r>
      <w:proofErr w:type="spellStart"/>
      <w:r w:rsidRPr="002942D2">
        <w:rPr>
          <w:rFonts w:ascii="Sylfaen" w:hAnsi="Sylfaen"/>
        </w:rPr>
        <w:t>недропользования</w:t>
      </w:r>
      <w:proofErr w:type="spellEnd"/>
      <w:r w:rsidRPr="002942D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2942D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2942D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w:t>
      </w:r>
      <w:proofErr w:type="gramStart"/>
      <w:r w:rsidRPr="002942D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2942D2">
        <w:rPr>
          <w:rFonts w:ascii="Sylfaen" w:hAnsi="Sylfaen"/>
        </w:rPr>
        <w:t xml:space="preserve">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proofErr w:type="gramStart"/>
      <w:r w:rsidRPr="002942D2">
        <w:rPr>
          <w:rFonts w:ascii="Sylfaen" w:hAnsi="Sylfaen"/>
        </w:rPr>
        <w:t>б</w:t>
      </w:r>
      <w:proofErr w:type="gramEnd"/>
      <w:r w:rsidRPr="002942D2">
        <w:rPr>
          <w:rFonts w:ascii="Sylfaen" w:hAnsi="Sylfaen"/>
        </w:rPr>
        <w:t xml:space="preserve">.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lang w:val="hy-AM"/>
        </w:rPr>
        <w:t xml:space="preserve">. </w:t>
      </w:r>
      <w:proofErr w:type="gramStart"/>
      <w:r w:rsidRPr="002942D2">
        <w:rPr>
          <w:rFonts w:ascii="Sylfaen" w:hAnsi="Sylfaen"/>
        </w:rPr>
        <w:t>в</w:t>
      </w:r>
      <w:proofErr w:type="gramEnd"/>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В</w:t>
      </w:r>
      <w:proofErr w:type="gramEnd"/>
      <w:r w:rsidRPr="002942D2">
        <w:rPr>
          <w:rFonts w:ascii="Sylfaen" w:hAnsi="Sylfaen"/>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proofErr w:type="spellStart"/>
      <w:r w:rsidRPr="002942D2">
        <w:rPr>
          <w:rFonts w:ascii="Sylfaen" w:hAnsi="Sylfaen"/>
        </w:rPr>
        <w:t>д</w:t>
      </w:r>
      <w:proofErr w:type="spellEnd"/>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или может контролировать ее в случае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2942D2">
        <w:rPr>
          <w:rFonts w:ascii="Sylfaen" w:hAnsi="Sylfaen"/>
        </w:rPr>
        <w:t xml:space="preserve"> О</w:t>
      </w:r>
      <w:proofErr w:type="gramEnd"/>
      <w:r w:rsidRPr="002942D2">
        <w:rPr>
          <w:rFonts w:ascii="Sylfaen" w:hAnsi="Sylfaen"/>
        </w:rPr>
        <w:t xml:space="preserve">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w:t>
      </w:r>
      <w:proofErr w:type="gramStart"/>
      <w:r w:rsidRPr="002942D2">
        <w:rPr>
          <w:rFonts w:ascii="Sylfaen" w:hAnsi="Sylfaen"/>
        </w:rPr>
        <w:t>имеющиеся</w:t>
      </w:r>
      <w:proofErr w:type="gramEnd"/>
      <w:r w:rsidRPr="002942D2">
        <w:rPr>
          <w:rFonts w:ascii="Sylfaen" w:hAnsi="Sylfaen"/>
        </w:rPr>
        <w:t xml:space="preserve">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E7187F">
        <w:rPr>
          <w:rFonts w:ascii="Sylfaen" w:hAnsi="Sylfaen"/>
          <w:b/>
          <w:sz w:val="22"/>
          <w:szCs w:val="22"/>
        </w:rPr>
        <w:t>GHAPDzB-HVKAK-2023-07</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942D2">
        <w:rPr>
          <w:rFonts w:ascii="Sylfaen" w:hAnsi="Sylfaen" w:cs="GHEA Grapalat"/>
          <w:lang w:val="en-US"/>
        </w:rPr>
        <w:t>K</w:t>
      </w:r>
      <w:proofErr w:type="spellStart"/>
      <w:proofErr w:type="gramEnd"/>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E7187F">
        <w:rPr>
          <w:rFonts w:ascii="Sylfaen" w:hAnsi="Sylfaen"/>
          <w:b/>
          <w:sz w:val="22"/>
          <w:szCs w:val="22"/>
        </w:rPr>
        <w:t>GHAPDzB-HVKAK-2023-07</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E7187F">
        <w:rPr>
          <w:rFonts w:ascii="Sylfaen" w:hAnsi="Sylfaen"/>
          <w:b/>
          <w:sz w:val="22"/>
          <w:szCs w:val="22"/>
        </w:rPr>
        <w:t>GHAPDzB-HVKAK-2023-07</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 xml:space="preserve">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proofErr w:type="gramStart"/>
      <w:r w:rsidR="000C2280" w:rsidRPr="00BA7552">
        <w:rPr>
          <w:rFonts w:ascii="Sylfaen" w:hAnsi="Sylfaen"/>
          <w:b/>
          <w:sz w:val="22"/>
          <w:szCs w:val="22"/>
        </w:rPr>
        <w:t>к</w:t>
      </w:r>
      <w:proofErr w:type="spellEnd"/>
      <w:proofErr w:type="gram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E7187F">
        <w:rPr>
          <w:rFonts w:ascii="Sylfaen" w:hAnsi="Sylfaen"/>
          <w:b/>
          <w:sz w:val="22"/>
          <w:szCs w:val="22"/>
        </w:rPr>
        <w:t>GHAPDzB-HVKAK-2023-07</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proofErr w:type="gramStart"/>
      <w:r w:rsidRPr="002942D2">
        <w:rPr>
          <w:rFonts w:ascii="Sylfaen" w:hAnsi="Sylfaen"/>
        </w:rPr>
        <w:t>дней</w:t>
      </w:r>
      <w:proofErr w:type="spellEnd"/>
      <w:proofErr w:type="gram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proofErr w:type="gramStart"/>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w:t>
      </w:r>
      <w:proofErr w:type="gramStart"/>
      <w:r w:rsidRPr="002942D2">
        <w:rPr>
          <w:rFonts w:ascii="Sylfaen" w:hAnsi="Sylfaen"/>
        </w:rPr>
        <w:t>порядке</w:t>
      </w:r>
      <w:proofErr w:type="gramEnd"/>
      <w:r w:rsidRPr="002942D2">
        <w:rPr>
          <w:rFonts w:ascii="Sylfaen" w:hAnsi="Sylfaen"/>
        </w:rPr>
        <w:t xml:space="preserve">,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w:t>
      </w:r>
      <w:proofErr w:type="gramStart"/>
      <w:r w:rsidR="00371CF8" w:rsidRPr="002942D2">
        <w:rPr>
          <w:rFonts w:ascii="Sylfaen" w:hAnsi="Sylfaen"/>
        </w:rPr>
        <w:t>рабочего дня, следующего за днем получения акта приема-передачи представляет</w:t>
      </w:r>
      <w:proofErr w:type="gramEnd"/>
      <w:r w:rsidR="00371CF8" w:rsidRPr="002942D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w:t>
      </w:r>
      <w:proofErr w:type="gramStart"/>
      <w:r w:rsidRPr="002942D2">
        <w:rPr>
          <w:rFonts w:ascii="Sylfaen" w:hAnsi="Sylfaen"/>
        </w:rPr>
        <w:t>ств ст</w:t>
      </w:r>
      <w:proofErr w:type="gramEnd"/>
      <w:r w:rsidRPr="002942D2">
        <w:rPr>
          <w:rFonts w:ascii="Sylfaen" w:hAnsi="Sylfaen"/>
        </w:rPr>
        <w:t>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2942D2">
        <w:rPr>
          <w:rFonts w:ascii="Sylfaen" w:hAnsi="Sylfaen"/>
        </w:rPr>
        <w:t>которую</w:t>
      </w:r>
      <w:proofErr w:type="gramEnd"/>
      <w:r w:rsidRPr="002942D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proofErr w:type="gramStart"/>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2942D2">
        <w:rPr>
          <w:rFonts w:ascii="Sylfaen" w:hAnsi="Sylfaen"/>
        </w:rPr>
        <w:t xml:space="preserve"> одностороннем </w:t>
      </w:r>
      <w:proofErr w:type="gramStart"/>
      <w:r w:rsidRPr="002942D2">
        <w:rPr>
          <w:rFonts w:ascii="Sylfaen" w:hAnsi="Sylfaen"/>
        </w:rPr>
        <w:t>порядке</w:t>
      </w:r>
      <w:proofErr w:type="gramEnd"/>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w:t>
      </w:r>
      <w:proofErr w:type="gramStart"/>
      <w:r w:rsidRPr="002942D2">
        <w:rPr>
          <w:rFonts w:ascii="Sylfaen" w:hAnsi="Sylfaen"/>
        </w:rPr>
        <w:t>,</w:t>
      </w:r>
      <w:proofErr w:type="gramEnd"/>
      <w:r w:rsidRPr="002942D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w:t>
      </w:r>
      <w:proofErr w:type="gramStart"/>
      <w:r w:rsidRPr="002942D2">
        <w:rPr>
          <w:rFonts w:ascii="Sylfaen" w:hAnsi="Sylfaen"/>
        </w:rPr>
        <w:t>ств ст</w:t>
      </w:r>
      <w:proofErr w:type="gramEnd"/>
      <w:r w:rsidRPr="002942D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2942D2">
        <w:rPr>
          <w:rFonts w:ascii="Sylfaen" w:hAnsi="Sylfaen"/>
          <w:spacing w:val="-6"/>
        </w:rPr>
        <w:t>www.procurement.am</w:t>
      </w:r>
      <w:proofErr w:type="spellEnd"/>
      <w:r w:rsidRPr="002942D2">
        <w:rPr>
          <w:rFonts w:ascii="Sylfaen" w:hAnsi="Sylfaen"/>
          <w:spacing w:val="-6"/>
        </w:rPr>
        <w:t>,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2942D2">
        <w:rPr>
          <w:rFonts w:ascii="Sylfaen" w:hAnsi="Sylfaen"/>
        </w:rPr>
        <w:t xml:space="preserve">№ </w:t>
      </w:r>
      <w:r w:rsidRPr="002942D2">
        <w:rPr>
          <w:rFonts w:ascii="Sylfaen" w:hAnsi="Sylfaen"/>
        </w:rPr>
        <w:t>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считаются </w:t>
      </w:r>
      <w:r w:rsidRPr="002942D2">
        <w:rPr>
          <w:rFonts w:ascii="Sylfaen" w:hAnsi="Sylfaen"/>
        </w:rPr>
        <w:lastRenderedPageBreak/>
        <w:t>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4374E2" w:rsidRDefault="00CE6D27" w:rsidP="00CE6D27">
      <w:pPr>
        <w:widowControl w:val="0"/>
        <w:tabs>
          <w:tab w:val="left" w:pos="1276"/>
        </w:tabs>
        <w:spacing w:after="160"/>
        <w:ind w:firstLine="567"/>
        <w:jc w:val="both"/>
        <w:rPr>
          <w:rFonts w:ascii="Sylfaen" w:hAnsi="Sylfaen"/>
        </w:rPr>
      </w:pPr>
      <w:bookmarkStart w:id="5" w:name="_GoBack"/>
      <w:bookmarkEnd w:id="5"/>
      <w:r w:rsidRPr="002942D2">
        <w:rPr>
          <w:rFonts w:ascii="Sylfaen" w:hAnsi="Sylfaen"/>
        </w:rPr>
        <w:t>8.15.</w:t>
      </w:r>
      <w:r w:rsidRPr="002942D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2942D2">
        <w:rPr>
          <w:rFonts w:ascii="Sylfaen" w:hAnsi="Sylfaen"/>
        </w:rPr>
        <w:t>предусмотрения</w:t>
      </w:r>
      <w:proofErr w:type="spellEnd"/>
      <w:r w:rsidRPr="002942D2">
        <w:rPr>
          <w:rFonts w:ascii="Sylfaen" w:hAnsi="Sylfaen"/>
        </w:rPr>
        <w:t xml:space="preserve"> финансовых сре</w:t>
      </w:r>
      <w:proofErr w:type="gramStart"/>
      <w:r w:rsidRPr="002942D2">
        <w:rPr>
          <w:rFonts w:ascii="Sylfaen" w:hAnsi="Sylfaen"/>
        </w:rPr>
        <w:t>дств дл</w:t>
      </w:r>
      <w:proofErr w:type="gramEnd"/>
      <w:r w:rsidRPr="002942D2">
        <w:rPr>
          <w:rFonts w:ascii="Sylfaen" w:hAnsi="Sylfaen"/>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2942D2">
        <w:rPr>
          <w:rFonts w:ascii="Sylfaen" w:hAnsi="Sylfaen"/>
        </w:rPr>
        <w:t>двадцатипятикратный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w:t>
      </w:r>
      <w:proofErr w:type="gramStart"/>
      <w:r w:rsidRPr="002942D2">
        <w:rPr>
          <w:rFonts w:ascii="Sylfaen" w:hAnsi="Sylfaen"/>
        </w:rPr>
        <w:t>o</w:t>
      </w:r>
      <w:proofErr w:type="spellEnd"/>
      <w:proofErr w:type="gramEnd"/>
      <w:r w:rsidRPr="002942D2">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42D2">
        <w:rPr>
          <w:rStyle w:val="FootnoteReference"/>
          <w:rFonts w:ascii="Sylfaen" w:hAnsi="Sylfaen"/>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997" w:rsidRDefault="00B33997">
      <w:r>
        <w:separator/>
      </w:r>
    </w:p>
  </w:endnote>
  <w:endnote w:type="continuationSeparator" w:id="0">
    <w:p w:rsidR="00B33997" w:rsidRDefault="00B339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B33997" w:rsidRPr="00C861E9" w:rsidRDefault="00B339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64561">
          <w:rPr>
            <w:rFonts w:ascii="GHEA Grapalat" w:hAnsi="GHEA Grapalat"/>
            <w:noProof/>
            <w:sz w:val="24"/>
            <w:szCs w:val="24"/>
          </w:rPr>
          <w:t>15</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997" w:rsidRDefault="00B33997">
      <w:r>
        <w:separator/>
      </w:r>
    </w:p>
  </w:footnote>
  <w:footnote w:type="continuationSeparator" w:id="0">
    <w:p w:rsidR="00B33997" w:rsidRDefault="00B33997">
      <w:r>
        <w:continuationSeparator/>
      </w:r>
    </w:p>
  </w:footnote>
  <w:footnote w:id="1">
    <w:p w:rsidR="00B33997" w:rsidRPr="002D0715" w:rsidRDefault="00B33997">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B33997" w:rsidRPr="00E72E35" w:rsidRDefault="00B33997">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B33997" w:rsidRPr="00816F7D" w:rsidRDefault="00B33997"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33997" w:rsidRPr="00DA04BC" w:rsidRDefault="00B33997"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B33997" w:rsidRPr="00DA04BC" w:rsidRDefault="00B33997"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B33997" w:rsidRPr="00DA04BC" w:rsidRDefault="00B33997"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B33997" w:rsidRPr="00DA04BC" w:rsidRDefault="00B33997" w:rsidP="00DA04BC">
      <w:pPr>
        <w:jc w:val="both"/>
        <w:rPr>
          <w:rFonts w:ascii="Sylfaen" w:hAnsi="Sylfaen"/>
          <w:i/>
          <w:sz w:val="16"/>
          <w:szCs w:val="16"/>
        </w:rPr>
      </w:pPr>
    </w:p>
  </w:footnote>
  <w:footnote w:id="4">
    <w:p w:rsidR="00B33997" w:rsidRPr="00967242" w:rsidRDefault="00B33997"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B33997" w:rsidRPr="00D3436F" w:rsidRDefault="00B33997">
      <w:pPr>
        <w:pStyle w:val="FootnoteText"/>
        <w:rPr>
          <w:lang w:val="es-ES"/>
        </w:rPr>
      </w:pPr>
    </w:p>
  </w:footnote>
  <w:footnote w:id="5">
    <w:p w:rsidR="00B33997" w:rsidRPr="008842CE" w:rsidRDefault="00B33997" w:rsidP="003D2FE2">
      <w:pPr>
        <w:pStyle w:val="FootnoteText"/>
        <w:jc w:val="both"/>
      </w:pPr>
    </w:p>
  </w:footnote>
  <w:footnote w:id="6">
    <w:p w:rsidR="00B33997" w:rsidRPr="002B6C9D" w:rsidRDefault="00B33997"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B33997" w:rsidRPr="002B6C9D" w:rsidRDefault="00B33997" w:rsidP="00D3436F">
      <w:pPr>
        <w:pStyle w:val="FootnoteText"/>
        <w:widowControl w:val="0"/>
        <w:jc w:val="both"/>
        <w:rPr>
          <w:rFonts w:ascii="Sylfaen" w:hAnsi="Sylfaen"/>
          <w:sz w:val="16"/>
          <w:szCs w:val="16"/>
          <w:lang w:val="hy-AM"/>
        </w:rPr>
      </w:pPr>
    </w:p>
  </w:footnote>
  <w:footnote w:id="7">
    <w:p w:rsidR="00B33997" w:rsidRPr="002B6C9D" w:rsidRDefault="00B33997"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33997" w:rsidRPr="002B6C9D" w:rsidRDefault="00B33997" w:rsidP="005E52ED">
      <w:pPr>
        <w:pStyle w:val="FootnoteText"/>
        <w:widowControl w:val="0"/>
        <w:jc w:val="both"/>
        <w:rPr>
          <w:rFonts w:ascii="Sylfaen" w:hAnsi="Sylfaen"/>
          <w:i/>
          <w:sz w:val="16"/>
          <w:szCs w:val="16"/>
        </w:rPr>
      </w:pPr>
    </w:p>
    <w:p w:rsidR="00B33997" w:rsidRPr="002B6C9D" w:rsidRDefault="00B33997" w:rsidP="005E52ED">
      <w:pPr>
        <w:pStyle w:val="FootnoteText"/>
        <w:widowControl w:val="0"/>
        <w:jc w:val="both"/>
        <w:rPr>
          <w:rFonts w:ascii="Sylfaen" w:hAnsi="Sylfaen"/>
          <w:i/>
          <w:sz w:val="16"/>
          <w:szCs w:val="16"/>
        </w:rPr>
      </w:pPr>
    </w:p>
    <w:p w:rsidR="00B33997" w:rsidRPr="002B6C9D" w:rsidRDefault="00B33997"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B33997" w:rsidRPr="00D3436F" w:rsidRDefault="00B33997">
      <w:pPr>
        <w:pStyle w:val="FootnoteText"/>
        <w:rPr>
          <w:lang w:val="hy-AM"/>
        </w:rPr>
      </w:pPr>
    </w:p>
  </w:footnote>
  <w:footnote w:id="8">
    <w:p w:rsidR="00B33997" w:rsidRPr="002B6C9D" w:rsidRDefault="00B33997"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33997" w:rsidRPr="002B6C9D" w:rsidRDefault="00B33997"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33997" w:rsidRPr="002B6C9D" w:rsidRDefault="00B33997">
      <w:pPr>
        <w:pStyle w:val="FootnoteText"/>
        <w:rPr>
          <w:rFonts w:ascii="Sylfaen" w:hAnsi="Sylfaen"/>
          <w:sz w:val="16"/>
          <w:szCs w:val="16"/>
          <w:lang w:val="hy-AM"/>
        </w:rPr>
      </w:pPr>
    </w:p>
  </w:footnote>
  <w:footnote w:id="9">
    <w:p w:rsidR="00B33997" w:rsidRPr="002B6C9D" w:rsidRDefault="00B33997"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B33997" w:rsidRPr="00D3436F" w:rsidRDefault="00B33997">
      <w:pPr>
        <w:pStyle w:val="FootnoteText"/>
        <w:rPr>
          <w:lang w:val="hy-AM"/>
        </w:rPr>
      </w:pPr>
    </w:p>
  </w:footnote>
  <w:footnote w:id="10">
    <w:p w:rsidR="00B33997" w:rsidRPr="0095788C" w:rsidRDefault="00B33997"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B33997" w:rsidRPr="0095788C" w:rsidRDefault="00B33997"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33997" w:rsidRPr="0095788C" w:rsidRDefault="00B33997">
      <w:pPr>
        <w:pStyle w:val="FootnoteText"/>
        <w:rPr>
          <w:rFonts w:ascii="Sylfaen" w:hAnsi="Sylfaen"/>
          <w:sz w:val="16"/>
          <w:szCs w:val="16"/>
          <w:lang w:val="hy-AM"/>
        </w:rPr>
      </w:pPr>
    </w:p>
  </w:footnote>
  <w:footnote w:id="12">
    <w:p w:rsidR="00B33997" w:rsidRPr="0095788C" w:rsidRDefault="00B33997"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B33997" w:rsidRPr="0095788C" w:rsidRDefault="00B33997"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B33997" w:rsidRPr="0095788C" w:rsidRDefault="00B33997" w:rsidP="00CE6D27">
      <w:pPr>
        <w:pStyle w:val="FootnoteText"/>
        <w:rPr>
          <w:rFonts w:ascii="Sylfaen" w:hAnsi="Sylfaen"/>
          <w:sz w:val="16"/>
          <w:szCs w:val="16"/>
          <w:lang w:val="hy-AM"/>
        </w:rPr>
      </w:pPr>
    </w:p>
  </w:footnote>
  <w:footnote w:id="13">
    <w:p w:rsidR="00B33997" w:rsidRPr="004F3AE2" w:rsidRDefault="00B33997"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4817"/>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B36"/>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C71"/>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4561"/>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BB2"/>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6DB"/>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3C9"/>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12D6"/>
    <w:rsid w:val="00A913D6"/>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116"/>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3997"/>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66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2C9F"/>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87F"/>
    <w:rsid w:val="00E72E35"/>
    <w:rsid w:val="00E739BE"/>
    <w:rsid w:val="00E7424B"/>
    <w:rsid w:val="00E74264"/>
    <w:rsid w:val="00E74853"/>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1F4"/>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B11"/>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F8926-0546-48A1-B8DC-EFF29C9C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2546</TotalTime>
  <Pages>83</Pages>
  <Words>20245</Words>
  <Characters>115400</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135375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1420</cp:revision>
  <cp:lastPrinted>2018-02-16T07:12:00Z</cp:lastPrinted>
  <dcterms:created xsi:type="dcterms:W3CDTF">2019-10-28T07:04:00Z</dcterms:created>
  <dcterms:modified xsi:type="dcterms:W3CDTF">2023-05-04T06:12:00Z</dcterms:modified>
</cp:coreProperties>
</file>