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56604F" w14:textId="77777777" w:rsidR="000036EF" w:rsidRPr="000036EF" w:rsidRDefault="000036EF" w:rsidP="000036EF">
      <w:pPr>
        <w:spacing w:after="0" w:line="240" w:lineRule="auto"/>
        <w:ind w:firstLine="567"/>
        <w:jc w:val="right"/>
        <w:rPr>
          <w:rFonts w:ascii="GHEA Grapalat" w:eastAsia="Times New Roman" w:hAnsi="GHEA Grapalat" w:cs="Sylfaen"/>
          <w:i/>
          <w:sz w:val="16"/>
          <w:szCs w:val="24"/>
        </w:rPr>
      </w:pPr>
      <w:proofErr w:type="spellStart"/>
      <w:r w:rsidRPr="000036EF">
        <w:rPr>
          <w:rFonts w:ascii="GHEA Grapalat" w:eastAsia="Times New Roman" w:hAnsi="GHEA Grapalat" w:cs="Sylfaen"/>
          <w:i/>
          <w:sz w:val="16"/>
          <w:szCs w:val="24"/>
        </w:rPr>
        <w:t>Հավելված</w:t>
      </w:r>
      <w:proofErr w:type="spellEnd"/>
      <w:r w:rsidRPr="000036EF">
        <w:rPr>
          <w:rFonts w:ascii="GHEA Grapalat" w:eastAsia="Times New Roman" w:hAnsi="GHEA Grapalat" w:cs="Sylfaen"/>
          <w:i/>
          <w:sz w:val="16"/>
          <w:szCs w:val="24"/>
        </w:rPr>
        <w:t xml:space="preserve"> N 8</w:t>
      </w:r>
    </w:p>
    <w:p w14:paraId="70B97616" w14:textId="77777777" w:rsidR="000036EF" w:rsidRPr="000036EF" w:rsidRDefault="000036EF" w:rsidP="000036EF">
      <w:pPr>
        <w:spacing w:after="0" w:line="240" w:lineRule="auto"/>
        <w:ind w:firstLine="567"/>
        <w:jc w:val="right"/>
        <w:rPr>
          <w:rFonts w:ascii="GHEA Grapalat" w:eastAsia="Times New Roman" w:hAnsi="GHEA Grapalat" w:cs="Sylfaen"/>
          <w:i/>
          <w:sz w:val="16"/>
          <w:szCs w:val="24"/>
        </w:rPr>
      </w:pPr>
      <w:r w:rsidRPr="000036EF">
        <w:rPr>
          <w:rFonts w:ascii="GHEA Grapalat" w:eastAsia="Times New Roman" w:hAnsi="GHEA Grapalat" w:cs="Sylfaen"/>
          <w:i/>
          <w:sz w:val="16"/>
          <w:szCs w:val="24"/>
        </w:rPr>
        <w:t xml:space="preserve">ՀՀ </w:t>
      </w:r>
      <w:proofErr w:type="spellStart"/>
      <w:r w:rsidRPr="000036EF">
        <w:rPr>
          <w:rFonts w:ascii="GHEA Grapalat" w:eastAsia="Times New Roman" w:hAnsi="GHEA Grapalat" w:cs="Sylfaen"/>
          <w:i/>
          <w:sz w:val="16"/>
          <w:szCs w:val="24"/>
        </w:rPr>
        <w:t>ֆինանսների</w:t>
      </w:r>
      <w:proofErr w:type="spellEnd"/>
      <w:r w:rsidRPr="000036EF">
        <w:rPr>
          <w:rFonts w:ascii="GHEA Grapalat" w:eastAsia="Times New Roman" w:hAnsi="GHEA Grapalat" w:cs="Sylfaen"/>
          <w:i/>
          <w:sz w:val="16"/>
          <w:szCs w:val="24"/>
        </w:rPr>
        <w:t xml:space="preserve"> </w:t>
      </w:r>
      <w:proofErr w:type="spellStart"/>
      <w:r w:rsidRPr="000036EF">
        <w:rPr>
          <w:rFonts w:ascii="GHEA Grapalat" w:eastAsia="Times New Roman" w:hAnsi="GHEA Grapalat" w:cs="Sylfaen"/>
          <w:i/>
          <w:sz w:val="16"/>
          <w:szCs w:val="24"/>
        </w:rPr>
        <w:t>նախարարի</w:t>
      </w:r>
      <w:proofErr w:type="spellEnd"/>
      <w:r w:rsidRPr="000036EF">
        <w:rPr>
          <w:rFonts w:ascii="GHEA Grapalat" w:eastAsia="Times New Roman" w:hAnsi="GHEA Grapalat" w:cs="Sylfaen"/>
          <w:i/>
          <w:sz w:val="16"/>
          <w:szCs w:val="24"/>
        </w:rPr>
        <w:t xml:space="preserve"> 20</w:t>
      </w:r>
      <w:r w:rsidRPr="000036EF">
        <w:rPr>
          <w:rFonts w:ascii="GHEA Grapalat" w:eastAsia="Times New Roman" w:hAnsi="GHEA Grapalat" w:cs="Sylfaen"/>
          <w:i/>
          <w:sz w:val="16"/>
          <w:szCs w:val="24"/>
          <w:lang w:val="hy-AM"/>
        </w:rPr>
        <w:t xml:space="preserve">21 </w:t>
      </w:r>
      <w:proofErr w:type="spellStart"/>
      <w:r w:rsidRPr="000036EF">
        <w:rPr>
          <w:rFonts w:ascii="GHEA Grapalat" w:eastAsia="Times New Roman" w:hAnsi="GHEA Grapalat" w:cs="Sylfaen"/>
          <w:i/>
          <w:sz w:val="16"/>
          <w:szCs w:val="24"/>
        </w:rPr>
        <w:t>թվականի</w:t>
      </w:r>
      <w:proofErr w:type="spellEnd"/>
      <w:r w:rsidRPr="000036EF">
        <w:rPr>
          <w:rFonts w:ascii="GHEA Grapalat" w:eastAsia="Times New Roman" w:hAnsi="GHEA Grapalat" w:cs="Sylfaen"/>
          <w:i/>
          <w:sz w:val="16"/>
          <w:szCs w:val="24"/>
        </w:rPr>
        <w:t xml:space="preserve"> </w:t>
      </w:r>
    </w:p>
    <w:p w14:paraId="15F41D76" w14:textId="77777777" w:rsidR="000036EF" w:rsidRPr="000036EF" w:rsidRDefault="000036EF" w:rsidP="000036EF">
      <w:pPr>
        <w:spacing w:after="0" w:line="240" w:lineRule="auto"/>
        <w:ind w:right="-7" w:firstLine="567"/>
        <w:jc w:val="right"/>
        <w:rPr>
          <w:rFonts w:ascii="GHEA Grapalat" w:eastAsia="Times New Roman" w:hAnsi="GHEA Grapalat" w:cs="Sylfaen"/>
          <w:i/>
          <w:sz w:val="18"/>
          <w:szCs w:val="20"/>
          <w:lang w:val="af-ZA" w:eastAsia="ru-RU"/>
        </w:rPr>
      </w:pPr>
      <w:r w:rsidRPr="000036EF">
        <w:rPr>
          <w:rFonts w:ascii="GHEA Grapalat" w:eastAsia="Times New Roman" w:hAnsi="GHEA Grapalat" w:cs="Sylfaen"/>
          <w:i/>
          <w:sz w:val="16"/>
          <w:szCs w:val="24"/>
          <w:lang w:val="hy-AM"/>
        </w:rPr>
        <w:t xml:space="preserve">մարտի 30-ի </w:t>
      </w:r>
      <w:r w:rsidRPr="000036EF">
        <w:rPr>
          <w:rFonts w:ascii="GHEA Grapalat" w:eastAsia="Times New Roman" w:hAnsi="GHEA Grapalat" w:cs="Sylfaen"/>
          <w:i/>
          <w:sz w:val="16"/>
          <w:szCs w:val="24"/>
        </w:rPr>
        <w:t xml:space="preserve">N </w:t>
      </w:r>
      <w:r w:rsidRPr="000036EF">
        <w:rPr>
          <w:rFonts w:ascii="GHEA Grapalat" w:eastAsia="Times New Roman" w:hAnsi="GHEA Grapalat" w:cs="Sylfaen"/>
          <w:i/>
          <w:sz w:val="16"/>
          <w:szCs w:val="24"/>
          <w:lang w:val="hy-AM"/>
        </w:rPr>
        <w:t>121-</w:t>
      </w:r>
      <w:r w:rsidRPr="000036EF">
        <w:rPr>
          <w:rFonts w:ascii="GHEA Grapalat" w:eastAsia="Times New Roman" w:hAnsi="GHEA Grapalat" w:cs="Sylfaen"/>
          <w:i/>
          <w:sz w:val="16"/>
          <w:szCs w:val="24"/>
        </w:rPr>
        <w:t xml:space="preserve">Ա  </w:t>
      </w:r>
      <w:proofErr w:type="spellStart"/>
      <w:r w:rsidRPr="000036EF">
        <w:rPr>
          <w:rFonts w:ascii="GHEA Grapalat" w:eastAsia="Times New Roman" w:hAnsi="GHEA Grapalat" w:cs="Sylfaen"/>
          <w:i/>
          <w:sz w:val="16"/>
          <w:szCs w:val="24"/>
        </w:rPr>
        <w:t>հրամանի</w:t>
      </w:r>
      <w:proofErr w:type="spellEnd"/>
      <w:r w:rsidRPr="000036EF">
        <w:rPr>
          <w:rFonts w:ascii="GHEA Grapalat" w:eastAsia="Times New Roman" w:hAnsi="GHEA Grapalat" w:cs="Sylfaen"/>
          <w:i/>
          <w:sz w:val="16"/>
          <w:szCs w:val="24"/>
        </w:rPr>
        <w:t xml:space="preserve">    </w:t>
      </w:r>
    </w:p>
    <w:p w14:paraId="511AE7E5" w14:textId="77777777" w:rsidR="000036EF" w:rsidRPr="000036EF" w:rsidRDefault="000036EF" w:rsidP="000036EF">
      <w:pPr>
        <w:spacing w:after="0" w:line="240" w:lineRule="auto"/>
        <w:ind w:right="-7" w:firstLine="567"/>
        <w:jc w:val="right"/>
        <w:rPr>
          <w:rFonts w:ascii="GHEA Grapalat" w:eastAsia="Times New Roman" w:hAnsi="GHEA Grapalat" w:cs="Sylfaen"/>
          <w:i/>
          <w:sz w:val="18"/>
          <w:szCs w:val="20"/>
          <w:lang w:val="af-ZA" w:eastAsia="ru-RU"/>
        </w:rPr>
      </w:pPr>
      <w:r w:rsidRPr="000036EF">
        <w:rPr>
          <w:rFonts w:ascii="GHEA Grapalat" w:eastAsia="Times New Roman" w:hAnsi="GHEA Grapalat" w:cs="Sylfaen"/>
          <w:i/>
          <w:sz w:val="18"/>
          <w:szCs w:val="20"/>
          <w:lang w:val="af-ZA" w:eastAsia="ru-RU"/>
        </w:rPr>
        <w:tab/>
      </w:r>
    </w:p>
    <w:p w14:paraId="61B845FF" w14:textId="77777777" w:rsidR="000036EF" w:rsidRPr="000036EF" w:rsidRDefault="000036EF" w:rsidP="000036EF">
      <w:pPr>
        <w:spacing w:after="0" w:line="240" w:lineRule="auto"/>
        <w:ind w:firstLine="720"/>
        <w:jc w:val="center"/>
        <w:rPr>
          <w:rFonts w:ascii="GHEA Grapalat" w:eastAsia="Times New Roman" w:hAnsi="GHEA Grapalat" w:cs="Times New Roman"/>
          <w:sz w:val="20"/>
          <w:szCs w:val="20"/>
          <w:lang w:val="af-ZA"/>
        </w:rPr>
      </w:pPr>
    </w:p>
    <w:p w14:paraId="75622AFD" w14:textId="77777777" w:rsidR="000036EF" w:rsidRPr="000036EF" w:rsidRDefault="000036EF" w:rsidP="000036EF">
      <w:pPr>
        <w:spacing w:after="0" w:line="240" w:lineRule="auto"/>
        <w:ind w:firstLine="720"/>
        <w:jc w:val="center"/>
        <w:rPr>
          <w:rFonts w:ascii="GHEA Grapalat" w:eastAsia="Times New Roman" w:hAnsi="GHEA Grapalat" w:cs="Times New Roman"/>
          <w:sz w:val="20"/>
          <w:szCs w:val="20"/>
          <w:lang w:val="af-ZA"/>
        </w:rPr>
      </w:pPr>
      <w:r w:rsidRPr="000036EF">
        <w:rPr>
          <w:rFonts w:ascii="GHEA Grapalat" w:eastAsia="Times New Roman" w:hAnsi="GHEA Grapalat" w:cs="Times New Roman"/>
          <w:sz w:val="20"/>
          <w:szCs w:val="20"/>
          <w:lang w:val="af-ZA"/>
        </w:rPr>
        <w:t>ՀԱՅՏԱՐԱՐՈՒԹՅՈՒՆ</w:t>
      </w:r>
    </w:p>
    <w:p w14:paraId="52182691" w14:textId="2216732F" w:rsidR="000036EF" w:rsidRPr="000036EF" w:rsidRDefault="00033B39" w:rsidP="000036EF">
      <w:pPr>
        <w:spacing w:after="0" w:line="240" w:lineRule="auto"/>
        <w:ind w:firstLine="720"/>
        <w:jc w:val="center"/>
        <w:rPr>
          <w:rFonts w:ascii="GHEA Grapalat" w:eastAsia="Times New Roman" w:hAnsi="GHEA Grapalat" w:cs="Times New Roman"/>
          <w:sz w:val="20"/>
          <w:szCs w:val="20"/>
          <w:lang w:val="af-ZA"/>
        </w:rPr>
      </w:pPr>
      <w:r>
        <w:rPr>
          <w:rFonts w:ascii="GHEA Grapalat" w:eastAsia="Times New Roman" w:hAnsi="GHEA Grapalat" w:cs="Times New Roman"/>
          <w:sz w:val="20"/>
          <w:szCs w:val="20"/>
          <w:lang w:val="hy-AM"/>
        </w:rPr>
        <w:t xml:space="preserve">ՀՐԱՏԱՊ  </w:t>
      </w:r>
      <w:r w:rsidR="000036EF" w:rsidRPr="000036EF">
        <w:rPr>
          <w:rFonts w:ascii="GHEA Grapalat" w:eastAsia="Times New Roman" w:hAnsi="GHEA Grapalat" w:cs="Times New Roman"/>
          <w:sz w:val="20"/>
          <w:szCs w:val="20"/>
          <w:lang w:val="af-ZA"/>
        </w:rPr>
        <w:t>ԲԱՑ ՄՐՑՈՒՅԹԻ ՄԱՍԻՆ*</w:t>
      </w:r>
    </w:p>
    <w:p w14:paraId="038C6FDB" w14:textId="77777777" w:rsidR="000036EF" w:rsidRPr="000036EF" w:rsidRDefault="000036EF" w:rsidP="000036EF">
      <w:pPr>
        <w:spacing w:after="0" w:line="240" w:lineRule="auto"/>
        <w:ind w:firstLine="720"/>
        <w:jc w:val="center"/>
        <w:rPr>
          <w:rFonts w:ascii="GHEA Grapalat" w:eastAsia="Times New Roman" w:hAnsi="GHEA Grapalat" w:cs="Times New Roman"/>
          <w:sz w:val="20"/>
          <w:szCs w:val="20"/>
          <w:lang w:val="af-ZA"/>
        </w:rPr>
      </w:pPr>
    </w:p>
    <w:p w14:paraId="3DABDC9B" w14:textId="77777777" w:rsidR="000036EF" w:rsidRPr="000036EF" w:rsidRDefault="000036EF" w:rsidP="000036EF">
      <w:pPr>
        <w:spacing w:after="0" w:line="240" w:lineRule="auto"/>
        <w:ind w:firstLine="720"/>
        <w:jc w:val="center"/>
        <w:rPr>
          <w:rFonts w:ascii="GHEA Grapalat" w:eastAsia="Times New Roman" w:hAnsi="GHEA Grapalat" w:cs="Times New Roman"/>
          <w:sz w:val="20"/>
          <w:szCs w:val="20"/>
          <w:lang w:val="af-ZA"/>
        </w:rPr>
      </w:pPr>
      <w:r w:rsidRPr="000036EF">
        <w:rPr>
          <w:rFonts w:ascii="GHEA Grapalat" w:eastAsia="Times New Roman" w:hAnsi="GHEA Grapalat" w:cs="Times New Roman"/>
          <w:sz w:val="20"/>
          <w:szCs w:val="20"/>
          <w:lang w:val="af-ZA"/>
        </w:rPr>
        <w:t>Հայտարարության սույն տեքստը հաստատված է գնահատող հանձնաժողովի</w:t>
      </w:r>
    </w:p>
    <w:p w14:paraId="053AFB0E" w14:textId="461AE914" w:rsidR="000036EF" w:rsidRPr="000036EF" w:rsidRDefault="000036EF" w:rsidP="000036EF">
      <w:pPr>
        <w:spacing w:after="0" w:line="240" w:lineRule="auto"/>
        <w:ind w:firstLine="720"/>
        <w:jc w:val="center"/>
        <w:rPr>
          <w:rFonts w:ascii="GHEA Grapalat" w:eastAsia="Times New Roman" w:hAnsi="GHEA Grapalat" w:cs="Times New Roman"/>
          <w:sz w:val="20"/>
          <w:szCs w:val="20"/>
          <w:lang w:val="af-ZA"/>
        </w:rPr>
      </w:pPr>
      <w:r w:rsidRPr="000036EF">
        <w:rPr>
          <w:rFonts w:ascii="GHEA Grapalat" w:eastAsia="Times New Roman" w:hAnsi="GHEA Grapalat" w:cs="Times New Roman"/>
          <w:sz w:val="20"/>
          <w:szCs w:val="20"/>
          <w:lang w:val="af-ZA"/>
        </w:rPr>
        <w:t>20</w:t>
      </w:r>
      <w:r>
        <w:rPr>
          <w:rFonts w:ascii="GHEA Grapalat" w:eastAsia="Times New Roman" w:hAnsi="GHEA Grapalat" w:cs="Times New Roman"/>
          <w:sz w:val="20"/>
          <w:szCs w:val="20"/>
          <w:lang w:val="hy-AM"/>
        </w:rPr>
        <w:t>21</w:t>
      </w:r>
      <w:r w:rsidRPr="000036EF">
        <w:rPr>
          <w:rFonts w:ascii="GHEA Grapalat" w:eastAsia="Times New Roman" w:hAnsi="GHEA Grapalat" w:cs="Times New Roman"/>
          <w:sz w:val="20"/>
          <w:szCs w:val="20"/>
          <w:lang w:val="af-ZA"/>
        </w:rPr>
        <w:t xml:space="preserve"> թվականի </w:t>
      </w:r>
      <w:r>
        <w:rPr>
          <w:rFonts w:ascii="GHEA Grapalat" w:eastAsia="Times New Roman" w:hAnsi="GHEA Grapalat" w:cs="Times New Roman"/>
          <w:sz w:val="20"/>
          <w:szCs w:val="20"/>
          <w:lang w:val="hy-AM"/>
        </w:rPr>
        <w:t xml:space="preserve"> հուլիսի</w:t>
      </w:r>
      <w:r w:rsidRPr="000036EF">
        <w:rPr>
          <w:rFonts w:ascii="GHEA Grapalat" w:eastAsia="Times New Roman" w:hAnsi="GHEA Grapalat" w:cs="Times New Roman"/>
          <w:sz w:val="20"/>
          <w:szCs w:val="20"/>
          <w:lang w:val="af-ZA"/>
        </w:rPr>
        <w:t xml:space="preserve">  </w:t>
      </w:r>
      <w:r>
        <w:rPr>
          <w:rFonts w:ascii="GHEA Grapalat" w:eastAsia="Times New Roman" w:hAnsi="GHEA Grapalat" w:cs="Times New Roman"/>
          <w:sz w:val="20"/>
          <w:szCs w:val="20"/>
          <w:lang w:val="hy-AM"/>
        </w:rPr>
        <w:t xml:space="preserve"> 26</w:t>
      </w:r>
      <w:r w:rsidRPr="000036EF">
        <w:rPr>
          <w:rFonts w:ascii="GHEA Grapalat" w:eastAsia="Times New Roman" w:hAnsi="GHEA Grapalat" w:cs="Times New Roman"/>
          <w:sz w:val="20"/>
          <w:szCs w:val="20"/>
          <w:lang w:val="af-ZA"/>
        </w:rPr>
        <w:t xml:space="preserve"> N35 որոշմամբ </w:t>
      </w:r>
    </w:p>
    <w:p w14:paraId="42BE0C45" w14:textId="77777777" w:rsidR="000036EF" w:rsidRPr="000036EF" w:rsidRDefault="000036EF" w:rsidP="000036EF">
      <w:pPr>
        <w:spacing w:after="0" w:line="240" w:lineRule="auto"/>
        <w:ind w:firstLine="720"/>
        <w:jc w:val="center"/>
        <w:rPr>
          <w:rFonts w:ascii="GHEA Grapalat" w:eastAsia="Times New Roman" w:hAnsi="GHEA Grapalat" w:cs="Times New Roman"/>
          <w:sz w:val="20"/>
          <w:szCs w:val="20"/>
          <w:lang w:val="af-ZA"/>
        </w:rPr>
      </w:pPr>
    </w:p>
    <w:p w14:paraId="0FE99826" w14:textId="524D9F40" w:rsidR="000036EF" w:rsidRPr="000036EF" w:rsidRDefault="000036EF" w:rsidP="000036EF">
      <w:pPr>
        <w:spacing w:after="0" w:line="240" w:lineRule="auto"/>
        <w:ind w:firstLine="720"/>
        <w:jc w:val="center"/>
        <w:rPr>
          <w:rFonts w:ascii="GHEA Grapalat" w:eastAsia="Times New Roman" w:hAnsi="GHEA Grapalat" w:cs="Times New Roman"/>
          <w:sz w:val="20"/>
          <w:szCs w:val="20"/>
          <w:lang w:val="af-ZA"/>
        </w:rPr>
      </w:pPr>
      <w:r w:rsidRPr="000036EF">
        <w:rPr>
          <w:rFonts w:ascii="GHEA Grapalat" w:eastAsia="Times New Roman" w:hAnsi="GHEA Grapalat" w:cs="Times New Roman"/>
          <w:sz w:val="20"/>
          <w:szCs w:val="20"/>
          <w:lang w:val="af-ZA"/>
        </w:rPr>
        <w:t xml:space="preserve">Ընթացակարգի ծածկագիրը`  </w:t>
      </w:r>
      <w:r>
        <w:rPr>
          <w:rFonts w:ascii="GHEA Grapalat" w:eastAsia="Times New Roman" w:hAnsi="GHEA Grapalat" w:cs="Times New Roman"/>
          <w:sz w:val="20"/>
          <w:szCs w:val="20"/>
          <w:lang w:val="hy-AM"/>
        </w:rPr>
        <w:t>ԿՄՄՀ-</w:t>
      </w:r>
      <w:r w:rsidR="00033B39">
        <w:rPr>
          <w:rFonts w:ascii="GHEA Grapalat" w:eastAsia="Times New Roman" w:hAnsi="GHEA Grapalat" w:cs="Times New Roman"/>
          <w:sz w:val="20"/>
          <w:szCs w:val="20"/>
          <w:lang w:val="hy-AM"/>
        </w:rPr>
        <w:t>Հ</w:t>
      </w:r>
      <w:r w:rsidRPr="000036EF">
        <w:rPr>
          <w:rFonts w:ascii="GHEA Grapalat" w:eastAsia="Times New Roman" w:hAnsi="GHEA Grapalat" w:cs="Times New Roman"/>
          <w:sz w:val="20"/>
          <w:szCs w:val="20"/>
          <w:lang w:val="af-ZA"/>
        </w:rPr>
        <w:t>ԲՄԱՇՁԲ</w:t>
      </w:r>
      <w:r>
        <w:rPr>
          <w:rFonts w:ascii="GHEA Grapalat" w:eastAsia="Times New Roman" w:hAnsi="GHEA Grapalat" w:cs="Times New Roman"/>
          <w:sz w:val="20"/>
          <w:szCs w:val="20"/>
          <w:lang w:val="hy-AM"/>
        </w:rPr>
        <w:t>-21/4</w:t>
      </w:r>
      <w:r w:rsidRPr="000036EF">
        <w:rPr>
          <w:rFonts w:ascii="GHEA Grapalat" w:eastAsia="Times New Roman" w:hAnsi="GHEA Grapalat" w:cs="Times New Roman"/>
          <w:sz w:val="20"/>
          <w:szCs w:val="20"/>
          <w:u w:val="single"/>
          <w:lang w:val="af-ZA"/>
        </w:rPr>
        <w:t xml:space="preserve">            </w:t>
      </w:r>
    </w:p>
    <w:p w14:paraId="0F7E9E8F" w14:textId="77777777" w:rsidR="000036EF" w:rsidRPr="000036EF" w:rsidRDefault="000036EF" w:rsidP="000036EF">
      <w:pPr>
        <w:spacing w:after="0" w:line="240" w:lineRule="auto"/>
        <w:ind w:firstLine="720"/>
        <w:jc w:val="both"/>
        <w:rPr>
          <w:rFonts w:ascii="GHEA Grapalat" w:eastAsia="Times New Roman" w:hAnsi="GHEA Grapalat" w:cs="Times New Roman"/>
          <w:sz w:val="20"/>
          <w:szCs w:val="20"/>
          <w:lang w:val="af-ZA"/>
        </w:rPr>
      </w:pPr>
    </w:p>
    <w:p w14:paraId="48EFE174" w14:textId="29087B77" w:rsidR="000036EF" w:rsidRPr="000036EF" w:rsidRDefault="000036EF" w:rsidP="000036EF">
      <w:pPr>
        <w:spacing w:after="0" w:line="240" w:lineRule="auto"/>
        <w:ind w:firstLine="708"/>
        <w:rPr>
          <w:rFonts w:ascii="GHEA Grapalat" w:eastAsia="Times New Roman" w:hAnsi="GHEA Grapalat" w:cs="Times New Roman"/>
          <w:sz w:val="20"/>
          <w:szCs w:val="20"/>
          <w:lang w:val="af-ZA"/>
        </w:rPr>
      </w:pPr>
      <w:r w:rsidRPr="000036EF">
        <w:rPr>
          <w:rFonts w:ascii="GHEA Grapalat" w:eastAsia="Times New Roman" w:hAnsi="GHEA Grapalat" w:cs="Times New Roman"/>
          <w:sz w:val="20"/>
          <w:szCs w:val="20"/>
          <w:lang w:val="af-ZA"/>
        </w:rPr>
        <w:t>Պատվիրատուն`</w:t>
      </w:r>
      <w:r>
        <w:rPr>
          <w:rFonts w:ascii="GHEA Grapalat" w:eastAsia="Times New Roman" w:hAnsi="GHEA Grapalat" w:cs="Times New Roman"/>
          <w:sz w:val="20"/>
          <w:szCs w:val="20"/>
          <w:lang w:val="hy-AM"/>
        </w:rPr>
        <w:t xml:space="preserve">  Մեղրաձորի  համայնքապետարանը</w:t>
      </w:r>
      <w:r w:rsidRPr="000036EF">
        <w:rPr>
          <w:rFonts w:ascii="GHEA Grapalat" w:eastAsia="Times New Roman" w:hAnsi="GHEA Grapalat" w:cs="Times New Roman"/>
          <w:sz w:val="20"/>
          <w:szCs w:val="20"/>
          <w:lang w:val="af-ZA"/>
        </w:rPr>
        <w:t>, որը գտնվում է</w:t>
      </w:r>
      <w:r>
        <w:rPr>
          <w:rFonts w:ascii="GHEA Grapalat" w:eastAsia="Times New Roman" w:hAnsi="GHEA Grapalat" w:cs="Times New Roman"/>
          <w:sz w:val="20"/>
          <w:szCs w:val="20"/>
          <w:lang w:val="hy-AM"/>
        </w:rPr>
        <w:t xml:space="preserve">   Կոտայքի  մարզի  Մեղրաձոր  համայնք   գ</w:t>
      </w:r>
      <w:r w:rsidRPr="000036EF">
        <w:rPr>
          <w:rFonts w:ascii="GHEA Grapalat" w:eastAsia="Times New Roman" w:hAnsi="GHEA Grapalat" w:cs="Times New Roman"/>
          <w:sz w:val="20"/>
          <w:szCs w:val="20"/>
          <w:lang w:val="af-ZA"/>
        </w:rPr>
        <w:t>.</w:t>
      </w:r>
      <w:r>
        <w:rPr>
          <w:rFonts w:ascii="GHEA Grapalat" w:eastAsia="Times New Roman" w:hAnsi="GHEA Grapalat" w:cs="Times New Roman"/>
          <w:sz w:val="20"/>
          <w:szCs w:val="20"/>
          <w:lang w:val="af-ZA"/>
        </w:rPr>
        <w:t xml:space="preserve"> </w:t>
      </w:r>
      <w:r>
        <w:rPr>
          <w:rFonts w:ascii="GHEA Grapalat" w:eastAsia="Times New Roman" w:hAnsi="GHEA Grapalat" w:cs="Times New Roman"/>
          <w:sz w:val="20"/>
          <w:szCs w:val="20"/>
          <w:lang w:val="hy-AM"/>
        </w:rPr>
        <w:t>Մեղրաձոր  7փողոց  2 շենք</w:t>
      </w:r>
      <w:r w:rsidRPr="000036EF">
        <w:rPr>
          <w:rFonts w:ascii="GHEA Grapalat" w:eastAsia="Times New Roman" w:hAnsi="GHEA Grapalat" w:cs="Times New Roman"/>
          <w:sz w:val="20"/>
          <w:szCs w:val="20"/>
          <w:lang w:val="af-ZA"/>
        </w:rPr>
        <w:t xml:space="preserve"> հասցեում,հայտարարում է բաց մրցույթ, որն իրականացվում է մեկ փուլով:</w:t>
      </w:r>
    </w:p>
    <w:p w14:paraId="59E6C801" w14:textId="32A5E1F7" w:rsidR="000036EF" w:rsidRPr="000036EF" w:rsidRDefault="000036EF" w:rsidP="000036EF">
      <w:pPr>
        <w:spacing w:after="0" w:line="240" w:lineRule="auto"/>
        <w:jc w:val="both"/>
        <w:rPr>
          <w:rFonts w:ascii="GHEA Grapalat" w:eastAsia="Times New Roman" w:hAnsi="GHEA Grapalat" w:cs="Times New Roman"/>
          <w:sz w:val="20"/>
          <w:szCs w:val="20"/>
          <w:lang w:val="af-ZA"/>
        </w:rPr>
      </w:pPr>
      <w:r w:rsidRPr="000036EF">
        <w:rPr>
          <w:rFonts w:ascii="GHEA Grapalat" w:eastAsia="Times New Roman" w:hAnsi="GHEA Grapalat" w:cs="Times New Roman"/>
          <w:sz w:val="20"/>
          <w:szCs w:val="20"/>
          <w:lang w:val="af-ZA"/>
        </w:rPr>
        <w:tab/>
      </w:r>
      <w:bookmarkStart w:id="0" w:name="_Hlk23167417"/>
      <w:r w:rsidRPr="000036EF">
        <w:rPr>
          <w:rFonts w:ascii="GHEA Grapalat" w:eastAsia="Times New Roman" w:hAnsi="GHEA Grapalat" w:cs="Times New Roman"/>
          <w:sz w:val="20"/>
          <w:szCs w:val="20"/>
          <w:lang w:val="af-ZA"/>
        </w:rPr>
        <w:t>Սույն ընթացակարգի</w:t>
      </w:r>
      <w:bookmarkEnd w:id="0"/>
      <w:r w:rsidRPr="000036EF">
        <w:rPr>
          <w:rFonts w:ascii="GHEA Grapalat" w:eastAsia="Times New Roman" w:hAnsi="GHEA Grapalat" w:cs="Times New Roman"/>
          <w:sz w:val="20"/>
          <w:szCs w:val="20"/>
          <w:lang w:val="af-ZA"/>
        </w:rPr>
        <w:t xml:space="preserve"> արդյունքում </w:t>
      </w:r>
      <w:r w:rsidRPr="000036EF">
        <w:rPr>
          <w:rFonts w:ascii="GHEA Grapalat" w:eastAsia="Times New Roman" w:hAnsi="GHEA Grapalat" w:cs="Times New Roman"/>
          <w:sz w:val="20"/>
          <w:szCs w:val="20"/>
          <w:lang w:val="hy-AM"/>
        </w:rPr>
        <w:t>ընտրված</w:t>
      </w:r>
      <w:r w:rsidRPr="000036EF">
        <w:rPr>
          <w:rFonts w:ascii="GHEA Grapalat" w:eastAsia="Times New Roman" w:hAnsi="GHEA Grapalat" w:cs="Times New Roman"/>
          <w:sz w:val="20"/>
          <w:szCs w:val="20"/>
          <w:lang w:val="af-ZA"/>
        </w:rPr>
        <w:t xml:space="preserve"> մասնակցին սահմանված կարգով կառաջարկվի կնքել </w:t>
      </w:r>
      <w:r>
        <w:rPr>
          <w:rFonts w:ascii="GHEA Grapalat" w:eastAsia="Times New Roman" w:hAnsi="GHEA Grapalat" w:cs="Times New Roman"/>
          <w:sz w:val="20"/>
          <w:szCs w:val="20"/>
          <w:lang w:val="hy-AM"/>
        </w:rPr>
        <w:t>ասֆալտապատման   աշխատանքի</w:t>
      </w:r>
      <w:r w:rsidRPr="000036EF">
        <w:rPr>
          <w:rFonts w:ascii="GHEA Grapalat" w:eastAsia="Times New Roman" w:hAnsi="GHEA Grapalat" w:cs="Times New Roman"/>
          <w:sz w:val="20"/>
          <w:szCs w:val="20"/>
          <w:lang w:val="af-ZA"/>
        </w:rPr>
        <w:t xml:space="preserve">   կատարման պայմանագիր (այսուհետ` պայմանագիր)։</w:t>
      </w:r>
      <w:r w:rsidRPr="000036EF">
        <w:rPr>
          <w:rFonts w:ascii="GHEA Grapalat" w:eastAsia="Times New Roman" w:hAnsi="GHEA Grapalat" w:cs="Times New Roman"/>
          <w:sz w:val="16"/>
          <w:szCs w:val="16"/>
          <w:lang w:val="af-ZA"/>
        </w:rPr>
        <w:t xml:space="preserve"> </w:t>
      </w:r>
    </w:p>
    <w:p w14:paraId="0593B146" w14:textId="77777777" w:rsidR="000036EF" w:rsidRPr="000036EF" w:rsidRDefault="000036EF" w:rsidP="000036EF">
      <w:pPr>
        <w:spacing w:after="0" w:line="240" w:lineRule="auto"/>
        <w:jc w:val="both"/>
        <w:rPr>
          <w:rFonts w:ascii="GHEA Grapalat" w:eastAsia="Times New Roman" w:hAnsi="GHEA Grapalat" w:cs="Times New Roman"/>
          <w:sz w:val="20"/>
          <w:szCs w:val="20"/>
          <w:lang w:val="af-ZA"/>
        </w:rPr>
      </w:pPr>
      <w:r w:rsidRPr="000036EF">
        <w:rPr>
          <w:rFonts w:ascii="GHEA Grapalat" w:eastAsia="Times New Roman" w:hAnsi="GHEA Grapalat" w:cs="Times New Roman"/>
          <w:sz w:val="20"/>
          <w:szCs w:val="2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0E0474EB" w14:textId="77777777" w:rsidR="000036EF" w:rsidRPr="000036EF" w:rsidRDefault="000036EF" w:rsidP="000036EF">
      <w:pPr>
        <w:spacing w:after="0" w:line="240" w:lineRule="auto"/>
        <w:ind w:firstLine="720"/>
        <w:jc w:val="both"/>
        <w:rPr>
          <w:rFonts w:ascii="GHEA Grapalat" w:eastAsia="Times New Roman" w:hAnsi="GHEA Grapalat" w:cs="Times New Roman"/>
          <w:sz w:val="20"/>
          <w:szCs w:val="20"/>
          <w:lang w:val="af-ZA"/>
        </w:rPr>
      </w:pPr>
      <w:r w:rsidRPr="000036EF">
        <w:rPr>
          <w:rFonts w:ascii="GHEA Grapalat" w:eastAsia="Times New Roman" w:hAnsi="GHEA Grapalat" w:cs="Times New Roman"/>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5C060E79" w14:textId="77777777" w:rsidR="000036EF" w:rsidRPr="000036EF" w:rsidRDefault="000036EF" w:rsidP="000036EF">
      <w:pPr>
        <w:spacing w:after="0" w:line="240" w:lineRule="auto"/>
        <w:ind w:firstLine="720"/>
        <w:jc w:val="both"/>
        <w:rPr>
          <w:rFonts w:ascii="GHEA Grapalat" w:eastAsia="Times New Roman" w:hAnsi="GHEA Grapalat" w:cs="Times New Roman"/>
          <w:sz w:val="20"/>
          <w:szCs w:val="20"/>
          <w:lang w:val="af-ZA"/>
        </w:rPr>
      </w:pPr>
      <w:r w:rsidRPr="000036EF">
        <w:rPr>
          <w:rFonts w:ascii="GHEA Grapalat" w:eastAsia="Times New Roman" w:hAnsi="GHEA Grapalat" w:cs="Times New Roman"/>
          <w:sz w:val="20"/>
          <w:szCs w:val="20"/>
          <w:lang w:val="af-ZA"/>
        </w:rPr>
        <w:t xml:space="preserve">Ընտրված մասնակիցը որոշվում է </w:t>
      </w:r>
      <w:bookmarkStart w:id="1" w:name="_Hlk23167512"/>
      <w:r w:rsidRPr="000036EF">
        <w:rPr>
          <w:rFonts w:ascii="GHEA Grapalat" w:eastAsia="Times New Roman" w:hAnsi="GHEA Grapalat" w:cs="Times New Roman"/>
          <w:sz w:val="20"/>
          <w:szCs w:val="20"/>
          <w:lang w:val="af-ZA"/>
        </w:rPr>
        <w:t xml:space="preserve">ոչ գնային պայմաններով բավարար գնահատված </w:t>
      </w:r>
      <w:bookmarkEnd w:id="1"/>
      <w:r w:rsidRPr="000036EF">
        <w:rPr>
          <w:rFonts w:ascii="GHEA Grapalat" w:eastAsia="Times New Roman" w:hAnsi="GHEA Grapalat" w:cs="Times New Roman"/>
          <w:sz w:val="20"/>
          <w:szCs w:val="20"/>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391358CD" w14:textId="0DE266C1" w:rsidR="000036EF" w:rsidRPr="000036EF" w:rsidRDefault="000036EF" w:rsidP="000036EF">
      <w:pPr>
        <w:spacing w:after="0" w:line="240" w:lineRule="auto"/>
        <w:ind w:firstLine="720"/>
        <w:jc w:val="both"/>
        <w:rPr>
          <w:rFonts w:ascii="GHEA Grapalat" w:eastAsia="Times New Roman" w:hAnsi="GHEA Grapalat" w:cs="Times New Roman"/>
          <w:sz w:val="20"/>
          <w:szCs w:val="20"/>
          <w:lang w:val="af-ZA"/>
        </w:rPr>
      </w:pPr>
      <w:r w:rsidRPr="000036EF">
        <w:rPr>
          <w:rFonts w:ascii="GHEA Grapalat" w:eastAsia="Times New Roman" w:hAnsi="GHEA Grapalat" w:cs="Times New Roman"/>
          <w:sz w:val="20"/>
          <w:szCs w:val="20"/>
          <w:lang w:val="af-ZA"/>
        </w:rPr>
        <w:t xml:space="preserve">Ընթացակարգի հրավերը թղթային ստանալու համար անհրաժեշտ է դիմել պատվիրատուին, մինչև սույն հայտարարության հրապարակման օրվանից հաշված` </w:t>
      </w:r>
      <w:r w:rsidRPr="00033B39">
        <w:rPr>
          <w:rFonts w:ascii="GHEA Grapalat" w:eastAsia="Times New Roman" w:hAnsi="GHEA Grapalat" w:cs="Times New Roman"/>
          <w:sz w:val="20"/>
          <w:szCs w:val="20"/>
          <w:lang w:val="hy-AM"/>
        </w:rPr>
        <w:t>15</w:t>
      </w:r>
      <w:r w:rsidRPr="000036EF">
        <w:rPr>
          <w:rFonts w:ascii="GHEA Grapalat" w:eastAsia="Times New Roman" w:hAnsi="GHEA Grapalat" w:cs="Times New Roman"/>
          <w:sz w:val="20"/>
          <w:szCs w:val="20"/>
          <w:lang w:val="af-ZA"/>
        </w:rPr>
        <w:t xml:space="preserve">-րդ օրը ժամը </w:t>
      </w:r>
      <w:r>
        <w:rPr>
          <w:rFonts w:ascii="GHEA Grapalat" w:eastAsia="Times New Roman" w:hAnsi="GHEA Grapalat" w:cs="Times New Roman"/>
          <w:sz w:val="20"/>
          <w:szCs w:val="20"/>
          <w:lang w:val="hy-AM"/>
        </w:rPr>
        <w:t>15</w:t>
      </w:r>
      <w:r>
        <w:rPr>
          <w:rFonts w:ascii="GHEA Grapalat" w:eastAsia="Times New Roman" w:hAnsi="GHEA Grapalat" w:cs="Times New Roman"/>
          <w:sz w:val="20"/>
          <w:szCs w:val="20"/>
          <w:lang w:val="af-ZA"/>
        </w:rPr>
        <w:t>:00</w:t>
      </w:r>
      <w:r w:rsidRPr="000036EF">
        <w:rPr>
          <w:rFonts w:ascii="GHEA Grapalat" w:eastAsia="Times New Roman" w:hAnsi="GHEA Grapalat" w:cs="Times New Roman"/>
          <w:sz w:val="20"/>
          <w:szCs w:val="20"/>
          <w:lang w:val="af-ZA"/>
        </w:rPr>
        <w:t>-ը։ Ընդ որում, թղթային ձևով հրավեր ստանալու համար պատվիրատուին պետք է ներկայացնել գրավոր դիմում։ Պատվիրատուն ապահովում է թղթային ձևով հրավերի տրամադրումն անվճար։</w:t>
      </w:r>
    </w:p>
    <w:p w14:paraId="36427CD3" w14:textId="77777777" w:rsidR="000036EF" w:rsidRPr="000036EF" w:rsidRDefault="000036EF" w:rsidP="000036EF">
      <w:pPr>
        <w:spacing w:after="0" w:line="240" w:lineRule="auto"/>
        <w:ind w:firstLine="720"/>
        <w:jc w:val="both"/>
        <w:rPr>
          <w:rFonts w:ascii="GHEA Grapalat" w:eastAsia="Times New Roman" w:hAnsi="GHEA Grapalat" w:cs="Times New Roman"/>
          <w:sz w:val="20"/>
          <w:szCs w:val="20"/>
          <w:lang w:val="af-ZA"/>
        </w:rPr>
      </w:pPr>
      <w:r w:rsidRPr="000036EF">
        <w:rPr>
          <w:rFonts w:ascii="GHEA Grapalat" w:eastAsia="Times New Roman" w:hAnsi="GHEA Grapalat" w:cs="Times New Roman"/>
          <w:sz w:val="20"/>
          <w:szCs w:val="2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2FBB8804" w14:textId="77777777" w:rsidR="000036EF" w:rsidRPr="000036EF" w:rsidRDefault="000036EF" w:rsidP="000036EF">
      <w:pPr>
        <w:spacing w:after="0" w:line="240" w:lineRule="auto"/>
        <w:ind w:firstLine="720"/>
        <w:jc w:val="both"/>
        <w:rPr>
          <w:rFonts w:ascii="GHEA Grapalat" w:eastAsia="Times New Roman" w:hAnsi="GHEA Grapalat" w:cs="Times New Roman"/>
          <w:sz w:val="20"/>
          <w:szCs w:val="20"/>
          <w:lang w:val="af-ZA"/>
        </w:rPr>
      </w:pPr>
      <w:r w:rsidRPr="000036EF">
        <w:rPr>
          <w:rFonts w:ascii="GHEA Grapalat" w:eastAsia="Times New Roman" w:hAnsi="GHEA Grapalat" w:cs="Times New Roman"/>
          <w:sz w:val="20"/>
          <w:szCs w:val="20"/>
          <w:lang w:val="af-ZA"/>
        </w:rPr>
        <w:t xml:space="preserve">Հրավեր չստանալը չի սահմանափակում մասնակցի` սույն ընթացակարգին մասնակցելու իրավունքը։ </w:t>
      </w:r>
    </w:p>
    <w:p w14:paraId="7B35FB96" w14:textId="5A740FBD" w:rsidR="000036EF" w:rsidRPr="000036EF" w:rsidRDefault="000036EF" w:rsidP="000036EF">
      <w:pPr>
        <w:spacing w:after="0" w:line="240" w:lineRule="auto"/>
        <w:ind w:firstLine="720"/>
        <w:jc w:val="both"/>
        <w:rPr>
          <w:rFonts w:ascii="GHEA Grapalat" w:eastAsia="Times New Roman" w:hAnsi="GHEA Grapalat" w:cs="Times New Roman"/>
          <w:sz w:val="20"/>
          <w:szCs w:val="20"/>
          <w:lang w:val="af-ZA"/>
        </w:rPr>
      </w:pPr>
      <w:r w:rsidRPr="000036EF">
        <w:rPr>
          <w:rFonts w:ascii="GHEA Grapalat" w:eastAsia="Times New Roman" w:hAnsi="GHEA Grapalat" w:cs="Times New Roman"/>
          <w:sz w:val="20"/>
          <w:szCs w:val="20"/>
          <w:lang w:val="af-ZA"/>
        </w:rPr>
        <w:t>Սույն ընթացակարգին մասնակցության հայտերն անհրաժեշտ է ներկայացնել</w:t>
      </w:r>
      <w:r w:rsidRPr="000036EF">
        <w:rPr>
          <w:rFonts w:ascii="GHEA Grapalat" w:eastAsia="Times New Roman" w:hAnsi="GHEA Grapalat" w:cs="Times New Roman"/>
          <w:sz w:val="20"/>
          <w:szCs w:val="20"/>
          <w:lang w:val="af-ZA" w:eastAsia="ru-RU"/>
        </w:rPr>
        <w:t xml:space="preserve">    </w:t>
      </w:r>
      <w:r>
        <w:rPr>
          <w:rFonts w:ascii="GHEA Grapalat" w:eastAsia="Times New Roman" w:hAnsi="GHEA Grapalat" w:cs="Times New Roman"/>
          <w:sz w:val="20"/>
          <w:szCs w:val="20"/>
          <w:lang w:val="hy-AM"/>
        </w:rPr>
        <w:t>Կոտայքի  մարզ Մեղրաձոր  համայնք գ</w:t>
      </w:r>
      <w:r w:rsidRPr="000036EF">
        <w:rPr>
          <w:rFonts w:ascii="GHEA Grapalat" w:eastAsia="Times New Roman" w:hAnsi="GHEA Grapalat" w:cs="Times New Roman"/>
          <w:sz w:val="20"/>
          <w:szCs w:val="20"/>
          <w:lang w:val="af-ZA"/>
        </w:rPr>
        <w:t>.</w:t>
      </w:r>
      <w:r>
        <w:rPr>
          <w:rFonts w:ascii="GHEA Grapalat" w:eastAsia="Times New Roman" w:hAnsi="GHEA Grapalat" w:cs="Times New Roman"/>
          <w:sz w:val="20"/>
          <w:szCs w:val="20"/>
          <w:lang w:val="af-ZA"/>
        </w:rPr>
        <w:t xml:space="preserve"> </w:t>
      </w:r>
      <w:r>
        <w:rPr>
          <w:rFonts w:ascii="GHEA Grapalat" w:eastAsia="Times New Roman" w:hAnsi="GHEA Grapalat" w:cs="Times New Roman"/>
          <w:sz w:val="20"/>
          <w:szCs w:val="20"/>
          <w:lang w:val="hy-AM"/>
        </w:rPr>
        <w:t xml:space="preserve">Մեղրաձոր  7 փողոց  2 շենք </w:t>
      </w:r>
      <w:r w:rsidRPr="000036EF">
        <w:rPr>
          <w:rFonts w:ascii="GHEA Grapalat" w:eastAsia="Times New Roman" w:hAnsi="GHEA Grapalat" w:cs="Times New Roman"/>
          <w:sz w:val="20"/>
          <w:szCs w:val="20"/>
          <w:lang w:val="af-ZA"/>
        </w:rPr>
        <w:t>հասցեով,փաստաթղթային ձևով</w:t>
      </w:r>
      <w:r w:rsidRPr="000036EF">
        <w:rPr>
          <w:rFonts w:ascii="GHEA Grapalat" w:eastAsia="Times New Roman" w:hAnsi="GHEA Grapalat" w:cs="Times New Roman"/>
          <w:sz w:val="20"/>
          <w:szCs w:val="20"/>
          <w:lang w:val="af-ZA" w:eastAsia="ru-RU"/>
        </w:rPr>
        <w:t xml:space="preserve"> </w:t>
      </w:r>
      <w:r w:rsidRPr="000036EF">
        <w:rPr>
          <w:rFonts w:ascii="GHEA Grapalat" w:eastAsia="Times New Roman" w:hAnsi="GHEA Grapalat" w:cs="Times New Roman"/>
          <w:sz w:val="20"/>
          <w:szCs w:val="20"/>
          <w:lang w:val="af-ZA"/>
        </w:rPr>
        <w:t xml:space="preserve">մինչև սույն հայտարարության հրապարակման օրվանից հաշված </w:t>
      </w:r>
      <w:r w:rsidRPr="00B66B22">
        <w:rPr>
          <w:rFonts w:ascii="GHEA Grapalat" w:eastAsia="Times New Roman" w:hAnsi="GHEA Grapalat" w:cs="Times New Roman"/>
          <w:sz w:val="20"/>
          <w:szCs w:val="20"/>
          <w:lang w:val="hy-AM"/>
        </w:rPr>
        <w:t>15</w:t>
      </w:r>
      <w:r w:rsidRPr="000036EF">
        <w:rPr>
          <w:rFonts w:ascii="GHEA Grapalat" w:eastAsia="Times New Roman" w:hAnsi="GHEA Grapalat" w:cs="Times New Roman"/>
          <w:sz w:val="20"/>
          <w:szCs w:val="20"/>
          <w:lang w:val="af-ZA"/>
        </w:rPr>
        <w:t>-րդ օրվա ժամը</w:t>
      </w:r>
      <w:r>
        <w:rPr>
          <w:rFonts w:ascii="GHEA Grapalat" w:eastAsia="Times New Roman" w:hAnsi="GHEA Grapalat" w:cs="Times New Roman"/>
          <w:sz w:val="20"/>
          <w:szCs w:val="20"/>
          <w:lang w:val="hy-AM"/>
        </w:rPr>
        <w:t xml:space="preserve"> 15</w:t>
      </w:r>
      <w:r>
        <w:rPr>
          <w:rFonts w:ascii="GHEA Grapalat" w:eastAsia="Times New Roman" w:hAnsi="GHEA Grapalat" w:cs="Times New Roman"/>
          <w:sz w:val="20"/>
          <w:szCs w:val="20"/>
          <w:lang w:val="af-ZA"/>
        </w:rPr>
        <w:t>:00</w:t>
      </w:r>
      <w:r w:rsidRPr="000036EF">
        <w:rPr>
          <w:rFonts w:ascii="GHEA Grapalat" w:eastAsia="Times New Roman" w:hAnsi="GHEA Grapalat" w:cs="Times New Roman"/>
          <w:sz w:val="20"/>
          <w:szCs w:val="20"/>
          <w:lang w:val="af-ZA"/>
        </w:rPr>
        <w:t xml:space="preserve"> -ը: Հայտերը, հայերենից բացի, կարող են ներկայացվել նաև անգլերեն կամ ռուսերեն: </w:t>
      </w:r>
    </w:p>
    <w:p w14:paraId="19AC6E69" w14:textId="4C8894A8" w:rsidR="000036EF" w:rsidRPr="000036EF" w:rsidRDefault="000036EF" w:rsidP="000036EF">
      <w:pPr>
        <w:spacing w:after="0" w:line="240" w:lineRule="auto"/>
        <w:ind w:firstLine="708"/>
        <w:jc w:val="both"/>
        <w:rPr>
          <w:rFonts w:ascii="GHEA Grapalat" w:eastAsia="Times New Roman" w:hAnsi="GHEA Grapalat" w:cs="Times New Roman"/>
          <w:sz w:val="20"/>
          <w:szCs w:val="20"/>
          <w:lang w:val="af-ZA"/>
        </w:rPr>
      </w:pPr>
      <w:r w:rsidRPr="000036EF">
        <w:rPr>
          <w:rFonts w:ascii="GHEA Grapalat" w:eastAsia="Times New Roman" w:hAnsi="GHEA Grapalat" w:cs="Times New Roman"/>
          <w:sz w:val="20"/>
          <w:szCs w:val="20"/>
          <w:lang w:val="af-ZA"/>
        </w:rPr>
        <w:t xml:space="preserve">Հայտերի բացումը տեղի կունենա </w:t>
      </w:r>
      <w:r>
        <w:rPr>
          <w:rFonts w:ascii="GHEA Grapalat" w:eastAsia="Times New Roman" w:hAnsi="GHEA Grapalat" w:cs="Times New Roman"/>
          <w:sz w:val="20"/>
          <w:szCs w:val="20"/>
          <w:lang w:val="hy-AM"/>
        </w:rPr>
        <w:t>Կոտայքի  մարզ  Մեղրաձոր  համայնք  գ</w:t>
      </w:r>
      <w:r w:rsidRPr="000036EF">
        <w:rPr>
          <w:rFonts w:ascii="GHEA Grapalat" w:eastAsia="Times New Roman" w:hAnsi="GHEA Grapalat" w:cs="Times New Roman"/>
          <w:sz w:val="20"/>
          <w:szCs w:val="20"/>
          <w:lang w:val="af-ZA"/>
        </w:rPr>
        <w:t>.</w:t>
      </w:r>
      <w:r>
        <w:rPr>
          <w:rFonts w:ascii="GHEA Grapalat" w:eastAsia="Times New Roman" w:hAnsi="GHEA Grapalat" w:cs="Times New Roman"/>
          <w:sz w:val="20"/>
          <w:szCs w:val="20"/>
          <w:lang w:val="af-ZA"/>
        </w:rPr>
        <w:t xml:space="preserve">  </w:t>
      </w:r>
      <w:r>
        <w:rPr>
          <w:rFonts w:ascii="GHEA Grapalat" w:eastAsia="Times New Roman" w:hAnsi="GHEA Grapalat" w:cs="Times New Roman"/>
          <w:sz w:val="20"/>
          <w:szCs w:val="20"/>
          <w:lang w:val="hy-AM"/>
        </w:rPr>
        <w:t xml:space="preserve">Մեղրաձոր  7 փողոց  2շենք  </w:t>
      </w:r>
      <w:r w:rsidRPr="000036EF">
        <w:rPr>
          <w:rFonts w:ascii="GHEA Grapalat" w:eastAsia="Times New Roman" w:hAnsi="GHEA Grapalat" w:cs="Times New Roman"/>
          <w:sz w:val="20"/>
          <w:szCs w:val="20"/>
          <w:lang w:val="af-ZA"/>
        </w:rPr>
        <w:t xml:space="preserve">հասցեում, </w:t>
      </w:r>
      <w:r>
        <w:rPr>
          <w:rFonts w:ascii="GHEA Grapalat" w:eastAsia="Times New Roman" w:hAnsi="GHEA Grapalat" w:cs="Times New Roman"/>
          <w:sz w:val="20"/>
          <w:szCs w:val="20"/>
          <w:lang w:val="hy-AM"/>
        </w:rPr>
        <w:t>2021թ</w:t>
      </w:r>
      <w:r w:rsidRPr="00B66B22">
        <w:rPr>
          <w:rFonts w:ascii="GHEA Grapalat" w:eastAsia="Times New Roman" w:hAnsi="GHEA Grapalat" w:cs="Times New Roman"/>
          <w:sz w:val="20"/>
          <w:szCs w:val="20"/>
          <w:lang w:val="af-ZA"/>
        </w:rPr>
        <w:t>.</w:t>
      </w:r>
      <w:r w:rsidRPr="000036EF">
        <w:rPr>
          <w:rFonts w:ascii="GHEA Grapalat" w:eastAsia="Times New Roman" w:hAnsi="GHEA Grapalat" w:cs="Times New Roman"/>
          <w:sz w:val="20"/>
          <w:szCs w:val="20"/>
          <w:lang w:val="af-ZA"/>
        </w:rPr>
        <w:t xml:space="preserve">  </w:t>
      </w:r>
      <w:r>
        <w:rPr>
          <w:rFonts w:ascii="GHEA Grapalat" w:eastAsia="Times New Roman" w:hAnsi="GHEA Grapalat" w:cs="Times New Roman"/>
          <w:sz w:val="20"/>
          <w:szCs w:val="20"/>
          <w:lang w:val="hy-AM"/>
        </w:rPr>
        <w:t xml:space="preserve">օգոստոսի </w:t>
      </w:r>
      <w:r w:rsidRPr="000036EF">
        <w:rPr>
          <w:rFonts w:ascii="GHEA Grapalat" w:eastAsia="Times New Roman" w:hAnsi="GHEA Grapalat" w:cs="Times New Roman"/>
          <w:sz w:val="20"/>
          <w:szCs w:val="20"/>
          <w:lang w:val="af-ZA"/>
        </w:rPr>
        <w:t xml:space="preserve"> </w:t>
      </w:r>
      <w:r w:rsidR="002B1391">
        <w:rPr>
          <w:rFonts w:ascii="GHEA Grapalat" w:eastAsia="Times New Roman" w:hAnsi="GHEA Grapalat" w:cs="Times New Roman"/>
          <w:sz w:val="20"/>
          <w:szCs w:val="20"/>
          <w:lang w:val="hy-AM"/>
        </w:rPr>
        <w:t>1</w:t>
      </w:r>
      <w:r w:rsidR="008861A1">
        <w:rPr>
          <w:rFonts w:ascii="GHEA Grapalat" w:eastAsia="Times New Roman" w:hAnsi="GHEA Grapalat" w:cs="Times New Roman"/>
          <w:sz w:val="20"/>
          <w:szCs w:val="20"/>
          <w:lang w:val="hy-AM"/>
        </w:rPr>
        <w:t>9</w:t>
      </w:r>
      <w:r w:rsidRPr="000036EF">
        <w:rPr>
          <w:rFonts w:ascii="GHEA Grapalat" w:eastAsia="Times New Roman" w:hAnsi="GHEA Grapalat" w:cs="Times New Roman"/>
          <w:sz w:val="20"/>
          <w:szCs w:val="20"/>
          <w:lang w:val="af-ZA"/>
        </w:rPr>
        <w:t xml:space="preserve">-ին ժամը  </w:t>
      </w:r>
      <w:r w:rsidRPr="000036EF">
        <w:rPr>
          <w:rFonts w:ascii="GHEA Grapalat" w:eastAsia="Times New Roman" w:hAnsi="GHEA Grapalat" w:cs="Times New Roman"/>
          <w:sz w:val="20"/>
          <w:szCs w:val="20"/>
          <w:lang w:val="hy-AM"/>
        </w:rPr>
        <w:t>15</w:t>
      </w:r>
      <w:r w:rsidRPr="00B66B22">
        <w:rPr>
          <w:rFonts w:ascii="GHEA Grapalat" w:eastAsia="Times New Roman" w:hAnsi="GHEA Grapalat" w:cs="Times New Roman"/>
          <w:sz w:val="20"/>
          <w:szCs w:val="20"/>
          <w:lang w:val="af-ZA"/>
        </w:rPr>
        <w:t>:00</w:t>
      </w:r>
      <w:r w:rsidRPr="000036EF">
        <w:rPr>
          <w:rFonts w:ascii="GHEA Grapalat" w:eastAsia="Times New Roman" w:hAnsi="GHEA Grapalat" w:cs="Times New Roman"/>
          <w:sz w:val="20"/>
          <w:szCs w:val="20"/>
          <w:lang w:val="af-ZA"/>
        </w:rPr>
        <w:t xml:space="preserve">-ին։   </w:t>
      </w:r>
    </w:p>
    <w:p w14:paraId="07145F8E" w14:textId="77777777" w:rsidR="000036EF" w:rsidRPr="000036EF" w:rsidRDefault="000036EF" w:rsidP="000036EF">
      <w:pPr>
        <w:spacing w:after="0" w:line="240" w:lineRule="auto"/>
        <w:ind w:firstLine="720"/>
        <w:jc w:val="both"/>
        <w:rPr>
          <w:rFonts w:ascii="GHEA Grapalat" w:eastAsia="Times New Roman" w:hAnsi="GHEA Grapalat" w:cs="Times New Roman"/>
          <w:sz w:val="20"/>
          <w:szCs w:val="20"/>
          <w:lang w:val="af-ZA"/>
        </w:rPr>
      </w:pPr>
      <w:r w:rsidRPr="000036EF">
        <w:rPr>
          <w:rFonts w:ascii="GHEA Grapalat" w:eastAsia="Times New Roman" w:hAnsi="GHEA Grapalat" w:cs="Times New Roman"/>
          <w:sz w:val="20"/>
          <w:szCs w:val="20"/>
          <w:lang w:val="af-ZA"/>
        </w:rPr>
        <w:t xml:space="preserve">Սույն ընթացակարգի վերաբերյալ բողոքները պետք է ներկայացնել գնումների հետ կապված բողոքներ քննող անձին` ք. Երևան, Մելիք-Ադամյան փող. 1  հասցեով։ Բողոքարկումն իրականացվում է սույն մրցույթի հրավերով սահմանված կարգով։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«900008000482» գանձապետական հաշվեհամարին: </w:t>
      </w:r>
    </w:p>
    <w:p w14:paraId="33A280E9" w14:textId="18A74E84" w:rsidR="000036EF" w:rsidRPr="000036EF" w:rsidRDefault="000036EF" w:rsidP="000036EF">
      <w:pPr>
        <w:spacing w:after="0" w:line="240" w:lineRule="auto"/>
        <w:ind w:firstLine="720"/>
        <w:jc w:val="both"/>
        <w:rPr>
          <w:rFonts w:ascii="GHEA Grapalat" w:eastAsia="Times New Roman" w:hAnsi="GHEA Grapalat" w:cs="Times New Roman"/>
          <w:sz w:val="20"/>
          <w:szCs w:val="20"/>
          <w:lang w:val="af-ZA"/>
        </w:rPr>
      </w:pPr>
      <w:r w:rsidRPr="000036EF">
        <w:rPr>
          <w:rFonts w:ascii="GHEA Grapalat" w:eastAsia="Times New Roman" w:hAnsi="GHEA Grapalat" w:cs="Times New Roman"/>
          <w:sz w:val="20"/>
          <w:szCs w:val="20"/>
          <w:lang w:val="af-ZA"/>
        </w:rPr>
        <w:t xml:space="preserve">Սույն հայտարարության հետ կապված լրացուցիչ տեղեկություններ ստանալու համար կարող եք դիմել գնահատող հանձնաժողովի քարտուղար ` </w:t>
      </w:r>
      <w:r w:rsidRPr="000036EF">
        <w:rPr>
          <w:rFonts w:ascii="GHEA Grapalat" w:eastAsia="Times New Roman" w:hAnsi="GHEA Grapalat" w:cs="Times New Roman"/>
          <w:sz w:val="20"/>
          <w:szCs w:val="20"/>
          <w:lang w:val="hy-AM"/>
        </w:rPr>
        <w:t>Աշխեն  Սուքիասյան</w:t>
      </w:r>
      <w:r w:rsidRPr="000036EF">
        <w:rPr>
          <w:rFonts w:ascii="GHEA Grapalat" w:eastAsia="Times New Roman" w:hAnsi="GHEA Grapalat" w:cs="Times New Roman"/>
          <w:sz w:val="20"/>
          <w:szCs w:val="20"/>
          <w:lang w:val="af-ZA"/>
        </w:rPr>
        <w:t>ին</w:t>
      </w:r>
    </w:p>
    <w:p w14:paraId="6E42FF99" w14:textId="77777777" w:rsidR="000036EF" w:rsidRDefault="000036EF" w:rsidP="000036EF">
      <w:pPr>
        <w:spacing w:after="0" w:line="240" w:lineRule="auto"/>
        <w:jc w:val="both"/>
        <w:rPr>
          <w:rFonts w:ascii="GHEA Grapalat" w:eastAsia="Times New Roman" w:hAnsi="GHEA Grapalat" w:cs="Times New Roman"/>
          <w:sz w:val="20"/>
          <w:szCs w:val="20"/>
          <w:lang w:val="af-ZA"/>
        </w:rPr>
      </w:pPr>
      <w:r w:rsidRPr="000036EF">
        <w:rPr>
          <w:rFonts w:ascii="GHEA Grapalat" w:eastAsia="Times New Roman" w:hAnsi="GHEA Grapalat" w:cs="Times New Roman"/>
          <w:sz w:val="20"/>
          <w:szCs w:val="20"/>
          <w:lang w:val="af-ZA"/>
        </w:rPr>
        <w:tab/>
      </w:r>
      <w:r w:rsidRPr="000036EF">
        <w:rPr>
          <w:rFonts w:ascii="GHEA Grapalat" w:eastAsia="Times New Roman" w:hAnsi="GHEA Grapalat" w:cs="Times New Roman"/>
          <w:sz w:val="20"/>
          <w:szCs w:val="20"/>
          <w:lang w:val="af-ZA"/>
        </w:rPr>
        <w:tab/>
      </w:r>
      <w:r w:rsidRPr="000036EF">
        <w:rPr>
          <w:rFonts w:ascii="GHEA Grapalat" w:eastAsia="Times New Roman" w:hAnsi="GHEA Grapalat" w:cs="Times New Roman"/>
          <w:sz w:val="20"/>
          <w:szCs w:val="20"/>
          <w:lang w:val="af-ZA"/>
        </w:rPr>
        <w:tab/>
      </w:r>
      <w:r w:rsidRPr="000036EF">
        <w:rPr>
          <w:rFonts w:ascii="GHEA Grapalat" w:eastAsia="Times New Roman" w:hAnsi="GHEA Grapalat" w:cs="Times New Roman"/>
          <w:sz w:val="20"/>
          <w:szCs w:val="20"/>
          <w:lang w:val="af-ZA"/>
        </w:rPr>
        <w:tab/>
      </w:r>
      <w:r w:rsidRPr="000036EF">
        <w:rPr>
          <w:rFonts w:ascii="GHEA Grapalat" w:eastAsia="Times New Roman" w:hAnsi="GHEA Grapalat" w:cs="Times New Roman"/>
          <w:sz w:val="20"/>
          <w:szCs w:val="20"/>
          <w:lang w:val="af-ZA"/>
        </w:rPr>
        <w:tab/>
        <w:t xml:space="preserve">        </w:t>
      </w:r>
    </w:p>
    <w:p w14:paraId="13DF0F49" w14:textId="547A2DFC" w:rsidR="000036EF" w:rsidRPr="000036EF" w:rsidRDefault="000036EF" w:rsidP="000036EF">
      <w:pPr>
        <w:spacing w:after="0" w:line="240" w:lineRule="auto"/>
        <w:jc w:val="both"/>
        <w:rPr>
          <w:rFonts w:ascii="GHEA Grapalat" w:eastAsia="Times New Roman" w:hAnsi="GHEA Grapalat" w:cs="Times New Roman"/>
          <w:sz w:val="20"/>
          <w:szCs w:val="20"/>
          <w:lang w:val="af-ZA"/>
        </w:rPr>
      </w:pPr>
      <w:r w:rsidRPr="000036EF">
        <w:rPr>
          <w:rFonts w:ascii="GHEA Grapalat" w:eastAsia="Times New Roman" w:hAnsi="GHEA Grapalat" w:cs="Times New Roman"/>
          <w:sz w:val="20"/>
          <w:szCs w:val="20"/>
          <w:lang w:val="af-ZA"/>
        </w:rPr>
        <w:t xml:space="preserve"> Հեռախոս </w:t>
      </w:r>
      <w:r w:rsidRPr="001C42CA">
        <w:rPr>
          <w:rFonts w:ascii="GHEA Grapalat" w:eastAsia="Times New Roman" w:hAnsi="GHEA Grapalat" w:cs="Times New Roman"/>
          <w:sz w:val="20"/>
          <w:szCs w:val="20"/>
          <w:lang w:val="hy-AM"/>
        </w:rPr>
        <w:t>094868611</w:t>
      </w:r>
    </w:p>
    <w:p w14:paraId="5AAFAAE4" w14:textId="203DFEF4" w:rsidR="000036EF" w:rsidRPr="000036EF" w:rsidRDefault="000036EF" w:rsidP="000036EF">
      <w:pPr>
        <w:spacing w:after="0" w:line="240" w:lineRule="auto"/>
        <w:jc w:val="both"/>
        <w:rPr>
          <w:rFonts w:ascii="GHEA Grapalat" w:eastAsia="Times New Roman" w:hAnsi="GHEA Grapalat" w:cs="Times New Roman"/>
          <w:sz w:val="20"/>
          <w:szCs w:val="20"/>
          <w:u w:val="single"/>
          <w:lang w:val="af-ZA"/>
        </w:rPr>
      </w:pPr>
      <w:r w:rsidRPr="000036EF">
        <w:rPr>
          <w:rFonts w:ascii="GHEA Grapalat" w:eastAsia="Times New Roman" w:hAnsi="GHEA Grapalat" w:cs="Times New Roman"/>
          <w:sz w:val="20"/>
          <w:szCs w:val="20"/>
          <w:lang w:val="af-ZA"/>
        </w:rPr>
        <w:t>Էլ. փոստ meghradzor@mail.ru</w:t>
      </w:r>
    </w:p>
    <w:p w14:paraId="3288E58A" w14:textId="251003FF" w:rsidR="000036EF" w:rsidRPr="000036EF" w:rsidRDefault="000036EF" w:rsidP="000036EF">
      <w:pPr>
        <w:spacing w:after="0" w:line="240" w:lineRule="auto"/>
        <w:rPr>
          <w:rFonts w:ascii="GHEA Grapalat" w:eastAsia="Times New Roman" w:hAnsi="GHEA Grapalat" w:cs="Times New Roman"/>
          <w:sz w:val="20"/>
          <w:szCs w:val="20"/>
          <w:lang w:val="af-ZA"/>
        </w:rPr>
      </w:pPr>
      <w:r w:rsidRPr="000036EF">
        <w:rPr>
          <w:rFonts w:ascii="GHEA Grapalat" w:eastAsia="Times New Roman" w:hAnsi="GHEA Grapalat" w:cs="Times New Roman"/>
          <w:sz w:val="20"/>
          <w:szCs w:val="20"/>
          <w:lang w:val="af-ZA"/>
        </w:rPr>
        <w:t xml:space="preserve">Պատվիրատու </w:t>
      </w:r>
      <w:r>
        <w:rPr>
          <w:rFonts w:ascii="GHEA Grapalat" w:eastAsia="Times New Roman" w:hAnsi="GHEA Grapalat" w:cs="Times New Roman"/>
          <w:sz w:val="20"/>
          <w:szCs w:val="20"/>
          <w:lang w:val="hy-AM"/>
        </w:rPr>
        <w:t xml:space="preserve"> Մեղրաձորի  համայնքապետարան</w:t>
      </w:r>
      <w:r w:rsidRPr="000036EF">
        <w:rPr>
          <w:rFonts w:ascii="GHEA Grapalat" w:eastAsia="Times New Roman" w:hAnsi="GHEA Grapalat" w:cs="Times New Roman"/>
          <w:sz w:val="20"/>
          <w:szCs w:val="20"/>
          <w:lang w:val="af-ZA"/>
        </w:rPr>
        <w:tab/>
      </w:r>
    </w:p>
    <w:p w14:paraId="48DABFF1" w14:textId="77777777" w:rsidR="000036EF" w:rsidRPr="000036EF" w:rsidRDefault="000036EF" w:rsidP="000036EF">
      <w:pPr>
        <w:spacing w:after="240" w:line="240" w:lineRule="auto"/>
        <w:ind w:firstLine="709"/>
        <w:jc w:val="both"/>
        <w:rPr>
          <w:rFonts w:ascii="GHEA Grapalat" w:eastAsia="Times New Roman" w:hAnsi="GHEA Grapalat" w:cs="Sylfaen"/>
          <w:b/>
          <w:sz w:val="20"/>
          <w:szCs w:val="20"/>
          <w:lang w:val="es-ES"/>
        </w:rPr>
      </w:pPr>
    </w:p>
    <w:p w14:paraId="0B024E1B" w14:textId="77777777" w:rsidR="000036EF" w:rsidRPr="000036EF" w:rsidRDefault="000036EF" w:rsidP="000036EF">
      <w:pPr>
        <w:spacing w:after="0" w:line="240" w:lineRule="auto"/>
        <w:ind w:left="1404" w:firstLine="720"/>
        <w:jc w:val="both"/>
        <w:rPr>
          <w:rFonts w:ascii="GHEA Grapalat" w:eastAsia="Times New Roman" w:hAnsi="GHEA Grapalat" w:cs="Times New Roman"/>
          <w:sz w:val="20"/>
          <w:szCs w:val="20"/>
          <w:lang w:val="af-ZA"/>
        </w:rPr>
      </w:pPr>
    </w:p>
    <w:p w14:paraId="727B1535" w14:textId="77777777" w:rsidR="000036EF" w:rsidRPr="000036EF" w:rsidRDefault="000036EF" w:rsidP="000036EF">
      <w:pPr>
        <w:spacing w:after="0" w:line="240" w:lineRule="auto"/>
        <w:ind w:left="1404" w:firstLine="720"/>
        <w:jc w:val="both"/>
        <w:rPr>
          <w:rFonts w:ascii="GHEA Grapalat" w:eastAsia="Times New Roman" w:hAnsi="GHEA Grapalat" w:cs="Times New Roman"/>
          <w:sz w:val="20"/>
          <w:szCs w:val="20"/>
          <w:lang w:val="af-ZA"/>
        </w:rPr>
      </w:pPr>
    </w:p>
    <w:p w14:paraId="76E98351" w14:textId="77777777" w:rsidR="000036EF" w:rsidRPr="000036EF" w:rsidRDefault="000036EF" w:rsidP="000036EF">
      <w:pPr>
        <w:spacing w:after="120" w:line="240" w:lineRule="auto"/>
        <w:ind w:right="-7" w:firstLine="567"/>
        <w:jc w:val="right"/>
        <w:rPr>
          <w:rFonts w:ascii="GHEA Grapalat" w:eastAsia="Times New Roman" w:hAnsi="GHEA Grapalat" w:cs="Sylfaen"/>
          <w:i/>
          <w:szCs w:val="24"/>
          <w:lang w:val="af-ZA"/>
        </w:rPr>
      </w:pPr>
    </w:p>
    <w:p w14:paraId="29A980C4" w14:textId="77777777" w:rsidR="000036EF" w:rsidRPr="000036EF" w:rsidRDefault="000036EF" w:rsidP="00B071FF">
      <w:pPr>
        <w:spacing w:after="120" w:line="240" w:lineRule="auto"/>
        <w:ind w:right="-7"/>
        <w:rPr>
          <w:rFonts w:ascii="GHEA Grapalat" w:eastAsia="Times New Roman" w:hAnsi="GHEA Grapalat" w:cs="Sylfaen"/>
          <w:i/>
          <w:szCs w:val="24"/>
          <w:lang w:val="af-ZA"/>
        </w:rPr>
      </w:pPr>
    </w:p>
    <w:p w14:paraId="6283B7A8" w14:textId="77777777" w:rsidR="00473236" w:rsidRPr="00B66B22" w:rsidRDefault="00473236" w:rsidP="00473236">
      <w:pPr>
        <w:widowControl w:val="0"/>
        <w:spacing w:line="240" w:lineRule="auto"/>
        <w:jc w:val="center"/>
        <w:rPr>
          <w:rFonts w:ascii="GHEA Grapalat" w:eastAsia="Times New Roman" w:hAnsi="GHEA Grapalat" w:cs="Times New Roman"/>
          <w:sz w:val="20"/>
          <w:szCs w:val="20"/>
          <w:lang w:val="af-ZA" w:eastAsia="ru-RU" w:bidi="ru-RU"/>
        </w:rPr>
      </w:pPr>
      <w:r w:rsidRPr="00B66B22">
        <w:rPr>
          <w:rFonts w:ascii="GHEA Grapalat" w:eastAsia="Times New Roman" w:hAnsi="GHEA Grapalat" w:cs="Times New Roman"/>
          <w:sz w:val="20"/>
          <w:szCs w:val="20"/>
          <w:lang w:val="af-ZA" w:eastAsia="ru-RU" w:bidi="ru-RU"/>
        </w:rPr>
        <w:lastRenderedPageBreak/>
        <w:t>ОБЪЯВЛЕНИЕ</w:t>
      </w:r>
    </w:p>
    <w:p w14:paraId="40AC940D" w14:textId="34A8A9A4" w:rsidR="00473236" w:rsidRPr="00B66B22" w:rsidRDefault="00473236" w:rsidP="00B071FF">
      <w:pPr>
        <w:widowControl w:val="0"/>
        <w:spacing w:line="240" w:lineRule="auto"/>
        <w:jc w:val="center"/>
        <w:rPr>
          <w:rFonts w:ascii="GHEA Grapalat" w:eastAsia="Times New Roman" w:hAnsi="GHEA Grapalat" w:cs="Times New Roman"/>
          <w:sz w:val="20"/>
          <w:szCs w:val="20"/>
          <w:lang w:val="af-ZA" w:eastAsia="ru-RU" w:bidi="ru-RU"/>
        </w:rPr>
      </w:pPr>
      <w:r w:rsidRPr="00B66B22">
        <w:rPr>
          <w:rFonts w:ascii="GHEA Grapalat" w:eastAsia="Times New Roman" w:hAnsi="GHEA Grapalat" w:cs="Times New Roman"/>
          <w:sz w:val="20"/>
          <w:szCs w:val="20"/>
          <w:lang w:val="af-ZA" w:eastAsia="ru-RU" w:bidi="ru-RU"/>
        </w:rPr>
        <w:t>ОБ ОТКРЫТОМ КОНКУРСЕ</w:t>
      </w:r>
      <w:r w:rsidRPr="00B66B22">
        <w:rPr>
          <w:rFonts w:ascii="GHEA Grapalat" w:eastAsia="Times New Roman" w:hAnsi="GHEA Grapalat" w:cs="Times New Roman"/>
          <w:sz w:val="20"/>
          <w:szCs w:val="20"/>
          <w:vertAlign w:val="superscript"/>
          <w:lang w:val="af-ZA" w:eastAsia="ru-RU" w:bidi="ru-RU"/>
        </w:rPr>
        <w:footnoteReference w:customMarkFollows="1" w:id="1"/>
        <w:t>*</w:t>
      </w:r>
    </w:p>
    <w:p w14:paraId="37B88639" w14:textId="4F876732" w:rsidR="00473236" w:rsidRPr="00473236" w:rsidRDefault="00473236" w:rsidP="00B071FF">
      <w:pPr>
        <w:pStyle w:val="HTMLPreformatted"/>
        <w:shd w:val="clear" w:color="auto" w:fill="F8F9FA"/>
        <w:spacing w:line="540" w:lineRule="atLeast"/>
        <w:rPr>
          <w:rFonts w:ascii="inherit" w:eastAsia="Times New Roman" w:hAnsi="inherit" w:cs="Courier New"/>
          <w:color w:val="202124"/>
          <w:lang w:val="ru-RU"/>
        </w:rPr>
      </w:pPr>
      <w:r w:rsidRPr="00473236">
        <w:rPr>
          <w:rFonts w:ascii="GHEA Grapalat" w:eastAsia="Times New Roman" w:hAnsi="GHEA Grapalat" w:cs="Times New Roman"/>
          <w:lang w:val="ru-RU" w:eastAsia="ru-RU" w:bidi="ru-RU"/>
        </w:rPr>
        <w:t xml:space="preserve">Настоящий текст объявления утвержден Решением Оценочной Комиссии от </w:t>
      </w:r>
      <w:r w:rsidRPr="00065950">
        <w:rPr>
          <w:rFonts w:ascii="GHEA Grapalat" w:eastAsia="Times New Roman" w:hAnsi="GHEA Grapalat" w:cs="Times New Roman"/>
          <w:lang w:val="hy-AM" w:eastAsia="ru-RU" w:bidi="ru-RU"/>
        </w:rPr>
        <w:t>26</w:t>
      </w:r>
      <w:r w:rsidR="00065950" w:rsidRPr="00065950">
        <w:rPr>
          <w:rFonts w:ascii="GHEA Grapalat" w:eastAsia="Times New Roman" w:hAnsi="GHEA Grapalat" w:cs="Times New Roman"/>
          <w:lang w:val="ru-RU" w:eastAsia="ru-RU" w:bidi="ru-RU"/>
        </w:rPr>
        <w:t xml:space="preserve"> </w:t>
      </w:r>
      <w:r w:rsidRPr="00065950">
        <w:rPr>
          <w:rFonts w:ascii="inherit" w:eastAsia="Times New Roman" w:hAnsi="inherit" w:cs="Courier New"/>
          <w:color w:val="202124"/>
          <w:lang w:val="ru-RU"/>
        </w:rPr>
        <w:t xml:space="preserve"> </w:t>
      </w:r>
      <w:r w:rsidRPr="00065950">
        <w:rPr>
          <w:rFonts w:ascii="GHEA Grapalat" w:eastAsia="Times New Roman" w:hAnsi="GHEA Grapalat" w:cs="Courier New"/>
          <w:color w:val="202124"/>
          <w:lang w:val="ru-RU"/>
        </w:rPr>
        <w:t>июль</w:t>
      </w:r>
      <w:r w:rsidRPr="00473236">
        <w:rPr>
          <w:rFonts w:ascii="GHEA Grapalat" w:eastAsia="Times New Roman" w:hAnsi="GHEA Grapalat" w:cs="Times New Roman"/>
          <w:lang w:val="ru-RU" w:eastAsia="ru-RU" w:bidi="ru-RU"/>
        </w:rPr>
        <w:t xml:space="preserve"> 20</w:t>
      </w:r>
      <w:r w:rsidRPr="00065950">
        <w:rPr>
          <w:rFonts w:ascii="GHEA Grapalat" w:eastAsia="Times New Roman" w:hAnsi="GHEA Grapalat" w:cs="Times New Roman"/>
          <w:lang w:val="ru-RU" w:eastAsia="ru-RU" w:bidi="ru-RU"/>
        </w:rPr>
        <w:t>21</w:t>
      </w:r>
      <w:r w:rsidRPr="00473236">
        <w:rPr>
          <w:rFonts w:ascii="GHEA Grapalat" w:eastAsia="Times New Roman" w:hAnsi="GHEA Grapalat" w:cs="Times New Roman"/>
          <w:lang w:val="ru-RU" w:eastAsia="ru-RU" w:bidi="ru-RU"/>
        </w:rPr>
        <w:t xml:space="preserve"> года </w:t>
      </w:r>
      <w:r w:rsidR="00065950" w:rsidRPr="00065950">
        <w:rPr>
          <w:rFonts w:ascii="GHEA Grapalat" w:eastAsia="Times New Roman" w:hAnsi="GHEA Grapalat" w:cs="Times New Roman"/>
          <w:lang w:eastAsia="ru-RU" w:bidi="ru-RU"/>
        </w:rPr>
        <w:t>N</w:t>
      </w:r>
      <w:r w:rsidR="00065950" w:rsidRPr="00065950">
        <w:rPr>
          <w:rFonts w:ascii="GHEA Grapalat" w:eastAsia="Times New Roman" w:hAnsi="GHEA Grapalat" w:cs="Times New Roman"/>
          <w:lang w:val="ru-RU" w:eastAsia="ru-RU" w:bidi="ru-RU"/>
        </w:rPr>
        <w:t>35</w:t>
      </w:r>
      <w:r w:rsidRPr="00473236">
        <w:rPr>
          <w:rFonts w:ascii="GHEA Grapalat" w:eastAsia="Times New Roman" w:hAnsi="GHEA Grapalat" w:cs="Times New Roman"/>
          <w:lang w:val="ru-RU" w:eastAsia="ru-RU" w:bidi="ru-RU"/>
        </w:rPr>
        <w:t xml:space="preserve"> </w:t>
      </w:r>
    </w:p>
    <w:p w14:paraId="11F34907" w14:textId="39E9493C" w:rsidR="00473236" w:rsidRDefault="00473236" w:rsidP="00B071FF">
      <w:pPr>
        <w:widowControl w:val="0"/>
        <w:spacing w:line="240" w:lineRule="auto"/>
        <w:jc w:val="center"/>
        <w:rPr>
          <w:rFonts w:ascii="GHEA Grapalat" w:eastAsia="Times New Roman" w:hAnsi="GHEA Grapalat" w:cs="Times New Roman"/>
          <w:i/>
          <w:sz w:val="20"/>
          <w:szCs w:val="20"/>
          <w:lang w:val="ru-RU" w:eastAsia="ru-RU" w:bidi="ru-RU"/>
        </w:rPr>
      </w:pPr>
      <w:r w:rsidRPr="00473236">
        <w:rPr>
          <w:rFonts w:ascii="GHEA Grapalat" w:eastAsia="Times New Roman" w:hAnsi="GHEA Grapalat" w:cs="Times New Roman"/>
          <w:sz w:val="20"/>
          <w:szCs w:val="20"/>
          <w:lang w:val="ru-RU" w:eastAsia="ru-RU" w:bidi="ru-RU"/>
        </w:rPr>
        <w:t xml:space="preserve">Код процедуры </w:t>
      </w:r>
      <w:bookmarkStart w:id="2" w:name="_Hlk78277140"/>
      <w:r w:rsidR="00065950" w:rsidRPr="00065950">
        <w:rPr>
          <w:rFonts w:ascii="GHEA Grapalat" w:eastAsia="Times New Roman" w:hAnsi="GHEA Grapalat" w:cs="Times New Roman"/>
          <w:sz w:val="20"/>
          <w:szCs w:val="20"/>
          <w:lang w:eastAsia="ru-RU" w:bidi="ru-RU"/>
        </w:rPr>
        <w:t>KMMH</w:t>
      </w:r>
      <w:r w:rsidR="00065950" w:rsidRPr="00065950">
        <w:rPr>
          <w:rFonts w:ascii="GHEA Grapalat" w:eastAsia="Times New Roman" w:hAnsi="GHEA Grapalat" w:cs="Times New Roman"/>
          <w:sz w:val="20"/>
          <w:szCs w:val="20"/>
          <w:lang w:val="ru-RU" w:eastAsia="ru-RU" w:bidi="ru-RU"/>
        </w:rPr>
        <w:t>-</w:t>
      </w:r>
      <w:r w:rsidRPr="00473236">
        <w:rPr>
          <w:rFonts w:ascii="GHEA Grapalat" w:eastAsia="Times New Roman" w:hAnsi="GHEA Grapalat" w:cs="Times New Roman"/>
          <w:sz w:val="20"/>
          <w:szCs w:val="20"/>
          <w:lang w:val="ru-RU" w:eastAsia="ru-RU" w:bidi="ru-RU"/>
        </w:rPr>
        <w:t>BMAShDzB</w:t>
      </w:r>
      <w:r w:rsidR="00065950" w:rsidRPr="00065950">
        <w:rPr>
          <w:rFonts w:ascii="GHEA Grapalat" w:eastAsia="Times New Roman" w:hAnsi="GHEA Grapalat" w:cs="Times New Roman"/>
          <w:sz w:val="20"/>
          <w:szCs w:val="20"/>
          <w:lang w:val="ru-RU" w:eastAsia="ru-RU" w:bidi="ru-RU"/>
        </w:rPr>
        <w:t>-21</w:t>
      </w:r>
      <w:r w:rsidR="00065950" w:rsidRPr="00B071FF">
        <w:rPr>
          <w:rFonts w:ascii="GHEA Grapalat" w:eastAsia="Times New Roman" w:hAnsi="GHEA Grapalat" w:cs="Times New Roman"/>
          <w:sz w:val="20"/>
          <w:szCs w:val="20"/>
          <w:lang w:val="ru-RU" w:eastAsia="ru-RU" w:bidi="ru-RU"/>
        </w:rPr>
        <w:t>/4</w:t>
      </w:r>
      <w:r w:rsidRPr="00473236">
        <w:rPr>
          <w:rFonts w:ascii="GHEA Grapalat" w:eastAsia="Times New Roman" w:hAnsi="GHEA Grapalat" w:cs="Times New Roman"/>
          <w:i/>
          <w:sz w:val="20"/>
          <w:szCs w:val="20"/>
          <w:lang w:val="ru-RU" w:eastAsia="ru-RU" w:bidi="ru-RU"/>
        </w:rPr>
        <w:t xml:space="preserve"> </w:t>
      </w:r>
      <w:bookmarkEnd w:id="2"/>
    </w:p>
    <w:p w14:paraId="45AB4C27" w14:textId="77777777" w:rsidR="008861A1" w:rsidRPr="00473236" w:rsidRDefault="008861A1" w:rsidP="00B071FF">
      <w:pPr>
        <w:widowControl w:val="0"/>
        <w:spacing w:line="240" w:lineRule="auto"/>
        <w:jc w:val="center"/>
        <w:rPr>
          <w:rFonts w:ascii="GHEA Grapalat" w:eastAsia="Times New Roman" w:hAnsi="GHEA Grapalat" w:cs="Times New Roman"/>
          <w:sz w:val="20"/>
          <w:szCs w:val="20"/>
          <w:lang w:val="hy-AM" w:eastAsia="ru-RU" w:bidi="ru-RU"/>
        </w:rPr>
      </w:pPr>
    </w:p>
    <w:p w14:paraId="4823793A" w14:textId="73AD6254" w:rsidR="00473236" w:rsidRPr="00473236" w:rsidRDefault="008861A1" w:rsidP="00065950">
      <w:pPr>
        <w:pStyle w:val="HTMLPreformatted"/>
        <w:shd w:val="clear" w:color="auto" w:fill="F8F9FA"/>
        <w:rPr>
          <w:rFonts w:ascii="inherit" w:eastAsia="Times New Roman" w:hAnsi="inherit" w:cs="Courier New"/>
          <w:color w:val="202124"/>
          <w:sz w:val="42"/>
          <w:szCs w:val="42"/>
          <w:lang w:val="ru-RU"/>
        </w:rPr>
      </w:pPr>
      <w:r>
        <w:rPr>
          <w:rFonts w:ascii="GHEA Grapalat" w:eastAsia="Times New Roman" w:hAnsi="GHEA Grapalat" w:cs="Times New Roman"/>
          <w:lang w:val="hy-AM" w:eastAsia="ru-RU" w:bidi="ru-RU"/>
        </w:rPr>
        <w:t xml:space="preserve">      </w:t>
      </w:r>
      <w:r w:rsidR="00473236" w:rsidRPr="00473236">
        <w:rPr>
          <w:rFonts w:ascii="GHEA Grapalat" w:eastAsia="Times New Roman" w:hAnsi="GHEA Grapalat" w:cs="Times New Roman"/>
          <w:lang w:val="ru-RU" w:eastAsia="ru-RU" w:bidi="ru-RU"/>
        </w:rPr>
        <w:t xml:space="preserve">Заказчик </w:t>
      </w:r>
      <w:r w:rsidR="00065950" w:rsidRPr="00065950">
        <w:rPr>
          <w:rFonts w:ascii="GHEA Grapalat" w:eastAsia="Times New Roman" w:hAnsi="GHEA Grapalat" w:cs="Courier New"/>
          <w:color w:val="202124"/>
          <w:lang w:val="ru-RU"/>
        </w:rPr>
        <w:t>Община Меградзор</w:t>
      </w:r>
      <w:r w:rsidR="00473236" w:rsidRPr="00473236">
        <w:rPr>
          <w:rFonts w:ascii="GHEA Grapalat" w:eastAsia="Times New Roman" w:hAnsi="GHEA Grapalat" w:cs="Times New Roman"/>
          <w:lang w:val="ru-RU" w:eastAsia="ru-RU" w:bidi="ru-RU"/>
        </w:rPr>
        <w:t>, находящийся по адресу:</w:t>
      </w:r>
      <w:r w:rsidR="00065950" w:rsidRPr="00065950">
        <w:rPr>
          <w:rFonts w:ascii="inherit" w:eastAsia="Times New Roman" w:hAnsi="inherit" w:cs="Courier New"/>
          <w:color w:val="202124"/>
          <w:lang w:val="ru-RU"/>
        </w:rPr>
        <w:t xml:space="preserve"> </w:t>
      </w:r>
      <w:r w:rsidR="00065950" w:rsidRPr="00065950">
        <w:rPr>
          <w:rFonts w:ascii="GHEA Grapalat" w:eastAsia="Times New Roman" w:hAnsi="GHEA Grapalat" w:cs="Courier New"/>
          <w:color w:val="202124"/>
          <w:lang w:val="ru-RU"/>
        </w:rPr>
        <w:t>Котайкская область</w:t>
      </w:r>
      <w:r w:rsidR="00065950" w:rsidRPr="00065950">
        <w:rPr>
          <w:rFonts w:ascii="GHEA Grapalat" w:eastAsia="Times New Roman" w:hAnsi="GHEA Grapalat" w:cs="Courier New"/>
          <w:color w:val="202124"/>
          <w:lang w:val="hy-AM"/>
        </w:rPr>
        <w:t xml:space="preserve">  </w:t>
      </w:r>
      <w:r w:rsidR="00065950" w:rsidRPr="00065950">
        <w:rPr>
          <w:rFonts w:ascii="GHEA Grapalat" w:eastAsia="Times New Roman" w:hAnsi="GHEA Grapalat" w:cs="Courier New"/>
          <w:color w:val="202124"/>
          <w:lang w:val="ru-RU"/>
        </w:rPr>
        <w:t>Меградзорская община</w:t>
      </w:r>
      <w:r w:rsidR="00065950" w:rsidRPr="00065950">
        <w:rPr>
          <w:rFonts w:ascii="GHEA Grapalat" w:eastAsia="Times New Roman" w:hAnsi="GHEA Grapalat" w:cs="Courier New"/>
          <w:color w:val="202124"/>
          <w:lang w:val="hy-AM"/>
        </w:rPr>
        <w:t xml:space="preserve">  </w:t>
      </w:r>
      <w:r w:rsidR="00065950" w:rsidRPr="00065950">
        <w:rPr>
          <w:rFonts w:ascii="GHEA Grapalat" w:eastAsia="Times New Roman" w:hAnsi="GHEA Grapalat" w:cs="Courier New"/>
          <w:color w:val="202124"/>
          <w:lang w:val="ru-RU"/>
        </w:rPr>
        <w:t>село Меградзор</w:t>
      </w:r>
      <w:r w:rsidR="00065950" w:rsidRPr="00065950">
        <w:rPr>
          <w:rFonts w:ascii="GHEA Grapalat" w:eastAsia="Times New Roman" w:hAnsi="GHEA Grapalat" w:cs="Courier New"/>
          <w:color w:val="202124"/>
          <w:lang w:val="hy-AM"/>
        </w:rPr>
        <w:t xml:space="preserve">  7</w:t>
      </w:r>
      <w:r w:rsidR="00065950" w:rsidRPr="00065950">
        <w:rPr>
          <w:rFonts w:ascii="inherit" w:eastAsia="Times New Roman" w:hAnsi="inherit" w:cs="Courier New"/>
          <w:color w:val="202124"/>
          <w:lang w:val="ru-RU"/>
        </w:rPr>
        <w:t xml:space="preserve"> </w:t>
      </w:r>
      <w:r w:rsidR="00065950" w:rsidRPr="00065950">
        <w:rPr>
          <w:rFonts w:ascii="GHEA Grapalat" w:eastAsia="Times New Roman" w:hAnsi="GHEA Grapalat" w:cs="Courier New"/>
          <w:color w:val="202124"/>
          <w:lang w:val="ru-RU"/>
        </w:rPr>
        <w:t>улица</w:t>
      </w:r>
      <w:r w:rsidR="00065950">
        <w:rPr>
          <w:rFonts w:ascii="GHEA Grapalat" w:eastAsia="Times New Roman" w:hAnsi="GHEA Grapalat" w:cs="Courier New"/>
          <w:color w:val="202124"/>
          <w:lang w:val="hy-AM"/>
        </w:rPr>
        <w:t xml:space="preserve">   2</w:t>
      </w:r>
      <w:r w:rsidR="00065950" w:rsidRPr="00065950">
        <w:rPr>
          <w:rFonts w:ascii="inherit" w:eastAsia="Times New Roman" w:hAnsi="inherit" w:cs="Courier New"/>
          <w:color w:val="202124"/>
          <w:sz w:val="42"/>
          <w:szCs w:val="42"/>
          <w:lang w:val="ru-RU"/>
        </w:rPr>
        <w:t xml:space="preserve"> </w:t>
      </w:r>
      <w:r w:rsidR="00065950" w:rsidRPr="00065950">
        <w:rPr>
          <w:rFonts w:ascii="GHEA Grapalat" w:eastAsia="Times New Roman" w:hAnsi="GHEA Grapalat" w:cs="Courier New"/>
          <w:color w:val="202124"/>
          <w:lang w:val="ru-RU"/>
        </w:rPr>
        <w:t>строительство</w:t>
      </w:r>
      <w:r w:rsidR="00065950">
        <w:rPr>
          <w:rFonts w:ascii="inherit" w:eastAsia="Times New Roman" w:hAnsi="inherit" w:cs="Courier New"/>
          <w:color w:val="202124"/>
          <w:sz w:val="42"/>
          <w:szCs w:val="42"/>
          <w:lang w:val="ru-RU"/>
        </w:rPr>
        <w:t xml:space="preserve"> </w:t>
      </w:r>
      <w:r w:rsidR="00473236" w:rsidRPr="00473236">
        <w:rPr>
          <w:rFonts w:ascii="GHEA Grapalat" w:eastAsia="Times New Roman" w:hAnsi="GHEA Grapalat" w:cs="Times New Roman"/>
          <w:sz w:val="24"/>
          <w:szCs w:val="24"/>
          <w:lang w:val="ru-RU" w:eastAsia="ru-RU" w:bidi="ru-RU"/>
        </w:rPr>
        <w:t>объявляет открытый конкурс, который проводится одним этапом</w:t>
      </w:r>
      <w:r w:rsidR="00473236" w:rsidRPr="00473236">
        <w:rPr>
          <w:rFonts w:ascii="GHEA Grapalat" w:eastAsia="Times New Roman" w:hAnsi="GHEA Grapalat" w:cs="Times New Roman"/>
          <w:sz w:val="24"/>
          <w:szCs w:val="24"/>
          <w:lang w:val="hy-AM" w:eastAsia="ru-RU" w:bidi="ru-RU"/>
        </w:rPr>
        <w:t>.</w:t>
      </w:r>
    </w:p>
    <w:p w14:paraId="423D41D5" w14:textId="2EBFDDAA" w:rsidR="00473236" w:rsidRPr="00473236" w:rsidRDefault="00473236" w:rsidP="00065950">
      <w:pPr>
        <w:widowControl w:val="0"/>
        <w:spacing w:after="0" w:line="240" w:lineRule="auto"/>
        <w:ind w:firstLine="567"/>
        <w:jc w:val="both"/>
        <w:rPr>
          <w:rFonts w:ascii="GHEA Grapalat" w:eastAsia="Times New Roman" w:hAnsi="GHEA Grapalat" w:cs="Times New Roman"/>
          <w:spacing w:val="6"/>
          <w:sz w:val="20"/>
          <w:szCs w:val="20"/>
          <w:lang w:val="ru-RU" w:eastAsia="ru-RU" w:bidi="ru-RU"/>
        </w:rPr>
      </w:pPr>
      <w:r w:rsidRPr="00473236">
        <w:rPr>
          <w:rFonts w:ascii="GHEA Grapalat" w:eastAsia="Times New Roman" w:hAnsi="GHEA Grapalat" w:cs="Times New Roman"/>
          <w:sz w:val="20"/>
          <w:szCs w:val="20"/>
          <w:lang w:val="ru-RU" w:eastAsia="ru-RU" w:bidi="ru-RU"/>
        </w:rPr>
        <w:t>Участнику, отобранному по итогам настоящей процедуры, в</w:t>
      </w:r>
      <w:r w:rsidRPr="00473236">
        <w:rPr>
          <w:rFonts w:ascii="Courier New" w:eastAsia="Times New Roman" w:hAnsi="Courier New" w:cs="Courier New"/>
          <w:sz w:val="20"/>
          <w:szCs w:val="20"/>
          <w:lang w:eastAsia="ru-RU" w:bidi="ru-RU"/>
        </w:rPr>
        <w:t> </w:t>
      </w:r>
      <w:r w:rsidRPr="00473236">
        <w:rPr>
          <w:rFonts w:ascii="GHEA Grapalat" w:eastAsia="Times New Roman" w:hAnsi="GHEA Grapalat" w:cs="Times New Roman"/>
          <w:spacing w:val="6"/>
          <w:sz w:val="20"/>
          <w:szCs w:val="20"/>
          <w:lang w:val="ru-RU" w:eastAsia="ru-RU" w:bidi="ru-RU"/>
        </w:rPr>
        <w:t>установленном</w:t>
      </w:r>
      <w:r w:rsidRPr="00473236">
        <w:rPr>
          <w:rFonts w:ascii="Courier New" w:eastAsia="Times New Roman" w:hAnsi="Courier New" w:cs="Courier New"/>
          <w:spacing w:val="6"/>
          <w:sz w:val="20"/>
          <w:szCs w:val="20"/>
          <w:lang w:eastAsia="ru-RU" w:bidi="ru-RU"/>
        </w:rPr>
        <w:t> </w:t>
      </w:r>
      <w:r w:rsidRPr="00473236">
        <w:rPr>
          <w:rFonts w:ascii="GHEA Grapalat" w:eastAsia="Times New Roman" w:hAnsi="GHEA Grapalat" w:cs="Times New Roman"/>
          <w:spacing w:val="6"/>
          <w:sz w:val="20"/>
          <w:szCs w:val="20"/>
          <w:lang w:val="ru-RU" w:eastAsia="ru-RU" w:bidi="ru-RU"/>
        </w:rPr>
        <w:t xml:space="preserve">порядке будет предложено заключить договор на поставку </w:t>
      </w:r>
      <w:r w:rsidR="00065950" w:rsidRPr="00065950">
        <w:rPr>
          <w:rFonts w:ascii="GHEA Grapalat" w:eastAsia="Times New Roman" w:hAnsi="GHEA Grapalat" w:cs="Courier New"/>
          <w:color w:val="202124"/>
          <w:sz w:val="20"/>
          <w:szCs w:val="20"/>
          <w:lang w:val="ru-RU"/>
        </w:rPr>
        <w:t>асфальтовые работы</w:t>
      </w:r>
      <w:r w:rsidRPr="00473236">
        <w:rPr>
          <w:rFonts w:ascii="GHEA Grapalat" w:eastAsia="Times New Roman" w:hAnsi="GHEA Grapalat" w:cs="Times New Roman"/>
          <w:sz w:val="20"/>
          <w:szCs w:val="20"/>
          <w:lang w:val="ru-RU" w:eastAsia="ru-RU" w:bidi="ru-RU"/>
        </w:rPr>
        <w:t>(далее — договор).</w:t>
      </w:r>
    </w:p>
    <w:p w14:paraId="56C63161" w14:textId="77777777" w:rsidR="00473236" w:rsidRPr="00473236" w:rsidRDefault="00473236" w:rsidP="00065950">
      <w:pPr>
        <w:widowControl w:val="0"/>
        <w:spacing w:after="0" w:line="240" w:lineRule="auto"/>
        <w:ind w:firstLine="567"/>
        <w:jc w:val="both"/>
        <w:rPr>
          <w:rFonts w:ascii="GHEA Grapalat" w:eastAsia="Times New Roman" w:hAnsi="GHEA Grapalat" w:cs="Times New Roman"/>
          <w:sz w:val="20"/>
          <w:szCs w:val="20"/>
          <w:lang w:val="ru-RU" w:eastAsia="ru-RU" w:bidi="ru-RU"/>
        </w:rPr>
      </w:pPr>
      <w:r w:rsidRPr="00473236">
        <w:rPr>
          <w:rFonts w:ascii="GHEA Grapalat" w:eastAsia="Times New Roman" w:hAnsi="GHEA Grapalat" w:cs="Times New Roman"/>
          <w:sz w:val="20"/>
          <w:szCs w:val="20"/>
          <w:lang w:val="ru-RU" w:eastAsia="ru-RU" w:bidi="ru-RU"/>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73236">
        <w:rPr>
          <w:rFonts w:ascii="Courier New" w:eastAsia="Times New Roman" w:hAnsi="Courier New" w:cs="Courier New"/>
          <w:sz w:val="20"/>
          <w:szCs w:val="20"/>
          <w:lang w:eastAsia="ru-RU" w:bidi="ru-RU"/>
        </w:rPr>
        <w:t> </w:t>
      </w:r>
      <w:r w:rsidRPr="00473236">
        <w:rPr>
          <w:rFonts w:ascii="GHEA Grapalat" w:eastAsia="Times New Roman" w:hAnsi="GHEA Grapalat" w:cs="Times New Roman"/>
          <w:sz w:val="20"/>
          <w:szCs w:val="20"/>
          <w:lang w:val="ru-RU" w:eastAsia="ru-RU" w:bidi="ru-RU"/>
        </w:rPr>
        <w:t>настоящей процедуре.</w:t>
      </w:r>
    </w:p>
    <w:p w14:paraId="0C614B0E" w14:textId="77777777" w:rsidR="00473236" w:rsidRPr="00473236" w:rsidRDefault="00473236" w:rsidP="00065950">
      <w:pPr>
        <w:widowControl w:val="0"/>
        <w:spacing w:after="0" w:line="240" w:lineRule="auto"/>
        <w:ind w:firstLine="567"/>
        <w:jc w:val="both"/>
        <w:rPr>
          <w:rFonts w:ascii="GHEA Grapalat" w:eastAsia="Times New Roman" w:hAnsi="GHEA Grapalat" w:cs="Times New Roman"/>
          <w:sz w:val="20"/>
          <w:szCs w:val="20"/>
          <w:lang w:val="ru-RU" w:eastAsia="ru-RU" w:bidi="ru-RU"/>
        </w:rPr>
      </w:pPr>
      <w:r w:rsidRPr="00473236">
        <w:rPr>
          <w:rFonts w:ascii="GHEA Grapalat" w:eastAsia="Times New Roman" w:hAnsi="GHEA Grapalat" w:cs="Times New Roman"/>
          <w:sz w:val="20"/>
          <w:szCs w:val="20"/>
          <w:lang w:val="ru-RU" w:eastAsia="ru-RU" w:bidi="ru-RU"/>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473236" w:rsidDel="00052084">
        <w:rPr>
          <w:rFonts w:ascii="GHEA Grapalat" w:eastAsia="Times New Roman" w:hAnsi="GHEA Grapalat" w:cs="Times New Roman"/>
          <w:sz w:val="20"/>
          <w:szCs w:val="20"/>
          <w:lang w:val="ru-RU" w:eastAsia="ru-RU" w:bidi="ru-RU"/>
        </w:rPr>
        <w:t xml:space="preserve"> </w:t>
      </w:r>
      <w:r w:rsidRPr="00473236">
        <w:rPr>
          <w:rFonts w:ascii="GHEA Grapalat" w:eastAsia="Times New Roman" w:hAnsi="GHEA Grapalat" w:cs="Times New Roman"/>
          <w:sz w:val="20"/>
          <w:szCs w:val="20"/>
          <w:lang w:val="ru-RU" w:eastAsia="ru-RU" w:bidi="ru-RU"/>
        </w:rPr>
        <w:t>Отобранный участник определяется из числа участников, подавших заявки, оцененные удовлетворительно</w:t>
      </w:r>
      <w:r w:rsidRPr="00473236">
        <w:rPr>
          <w:rFonts w:ascii="GHEA Grapalat" w:eastAsia="Times New Roman" w:hAnsi="GHEA Grapalat" w:cs="Times New Roman"/>
          <w:sz w:val="20"/>
          <w:szCs w:val="20"/>
          <w:lang w:val="hy-AM" w:eastAsia="ru-RU" w:bidi="ru-RU"/>
        </w:rPr>
        <w:t xml:space="preserve"> </w:t>
      </w:r>
      <w:r w:rsidRPr="00473236">
        <w:rPr>
          <w:rFonts w:ascii="GHEA Grapalat" w:eastAsia="Times New Roman" w:hAnsi="GHEA Grapalat" w:cs="Times New Roman"/>
          <w:sz w:val="20"/>
          <w:szCs w:val="20"/>
          <w:lang w:val="ru-RU" w:eastAsia="ru-RU" w:bidi="ru-RU"/>
        </w:rPr>
        <w:t>по неценовым условиям, по принципу предпочтения, отдаваемого участнику, представившему минимальное ценовое предложение.</w:t>
      </w:r>
    </w:p>
    <w:p w14:paraId="2492F938" w14:textId="367805E5" w:rsidR="00473236" w:rsidRPr="00473236" w:rsidRDefault="00473236" w:rsidP="00065950">
      <w:pPr>
        <w:widowControl w:val="0"/>
        <w:spacing w:after="0" w:line="240" w:lineRule="auto"/>
        <w:ind w:firstLine="567"/>
        <w:jc w:val="both"/>
        <w:rPr>
          <w:rFonts w:ascii="GHEA Grapalat" w:eastAsia="Times New Roman" w:hAnsi="GHEA Grapalat" w:cs="Times New Roman"/>
          <w:sz w:val="24"/>
          <w:szCs w:val="24"/>
          <w:lang w:val="ru-RU" w:eastAsia="ru-RU" w:bidi="ru-RU"/>
        </w:rPr>
      </w:pPr>
      <w:r w:rsidRPr="00473236">
        <w:rPr>
          <w:rFonts w:ascii="GHEA Grapalat" w:eastAsia="Times New Roman" w:hAnsi="GHEA Grapalat" w:cs="Times New Roman"/>
          <w:sz w:val="20"/>
          <w:szCs w:val="20"/>
          <w:lang w:val="ru-RU" w:eastAsia="ru-RU" w:bidi="ru-RU"/>
        </w:rPr>
        <w:t xml:space="preserve">Для получения приглашения на процедуру в бумажной форме необходимо обратиться к заказчику до </w:t>
      </w:r>
      <w:r w:rsidR="00065950">
        <w:rPr>
          <w:rFonts w:ascii="GHEA Grapalat" w:eastAsia="Times New Roman" w:hAnsi="GHEA Grapalat" w:cs="Times New Roman"/>
          <w:sz w:val="20"/>
          <w:szCs w:val="20"/>
          <w:lang w:val="ru-RU" w:eastAsia="ru-RU" w:bidi="ru-RU"/>
        </w:rPr>
        <w:t>15:00</w:t>
      </w:r>
      <w:r w:rsidRPr="00473236">
        <w:rPr>
          <w:rFonts w:ascii="GHEA Grapalat" w:eastAsia="Times New Roman" w:hAnsi="GHEA Grapalat" w:cs="Times New Roman"/>
          <w:sz w:val="20"/>
          <w:szCs w:val="20"/>
          <w:lang w:val="ru-RU" w:eastAsia="ru-RU" w:bidi="ru-RU"/>
        </w:rPr>
        <w:t xml:space="preserve"> часов </w:t>
      </w:r>
      <w:r w:rsidR="00065950">
        <w:rPr>
          <w:rFonts w:ascii="GHEA Grapalat" w:eastAsia="Times New Roman" w:hAnsi="GHEA Grapalat" w:cs="Times New Roman"/>
          <w:sz w:val="20"/>
          <w:szCs w:val="20"/>
          <w:lang w:val="ru-RU" w:eastAsia="ru-RU" w:bidi="ru-RU"/>
        </w:rPr>
        <w:t>15</w:t>
      </w:r>
      <w:r w:rsidRPr="00473236">
        <w:rPr>
          <w:rFonts w:ascii="GHEA Grapalat" w:eastAsia="Times New Roman" w:hAnsi="GHEA Grapalat" w:cs="Times New Roman"/>
          <w:sz w:val="20"/>
          <w:szCs w:val="20"/>
          <w:lang w:val="ru-RU" w:eastAsia="ru-RU" w:bidi="ru-RU"/>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Pr="00473236">
        <w:rPr>
          <w:rFonts w:ascii="Arial LatArm" w:eastAsia="Times New Roman" w:hAnsi="Arial LatArm" w:cs="Times New Roman"/>
          <w:i/>
          <w:sz w:val="20"/>
          <w:szCs w:val="20"/>
          <w:lang w:eastAsia="ru-RU" w:bidi="ru-RU"/>
        </w:rPr>
        <w:t> </w:t>
      </w:r>
      <w:r w:rsidRPr="00473236">
        <w:rPr>
          <w:rFonts w:ascii="GHEA Grapalat" w:eastAsia="Times New Roman" w:hAnsi="GHEA Grapalat" w:cs="Times New Roman"/>
          <w:sz w:val="20"/>
          <w:szCs w:val="20"/>
          <w:lang w:val="ru-RU" w:eastAsia="ru-RU" w:bidi="ru-RU"/>
        </w:rPr>
        <w:t>обеспечивает бесплатное предоставление приглашения в бумажной форме</w:t>
      </w:r>
      <w:r w:rsidRPr="00473236">
        <w:rPr>
          <w:rFonts w:ascii="GHEA Grapalat" w:eastAsia="Times New Roman" w:hAnsi="GHEA Grapalat" w:cs="Times New Roman"/>
          <w:sz w:val="24"/>
          <w:szCs w:val="24"/>
          <w:lang w:val="ru-RU" w:eastAsia="ru-RU" w:bidi="ru-RU"/>
        </w:rPr>
        <w:t>.</w:t>
      </w:r>
    </w:p>
    <w:p w14:paraId="356F94FD" w14:textId="77777777" w:rsidR="00473236" w:rsidRPr="00473236" w:rsidRDefault="00473236" w:rsidP="00065950">
      <w:pPr>
        <w:widowControl w:val="0"/>
        <w:spacing w:after="0" w:line="240" w:lineRule="auto"/>
        <w:ind w:firstLine="567"/>
        <w:jc w:val="both"/>
        <w:rPr>
          <w:rFonts w:ascii="GHEA Grapalat" w:eastAsia="Times New Roman" w:hAnsi="GHEA Grapalat" w:cs="Times New Roman"/>
          <w:spacing w:val="-6"/>
          <w:sz w:val="20"/>
          <w:szCs w:val="20"/>
          <w:lang w:val="ru-RU" w:eastAsia="ru-RU" w:bidi="ru-RU"/>
        </w:rPr>
      </w:pPr>
      <w:r w:rsidRPr="00473236">
        <w:rPr>
          <w:rFonts w:ascii="GHEA Grapalat" w:eastAsia="Times New Roman" w:hAnsi="GHEA Grapalat" w:cs="Times New Roman"/>
          <w:spacing w:val="-6"/>
          <w:sz w:val="20"/>
          <w:szCs w:val="20"/>
          <w:lang w:val="ru-RU" w:eastAsia="ru-RU" w:bidi="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73236">
        <w:rPr>
          <w:rFonts w:ascii="Calibri" w:eastAsia="Times New Roman" w:hAnsi="Calibri" w:cs="Calibri"/>
          <w:spacing w:val="-6"/>
          <w:sz w:val="20"/>
          <w:szCs w:val="20"/>
          <w:lang w:eastAsia="ru-RU" w:bidi="ru-RU"/>
        </w:rPr>
        <w:t> </w:t>
      </w:r>
      <w:r w:rsidRPr="00473236">
        <w:rPr>
          <w:rFonts w:ascii="GHEA Grapalat" w:eastAsia="Times New Roman" w:hAnsi="GHEA Grapalat" w:cs="Times New Roman"/>
          <w:spacing w:val="-6"/>
          <w:sz w:val="20"/>
          <w:szCs w:val="20"/>
          <w:lang w:val="ru-RU" w:eastAsia="ru-RU" w:bidi="ru-RU"/>
        </w:rPr>
        <w:t xml:space="preserve">электронной форме в течение рабочего дня, следующего за днем получения заявления. </w:t>
      </w:r>
    </w:p>
    <w:p w14:paraId="14B377DE" w14:textId="77777777" w:rsidR="00473236" w:rsidRPr="00473236" w:rsidRDefault="00473236" w:rsidP="00065950">
      <w:pPr>
        <w:widowControl w:val="0"/>
        <w:spacing w:after="0" w:line="240" w:lineRule="auto"/>
        <w:ind w:firstLine="567"/>
        <w:jc w:val="both"/>
        <w:rPr>
          <w:rFonts w:ascii="GHEA Grapalat" w:eastAsia="Times New Roman" w:hAnsi="GHEA Grapalat" w:cs="Times New Roman"/>
          <w:sz w:val="20"/>
          <w:szCs w:val="20"/>
          <w:lang w:val="ru-RU" w:eastAsia="ru-RU" w:bidi="ru-RU"/>
        </w:rPr>
      </w:pPr>
      <w:r w:rsidRPr="00473236">
        <w:rPr>
          <w:rFonts w:ascii="GHEA Grapalat" w:eastAsia="Times New Roman" w:hAnsi="GHEA Grapalat" w:cs="Times New Roman"/>
          <w:sz w:val="20"/>
          <w:szCs w:val="20"/>
          <w:lang w:val="ru-RU" w:eastAsia="ru-RU" w:bidi="ru-RU"/>
        </w:rPr>
        <w:t>Неполучение приглашения не ограничивает права участника на участие в</w:t>
      </w:r>
      <w:r w:rsidRPr="00473236">
        <w:rPr>
          <w:rFonts w:ascii="Calibri" w:eastAsia="Times New Roman" w:hAnsi="Calibri" w:cs="Calibri"/>
          <w:sz w:val="20"/>
          <w:szCs w:val="20"/>
          <w:lang w:eastAsia="ru-RU" w:bidi="ru-RU"/>
        </w:rPr>
        <w:t> </w:t>
      </w:r>
      <w:r w:rsidRPr="00473236">
        <w:rPr>
          <w:rFonts w:ascii="GHEA Grapalat" w:eastAsia="Times New Roman" w:hAnsi="GHEA Grapalat" w:cs="Times New Roman"/>
          <w:sz w:val="20"/>
          <w:szCs w:val="20"/>
          <w:lang w:val="ru-RU" w:eastAsia="ru-RU" w:bidi="ru-RU"/>
        </w:rPr>
        <w:t>настоящей процедуре.</w:t>
      </w:r>
    </w:p>
    <w:p w14:paraId="1D520839" w14:textId="29A2DEE5" w:rsidR="00473236" w:rsidRPr="00473236" w:rsidRDefault="00473236" w:rsidP="00B071FF">
      <w:pPr>
        <w:widowControl w:val="0"/>
        <w:spacing w:after="0" w:line="240" w:lineRule="auto"/>
        <w:ind w:firstLine="567"/>
        <w:jc w:val="both"/>
        <w:rPr>
          <w:rFonts w:ascii="GHEA Grapalat" w:eastAsia="Times New Roman" w:hAnsi="GHEA Grapalat" w:cs="Times New Roman"/>
          <w:spacing w:val="6"/>
          <w:sz w:val="20"/>
          <w:szCs w:val="20"/>
          <w:lang w:val="ru-RU" w:eastAsia="ru-RU" w:bidi="ru-RU"/>
        </w:rPr>
      </w:pPr>
      <w:r w:rsidRPr="00473236">
        <w:rPr>
          <w:rFonts w:ascii="GHEA Grapalat" w:eastAsia="Times New Roman" w:hAnsi="GHEA Grapalat" w:cs="Times New Roman"/>
          <w:sz w:val="20"/>
          <w:szCs w:val="20"/>
          <w:lang w:val="ru-RU" w:eastAsia="ru-RU" w:bidi="ru-RU"/>
        </w:rPr>
        <w:t>Заявки на настоящую процедуру необходимо подавать по адресу</w:t>
      </w:r>
      <w:r w:rsidRPr="00473236">
        <w:rPr>
          <w:rFonts w:ascii="GHEA Grapalat" w:eastAsia="Times New Roman" w:hAnsi="GHEA Grapalat" w:cs="Times New Roman"/>
          <w:spacing w:val="6"/>
          <w:sz w:val="20"/>
          <w:szCs w:val="20"/>
          <w:lang w:val="ru-RU" w:eastAsia="ru-RU" w:bidi="ru-RU"/>
        </w:rPr>
        <w:t xml:space="preserve"> </w:t>
      </w:r>
      <w:r w:rsidR="00065950" w:rsidRPr="00B071FF">
        <w:rPr>
          <w:rFonts w:ascii="GHEA Grapalat" w:eastAsia="Times New Roman" w:hAnsi="GHEA Grapalat" w:cs="Courier New"/>
          <w:color w:val="202124"/>
          <w:sz w:val="20"/>
          <w:szCs w:val="20"/>
          <w:lang w:val="ru-RU"/>
        </w:rPr>
        <w:t>Котайкская область</w:t>
      </w:r>
      <w:r w:rsidR="00065950" w:rsidRPr="00B071FF">
        <w:rPr>
          <w:rFonts w:ascii="GHEA Grapalat" w:eastAsia="Times New Roman" w:hAnsi="GHEA Grapalat" w:cs="Courier New"/>
          <w:color w:val="202124"/>
          <w:sz w:val="20"/>
          <w:szCs w:val="20"/>
          <w:lang w:val="hy-AM"/>
        </w:rPr>
        <w:t xml:space="preserve">  </w:t>
      </w:r>
      <w:r w:rsidR="00065950" w:rsidRPr="00B071FF">
        <w:rPr>
          <w:rFonts w:ascii="GHEA Grapalat" w:eastAsia="Times New Roman" w:hAnsi="GHEA Grapalat" w:cs="Courier New"/>
          <w:color w:val="202124"/>
          <w:sz w:val="20"/>
          <w:szCs w:val="20"/>
          <w:lang w:val="ru-RU"/>
        </w:rPr>
        <w:t>Меградзорская община</w:t>
      </w:r>
      <w:r w:rsidR="00065950" w:rsidRPr="00B071FF">
        <w:rPr>
          <w:rFonts w:ascii="GHEA Grapalat" w:eastAsia="Times New Roman" w:hAnsi="GHEA Grapalat" w:cs="Courier New"/>
          <w:color w:val="202124"/>
          <w:sz w:val="20"/>
          <w:szCs w:val="20"/>
          <w:lang w:val="hy-AM"/>
        </w:rPr>
        <w:t xml:space="preserve">  </w:t>
      </w:r>
      <w:r w:rsidR="00065950" w:rsidRPr="00B071FF">
        <w:rPr>
          <w:rFonts w:ascii="GHEA Grapalat" w:eastAsia="Times New Roman" w:hAnsi="GHEA Grapalat" w:cs="Courier New"/>
          <w:color w:val="202124"/>
          <w:sz w:val="20"/>
          <w:szCs w:val="20"/>
          <w:lang w:val="ru-RU"/>
        </w:rPr>
        <w:t>село Меградзор</w:t>
      </w:r>
      <w:r w:rsidR="00065950" w:rsidRPr="00B071FF">
        <w:rPr>
          <w:rFonts w:ascii="GHEA Grapalat" w:eastAsia="Times New Roman" w:hAnsi="GHEA Grapalat" w:cs="Courier New"/>
          <w:color w:val="202124"/>
          <w:sz w:val="20"/>
          <w:szCs w:val="20"/>
          <w:lang w:val="hy-AM"/>
        </w:rPr>
        <w:t xml:space="preserve">  7</w:t>
      </w:r>
      <w:r w:rsidR="00065950" w:rsidRPr="00B071FF">
        <w:rPr>
          <w:rFonts w:ascii="GHEA Grapalat" w:eastAsia="Times New Roman" w:hAnsi="GHEA Grapalat" w:cs="Courier New"/>
          <w:color w:val="202124"/>
          <w:sz w:val="20"/>
          <w:szCs w:val="20"/>
          <w:lang w:val="ru-RU"/>
        </w:rPr>
        <w:t xml:space="preserve"> улица</w:t>
      </w:r>
      <w:r w:rsidR="00065950" w:rsidRPr="00B071FF">
        <w:rPr>
          <w:rFonts w:ascii="GHEA Grapalat" w:eastAsia="Times New Roman" w:hAnsi="GHEA Grapalat" w:cs="Courier New"/>
          <w:color w:val="202124"/>
          <w:sz w:val="20"/>
          <w:szCs w:val="20"/>
          <w:lang w:val="hy-AM"/>
        </w:rPr>
        <w:t xml:space="preserve">   2</w:t>
      </w:r>
      <w:r w:rsidR="00065950" w:rsidRPr="00B071FF">
        <w:rPr>
          <w:rFonts w:ascii="GHEA Grapalat" w:eastAsia="Times New Roman" w:hAnsi="GHEA Grapalat" w:cs="Courier New"/>
          <w:color w:val="202124"/>
          <w:sz w:val="20"/>
          <w:szCs w:val="20"/>
          <w:lang w:val="ru-RU"/>
        </w:rPr>
        <w:t xml:space="preserve"> строительство</w:t>
      </w:r>
      <w:r w:rsidRPr="00473236">
        <w:rPr>
          <w:rFonts w:ascii="GHEA Grapalat" w:eastAsia="Times New Roman" w:hAnsi="GHEA Grapalat" w:cs="Times New Roman"/>
          <w:sz w:val="20"/>
          <w:szCs w:val="20"/>
          <w:lang w:val="ru-RU" w:eastAsia="ru-RU" w:bidi="ru-RU"/>
        </w:rPr>
        <w:t xml:space="preserve">,в документарной форме, до </w:t>
      </w:r>
      <w:r w:rsidR="00065950" w:rsidRPr="00B071FF">
        <w:rPr>
          <w:rFonts w:ascii="GHEA Grapalat" w:eastAsia="Times New Roman" w:hAnsi="GHEA Grapalat" w:cs="Times New Roman"/>
          <w:sz w:val="20"/>
          <w:szCs w:val="20"/>
          <w:lang w:val="ru-RU" w:eastAsia="ru-RU" w:bidi="ru-RU"/>
        </w:rPr>
        <w:t>15:00</w:t>
      </w:r>
      <w:r w:rsidRPr="00473236">
        <w:rPr>
          <w:rFonts w:ascii="GHEA Grapalat" w:eastAsia="Times New Roman" w:hAnsi="GHEA Grapalat" w:cs="Times New Roman"/>
          <w:sz w:val="20"/>
          <w:szCs w:val="20"/>
          <w:lang w:val="ru-RU" w:eastAsia="ru-RU" w:bidi="ru-RU"/>
        </w:rPr>
        <w:t xml:space="preserve">часов </w:t>
      </w:r>
      <w:r w:rsidR="00B071FF" w:rsidRPr="00B071FF">
        <w:rPr>
          <w:rFonts w:ascii="GHEA Grapalat" w:eastAsia="Times New Roman" w:hAnsi="GHEA Grapalat" w:cs="Times New Roman"/>
          <w:sz w:val="20"/>
          <w:szCs w:val="20"/>
          <w:lang w:val="ru-RU" w:eastAsia="ru-RU" w:bidi="ru-RU"/>
        </w:rPr>
        <w:t>15</w:t>
      </w:r>
      <w:r w:rsidRPr="00473236">
        <w:rPr>
          <w:rFonts w:ascii="GHEA Grapalat" w:eastAsia="Times New Roman" w:hAnsi="GHEA Grapalat" w:cs="Times New Roman"/>
          <w:sz w:val="20"/>
          <w:szCs w:val="20"/>
          <w:lang w:val="ru-RU" w:eastAsia="ru-RU" w:bidi="ru-RU"/>
        </w:rPr>
        <w:t>-го дня со дня опубликования настоящего объявления. Кроме армянского языка заявки могут быть поданы также на английском или русском языке.</w:t>
      </w:r>
    </w:p>
    <w:p w14:paraId="6F123996" w14:textId="7662732C" w:rsidR="00473236" w:rsidRPr="00473236" w:rsidRDefault="00473236" w:rsidP="00B071FF">
      <w:pPr>
        <w:pStyle w:val="HTMLPreformatted"/>
        <w:shd w:val="clear" w:color="auto" w:fill="F8F9FA"/>
        <w:rPr>
          <w:rFonts w:ascii="GHEA Grapalat" w:eastAsia="Times New Roman" w:hAnsi="GHEA Grapalat" w:cs="Courier New"/>
          <w:color w:val="202124"/>
          <w:lang w:val="ru-RU"/>
        </w:rPr>
      </w:pPr>
      <w:r w:rsidRPr="00473236">
        <w:rPr>
          <w:rFonts w:ascii="GHEA Grapalat" w:eastAsia="Times New Roman" w:hAnsi="GHEA Grapalat" w:cs="Times New Roman"/>
          <w:lang w:val="ru-RU" w:eastAsia="ru-RU" w:bidi="ru-RU"/>
        </w:rPr>
        <w:t xml:space="preserve">Вскрытие заявок будет проводиться по адресу </w:t>
      </w:r>
      <w:r w:rsidR="00B071FF" w:rsidRPr="00B071FF">
        <w:rPr>
          <w:rFonts w:ascii="GHEA Grapalat" w:eastAsia="Times New Roman" w:hAnsi="GHEA Grapalat" w:cs="Courier New"/>
          <w:color w:val="202124"/>
          <w:lang w:val="ru-RU"/>
        </w:rPr>
        <w:t>Котайкская область</w:t>
      </w:r>
      <w:r w:rsidR="00B071FF" w:rsidRPr="00B071FF">
        <w:rPr>
          <w:rFonts w:ascii="GHEA Grapalat" w:eastAsia="Times New Roman" w:hAnsi="GHEA Grapalat" w:cs="Courier New"/>
          <w:color w:val="202124"/>
          <w:lang w:val="hy-AM"/>
        </w:rPr>
        <w:t xml:space="preserve">  </w:t>
      </w:r>
      <w:r w:rsidR="00B071FF" w:rsidRPr="00B071FF">
        <w:rPr>
          <w:rFonts w:ascii="GHEA Grapalat" w:eastAsia="Times New Roman" w:hAnsi="GHEA Grapalat" w:cs="Courier New"/>
          <w:color w:val="202124"/>
          <w:lang w:val="ru-RU"/>
        </w:rPr>
        <w:t>Меградзорская община</w:t>
      </w:r>
      <w:r w:rsidR="00B071FF" w:rsidRPr="00B071FF">
        <w:rPr>
          <w:rFonts w:ascii="GHEA Grapalat" w:eastAsia="Times New Roman" w:hAnsi="GHEA Grapalat" w:cs="Courier New"/>
          <w:color w:val="202124"/>
          <w:lang w:val="hy-AM"/>
        </w:rPr>
        <w:t xml:space="preserve">  </w:t>
      </w:r>
      <w:r w:rsidR="00B071FF" w:rsidRPr="00B071FF">
        <w:rPr>
          <w:rFonts w:ascii="GHEA Grapalat" w:eastAsia="Times New Roman" w:hAnsi="GHEA Grapalat" w:cs="Courier New"/>
          <w:color w:val="202124"/>
          <w:lang w:val="ru-RU"/>
        </w:rPr>
        <w:t>село Меградзор</w:t>
      </w:r>
      <w:r w:rsidR="00B071FF" w:rsidRPr="00B071FF">
        <w:rPr>
          <w:rFonts w:ascii="GHEA Grapalat" w:eastAsia="Times New Roman" w:hAnsi="GHEA Grapalat" w:cs="Courier New"/>
          <w:color w:val="202124"/>
          <w:lang w:val="hy-AM"/>
        </w:rPr>
        <w:t xml:space="preserve">  7</w:t>
      </w:r>
      <w:r w:rsidR="00B071FF" w:rsidRPr="00B071FF">
        <w:rPr>
          <w:rFonts w:ascii="GHEA Grapalat" w:eastAsia="Times New Roman" w:hAnsi="GHEA Grapalat" w:cs="Courier New"/>
          <w:color w:val="202124"/>
          <w:lang w:val="ru-RU"/>
        </w:rPr>
        <w:t xml:space="preserve"> улица</w:t>
      </w:r>
      <w:r w:rsidR="00B071FF" w:rsidRPr="00B071FF">
        <w:rPr>
          <w:rFonts w:ascii="GHEA Grapalat" w:eastAsia="Times New Roman" w:hAnsi="GHEA Grapalat" w:cs="Courier New"/>
          <w:color w:val="202124"/>
          <w:lang w:val="hy-AM"/>
        </w:rPr>
        <w:t xml:space="preserve">   2</w:t>
      </w:r>
      <w:r w:rsidR="00B071FF" w:rsidRPr="00B071FF">
        <w:rPr>
          <w:rFonts w:ascii="GHEA Grapalat" w:eastAsia="Times New Roman" w:hAnsi="GHEA Grapalat" w:cs="Courier New"/>
          <w:color w:val="202124"/>
          <w:lang w:val="ru-RU"/>
        </w:rPr>
        <w:t xml:space="preserve"> строительство</w:t>
      </w:r>
      <w:r w:rsidRPr="00473236">
        <w:rPr>
          <w:rFonts w:ascii="GHEA Grapalat" w:eastAsia="Times New Roman" w:hAnsi="GHEA Grapalat" w:cs="Times New Roman"/>
          <w:lang w:val="ru-RU" w:eastAsia="ru-RU" w:bidi="ru-RU"/>
        </w:rPr>
        <w:t>, в</w:t>
      </w:r>
      <w:r w:rsidR="00B071FF" w:rsidRPr="00B071FF">
        <w:rPr>
          <w:rFonts w:ascii="GHEA Grapalat" w:eastAsia="Times New Roman" w:hAnsi="GHEA Grapalat" w:cs="Times New Roman"/>
          <w:lang w:val="ru-RU" w:eastAsia="ru-RU" w:bidi="ru-RU"/>
        </w:rPr>
        <w:t xml:space="preserve"> 15:00</w:t>
      </w:r>
      <w:r w:rsidRPr="00473236">
        <w:rPr>
          <w:rFonts w:ascii="GHEA Grapalat" w:eastAsia="Times New Roman" w:hAnsi="GHEA Grapalat" w:cs="Times New Roman"/>
          <w:lang w:val="ru-RU" w:eastAsia="ru-RU" w:bidi="ru-RU"/>
        </w:rPr>
        <w:t xml:space="preserve"> часов</w:t>
      </w:r>
      <w:r w:rsidR="00033B39">
        <w:rPr>
          <w:rFonts w:ascii="GHEA Grapalat" w:eastAsia="Times New Roman" w:hAnsi="GHEA Grapalat" w:cs="Times New Roman"/>
          <w:lang w:val="hy-AM" w:eastAsia="ru-RU" w:bidi="ru-RU"/>
        </w:rPr>
        <w:t xml:space="preserve"> </w:t>
      </w:r>
      <w:r w:rsidR="002B1391">
        <w:rPr>
          <w:rFonts w:ascii="GHEA Grapalat" w:eastAsia="Times New Roman" w:hAnsi="GHEA Grapalat" w:cs="Times New Roman"/>
          <w:lang w:val="hy-AM" w:eastAsia="ru-RU" w:bidi="ru-RU"/>
        </w:rPr>
        <w:t xml:space="preserve"> 1</w:t>
      </w:r>
      <w:r w:rsidR="008861A1">
        <w:rPr>
          <w:rFonts w:ascii="GHEA Grapalat" w:eastAsia="Times New Roman" w:hAnsi="GHEA Grapalat" w:cs="Times New Roman"/>
          <w:lang w:val="hy-AM" w:eastAsia="ru-RU" w:bidi="ru-RU"/>
        </w:rPr>
        <w:t>9</w:t>
      </w:r>
      <w:r w:rsidR="002B1391">
        <w:rPr>
          <w:rFonts w:ascii="GHEA Grapalat" w:eastAsia="Times New Roman" w:hAnsi="GHEA Grapalat" w:cs="Times New Roman"/>
          <w:lang w:val="hy-AM" w:eastAsia="ru-RU" w:bidi="ru-RU"/>
        </w:rPr>
        <w:t xml:space="preserve"> </w:t>
      </w:r>
      <w:r w:rsidR="00B071FF" w:rsidRPr="00B071FF">
        <w:rPr>
          <w:rFonts w:ascii="GHEA Grapalat" w:eastAsia="Times New Roman" w:hAnsi="GHEA Grapalat" w:cs="Courier New"/>
          <w:color w:val="202124"/>
          <w:lang w:val="ru-RU"/>
        </w:rPr>
        <w:t xml:space="preserve">август  </w:t>
      </w:r>
      <w:r w:rsidR="00B071FF" w:rsidRPr="00B071FF">
        <w:rPr>
          <w:rFonts w:ascii="GHEA Grapalat" w:eastAsia="Times New Roman" w:hAnsi="GHEA Grapalat" w:cs="Times New Roman"/>
          <w:lang w:val="ru-RU" w:eastAsia="ru-RU" w:bidi="ru-RU"/>
        </w:rPr>
        <w:t>2021г</w:t>
      </w:r>
      <w:r w:rsidRPr="00473236">
        <w:rPr>
          <w:rFonts w:ascii="GHEA Grapalat" w:eastAsia="Times New Roman" w:hAnsi="GHEA Grapalat" w:cs="Times New Roman"/>
          <w:lang w:val="ru-RU" w:eastAsia="ru-RU" w:bidi="ru-RU"/>
        </w:rPr>
        <w:t>.</w:t>
      </w:r>
    </w:p>
    <w:p w14:paraId="29382941" w14:textId="77777777" w:rsidR="00473236" w:rsidRPr="00473236" w:rsidRDefault="00473236" w:rsidP="00B071FF">
      <w:pPr>
        <w:widowControl w:val="0"/>
        <w:spacing w:after="0" w:line="240" w:lineRule="auto"/>
        <w:ind w:firstLine="567"/>
        <w:jc w:val="both"/>
        <w:rPr>
          <w:rFonts w:ascii="GHEA Grapalat" w:eastAsia="Times New Roman" w:hAnsi="GHEA Grapalat" w:cs="Times New Roman"/>
          <w:sz w:val="20"/>
          <w:szCs w:val="20"/>
          <w:lang w:val="ru-RU" w:eastAsia="ru-RU" w:bidi="ru-RU"/>
        </w:rPr>
      </w:pPr>
      <w:r w:rsidRPr="00473236">
        <w:rPr>
          <w:rFonts w:ascii="GHEA Grapalat" w:eastAsia="Times New Roman" w:hAnsi="GHEA Grapalat" w:cs="Times New Roman"/>
          <w:sz w:val="20"/>
          <w:szCs w:val="20"/>
          <w:lang w:val="ru-RU" w:eastAsia="ru-RU" w:bidi="ru-RU"/>
        </w:rPr>
        <w:t>Жалобы относительно настоящей процедуры должны быть поданы лицу, рассматривающее связанные с закупками жалобы</w:t>
      </w:r>
      <w:r w:rsidRPr="00473236" w:rsidDel="00D746A9">
        <w:rPr>
          <w:rFonts w:ascii="GHEA Grapalat" w:eastAsia="Times New Roman" w:hAnsi="GHEA Grapalat" w:cs="Times New Roman"/>
          <w:sz w:val="20"/>
          <w:szCs w:val="20"/>
          <w:lang w:val="ru-RU" w:eastAsia="ru-RU" w:bidi="ru-RU"/>
        </w:rPr>
        <w:t xml:space="preserve"> </w:t>
      </w:r>
      <w:r w:rsidRPr="00473236">
        <w:rPr>
          <w:rFonts w:ascii="GHEA Grapalat" w:eastAsia="Times New Roman" w:hAnsi="GHEA Grapalat" w:cs="Times New Roman"/>
          <w:sz w:val="20"/>
          <w:szCs w:val="20"/>
          <w:lang w:val="ru-RU" w:eastAsia="ru-RU" w:bidi="ru-RU"/>
        </w:rPr>
        <w:t>по адресу: ул. Мелик-Адамяна 1, Ереван. Обжалование осуществляется в порядке, установленном приглашением на</w:t>
      </w:r>
      <w:r w:rsidRPr="00473236">
        <w:rPr>
          <w:rFonts w:ascii="Calibri" w:eastAsia="Times New Roman" w:hAnsi="Calibri" w:cs="Calibri"/>
          <w:sz w:val="20"/>
          <w:szCs w:val="20"/>
          <w:lang w:eastAsia="ru-RU" w:bidi="ru-RU"/>
        </w:rPr>
        <w:t> </w:t>
      </w:r>
      <w:r w:rsidRPr="00473236">
        <w:rPr>
          <w:rFonts w:ascii="GHEA Grapalat" w:eastAsia="Times New Roman" w:hAnsi="GHEA Grapalat" w:cs="Times New Roman"/>
          <w:sz w:val="20"/>
          <w:szCs w:val="20"/>
          <w:lang w:val="ru-RU" w:eastAsia="ru-RU" w:bidi="ru-RU"/>
        </w:rPr>
        <w:t>настоящий конкурс. Для подачи жалобы требуется плата в размере 30</w:t>
      </w:r>
      <w:r w:rsidRPr="00473236">
        <w:rPr>
          <w:rFonts w:ascii="Courier New" w:eastAsia="Times New Roman" w:hAnsi="Courier New" w:cs="Courier New"/>
          <w:sz w:val="20"/>
          <w:szCs w:val="20"/>
          <w:lang w:eastAsia="ru-RU" w:bidi="ru-RU"/>
        </w:rPr>
        <w:t> </w:t>
      </w:r>
      <w:r w:rsidRPr="00473236">
        <w:rPr>
          <w:rFonts w:ascii="GHEA Grapalat" w:eastAsia="Times New Roman" w:hAnsi="GHEA Grapalat" w:cs="Times New Roman"/>
          <w:sz w:val="20"/>
          <w:szCs w:val="20"/>
          <w:lang w:val="ru-RU" w:eastAsia="ru-RU" w:bidi="ru-RU"/>
        </w:rPr>
        <w:t>000</w:t>
      </w:r>
      <w:r w:rsidRPr="00473236">
        <w:rPr>
          <w:rFonts w:ascii="Courier New" w:eastAsia="Times New Roman" w:hAnsi="Courier New" w:cs="Courier New"/>
          <w:sz w:val="20"/>
          <w:szCs w:val="20"/>
          <w:lang w:eastAsia="ru-RU" w:bidi="ru-RU"/>
        </w:rPr>
        <w:t> </w:t>
      </w:r>
      <w:r w:rsidRPr="00473236">
        <w:rPr>
          <w:rFonts w:ascii="GHEA Grapalat" w:eastAsia="Times New Roman" w:hAnsi="GHEA Grapalat" w:cs="Times New Roman"/>
          <w:sz w:val="20"/>
          <w:szCs w:val="20"/>
          <w:lang w:val="ru-RU" w:eastAsia="ru-RU" w:bidi="ru-RU"/>
        </w:rPr>
        <w:t>(тридцать тысяч) драмов РА, которая должна быть перечислена на</w:t>
      </w:r>
      <w:r w:rsidRPr="00473236">
        <w:rPr>
          <w:rFonts w:ascii="Courier New" w:eastAsia="Times New Roman" w:hAnsi="Courier New" w:cs="Courier New"/>
          <w:sz w:val="20"/>
          <w:szCs w:val="20"/>
          <w:lang w:eastAsia="ru-RU" w:bidi="ru-RU"/>
        </w:rPr>
        <w:t> </w:t>
      </w:r>
      <w:r w:rsidRPr="00473236">
        <w:rPr>
          <w:rFonts w:ascii="GHEA Grapalat" w:eastAsia="Times New Roman" w:hAnsi="GHEA Grapalat" w:cs="Times New Roman"/>
          <w:sz w:val="20"/>
          <w:szCs w:val="20"/>
          <w:lang w:val="ru-RU" w:eastAsia="ru-RU" w:bidi="ru-RU"/>
        </w:rPr>
        <w:t>казначейский счет № 900008000482, открытый на имя Министерства финансов Республики Армения.</w:t>
      </w:r>
    </w:p>
    <w:p w14:paraId="2AE7D37D" w14:textId="12F21641" w:rsidR="00473236" w:rsidRDefault="00473236" w:rsidP="00B071FF">
      <w:pPr>
        <w:widowControl w:val="0"/>
        <w:spacing w:after="0" w:line="240" w:lineRule="auto"/>
        <w:ind w:firstLine="567"/>
        <w:jc w:val="both"/>
        <w:rPr>
          <w:rFonts w:ascii="GHEA Grapalat" w:eastAsia="Times New Roman" w:hAnsi="GHEA Grapalat" w:cs="Times New Roman"/>
          <w:sz w:val="24"/>
          <w:szCs w:val="24"/>
          <w:lang w:val="ru-RU" w:eastAsia="ru-RU" w:bidi="ru-RU"/>
        </w:rPr>
      </w:pPr>
      <w:r w:rsidRPr="00473236">
        <w:rPr>
          <w:rFonts w:ascii="GHEA Grapalat" w:eastAsia="Times New Roman" w:hAnsi="GHEA Grapalat" w:cs="Times New Roman"/>
          <w:sz w:val="20"/>
          <w:szCs w:val="20"/>
          <w:lang w:val="ru-RU" w:eastAsia="ru-RU" w:bidi="ru-RU"/>
        </w:rPr>
        <w:t>Для получения дополнительной информации, связанной с настоящим</w:t>
      </w:r>
      <w:r w:rsidRPr="00473236">
        <w:rPr>
          <w:rFonts w:ascii="Courier New" w:eastAsia="Times New Roman" w:hAnsi="Courier New" w:cs="Courier New"/>
          <w:sz w:val="20"/>
          <w:szCs w:val="20"/>
          <w:lang w:eastAsia="ru-RU" w:bidi="ru-RU"/>
        </w:rPr>
        <w:t> </w:t>
      </w:r>
      <w:r w:rsidRPr="00473236">
        <w:rPr>
          <w:rFonts w:ascii="GHEA Grapalat" w:eastAsia="Times New Roman" w:hAnsi="GHEA Grapalat" w:cs="Times New Roman"/>
          <w:sz w:val="20"/>
          <w:szCs w:val="20"/>
          <w:lang w:val="ru-RU" w:eastAsia="ru-RU" w:bidi="ru-RU"/>
        </w:rPr>
        <w:t xml:space="preserve">объявлением, можете обратиться к секретарю Оценочной комиссии </w:t>
      </w:r>
      <w:r w:rsidR="00B071FF">
        <w:rPr>
          <w:rFonts w:ascii="GHEA Grapalat" w:eastAsia="Times New Roman" w:hAnsi="GHEA Grapalat" w:cs="Times New Roman"/>
          <w:sz w:val="20"/>
          <w:szCs w:val="20"/>
          <w:lang w:val="ru-RU" w:eastAsia="ru-RU" w:bidi="ru-RU"/>
        </w:rPr>
        <w:t xml:space="preserve"> </w:t>
      </w:r>
      <w:r w:rsidR="00B071FF">
        <w:rPr>
          <w:rFonts w:ascii="GHEA Grapalat" w:eastAsia="Times New Roman" w:hAnsi="GHEA Grapalat" w:cs="Times New Roman"/>
          <w:sz w:val="24"/>
          <w:szCs w:val="24"/>
          <w:lang w:val="ru-RU" w:eastAsia="ru-RU" w:bidi="ru-RU"/>
        </w:rPr>
        <w:t>Ашхен  Сукиасян.</w:t>
      </w:r>
    </w:p>
    <w:p w14:paraId="6C4C76CE" w14:textId="77777777" w:rsidR="00B071FF" w:rsidRPr="00473236" w:rsidRDefault="00B071FF" w:rsidP="00B071FF">
      <w:pPr>
        <w:widowControl w:val="0"/>
        <w:spacing w:after="0" w:line="240" w:lineRule="auto"/>
        <w:ind w:firstLine="567"/>
        <w:jc w:val="both"/>
        <w:rPr>
          <w:rFonts w:ascii="GHEA Grapalat" w:eastAsia="Times New Roman" w:hAnsi="GHEA Grapalat" w:cs="Times New Roman"/>
          <w:sz w:val="20"/>
          <w:szCs w:val="20"/>
          <w:lang w:val="ru-RU" w:eastAsia="ru-RU" w:bidi="ru-RU"/>
        </w:rPr>
      </w:pPr>
    </w:p>
    <w:p w14:paraId="67F80640" w14:textId="297D1D01" w:rsidR="00473236" w:rsidRPr="00473236" w:rsidRDefault="00473236" w:rsidP="00B071FF">
      <w:pPr>
        <w:widowControl w:val="0"/>
        <w:spacing w:after="0" w:line="240" w:lineRule="auto"/>
        <w:ind w:left="1701"/>
        <w:rPr>
          <w:rFonts w:ascii="GHEA Grapalat" w:eastAsia="Times New Roman" w:hAnsi="GHEA Grapalat" w:cs="Times New Roman"/>
          <w:sz w:val="20"/>
          <w:szCs w:val="20"/>
          <w:u w:val="single"/>
          <w:lang w:val="ru-RU" w:eastAsia="ru-RU" w:bidi="ru-RU"/>
        </w:rPr>
      </w:pPr>
      <w:r w:rsidRPr="00473236">
        <w:rPr>
          <w:rFonts w:ascii="GHEA Grapalat" w:eastAsia="Times New Roman" w:hAnsi="GHEA Grapalat" w:cs="Times New Roman"/>
          <w:sz w:val="20"/>
          <w:szCs w:val="20"/>
          <w:lang w:val="ru-RU" w:eastAsia="ru-RU" w:bidi="ru-RU"/>
        </w:rPr>
        <w:t xml:space="preserve">Телефон </w:t>
      </w:r>
      <w:r w:rsidR="00B071FF" w:rsidRPr="00B071FF">
        <w:rPr>
          <w:rFonts w:ascii="GHEA Grapalat" w:eastAsia="Times New Roman" w:hAnsi="GHEA Grapalat" w:cs="Times New Roman"/>
          <w:sz w:val="20"/>
          <w:szCs w:val="20"/>
          <w:lang w:val="ru-RU" w:eastAsia="ru-RU" w:bidi="ru-RU"/>
        </w:rPr>
        <w:t>094868611</w:t>
      </w:r>
    </w:p>
    <w:p w14:paraId="3114ADC7" w14:textId="4C59204A" w:rsidR="00473236" w:rsidRPr="00473236" w:rsidRDefault="00473236" w:rsidP="00B071FF">
      <w:pPr>
        <w:widowControl w:val="0"/>
        <w:spacing w:after="0" w:line="240" w:lineRule="auto"/>
        <w:ind w:left="1701"/>
        <w:rPr>
          <w:rFonts w:ascii="GHEA Grapalat" w:eastAsia="Times New Roman" w:hAnsi="GHEA Grapalat" w:cs="Times New Roman"/>
          <w:sz w:val="20"/>
          <w:szCs w:val="20"/>
          <w:u w:val="single"/>
          <w:lang w:val="ru-RU" w:eastAsia="ru-RU" w:bidi="ru-RU"/>
        </w:rPr>
      </w:pPr>
      <w:r w:rsidRPr="00473236">
        <w:rPr>
          <w:rFonts w:ascii="GHEA Grapalat" w:eastAsia="Times New Roman" w:hAnsi="GHEA Grapalat" w:cs="Times New Roman"/>
          <w:sz w:val="20"/>
          <w:szCs w:val="20"/>
          <w:lang w:val="ru-RU" w:eastAsia="ru-RU" w:bidi="ru-RU"/>
        </w:rPr>
        <w:t xml:space="preserve">Электронная почта </w:t>
      </w:r>
      <w:r w:rsidR="00B071FF" w:rsidRPr="00B071FF">
        <w:rPr>
          <w:rFonts w:ascii="GHEA Grapalat" w:eastAsia="Times New Roman" w:hAnsi="GHEA Grapalat" w:cs="Times New Roman"/>
          <w:sz w:val="20"/>
          <w:szCs w:val="20"/>
          <w:lang w:val="af-ZA"/>
        </w:rPr>
        <w:t>meghradzor@mail.ru</w:t>
      </w:r>
    </w:p>
    <w:p w14:paraId="245264C7" w14:textId="77777777" w:rsidR="00B071FF" w:rsidRPr="00B071FF" w:rsidRDefault="00473236" w:rsidP="00B071FF">
      <w:pPr>
        <w:widowControl w:val="0"/>
        <w:spacing w:after="0" w:line="240" w:lineRule="auto"/>
        <w:ind w:left="1701"/>
        <w:rPr>
          <w:rFonts w:ascii="GHEA Grapalat" w:eastAsia="Times New Roman" w:hAnsi="GHEA Grapalat" w:cs="Sylfaen"/>
          <w:b/>
          <w:i/>
          <w:sz w:val="20"/>
          <w:szCs w:val="20"/>
          <w:lang w:val="ru-RU" w:eastAsia="ru-RU" w:bidi="ru-RU"/>
        </w:rPr>
      </w:pPr>
      <w:r w:rsidRPr="00473236">
        <w:rPr>
          <w:rFonts w:ascii="GHEA Grapalat" w:eastAsia="Times New Roman" w:hAnsi="GHEA Grapalat" w:cs="Times New Roman"/>
          <w:sz w:val="20"/>
          <w:szCs w:val="20"/>
          <w:lang w:val="ru-RU" w:eastAsia="ru-RU" w:bidi="ru-RU"/>
        </w:rPr>
        <w:t xml:space="preserve">Заказчик </w:t>
      </w:r>
      <w:r w:rsidR="00B071FF" w:rsidRPr="00B071FF">
        <w:rPr>
          <w:rFonts w:ascii="GHEA Grapalat" w:eastAsia="Times New Roman" w:hAnsi="GHEA Grapalat" w:cs="Courier New"/>
          <w:color w:val="202124"/>
          <w:sz w:val="20"/>
          <w:szCs w:val="20"/>
          <w:lang w:val="ru-RU"/>
        </w:rPr>
        <w:t>Община Меградзор</w:t>
      </w:r>
      <w:r w:rsidR="00B071FF" w:rsidRPr="00B071FF">
        <w:rPr>
          <w:rFonts w:ascii="GHEA Grapalat" w:eastAsia="Times New Roman" w:hAnsi="GHEA Grapalat" w:cs="Sylfaen"/>
          <w:b/>
          <w:i/>
          <w:sz w:val="20"/>
          <w:szCs w:val="20"/>
          <w:lang w:val="ru-RU" w:eastAsia="ru-RU" w:bidi="ru-RU"/>
        </w:rPr>
        <w:t xml:space="preserve"> </w:t>
      </w:r>
    </w:p>
    <w:p w14:paraId="42123BDF" w14:textId="77777777" w:rsidR="00B071FF" w:rsidRPr="00B071FF" w:rsidRDefault="00B071FF" w:rsidP="00B071FF">
      <w:pPr>
        <w:widowControl w:val="0"/>
        <w:spacing w:after="0" w:line="240" w:lineRule="auto"/>
        <w:ind w:left="1701"/>
        <w:rPr>
          <w:rFonts w:ascii="GHEA Grapalat" w:eastAsia="Times New Roman" w:hAnsi="GHEA Grapalat" w:cs="Sylfaen"/>
          <w:b/>
          <w:i/>
          <w:sz w:val="20"/>
          <w:szCs w:val="20"/>
          <w:lang w:val="ru-RU" w:eastAsia="ru-RU" w:bidi="ru-RU"/>
        </w:rPr>
      </w:pPr>
    </w:p>
    <w:p w14:paraId="32DF9049" w14:textId="77777777" w:rsidR="00B071FF" w:rsidRDefault="00B071FF" w:rsidP="00B071FF">
      <w:pPr>
        <w:widowControl w:val="0"/>
        <w:spacing w:after="0" w:line="240" w:lineRule="auto"/>
        <w:ind w:left="1701"/>
        <w:rPr>
          <w:rFonts w:ascii="GHEA Grapalat" w:eastAsia="Times New Roman" w:hAnsi="GHEA Grapalat" w:cs="Sylfaen"/>
          <w:b/>
          <w:i/>
          <w:sz w:val="20"/>
          <w:szCs w:val="20"/>
          <w:lang w:val="ru-RU" w:eastAsia="ru-RU" w:bidi="ru-RU"/>
        </w:rPr>
      </w:pPr>
    </w:p>
    <w:p w14:paraId="2B8B8381" w14:textId="508FACA8" w:rsidR="00473236" w:rsidRPr="00473236" w:rsidRDefault="00473236" w:rsidP="00B071FF">
      <w:pPr>
        <w:widowControl w:val="0"/>
        <w:spacing w:after="0" w:line="240" w:lineRule="auto"/>
        <w:ind w:left="1701"/>
        <w:rPr>
          <w:rFonts w:ascii="GHEA Grapalat" w:eastAsia="Times New Roman" w:hAnsi="GHEA Grapalat" w:cs="Times New Roman"/>
          <w:sz w:val="16"/>
          <w:szCs w:val="16"/>
          <w:lang w:val="ru-RU" w:eastAsia="ru-RU" w:bidi="ru-RU"/>
        </w:rPr>
      </w:pPr>
      <w:r w:rsidRPr="00473236">
        <w:rPr>
          <w:rFonts w:ascii="GHEA Grapalat" w:eastAsia="Times New Roman" w:hAnsi="GHEA Grapalat" w:cs="Sylfaen"/>
          <w:b/>
          <w:i/>
          <w:sz w:val="20"/>
          <w:szCs w:val="20"/>
          <w:lang w:val="ru-RU" w:eastAsia="ru-RU" w:bidi="ru-RU"/>
        </w:rPr>
        <w:br w:type="page"/>
      </w:r>
    </w:p>
    <w:p w14:paraId="03D89320" w14:textId="77777777" w:rsidR="00B071FF" w:rsidRPr="00B071FF" w:rsidRDefault="00B071FF" w:rsidP="00AD0391">
      <w:pPr>
        <w:spacing w:after="0" w:line="240" w:lineRule="auto"/>
        <w:jc w:val="right"/>
        <w:rPr>
          <w:rFonts w:ascii="GHEA Grapalat" w:eastAsia="Times New Roman" w:hAnsi="GHEA Grapalat" w:cs="Sylfaen"/>
          <w:i/>
          <w:sz w:val="20"/>
          <w:szCs w:val="20"/>
        </w:rPr>
      </w:pPr>
      <w:r w:rsidRPr="00B071FF">
        <w:rPr>
          <w:rFonts w:ascii="GHEA Grapalat" w:eastAsia="Times New Roman" w:hAnsi="GHEA Grapalat" w:cs="Times New Roman"/>
          <w:i/>
          <w:sz w:val="20"/>
          <w:szCs w:val="20"/>
        </w:rPr>
        <w:lastRenderedPageBreak/>
        <w:t xml:space="preserve">Annex 1 </w:t>
      </w:r>
    </w:p>
    <w:p w14:paraId="2690E4C1" w14:textId="77777777" w:rsidR="00B071FF" w:rsidRPr="00B071FF" w:rsidRDefault="00B071FF" w:rsidP="00AD0391">
      <w:pPr>
        <w:spacing w:after="0" w:line="240" w:lineRule="auto"/>
        <w:ind w:firstLine="567"/>
        <w:jc w:val="right"/>
        <w:rPr>
          <w:rFonts w:ascii="GHEA Grapalat" w:eastAsia="Times New Roman" w:hAnsi="GHEA Grapalat" w:cs="Sylfaen"/>
          <w:i/>
          <w:sz w:val="20"/>
          <w:szCs w:val="20"/>
        </w:rPr>
      </w:pPr>
      <w:r w:rsidRPr="00B071FF">
        <w:rPr>
          <w:rFonts w:ascii="GHEA Grapalat" w:eastAsia="Times New Roman" w:hAnsi="GHEA Grapalat" w:cs="Times New Roman"/>
          <w:i/>
          <w:sz w:val="20"/>
          <w:szCs w:val="20"/>
        </w:rPr>
        <w:t xml:space="preserve">to Order of the Minister of Finance of the Republic of Armenia </w:t>
      </w:r>
    </w:p>
    <w:p w14:paraId="1FA48773" w14:textId="0ABB5963" w:rsidR="00B071FF" w:rsidRPr="00B071FF" w:rsidRDefault="00B071FF" w:rsidP="00AD0391">
      <w:pPr>
        <w:pStyle w:val="HTMLPreformatted"/>
        <w:shd w:val="clear" w:color="auto" w:fill="F8F9FA"/>
        <w:jc w:val="right"/>
        <w:rPr>
          <w:rFonts w:ascii="GHEA Grapalat" w:eastAsia="Times New Roman" w:hAnsi="GHEA Grapalat" w:cs="Courier New"/>
          <w:color w:val="202124"/>
        </w:rPr>
      </w:pPr>
      <w:r w:rsidRPr="00B071FF">
        <w:rPr>
          <w:rFonts w:ascii="GHEA Grapalat" w:eastAsia="Times New Roman" w:hAnsi="GHEA Grapalat" w:cs="Times New Roman"/>
          <w:i/>
        </w:rPr>
        <w:t xml:space="preserve">No </w:t>
      </w:r>
      <w:r w:rsidRPr="00AD0391">
        <w:rPr>
          <w:rFonts w:ascii="GHEA Grapalat" w:eastAsia="Times New Roman" w:hAnsi="GHEA Grapalat" w:cs="Times New Roman"/>
          <w:i/>
        </w:rPr>
        <w:t>121</w:t>
      </w:r>
      <w:r w:rsidRPr="00B071FF">
        <w:rPr>
          <w:rFonts w:ascii="GHEA Grapalat" w:eastAsia="Times New Roman" w:hAnsi="GHEA Grapalat" w:cs="Times New Roman"/>
          <w:i/>
        </w:rPr>
        <w:t xml:space="preserve">of </w:t>
      </w:r>
      <w:r w:rsidRPr="00B66B22">
        <w:rPr>
          <w:rFonts w:ascii="GHEA Grapalat" w:eastAsia="Times New Roman" w:hAnsi="GHEA Grapalat" w:cs="Times New Roman"/>
          <w:i/>
        </w:rPr>
        <w:t xml:space="preserve">30 </w:t>
      </w:r>
      <w:r w:rsidRPr="00AD0391">
        <w:rPr>
          <w:rFonts w:ascii="GHEA Grapalat" w:eastAsia="Times New Roman" w:hAnsi="GHEA Grapalat" w:cs="Courier New"/>
          <w:color w:val="202124"/>
        </w:rPr>
        <w:t>m</w:t>
      </w:r>
      <w:r w:rsidRPr="00AD0391">
        <w:rPr>
          <w:rFonts w:ascii="GHEA Grapalat" w:eastAsia="Times New Roman" w:hAnsi="GHEA Grapalat" w:cs="Courier New"/>
          <w:color w:val="202124"/>
          <w:lang w:val="en"/>
        </w:rPr>
        <w:t>arch</w:t>
      </w:r>
      <w:r w:rsidR="00AD0391" w:rsidRPr="00AD0391">
        <w:rPr>
          <w:rFonts w:ascii="GHEA Grapalat" w:eastAsia="Times New Roman" w:hAnsi="GHEA Grapalat" w:cs="Courier New"/>
          <w:color w:val="202124"/>
          <w:lang w:val="en"/>
        </w:rPr>
        <w:t xml:space="preserve"> </w:t>
      </w:r>
      <w:r w:rsidRPr="00B071FF">
        <w:rPr>
          <w:rFonts w:ascii="GHEA Grapalat" w:eastAsia="Times New Roman" w:hAnsi="GHEA Grapalat" w:cs="Times New Roman"/>
          <w:i/>
        </w:rPr>
        <w:t>20</w:t>
      </w:r>
      <w:r w:rsidRPr="00B66B22">
        <w:rPr>
          <w:rFonts w:ascii="GHEA Grapalat" w:eastAsia="Times New Roman" w:hAnsi="GHEA Grapalat" w:cs="Times New Roman"/>
          <w:i/>
        </w:rPr>
        <w:t>2</w:t>
      </w:r>
      <w:r w:rsidRPr="00B071FF">
        <w:rPr>
          <w:rFonts w:ascii="GHEA Grapalat" w:eastAsia="Times New Roman" w:hAnsi="GHEA Grapalat" w:cs="Times New Roman"/>
          <w:i/>
        </w:rPr>
        <w:t>1</w:t>
      </w:r>
    </w:p>
    <w:p w14:paraId="05ECF743" w14:textId="77777777" w:rsidR="00B071FF" w:rsidRPr="00B071FF" w:rsidRDefault="00B071FF" w:rsidP="00B071FF">
      <w:pPr>
        <w:spacing w:after="0" w:line="240" w:lineRule="auto"/>
        <w:ind w:firstLine="720"/>
        <w:jc w:val="center"/>
        <w:rPr>
          <w:rFonts w:ascii="GHEA Grapalat" w:eastAsia="Times New Roman" w:hAnsi="GHEA Grapalat" w:cs="Times New Roman"/>
          <w:sz w:val="20"/>
          <w:szCs w:val="20"/>
        </w:rPr>
      </w:pPr>
    </w:p>
    <w:p w14:paraId="6ED66675" w14:textId="77777777" w:rsidR="00B071FF" w:rsidRPr="00B071FF" w:rsidRDefault="00B071FF" w:rsidP="00B071FF">
      <w:pPr>
        <w:spacing w:after="0" w:line="240" w:lineRule="auto"/>
        <w:ind w:firstLine="720"/>
        <w:jc w:val="center"/>
        <w:rPr>
          <w:rFonts w:ascii="GHEA Grapalat" w:eastAsia="Times New Roman" w:hAnsi="GHEA Grapalat" w:cs="Times New Roman"/>
          <w:sz w:val="20"/>
          <w:szCs w:val="20"/>
          <w:lang w:val="en-AU"/>
        </w:rPr>
      </w:pPr>
      <w:r w:rsidRPr="00B071FF">
        <w:rPr>
          <w:rFonts w:ascii="GHEA Grapalat" w:eastAsia="Times New Roman" w:hAnsi="GHEA Grapalat" w:cs="Times New Roman"/>
          <w:sz w:val="20"/>
          <w:szCs w:val="20"/>
          <w:lang w:val="en-AU"/>
        </w:rPr>
        <w:t>NOTICE</w:t>
      </w:r>
    </w:p>
    <w:p w14:paraId="32257B49" w14:textId="77777777" w:rsidR="00B071FF" w:rsidRPr="00B071FF" w:rsidRDefault="00B071FF" w:rsidP="00B071FF">
      <w:pPr>
        <w:spacing w:after="0" w:line="240" w:lineRule="auto"/>
        <w:ind w:firstLine="720"/>
        <w:jc w:val="center"/>
        <w:rPr>
          <w:rFonts w:ascii="GHEA Grapalat" w:eastAsia="Times New Roman" w:hAnsi="GHEA Grapalat" w:cs="Times New Roman"/>
          <w:sz w:val="20"/>
          <w:szCs w:val="20"/>
          <w:lang w:val="en-AU"/>
        </w:rPr>
      </w:pPr>
      <w:r w:rsidRPr="00B071FF">
        <w:rPr>
          <w:rFonts w:ascii="GHEA Grapalat" w:eastAsia="Times New Roman" w:hAnsi="GHEA Grapalat" w:cs="Times New Roman"/>
          <w:sz w:val="20"/>
          <w:szCs w:val="20"/>
          <w:lang w:val="en-AU"/>
        </w:rPr>
        <w:t>ON PRICE QUOTATION</w:t>
      </w:r>
    </w:p>
    <w:p w14:paraId="62F75ED5" w14:textId="77777777" w:rsidR="00B071FF" w:rsidRPr="00B071FF" w:rsidRDefault="00B071FF" w:rsidP="00B071FF">
      <w:pPr>
        <w:spacing w:after="0" w:line="360" w:lineRule="auto"/>
        <w:ind w:firstLine="720"/>
        <w:jc w:val="center"/>
        <w:rPr>
          <w:rFonts w:ascii="GHEA Grapalat" w:eastAsia="Times New Roman" w:hAnsi="GHEA Grapalat" w:cs="Times New Roman"/>
          <w:sz w:val="20"/>
          <w:szCs w:val="20"/>
          <w:lang w:val="en-AU"/>
        </w:rPr>
      </w:pPr>
    </w:p>
    <w:p w14:paraId="190154D1" w14:textId="603C0681" w:rsidR="00B071FF" w:rsidRPr="00AD0391" w:rsidRDefault="00B071FF" w:rsidP="00AD0391">
      <w:pPr>
        <w:spacing w:after="0" w:line="240" w:lineRule="auto"/>
        <w:ind w:left="170" w:right="783"/>
        <w:jc w:val="both"/>
        <w:rPr>
          <w:rFonts w:ascii="GHEA Grapalat" w:eastAsia="Times New Roman" w:hAnsi="GHEA Grapalat" w:cs="Times New Roman"/>
          <w:sz w:val="20"/>
          <w:szCs w:val="20"/>
          <w:lang w:val="en-AU"/>
        </w:rPr>
      </w:pPr>
      <w:r w:rsidRPr="00B071FF">
        <w:rPr>
          <w:rFonts w:ascii="GHEA Grapalat" w:eastAsia="Times New Roman" w:hAnsi="GHEA Grapalat" w:cs="Times New Roman"/>
          <w:sz w:val="20"/>
          <w:szCs w:val="20"/>
          <w:lang w:val="en-AU"/>
        </w:rPr>
        <w:t xml:space="preserve">This text of the notice is approved by decision of the Price Quotation Commission </w:t>
      </w:r>
      <w:r w:rsidRPr="00B071FF">
        <w:rPr>
          <w:rFonts w:ascii="GHEA Grapalat" w:eastAsia="Times New Roman" w:hAnsi="GHEA Grapalat" w:cs="Times New Roman"/>
          <w:sz w:val="20"/>
          <w:szCs w:val="20"/>
        </w:rPr>
        <w:t xml:space="preserve">   </w:t>
      </w:r>
      <w:proofErr w:type="gramStart"/>
      <w:r w:rsidR="00AD0391" w:rsidRPr="00AD0391">
        <w:rPr>
          <w:rFonts w:ascii="GHEA Grapalat" w:eastAsia="Times New Roman" w:hAnsi="GHEA Grapalat" w:cs="Times New Roman"/>
          <w:sz w:val="20"/>
          <w:szCs w:val="20"/>
        </w:rPr>
        <w:t>2</w:t>
      </w:r>
      <w:r w:rsidRPr="00B071FF">
        <w:rPr>
          <w:rFonts w:ascii="GHEA Grapalat" w:eastAsia="Times New Roman" w:hAnsi="GHEA Grapalat" w:cs="Times New Roman"/>
          <w:sz w:val="20"/>
          <w:szCs w:val="20"/>
        </w:rPr>
        <w:t xml:space="preserve">6 </w:t>
      </w:r>
      <w:r w:rsidRPr="00B071FF">
        <w:rPr>
          <w:rFonts w:ascii="GHEA Grapalat" w:eastAsia="Times New Roman" w:hAnsi="GHEA Grapalat" w:cs="Times New Roman"/>
          <w:b/>
          <w:sz w:val="20"/>
          <w:szCs w:val="20"/>
          <w:lang w:val="en-AU"/>
        </w:rPr>
        <w:t xml:space="preserve"> </w:t>
      </w:r>
      <w:proofErr w:type="spellStart"/>
      <w:r w:rsidR="00AD0391" w:rsidRPr="00AD0391">
        <w:rPr>
          <w:rFonts w:ascii="GHEA Grapalat" w:eastAsia="Times New Roman" w:hAnsi="GHEA Grapalat" w:cs="Times New Roman"/>
          <w:b/>
          <w:color w:val="575757"/>
          <w:spacing w:val="3"/>
          <w:sz w:val="20"/>
          <w:szCs w:val="20"/>
          <w:shd w:val="clear" w:color="auto" w:fill="F1F1F1"/>
        </w:rPr>
        <w:t>july</w:t>
      </w:r>
      <w:proofErr w:type="spellEnd"/>
      <w:proofErr w:type="gramEnd"/>
      <w:r w:rsidRPr="00B071FF">
        <w:rPr>
          <w:rFonts w:ascii="GHEA Grapalat" w:eastAsia="Times New Roman" w:hAnsi="GHEA Grapalat" w:cs="Times New Roman"/>
          <w:b/>
          <w:sz w:val="20"/>
          <w:szCs w:val="20"/>
          <w:lang w:val="en-AU"/>
        </w:rPr>
        <w:t xml:space="preserve"> </w:t>
      </w:r>
      <w:r w:rsidRPr="00B071FF">
        <w:rPr>
          <w:rFonts w:ascii="GHEA Grapalat" w:eastAsia="Times New Roman" w:hAnsi="GHEA Grapalat" w:cs="Times New Roman"/>
          <w:sz w:val="20"/>
          <w:szCs w:val="20"/>
          <w:lang w:val="en-AU"/>
        </w:rPr>
        <w:t>of 20</w:t>
      </w:r>
      <w:r w:rsidR="00AD0391" w:rsidRPr="00AD0391">
        <w:rPr>
          <w:rFonts w:ascii="GHEA Grapalat" w:eastAsia="Times New Roman" w:hAnsi="GHEA Grapalat" w:cs="Times New Roman"/>
          <w:sz w:val="20"/>
          <w:szCs w:val="20"/>
          <w:lang w:val="en-AU"/>
        </w:rPr>
        <w:t>2</w:t>
      </w:r>
      <w:r w:rsidRPr="00B071FF">
        <w:rPr>
          <w:rFonts w:ascii="GHEA Grapalat" w:eastAsia="Times New Roman" w:hAnsi="GHEA Grapalat" w:cs="Times New Roman"/>
          <w:sz w:val="20"/>
          <w:szCs w:val="20"/>
        </w:rPr>
        <w:t>1</w:t>
      </w:r>
      <w:r w:rsidRPr="00B071FF">
        <w:rPr>
          <w:rFonts w:ascii="GHEA Grapalat" w:eastAsia="Times New Roman" w:hAnsi="GHEA Grapalat" w:cs="Times New Roman"/>
          <w:sz w:val="20"/>
          <w:szCs w:val="20"/>
          <w:lang w:val="en-AU"/>
        </w:rPr>
        <w:t xml:space="preserve"> and is</w:t>
      </w:r>
      <w:r w:rsidRPr="00B071FF">
        <w:rPr>
          <w:rFonts w:ascii="GHEA Grapalat" w:eastAsia="Times New Roman" w:hAnsi="GHEA Grapalat" w:cs="Times New Roman"/>
          <w:b/>
          <w:sz w:val="20"/>
          <w:szCs w:val="20"/>
          <w:lang w:val="en-AU"/>
        </w:rPr>
        <w:t xml:space="preserve"> </w:t>
      </w:r>
      <w:r w:rsidRPr="00B071FF">
        <w:rPr>
          <w:rFonts w:ascii="GHEA Grapalat" w:eastAsia="Times New Roman" w:hAnsi="GHEA Grapalat" w:cs="Times New Roman"/>
          <w:sz w:val="20"/>
          <w:szCs w:val="20"/>
        </w:rPr>
        <w:t xml:space="preserve"> </w:t>
      </w:r>
      <w:r w:rsidR="00AD0391">
        <w:rPr>
          <w:rFonts w:ascii="GHEA Grapalat" w:eastAsia="Times New Roman" w:hAnsi="GHEA Grapalat" w:cs="Times New Roman"/>
          <w:sz w:val="20"/>
          <w:szCs w:val="20"/>
        </w:rPr>
        <w:t>N</w:t>
      </w:r>
      <w:r w:rsidR="00AD0391" w:rsidRPr="00AD0391">
        <w:rPr>
          <w:rFonts w:ascii="GHEA Grapalat" w:eastAsia="Times New Roman" w:hAnsi="GHEA Grapalat" w:cs="Times New Roman"/>
          <w:sz w:val="20"/>
          <w:szCs w:val="20"/>
        </w:rPr>
        <w:t>3</w:t>
      </w:r>
      <w:r w:rsidRPr="00B071FF">
        <w:rPr>
          <w:rFonts w:ascii="GHEA Grapalat" w:eastAsia="Times New Roman" w:hAnsi="GHEA Grapalat" w:cs="Times New Roman"/>
          <w:sz w:val="20"/>
          <w:szCs w:val="20"/>
        </w:rPr>
        <w:t xml:space="preserve">5  </w:t>
      </w:r>
      <w:r w:rsidRPr="00B071FF">
        <w:rPr>
          <w:rFonts w:ascii="GHEA Grapalat" w:eastAsia="Times New Roman" w:hAnsi="GHEA Grapalat" w:cs="Times New Roman"/>
          <w:sz w:val="20"/>
          <w:szCs w:val="20"/>
          <w:lang w:val="en-AU"/>
        </w:rPr>
        <w:t>published pursuant to Article 27 of the Law of the Republic of Armenia "On procurement"</w:t>
      </w:r>
    </w:p>
    <w:p w14:paraId="1FDD29BD" w14:textId="77777777" w:rsidR="00AD0391" w:rsidRPr="00B071FF" w:rsidRDefault="00AD0391" w:rsidP="00AD0391">
      <w:pPr>
        <w:spacing w:after="0" w:line="240" w:lineRule="auto"/>
        <w:ind w:left="938" w:right="783"/>
        <w:jc w:val="both"/>
        <w:rPr>
          <w:rFonts w:ascii="GHEA Grapalat" w:eastAsia="Times New Roman" w:hAnsi="GHEA Grapalat" w:cs="Times New Roman"/>
          <w:sz w:val="20"/>
          <w:szCs w:val="20"/>
          <w:lang w:val="en-AU"/>
        </w:rPr>
      </w:pPr>
    </w:p>
    <w:p w14:paraId="4D48962F" w14:textId="7008A40F" w:rsidR="00B071FF" w:rsidRPr="00B071FF" w:rsidRDefault="00B071FF" w:rsidP="00AD0391">
      <w:pPr>
        <w:spacing w:line="360" w:lineRule="auto"/>
        <w:ind w:firstLine="720"/>
        <w:jc w:val="center"/>
        <w:rPr>
          <w:rFonts w:ascii="GHEA Grapalat" w:eastAsia="Times New Roman" w:hAnsi="GHEA Grapalat" w:cs="Times New Roman"/>
          <w:sz w:val="20"/>
          <w:szCs w:val="20"/>
          <w:u w:val="single"/>
        </w:rPr>
      </w:pPr>
      <w:r w:rsidRPr="00B071FF">
        <w:rPr>
          <w:rFonts w:ascii="GHEA Grapalat" w:eastAsia="Times New Roman" w:hAnsi="GHEA Grapalat" w:cs="Times New Roman"/>
          <w:sz w:val="20"/>
          <w:szCs w:val="20"/>
          <w:lang w:val="en-AU"/>
        </w:rPr>
        <w:t xml:space="preserve">Code of the price quotation </w:t>
      </w:r>
      <w:r w:rsidR="00AD0391" w:rsidRPr="00AD0391">
        <w:rPr>
          <w:rFonts w:ascii="GHEA Grapalat" w:eastAsia="Times New Roman" w:hAnsi="GHEA Grapalat" w:cs="Times New Roman"/>
          <w:sz w:val="20"/>
          <w:szCs w:val="20"/>
          <w:lang w:eastAsia="ru-RU" w:bidi="ru-RU"/>
        </w:rPr>
        <w:t>KMMH-</w:t>
      </w:r>
      <w:r w:rsidR="00AD0391" w:rsidRPr="00473236">
        <w:rPr>
          <w:rFonts w:ascii="GHEA Grapalat" w:eastAsia="Times New Roman" w:hAnsi="GHEA Grapalat" w:cs="Times New Roman"/>
          <w:sz w:val="20"/>
          <w:szCs w:val="20"/>
          <w:lang w:eastAsia="ru-RU" w:bidi="ru-RU"/>
        </w:rPr>
        <w:t>BMAShDzB</w:t>
      </w:r>
      <w:r w:rsidR="00AD0391" w:rsidRPr="00AD0391">
        <w:rPr>
          <w:rFonts w:ascii="GHEA Grapalat" w:eastAsia="Times New Roman" w:hAnsi="GHEA Grapalat" w:cs="Times New Roman"/>
          <w:sz w:val="20"/>
          <w:szCs w:val="20"/>
          <w:lang w:eastAsia="ru-RU" w:bidi="ru-RU"/>
        </w:rPr>
        <w:t>-21/4</w:t>
      </w:r>
    </w:p>
    <w:p w14:paraId="74B65A4B" w14:textId="77777777" w:rsidR="00B071FF" w:rsidRPr="00B071FF" w:rsidRDefault="00B071FF" w:rsidP="00AD0391">
      <w:pPr>
        <w:spacing w:after="0" w:line="240" w:lineRule="auto"/>
        <w:ind w:firstLine="540"/>
        <w:jc w:val="both"/>
        <w:rPr>
          <w:rFonts w:ascii="GHEA Grapalat" w:eastAsia="Times New Roman" w:hAnsi="GHEA Grapalat" w:cs="Times New Roman"/>
          <w:sz w:val="20"/>
          <w:szCs w:val="20"/>
          <w:lang w:val="en-AU"/>
        </w:rPr>
      </w:pPr>
      <w:r w:rsidRPr="00B071FF">
        <w:rPr>
          <w:rFonts w:ascii="GHEA Grapalat" w:eastAsia="Times New Roman" w:hAnsi="GHEA Grapalat" w:cs="Times New Roman"/>
          <w:sz w:val="20"/>
          <w:szCs w:val="20"/>
          <w:lang w:val="en-AU"/>
        </w:rPr>
        <w:t xml:space="preserve">The contracting </w:t>
      </w:r>
      <w:proofErr w:type="gramStart"/>
      <w:r w:rsidRPr="00B071FF">
        <w:rPr>
          <w:rFonts w:ascii="GHEA Grapalat" w:eastAsia="Times New Roman" w:hAnsi="GHEA Grapalat" w:cs="Times New Roman"/>
          <w:sz w:val="20"/>
          <w:szCs w:val="20"/>
          <w:lang w:val="en-AU"/>
        </w:rPr>
        <w:t>authority</w:t>
      </w:r>
      <w:r w:rsidRPr="00B071FF">
        <w:rPr>
          <w:rFonts w:ascii="GHEA Grapalat" w:eastAsia="Times New Roman" w:hAnsi="GHEA Grapalat" w:cs="Times New Roman"/>
          <w:sz w:val="20"/>
          <w:szCs w:val="20"/>
        </w:rPr>
        <w:t xml:space="preserve">  Meghradzor</w:t>
      </w:r>
      <w:proofErr w:type="gramEnd"/>
      <w:r w:rsidRPr="00B071FF">
        <w:rPr>
          <w:rFonts w:ascii="GHEA Grapalat" w:eastAsia="Times New Roman" w:hAnsi="GHEA Grapalat" w:cs="Times New Roman"/>
          <w:sz w:val="20"/>
          <w:szCs w:val="20"/>
        </w:rPr>
        <w:t xml:space="preserve">   Community</w:t>
      </w:r>
      <w:r w:rsidRPr="00B071FF">
        <w:rPr>
          <w:rFonts w:ascii="GHEA Grapalat" w:eastAsia="Times New Roman" w:hAnsi="GHEA Grapalat" w:cs="Times New Roman"/>
          <w:sz w:val="20"/>
          <w:szCs w:val="20"/>
          <w:lang w:val="en-AU"/>
        </w:rPr>
        <w:t>, located at the following address:</w:t>
      </w:r>
      <w:r w:rsidRPr="00B071FF">
        <w:rPr>
          <w:rFonts w:ascii="GHEA Grapalat" w:eastAsia="Times New Roman" w:hAnsi="GHEA Grapalat" w:cs="Times New Roman"/>
          <w:sz w:val="20"/>
          <w:szCs w:val="20"/>
        </w:rPr>
        <w:t xml:space="preserve"> Meghradzor   Community</w:t>
      </w:r>
      <w:r w:rsidRPr="00B071FF">
        <w:rPr>
          <w:rFonts w:ascii="GHEA Grapalat" w:eastAsia="Times New Roman" w:hAnsi="GHEA Grapalat" w:cs="Times New Roman"/>
          <w:b/>
          <w:sz w:val="20"/>
          <w:szCs w:val="20"/>
        </w:rPr>
        <w:t xml:space="preserve"> </w:t>
      </w:r>
      <w:r w:rsidRPr="00B071FF">
        <w:rPr>
          <w:rFonts w:ascii="GHEA Grapalat" w:eastAsia="Times New Roman" w:hAnsi="GHEA Grapalat" w:cs="Times New Roman"/>
          <w:sz w:val="20"/>
          <w:szCs w:val="20"/>
        </w:rPr>
        <w:t>Municipality   of  Kotayk Region</w:t>
      </w:r>
      <w:r w:rsidRPr="00B071FF">
        <w:rPr>
          <w:rFonts w:ascii="GHEA Grapalat" w:eastAsia="Times New Roman" w:hAnsi="GHEA Grapalat" w:cs="Times New Roman"/>
          <w:sz w:val="20"/>
          <w:szCs w:val="20"/>
          <w:lang w:val="en-AU"/>
        </w:rPr>
        <w:t>,gives notice for a price quotation which shall be carried out in one stage.</w:t>
      </w:r>
    </w:p>
    <w:p w14:paraId="12B2EB8E" w14:textId="7858C331" w:rsidR="00B071FF" w:rsidRPr="00B071FF" w:rsidRDefault="00B071FF" w:rsidP="00AD0391">
      <w:pPr>
        <w:pStyle w:val="HTMLPreformatted"/>
        <w:shd w:val="clear" w:color="auto" w:fill="F8F9FA"/>
        <w:rPr>
          <w:rFonts w:ascii="GHEA Grapalat" w:eastAsia="Times New Roman" w:hAnsi="GHEA Grapalat" w:cs="Courier New"/>
          <w:color w:val="202124"/>
          <w:sz w:val="42"/>
          <w:szCs w:val="42"/>
        </w:rPr>
      </w:pPr>
      <w:r w:rsidRPr="00B071FF">
        <w:rPr>
          <w:rFonts w:ascii="GHEA Grapalat" w:eastAsia="Times New Roman" w:hAnsi="GHEA Grapalat" w:cs="Times New Roman"/>
        </w:rPr>
        <w:t xml:space="preserve">  </w:t>
      </w:r>
      <w:r w:rsidRPr="00B071FF">
        <w:rPr>
          <w:rFonts w:ascii="GHEA Grapalat" w:eastAsia="Times New Roman" w:hAnsi="GHEA Grapalat" w:cs="Times New Roman"/>
          <w:lang w:val="en-AU"/>
        </w:rPr>
        <w:t xml:space="preserve">The bidder selected based on the results of the price quotation will be proposed, in a prescribed manner, to conclude a contract for supply </w:t>
      </w:r>
      <w:r w:rsidR="00AD0391" w:rsidRPr="00AD0391">
        <w:rPr>
          <w:rFonts w:ascii="GHEA Grapalat" w:eastAsia="Times New Roman" w:hAnsi="GHEA Grapalat" w:cs="Courier New"/>
          <w:color w:val="202124"/>
          <w:lang w:val="en"/>
        </w:rPr>
        <w:t>work performance</w:t>
      </w:r>
      <w:r w:rsidR="00AD0391" w:rsidRPr="00AD0391">
        <w:rPr>
          <w:rFonts w:ascii="GHEA Grapalat" w:eastAsia="Times New Roman" w:hAnsi="GHEA Grapalat" w:cs="Times New Roman"/>
          <w:lang w:val="en-AU"/>
        </w:rPr>
        <w:t xml:space="preserve"> </w:t>
      </w:r>
      <w:r w:rsidRPr="00B071FF">
        <w:rPr>
          <w:rFonts w:ascii="GHEA Grapalat" w:eastAsia="Times New Roman" w:hAnsi="GHEA Grapalat" w:cs="Times New Roman"/>
          <w:lang w:val="en-AU"/>
        </w:rPr>
        <w:t xml:space="preserve">hereinafter referred to as "the contract").   </w:t>
      </w:r>
      <w:r w:rsidRPr="00B071FF">
        <w:rPr>
          <w:rFonts w:ascii="GHEA Grapalat" w:eastAsia="Times New Roman" w:hAnsi="GHEA Grapalat" w:cs="Times New Roman"/>
          <w:i/>
          <w:color w:val="575757"/>
          <w:spacing w:val="3"/>
          <w:shd w:val="clear" w:color="auto" w:fill="F1F1F1"/>
          <w:lang w:val="en-AU"/>
        </w:rPr>
        <w:t xml:space="preserve"> </w:t>
      </w:r>
    </w:p>
    <w:p w14:paraId="7503673F" w14:textId="77777777" w:rsidR="00B071FF" w:rsidRPr="00B071FF" w:rsidRDefault="00B071FF" w:rsidP="00AD0391">
      <w:pPr>
        <w:spacing w:after="0" w:line="240" w:lineRule="auto"/>
        <w:jc w:val="both"/>
        <w:rPr>
          <w:rFonts w:ascii="GHEA Grapalat" w:eastAsia="Times New Roman" w:hAnsi="GHEA Grapalat" w:cs="Times New Roman"/>
          <w:sz w:val="20"/>
          <w:szCs w:val="20"/>
          <w:lang w:val="en-AU"/>
        </w:rPr>
      </w:pPr>
      <w:r w:rsidRPr="00B071FF">
        <w:rPr>
          <w:rFonts w:ascii="GHEA Grapalat" w:eastAsia="Times New Roman" w:hAnsi="GHEA Grapalat" w:cs="Times New Roman"/>
          <w:sz w:val="20"/>
          <w:szCs w:val="20"/>
          <w:lang w:val="en-AU"/>
        </w:rPr>
        <w:t>Pursuant to Article 7 of the Law of the Republic of Armenia "On procurement", any person, irrespective of the fact of being a foreign natural person, an organisation or a stateless person, shall have equal right to participate in this price quotation.</w:t>
      </w:r>
    </w:p>
    <w:p w14:paraId="1E9CD2BA" w14:textId="77777777" w:rsidR="00B071FF" w:rsidRPr="00B071FF" w:rsidRDefault="00B071FF" w:rsidP="00AD0391">
      <w:pPr>
        <w:spacing w:after="0" w:line="240" w:lineRule="auto"/>
        <w:jc w:val="both"/>
        <w:rPr>
          <w:rFonts w:ascii="GHEA Grapalat" w:eastAsia="Times New Roman" w:hAnsi="GHEA Grapalat" w:cs="Times New Roman"/>
          <w:sz w:val="20"/>
          <w:szCs w:val="20"/>
        </w:rPr>
      </w:pPr>
      <w:r w:rsidRPr="00B071FF">
        <w:rPr>
          <w:rFonts w:ascii="GHEA Grapalat" w:eastAsia="Times New Roman" w:hAnsi="GHEA Grapalat" w:cs="Times New Roman"/>
          <w:sz w:val="20"/>
          <w:szCs w:val="20"/>
        </w:rPr>
        <w:t xml:space="preserve">   The qualification criteria for the persons ineligible to participate in the price quotation, as well as for bidders, and the documents to be submitted for the evaluation of those criteria shall be established by the invitation for this procedure.</w:t>
      </w:r>
    </w:p>
    <w:p w14:paraId="014CE059" w14:textId="77777777" w:rsidR="00B071FF" w:rsidRPr="00B071FF" w:rsidRDefault="00B071FF" w:rsidP="00B071FF">
      <w:pPr>
        <w:spacing w:after="0" w:line="240" w:lineRule="auto"/>
        <w:jc w:val="both"/>
        <w:rPr>
          <w:rFonts w:ascii="GHEA Grapalat" w:eastAsia="Times New Roman" w:hAnsi="GHEA Grapalat" w:cs="Times New Roman"/>
          <w:sz w:val="20"/>
          <w:szCs w:val="20"/>
          <w:lang w:val="en-AU"/>
        </w:rPr>
      </w:pPr>
      <w:r w:rsidRPr="00B071FF">
        <w:rPr>
          <w:rFonts w:ascii="GHEA Grapalat" w:eastAsia="Times New Roman" w:hAnsi="GHEA Grapalat" w:cs="Times New Roman"/>
          <w:sz w:val="20"/>
          <w:szCs w:val="20"/>
        </w:rPr>
        <w:t xml:space="preserve">   </w:t>
      </w:r>
      <w:r w:rsidRPr="00B071FF">
        <w:rPr>
          <w:rFonts w:ascii="GHEA Grapalat" w:eastAsia="Times New Roman" w:hAnsi="GHEA Grapalat" w:cs="Times New Roman"/>
          <w:sz w:val="20"/>
          <w:szCs w:val="20"/>
          <w:lang w:val="en-AU"/>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7D476156" w14:textId="525CBAAA" w:rsidR="00B071FF" w:rsidRPr="00B071FF" w:rsidRDefault="00B071FF" w:rsidP="00B071FF">
      <w:pPr>
        <w:spacing w:after="0" w:line="240" w:lineRule="auto"/>
        <w:jc w:val="both"/>
        <w:rPr>
          <w:rFonts w:ascii="GHEA Grapalat" w:eastAsia="Times New Roman" w:hAnsi="GHEA Grapalat" w:cs="Times New Roman"/>
          <w:sz w:val="20"/>
          <w:szCs w:val="20"/>
          <w:lang w:val="en-AU"/>
        </w:rPr>
      </w:pPr>
      <w:r w:rsidRPr="00B071FF">
        <w:rPr>
          <w:rFonts w:ascii="GHEA Grapalat" w:eastAsia="Times New Roman" w:hAnsi="GHEA Grapalat" w:cs="Times New Roman"/>
          <w:sz w:val="20"/>
          <w:szCs w:val="20"/>
          <w:lang w:val="en-AU"/>
        </w:rPr>
        <w:t xml:space="preserve">For receiving the hard copy of the invitation for the price quotation, it is necessary to apply to the contracting authority by </w:t>
      </w:r>
      <w:r w:rsidRPr="00B071FF">
        <w:rPr>
          <w:rFonts w:ascii="GHEA Grapalat" w:eastAsia="Times New Roman" w:hAnsi="GHEA Grapalat" w:cs="Times New Roman"/>
          <w:sz w:val="20"/>
          <w:szCs w:val="20"/>
        </w:rPr>
        <w:t>1</w:t>
      </w:r>
      <w:r w:rsidR="00AD0391">
        <w:rPr>
          <w:rFonts w:ascii="GHEA Grapalat" w:eastAsia="Times New Roman" w:hAnsi="GHEA Grapalat" w:cs="Times New Roman"/>
          <w:sz w:val="20"/>
          <w:szCs w:val="20"/>
          <w:lang w:val="hy-AM"/>
        </w:rPr>
        <w:t>5</w:t>
      </w:r>
      <w:r w:rsidRPr="00B071FF">
        <w:rPr>
          <w:rFonts w:ascii="GHEA Grapalat" w:eastAsia="Times New Roman" w:hAnsi="GHEA Grapalat" w:cs="Times New Roman"/>
          <w:sz w:val="20"/>
          <w:szCs w:val="20"/>
        </w:rPr>
        <w:t xml:space="preserve">:00  </w:t>
      </w:r>
      <w:r w:rsidRPr="00B071FF">
        <w:rPr>
          <w:rFonts w:ascii="GHEA Grapalat" w:eastAsia="Times New Roman" w:hAnsi="GHEA Grapalat" w:cs="Times New Roman"/>
          <w:sz w:val="20"/>
          <w:szCs w:val="20"/>
          <w:vertAlign w:val="superscript"/>
        </w:rPr>
        <w:t xml:space="preserve"> </w:t>
      </w:r>
      <w:r w:rsidRPr="00B071FF">
        <w:rPr>
          <w:rFonts w:ascii="GHEA Grapalat" w:eastAsia="Times New Roman" w:hAnsi="GHEA Grapalat" w:cs="Times New Roman"/>
          <w:sz w:val="20"/>
          <w:szCs w:val="20"/>
          <w:lang w:val="en-AU"/>
        </w:rPr>
        <w:t xml:space="preserve">o'clock of the </w:t>
      </w:r>
      <w:r w:rsidR="00AD0391">
        <w:rPr>
          <w:rFonts w:ascii="GHEA Grapalat" w:eastAsia="Times New Roman" w:hAnsi="GHEA Grapalat" w:cs="Times New Roman"/>
          <w:sz w:val="20"/>
          <w:szCs w:val="20"/>
          <w:lang w:val="hy-AM"/>
        </w:rPr>
        <w:t>15</w:t>
      </w:r>
      <w:r w:rsidRPr="00B071FF">
        <w:rPr>
          <w:rFonts w:ascii="GHEA Grapalat" w:eastAsia="Times New Roman" w:hAnsi="GHEA Grapalat" w:cs="Times New Roman"/>
          <w:sz w:val="20"/>
          <w:szCs w:val="20"/>
          <w:lang w:val="en-AU"/>
        </w:rPr>
        <w:t xml:space="preserve"> </w:t>
      </w:r>
      <w:proofErr w:type="gramStart"/>
      <w:r w:rsidRPr="00B071FF">
        <w:rPr>
          <w:rFonts w:ascii="GHEA Grapalat" w:eastAsia="Times New Roman" w:hAnsi="GHEA Grapalat" w:cs="Times New Roman"/>
          <w:sz w:val="20"/>
          <w:szCs w:val="20"/>
          <w:lang w:val="en-AU"/>
        </w:rPr>
        <w:t>day</w:t>
      </w:r>
      <w:proofErr w:type="gramEnd"/>
      <w:r w:rsidRPr="00B071FF">
        <w:rPr>
          <w:rFonts w:ascii="GHEA Grapalat" w:eastAsia="Times New Roman" w:hAnsi="GHEA Grapalat" w:cs="Times New Roman"/>
          <w:sz w:val="20"/>
          <w:szCs w:val="20"/>
          <w:lang w:val="en-AU"/>
        </w:rPr>
        <w:t xml:space="preserve"> from the date of publication of this notice</w:t>
      </w:r>
      <w:r w:rsidRPr="00B071FF">
        <w:rPr>
          <w:rFonts w:ascii="GHEA Grapalat" w:eastAsia="Times New Roman" w:hAnsi="GHEA Grapalat" w:cs="Times New Roman"/>
          <w:spacing w:val="2"/>
          <w:sz w:val="20"/>
          <w:szCs w:val="20"/>
          <w:lang w:val="en-AU"/>
        </w:rPr>
        <w:t xml:space="preserve">. Moreover, an application in writing must be submitted to the contracting authority for receiving the hard copy of the invitation. The contracting authority shall ensure the free of charge provision of the hard copy of the invitation on the first working day following the receipt of such request. </w:t>
      </w:r>
    </w:p>
    <w:p w14:paraId="366E2A7D" w14:textId="77777777" w:rsidR="00B071FF" w:rsidRPr="00B071FF" w:rsidRDefault="00B071FF" w:rsidP="00B071FF">
      <w:pPr>
        <w:spacing w:after="0" w:line="240" w:lineRule="auto"/>
        <w:jc w:val="both"/>
        <w:rPr>
          <w:rFonts w:ascii="GHEA Grapalat" w:eastAsia="Times New Roman" w:hAnsi="GHEA Grapalat" w:cs="Times New Roman"/>
          <w:sz w:val="20"/>
          <w:szCs w:val="20"/>
          <w:lang w:val="en-AU"/>
        </w:rPr>
      </w:pPr>
      <w:r w:rsidRPr="00B071FF">
        <w:rPr>
          <w:rFonts w:ascii="GHEA Grapalat" w:eastAsia="Times New Roman" w:hAnsi="GHEA Grapalat" w:cs="Times New Roman"/>
          <w:sz w:val="20"/>
          <w:szCs w:val="20"/>
        </w:rPr>
        <w:t xml:space="preserve">   </w:t>
      </w:r>
      <w:r w:rsidRPr="00B071FF">
        <w:rPr>
          <w:rFonts w:ascii="GHEA Grapalat" w:eastAsia="Times New Roman" w:hAnsi="GHEA Grapalat" w:cs="Times New Roman"/>
          <w:sz w:val="20"/>
          <w:szCs w:val="20"/>
          <w:lang w:val="en-AU"/>
        </w:rPr>
        <w:t xml:space="preserve">In case of a request to provide the invitation electronically, the contracting authority shall ensure the free of charge provision of the invitation electronically within the working day following the date of receipt of the application. </w:t>
      </w:r>
    </w:p>
    <w:p w14:paraId="3B60C15F" w14:textId="77777777" w:rsidR="00B071FF" w:rsidRPr="00B071FF" w:rsidRDefault="00B071FF" w:rsidP="00B071FF">
      <w:pPr>
        <w:spacing w:after="0" w:line="240" w:lineRule="auto"/>
        <w:jc w:val="both"/>
        <w:rPr>
          <w:rFonts w:ascii="GHEA Grapalat" w:eastAsia="Times New Roman" w:hAnsi="GHEA Grapalat" w:cs="Times New Roman"/>
          <w:sz w:val="20"/>
          <w:szCs w:val="20"/>
          <w:lang w:val="en-AU"/>
        </w:rPr>
      </w:pPr>
      <w:r w:rsidRPr="00B071FF">
        <w:rPr>
          <w:rFonts w:ascii="GHEA Grapalat" w:eastAsia="Times New Roman" w:hAnsi="GHEA Grapalat" w:cs="Times New Roman"/>
          <w:sz w:val="20"/>
          <w:szCs w:val="20"/>
          <w:lang w:val="en-AU"/>
        </w:rPr>
        <w:t xml:space="preserve">Failure to receive the invitation shall not limit the bidder's right to participate in this procedure. </w:t>
      </w:r>
    </w:p>
    <w:p w14:paraId="09E729B0" w14:textId="77777777" w:rsidR="00B071FF" w:rsidRPr="00B071FF" w:rsidRDefault="00B071FF" w:rsidP="00B071FF">
      <w:pPr>
        <w:spacing w:after="0" w:line="240" w:lineRule="auto"/>
        <w:jc w:val="both"/>
        <w:rPr>
          <w:rFonts w:ascii="GHEA Grapalat" w:eastAsia="Times New Roman" w:hAnsi="GHEA Grapalat" w:cs="Times New Roman"/>
          <w:sz w:val="20"/>
          <w:szCs w:val="20"/>
          <w:lang w:val="en-AU"/>
        </w:rPr>
      </w:pPr>
      <w:r w:rsidRPr="00B071FF">
        <w:rPr>
          <w:rFonts w:ascii="GHEA Grapalat" w:eastAsia="Times New Roman" w:hAnsi="GHEA Grapalat" w:cs="Times New Roman"/>
          <w:sz w:val="20"/>
          <w:szCs w:val="20"/>
          <w:lang w:val="en-AU"/>
        </w:rPr>
        <w:t xml:space="preserve">The bids for the price quotation must be submitted to the following address: </w:t>
      </w:r>
      <w:r w:rsidRPr="00B071FF">
        <w:rPr>
          <w:rFonts w:ascii="GHEA Grapalat" w:eastAsia="Times New Roman" w:hAnsi="GHEA Grapalat" w:cs="Times New Roman"/>
          <w:spacing w:val="3"/>
          <w:sz w:val="20"/>
          <w:szCs w:val="20"/>
          <w:shd w:val="clear" w:color="auto" w:fill="FFFFFF"/>
          <w:lang w:val="en-AU"/>
        </w:rPr>
        <w:t>Meghradzor 7th Street, 2nd Building</w:t>
      </w:r>
      <w:r w:rsidRPr="00B071FF">
        <w:rPr>
          <w:rFonts w:ascii="GHEA Grapalat" w:eastAsia="Times New Roman" w:hAnsi="GHEA Grapalat" w:cs="Times New Roman"/>
          <w:sz w:val="20"/>
          <w:szCs w:val="20"/>
          <w:lang w:val="en-AU"/>
        </w:rPr>
        <w:t xml:space="preserve"> </w:t>
      </w:r>
    </w:p>
    <w:p w14:paraId="4DEFF4A4" w14:textId="64E2618E" w:rsidR="00B071FF" w:rsidRPr="00B071FF" w:rsidRDefault="00B071FF" w:rsidP="00B071FF">
      <w:pPr>
        <w:spacing w:after="0" w:line="240" w:lineRule="auto"/>
        <w:jc w:val="both"/>
        <w:rPr>
          <w:rFonts w:ascii="GHEA Grapalat" w:eastAsia="Times New Roman" w:hAnsi="GHEA Grapalat" w:cs="Times New Roman"/>
          <w:sz w:val="20"/>
          <w:szCs w:val="20"/>
          <w:lang w:val="en-AU"/>
        </w:rPr>
      </w:pPr>
      <w:r w:rsidRPr="00B071FF">
        <w:rPr>
          <w:rFonts w:ascii="GHEA Grapalat" w:eastAsia="Times New Roman" w:hAnsi="GHEA Grapalat" w:cs="Times New Roman"/>
          <w:sz w:val="20"/>
          <w:szCs w:val="20"/>
          <w:lang w:val="en-AU"/>
        </w:rPr>
        <w:t xml:space="preserve">in hard copy, by </w:t>
      </w:r>
      <w:r w:rsidRPr="00B071FF">
        <w:rPr>
          <w:rFonts w:ascii="GHEA Grapalat" w:eastAsia="Times New Roman" w:hAnsi="GHEA Grapalat" w:cs="Times New Roman"/>
          <w:sz w:val="20"/>
          <w:szCs w:val="20"/>
        </w:rPr>
        <w:t>1</w:t>
      </w:r>
      <w:r w:rsidR="00AD0391">
        <w:rPr>
          <w:rFonts w:ascii="GHEA Grapalat" w:eastAsia="Times New Roman" w:hAnsi="GHEA Grapalat" w:cs="Times New Roman"/>
          <w:sz w:val="20"/>
          <w:szCs w:val="20"/>
          <w:lang w:val="hy-AM"/>
        </w:rPr>
        <w:t>5</w:t>
      </w:r>
      <w:r w:rsidRPr="00B071FF">
        <w:rPr>
          <w:rFonts w:ascii="GHEA Grapalat" w:eastAsia="Times New Roman" w:hAnsi="GHEA Grapalat" w:cs="Times New Roman"/>
          <w:sz w:val="20"/>
          <w:szCs w:val="20"/>
        </w:rPr>
        <w:t>:00</w:t>
      </w:r>
      <w:r w:rsidRPr="00B071FF">
        <w:rPr>
          <w:rFonts w:ascii="GHEA Grapalat" w:eastAsia="Times New Roman" w:hAnsi="GHEA Grapalat" w:cs="Times New Roman"/>
          <w:sz w:val="20"/>
          <w:szCs w:val="20"/>
          <w:vertAlign w:val="superscript"/>
        </w:rPr>
        <w:t xml:space="preserve">   </w:t>
      </w:r>
      <w:r w:rsidRPr="00B071FF">
        <w:rPr>
          <w:rFonts w:ascii="GHEA Grapalat" w:eastAsia="Times New Roman" w:hAnsi="GHEA Grapalat" w:cs="Times New Roman"/>
          <w:sz w:val="20"/>
          <w:szCs w:val="20"/>
          <w:lang w:val="en-AU"/>
        </w:rPr>
        <w:t xml:space="preserve"> o'clock of the </w:t>
      </w:r>
      <w:r w:rsidRPr="00B071FF">
        <w:rPr>
          <w:rFonts w:ascii="GHEA Grapalat" w:eastAsia="Times New Roman" w:hAnsi="GHEA Grapalat" w:cs="Times New Roman"/>
          <w:sz w:val="20"/>
          <w:szCs w:val="20"/>
        </w:rPr>
        <w:t>7th</w:t>
      </w:r>
      <w:r w:rsidRPr="00B071FF">
        <w:rPr>
          <w:rFonts w:ascii="GHEA Grapalat" w:eastAsia="Times New Roman" w:hAnsi="GHEA Grapalat" w:cs="Times New Roman"/>
          <w:sz w:val="20"/>
          <w:szCs w:val="20"/>
          <w:lang w:val="en-AU"/>
        </w:rPr>
        <w:t xml:space="preserve"> day from the date of publication of this notice.  The bids may, in addition to Armenian, also be submitted in English or Russian. </w:t>
      </w:r>
      <w:r w:rsidR="00AD0391">
        <w:rPr>
          <w:rFonts w:ascii="GHEA Grapalat" w:eastAsia="Times New Roman" w:hAnsi="GHEA Grapalat" w:cs="Times New Roman"/>
          <w:sz w:val="20"/>
          <w:szCs w:val="20"/>
          <w:lang w:val="en-AU"/>
        </w:rPr>
        <w:t xml:space="preserve"> </w:t>
      </w:r>
      <w:r w:rsidRPr="00B071FF">
        <w:rPr>
          <w:rFonts w:ascii="GHEA Grapalat" w:eastAsia="Times New Roman" w:hAnsi="GHEA Grapalat" w:cs="Times New Roman"/>
          <w:sz w:val="20"/>
          <w:szCs w:val="20"/>
          <w:lang w:val="en-AU"/>
        </w:rPr>
        <w:t>The bid opening will take place at the following address</w:t>
      </w:r>
      <w:r w:rsidRPr="00B071FF">
        <w:rPr>
          <w:rFonts w:ascii="GHEA Grapalat" w:eastAsia="Times New Roman" w:hAnsi="GHEA Grapalat" w:cs="Times New Roman"/>
          <w:sz w:val="20"/>
          <w:szCs w:val="20"/>
          <w:shd w:val="clear" w:color="auto" w:fill="FFFFFF"/>
          <w:lang w:val="en-AU"/>
        </w:rPr>
        <w:t>:</w:t>
      </w:r>
      <w:r w:rsidRPr="00B071FF">
        <w:rPr>
          <w:rFonts w:ascii="GHEA Grapalat" w:eastAsia="Times New Roman" w:hAnsi="GHEA Grapalat" w:cs="Times New Roman"/>
          <w:sz w:val="20"/>
          <w:szCs w:val="20"/>
          <w:shd w:val="clear" w:color="auto" w:fill="FFFFFF"/>
        </w:rPr>
        <w:t xml:space="preserve"> </w:t>
      </w:r>
      <w:r w:rsidRPr="00B071FF">
        <w:rPr>
          <w:rFonts w:ascii="GHEA Grapalat" w:eastAsia="Times New Roman" w:hAnsi="GHEA Grapalat" w:cs="Times New Roman"/>
          <w:spacing w:val="3"/>
          <w:sz w:val="20"/>
          <w:szCs w:val="20"/>
          <w:shd w:val="clear" w:color="auto" w:fill="FFFFFF"/>
          <w:lang w:val="en-AU"/>
        </w:rPr>
        <w:t xml:space="preserve">Meghradzor 7th Street, 2nd </w:t>
      </w:r>
      <w:proofErr w:type="gramStart"/>
      <w:r w:rsidRPr="00B071FF">
        <w:rPr>
          <w:rFonts w:ascii="GHEA Grapalat" w:eastAsia="Times New Roman" w:hAnsi="GHEA Grapalat" w:cs="Times New Roman"/>
          <w:spacing w:val="3"/>
          <w:sz w:val="20"/>
          <w:szCs w:val="20"/>
          <w:shd w:val="clear" w:color="auto" w:fill="FFFFFF"/>
          <w:lang w:val="en-AU"/>
        </w:rPr>
        <w:t>Building</w:t>
      </w:r>
      <w:r w:rsidRPr="00B071FF">
        <w:rPr>
          <w:rFonts w:ascii="GHEA Grapalat" w:eastAsia="Times New Roman" w:hAnsi="GHEA Grapalat" w:cs="Times New Roman"/>
          <w:sz w:val="20"/>
          <w:szCs w:val="20"/>
          <w:shd w:val="clear" w:color="auto" w:fill="FFFFFF"/>
          <w:lang w:val="en-AU"/>
        </w:rPr>
        <w:t xml:space="preserve"> ,</w:t>
      </w:r>
      <w:proofErr w:type="gramEnd"/>
      <w:r w:rsidRPr="00B071FF">
        <w:rPr>
          <w:rFonts w:ascii="GHEA Grapalat" w:eastAsia="Times New Roman" w:hAnsi="GHEA Grapalat" w:cs="Times New Roman"/>
          <w:sz w:val="20"/>
          <w:szCs w:val="20"/>
          <w:shd w:val="clear" w:color="auto" w:fill="FFFFFF"/>
          <w:lang w:val="en-AU"/>
        </w:rPr>
        <w:t xml:space="preserve"> </w:t>
      </w:r>
      <w:r w:rsidRPr="00B071FF">
        <w:rPr>
          <w:rFonts w:ascii="GHEA Grapalat" w:eastAsia="Times New Roman" w:hAnsi="GHEA Grapalat" w:cs="Times New Roman"/>
          <w:sz w:val="20"/>
          <w:szCs w:val="20"/>
          <w:lang w:val="en-AU"/>
        </w:rPr>
        <w:t>on</w:t>
      </w:r>
      <w:r w:rsidRPr="00B071FF">
        <w:rPr>
          <w:rFonts w:ascii="GHEA Grapalat" w:eastAsia="Times New Roman" w:hAnsi="GHEA Grapalat" w:cs="Times New Roman"/>
          <w:color w:val="FF0000"/>
          <w:sz w:val="20"/>
          <w:szCs w:val="20"/>
          <w:lang w:val="en-AU"/>
        </w:rPr>
        <w:t xml:space="preserve"> </w:t>
      </w:r>
      <w:r w:rsidRPr="00B071FF">
        <w:rPr>
          <w:rFonts w:ascii="GHEA Grapalat" w:eastAsia="Times New Roman" w:hAnsi="GHEA Grapalat" w:cs="Times New Roman"/>
          <w:color w:val="FF0000"/>
          <w:sz w:val="20"/>
          <w:szCs w:val="20"/>
        </w:rPr>
        <w:t xml:space="preserve"> </w:t>
      </w:r>
      <w:r w:rsidR="002B1391">
        <w:rPr>
          <w:rFonts w:ascii="GHEA Grapalat" w:eastAsia="Times New Roman" w:hAnsi="GHEA Grapalat" w:cs="Times New Roman"/>
          <w:sz w:val="20"/>
          <w:szCs w:val="20"/>
          <w:lang w:val="hy-AM"/>
        </w:rPr>
        <w:t>19</w:t>
      </w:r>
      <w:r w:rsidRPr="00B071FF">
        <w:rPr>
          <w:rFonts w:ascii="GHEA Grapalat" w:eastAsia="Times New Roman" w:hAnsi="GHEA Grapalat" w:cs="Times New Roman"/>
          <w:sz w:val="20"/>
          <w:szCs w:val="20"/>
          <w:lang w:val="en-AU"/>
        </w:rPr>
        <w:t xml:space="preserve"> </w:t>
      </w:r>
      <w:r w:rsidR="00AD0391" w:rsidRPr="00AD0391">
        <w:rPr>
          <w:rFonts w:ascii="GHEA Grapalat" w:eastAsia="Times New Roman" w:hAnsi="GHEA Grapalat" w:cs="Courier New"/>
          <w:color w:val="202124"/>
          <w:sz w:val="20"/>
          <w:szCs w:val="20"/>
        </w:rPr>
        <w:t>a</w:t>
      </w:r>
      <w:proofErr w:type="spellStart"/>
      <w:r w:rsidR="00AD0391" w:rsidRPr="00AD0391">
        <w:rPr>
          <w:rFonts w:ascii="GHEA Grapalat" w:eastAsia="Times New Roman" w:hAnsi="GHEA Grapalat" w:cs="Courier New"/>
          <w:color w:val="202124"/>
          <w:sz w:val="20"/>
          <w:szCs w:val="20"/>
          <w:lang w:val="en"/>
        </w:rPr>
        <w:t>ugust</w:t>
      </w:r>
      <w:proofErr w:type="spellEnd"/>
      <w:r w:rsidR="00AD0391">
        <w:rPr>
          <w:rFonts w:ascii="GHEA Grapalat" w:eastAsia="Times New Roman" w:hAnsi="GHEA Grapalat" w:cs="Times New Roman"/>
          <w:sz w:val="20"/>
          <w:szCs w:val="20"/>
          <w:lang w:val="en-AU"/>
        </w:rPr>
        <w:t xml:space="preserve">   </w:t>
      </w:r>
      <w:r w:rsidRPr="00B071FF">
        <w:rPr>
          <w:rFonts w:ascii="GHEA Grapalat" w:eastAsia="Times New Roman" w:hAnsi="GHEA Grapalat" w:cs="Times New Roman"/>
          <w:sz w:val="20"/>
          <w:szCs w:val="20"/>
        </w:rPr>
        <w:t>20</w:t>
      </w:r>
      <w:r w:rsidR="00AD0391">
        <w:rPr>
          <w:rFonts w:ascii="GHEA Grapalat" w:eastAsia="Times New Roman" w:hAnsi="GHEA Grapalat" w:cs="Times New Roman"/>
          <w:sz w:val="20"/>
          <w:szCs w:val="20"/>
        </w:rPr>
        <w:t>2</w:t>
      </w:r>
      <w:r w:rsidRPr="00B071FF">
        <w:rPr>
          <w:rFonts w:ascii="GHEA Grapalat" w:eastAsia="Times New Roman" w:hAnsi="GHEA Grapalat" w:cs="Times New Roman"/>
          <w:sz w:val="20"/>
          <w:szCs w:val="20"/>
        </w:rPr>
        <w:t>1</w:t>
      </w:r>
      <w:r w:rsidRPr="00B071FF">
        <w:rPr>
          <w:rFonts w:ascii="GHEA Grapalat" w:eastAsia="Times New Roman" w:hAnsi="GHEA Grapalat" w:cs="Times New Roman"/>
          <w:sz w:val="20"/>
          <w:szCs w:val="20"/>
          <w:lang w:val="en-AU"/>
        </w:rPr>
        <w:t xml:space="preserve">, at </w:t>
      </w:r>
      <w:r w:rsidRPr="00B071FF">
        <w:rPr>
          <w:rFonts w:ascii="GHEA Grapalat" w:eastAsia="Times New Roman" w:hAnsi="GHEA Grapalat" w:cs="Times New Roman"/>
          <w:sz w:val="20"/>
          <w:szCs w:val="20"/>
        </w:rPr>
        <w:t>1</w:t>
      </w:r>
      <w:r w:rsidR="00AD0391">
        <w:rPr>
          <w:rFonts w:ascii="GHEA Grapalat" w:eastAsia="Times New Roman" w:hAnsi="GHEA Grapalat" w:cs="Times New Roman"/>
          <w:sz w:val="20"/>
          <w:szCs w:val="20"/>
        </w:rPr>
        <w:t>5</w:t>
      </w:r>
      <w:r w:rsidRPr="00B071FF">
        <w:rPr>
          <w:rFonts w:ascii="GHEA Grapalat" w:eastAsia="Times New Roman" w:hAnsi="GHEA Grapalat" w:cs="Times New Roman"/>
          <w:sz w:val="20"/>
          <w:szCs w:val="20"/>
        </w:rPr>
        <w:t>:00</w:t>
      </w:r>
      <w:r w:rsidRPr="00B071FF">
        <w:rPr>
          <w:rFonts w:ascii="GHEA Grapalat" w:eastAsia="Times New Roman" w:hAnsi="GHEA Grapalat" w:cs="Times New Roman"/>
          <w:sz w:val="20"/>
          <w:szCs w:val="20"/>
          <w:vertAlign w:val="superscript"/>
        </w:rPr>
        <w:t xml:space="preserve">   </w:t>
      </w:r>
      <w:r w:rsidRPr="00B071FF">
        <w:rPr>
          <w:rFonts w:ascii="GHEA Grapalat" w:eastAsia="Times New Roman" w:hAnsi="GHEA Grapalat" w:cs="Times New Roman"/>
          <w:sz w:val="20"/>
          <w:szCs w:val="20"/>
          <w:lang w:val="en-AU"/>
        </w:rPr>
        <w:t xml:space="preserve"> o'clock. </w:t>
      </w:r>
    </w:p>
    <w:p w14:paraId="09892234" w14:textId="77777777" w:rsidR="00B071FF" w:rsidRPr="00B071FF" w:rsidRDefault="00B071FF" w:rsidP="00B071FF">
      <w:pPr>
        <w:spacing w:after="0" w:line="240" w:lineRule="auto"/>
        <w:jc w:val="both"/>
        <w:rPr>
          <w:rFonts w:ascii="GHEA Grapalat" w:eastAsia="Times New Roman" w:hAnsi="GHEA Grapalat" w:cs="Times New Roman"/>
          <w:sz w:val="20"/>
          <w:szCs w:val="20"/>
          <w:lang w:val="en-AU"/>
        </w:rPr>
      </w:pPr>
      <w:r w:rsidRPr="00B071FF">
        <w:rPr>
          <w:rFonts w:ascii="GHEA Grapalat" w:eastAsia="Times New Roman" w:hAnsi="GHEA Grapalat" w:cs="Times New Roman"/>
          <w:sz w:val="20"/>
          <w:szCs w:val="20"/>
          <w:lang w:val="en-AU"/>
        </w:rPr>
        <w:t xml:space="preserve">The appeals concerning this procedure must </w:t>
      </w:r>
      <w:proofErr w:type="spellStart"/>
      <w:r w:rsidRPr="00B071FF">
        <w:rPr>
          <w:rFonts w:ascii="GHEA Grapalat" w:eastAsia="Times New Roman" w:hAnsi="GHEA Grapalat" w:cs="Times New Roman"/>
          <w:sz w:val="20"/>
          <w:szCs w:val="20"/>
          <w:lang w:val="en-AU"/>
        </w:rPr>
        <w:t>by</w:t>
      </w:r>
      <w:proofErr w:type="spellEnd"/>
      <w:r w:rsidRPr="00B071FF">
        <w:rPr>
          <w:rFonts w:ascii="GHEA Grapalat" w:eastAsia="Times New Roman" w:hAnsi="GHEA Grapalat" w:cs="Times New Roman"/>
          <w:sz w:val="20"/>
          <w:szCs w:val="20"/>
          <w:lang w:val="en-AU"/>
        </w:rPr>
        <w:t xml:space="preserve"> filed to the Procurement Appeals Board, to the following address: </w:t>
      </w:r>
      <w:proofErr w:type="spellStart"/>
      <w:r w:rsidRPr="00B071FF">
        <w:rPr>
          <w:rFonts w:ascii="GHEA Grapalat" w:eastAsia="Times New Roman" w:hAnsi="GHEA Grapalat" w:cs="Times New Roman"/>
          <w:sz w:val="20"/>
          <w:szCs w:val="20"/>
          <w:lang w:val="en-AU"/>
        </w:rPr>
        <w:t>Melik-Adamyan</w:t>
      </w:r>
      <w:proofErr w:type="spellEnd"/>
      <w:r w:rsidRPr="00B071FF">
        <w:rPr>
          <w:rFonts w:ascii="GHEA Grapalat" w:eastAsia="Times New Roman" w:hAnsi="GHEA Grapalat" w:cs="Times New Roman"/>
          <w:sz w:val="20"/>
          <w:szCs w:val="20"/>
          <w:lang w:val="en-AU"/>
        </w:rPr>
        <w:t xml:space="preserve"> St. 1., Yerevan. The appealing shall be carried out as prescribed by the invitation for this price quotation. For filing the appeal, a fee shall be required in the amount of AMD 30 000 (thirty thousand), which must be transferred to the treasury account 900008000482 opened in the name of the Ministry of Finance of the Republic of Armenia. </w:t>
      </w:r>
    </w:p>
    <w:p w14:paraId="6CF1EA92" w14:textId="77777777" w:rsidR="00B071FF" w:rsidRPr="00B071FF" w:rsidRDefault="00B071FF" w:rsidP="00B071FF">
      <w:pPr>
        <w:spacing w:after="0" w:line="240" w:lineRule="auto"/>
        <w:jc w:val="both"/>
        <w:rPr>
          <w:rFonts w:ascii="GHEA Grapalat" w:eastAsia="Times New Roman" w:hAnsi="GHEA Grapalat" w:cs="Times New Roman"/>
          <w:color w:val="FF0000"/>
          <w:sz w:val="20"/>
          <w:szCs w:val="20"/>
          <w:lang w:val="en-AU"/>
        </w:rPr>
      </w:pPr>
      <w:r w:rsidRPr="00B071FF">
        <w:rPr>
          <w:rFonts w:ascii="GHEA Grapalat" w:eastAsia="Times New Roman" w:hAnsi="GHEA Grapalat" w:cs="Times New Roman"/>
          <w:sz w:val="20"/>
          <w:szCs w:val="20"/>
          <w:lang w:val="en-AU"/>
        </w:rPr>
        <w:t xml:space="preserve">For receiving additional information concerning this notice, you may apply to </w:t>
      </w:r>
      <w:proofErr w:type="spellStart"/>
      <w:r w:rsidRPr="00B071FF">
        <w:rPr>
          <w:rFonts w:ascii="GHEA Grapalat" w:eastAsia="Times New Roman" w:hAnsi="GHEA Grapalat" w:cs="Times New Roman"/>
          <w:sz w:val="20"/>
          <w:szCs w:val="20"/>
        </w:rPr>
        <w:t>Ashkhen</w:t>
      </w:r>
      <w:proofErr w:type="spellEnd"/>
      <w:r w:rsidRPr="00B071FF">
        <w:rPr>
          <w:rFonts w:ascii="GHEA Grapalat" w:eastAsia="Times New Roman" w:hAnsi="GHEA Grapalat" w:cs="Times New Roman"/>
          <w:sz w:val="20"/>
          <w:szCs w:val="20"/>
        </w:rPr>
        <w:t xml:space="preserve">   </w:t>
      </w:r>
      <w:proofErr w:type="spellStart"/>
      <w:r w:rsidRPr="00B071FF">
        <w:rPr>
          <w:rFonts w:ascii="GHEA Grapalat" w:eastAsia="Times New Roman" w:hAnsi="GHEA Grapalat" w:cs="Times New Roman"/>
          <w:sz w:val="20"/>
          <w:szCs w:val="20"/>
        </w:rPr>
        <w:t>Sukiasyan</w:t>
      </w:r>
      <w:proofErr w:type="spellEnd"/>
      <w:r w:rsidRPr="00B071FF">
        <w:rPr>
          <w:rFonts w:ascii="GHEA Grapalat" w:eastAsia="Times New Roman" w:hAnsi="GHEA Grapalat" w:cs="Times New Roman"/>
          <w:sz w:val="20"/>
          <w:szCs w:val="20"/>
          <w:lang w:val="en-AU"/>
        </w:rPr>
        <w:t>, Secretary of the Evaluation Commission</w:t>
      </w:r>
    </w:p>
    <w:p w14:paraId="17C0E066" w14:textId="77777777" w:rsidR="00B071FF" w:rsidRPr="00B071FF" w:rsidRDefault="00B071FF" w:rsidP="00B071FF">
      <w:pPr>
        <w:spacing w:line="360" w:lineRule="auto"/>
        <w:ind w:left="2694"/>
        <w:jc w:val="both"/>
        <w:rPr>
          <w:rFonts w:ascii="GHEA Grapalat" w:eastAsia="Times New Roman" w:hAnsi="GHEA Grapalat" w:cs="Times New Roman"/>
          <w:sz w:val="20"/>
          <w:szCs w:val="20"/>
          <w:lang w:val="en-AU"/>
        </w:rPr>
      </w:pPr>
    </w:p>
    <w:p w14:paraId="5D6D582F" w14:textId="43E5F463" w:rsidR="00B071FF" w:rsidRPr="00B071FF" w:rsidRDefault="00B071FF" w:rsidP="00AD0391">
      <w:pPr>
        <w:spacing w:after="0" w:line="240" w:lineRule="auto"/>
        <w:jc w:val="both"/>
        <w:rPr>
          <w:rFonts w:ascii="GHEA Grapalat" w:eastAsia="Times New Roman" w:hAnsi="GHEA Grapalat" w:cs="Times New Roman"/>
          <w:sz w:val="20"/>
          <w:szCs w:val="20"/>
          <w:u w:val="single"/>
        </w:rPr>
      </w:pPr>
      <w:r w:rsidRPr="00B071FF">
        <w:rPr>
          <w:rFonts w:ascii="GHEA Grapalat" w:eastAsia="Times New Roman" w:hAnsi="GHEA Grapalat" w:cs="Times New Roman"/>
          <w:sz w:val="20"/>
          <w:szCs w:val="20"/>
          <w:lang w:val="en-AU"/>
        </w:rPr>
        <w:t xml:space="preserve">Telephone </w:t>
      </w:r>
      <w:r w:rsidRPr="00B071FF">
        <w:rPr>
          <w:rFonts w:ascii="GHEA Grapalat" w:eastAsia="Times New Roman" w:hAnsi="GHEA Grapalat" w:cs="Times New Roman"/>
          <w:sz w:val="20"/>
          <w:szCs w:val="20"/>
          <w:u w:val="single"/>
        </w:rPr>
        <w:t>094</w:t>
      </w:r>
      <w:r w:rsidR="00AD0391">
        <w:rPr>
          <w:rFonts w:ascii="GHEA Grapalat" w:eastAsia="Times New Roman" w:hAnsi="GHEA Grapalat" w:cs="Times New Roman"/>
          <w:sz w:val="20"/>
          <w:szCs w:val="20"/>
          <w:u w:val="single"/>
        </w:rPr>
        <w:t>868611</w:t>
      </w:r>
    </w:p>
    <w:p w14:paraId="46DCE694" w14:textId="3DC0AA2F" w:rsidR="00B071FF" w:rsidRPr="00B071FF" w:rsidRDefault="00B071FF" w:rsidP="00AD0391">
      <w:pPr>
        <w:spacing w:after="0" w:line="240" w:lineRule="auto"/>
        <w:jc w:val="both"/>
        <w:rPr>
          <w:rFonts w:ascii="GHEA Grapalat" w:eastAsia="Times New Roman" w:hAnsi="GHEA Grapalat" w:cs="Times New Roman"/>
          <w:sz w:val="20"/>
          <w:szCs w:val="20"/>
          <w:u w:val="single"/>
        </w:rPr>
      </w:pPr>
      <w:r w:rsidRPr="00B071FF">
        <w:rPr>
          <w:rFonts w:ascii="GHEA Grapalat" w:eastAsia="Times New Roman" w:hAnsi="GHEA Grapalat" w:cs="Times New Roman"/>
          <w:sz w:val="20"/>
          <w:szCs w:val="20"/>
          <w:lang w:val="en-AU"/>
        </w:rPr>
        <w:t>E-mail:</w:t>
      </w:r>
      <w:r w:rsidR="00AD0391" w:rsidRPr="00AD0391">
        <w:rPr>
          <w:rFonts w:ascii="GHEA Grapalat" w:eastAsia="Times New Roman" w:hAnsi="GHEA Grapalat" w:cs="Times New Roman"/>
          <w:sz w:val="20"/>
          <w:szCs w:val="20"/>
          <w:lang w:val="af-ZA"/>
        </w:rPr>
        <w:t xml:space="preserve"> </w:t>
      </w:r>
      <w:r w:rsidR="00AD0391" w:rsidRPr="00B071FF">
        <w:rPr>
          <w:rFonts w:ascii="GHEA Grapalat" w:eastAsia="Times New Roman" w:hAnsi="GHEA Grapalat" w:cs="Times New Roman"/>
          <w:sz w:val="20"/>
          <w:szCs w:val="20"/>
          <w:lang w:val="af-ZA"/>
        </w:rPr>
        <w:t>meghradzor@mail.ru</w:t>
      </w:r>
    </w:p>
    <w:p w14:paraId="23869E00" w14:textId="77777777" w:rsidR="00B071FF" w:rsidRPr="00B071FF" w:rsidRDefault="00B071FF" w:rsidP="00AD0391">
      <w:pPr>
        <w:spacing w:after="0" w:line="240" w:lineRule="auto"/>
        <w:rPr>
          <w:rFonts w:ascii="GHEA Grapalat" w:eastAsia="Times New Roman" w:hAnsi="GHEA Grapalat" w:cs="Times New Roman"/>
          <w:sz w:val="20"/>
          <w:szCs w:val="20"/>
          <w:u w:val="single"/>
          <w:lang w:val="en-AU"/>
        </w:rPr>
      </w:pPr>
      <w:r w:rsidRPr="00B071FF">
        <w:rPr>
          <w:rFonts w:ascii="GHEA Grapalat" w:eastAsia="Times New Roman" w:hAnsi="GHEA Grapalat" w:cs="Times New Roman"/>
          <w:sz w:val="20"/>
          <w:szCs w:val="20"/>
          <w:lang w:val="en-AU"/>
        </w:rPr>
        <w:t xml:space="preserve">Contracting authority </w:t>
      </w:r>
      <w:r w:rsidRPr="00B071FF">
        <w:rPr>
          <w:rFonts w:ascii="GHEA Grapalat" w:eastAsia="Times New Roman" w:hAnsi="GHEA Grapalat" w:cs="Times New Roman"/>
          <w:sz w:val="20"/>
          <w:szCs w:val="20"/>
        </w:rPr>
        <w:t>Meghradzor   Community</w:t>
      </w:r>
    </w:p>
    <w:p w14:paraId="66BD9CA4" w14:textId="77777777" w:rsidR="000036EF" w:rsidRPr="000036EF" w:rsidRDefault="000036EF" w:rsidP="000036EF">
      <w:pPr>
        <w:spacing w:after="120" w:line="240" w:lineRule="auto"/>
        <w:ind w:right="-7" w:firstLine="567"/>
        <w:jc w:val="right"/>
        <w:rPr>
          <w:rFonts w:ascii="GHEA Grapalat" w:eastAsia="Times New Roman" w:hAnsi="GHEA Grapalat" w:cs="Sylfaen"/>
          <w:i/>
          <w:szCs w:val="24"/>
          <w:lang w:val="af-ZA"/>
        </w:rPr>
      </w:pPr>
    </w:p>
    <w:p w14:paraId="132F3DAF" w14:textId="77777777" w:rsidR="000036EF" w:rsidRPr="000036EF" w:rsidRDefault="000036EF" w:rsidP="000036EF">
      <w:pPr>
        <w:spacing w:after="120" w:line="240" w:lineRule="auto"/>
        <w:ind w:right="-7" w:firstLine="567"/>
        <w:jc w:val="right"/>
        <w:rPr>
          <w:rFonts w:ascii="GHEA Grapalat" w:eastAsia="Times New Roman" w:hAnsi="GHEA Grapalat" w:cs="Sylfaen"/>
          <w:i/>
          <w:szCs w:val="24"/>
          <w:lang w:val="af-ZA"/>
        </w:rPr>
      </w:pPr>
    </w:p>
    <w:p w14:paraId="165E30F4" w14:textId="77777777" w:rsidR="000036EF" w:rsidRPr="000036EF" w:rsidRDefault="000036EF" w:rsidP="000036EF">
      <w:pPr>
        <w:spacing w:after="120" w:line="240" w:lineRule="auto"/>
        <w:ind w:right="-7" w:firstLine="567"/>
        <w:jc w:val="right"/>
        <w:rPr>
          <w:rFonts w:ascii="GHEA Grapalat" w:eastAsia="Times New Roman" w:hAnsi="GHEA Grapalat" w:cs="Sylfaen"/>
          <w:i/>
          <w:szCs w:val="24"/>
          <w:lang w:val="af-ZA"/>
        </w:rPr>
      </w:pPr>
    </w:p>
    <w:p w14:paraId="3688B3F8" w14:textId="77777777" w:rsidR="000036EF" w:rsidRPr="000036EF" w:rsidRDefault="000036EF" w:rsidP="000036EF">
      <w:pPr>
        <w:spacing w:after="120" w:line="240" w:lineRule="auto"/>
        <w:ind w:right="-7" w:firstLine="567"/>
        <w:jc w:val="right"/>
        <w:rPr>
          <w:rFonts w:ascii="GHEA Grapalat" w:eastAsia="Times New Roman" w:hAnsi="GHEA Grapalat" w:cs="Sylfaen"/>
          <w:i/>
          <w:szCs w:val="24"/>
          <w:lang w:val="af-ZA"/>
        </w:rPr>
      </w:pPr>
    </w:p>
    <w:p w14:paraId="356CF4D4" w14:textId="77777777" w:rsidR="000036EF" w:rsidRPr="000036EF" w:rsidRDefault="000036EF" w:rsidP="000036EF">
      <w:pPr>
        <w:spacing w:after="120" w:line="240" w:lineRule="auto"/>
        <w:ind w:right="-7" w:firstLine="567"/>
        <w:jc w:val="right"/>
        <w:rPr>
          <w:rFonts w:ascii="GHEA Grapalat" w:eastAsia="Times New Roman" w:hAnsi="GHEA Grapalat" w:cs="Sylfaen"/>
          <w:i/>
          <w:szCs w:val="24"/>
          <w:lang w:val="af-ZA"/>
        </w:rPr>
      </w:pPr>
    </w:p>
    <w:p w14:paraId="2FF94AA6" w14:textId="77777777" w:rsidR="000036EF" w:rsidRPr="000036EF" w:rsidRDefault="000036EF" w:rsidP="000036EF">
      <w:pPr>
        <w:spacing w:after="120" w:line="240" w:lineRule="auto"/>
        <w:ind w:right="-7" w:firstLine="567"/>
        <w:jc w:val="right"/>
        <w:rPr>
          <w:rFonts w:ascii="GHEA Grapalat" w:eastAsia="Times New Roman" w:hAnsi="GHEA Grapalat" w:cs="Sylfaen"/>
          <w:i/>
          <w:szCs w:val="24"/>
          <w:lang w:val="af-ZA"/>
        </w:rPr>
      </w:pPr>
    </w:p>
    <w:p w14:paraId="09B18FC9" w14:textId="77777777" w:rsidR="000036EF" w:rsidRPr="000036EF" w:rsidRDefault="000036EF" w:rsidP="000036EF">
      <w:pPr>
        <w:spacing w:after="120" w:line="240" w:lineRule="auto"/>
        <w:ind w:right="-7" w:firstLine="567"/>
        <w:jc w:val="right"/>
        <w:rPr>
          <w:rFonts w:ascii="GHEA Grapalat" w:eastAsia="Times New Roman" w:hAnsi="GHEA Grapalat" w:cs="Sylfaen"/>
          <w:i/>
          <w:szCs w:val="24"/>
          <w:lang w:val="af-ZA"/>
        </w:rPr>
      </w:pPr>
    </w:p>
    <w:p w14:paraId="52931713" w14:textId="3442985C" w:rsidR="000036EF" w:rsidRPr="000036EF" w:rsidRDefault="000036EF" w:rsidP="001C42CA">
      <w:pPr>
        <w:spacing w:after="0" w:line="240" w:lineRule="auto"/>
        <w:jc w:val="right"/>
        <w:rPr>
          <w:rFonts w:ascii="GHEA Grapalat" w:eastAsia="Times New Roman" w:hAnsi="GHEA Grapalat" w:cs="Sylfaen"/>
          <w:i/>
          <w:sz w:val="20"/>
          <w:szCs w:val="20"/>
          <w:lang w:val="af-ZA"/>
        </w:rPr>
      </w:pPr>
      <w:proofErr w:type="spellStart"/>
      <w:r w:rsidRPr="000036EF">
        <w:rPr>
          <w:rFonts w:ascii="GHEA Grapalat" w:eastAsia="Times New Roman" w:hAnsi="GHEA Grapalat" w:cs="Sylfaen"/>
          <w:i/>
          <w:sz w:val="20"/>
          <w:szCs w:val="20"/>
        </w:rPr>
        <w:t>Հաստատված</w:t>
      </w:r>
      <w:proofErr w:type="spellEnd"/>
      <w:r w:rsidRPr="000036EF">
        <w:rPr>
          <w:rFonts w:ascii="GHEA Grapalat" w:eastAsia="Times New Roman" w:hAnsi="GHEA Grapalat" w:cs="Times Armenian"/>
          <w:i/>
          <w:sz w:val="20"/>
          <w:szCs w:val="20"/>
          <w:lang w:val="af-ZA"/>
        </w:rPr>
        <w:t xml:space="preserve"> </w:t>
      </w:r>
      <w:r w:rsidRPr="000036EF">
        <w:rPr>
          <w:rFonts w:ascii="GHEA Grapalat" w:eastAsia="Times New Roman" w:hAnsi="GHEA Grapalat" w:cs="Sylfaen"/>
          <w:i/>
          <w:sz w:val="20"/>
          <w:szCs w:val="20"/>
        </w:rPr>
        <w:t>է</w:t>
      </w:r>
    </w:p>
    <w:p w14:paraId="6FE90A38" w14:textId="769471A2" w:rsidR="000036EF" w:rsidRPr="000036EF" w:rsidRDefault="00AD0391" w:rsidP="00AD0391">
      <w:pPr>
        <w:spacing w:after="0" w:line="240" w:lineRule="auto"/>
        <w:ind w:firstLine="567"/>
        <w:jc w:val="right"/>
        <w:rPr>
          <w:rFonts w:ascii="GHEA Grapalat" w:eastAsia="Times New Roman" w:hAnsi="GHEA Grapalat" w:cs="Sylfaen"/>
          <w:i/>
          <w:sz w:val="20"/>
          <w:szCs w:val="20"/>
          <w:lang w:val="af-ZA"/>
        </w:rPr>
      </w:pPr>
      <w:r w:rsidRPr="00AD0391">
        <w:rPr>
          <w:rFonts w:ascii="GHEA Grapalat" w:eastAsia="Times New Roman" w:hAnsi="GHEA Grapalat" w:cs="Sylfaen"/>
          <w:i/>
          <w:sz w:val="20"/>
          <w:szCs w:val="20"/>
          <w:lang w:val="hy-AM"/>
        </w:rPr>
        <w:t>ԿՄՄՀ-</w:t>
      </w:r>
      <w:r w:rsidR="000036EF" w:rsidRPr="000036EF">
        <w:rPr>
          <w:rFonts w:ascii="GHEA Grapalat" w:eastAsia="Times New Roman" w:hAnsi="GHEA Grapalat" w:cs="Sylfaen"/>
          <w:i/>
          <w:sz w:val="20"/>
          <w:szCs w:val="20"/>
        </w:rPr>
        <w:t>ԲՄԱՇՁԲ</w:t>
      </w:r>
      <w:r>
        <w:rPr>
          <w:rFonts w:ascii="GHEA Grapalat" w:eastAsia="Times New Roman" w:hAnsi="GHEA Grapalat" w:cs="Sylfaen"/>
          <w:i/>
          <w:sz w:val="20"/>
          <w:szCs w:val="20"/>
          <w:lang w:val="hy-AM"/>
        </w:rPr>
        <w:t>-21/4</w:t>
      </w:r>
      <w:proofErr w:type="spellStart"/>
      <w:r w:rsidR="000036EF" w:rsidRPr="000036EF">
        <w:rPr>
          <w:rFonts w:ascii="GHEA Grapalat" w:eastAsia="Times New Roman" w:hAnsi="GHEA Grapalat" w:cs="Sylfaen"/>
          <w:i/>
          <w:sz w:val="20"/>
          <w:szCs w:val="20"/>
        </w:rPr>
        <w:t>ծածկա</w:t>
      </w:r>
      <w:r w:rsidR="000036EF" w:rsidRPr="000036EF">
        <w:rPr>
          <w:rFonts w:ascii="GHEA Grapalat" w:eastAsia="Times New Roman" w:hAnsi="GHEA Grapalat" w:cs="Times Armenian"/>
          <w:i/>
          <w:sz w:val="20"/>
          <w:szCs w:val="20"/>
        </w:rPr>
        <w:t>գ</w:t>
      </w:r>
      <w:r w:rsidR="000036EF" w:rsidRPr="000036EF">
        <w:rPr>
          <w:rFonts w:ascii="GHEA Grapalat" w:eastAsia="Times New Roman" w:hAnsi="GHEA Grapalat" w:cs="Sylfaen"/>
          <w:i/>
          <w:sz w:val="20"/>
          <w:szCs w:val="20"/>
        </w:rPr>
        <w:t>րով</w:t>
      </w:r>
      <w:proofErr w:type="spellEnd"/>
      <w:r w:rsidR="000036EF" w:rsidRPr="000036EF">
        <w:rPr>
          <w:rFonts w:ascii="GHEA Grapalat" w:eastAsia="Times New Roman" w:hAnsi="GHEA Grapalat" w:cs="Times Armenian"/>
          <w:i/>
          <w:sz w:val="20"/>
          <w:szCs w:val="20"/>
          <w:lang w:val="af-ZA"/>
        </w:rPr>
        <w:t xml:space="preserve"> </w:t>
      </w:r>
    </w:p>
    <w:p w14:paraId="5A39E9C6" w14:textId="335C75A8" w:rsidR="000036EF" w:rsidRPr="000036EF" w:rsidRDefault="00033B39" w:rsidP="00AD0391">
      <w:pPr>
        <w:spacing w:after="0" w:line="240" w:lineRule="auto"/>
        <w:ind w:firstLine="567"/>
        <w:jc w:val="right"/>
        <w:rPr>
          <w:rFonts w:ascii="GHEA Grapalat" w:eastAsia="Times New Roman" w:hAnsi="GHEA Grapalat" w:cs="Times Armenian"/>
          <w:i/>
          <w:sz w:val="20"/>
          <w:szCs w:val="20"/>
          <w:lang w:val="af-ZA"/>
        </w:rPr>
      </w:pPr>
      <w:r>
        <w:rPr>
          <w:rFonts w:ascii="GHEA Grapalat" w:eastAsia="Times New Roman" w:hAnsi="GHEA Grapalat" w:cs="Sylfaen"/>
          <w:i/>
          <w:sz w:val="20"/>
          <w:szCs w:val="20"/>
          <w:lang w:val="hy-AM"/>
        </w:rPr>
        <w:t xml:space="preserve">Հրատապ </w:t>
      </w:r>
      <w:proofErr w:type="spellStart"/>
      <w:r w:rsidR="000036EF" w:rsidRPr="000036EF">
        <w:rPr>
          <w:rFonts w:ascii="GHEA Grapalat" w:eastAsia="Times New Roman" w:hAnsi="GHEA Grapalat" w:cs="Sylfaen"/>
          <w:i/>
          <w:sz w:val="20"/>
          <w:szCs w:val="20"/>
        </w:rPr>
        <w:t>բաց</w:t>
      </w:r>
      <w:proofErr w:type="spellEnd"/>
      <w:r w:rsidR="000036EF" w:rsidRPr="000036EF">
        <w:rPr>
          <w:rFonts w:ascii="GHEA Grapalat" w:eastAsia="Times New Roman" w:hAnsi="GHEA Grapalat" w:cs="Times Armenian"/>
          <w:i/>
          <w:sz w:val="20"/>
          <w:szCs w:val="20"/>
          <w:lang w:val="af-ZA"/>
        </w:rPr>
        <w:t xml:space="preserve"> մրցույթի գնահատող </w:t>
      </w:r>
      <w:proofErr w:type="spellStart"/>
      <w:r w:rsidR="000036EF" w:rsidRPr="000036EF">
        <w:rPr>
          <w:rFonts w:ascii="GHEA Grapalat" w:eastAsia="Times New Roman" w:hAnsi="GHEA Grapalat" w:cs="Sylfaen"/>
          <w:i/>
          <w:sz w:val="20"/>
          <w:szCs w:val="20"/>
        </w:rPr>
        <w:t>հանձնաժողովի</w:t>
      </w:r>
      <w:proofErr w:type="spellEnd"/>
    </w:p>
    <w:p w14:paraId="7ACA2C44" w14:textId="50070763" w:rsidR="000036EF" w:rsidRPr="000036EF" w:rsidRDefault="000036EF" w:rsidP="00AD0391">
      <w:pPr>
        <w:spacing w:after="0" w:line="240" w:lineRule="auto"/>
        <w:ind w:firstLine="567"/>
        <w:jc w:val="right"/>
        <w:rPr>
          <w:rFonts w:ascii="GHEA Grapalat" w:eastAsia="Times New Roman" w:hAnsi="GHEA Grapalat" w:cs="Times New Roman"/>
          <w:i/>
          <w:sz w:val="20"/>
          <w:szCs w:val="20"/>
          <w:lang w:val="af-ZA"/>
        </w:rPr>
      </w:pPr>
      <w:r w:rsidRPr="000036EF">
        <w:rPr>
          <w:rFonts w:ascii="GHEA Grapalat" w:eastAsia="Times New Roman" w:hAnsi="GHEA Grapalat" w:cs="Sylfaen"/>
          <w:i/>
          <w:sz w:val="20"/>
          <w:szCs w:val="20"/>
          <w:lang w:val="af-ZA"/>
        </w:rPr>
        <w:t xml:space="preserve"> 20</w:t>
      </w:r>
      <w:r w:rsidR="00AD0391">
        <w:rPr>
          <w:rFonts w:ascii="GHEA Grapalat" w:eastAsia="Times New Roman" w:hAnsi="GHEA Grapalat" w:cs="Sylfaen"/>
          <w:i/>
          <w:sz w:val="20"/>
          <w:szCs w:val="20"/>
          <w:lang w:val="hy-AM"/>
        </w:rPr>
        <w:t>21</w:t>
      </w:r>
      <w:r w:rsidRPr="000036EF">
        <w:rPr>
          <w:rFonts w:ascii="GHEA Grapalat" w:eastAsia="Times New Roman" w:hAnsi="GHEA Grapalat" w:cs="Sylfaen"/>
          <w:i/>
          <w:sz w:val="20"/>
          <w:szCs w:val="20"/>
        </w:rPr>
        <w:t>թ</w:t>
      </w:r>
      <w:r w:rsidRPr="000036EF">
        <w:rPr>
          <w:rFonts w:ascii="GHEA Grapalat" w:eastAsia="Times New Roman" w:hAnsi="GHEA Grapalat" w:cs="Times Armenian"/>
          <w:i/>
          <w:sz w:val="20"/>
          <w:szCs w:val="20"/>
          <w:lang w:val="af-ZA"/>
        </w:rPr>
        <w:t xml:space="preserve">.  </w:t>
      </w:r>
      <w:r w:rsidR="00AD0391" w:rsidRPr="00AD0391">
        <w:rPr>
          <w:rFonts w:ascii="GHEA Grapalat" w:eastAsia="Times New Roman" w:hAnsi="GHEA Grapalat" w:cs="Times Armenian"/>
          <w:i/>
          <w:sz w:val="20"/>
          <w:szCs w:val="20"/>
          <w:lang w:val="hy-AM"/>
        </w:rPr>
        <w:t>հուլիսի  26</w:t>
      </w:r>
      <w:r w:rsidRPr="000036EF">
        <w:rPr>
          <w:rFonts w:ascii="GHEA Grapalat" w:eastAsia="Times New Roman" w:hAnsi="GHEA Grapalat" w:cs="Times Armenian"/>
          <w:i/>
          <w:sz w:val="20"/>
          <w:szCs w:val="20"/>
          <w:lang w:val="af-ZA"/>
        </w:rPr>
        <w:t xml:space="preserve">-ի </w:t>
      </w:r>
      <w:r w:rsidRPr="000036EF">
        <w:rPr>
          <w:rFonts w:ascii="GHEA Grapalat" w:eastAsia="Times New Roman" w:hAnsi="GHEA Grapalat" w:cs="Times Armenian"/>
          <w:i/>
          <w:sz w:val="20"/>
          <w:szCs w:val="20"/>
          <w:vertAlign w:val="subscript"/>
          <w:lang w:val="af-ZA"/>
        </w:rPr>
        <w:t xml:space="preserve"> </w:t>
      </w:r>
      <w:r w:rsidRPr="000036EF">
        <w:rPr>
          <w:rFonts w:ascii="GHEA Grapalat" w:eastAsia="Times New Roman" w:hAnsi="GHEA Grapalat" w:cs="Times Armenian"/>
          <w:i/>
          <w:sz w:val="20"/>
          <w:szCs w:val="20"/>
          <w:lang w:val="af-ZA"/>
        </w:rPr>
        <w:t>N</w:t>
      </w:r>
      <w:r w:rsidR="00AD0391">
        <w:rPr>
          <w:rFonts w:ascii="GHEA Grapalat" w:eastAsia="Times New Roman" w:hAnsi="GHEA Grapalat" w:cs="Times Armenian"/>
          <w:i/>
          <w:sz w:val="20"/>
          <w:szCs w:val="20"/>
          <w:lang w:val="hy-AM"/>
        </w:rPr>
        <w:t>35</w:t>
      </w:r>
      <w:r w:rsidRPr="000036EF">
        <w:rPr>
          <w:rFonts w:ascii="GHEA Grapalat" w:eastAsia="Times New Roman" w:hAnsi="GHEA Grapalat" w:cs="Times Armenian"/>
          <w:i/>
          <w:sz w:val="20"/>
          <w:szCs w:val="20"/>
          <w:lang w:val="af-ZA"/>
        </w:rPr>
        <w:t xml:space="preserve"> </w:t>
      </w:r>
      <w:proofErr w:type="spellStart"/>
      <w:r w:rsidRPr="000036EF">
        <w:rPr>
          <w:rFonts w:ascii="GHEA Grapalat" w:eastAsia="Times New Roman" w:hAnsi="GHEA Grapalat" w:cs="Sylfaen"/>
          <w:i/>
          <w:sz w:val="20"/>
          <w:szCs w:val="20"/>
        </w:rPr>
        <w:t>որոշմամբ</w:t>
      </w:r>
      <w:proofErr w:type="spellEnd"/>
    </w:p>
    <w:p w14:paraId="391116A7" w14:textId="77777777" w:rsidR="000036EF" w:rsidRPr="000036EF" w:rsidRDefault="000036EF" w:rsidP="000036EF">
      <w:pPr>
        <w:spacing w:after="120" w:line="240" w:lineRule="auto"/>
        <w:ind w:right="-7" w:firstLine="567"/>
        <w:jc w:val="center"/>
        <w:rPr>
          <w:rFonts w:ascii="GHEA Grapalat" w:eastAsia="Times New Roman" w:hAnsi="GHEA Grapalat" w:cs="Times New Roman"/>
          <w:sz w:val="24"/>
          <w:szCs w:val="24"/>
          <w:lang w:val="af-ZA"/>
        </w:rPr>
      </w:pPr>
    </w:p>
    <w:p w14:paraId="5F9ED883" w14:textId="77777777" w:rsidR="000036EF" w:rsidRPr="000036EF" w:rsidRDefault="000036EF" w:rsidP="000036EF">
      <w:pPr>
        <w:spacing w:after="120" w:line="240" w:lineRule="auto"/>
        <w:ind w:right="-7" w:firstLine="567"/>
        <w:jc w:val="center"/>
        <w:rPr>
          <w:rFonts w:ascii="GHEA Grapalat" w:eastAsia="Times New Roman" w:hAnsi="GHEA Grapalat" w:cs="Times New Roman"/>
          <w:sz w:val="24"/>
          <w:szCs w:val="24"/>
          <w:lang w:val="af-ZA"/>
        </w:rPr>
      </w:pPr>
    </w:p>
    <w:p w14:paraId="6BE4FD3E" w14:textId="77777777" w:rsidR="000036EF" w:rsidRPr="000036EF" w:rsidRDefault="000036EF" w:rsidP="000036EF">
      <w:pPr>
        <w:spacing w:after="120" w:line="240" w:lineRule="auto"/>
        <w:ind w:right="-7" w:firstLine="567"/>
        <w:jc w:val="center"/>
        <w:rPr>
          <w:rFonts w:ascii="GHEA Grapalat" w:eastAsia="Times New Roman" w:hAnsi="GHEA Grapalat" w:cs="Times New Roman"/>
          <w:sz w:val="24"/>
          <w:szCs w:val="24"/>
          <w:lang w:val="af-ZA"/>
        </w:rPr>
      </w:pPr>
    </w:p>
    <w:p w14:paraId="4AD423B1" w14:textId="77777777" w:rsidR="000036EF" w:rsidRPr="000036EF" w:rsidRDefault="000036EF" w:rsidP="000036EF">
      <w:pPr>
        <w:spacing w:after="120" w:line="240" w:lineRule="auto"/>
        <w:ind w:right="-7" w:firstLine="567"/>
        <w:jc w:val="center"/>
        <w:rPr>
          <w:rFonts w:ascii="GHEA Grapalat" w:eastAsia="Times New Roman" w:hAnsi="GHEA Grapalat" w:cs="Times New Roman"/>
          <w:sz w:val="24"/>
          <w:szCs w:val="24"/>
          <w:lang w:val="af-ZA"/>
        </w:rPr>
      </w:pPr>
    </w:p>
    <w:p w14:paraId="476A13FE" w14:textId="77777777" w:rsidR="000036EF" w:rsidRPr="000036EF" w:rsidRDefault="000036EF" w:rsidP="000036EF">
      <w:pPr>
        <w:spacing w:after="120" w:line="240" w:lineRule="auto"/>
        <w:ind w:right="-7" w:firstLine="567"/>
        <w:jc w:val="center"/>
        <w:rPr>
          <w:rFonts w:ascii="GHEA Grapalat" w:eastAsia="Times New Roman" w:hAnsi="GHEA Grapalat" w:cs="Times New Roman"/>
          <w:sz w:val="24"/>
          <w:szCs w:val="24"/>
          <w:lang w:val="af-ZA"/>
        </w:rPr>
      </w:pPr>
    </w:p>
    <w:p w14:paraId="4B8DD72E" w14:textId="008DBD4A" w:rsidR="000036EF" w:rsidRPr="000036EF" w:rsidRDefault="000036EF" w:rsidP="000036EF">
      <w:pPr>
        <w:spacing w:after="120" w:line="240" w:lineRule="auto"/>
        <w:ind w:right="-7" w:firstLine="567"/>
        <w:jc w:val="center"/>
        <w:rPr>
          <w:rFonts w:ascii="GHEA Grapalat" w:eastAsia="Times New Roman" w:hAnsi="GHEA Grapalat" w:cs="Times New Roman"/>
          <w:sz w:val="24"/>
          <w:szCs w:val="24"/>
          <w:lang w:val="af-ZA"/>
        </w:rPr>
      </w:pPr>
      <w:r w:rsidRPr="000036EF">
        <w:rPr>
          <w:rFonts w:ascii="GHEA Grapalat" w:eastAsia="Times New Roman" w:hAnsi="GHEA Grapalat" w:cs="Times Armenian"/>
          <w:i/>
          <w:sz w:val="24"/>
          <w:szCs w:val="24"/>
          <w:lang w:val="af-ZA"/>
        </w:rPr>
        <w:t>«</w:t>
      </w:r>
      <w:r w:rsidR="00AD0391" w:rsidRPr="00AD0391">
        <w:rPr>
          <w:rFonts w:ascii="GHEA Grapalat" w:eastAsia="Times New Roman" w:hAnsi="GHEA Grapalat" w:cs="Times Armenian"/>
          <w:i/>
          <w:sz w:val="24"/>
          <w:szCs w:val="24"/>
          <w:lang w:val="hy-AM"/>
        </w:rPr>
        <w:t xml:space="preserve">Մեղրաձորի </w:t>
      </w:r>
      <w:r w:rsidR="00AD0391">
        <w:rPr>
          <w:rFonts w:ascii="GHEA Grapalat" w:eastAsia="Times New Roman" w:hAnsi="GHEA Grapalat" w:cs="Sylfaen"/>
          <w:i/>
          <w:sz w:val="24"/>
          <w:szCs w:val="24"/>
          <w:lang w:val="hy-AM"/>
        </w:rPr>
        <w:t xml:space="preserve"> համայնքապետարան</w:t>
      </w:r>
      <w:r w:rsidRPr="000036EF">
        <w:rPr>
          <w:rFonts w:ascii="GHEA Grapalat" w:eastAsia="Times New Roman" w:hAnsi="GHEA Grapalat" w:cs="Sylfaen"/>
          <w:i/>
          <w:sz w:val="24"/>
          <w:szCs w:val="24"/>
          <w:lang w:val="af-ZA"/>
        </w:rPr>
        <w:t>»</w:t>
      </w:r>
    </w:p>
    <w:p w14:paraId="1B84ECBC" w14:textId="77777777" w:rsidR="000036EF" w:rsidRPr="000036EF" w:rsidRDefault="000036EF" w:rsidP="000036EF">
      <w:pPr>
        <w:tabs>
          <w:tab w:val="left" w:pos="5968"/>
        </w:tabs>
        <w:spacing w:after="120" w:line="240" w:lineRule="auto"/>
        <w:ind w:right="-7" w:firstLine="567"/>
        <w:rPr>
          <w:rFonts w:ascii="GHEA Grapalat" w:eastAsia="Times New Roman" w:hAnsi="GHEA Grapalat" w:cs="Times New Roman"/>
          <w:sz w:val="24"/>
          <w:szCs w:val="24"/>
          <w:lang w:val="af-ZA"/>
        </w:rPr>
      </w:pPr>
      <w:r w:rsidRPr="000036EF">
        <w:rPr>
          <w:rFonts w:ascii="GHEA Grapalat" w:eastAsia="Times New Roman" w:hAnsi="GHEA Grapalat" w:cs="Times New Roman"/>
          <w:sz w:val="24"/>
          <w:szCs w:val="24"/>
          <w:lang w:val="af-ZA"/>
        </w:rPr>
        <w:tab/>
      </w:r>
    </w:p>
    <w:p w14:paraId="557AA6C9" w14:textId="77777777" w:rsidR="000036EF" w:rsidRPr="000036EF" w:rsidRDefault="000036EF" w:rsidP="000036EF">
      <w:pPr>
        <w:spacing w:after="120" w:line="240" w:lineRule="auto"/>
        <w:ind w:right="-7" w:firstLine="567"/>
        <w:jc w:val="center"/>
        <w:rPr>
          <w:rFonts w:ascii="GHEA Grapalat" w:eastAsia="Times New Roman" w:hAnsi="GHEA Grapalat" w:cs="Times New Roman"/>
          <w:sz w:val="24"/>
          <w:szCs w:val="24"/>
          <w:lang w:val="af-ZA"/>
        </w:rPr>
      </w:pPr>
    </w:p>
    <w:p w14:paraId="5D5D5997" w14:textId="77777777" w:rsidR="000036EF" w:rsidRPr="000036EF" w:rsidRDefault="000036EF" w:rsidP="000036EF">
      <w:pPr>
        <w:spacing w:after="120" w:line="240" w:lineRule="auto"/>
        <w:ind w:right="-7" w:firstLine="567"/>
        <w:jc w:val="center"/>
        <w:rPr>
          <w:rFonts w:ascii="GHEA Grapalat" w:eastAsia="Times New Roman" w:hAnsi="GHEA Grapalat" w:cs="Times New Roman"/>
          <w:sz w:val="24"/>
          <w:szCs w:val="24"/>
          <w:lang w:val="af-ZA"/>
        </w:rPr>
      </w:pPr>
    </w:p>
    <w:p w14:paraId="6142D743" w14:textId="77777777" w:rsidR="000036EF" w:rsidRPr="000036EF" w:rsidRDefault="000036EF" w:rsidP="000036EF">
      <w:pPr>
        <w:spacing w:after="120" w:line="240" w:lineRule="auto"/>
        <w:ind w:right="-7" w:firstLine="567"/>
        <w:jc w:val="center"/>
        <w:rPr>
          <w:rFonts w:ascii="GHEA Grapalat" w:eastAsia="Times New Roman" w:hAnsi="GHEA Grapalat" w:cs="Times New Roman"/>
          <w:sz w:val="24"/>
          <w:szCs w:val="24"/>
          <w:lang w:val="af-ZA"/>
        </w:rPr>
      </w:pPr>
    </w:p>
    <w:p w14:paraId="5C490446" w14:textId="77777777" w:rsidR="000036EF" w:rsidRPr="000036EF" w:rsidRDefault="000036EF" w:rsidP="000036EF">
      <w:pPr>
        <w:spacing w:after="120" w:line="240" w:lineRule="auto"/>
        <w:ind w:right="-7" w:firstLine="567"/>
        <w:jc w:val="center"/>
        <w:rPr>
          <w:rFonts w:ascii="GHEA Grapalat" w:eastAsia="Times New Roman" w:hAnsi="GHEA Grapalat" w:cs="Times New Roman"/>
          <w:sz w:val="24"/>
          <w:szCs w:val="24"/>
          <w:lang w:val="af-ZA"/>
        </w:rPr>
      </w:pPr>
    </w:p>
    <w:p w14:paraId="7835D096" w14:textId="77777777" w:rsidR="000036EF" w:rsidRPr="000036EF" w:rsidRDefault="000036EF" w:rsidP="000036EF">
      <w:pPr>
        <w:spacing w:after="120" w:line="240" w:lineRule="auto"/>
        <w:ind w:right="-7" w:firstLine="567"/>
        <w:jc w:val="center"/>
        <w:rPr>
          <w:rFonts w:ascii="GHEA Grapalat" w:eastAsia="Times New Roman" w:hAnsi="GHEA Grapalat" w:cs="Sylfaen"/>
          <w:sz w:val="24"/>
          <w:szCs w:val="24"/>
          <w:lang w:val="af-ZA"/>
        </w:rPr>
      </w:pPr>
      <w:r w:rsidRPr="000036EF">
        <w:rPr>
          <w:rFonts w:ascii="GHEA Grapalat" w:eastAsia="Times New Roman" w:hAnsi="GHEA Grapalat" w:cs="Sylfaen"/>
          <w:sz w:val="24"/>
          <w:szCs w:val="24"/>
        </w:rPr>
        <w:t>Հ</w:t>
      </w:r>
      <w:r w:rsidRPr="000036EF">
        <w:rPr>
          <w:rFonts w:ascii="GHEA Grapalat" w:eastAsia="Times New Roman" w:hAnsi="GHEA Grapalat" w:cs="Times Armenian"/>
          <w:sz w:val="24"/>
          <w:szCs w:val="24"/>
          <w:lang w:val="af-ZA"/>
        </w:rPr>
        <w:t xml:space="preserve"> </w:t>
      </w:r>
      <w:r w:rsidRPr="000036EF">
        <w:rPr>
          <w:rFonts w:ascii="GHEA Grapalat" w:eastAsia="Times New Roman" w:hAnsi="GHEA Grapalat" w:cs="Sylfaen"/>
          <w:sz w:val="24"/>
          <w:szCs w:val="24"/>
        </w:rPr>
        <w:t>Ր</w:t>
      </w:r>
      <w:r w:rsidRPr="000036EF">
        <w:rPr>
          <w:rFonts w:ascii="GHEA Grapalat" w:eastAsia="Times New Roman" w:hAnsi="GHEA Grapalat" w:cs="Times Armenian"/>
          <w:sz w:val="24"/>
          <w:szCs w:val="24"/>
          <w:lang w:val="af-ZA"/>
        </w:rPr>
        <w:t xml:space="preserve"> </w:t>
      </w:r>
      <w:r w:rsidRPr="000036EF">
        <w:rPr>
          <w:rFonts w:ascii="GHEA Grapalat" w:eastAsia="Times New Roman" w:hAnsi="GHEA Grapalat" w:cs="Sylfaen"/>
          <w:sz w:val="24"/>
          <w:szCs w:val="24"/>
        </w:rPr>
        <w:t>Ա</w:t>
      </w:r>
      <w:r w:rsidRPr="000036EF">
        <w:rPr>
          <w:rFonts w:ascii="GHEA Grapalat" w:eastAsia="Times New Roman" w:hAnsi="GHEA Grapalat" w:cs="Times Armenian"/>
          <w:sz w:val="24"/>
          <w:szCs w:val="24"/>
          <w:lang w:val="af-ZA"/>
        </w:rPr>
        <w:t xml:space="preserve"> </w:t>
      </w:r>
      <w:r w:rsidRPr="000036EF">
        <w:rPr>
          <w:rFonts w:ascii="GHEA Grapalat" w:eastAsia="Times New Roman" w:hAnsi="GHEA Grapalat" w:cs="Sylfaen"/>
          <w:sz w:val="24"/>
          <w:szCs w:val="24"/>
        </w:rPr>
        <w:t>Վ</w:t>
      </w:r>
      <w:r w:rsidRPr="000036EF">
        <w:rPr>
          <w:rFonts w:ascii="GHEA Grapalat" w:eastAsia="Times New Roman" w:hAnsi="GHEA Grapalat" w:cs="Times Armenian"/>
          <w:sz w:val="24"/>
          <w:szCs w:val="24"/>
          <w:lang w:val="af-ZA"/>
        </w:rPr>
        <w:t xml:space="preserve"> </w:t>
      </w:r>
      <w:r w:rsidRPr="000036EF">
        <w:rPr>
          <w:rFonts w:ascii="GHEA Grapalat" w:eastAsia="Times New Roman" w:hAnsi="GHEA Grapalat" w:cs="Sylfaen"/>
          <w:sz w:val="24"/>
          <w:szCs w:val="24"/>
        </w:rPr>
        <w:t>Ե</w:t>
      </w:r>
      <w:r w:rsidRPr="000036EF">
        <w:rPr>
          <w:rFonts w:ascii="GHEA Grapalat" w:eastAsia="Times New Roman" w:hAnsi="GHEA Grapalat" w:cs="Times Armenian"/>
          <w:sz w:val="24"/>
          <w:szCs w:val="24"/>
          <w:lang w:val="af-ZA"/>
        </w:rPr>
        <w:t xml:space="preserve"> </w:t>
      </w:r>
      <w:r w:rsidRPr="000036EF">
        <w:rPr>
          <w:rFonts w:ascii="GHEA Grapalat" w:eastAsia="Times New Roman" w:hAnsi="GHEA Grapalat" w:cs="Sylfaen"/>
          <w:sz w:val="24"/>
          <w:szCs w:val="24"/>
        </w:rPr>
        <w:t>Ր</w:t>
      </w:r>
    </w:p>
    <w:p w14:paraId="438FFE8E" w14:textId="77777777" w:rsidR="000036EF" w:rsidRPr="000036EF" w:rsidRDefault="000036EF" w:rsidP="000036EF">
      <w:pPr>
        <w:spacing w:after="120" w:line="240" w:lineRule="auto"/>
        <w:ind w:right="-7" w:firstLine="567"/>
        <w:jc w:val="center"/>
        <w:rPr>
          <w:rFonts w:ascii="GHEA Grapalat" w:eastAsia="Times New Roman" w:hAnsi="GHEA Grapalat" w:cs="Sylfaen"/>
          <w:sz w:val="24"/>
          <w:szCs w:val="24"/>
          <w:lang w:val="af-ZA"/>
        </w:rPr>
      </w:pPr>
    </w:p>
    <w:p w14:paraId="0625755E" w14:textId="77777777" w:rsidR="000036EF" w:rsidRPr="000036EF" w:rsidRDefault="000036EF" w:rsidP="000036EF">
      <w:pPr>
        <w:spacing w:after="120" w:line="240" w:lineRule="auto"/>
        <w:ind w:right="-7" w:firstLine="567"/>
        <w:jc w:val="center"/>
        <w:rPr>
          <w:rFonts w:ascii="GHEA Grapalat" w:eastAsia="Times New Roman" w:hAnsi="GHEA Grapalat" w:cs="Sylfaen"/>
          <w:sz w:val="24"/>
          <w:szCs w:val="24"/>
          <w:lang w:val="af-ZA"/>
        </w:rPr>
      </w:pPr>
    </w:p>
    <w:p w14:paraId="66143A36" w14:textId="4BF285CB" w:rsidR="000036EF" w:rsidRPr="000036EF" w:rsidRDefault="00AD0391" w:rsidP="000036EF">
      <w:pPr>
        <w:spacing w:after="120" w:line="240" w:lineRule="auto"/>
        <w:ind w:right="-7"/>
        <w:jc w:val="center"/>
        <w:rPr>
          <w:rFonts w:ascii="GHEA Grapalat" w:eastAsia="Times New Roman" w:hAnsi="GHEA Grapalat" w:cs="Times New Roman"/>
          <w:sz w:val="24"/>
          <w:lang w:val="af-ZA"/>
        </w:rPr>
      </w:pPr>
      <w:r w:rsidRPr="00AD0391">
        <w:rPr>
          <w:rFonts w:ascii="GHEA Grapalat" w:eastAsia="Times New Roman" w:hAnsi="GHEA Grapalat" w:cs="Sylfaen"/>
          <w:sz w:val="24"/>
          <w:szCs w:val="24"/>
          <w:lang w:val="hy-AM"/>
        </w:rPr>
        <w:t xml:space="preserve">ՄԵՂՐԱՁՈՐԻ  </w:t>
      </w:r>
      <w:r>
        <w:rPr>
          <w:rFonts w:ascii="GHEA Grapalat" w:eastAsia="Times New Roman" w:hAnsi="GHEA Grapalat" w:cs="Sylfaen"/>
          <w:sz w:val="24"/>
          <w:szCs w:val="24"/>
          <w:lang w:val="hy-AM"/>
        </w:rPr>
        <w:t>ՀԱՄԱՅՆՔԱՊԵՏԱՐԱՆ</w:t>
      </w:r>
      <w:r w:rsidR="000036EF" w:rsidRPr="000036EF">
        <w:rPr>
          <w:rFonts w:ascii="GHEA Grapalat" w:eastAsia="Times New Roman" w:hAnsi="GHEA Grapalat" w:cs="Sylfaen"/>
          <w:sz w:val="24"/>
          <w:szCs w:val="24"/>
        </w:rPr>
        <w:t>Ի</w:t>
      </w:r>
      <w:r w:rsidR="000036EF" w:rsidRPr="000036EF">
        <w:rPr>
          <w:rFonts w:ascii="GHEA Grapalat" w:eastAsia="Times New Roman" w:hAnsi="GHEA Grapalat" w:cs="Sylfaen"/>
          <w:sz w:val="24"/>
          <w:szCs w:val="24"/>
          <w:lang w:val="af-ZA"/>
        </w:rPr>
        <w:t xml:space="preserve"> </w:t>
      </w:r>
      <w:r w:rsidR="000036EF" w:rsidRPr="000036EF">
        <w:rPr>
          <w:rFonts w:ascii="GHEA Grapalat" w:eastAsia="Times New Roman" w:hAnsi="GHEA Grapalat" w:cs="Sylfaen"/>
          <w:sz w:val="24"/>
          <w:szCs w:val="24"/>
        </w:rPr>
        <w:t>ԿԱՐԻՔՆԵՐԻ</w:t>
      </w:r>
      <w:r w:rsidR="000036EF" w:rsidRPr="000036EF">
        <w:rPr>
          <w:rFonts w:ascii="GHEA Grapalat" w:eastAsia="Times New Roman" w:hAnsi="GHEA Grapalat" w:cs="Times Armenian"/>
          <w:sz w:val="24"/>
          <w:szCs w:val="24"/>
          <w:lang w:val="af-ZA"/>
        </w:rPr>
        <w:t xml:space="preserve"> </w:t>
      </w:r>
      <w:r w:rsidR="000036EF" w:rsidRPr="000036EF">
        <w:rPr>
          <w:rFonts w:ascii="GHEA Grapalat" w:eastAsia="Times New Roman" w:hAnsi="GHEA Grapalat" w:cs="Sylfaen"/>
          <w:sz w:val="24"/>
          <w:szCs w:val="24"/>
        </w:rPr>
        <w:t>ՀԱՄԱՐ</w:t>
      </w:r>
      <w:r w:rsidR="000036EF" w:rsidRPr="000036EF">
        <w:rPr>
          <w:rFonts w:ascii="GHEA Grapalat" w:eastAsia="Times New Roman" w:hAnsi="GHEA Grapalat" w:cs="Times Armenian"/>
          <w:sz w:val="24"/>
          <w:szCs w:val="24"/>
          <w:lang w:val="af-ZA"/>
        </w:rPr>
        <w:t xml:space="preserve">` </w:t>
      </w:r>
      <w:r w:rsidRPr="00AD0391">
        <w:rPr>
          <w:rFonts w:ascii="GHEA Grapalat" w:eastAsia="Times New Roman" w:hAnsi="GHEA Grapalat" w:cs="Sylfaen"/>
          <w:sz w:val="24"/>
          <w:szCs w:val="24"/>
          <w:lang w:val="hy-AM"/>
        </w:rPr>
        <w:t xml:space="preserve">ԱՍՖԱԼՏԱՊԱՏՄԱՆ </w:t>
      </w:r>
      <w:r>
        <w:rPr>
          <w:rFonts w:ascii="GHEA Grapalat" w:eastAsia="Times New Roman" w:hAnsi="GHEA Grapalat" w:cs="Sylfaen"/>
          <w:sz w:val="24"/>
          <w:szCs w:val="24"/>
          <w:lang w:val="hy-AM"/>
        </w:rPr>
        <w:t xml:space="preserve"> ԱՇԽԱՏԱՆՔՆԵՐԻ</w:t>
      </w:r>
      <w:r w:rsidR="000036EF" w:rsidRPr="000036EF">
        <w:rPr>
          <w:rFonts w:ascii="GHEA Grapalat" w:eastAsia="Times New Roman" w:hAnsi="GHEA Grapalat" w:cs="Sylfaen"/>
          <w:sz w:val="24"/>
          <w:szCs w:val="24"/>
          <w:lang w:val="af-ZA"/>
        </w:rPr>
        <w:t xml:space="preserve"> </w:t>
      </w:r>
      <w:r w:rsidR="000036EF" w:rsidRPr="000036EF">
        <w:rPr>
          <w:rFonts w:ascii="GHEA Grapalat" w:eastAsia="Times New Roman" w:hAnsi="GHEA Grapalat" w:cs="Sylfaen"/>
          <w:sz w:val="24"/>
          <w:szCs w:val="24"/>
        </w:rPr>
        <w:t>ՁԵՌՔԲԵՐՄԱՆ</w:t>
      </w:r>
      <w:r w:rsidR="000036EF" w:rsidRPr="000036EF">
        <w:rPr>
          <w:rFonts w:ascii="GHEA Grapalat" w:eastAsia="Times New Roman" w:hAnsi="GHEA Grapalat" w:cs="Times Armenian"/>
          <w:sz w:val="24"/>
          <w:szCs w:val="24"/>
          <w:lang w:val="af-ZA"/>
        </w:rPr>
        <w:t xml:space="preserve"> </w:t>
      </w:r>
      <w:r w:rsidR="000036EF" w:rsidRPr="000036EF">
        <w:rPr>
          <w:rFonts w:ascii="GHEA Grapalat" w:eastAsia="Times New Roman" w:hAnsi="GHEA Grapalat" w:cs="Sylfaen"/>
          <w:sz w:val="24"/>
          <w:szCs w:val="24"/>
        </w:rPr>
        <w:t>ՆՊԱՏԱԿՈՎ</w:t>
      </w:r>
      <w:r w:rsidR="000036EF" w:rsidRPr="000036EF">
        <w:rPr>
          <w:rFonts w:ascii="GHEA Grapalat" w:eastAsia="Times New Roman" w:hAnsi="GHEA Grapalat" w:cs="Sylfaen"/>
          <w:sz w:val="24"/>
          <w:szCs w:val="24"/>
          <w:lang w:val="af-ZA"/>
        </w:rPr>
        <w:t xml:space="preserve"> </w:t>
      </w:r>
      <w:r w:rsidR="000036EF" w:rsidRPr="000036EF">
        <w:rPr>
          <w:rFonts w:ascii="GHEA Grapalat" w:eastAsia="Times New Roman" w:hAnsi="GHEA Grapalat" w:cs="Times Armenian"/>
          <w:sz w:val="24"/>
          <w:szCs w:val="24"/>
          <w:lang w:val="af-ZA"/>
        </w:rPr>
        <w:t xml:space="preserve"> </w:t>
      </w:r>
      <w:r w:rsidR="000036EF" w:rsidRPr="000036EF">
        <w:rPr>
          <w:rFonts w:ascii="GHEA Grapalat" w:eastAsia="Times New Roman" w:hAnsi="GHEA Grapalat" w:cs="Sylfaen"/>
          <w:sz w:val="24"/>
          <w:szCs w:val="24"/>
        </w:rPr>
        <w:t>ՀԱՅՏԱՐԱՐՎԱԾ</w:t>
      </w:r>
      <w:r w:rsidR="00033B39">
        <w:rPr>
          <w:rFonts w:ascii="GHEA Grapalat" w:eastAsia="Times New Roman" w:hAnsi="GHEA Grapalat" w:cs="Sylfaen"/>
          <w:sz w:val="24"/>
          <w:szCs w:val="24"/>
          <w:lang w:val="hy-AM"/>
        </w:rPr>
        <w:t xml:space="preserve"> ՀՐԱՏԱՊ </w:t>
      </w:r>
      <w:r w:rsidR="000036EF" w:rsidRPr="000036EF">
        <w:rPr>
          <w:rFonts w:ascii="GHEA Grapalat" w:eastAsia="Times New Roman" w:hAnsi="GHEA Grapalat" w:cs="Times Armenian"/>
          <w:sz w:val="24"/>
          <w:szCs w:val="24"/>
          <w:lang w:val="af-ZA"/>
        </w:rPr>
        <w:t xml:space="preserve"> </w:t>
      </w:r>
      <w:r w:rsidR="000036EF" w:rsidRPr="000036EF">
        <w:rPr>
          <w:rFonts w:ascii="GHEA Grapalat" w:eastAsia="Times New Roman" w:hAnsi="GHEA Grapalat" w:cs="Sylfaen"/>
          <w:sz w:val="24"/>
          <w:szCs w:val="24"/>
        </w:rPr>
        <w:t>ԲԱՑ</w:t>
      </w:r>
      <w:r w:rsidR="000036EF" w:rsidRPr="000036EF">
        <w:rPr>
          <w:rFonts w:ascii="GHEA Grapalat" w:eastAsia="Times New Roman" w:hAnsi="GHEA Grapalat" w:cs="Times Armenian"/>
          <w:sz w:val="24"/>
          <w:szCs w:val="24"/>
          <w:lang w:val="af-ZA"/>
        </w:rPr>
        <w:t xml:space="preserve"> </w:t>
      </w:r>
      <w:r w:rsidR="000036EF" w:rsidRPr="000036EF">
        <w:rPr>
          <w:rFonts w:ascii="GHEA Grapalat" w:eastAsia="Times New Roman" w:hAnsi="GHEA Grapalat" w:cs="Sylfaen"/>
          <w:sz w:val="24"/>
          <w:szCs w:val="24"/>
        </w:rPr>
        <w:t>ՄՐՑՈՒՅԹԻ</w:t>
      </w:r>
    </w:p>
    <w:p w14:paraId="310A2A1F" w14:textId="77777777" w:rsidR="000036EF" w:rsidRPr="000036EF" w:rsidRDefault="000036EF" w:rsidP="000036EF">
      <w:pPr>
        <w:spacing w:after="120" w:line="240" w:lineRule="auto"/>
        <w:ind w:right="-7"/>
        <w:jc w:val="center"/>
        <w:rPr>
          <w:rFonts w:ascii="GHEA Grapalat" w:eastAsia="Times New Roman" w:hAnsi="GHEA Grapalat" w:cs="Times New Roman"/>
          <w:sz w:val="24"/>
          <w:lang w:val="af-ZA"/>
        </w:rPr>
      </w:pPr>
    </w:p>
    <w:p w14:paraId="6DFEAE71" w14:textId="77777777" w:rsidR="000036EF" w:rsidRPr="000036EF" w:rsidRDefault="000036EF" w:rsidP="000036EF">
      <w:pPr>
        <w:spacing w:after="120" w:line="240" w:lineRule="auto"/>
        <w:ind w:right="-7" w:firstLine="567"/>
        <w:jc w:val="center"/>
        <w:rPr>
          <w:rFonts w:ascii="GHEA Grapalat" w:eastAsia="Times New Roman" w:hAnsi="GHEA Grapalat" w:cs="Times New Roman"/>
          <w:sz w:val="24"/>
          <w:szCs w:val="24"/>
          <w:lang w:val="af-ZA"/>
        </w:rPr>
      </w:pPr>
    </w:p>
    <w:p w14:paraId="5E771451" w14:textId="77777777" w:rsidR="000036EF" w:rsidRPr="000036EF" w:rsidRDefault="000036EF" w:rsidP="000036EF">
      <w:pPr>
        <w:spacing w:after="120" w:line="240" w:lineRule="auto"/>
        <w:ind w:right="-7" w:firstLine="567"/>
        <w:jc w:val="center"/>
        <w:rPr>
          <w:rFonts w:ascii="GHEA Grapalat" w:eastAsia="Times New Roman" w:hAnsi="GHEA Grapalat" w:cs="Times New Roman"/>
          <w:sz w:val="24"/>
          <w:szCs w:val="24"/>
          <w:lang w:val="af-ZA"/>
        </w:rPr>
      </w:pPr>
    </w:p>
    <w:p w14:paraId="19535D97" w14:textId="77777777" w:rsidR="000036EF" w:rsidRPr="000036EF" w:rsidRDefault="000036EF" w:rsidP="000036EF">
      <w:pPr>
        <w:spacing w:after="120" w:line="240" w:lineRule="auto"/>
        <w:ind w:right="-7" w:firstLine="567"/>
        <w:jc w:val="center"/>
        <w:rPr>
          <w:rFonts w:ascii="GHEA Grapalat" w:eastAsia="Times New Roman" w:hAnsi="GHEA Grapalat" w:cs="Times New Roman"/>
          <w:sz w:val="24"/>
          <w:szCs w:val="24"/>
          <w:lang w:val="af-ZA"/>
        </w:rPr>
      </w:pPr>
    </w:p>
    <w:p w14:paraId="2E3A2E7E" w14:textId="77777777" w:rsidR="000036EF" w:rsidRPr="000036EF" w:rsidRDefault="000036EF" w:rsidP="000036EF">
      <w:pPr>
        <w:spacing w:after="120" w:line="240" w:lineRule="auto"/>
        <w:ind w:right="-7" w:firstLine="567"/>
        <w:jc w:val="center"/>
        <w:rPr>
          <w:rFonts w:ascii="GHEA Grapalat" w:eastAsia="Times New Roman" w:hAnsi="GHEA Grapalat" w:cs="Times New Roman"/>
          <w:sz w:val="24"/>
          <w:szCs w:val="24"/>
          <w:lang w:val="af-ZA"/>
        </w:rPr>
      </w:pPr>
    </w:p>
    <w:p w14:paraId="091659F0" w14:textId="77777777" w:rsidR="000036EF" w:rsidRPr="000036EF" w:rsidRDefault="000036EF" w:rsidP="000036EF">
      <w:pPr>
        <w:spacing w:after="120" w:line="240" w:lineRule="auto"/>
        <w:ind w:right="-7" w:firstLine="567"/>
        <w:jc w:val="center"/>
        <w:rPr>
          <w:rFonts w:ascii="GHEA Grapalat" w:eastAsia="Times New Roman" w:hAnsi="GHEA Grapalat" w:cs="Times New Roman"/>
          <w:sz w:val="24"/>
          <w:szCs w:val="24"/>
          <w:lang w:val="af-ZA"/>
        </w:rPr>
      </w:pPr>
    </w:p>
    <w:p w14:paraId="39850E93" w14:textId="77777777" w:rsidR="000036EF" w:rsidRPr="000036EF" w:rsidRDefault="000036EF" w:rsidP="000036EF">
      <w:pPr>
        <w:spacing w:after="120" w:line="240" w:lineRule="auto"/>
        <w:ind w:right="-7" w:firstLine="567"/>
        <w:jc w:val="center"/>
        <w:rPr>
          <w:rFonts w:ascii="GHEA Grapalat" w:eastAsia="Times New Roman" w:hAnsi="GHEA Grapalat" w:cs="Times New Roman"/>
          <w:sz w:val="24"/>
          <w:szCs w:val="24"/>
          <w:lang w:val="af-ZA"/>
        </w:rPr>
      </w:pPr>
    </w:p>
    <w:p w14:paraId="408CF4B2" w14:textId="77777777" w:rsidR="000036EF" w:rsidRPr="000036EF" w:rsidRDefault="000036EF" w:rsidP="000036EF">
      <w:pPr>
        <w:spacing w:after="120" w:line="240" w:lineRule="auto"/>
        <w:ind w:right="-7" w:firstLine="567"/>
        <w:jc w:val="center"/>
        <w:rPr>
          <w:rFonts w:ascii="GHEA Grapalat" w:eastAsia="Times New Roman" w:hAnsi="GHEA Grapalat" w:cs="Times New Roman"/>
          <w:sz w:val="24"/>
          <w:szCs w:val="24"/>
          <w:lang w:val="af-ZA"/>
        </w:rPr>
      </w:pPr>
    </w:p>
    <w:p w14:paraId="7A941B97" w14:textId="77777777" w:rsidR="000036EF" w:rsidRPr="000036EF" w:rsidRDefault="000036EF" w:rsidP="000036EF">
      <w:pPr>
        <w:spacing w:after="120" w:line="240" w:lineRule="auto"/>
        <w:ind w:right="-7" w:firstLine="567"/>
        <w:jc w:val="center"/>
        <w:rPr>
          <w:rFonts w:ascii="GHEA Grapalat" w:eastAsia="Times New Roman" w:hAnsi="GHEA Grapalat" w:cs="Times New Roman"/>
          <w:sz w:val="24"/>
          <w:szCs w:val="24"/>
          <w:lang w:val="af-ZA"/>
        </w:rPr>
      </w:pPr>
    </w:p>
    <w:p w14:paraId="1EF36246" w14:textId="77777777" w:rsidR="000036EF" w:rsidRPr="000036EF" w:rsidRDefault="000036EF" w:rsidP="000036EF">
      <w:pPr>
        <w:spacing w:after="120" w:line="240" w:lineRule="auto"/>
        <w:ind w:right="-7" w:firstLine="567"/>
        <w:jc w:val="center"/>
        <w:rPr>
          <w:rFonts w:ascii="GHEA Grapalat" w:eastAsia="Times New Roman" w:hAnsi="GHEA Grapalat" w:cs="Times New Roman"/>
          <w:sz w:val="24"/>
          <w:szCs w:val="24"/>
          <w:lang w:val="af-ZA"/>
        </w:rPr>
      </w:pPr>
    </w:p>
    <w:p w14:paraId="7A0DD8FD" w14:textId="77777777" w:rsidR="000036EF" w:rsidRPr="000036EF" w:rsidRDefault="000036EF" w:rsidP="000036EF">
      <w:pPr>
        <w:spacing w:after="120" w:line="240" w:lineRule="auto"/>
        <w:ind w:right="-7" w:firstLine="567"/>
        <w:jc w:val="center"/>
        <w:rPr>
          <w:rFonts w:ascii="GHEA Grapalat" w:eastAsia="Times New Roman" w:hAnsi="GHEA Grapalat" w:cs="Times New Roman"/>
          <w:sz w:val="24"/>
          <w:szCs w:val="24"/>
          <w:lang w:val="af-ZA"/>
        </w:rPr>
      </w:pPr>
    </w:p>
    <w:p w14:paraId="004A5FA5" w14:textId="77777777" w:rsidR="000036EF" w:rsidRPr="000036EF" w:rsidRDefault="000036EF" w:rsidP="000036EF">
      <w:pPr>
        <w:spacing w:after="120" w:line="240" w:lineRule="auto"/>
        <w:ind w:right="-7" w:firstLine="567"/>
        <w:jc w:val="center"/>
        <w:rPr>
          <w:rFonts w:ascii="GHEA Grapalat" w:eastAsia="Times New Roman" w:hAnsi="GHEA Grapalat" w:cs="Times New Roman"/>
          <w:sz w:val="24"/>
          <w:szCs w:val="24"/>
          <w:lang w:val="af-ZA"/>
        </w:rPr>
      </w:pPr>
    </w:p>
    <w:p w14:paraId="4043E8A0" w14:textId="77777777" w:rsidR="000036EF" w:rsidRPr="000036EF" w:rsidRDefault="000036EF" w:rsidP="000036EF">
      <w:pPr>
        <w:spacing w:after="120" w:line="240" w:lineRule="auto"/>
        <w:ind w:right="-7" w:firstLine="567"/>
        <w:jc w:val="center"/>
        <w:rPr>
          <w:rFonts w:ascii="GHEA Grapalat" w:eastAsia="Times New Roman" w:hAnsi="GHEA Grapalat" w:cs="Times New Roman"/>
          <w:sz w:val="24"/>
          <w:szCs w:val="24"/>
          <w:lang w:val="af-ZA"/>
        </w:rPr>
      </w:pPr>
    </w:p>
    <w:p w14:paraId="084017FF" w14:textId="77777777" w:rsidR="000036EF" w:rsidRPr="000036EF" w:rsidRDefault="000036EF" w:rsidP="000036EF">
      <w:pPr>
        <w:spacing w:after="120" w:line="240" w:lineRule="auto"/>
        <w:ind w:right="-7" w:firstLine="567"/>
        <w:jc w:val="center"/>
        <w:rPr>
          <w:rFonts w:ascii="GHEA Grapalat" w:eastAsia="Times New Roman" w:hAnsi="GHEA Grapalat" w:cs="Times New Roman"/>
          <w:sz w:val="24"/>
          <w:szCs w:val="24"/>
          <w:lang w:val="af-ZA"/>
        </w:rPr>
      </w:pPr>
    </w:p>
    <w:p w14:paraId="1DE559A5" w14:textId="77777777" w:rsidR="000036EF" w:rsidRPr="000036EF" w:rsidRDefault="000036EF" w:rsidP="000036EF">
      <w:pPr>
        <w:spacing w:after="120" w:line="240" w:lineRule="auto"/>
        <w:ind w:right="-7" w:firstLine="567"/>
        <w:jc w:val="center"/>
        <w:rPr>
          <w:rFonts w:ascii="GHEA Grapalat" w:eastAsia="Times New Roman" w:hAnsi="GHEA Grapalat" w:cs="Times New Roman"/>
          <w:sz w:val="24"/>
          <w:szCs w:val="24"/>
          <w:lang w:val="af-ZA"/>
        </w:rPr>
      </w:pPr>
    </w:p>
    <w:p w14:paraId="02ACD7C7" w14:textId="77777777" w:rsidR="000036EF" w:rsidRPr="000036EF" w:rsidRDefault="000036EF" w:rsidP="000036EF">
      <w:pPr>
        <w:spacing w:after="0" w:line="240" w:lineRule="auto"/>
        <w:ind w:firstLine="567"/>
        <w:jc w:val="both"/>
        <w:rPr>
          <w:rFonts w:ascii="GHEA Grapalat" w:eastAsia="Times New Roman" w:hAnsi="GHEA Grapalat" w:cs="Sylfaen"/>
          <w:i/>
          <w:lang w:val="af-ZA"/>
        </w:rPr>
      </w:pPr>
      <w:r w:rsidRPr="000036EF">
        <w:rPr>
          <w:rFonts w:ascii="GHEA Grapalat" w:eastAsia="Times New Roman" w:hAnsi="GHEA Grapalat" w:cs="Sylfaen"/>
          <w:i/>
          <w:lang w:val="af-ZA"/>
        </w:rPr>
        <w:br w:type="page"/>
      </w:r>
      <w:proofErr w:type="spellStart"/>
      <w:r w:rsidRPr="000036EF">
        <w:rPr>
          <w:rFonts w:ascii="GHEA Grapalat" w:eastAsia="Times New Roman" w:hAnsi="GHEA Grapalat" w:cs="Sylfaen"/>
          <w:i/>
        </w:rPr>
        <w:lastRenderedPageBreak/>
        <w:t>Հարգելի</w:t>
      </w:r>
      <w:proofErr w:type="spellEnd"/>
      <w:r w:rsidRPr="000036EF">
        <w:rPr>
          <w:rFonts w:ascii="GHEA Grapalat" w:eastAsia="Times New Roman" w:hAnsi="GHEA Grapalat" w:cs="Times Armenian"/>
          <w:i/>
          <w:lang w:val="af-ZA"/>
        </w:rPr>
        <w:t xml:space="preserve"> </w:t>
      </w:r>
      <w:proofErr w:type="spellStart"/>
      <w:r w:rsidRPr="000036EF">
        <w:rPr>
          <w:rFonts w:ascii="GHEA Grapalat" w:eastAsia="Times New Roman" w:hAnsi="GHEA Grapalat" w:cs="Sylfaen"/>
          <w:i/>
        </w:rPr>
        <w:t>մասնակից</w:t>
      </w:r>
      <w:proofErr w:type="spellEnd"/>
      <w:r w:rsidRPr="000036EF">
        <w:rPr>
          <w:rFonts w:ascii="GHEA Grapalat" w:eastAsia="Times New Roman" w:hAnsi="GHEA Grapalat" w:cs="Sylfaen"/>
          <w:i/>
          <w:lang w:val="af-ZA"/>
        </w:rPr>
        <w:t xml:space="preserve"> </w:t>
      </w:r>
      <w:proofErr w:type="spellStart"/>
      <w:r w:rsidRPr="000036EF">
        <w:rPr>
          <w:rFonts w:ascii="GHEA Grapalat" w:eastAsia="Times New Roman" w:hAnsi="GHEA Grapalat" w:cs="Sylfaen"/>
          <w:i/>
        </w:rPr>
        <w:t>նախքան</w:t>
      </w:r>
      <w:proofErr w:type="spellEnd"/>
      <w:r w:rsidRPr="000036EF">
        <w:rPr>
          <w:rFonts w:ascii="GHEA Grapalat" w:eastAsia="Times New Roman" w:hAnsi="GHEA Grapalat" w:cs="Times Armenian"/>
          <w:i/>
          <w:lang w:val="af-ZA"/>
        </w:rPr>
        <w:t xml:space="preserve"> </w:t>
      </w:r>
      <w:proofErr w:type="spellStart"/>
      <w:r w:rsidRPr="000036EF">
        <w:rPr>
          <w:rFonts w:ascii="GHEA Grapalat" w:eastAsia="Times New Roman" w:hAnsi="GHEA Grapalat" w:cs="Sylfaen"/>
          <w:i/>
        </w:rPr>
        <w:t>հայտ</w:t>
      </w:r>
      <w:proofErr w:type="spellEnd"/>
      <w:r w:rsidRPr="000036EF">
        <w:rPr>
          <w:rFonts w:ascii="GHEA Grapalat" w:eastAsia="Times New Roman" w:hAnsi="GHEA Grapalat" w:cs="Times Armenian"/>
          <w:i/>
          <w:lang w:val="af-ZA"/>
        </w:rPr>
        <w:t xml:space="preserve"> </w:t>
      </w:r>
      <w:proofErr w:type="spellStart"/>
      <w:r w:rsidRPr="000036EF">
        <w:rPr>
          <w:rFonts w:ascii="GHEA Grapalat" w:eastAsia="Times New Roman" w:hAnsi="GHEA Grapalat" w:cs="Sylfaen"/>
          <w:i/>
        </w:rPr>
        <w:t>կազմելը</w:t>
      </w:r>
      <w:proofErr w:type="spellEnd"/>
      <w:r w:rsidRPr="000036EF">
        <w:rPr>
          <w:rFonts w:ascii="GHEA Grapalat" w:eastAsia="Times New Roman" w:hAnsi="GHEA Grapalat" w:cs="Times Armenian"/>
          <w:i/>
          <w:lang w:val="af-ZA"/>
        </w:rPr>
        <w:t xml:space="preserve"> </w:t>
      </w:r>
      <w:r w:rsidRPr="000036EF">
        <w:rPr>
          <w:rFonts w:ascii="GHEA Grapalat" w:eastAsia="Times New Roman" w:hAnsi="GHEA Grapalat" w:cs="Sylfaen"/>
          <w:i/>
        </w:rPr>
        <w:t>և</w:t>
      </w:r>
      <w:r w:rsidRPr="000036EF">
        <w:rPr>
          <w:rFonts w:ascii="GHEA Grapalat" w:eastAsia="Times New Roman" w:hAnsi="GHEA Grapalat" w:cs="Times Armenian"/>
          <w:i/>
          <w:lang w:val="af-ZA"/>
        </w:rPr>
        <w:t xml:space="preserve"> </w:t>
      </w:r>
      <w:proofErr w:type="spellStart"/>
      <w:r w:rsidRPr="000036EF">
        <w:rPr>
          <w:rFonts w:ascii="GHEA Grapalat" w:eastAsia="Times New Roman" w:hAnsi="GHEA Grapalat" w:cs="Sylfaen"/>
          <w:i/>
        </w:rPr>
        <w:t>ներկայացնելը</w:t>
      </w:r>
      <w:proofErr w:type="spellEnd"/>
      <w:r w:rsidRPr="000036EF">
        <w:rPr>
          <w:rFonts w:ascii="GHEA Grapalat" w:eastAsia="Times New Roman" w:hAnsi="GHEA Grapalat" w:cs="Times Armenian"/>
          <w:i/>
          <w:lang w:val="af-ZA"/>
        </w:rPr>
        <w:t xml:space="preserve"> </w:t>
      </w:r>
      <w:proofErr w:type="spellStart"/>
      <w:r w:rsidRPr="000036EF">
        <w:rPr>
          <w:rFonts w:ascii="GHEA Grapalat" w:eastAsia="Times New Roman" w:hAnsi="GHEA Grapalat" w:cs="Sylfaen"/>
          <w:i/>
        </w:rPr>
        <w:t>խնդրում</w:t>
      </w:r>
      <w:proofErr w:type="spellEnd"/>
      <w:r w:rsidRPr="000036EF">
        <w:rPr>
          <w:rFonts w:ascii="GHEA Grapalat" w:eastAsia="Times New Roman" w:hAnsi="GHEA Grapalat" w:cs="Times Armenian"/>
          <w:i/>
          <w:lang w:val="af-ZA"/>
        </w:rPr>
        <w:t xml:space="preserve"> </w:t>
      </w:r>
      <w:proofErr w:type="spellStart"/>
      <w:r w:rsidRPr="000036EF">
        <w:rPr>
          <w:rFonts w:ascii="GHEA Grapalat" w:eastAsia="Times New Roman" w:hAnsi="GHEA Grapalat" w:cs="Sylfaen"/>
          <w:i/>
        </w:rPr>
        <w:t>ենք</w:t>
      </w:r>
      <w:proofErr w:type="spellEnd"/>
      <w:r w:rsidRPr="000036EF">
        <w:rPr>
          <w:rFonts w:ascii="GHEA Grapalat" w:eastAsia="Times New Roman" w:hAnsi="GHEA Grapalat" w:cs="Times Armenian"/>
          <w:i/>
          <w:lang w:val="af-ZA"/>
        </w:rPr>
        <w:t xml:space="preserve"> </w:t>
      </w:r>
      <w:proofErr w:type="spellStart"/>
      <w:r w:rsidRPr="000036EF">
        <w:rPr>
          <w:rFonts w:ascii="GHEA Grapalat" w:eastAsia="Times New Roman" w:hAnsi="GHEA Grapalat" w:cs="Sylfaen"/>
          <w:i/>
        </w:rPr>
        <w:t>մանրամասնորեն</w:t>
      </w:r>
      <w:proofErr w:type="spellEnd"/>
      <w:r w:rsidRPr="000036EF">
        <w:rPr>
          <w:rFonts w:ascii="GHEA Grapalat" w:eastAsia="Times New Roman" w:hAnsi="GHEA Grapalat" w:cs="Times Armenian"/>
          <w:i/>
          <w:lang w:val="af-ZA"/>
        </w:rPr>
        <w:t xml:space="preserve"> </w:t>
      </w:r>
      <w:proofErr w:type="spellStart"/>
      <w:r w:rsidRPr="000036EF">
        <w:rPr>
          <w:rFonts w:ascii="GHEA Grapalat" w:eastAsia="Times New Roman" w:hAnsi="GHEA Grapalat" w:cs="Sylfaen"/>
          <w:i/>
        </w:rPr>
        <w:t>ուսումնասիրել</w:t>
      </w:r>
      <w:proofErr w:type="spellEnd"/>
      <w:r w:rsidRPr="000036EF">
        <w:rPr>
          <w:rFonts w:ascii="GHEA Grapalat" w:eastAsia="Times New Roman" w:hAnsi="GHEA Grapalat" w:cs="Times Armenian"/>
          <w:i/>
          <w:lang w:val="af-ZA"/>
        </w:rPr>
        <w:t xml:space="preserve"> </w:t>
      </w:r>
      <w:proofErr w:type="spellStart"/>
      <w:r w:rsidRPr="000036EF">
        <w:rPr>
          <w:rFonts w:ascii="GHEA Grapalat" w:eastAsia="Times New Roman" w:hAnsi="GHEA Grapalat" w:cs="Sylfaen"/>
          <w:i/>
        </w:rPr>
        <w:t>սույն</w:t>
      </w:r>
      <w:proofErr w:type="spellEnd"/>
      <w:r w:rsidRPr="000036EF">
        <w:rPr>
          <w:rFonts w:ascii="GHEA Grapalat" w:eastAsia="Times New Roman" w:hAnsi="GHEA Grapalat" w:cs="Times Armenian"/>
          <w:i/>
          <w:lang w:val="af-ZA"/>
        </w:rPr>
        <w:t xml:space="preserve"> </w:t>
      </w:r>
      <w:proofErr w:type="spellStart"/>
      <w:r w:rsidRPr="000036EF">
        <w:rPr>
          <w:rFonts w:ascii="GHEA Grapalat" w:eastAsia="Times New Roman" w:hAnsi="GHEA Grapalat" w:cs="Sylfaen"/>
          <w:i/>
        </w:rPr>
        <w:t>հրավերը</w:t>
      </w:r>
      <w:proofErr w:type="spellEnd"/>
      <w:r w:rsidRPr="000036EF">
        <w:rPr>
          <w:rFonts w:ascii="GHEA Grapalat" w:eastAsia="Times New Roman" w:hAnsi="GHEA Grapalat" w:cs="Times Armenian"/>
          <w:i/>
          <w:lang w:val="af-ZA"/>
        </w:rPr>
        <w:t xml:space="preserve">, </w:t>
      </w:r>
      <w:proofErr w:type="spellStart"/>
      <w:r w:rsidRPr="000036EF">
        <w:rPr>
          <w:rFonts w:ascii="GHEA Grapalat" w:eastAsia="Times New Roman" w:hAnsi="GHEA Grapalat" w:cs="Sylfaen"/>
          <w:i/>
        </w:rPr>
        <w:t>քանի</w:t>
      </w:r>
      <w:proofErr w:type="spellEnd"/>
      <w:r w:rsidRPr="000036EF">
        <w:rPr>
          <w:rFonts w:ascii="GHEA Grapalat" w:eastAsia="Times New Roman" w:hAnsi="GHEA Grapalat" w:cs="Times Armenian"/>
          <w:i/>
          <w:lang w:val="af-ZA"/>
        </w:rPr>
        <w:t xml:space="preserve"> </w:t>
      </w:r>
      <w:proofErr w:type="spellStart"/>
      <w:r w:rsidRPr="000036EF">
        <w:rPr>
          <w:rFonts w:ascii="GHEA Grapalat" w:eastAsia="Times New Roman" w:hAnsi="GHEA Grapalat" w:cs="Sylfaen"/>
          <w:i/>
        </w:rPr>
        <w:t>որ</w:t>
      </w:r>
      <w:proofErr w:type="spellEnd"/>
      <w:r w:rsidRPr="000036EF">
        <w:rPr>
          <w:rFonts w:ascii="GHEA Grapalat" w:eastAsia="Times New Roman" w:hAnsi="GHEA Grapalat" w:cs="Times Armenian"/>
          <w:i/>
          <w:lang w:val="af-ZA"/>
        </w:rPr>
        <w:t xml:space="preserve"> </w:t>
      </w:r>
      <w:proofErr w:type="spellStart"/>
      <w:r w:rsidRPr="000036EF">
        <w:rPr>
          <w:rFonts w:ascii="GHEA Grapalat" w:eastAsia="Times New Roman" w:hAnsi="GHEA Grapalat" w:cs="Sylfaen"/>
          <w:i/>
        </w:rPr>
        <w:t>հրավերին</w:t>
      </w:r>
      <w:proofErr w:type="spellEnd"/>
      <w:r w:rsidRPr="000036EF">
        <w:rPr>
          <w:rFonts w:ascii="GHEA Grapalat" w:eastAsia="Times New Roman" w:hAnsi="GHEA Grapalat" w:cs="Times Armenian"/>
          <w:i/>
          <w:lang w:val="af-ZA"/>
        </w:rPr>
        <w:t xml:space="preserve"> </w:t>
      </w:r>
      <w:proofErr w:type="spellStart"/>
      <w:r w:rsidRPr="000036EF">
        <w:rPr>
          <w:rFonts w:ascii="GHEA Grapalat" w:eastAsia="Times New Roman" w:hAnsi="GHEA Grapalat" w:cs="Sylfaen"/>
          <w:i/>
        </w:rPr>
        <w:t>չհամապատասխանող</w:t>
      </w:r>
      <w:proofErr w:type="spellEnd"/>
      <w:r w:rsidRPr="000036EF">
        <w:rPr>
          <w:rFonts w:ascii="GHEA Grapalat" w:eastAsia="Times New Roman" w:hAnsi="GHEA Grapalat" w:cs="Times Armenian"/>
          <w:i/>
          <w:lang w:val="af-ZA"/>
        </w:rPr>
        <w:t xml:space="preserve"> </w:t>
      </w:r>
      <w:proofErr w:type="spellStart"/>
      <w:r w:rsidRPr="000036EF">
        <w:rPr>
          <w:rFonts w:ascii="GHEA Grapalat" w:eastAsia="Times New Roman" w:hAnsi="GHEA Grapalat" w:cs="Sylfaen"/>
          <w:i/>
        </w:rPr>
        <w:t>հայտերը</w:t>
      </w:r>
      <w:proofErr w:type="spellEnd"/>
      <w:r w:rsidRPr="000036EF">
        <w:rPr>
          <w:rFonts w:ascii="GHEA Grapalat" w:eastAsia="Times New Roman" w:hAnsi="GHEA Grapalat" w:cs="Times Armenian"/>
          <w:i/>
          <w:lang w:val="af-ZA"/>
        </w:rPr>
        <w:t xml:space="preserve"> </w:t>
      </w:r>
      <w:proofErr w:type="spellStart"/>
      <w:r w:rsidRPr="000036EF">
        <w:rPr>
          <w:rFonts w:ascii="GHEA Grapalat" w:eastAsia="Times New Roman" w:hAnsi="GHEA Grapalat" w:cs="Sylfaen"/>
          <w:i/>
        </w:rPr>
        <w:t>ենթակա</w:t>
      </w:r>
      <w:proofErr w:type="spellEnd"/>
      <w:r w:rsidRPr="000036EF">
        <w:rPr>
          <w:rFonts w:ascii="GHEA Grapalat" w:eastAsia="Times New Roman" w:hAnsi="GHEA Grapalat" w:cs="Times Armenian"/>
          <w:i/>
          <w:lang w:val="af-ZA"/>
        </w:rPr>
        <w:t xml:space="preserve"> </w:t>
      </w:r>
      <w:proofErr w:type="spellStart"/>
      <w:r w:rsidRPr="000036EF">
        <w:rPr>
          <w:rFonts w:ascii="GHEA Grapalat" w:eastAsia="Times New Roman" w:hAnsi="GHEA Grapalat" w:cs="Sylfaen"/>
          <w:i/>
        </w:rPr>
        <w:t>են</w:t>
      </w:r>
      <w:proofErr w:type="spellEnd"/>
      <w:r w:rsidRPr="000036EF">
        <w:rPr>
          <w:rFonts w:ascii="GHEA Grapalat" w:eastAsia="Times New Roman" w:hAnsi="GHEA Grapalat" w:cs="Times Armenian"/>
          <w:i/>
          <w:lang w:val="af-ZA"/>
        </w:rPr>
        <w:t xml:space="preserve"> </w:t>
      </w:r>
      <w:proofErr w:type="spellStart"/>
      <w:r w:rsidRPr="000036EF">
        <w:rPr>
          <w:rFonts w:ascii="GHEA Grapalat" w:eastAsia="Times New Roman" w:hAnsi="GHEA Grapalat" w:cs="Sylfaen"/>
          <w:i/>
        </w:rPr>
        <w:t>մերժման</w:t>
      </w:r>
      <w:proofErr w:type="spellEnd"/>
      <w:r w:rsidRPr="000036EF">
        <w:rPr>
          <w:rFonts w:ascii="GHEA Grapalat" w:eastAsia="Times New Roman" w:hAnsi="GHEA Grapalat" w:cs="Sylfaen"/>
          <w:i/>
          <w:lang w:val="af-ZA"/>
        </w:rPr>
        <w:t xml:space="preserve">: </w:t>
      </w:r>
    </w:p>
    <w:p w14:paraId="3BDE8FB0" w14:textId="77777777" w:rsidR="000036EF" w:rsidRPr="000036EF" w:rsidRDefault="000036EF" w:rsidP="000036EF">
      <w:pPr>
        <w:spacing w:after="0" w:line="240" w:lineRule="auto"/>
        <w:ind w:firstLine="567"/>
        <w:jc w:val="center"/>
        <w:rPr>
          <w:rFonts w:ascii="GHEA Grapalat" w:eastAsia="Times New Roman" w:hAnsi="GHEA Grapalat" w:cs="Times New Roman"/>
          <w:b/>
          <w:sz w:val="20"/>
          <w:lang w:val="af-ZA"/>
        </w:rPr>
      </w:pPr>
    </w:p>
    <w:p w14:paraId="643B14BA" w14:textId="77777777" w:rsidR="000036EF" w:rsidRPr="000036EF" w:rsidRDefault="000036EF" w:rsidP="000036EF">
      <w:pPr>
        <w:spacing w:after="0" w:line="240" w:lineRule="auto"/>
        <w:ind w:firstLine="567"/>
        <w:jc w:val="center"/>
        <w:rPr>
          <w:rFonts w:ascii="GHEA Grapalat" w:eastAsia="Times New Roman" w:hAnsi="GHEA Grapalat" w:cs="Sylfaen"/>
          <w:b/>
          <w:lang w:val="af-ZA"/>
        </w:rPr>
      </w:pPr>
    </w:p>
    <w:p w14:paraId="086B8A18" w14:textId="77777777" w:rsidR="001C42CA" w:rsidRPr="00B66B22" w:rsidRDefault="001C42CA" w:rsidP="000036EF">
      <w:pPr>
        <w:spacing w:after="0" w:line="240" w:lineRule="auto"/>
        <w:ind w:firstLine="567"/>
        <w:jc w:val="center"/>
        <w:rPr>
          <w:rFonts w:ascii="GHEA Grapalat" w:eastAsia="Times New Roman" w:hAnsi="GHEA Grapalat" w:cs="Sylfaen"/>
          <w:b/>
          <w:sz w:val="20"/>
          <w:szCs w:val="20"/>
          <w:lang w:val="af-ZA"/>
        </w:rPr>
      </w:pPr>
    </w:p>
    <w:p w14:paraId="54CF8C5C" w14:textId="77777777" w:rsidR="001C42CA" w:rsidRPr="00B66B22" w:rsidRDefault="001C42CA" w:rsidP="000036EF">
      <w:pPr>
        <w:spacing w:after="0" w:line="240" w:lineRule="auto"/>
        <w:ind w:firstLine="567"/>
        <w:jc w:val="center"/>
        <w:rPr>
          <w:rFonts w:ascii="GHEA Grapalat" w:eastAsia="Times New Roman" w:hAnsi="GHEA Grapalat" w:cs="Sylfaen"/>
          <w:b/>
          <w:sz w:val="20"/>
          <w:szCs w:val="20"/>
          <w:lang w:val="af-ZA"/>
        </w:rPr>
      </w:pPr>
    </w:p>
    <w:p w14:paraId="2C472A86" w14:textId="77777777" w:rsidR="001C42CA" w:rsidRPr="00B66B22" w:rsidRDefault="001C42CA" w:rsidP="000036EF">
      <w:pPr>
        <w:spacing w:after="0" w:line="240" w:lineRule="auto"/>
        <w:ind w:firstLine="567"/>
        <w:jc w:val="center"/>
        <w:rPr>
          <w:rFonts w:ascii="GHEA Grapalat" w:eastAsia="Times New Roman" w:hAnsi="GHEA Grapalat" w:cs="Sylfaen"/>
          <w:b/>
          <w:sz w:val="20"/>
          <w:szCs w:val="20"/>
          <w:lang w:val="af-ZA"/>
        </w:rPr>
      </w:pPr>
    </w:p>
    <w:p w14:paraId="7AB52DDC" w14:textId="77777777" w:rsidR="001C42CA" w:rsidRPr="00B66B22" w:rsidRDefault="001C42CA" w:rsidP="000036EF">
      <w:pPr>
        <w:spacing w:after="0" w:line="240" w:lineRule="auto"/>
        <w:ind w:firstLine="567"/>
        <w:jc w:val="center"/>
        <w:rPr>
          <w:rFonts w:ascii="GHEA Grapalat" w:eastAsia="Times New Roman" w:hAnsi="GHEA Grapalat" w:cs="Sylfaen"/>
          <w:b/>
          <w:sz w:val="20"/>
          <w:szCs w:val="20"/>
          <w:lang w:val="af-ZA"/>
        </w:rPr>
      </w:pPr>
    </w:p>
    <w:p w14:paraId="79EBB781" w14:textId="77777777" w:rsidR="001C42CA" w:rsidRPr="00B66B22" w:rsidRDefault="001C42CA" w:rsidP="000036EF">
      <w:pPr>
        <w:spacing w:after="0" w:line="240" w:lineRule="auto"/>
        <w:ind w:firstLine="567"/>
        <w:jc w:val="center"/>
        <w:rPr>
          <w:rFonts w:ascii="GHEA Grapalat" w:eastAsia="Times New Roman" w:hAnsi="GHEA Grapalat" w:cs="Sylfaen"/>
          <w:b/>
          <w:sz w:val="20"/>
          <w:szCs w:val="20"/>
          <w:lang w:val="af-ZA"/>
        </w:rPr>
      </w:pPr>
    </w:p>
    <w:p w14:paraId="0CC200AE" w14:textId="77777777" w:rsidR="001C42CA" w:rsidRPr="00B66B22" w:rsidRDefault="001C42CA" w:rsidP="000036EF">
      <w:pPr>
        <w:spacing w:after="0" w:line="240" w:lineRule="auto"/>
        <w:ind w:firstLine="567"/>
        <w:jc w:val="center"/>
        <w:rPr>
          <w:rFonts w:ascii="GHEA Grapalat" w:eastAsia="Times New Roman" w:hAnsi="GHEA Grapalat" w:cs="Sylfaen"/>
          <w:b/>
          <w:sz w:val="20"/>
          <w:szCs w:val="20"/>
          <w:lang w:val="af-ZA"/>
        </w:rPr>
      </w:pPr>
    </w:p>
    <w:p w14:paraId="7999AC98" w14:textId="77777777" w:rsidR="001C42CA" w:rsidRPr="00B66B22" w:rsidRDefault="001C42CA" w:rsidP="000036EF">
      <w:pPr>
        <w:spacing w:after="0" w:line="240" w:lineRule="auto"/>
        <w:ind w:firstLine="567"/>
        <w:jc w:val="center"/>
        <w:rPr>
          <w:rFonts w:ascii="GHEA Grapalat" w:eastAsia="Times New Roman" w:hAnsi="GHEA Grapalat" w:cs="Sylfaen"/>
          <w:b/>
          <w:sz w:val="20"/>
          <w:szCs w:val="20"/>
          <w:lang w:val="af-ZA"/>
        </w:rPr>
      </w:pPr>
    </w:p>
    <w:p w14:paraId="096CAAD9" w14:textId="77777777" w:rsidR="001C42CA" w:rsidRPr="00B66B22" w:rsidRDefault="001C42CA" w:rsidP="000036EF">
      <w:pPr>
        <w:spacing w:after="0" w:line="240" w:lineRule="auto"/>
        <w:ind w:firstLine="567"/>
        <w:jc w:val="center"/>
        <w:rPr>
          <w:rFonts w:ascii="GHEA Grapalat" w:eastAsia="Times New Roman" w:hAnsi="GHEA Grapalat" w:cs="Sylfaen"/>
          <w:b/>
          <w:sz w:val="20"/>
          <w:szCs w:val="20"/>
          <w:lang w:val="af-ZA"/>
        </w:rPr>
      </w:pPr>
    </w:p>
    <w:p w14:paraId="27759131" w14:textId="77777777" w:rsidR="001C42CA" w:rsidRPr="00B66B22" w:rsidRDefault="001C42CA" w:rsidP="000036EF">
      <w:pPr>
        <w:spacing w:after="0" w:line="240" w:lineRule="auto"/>
        <w:ind w:firstLine="567"/>
        <w:jc w:val="center"/>
        <w:rPr>
          <w:rFonts w:ascii="GHEA Grapalat" w:eastAsia="Times New Roman" w:hAnsi="GHEA Grapalat" w:cs="Sylfaen"/>
          <w:b/>
          <w:sz w:val="20"/>
          <w:szCs w:val="20"/>
          <w:lang w:val="af-ZA"/>
        </w:rPr>
      </w:pPr>
    </w:p>
    <w:p w14:paraId="6371158A" w14:textId="77777777" w:rsidR="001C42CA" w:rsidRPr="00B66B22" w:rsidRDefault="001C42CA" w:rsidP="000036EF">
      <w:pPr>
        <w:spacing w:after="0" w:line="240" w:lineRule="auto"/>
        <w:ind w:firstLine="567"/>
        <w:jc w:val="center"/>
        <w:rPr>
          <w:rFonts w:ascii="GHEA Grapalat" w:eastAsia="Times New Roman" w:hAnsi="GHEA Grapalat" w:cs="Sylfaen"/>
          <w:b/>
          <w:sz w:val="20"/>
          <w:szCs w:val="20"/>
          <w:lang w:val="af-ZA"/>
        </w:rPr>
      </w:pPr>
    </w:p>
    <w:p w14:paraId="2C5E4280" w14:textId="77777777" w:rsidR="001C42CA" w:rsidRPr="00B66B22" w:rsidRDefault="001C42CA" w:rsidP="000036EF">
      <w:pPr>
        <w:spacing w:after="0" w:line="240" w:lineRule="auto"/>
        <w:ind w:firstLine="567"/>
        <w:jc w:val="center"/>
        <w:rPr>
          <w:rFonts w:ascii="GHEA Grapalat" w:eastAsia="Times New Roman" w:hAnsi="GHEA Grapalat" w:cs="Sylfaen"/>
          <w:b/>
          <w:sz w:val="20"/>
          <w:szCs w:val="20"/>
          <w:lang w:val="af-ZA"/>
        </w:rPr>
      </w:pPr>
    </w:p>
    <w:p w14:paraId="5FA60C6D" w14:textId="77777777" w:rsidR="001C42CA" w:rsidRPr="00B66B22" w:rsidRDefault="001C42CA" w:rsidP="000036EF">
      <w:pPr>
        <w:spacing w:after="0" w:line="240" w:lineRule="auto"/>
        <w:ind w:firstLine="567"/>
        <w:jc w:val="center"/>
        <w:rPr>
          <w:rFonts w:ascii="GHEA Grapalat" w:eastAsia="Times New Roman" w:hAnsi="GHEA Grapalat" w:cs="Sylfaen"/>
          <w:b/>
          <w:sz w:val="20"/>
          <w:szCs w:val="20"/>
          <w:lang w:val="af-ZA"/>
        </w:rPr>
      </w:pPr>
    </w:p>
    <w:p w14:paraId="6F2C2B00" w14:textId="77777777" w:rsidR="001C42CA" w:rsidRPr="00B66B22" w:rsidRDefault="001C42CA" w:rsidP="000036EF">
      <w:pPr>
        <w:spacing w:after="0" w:line="240" w:lineRule="auto"/>
        <w:ind w:firstLine="567"/>
        <w:jc w:val="center"/>
        <w:rPr>
          <w:rFonts w:ascii="GHEA Grapalat" w:eastAsia="Times New Roman" w:hAnsi="GHEA Grapalat" w:cs="Sylfaen"/>
          <w:b/>
          <w:sz w:val="20"/>
          <w:szCs w:val="20"/>
          <w:lang w:val="af-ZA"/>
        </w:rPr>
      </w:pPr>
    </w:p>
    <w:p w14:paraId="579949AE" w14:textId="77777777" w:rsidR="001C42CA" w:rsidRPr="00B66B22" w:rsidRDefault="001C42CA" w:rsidP="000036EF">
      <w:pPr>
        <w:spacing w:after="0" w:line="240" w:lineRule="auto"/>
        <w:ind w:firstLine="567"/>
        <w:jc w:val="center"/>
        <w:rPr>
          <w:rFonts w:ascii="GHEA Grapalat" w:eastAsia="Times New Roman" w:hAnsi="GHEA Grapalat" w:cs="Sylfaen"/>
          <w:b/>
          <w:sz w:val="20"/>
          <w:szCs w:val="20"/>
          <w:lang w:val="af-ZA"/>
        </w:rPr>
      </w:pPr>
    </w:p>
    <w:p w14:paraId="2A74B951" w14:textId="77777777" w:rsidR="001C42CA" w:rsidRPr="00B66B22" w:rsidRDefault="001C42CA" w:rsidP="000036EF">
      <w:pPr>
        <w:spacing w:after="0" w:line="240" w:lineRule="auto"/>
        <w:ind w:firstLine="567"/>
        <w:jc w:val="center"/>
        <w:rPr>
          <w:rFonts w:ascii="GHEA Grapalat" w:eastAsia="Times New Roman" w:hAnsi="GHEA Grapalat" w:cs="Sylfaen"/>
          <w:b/>
          <w:sz w:val="20"/>
          <w:szCs w:val="20"/>
          <w:lang w:val="af-ZA"/>
        </w:rPr>
      </w:pPr>
    </w:p>
    <w:p w14:paraId="2EF3AEE8" w14:textId="77777777" w:rsidR="001C42CA" w:rsidRPr="00B66B22" w:rsidRDefault="001C42CA" w:rsidP="000036EF">
      <w:pPr>
        <w:spacing w:after="0" w:line="240" w:lineRule="auto"/>
        <w:ind w:firstLine="567"/>
        <w:jc w:val="center"/>
        <w:rPr>
          <w:rFonts w:ascii="GHEA Grapalat" w:eastAsia="Times New Roman" w:hAnsi="GHEA Grapalat" w:cs="Sylfaen"/>
          <w:b/>
          <w:sz w:val="20"/>
          <w:szCs w:val="20"/>
          <w:lang w:val="af-ZA"/>
        </w:rPr>
      </w:pPr>
    </w:p>
    <w:p w14:paraId="21B5B0CB" w14:textId="77777777" w:rsidR="001C42CA" w:rsidRPr="00B66B22" w:rsidRDefault="001C42CA" w:rsidP="000036EF">
      <w:pPr>
        <w:spacing w:after="0" w:line="240" w:lineRule="auto"/>
        <w:ind w:firstLine="567"/>
        <w:jc w:val="center"/>
        <w:rPr>
          <w:rFonts w:ascii="GHEA Grapalat" w:eastAsia="Times New Roman" w:hAnsi="GHEA Grapalat" w:cs="Sylfaen"/>
          <w:b/>
          <w:sz w:val="20"/>
          <w:szCs w:val="20"/>
          <w:lang w:val="af-ZA"/>
        </w:rPr>
      </w:pPr>
    </w:p>
    <w:p w14:paraId="4BC2A5F0" w14:textId="77777777" w:rsidR="001C42CA" w:rsidRPr="00B66B22" w:rsidRDefault="001C42CA" w:rsidP="000036EF">
      <w:pPr>
        <w:spacing w:after="0" w:line="240" w:lineRule="auto"/>
        <w:ind w:firstLine="567"/>
        <w:jc w:val="center"/>
        <w:rPr>
          <w:rFonts w:ascii="GHEA Grapalat" w:eastAsia="Times New Roman" w:hAnsi="GHEA Grapalat" w:cs="Sylfaen"/>
          <w:b/>
          <w:sz w:val="20"/>
          <w:szCs w:val="20"/>
          <w:lang w:val="af-ZA"/>
        </w:rPr>
      </w:pPr>
    </w:p>
    <w:p w14:paraId="064BEE85" w14:textId="77777777" w:rsidR="001C42CA" w:rsidRPr="00B66B22" w:rsidRDefault="001C42CA" w:rsidP="000036EF">
      <w:pPr>
        <w:spacing w:after="0" w:line="240" w:lineRule="auto"/>
        <w:ind w:firstLine="567"/>
        <w:jc w:val="center"/>
        <w:rPr>
          <w:rFonts w:ascii="GHEA Grapalat" w:eastAsia="Times New Roman" w:hAnsi="GHEA Grapalat" w:cs="Sylfaen"/>
          <w:b/>
          <w:sz w:val="20"/>
          <w:szCs w:val="20"/>
          <w:lang w:val="af-ZA"/>
        </w:rPr>
      </w:pPr>
    </w:p>
    <w:p w14:paraId="5FDAFCF1" w14:textId="77777777" w:rsidR="001C42CA" w:rsidRPr="00B66B22" w:rsidRDefault="001C42CA" w:rsidP="000036EF">
      <w:pPr>
        <w:spacing w:after="0" w:line="240" w:lineRule="auto"/>
        <w:ind w:firstLine="567"/>
        <w:jc w:val="center"/>
        <w:rPr>
          <w:rFonts w:ascii="GHEA Grapalat" w:eastAsia="Times New Roman" w:hAnsi="GHEA Grapalat" w:cs="Sylfaen"/>
          <w:b/>
          <w:sz w:val="20"/>
          <w:szCs w:val="20"/>
          <w:lang w:val="af-ZA"/>
        </w:rPr>
      </w:pPr>
    </w:p>
    <w:p w14:paraId="37D85378" w14:textId="77777777" w:rsidR="001C42CA" w:rsidRPr="00B66B22" w:rsidRDefault="001C42CA" w:rsidP="000036EF">
      <w:pPr>
        <w:spacing w:after="0" w:line="240" w:lineRule="auto"/>
        <w:ind w:firstLine="567"/>
        <w:jc w:val="center"/>
        <w:rPr>
          <w:rFonts w:ascii="GHEA Grapalat" w:eastAsia="Times New Roman" w:hAnsi="GHEA Grapalat" w:cs="Sylfaen"/>
          <w:b/>
          <w:sz w:val="20"/>
          <w:szCs w:val="20"/>
          <w:lang w:val="af-ZA"/>
        </w:rPr>
      </w:pPr>
    </w:p>
    <w:p w14:paraId="032ECA16" w14:textId="77777777" w:rsidR="001C42CA" w:rsidRPr="00B66B22" w:rsidRDefault="001C42CA" w:rsidP="000036EF">
      <w:pPr>
        <w:spacing w:after="0" w:line="240" w:lineRule="auto"/>
        <w:ind w:firstLine="567"/>
        <w:jc w:val="center"/>
        <w:rPr>
          <w:rFonts w:ascii="GHEA Grapalat" w:eastAsia="Times New Roman" w:hAnsi="GHEA Grapalat" w:cs="Sylfaen"/>
          <w:b/>
          <w:sz w:val="20"/>
          <w:szCs w:val="20"/>
          <w:lang w:val="af-ZA"/>
        </w:rPr>
      </w:pPr>
    </w:p>
    <w:p w14:paraId="12C37D74" w14:textId="77777777" w:rsidR="001C42CA" w:rsidRPr="00B66B22" w:rsidRDefault="001C42CA" w:rsidP="000036EF">
      <w:pPr>
        <w:spacing w:after="0" w:line="240" w:lineRule="auto"/>
        <w:ind w:firstLine="567"/>
        <w:jc w:val="center"/>
        <w:rPr>
          <w:rFonts w:ascii="GHEA Grapalat" w:eastAsia="Times New Roman" w:hAnsi="GHEA Grapalat" w:cs="Sylfaen"/>
          <w:b/>
          <w:sz w:val="20"/>
          <w:szCs w:val="20"/>
          <w:lang w:val="af-ZA"/>
        </w:rPr>
      </w:pPr>
    </w:p>
    <w:p w14:paraId="4144CEFC" w14:textId="77777777" w:rsidR="001C42CA" w:rsidRPr="00B66B22" w:rsidRDefault="001C42CA" w:rsidP="000036EF">
      <w:pPr>
        <w:spacing w:after="0" w:line="240" w:lineRule="auto"/>
        <w:ind w:firstLine="567"/>
        <w:jc w:val="center"/>
        <w:rPr>
          <w:rFonts w:ascii="GHEA Grapalat" w:eastAsia="Times New Roman" w:hAnsi="GHEA Grapalat" w:cs="Sylfaen"/>
          <w:b/>
          <w:sz w:val="20"/>
          <w:szCs w:val="20"/>
          <w:lang w:val="af-ZA"/>
        </w:rPr>
      </w:pPr>
    </w:p>
    <w:p w14:paraId="3C13B835" w14:textId="77777777" w:rsidR="001C42CA" w:rsidRPr="00B66B22" w:rsidRDefault="001C42CA" w:rsidP="000036EF">
      <w:pPr>
        <w:spacing w:after="0" w:line="240" w:lineRule="auto"/>
        <w:ind w:firstLine="567"/>
        <w:jc w:val="center"/>
        <w:rPr>
          <w:rFonts w:ascii="GHEA Grapalat" w:eastAsia="Times New Roman" w:hAnsi="GHEA Grapalat" w:cs="Sylfaen"/>
          <w:b/>
          <w:sz w:val="20"/>
          <w:szCs w:val="20"/>
          <w:lang w:val="af-ZA"/>
        </w:rPr>
      </w:pPr>
    </w:p>
    <w:p w14:paraId="09B7A588" w14:textId="77777777" w:rsidR="001C42CA" w:rsidRPr="00B66B22" w:rsidRDefault="001C42CA" w:rsidP="000036EF">
      <w:pPr>
        <w:spacing w:after="0" w:line="240" w:lineRule="auto"/>
        <w:ind w:firstLine="567"/>
        <w:jc w:val="center"/>
        <w:rPr>
          <w:rFonts w:ascii="GHEA Grapalat" w:eastAsia="Times New Roman" w:hAnsi="GHEA Grapalat" w:cs="Sylfaen"/>
          <w:b/>
          <w:sz w:val="20"/>
          <w:szCs w:val="20"/>
          <w:lang w:val="af-ZA"/>
        </w:rPr>
      </w:pPr>
    </w:p>
    <w:p w14:paraId="329F2495" w14:textId="77777777" w:rsidR="001C42CA" w:rsidRPr="00B66B22" w:rsidRDefault="001C42CA" w:rsidP="000036EF">
      <w:pPr>
        <w:spacing w:after="0" w:line="240" w:lineRule="auto"/>
        <w:ind w:firstLine="567"/>
        <w:jc w:val="center"/>
        <w:rPr>
          <w:rFonts w:ascii="GHEA Grapalat" w:eastAsia="Times New Roman" w:hAnsi="GHEA Grapalat" w:cs="Sylfaen"/>
          <w:b/>
          <w:sz w:val="20"/>
          <w:szCs w:val="20"/>
          <w:lang w:val="af-ZA"/>
        </w:rPr>
      </w:pPr>
    </w:p>
    <w:p w14:paraId="45B63538" w14:textId="77777777" w:rsidR="001C42CA" w:rsidRPr="00B66B22" w:rsidRDefault="001C42CA" w:rsidP="000036EF">
      <w:pPr>
        <w:spacing w:after="0" w:line="240" w:lineRule="auto"/>
        <w:ind w:firstLine="567"/>
        <w:jc w:val="center"/>
        <w:rPr>
          <w:rFonts w:ascii="GHEA Grapalat" w:eastAsia="Times New Roman" w:hAnsi="GHEA Grapalat" w:cs="Sylfaen"/>
          <w:b/>
          <w:sz w:val="20"/>
          <w:szCs w:val="20"/>
          <w:lang w:val="af-ZA"/>
        </w:rPr>
      </w:pPr>
    </w:p>
    <w:p w14:paraId="630258D5" w14:textId="77777777" w:rsidR="001C42CA" w:rsidRPr="00B66B22" w:rsidRDefault="001C42CA" w:rsidP="000036EF">
      <w:pPr>
        <w:spacing w:after="0" w:line="240" w:lineRule="auto"/>
        <w:ind w:firstLine="567"/>
        <w:jc w:val="center"/>
        <w:rPr>
          <w:rFonts w:ascii="GHEA Grapalat" w:eastAsia="Times New Roman" w:hAnsi="GHEA Grapalat" w:cs="Sylfaen"/>
          <w:b/>
          <w:sz w:val="20"/>
          <w:szCs w:val="20"/>
          <w:lang w:val="af-ZA"/>
        </w:rPr>
      </w:pPr>
    </w:p>
    <w:p w14:paraId="4428A82E" w14:textId="77777777" w:rsidR="001C42CA" w:rsidRPr="00B66B22" w:rsidRDefault="001C42CA" w:rsidP="000036EF">
      <w:pPr>
        <w:spacing w:after="0" w:line="240" w:lineRule="auto"/>
        <w:ind w:firstLine="567"/>
        <w:jc w:val="center"/>
        <w:rPr>
          <w:rFonts w:ascii="GHEA Grapalat" w:eastAsia="Times New Roman" w:hAnsi="GHEA Grapalat" w:cs="Sylfaen"/>
          <w:b/>
          <w:sz w:val="20"/>
          <w:szCs w:val="20"/>
          <w:lang w:val="af-ZA"/>
        </w:rPr>
      </w:pPr>
    </w:p>
    <w:p w14:paraId="42054369" w14:textId="77777777" w:rsidR="001C42CA" w:rsidRPr="00B66B22" w:rsidRDefault="001C42CA" w:rsidP="000036EF">
      <w:pPr>
        <w:spacing w:after="0" w:line="240" w:lineRule="auto"/>
        <w:ind w:firstLine="567"/>
        <w:jc w:val="center"/>
        <w:rPr>
          <w:rFonts w:ascii="GHEA Grapalat" w:eastAsia="Times New Roman" w:hAnsi="GHEA Grapalat" w:cs="Sylfaen"/>
          <w:b/>
          <w:sz w:val="20"/>
          <w:szCs w:val="20"/>
          <w:lang w:val="af-ZA"/>
        </w:rPr>
      </w:pPr>
    </w:p>
    <w:p w14:paraId="6565B295" w14:textId="77777777" w:rsidR="001C42CA" w:rsidRPr="00B66B22" w:rsidRDefault="001C42CA" w:rsidP="000036EF">
      <w:pPr>
        <w:spacing w:after="0" w:line="240" w:lineRule="auto"/>
        <w:ind w:firstLine="567"/>
        <w:jc w:val="center"/>
        <w:rPr>
          <w:rFonts w:ascii="GHEA Grapalat" w:eastAsia="Times New Roman" w:hAnsi="GHEA Grapalat" w:cs="Sylfaen"/>
          <w:b/>
          <w:sz w:val="20"/>
          <w:szCs w:val="20"/>
          <w:lang w:val="af-ZA"/>
        </w:rPr>
      </w:pPr>
    </w:p>
    <w:p w14:paraId="32F4E836" w14:textId="77777777" w:rsidR="001C42CA" w:rsidRPr="00B66B22" w:rsidRDefault="001C42CA" w:rsidP="000036EF">
      <w:pPr>
        <w:spacing w:after="0" w:line="240" w:lineRule="auto"/>
        <w:ind w:firstLine="567"/>
        <w:jc w:val="center"/>
        <w:rPr>
          <w:rFonts w:ascii="GHEA Grapalat" w:eastAsia="Times New Roman" w:hAnsi="GHEA Grapalat" w:cs="Sylfaen"/>
          <w:b/>
          <w:sz w:val="20"/>
          <w:szCs w:val="20"/>
          <w:lang w:val="af-ZA"/>
        </w:rPr>
      </w:pPr>
    </w:p>
    <w:p w14:paraId="7323FC70" w14:textId="77777777" w:rsidR="001C42CA" w:rsidRPr="00B66B22" w:rsidRDefault="001C42CA" w:rsidP="000036EF">
      <w:pPr>
        <w:spacing w:after="0" w:line="240" w:lineRule="auto"/>
        <w:ind w:firstLine="567"/>
        <w:jc w:val="center"/>
        <w:rPr>
          <w:rFonts w:ascii="GHEA Grapalat" w:eastAsia="Times New Roman" w:hAnsi="GHEA Grapalat" w:cs="Sylfaen"/>
          <w:b/>
          <w:sz w:val="20"/>
          <w:szCs w:val="20"/>
          <w:lang w:val="af-ZA"/>
        </w:rPr>
      </w:pPr>
    </w:p>
    <w:p w14:paraId="5A9C1BFE" w14:textId="77777777" w:rsidR="001C42CA" w:rsidRPr="00B66B22" w:rsidRDefault="001C42CA" w:rsidP="000036EF">
      <w:pPr>
        <w:spacing w:after="0" w:line="240" w:lineRule="auto"/>
        <w:ind w:firstLine="567"/>
        <w:jc w:val="center"/>
        <w:rPr>
          <w:rFonts w:ascii="GHEA Grapalat" w:eastAsia="Times New Roman" w:hAnsi="GHEA Grapalat" w:cs="Sylfaen"/>
          <w:b/>
          <w:sz w:val="20"/>
          <w:szCs w:val="20"/>
          <w:lang w:val="af-ZA"/>
        </w:rPr>
      </w:pPr>
    </w:p>
    <w:p w14:paraId="147902F6" w14:textId="77777777" w:rsidR="001C42CA" w:rsidRPr="00B66B22" w:rsidRDefault="001C42CA" w:rsidP="000036EF">
      <w:pPr>
        <w:spacing w:after="0" w:line="240" w:lineRule="auto"/>
        <w:ind w:firstLine="567"/>
        <w:jc w:val="center"/>
        <w:rPr>
          <w:rFonts w:ascii="GHEA Grapalat" w:eastAsia="Times New Roman" w:hAnsi="GHEA Grapalat" w:cs="Sylfaen"/>
          <w:b/>
          <w:sz w:val="20"/>
          <w:szCs w:val="20"/>
          <w:lang w:val="af-ZA"/>
        </w:rPr>
      </w:pPr>
    </w:p>
    <w:p w14:paraId="3FA36B49" w14:textId="77777777" w:rsidR="001C42CA" w:rsidRPr="00B66B22" w:rsidRDefault="001C42CA" w:rsidP="000036EF">
      <w:pPr>
        <w:spacing w:after="0" w:line="240" w:lineRule="auto"/>
        <w:ind w:firstLine="567"/>
        <w:jc w:val="center"/>
        <w:rPr>
          <w:rFonts w:ascii="GHEA Grapalat" w:eastAsia="Times New Roman" w:hAnsi="GHEA Grapalat" w:cs="Sylfaen"/>
          <w:b/>
          <w:sz w:val="20"/>
          <w:szCs w:val="20"/>
          <w:lang w:val="af-ZA"/>
        </w:rPr>
      </w:pPr>
    </w:p>
    <w:p w14:paraId="6EBB1807" w14:textId="77777777" w:rsidR="001C42CA" w:rsidRPr="00B66B22" w:rsidRDefault="001C42CA" w:rsidP="000036EF">
      <w:pPr>
        <w:spacing w:after="0" w:line="240" w:lineRule="auto"/>
        <w:ind w:firstLine="567"/>
        <w:jc w:val="center"/>
        <w:rPr>
          <w:rFonts w:ascii="GHEA Grapalat" w:eastAsia="Times New Roman" w:hAnsi="GHEA Grapalat" w:cs="Sylfaen"/>
          <w:b/>
          <w:sz w:val="20"/>
          <w:szCs w:val="20"/>
          <w:lang w:val="af-ZA"/>
        </w:rPr>
      </w:pPr>
    </w:p>
    <w:p w14:paraId="7C25C219" w14:textId="77777777" w:rsidR="001C42CA" w:rsidRPr="00B66B22" w:rsidRDefault="001C42CA" w:rsidP="000036EF">
      <w:pPr>
        <w:spacing w:after="0" w:line="240" w:lineRule="auto"/>
        <w:ind w:firstLine="567"/>
        <w:jc w:val="center"/>
        <w:rPr>
          <w:rFonts w:ascii="GHEA Grapalat" w:eastAsia="Times New Roman" w:hAnsi="GHEA Grapalat" w:cs="Sylfaen"/>
          <w:b/>
          <w:sz w:val="20"/>
          <w:szCs w:val="20"/>
          <w:lang w:val="af-ZA"/>
        </w:rPr>
      </w:pPr>
    </w:p>
    <w:p w14:paraId="05BC87F5" w14:textId="77777777" w:rsidR="001C42CA" w:rsidRPr="00B66B22" w:rsidRDefault="001C42CA" w:rsidP="000036EF">
      <w:pPr>
        <w:spacing w:after="0" w:line="240" w:lineRule="auto"/>
        <w:ind w:firstLine="567"/>
        <w:jc w:val="center"/>
        <w:rPr>
          <w:rFonts w:ascii="GHEA Grapalat" w:eastAsia="Times New Roman" w:hAnsi="GHEA Grapalat" w:cs="Sylfaen"/>
          <w:b/>
          <w:sz w:val="20"/>
          <w:szCs w:val="20"/>
          <w:lang w:val="af-ZA"/>
        </w:rPr>
      </w:pPr>
    </w:p>
    <w:p w14:paraId="39047DF0" w14:textId="77777777" w:rsidR="001C42CA" w:rsidRPr="00B66B22" w:rsidRDefault="001C42CA" w:rsidP="000036EF">
      <w:pPr>
        <w:spacing w:after="0" w:line="240" w:lineRule="auto"/>
        <w:ind w:firstLine="567"/>
        <w:jc w:val="center"/>
        <w:rPr>
          <w:rFonts w:ascii="GHEA Grapalat" w:eastAsia="Times New Roman" w:hAnsi="GHEA Grapalat" w:cs="Sylfaen"/>
          <w:b/>
          <w:sz w:val="20"/>
          <w:szCs w:val="20"/>
          <w:lang w:val="af-ZA"/>
        </w:rPr>
      </w:pPr>
    </w:p>
    <w:p w14:paraId="110F6232" w14:textId="77777777" w:rsidR="001C42CA" w:rsidRPr="00B66B22" w:rsidRDefault="001C42CA" w:rsidP="000036EF">
      <w:pPr>
        <w:spacing w:after="0" w:line="240" w:lineRule="auto"/>
        <w:ind w:firstLine="567"/>
        <w:jc w:val="center"/>
        <w:rPr>
          <w:rFonts w:ascii="GHEA Grapalat" w:eastAsia="Times New Roman" w:hAnsi="GHEA Grapalat" w:cs="Sylfaen"/>
          <w:b/>
          <w:sz w:val="20"/>
          <w:szCs w:val="20"/>
          <w:lang w:val="af-ZA"/>
        </w:rPr>
      </w:pPr>
    </w:p>
    <w:p w14:paraId="4EBC296C" w14:textId="77777777" w:rsidR="001C42CA" w:rsidRPr="00B66B22" w:rsidRDefault="001C42CA" w:rsidP="000036EF">
      <w:pPr>
        <w:spacing w:after="0" w:line="240" w:lineRule="auto"/>
        <w:ind w:firstLine="567"/>
        <w:jc w:val="center"/>
        <w:rPr>
          <w:rFonts w:ascii="GHEA Grapalat" w:eastAsia="Times New Roman" w:hAnsi="GHEA Grapalat" w:cs="Sylfaen"/>
          <w:b/>
          <w:sz w:val="20"/>
          <w:szCs w:val="20"/>
          <w:lang w:val="af-ZA"/>
        </w:rPr>
      </w:pPr>
    </w:p>
    <w:p w14:paraId="1896CDB2" w14:textId="77777777" w:rsidR="001C42CA" w:rsidRPr="00B66B22" w:rsidRDefault="001C42CA" w:rsidP="000036EF">
      <w:pPr>
        <w:spacing w:after="0" w:line="240" w:lineRule="auto"/>
        <w:ind w:firstLine="567"/>
        <w:jc w:val="center"/>
        <w:rPr>
          <w:rFonts w:ascii="GHEA Grapalat" w:eastAsia="Times New Roman" w:hAnsi="GHEA Grapalat" w:cs="Sylfaen"/>
          <w:b/>
          <w:sz w:val="20"/>
          <w:szCs w:val="20"/>
          <w:lang w:val="af-ZA"/>
        </w:rPr>
      </w:pPr>
    </w:p>
    <w:p w14:paraId="69207793" w14:textId="77777777" w:rsidR="001C42CA" w:rsidRPr="00B66B22" w:rsidRDefault="001C42CA" w:rsidP="000036EF">
      <w:pPr>
        <w:spacing w:after="0" w:line="240" w:lineRule="auto"/>
        <w:ind w:firstLine="567"/>
        <w:jc w:val="center"/>
        <w:rPr>
          <w:rFonts w:ascii="GHEA Grapalat" w:eastAsia="Times New Roman" w:hAnsi="GHEA Grapalat" w:cs="Sylfaen"/>
          <w:b/>
          <w:sz w:val="20"/>
          <w:szCs w:val="20"/>
          <w:lang w:val="af-ZA"/>
        </w:rPr>
      </w:pPr>
    </w:p>
    <w:p w14:paraId="70D938AC" w14:textId="77777777" w:rsidR="001C42CA" w:rsidRPr="00B66B22" w:rsidRDefault="001C42CA" w:rsidP="000036EF">
      <w:pPr>
        <w:spacing w:after="0" w:line="240" w:lineRule="auto"/>
        <w:ind w:firstLine="567"/>
        <w:jc w:val="center"/>
        <w:rPr>
          <w:rFonts w:ascii="GHEA Grapalat" w:eastAsia="Times New Roman" w:hAnsi="GHEA Grapalat" w:cs="Sylfaen"/>
          <w:b/>
          <w:sz w:val="20"/>
          <w:szCs w:val="20"/>
          <w:lang w:val="af-ZA"/>
        </w:rPr>
      </w:pPr>
    </w:p>
    <w:p w14:paraId="7B15D137" w14:textId="77777777" w:rsidR="001C42CA" w:rsidRPr="00B66B22" w:rsidRDefault="001C42CA" w:rsidP="000036EF">
      <w:pPr>
        <w:spacing w:after="0" w:line="240" w:lineRule="auto"/>
        <w:ind w:firstLine="567"/>
        <w:jc w:val="center"/>
        <w:rPr>
          <w:rFonts w:ascii="GHEA Grapalat" w:eastAsia="Times New Roman" w:hAnsi="GHEA Grapalat" w:cs="Sylfaen"/>
          <w:b/>
          <w:sz w:val="20"/>
          <w:szCs w:val="20"/>
          <w:lang w:val="af-ZA"/>
        </w:rPr>
      </w:pPr>
    </w:p>
    <w:p w14:paraId="46456911" w14:textId="77777777" w:rsidR="001C42CA" w:rsidRPr="00B66B22" w:rsidRDefault="001C42CA" w:rsidP="000036EF">
      <w:pPr>
        <w:spacing w:after="0" w:line="240" w:lineRule="auto"/>
        <w:ind w:firstLine="567"/>
        <w:jc w:val="center"/>
        <w:rPr>
          <w:rFonts w:ascii="GHEA Grapalat" w:eastAsia="Times New Roman" w:hAnsi="GHEA Grapalat" w:cs="Sylfaen"/>
          <w:b/>
          <w:sz w:val="20"/>
          <w:szCs w:val="20"/>
          <w:lang w:val="af-ZA"/>
        </w:rPr>
      </w:pPr>
    </w:p>
    <w:p w14:paraId="7B1B86A1" w14:textId="77777777" w:rsidR="001C42CA" w:rsidRPr="00B66B22" w:rsidRDefault="001C42CA" w:rsidP="000036EF">
      <w:pPr>
        <w:spacing w:after="0" w:line="240" w:lineRule="auto"/>
        <w:ind w:firstLine="567"/>
        <w:jc w:val="center"/>
        <w:rPr>
          <w:rFonts w:ascii="GHEA Grapalat" w:eastAsia="Times New Roman" w:hAnsi="GHEA Grapalat" w:cs="Sylfaen"/>
          <w:b/>
          <w:sz w:val="20"/>
          <w:szCs w:val="20"/>
          <w:lang w:val="af-ZA"/>
        </w:rPr>
      </w:pPr>
    </w:p>
    <w:p w14:paraId="6F726819" w14:textId="77777777" w:rsidR="001C42CA" w:rsidRPr="00B66B22" w:rsidRDefault="001C42CA" w:rsidP="000036EF">
      <w:pPr>
        <w:spacing w:after="0" w:line="240" w:lineRule="auto"/>
        <w:ind w:firstLine="567"/>
        <w:jc w:val="center"/>
        <w:rPr>
          <w:rFonts w:ascii="GHEA Grapalat" w:eastAsia="Times New Roman" w:hAnsi="GHEA Grapalat" w:cs="Sylfaen"/>
          <w:b/>
          <w:sz w:val="20"/>
          <w:szCs w:val="20"/>
          <w:lang w:val="af-ZA"/>
        </w:rPr>
      </w:pPr>
    </w:p>
    <w:p w14:paraId="77B36046" w14:textId="77777777" w:rsidR="001C42CA" w:rsidRPr="00B66B22" w:rsidRDefault="001C42CA" w:rsidP="000036EF">
      <w:pPr>
        <w:spacing w:after="0" w:line="240" w:lineRule="auto"/>
        <w:ind w:firstLine="567"/>
        <w:jc w:val="center"/>
        <w:rPr>
          <w:rFonts w:ascii="GHEA Grapalat" w:eastAsia="Times New Roman" w:hAnsi="GHEA Grapalat" w:cs="Sylfaen"/>
          <w:b/>
          <w:sz w:val="20"/>
          <w:szCs w:val="20"/>
          <w:lang w:val="af-ZA"/>
        </w:rPr>
      </w:pPr>
    </w:p>
    <w:p w14:paraId="759C2815" w14:textId="77777777" w:rsidR="001C42CA" w:rsidRPr="00B66B22" w:rsidRDefault="001C42CA" w:rsidP="000036EF">
      <w:pPr>
        <w:spacing w:after="0" w:line="240" w:lineRule="auto"/>
        <w:ind w:firstLine="567"/>
        <w:jc w:val="center"/>
        <w:rPr>
          <w:rFonts w:ascii="GHEA Grapalat" w:eastAsia="Times New Roman" w:hAnsi="GHEA Grapalat" w:cs="Sylfaen"/>
          <w:b/>
          <w:sz w:val="20"/>
          <w:szCs w:val="20"/>
          <w:lang w:val="af-ZA"/>
        </w:rPr>
      </w:pPr>
    </w:p>
    <w:p w14:paraId="4A646779" w14:textId="77777777" w:rsidR="001C42CA" w:rsidRPr="00B66B22" w:rsidRDefault="001C42CA" w:rsidP="000036EF">
      <w:pPr>
        <w:spacing w:after="0" w:line="240" w:lineRule="auto"/>
        <w:ind w:firstLine="567"/>
        <w:jc w:val="center"/>
        <w:rPr>
          <w:rFonts w:ascii="GHEA Grapalat" w:eastAsia="Times New Roman" w:hAnsi="GHEA Grapalat" w:cs="Sylfaen"/>
          <w:b/>
          <w:sz w:val="20"/>
          <w:szCs w:val="20"/>
          <w:lang w:val="af-ZA"/>
        </w:rPr>
      </w:pPr>
    </w:p>
    <w:p w14:paraId="7229964A" w14:textId="77777777" w:rsidR="001C42CA" w:rsidRPr="00B66B22" w:rsidRDefault="001C42CA" w:rsidP="000036EF">
      <w:pPr>
        <w:spacing w:after="0" w:line="240" w:lineRule="auto"/>
        <w:ind w:firstLine="567"/>
        <w:jc w:val="center"/>
        <w:rPr>
          <w:rFonts w:ascii="GHEA Grapalat" w:eastAsia="Times New Roman" w:hAnsi="GHEA Grapalat" w:cs="Sylfaen"/>
          <w:b/>
          <w:sz w:val="20"/>
          <w:szCs w:val="20"/>
          <w:lang w:val="af-ZA"/>
        </w:rPr>
      </w:pPr>
    </w:p>
    <w:p w14:paraId="431E6717" w14:textId="77777777" w:rsidR="001C42CA" w:rsidRPr="00B66B22" w:rsidRDefault="001C42CA" w:rsidP="000036EF">
      <w:pPr>
        <w:spacing w:after="0" w:line="240" w:lineRule="auto"/>
        <w:ind w:firstLine="567"/>
        <w:jc w:val="center"/>
        <w:rPr>
          <w:rFonts w:ascii="GHEA Grapalat" w:eastAsia="Times New Roman" w:hAnsi="GHEA Grapalat" w:cs="Sylfaen"/>
          <w:b/>
          <w:sz w:val="20"/>
          <w:szCs w:val="20"/>
          <w:lang w:val="af-ZA"/>
        </w:rPr>
      </w:pPr>
    </w:p>
    <w:p w14:paraId="5762FFA8" w14:textId="77777777" w:rsidR="001C42CA" w:rsidRPr="00B66B22" w:rsidRDefault="001C42CA" w:rsidP="000036EF">
      <w:pPr>
        <w:spacing w:after="0" w:line="240" w:lineRule="auto"/>
        <w:ind w:firstLine="567"/>
        <w:jc w:val="center"/>
        <w:rPr>
          <w:rFonts w:ascii="GHEA Grapalat" w:eastAsia="Times New Roman" w:hAnsi="GHEA Grapalat" w:cs="Sylfaen"/>
          <w:b/>
          <w:sz w:val="20"/>
          <w:szCs w:val="20"/>
          <w:lang w:val="af-ZA"/>
        </w:rPr>
      </w:pPr>
    </w:p>
    <w:p w14:paraId="4997007B" w14:textId="0BF6B4BD" w:rsidR="000036EF" w:rsidRPr="000036EF" w:rsidRDefault="000036EF" w:rsidP="000036EF">
      <w:pPr>
        <w:spacing w:after="0" w:line="240" w:lineRule="auto"/>
        <w:ind w:firstLine="567"/>
        <w:jc w:val="center"/>
        <w:rPr>
          <w:rFonts w:ascii="GHEA Grapalat" w:eastAsia="Times New Roman" w:hAnsi="GHEA Grapalat" w:cs="Times New Roman"/>
          <w:b/>
          <w:sz w:val="20"/>
          <w:szCs w:val="20"/>
          <w:lang w:val="af-ZA"/>
        </w:rPr>
      </w:pPr>
      <w:proofErr w:type="spellStart"/>
      <w:r w:rsidRPr="000036EF">
        <w:rPr>
          <w:rFonts w:ascii="GHEA Grapalat" w:eastAsia="Times New Roman" w:hAnsi="GHEA Grapalat" w:cs="Sylfaen"/>
          <w:b/>
          <w:sz w:val="20"/>
          <w:szCs w:val="20"/>
        </w:rPr>
        <w:t>ԲՈՎԱՆԴԱԿՈւԹՅՈւՆ</w:t>
      </w:r>
      <w:proofErr w:type="spellEnd"/>
    </w:p>
    <w:p w14:paraId="40FA5184" w14:textId="77777777" w:rsidR="000036EF" w:rsidRPr="000036EF" w:rsidRDefault="000036EF" w:rsidP="000036EF">
      <w:pPr>
        <w:spacing w:after="0" w:line="240" w:lineRule="auto"/>
        <w:ind w:firstLine="567"/>
        <w:jc w:val="center"/>
        <w:rPr>
          <w:rFonts w:ascii="GHEA Grapalat" w:eastAsia="Times New Roman" w:hAnsi="GHEA Grapalat" w:cs="Times New Roman"/>
          <w:i/>
          <w:sz w:val="20"/>
          <w:szCs w:val="24"/>
          <w:lang w:val="af-ZA"/>
        </w:rPr>
      </w:pPr>
    </w:p>
    <w:p w14:paraId="5E15FED5" w14:textId="61CEB862" w:rsidR="000036EF" w:rsidRPr="000036EF" w:rsidRDefault="00AD0391" w:rsidP="000036EF">
      <w:pPr>
        <w:spacing w:after="0" w:line="240" w:lineRule="auto"/>
        <w:ind w:firstLine="567"/>
        <w:rPr>
          <w:rFonts w:ascii="GHEA Grapalat" w:eastAsia="Times New Roman" w:hAnsi="GHEA Grapalat" w:cs="Times New Roman"/>
          <w:b/>
          <w:bCs/>
          <w:sz w:val="20"/>
          <w:szCs w:val="24"/>
          <w:lang w:val="af-ZA"/>
        </w:rPr>
      </w:pPr>
      <w:r w:rsidRPr="00AD0391">
        <w:rPr>
          <w:rFonts w:ascii="GHEA Grapalat" w:eastAsia="Times New Roman" w:hAnsi="GHEA Grapalat" w:cs="Times New Roman"/>
          <w:b/>
          <w:bCs/>
          <w:sz w:val="20"/>
          <w:szCs w:val="24"/>
          <w:lang w:val="hy-AM"/>
        </w:rPr>
        <w:t>ՄԵՂՐԱՁՈՐԻ  ՀԱՄԱՅՆՔԱՊԵՏԱՐԱՆԻ</w:t>
      </w:r>
      <w:r w:rsidR="000036EF" w:rsidRPr="000036EF">
        <w:rPr>
          <w:rFonts w:ascii="GHEA Grapalat" w:eastAsia="Times New Roman" w:hAnsi="GHEA Grapalat" w:cs="Times New Roman"/>
          <w:b/>
          <w:bCs/>
          <w:sz w:val="20"/>
          <w:szCs w:val="24"/>
          <w:lang w:val="af-ZA"/>
        </w:rPr>
        <w:t xml:space="preserve"> ԿԱՐԻՔՆԵՐԻ ՀԱՄԱՐ  </w:t>
      </w:r>
      <w:r w:rsidRPr="00AD0391">
        <w:rPr>
          <w:rFonts w:ascii="GHEA Grapalat" w:eastAsia="Times New Roman" w:hAnsi="GHEA Grapalat" w:cs="Times New Roman"/>
          <w:b/>
          <w:bCs/>
          <w:sz w:val="20"/>
          <w:szCs w:val="24"/>
          <w:lang w:val="hy-AM"/>
        </w:rPr>
        <w:t>ԱՍՖԱԼՏԱՊԱՏՄԱՆ  ԱՇԽԱՏԱՆՔ</w:t>
      </w:r>
      <w:r w:rsidR="000036EF" w:rsidRPr="000036EF">
        <w:rPr>
          <w:rFonts w:ascii="GHEA Grapalat" w:eastAsia="Times New Roman" w:hAnsi="GHEA Grapalat" w:cs="Times New Roman"/>
          <w:b/>
          <w:bCs/>
          <w:sz w:val="20"/>
          <w:szCs w:val="24"/>
          <w:lang w:val="af-ZA"/>
        </w:rPr>
        <w:t>Ի</w:t>
      </w:r>
    </w:p>
    <w:p w14:paraId="3DF0EE8D" w14:textId="6C82AC0B" w:rsidR="000036EF" w:rsidRPr="000036EF" w:rsidRDefault="000036EF" w:rsidP="000036EF">
      <w:pPr>
        <w:spacing w:after="0" w:line="240" w:lineRule="auto"/>
        <w:ind w:firstLine="567"/>
        <w:jc w:val="center"/>
        <w:rPr>
          <w:rFonts w:ascii="GHEA Grapalat" w:eastAsia="Times New Roman" w:hAnsi="GHEA Grapalat" w:cs="Times New Roman"/>
          <w:b/>
          <w:bCs/>
          <w:i/>
          <w:sz w:val="20"/>
          <w:szCs w:val="24"/>
          <w:lang w:val="af-ZA"/>
        </w:rPr>
      </w:pPr>
      <w:r w:rsidRPr="000036EF">
        <w:rPr>
          <w:rFonts w:ascii="GHEA Grapalat" w:eastAsia="Times New Roman" w:hAnsi="GHEA Grapalat" w:cs="Times New Roman"/>
          <w:b/>
          <w:bCs/>
          <w:sz w:val="20"/>
          <w:szCs w:val="24"/>
          <w:lang w:val="af-ZA"/>
        </w:rPr>
        <w:t xml:space="preserve">ՁԵՌՔԲԵՐՄԱՆ ՆՊԱՏԱԿՈՎ ՀԱՅՏԱՐԱՐՎԱԾ </w:t>
      </w:r>
      <w:r w:rsidR="00033B39">
        <w:rPr>
          <w:rFonts w:ascii="GHEA Grapalat" w:eastAsia="Times New Roman" w:hAnsi="GHEA Grapalat" w:cs="Times New Roman"/>
          <w:b/>
          <w:bCs/>
          <w:sz w:val="20"/>
          <w:szCs w:val="24"/>
          <w:lang w:val="hy-AM"/>
        </w:rPr>
        <w:t xml:space="preserve"> ՀՐԱՏԱՊ </w:t>
      </w:r>
      <w:r w:rsidRPr="000036EF">
        <w:rPr>
          <w:rFonts w:ascii="GHEA Grapalat" w:eastAsia="Times New Roman" w:hAnsi="GHEA Grapalat" w:cs="Times New Roman"/>
          <w:b/>
          <w:bCs/>
          <w:sz w:val="20"/>
          <w:szCs w:val="24"/>
          <w:lang w:val="af-ZA"/>
        </w:rPr>
        <w:t>ԲԱՑ ՄՐՑՈՒՅԹԻ ՀՐԱՎԵՐԻ</w:t>
      </w:r>
    </w:p>
    <w:p w14:paraId="5EFC6260" w14:textId="77777777" w:rsidR="000036EF" w:rsidRPr="000036EF" w:rsidRDefault="000036EF" w:rsidP="000036EF">
      <w:pPr>
        <w:spacing w:after="0" w:line="240" w:lineRule="auto"/>
        <w:ind w:firstLine="567"/>
        <w:jc w:val="center"/>
        <w:rPr>
          <w:rFonts w:ascii="GHEA Grapalat" w:eastAsia="Times New Roman" w:hAnsi="GHEA Grapalat" w:cs="Sylfaen"/>
          <w:b/>
          <w:bCs/>
          <w:sz w:val="20"/>
          <w:lang w:val="af-ZA"/>
        </w:rPr>
      </w:pPr>
    </w:p>
    <w:p w14:paraId="1356DDD6" w14:textId="77777777" w:rsidR="000036EF" w:rsidRPr="000036EF" w:rsidRDefault="000036EF" w:rsidP="000036EF">
      <w:pPr>
        <w:spacing w:after="0" w:line="240" w:lineRule="auto"/>
        <w:ind w:firstLine="567"/>
        <w:jc w:val="center"/>
        <w:rPr>
          <w:rFonts w:ascii="GHEA Grapalat" w:eastAsia="Times New Roman" w:hAnsi="GHEA Grapalat" w:cs="Sylfaen"/>
          <w:b/>
          <w:bCs/>
          <w:sz w:val="20"/>
          <w:lang w:val="af-ZA"/>
        </w:rPr>
      </w:pPr>
    </w:p>
    <w:p w14:paraId="06890FDF" w14:textId="77777777" w:rsidR="000036EF" w:rsidRPr="000036EF" w:rsidRDefault="000036EF" w:rsidP="000036EF">
      <w:pPr>
        <w:spacing w:after="0" w:line="240" w:lineRule="auto"/>
        <w:ind w:firstLine="567"/>
        <w:jc w:val="center"/>
        <w:rPr>
          <w:rFonts w:ascii="GHEA Grapalat" w:eastAsia="Times New Roman" w:hAnsi="GHEA Grapalat" w:cs="Times New Roman"/>
          <w:sz w:val="20"/>
          <w:szCs w:val="24"/>
          <w:lang w:val="af-ZA"/>
        </w:rPr>
      </w:pPr>
      <w:proofErr w:type="gramStart"/>
      <w:r w:rsidRPr="000036EF">
        <w:rPr>
          <w:rFonts w:ascii="GHEA Grapalat" w:eastAsia="Times New Roman" w:hAnsi="GHEA Grapalat" w:cs="Sylfaen"/>
          <w:b/>
          <w:sz w:val="20"/>
        </w:rPr>
        <w:t>ՄԱՍ</w:t>
      </w:r>
      <w:r w:rsidRPr="000036EF">
        <w:rPr>
          <w:rFonts w:ascii="GHEA Grapalat" w:eastAsia="Times New Roman" w:hAnsi="GHEA Grapalat" w:cs="Times Armenian"/>
          <w:b/>
          <w:sz w:val="20"/>
          <w:lang w:val="af-ZA"/>
        </w:rPr>
        <w:t xml:space="preserve">  I.</w:t>
      </w:r>
      <w:proofErr w:type="gramEnd"/>
    </w:p>
    <w:p w14:paraId="5332892B" w14:textId="77777777" w:rsidR="000036EF" w:rsidRPr="000036EF" w:rsidRDefault="000036EF" w:rsidP="000036EF">
      <w:pPr>
        <w:spacing w:after="0" w:line="240" w:lineRule="auto"/>
        <w:ind w:firstLine="567"/>
        <w:jc w:val="both"/>
        <w:rPr>
          <w:rFonts w:ascii="GHEA Grapalat" w:eastAsia="Times New Roman" w:hAnsi="GHEA Grapalat" w:cs="Times New Roman"/>
          <w:sz w:val="20"/>
          <w:szCs w:val="24"/>
          <w:lang w:val="af-ZA"/>
        </w:rPr>
      </w:pPr>
    </w:p>
    <w:p w14:paraId="54C52870" w14:textId="77777777" w:rsidR="000036EF" w:rsidRPr="000036EF" w:rsidRDefault="000036EF" w:rsidP="000036EF">
      <w:pPr>
        <w:spacing w:after="0" w:line="240" w:lineRule="auto"/>
        <w:ind w:firstLine="1134"/>
        <w:jc w:val="both"/>
        <w:rPr>
          <w:rFonts w:ascii="GHEA Grapalat" w:eastAsia="Times New Roman" w:hAnsi="GHEA Grapalat" w:cs="Times New Roman"/>
          <w:sz w:val="20"/>
          <w:szCs w:val="24"/>
          <w:lang w:val="af-ZA"/>
        </w:rPr>
      </w:pPr>
      <w:r w:rsidRPr="000036EF">
        <w:rPr>
          <w:rFonts w:ascii="GHEA Grapalat" w:eastAsia="Times New Roman" w:hAnsi="GHEA Grapalat" w:cs="Times New Roman"/>
          <w:sz w:val="20"/>
          <w:szCs w:val="24"/>
          <w:lang w:val="af-ZA"/>
        </w:rPr>
        <w:t xml:space="preserve">1.  </w:t>
      </w:r>
      <w:proofErr w:type="spellStart"/>
      <w:r w:rsidRPr="000036EF">
        <w:rPr>
          <w:rFonts w:ascii="GHEA Grapalat" w:eastAsia="Times New Roman" w:hAnsi="GHEA Grapalat" w:cs="Sylfaen"/>
          <w:sz w:val="20"/>
          <w:szCs w:val="24"/>
        </w:rPr>
        <w:t>Գնման</w:t>
      </w:r>
      <w:proofErr w:type="spellEnd"/>
      <w:r w:rsidRPr="000036EF">
        <w:rPr>
          <w:rFonts w:ascii="GHEA Grapalat" w:eastAsia="Times New Roman" w:hAnsi="GHEA Grapalat" w:cs="Times Armenian"/>
          <w:sz w:val="20"/>
          <w:szCs w:val="24"/>
          <w:lang w:val="af-ZA"/>
        </w:rPr>
        <w:t xml:space="preserve"> </w:t>
      </w:r>
      <w:proofErr w:type="spellStart"/>
      <w:r w:rsidRPr="000036EF">
        <w:rPr>
          <w:rFonts w:ascii="GHEA Grapalat" w:eastAsia="Times New Roman" w:hAnsi="GHEA Grapalat" w:cs="Sylfaen"/>
          <w:sz w:val="20"/>
          <w:szCs w:val="24"/>
        </w:rPr>
        <w:t>առարկայի</w:t>
      </w:r>
      <w:proofErr w:type="spellEnd"/>
      <w:r w:rsidRPr="000036EF">
        <w:rPr>
          <w:rFonts w:ascii="GHEA Grapalat" w:eastAsia="Times New Roman" w:hAnsi="GHEA Grapalat" w:cs="Times New Roman"/>
          <w:sz w:val="20"/>
          <w:szCs w:val="24"/>
          <w:lang w:val="af-ZA"/>
        </w:rPr>
        <w:t xml:space="preserve"> </w:t>
      </w:r>
      <w:proofErr w:type="spellStart"/>
      <w:r w:rsidRPr="000036EF">
        <w:rPr>
          <w:rFonts w:ascii="GHEA Grapalat" w:eastAsia="Times New Roman" w:hAnsi="GHEA Grapalat" w:cs="Sylfaen"/>
          <w:sz w:val="20"/>
          <w:szCs w:val="24"/>
        </w:rPr>
        <w:t>բնութա</w:t>
      </w:r>
      <w:r w:rsidRPr="000036EF">
        <w:rPr>
          <w:rFonts w:ascii="GHEA Grapalat" w:eastAsia="Times New Roman" w:hAnsi="GHEA Grapalat" w:cs="Times Armenian"/>
          <w:sz w:val="20"/>
          <w:szCs w:val="24"/>
        </w:rPr>
        <w:t>գ</w:t>
      </w:r>
      <w:r w:rsidRPr="000036EF">
        <w:rPr>
          <w:rFonts w:ascii="GHEA Grapalat" w:eastAsia="Times New Roman" w:hAnsi="GHEA Grapalat" w:cs="Sylfaen"/>
          <w:sz w:val="20"/>
          <w:szCs w:val="24"/>
        </w:rPr>
        <w:t>իրը</w:t>
      </w:r>
      <w:proofErr w:type="spellEnd"/>
      <w:r w:rsidRPr="000036EF">
        <w:rPr>
          <w:rFonts w:ascii="GHEA Grapalat" w:eastAsia="Times New Roman" w:hAnsi="GHEA Grapalat" w:cs="Times Armenian"/>
          <w:sz w:val="20"/>
          <w:szCs w:val="24"/>
          <w:lang w:val="af-ZA"/>
        </w:rPr>
        <w:tab/>
        <w:t xml:space="preserve"> </w:t>
      </w:r>
    </w:p>
    <w:p w14:paraId="2AAD2728" w14:textId="77777777" w:rsidR="000036EF" w:rsidRPr="000036EF" w:rsidRDefault="000036EF" w:rsidP="000036EF">
      <w:pPr>
        <w:spacing w:after="0" w:line="240" w:lineRule="auto"/>
        <w:ind w:firstLine="1134"/>
        <w:jc w:val="both"/>
        <w:rPr>
          <w:rFonts w:ascii="GHEA Grapalat" w:eastAsia="Times New Roman" w:hAnsi="GHEA Grapalat" w:cs="Times New Roman"/>
          <w:sz w:val="20"/>
          <w:szCs w:val="24"/>
          <w:lang w:val="af-ZA"/>
        </w:rPr>
      </w:pPr>
      <w:r w:rsidRPr="000036EF">
        <w:rPr>
          <w:rFonts w:ascii="GHEA Grapalat" w:eastAsia="Times New Roman" w:hAnsi="GHEA Grapalat" w:cs="Times New Roman"/>
          <w:sz w:val="20"/>
          <w:szCs w:val="24"/>
          <w:lang w:val="af-ZA"/>
        </w:rPr>
        <w:t xml:space="preserve">2. </w:t>
      </w:r>
      <w:proofErr w:type="spellStart"/>
      <w:r w:rsidRPr="000036EF">
        <w:rPr>
          <w:rFonts w:ascii="GHEA Grapalat" w:eastAsia="Times New Roman" w:hAnsi="GHEA Grapalat" w:cs="Sylfaen"/>
          <w:sz w:val="20"/>
          <w:szCs w:val="24"/>
        </w:rPr>
        <w:t>Մասնակցի</w:t>
      </w:r>
      <w:proofErr w:type="spellEnd"/>
      <w:r w:rsidRPr="000036EF">
        <w:rPr>
          <w:rFonts w:ascii="GHEA Grapalat" w:eastAsia="Times New Roman" w:hAnsi="GHEA Grapalat" w:cs="Times Armenian"/>
          <w:sz w:val="20"/>
          <w:szCs w:val="24"/>
          <w:lang w:val="af-ZA"/>
        </w:rPr>
        <w:t xml:space="preserve"> </w:t>
      </w:r>
      <w:proofErr w:type="spellStart"/>
      <w:r w:rsidRPr="000036EF">
        <w:rPr>
          <w:rFonts w:ascii="GHEA Grapalat" w:eastAsia="Times New Roman" w:hAnsi="GHEA Grapalat" w:cs="Sylfaen"/>
          <w:sz w:val="20"/>
          <w:szCs w:val="24"/>
        </w:rPr>
        <w:t>մասնակցության</w:t>
      </w:r>
      <w:proofErr w:type="spellEnd"/>
      <w:r w:rsidRPr="000036EF">
        <w:rPr>
          <w:rFonts w:ascii="GHEA Grapalat" w:eastAsia="Times New Roman" w:hAnsi="GHEA Grapalat" w:cs="Times Armenian"/>
          <w:sz w:val="20"/>
          <w:szCs w:val="24"/>
          <w:lang w:val="af-ZA"/>
        </w:rPr>
        <w:t xml:space="preserve"> </w:t>
      </w:r>
      <w:proofErr w:type="spellStart"/>
      <w:r w:rsidRPr="000036EF">
        <w:rPr>
          <w:rFonts w:ascii="GHEA Grapalat" w:eastAsia="Times New Roman" w:hAnsi="GHEA Grapalat" w:cs="Sylfaen"/>
          <w:sz w:val="20"/>
          <w:szCs w:val="24"/>
        </w:rPr>
        <w:t>իրավունքի</w:t>
      </w:r>
      <w:proofErr w:type="spellEnd"/>
      <w:r w:rsidRPr="000036EF">
        <w:rPr>
          <w:rFonts w:ascii="GHEA Grapalat" w:eastAsia="Times New Roman" w:hAnsi="GHEA Grapalat" w:cs="Times Armenian"/>
          <w:sz w:val="20"/>
          <w:szCs w:val="24"/>
          <w:lang w:val="af-ZA"/>
        </w:rPr>
        <w:t xml:space="preserve"> </w:t>
      </w:r>
      <w:proofErr w:type="spellStart"/>
      <w:r w:rsidRPr="000036EF">
        <w:rPr>
          <w:rFonts w:ascii="GHEA Grapalat" w:eastAsia="Times New Roman" w:hAnsi="GHEA Grapalat" w:cs="Sylfaen"/>
          <w:sz w:val="20"/>
          <w:szCs w:val="24"/>
        </w:rPr>
        <w:t>պահանջները</w:t>
      </w:r>
      <w:proofErr w:type="spellEnd"/>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rPr>
        <w:t>և</w:t>
      </w:r>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դրանց</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գնահատման</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կարգը</w:t>
      </w:r>
      <w:proofErr w:type="spellEnd"/>
      <w:r w:rsidRPr="000036EF">
        <w:rPr>
          <w:rFonts w:ascii="GHEA Grapalat" w:eastAsia="Times New Roman" w:hAnsi="GHEA Grapalat" w:cs="Times Armenian"/>
          <w:sz w:val="20"/>
          <w:szCs w:val="24"/>
          <w:lang w:val="af-ZA"/>
        </w:rPr>
        <w:t xml:space="preserve">, ընտրված մասնակից ճանաչվելու դեպքում </w:t>
      </w:r>
      <w:proofErr w:type="spellStart"/>
      <w:r w:rsidRPr="000036EF">
        <w:rPr>
          <w:rFonts w:ascii="GHEA Grapalat" w:eastAsia="Times New Roman" w:hAnsi="GHEA Grapalat" w:cs="Sylfaen"/>
          <w:sz w:val="20"/>
          <w:szCs w:val="24"/>
        </w:rPr>
        <w:t>որակավորման</w:t>
      </w:r>
      <w:proofErr w:type="spellEnd"/>
      <w:r w:rsidRPr="000036EF">
        <w:rPr>
          <w:rFonts w:ascii="GHEA Grapalat" w:eastAsia="Times New Roman" w:hAnsi="GHEA Grapalat" w:cs="Times Armenian"/>
          <w:sz w:val="20"/>
          <w:szCs w:val="24"/>
          <w:lang w:val="af-ZA"/>
        </w:rPr>
        <w:t xml:space="preserve"> ապահովում ներկայացնելու պայմանները </w:t>
      </w:r>
    </w:p>
    <w:p w14:paraId="4FC3F489" w14:textId="77777777" w:rsidR="000036EF" w:rsidRPr="000036EF" w:rsidRDefault="000036EF" w:rsidP="000036EF">
      <w:pPr>
        <w:spacing w:after="0" w:line="240" w:lineRule="auto"/>
        <w:ind w:firstLine="1134"/>
        <w:jc w:val="both"/>
        <w:rPr>
          <w:rFonts w:ascii="GHEA Grapalat" w:eastAsia="Times New Roman" w:hAnsi="GHEA Grapalat" w:cs="Times New Roman"/>
          <w:sz w:val="20"/>
          <w:szCs w:val="24"/>
          <w:lang w:val="af-ZA"/>
        </w:rPr>
      </w:pPr>
      <w:r w:rsidRPr="000036EF">
        <w:rPr>
          <w:rFonts w:ascii="GHEA Grapalat" w:eastAsia="Times New Roman" w:hAnsi="GHEA Grapalat" w:cs="Times New Roman"/>
          <w:sz w:val="20"/>
          <w:szCs w:val="24"/>
          <w:lang w:val="af-ZA"/>
        </w:rPr>
        <w:t xml:space="preserve">3. </w:t>
      </w:r>
      <w:proofErr w:type="spellStart"/>
      <w:r w:rsidRPr="000036EF">
        <w:rPr>
          <w:rFonts w:ascii="GHEA Grapalat" w:eastAsia="Times New Roman" w:hAnsi="GHEA Grapalat" w:cs="Sylfaen"/>
          <w:sz w:val="20"/>
          <w:szCs w:val="24"/>
        </w:rPr>
        <w:t>Հրավերի</w:t>
      </w:r>
      <w:proofErr w:type="spellEnd"/>
      <w:r w:rsidRPr="000036EF">
        <w:rPr>
          <w:rFonts w:ascii="GHEA Grapalat" w:eastAsia="Times New Roman" w:hAnsi="GHEA Grapalat" w:cs="Times Armenian"/>
          <w:sz w:val="20"/>
          <w:szCs w:val="24"/>
          <w:lang w:val="af-ZA"/>
        </w:rPr>
        <w:t xml:space="preserve"> </w:t>
      </w:r>
      <w:proofErr w:type="spellStart"/>
      <w:r w:rsidRPr="000036EF">
        <w:rPr>
          <w:rFonts w:ascii="GHEA Grapalat" w:eastAsia="Times New Roman" w:hAnsi="GHEA Grapalat" w:cs="Sylfaen"/>
          <w:sz w:val="20"/>
          <w:szCs w:val="24"/>
        </w:rPr>
        <w:t>պարզաբանումը</w:t>
      </w:r>
      <w:proofErr w:type="spellEnd"/>
      <w:r w:rsidRPr="000036EF">
        <w:rPr>
          <w:rFonts w:ascii="GHEA Grapalat" w:eastAsia="Times New Roman" w:hAnsi="GHEA Grapalat" w:cs="Times Armenian"/>
          <w:sz w:val="20"/>
          <w:szCs w:val="24"/>
          <w:lang w:val="af-ZA"/>
        </w:rPr>
        <w:t xml:space="preserve"> </w:t>
      </w:r>
      <w:r w:rsidRPr="000036EF">
        <w:rPr>
          <w:rFonts w:ascii="GHEA Grapalat" w:eastAsia="Times New Roman" w:hAnsi="GHEA Grapalat" w:cs="Sylfaen"/>
          <w:sz w:val="20"/>
          <w:szCs w:val="24"/>
        </w:rPr>
        <w:t>և</w:t>
      </w:r>
      <w:r w:rsidRPr="000036EF">
        <w:rPr>
          <w:rFonts w:ascii="GHEA Grapalat" w:eastAsia="Times New Roman" w:hAnsi="GHEA Grapalat" w:cs="Times Armenian"/>
          <w:sz w:val="20"/>
          <w:szCs w:val="24"/>
          <w:lang w:val="af-ZA"/>
        </w:rPr>
        <w:t xml:space="preserve"> </w:t>
      </w:r>
      <w:proofErr w:type="spellStart"/>
      <w:r w:rsidRPr="000036EF">
        <w:rPr>
          <w:rFonts w:ascii="GHEA Grapalat" w:eastAsia="Times New Roman" w:hAnsi="GHEA Grapalat" w:cs="Sylfaen"/>
          <w:sz w:val="20"/>
          <w:szCs w:val="24"/>
        </w:rPr>
        <w:t>հրավերում</w:t>
      </w:r>
      <w:proofErr w:type="spellEnd"/>
      <w:r w:rsidRPr="000036EF">
        <w:rPr>
          <w:rFonts w:ascii="GHEA Grapalat" w:eastAsia="Times New Roman" w:hAnsi="GHEA Grapalat" w:cs="Times Armenian"/>
          <w:sz w:val="20"/>
          <w:szCs w:val="24"/>
          <w:lang w:val="af-ZA"/>
        </w:rPr>
        <w:t xml:space="preserve"> </w:t>
      </w:r>
      <w:proofErr w:type="spellStart"/>
      <w:r w:rsidRPr="000036EF">
        <w:rPr>
          <w:rFonts w:ascii="GHEA Grapalat" w:eastAsia="Times New Roman" w:hAnsi="GHEA Grapalat" w:cs="Sylfaen"/>
          <w:sz w:val="20"/>
          <w:szCs w:val="24"/>
        </w:rPr>
        <w:t>փոփոխություն</w:t>
      </w:r>
      <w:proofErr w:type="spellEnd"/>
      <w:r w:rsidRPr="000036EF">
        <w:rPr>
          <w:rFonts w:ascii="GHEA Grapalat" w:eastAsia="Times New Roman" w:hAnsi="GHEA Grapalat" w:cs="Times Armenian"/>
          <w:sz w:val="20"/>
          <w:szCs w:val="24"/>
          <w:lang w:val="af-ZA"/>
        </w:rPr>
        <w:t xml:space="preserve"> </w:t>
      </w:r>
      <w:proofErr w:type="spellStart"/>
      <w:r w:rsidRPr="000036EF">
        <w:rPr>
          <w:rFonts w:ascii="GHEA Grapalat" w:eastAsia="Times New Roman" w:hAnsi="GHEA Grapalat" w:cs="Sylfaen"/>
          <w:sz w:val="20"/>
          <w:szCs w:val="24"/>
        </w:rPr>
        <w:t>կատարելու</w:t>
      </w:r>
      <w:proofErr w:type="spellEnd"/>
      <w:r w:rsidRPr="000036EF">
        <w:rPr>
          <w:rFonts w:ascii="GHEA Grapalat" w:eastAsia="Times New Roman" w:hAnsi="GHEA Grapalat" w:cs="Times Armenian"/>
          <w:sz w:val="20"/>
          <w:szCs w:val="24"/>
          <w:lang w:val="af-ZA"/>
        </w:rPr>
        <w:t xml:space="preserve"> </w:t>
      </w:r>
      <w:proofErr w:type="spellStart"/>
      <w:r w:rsidRPr="000036EF">
        <w:rPr>
          <w:rFonts w:ascii="GHEA Grapalat" w:eastAsia="Times New Roman" w:hAnsi="GHEA Grapalat" w:cs="Sylfaen"/>
          <w:sz w:val="20"/>
          <w:szCs w:val="24"/>
        </w:rPr>
        <w:t>կար</w:t>
      </w:r>
      <w:r w:rsidRPr="000036EF">
        <w:rPr>
          <w:rFonts w:ascii="GHEA Grapalat" w:eastAsia="Times New Roman" w:hAnsi="GHEA Grapalat" w:cs="Times Armenian"/>
          <w:sz w:val="20"/>
          <w:szCs w:val="24"/>
        </w:rPr>
        <w:t>գ</w:t>
      </w:r>
      <w:r w:rsidRPr="000036EF">
        <w:rPr>
          <w:rFonts w:ascii="GHEA Grapalat" w:eastAsia="Times New Roman" w:hAnsi="GHEA Grapalat" w:cs="Sylfaen"/>
          <w:sz w:val="20"/>
          <w:szCs w:val="24"/>
        </w:rPr>
        <w:t>ը</w:t>
      </w:r>
      <w:proofErr w:type="spellEnd"/>
      <w:r w:rsidRPr="000036EF">
        <w:rPr>
          <w:rFonts w:ascii="GHEA Grapalat" w:eastAsia="Times New Roman" w:hAnsi="GHEA Grapalat" w:cs="Times Armenian"/>
          <w:sz w:val="20"/>
          <w:szCs w:val="24"/>
          <w:lang w:val="af-ZA"/>
        </w:rPr>
        <w:tab/>
      </w:r>
    </w:p>
    <w:p w14:paraId="2B88FECB" w14:textId="77777777" w:rsidR="000036EF" w:rsidRPr="000036EF" w:rsidRDefault="000036EF" w:rsidP="000036EF">
      <w:pPr>
        <w:spacing w:after="0" w:line="240" w:lineRule="auto"/>
        <w:ind w:firstLine="1134"/>
        <w:jc w:val="both"/>
        <w:rPr>
          <w:rFonts w:ascii="GHEA Grapalat" w:eastAsia="Times New Roman" w:hAnsi="GHEA Grapalat" w:cs="Sylfaen"/>
          <w:sz w:val="20"/>
          <w:szCs w:val="24"/>
          <w:lang w:val="af-ZA"/>
        </w:rPr>
      </w:pPr>
      <w:r w:rsidRPr="000036EF">
        <w:rPr>
          <w:rFonts w:ascii="GHEA Grapalat" w:eastAsia="Times New Roman" w:hAnsi="GHEA Grapalat" w:cs="Times New Roman"/>
          <w:sz w:val="20"/>
          <w:szCs w:val="24"/>
          <w:lang w:val="af-ZA"/>
        </w:rPr>
        <w:t xml:space="preserve">4. </w:t>
      </w:r>
      <w:proofErr w:type="spellStart"/>
      <w:r w:rsidRPr="000036EF">
        <w:rPr>
          <w:rFonts w:ascii="GHEA Grapalat" w:eastAsia="Times New Roman" w:hAnsi="GHEA Grapalat" w:cs="Sylfaen"/>
          <w:sz w:val="20"/>
          <w:szCs w:val="24"/>
        </w:rPr>
        <w:t>Հայտը</w:t>
      </w:r>
      <w:proofErr w:type="spellEnd"/>
      <w:r w:rsidRPr="000036EF">
        <w:rPr>
          <w:rFonts w:ascii="GHEA Grapalat" w:eastAsia="Times New Roman" w:hAnsi="GHEA Grapalat" w:cs="Times Armenian"/>
          <w:sz w:val="20"/>
          <w:szCs w:val="24"/>
          <w:lang w:val="af-ZA"/>
        </w:rPr>
        <w:t xml:space="preserve"> </w:t>
      </w:r>
      <w:proofErr w:type="spellStart"/>
      <w:r w:rsidRPr="000036EF">
        <w:rPr>
          <w:rFonts w:ascii="GHEA Grapalat" w:eastAsia="Times New Roman" w:hAnsi="GHEA Grapalat" w:cs="Sylfaen"/>
          <w:sz w:val="20"/>
          <w:szCs w:val="24"/>
        </w:rPr>
        <w:t>ներկայացնելու</w:t>
      </w:r>
      <w:proofErr w:type="spellEnd"/>
      <w:r w:rsidRPr="000036EF">
        <w:rPr>
          <w:rFonts w:ascii="GHEA Grapalat" w:eastAsia="Times New Roman" w:hAnsi="GHEA Grapalat" w:cs="Times Armenian"/>
          <w:sz w:val="20"/>
          <w:szCs w:val="24"/>
          <w:lang w:val="af-ZA"/>
        </w:rPr>
        <w:t xml:space="preserve"> </w:t>
      </w:r>
      <w:proofErr w:type="spellStart"/>
      <w:r w:rsidRPr="000036EF">
        <w:rPr>
          <w:rFonts w:ascii="GHEA Grapalat" w:eastAsia="Times New Roman" w:hAnsi="GHEA Grapalat" w:cs="Sylfaen"/>
          <w:sz w:val="20"/>
          <w:szCs w:val="24"/>
        </w:rPr>
        <w:t>կար</w:t>
      </w:r>
      <w:r w:rsidRPr="000036EF">
        <w:rPr>
          <w:rFonts w:ascii="GHEA Grapalat" w:eastAsia="Times New Roman" w:hAnsi="GHEA Grapalat" w:cs="Times Armenian"/>
          <w:sz w:val="20"/>
          <w:szCs w:val="24"/>
        </w:rPr>
        <w:t>գ</w:t>
      </w:r>
      <w:r w:rsidRPr="000036EF">
        <w:rPr>
          <w:rFonts w:ascii="GHEA Grapalat" w:eastAsia="Times New Roman" w:hAnsi="GHEA Grapalat" w:cs="Sylfaen"/>
          <w:sz w:val="20"/>
          <w:szCs w:val="24"/>
        </w:rPr>
        <w:t>ը</w:t>
      </w:r>
      <w:proofErr w:type="spellEnd"/>
    </w:p>
    <w:p w14:paraId="41A36F1D" w14:textId="77777777" w:rsidR="000036EF" w:rsidRPr="000036EF" w:rsidRDefault="000036EF" w:rsidP="000036EF">
      <w:pPr>
        <w:spacing w:after="0" w:line="240" w:lineRule="auto"/>
        <w:ind w:firstLine="1134"/>
        <w:jc w:val="both"/>
        <w:rPr>
          <w:rFonts w:ascii="GHEA Grapalat" w:eastAsia="Times New Roman" w:hAnsi="GHEA Grapalat" w:cs="Times New Roman"/>
          <w:sz w:val="20"/>
          <w:szCs w:val="24"/>
          <w:lang w:val="af-ZA"/>
        </w:rPr>
      </w:pPr>
      <w:r w:rsidRPr="000036EF">
        <w:rPr>
          <w:rFonts w:ascii="GHEA Grapalat" w:eastAsia="Times New Roman" w:hAnsi="GHEA Grapalat" w:cs="Times New Roman"/>
          <w:sz w:val="20"/>
          <w:szCs w:val="24"/>
          <w:lang w:val="af-ZA"/>
        </w:rPr>
        <w:t>5.</w:t>
      </w:r>
      <w:r w:rsidRPr="000036EF">
        <w:rPr>
          <w:rFonts w:ascii="GHEA Grapalat" w:eastAsia="Times New Roman" w:hAnsi="GHEA Grapalat" w:cs="Times New Roman"/>
          <w:sz w:val="20"/>
          <w:szCs w:val="24"/>
          <w:lang w:val="af-ZA"/>
        </w:rPr>
        <w:tab/>
      </w:r>
      <w:proofErr w:type="spellStart"/>
      <w:r w:rsidRPr="000036EF">
        <w:rPr>
          <w:rFonts w:ascii="GHEA Grapalat" w:eastAsia="Times New Roman" w:hAnsi="GHEA Grapalat" w:cs="Sylfaen"/>
          <w:sz w:val="20"/>
          <w:szCs w:val="24"/>
        </w:rPr>
        <w:t>Հայտի</w:t>
      </w:r>
      <w:proofErr w:type="spellEnd"/>
      <w:r w:rsidRPr="000036EF">
        <w:rPr>
          <w:rFonts w:ascii="GHEA Grapalat" w:eastAsia="Times New Roman" w:hAnsi="GHEA Grapalat" w:cs="Times Armenian"/>
          <w:sz w:val="20"/>
          <w:szCs w:val="24"/>
          <w:lang w:val="af-ZA"/>
        </w:rPr>
        <w:t xml:space="preserve"> </w:t>
      </w:r>
      <w:proofErr w:type="spellStart"/>
      <w:r w:rsidRPr="000036EF">
        <w:rPr>
          <w:rFonts w:ascii="GHEA Grapalat" w:eastAsia="Times New Roman" w:hAnsi="GHEA Grapalat" w:cs="Times Armenian"/>
          <w:sz w:val="20"/>
          <w:szCs w:val="24"/>
        </w:rPr>
        <w:t>գ</w:t>
      </w:r>
      <w:r w:rsidRPr="000036EF">
        <w:rPr>
          <w:rFonts w:ascii="GHEA Grapalat" w:eastAsia="Times New Roman" w:hAnsi="GHEA Grapalat" w:cs="Sylfaen"/>
          <w:sz w:val="20"/>
          <w:szCs w:val="24"/>
        </w:rPr>
        <w:t>նային</w:t>
      </w:r>
      <w:proofErr w:type="spellEnd"/>
      <w:r w:rsidRPr="000036EF">
        <w:rPr>
          <w:rFonts w:ascii="GHEA Grapalat" w:eastAsia="Times New Roman" w:hAnsi="GHEA Grapalat" w:cs="Times Armenian"/>
          <w:sz w:val="20"/>
          <w:szCs w:val="24"/>
          <w:lang w:val="af-ZA"/>
        </w:rPr>
        <w:t xml:space="preserve"> </w:t>
      </w:r>
      <w:proofErr w:type="spellStart"/>
      <w:r w:rsidRPr="000036EF">
        <w:rPr>
          <w:rFonts w:ascii="GHEA Grapalat" w:eastAsia="Times New Roman" w:hAnsi="GHEA Grapalat" w:cs="Sylfaen"/>
          <w:sz w:val="20"/>
          <w:szCs w:val="24"/>
        </w:rPr>
        <w:t>առաջարկը</w:t>
      </w:r>
      <w:proofErr w:type="spellEnd"/>
      <w:r w:rsidRPr="000036EF">
        <w:rPr>
          <w:rFonts w:ascii="GHEA Grapalat" w:eastAsia="Times New Roman" w:hAnsi="GHEA Grapalat" w:cs="Times Armenian"/>
          <w:sz w:val="20"/>
          <w:szCs w:val="24"/>
          <w:lang w:val="af-ZA"/>
        </w:rPr>
        <w:tab/>
        <w:t xml:space="preserve"> </w:t>
      </w:r>
    </w:p>
    <w:p w14:paraId="7FAFB531" w14:textId="411FED00" w:rsidR="000036EF" w:rsidRPr="000036EF" w:rsidRDefault="000036EF" w:rsidP="00AD0391">
      <w:pPr>
        <w:spacing w:after="0" w:line="240" w:lineRule="auto"/>
        <w:ind w:firstLine="1134"/>
        <w:jc w:val="both"/>
        <w:rPr>
          <w:rFonts w:ascii="GHEA Grapalat" w:eastAsia="Times New Roman" w:hAnsi="GHEA Grapalat" w:cs="Times New Roman"/>
          <w:sz w:val="20"/>
          <w:szCs w:val="24"/>
          <w:lang w:val="af-ZA"/>
        </w:rPr>
      </w:pPr>
      <w:r w:rsidRPr="000036EF">
        <w:rPr>
          <w:rFonts w:ascii="GHEA Grapalat" w:eastAsia="Times New Roman" w:hAnsi="GHEA Grapalat" w:cs="Times New Roman"/>
          <w:sz w:val="20"/>
          <w:szCs w:val="24"/>
          <w:lang w:val="af-ZA"/>
        </w:rPr>
        <w:t xml:space="preserve">6. </w:t>
      </w:r>
      <w:proofErr w:type="spellStart"/>
      <w:r w:rsidRPr="000036EF">
        <w:rPr>
          <w:rFonts w:ascii="GHEA Grapalat" w:eastAsia="Times New Roman" w:hAnsi="GHEA Grapalat" w:cs="Sylfaen"/>
          <w:sz w:val="20"/>
          <w:szCs w:val="24"/>
        </w:rPr>
        <w:t>Հայտի</w:t>
      </w:r>
      <w:proofErr w:type="spellEnd"/>
      <w:r w:rsidRPr="000036EF">
        <w:rPr>
          <w:rFonts w:ascii="GHEA Grapalat" w:eastAsia="Times New Roman" w:hAnsi="GHEA Grapalat" w:cs="Times Armenian"/>
          <w:sz w:val="20"/>
          <w:szCs w:val="24"/>
          <w:lang w:val="af-ZA"/>
        </w:rPr>
        <w:t xml:space="preserve"> </w:t>
      </w:r>
      <w:proofErr w:type="spellStart"/>
      <w:r w:rsidRPr="000036EF">
        <w:rPr>
          <w:rFonts w:ascii="GHEA Grapalat" w:eastAsia="Times New Roman" w:hAnsi="GHEA Grapalat" w:cs="Times Armenian"/>
          <w:sz w:val="20"/>
          <w:szCs w:val="24"/>
        </w:rPr>
        <w:t>գ</w:t>
      </w:r>
      <w:r w:rsidRPr="000036EF">
        <w:rPr>
          <w:rFonts w:ascii="GHEA Grapalat" w:eastAsia="Times New Roman" w:hAnsi="GHEA Grapalat" w:cs="Sylfaen"/>
          <w:sz w:val="20"/>
          <w:szCs w:val="24"/>
        </w:rPr>
        <w:t>ործողության</w:t>
      </w:r>
      <w:proofErr w:type="spellEnd"/>
      <w:r w:rsidRPr="000036EF">
        <w:rPr>
          <w:rFonts w:ascii="GHEA Grapalat" w:eastAsia="Times New Roman" w:hAnsi="GHEA Grapalat" w:cs="Times Armenian"/>
          <w:sz w:val="20"/>
          <w:szCs w:val="24"/>
          <w:lang w:val="af-ZA"/>
        </w:rPr>
        <w:t xml:space="preserve"> </w:t>
      </w:r>
      <w:proofErr w:type="spellStart"/>
      <w:r w:rsidRPr="000036EF">
        <w:rPr>
          <w:rFonts w:ascii="GHEA Grapalat" w:eastAsia="Times New Roman" w:hAnsi="GHEA Grapalat" w:cs="Sylfaen"/>
          <w:sz w:val="20"/>
          <w:szCs w:val="24"/>
        </w:rPr>
        <w:t>ժամկետը</w:t>
      </w:r>
      <w:proofErr w:type="spellEnd"/>
      <w:r w:rsidRPr="000036EF">
        <w:rPr>
          <w:rFonts w:ascii="GHEA Grapalat" w:eastAsia="Times New Roman" w:hAnsi="GHEA Grapalat" w:cs="Times Armenian"/>
          <w:sz w:val="20"/>
          <w:szCs w:val="24"/>
          <w:lang w:val="af-ZA"/>
        </w:rPr>
        <w:t xml:space="preserve">, </w:t>
      </w:r>
      <w:proofErr w:type="spellStart"/>
      <w:r w:rsidRPr="000036EF">
        <w:rPr>
          <w:rFonts w:ascii="GHEA Grapalat" w:eastAsia="Times New Roman" w:hAnsi="GHEA Grapalat" w:cs="Sylfaen"/>
          <w:sz w:val="20"/>
          <w:szCs w:val="24"/>
        </w:rPr>
        <w:t>հայտերում</w:t>
      </w:r>
      <w:proofErr w:type="spellEnd"/>
      <w:r w:rsidRPr="000036EF">
        <w:rPr>
          <w:rFonts w:ascii="GHEA Grapalat" w:eastAsia="Times New Roman" w:hAnsi="GHEA Grapalat" w:cs="Times Armenian"/>
          <w:sz w:val="20"/>
          <w:szCs w:val="24"/>
          <w:lang w:val="af-ZA"/>
        </w:rPr>
        <w:t xml:space="preserve"> </w:t>
      </w:r>
      <w:proofErr w:type="spellStart"/>
      <w:r w:rsidRPr="000036EF">
        <w:rPr>
          <w:rFonts w:ascii="GHEA Grapalat" w:eastAsia="Times New Roman" w:hAnsi="GHEA Grapalat" w:cs="Sylfaen"/>
          <w:sz w:val="20"/>
          <w:szCs w:val="24"/>
        </w:rPr>
        <w:t>փոփոխություն</w:t>
      </w:r>
      <w:proofErr w:type="spellEnd"/>
      <w:r w:rsidRPr="000036EF">
        <w:rPr>
          <w:rFonts w:ascii="GHEA Grapalat" w:eastAsia="Times New Roman" w:hAnsi="GHEA Grapalat" w:cs="Times Armenian"/>
          <w:sz w:val="20"/>
          <w:szCs w:val="24"/>
          <w:lang w:val="af-ZA"/>
        </w:rPr>
        <w:t xml:space="preserve"> </w:t>
      </w:r>
      <w:proofErr w:type="spellStart"/>
      <w:r w:rsidRPr="000036EF">
        <w:rPr>
          <w:rFonts w:ascii="GHEA Grapalat" w:eastAsia="Times New Roman" w:hAnsi="GHEA Grapalat" w:cs="Sylfaen"/>
          <w:sz w:val="20"/>
          <w:szCs w:val="24"/>
        </w:rPr>
        <w:t>կատարելու</w:t>
      </w:r>
      <w:proofErr w:type="spellEnd"/>
      <w:r w:rsidRPr="000036EF">
        <w:rPr>
          <w:rFonts w:ascii="GHEA Grapalat" w:eastAsia="Times New Roman" w:hAnsi="GHEA Grapalat" w:cs="Times Armenian"/>
          <w:sz w:val="20"/>
          <w:szCs w:val="24"/>
          <w:lang w:val="af-ZA"/>
        </w:rPr>
        <w:t xml:space="preserve"> </w:t>
      </w:r>
      <w:r w:rsidRPr="000036EF">
        <w:rPr>
          <w:rFonts w:ascii="GHEA Grapalat" w:eastAsia="Times New Roman" w:hAnsi="GHEA Grapalat" w:cs="Sylfaen"/>
          <w:sz w:val="20"/>
          <w:szCs w:val="24"/>
        </w:rPr>
        <w:t>և</w:t>
      </w:r>
      <w:r w:rsidRPr="000036EF">
        <w:rPr>
          <w:rFonts w:ascii="GHEA Grapalat" w:eastAsia="Times New Roman" w:hAnsi="GHEA Grapalat" w:cs="Times Armenian"/>
          <w:sz w:val="20"/>
          <w:szCs w:val="24"/>
          <w:lang w:val="af-ZA"/>
        </w:rPr>
        <w:t xml:space="preserve"> </w:t>
      </w:r>
      <w:proofErr w:type="spellStart"/>
      <w:r w:rsidRPr="000036EF">
        <w:rPr>
          <w:rFonts w:ascii="GHEA Grapalat" w:eastAsia="Times New Roman" w:hAnsi="GHEA Grapalat" w:cs="Sylfaen"/>
          <w:sz w:val="20"/>
          <w:szCs w:val="24"/>
        </w:rPr>
        <w:t>դրանք</w:t>
      </w:r>
      <w:proofErr w:type="spellEnd"/>
      <w:r w:rsidRPr="000036EF">
        <w:rPr>
          <w:rFonts w:ascii="GHEA Grapalat" w:eastAsia="Times New Roman" w:hAnsi="GHEA Grapalat" w:cs="Times Armenian"/>
          <w:sz w:val="20"/>
          <w:szCs w:val="24"/>
          <w:lang w:val="af-ZA"/>
        </w:rPr>
        <w:t xml:space="preserve"> </w:t>
      </w:r>
      <w:proofErr w:type="spellStart"/>
      <w:r w:rsidRPr="000036EF">
        <w:rPr>
          <w:rFonts w:ascii="GHEA Grapalat" w:eastAsia="Times New Roman" w:hAnsi="GHEA Grapalat" w:cs="Sylfaen"/>
          <w:sz w:val="20"/>
          <w:szCs w:val="24"/>
        </w:rPr>
        <w:t>հետ</w:t>
      </w:r>
      <w:proofErr w:type="spellEnd"/>
      <w:r w:rsidRPr="000036EF">
        <w:rPr>
          <w:rFonts w:ascii="GHEA Grapalat" w:eastAsia="Times New Roman" w:hAnsi="GHEA Grapalat" w:cs="Times Armenian"/>
          <w:sz w:val="20"/>
          <w:szCs w:val="24"/>
          <w:lang w:val="af-ZA"/>
        </w:rPr>
        <w:t xml:space="preserve"> </w:t>
      </w:r>
      <w:proofErr w:type="spellStart"/>
      <w:r w:rsidRPr="000036EF">
        <w:rPr>
          <w:rFonts w:ascii="GHEA Grapalat" w:eastAsia="Times New Roman" w:hAnsi="GHEA Grapalat" w:cs="Sylfaen"/>
          <w:sz w:val="20"/>
          <w:szCs w:val="24"/>
        </w:rPr>
        <w:t>վերցնելու</w:t>
      </w:r>
      <w:proofErr w:type="spellEnd"/>
      <w:r w:rsidRPr="000036EF">
        <w:rPr>
          <w:rFonts w:ascii="GHEA Grapalat" w:eastAsia="Times New Roman" w:hAnsi="GHEA Grapalat" w:cs="Times Armenian"/>
          <w:sz w:val="20"/>
          <w:szCs w:val="24"/>
          <w:lang w:val="af-ZA"/>
        </w:rPr>
        <w:t xml:space="preserve"> </w:t>
      </w:r>
      <w:proofErr w:type="spellStart"/>
      <w:r w:rsidRPr="000036EF">
        <w:rPr>
          <w:rFonts w:ascii="GHEA Grapalat" w:eastAsia="Times New Roman" w:hAnsi="GHEA Grapalat" w:cs="Sylfaen"/>
          <w:sz w:val="20"/>
          <w:szCs w:val="24"/>
        </w:rPr>
        <w:t>կար</w:t>
      </w:r>
      <w:r w:rsidRPr="000036EF">
        <w:rPr>
          <w:rFonts w:ascii="GHEA Grapalat" w:eastAsia="Times New Roman" w:hAnsi="GHEA Grapalat" w:cs="Times Armenian"/>
          <w:sz w:val="20"/>
          <w:szCs w:val="24"/>
        </w:rPr>
        <w:t>գ</w:t>
      </w:r>
      <w:r w:rsidRPr="000036EF">
        <w:rPr>
          <w:rFonts w:ascii="GHEA Grapalat" w:eastAsia="Times New Roman" w:hAnsi="GHEA Grapalat" w:cs="Sylfaen"/>
          <w:sz w:val="20"/>
          <w:szCs w:val="24"/>
        </w:rPr>
        <w:t>ը</w:t>
      </w:r>
      <w:proofErr w:type="spellEnd"/>
      <w:r w:rsidRPr="000036EF">
        <w:rPr>
          <w:rFonts w:ascii="GHEA Grapalat" w:eastAsia="Times New Roman" w:hAnsi="GHEA Grapalat" w:cs="Times Armenian"/>
          <w:sz w:val="20"/>
          <w:szCs w:val="24"/>
          <w:lang w:val="af-ZA"/>
        </w:rPr>
        <w:tab/>
        <w:t xml:space="preserve"> </w:t>
      </w:r>
      <w:r w:rsidRPr="000036EF">
        <w:rPr>
          <w:rFonts w:ascii="GHEA Grapalat" w:eastAsia="Times New Roman" w:hAnsi="GHEA Grapalat" w:cs="Times Armenian"/>
          <w:sz w:val="20"/>
          <w:szCs w:val="24"/>
          <w:lang w:val="af-ZA"/>
        </w:rPr>
        <w:tab/>
        <w:t xml:space="preserve"> </w:t>
      </w:r>
    </w:p>
    <w:p w14:paraId="12C7187B" w14:textId="77777777" w:rsidR="000036EF" w:rsidRPr="000036EF" w:rsidRDefault="000036EF" w:rsidP="000036EF">
      <w:pPr>
        <w:spacing w:after="0" w:line="240" w:lineRule="auto"/>
        <w:ind w:firstLine="1134"/>
        <w:jc w:val="both"/>
        <w:rPr>
          <w:rFonts w:ascii="GHEA Grapalat" w:eastAsia="Times New Roman" w:hAnsi="GHEA Grapalat" w:cs="Sylfaen"/>
          <w:sz w:val="20"/>
          <w:szCs w:val="24"/>
          <w:lang w:val="af-ZA"/>
        </w:rPr>
      </w:pPr>
      <w:r w:rsidRPr="000036EF">
        <w:rPr>
          <w:rFonts w:ascii="GHEA Grapalat" w:eastAsia="Times New Roman" w:hAnsi="GHEA Grapalat" w:cs="Times New Roman"/>
          <w:sz w:val="20"/>
          <w:szCs w:val="24"/>
          <w:lang w:val="af-ZA"/>
        </w:rPr>
        <w:t>8. Հ</w:t>
      </w:r>
      <w:proofErr w:type="spellStart"/>
      <w:r w:rsidRPr="000036EF">
        <w:rPr>
          <w:rFonts w:ascii="GHEA Grapalat" w:eastAsia="Times New Roman" w:hAnsi="GHEA Grapalat" w:cs="Sylfaen"/>
          <w:sz w:val="20"/>
          <w:szCs w:val="24"/>
        </w:rPr>
        <w:t>այտերի</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բացումը</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գնահատումը</w:t>
      </w:r>
      <w:proofErr w:type="spellEnd"/>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rPr>
        <w:t>և</w:t>
      </w:r>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արդյունքների</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ամփոփումը</w:t>
      </w:r>
      <w:proofErr w:type="spellEnd"/>
      <w:r w:rsidRPr="000036EF">
        <w:rPr>
          <w:rFonts w:ascii="GHEA Grapalat" w:eastAsia="Times New Roman" w:hAnsi="GHEA Grapalat" w:cs="Sylfaen"/>
          <w:sz w:val="20"/>
          <w:szCs w:val="24"/>
          <w:lang w:val="af-ZA"/>
        </w:rPr>
        <w:tab/>
      </w:r>
    </w:p>
    <w:p w14:paraId="7B02EDF0" w14:textId="77777777" w:rsidR="000036EF" w:rsidRPr="000036EF" w:rsidRDefault="000036EF" w:rsidP="000036EF">
      <w:pPr>
        <w:spacing w:after="0" w:line="240" w:lineRule="auto"/>
        <w:ind w:firstLine="1134"/>
        <w:jc w:val="both"/>
        <w:rPr>
          <w:rFonts w:ascii="GHEA Grapalat" w:eastAsia="Times New Roman" w:hAnsi="GHEA Grapalat" w:cs="Times New Roman"/>
          <w:sz w:val="20"/>
          <w:szCs w:val="24"/>
          <w:lang w:val="af-ZA"/>
        </w:rPr>
      </w:pPr>
      <w:r w:rsidRPr="000036EF">
        <w:rPr>
          <w:rFonts w:ascii="GHEA Grapalat" w:eastAsia="Times New Roman" w:hAnsi="GHEA Grapalat" w:cs="Times New Roman"/>
          <w:sz w:val="20"/>
          <w:szCs w:val="24"/>
          <w:lang w:val="af-ZA"/>
        </w:rPr>
        <w:t xml:space="preserve">9. </w:t>
      </w:r>
      <w:proofErr w:type="spellStart"/>
      <w:r w:rsidRPr="000036EF">
        <w:rPr>
          <w:rFonts w:ascii="GHEA Grapalat" w:eastAsia="Times New Roman" w:hAnsi="GHEA Grapalat" w:cs="Sylfaen"/>
          <w:sz w:val="20"/>
          <w:szCs w:val="24"/>
        </w:rPr>
        <w:t>Պայմանա</w:t>
      </w:r>
      <w:r w:rsidRPr="000036EF">
        <w:rPr>
          <w:rFonts w:ascii="GHEA Grapalat" w:eastAsia="Times New Roman" w:hAnsi="GHEA Grapalat" w:cs="Times Armenian"/>
          <w:sz w:val="20"/>
          <w:szCs w:val="24"/>
        </w:rPr>
        <w:t>գ</w:t>
      </w:r>
      <w:r w:rsidRPr="000036EF">
        <w:rPr>
          <w:rFonts w:ascii="GHEA Grapalat" w:eastAsia="Times New Roman" w:hAnsi="GHEA Grapalat" w:cs="Sylfaen"/>
          <w:sz w:val="20"/>
          <w:szCs w:val="24"/>
        </w:rPr>
        <w:t>րի</w:t>
      </w:r>
      <w:proofErr w:type="spellEnd"/>
      <w:r w:rsidRPr="000036EF">
        <w:rPr>
          <w:rFonts w:ascii="GHEA Grapalat" w:eastAsia="Times New Roman" w:hAnsi="GHEA Grapalat" w:cs="Times Armenian"/>
          <w:sz w:val="20"/>
          <w:szCs w:val="24"/>
          <w:lang w:val="af-ZA"/>
        </w:rPr>
        <w:t xml:space="preserve"> </w:t>
      </w:r>
      <w:proofErr w:type="spellStart"/>
      <w:r w:rsidRPr="000036EF">
        <w:rPr>
          <w:rFonts w:ascii="GHEA Grapalat" w:eastAsia="Times New Roman" w:hAnsi="GHEA Grapalat" w:cs="Sylfaen"/>
          <w:sz w:val="20"/>
          <w:szCs w:val="24"/>
        </w:rPr>
        <w:t>կնքումը</w:t>
      </w:r>
      <w:proofErr w:type="spellEnd"/>
      <w:r w:rsidRPr="000036EF">
        <w:rPr>
          <w:rFonts w:ascii="GHEA Grapalat" w:eastAsia="Times New Roman" w:hAnsi="GHEA Grapalat" w:cs="Times Armenian"/>
          <w:sz w:val="20"/>
          <w:szCs w:val="24"/>
          <w:lang w:val="af-ZA"/>
        </w:rPr>
        <w:tab/>
      </w:r>
    </w:p>
    <w:p w14:paraId="3A6F066D" w14:textId="77777777" w:rsidR="000036EF" w:rsidRPr="000036EF" w:rsidRDefault="000036EF" w:rsidP="000036EF">
      <w:pPr>
        <w:spacing w:after="0" w:line="240" w:lineRule="auto"/>
        <w:ind w:firstLine="1134"/>
        <w:jc w:val="both"/>
        <w:rPr>
          <w:rFonts w:ascii="GHEA Grapalat" w:eastAsia="Times New Roman" w:hAnsi="GHEA Grapalat" w:cs="Times New Roman"/>
          <w:sz w:val="20"/>
          <w:szCs w:val="24"/>
          <w:lang w:val="af-ZA"/>
        </w:rPr>
      </w:pPr>
      <w:r w:rsidRPr="000036EF">
        <w:rPr>
          <w:rFonts w:ascii="GHEA Grapalat" w:eastAsia="Times New Roman" w:hAnsi="GHEA Grapalat" w:cs="Times New Roman"/>
          <w:sz w:val="20"/>
          <w:szCs w:val="24"/>
          <w:lang w:val="af-ZA"/>
        </w:rPr>
        <w:t xml:space="preserve">10. Որակավորման և </w:t>
      </w:r>
      <w:proofErr w:type="spellStart"/>
      <w:r w:rsidRPr="000036EF">
        <w:rPr>
          <w:rFonts w:ascii="GHEA Grapalat" w:eastAsia="Times New Roman" w:hAnsi="GHEA Grapalat" w:cs="Sylfaen"/>
          <w:sz w:val="20"/>
          <w:szCs w:val="24"/>
        </w:rPr>
        <w:t>պայմանա</w:t>
      </w:r>
      <w:r w:rsidRPr="000036EF">
        <w:rPr>
          <w:rFonts w:ascii="GHEA Grapalat" w:eastAsia="Times New Roman" w:hAnsi="GHEA Grapalat" w:cs="Times Armenian"/>
          <w:sz w:val="20"/>
          <w:szCs w:val="24"/>
        </w:rPr>
        <w:t>գ</w:t>
      </w:r>
      <w:r w:rsidRPr="000036EF">
        <w:rPr>
          <w:rFonts w:ascii="GHEA Grapalat" w:eastAsia="Times New Roman" w:hAnsi="GHEA Grapalat" w:cs="Sylfaen"/>
          <w:sz w:val="20"/>
          <w:szCs w:val="24"/>
        </w:rPr>
        <w:t>րի</w:t>
      </w:r>
      <w:proofErr w:type="spellEnd"/>
      <w:r w:rsidRPr="000036EF">
        <w:rPr>
          <w:rFonts w:ascii="GHEA Grapalat" w:eastAsia="Times New Roman" w:hAnsi="GHEA Grapalat" w:cs="Times Armenian"/>
          <w:sz w:val="20"/>
          <w:szCs w:val="24"/>
          <w:lang w:val="af-ZA"/>
        </w:rPr>
        <w:t xml:space="preserve"> </w:t>
      </w:r>
      <w:proofErr w:type="spellStart"/>
      <w:r w:rsidRPr="000036EF">
        <w:rPr>
          <w:rFonts w:ascii="GHEA Grapalat" w:eastAsia="Times New Roman" w:hAnsi="GHEA Grapalat" w:cs="Sylfaen"/>
          <w:sz w:val="20"/>
          <w:szCs w:val="24"/>
        </w:rPr>
        <w:t>ապահովումները</w:t>
      </w:r>
      <w:proofErr w:type="spellEnd"/>
      <w:r w:rsidRPr="000036EF">
        <w:rPr>
          <w:rFonts w:ascii="GHEA Grapalat" w:eastAsia="Times New Roman" w:hAnsi="GHEA Grapalat" w:cs="Times Armenian"/>
          <w:sz w:val="20"/>
          <w:szCs w:val="24"/>
          <w:lang w:val="af-ZA"/>
        </w:rPr>
        <w:tab/>
        <w:t xml:space="preserve"> </w:t>
      </w:r>
    </w:p>
    <w:p w14:paraId="50564F59" w14:textId="77777777" w:rsidR="000036EF" w:rsidRPr="000036EF" w:rsidRDefault="000036EF" w:rsidP="000036EF">
      <w:pPr>
        <w:spacing w:after="0" w:line="240" w:lineRule="auto"/>
        <w:ind w:firstLine="1134"/>
        <w:jc w:val="both"/>
        <w:rPr>
          <w:rFonts w:ascii="GHEA Grapalat" w:eastAsia="Times New Roman" w:hAnsi="GHEA Grapalat" w:cs="Times New Roman"/>
          <w:sz w:val="20"/>
          <w:szCs w:val="24"/>
          <w:lang w:val="af-ZA"/>
        </w:rPr>
      </w:pPr>
      <w:r w:rsidRPr="000036EF">
        <w:rPr>
          <w:rFonts w:ascii="GHEA Grapalat" w:eastAsia="Times New Roman" w:hAnsi="GHEA Grapalat" w:cs="Times New Roman"/>
          <w:sz w:val="20"/>
          <w:szCs w:val="24"/>
          <w:lang w:val="af-ZA"/>
        </w:rPr>
        <w:t xml:space="preserve">11. </w:t>
      </w:r>
      <w:proofErr w:type="spellStart"/>
      <w:r w:rsidRPr="000036EF">
        <w:rPr>
          <w:rFonts w:ascii="GHEA Grapalat" w:eastAsia="Times New Roman" w:hAnsi="GHEA Grapalat" w:cs="Sylfaen"/>
          <w:sz w:val="20"/>
          <w:szCs w:val="24"/>
        </w:rPr>
        <w:t>Ընթացակար</w:t>
      </w:r>
      <w:r w:rsidRPr="000036EF">
        <w:rPr>
          <w:rFonts w:ascii="GHEA Grapalat" w:eastAsia="Times New Roman" w:hAnsi="GHEA Grapalat" w:cs="Times Armenian"/>
          <w:sz w:val="20"/>
          <w:szCs w:val="24"/>
        </w:rPr>
        <w:t>գ</w:t>
      </w:r>
      <w:r w:rsidRPr="000036EF">
        <w:rPr>
          <w:rFonts w:ascii="GHEA Grapalat" w:eastAsia="Times New Roman" w:hAnsi="GHEA Grapalat" w:cs="Sylfaen"/>
          <w:sz w:val="20"/>
          <w:szCs w:val="24"/>
        </w:rPr>
        <w:t>ը</w:t>
      </w:r>
      <w:proofErr w:type="spellEnd"/>
      <w:r w:rsidRPr="000036EF">
        <w:rPr>
          <w:rFonts w:ascii="GHEA Grapalat" w:eastAsia="Times New Roman" w:hAnsi="GHEA Grapalat" w:cs="Times Armenian"/>
          <w:sz w:val="20"/>
          <w:szCs w:val="24"/>
          <w:lang w:val="af-ZA"/>
        </w:rPr>
        <w:t xml:space="preserve"> </w:t>
      </w:r>
      <w:proofErr w:type="spellStart"/>
      <w:r w:rsidRPr="000036EF">
        <w:rPr>
          <w:rFonts w:ascii="GHEA Grapalat" w:eastAsia="Times New Roman" w:hAnsi="GHEA Grapalat" w:cs="Sylfaen"/>
          <w:sz w:val="20"/>
          <w:szCs w:val="24"/>
        </w:rPr>
        <w:t>չկայացած</w:t>
      </w:r>
      <w:proofErr w:type="spellEnd"/>
      <w:r w:rsidRPr="000036EF">
        <w:rPr>
          <w:rFonts w:ascii="GHEA Grapalat" w:eastAsia="Times New Roman" w:hAnsi="GHEA Grapalat" w:cs="Times Armenian"/>
          <w:sz w:val="20"/>
          <w:szCs w:val="24"/>
          <w:lang w:val="af-ZA"/>
        </w:rPr>
        <w:t xml:space="preserve"> </w:t>
      </w:r>
      <w:proofErr w:type="spellStart"/>
      <w:r w:rsidRPr="000036EF">
        <w:rPr>
          <w:rFonts w:ascii="GHEA Grapalat" w:eastAsia="Times New Roman" w:hAnsi="GHEA Grapalat" w:cs="Sylfaen"/>
          <w:sz w:val="20"/>
          <w:szCs w:val="24"/>
        </w:rPr>
        <w:t>հայտարարելը</w:t>
      </w:r>
      <w:proofErr w:type="spellEnd"/>
      <w:r w:rsidRPr="000036EF">
        <w:rPr>
          <w:rFonts w:ascii="GHEA Grapalat" w:eastAsia="Times New Roman" w:hAnsi="GHEA Grapalat" w:cs="Times Armenian"/>
          <w:sz w:val="20"/>
          <w:szCs w:val="24"/>
          <w:lang w:val="af-ZA"/>
        </w:rPr>
        <w:tab/>
        <w:t xml:space="preserve"> </w:t>
      </w:r>
    </w:p>
    <w:p w14:paraId="1A2EFBAD" w14:textId="77777777" w:rsidR="000036EF" w:rsidRPr="000036EF" w:rsidRDefault="000036EF" w:rsidP="000036EF">
      <w:pPr>
        <w:spacing w:after="0" w:line="240" w:lineRule="auto"/>
        <w:ind w:firstLine="1134"/>
        <w:jc w:val="both"/>
        <w:rPr>
          <w:rFonts w:ascii="GHEA Grapalat" w:eastAsia="Times New Roman" w:hAnsi="GHEA Grapalat" w:cs="Times New Roman"/>
          <w:sz w:val="20"/>
          <w:szCs w:val="24"/>
          <w:lang w:val="af-ZA"/>
        </w:rPr>
      </w:pPr>
      <w:r w:rsidRPr="000036EF">
        <w:rPr>
          <w:rFonts w:ascii="GHEA Grapalat" w:eastAsia="Times New Roman" w:hAnsi="GHEA Grapalat" w:cs="Times New Roman"/>
          <w:sz w:val="20"/>
          <w:szCs w:val="24"/>
          <w:lang w:val="af-ZA"/>
        </w:rPr>
        <w:t xml:space="preserve">12. </w:t>
      </w:r>
      <w:proofErr w:type="spellStart"/>
      <w:r w:rsidRPr="000036EF">
        <w:rPr>
          <w:rFonts w:ascii="GHEA Grapalat" w:eastAsia="Times New Roman" w:hAnsi="GHEA Grapalat" w:cs="Sylfaen"/>
          <w:sz w:val="20"/>
          <w:szCs w:val="24"/>
        </w:rPr>
        <w:t>Գնման</w:t>
      </w:r>
      <w:proofErr w:type="spellEnd"/>
      <w:r w:rsidRPr="000036EF">
        <w:rPr>
          <w:rFonts w:ascii="GHEA Grapalat" w:eastAsia="Times New Roman" w:hAnsi="GHEA Grapalat" w:cs="Times Armenian"/>
          <w:sz w:val="20"/>
          <w:szCs w:val="24"/>
          <w:lang w:val="af-ZA"/>
        </w:rPr>
        <w:t xml:space="preserve"> </w:t>
      </w:r>
      <w:proofErr w:type="spellStart"/>
      <w:r w:rsidRPr="000036EF">
        <w:rPr>
          <w:rFonts w:ascii="GHEA Grapalat" w:eastAsia="Times New Roman" w:hAnsi="GHEA Grapalat" w:cs="Times Armenian"/>
          <w:sz w:val="20"/>
          <w:szCs w:val="24"/>
        </w:rPr>
        <w:t>գ</w:t>
      </w:r>
      <w:r w:rsidRPr="000036EF">
        <w:rPr>
          <w:rFonts w:ascii="GHEA Grapalat" w:eastAsia="Times New Roman" w:hAnsi="GHEA Grapalat" w:cs="Sylfaen"/>
          <w:sz w:val="20"/>
          <w:szCs w:val="24"/>
        </w:rPr>
        <w:t>ործընթացի</w:t>
      </w:r>
      <w:proofErr w:type="spellEnd"/>
      <w:r w:rsidRPr="000036EF">
        <w:rPr>
          <w:rFonts w:ascii="GHEA Grapalat" w:eastAsia="Times New Roman" w:hAnsi="GHEA Grapalat" w:cs="Times Armenian"/>
          <w:sz w:val="20"/>
          <w:szCs w:val="24"/>
          <w:lang w:val="af-ZA"/>
        </w:rPr>
        <w:t xml:space="preserve"> </w:t>
      </w:r>
      <w:proofErr w:type="spellStart"/>
      <w:r w:rsidRPr="000036EF">
        <w:rPr>
          <w:rFonts w:ascii="GHEA Grapalat" w:eastAsia="Times New Roman" w:hAnsi="GHEA Grapalat" w:cs="Sylfaen"/>
          <w:sz w:val="20"/>
          <w:szCs w:val="24"/>
        </w:rPr>
        <w:t>հետ</w:t>
      </w:r>
      <w:proofErr w:type="spellEnd"/>
      <w:r w:rsidRPr="000036EF">
        <w:rPr>
          <w:rFonts w:ascii="GHEA Grapalat" w:eastAsia="Times New Roman" w:hAnsi="GHEA Grapalat" w:cs="Times Armenian"/>
          <w:sz w:val="20"/>
          <w:szCs w:val="24"/>
          <w:lang w:val="af-ZA"/>
        </w:rPr>
        <w:t xml:space="preserve"> </w:t>
      </w:r>
      <w:proofErr w:type="spellStart"/>
      <w:r w:rsidRPr="000036EF">
        <w:rPr>
          <w:rFonts w:ascii="GHEA Grapalat" w:eastAsia="Times New Roman" w:hAnsi="GHEA Grapalat" w:cs="Sylfaen"/>
          <w:sz w:val="20"/>
          <w:szCs w:val="24"/>
        </w:rPr>
        <w:t>կապված</w:t>
      </w:r>
      <w:proofErr w:type="spellEnd"/>
      <w:r w:rsidRPr="000036EF">
        <w:rPr>
          <w:rFonts w:ascii="GHEA Grapalat" w:eastAsia="Times New Roman" w:hAnsi="GHEA Grapalat" w:cs="Times Armenian"/>
          <w:sz w:val="20"/>
          <w:szCs w:val="24"/>
          <w:lang w:val="af-ZA"/>
        </w:rPr>
        <w:t xml:space="preserve"> </w:t>
      </w:r>
      <w:proofErr w:type="spellStart"/>
      <w:r w:rsidRPr="000036EF">
        <w:rPr>
          <w:rFonts w:ascii="GHEA Grapalat" w:eastAsia="Times New Roman" w:hAnsi="GHEA Grapalat" w:cs="Times Armenian"/>
          <w:sz w:val="20"/>
          <w:szCs w:val="24"/>
        </w:rPr>
        <w:t>գ</w:t>
      </w:r>
      <w:r w:rsidRPr="000036EF">
        <w:rPr>
          <w:rFonts w:ascii="GHEA Grapalat" w:eastAsia="Times New Roman" w:hAnsi="GHEA Grapalat" w:cs="Sylfaen"/>
          <w:sz w:val="20"/>
          <w:szCs w:val="24"/>
        </w:rPr>
        <w:t>ործողությունները</w:t>
      </w:r>
      <w:proofErr w:type="spellEnd"/>
      <w:r w:rsidRPr="000036EF">
        <w:rPr>
          <w:rFonts w:ascii="GHEA Grapalat" w:eastAsia="Times New Roman" w:hAnsi="GHEA Grapalat" w:cs="Times Armenian"/>
          <w:sz w:val="20"/>
          <w:szCs w:val="24"/>
          <w:lang w:val="af-ZA"/>
        </w:rPr>
        <w:t xml:space="preserve"> </w:t>
      </w:r>
      <w:r w:rsidRPr="000036EF">
        <w:rPr>
          <w:rFonts w:ascii="GHEA Grapalat" w:eastAsia="Times New Roman" w:hAnsi="GHEA Grapalat" w:cs="Sylfaen"/>
          <w:sz w:val="20"/>
          <w:szCs w:val="24"/>
        </w:rPr>
        <w:t>և</w:t>
      </w:r>
      <w:r w:rsidRPr="000036EF">
        <w:rPr>
          <w:rFonts w:ascii="GHEA Grapalat" w:eastAsia="Times New Roman" w:hAnsi="GHEA Grapalat" w:cs="Times Armenian"/>
          <w:sz w:val="20"/>
          <w:szCs w:val="24"/>
          <w:lang w:val="af-ZA"/>
        </w:rPr>
        <w:t xml:space="preserve"> (</w:t>
      </w:r>
      <w:proofErr w:type="spellStart"/>
      <w:r w:rsidRPr="000036EF">
        <w:rPr>
          <w:rFonts w:ascii="GHEA Grapalat" w:eastAsia="Times New Roman" w:hAnsi="GHEA Grapalat" w:cs="Sylfaen"/>
          <w:sz w:val="20"/>
          <w:szCs w:val="24"/>
        </w:rPr>
        <w:t>կամ</w:t>
      </w:r>
      <w:proofErr w:type="spellEnd"/>
      <w:r w:rsidRPr="000036EF">
        <w:rPr>
          <w:rFonts w:ascii="GHEA Grapalat" w:eastAsia="Times New Roman" w:hAnsi="GHEA Grapalat" w:cs="Times Armenian"/>
          <w:sz w:val="20"/>
          <w:szCs w:val="24"/>
          <w:lang w:val="af-ZA"/>
        </w:rPr>
        <w:t xml:space="preserve">) </w:t>
      </w:r>
      <w:proofErr w:type="spellStart"/>
      <w:r w:rsidRPr="000036EF">
        <w:rPr>
          <w:rFonts w:ascii="GHEA Grapalat" w:eastAsia="Times New Roman" w:hAnsi="GHEA Grapalat" w:cs="Sylfaen"/>
          <w:sz w:val="20"/>
          <w:szCs w:val="24"/>
        </w:rPr>
        <w:t>ընդունված</w:t>
      </w:r>
      <w:proofErr w:type="spellEnd"/>
      <w:r w:rsidRPr="000036EF">
        <w:rPr>
          <w:rFonts w:ascii="GHEA Grapalat" w:eastAsia="Times New Roman" w:hAnsi="GHEA Grapalat" w:cs="Times Armenian"/>
          <w:sz w:val="20"/>
          <w:szCs w:val="24"/>
          <w:lang w:val="af-ZA"/>
        </w:rPr>
        <w:t xml:space="preserve"> </w:t>
      </w:r>
      <w:proofErr w:type="spellStart"/>
      <w:r w:rsidRPr="000036EF">
        <w:rPr>
          <w:rFonts w:ascii="GHEA Grapalat" w:eastAsia="Times New Roman" w:hAnsi="GHEA Grapalat" w:cs="Sylfaen"/>
          <w:sz w:val="20"/>
          <w:szCs w:val="24"/>
        </w:rPr>
        <w:t>որոշումները</w:t>
      </w:r>
      <w:proofErr w:type="spellEnd"/>
      <w:r w:rsidRPr="000036EF">
        <w:rPr>
          <w:rFonts w:ascii="GHEA Grapalat" w:eastAsia="Times New Roman" w:hAnsi="GHEA Grapalat" w:cs="Times Armenian"/>
          <w:sz w:val="20"/>
          <w:szCs w:val="24"/>
          <w:lang w:val="af-ZA"/>
        </w:rPr>
        <w:t xml:space="preserve"> </w:t>
      </w:r>
      <w:proofErr w:type="spellStart"/>
      <w:r w:rsidRPr="000036EF">
        <w:rPr>
          <w:rFonts w:ascii="GHEA Grapalat" w:eastAsia="Times New Roman" w:hAnsi="GHEA Grapalat" w:cs="Sylfaen"/>
          <w:sz w:val="20"/>
          <w:szCs w:val="24"/>
        </w:rPr>
        <w:t>բողոքարկելու</w:t>
      </w:r>
      <w:proofErr w:type="spellEnd"/>
      <w:r w:rsidRPr="000036EF">
        <w:rPr>
          <w:rFonts w:ascii="GHEA Grapalat" w:eastAsia="Times New Roman" w:hAnsi="GHEA Grapalat" w:cs="Times Armenian"/>
          <w:sz w:val="20"/>
          <w:szCs w:val="24"/>
          <w:lang w:val="af-ZA"/>
        </w:rPr>
        <w:t xml:space="preserve"> </w:t>
      </w:r>
      <w:proofErr w:type="spellStart"/>
      <w:r w:rsidRPr="000036EF">
        <w:rPr>
          <w:rFonts w:ascii="GHEA Grapalat" w:eastAsia="Times New Roman" w:hAnsi="GHEA Grapalat" w:cs="Sylfaen"/>
          <w:sz w:val="20"/>
          <w:szCs w:val="24"/>
        </w:rPr>
        <w:t>մասնակցի</w:t>
      </w:r>
      <w:proofErr w:type="spellEnd"/>
      <w:r w:rsidRPr="000036EF">
        <w:rPr>
          <w:rFonts w:ascii="GHEA Grapalat" w:eastAsia="Times New Roman" w:hAnsi="GHEA Grapalat" w:cs="Times Armenian"/>
          <w:sz w:val="20"/>
          <w:szCs w:val="24"/>
          <w:lang w:val="af-ZA"/>
        </w:rPr>
        <w:t xml:space="preserve"> </w:t>
      </w:r>
      <w:proofErr w:type="spellStart"/>
      <w:r w:rsidRPr="000036EF">
        <w:rPr>
          <w:rFonts w:ascii="GHEA Grapalat" w:eastAsia="Times New Roman" w:hAnsi="GHEA Grapalat" w:cs="Sylfaen"/>
          <w:sz w:val="20"/>
          <w:szCs w:val="24"/>
        </w:rPr>
        <w:t>իրավունքը</w:t>
      </w:r>
      <w:proofErr w:type="spellEnd"/>
      <w:r w:rsidRPr="000036EF">
        <w:rPr>
          <w:rFonts w:ascii="GHEA Grapalat" w:eastAsia="Times New Roman" w:hAnsi="GHEA Grapalat" w:cs="Times Armenian"/>
          <w:sz w:val="20"/>
          <w:szCs w:val="24"/>
          <w:lang w:val="af-ZA"/>
        </w:rPr>
        <w:t xml:space="preserve"> </w:t>
      </w:r>
      <w:r w:rsidRPr="000036EF">
        <w:rPr>
          <w:rFonts w:ascii="GHEA Grapalat" w:eastAsia="Times New Roman" w:hAnsi="GHEA Grapalat" w:cs="Sylfaen"/>
          <w:sz w:val="20"/>
          <w:szCs w:val="24"/>
        </w:rPr>
        <w:t>և</w:t>
      </w:r>
      <w:r w:rsidRPr="000036EF">
        <w:rPr>
          <w:rFonts w:ascii="GHEA Grapalat" w:eastAsia="Times New Roman" w:hAnsi="GHEA Grapalat" w:cs="Times Armenian"/>
          <w:sz w:val="20"/>
          <w:szCs w:val="24"/>
          <w:lang w:val="af-ZA"/>
        </w:rPr>
        <w:t xml:space="preserve"> </w:t>
      </w:r>
      <w:proofErr w:type="spellStart"/>
      <w:r w:rsidRPr="000036EF">
        <w:rPr>
          <w:rFonts w:ascii="GHEA Grapalat" w:eastAsia="Times New Roman" w:hAnsi="GHEA Grapalat" w:cs="Sylfaen"/>
          <w:sz w:val="20"/>
          <w:szCs w:val="24"/>
        </w:rPr>
        <w:t>կար</w:t>
      </w:r>
      <w:r w:rsidRPr="000036EF">
        <w:rPr>
          <w:rFonts w:ascii="GHEA Grapalat" w:eastAsia="Times New Roman" w:hAnsi="GHEA Grapalat" w:cs="Times Armenian"/>
          <w:sz w:val="20"/>
          <w:szCs w:val="24"/>
        </w:rPr>
        <w:t>գ</w:t>
      </w:r>
      <w:r w:rsidRPr="000036EF">
        <w:rPr>
          <w:rFonts w:ascii="GHEA Grapalat" w:eastAsia="Times New Roman" w:hAnsi="GHEA Grapalat" w:cs="Sylfaen"/>
          <w:sz w:val="20"/>
          <w:szCs w:val="24"/>
        </w:rPr>
        <w:t>ը</w:t>
      </w:r>
      <w:proofErr w:type="spellEnd"/>
      <w:r w:rsidRPr="000036EF">
        <w:rPr>
          <w:rFonts w:ascii="GHEA Grapalat" w:eastAsia="Times New Roman" w:hAnsi="GHEA Grapalat" w:cs="Times Armenian"/>
          <w:sz w:val="20"/>
          <w:szCs w:val="24"/>
          <w:lang w:val="af-ZA"/>
        </w:rPr>
        <w:tab/>
      </w:r>
    </w:p>
    <w:p w14:paraId="1779D65F" w14:textId="77777777" w:rsidR="000036EF" w:rsidRPr="000036EF" w:rsidRDefault="000036EF" w:rsidP="000036EF">
      <w:pPr>
        <w:spacing w:after="0" w:line="240" w:lineRule="auto"/>
        <w:ind w:firstLine="567"/>
        <w:jc w:val="both"/>
        <w:rPr>
          <w:rFonts w:ascii="GHEA Grapalat" w:eastAsia="Times New Roman" w:hAnsi="GHEA Grapalat" w:cs="Times New Roman"/>
          <w:sz w:val="20"/>
          <w:szCs w:val="24"/>
          <w:lang w:val="af-ZA"/>
        </w:rPr>
      </w:pPr>
    </w:p>
    <w:p w14:paraId="3821A8AB" w14:textId="77777777" w:rsidR="000036EF" w:rsidRPr="000036EF" w:rsidRDefault="000036EF" w:rsidP="000036EF">
      <w:pPr>
        <w:spacing w:after="0" w:line="240" w:lineRule="auto"/>
        <w:ind w:firstLine="567"/>
        <w:jc w:val="both"/>
        <w:rPr>
          <w:rFonts w:ascii="GHEA Grapalat" w:eastAsia="Times New Roman" w:hAnsi="GHEA Grapalat" w:cs="Times New Roman"/>
          <w:sz w:val="20"/>
          <w:szCs w:val="24"/>
          <w:lang w:val="af-ZA"/>
        </w:rPr>
      </w:pPr>
    </w:p>
    <w:p w14:paraId="7E507DC3" w14:textId="77777777" w:rsidR="000036EF" w:rsidRPr="000036EF" w:rsidRDefault="000036EF" w:rsidP="000036EF">
      <w:pPr>
        <w:spacing w:after="0" w:line="240" w:lineRule="auto"/>
        <w:ind w:firstLine="567"/>
        <w:jc w:val="center"/>
        <w:rPr>
          <w:rFonts w:ascii="GHEA Grapalat" w:eastAsia="Times New Roman" w:hAnsi="GHEA Grapalat" w:cs="Times New Roman"/>
          <w:b/>
          <w:sz w:val="20"/>
          <w:szCs w:val="24"/>
          <w:lang w:val="af-ZA"/>
        </w:rPr>
      </w:pPr>
      <w:proofErr w:type="gramStart"/>
      <w:r w:rsidRPr="000036EF">
        <w:rPr>
          <w:rFonts w:ascii="GHEA Grapalat" w:eastAsia="Times New Roman" w:hAnsi="GHEA Grapalat" w:cs="Sylfaen"/>
          <w:b/>
          <w:sz w:val="20"/>
          <w:szCs w:val="24"/>
        </w:rPr>
        <w:t>ՄԱՍ</w:t>
      </w:r>
      <w:r w:rsidRPr="000036EF">
        <w:rPr>
          <w:rFonts w:ascii="GHEA Grapalat" w:eastAsia="Times New Roman" w:hAnsi="GHEA Grapalat" w:cs="Times Armenian"/>
          <w:b/>
          <w:sz w:val="20"/>
          <w:szCs w:val="24"/>
          <w:lang w:val="af-ZA"/>
        </w:rPr>
        <w:t xml:space="preserve">  II.</w:t>
      </w:r>
      <w:proofErr w:type="gramEnd"/>
      <w:r w:rsidRPr="000036EF">
        <w:rPr>
          <w:rFonts w:ascii="GHEA Grapalat" w:eastAsia="Times New Roman" w:hAnsi="GHEA Grapalat" w:cs="Times Armenian"/>
          <w:b/>
          <w:sz w:val="20"/>
          <w:szCs w:val="24"/>
          <w:lang w:val="af-ZA"/>
        </w:rPr>
        <w:t xml:space="preserve">  </w:t>
      </w:r>
      <w:r w:rsidRPr="000036EF">
        <w:rPr>
          <w:rFonts w:ascii="GHEA Grapalat" w:eastAsia="Times New Roman" w:hAnsi="GHEA Grapalat" w:cs="Sylfaen"/>
          <w:b/>
          <w:sz w:val="20"/>
          <w:szCs w:val="24"/>
        </w:rPr>
        <w:t>ԲԱՑ</w:t>
      </w:r>
      <w:r w:rsidRPr="000036EF">
        <w:rPr>
          <w:rFonts w:ascii="GHEA Grapalat" w:eastAsia="Times New Roman" w:hAnsi="GHEA Grapalat" w:cs="Times Armenian"/>
          <w:b/>
          <w:sz w:val="20"/>
          <w:szCs w:val="24"/>
          <w:lang w:val="af-ZA"/>
        </w:rPr>
        <w:t xml:space="preserve"> </w:t>
      </w:r>
      <w:proofErr w:type="gramStart"/>
      <w:r w:rsidRPr="000036EF">
        <w:rPr>
          <w:rFonts w:ascii="GHEA Grapalat" w:eastAsia="Times New Roman" w:hAnsi="GHEA Grapalat" w:cs="Sylfaen"/>
          <w:b/>
          <w:sz w:val="20"/>
          <w:szCs w:val="24"/>
        </w:rPr>
        <w:t>ՄՐՑՈՒՅԹԻ</w:t>
      </w:r>
      <w:r w:rsidRPr="000036EF">
        <w:rPr>
          <w:rFonts w:ascii="GHEA Grapalat" w:eastAsia="Times New Roman" w:hAnsi="GHEA Grapalat" w:cs="Times Armenian"/>
          <w:b/>
          <w:sz w:val="20"/>
          <w:szCs w:val="24"/>
          <w:lang w:val="af-ZA"/>
        </w:rPr>
        <w:t xml:space="preserve">  </w:t>
      </w:r>
      <w:r w:rsidRPr="000036EF">
        <w:rPr>
          <w:rFonts w:ascii="GHEA Grapalat" w:eastAsia="Times New Roman" w:hAnsi="GHEA Grapalat" w:cs="Sylfaen"/>
          <w:b/>
          <w:sz w:val="20"/>
          <w:szCs w:val="24"/>
        </w:rPr>
        <w:t>ՀԱՅՏԸ</w:t>
      </w:r>
      <w:proofErr w:type="gramEnd"/>
      <w:r w:rsidRPr="000036EF">
        <w:rPr>
          <w:rFonts w:ascii="GHEA Grapalat" w:eastAsia="Times New Roman" w:hAnsi="GHEA Grapalat" w:cs="Times Armenian"/>
          <w:b/>
          <w:sz w:val="20"/>
          <w:szCs w:val="24"/>
          <w:lang w:val="af-ZA"/>
        </w:rPr>
        <w:t xml:space="preserve">  </w:t>
      </w:r>
      <w:r w:rsidRPr="000036EF">
        <w:rPr>
          <w:rFonts w:ascii="GHEA Grapalat" w:eastAsia="Times New Roman" w:hAnsi="GHEA Grapalat" w:cs="Sylfaen"/>
          <w:b/>
          <w:sz w:val="20"/>
          <w:szCs w:val="24"/>
        </w:rPr>
        <w:t>ՊԱՏՐԱՍՏԵԼՈՒ</w:t>
      </w:r>
      <w:r w:rsidRPr="000036EF">
        <w:rPr>
          <w:rFonts w:ascii="GHEA Grapalat" w:eastAsia="Times New Roman" w:hAnsi="GHEA Grapalat" w:cs="Times Armenian"/>
          <w:b/>
          <w:sz w:val="20"/>
          <w:szCs w:val="24"/>
          <w:lang w:val="af-ZA"/>
        </w:rPr>
        <w:t xml:space="preserve">  </w:t>
      </w:r>
      <w:r w:rsidRPr="000036EF">
        <w:rPr>
          <w:rFonts w:ascii="GHEA Grapalat" w:eastAsia="Times New Roman" w:hAnsi="GHEA Grapalat" w:cs="Sylfaen"/>
          <w:b/>
          <w:sz w:val="20"/>
          <w:szCs w:val="24"/>
        </w:rPr>
        <w:t>ՀՐԱՀԱՆԳ</w:t>
      </w:r>
    </w:p>
    <w:p w14:paraId="70F59347" w14:textId="77777777" w:rsidR="000036EF" w:rsidRPr="000036EF" w:rsidRDefault="000036EF" w:rsidP="000036EF">
      <w:pPr>
        <w:spacing w:after="0" w:line="240" w:lineRule="auto"/>
        <w:ind w:firstLine="567"/>
        <w:jc w:val="both"/>
        <w:rPr>
          <w:rFonts w:ascii="GHEA Grapalat" w:eastAsia="Times New Roman" w:hAnsi="GHEA Grapalat" w:cs="Times New Roman"/>
          <w:sz w:val="20"/>
          <w:szCs w:val="24"/>
          <w:lang w:val="af-ZA"/>
        </w:rPr>
      </w:pPr>
    </w:p>
    <w:p w14:paraId="18200B4C" w14:textId="77777777" w:rsidR="000036EF" w:rsidRPr="000036EF" w:rsidRDefault="000036EF" w:rsidP="000036EF">
      <w:pPr>
        <w:spacing w:after="0" w:line="240" w:lineRule="auto"/>
        <w:ind w:firstLine="1134"/>
        <w:jc w:val="both"/>
        <w:rPr>
          <w:rFonts w:ascii="GHEA Grapalat" w:eastAsia="Times New Roman" w:hAnsi="GHEA Grapalat" w:cs="Times New Roman"/>
          <w:sz w:val="20"/>
          <w:szCs w:val="24"/>
          <w:lang w:val="af-ZA"/>
        </w:rPr>
      </w:pPr>
      <w:r w:rsidRPr="000036EF">
        <w:rPr>
          <w:rFonts w:ascii="GHEA Grapalat" w:eastAsia="Times New Roman" w:hAnsi="GHEA Grapalat" w:cs="Times New Roman"/>
          <w:sz w:val="20"/>
          <w:szCs w:val="24"/>
          <w:lang w:val="af-ZA"/>
        </w:rPr>
        <w:t>1.</w:t>
      </w:r>
      <w:r w:rsidRPr="000036EF">
        <w:rPr>
          <w:rFonts w:ascii="GHEA Grapalat" w:eastAsia="Times New Roman" w:hAnsi="GHEA Grapalat" w:cs="Times New Roman"/>
          <w:sz w:val="20"/>
          <w:szCs w:val="24"/>
          <w:lang w:val="af-ZA"/>
        </w:rPr>
        <w:tab/>
      </w:r>
      <w:proofErr w:type="spellStart"/>
      <w:proofErr w:type="gramStart"/>
      <w:r w:rsidRPr="000036EF">
        <w:rPr>
          <w:rFonts w:ascii="GHEA Grapalat" w:eastAsia="Times New Roman" w:hAnsi="GHEA Grapalat" w:cs="Sylfaen"/>
          <w:sz w:val="20"/>
          <w:szCs w:val="24"/>
        </w:rPr>
        <w:t>Ընդհանուր</w:t>
      </w:r>
      <w:proofErr w:type="spellEnd"/>
      <w:r w:rsidRPr="000036EF">
        <w:rPr>
          <w:rFonts w:ascii="GHEA Grapalat" w:eastAsia="Times New Roman" w:hAnsi="GHEA Grapalat" w:cs="Times Armenian"/>
          <w:sz w:val="20"/>
          <w:szCs w:val="24"/>
          <w:lang w:val="af-ZA"/>
        </w:rPr>
        <w:t xml:space="preserve">  </w:t>
      </w:r>
      <w:proofErr w:type="spellStart"/>
      <w:r w:rsidRPr="000036EF">
        <w:rPr>
          <w:rFonts w:ascii="GHEA Grapalat" w:eastAsia="Times New Roman" w:hAnsi="GHEA Grapalat" w:cs="Sylfaen"/>
          <w:sz w:val="20"/>
          <w:szCs w:val="24"/>
        </w:rPr>
        <w:t>դրույթներ</w:t>
      </w:r>
      <w:proofErr w:type="spellEnd"/>
      <w:proofErr w:type="gramEnd"/>
      <w:r w:rsidRPr="000036EF">
        <w:rPr>
          <w:rFonts w:ascii="GHEA Grapalat" w:eastAsia="Times New Roman" w:hAnsi="GHEA Grapalat" w:cs="Times Armenian"/>
          <w:sz w:val="20"/>
          <w:szCs w:val="24"/>
          <w:lang w:val="af-ZA"/>
        </w:rPr>
        <w:tab/>
      </w:r>
    </w:p>
    <w:p w14:paraId="205E29DE" w14:textId="77777777" w:rsidR="000036EF" w:rsidRPr="000036EF" w:rsidRDefault="000036EF" w:rsidP="000036EF">
      <w:pPr>
        <w:spacing w:after="0" w:line="240" w:lineRule="auto"/>
        <w:ind w:firstLine="1134"/>
        <w:jc w:val="both"/>
        <w:rPr>
          <w:rFonts w:ascii="GHEA Grapalat" w:eastAsia="Times New Roman" w:hAnsi="GHEA Grapalat" w:cs="Times New Roman"/>
          <w:sz w:val="20"/>
          <w:szCs w:val="24"/>
          <w:lang w:val="af-ZA"/>
        </w:rPr>
      </w:pPr>
      <w:r w:rsidRPr="000036EF">
        <w:rPr>
          <w:rFonts w:ascii="GHEA Grapalat" w:eastAsia="Times New Roman" w:hAnsi="GHEA Grapalat" w:cs="Times New Roman"/>
          <w:sz w:val="20"/>
          <w:szCs w:val="24"/>
          <w:lang w:val="af-ZA"/>
        </w:rPr>
        <w:t>2.</w:t>
      </w:r>
      <w:r w:rsidRPr="000036EF">
        <w:rPr>
          <w:rFonts w:ascii="GHEA Grapalat" w:eastAsia="Times New Roman" w:hAnsi="GHEA Grapalat" w:cs="Times New Roman"/>
          <w:sz w:val="20"/>
          <w:szCs w:val="24"/>
          <w:lang w:val="af-ZA"/>
        </w:rPr>
        <w:tab/>
      </w:r>
      <w:proofErr w:type="spellStart"/>
      <w:r w:rsidRPr="000036EF">
        <w:rPr>
          <w:rFonts w:ascii="GHEA Grapalat" w:eastAsia="Times New Roman" w:hAnsi="GHEA Grapalat" w:cs="Sylfaen"/>
          <w:sz w:val="20"/>
          <w:szCs w:val="24"/>
        </w:rPr>
        <w:t>Ընթացակար</w:t>
      </w:r>
      <w:r w:rsidRPr="000036EF">
        <w:rPr>
          <w:rFonts w:ascii="GHEA Grapalat" w:eastAsia="Times New Roman" w:hAnsi="GHEA Grapalat" w:cs="Times Armenian"/>
          <w:sz w:val="20"/>
          <w:szCs w:val="24"/>
        </w:rPr>
        <w:t>գ</w:t>
      </w:r>
      <w:r w:rsidRPr="000036EF">
        <w:rPr>
          <w:rFonts w:ascii="GHEA Grapalat" w:eastAsia="Times New Roman" w:hAnsi="GHEA Grapalat" w:cs="Sylfaen"/>
          <w:sz w:val="20"/>
          <w:szCs w:val="24"/>
        </w:rPr>
        <w:t>ի</w:t>
      </w:r>
      <w:proofErr w:type="spellEnd"/>
      <w:r w:rsidRPr="000036EF">
        <w:rPr>
          <w:rFonts w:ascii="GHEA Grapalat" w:eastAsia="Times New Roman" w:hAnsi="GHEA Grapalat" w:cs="Times Armenian"/>
          <w:sz w:val="20"/>
          <w:szCs w:val="24"/>
          <w:lang w:val="af-ZA"/>
        </w:rPr>
        <w:t xml:space="preserve"> </w:t>
      </w:r>
      <w:proofErr w:type="spellStart"/>
      <w:r w:rsidRPr="000036EF">
        <w:rPr>
          <w:rFonts w:ascii="GHEA Grapalat" w:eastAsia="Times New Roman" w:hAnsi="GHEA Grapalat" w:cs="Sylfaen"/>
          <w:sz w:val="20"/>
          <w:szCs w:val="24"/>
        </w:rPr>
        <w:t>հայտը</w:t>
      </w:r>
      <w:proofErr w:type="spellEnd"/>
      <w:r w:rsidRPr="000036EF">
        <w:rPr>
          <w:rFonts w:ascii="GHEA Grapalat" w:eastAsia="Times New Roman" w:hAnsi="GHEA Grapalat" w:cs="Times Armenian"/>
          <w:sz w:val="20"/>
          <w:szCs w:val="24"/>
          <w:lang w:val="af-ZA"/>
        </w:rPr>
        <w:tab/>
      </w:r>
    </w:p>
    <w:p w14:paraId="5778F985" w14:textId="77777777" w:rsidR="000036EF" w:rsidRPr="000036EF" w:rsidRDefault="000036EF" w:rsidP="000036EF">
      <w:pPr>
        <w:spacing w:after="0" w:line="240" w:lineRule="auto"/>
        <w:ind w:firstLine="1134"/>
        <w:jc w:val="both"/>
        <w:rPr>
          <w:rFonts w:ascii="GHEA Grapalat" w:eastAsia="Times New Roman" w:hAnsi="GHEA Grapalat" w:cs="Times Armenian"/>
          <w:sz w:val="20"/>
          <w:szCs w:val="24"/>
          <w:lang w:val="af-ZA"/>
        </w:rPr>
      </w:pPr>
      <w:r w:rsidRPr="000036EF">
        <w:rPr>
          <w:rFonts w:ascii="GHEA Grapalat" w:eastAsia="Times New Roman" w:hAnsi="GHEA Grapalat" w:cs="Times New Roman"/>
          <w:sz w:val="20"/>
          <w:szCs w:val="24"/>
          <w:lang w:val="af-ZA"/>
        </w:rPr>
        <w:t>3.</w:t>
      </w:r>
      <w:r w:rsidRPr="000036EF">
        <w:rPr>
          <w:rFonts w:ascii="GHEA Grapalat" w:eastAsia="Times New Roman" w:hAnsi="GHEA Grapalat" w:cs="Times New Roman"/>
          <w:sz w:val="20"/>
          <w:szCs w:val="24"/>
          <w:lang w:val="af-ZA"/>
        </w:rPr>
        <w:tab/>
      </w:r>
      <w:proofErr w:type="spellStart"/>
      <w:r w:rsidRPr="000036EF">
        <w:rPr>
          <w:rFonts w:ascii="GHEA Grapalat" w:eastAsia="Times New Roman" w:hAnsi="GHEA Grapalat" w:cs="Sylfaen"/>
          <w:sz w:val="20"/>
          <w:szCs w:val="24"/>
        </w:rPr>
        <w:t>Հավելվածներ</w:t>
      </w:r>
      <w:proofErr w:type="spellEnd"/>
      <w:r w:rsidRPr="000036EF">
        <w:rPr>
          <w:rFonts w:ascii="GHEA Grapalat" w:eastAsia="Times New Roman" w:hAnsi="GHEA Grapalat" w:cs="Times Armenian"/>
          <w:sz w:val="20"/>
          <w:szCs w:val="24"/>
          <w:lang w:val="af-ZA"/>
        </w:rPr>
        <w:t xml:space="preserve"> 1-7</w:t>
      </w:r>
      <w:r w:rsidRPr="000036EF">
        <w:rPr>
          <w:rFonts w:ascii="GHEA Grapalat" w:eastAsia="Times New Roman" w:hAnsi="GHEA Grapalat" w:cs="Times Armenian"/>
          <w:sz w:val="20"/>
          <w:szCs w:val="24"/>
          <w:lang w:val="af-ZA"/>
        </w:rPr>
        <w:tab/>
      </w:r>
    </w:p>
    <w:p w14:paraId="57095548" w14:textId="77777777" w:rsidR="000036EF" w:rsidRPr="000036EF" w:rsidRDefault="000036EF" w:rsidP="000036EF">
      <w:pPr>
        <w:spacing w:after="0" w:line="240" w:lineRule="auto"/>
        <w:ind w:firstLine="1134"/>
        <w:jc w:val="both"/>
        <w:rPr>
          <w:rFonts w:ascii="GHEA Grapalat" w:eastAsia="Times New Roman" w:hAnsi="GHEA Grapalat" w:cs="Times Armenian"/>
          <w:sz w:val="20"/>
          <w:szCs w:val="24"/>
          <w:lang w:val="af-ZA"/>
        </w:rPr>
      </w:pPr>
    </w:p>
    <w:p w14:paraId="1C198F90" w14:textId="77777777" w:rsidR="000036EF" w:rsidRPr="000036EF" w:rsidRDefault="000036EF" w:rsidP="000036EF">
      <w:pPr>
        <w:spacing w:after="0" w:line="240" w:lineRule="auto"/>
        <w:ind w:firstLine="1134"/>
        <w:jc w:val="both"/>
        <w:rPr>
          <w:rFonts w:ascii="GHEA Grapalat" w:eastAsia="Times New Roman" w:hAnsi="GHEA Grapalat" w:cs="Times Armenian"/>
          <w:sz w:val="20"/>
          <w:szCs w:val="24"/>
          <w:lang w:val="af-ZA"/>
        </w:rPr>
      </w:pPr>
    </w:p>
    <w:p w14:paraId="1BA54A13" w14:textId="77777777" w:rsidR="000036EF" w:rsidRPr="000036EF" w:rsidRDefault="000036EF" w:rsidP="000036EF">
      <w:pPr>
        <w:spacing w:after="0" w:line="240" w:lineRule="auto"/>
        <w:ind w:firstLine="1134"/>
        <w:jc w:val="both"/>
        <w:rPr>
          <w:rFonts w:ascii="GHEA Grapalat" w:eastAsia="Times New Roman" w:hAnsi="GHEA Grapalat" w:cs="Times Armenian"/>
          <w:sz w:val="20"/>
          <w:szCs w:val="24"/>
          <w:lang w:val="af-ZA"/>
        </w:rPr>
      </w:pPr>
    </w:p>
    <w:p w14:paraId="2F178EAC" w14:textId="77777777" w:rsidR="000036EF" w:rsidRPr="000036EF" w:rsidRDefault="000036EF" w:rsidP="000036EF">
      <w:pPr>
        <w:spacing w:after="0" w:line="240" w:lineRule="auto"/>
        <w:ind w:firstLine="1134"/>
        <w:jc w:val="both"/>
        <w:rPr>
          <w:rFonts w:ascii="GHEA Grapalat" w:eastAsia="Times New Roman" w:hAnsi="GHEA Grapalat" w:cs="Times Armenian"/>
          <w:sz w:val="20"/>
          <w:szCs w:val="24"/>
          <w:lang w:val="af-ZA"/>
        </w:rPr>
      </w:pPr>
    </w:p>
    <w:p w14:paraId="35C9392C" w14:textId="77777777" w:rsidR="000036EF" w:rsidRPr="000036EF" w:rsidRDefault="000036EF" w:rsidP="000036EF">
      <w:pPr>
        <w:spacing w:after="0" w:line="240" w:lineRule="auto"/>
        <w:ind w:firstLine="1134"/>
        <w:jc w:val="both"/>
        <w:rPr>
          <w:rFonts w:ascii="GHEA Grapalat" w:eastAsia="Times New Roman" w:hAnsi="GHEA Grapalat" w:cs="Times Armenian"/>
          <w:sz w:val="20"/>
          <w:szCs w:val="24"/>
          <w:lang w:val="af-ZA"/>
        </w:rPr>
      </w:pPr>
    </w:p>
    <w:p w14:paraId="03A31AEA" w14:textId="77777777" w:rsidR="000036EF" w:rsidRPr="000036EF" w:rsidRDefault="000036EF" w:rsidP="000036EF">
      <w:pPr>
        <w:spacing w:after="0" w:line="240" w:lineRule="auto"/>
        <w:ind w:firstLine="1134"/>
        <w:jc w:val="both"/>
        <w:rPr>
          <w:rFonts w:ascii="GHEA Grapalat" w:eastAsia="Times New Roman" w:hAnsi="GHEA Grapalat" w:cs="Times Armenian"/>
          <w:sz w:val="20"/>
          <w:szCs w:val="24"/>
          <w:lang w:val="af-ZA"/>
        </w:rPr>
      </w:pPr>
      <w:r w:rsidRPr="000036EF">
        <w:rPr>
          <w:rFonts w:ascii="GHEA Grapalat" w:eastAsia="Times New Roman" w:hAnsi="GHEA Grapalat" w:cs="Times Armenian"/>
          <w:sz w:val="20"/>
          <w:szCs w:val="24"/>
          <w:lang w:val="af-ZA"/>
        </w:rPr>
        <w:t xml:space="preserve"> </w:t>
      </w:r>
      <w:r w:rsidRPr="000036EF">
        <w:rPr>
          <w:rFonts w:ascii="GHEA Grapalat" w:eastAsia="Times New Roman" w:hAnsi="GHEA Grapalat" w:cs="Times Armenian"/>
          <w:sz w:val="20"/>
          <w:szCs w:val="24"/>
          <w:lang w:val="af-ZA"/>
        </w:rPr>
        <w:br w:type="page"/>
      </w:r>
      <w:r w:rsidRPr="000036EF">
        <w:rPr>
          <w:rFonts w:ascii="GHEA Grapalat" w:eastAsia="Times New Roman" w:hAnsi="GHEA Grapalat" w:cs="Times Armenian"/>
          <w:sz w:val="20"/>
          <w:szCs w:val="24"/>
          <w:lang w:val="af-ZA"/>
        </w:rPr>
        <w:lastRenderedPageBreak/>
        <w:tab/>
      </w:r>
    </w:p>
    <w:p w14:paraId="234C32E4" w14:textId="7103BF5B" w:rsidR="000036EF" w:rsidRPr="000036EF" w:rsidRDefault="000036EF" w:rsidP="000036EF">
      <w:pPr>
        <w:spacing w:after="0" w:line="240" w:lineRule="auto"/>
        <w:jc w:val="both"/>
        <w:rPr>
          <w:rFonts w:ascii="GHEA Grapalat" w:eastAsia="Times New Roman" w:hAnsi="GHEA Grapalat" w:cs="Times New Roman"/>
          <w:sz w:val="20"/>
          <w:szCs w:val="24"/>
          <w:lang w:val="af-ZA"/>
        </w:rPr>
      </w:pPr>
      <w:r w:rsidRPr="000036EF">
        <w:rPr>
          <w:rFonts w:ascii="GHEA Grapalat" w:eastAsia="Times New Roman" w:hAnsi="GHEA Grapalat" w:cs="Times New Roman"/>
          <w:sz w:val="20"/>
          <w:szCs w:val="24"/>
          <w:lang w:val="af-ZA"/>
        </w:rPr>
        <w:t xml:space="preserve">          </w:t>
      </w:r>
      <w:proofErr w:type="spellStart"/>
      <w:r w:rsidRPr="000036EF">
        <w:rPr>
          <w:rFonts w:ascii="GHEA Grapalat" w:eastAsia="Times New Roman" w:hAnsi="GHEA Grapalat" w:cs="Sylfaen"/>
          <w:sz w:val="20"/>
          <w:szCs w:val="24"/>
        </w:rPr>
        <w:t>Սույն</w:t>
      </w:r>
      <w:proofErr w:type="spellEnd"/>
      <w:r w:rsidRPr="000036EF">
        <w:rPr>
          <w:rFonts w:ascii="GHEA Grapalat" w:eastAsia="Times New Roman" w:hAnsi="GHEA Grapalat" w:cs="Times Armenian"/>
          <w:sz w:val="20"/>
          <w:szCs w:val="24"/>
          <w:lang w:val="af-ZA"/>
        </w:rPr>
        <w:t xml:space="preserve"> </w:t>
      </w:r>
      <w:proofErr w:type="spellStart"/>
      <w:r w:rsidRPr="000036EF">
        <w:rPr>
          <w:rFonts w:ascii="GHEA Grapalat" w:eastAsia="Times New Roman" w:hAnsi="GHEA Grapalat" w:cs="Sylfaen"/>
          <w:sz w:val="20"/>
          <w:szCs w:val="24"/>
        </w:rPr>
        <w:t>հրավերը</w:t>
      </w:r>
      <w:proofErr w:type="spellEnd"/>
      <w:r w:rsidRPr="000036EF">
        <w:rPr>
          <w:rFonts w:ascii="GHEA Grapalat" w:eastAsia="Times New Roman" w:hAnsi="GHEA Grapalat" w:cs="Times Armenian"/>
          <w:sz w:val="20"/>
          <w:szCs w:val="24"/>
          <w:lang w:val="af-ZA"/>
        </w:rPr>
        <w:t xml:space="preserve"> </w:t>
      </w:r>
      <w:proofErr w:type="spellStart"/>
      <w:r w:rsidRPr="000036EF">
        <w:rPr>
          <w:rFonts w:ascii="GHEA Grapalat" w:eastAsia="Times New Roman" w:hAnsi="GHEA Grapalat" w:cs="Sylfaen"/>
          <w:sz w:val="20"/>
          <w:szCs w:val="24"/>
        </w:rPr>
        <w:t>տրամադրվում</w:t>
      </w:r>
      <w:proofErr w:type="spellEnd"/>
      <w:r w:rsidRPr="000036EF">
        <w:rPr>
          <w:rFonts w:ascii="GHEA Grapalat" w:eastAsia="Times New Roman" w:hAnsi="GHEA Grapalat" w:cs="Times Armenian"/>
          <w:sz w:val="20"/>
          <w:szCs w:val="24"/>
          <w:lang w:val="af-ZA"/>
        </w:rPr>
        <w:t xml:space="preserve"> </w:t>
      </w:r>
      <w:r w:rsidRPr="000036EF">
        <w:rPr>
          <w:rFonts w:ascii="GHEA Grapalat" w:eastAsia="Times New Roman" w:hAnsi="GHEA Grapalat" w:cs="Sylfaen"/>
          <w:sz w:val="20"/>
          <w:szCs w:val="24"/>
        </w:rPr>
        <w:t>է</w:t>
      </w:r>
      <w:r w:rsidRPr="000036EF">
        <w:rPr>
          <w:rFonts w:ascii="GHEA Grapalat" w:eastAsia="Times New Roman" w:hAnsi="GHEA Grapalat" w:cs="Times Armenian"/>
          <w:sz w:val="20"/>
          <w:szCs w:val="24"/>
          <w:lang w:val="af-ZA"/>
        </w:rPr>
        <w:t xml:space="preserve"> </w:t>
      </w:r>
      <w:r w:rsidRPr="000036EF">
        <w:rPr>
          <w:rFonts w:ascii="GHEA Grapalat" w:eastAsia="Times New Roman" w:hAnsi="GHEA Grapalat" w:cs="Sylfaen"/>
          <w:sz w:val="20"/>
          <w:szCs w:val="24"/>
        </w:rPr>
        <w:t>ի</w:t>
      </w:r>
      <w:r w:rsidRPr="000036EF">
        <w:rPr>
          <w:rFonts w:ascii="GHEA Grapalat" w:eastAsia="Times New Roman" w:hAnsi="GHEA Grapalat" w:cs="Times Armenian"/>
          <w:sz w:val="20"/>
          <w:szCs w:val="24"/>
          <w:lang w:val="af-ZA"/>
        </w:rPr>
        <w:t xml:space="preserve"> </w:t>
      </w:r>
      <w:proofErr w:type="spellStart"/>
      <w:r w:rsidRPr="000036EF">
        <w:rPr>
          <w:rFonts w:ascii="GHEA Grapalat" w:eastAsia="Times New Roman" w:hAnsi="GHEA Grapalat" w:cs="Sylfaen"/>
          <w:sz w:val="20"/>
          <w:szCs w:val="24"/>
        </w:rPr>
        <w:t>լրումն</w:t>
      </w:r>
      <w:proofErr w:type="spellEnd"/>
      <w:r w:rsidRPr="000036EF">
        <w:rPr>
          <w:rFonts w:ascii="GHEA Grapalat" w:eastAsia="Times New Roman" w:hAnsi="GHEA Grapalat" w:cs="Times New Roman"/>
          <w:sz w:val="20"/>
          <w:szCs w:val="24"/>
          <w:lang w:val="af-ZA"/>
        </w:rPr>
        <w:t xml:space="preserve"> </w:t>
      </w:r>
      <w:r w:rsidR="00AD0391">
        <w:rPr>
          <w:rFonts w:ascii="GHEA Grapalat" w:eastAsia="Times New Roman" w:hAnsi="GHEA Grapalat" w:cs="Times Armenian"/>
          <w:sz w:val="20"/>
          <w:szCs w:val="24"/>
          <w:lang w:val="hy-AM"/>
        </w:rPr>
        <w:t>ԿՄՄՀ</w:t>
      </w:r>
      <w:r w:rsidRPr="000036EF">
        <w:rPr>
          <w:rFonts w:ascii="GHEA Grapalat" w:eastAsia="Times New Roman" w:hAnsi="GHEA Grapalat" w:cs="Times Armenian"/>
          <w:sz w:val="20"/>
          <w:szCs w:val="24"/>
          <w:lang w:val="af-ZA"/>
        </w:rPr>
        <w:t>-</w:t>
      </w:r>
      <w:r w:rsidR="00033B39">
        <w:rPr>
          <w:rFonts w:ascii="GHEA Grapalat" w:eastAsia="Times New Roman" w:hAnsi="GHEA Grapalat" w:cs="Times Armenian"/>
          <w:sz w:val="20"/>
          <w:szCs w:val="24"/>
          <w:lang w:val="hy-AM"/>
        </w:rPr>
        <w:t>Հ</w:t>
      </w:r>
      <w:r w:rsidRPr="000036EF">
        <w:rPr>
          <w:rFonts w:ascii="GHEA Grapalat" w:eastAsia="Times New Roman" w:hAnsi="GHEA Grapalat" w:cs="Sylfaen"/>
          <w:sz w:val="20"/>
          <w:szCs w:val="24"/>
        </w:rPr>
        <w:t>ԲՄԱՇՁԲ</w:t>
      </w:r>
      <w:r w:rsidRPr="000036EF">
        <w:rPr>
          <w:rFonts w:ascii="GHEA Grapalat" w:eastAsia="Times New Roman" w:hAnsi="GHEA Grapalat" w:cs="Sylfaen"/>
          <w:sz w:val="20"/>
          <w:szCs w:val="24"/>
          <w:lang w:val="af-ZA"/>
        </w:rPr>
        <w:t>-</w:t>
      </w:r>
      <w:r w:rsidR="00AD0391">
        <w:rPr>
          <w:rFonts w:ascii="GHEA Grapalat" w:eastAsia="Times New Roman" w:hAnsi="GHEA Grapalat" w:cs="Sylfaen"/>
          <w:sz w:val="20"/>
          <w:szCs w:val="24"/>
          <w:lang w:val="hy-AM"/>
        </w:rPr>
        <w:t>21</w:t>
      </w:r>
      <w:r w:rsidRPr="000036EF">
        <w:rPr>
          <w:rFonts w:ascii="GHEA Grapalat" w:eastAsia="Times New Roman" w:hAnsi="GHEA Grapalat" w:cs="Times Armenian"/>
          <w:sz w:val="20"/>
          <w:szCs w:val="24"/>
          <w:lang w:val="af-ZA"/>
        </w:rPr>
        <w:t>/</w:t>
      </w:r>
      <w:r w:rsidR="00AD0391">
        <w:rPr>
          <w:rFonts w:ascii="GHEA Grapalat" w:eastAsia="Times New Roman" w:hAnsi="GHEA Grapalat" w:cs="Times Armenian"/>
          <w:sz w:val="20"/>
          <w:szCs w:val="24"/>
          <w:lang w:val="hy-AM"/>
        </w:rPr>
        <w:t>4</w:t>
      </w:r>
      <w:r w:rsidRPr="000036EF">
        <w:rPr>
          <w:rFonts w:ascii="GHEA Grapalat" w:eastAsia="Times New Roman" w:hAnsi="GHEA Grapalat" w:cs="Times Armenian"/>
          <w:sz w:val="20"/>
          <w:szCs w:val="24"/>
          <w:lang w:val="af-ZA"/>
        </w:rPr>
        <w:t xml:space="preserve"> </w:t>
      </w:r>
      <w:proofErr w:type="spellStart"/>
      <w:r w:rsidRPr="000036EF">
        <w:rPr>
          <w:rFonts w:ascii="GHEA Grapalat" w:eastAsia="Times New Roman" w:hAnsi="GHEA Grapalat" w:cs="Sylfaen"/>
          <w:sz w:val="20"/>
          <w:szCs w:val="24"/>
        </w:rPr>
        <w:t>ծածկա</w:t>
      </w:r>
      <w:r w:rsidRPr="000036EF">
        <w:rPr>
          <w:rFonts w:ascii="GHEA Grapalat" w:eastAsia="Times New Roman" w:hAnsi="GHEA Grapalat" w:cs="Times Armenian"/>
          <w:sz w:val="20"/>
          <w:szCs w:val="24"/>
        </w:rPr>
        <w:t>գ</w:t>
      </w:r>
      <w:r w:rsidRPr="000036EF">
        <w:rPr>
          <w:rFonts w:ascii="GHEA Grapalat" w:eastAsia="Times New Roman" w:hAnsi="GHEA Grapalat" w:cs="Sylfaen"/>
          <w:sz w:val="20"/>
          <w:szCs w:val="24"/>
        </w:rPr>
        <w:t>րով</w:t>
      </w:r>
      <w:proofErr w:type="spellEnd"/>
      <w:r w:rsidRPr="000036EF">
        <w:rPr>
          <w:rFonts w:ascii="GHEA Grapalat" w:eastAsia="Times New Roman" w:hAnsi="GHEA Grapalat" w:cs="Times New Roman"/>
          <w:sz w:val="20"/>
          <w:szCs w:val="24"/>
          <w:lang w:val="af-ZA"/>
        </w:rPr>
        <w:t xml:space="preserve"> </w:t>
      </w:r>
      <w:proofErr w:type="spellStart"/>
      <w:r w:rsidRPr="000036EF">
        <w:rPr>
          <w:rFonts w:ascii="GHEA Grapalat" w:eastAsia="Times New Roman" w:hAnsi="GHEA Grapalat" w:cs="Sylfaen"/>
          <w:sz w:val="20"/>
          <w:szCs w:val="24"/>
        </w:rPr>
        <w:t>անցկացվող</w:t>
      </w:r>
      <w:proofErr w:type="spellEnd"/>
      <w:r w:rsidRPr="000036EF">
        <w:rPr>
          <w:rFonts w:ascii="GHEA Grapalat" w:eastAsia="Times New Roman" w:hAnsi="GHEA Grapalat" w:cs="Times Armenian"/>
          <w:sz w:val="20"/>
          <w:szCs w:val="24"/>
          <w:lang w:val="af-ZA"/>
        </w:rPr>
        <w:t xml:space="preserve"> </w:t>
      </w:r>
      <w:proofErr w:type="spellStart"/>
      <w:r w:rsidRPr="000036EF">
        <w:rPr>
          <w:rFonts w:ascii="GHEA Grapalat" w:eastAsia="Times New Roman" w:hAnsi="GHEA Grapalat" w:cs="Sylfaen"/>
          <w:sz w:val="20"/>
          <w:szCs w:val="24"/>
        </w:rPr>
        <w:t>բաց</w:t>
      </w:r>
      <w:proofErr w:type="spellEnd"/>
      <w:r w:rsidRPr="000036EF">
        <w:rPr>
          <w:rFonts w:ascii="GHEA Grapalat" w:eastAsia="Times New Roman" w:hAnsi="GHEA Grapalat" w:cs="Times Armenian"/>
          <w:sz w:val="20"/>
          <w:szCs w:val="24"/>
          <w:lang w:val="af-ZA"/>
        </w:rPr>
        <w:t xml:space="preserve"> </w:t>
      </w:r>
      <w:proofErr w:type="spellStart"/>
      <w:r w:rsidRPr="000036EF">
        <w:rPr>
          <w:rFonts w:ascii="GHEA Grapalat" w:eastAsia="Times New Roman" w:hAnsi="GHEA Grapalat" w:cs="Times Armenian"/>
          <w:sz w:val="20"/>
          <w:szCs w:val="24"/>
        </w:rPr>
        <w:t>մրցույթ</w:t>
      </w:r>
      <w:r w:rsidRPr="000036EF">
        <w:rPr>
          <w:rFonts w:ascii="GHEA Grapalat" w:eastAsia="Times New Roman" w:hAnsi="GHEA Grapalat" w:cs="Sylfaen"/>
          <w:sz w:val="20"/>
          <w:szCs w:val="24"/>
        </w:rPr>
        <w:t>ի</w:t>
      </w:r>
      <w:proofErr w:type="spellEnd"/>
      <w:r w:rsidRPr="000036EF">
        <w:rPr>
          <w:rFonts w:ascii="GHEA Grapalat" w:eastAsia="Times New Roman" w:hAnsi="GHEA Grapalat" w:cs="Times Armenian"/>
          <w:sz w:val="20"/>
          <w:szCs w:val="24"/>
          <w:lang w:val="af-ZA"/>
        </w:rPr>
        <w:t xml:space="preserve"> (</w:t>
      </w:r>
      <w:proofErr w:type="spellStart"/>
      <w:r w:rsidRPr="000036EF">
        <w:rPr>
          <w:rFonts w:ascii="GHEA Grapalat" w:eastAsia="Times New Roman" w:hAnsi="GHEA Grapalat" w:cs="Sylfaen"/>
          <w:sz w:val="20"/>
          <w:szCs w:val="24"/>
        </w:rPr>
        <w:t>այսուհետև</w:t>
      </w:r>
      <w:proofErr w:type="spellEnd"/>
      <w:r w:rsidRPr="000036EF">
        <w:rPr>
          <w:rFonts w:ascii="GHEA Grapalat" w:eastAsia="Times New Roman" w:hAnsi="GHEA Grapalat" w:cs="Times Armenian"/>
          <w:sz w:val="20"/>
          <w:szCs w:val="24"/>
          <w:lang w:val="af-ZA"/>
        </w:rPr>
        <w:t xml:space="preserve">` </w:t>
      </w:r>
      <w:proofErr w:type="spellStart"/>
      <w:r w:rsidRPr="000036EF">
        <w:rPr>
          <w:rFonts w:ascii="GHEA Grapalat" w:eastAsia="Times New Roman" w:hAnsi="GHEA Grapalat" w:cs="Sylfaen"/>
          <w:sz w:val="20"/>
          <w:szCs w:val="24"/>
        </w:rPr>
        <w:t>ընթացակար</w:t>
      </w:r>
      <w:r w:rsidRPr="000036EF">
        <w:rPr>
          <w:rFonts w:ascii="GHEA Grapalat" w:eastAsia="Times New Roman" w:hAnsi="GHEA Grapalat" w:cs="Times Armenian"/>
          <w:sz w:val="20"/>
          <w:szCs w:val="24"/>
        </w:rPr>
        <w:t>գ</w:t>
      </w:r>
      <w:proofErr w:type="spellEnd"/>
      <w:r w:rsidRPr="000036EF">
        <w:rPr>
          <w:rFonts w:ascii="GHEA Grapalat" w:eastAsia="Times New Roman" w:hAnsi="GHEA Grapalat" w:cs="Times Armenian"/>
          <w:sz w:val="20"/>
          <w:szCs w:val="24"/>
          <w:lang w:val="af-ZA"/>
        </w:rPr>
        <w:t xml:space="preserve">) </w:t>
      </w:r>
      <w:proofErr w:type="spellStart"/>
      <w:r w:rsidRPr="000036EF">
        <w:rPr>
          <w:rFonts w:ascii="GHEA Grapalat" w:eastAsia="Times New Roman" w:hAnsi="GHEA Grapalat" w:cs="Sylfaen"/>
          <w:sz w:val="20"/>
          <w:szCs w:val="24"/>
        </w:rPr>
        <w:t>հայտարարության</w:t>
      </w:r>
      <w:proofErr w:type="spellEnd"/>
      <w:r w:rsidRPr="000036EF">
        <w:rPr>
          <w:rFonts w:ascii="GHEA Grapalat" w:eastAsia="Times New Roman" w:hAnsi="GHEA Grapalat" w:cs="Times Armenian"/>
          <w:sz w:val="20"/>
          <w:szCs w:val="24"/>
          <w:lang w:val="af-ZA"/>
        </w:rPr>
        <w:t>։</w:t>
      </w:r>
    </w:p>
    <w:p w14:paraId="3D490AED" w14:textId="005F66C6" w:rsidR="000036EF" w:rsidRPr="000036EF" w:rsidRDefault="000036EF" w:rsidP="000036EF">
      <w:pPr>
        <w:spacing w:after="0" w:line="240" w:lineRule="auto"/>
        <w:ind w:firstLine="567"/>
        <w:jc w:val="both"/>
        <w:rPr>
          <w:rFonts w:ascii="GHEA Grapalat" w:eastAsia="Times New Roman" w:hAnsi="GHEA Grapalat" w:cs="Times New Roman"/>
          <w:sz w:val="20"/>
          <w:szCs w:val="24"/>
          <w:lang w:val="af-ZA"/>
        </w:rPr>
      </w:pPr>
      <w:proofErr w:type="spellStart"/>
      <w:r w:rsidRPr="000036EF">
        <w:rPr>
          <w:rFonts w:ascii="GHEA Grapalat" w:eastAsia="Times New Roman" w:hAnsi="GHEA Grapalat" w:cs="Sylfaen"/>
          <w:sz w:val="20"/>
          <w:szCs w:val="24"/>
        </w:rPr>
        <w:t>Սույն</w:t>
      </w:r>
      <w:proofErr w:type="spellEnd"/>
      <w:r w:rsidRPr="000036EF">
        <w:rPr>
          <w:rFonts w:ascii="GHEA Grapalat" w:eastAsia="Times New Roman" w:hAnsi="GHEA Grapalat" w:cs="Times Armenian"/>
          <w:sz w:val="20"/>
          <w:szCs w:val="24"/>
          <w:lang w:val="af-ZA"/>
        </w:rPr>
        <w:t xml:space="preserve"> </w:t>
      </w:r>
      <w:proofErr w:type="spellStart"/>
      <w:r w:rsidRPr="000036EF">
        <w:rPr>
          <w:rFonts w:ascii="GHEA Grapalat" w:eastAsia="Times New Roman" w:hAnsi="GHEA Grapalat" w:cs="Sylfaen"/>
          <w:sz w:val="20"/>
          <w:szCs w:val="24"/>
        </w:rPr>
        <w:t>հրավերը</w:t>
      </w:r>
      <w:proofErr w:type="spellEnd"/>
      <w:r w:rsidRPr="000036EF">
        <w:rPr>
          <w:rFonts w:ascii="GHEA Grapalat" w:eastAsia="Times New Roman" w:hAnsi="GHEA Grapalat" w:cs="Times Armenian"/>
          <w:sz w:val="20"/>
          <w:szCs w:val="24"/>
          <w:lang w:val="af-ZA"/>
        </w:rPr>
        <w:t xml:space="preserve"> </w:t>
      </w:r>
      <w:proofErr w:type="spellStart"/>
      <w:r w:rsidRPr="000036EF">
        <w:rPr>
          <w:rFonts w:ascii="GHEA Grapalat" w:eastAsia="Times New Roman" w:hAnsi="GHEA Grapalat" w:cs="Sylfaen"/>
          <w:sz w:val="20"/>
          <w:szCs w:val="24"/>
        </w:rPr>
        <w:t>կազմվել</w:t>
      </w:r>
      <w:proofErr w:type="spellEnd"/>
      <w:r w:rsidRPr="000036EF">
        <w:rPr>
          <w:rFonts w:ascii="GHEA Grapalat" w:eastAsia="Times New Roman" w:hAnsi="GHEA Grapalat" w:cs="Times Armenian"/>
          <w:sz w:val="20"/>
          <w:szCs w:val="24"/>
          <w:lang w:val="af-ZA"/>
        </w:rPr>
        <w:t xml:space="preserve"> </w:t>
      </w:r>
      <w:r w:rsidRPr="000036EF">
        <w:rPr>
          <w:rFonts w:ascii="GHEA Grapalat" w:eastAsia="Times New Roman" w:hAnsi="GHEA Grapalat" w:cs="Sylfaen"/>
          <w:sz w:val="20"/>
          <w:szCs w:val="24"/>
        </w:rPr>
        <w:t>է</w:t>
      </w:r>
      <w:r w:rsidRPr="000036EF">
        <w:rPr>
          <w:rFonts w:ascii="GHEA Grapalat" w:eastAsia="Times New Roman" w:hAnsi="GHEA Grapalat" w:cs="Times Armenian"/>
          <w:sz w:val="20"/>
          <w:szCs w:val="24"/>
          <w:lang w:val="af-ZA"/>
        </w:rPr>
        <w:t xml:space="preserve"> </w:t>
      </w:r>
      <w:proofErr w:type="spellStart"/>
      <w:r w:rsidRPr="000036EF">
        <w:rPr>
          <w:rFonts w:ascii="GHEA Grapalat" w:eastAsia="Times New Roman" w:hAnsi="GHEA Grapalat" w:cs="Times Armenian"/>
          <w:sz w:val="20"/>
          <w:szCs w:val="24"/>
        </w:rPr>
        <w:t>գ</w:t>
      </w:r>
      <w:r w:rsidRPr="000036EF">
        <w:rPr>
          <w:rFonts w:ascii="GHEA Grapalat" w:eastAsia="Times New Roman" w:hAnsi="GHEA Grapalat" w:cs="Sylfaen"/>
          <w:sz w:val="20"/>
          <w:szCs w:val="24"/>
        </w:rPr>
        <w:t>նումների</w:t>
      </w:r>
      <w:proofErr w:type="spellEnd"/>
      <w:r w:rsidRPr="000036EF">
        <w:rPr>
          <w:rFonts w:ascii="GHEA Grapalat" w:eastAsia="Times New Roman" w:hAnsi="GHEA Grapalat" w:cs="Times Armenian"/>
          <w:sz w:val="20"/>
          <w:szCs w:val="24"/>
          <w:lang w:val="af-ZA"/>
        </w:rPr>
        <w:t xml:space="preserve"> </w:t>
      </w:r>
      <w:proofErr w:type="spellStart"/>
      <w:r w:rsidRPr="000036EF">
        <w:rPr>
          <w:rFonts w:ascii="GHEA Grapalat" w:eastAsia="Times New Roman" w:hAnsi="GHEA Grapalat" w:cs="Sylfaen"/>
          <w:sz w:val="20"/>
          <w:szCs w:val="24"/>
        </w:rPr>
        <w:t>մասին</w:t>
      </w:r>
      <w:proofErr w:type="spellEnd"/>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rPr>
        <w:t>ՀՀ</w:t>
      </w:r>
      <w:r w:rsidRPr="000036EF">
        <w:rPr>
          <w:rFonts w:ascii="GHEA Grapalat" w:eastAsia="Times New Roman" w:hAnsi="GHEA Grapalat" w:cs="Times Armenian"/>
          <w:sz w:val="20"/>
          <w:szCs w:val="24"/>
          <w:lang w:val="af-ZA"/>
        </w:rPr>
        <w:t xml:space="preserve"> </w:t>
      </w:r>
      <w:proofErr w:type="spellStart"/>
      <w:r w:rsidRPr="000036EF">
        <w:rPr>
          <w:rFonts w:ascii="GHEA Grapalat" w:eastAsia="Times New Roman" w:hAnsi="GHEA Grapalat" w:cs="Sylfaen"/>
          <w:sz w:val="20"/>
          <w:szCs w:val="24"/>
        </w:rPr>
        <w:t>օրենսդրության</w:t>
      </w:r>
      <w:proofErr w:type="spellEnd"/>
      <w:r w:rsidRPr="000036EF">
        <w:rPr>
          <w:rFonts w:ascii="GHEA Grapalat" w:eastAsia="Times New Roman" w:hAnsi="GHEA Grapalat" w:cs="Times Armenian"/>
          <w:sz w:val="20"/>
          <w:szCs w:val="24"/>
          <w:lang w:val="af-ZA"/>
        </w:rPr>
        <w:t xml:space="preserve">, </w:t>
      </w:r>
      <w:proofErr w:type="spellStart"/>
      <w:r w:rsidRPr="000036EF">
        <w:rPr>
          <w:rFonts w:ascii="GHEA Grapalat" w:eastAsia="Times New Roman" w:hAnsi="GHEA Grapalat" w:cs="Sylfaen"/>
          <w:sz w:val="20"/>
          <w:szCs w:val="24"/>
        </w:rPr>
        <w:t>այդ</w:t>
      </w:r>
      <w:proofErr w:type="spellEnd"/>
      <w:r w:rsidRPr="000036EF">
        <w:rPr>
          <w:rFonts w:ascii="GHEA Grapalat" w:eastAsia="Times New Roman" w:hAnsi="GHEA Grapalat" w:cs="Times Armenian"/>
          <w:sz w:val="20"/>
          <w:szCs w:val="24"/>
          <w:lang w:val="af-ZA"/>
        </w:rPr>
        <w:t xml:space="preserve"> </w:t>
      </w:r>
      <w:proofErr w:type="spellStart"/>
      <w:r w:rsidRPr="000036EF">
        <w:rPr>
          <w:rFonts w:ascii="GHEA Grapalat" w:eastAsia="Times New Roman" w:hAnsi="GHEA Grapalat" w:cs="Sylfaen"/>
          <w:sz w:val="20"/>
          <w:szCs w:val="24"/>
        </w:rPr>
        <w:t>թվում</w:t>
      </w:r>
      <w:proofErr w:type="spellEnd"/>
      <w:r w:rsidRPr="000036EF">
        <w:rPr>
          <w:rFonts w:ascii="GHEA Grapalat" w:eastAsia="Times New Roman" w:hAnsi="GHEA Grapalat" w:cs="Times Armenian"/>
          <w:sz w:val="20"/>
          <w:szCs w:val="24"/>
          <w:lang w:val="af-ZA"/>
        </w:rPr>
        <w:t>`</w:t>
      </w:r>
      <w:r w:rsidRPr="000036EF">
        <w:rPr>
          <w:rFonts w:ascii="GHEA Grapalat" w:eastAsia="Times New Roman" w:hAnsi="GHEA Grapalat" w:cs="Times New Roman"/>
          <w:sz w:val="20"/>
          <w:szCs w:val="24"/>
          <w:lang w:val="af-ZA"/>
        </w:rPr>
        <w:t xml:space="preserve"> «</w:t>
      </w:r>
      <w:proofErr w:type="spellStart"/>
      <w:r w:rsidRPr="000036EF">
        <w:rPr>
          <w:rFonts w:ascii="GHEA Grapalat" w:eastAsia="Times New Roman" w:hAnsi="GHEA Grapalat" w:cs="Sylfaen"/>
          <w:sz w:val="20"/>
          <w:szCs w:val="24"/>
        </w:rPr>
        <w:t>Գնումների</w:t>
      </w:r>
      <w:proofErr w:type="spellEnd"/>
      <w:r w:rsidRPr="000036EF">
        <w:rPr>
          <w:rFonts w:ascii="GHEA Grapalat" w:eastAsia="Times New Roman" w:hAnsi="GHEA Grapalat" w:cs="Times Armenian"/>
          <w:sz w:val="20"/>
          <w:szCs w:val="24"/>
          <w:lang w:val="af-ZA"/>
        </w:rPr>
        <w:t xml:space="preserve"> </w:t>
      </w:r>
      <w:proofErr w:type="spellStart"/>
      <w:r w:rsidRPr="000036EF">
        <w:rPr>
          <w:rFonts w:ascii="GHEA Grapalat" w:eastAsia="Times New Roman" w:hAnsi="GHEA Grapalat" w:cs="Sylfaen"/>
          <w:sz w:val="20"/>
          <w:szCs w:val="24"/>
        </w:rPr>
        <w:t>մասին</w:t>
      </w:r>
      <w:proofErr w:type="spellEnd"/>
      <w:r w:rsidRPr="000036EF">
        <w:rPr>
          <w:rFonts w:ascii="GHEA Grapalat" w:eastAsia="Times New Roman" w:hAnsi="GHEA Grapalat" w:cs="Times New Roman"/>
          <w:sz w:val="20"/>
          <w:szCs w:val="24"/>
          <w:lang w:val="af-ZA"/>
        </w:rPr>
        <w:t xml:space="preserve">» </w:t>
      </w:r>
      <w:r w:rsidRPr="000036EF">
        <w:rPr>
          <w:rFonts w:ascii="GHEA Grapalat" w:eastAsia="Times New Roman" w:hAnsi="GHEA Grapalat" w:cs="Sylfaen"/>
          <w:sz w:val="20"/>
          <w:szCs w:val="24"/>
        </w:rPr>
        <w:t>ՀՀ</w:t>
      </w:r>
      <w:r w:rsidRPr="000036EF">
        <w:rPr>
          <w:rFonts w:ascii="GHEA Grapalat" w:eastAsia="Times New Roman" w:hAnsi="GHEA Grapalat" w:cs="Times Armenian"/>
          <w:sz w:val="20"/>
          <w:szCs w:val="24"/>
          <w:lang w:val="af-ZA"/>
        </w:rPr>
        <w:t xml:space="preserve"> </w:t>
      </w:r>
      <w:proofErr w:type="spellStart"/>
      <w:r w:rsidRPr="000036EF">
        <w:rPr>
          <w:rFonts w:ascii="GHEA Grapalat" w:eastAsia="Times New Roman" w:hAnsi="GHEA Grapalat" w:cs="Sylfaen"/>
          <w:sz w:val="20"/>
          <w:szCs w:val="24"/>
        </w:rPr>
        <w:t>օրենքի</w:t>
      </w:r>
      <w:proofErr w:type="spellEnd"/>
      <w:r w:rsidRPr="000036EF">
        <w:rPr>
          <w:rFonts w:ascii="GHEA Grapalat" w:eastAsia="Times New Roman" w:hAnsi="GHEA Grapalat" w:cs="Times Armenian"/>
          <w:sz w:val="20"/>
          <w:szCs w:val="24"/>
          <w:lang w:val="af-ZA"/>
        </w:rPr>
        <w:t xml:space="preserve"> (</w:t>
      </w:r>
      <w:proofErr w:type="spellStart"/>
      <w:r w:rsidRPr="000036EF">
        <w:rPr>
          <w:rFonts w:ascii="GHEA Grapalat" w:eastAsia="Times New Roman" w:hAnsi="GHEA Grapalat" w:cs="Sylfaen"/>
          <w:sz w:val="20"/>
          <w:szCs w:val="24"/>
        </w:rPr>
        <w:t>այսուհետ</w:t>
      </w:r>
      <w:proofErr w:type="spellEnd"/>
      <w:r w:rsidRPr="000036EF">
        <w:rPr>
          <w:rFonts w:ascii="GHEA Grapalat" w:eastAsia="Times New Roman" w:hAnsi="GHEA Grapalat" w:cs="Times Armenian"/>
          <w:sz w:val="20"/>
          <w:szCs w:val="24"/>
          <w:lang w:val="af-ZA"/>
        </w:rPr>
        <w:t xml:space="preserve">` </w:t>
      </w:r>
      <w:proofErr w:type="spellStart"/>
      <w:r w:rsidRPr="000036EF">
        <w:rPr>
          <w:rFonts w:ascii="GHEA Grapalat" w:eastAsia="Times New Roman" w:hAnsi="GHEA Grapalat" w:cs="Sylfaen"/>
          <w:sz w:val="20"/>
          <w:szCs w:val="24"/>
        </w:rPr>
        <w:t>Օրենք</w:t>
      </w:r>
      <w:proofErr w:type="spellEnd"/>
      <w:r w:rsidRPr="000036EF">
        <w:rPr>
          <w:rFonts w:ascii="GHEA Grapalat" w:eastAsia="Times New Roman" w:hAnsi="GHEA Grapalat" w:cs="Times Armenian"/>
          <w:sz w:val="20"/>
          <w:szCs w:val="24"/>
          <w:lang w:val="af-ZA"/>
        </w:rPr>
        <w:t xml:space="preserve">), </w:t>
      </w:r>
      <w:r w:rsidRPr="000036EF">
        <w:rPr>
          <w:rFonts w:ascii="GHEA Grapalat" w:eastAsia="Times New Roman" w:hAnsi="GHEA Grapalat" w:cs="Sylfaen"/>
          <w:sz w:val="20"/>
          <w:szCs w:val="24"/>
        </w:rPr>
        <w:t>ՀՀ</w:t>
      </w:r>
      <w:r w:rsidRPr="000036EF">
        <w:rPr>
          <w:rFonts w:ascii="GHEA Grapalat" w:eastAsia="Times New Roman" w:hAnsi="GHEA Grapalat" w:cs="Times Armenian"/>
          <w:sz w:val="20"/>
          <w:szCs w:val="24"/>
          <w:lang w:val="af-ZA"/>
        </w:rPr>
        <w:t xml:space="preserve"> </w:t>
      </w:r>
      <w:proofErr w:type="spellStart"/>
      <w:r w:rsidRPr="000036EF">
        <w:rPr>
          <w:rFonts w:ascii="GHEA Grapalat" w:eastAsia="Times New Roman" w:hAnsi="GHEA Grapalat" w:cs="Sylfaen"/>
          <w:sz w:val="20"/>
          <w:szCs w:val="24"/>
        </w:rPr>
        <w:t>կառավարության</w:t>
      </w:r>
      <w:proofErr w:type="spellEnd"/>
      <w:r w:rsidRPr="000036EF">
        <w:rPr>
          <w:rFonts w:ascii="GHEA Grapalat" w:eastAsia="Times New Roman" w:hAnsi="GHEA Grapalat" w:cs="Times Armenian"/>
          <w:sz w:val="20"/>
          <w:szCs w:val="24"/>
          <w:lang w:val="af-ZA"/>
        </w:rPr>
        <w:t xml:space="preserve"> 2017</w:t>
      </w:r>
      <w:r w:rsidRPr="000036EF">
        <w:rPr>
          <w:rFonts w:ascii="GHEA Grapalat" w:eastAsia="Times New Roman" w:hAnsi="GHEA Grapalat" w:cs="Sylfaen"/>
          <w:sz w:val="20"/>
          <w:szCs w:val="24"/>
        </w:rPr>
        <w:t>թ</w:t>
      </w:r>
      <w:r w:rsidRPr="000036EF">
        <w:rPr>
          <w:rFonts w:ascii="GHEA Grapalat" w:eastAsia="Times New Roman" w:hAnsi="GHEA Grapalat" w:cs="Times Armenian"/>
          <w:sz w:val="20"/>
          <w:szCs w:val="24"/>
          <w:lang w:val="af-ZA"/>
        </w:rPr>
        <w:t>. մայիսի 4-ի N 526-</w:t>
      </w:r>
      <w:r w:rsidRPr="000036EF">
        <w:rPr>
          <w:rFonts w:ascii="GHEA Grapalat" w:eastAsia="Times New Roman" w:hAnsi="GHEA Grapalat" w:cs="Sylfaen"/>
          <w:sz w:val="20"/>
          <w:szCs w:val="24"/>
        </w:rPr>
        <w:t>Ն</w:t>
      </w:r>
      <w:r w:rsidRPr="000036EF">
        <w:rPr>
          <w:rFonts w:ascii="GHEA Grapalat" w:eastAsia="Times New Roman" w:hAnsi="GHEA Grapalat" w:cs="Times Armenian"/>
          <w:sz w:val="20"/>
          <w:szCs w:val="24"/>
          <w:lang w:val="af-ZA"/>
        </w:rPr>
        <w:t xml:space="preserve"> </w:t>
      </w:r>
      <w:proofErr w:type="spellStart"/>
      <w:r w:rsidRPr="000036EF">
        <w:rPr>
          <w:rFonts w:ascii="GHEA Grapalat" w:eastAsia="Times New Roman" w:hAnsi="GHEA Grapalat" w:cs="Sylfaen"/>
          <w:sz w:val="20"/>
          <w:szCs w:val="24"/>
        </w:rPr>
        <w:t>որոշմամբ</w:t>
      </w:r>
      <w:proofErr w:type="spellEnd"/>
      <w:r w:rsidRPr="000036EF">
        <w:rPr>
          <w:rFonts w:ascii="GHEA Grapalat" w:eastAsia="Times New Roman" w:hAnsi="GHEA Grapalat" w:cs="Times Armenian"/>
          <w:sz w:val="20"/>
          <w:szCs w:val="24"/>
          <w:lang w:val="af-ZA"/>
        </w:rPr>
        <w:t xml:space="preserve"> </w:t>
      </w:r>
      <w:proofErr w:type="spellStart"/>
      <w:r w:rsidRPr="000036EF">
        <w:rPr>
          <w:rFonts w:ascii="GHEA Grapalat" w:eastAsia="Times New Roman" w:hAnsi="GHEA Grapalat" w:cs="Sylfaen"/>
          <w:sz w:val="20"/>
          <w:szCs w:val="24"/>
        </w:rPr>
        <w:t>հաստատված</w:t>
      </w:r>
      <w:proofErr w:type="spellEnd"/>
      <w:r w:rsidRPr="000036EF">
        <w:rPr>
          <w:rFonts w:ascii="GHEA Grapalat" w:eastAsia="Times New Roman" w:hAnsi="GHEA Grapalat" w:cs="Times Armenian"/>
          <w:sz w:val="20"/>
          <w:szCs w:val="24"/>
          <w:lang w:val="af-ZA"/>
        </w:rPr>
        <w:t xml:space="preserve"> «</w:t>
      </w:r>
      <w:proofErr w:type="spellStart"/>
      <w:r w:rsidRPr="000036EF">
        <w:rPr>
          <w:rFonts w:ascii="GHEA Grapalat" w:eastAsia="Times New Roman" w:hAnsi="GHEA Grapalat" w:cs="Sylfaen"/>
          <w:sz w:val="20"/>
          <w:szCs w:val="24"/>
        </w:rPr>
        <w:t>Գնումների</w:t>
      </w:r>
      <w:proofErr w:type="spellEnd"/>
      <w:r w:rsidRPr="000036EF">
        <w:rPr>
          <w:rFonts w:ascii="GHEA Grapalat" w:eastAsia="Times New Roman" w:hAnsi="GHEA Grapalat" w:cs="Times Armenian"/>
          <w:sz w:val="20"/>
          <w:szCs w:val="24"/>
          <w:lang w:val="af-ZA"/>
        </w:rPr>
        <w:t xml:space="preserve"> </w:t>
      </w:r>
      <w:proofErr w:type="spellStart"/>
      <w:r w:rsidRPr="000036EF">
        <w:rPr>
          <w:rFonts w:ascii="GHEA Grapalat" w:eastAsia="Times New Roman" w:hAnsi="GHEA Grapalat" w:cs="Times Armenian"/>
          <w:sz w:val="20"/>
          <w:szCs w:val="24"/>
        </w:rPr>
        <w:t>գ</w:t>
      </w:r>
      <w:r w:rsidRPr="000036EF">
        <w:rPr>
          <w:rFonts w:ascii="GHEA Grapalat" w:eastAsia="Times New Roman" w:hAnsi="GHEA Grapalat" w:cs="Sylfaen"/>
          <w:sz w:val="20"/>
          <w:szCs w:val="24"/>
        </w:rPr>
        <w:t>ործընթացի</w:t>
      </w:r>
      <w:proofErr w:type="spellEnd"/>
      <w:r w:rsidRPr="000036EF">
        <w:rPr>
          <w:rFonts w:ascii="GHEA Grapalat" w:eastAsia="Times New Roman" w:hAnsi="GHEA Grapalat" w:cs="Times Armenian"/>
          <w:sz w:val="20"/>
          <w:szCs w:val="24"/>
          <w:lang w:val="af-ZA"/>
        </w:rPr>
        <w:t xml:space="preserve"> </w:t>
      </w:r>
      <w:proofErr w:type="spellStart"/>
      <w:r w:rsidRPr="000036EF">
        <w:rPr>
          <w:rFonts w:ascii="GHEA Grapalat" w:eastAsia="Times New Roman" w:hAnsi="GHEA Grapalat" w:cs="Sylfaen"/>
          <w:sz w:val="20"/>
          <w:szCs w:val="24"/>
        </w:rPr>
        <w:t>կազմակերպման</w:t>
      </w:r>
      <w:proofErr w:type="spellEnd"/>
      <w:r w:rsidRPr="000036EF">
        <w:rPr>
          <w:rFonts w:ascii="GHEA Grapalat" w:eastAsia="Times New Roman" w:hAnsi="GHEA Grapalat" w:cs="Times New Roman"/>
          <w:sz w:val="20"/>
          <w:szCs w:val="24"/>
          <w:lang w:val="af-ZA"/>
        </w:rPr>
        <w:t xml:space="preserve">» </w:t>
      </w:r>
      <w:proofErr w:type="spellStart"/>
      <w:r w:rsidRPr="000036EF">
        <w:rPr>
          <w:rFonts w:ascii="GHEA Grapalat" w:eastAsia="Times New Roman" w:hAnsi="GHEA Grapalat" w:cs="Sylfaen"/>
          <w:sz w:val="20"/>
          <w:szCs w:val="24"/>
        </w:rPr>
        <w:t>կար</w:t>
      </w:r>
      <w:r w:rsidRPr="000036EF">
        <w:rPr>
          <w:rFonts w:ascii="GHEA Grapalat" w:eastAsia="Times New Roman" w:hAnsi="GHEA Grapalat" w:cs="Times Armenian"/>
          <w:sz w:val="20"/>
          <w:szCs w:val="24"/>
        </w:rPr>
        <w:t>գ</w:t>
      </w:r>
      <w:r w:rsidRPr="000036EF">
        <w:rPr>
          <w:rFonts w:ascii="GHEA Grapalat" w:eastAsia="Times New Roman" w:hAnsi="GHEA Grapalat" w:cs="Sylfaen"/>
          <w:sz w:val="20"/>
          <w:szCs w:val="24"/>
        </w:rPr>
        <w:t>ի</w:t>
      </w:r>
      <w:proofErr w:type="spellEnd"/>
      <w:r w:rsidRPr="000036EF">
        <w:rPr>
          <w:rFonts w:ascii="GHEA Grapalat" w:eastAsia="Times New Roman" w:hAnsi="GHEA Grapalat" w:cs="Times Armenian"/>
          <w:sz w:val="20"/>
          <w:szCs w:val="24"/>
          <w:lang w:val="af-ZA"/>
        </w:rPr>
        <w:t xml:space="preserve"> (</w:t>
      </w:r>
      <w:proofErr w:type="spellStart"/>
      <w:r w:rsidRPr="000036EF">
        <w:rPr>
          <w:rFonts w:ascii="GHEA Grapalat" w:eastAsia="Times New Roman" w:hAnsi="GHEA Grapalat" w:cs="Sylfaen"/>
          <w:sz w:val="20"/>
          <w:szCs w:val="24"/>
        </w:rPr>
        <w:t>այսուհետ</w:t>
      </w:r>
      <w:proofErr w:type="spellEnd"/>
      <w:r w:rsidRPr="000036EF">
        <w:rPr>
          <w:rFonts w:ascii="GHEA Grapalat" w:eastAsia="Times New Roman" w:hAnsi="GHEA Grapalat" w:cs="Times Armenian"/>
          <w:sz w:val="20"/>
          <w:szCs w:val="24"/>
          <w:lang w:val="af-ZA"/>
        </w:rPr>
        <w:t xml:space="preserve">` </w:t>
      </w:r>
      <w:proofErr w:type="spellStart"/>
      <w:r w:rsidRPr="000036EF">
        <w:rPr>
          <w:rFonts w:ascii="GHEA Grapalat" w:eastAsia="Times New Roman" w:hAnsi="GHEA Grapalat" w:cs="Sylfaen"/>
          <w:sz w:val="20"/>
          <w:szCs w:val="24"/>
        </w:rPr>
        <w:t>Կար</w:t>
      </w:r>
      <w:r w:rsidRPr="000036EF">
        <w:rPr>
          <w:rFonts w:ascii="GHEA Grapalat" w:eastAsia="Times New Roman" w:hAnsi="GHEA Grapalat" w:cs="Times Armenian"/>
          <w:sz w:val="20"/>
          <w:szCs w:val="24"/>
        </w:rPr>
        <w:t>գ</w:t>
      </w:r>
      <w:proofErr w:type="spellEnd"/>
      <w:r w:rsidRPr="000036EF">
        <w:rPr>
          <w:rFonts w:ascii="GHEA Grapalat" w:eastAsia="Times New Roman" w:hAnsi="GHEA Grapalat" w:cs="Times Armenian"/>
          <w:sz w:val="20"/>
          <w:szCs w:val="24"/>
          <w:lang w:val="af-ZA"/>
        </w:rPr>
        <w:t xml:space="preserve">) </w:t>
      </w:r>
      <w:r w:rsidRPr="000036EF">
        <w:rPr>
          <w:rFonts w:ascii="GHEA Grapalat" w:eastAsia="Times New Roman" w:hAnsi="GHEA Grapalat" w:cs="Sylfaen"/>
          <w:sz w:val="20"/>
          <w:szCs w:val="24"/>
        </w:rPr>
        <w:t>և</w:t>
      </w:r>
      <w:r w:rsidRPr="000036EF">
        <w:rPr>
          <w:rFonts w:ascii="GHEA Grapalat" w:eastAsia="Times New Roman" w:hAnsi="GHEA Grapalat" w:cs="Times Armenian"/>
          <w:sz w:val="20"/>
          <w:szCs w:val="24"/>
          <w:lang w:val="af-ZA"/>
        </w:rPr>
        <w:t xml:space="preserve"> </w:t>
      </w:r>
      <w:proofErr w:type="spellStart"/>
      <w:r w:rsidRPr="000036EF">
        <w:rPr>
          <w:rFonts w:ascii="GHEA Grapalat" w:eastAsia="Times New Roman" w:hAnsi="GHEA Grapalat" w:cs="Sylfaen"/>
          <w:sz w:val="20"/>
          <w:szCs w:val="24"/>
        </w:rPr>
        <w:t>այլ</w:t>
      </w:r>
      <w:proofErr w:type="spellEnd"/>
      <w:r w:rsidRPr="000036EF">
        <w:rPr>
          <w:rFonts w:ascii="GHEA Grapalat" w:eastAsia="Times New Roman" w:hAnsi="GHEA Grapalat" w:cs="Times Armenian"/>
          <w:sz w:val="20"/>
          <w:szCs w:val="24"/>
          <w:lang w:val="af-ZA"/>
        </w:rPr>
        <w:t xml:space="preserve"> </w:t>
      </w:r>
      <w:proofErr w:type="spellStart"/>
      <w:r w:rsidRPr="000036EF">
        <w:rPr>
          <w:rFonts w:ascii="GHEA Grapalat" w:eastAsia="Times New Roman" w:hAnsi="GHEA Grapalat" w:cs="Sylfaen"/>
          <w:sz w:val="20"/>
          <w:szCs w:val="24"/>
        </w:rPr>
        <w:t>իրավական</w:t>
      </w:r>
      <w:proofErr w:type="spellEnd"/>
      <w:r w:rsidRPr="000036EF">
        <w:rPr>
          <w:rFonts w:ascii="GHEA Grapalat" w:eastAsia="Times New Roman" w:hAnsi="GHEA Grapalat" w:cs="Times Armenian"/>
          <w:sz w:val="20"/>
          <w:szCs w:val="24"/>
          <w:lang w:val="af-ZA"/>
        </w:rPr>
        <w:t xml:space="preserve"> </w:t>
      </w:r>
      <w:proofErr w:type="spellStart"/>
      <w:r w:rsidRPr="000036EF">
        <w:rPr>
          <w:rFonts w:ascii="GHEA Grapalat" w:eastAsia="Times New Roman" w:hAnsi="GHEA Grapalat" w:cs="Sylfaen"/>
          <w:sz w:val="20"/>
          <w:szCs w:val="24"/>
        </w:rPr>
        <w:t>ակտերի</w:t>
      </w:r>
      <w:proofErr w:type="spellEnd"/>
      <w:r w:rsidRPr="000036EF">
        <w:rPr>
          <w:rFonts w:ascii="GHEA Grapalat" w:eastAsia="Times New Roman" w:hAnsi="GHEA Grapalat" w:cs="Times Armenian"/>
          <w:sz w:val="20"/>
          <w:szCs w:val="24"/>
          <w:lang w:val="af-ZA"/>
        </w:rPr>
        <w:t xml:space="preserve"> </w:t>
      </w:r>
      <w:proofErr w:type="spellStart"/>
      <w:r w:rsidRPr="000036EF">
        <w:rPr>
          <w:rFonts w:ascii="GHEA Grapalat" w:eastAsia="Times New Roman" w:hAnsi="GHEA Grapalat" w:cs="Sylfaen"/>
          <w:sz w:val="20"/>
          <w:szCs w:val="24"/>
        </w:rPr>
        <w:t>պահանջներին</w:t>
      </w:r>
      <w:proofErr w:type="spellEnd"/>
      <w:r w:rsidRPr="000036EF">
        <w:rPr>
          <w:rFonts w:ascii="GHEA Grapalat" w:eastAsia="Times New Roman" w:hAnsi="GHEA Grapalat" w:cs="Times Armenian"/>
          <w:sz w:val="20"/>
          <w:szCs w:val="24"/>
          <w:lang w:val="af-ZA"/>
        </w:rPr>
        <w:t xml:space="preserve"> </w:t>
      </w:r>
      <w:proofErr w:type="spellStart"/>
      <w:r w:rsidRPr="000036EF">
        <w:rPr>
          <w:rFonts w:ascii="GHEA Grapalat" w:eastAsia="Times New Roman" w:hAnsi="GHEA Grapalat" w:cs="Sylfaen"/>
          <w:sz w:val="20"/>
          <w:szCs w:val="24"/>
        </w:rPr>
        <w:t>համապատասխան</w:t>
      </w:r>
      <w:proofErr w:type="spellEnd"/>
      <w:r w:rsidRPr="000036EF">
        <w:rPr>
          <w:rFonts w:ascii="GHEA Grapalat" w:eastAsia="Times New Roman" w:hAnsi="GHEA Grapalat" w:cs="Times Armenian"/>
          <w:sz w:val="20"/>
          <w:szCs w:val="24"/>
          <w:lang w:val="af-ZA"/>
        </w:rPr>
        <w:t xml:space="preserve"> </w:t>
      </w:r>
      <w:r w:rsidRPr="000036EF">
        <w:rPr>
          <w:rFonts w:ascii="GHEA Grapalat" w:eastAsia="Times New Roman" w:hAnsi="GHEA Grapalat" w:cs="Sylfaen"/>
          <w:sz w:val="20"/>
          <w:szCs w:val="24"/>
        </w:rPr>
        <w:t>և</w:t>
      </w:r>
      <w:r w:rsidRPr="000036EF">
        <w:rPr>
          <w:rFonts w:ascii="GHEA Grapalat" w:eastAsia="Times New Roman" w:hAnsi="GHEA Grapalat" w:cs="Times Armenian"/>
          <w:sz w:val="20"/>
          <w:szCs w:val="24"/>
          <w:lang w:val="af-ZA"/>
        </w:rPr>
        <w:t xml:space="preserve"> </w:t>
      </w:r>
      <w:proofErr w:type="spellStart"/>
      <w:r w:rsidRPr="000036EF">
        <w:rPr>
          <w:rFonts w:ascii="GHEA Grapalat" w:eastAsia="Times New Roman" w:hAnsi="GHEA Grapalat" w:cs="Sylfaen"/>
          <w:sz w:val="20"/>
          <w:szCs w:val="24"/>
        </w:rPr>
        <w:t>նպատակ</w:t>
      </w:r>
      <w:proofErr w:type="spellEnd"/>
      <w:r w:rsidRPr="000036EF">
        <w:rPr>
          <w:rFonts w:ascii="GHEA Grapalat" w:eastAsia="Times New Roman" w:hAnsi="GHEA Grapalat" w:cs="Times Armenian"/>
          <w:sz w:val="20"/>
          <w:szCs w:val="24"/>
          <w:lang w:val="af-ZA"/>
        </w:rPr>
        <w:t xml:space="preserve"> </w:t>
      </w:r>
      <w:proofErr w:type="spellStart"/>
      <w:r w:rsidRPr="000036EF">
        <w:rPr>
          <w:rFonts w:ascii="GHEA Grapalat" w:eastAsia="Times New Roman" w:hAnsi="GHEA Grapalat" w:cs="Sylfaen"/>
          <w:sz w:val="20"/>
          <w:szCs w:val="24"/>
        </w:rPr>
        <w:t>ունի</w:t>
      </w:r>
      <w:proofErr w:type="spellEnd"/>
      <w:r w:rsidRPr="000036EF">
        <w:rPr>
          <w:rFonts w:ascii="GHEA Grapalat" w:eastAsia="Times New Roman" w:hAnsi="GHEA Grapalat" w:cs="Times Armenian"/>
          <w:sz w:val="20"/>
          <w:szCs w:val="24"/>
          <w:lang w:val="af-ZA"/>
        </w:rPr>
        <w:t xml:space="preserve"> </w:t>
      </w:r>
      <w:r w:rsidR="001C42CA">
        <w:rPr>
          <w:rFonts w:ascii="GHEA Grapalat" w:eastAsia="Times New Roman" w:hAnsi="GHEA Grapalat" w:cs="Times New Roman"/>
          <w:sz w:val="20"/>
          <w:szCs w:val="24"/>
          <w:lang w:val="hy-AM"/>
        </w:rPr>
        <w:t>Մեղրաձորի  համայնքապետարան</w:t>
      </w:r>
      <w:r w:rsidRPr="000036EF">
        <w:rPr>
          <w:rFonts w:ascii="GHEA Grapalat" w:eastAsia="Times New Roman" w:hAnsi="GHEA Grapalat" w:cs="Times New Roman"/>
          <w:sz w:val="20"/>
          <w:szCs w:val="24"/>
        </w:rPr>
        <w:t>ի</w:t>
      </w:r>
      <w:r w:rsidRPr="000036EF">
        <w:rPr>
          <w:rFonts w:ascii="GHEA Grapalat" w:eastAsia="Times New Roman" w:hAnsi="GHEA Grapalat" w:cs="Times New Roman"/>
          <w:sz w:val="20"/>
          <w:szCs w:val="24"/>
          <w:lang w:val="af-ZA"/>
        </w:rPr>
        <w:t xml:space="preserve"> </w:t>
      </w:r>
      <w:r w:rsidRPr="000036EF">
        <w:rPr>
          <w:rFonts w:ascii="GHEA Grapalat" w:eastAsia="Times New Roman" w:hAnsi="GHEA Grapalat" w:cs="Times Armenian"/>
          <w:sz w:val="20"/>
          <w:szCs w:val="24"/>
          <w:lang w:val="af-ZA"/>
        </w:rPr>
        <w:t>(</w:t>
      </w:r>
      <w:proofErr w:type="spellStart"/>
      <w:r w:rsidRPr="000036EF">
        <w:rPr>
          <w:rFonts w:ascii="GHEA Grapalat" w:eastAsia="Times New Roman" w:hAnsi="GHEA Grapalat" w:cs="Sylfaen"/>
          <w:sz w:val="20"/>
          <w:szCs w:val="24"/>
        </w:rPr>
        <w:t>այսուհետ</w:t>
      </w:r>
      <w:proofErr w:type="spellEnd"/>
      <w:r w:rsidRPr="000036EF">
        <w:rPr>
          <w:rFonts w:ascii="GHEA Grapalat" w:eastAsia="Times New Roman" w:hAnsi="GHEA Grapalat" w:cs="Times Armenian"/>
          <w:sz w:val="20"/>
          <w:szCs w:val="24"/>
          <w:lang w:val="af-ZA"/>
        </w:rPr>
        <w:t xml:space="preserve">` </w:t>
      </w:r>
      <w:proofErr w:type="spellStart"/>
      <w:r w:rsidRPr="000036EF">
        <w:rPr>
          <w:rFonts w:ascii="GHEA Grapalat" w:eastAsia="Times New Roman" w:hAnsi="GHEA Grapalat" w:cs="Sylfaen"/>
          <w:sz w:val="20"/>
          <w:szCs w:val="24"/>
        </w:rPr>
        <w:t>պատվիրատու</w:t>
      </w:r>
      <w:proofErr w:type="spellEnd"/>
      <w:r w:rsidRPr="000036EF">
        <w:rPr>
          <w:rFonts w:ascii="GHEA Grapalat" w:eastAsia="Times New Roman" w:hAnsi="GHEA Grapalat" w:cs="Times Armenian"/>
          <w:sz w:val="20"/>
          <w:szCs w:val="24"/>
          <w:lang w:val="af-ZA"/>
        </w:rPr>
        <w:t xml:space="preserve">) </w:t>
      </w:r>
      <w:proofErr w:type="spellStart"/>
      <w:r w:rsidRPr="000036EF">
        <w:rPr>
          <w:rFonts w:ascii="GHEA Grapalat" w:eastAsia="Times New Roman" w:hAnsi="GHEA Grapalat" w:cs="Sylfaen"/>
          <w:sz w:val="20"/>
          <w:szCs w:val="24"/>
        </w:rPr>
        <w:t>կողմից</w:t>
      </w:r>
      <w:proofErr w:type="spellEnd"/>
      <w:r w:rsidRPr="000036EF">
        <w:rPr>
          <w:rFonts w:ascii="GHEA Grapalat" w:eastAsia="Times New Roman" w:hAnsi="GHEA Grapalat" w:cs="Times Armenian"/>
          <w:sz w:val="20"/>
          <w:szCs w:val="24"/>
          <w:lang w:val="af-ZA"/>
        </w:rPr>
        <w:t xml:space="preserve"> </w:t>
      </w:r>
      <w:proofErr w:type="spellStart"/>
      <w:r w:rsidRPr="000036EF">
        <w:rPr>
          <w:rFonts w:ascii="GHEA Grapalat" w:eastAsia="Times New Roman" w:hAnsi="GHEA Grapalat" w:cs="Sylfaen"/>
          <w:sz w:val="20"/>
          <w:szCs w:val="24"/>
        </w:rPr>
        <w:t>հայտարարված</w:t>
      </w:r>
      <w:proofErr w:type="spellEnd"/>
      <w:r w:rsidRPr="000036EF">
        <w:rPr>
          <w:rFonts w:ascii="GHEA Grapalat" w:eastAsia="Times New Roman" w:hAnsi="GHEA Grapalat" w:cs="Times Armenian"/>
          <w:sz w:val="20"/>
          <w:szCs w:val="24"/>
          <w:lang w:val="af-ZA"/>
        </w:rPr>
        <w:t xml:space="preserve"> </w:t>
      </w:r>
      <w:proofErr w:type="spellStart"/>
      <w:r w:rsidRPr="000036EF">
        <w:rPr>
          <w:rFonts w:ascii="GHEA Grapalat" w:eastAsia="Times New Roman" w:hAnsi="GHEA Grapalat" w:cs="Sylfaen"/>
          <w:sz w:val="20"/>
          <w:szCs w:val="24"/>
        </w:rPr>
        <w:t>ընթացակար</w:t>
      </w:r>
      <w:r w:rsidRPr="000036EF">
        <w:rPr>
          <w:rFonts w:ascii="GHEA Grapalat" w:eastAsia="Times New Roman" w:hAnsi="GHEA Grapalat" w:cs="Times Armenian"/>
          <w:sz w:val="20"/>
          <w:szCs w:val="24"/>
        </w:rPr>
        <w:t>գ</w:t>
      </w:r>
      <w:r w:rsidRPr="000036EF">
        <w:rPr>
          <w:rFonts w:ascii="GHEA Grapalat" w:eastAsia="Times New Roman" w:hAnsi="GHEA Grapalat" w:cs="Sylfaen"/>
          <w:sz w:val="20"/>
          <w:szCs w:val="24"/>
        </w:rPr>
        <w:t>ին</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մասնակցելու</w:t>
      </w:r>
      <w:proofErr w:type="spellEnd"/>
      <w:r w:rsidRPr="000036EF">
        <w:rPr>
          <w:rFonts w:ascii="GHEA Grapalat" w:eastAsia="Times New Roman" w:hAnsi="GHEA Grapalat" w:cs="Times Armenian"/>
          <w:sz w:val="20"/>
          <w:szCs w:val="24"/>
          <w:lang w:val="af-ZA"/>
        </w:rPr>
        <w:t xml:space="preserve"> </w:t>
      </w:r>
      <w:proofErr w:type="spellStart"/>
      <w:r w:rsidRPr="000036EF">
        <w:rPr>
          <w:rFonts w:ascii="GHEA Grapalat" w:eastAsia="Times New Roman" w:hAnsi="GHEA Grapalat" w:cs="Sylfaen"/>
          <w:sz w:val="20"/>
          <w:szCs w:val="24"/>
        </w:rPr>
        <w:t>մտադրություն</w:t>
      </w:r>
      <w:proofErr w:type="spellEnd"/>
      <w:r w:rsidRPr="000036EF">
        <w:rPr>
          <w:rFonts w:ascii="GHEA Grapalat" w:eastAsia="Times New Roman" w:hAnsi="GHEA Grapalat" w:cs="Times Armenian"/>
          <w:sz w:val="20"/>
          <w:szCs w:val="24"/>
          <w:lang w:val="af-ZA"/>
        </w:rPr>
        <w:t xml:space="preserve"> </w:t>
      </w:r>
      <w:proofErr w:type="spellStart"/>
      <w:r w:rsidRPr="000036EF">
        <w:rPr>
          <w:rFonts w:ascii="GHEA Grapalat" w:eastAsia="Times New Roman" w:hAnsi="GHEA Grapalat" w:cs="Sylfaen"/>
          <w:sz w:val="20"/>
          <w:szCs w:val="24"/>
        </w:rPr>
        <w:t>ունեցող</w:t>
      </w:r>
      <w:proofErr w:type="spellEnd"/>
      <w:r w:rsidRPr="000036EF">
        <w:rPr>
          <w:rFonts w:ascii="GHEA Grapalat" w:eastAsia="Times New Roman" w:hAnsi="GHEA Grapalat" w:cs="Times Armenian"/>
          <w:sz w:val="20"/>
          <w:szCs w:val="24"/>
          <w:lang w:val="af-ZA"/>
        </w:rPr>
        <w:t xml:space="preserve"> </w:t>
      </w:r>
      <w:proofErr w:type="spellStart"/>
      <w:r w:rsidRPr="000036EF">
        <w:rPr>
          <w:rFonts w:ascii="GHEA Grapalat" w:eastAsia="Times New Roman" w:hAnsi="GHEA Grapalat" w:cs="Sylfaen"/>
          <w:sz w:val="20"/>
          <w:szCs w:val="24"/>
        </w:rPr>
        <w:t>անձանց</w:t>
      </w:r>
      <w:proofErr w:type="spellEnd"/>
      <w:r w:rsidRPr="000036EF">
        <w:rPr>
          <w:rFonts w:ascii="GHEA Grapalat" w:eastAsia="Times New Roman" w:hAnsi="GHEA Grapalat" w:cs="Times Armenian"/>
          <w:sz w:val="20"/>
          <w:szCs w:val="24"/>
          <w:lang w:val="af-ZA"/>
        </w:rPr>
        <w:t xml:space="preserve"> (</w:t>
      </w:r>
      <w:proofErr w:type="spellStart"/>
      <w:r w:rsidRPr="000036EF">
        <w:rPr>
          <w:rFonts w:ascii="GHEA Grapalat" w:eastAsia="Times New Roman" w:hAnsi="GHEA Grapalat" w:cs="Sylfaen"/>
          <w:sz w:val="20"/>
          <w:szCs w:val="24"/>
        </w:rPr>
        <w:t>այսուհետ</w:t>
      </w:r>
      <w:proofErr w:type="spellEnd"/>
      <w:r w:rsidRPr="000036EF">
        <w:rPr>
          <w:rFonts w:ascii="GHEA Grapalat" w:eastAsia="Times New Roman" w:hAnsi="GHEA Grapalat" w:cs="Times Armenian"/>
          <w:sz w:val="20"/>
          <w:szCs w:val="24"/>
          <w:lang w:val="af-ZA"/>
        </w:rPr>
        <w:t xml:space="preserve">`  </w:t>
      </w:r>
      <w:proofErr w:type="spellStart"/>
      <w:r w:rsidRPr="000036EF">
        <w:rPr>
          <w:rFonts w:ascii="GHEA Grapalat" w:eastAsia="Times New Roman" w:hAnsi="GHEA Grapalat" w:cs="Sylfaen"/>
          <w:sz w:val="20"/>
          <w:szCs w:val="24"/>
        </w:rPr>
        <w:t>մասնակից</w:t>
      </w:r>
      <w:proofErr w:type="spellEnd"/>
      <w:r w:rsidRPr="000036EF">
        <w:rPr>
          <w:rFonts w:ascii="GHEA Grapalat" w:eastAsia="Times New Roman" w:hAnsi="GHEA Grapalat" w:cs="Times Armenian"/>
          <w:sz w:val="20"/>
          <w:szCs w:val="24"/>
          <w:lang w:val="af-ZA"/>
        </w:rPr>
        <w:t xml:space="preserve">) </w:t>
      </w:r>
      <w:proofErr w:type="spellStart"/>
      <w:r w:rsidRPr="000036EF">
        <w:rPr>
          <w:rFonts w:ascii="GHEA Grapalat" w:eastAsia="Times New Roman" w:hAnsi="GHEA Grapalat" w:cs="Sylfaen"/>
          <w:sz w:val="20"/>
          <w:szCs w:val="24"/>
        </w:rPr>
        <w:t>տեղեկացնելու</w:t>
      </w:r>
      <w:proofErr w:type="spellEnd"/>
      <w:r w:rsidRPr="000036EF">
        <w:rPr>
          <w:rFonts w:ascii="GHEA Grapalat" w:eastAsia="Times New Roman" w:hAnsi="GHEA Grapalat" w:cs="Times Armenian"/>
          <w:sz w:val="20"/>
          <w:szCs w:val="24"/>
          <w:lang w:val="af-ZA"/>
        </w:rPr>
        <w:t xml:space="preserve"> </w:t>
      </w:r>
      <w:proofErr w:type="spellStart"/>
      <w:r w:rsidRPr="000036EF">
        <w:rPr>
          <w:rFonts w:ascii="GHEA Grapalat" w:eastAsia="Times New Roman" w:hAnsi="GHEA Grapalat" w:cs="Sylfaen"/>
          <w:sz w:val="20"/>
          <w:szCs w:val="24"/>
        </w:rPr>
        <w:t>ընթացակար</w:t>
      </w:r>
      <w:r w:rsidRPr="000036EF">
        <w:rPr>
          <w:rFonts w:ascii="GHEA Grapalat" w:eastAsia="Times New Roman" w:hAnsi="GHEA Grapalat" w:cs="Times Armenian"/>
          <w:sz w:val="20"/>
          <w:szCs w:val="24"/>
        </w:rPr>
        <w:t>գ</w:t>
      </w:r>
      <w:r w:rsidRPr="000036EF">
        <w:rPr>
          <w:rFonts w:ascii="GHEA Grapalat" w:eastAsia="Times New Roman" w:hAnsi="GHEA Grapalat" w:cs="Sylfaen"/>
          <w:sz w:val="20"/>
          <w:szCs w:val="24"/>
        </w:rPr>
        <w:t>ի</w:t>
      </w:r>
      <w:proofErr w:type="spellEnd"/>
      <w:r w:rsidRPr="000036EF">
        <w:rPr>
          <w:rFonts w:ascii="GHEA Grapalat" w:eastAsia="Times New Roman" w:hAnsi="GHEA Grapalat" w:cs="Times Armenian"/>
          <w:sz w:val="20"/>
          <w:szCs w:val="24"/>
          <w:lang w:val="af-ZA"/>
        </w:rPr>
        <w:t xml:space="preserve"> </w:t>
      </w:r>
      <w:proofErr w:type="spellStart"/>
      <w:r w:rsidRPr="000036EF">
        <w:rPr>
          <w:rFonts w:ascii="GHEA Grapalat" w:eastAsia="Times New Roman" w:hAnsi="GHEA Grapalat" w:cs="Sylfaen"/>
          <w:sz w:val="20"/>
          <w:szCs w:val="24"/>
        </w:rPr>
        <w:t>պայմանների</w:t>
      </w:r>
      <w:proofErr w:type="spellEnd"/>
      <w:r w:rsidRPr="000036EF">
        <w:rPr>
          <w:rFonts w:ascii="GHEA Grapalat" w:eastAsia="Times New Roman" w:hAnsi="GHEA Grapalat" w:cs="Times Armenian"/>
          <w:sz w:val="20"/>
          <w:szCs w:val="24"/>
          <w:lang w:val="af-ZA"/>
        </w:rPr>
        <w:t xml:space="preserve">` </w:t>
      </w:r>
      <w:proofErr w:type="spellStart"/>
      <w:r w:rsidRPr="000036EF">
        <w:rPr>
          <w:rFonts w:ascii="GHEA Grapalat" w:eastAsia="Times New Roman" w:hAnsi="GHEA Grapalat" w:cs="Times Armenian"/>
          <w:sz w:val="20"/>
          <w:szCs w:val="24"/>
        </w:rPr>
        <w:t>գ</w:t>
      </w:r>
      <w:r w:rsidRPr="000036EF">
        <w:rPr>
          <w:rFonts w:ascii="GHEA Grapalat" w:eastAsia="Times New Roman" w:hAnsi="GHEA Grapalat" w:cs="Sylfaen"/>
          <w:sz w:val="20"/>
          <w:szCs w:val="24"/>
        </w:rPr>
        <w:t>նման</w:t>
      </w:r>
      <w:proofErr w:type="spellEnd"/>
      <w:r w:rsidRPr="000036EF">
        <w:rPr>
          <w:rFonts w:ascii="GHEA Grapalat" w:eastAsia="Times New Roman" w:hAnsi="GHEA Grapalat" w:cs="Times Armenian"/>
          <w:sz w:val="20"/>
          <w:szCs w:val="24"/>
          <w:lang w:val="af-ZA"/>
        </w:rPr>
        <w:t xml:space="preserve"> </w:t>
      </w:r>
      <w:proofErr w:type="spellStart"/>
      <w:r w:rsidRPr="000036EF">
        <w:rPr>
          <w:rFonts w:ascii="GHEA Grapalat" w:eastAsia="Times New Roman" w:hAnsi="GHEA Grapalat" w:cs="Sylfaen"/>
          <w:sz w:val="20"/>
          <w:szCs w:val="24"/>
        </w:rPr>
        <w:t>առարկայի</w:t>
      </w:r>
      <w:proofErr w:type="spellEnd"/>
      <w:r w:rsidRPr="000036EF">
        <w:rPr>
          <w:rFonts w:ascii="GHEA Grapalat" w:eastAsia="Times New Roman" w:hAnsi="GHEA Grapalat" w:cs="Times Armenian"/>
          <w:sz w:val="20"/>
          <w:szCs w:val="24"/>
          <w:lang w:val="af-ZA"/>
        </w:rPr>
        <w:t xml:space="preserve">, </w:t>
      </w:r>
      <w:proofErr w:type="spellStart"/>
      <w:r w:rsidRPr="000036EF">
        <w:rPr>
          <w:rFonts w:ascii="GHEA Grapalat" w:eastAsia="Times New Roman" w:hAnsi="GHEA Grapalat" w:cs="Sylfaen"/>
          <w:sz w:val="20"/>
          <w:szCs w:val="24"/>
        </w:rPr>
        <w:t>ընթացակար</w:t>
      </w:r>
      <w:r w:rsidRPr="000036EF">
        <w:rPr>
          <w:rFonts w:ascii="GHEA Grapalat" w:eastAsia="Times New Roman" w:hAnsi="GHEA Grapalat" w:cs="Times Armenian"/>
          <w:sz w:val="20"/>
          <w:szCs w:val="24"/>
        </w:rPr>
        <w:t>գ</w:t>
      </w:r>
      <w:r w:rsidRPr="000036EF">
        <w:rPr>
          <w:rFonts w:ascii="GHEA Grapalat" w:eastAsia="Times New Roman" w:hAnsi="GHEA Grapalat" w:cs="Sylfaen"/>
          <w:sz w:val="20"/>
          <w:szCs w:val="24"/>
        </w:rPr>
        <w:t>ի</w:t>
      </w:r>
      <w:proofErr w:type="spellEnd"/>
      <w:r w:rsidRPr="000036EF">
        <w:rPr>
          <w:rFonts w:ascii="GHEA Grapalat" w:eastAsia="Times New Roman" w:hAnsi="GHEA Grapalat" w:cs="Times Armenian"/>
          <w:sz w:val="20"/>
          <w:szCs w:val="24"/>
          <w:lang w:val="af-ZA"/>
        </w:rPr>
        <w:t xml:space="preserve"> </w:t>
      </w:r>
      <w:proofErr w:type="spellStart"/>
      <w:r w:rsidRPr="000036EF">
        <w:rPr>
          <w:rFonts w:ascii="GHEA Grapalat" w:eastAsia="Times New Roman" w:hAnsi="GHEA Grapalat" w:cs="Sylfaen"/>
          <w:sz w:val="20"/>
          <w:szCs w:val="24"/>
        </w:rPr>
        <w:t>անցկացման</w:t>
      </w:r>
      <w:proofErr w:type="spellEnd"/>
      <w:r w:rsidRPr="000036EF">
        <w:rPr>
          <w:rFonts w:ascii="GHEA Grapalat" w:eastAsia="Times New Roman" w:hAnsi="GHEA Grapalat" w:cs="Times Armenian"/>
          <w:sz w:val="20"/>
          <w:szCs w:val="24"/>
          <w:lang w:val="af-ZA"/>
        </w:rPr>
        <w:t xml:space="preserve">, </w:t>
      </w:r>
      <w:r w:rsidRPr="000036EF">
        <w:rPr>
          <w:rFonts w:ascii="GHEA Grapalat" w:eastAsia="Times New Roman" w:hAnsi="GHEA Grapalat" w:cs="Sylfaen"/>
          <w:sz w:val="20"/>
          <w:szCs w:val="24"/>
          <w:lang w:val="hy-AM"/>
        </w:rPr>
        <w:t>ընտրված մասնակցին</w:t>
      </w:r>
      <w:r w:rsidRPr="000036EF">
        <w:rPr>
          <w:rFonts w:ascii="GHEA Grapalat" w:eastAsia="Times New Roman" w:hAnsi="GHEA Grapalat" w:cs="Times Armenian"/>
          <w:sz w:val="20"/>
          <w:szCs w:val="24"/>
          <w:lang w:val="af-ZA"/>
        </w:rPr>
        <w:t xml:space="preserve"> </w:t>
      </w:r>
      <w:proofErr w:type="spellStart"/>
      <w:r w:rsidRPr="000036EF">
        <w:rPr>
          <w:rFonts w:ascii="GHEA Grapalat" w:eastAsia="Times New Roman" w:hAnsi="GHEA Grapalat" w:cs="Sylfaen"/>
          <w:sz w:val="20"/>
          <w:szCs w:val="24"/>
        </w:rPr>
        <w:t>որոշելու</w:t>
      </w:r>
      <w:proofErr w:type="spellEnd"/>
      <w:r w:rsidRPr="000036EF">
        <w:rPr>
          <w:rFonts w:ascii="GHEA Grapalat" w:eastAsia="Times New Roman" w:hAnsi="GHEA Grapalat" w:cs="Times Armenian"/>
          <w:sz w:val="20"/>
          <w:szCs w:val="24"/>
          <w:lang w:val="af-ZA"/>
        </w:rPr>
        <w:t xml:space="preserve"> </w:t>
      </w:r>
      <w:r w:rsidRPr="000036EF">
        <w:rPr>
          <w:rFonts w:ascii="GHEA Grapalat" w:eastAsia="Times New Roman" w:hAnsi="GHEA Grapalat" w:cs="Sylfaen"/>
          <w:sz w:val="20"/>
          <w:szCs w:val="24"/>
        </w:rPr>
        <w:t>և</w:t>
      </w:r>
      <w:r w:rsidRPr="000036EF">
        <w:rPr>
          <w:rFonts w:ascii="GHEA Grapalat" w:eastAsia="Times New Roman" w:hAnsi="GHEA Grapalat" w:cs="Times Armenian"/>
          <w:sz w:val="20"/>
          <w:szCs w:val="24"/>
          <w:lang w:val="af-ZA"/>
        </w:rPr>
        <w:t xml:space="preserve"> </w:t>
      </w:r>
      <w:proofErr w:type="spellStart"/>
      <w:r w:rsidRPr="000036EF">
        <w:rPr>
          <w:rFonts w:ascii="GHEA Grapalat" w:eastAsia="Times New Roman" w:hAnsi="GHEA Grapalat" w:cs="Sylfaen"/>
          <w:sz w:val="20"/>
          <w:szCs w:val="24"/>
        </w:rPr>
        <w:t>նրա</w:t>
      </w:r>
      <w:proofErr w:type="spellEnd"/>
      <w:r w:rsidRPr="000036EF">
        <w:rPr>
          <w:rFonts w:ascii="GHEA Grapalat" w:eastAsia="Times New Roman" w:hAnsi="GHEA Grapalat" w:cs="Times Armenian"/>
          <w:sz w:val="20"/>
          <w:szCs w:val="24"/>
          <w:lang w:val="af-ZA"/>
        </w:rPr>
        <w:t xml:space="preserve"> </w:t>
      </w:r>
      <w:proofErr w:type="spellStart"/>
      <w:r w:rsidRPr="000036EF">
        <w:rPr>
          <w:rFonts w:ascii="GHEA Grapalat" w:eastAsia="Times New Roman" w:hAnsi="GHEA Grapalat" w:cs="Sylfaen"/>
          <w:sz w:val="20"/>
          <w:szCs w:val="24"/>
        </w:rPr>
        <w:t>հետ</w:t>
      </w:r>
      <w:proofErr w:type="spellEnd"/>
      <w:r w:rsidRPr="000036EF">
        <w:rPr>
          <w:rFonts w:ascii="GHEA Grapalat" w:eastAsia="Times New Roman" w:hAnsi="GHEA Grapalat" w:cs="Times Armenian"/>
          <w:sz w:val="20"/>
          <w:szCs w:val="24"/>
          <w:lang w:val="af-ZA"/>
        </w:rPr>
        <w:t xml:space="preserve"> </w:t>
      </w:r>
      <w:proofErr w:type="spellStart"/>
      <w:r w:rsidRPr="000036EF">
        <w:rPr>
          <w:rFonts w:ascii="GHEA Grapalat" w:eastAsia="Times New Roman" w:hAnsi="GHEA Grapalat" w:cs="Sylfaen"/>
          <w:sz w:val="20"/>
          <w:szCs w:val="24"/>
        </w:rPr>
        <w:t>պայմանա</w:t>
      </w:r>
      <w:r w:rsidRPr="000036EF">
        <w:rPr>
          <w:rFonts w:ascii="GHEA Grapalat" w:eastAsia="Times New Roman" w:hAnsi="GHEA Grapalat" w:cs="Times Armenian"/>
          <w:sz w:val="20"/>
          <w:szCs w:val="24"/>
        </w:rPr>
        <w:t>գ</w:t>
      </w:r>
      <w:r w:rsidRPr="000036EF">
        <w:rPr>
          <w:rFonts w:ascii="GHEA Grapalat" w:eastAsia="Times New Roman" w:hAnsi="GHEA Grapalat" w:cs="Sylfaen"/>
          <w:sz w:val="20"/>
          <w:szCs w:val="24"/>
        </w:rPr>
        <w:t>իր</w:t>
      </w:r>
      <w:proofErr w:type="spellEnd"/>
      <w:r w:rsidRPr="000036EF">
        <w:rPr>
          <w:rFonts w:ascii="GHEA Grapalat" w:eastAsia="Times New Roman" w:hAnsi="GHEA Grapalat" w:cs="Times Armenian"/>
          <w:sz w:val="20"/>
          <w:szCs w:val="24"/>
          <w:lang w:val="af-ZA"/>
        </w:rPr>
        <w:t xml:space="preserve"> </w:t>
      </w:r>
      <w:proofErr w:type="spellStart"/>
      <w:r w:rsidRPr="000036EF">
        <w:rPr>
          <w:rFonts w:ascii="GHEA Grapalat" w:eastAsia="Times New Roman" w:hAnsi="GHEA Grapalat" w:cs="Sylfaen"/>
          <w:sz w:val="20"/>
          <w:szCs w:val="24"/>
        </w:rPr>
        <w:t>կնքելու</w:t>
      </w:r>
      <w:proofErr w:type="spellEnd"/>
      <w:r w:rsidRPr="000036EF">
        <w:rPr>
          <w:rFonts w:ascii="GHEA Grapalat" w:eastAsia="Times New Roman" w:hAnsi="GHEA Grapalat" w:cs="Times Armenian"/>
          <w:sz w:val="20"/>
          <w:szCs w:val="24"/>
          <w:lang w:val="af-ZA"/>
        </w:rPr>
        <w:t xml:space="preserve"> </w:t>
      </w:r>
      <w:proofErr w:type="spellStart"/>
      <w:r w:rsidRPr="000036EF">
        <w:rPr>
          <w:rFonts w:ascii="GHEA Grapalat" w:eastAsia="Times New Roman" w:hAnsi="GHEA Grapalat" w:cs="Sylfaen"/>
          <w:sz w:val="20"/>
          <w:szCs w:val="24"/>
        </w:rPr>
        <w:t>մասին</w:t>
      </w:r>
      <w:proofErr w:type="spellEnd"/>
      <w:r w:rsidRPr="000036EF">
        <w:rPr>
          <w:rFonts w:ascii="GHEA Grapalat" w:eastAsia="Times New Roman" w:hAnsi="GHEA Grapalat" w:cs="Times Armenian"/>
          <w:sz w:val="20"/>
          <w:szCs w:val="24"/>
          <w:lang w:val="af-ZA"/>
        </w:rPr>
        <w:t xml:space="preserve">, </w:t>
      </w:r>
      <w:proofErr w:type="spellStart"/>
      <w:r w:rsidRPr="000036EF">
        <w:rPr>
          <w:rFonts w:ascii="GHEA Grapalat" w:eastAsia="Times New Roman" w:hAnsi="GHEA Grapalat" w:cs="Sylfaen"/>
          <w:sz w:val="20"/>
          <w:szCs w:val="24"/>
        </w:rPr>
        <w:t>ինչպես</w:t>
      </w:r>
      <w:proofErr w:type="spellEnd"/>
      <w:r w:rsidRPr="000036EF">
        <w:rPr>
          <w:rFonts w:ascii="GHEA Grapalat" w:eastAsia="Times New Roman" w:hAnsi="GHEA Grapalat" w:cs="Times Armenian"/>
          <w:sz w:val="20"/>
          <w:szCs w:val="24"/>
          <w:lang w:val="af-ZA"/>
        </w:rPr>
        <w:t xml:space="preserve"> </w:t>
      </w:r>
      <w:proofErr w:type="spellStart"/>
      <w:r w:rsidRPr="000036EF">
        <w:rPr>
          <w:rFonts w:ascii="GHEA Grapalat" w:eastAsia="Times New Roman" w:hAnsi="GHEA Grapalat" w:cs="Sylfaen"/>
          <w:sz w:val="20"/>
          <w:szCs w:val="24"/>
        </w:rPr>
        <w:t>նաև</w:t>
      </w:r>
      <w:proofErr w:type="spellEnd"/>
      <w:r w:rsidRPr="000036EF">
        <w:rPr>
          <w:rFonts w:ascii="GHEA Grapalat" w:eastAsia="Times New Roman" w:hAnsi="GHEA Grapalat" w:cs="Times Armenian"/>
          <w:sz w:val="20"/>
          <w:szCs w:val="24"/>
          <w:lang w:val="af-ZA"/>
        </w:rPr>
        <w:t xml:space="preserve"> </w:t>
      </w:r>
      <w:proofErr w:type="spellStart"/>
      <w:r w:rsidRPr="000036EF">
        <w:rPr>
          <w:rFonts w:ascii="GHEA Grapalat" w:eastAsia="Times New Roman" w:hAnsi="GHEA Grapalat" w:cs="Sylfaen"/>
          <w:sz w:val="20"/>
          <w:szCs w:val="24"/>
        </w:rPr>
        <w:t>օժանդակելու</w:t>
      </w:r>
      <w:proofErr w:type="spellEnd"/>
      <w:r w:rsidRPr="000036EF">
        <w:rPr>
          <w:rFonts w:ascii="GHEA Grapalat" w:eastAsia="Times New Roman" w:hAnsi="GHEA Grapalat" w:cs="Times Armenian"/>
          <w:sz w:val="20"/>
          <w:szCs w:val="24"/>
          <w:lang w:val="af-ZA"/>
        </w:rPr>
        <w:t xml:space="preserve"> </w:t>
      </w:r>
      <w:proofErr w:type="spellStart"/>
      <w:r w:rsidRPr="000036EF">
        <w:rPr>
          <w:rFonts w:ascii="GHEA Grapalat" w:eastAsia="Times New Roman" w:hAnsi="GHEA Grapalat" w:cs="Sylfaen"/>
          <w:sz w:val="20"/>
          <w:szCs w:val="24"/>
        </w:rPr>
        <w:t>ընթացակար</w:t>
      </w:r>
      <w:r w:rsidRPr="000036EF">
        <w:rPr>
          <w:rFonts w:ascii="GHEA Grapalat" w:eastAsia="Times New Roman" w:hAnsi="GHEA Grapalat" w:cs="Times Armenian"/>
          <w:sz w:val="20"/>
          <w:szCs w:val="24"/>
        </w:rPr>
        <w:t>գ</w:t>
      </w:r>
      <w:r w:rsidRPr="000036EF">
        <w:rPr>
          <w:rFonts w:ascii="GHEA Grapalat" w:eastAsia="Times New Roman" w:hAnsi="GHEA Grapalat" w:cs="Sylfaen"/>
          <w:sz w:val="20"/>
          <w:szCs w:val="24"/>
        </w:rPr>
        <w:t>ի</w:t>
      </w:r>
      <w:proofErr w:type="spellEnd"/>
      <w:r w:rsidRPr="000036EF">
        <w:rPr>
          <w:rFonts w:ascii="GHEA Grapalat" w:eastAsia="Times New Roman" w:hAnsi="GHEA Grapalat" w:cs="Times Armenian"/>
          <w:sz w:val="20"/>
          <w:szCs w:val="24"/>
          <w:lang w:val="af-ZA"/>
        </w:rPr>
        <w:t xml:space="preserve"> </w:t>
      </w:r>
      <w:proofErr w:type="spellStart"/>
      <w:r w:rsidRPr="000036EF">
        <w:rPr>
          <w:rFonts w:ascii="GHEA Grapalat" w:eastAsia="Times New Roman" w:hAnsi="GHEA Grapalat" w:cs="Sylfaen"/>
          <w:sz w:val="20"/>
          <w:szCs w:val="24"/>
        </w:rPr>
        <w:t>հայտը</w:t>
      </w:r>
      <w:proofErr w:type="spellEnd"/>
      <w:r w:rsidRPr="000036EF">
        <w:rPr>
          <w:rFonts w:ascii="GHEA Grapalat" w:eastAsia="Times New Roman" w:hAnsi="GHEA Grapalat" w:cs="Times Armenian"/>
          <w:sz w:val="20"/>
          <w:szCs w:val="24"/>
          <w:lang w:val="af-ZA"/>
        </w:rPr>
        <w:t xml:space="preserve"> </w:t>
      </w:r>
      <w:proofErr w:type="spellStart"/>
      <w:r w:rsidRPr="000036EF">
        <w:rPr>
          <w:rFonts w:ascii="GHEA Grapalat" w:eastAsia="Times New Roman" w:hAnsi="GHEA Grapalat" w:cs="Sylfaen"/>
          <w:sz w:val="20"/>
          <w:szCs w:val="24"/>
        </w:rPr>
        <w:t>պատրաստելիս</w:t>
      </w:r>
      <w:proofErr w:type="spellEnd"/>
      <w:r w:rsidRPr="000036EF">
        <w:rPr>
          <w:rFonts w:ascii="GHEA Grapalat" w:eastAsia="Times New Roman" w:hAnsi="GHEA Grapalat" w:cs="Times Armenian"/>
          <w:sz w:val="20"/>
          <w:szCs w:val="24"/>
          <w:lang w:val="af-ZA"/>
        </w:rPr>
        <w:t>։</w:t>
      </w:r>
    </w:p>
    <w:p w14:paraId="3635057B" w14:textId="77777777" w:rsidR="000036EF" w:rsidRPr="000036EF" w:rsidRDefault="000036EF" w:rsidP="000036EF">
      <w:pPr>
        <w:spacing w:after="0" w:line="240" w:lineRule="auto"/>
        <w:ind w:firstLine="567"/>
        <w:jc w:val="both"/>
        <w:rPr>
          <w:rFonts w:ascii="GHEA Grapalat" w:eastAsia="Times New Roman" w:hAnsi="GHEA Grapalat" w:cs="Times New Roman"/>
          <w:sz w:val="20"/>
          <w:szCs w:val="24"/>
          <w:lang w:val="af-ZA"/>
        </w:rPr>
      </w:pPr>
      <w:proofErr w:type="spellStart"/>
      <w:r w:rsidRPr="000036EF">
        <w:rPr>
          <w:rFonts w:ascii="GHEA Grapalat" w:eastAsia="Times New Roman" w:hAnsi="GHEA Grapalat" w:cs="Sylfaen"/>
          <w:sz w:val="20"/>
          <w:szCs w:val="24"/>
        </w:rPr>
        <w:t>Հայտեր</w:t>
      </w:r>
      <w:proofErr w:type="spellEnd"/>
      <w:r w:rsidRPr="000036EF">
        <w:rPr>
          <w:rFonts w:ascii="GHEA Grapalat" w:eastAsia="Times New Roman" w:hAnsi="GHEA Grapalat" w:cs="Times Armenian"/>
          <w:sz w:val="20"/>
          <w:szCs w:val="24"/>
          <w:lang w:val="af-ZA"/>
        </w:rPr>
        <w:t xml:space="preserve"> </w:t>
      </w:r>
      <w:proofErr w:type="spellStart"/>
      <w:r w:rsidRPr="000036EF">
        <w:rPr>
          <w:rFonts w:ascii="GHEA Grapalat" w:eastAsia="Times New Roman" w:hAnsi="GHEA Grapalat" w:cs="Sylfaen"/>
          <w:sz w:val="20"/>
          <w:szCs w:val="24"/>
        </w:rPr>
        <w:t>կարող</w:t>
      </w:r>
      <w:proofErr w:type="spellEnd"/>
      <w:r w:rsidRPr="000036EF">
        <w:rPr>
          <w:rFonts w:ascii="GHEA Grapalat" w:eastAsia="Times New Roman" w:hAnsi="GHEA Grapalat" w:cs="Times Armenian"/>
          <w:sz w:val="20"/>
          <w:szCs w:val="24"/>
          <w:lang w:val="af-ZA"/>
        </w:rPr>
        <w:t xml:space="preserve"> </w:t>
      </w:r>
      <w:proofErr w:type="spellStart"/>
      <w:r w:rsidRPr="000036EF">
        <w:rPr>
          <w:rFonts w:ascii="GHEA Grapalat" w:eastAsia="Times New Roman" w:hAnsi="GHEA Grapalat" w:cs="Sylfaen"/>
          <w:sz w:val="20"/>
          <w:szCs w:val="24"/>
        </w:rPr>
        <w:t>են</w:t>
      </w:r>
      <w:proofErr w:type="spellEnd"/>
      <w:r w:rsidRPr="000036EF">
        <w:rPr>
          <w:rFonts w:ascii="GHEA Grapalat" w:eastAsia="Times New Roman" w:hAnsi="GHEA Grapalat" w:cs="Times Armenian"/>
          <w:sz w:val="20"/>
          <w:szCs w:val="24"/>
          <w:lang w:val="af-ZA"/>
        </w:rPr>
        <w:t xml:space="preserve"> </w:t>
      </w:r>
      <w:proofErr w:type="spellStart"/>
      <w:r w:rsidRPr="000036EF">
        <w:rPr>
          <w:rFonts w:ascii="GHEA Grapalat" w:eastAsia="Times New Roman" w:hAnsi="GHEA Grapalat" w:cs="Sylfaen"/>
          <w:sz w:val="20"/>
          <w:szCs w:val="24"/>
        </w:rPr>
        <w:t>ներկայացնել</w:t>
      </w:r>
      <w:proofErr w:type="spellEnd"/>
      <w:r w:rsidRPr="000036EF">
        <w:rPr>
          <w:rFonts w:ascii="GHEA Grapalat" w:eastAsia="Times New Roman" w:hAnsi="GHEA Grapalat" w:cs="Times Armenian"/>
          <w:sz w:val="20"/>
          <w:szCs w:val="24"/>
          <w:lang w:val="af-ZA"/>
        </w:rPr>
        <w:t xml:space="preserve"> </w:t>
      </w:r>
      <w:proofErr w:type="spellStart"/>
      <w:r w:rsidRPr="000036EF">
        <w:rPr>
          <w:rFonts w:ascii="GHEA Grapalat" w:eastAsia="Times New Roman" w:hAnsi="GHEA Grapalat" w:cs="Sylfaen"/>
          <w:sz w:val="20"/>
          <w:szCs w:val="24"/>
        </w:rPr>
        <w:t>բոլոր</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անձիք</w:t>
      </w:r>
      <w:proofErr w:type="spellEnd"/>
      <w:r w:rsidRPr="000036EF">
        <w:rPr>
          <w:rFonts w:ascii="GHEA Grapalat" w:eastAsia="Times New Roman" w:hAnsi="GHEA Grapalat" w:cs="Times Armenian"/>
          <w:sz w:val="20"/>
          <w:szCs w:val="24"/>
          <w:lang w:val="af-ZA"/>
        </w:rPr>
        <w:t xml:space="preserve">, </w:t>
      </w:r>
      <w:proofErr w:type="spellStart"/>
      <w:r w:rsidRPr="000036EF">
        <w:rPr>
          <w:rFonts w:ascii="GHEA Grapalat" w:eastAsia="Times New Roman" w:hAnsi="GHEA Grapalat" w:cs="Sylfaen"/>
          <w:sz w:val="20"/>
          <w:szCs w:val="24"/>
        </w:rPr>
        <w:t>անկախ</w:t>
      </w:r>
      <w:proofErr w:type="spellEnd"/>
      <w:r w:rsidRPr="000036EF">
        <w:rPr>
          <w:rFonts w:ascii="GHEA Grapalat" w:eastAsia="Times New Roman" w:hAnsi="GHEA Grapalat" w:cs="Times Armenian"/>
          <w:sz w:val="20"/>
          <w:szCs w:val="24"/>
          <w:lang w:val="af-ZA"/>
        </w:rPr>
        <w:t xml:space="preserve"> </w:t>
      </w:r>
      <w:proofErr w:type="spellStart"/>
      <w:r w:rsidRPr="000036EF">
        <w:rPr>
          <w:rFonts w:ascii="GHEA Grapalat" w:eastAsia="Times New Roman" w:hAnsi="GHEA Grapalat" w:cs="Sylfaen"/>
          <w:sz w:val="20"/>
          <w:szCs w:val="24"/>
        </w:rPr>
        <w:t>նրանց</w:t>
      </w:r>
      <w:proofErr w:type="spellEnd"/>
      <w:r w:rsidRPr="000036EF">
        <w:rPr>
          <w:rFonts w:ascii="GHEA Grapalat" w:eastAsia="Times New Roman" w:hAnsi="GHEA Grapalat" w:cs="Times Armenian"/>
          <w:sz w:val="20"/>
          <w:szCs w:val="24"/>
          <w:lang w:val="af-ZA"/>
        </w:rPr>
        <w:t xml:space="preserve">` </w:t>
      </w:r>
      <w:proofErr w:type="spellStart"/>
      <w:r w:rsidRPr="000036EF">
        <w:rPr>
          <w:rFonts w:ascii="GHEA Grapalat" w:eastAsia="Times New Roman" w:hAnsi="GHEA Grapalat" w:cs="Sylfaen"/>
          <w:sz w:val="20"/>
          <w:szCs w:val="24"/>
        </w:rPr>
        <w:t>օտարերկրյա</w:t>
      </w:r>
      <w:proofErr w:type="spellEnd"/>
      <w:r w:rsidRPr="000036EF">
        <w:rPr>
          <w:rFonts w:ascii="GHEA Grapalat" w:eastAsia="Times New Roman" w:hAnsi="GHEA Grapalat" w:cs="Times Armenian"/>
          <w:sz w:val="20"/>
          <w:szCs w:val="24"/>
          <w:lang w:val="af-ZA"/>
        </w:rPr>
        <w:t xml:space="preserve"> </w:t>
      </w:r>
      <w:proofErr w:type="spellStart"/>
      <w:r w:rsidRPr="000036EF">
        <w:rPr>
          <w:rFonts w:ascii="GHEA Grapalat" w:eastAsia="Times New Roman" w:hAnsi="GHEA Grapalat" w:cs="Sylfaen"/>
          <w:sz w:val="20"/>
          <w:szCs w:val="24"/>
        </w:rPr>
        <w:t>ֆիզիկական</w:t>
      </w:r>
      <w:proofErr w:type="spellEnd"/>
      <w:r w:rsidRPr="000036EF">
        <w:rPr>
          <w:rFonts w:ascii="GHEA Grapalat" w:eastAsia="Times New Roman" w:hAnsi="GHEA Grapalat" w:cs="Times Armenian"/>
          <w:sz w:val="20"/>
          <w:szCs w:val="24"/>
          <w:lang w:val="af-ZA"/>
        </w:rPr>
        <w:t xml:space="preserve"> </w:t>
      </w:r>
      <w:proofErr w:type="spellStart"/>
      <w:r w:rsidRPr="000036EF">
        <w:rPr>
          <w:rFonts w:ascii="GHEA Grapalat" w:eastAsia="Times New Roman" w:hAnsi="GHEA Grapalat" w:cs="Sylfaen"/>
          <w:sz w:val="20"/>
          <w:szCs w:val="24"/>
        </w:rPr>
        <w:t>անձ</w:t>
      </w:r>
      <w:proofErr w:type="spellEnd"/>
      <w:r w:rsidRPr="000036EF">
        <w:rPr>
          <w:rFonts w:ascii="GHEA Grapalat" w:eastAsia="Times New Roman" w:hAnsi="GHEA Grapalat" w:cs="Times Armenian"/>
          <w:sz w:val="20"/>
          <w:szCs w:val="24"/>
          <w:lang w:val="af-ZA"/>
        </w:rPr>
        <w:t xml:space="preserve">, </w:t>
      </w:r>
      <w:proofErr w:type="spellStart"/>
      <w:r w:rsidRPr="000036EF">
        <w:rPr>
          <w:rFonts w:ascii="GHEA Grapalat" w:eastAsia="Times New Roman" w:hAnsi="GHEA Grapalat" w:cs="Sylfaen"/>
          <w:sz w:val="20"/>
          <w:szCs w:val="24"/>
        </w:rPr>
        <w:t>կազմակերպություն</w:t>
      </w:r>
      <w:proofErr w:type="spellEnd"/>
      <w:r w:rsidRPr="000036EF">
        <w:rPr>
          <w:rFonts w:ascii="GHEA Grapalat" w:eastAsia="Times New Roman" w:hAnsi="GHEA Grapalat" w:cs="Times Armenian"/>
          <w:sz w:val="20"/>
          <w:szCs w:val="24"/>
          <w:lang w:val="af-ZA"/>
        </w:rPr>
        <w:t xml:space="preserve">, </w:t>
      </w:r>
      <w:proofErr w:type="spellStart"/>
      <w:r w:rsidRPr="000036EF">
        <w:rPr>
          <w:rFonts w:ascii="GHEA Grapalat" w:eastAsia="Times New Roman" w:hAnsi="GHEA Grapalat" w:cs="Sylfaen"/>
          <w:sz w:val="20"/>
          <w:szCs w:val="24"/>
        </w:rPr>
        <w:t>քաղաքացիություն</w:t>
      </w:r>
      <w:proofErr w:type="spellEnd"/>
      <w:r w:rsidRPr="000036EF">
        <w:rPr>
          <w:rFonts w:ascii="GHEA Grapalat" w:eastAsia="Times New Roman" w:hAnsi="GHEA Grapalat" w:cs="Times Armenian"/>
          <w:sz w:val="20"/>
          <w:szCs w:val="24"/>
          <w:lang w:val="af-ZA"/>
        </w:rPr>
        <w:t xml:space="preserve"> </w:t>
      </w:r>
      <w:proofErr w:type="spellStart"/>
      <w:r w:rsidRPr="000036EF">
        <w:rPr>
          <w:rFonts w:ascii="GHEA Grapalat" w:eastAsia="Times New Roman" w:hAnsi="GHEA Grapalat" w:cs="Sylfaen"/>
          <w:sz w:val="20"/>
          <w:szCs w:val="24"/>
        </w:rPr>
        <w:t>չունեցող</w:t>
      </w:r>
      <w:proofErr w:type="spellEnd"/>
      <w:r w:rsidRPr="000036EF">
        <w:rPr>
          <w:rFonts w:ascii="GHEA Grapalat" w:eastAsia="Times New Roman" w:hAnsi="GHEA Grapalat" w:cs="Times Armenian"/>
          <w:sz w:val="20"/>
          <w:szCs w:val="24"/>
          <w:lang w:val="af-ZA"/>
        </w:rPr>
        <w:t xml:space="preserve"> </w:t>
      </w:r>
      <w:proofErr w:type="spellStart"/>
      <w:r w:rsidRPr="000036EF">
        <w:rPr>
          <w:rFonts w:ascii="GHEA Grapalat" w:eastAsia="Times New Roman" w:hAnsi="GHEA Grapalat" w:cs="Sylfaen"/>
          <w:sz w:val="20"/>
          <w:szCs w:val="24"/>
        </w:rPr>
        <w:t>անձ</w:t>
      </w:r>
      <w:proofErr w:type="spellEnd"/>
      <w:r w:rsidRPr="000036EF">
        <w:rPr>
          <w:rFonts w:ascii="GHEA Grapalat" w:eastAsia="Times New Roman" w:hAnsi="GHEA Grapalat" w:cs="Times Armenian"/>
          <w:sz w:val="20"/>
          <w:szCs w:val="24"/>
          <w:lang w:val="af-ZA"/>
        </w:rPr>
        <w:t xml:space="preserve"> </w:t>
      </w:r>
      <w:proofErr w:type="spellStart"/>
      <w:r w:rsidRPr="000036EF">
        <w:rPr>
          <w:rFonts w:ascii="GHEA Grapalat" w:eastAsia="Times New Roman" w:hAnsi="GHEA Grapalat" w:cs="Sylfaen"/>
          <w:sz w:val="20"/>
          <w:szCs w:val="24"/>
        </w:rPr>
        <w:t>լինելու</w:t>
      </w:r>
      <w:proofErr w:type="spellEnd"/>
      <w:r w:rsidRPr="000036EF">
        <w:rPr>
          <w:rFonts w:ascii="GHEA Grapalat" w:eastAsia="Times New Roman" w:hAnsi="GHEA Grapalat" w:cs="Times Armenian"/>
          <w:sz w:val="20"/>
          <w:szCs w:val="24"/>
          <w:lang w:val="af-ZA"/>
        </w:rPr>
        <w:t xml:space="preserve"> </w:t>
      </w:r>
      <w:proofErr w:type="spellStart"/>
      <w:r w:rsidRPr="000036EF">
        <w:rPr>
          <w:rFonts w:ascii="GHEA Grapalat" w:eastAsia="Times New Roman" w:hAnsi="GHEA Grapalat" w:cs="Sylfaen"/>
          <w:sz w:val="20"/>
          <w:szCs w:val="24"/>
        </w:rPr>
        <w:t>հան</w:t>
      </w:r>
      <w:r w:rsidRPr="000036EF">
        <w:rPr>
          <w:rFonts w:ascii="GHEA Grapalat" w:eastAsia="Times New Roman" w:hAnsi="GHEA Grapalat" w:cs="Times Armenian"/>
          <w:sz w:val="20"/>
          <w:szCs w:val="24"/>
        </w:rPr>
        <w:t>գ</w:t>
      </w:r>
      <w:r w:rsidRPr="000036EF">
        <w:rPr>
          <w:rFonts w:ascii="GHEA Grapalat" w:eastAsia="Times New Roman" w:hAnsi="GHEA Grapalat" w:cs="Sylfaen"/>
          <w:sz w:val="20"/>
          <w:szCs w:val="24"/>
        </w:rPr>
        <w:t>ամանքից</w:t>
      </w:r>
      <w:proofErr w:type="spellEnd"/>
      <w:r w:rsidRPr="000036EF">
        <w:rPr>
          <w:rFonts w:ascii="GHEA Grapalat" w:eastAsia="Times New Roman" w:hAnsi="GHEA Grapalat" w:cs="Times Armenian"/>
          <w:sz w:val="20"/>
          <w:szCs w:val="24"/>
          <w:lang w:val="af-ZA"/>
        </w:rPr>
        <w:t>։</w:t>
      </w:r>
    </w:p>
    <w:p w14:paraId="2B20224A" w14:textId="77777777" w:rsidR="000036EF" w:rsidRPr="000036EF" w:rsidRDefault="000036EF" w:rsidP="000036EF">
      <w:pPr>
        <w:spacing w:after="0" w:line="240" w:lineRule="auto"/>
        <w:ind w:firstLine="567"/>
        <w:jc w:val="both"/>
        <w:rPr>
          <w:rFonts w:ascii="GHEA Grapalat" w:eastAsia="Times New Roman" w:hAnsi="GHEA Grapalat" w:cs="Times Armenian"/>
          <w:sz w:val="20"/>
          <w:szCs w:val="24"/>
          <w:lang w:val="af-ZA"/>
        </w:rPr>
      </w:pPr>
      <w:proofErr w:type="spellStart"/>
      <w:r w:rsidRPr="000036EF">
        <w:rPr>
          <w:rFonts w:ascii="GHEA Grapalat" w:eastAsia="Times New Roman" w:hAnsi="GHEA Grapalat" w:cs="Sylfaen"/>
          <w:sz w:val="20"/>
          <w:szCs w:val="24"/>
        </w:rPr>
        <w:t>Սույն</w:t>
      </w:r>
      <w:proofErr w:type="spellEnd"/>
      <w:r w:rsidRPr="000036EF">
        <w:rPr>
          <w:rFonts w:ascii="GHEA Grapalat" w:eastAsia="Times New Roman" w:hAnsi="GHEA Grapalat" w:cs="Times Armenian"/>
          <w:sz w:val="20"/>
          <w:szCs w:val="24"/>
          <w:lang w:val="af-ZA"/>
        </w:rPr>
        <w:t xml:space="preserve"> </w:t>
      </w:r>
      <w:proofErr w:type="spellStart"/>
      <w:r w:rsidRPr="000036EF">
        <w:rPr>
          <w:rFonts w:ascii="GHEA Grapalat" w:eastAsia="Times New Roman" w:hAnsi="GHEA Grapalat" w:cs="Sylfaen"/>
          <w:sz w:val="20"/>
          <w:szCs w:val="24"/>
        </w:rPr>
        <w:t>ընթացակար</w:t>
      </w:r>
      <w:r w:rsidRPr="000036EF">
        <w:rPr>
          <w:rFonts w:ascii="GHEA Grapalat" w:eastAsia="Times New Roman" w:hAnsi="GHEA Grapalat" w:cs="Times Armenian"/>
          <w:sz w:val="20"/>
          <w:szCs w:val="24"/>
        </w:rPr>
        <w:t>գ</w:t>
      </w:r>
      <w:r w:rsidRPr="000036EF">
        <w:rPr>
          <w:rFonts w:ascii="GHEA Grapalat" w:eastAsia="Times New Roman" w:hAnsi="GHEA Grapalat" w:cs="Sylfaen"/>
          <w:sz w:val="20"/>
          <w:szCs w:val="24"/>
        </w:rPr>
        <w:t>ի</w:t>
      </w:r>
      <w:proofErr w:type="spellEnd"/>
      <w:r w:rsidRPr="000036EF">
        <w:rPr>
          <w:rFonts w:ascii="GHEA Grapalat" w:eastAsia="Times New Roman" w:hAnsi="GHEA Grapalat" w:cs="Times Armenian"/>
          <w:sz w:val="20"/>
          <w:szCs w:val="24"/>
          <w:lang w:val="af-ZA"/>
        </w:rPr>
        <w:t xml:space="preserve"> </w:t>
      </w:r>
      <w:proofErr w:type="spellStart"/>
      <w:r w:rsidRPr="000036EF">
        <w:rPr>
          <w:rFonts w:ascii="GHEA Grapalat" w:eastAsia="Times New Roman" w:hAnsi="GHEA Grapalat" w:cs="Sylfaen"/>
          <w:sz w:val="20"/>
          <w:szCs w:val="24"/>
        </w:rPr>
        <w:t>հետ</w:t>
      </w:r>
      <w:proofErr w:type="spellEnd"/>
      <w:r w:rsidRPr="000036EF">
        <w:rPr>
          <w:rFonts w:ascii="GHEA Grapalat" w:eastAsia="Times New Roman" w:hAnsi="GHEA Grapalat" w:cs="Times Armenian"/>
          <w:sz w:val="20"/>
          <w:szCs w:val="24"/>
          <w:lang w:val="af-ZA"/>
        </w:rPr>
        <w:t xml:space="preserve"> </w:t>
      </w:r>
      <w:proofErr w:type="spellStart"/>
      <w:r w:rsidRPr="000036EF">
        <w:rPr>
          <w:rFonts w:ascii="GHEA Grapalat" w:eastAsia="Times New Roman" w:hAnsi="GHEA Grapalat" w:cs="Sylfaen"/>
          <w:sz w:val="20"/>
          <w:szCs w:val="24"/>
        </w:rPr>
        <w:t>կապված</w:t>
      </w:r>
      <w:proofErr w:type="spellEnd"/>
      <w:r w:rsidRPr="000036EF">
        <w:rPr>
          <w:rFonts w:ascii="GHEA Grapalat" w:eastAsia="Times New Roman" w:hAnsi="GHEA Grapalat" w:cs="Times Armenian"/>
          <w:sz w:val="20"/>
          <w:szCs w:val="24"/>
          <w:lang w:val="af-ZA"/>
        </w:rPr>
        <w:t xml:space="preserve"> </w:t>
      </w:r>
      <w:proofErr w:type="spellStart"/>
      <w:r w:rsidRPr="000036EF">
        <w:rPr>
          <w:rFonts w:ascii="GHEA Grapalat" w:eastAsia="Times New Roman" w:hAnsi="GHEA Grapalat" w:cs="Sylfaen"/>
          <w:sz w:val="20"/>
          <w:szCs w:val="24"/>
        </w:rPr>
        <w:t>հարաբերությունների</w:t>
      </w:r>
      <w:proofErr w:type="spellEnd"/>
      <w:r w:rsidRPr="000036EF">
        <w:rPr>
          <w:rFonts w:ascii="GHEA Grapalat" w:eastAsia="Times New Roman" w:hAnsi="GHEA Grapalat" w:cs="Times Armenian"/>
          <w:sz w:val="20"/>
          <w:szCs w:val="24"/>
          <w:lang w:val="af-ZA"/>
        </w:rPr>
        <w:t xml:space="preserve"> </w:t>
      </w:r>
      <w:proofErr w:type="spellStart"/>
      <w:r w:rsidRPr="000036EF">
        <w:rPr>
          <w:rFonts w:ascii="GHEA Grapalat" w:eastAsia="Times New Roman" w:hAnsi="GHEA Grapalat" w:cs="Sylfaen"/>
          <w:sz w:val="20"/>
          <w:szCs w:val="24"/>
        </w:rPr>
        <w:t>նկատմամբ</w:t>
      </w:r>
      <w:proofErr w:type="spellEnd"/>
      <w:r w:rsidRPr="000036EF">
        <w:rPr>
          <w:rFonts w:ascii="GHEA Grapalat" w:eastAsia="Times New Roman" w:hAnsi="GHEA Grapalat" w:cs="Times Armenian"/>
          <w:sz w:val="20"/>
          <w:szCs w:val="24"/>
          <w:lang w:val="af-ZA"/>
        </w:rPr>
        <w:t xml:space="preserve"> </w:t>
      </w:r>
      <w:proofErr w:type="spellStart"/>
      <w:r w:rsidRPr="000036EF">
        <w:rPr>
          <w:rFonts w:ascii="GHEA Grapalat" w:eastAsia="Times New Roman" w:hAnsi="GHEA Grapalat" w:cs="Sylfaen"/>
          <w:sz w:val="20"/>
          <w:szCs w:val="24"/>
        </w:rPr>
        <w:t>կիրառվում</w:t>
      </w:r>
      <w:proofErr w:type="spellEnd"/>
      <w:r w:rsidRPr="000036EF">
        <w:rPr>
          <w:rFonts w:ascii="GHEA Grapalat" w:eastAsia="Times New Roman" w:hAnsi="GHEA Grapalat" w:cs="Times Armenian"/>
          <w:sz w:val="20"/>
          <w:szCs w:val="24"/>
          <w:lang w:val="af-ZA"/>
        </w:rPr>
        <w:t xml:space="preserve"> </w:t>
      </w:r>
      <w:r w:rsidRPr="000036EF">
        <w:rPr>
          <w:rFonts w:ascii="GHEA Grapalat" w:eastAsia="Times New Roman" w:hAnsi="GHEA Grapalat" w:cs="Sylfaen"/>
          <w:sz w:val="20"/>
          <w:szCs w:val="24"/>
        </w:rPr>
        <w:t>է</w:t>
      </w:r>
      <w:r w:rsidRPr="000036EF">
        <w:rPr>
          <w:rFonts w:ascii="GHEA Grapalat" w:eastAsia="Times New Roman" w:hAnsi="GHEA Grapalat" w:cs="Times Armenian"/>
          <w:sz w:val="20"/>
          <w:szCs w:val="24"/>
          <w:lang w:val="af-ZA"/>
        </w:rPr>
        <w:t xml:space="preserve"> </w:t>
      </w:r>
      <w:proofErr w:type="spellStart"/>
      <w:r w:rsidRPr="000036EF">
        <w:rPr>
          <w:rFonts w:ascii="GHEA Grapalat" w:eastAsia="Times New Roman" w:hAnsi="GHEA Grapalat" w:cs="Sylfaen"/>
          <w:sz w:val="20"/>
          <w:szCs w:val="24"/>
        </w:rPr>
        <w:t>Հայաստանի</w:t>
      </w:r>
      <w:proofErr w:type="spellEnd"/>
      <w:r w:rsidRPr="000036EF">
        <w:rPr>
          <w:rFonts w:ascii="GHEA Grapalat" w:eastAsia="Times New Roman" w:hAnsi="GHEA Grapalat" w:cs="Times Armenian"/>
          <w:sz w:val="20"/>
          <w:szCs w:val="24"/>
          <w:lang w:val="af-ZA"/>
        </w:rPr>
        <w:t xml:space="preserve"> </w:t>
      </w:r>
      <w:proofErr w:type="spellStart"/>
      <w:r w:rsidRPr="000036EF">
        <w:rPr>
          <w:rFonts w:ascii="GHEA Grapalat" w:eastAsia="Times New Roman" w:hAnsi="GHEA Grapalat" w:cs="Sylfaen"/>
          <w:sz w:val="20"/>
          <w:szCs w:val="24"/>
        </w:rPr>
        <w:t>Հանրապետության</w:t>
      </w:r>
      <w:proofErr w:type="spellEnd"/>
      <w:r w:rsidRPr="000036EF">
        <w:rPr>
          <w:rFonts w:ascii="GHEA Grapalat" w:eastAsia="Times New Roman" w:hAnsi="GHEA Grapalat" w:cs="Times Armenian"/>
          <w:sz w:val="20"/>
          <w:szCs w:val="24"/>
          <w:lang w:val="af-ZA"/>
        </w:rPr>
        <w:t xml:space="preserve"> </w:t>
      </w:r>
      <w:proofErr w:type="spellStart"/>
      <w:r w:rsidRPr="000036EF">
        <w:rPr>
          <w:rFonts w:ascii="GHEA Grapalat" w:eastAsia="Times New Roman" w:hAnsi="GHEA Grapalat" w:cs="Sylfaen"/>
          <w:sz w:val="20"/>
          <w:szCs w:val="24"/>
        </w:rPr>
        <w:t>իրավունքը</w:t>
      </w:r>
      <w:proofErr w:type="spellEnd"/>
      <w:r w:rsidRPr="000036EF">
        <w:rPr>
          <w:rFonts w:ascii="GHEA Grapalat" w:eastAsia="Times New Roman" w:hAnsi="GHEA Grapalat" w:cs="Times Armenian"/>
          <w:sz w:val="20"/>
          <w:szCs w:val="24"/>
          <w:lang w:val="af-ZA"/>
        </w:rPr>
        <w:t xml:space="preserve">։ </w:t>
      </w:r>
      <w:proofErr w:type="spellStart"/>
      <w:r w:rsidRPr="000036EF">
        <w:rPr>
          <w:rFonts w:ascii="GHEA Grapalat" w:eastAsia="Times New Roman" w:hAnsi="GHEA Grapalat" w:cs="Sylfaen"/>
          <w:sz w:val="20"/>
          <w:szCs w:val="24"/>
        </w:rPr>
        <w:t>Սույն</w:t>
      </w:r>
      <w:proofErr w:type="spellEnd"/>
      <w:r w:rsidRPr="000036EF">
        <w:rPr>
          <w:rFonts w:ascii="GHEA Grapalat" w:eastAsia="Times New Roman" w:hAnsi="GHEA Grapalat" w:cs="Times Armenian"/>
          <w:sz w:val="20"/>
          <w:szCs w:val="24"/>
          <w:lang w:val="af-ZA"/>
        </w:rPr>
        <w:t xml:space="preserve"> </w:t>
      </w:r>
      <w:proofErr w:type="spellStart"/>
      <w:r w:rsidRPr="000036EF">
        <w:rPr>
          <w:rFonts w:ascii="GHEA Grapalat" w:eastAsia="Times New Roman" w:hAnsi="GHEA Grapalat" w:cs="Sylfaen"/>
          <w:sz w:val="20"/>
          <w:szCs w:val="24"/>
        </w:rPr>
        <w:t>ընթացակար</w:t>
      </w:r>
      <w:r w:rsidRPr="000036EF">
        <w:rPr>
          <w:rFonts w:ascii="GHEA Grapalat" w:eastAsia="Times New Roman" w:hAnsi="GHEA Grapalat" w:cs="Times Armenian"/>
          <w:sz w:val="20"/>
          <w:szCs w:val="24"/>
        </w:rPr>
        <w:t>գ</w:t>
      </w:r>
      <w:r w:rsidRPr="000036EF">
        <w:rPr>
          <w:rFonts w:ascii="GHEA Grapalat" w:eastAsia="Times New Roman" w:hAnsi="GHEA Grapalat" w:cs="Sylfaen"/>
          <w:sz w:val="20"/>
          <w:szCs w:val="24"/>
        </w:rPr>
        <w:t>ի</w:t>
      </w:r>
      <w:proofErr w:type="spellEnd"/>
      <w:r w:rsidRPr="000036EF">
        <w:rPr>
          <w:rFonts w:ascii="GHEA Grapalat" w:eastAsia="Times New Roman" w:hAnsi="GHEA Grapalat" w:cs="Times Armenian"/>
          <w:sz w:val="20"/>
          <w:szCs w:val="24"/>
          <w:lang w:val="af-ZA"/>
        </w:rPr>
        <w:t xml:space="preserve"> </w:t>
      </w:r>
      <w:proofErr w:type="spellStart"/>
      <w:r w:rsidRPr="000036EF">
        <w:rPr>
          <w:rFonts w:ascii="GHEA Grapalat" w:eastAsia="Times New Roman" w:hAnsi="GHEA Grapalat" w:cs="Sylfaen"/>
          <w:sz w:val="20"/>
          <w:szCs w:val="24"/>
        </w:rPr>
        <w:t>հետ</w:t>
      </w:r>
      <w:proofErr w:type="spellEnd"/>
      <w:r w:rsidRPr="000036EF">
        <w:rPr>
          <w:rFonts w:ascii="GHEA Grapalat" w:eastAsia="Times New Roman" w:hAnsi="GHEA Grapalat" w:cs="Times Armenian"/>
          <w:sz w:val="20"/>
          <w:szCs w:val="24"/>
          <w:lang w:val="af-ZA"/>
        </w:rPr>
        <w:t xml:space="preserve"> </w:t>
      </w:r>
      <w:proofErr w:type="spellStart"/>
      <w:r w:rsidRPr="000036EF">
        <w:rPr>
          <w:rFonts w:ascii="GHEA Grapalat" w:eastAsia="Times New Roman" w:hAnsi="GHEA Grapalat" w:cs="Sylfaen"/>
          <w:sz w:val="20"/>
          <w:szCs w:val="24"/>
        </w:rPr>
        <w:t>կապված</w:t>
      </w:r>
      <w:proofErr w:type="spellEnd"/>
      <w:r w:rsidRPr="000036EF">
        <w:rPr>
          <w:rFonts w:ascii="GHEA Grapalat" w:eastAsia="Times New Roman" w:hAnsi="GHEA Grapalat" w:cs="Times Armenian"/>
          <w:sz w:val="20"/>
          <w:szCs w:val="24"/>
          <w:lang w:val="af-ZA"/>
        </w:rPr>
        <w:t xml:space="preserve"> </w:t>
      </w:r>
      <w:proofErr w:type="spellStart"/>
      <w:r w:rsidRPr="000036EF">
        <w:rPr>
          <w:rFonts w:ascii="GHEA Grapalat" w:eastAsia="Times New Roman" w:hAnsi="GHEA Grapalat" w:cs="Sylfaen"/>
          <w:sz w:val="20"/>
          <w:szCs w:val="24"/>
        </w:rPr>
        <w:t>վեճերը</w:t>
      </w:r>
      <w:proofErr w:type="spellEnd"/>
      <w:r w:rsidRPr="000036EF">
        <w:rPr>
          <w:rFonts w:ascii="GHEA Grapalat" w:eastAsia="Times New Roman" w:hAnsi="GHEA Grapalat" w:cs="Times Armenian"/>
          <w:sz w:val="20"/>
          <w:szCs w:val="24"/>
          <w:lang w:val="af-ZA"/>
        </w:rPr>
        <w:t xml:space="preserve"> </w:t>
      </w:r>
      <w:proofErr w:type="spellStart"/>
      <w:r w:rsidRPr="000036EF">
        <w:rPr>
          <w:rFonts w:ascii="GHEA Grapalat" w:eastAsia="Times New Roman" w:hAnsi="GHEA Grapalat" w:cs="Sylfaen"/>
          <w:sz w:val="20"/>
          <w:szCs w:val="24"/>
        </w:rPr>
        <w:t>ենթակա</w:t>
      </w:r>
      <w:proofErr w:type="spellEnd"/>
      <w:r w:rsidRPr="000036EF">
        <w:rPr>
          <w:rFonts w:ascii="GHEA Grapalat" w:eastAsia="Times New Roman" w:hAnsi="GHEA Grapalat" w:cs="Times Armenian"/>
          <w:sz w:val="20"/>
          <w:szCs w:val="24"/>
          <w:lang w:val="af-ZA"/>
        </w:rPr>
        <w:t xml:space="preserve"> </w:t>
      </w:r>
      <w:proofErr w:type="spellStart"/>
      <w:r w:rsidRPr="000036EF">
        <w:rPr>
          <w:rFonts w:ascii="GHEA Grapalat" w:eastAsia="Times New Roman" w:hAnsi="GHEA Grapalat" w:cs="Sylfaen"/>
          <w:sz w:val="20"/>
          <w:szCs w:val="24"/>
        </w:rPr>
        <w:t>են</w:t>
      </w:r>
      <w:proofErr w:type="spellEnd"/>
      <w:r w:rsidRPr="000036EF">
        <w:rPr>
          <w:rFonts w:ascii="GHEA Grapalat" w:eastAsia="Times New Roman" w:hAnsi="GHEA Grapalat" w:cs="Times Armenian"/>
          <w:sz w:val="20"/>
          <w:szCs w:val="24"/>
          <w:lang w:val="af-ZA"/>
        </w:rPr>
        <w:t xml:space="preserve"> </w:t>
      </w:r>
      <w:proofErr w:type="spellStart"/>
      <w:r w:rsidRPr="000036EF">
        <w:rPr>
          <w:rFonts w:ascii="GHEA Grapalat" w:eastAsia="Times New Roman" w:hAnsi="GHEA Grapalat" w:cs="Sylfaen"/>
          <w:sz w:val="20"/>
          <w:szCs w:val="24"/>
        </w:rPr>
        <w:t>քննության</w:t>
      </w:r>
      <w:proofErr w:type="spellEnd"/>
      <w:r w:rsidRPr="000036EF">
        <w:rPr>
          <w:rFonts w:ascii="GHEA Grapalat" w:eastAsia="Times New Roman" w:hAnsi="GHEA Grapalat" w:cs="Times Armenian"/>
          <w:sz w:val="20"/>
          <w:szCs w:val="24"/>
          <w:lang w:val="af-ZA"/>
        </w:rPr>
        <w:t xml:space="preserve"> </w:t>
      </w:r>
      <w:proofErr w:type="spellStart"/>
      <w:r w:rsidRPr="000036EF">
        <w:rPr>
          <w:rFonts w:ascii="GHEA Grapalat" w:eastAsia="Times New Roman" w:hAnsi="GHEA Grapalat" w:cs="Sylfaen"/>
          <w:sz w:val="20"/>
          <w:szCs w:val="24"/>
        </w:rPr>
        <w:t>Հայաստանի</w:t>
      </w:r>
      <w:proofErr w:type="spellEnd"/>
      <w:r w:rsidRPr="000036EF">
        <w:rPr>
          <w:rFonts w:ascii="GHEA Grapalat" w:eastAsia="Times New Roman" w:hAnsi="GHEA Grapalat" w:cs="Times Armenian"/>
          <w:sz w:val="20"/>
          <w:szCs w:val="24"/>
          <w:lang w:val="af-ZA"/>
        </w:rPr>
        <w:t xml:space="preserve"> </w:t>
      </w:r>
      <w:proofErr w:type="spellStart"/>
      <w:r w:rsidRPr="000036EF">
        <w:rPr>
          <w:rFonts w:ascii="GHEA Grapalat" w:eastAsia="Times New Roman" w:hAnsi="GHEA Grapalat" w:cs="Sylfaen"/>
          <w:sz w:val="20"/>
          <w:szCs w:val="24"/>
        </w:rPr>
        <w:t>Հանրապետության</w:t>
      </w:r>
      <w:proofErr w:type="spellEnd"/>
      <w:r w:rsidRPr="000036EF">
        <w:rPr>
          <w:rFonts w:ascii="GHEA Grapalat" w:eastAsia="Times New Roman" w:hAnsi="GHEA Grapalat" w:cs="Times Armenian"/>
          <w:sz w:val="20"/>
          <w:szCs w:val="24"/>
          <w:lang w:val="af-ZA"/>
        </w:rPr>
        <w:t xml:space="preserve"> </w:t>
      </w:r>
      <w:proofErr w:type="spellStart"/>
      <w:r w:rsidRPr="000036EF">
        <w:rPr>
          <w:rFonts w:ascii="GHEA Grapalat" w:eastAsia="Times New Roman" w:hAnsi="GHEA Grapalat" w:cs="Sylfaen"/>
          <w:sz w:val="20"/>
          <w:szCs w:val="24"/>
        </w:rPr>
        <w:t>դատարաններում</w:t>
      </w:r>
      <w:proofErr w:type="spellEnd"/>
      <w:r w:rsidRPr="000036EF">
        <w:rPr>
          <w:rFonts w:ascii="GHEA Grapalat" w:eastAsia="Times New Roman" w:hAnsi="GHEA Grapalat" w:cs="Times Armenian"/>
          <w:sz w:val="20"/>
          <w:szCs w:val="24"/>
          <w:lang w:val="af-ZA"/>
        </w:rPr>
        <w:t xml:space="preserve">։ </w:t>
      </w:r>
    </w:p>
    <w:p w14:paraId="0AD04C39" w14:textId="4994BF75" w:rsidR="000036EF" w:rsidRPr="002B1391" w:rsidRDefault="000036EF" w:rsidP="000036EF">
      <w:pPr>
        <w:spacing w:after="0" w:line="240" w:lineRule="auto"/>
        <w:ind w:firstLine="567"/>
        <w:jc w:val="both"/>
        <w:rPr>
          <w:rFonts w:ascii="GHEA Grapalat" w:eastAsia="Times New Roman" w:hAnsi="GHEA Grapalat" w:cs="Times New Roman"/>
          <w:sz w:val="20"/>
          <w:szCs w:val="20"/>
          <w:lang w:val="hy-AM"/>
        </w:rPr>
      </w:pPr>
      <w:r w:rsidRPr="000036EF">
        <w:rPr>
          <w:rFonts w:ascii="GHEA Grapalat" w:eastAsia="Times New Roman" w:hAnsi="GHEA Grapalat" w:cs="Times New Roman"/>
          <w:sz w:val="20"/>
          <w:szCs w:val="20"/>
          <w:lang w:val="af-ZA"/>
        </w:rPr>
        <w:t xml:space="preserve">Գնահատող հանձնաժողովի քարտուղարի էլեկտրոնային փոստի հասցեն է` </w:t>
      </w:r>
      <w:r w:rsidR="00B20BA6" w:rsidRPr="00B20BA6">
        <w:rPr>
          <w:rFonts w:ascii="GHEA Grapalat" w:eastAsia="Times New Roman" w:hAnsi="GHEA Grapalat" w:cs="Times New Roman"/>
          <w:sz w:val="20"/>
          <w:szCs w:val="20"/>
          <w:lang w:val="af-ZA"/>
        </w:rPr>
        <w:t>meghradzor@mail.ru</w:t>
      </w:r>
      <w:r w:rsidR="002B1391">
        <w:rPr>
          <w:rFonts w:ascii="GHEA Grapalat" w:eastAsia="Times New Roman" w:hAnsi="GHEA Grapalat" w:cs="Times New Roman"/>
          <w:sz w:val="24"/>
          <w:szCs w:val="24"/>
          <w:lang w:val="hy-AM"/>
        </w:rPr>
        <w:t>.</w:t>
      </w:r>
    </w:p>
    <w:p w14:paraId="7408EA4A" w14:textId="77777777" w:rsidR="000036EF" w:rsidRPr="000036EF" w:rsidRDefault="000036EF" w:rsidP="000036EF">
      <w:pPr>
        <w:spacing w:after="0" w:line="240" w:lineRule="auto"/>
        <w:jc w:val="center"/>
        <w:rPr>
          <w:rFonts w:ascii="GHEA Grapalat" w:eastAsia="Times New Roman" w:hAnsi="GHEA Grapalat" w:cs="Times New Roman"/>
          <w:sz w:val="24"/>
          <w:lang w:val="af-ZA"/>
        </w:rPr>
      </w:pPr>
      <w:r w:rsidRPr="000036EF">
        <w:rPr>
          <w:rFonts w:ascii="GHEA Grapalat" w:eastAsia="Times New Roman" w:hAnsi="GHEA Grapalat" w:cs="Times New Roman"/>
          <w:sz w:val="16"/>
          <w:szCs w:val="16"/>
          <w:lang w:val="af-ZA"/>
        </w:rPr>
        <w:br w:type="page"/>
      </w:r>
      <w:proofErr w:type="gramStart"/>
      <w:r w:rsidRPr="000036EF">
        <w:rPr>
          <w:rFonts w:ascii="GHEA Grapalat" w:eastAsia="Times New Roman" w:hAnsi="GHEA Grapalat" w:cs="Sylfaen"/>
          <w:sz w:val="24"/>
        </w:rPr>
        <w:lastRenderedPageBreak/>
        <w:t>ՄԱՍ</w:t>
      </w:r>
      <w:r w:rsidRPr="000036EF">
        <w:rPr>
          <w:rFonts w:ascii="GHEA Grapalat" w:eastAsia="Times New Roman" w:hAnsi="GHEA Grapalat" w:cs="Times Armenian"/>
          <w:sz w:val="24"/>
          <w:lang w:val="af-ZA"/>
        </w:rPr>
        <w:t xml:space="preserve">  I</w:t>
      </w:r>
      <w:proofErr w:type="gramEnd"/>
    </w:p>
    <w:p w14:paraId="151112F2" w14:textId="77777777" w:rsidR="000036EF" w:rsidRPr="000036EF" w:rsidRDefault="000036EF" w:rsidP="000036EF">
      <w:pPr>
        <w:keepNext/>
        <w:spacing w:after="0" w:line="240" w:lineRule="auto"/>
        <w:ind w:firstLine="567"/>
        <w:jc w:val="center"/>
        <w:outlineLvl w:val="2"/>
        <w:rPr>
          <w:rFonts w:ascii="GHEA Grapalat" w:eastAsia="Times New Roman" w:hAnsi="GHEA Grapalat" w:cs="Times New Roman"/>
          <w:i/>
          <w:sz w:val="24"/>
          <w:lang w:val="af-ZA"/>
        </w:rPr>
      </w:pPr>
    </w:p>
    <w:p w14:paraId="4B107D58" w14:textId="77777777" w:rsidR="000036EF" w:rsidRPr="000036EF" w:rsidRDefault="000036EF" w:rsidP="000036EF">
      <w:pPr>
        <w:numPr>
          <w:ilvl w:val="0"/>
          <w:numId w:val="3"/>
        </w:numPr>
        <w:spacing w:after="0" w:line="240" w:lineRule="auto"/>
        <w:jc w:val="center"/>
        <w:rPr>
          <w:rFonts w:ascii="GHEA Grapalat" w:eastAsia="Times New Roman" w:hAnsi="GHEA Grapalat" w:cs="Sylfaen"/>
          <w:b/>
          <w:sz w:val="20"/>
          <w:szCs w:val="24"/>
        </w:rPr>
      </w:pPr>
      <w:proofErr w:type="gramStart"/>
      <w:r w:rsidRPr="000036EF">
        <w:rPr>
          <w:rFonts w:ascii="GHEA Grapalat" w:eastAsia="Times New Roman" w:hAnsi="GHEA Grapalat" w:cs="Sylfaen"/>
          <w:b/>
          <w:sz w:val="20"/>
          <w:szCs w:val="24"/>
        </w:rPr>
        <w:t>ԳՆՄԱՆ  ԱՌԱՐԿԱՅԻ</w:t>
      </w:r>
      <w:proofErr w:type="gramEnd"/>
      <w:r w:rsidRPr="000036EF">
        <w:rPr>
          <w:rFonts w:ascii="GHEA Grapalat" w:eastAsia="Times New Roman" w:hAnsi="GHEA Grapalat" w:cs="Sylfaen"/>
          <w:b/>
          <w:sz w:val="20"/>
          <w:szCs w:val="24"/>
        </w:rPr>
        <w:t xml:space="preserve">  ԲՆՈՒԹԱԳԻՐԸ</w:t>
      </w:r>
    </w:p>
    <w:p w14:paraId="52A571FC" w14:textId="77777777" w:rsidR="000036EF" w:rsidRPr="000036EF" w:rsidRDefault="000036EF" w:rsidP="000036EF">
      <w:pPr>
        <w:spacing w:after="0" w:line="240" w:lineRule="auto"/>
        <w:ind w:left="360"/>
        <w:jc w:val="center"/>
        <w:rPr>
          <w:rFonts w:ascii="GHEA Grapalat" w:eastAsia="Times New Roman" w:hAnsi="GHEA Grapalat" w:cs="Sylfaen"/>
          <w:b/>
          <w:sz w:val="20"/>
          <w:szCs w:val="24"/>
        </w:rPr>
      </w:pPr>
    </w:p>
    <w:p w14:paraId="3012A24C" w14:textId="5F5C13DB" w:rsidR="000036EF" w:rsidRPr="000036EF" w:rsidRDefault="000036EF" w:rsidP="000036EF">
      <w:pPr>
        <w:keepNext/>
        <w:spacing w:after="0" w:line="240" w:lineRule="auto"/>
        <w:ind w:firstLine="567"/>
        <w:jc w:val="both"/>
        <w:outlineLvl w:val="2"/>
        <w:rPr>
          <w:rFonts w:ascii="GHEA Grapalat" w:eastAsia="Times New Roman" w:hAnsi="GHEA Grapalat" w:cs="Times New Roman"/>
          <w:sz w:val="20"/>
          <w:szCs w:val="20"/>
          <w:lang w:val="af-ZA"/>
        </w:rPr>
      </w:pPr>
      <w:r w:rsidRPr="000036EF">
        <w:rPr>
          <w:rFonts w:ascii="GHEA Grapalat" w:eastAsia="Times New Roman" w:hAnsi="GHEA Grapalat" w:cs="Sylfaen"/>
          <w:sz w:val="20"/>
          <w:szCs w:val="20"/>
          <w:lang w:val="en-AU"/>
        </w:rPr>
        <w:t xml:space="preserve">1.1 </w:t>
      </w:r>
      <w:proofErr w:type="spellStart"/>
      <w:r w:rsidRPr="000036EF">
        <w:rPr>
          <w:rFonts w:ascii="GHEA Grapalat" w:eastAsia="Times New Roman" w:hAnsi="GHEA Grapalat" w:cs="Sylfaen"/>
          <w:sz w:val="20"/>
          <w:szCs w:val="20"/>
          <w:lang w:val="en-AU"/>
        </w:rPr>
        <w:t>Գնման</w:t>
      </w:r>
      <w:proofErr w:type="spellEnd"/>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lang w:val="en-AU"/>
        </w:rPr>
        <w:t>առարկա</w:t>
      </w:r>
      <w:proofErr w:type="spellEnd"/>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en-AU"/>
        </w:rPr>
        <w:t>է</w:t>
      </w:r>
      <w:r w:rsidRPr="000036EF">
        <w:rPr>
          <w:rFonts w:ascii="GHEA Grapalat" w:eastAsia="Times New Roman" w:hAnsi="GHEA Grapalat" w:cs="Sylfaen"/>
          <w:sz w:val="20"/>
          <w:szCs w:val="20"/>
          <w:lang w:val="af-ZA"/>
        </w:rPr>
        <w:t xml:space="preserve"> </w:t>
      </w:r>
      <w:proofErr w:type="spellStart"/>
      <w:proofErr w:type="gramStart"/>
      <w:r w:rsidRPr="000036EF">
        <w:rPr>
          <w:rFonts w:ascii="GHEA Grapalat" w:eastAsia="Times New Roman" w:hAnsi="GHEA Grapalat" w:cs="Sylfaen"/>
          <w:sz w:val="20"/>
          <w:szCs w:val="20"/>
          <w:lang w:val="en-AU"/>
        </w:rPr>
        <w:t>հանդիսանում</w:t>
      </w:r>
      <w:proofErr w:type="spellEnd"/>
      <w:r w:rsidRPr="000036EF">
        <w:rPr>
          <w:rFonts w:ascii="GHEA Grapalat" w:eastAsia="Times New Roman" w:hAnsi="GHEA Grapalat" w:cs="Sylfaen"/>
          <w:sz w:val="20"/>
          <w:szCs w:val="20"/>
          <w:lang w:val="af-ZA"/>
        </w:rPr>
        <w:t xml:space="preserve">  </w:t>
      </w:r>
      <w:r w:rsidR="00B20BA6" w:rsidRPr="00B20BA6">
        <w:rPr>
          <w:rFonts w:ascii="GHEA Grapalat" w:eastAsia="Times New Roman" w:hAnsi="GHEA Grapalat" w:cs="Sylfaen"/>
          <w:sz w:val="20"/>
          <w:szCs w:val="20"/>
          <w:lang w:val="hy-AM"/>
        </w:rPr>
        <w:t>Մեղրաձորի</w:t>
      </w:r>
      <w:proofErr w:type="gramEnd"/>
      <w:r w:rsidR="00B20BA6" w:rsidRPr="00B20BA6">
        <w:rPr>
          <w:rFonts w:ascii="GHEA Grapalat" w:eastAsia="Times New Roman" w:hAnsi="GHEA Grapalat" w:cs="Sylfaen"/>
          <w:sz w:val="20"/>
          <w:szCs w:val="20"/>
          <w:lang w:val="hy-AM"/>
        </w:rPr>
        <w:t xml:space="preserve">  համայնքապետարանի</w:t>
      </w:r>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Sylfaen"/>
          <w:sz w:val="20"/>
          <w:szCs w:val="20"/>
          <w:lang w:val="en-AU"/>
        </w:rPr>
        <w:t>կարիքների</w:t>
      </w:r>
      <w:proofErr w:type="spellEnd"/>
      <w:r w:rsidRPr="000036EF">
        <w:rPr>
          <w:rFonts w:ascii="GHEA Grapalat" w:eastAsia="Times New Roman" w:hAnsi="GHEA Grapalat" w:cs="Times Armenian"/>
          <w:sz w:val="20"/>
          <w:szCs w:val="20"/>
          <w:lang w:val="af-ZA"/>
        </w:rPr>
        <w:t xml:space="preserve"> </w:t>
      </w:r>
      <w:proofErr w:type="spellStart"/>
      <w:r w:rsidRPr="000036EF">
        <w:rPr>
          <w:rFonts w:ascii="GHEA Grapalat" w:eastAsia="Times New Roman" w:hAnsi="GHEA Grapalat" w:cs="Sylfaen"/>
          <w:sz w:val="20"/>
          <w:szCs w:val="20"/>
          <w:lang w:val="en-AU"/>
        </w:rPr>
        <w:t>համար</w:t>
      </w:r>
      <w:proofErr w:type="spellEnd"/>
      <w:r w:rsidRPr="000036EF">
        <w:rPr>
          <w:rFonts w:ascii="GHEA Grapalat" w:eastAsia="Times New Roman" w:hAnsi="GHEA Grapalat" w:cs="Times Armenian"/>
          <w:sz w:val="20"/>
          <w:szCs w:val="20"/>
          <w:lang w:val="af-ZA"/>
        </w:rPr>
        <w:t xml:space="preserve">` </w:t>
      </w:r>
      <w:r w:rsidRPr="000036EF">
        <w:rPr>
          <w:rFonts w:ascii="GHEA Grapalat" w:eastAsia="Times New Roman" w:hAnsi="GHEA Grapalat" w:cs="Times New Roman"/>
          <w:sz w:val="20"/>
          <w:szCs w:val="20"/>
          <w:lang w:val="af-ZA"/>
        </w:rPr>
        <w:t>«</w:t>
      </w:r>
      <w:r w:rsidR="00B20BA6" w:rsidRPr="00B20BA6">
        <w:rPr>
          <w:rFonts w:ascii="GHEA Grapalat" w:eastAsia="Times New Roman" w:hAnsi="GHEA Grapalat" w:cs="Sylfaen"/>
          <w:sz w:val="20"/>
          <w:szCs w:val="20"/>
          <w:lang w:val="hy-AM"/>
        </w:rPr>
        <w:t xml:space="preserve">ասֆալտապատման </w:t>
      </w:r>
      <w:r w:rsidR="00B20BA6" w:rsidRPr="00B20BA6">
        <w:rPr>
          <w:rFonts w:ascii="GHEA Grapalat" w:eastAsia="Times New Roman" w:hAnsi="GHEA Grapalat" w:cs="Times Armenian"/>
          <w:sz w:val="20"/>
          <w:szCs w:val="20"/>
          <w:lang w:val="hy-AM"/>
        </w:rPr>
        <w:t>աշխատանքների</w:t>
      </w:r>
      <w:r w:rsidRPr="000036EF">
        <w:rPr>
          <w:rFonts w:ascii="GHEA Grapalat" w:eastAsia="Times New Roman" w:hAnsi="GHEA Grapalat" w:cs="Times Armenian"/>
          <w:sz w:val="20"/>
          <w:szCs w:val="20"/>
          <w:vertAlign w:val="subscript"/>
          <w:lang w:val="af-ZA"/>
        </w:rPr>
        <w:t xml:space="preserve"> </w:t>
      </w:r>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lang w:val="en-AU"/>
        </w:rPr>
        <w:t>ձեռքբերումը</w:t>
      </w:r>
      <w:proofErr w:type="spellEnd"/>
      <w:r w:rsidRPr="000036EF">
        <w:rPr>
          <w:rFonts w:ascii="GHEA Grapalat" w:eastAsia="Times New Roman" w:hAnsi="GHEA Grapalat" w:cs="Times New Roman"/>
          <w:sz w:val="20"/>
          <w:szCs w:val="20"/>
          <w:lang w:val="en-AU"/>
        </w:rPr>
        <w:t xml:space="preserve"> (</w:t>
      </w:r>
      <w:proofErr w:type="spellStart"/>
      <w:r w:rsidRPr="000036EF">
        <w:rPr>
          <w:rFonts w:ascii="GHEA Grapalat" w:eastAsia="Times New Roman" w:hAnsi="GHEA Grapalat" w:cs="Times New Roman"/>
          <w:sz w:val="20"/>
          <w:szCs w:val="20"/>
          <w:lang w:val="en-AU"/>
        </w:rPr>
        <w:t>այսուհետ</w:t>
      </w:r>
      <w:proofErr w:type="spellEnd"/>
      <w:r w:rsidRPr="000036EF">
        <w:rPr>
          <w:rFonts w:ascii="GHEA Grapalat" w:eastAsia="Times New Roman" w:hAnsi="GHEA Grapalat" w:cs="Times New Roman"/>
          <w:sz w:val="20"/>
          <w:szCs w:val="20"/>
          <w:lang w:val="en-AU"/>
        </w:rPr>
        <w:t xml:space="preserve">` </w:t>
      </w:r>
      <w:proofErr w:type="spellStart"/>
      <w:r w:rsidRPr="000036EF">
        <w:rPr>
          <w:rFonts w:ascii="GHEA Grapalat" w:eastAsia="Times New Roman" w:hAnsi="GHEA Grapalat" w:cs="Times New Roman"/>
          <w:sz w:val="20"/>
          <w:szCs w:val="20"/>
          <w:lang w:val="en-AU"/>
        </w:rPr>
        <w:t>նաև</w:t>
      </w:r>
      <w:proofErr w:type="spellEnd"/>
      <w:r w:rsidRPr="000036EF">
        <w:rPr>
          <w:rFonts w:ascii="GHEA Grapalat" w:eastAsia="Times New Roman" w:hAnsi="GHEA Grapalat" w:cs="Times New Roman"/>
          <w:sz w:val="20"/>
          <w:szCs w:val="20"/>
          <w:lang w:val="en-AU"/>
        </w:rPr>
        <w:t xml:space="preserve"> </w:t>
      </w:r>
      <w:proofErr w:type="spellStart"/>
      <w:r w:rsidRPr="000036EF">
        <w:rPr>
          <w:rFonts w:ascii="GHEA Grapalat" w:eastAsia="Times New Roman" w:hAnsi="GHEA Grapalat" w:cs="Times New Roman"/>
          <w:sz w:val="20"/>
          <w:szCs w:val="20"/>
          <w:lang w:val="en-AU"/>
        </w:rPr>
        <w:t>աշխատանք</w:t>
      </w:r>
      <w:proofErr w:type="spellEnd"/>
      <w:r w:rsidRPr="000036EF">
        <w:rPr>
          <w:rFonts w:ascii="GHEA Grapalat" w:eastAsia="Times New Roman" w:hAnsi="GHEA Grapalat" w:cs="Times New Roman"/>
          <w:sz w:val="20"/>
          <w:szCs w:val="20"/>
          <w:lang w:val="en-AU"/>
        </w:rPr>
        <w:t>)</w:t>
      </w:r>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lang w:val="en-AU"/>
        </w:rPr>
        <w:t>որոնք</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lang w:val="en-AU"/>
        </w:rPr>
        <w:t>խմբավորված</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lang w:val="en-AU"/>
        </w:rPr>
        <w:t>են</w:t>
      </w:r>
      <w:proofErr w:type="spellEnd"/>
      <w:r w:rsidRPr="000036EF">
        <w:rPr>
          <w:rFonts w:ascii="GHEA Grapalat" w:eastAsia="Times New Roman" w:hAnsi="GHEA Grapalat" w:cs="Times New Roman"/>
          <w:sz w:val="20"/>
          <w:szCs w:val="20"/>
          <w:lang w:val="af-ZA"/>
        </w:rPr>
        <w:t xml:space="preserve"> «</w:t>
      </w:r>
      <w:r w:rsidR="00B20BA6" w:rsidRPr="00B20BA6">
        <w:rPr>
          <w:rFonts w:ascii="GHEA Grapalat" w:eastAsia="Times New Roman" w:hAnsi="GHEA Grapalat" w:cs="Times New Roman"/>
          <w:sz w:val="20"/>
          <w:szCs w:val="20"/>
          <w:lang w:val="hy-AM"/>
        </w:rPr>
        <w:t>6</w:t>
      </w:r>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Sylfaen"/>
          <w:sz w:val="20"/>
          <w:szCs w:val="20"/>
          <w:lang w:val="en-AU"/>
        </w:rPr>
        <w:t>չափաբաժիներում</w:t>
      </w:r>
      <w:proofErr w:type="spellEnd"/>
      <w:r w:rsidRPr="000036EF">
        <w:rPr>
          <w:rFonts w:ascii="GHEA Grapalat" w:eastAsia="Times New Roman" w:hAnsi="GHEA Grapalat" w:cs="Times Armenian"/>
          <w:sz w:val="20"/>
          <w:szCs w:val="2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8820"/>
      </w:tblGrid>
      <w:tr w:rsidR="000036EF" w:rsidRPr="000036EF" w14:paraId="0B0F11A3" w14:textId="77777777" w:rsidTr="00E27A65">
        <w:tc>
          <w:tcPr>
            <w:tcW w:w="1530" w:type="dxa"/>
            <w:vAlign w:val="center"/>
          </w:tcPr>
          <w:p w14:paraId="55E8F79A" w14:textId="77777777" w:rsidR="000036EF" w:rsidRPr="000036EF" w:rsidRDefault="000036EF" w:rsidP="000036EF">
            <w:pPr>
              <w:spacing w:after="0" w:line="240" w:lineRule="auto"/>
              <w:jc w:val="center"/>
              <w:rPr>
                <w:rFonts w:ascii="GHEA Grapalat" w:eastAsia="Times New Roman" w:hAnsi="GHEA Grapalat" w:cs="Times New Roman"/>
                <w:b/>
                <w:bCs/>
                <w:i/>
                <w:iCs/>
                <w:sz w:val="14"/>
                <w:szCs w:val="14"/>
                <w:lang w:val="af-ZA"/>
              </w:rPr>
            </w:pPr>
            <w:r w:rsidRPr="000036EF">
              <w:rPr>
                <w:rFonts w:ascii="GHEA Grapalat" w:eastAsia="Times New Roman" w:hAnsi="GHEA Grapalat" w:cs="Times New Roman"/>
                <w:b/>
                <w:bCs/>
                <w:i/>
                <w:iCs/>
                <w:sz w:val="14"/>
                <w:szCs w:val="14"/>
                <w:lang w:val="af-ZA"/>
              </w:rPr>
              <w:t>Չափաբաժինների համարները</w:t>
            </w:r>
          </w:p>
        </w:tc>
        <w:tc>
          <w:tcPr>
            <w:tcW w:w="8820" w:type="dxa"/>
            <w:vAlign w:val="center"/>
          </w:tcPr>
          <w:p w14:paraId="656FBF69" w14:textId="77777777" w:rsidR="000036EF" w:rsidRPr="000036EF" w:rsidRDefault="000036EF" w:rsidP="000036EF">
            <w:pPr>
              <w:spacing w:after="0" w:line="240" w:lineRule="auto"/>
              <w:jc w:val="center"/>
              <w:rPr>
                <w:rFonts w:ascii="GHEA Grapalat" w:eastAsia="Times New Roman" w:hAnsi="GHEA Grapalat" w:cs="Times New Roman"/>
                <w:b/>
                <w:bCs/>
                <w:i/>
                <w:iCs/>
                <w:sz w:val="20"/>
                <w:szCs w:val="20"/>
                <w:lang w:val="af-ZA"/>
              </w:rPr>
            </w:pPr>
            <w:r w:rsidRPr="000036EF">
              <w:rPr>
                <w:rFonts w:ascii="GHEA Grapalat" w:eastAsia="Times New Roman" w:hAnsi="GHEA Grapalat" w:cs="Times New Roman"/>
                <w:b/>
                <w:bCs/>
                <w:i/>
                <w:iCs/>
                <w:sz w:val="20"/>
                <w:szCs w:val="20"/>
                <w:lang w:val="af-ZA"/>
              </w:rPr>
              <w:t>Չափաբաժնի անվանումը</w:t>
            </w:r>
          </w:p>
        </w:tc>
      </w:tr>
      <w:tr w:rsidR="000036EF" w:rsidRPr="008861A1" w14:paraId="04C40B3C" w14:textId="77777777" w:rsidTr="00E27A65">
        <w:tc>
          <w:tcPr>
            <w:tcW w:w="1530" w:type="dxa"/>
            <w:vAlign w:val="center"/>
          </w:tcPr>
          <w:p w14:paraId="5C2462AB" w14:textId="77777777" w:rsidR="000036EF" w:rsidRPr="000036EF" w:rsidRDefault="000036EF" w:rsidP="000036EF">
            <w:pPr>
              <w:spacing w:after="0" w:line="240" w:lineRule="auto"/>
              <w:jc w:val="center"/>
              <w:rPr>
                <w:rFonts w:ascii="GHEA Grapalat" w:eastAsia="Times New Roman" w:hAnsi="GHEA Grapalat" w:cs="Times New Roman"/>
                <w:sz w:val="16"/>
                <w:szCs w:val="20"/>
                <w:lang w:val="af-ZA"/>
              </w:rPr>
            </w:pPr>
            <w:r w:rsidRPr="000036EF">
              <w:rPr>
                <w:rFonts w:ascii="GHEA Grapalat" w:eastAsia="Times New Roman" w:hAnsi="GHEA Grapalat" w:cs="Times New Roman"/>
                <w:sz w:val="16"/>
                <w:szCs w:val="20"/>
                <w:lang w:val="af-ZA"/>
              </w:rPr>
              <w:t>1</w:t>
            </w:r>
          </w:p>
        </w:tc>
        <w:tc>
          <w:tcPr>
            <w:tcW w:w="8820" w:type="dxa"/>
            <w:vAlign w:val="center"/>
          </w:tcPr>
          <w:p w14:paraId="7AEA2CC2" w14:textId="14CCD451" w:rsidR="000036EF" w:rsidRPr="000036EF" w:rsidRDefault="00B20BA6" w:rsidP="000036EF">
            <w:pPr>
              <w:spacing w:after="0" w:line="240" w:lineRule="auto"/>
              <w:jc w:val="both"/>
              <w:rPr>
                <w:rFonts w:ascii="GHEA Grapalat" w:eastAsia="Times New Roman" w:hAnsi="GHEA Grapalat" w:cs="Times New Roman"/>
                <w:sz w:val="20"/>
                <w:szCs w:val="20"/>
                <w:vertAlign w:val="subscript"/>
                <w:lang w:val="hy-AM"/>
              </w:rPr>
            </w:pPr>
            <w:r w:rsidRPr="00B20BA6">
              <w:rPr>
                <w:rFonts w:ascii="GHEA Grapalat" w:eastAsia="Times New Roman" w:hAnsi="GHEA Grapalat" w:cs="Times New Roman"/>
                <w:sz w:val="20"/>
                <w:szCs w:val="20"/>
                <w:lang w:val="hy-AM"/>
              </w:rPr>
              <w:t>Գ</w:t>
            </w:r>
            <w:r w:rsidRPr="00B20BA6">
              <w:rPr>
                <w:rFonts w:ascii="GHEA Grapalat" w:eastAsia="Times New Roman" w:hAnsi="GHEA Grapalat" w:cs="Times New Roman"/>
                <w:sz w:val="20"/>
                <w:szCs w:val="20"/>
                <w:lang w:val="af-ZA"/>
              </w:rPr>
              <w:t>.</w:t>
            </w:r>
            <w:r w:rsidRPr="00B20BA6">
              <w:rPr>
                <w:rFonts w:ascii="GHEA Grapalat" w:eastAsia="Times New Roman" w:hAnsi="GHEA Grapalat" w:cs="Times New Roman"/>
                <w:sz w:val="20"/>
                <w:szCs w:val="20"/>
                <w:lang w:val="hy-AM"/>
              </w:rPr>
              <w:t>Մեղրաձոր</w:t>
            </w:r>
            <w:r w:rsidRPr="00B20BA6">
              <w:rPr>
                <w:rFonts w:ascii="GHEA Grapalat" w:eastAsia="Times New Roman" w:hAnsi="GHEA Grapalat" w:cs="Times New Roman"/>
                <w:sz w:val="20"/>
                <w:szCs w:val="20"/>
                <w:vertAlign w:val="subscript"/>
                <w:lang w:val="hy-AM"/>
              </w:rPr>
              <w:t xml:space="preserve"> </w:t>
            </w:r>
            <w:r w:rsidRPr="00B20BA6">
              <w:rPr>
                <w:rFonts w:ascii="GHEA Grapalat" w:eastAsia="Times New Roman" w:hAnsi="GHEA Grapalat" w:cs="Times New Roman"/>
                <w:sz w:val="20"/>
                <w:szCs w:val="20"/>
                <w:lang w:val="hy-AM"/>
              </w:rPr>
              <w:t xml:space="preserve"> 3-րդ  փողոցի  ասֆալտապատում</w:t>
            </w:r>
          </w:p>
        </w:tc>
      </w:tr>
      <w:tr w:rsidR="000036EF" w:rsidRPr="008861A1" w14:paraId="31737590" w14:textId="77777777" w:rsidTr="00B20BA6">
        <w:trPr>
          <w:trHeight w:val="330"/>
        </w:trPr>
        <w:tc>
          <w:tcPr>
            <w:tcW w:w="1530" w:type="dxa"/>
            <w:vAlign w:val="center"/>
          </w:tcPr>
          <w:p w14:paraId="6FEFC0E7" w14:textId="77777777" w:rsidR="000036EF" w:rsidRPr="000036EF" w:rsidRDefault="000036EF" w:rsidP="000036EF">
            <w:pPr>
              <w:spacing w:after="0" w:line="240" w:lineRule="auto"/>
              <w:jc w:val="center"/>
              <w:rPr>
                <w:rFonts w:ascii="GHEA Grapalat" w:eastAsia="Times New Roman" w:hAnsi="GHEA Grapalat" w:cs="Times New Roman"/>
                <w:sz w:val="16"/>
                <w:szCs w:val="20"/>
                <w:lang w:val="af-ZA"/>
              </w:rPr>
            </w:pPr>
            <w:r w:rsidRPr="000036EF">
              <w:rPr>
                <w:rFonts w:ascii="GHEA Grapalat" w:eastAsia="Times New Roman" w:hAnsi="GHEA Grapalat" w:cs="Times New Roman"/>
                <w:sz w:val="16"/>
                <w:szCs w:val="20"/>
                <w:lang w:val="af-ZA"/>
              </w:rPr>
              <w:t>2</w:t>
            </w:r>
          </w:p>
        </w:tc>
        <w:tc>
          <w:tcPr>
            <w:tcW w:w="8820" w:type="dxa"/>
            <w:vAlign w:val="center"/>
          </w:tcPr>
          <w:p w14:paraId="5BC86264" w14:textId="10F9D3F0" w:rsidR="00B20BA6" w:rsidRPr="000036EF" w:rsidRDefault="00B20BA6" w:rsidP="000036EF">
            <w:pPr>
              <w:spacing w:after="0" w:line="240" w:lineRule="auto"/>
              <w:jc w:val="both"/>
              <w:rPr>
                <w:rFonts w:ascii="GHEA Grapalat" w:eastAsia="Times New Roman" w:hAnsi="GHEA Grapalat" w:cs="Times New Roman"/>
                <w:sz w:val="20"/>
                <w:szCs w:val="20"/>
                <w:lang w:val="af-ZA"/>
              </w:rPr>
            </w:pPr>
            <w:r w:rsidRPr="00B20BA6">
              <w:rPr>
                <w:rFonts w:ascii="GHEA Grapalat" w:eastAsia="Times New Roman" w:hAnsi="GHEA Grapalat" w:cs="Times New Roman"/>
                <w:sz w:val="20"/>
                <w:szCs w:val="20"/>
                <w:lang w:val="af-ZA"/>
              </w:rPr>
              <w:t xml:space="preserve">Գ.Մեղրաձոր  </w:t>
            </w:r>
            <w:r w:rsidRPr="00B20BA6">
              <w:rPr>
                <w:rFonts w:ascii="GHEA Grapalat" w:eastAsia="Times New Roman" w:hAnsi="GHEA Grapalat" w:cs="Times New Roman"/>
                <w:sz w:val="20"/>
                <w:szCs w:val="20"/>
                <w:lang w:val="hy-AM"/>
              </w:rPr>
              <w:t>7</w:t>
            </w:r>
            <w:r w:rsidRPr="00B20BA6">
              <w:rPr>
                <w:rFonts w:ascii="GHEA Grapalat" w:eastAsia="Times New Roman" w:hAnsi="GHEA Grapalat" w:cs="Times New Roman"/>
                <w:sz w:val="20"/>
                <w:szCs w:val="20"/>
                <w:lang w:val="af-ZA"/>
              </w:rPr>
              <w:t>-րդ  փողոցի  ասֆալտապատում</w:t>
            </w:r>
          </w:p>
        </w:tc>
      </w:tr>
      <w:tr w:rsidR="00B20BA6" w:rsidRPr="008861A1" w14:paraId="49F56336" w14:textId="77777777" w:rsidTr="00B20BA6">
        <w:trPr>
          <w:trHeight w:val="75"/>
        </w:trPr>
        <w:tc>
          <w:tcPr>
            <w:tcW w:w="1530" w:type="dxa"/>
            <w:vAlign w:val="center"/>
          </w:tcPr>
          <w:p w14:paraId="183BB69F" w14:textId="2EACB813" w:rsidR="00B20BA6" w:rsidRPr="00B20BA6" w:rsidRDefault="00B20BA6" w:rsidP="000036EF">
            <w:pPr>
              <w:spacing w:after="0" w:line="240" w:lineRule="auto"/>
              <w:jc w:val="center"/>
              <w:rPr>
                <w:rFonts w:ascii="GHEA Grapalat" w:eastAsia="Times New Roman" w:hAnsi="GHEA Grapalat" w:cs="Times New Roman"/>
                <w:sz w:val="16"/>
                <w:szCs w:val="20"/>
                <w:lang w:val="hy-AM"/>
              </w:rPr>
            </w:pPr>
            <w:r>
              <w:rPr>
                <w:rFonts w:ascii="GHEA Grapalat" w:eastAsia="Times New Roman" w:hAnsi="GHEA Grapalat" w:cs="Times New Roman"/>
                <w:sz w:val="16"/>
                <w:szCs w:val="20"/>
                <w:lang w:val="hy-AM"/>
              </w:rPr>
              <w:t>3</w:t>
            </w:r>
          </w:p>
        </w:tc>
        <w:tc>
          <w:tcPr>
            <w:tcW w:w="8820" w:type="dxa"/>
            <w:vAlign w:val="center"/>
          </w:tcPr>
          <w:p w14:paraId="45D9A756" w14:textId="657B5EBC" w:rsidR="00B20BA6" w:rsidRPr="00B20BA6" w:rsidRDefault="00B20BA6" w:rsidP="000036EF">
            <w:pPr>
              <w:spacing w:after="0" w:line="240" w:lineRule="auto"/>
              <w:jc w:val="both"/>
              <w:rPr>
                <w:rFonts w:ascii="GHEA Grapalat" w:eastAsia="Times New Roman" w:hAnsi="GHEA Grapalat" w:cs="Times New Roman"/>
                <w:sz w:val="20"/>
                <w:szCs w:val="20"/>
                <w:lang w:val="hy-AM"/>
              </w:rPr>
            </w:pPr>
            <w:r w:rsidRPr="00B20BA6">
              <w:rPr>
                <w:rFonts w:ascii="GHEA Grapalat" w:eastAsia="Times New Roman" w:hAnsi="GHEA Grapalat" w:cs="Times New Roman"/>
                <w:sz w:val="20"/>
                <w:szCs w:val="20"/>
                <w:lang w:val="hy-AM"/>
              </w:rPr>
              <w:t>Գ.Մարմարիկ 1-ին փողոցի  ասֆալտապատում</w:t>
            </w:r>
          </w:p>
        </w:tc>
      </w:tr>
      <w:tr w:rsidR="00B20BA6" w:rsidRPr="008861A1" w14:paraId="3F4BBFAD" w14:textId="77777777" w:rsidTr="00B20BA6">
        <w:trPr>
          <w:trHeight w:val="120"/>
        </w:trPr>
        <w:tc>
          <w:tcPr>
            <w:tcW w:w="1530" w:type="dxa"/>
            <w:vAlign w:val="center"/>
          </w:tcPr>
          <w:p w14:paraId="70374ED4" w14:textId="331E77EF" w:rsidR="00B20BA6" w:rsidRPr="00B20BA6" w:rsidRDefault="00B20BA6" w:rsidP="000036EF">
            <w:pPr>
              <w:spacing w:after="0" w:line="240" w:lineRule="auto"/>
              <w:jc w:val="center"/>
              <w:rPr>
                <w:rFonts w:ascii="GHEA Grapalat" w:eastAsia="Times New Roman" w:hAnsi="GHEA Grapalat" w:cs="Times New Roman"/>
                <w:sz w:val="16"/>
                <w:szCs w:val="20"/>
                <w:lang w:val="hy-AM"/>
              </w:rPr>
            </w:pPr>
            <w:r>
              <w:rPr>
                <w:rFonts w:ascii="GHEA Grapalat" w:eastAsia="Times New Roman" w:hAnsi="GHEA Grapalat" w:cs="Times New Roman"/>
                <w:sz w:val="16"/>
                <w:szCs w:val="20"/>
                <w:lang w:val="hy-AM"/>
              </w:rPr>
              <w:t>4</w:t>
            </w:r>
          </w:p>
        </w:tc>
        <w:tc>
          <w:tcPr>
            <w:tcW w:w="8820" w:type="dxa"/>
            <w:vAlign w:val="center"/>
          </w:tcPr>
          <w:p w14:paraId="14D80BDC" w14:textId="765652E8" w:rsidR="00B20BA6" w:rsidRPr="00B20BA6" w:rsidRDefault="00B20BA6" w:rsidP="000036EF">
            <w:pPr>
              <w:spacing w:after="0" w:line="240" w:lineRule="auto"/>
              <w:jc w:val="both"/>
              <w:rPr>
                <w:rFonts w:ascii="GHEA Grapalat" w:eastAsia="Times New Roman" w:hAnsi="GHEA Grapalat" w:cs="Times New Roman"/>
                <w:sz w:val="20"/>
                <w:szCs w:val="20"/>
                <w:lang w:val="hy-AM"/>
              </w:rPr>
            </w:pPr>
            <w:r w:rsidRPr="00B20BA6">
              <w:rPr>
                <w:rFonts w:ascii="GHEA Grapalat" w:eastAsia="Times New Roman" w:hAnsi="GHEA Grapalat" w:cs="Times New Roman"/>
                <w:sz w:val="20"/>
                <w:szCs w:val="20"/>
                <w:lang w:val="hy-AM"/>
              </w:rPr>
              <w:t>Գ.Աղավնաձոր 1-ին փողոցի  ասֆալտապատում</w:t>
            </w:r>
          </w:p>
        </w:tc>
      </w:tr>
      <w:tr w:rsidR="00B20BA6" w:rsidRPr="008861A1" w14:paraId="1051D6DE" w14:textId="77777777" w:rsidTr="00E27A65">
        <w:trPr>
          <w:trHeight w:val="135"/>
        </w:trPr>
        <w:tc>
          <w:tcPr>
            <w:tcW w:w="1530" w:type="dxa"/>
            <w:vAlign w:val="center"/>
          </w:tcPr>
          <w:p w14:paraId="1282392E" w14:textId="32EBED28" w:rsidR="00B20BA6" w:rsidRPr="00B20BA6" w:rsidRDefault="00B20BA6" w:rsidP="000036EF">
            <w:pPr>
              <w:spacing w:after="0" w:line="240" w:lineRule="auto"/>
              <w:jc w:val="center"/>
              <w:rPr>
                <w:rFonts w:ascii="GHEA Grapalat" w:eastAsia="Times New Roman" w:hAnsi="GHEA Grapalat" w:cs="Times New Roman"/>
                <w:sz w:val="16"/>
                <w:szCs w:val="20"/>
                <w:lang w:val="hy-AM"/>
              </w:rPr>
            </w:pPr>
            <w:r>
              <w:rPr>
                <w:rFonts w:ascii="GHEA Grapalat" w:eastAsia="Times New Roman" w:hAnsi="GHEA Grapalat" w:cs="Times New Roman"/>
                <w:sz w:val="16"/>
                <w:szCs w:val="20"/>
                <w:lang w:val="hy-AM"/>
              </w:rPr>
              <w:t>5</w:t>
            </w:r>
          </w:p>
        </w:tc>
        <w:tc>
          <w:tcPr>
            <w:tcW w:w="8820" w:type="dxa"/>
            <w:vAlign w:val="center"/>
          </w:tcPr>
          <w:p w14:paraId="28D862C5" w14:textId="63E22860" w:rsidR="00B20BA6" w:rsidRPr="00B20BA6" w:rsidRDefault="00B20BA6" w:rsidP="000036EF">
            <w:pPr>
              <w:spacing w:after="0" w:line="240" w:lineRule="auto"/>
              <w:jc w:val="both"/>
              <w:rPr>
                <w:rFonts w:ascii="GHEA Grapalat" w:eastAsia="Times New Roman" w:hAnsi="GHEA Grapalat" w:cs="Times New Roman"/>
                <w:sz w:val="20"/>
                <w:szCs w:val="20"/>
                <w:lang w:val="hy-AM"/>
              </w:rPr>
            </w:pPr>
            <w:r w:rsidRPr="00B20BA6">
              <w:rPr>
                <w:rFonts w:ascii="GHEA Grapalat" w:eastAsia="Times New Roman" w:hAnsi="GHEA Grapalat" w:cs="Times New Roman"/>
                <w:sz w:val="20"/>
                <w:szCs w:val="20"/>
                <w:lang w:val="hy-AM"/>
              </w:rPr>
              <w:t>Գ.Աղավնաձոր  2-րդ  փողոցի  ասֆալտապատում</w:t>
            </w:r>
          </w:p>
        </w:tc>
      </w:tr>
      <w:tr w:rsidR="000036EF" w:rsidRPr="008861A1" w14:paraId="61F7930A" w14:textId="77777777" w:rsidTr="00E27A65">
        <w:tc>
          <w:tcPr>
            <w:tcW w:w="1530" w:type="dxa"/>
            <w:vAlign w:val="center"/>
          </w:tcPr>
          <w:p w14:paraId="3571E9FC" w14:textId="2CE3A54B" w:rsidR="000036EF" w:rsidRPr="000036EF" w:rsidRDefault="00B20BA6" w:rsidP="000036EF">
            <w:pPr>
              <w:spacing w:after="0" w:line="240" w:lineRule="auto"/>
              <w:jc w:val="center"/>
              <w:rPr>
                <w:rFonts w:ascii="GHEA Grapalat" w:eastAsia="Times New Roman" w:hAnsi="GHEA Grapalat" w:cs="Times New Roman"/>
                <w:sz w:val="20"/>
                <w:szCs w:val="20"/>
                <w:lang w:val="hy-AM"/>
              </w:rPr>
            </w:pPr>
            <w:r>
              <w:rPr>
                <w:rFonts w:ascii="GHEA Grapalat" w:eastAsia="Times New Roman" w:hAnsi="GHEA Grapalat" w:cs="Times New Roman"/>
                <w:sz w:val="20"/>
                <w:szCs w:val="20"/>
                <w:lang w:val="hy-AM"/>
              </w:rPr>
              <w:t>6</w:t>
            </w:r>
          </w:p>
        </w:tc>
        <w:tc>
          <w:tcPr>
            <w:tcW w:w="8820" w:type="dxa"/>
            <w:vAlign w:val="center"/>
          </w:tcPr>
          <w:p w14:paraId="6E2A25C3" w14:textId="404CD5C2" w:rsidR="000036EF" w:rsidRPr="000036EF" w:rsidRDefault="00B20BA6" w:rsidP="000036EF">
            <w:pPr>
              <w:spacing w:after="0" w:line="240" w:lineRule="auto"/>
              <w:jc w:val="both"/>
              <w:rPr>
                <w:rFonts w:ascii="GHEA Grapalat" w:eastAsia="Times New Roman" w:hAnsi="GHEA Grapalat" w:cs="Times New Roman"/>
                <w:sz w:val="20"/>
                <w:szCs w:val="20"/>
                <w:lang w:val="hy-AM"/>
              </w:rPr>
            </w:pPr>
            <w:r>
              <w:rPr>
                <w:rFonts w:ascii="GHEA Grapalat" w:eastAsia="Times New Roman" w:hAnsi="GHEA Grapalat" w:cs="Times New Roman"/>
                <w:sz w:val="20"/>
                <w:szCs w:val="20"/>
                <w:lang w:val="hy-AM"/>
              </w:rPr>
              <w:t>Գ</w:t>
            </w:r>
            <w:r w:rsidRPr="00B20BA6">
              <w:rPr>
                <w:rFonts w:ascii="GHEA Grapalat" w:eastAsia="Times New Roman" w:hAnsi="GHEA Grapalat" w:cs="Times New Roman"/>
                <w:sz w:val="20"/>
                <w:szCs w:val="20"/>
                <w:lang w:val="hy-AM"/>
              </w:rPr>
              <w:t>.</w:t>
            </w:r>
            <w:r>
              <w:rPr>
                <w:rFonts w:ascii="GHEA Grapalat" w:eastAsia="Times New Roman" w:hAnsi="GHEA Grapalat" w:cs="Times New Roman"/>
                <w:sz w:val="20"/>
                <w:szCs w:val="20"/>
                <w:lang w:val="hy-AM"/>
              </w:rPr>
              <w:t>Փյունիկ  1-ին փողոցի 4-րդ  նրբանցքի  ասֆալտապատում</w:t>
            </w:r>
          </w:p>
        </w:tc>
      </w:tr>
    </w:tbl>
    <w:p w14:paraId="71D0C15E" w14:textId="77777777" w:rsidR="000036EF" w:rsidRPr="000036EF" w:rsidRDefault="000036EF" w:rsidP="000036EF">
      <w:pPr>
        <w:spacing w:after="0" w:line="240" w:lineRule="auto"/>
        <w:ind w:firstLine="567"/>
        <w:jc w:val="both"/>
        <w:rPr>
          <w:rFonts w:ascii="GHEA Grapalat" w:eastAsia="Times New Roman" w:hAnsi="GHEA Grapalat" w:cs="Times New Roman"/>
          <w:sz w:val="20"/>
          <w:szCs w:val="20"/>
          <w:lang w:val="af-ZA"/>
        </w:rPr>
      </w:pPr>
      <w:r w:rsidRPr="000036EF">
        <w:rPr>
          <w:rFonts w:ascii="GHEA Grapalat" w:eastAsia="Times New Roman" w:hAnsi="GHEA Grapalat" w:cs="Times New Roman"/>
          <w:sz w:val="20"/>
          <w:szCs w:val="20"/>
          <w:lang w:val="af-ZA"/>
        </w:rPr>
        <w:t>Աշխատանքի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6 հավելվածում։</w:t>
      </w:r>
    </w:p>
    <w:p w14:paraId="3B75C1E8" w14:textId="77777777" w:rsidR="000036EF" w:rsidRPr="000036EF" w:rsidRDefault="000036EF" w:rsidP="00B20BA6">
      <w:pPr>
        <w:spacing w:after="0" w:line="240" w:lineRule="auto"/>
        <w:rPr>
          <w:rFonts w:ascii="GHEA Grapalat" w:eastAsia="Times New Roman" w:hAnsi="GHEA Grapalat" w:cs="Sylfaen"/>
          <w:i/>
          <w:sz w:val="20"/>
          <w:szCs w:val="24"/>
          <w:lang w:val="es-ES"/>
        </w:rPr>
      </w:pPr>
    </w:p>
    <w:p w14:paraId="2F9CA564" w14:textId="77777777" w:rsidR="000036EF" w:rsidRPr="000036EF" w:rsidRDefault="000036EF" w:rsidP="000036EF">
      <w:pPr>
        <w:spacing w:after="0" w:line="240" w:lineRule="auto"/>
        <w:jc w:val="center"/>
        <w:rPr>
          <w:rFonts w:ascii="GHEA Grapalat" w:eastAsia="Times New Roman" w:hAnsi="GHEA Grapalat" w:cs="Times New Roman"/>
          <w:b/>
          <w:sz w:val="20"/>
          <w:szCs w:val="24"/>
          <w:lang w:val="es-ES"/>
        </w:rPr>
      </w:pPr>
      <w:r w:rsidRPr="000036EF">
        <w:rPr>
          <w:rFonts w:ascii="GHEA Grapalat" w:eastAsia="Times New Roman" w:hAnsi="GHEA Grapalat" w:cs="Times New Roman"/>
          <w:b/>
          <w:sz w:val="20"/>
          <w:szCs w:val="24"/>
          <w:lang w:val="es-ES"/>
        </w:rPr>
        <w:t xml:space="preserve">2.  </w:t>
      </w:r>
      <w:r w:rsidRPr="000036EF">
        <w:rPr>
          <w:rFonts w:ascii="GHEA Grapalat" w:eastAsia="Times New Roman" w:hAnsi="GHEA Grapalat" w:cs="Sylfaen"/>
          <w:b/>
          <w:sz w:val="20"/>
          <w:szCs w:val="24"/>
        </w:rPr>
        <w:t>ՄԱՍՆԱԿՑԻ</w:t>
      </w:r>
      <w:r w:rsidRPr="000036EF">
        <w:rPr>
          <w:rFonts w:ascii="GHEA Grapalat" w:eastAsia="Times New Roman" w:hAnsi="GHEA Grapalat" w:cs="Times New Roman"/>
          <w:b/>
          <w:sz w:val="20"/>
          <w:szCs w:val="24"/>
          <w:lang w:val="es-ES"/>
        </w:rPr>
        <w:t xml:space="preserve"> </w:t>
      </w:r>
      <w:r w:rsidRPr="000036EF">
        <w:rPr>
          <w:rFonts w:ascii="GHEA Grapalat" w:eastAsia="Times New Roman" w:hAnsi="GHEA Grapalat" w:cs="Sylfaen"/>
          <w:b/>
          <w:sz w:val="20"/>
          <w:szCs w:val="24"/>
        </w:rPr>
        <w:t>ՄԱՍՆԱԿՑՈՒԹՅԱՆ</w:t>
      </w:r>
      <w:r w:rsidRPr="000036EF">
        <w:rPr>
          <w:rFonts w:ascii="GHEA Grapalat" w:eastAsia="Times New Roman" w:hAnsi="GHEA Grapalat" w:cs="Times New Roman"/>
          <w:b/>
          <w:sz w:val="20"/>
          <w:szCs w:val="24"/>
          <w:lang w:val="es-ES"/>
        </w:rPr>
        <w:t xml:space="preserve"> </w:t>
      </w:r>
      <w:r w:rsidRPr="000036EF">
        <w:rPr>
          <w:rFonts w:ascii="GHEA Grapalat" w:eastAsia="Times New Roman" w:hAnsi="GHEA Grapalat" w:cs="Sylfaen"/>
          <w:b/>
          <w:sz w:val="20"/>
          <w:szCs w:val="24"/>
        </w:rPr>
        <w:t>ԻՐԱՎՈՒՆՔԻ</w:t>
      </w:r>
      <w:r w:rsidRPr="000036EF">
        <w:rPr>
          <w:rFonts w:ascii="GHEA Grapalat" w:eastAsia="Times New Roman" w:hAnsi="GHEA Grapalat" w:cs="Times New Roman"/>
          <w:b/>
          <w:sz w:val="20"/>
          <w:szCs w:val="24"/>
          <w:lang w:val="es-ES"/>
        </w:rPr>
        <w:t xml:space="preserve"> </w:t>
      </w:r>
      <w:r w:rsidRPr="000036EF">
        <w:rPr>
          <w:rFonts w:ascii="GHEA Grapalat" w:eastAsia="Times New Roman" w:hAnsi="GHEA Grapalat" w:cs="Sylfaen"/>
          <w:b/>
          <w:sz w:val="20"/>
          <w:szCs w:val="24"/>
        </w:rPr>
        <w:t>ՊԱՀԱՆՋՆԵՐԸ</w:t>
      </w:r>
      <w:r w:rsidRPr="000036EF">
        <w:rPr>
          <w:rFonts w:ascii="GHEA Grapalat" w:eastAsia="Times New Roman" w:hAnsi="GHEA Grapalat" w:cs="Times New Roman"/>
          <w:b/>
          <w:sz w:val="20"/>
          <w:szCs w:val="24"/>
          <w:lang w:val="es-ES"/>
        </w:rPr>
        <w:t xml:space="preserve">, </w:t>
      </w:r>
      <w:r w:rsidRPr="000036EF">
        <w:rPr>
          <w:rFonts w:ascii="GHEA Grapalat" w:eastAsia="Times New Roman" w:hAnsi="GHEA Grapalat" w:cs="Sylfaen"/>
          <w:b/>
          <w:sz w:val="20"/>
          <w:szCs w:val="24"/>
        </w:rPr>
        <w:t>ՈՐԱԿԱՎՈՐՄԱՆ</w:t>
      </w:r>
      <w:r w:rsidRPr="000036EF">
        <w:rPr>
          <w:rFonts w:ascii="GHEA Grapalat" w:eastAsia="Times New Roman" w:hAnsi="GHEA Grapalat" w:cs="Times New Roman"/>
          <w:b/>
          <w:sz w:val="20"/>
          <w:szCs w:val="24"/>
          <w:lang w:val="es-ES"/>
        </w:rPr>
        <w:t xml:space="preserve"> </w:t>
      </w:r>
      <w:proofErr w:type="gramStart"/>
      <w:r w:rsidRPr="000036EF">
        <w:rPr>
          <w:rFonts w:ascii="GHEA Grapalat" w:eastAsia="Times New Roman" w:hAnsi="GHEA Grapalat" w:cs="Sylfaen"/>
          <w:b/>
          <w:sz w:val="20"/>
          <w:szCs w:val="24"/>
        </w:rPr>
        <w:t>ՉԱՓԱՆԻՇՆԵՐԸ</w:t>
      </w:r>
      <w:r w:rsidRPr="000036EF">
        <w:rPr>
          <w:rFonts w:ascii="GHEA Grapalat" w:eastAsia="Times New Roman" w:hAnsi="GHEA Grapalat" w:cs="Times New Roman"/>
          <w:b/>
          <w:sz w:val="20"/>
          <w:szCs w:val="24"/>
          <w:lang w:val="es-ES"/>
        </w:rPr>
        <w:t xml:space="preserve">  ԵՎ</w:t>
      </w:r>
      <w:proofErr w:type="gramEnd"/>
      <w:r w:rsidRPr="000036EF">
        <w:rPr>
          <w:rFonts w:ascii="GHEA Grapalat" w:eastAsia="Times New Roman" w:hAnsi="GHEA Grapalat" w:cs="Times New Roman"/>
          <w:b/>
          <w:sz w:val="20"/>
          <w:szCs w:val="24"/>
          <w:lang w:val="es-ES"/>
        </w:rPr>
        <w:t xml:space="preserve"> </w:t>
      </w:r>
      <w:r w:rsidRPr="000036EF">
        <w:rPr>
          <w:rFonts w:ascii="GHEA Grapalat" w:eastAsia="Times New Roman" w:hAnsi="GHEA Grapalat" w:cs="Sylfaen"/>
          <w:b/>
          <w:sz w:val="20"/>
          <w:szCs w:val="24"/>
        </w:rPr>
        <w:t>ԴՐԱՆՑ</w:t>
      </w:r>
      <w:r w:rsidRPr="000036EF">
        <w:rPr>
          <w:rFonts w:ascii="GHEA Grapalat" w:eastAsia="Times New Roman" w:hAnsi="GHEA Grapalat" w:cs="Times New Roman"/>
          <w:b/>
          <w:sz w:val="20"/>
          <w:szCs w:val="24"/>
          <w:lang w:val="es-ES"/>
        </w:rPr>
        <w:t xml:space="preserve"> </w:t>
      </w:r>
      <w:r w:rsidRPr="000036EF">
        <w:rPr>
          <w:rFonts w:ascii="GHEA Grapalat" w:eastAsia="Times New Roman" w:hAnsi="GHEA Grapalat" w:cs="Sylfaen"/>
          <w:b/>
          <w:sz w:val="20"/>
          <w:szCs w:val="24"/>
          <w:lang w:val="es-ES"/>
        </w:rPr>
        <w:t>Գ</w:t>
      </w:r>
      <w:r w:rsidRPr="000036EF">
        <w:rPr>
          <w:rFonts w:ascii="GHEA Grapalat" w:eastAsia="Times New Roman" w:hAnsi="GHEA Grapalat" w:cs="Sylfaen"/>
          <w:b/>
          <w:sz w:val="20"/>
          <w:szCs w:val="24"/>
        </w:rPr>
        <w:t>ՆԱՀԱՏՄԱՆ</w:t>
      </w:r>
      <w:r w:rsidRPr="000036EF">
        <w:rPr>
          <w:rFonts w:ascii="GHEA Grapalat" w:eastAsia="Times New Roman" w:hAnsi="GHEA Grapalat" w:cs="Times New Roman"/>
          <w:b/>
          <w:sz w:val="20"/>
          <w:szCs w:val="24"/>
          <w:lang w:val="es-ES"/>
        </w:rPr>
        <w:t xml:space="preserve"> </w:t>
      </w:r>
      <w:r w:rsidRPr="000036EF">
        <w:rPr>
          <w:rFonts w:ascii="GHEA Grapalat" w:eastAsia="Times New Roman" w:hAnsi="GHEA Grapalat" w:cs="Sylfaen"/>
          <w:b/>
          <w:sz w:val="20"/>
          <w:szCs w:val="24"/>
        </w:rPr>
        <w:t>ԿԱՐ</w:t>
      </w:r>
      <w:r w:rsidRPr="000036EF">
        <w:rPr>
          <w:rFonts w:ascii="GHEA Grapalat" w:eastAsia="Times New Roman" w:hAnsi="GHEA Grapalat" w:cs="Sylfaen"/>
          <w:b/>
          <w:sz w:val="20"/>
          <w:szCs w:val="24"/>
          <w:lang w:val="es-ES"/>
        </w:rPr>
        <w:t>Գ</w:t>
      </w:r>
      <w:r w:rsidRPr="000036EF">
        <w:rPr>
          <w:rFonts w:ascii="GHEA Grapalat" w:eastAsia="Times New Roman" w:hAnsi="GHEA Grapalat" w:cs="Sylfaen"/>
          <w:b/>
          <w:sz w:val="20"/>
          <w:szCs w:val="24"/>
        </w:rPr>
        <w:t>Ը</w:t>
      </w:r>
      <w:r w:rsidRPr="000036EF">
        <w:rPr>
          <w:rFonts w:ascii="GHEA Grapalat" w:eastAsia="Times New Roman" w:hAnsi="GHEA Grapalat" w:cs="Times New Roman"/>
          <w:b/>
          <w:sz w:val="20"/>
          <w:szCs w:val="24"/>
          <w:lang w:val="es-ES"/>
        </w:rPr>
        <w:t xml:space="preserve"> </w:t>
      </w:r>
    </w:p>
    <w:p w14:paraId="2781CB71" w14:textId="77777777" w:rsidR="000036EF" w:rsidRPr="000036EF" w:rsidRDefault="000036EF" w:rsidP="000036EF">
      <w:pPr>
        <w:spacing w:after="0" w:line="240" w:lineRule="auto"/>
        <w:ind w:firstLine="567"/>
        <w:jc w:val="both"/>
        <w:rPr>
          <w:rFonts w:ascii="GHEA Grapalat" w:eastAsia="Times New Roman" w:hAnsi="GHEA Grapalat" w:cs="Times New Roman"/>
          <w:sz w:val="24"/>
          <w:lang w:val="es-ES"/>
        </w:rPr>
      </w:pPr>
    </w:p>
    <w:p w14:paraId="396666EC" w14:textId="77777777" w:rsidR="000036EF" w:rsidRPr="000036EF" w:rsidRDefault="000036EF" w:rsidP="00B20BA6">
      <w:pPr>
        <w:spacing w:after="0" w:line="240" w:lineRule="auto"/>
        <w:jc w:val="both"/>
        <w:rPr>
          <w:rFonts w:ascii="GHEA Grapalat" w:eastAsia="Times New Roman" w:hAnsi="GHEA Grapalat" w:cs="Arial Armenian"/>
          <w:sz w:val="20"/>
          <w:szCs w:val="24"/>
          <w:lang w:val="es-ES"/>
        </w:rPr>
      </w:pPr>
      <w:r w:rsidRPr="000036EF">
        <w:rPr>
          <w:rFonts w:ascii="GHEA Grapalat" w:eastAsia="Times New Roman" w:hAnsi="GHEA Grapalat" w:cs="Arial Armenian"/>
          <w:sz w:val="20"/>
          <w:szCs w:val="24"/>
          <w:lang w:val="es-ES"/>
        </w:rPr>
        <w:t xml:space="preserve">2.1 </w:t>
      </w:r>
      <w:proofErr w:type="gramStart"/>
      <w:r w:rsidRPr="000036EF">
        <w:rPr>
          <w:rFonts w:ascii="GHEA Grapalat" w:eastAsia="Times New Roman" w:hAnsi="GHEA Grapalat" w:cs="Sylfaen"/>
          <w:sz w:val="20"/>
          <w:szCs w:val="24"/>
          <w:lang w:val="ru-RU"/>
        </w:rPr>
        <w:t>Սույն</w:t>
      </w:r>
      <w:r w:rsidRPr="000036EF">
        <w:rPr>
          <w:rFonts w:ascii="GHEA Grapalat" w:eastAsia="Times New Roman" w:hAnsi="GHEA Grapalat" w:cs="Arial Armenian"/>
          <w:sz w:val="20"/>
          <w:szCs w:val="24"/>
          <w:lang w:val="es-ES"/>
        </w:rPr>
        <w:t xml:space="preserve">  </w:t>
      </w:r>
      <w:proofErr w:type="spellStart"/>
      <w:r w:rsidRPr="000036EF">
        <w:rPr>
          <w:rFonts w:ascii="GHEA Grapalat" w:eastAsia="Times New Roman" w:hAnsi="GHEA Grapalat" w:cs="Arial Armenian"/>
          <w:sz w:val="20"/>
          <w:szCs w:val="24"/>
          <w:lang w:val="es-ES"/>
        </w:rPr>
        <w:t>ընթացակարգին</w:t>
      </w:r>
      <w:proofErr w:type="spellEnd"/>
      <w:proofErr w:type="gramEnd"/>
      <w:r w:rsidRPr="000036EF">
        <w:rPr>
          <w:rFonts w:ascii="GHEA Grapalat" w:eastAsia="Times New Roman" w:hAnsi="GHEA Grapalat" w:cs="Arial Armenian"/>
          <w:sz w:val="20"/>
          <w:szCs w:val="24"/>
          <w:lang w:val="es-ES"/>
        </w:rPr>
        <w:t xml:space="preserve"> </w:t>
      </w:r>
      <w:r w:rsidRPr="000036EF">
        <w:rPr>
          <w:rFonts w:ascii="GHEA Grapalat" w:eastAsia="Times New Roman" w:hAnsi="GHEA Grapalat" w:cs="Sylfaen"/>
          <w:sz w:val="20"/>
          <w:szCs w:val="24"/>
          <w:lang w:val="ru-RU"/>
        </w:rPr>
        <w:t>մասնակցելու</w:t>
      </w:r>
      <w:r w:rsidRPr="000036EF">
        <w:rPr>
          <w:rFonts w:ascii="GHEA Grapalat" w:eastAsia="Times New Roman" w:hAnsi="GHEA Grapalat" w:cs="Arial Armenian"/>
          <w:sz w:val="20"/>
          <w:szCs w:val="24"/>
          <w:lang w:val="es-ES"/>
        </w:rPr>
        <w:t xml:space="preserve"> </w:t>
      </w:r>
      <w:r w:rsidRPr="000036EF">
        <w:rPr>
          <w:rFonts w:ascii="GHEA Grapalat" w:eastAsia="Times New Roman" w:hAnsi="GHEA Grapalat" w:cs="Sylfaen"/>
          <w:sz w:val="20"/>
          <w:szCs w:val="24"/>
          <w:lang w:val="ru-RU"/>
        </w:rPr>
        <w:t>իրավունք</w:t>
      </w:r>
      <w:r w:rsidRPr="000036EF">
        <w:rPr>
          <w:rFonts w:ascii="GHEA Grapalat" w:eastAsia="Times New Roman" w:hAnsi="GHEA Grapalat" w:cs="Arial Armenian"/>
          <w:sz w:val="20"/>
          <w:szCs w:val="24"/>
          <w:lang w:val="es-ES"/>
        </w:rPr>
        <w:t xml:space="preserve"> </w:t>
      </w:r>
      <w:r w:rsidRPr="000036EF">
        <w:rPr>
          <w:rFonts w:ascii="GHEA Grapalat" w:eastAsia="Times New Roman" w:hAnsi="GHEA Grapalat" w:cs="Sylfaen"/>
          <w:sz w:val="20"/>
          <w:szCs w:val="24"/>
          <w:lang w:val="ru-RU"/>
        </w:rPr>
        <w:t>չունեն</w:t>
      </w:r>
      <w:r w:rsidRPr="000036EF">
        <w:rPr>
          <w:rFonts w:ascii="GHEA Grapalat" w:eastAsia="Times New Roman" w:hAnsi="GHEA Grapalat" w:cs="Arial Armenian"/>
          <w:sz w:val="20"/>
          <w:szCs w:val="24"/>
          <w:lang w:val="es-ES"/>
        </w:rPr>
        <w:t xml:space="preserve"> </w:t>
      </w:r>
      <w:r w:rsidRPr="000036EF">
        <w:rPr>
          <w:rFonts w:ascii="GHEA Grapalat" w:eastAsia="Times New Roman" w:hAnsi="GHEA Grapalat" w:cs="Sylfaen"/>
          <w:sz w:val="20"/>
          <w:szCs w:val="24"/>
          <w:lang w:val="ru-RU"/>
        </w:rPr>
        <w:t>անձինք</w:t>
      </w:r>
      <w:r w:rsidRPr="000036EF">
        <w:rPr>
          <w:rFonts w:ascii="GHEA Grapalat" w:eastAsia="Times New Roman" w:hAnsi="GHEA Grapalat" w:cs="Sylfaen"/>
          <w:sz w:val="20"/>
          <w:szCs w:val="24"/>
          <w:lang w:val="es-ES"/>
        </w:rPr>
        <w:t>.</w:t>
      </w:r>
    </w:p>
    <w:p w14:paraId="28874068" w14:textId="77777777" w:rsidR="000036EF" w:rsidRPr="000036EF" w:rsidRDefault="000036EF" w:rsidP="000036EF">
      <w:pPr>
        <w:spacing w:after="0" w:line="240" w:lineRule="auto"/>
        <w:ind w:firstLine="720"/>
        <w:jc w:val="both"/>
        <w:rPr>
          <w:rFonts w:ascii="GHEA Grapalat" w:eastAsia="Times New Roman" w:hAnsi="GHEA Grapalat" w:cs="Times New Roman"/>
          <w:sz w:val="20"/>
          <w:szCs w:val="20"/>
          <w:lang w:val="es-ES"/>
        </w:rPr>
      </w:pPr>
      <w:r w:rsidRPr="000036EF">
        <w:rPr>
          <w:rFonts w:ascii="GHEA Grapalat" w:eastAsia="Times New Roman" w:hAnsi="GHEA Grapalat" w:cs="Times New Roman"/>
          <w:sz w:val="20"/>
          <w:szCs w:val="20"/>
          <w:lang w:val="es-ES"/>
        </w:rPr>
        <w:t xml:space="preserve">1) </w:t>
      </w:r>
      <w:proofErr w:type="spellStart"/>
      <w:r w:rsidRPr="000036EF">
        <w:rPr>
          <w:rFonts w:ascii="GHEA Grapalat" w:eastAsia="Times New Roman" w:hAnsi="GHEA Grapalat" w:cs="Sylfaen"/>
          <w:sz w:val="20"/>
          <w:szCs w:val="20"/>
        </w:rPr>
        <w:t>որոնք</w:t>
      </w:r>
      <w:proofErr w:type="spellEnd"/>
      <w:r w:rsidRPr="000036EF">
        <w:rPr>
          <w:rFonts w:ascii="GHEA Grapalat" w:eastAsia="Times New Roman" w:hAnsi="GHEA Grapalat" w:cs="Sylfaen"/>
          <w:sz w:val="20"/>
          <w:szCs w:val="20"/>
          <w:lang w:val="es-ES"/>
        </w:rPr>
        <w:t xml:space="preserve"> </w:t>
      </w:r>
      <w:proofErr w:type="spellStart"/>
      <w:r w:rsidRPr="000036EF">
        <w:rPr>
          <w:rFonts w:ascii="GHEA Grapalat" w:eastAsia="Times New Roman" w:hAnsi="GHEA Grapalat" w:cs="Sylfaen"/>
          <w:sz w:val="20"/>
          <w:szCs w:val="20"/>
        </w:rPr>
        <w:t>հայտը</w:t>
      </w:r>
      <w:proofErr w:type="spellEnd"/>
      <w:r w:rsidRPr="000036EF">
        <w:rPr>
          <w:rFonts w:ascii="GHEA Grapalat" w:eastAsia="Times New Roman" w:hAnsi="GHEA Grapalat" w:cs="Sylfaen"/>
          <w:sz w:val="20"/>
          <w:szCs w:val="20"/>
          <w:lang w:val="es-ES"/>
        </w:rPr>
        <w:t xml:space="preserve"> </w:t>
      </w:r>
      <w:proofErr w:type="spellStart"/>
      <w:r w:rsidRPr="000036EF">
        <w:rPr>
          <w:rFonts w:ascii="GHEA Grapalat" w:eastAsia="Times New Roman" w:hAnsi="GHEA Grapalat" w:cs="Sylfaen"/>
          <w:sz w:val="20"/>
          <w:szCs w:val="20"/>
        </w:rPr>
        <w:t>ներկայացնելու</w:t>
      </w:r>
      <w:proofErr w:type="spellEnd"/>
      <w:r w:rsidRPr="000036EF">
        <w:rPr>
          <w:rFonts w:ascii="GHEA Grapalat" w:eastAsia="Times New Roman" w:hAnsi="GHEA Grapalat" w:cs="Sylfaen"/>
          <w:sz w:val="20"/>
          <w:szCs w:val="20"/>
          <w:lang w:val="es-ES"/>
        </w:rPr>
        <w:t xml:space="preserve"> </w:t>
      </w:r>
      <w:proofErr w:type="spellStart"/>
      <w:r w:rsidRPr="000036EF">
        <w:rPr>
          <w:rFonts w:ascii="GHEA Grapalat" w:eastAsia="Times New Roman" w:hAnsi="GHEA Grapalat" w:cs="Sylfaen"/>
          <w:sz w:val="20"/>
          <w:szCs w:val="20"/>
        </w:rPr>
        <w:t>օրվա</w:t>
      </w:r>
      <w:proofErr w:type="spellEnd"/>
      <w:r w:rsidRPr="000036EF">
        <w:rPr>
          <w:rFonts w:ascii="GHEA Grapalat" w:eastAsia="Times New Roman" w:hAnsi="GHEA Grapalat" w:cs="Sylfaen"/>
          <w:sz w:val="20"/>
          <w:szCs w:val="20"/>
          <w:lang w:val="es-ES"/>
        </w:rPr>
        <w:t xml:space="preserve"> </w:t>
      </w:r>
      <w:proofErr w:type="spellStart"/>
      <w:r w:rsidRPr="000036EF">
        <w:rPr>
          <w:rFonts w:ascii="GHEA Grapalat" w:eastAsia="Times New Roman" w:hAnsi="GHEA Grapalat" w:cs="Sylfaen"/>
          <w:sz w:val="20"/>
          <w:szCs w:val="20"/>
        </w:rPr>
        <w:t>դրությամբ</w:t>
      </w:r>
      <w:proofErr w:type="spellEnd"/>
      <w:r w:rsidRPr="000036EF">
        <w:rPr>
          <w:rFonts w:ascii="GHEA Grapalat" w:eastAsia="Times New Roman" w:hAnsi="GHEA Grapalat" w:cs="Sylfaen"/>
          <w:sz w:val="20"/>
          <w:szCs w:val="20"/>
          <w:lang w:val="es-ES"/>
        </w:rPr>
        <w:t xml:space="preserve"> </w:t>
      </w:r>
      <w:proofErr w:type="spellStart"/>
      <w:r w:rsidRPr="000036EF">
        <w:rPr>
          <w:rFonts w:ascii="GHEA Grapalat" w:eastAsia="Times New Roman" w:hAnsi="GHEA Grapalat" w:cs="Sylfaen"/>
          <w:sz w:val="20"/>
          <w:szCs w:val="20"/>
        </w:rPr>
        <w:t>դատական</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Sylfaen"/>
          <w:sz w:val="20"/>
          <w:szCs w:val="20"/>
        </w:rPr>
        <w:t>կարգով</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Sylfaen"/>
          <w:sz w:val="20"/>
          <w:szCs w:val="20"/>
        </w:rPr>
        <w:t>ճանաչվել</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Sylfaen"/>
          <w:sz w:val="20"/>
          <w:szCs w:val="20"/>
        </w:rPr>
        <w:t>են</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Sylfaen"/>
          <w:sz w:val="20"/>
          <w:szCs w:val="20"/>
        </w:rPr>
        <w:t>սնանկ</w:t>
      </w:r>
      <w:proofErr w:type="spellEnd"/>
      <w:r w:rsidRPr="000036EF">
        <w:rPr>
          <w:rFonts w:ascii="GHEA Grapalat" w:eastAsia="Times New Roman" w:hAnsi="GHEA Grapalat" w:cs="Times New Roman"/>
          <w:sz w:val="20"/>
          <w:szCs w:val="20"/>
          <w:lang w:val="es-ES"/>
        </w:rPr>
        <w:t xml:space="preserve">. </w:t>
      </w:r>
    </w:p>
    <w:p w14:paraId="67BE92FF" w14:textId="77777777" w:rsidR="000036EF" w:rsidRPr="000036EF" w:rsidRDefault="000036EF" w:rsidP="000036EF">
      <w:pPr>
        <w:tabs>
          <w:tab w:val="left" w:pos="7200"/>
        </w:tabs>
        <w:spacing w:after="0" w:line="240" w:lineRule="auto"/>
        <w:ind w:firstLine="720"/>
        <w:jc w:val="both"/>
        <w:rPr>
          <w:rFonts w:ascii="GHEA Grapalat" w:eastAsia="Times New Roman" w:hAnsi="GHEA Grapalat" w:cs="Times New Roman"/>
          <w:sz w:val="20"/>
          <w:szCs w:val="20"/>
          <w:lang w:val="es-ES"/>
        </w:rPr>
      </w:pPr>
      <w:r w:rsidRPr="000036EF">
        <w:rPr>
          <w:rFonts w:ascii="GHEA Grapalat" w:eastAsia="Times New Roman" w:hAnsi="GHEA Grapalat" w:cs="Times New Roman"/>
          <w:sz w:val="20"/>
          <w:szCs w:val="20"/>
          <w:lang w:val="es-ES"/>
        </w:rPr>
        <w:t xml:space="preserve">2) </w:t>
      </w:r>
      <w:proofErr w:type="spellStart"/>
      <w:r w:rsidRPr="000036EF">
        <w:rPr>
          <w:rFonts w:ascii="GHEA Grapalat" w:eastAsia="Times New Roman" w:hAnsi="GHEA Grapalat" w:cs="Sylfaen"/>
          <w:sz w:val="20"/>
          <w:szCs w:val="20"/>
        </w:rPr>
        <w:t>որոնք</w:t>
      </w:r>
      <w:proofErr w:type="spellEnd"/>
      <w:r w:rsidRPr="000036EF">
        <w:rPr>
          <w:rFonts w:ascii="GHEA Grapalat" w:eastAsia="Times New Roman" w:hAnsi="GHEA Grapalat" w:cs="Sylfaen"/>
          <w:sz w:val="20"/>
          <w:szCs w:val="20"/>
          <w:lang w:val="es-ES"/>
        </w:rPr>
        <w:t xml:space="preserve"> </w:t>
      </w:r>
      <w:proofErr w:type="spellStart"/>
      <w:r w:rsidRPr="000036EF">
        <w:rPr>
          <w:rFonts w:ascii="GHEA Grapalat" w:eastAsia="Times New Roman" w:hAnsi="GHEA Grapalat" w:cs="Sylfaen"/>
          <w:sz w:val="20"/>
          <w:szCs w:val="20"/>
        </w:rPr>
        <w:t>հայտը</w:t>
      </w:r>
      <w:proofErr w:type="spellEnd"/>
      <w:r w:rsidRPr="000036EF">
        <w:rPr>
          <w:rFonts w:ascii="GHEA Grapalat" w:eastAsia="Times New Roman" w:hAnsi="GHEA Grapalat" w:cs="Sylfaen"/>
          <w:sz w:val="20"/>
          <w:szCs w:val="20"/>
          <w:lang w:val="es-ES"/>
        </w:rPr>
        <w:t xml:space="preserve"> </w:t>
      </w:r>
      <w:proofErr w:type="spellStart"/>
      <w:r w:rsidRPr="000036EF">
        <w:rPr>
          <w:rFonts w:ascii="GHEA Grapalat" w:eastAsia="Times New Roman" w:hAnsi="GHEA Grapalat" w:cs="Sylfaen"/>
          <w:sz w:val="20"/>
          <w:szCs w:val="20"/>
        </w:rPr>
        <w:t>ներկայացնելու</w:t>
      </w:r>
      <w:proofErr w:type="spellEnd"/>
      <w:r w:rsidRPr="000036EF">
        <w:rPr>
          <w:rFonts w:ascii="GHEA Grapalat" w:eastAsia="Times New Roman" w:hAnsi="GHEA Grapalat" w:cs="Sylfaen"/>
          <w:sz w:val="20"/>
          <w:szCs w:val="20"/>
          <w:lang w:val="es-ES"/>
        </w:rPr>
        <w:t xml:space="preserve"> </w:t>
      </w:r>
      <w:proofErr w:type="spellStart"/>
      <w:r w:rsidRPr="000036EF">
        <w:rPr>
          <w:rFonts w:ascii="GHEA Grapalat" w:eastAsia="Times New Roman" w:hAnsi="GHEA Grapalat" w:cs="Sylfaen"/>
          <w:sz w:val="20"/>
          <w:szCs w:val="20"/>
        </w:rPr>
        <w:t>օրվա</w:t>
      </w:r>
      <w:proofErr w:type="spellEnd"/>
      <w:r w:rsidRPr="000036EF">
        <w:rPr>
          <w:rFonts w:ascii="GHEA Grapalat" w:eastAsia="Times New Roman" w:hAnsi="GHEA Grapalat" w:cs="Sylfaen"/>
          <w:sz w:val="20"/>
          <w:szCs w:val="20"/>
          <w:lang w:val="es-ES"/>
        </w:rPr>
        <w:t xml:space="preserve"> </w:t>
      </w:r>
      <w:proofErr w:type="spellStart"/>
      <w:r w:rsidRPr="000036EF">
        <w:rPr>
          <w:rFonts w:ascii="GHEA Grapalat" w:eastAsia="Times New Roman" w:hAnsi="GHEA Grapalat" w:cs="Sylfaen"/>
          <w:sz w:val="20"/>
          <w:szCs w:val="20"/>
        </w:rPr>
        <w:t>դրությամբ</w:t>
      </w:r>
      <w:proofErr w:type="spellEnd"/>
      <w:r w:rsidRPr="000036EF">
        <w:rPr>
          <w:rFonts w:ascii="GHEA Grapalat" w:eastAsia="Times New Roman" w:hAnsi="GHEA Grapalat" w:cs="Sylfaen"/>
          <w:sz w:val="20"/>
          <w:szCs w:val="20"/>
          <w:lang w:val="es-ES"/>
        </w:rPr>
        <w:t xml:space="preserve"> </w:t>
      </w:r>
      <w:proofErr w:type="spellStart"/>
      <w:r w:rsidRPr="000036EF">
        <w:rPr>
          <w:rFonts w:ascii="GHEA Grapalat" w:eastAsia="Times New Roman" w:hAnsi="GHEA Grapalat" w:cs="Times New Roman"/>
          <w:sz w:val="20"/>
          <w:szCs w:val="20"/>
        </w:rPr>
        <w:t>հարկային</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Times New Roman"/>
          <w:sz w:val="20"/>
          <w:szCs w:val="20"/>
        </w:rPr>
        <w:t>մարմնի</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Times New Roman"/>
          <w:sz w:val="20"/>
          <w:szCs w:val="20"/>
        </w:rPr>
        <w:t>կողմից</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Times New Roman"/>
          <w:sz w:val="20"/>
          <w:szCs w:val="20"/>
        </w:rPr>
        <w:t>վերահսկվող</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Times New Roman"/>
          <w:sz w:val="20"/>
          <w:szCs w:val="20"/>
        </w:rPr>
        <w:t>եկամուտների</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Times New Roman"/>
          <w:sz w:val="20"/>
          <w:szCs w:val="20"/>
        </w:rPr>
        <w:t>գծով</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Sylfaen"/>
          <w:sz w:val="20"/>
          <w:szCs w:val="20"/>
        </w:rPr>
        <w:t>ունեն</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Sylfaen"/>
          <w:sz w:val="20"/>
          <w:szCs w:val="20"/>
        </w:rPr>
        <w:t>իրենց</w:t>
      </w:r>
      <w:proofErr w:type="spellEnd"/>
      <w:r w:rsidRPr="000036EF">
        <w:rPr>
          <w:rFonts w:ascii="GHEA Grapalat" w:eastAsia="Times New Roman" w:hAnsi="GHEA Grapalat" w:cs="Sylfaen"/>
          <w:sz w:val="20"/>
          <w:szCs w:val="20"/>
          <w:lang w:val="es-ES"/>
        </w:rPr>
        <w:t xml:space="preserve"> </w:t>
      </w:r>
      <w:proofErr w:type="spellStart"/>
      <w:r w:rsidRPr="000036EF">
        <w:rPr>
          <w:rFonts w:ascii="GHEA Grapalat" w:eastAsia="Times New Roman" w:hAnsi="GHEA Grapalat" w:cs="Sylfaen"/>
          <w:sz w:val="20"/>
          <w:szCs w:val="20"/>
        </w:rPr>
        <w:t>ներկայացրած</w:t>
      </w:r>
      <w:proofErr w:type="spellEnd"/>
      <w:r w:rsidRPr="000036EF">
        <w:rPr>
          <w:rFonts w:ascii="GHEA Grapalat" w:eastAsia="Times New Roman" w:hAnsi="GHEA Grapalat" w:cs="Sylfaen"/>
          <w:sz w:val="20"/>
          <w:szCs w:val="20"/>
          <w:lang w:val="es-ES"/>
        </w:rPr>
        <w:t xml:space="preserve"> </w:t>
      </w:r>
      <w:proofErr w:type="spellStart"/>
      <w:r w:rsidRPr="000036EF">
        <w:rPr>
          <w:rFonts w:ascii="GHEA Grapalat" w:eastAsia="Times New Roman" w:hAnsi="GHEA Grapalat" w:cs="Sylfaen"/>
          <w:sz w:val="20"/>
          <w:szCs w:val="20"/>
        </w:rPr>
        <w:t>գնային</w:t>
      </w:r>
      <w:proofErr w:type="spellEnd"/>
      <w:r w:rsidRPr="000036EF">
        <w:rPr>
          <w:rFonts w:ascii="GHEA Grapalat" w:eastAsia="Times New Roman" w:hAnsi="GHEA Grapalat" w:cs="Sylfaen"/>
          <w:sz w:val="20"/>
          <w:szCs w:val="20"/>
          <w:lang w:val="es-ES"/>
        </w:rPr>
        <w:t xml:space="preserve"> </w:t>
      </w:r>
      <w:proofErr w:type="spellStart"/>
      <w:r w:rsidRPr="000036EF">
        <w:rPr>
          <w:rFonts w:ascii="GHEA Grapalat" w:eastAsia="Times New Roman" w:hAnsi="GHEA Grapalat" w:cs="Sylfaen"/>
          <w:sz w:val="20"/>
          <w:szCs w:val="20"/>
        </w:rPr>
        <w:t>առաջարկի</w:t>
      </w:r>
      <w:proofErr w:type="spellEnd"/>
      <w:r w:rsidRPr="000036EF">
        <w:rPr>
          <w:rFonts w:ascii="GHEA Grapalat" w:eastAsia="Times New Roman" w:hAnsi="GHEA Grapalat" w:cs="Sylfaen"/>
          <w:sz w:val="20"/>
          <w:szCs w:val="20"/>
          <w:lang w:val="es-ES"/>
        </w:rPr>
        <w:t xml:space="preserve"> </w:t>
      </w:r>
      <w:proofErr w:type="spellStart"/>
      <w:r w:rsidRPr="000036EF">
        <w:rPr>
          <w:rFonts w:ascii="GHEA Grapalat" w:eastAsia="Times New Roman" w:hAnsi="GHEA Grapalat" w:cs="Sylfaen"/>
          <w:sz w:val="20"/>
          <w:szCs w:val="20"/>
        </w:rPr>
        <w:t>մինչև</w:t>
      </w:r>
      <w:proofErr w:type="spellEnd"/>
      <w:r w:rsidRPr="000036EF">
        <w:rPr>
          <w:rFonts w:ascii="GHEA Grapalat" w:eastAsia="Times New Roman" w:hAnsi="GHEA Grapalat" w:cs="Sylfaen"/>
          <w:sz w:val="20"/>
          <w:szCs w:val="20"/>
          <w:lang w:val="es-ES"/>
        </w:rPr>
        <w:t xml:space="preserve"> </w:t>
      </w:r>
      <w:proofErr w:type="spellStart"/>
      <w:r w:rsidRPr="000036EF">
        <w:rPr>
          <w:rFonts w:ascii="GHEA Grapalat" w:eastAsia="Times New Roman" w:hAnsi="GHEA Grapalat" w:cs="Sylfaen"/>
          <w:sz w:val="20"/>
          <w:szCs w:val="20"/>
        </w:rPr>
        <w:t>մեկ</w:t>
      </w:r>
      <w:proofErr w:type="spellEnd"/>
      <w:r w:rsidRPr="000036EF">
        <w:rPr>
          <w:rFonts w:ascii="GHEA Grapalat" w:eastAsia="Times New Roman" w:hAnsi="GHEA Grapalat" w:cs="Sylfaen"/>
          <w:sz w:val="20"/>
          <w:szCs w:val="20"/>
          <w:lang w:val="es-ES"/>
        </w:rPr>
        <w:t xml:space="preserve"> </w:t>
      </w:r>
      <w:proofErr w:type="spellStart"/>
      <w:r w:rsidRPr="000036EF">
        <w:rPr>
          <w:rFonts w:ascii="GHEA Grapalat" w:eastAsia="Times New Roman" w:hAnsi="GHEA Grapalat" w:cs="Sylfaen"/>
          <w:sz w:val="20"/>
          <w:szCs w:val="20"/>
        </w:rPr>
        <w:t>տոկոսը</w:t>
      </w:r>
      <w:proofErr w:type="spellEnd"/>
      <w:r w:rsidRPr="000036EF">
        <w:rPr>
          <w:rFonts w:ascii="GHEA Grapalat" w:eastAsia="Times New Roman" w:hAnsi="GHEA Grapalat" w:cs="Sylfaen"/>
          <w:sz w:val="20"/>
          <w:szCs w:val="20"/>
          <w:lang w:val="es-ES"/>
        </w:rPr>
        <w:t xml:space="preserve">, </w:t>
      </w:r>
      <w:proofErr w:type="spellStart"/>
      <w:r w:rsidRPr="000036EF">
        <w:rPr>
          <w:rFonts w:ascii="GHEA Grapalat" w:eastAsia="Times New Roman" w:hAnsi="GHEA Grapalat" w:cs="Sylfaen"/>
          <w:sz w:val="20"/>
          <w:szCs w:val="20"/>
        </w:rPr>
        <w:t>բայց</w:t>
      </w:r>
      <w:proofErr w:type="spellEnd"/>
      <w:r w:rsidRPr="000036EF">
        <w:rPr>
          <w:rFonts w:ascii="GHEA Grapalat" w:eastAsia="Times New Roman" w:hAnsi="GHEA Grapalat" w:cs="Sylfaen"/>
          <w:sz w:val="20"/>
          <w:szCs w:val="20"/>
          <w:lang w:val="es-ES"/>
        </w:rPr>
        <w:t xml:space="preserve"> </w:t>
      </w:r>
      <w:proofErr w:type="spellStart"/>
      <w:r w:rsidRPr="000036EF">
        <w:rPr>
          <w:rFonts w:ascii="GHEA Grapalat" w:eastAsia="Times New Roman" w:hAnsi="GHEA Grapalat" w:cs="Sylfaen"/>
          <w:sz w:val="20"/>
          <w:szCs w:val="20"/>
        </w:rPr>
        <w:t>ոչ</w:t>
      </w:r>
      <w:proofErr w:type="spellEnd"/>
      <w:r w:rsidRPr="000036EF">
        <w:rPr>
          <w:rFonts w:ascii="GHEA Grapalat" w:eastAsia="Times New Roman" w:hAnsi="GHEA Grapalat" w:cs="Sylfaen"/>
          <w:sz w:val="20"/>
          <w:szCs w:val="20"/>
          <w:lang w:val="es-ES"/>
        </w:rPr>
        <w:t xml:space="preserve"> </w:t>
      </w:r>
      <w:proofErr w:type="spellStart"/>
      <w:r w:rsidRPr="000036EF">
        <w:rPr>
          <w:rFonts w:ascii="GHEA Grapalat" w:eastAsia="Times New Roman" w:hAnsi="GHEA Grapalat" w:cs="Sylfaen"/>
          <w:sz w:val="20"/>
          <w:szCs w:val="20"/>
        </w:rPr>
        <w:t>ավելի</w:t>
      </w:r>
      <w:proofErr w:type="spellEnd"/>
      <w:r w:rsidRPr="000036EF">
        <w:rPr>
          <w:rFonts w:ascii="GHEA Grapalat" w:eastAsia="Times New Roman" w:hAnsi="GHEA Grapalat" w:cs="Sylfaen"/>
          <w:sz w:val="20"/>
          <w:szCs w:val="20"/>
          <w:lang w:val="es-ES"/>
        </w:rPr>
        <w:t xml:space="preserve">, </w:t>
      </w:r>
      <w:proofErr w:type="spellStart"/>
      <w:r w:rsidRPr="000036EF">
        <w:rPr>
          <w:rFonts w:ascii="GHEA Grapalat" w:eastAsia="Times New Roman" w:hAnsi="GHEA Grapalat" w:cs="Sylfaen"/>
          <w:sz w:val="20"/>
          <w:szCs w:val="20"/>
        </w:rPr>
        <w:t>քան</w:t>
      </w:r>
      <w:proofErr w:type="spellEnd"/>
      <w:r w:rsidRPr="000036EF">
        <w:rPr>
          <w:rFonts w:ascii="GHEA Grapalat" w:eastAsia="Times New Roman" w:hAnsi="GHEA Grapalat" w:cs="Sylfaen"/>
          <w:sz w:val="20"/>
          <w:szCs w:val="20"/>
          <w:lang w:val="es-ES"/>
        </w:rPr>
        <w:t xml:space="preserve"> </w:t>
      </w:r>
      <w:proofErr w:type="spellStart"/>
      <w:r w:rsidRPr="000036EF">
        <w:rPr>
          <w:rFonts w:ascii="GHEA Grapalat" w:eastAsia="Times New Roman" w:hAnsi="GHEA Grapalat" w:cs="Sylfaen"/>
          <w:sz w:val="20"/>
          <w:szCs w:val="20"/>
        </w:rPr>
        <w:t>հիսուն</w:t>
      </w:r>
      <w:proofErr w:type="spellEnd"/>
      <w:r w:rsidRPr="000036EF">
        <w:rPr>
          <w:rFonts w:ascii="GHEA Grapalat" w:eastAsia="Times New Roman" w:hAnsi="GHEA Grapalat" w:cs="Sylfaen"/>
          <w:sz w:val="20"/>
          <w:szCs w:val="20"/>
          <w:lang w:val="es-ES"/>
        </w:rPr>
        <w:t xml:space="preserve"> </w:t>
      </w:r>
      <w:proofErr w:type="spellStart"/>
      <w:r w:rsidRPr="000036EF">
        <w:rPr>
          <w:rFonts w:ascii="GHEA Grapalat" w:eastAsia="Times New Roman" w:hAnsi="GHEA Grapalat" w:cs="Sylfaen"/>
          <w:sz w:val="20"/>
          <w:szCs w:val="20"/>
        </w:rPr>
        <w:t>հազար</w:t>
      </w:r>
      <w:proofErr w:type="spellEnd"/>
      <w:r w:rsidRPr="000036EF">
        <w:rPr>
          <w:rFonts w:ascii="GHEA Grapalat" w:eastAsia="Times New Roman" w:hAnsi="GHEA Grapalat" w:cs="Sylfaen"/>
          <w:sz w:val="20"/>
          <w:szCs w:val="20"/>
          <w:lang w:val="es-ES"/>
        </w:rPr>
        <w:t xml:space="preserve"> </w:t>
      </w:r>
      <w:proofErr w:type="spellStart"/>
      <w:r w:rsidRPr="000036EF">
        <w:rPr>
          <w:rFonts w:ascii="GHEA Grapalat" w:eastAsia="Times New Roman" w:hAnsi="GHEA Grapalat" w:cs="Sylfaen"/>
          <w:sz w:val="20"/>
          <w:szCs w:val="20"/>
        </w:rPr>
        <w:t>Հայաստանի</w:t>
      </w:r>
      <w:proofErr w:type="spellEnd"/>
      <w:r w:rsidRPr="000036EF">
        <w:rPr>
          <w:rFonts w:ascii="GHEA Grapalat" w:eastAsia="Times New Roman" w:hAnsi="GHEA Grapalat" w:cs="Sylfaen"/>
          <w:sz w:val="20"/>
          <w:szCs w:val="20"/>
          <w:lang w:val="es-ES"/>
        </w:rPr>
        <w:t xml:space="preserve"> </w:t>
      </w:r>
      <w:proofErr w:type="spellStart"/>
      <w:r w:rsidRPr="000036EF">
        <w:rPr>
          <w:rFonts w:ascii="GHEA Grapalat" w:eastAsia="Times New Roman" w:hAnsi="GHEA Grapalat" w:cs="Sylfaen"/>
          <w:sz w:val="20"/>
          <w:szCs w:val="20"/>
        </w:rPr>
        <w:t>Հանրապետության</w:t>
      </w:r>
      <w:proofErr w:type="spellEnd"/>
      <w:r w:rsidRPr="000036EF">
        <w:rPr>
          <w:rFonts w:ascii="GHEA Grapalat" w:eastAsia="Times New Roman" w:hAnsi="GHEA Grapalat" w:cs="Sylfaen"/>
          <w:sz w:val="20"/>
          <w:szCs w:val="20"/>
          <w:lang w:val="es-ES"/>
        </w:rPr>
        <w:t xml:space="preserve"> </w:t>
      </w:r>
      <w:proofErr w:type="spellStart"/>
      <w:r w:rsidRPr="000036EF">
        <w:rPr>
          <w:rFonts w:ascii="GHEA Grapalat" w:eastAsia="Times New Roman" w:hAnsi="GHEA Grapalat" w:cs="Sylfaen"/>
          <w:sz w:val="20"/>
          <w:szCs w:val="20"/>
        </w:rPr>
        <w:t>դրամը</w:t>
      </w:r>
      <w:proofErr w:type="spellEnd"/>
      <w:r w:rsidRPr="000036EF">
        <w:rPr>
          <w:rFonts w:ascii="GHEA Grapalat" w:eastAsia="Times New Roman" w:hAnsi="GHEA Grapalat" w:cs="Sylfaen"/>
          <w:sz w:val="20"/>
          <w:szCs w:val="20"/>
          <w:lang w:val="es-ES"/>
        </w:rPr>
        <w:t xml:space="preserve"> </w:t>
      </w:r>
      <w:proofErr w:type="spellStart"/>
      <w:r w:rsidRPr="000036EF">
        <w:rPr>
          <w:rFonts w:ascii="GHEA Grapalat" w:eastAsia="Times New Roman" w:hAnsi="GHEA Grapalat" w:cs="Times New Roman"/>
          <w:sz w:val="20"/>
          <w:szCs w:val="20"/>
        </w:rPr>
        <w:t>գերազանցող</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Times New Roman"/>
          <w:sz w:val="20"/>
          <w:szCs w:val="20"/>
        </w:rPr>
        <w:t>ժամկետանց</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Times New Roman"/>
          <w:sz w:val="20"/>
          <w:szCs w:val="20"/>
        </w:rPr>
        <w:t>պարտավորություններ</w:t>
      </w:r>
      <w:proofErr w:type="spellEnd"/>
      <w:r w:rsidRPr="000036EF">
        <w:rPr>
          <w:rFonts w:ascii="GHEA Grapalat" w:eastAsia="Times New Roman" w:hAnsi="GHEA Grapalat" w:cs="Times New Roman"/>
          <w:sz w:val="20"/>
          <w:szCs w:val="20"/>
          <w:lang w:val="es-ES"/>
        </w:rPr>
        <w:t>.</w:t>
      </w:r>
    </w:p>
    <w:p w14:paraId="151A29D7" w14:textId="77777777" w:rsidR="000036EF" w:rsidRPr="000036EF" w:rsidRDefault="000036EF" w:rsidP="000036EF">
      <w:pPr>
        <w:spacing w:after="0" w:line="240" w:lineRule="auto"/>
        <w:ind w:firstLine="720"/>
        <w:jc w:val="both"/>
        <w:rPr>
          <w:rFonts w:ascii="GHEA Grapalat" w:eastAsia="Times New Roman" w:hAnsi="GHEA Grapalat" w:cs="Times New Roman"/>
          <w:sz w:val="20"/>
          <w:szCs w:val="20"/>
          <w:lang w:val="es-ES"/>
        </w:rPr>
      </w:pPr>
      <w:r w:rsidRPr="000036EF">
        <w:rPr>
          <w:rFonts w:ascii="GHEA Grapalat" w:eastAsia="Times New Roman" w:hAnsi="GHEA Grapalat" w:cs="Times New Roman"/>
          <w:sz w:val="20"/>
          <w:szCs w:val="20"/>
          <w:lang w:val="es-ES"/>
        </w:rPr>
        <w:t xml:space="preserve">3) </w:t>
      </w:r>
      <w:proofErr w:type="spellStart"/>
      <w:r w:rsidRPr="000036EF">
        <w:rPr>
          <w:rFonts w:ascii="GHEA Grapalat" w:eastAsia="Times New Roman" w:hAnsi="GHEA Grapalat" w:cs="Times New Roman"/>
          <w:sz w:val="20"/>
          <w:szCs w:val="20"/>
        </w:rPr>
        <w:t>որոնք</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Times New Roman"/>
          <w:sz w:val="20"/>
          <w:szCs w:val="20"/>
        </w:rPr>
        <w:t>կամ</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Times New Roman"/>
          <w:sz w:val="20"/>
          <w:szCs w:val="20"/>
        </w:rPr>
        <w:t>որոնց</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Sylfaen"/>
          <w:sz w:val="20"/>
          <w:szCs w:val="20"/>
        </w:rPr>
        <w:t>գործադիր</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Sylfaen"/>
          <w:sz w:val="20"/>
          <w:szCs w:val="20"/>
        </w:rPr>
        <w:t>մարմնի</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Sylfaen"/>
          <w:sz w:val="20"/>
          <w:szCs w:val="20"/>
        </w:rPr>
        <w:t>ներկայացուցիչը</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Sylfaen"/>
          <w:sz w:val="20"/>
          <w:szCs w:val="20"/>
        </w:rPr>
        <w:t>հայտը</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Sylfaen"/>
          <w:sz w:val="20"/>
          <w:szCs w:val="20"/>
        </w:rPr>
        <w:t>ներկայացնելու</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Sylfaen"/>
          <w:sz w:val="20"/>
          <w:szCs w:val="20"/>
        </w:rPr>
        <w:t>օրվան</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Sylfaen"/>
          <w:sz w:val="20"/>
          <w:szCs w:val="20"/>
        </w:rPr>
        <w:t>նախորդող</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Sylfaen"/>
          <w:sz w:val="20"/>
          <w:szCs w:val="20"/>
        </w:rPr>
        <w:t>երեք</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Sylfaen"/>
          <w:sz w:val="20"/>
          <w:szCs w:val="20"/>
        </w:rPr>
        <w:t>տարիների</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Sylfaen"/>
          <w:sz w:val="20"/>
          <w:szCs w:val="20"/>
        </w:rPr>
        <w:t>ընթացքում</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Sylfaen"/>
          <w:sz w:val="20"/>
          <w:szCs w:val="20"/>
        </w:rPr>
        <w:t>դատապարտված</w:t>
      </w:r>
      <w:proofErr w:type="spellEnd"/>
      <w:r w:rsidRPr="000036EF">
        <w:rPr>
          <w:rFonts w:ascii="GHEA Grapalat" w:eastAsia="Times New Roman" w:hAnsi="GHEA Grapalat" w:cs="Times New Roman"/>
          <w:sz w:val="20"/>
          <w:szCs w:val="20"/>
          <w:lang w:val="es-ES"/>
        </w:rPr>
        <w:t xml:space="preserve"> </w:t>
      </w:r>
      <w:r w:rsidRPr="000036EF">
        <w:rPr>
          <w:rFonts w:ascii="GHEA Grapalat" w:eastAsia="Times New Roman" w:hAnsi="GHEA Grapalat" w:cs="Sylfaen"/>
          <w:sz w:val="20"/>
          <w:szCs w:val="20"/>
        </w:rPr>
        <w:t>է</w:t>
      </w:r>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Sylfaen"/>
          <w:sz w:val="20"/>
          <w:szCs w:val="20"/>
        </w:rPr>
        <w:t>եղել</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Times New Roman"/>
          <w:sz w:val="20"/>
          <w:szCs w:val="20"/>
        </w:rPr>
        <w:t>ահաբեկչության</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Times New Roman"/>
          <w:sz w:val="20"/>
          <w:szCs w:val="20"/>
        </w:rPr>
        <w:t>ֆինանսավորման</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Times New Roman"/>
          <w:sz w:val="20"/>
          <w:szCs w:val="20"/>
        </w:rPr>
        <w:t>երեխայի</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Times New Roman"/>
          <w:sz w:val="20"/>
          <w:szCs w:val="20"/>
        </w:rPr>
        <w:t>շահագործման</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Times New Roman"/>
          <w:sz w:val="20"/>
          <w:szCs w:val="20"/>
        </w:rPr>
        <w:t>կամ</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Times New Roman"/>
          <w:sz w:val="20"/>
          <w:szCs w:val="20"/>
        </w:rPr>
        <w:t>մարդկային</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Times New Roman"/>
          <w:sz w:val="20"/>
          <w:szCs w:val="20"/>
        </w:rPr>
        <w:t>թրաֆիքինգ</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Times New Roman"/>
          <w:sz w:val="20"/>
          <w:szCs w:val="20"/>
        </w:rPr>
        <w:t>ներառող</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Times New Roman"/>
          <w:sz w:val="20"/>
          <w:szCs w:val="20"/>
        </w:rPr>
        <w:t>հանցագործության</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Sylfaen"/>
          <w:sz w:val="20"/>
          <w:szCs w:val="20"/>
        </w:rPr>
        <w:t>հանցավոր</w:t>
      </w:r>
      <w:proofErr w:type="spellEnd"/>
      <w:r w:rsidRPr="000036EF">
        <w:rPr>
          <w:rFonts w:ascii="GHEA Grapalat" w:eastAsia="Times New Roman" w:hAnsi="GHEA Grapalat" w:cs="Sylfaen"/>
          <w:sz w:val="20"/>
          <w:szCs w:val="20"/>
          <w:lang w:val="es-ES"/>
        </w:rPr>
        <w:t xml:space="preserve"> </w:t>
      </w:r>
      <w:proofErr w:type="spellStart"/>
      <w:r w:rsidRPr="000036EF">
        <w:rPr>
          <w:rFonts w:ascii="GHEA Grapalat" w:eastAsia="Times New Roman" w:hAnsi="GHEA Grapalat" w:cs="Sylfaen"/>
          <w:sz w:val="20"/>
          <w:szCs w:val="20"/>
        </w:rPr>
        <w:t>համագործակցություն</w:t>
      </w:r>
      <w:proofErr w:type="spellEnd"/>
      <w:r w:rsidRPr="000036EF">
        <w:rPr>
          <w:rFonts w:ascii="GHEA Grapalat" w:eastAsia="Times New Roman" w:hAnsi="GHEA Grapalat" w:cs="Sylfaen"/>
          <w:sz w:val="20"/>
          <w:szCs w:val="20"/>
          <w:lang w:val="es-ES"/>
        </w:rPr>
        <w:t xml:space="preserve"> </w:t>
      </w:r>
      <w:proofErr w:type="spellStart"/>
      <w:r w:rsidRPr="000036EF">
        <w:rPr>
          <w:rFonts w:ascii="GHEA Grapalat" w:eastAsia="Times New Roman" w:hAnsi="GHEA Grapalat" w:cs="Sylfaen"/>
          <w:sz w:val="20"/>
          <w:szCs w:val="20"/>
        </w:rPr>
        <w:t>ստեղծելու</w:t>
      </w:r>
      <w:proofErr w:type="spellEnd"/>
      <w:r w:rsidRPr="000036EF">
        <w:rPr>
          <w:rFonts w:ascii="GHEA Grapalat" w:eastAsia="Times New Roman" w:hAnsi="GHEA Grapalat" w:cs="Sylfaen"/>
          <w:sz w:val="20"/>
          <w:szCs w:val="20"/>
          <w:lang w:val="es-ES"/>
        </w:rPr>
        <w:t xml:space="preserve"> </w:t>
      </w:r>
      <w:proofErr w:type="spellStart"/>
      <w:r w:rsidRPr="000036EF">
        <w:rPr>
          <w:rFonts w:ascii="GHEA Grapalat" w:eastAsia="Times New Roman" w:hAnsi="GHEA Grapalat" w:cs="Sylfaen"/>
          <w:sz w:val="20"/>
          <w:szCs w:val="20"/>
        </w:rPr>
        <w:t>կամ</w:t>
      </w:r>
      <w:proofErr w:type="spellEnd"/>
      <w:r w:rsidRPr="000036EF">
        <w:rPr>
          <w:rFonts w:ascii="GHEA Grapalat" w:eastAsia="Times New Roman" w:hAnsi="GHEA Grapalat" w:cs="Sylfaen"/>
          <w:sz w:val="20"/>
          <w:szCs w:val="20"/>
          <w:lang w:val="es-ES"/>
        </w:rPr>
        <w:t xml:space="preserve"> </w:t>
      </w:r>
      <w:proofErr w:type="spellStart"/>
      <w:r w:rsidRPr="000036EF">
        <w:rPr>
          <w:rFonts w:ascii="GHEA Grapalat" w:eastAsia="Times New Roman" w:hAnsi="GHEA Grapalat" w:cs="Sylfaen"/>
          <w:sz w:val="20"/>
          <w:szCs w:val="20"/>
        </w:rPr>
        <w:t>դրան</w:t>
      </w:r>
      <w:proofErr w:type="spellEnd"/>
      <w:r w:rsidRPr="000036EF">
        <w:rPr>
          <w:rFonts w:ascii="GHEA Grapalat" w:eastAsia="Times New Roman" w:hAnsi="GHEA Grapalat" w:cs="Sylfaen"/>
          <w:sz w:val="20"/>
          <w:szCs w:val="20"/>
          <w:lang w:val="es-ES"/>
        </w:rPr>
        <w:t xml:space="preserve"> </w:t>
      </w:r>
      <w:proofErr w:type="spellStart"/>
      <w:r w:rsidRPr="000036EF">
        <w:rPr>
          <w:rFonts w:ascii="GHEA Grapalat" w:eastAsia="Times New Roman" w:hAnsi="GHEA Grapalat" w:cs="Sylfaen"/>
          <w:sz w:val="20"/>
          <w:szCs w:val="20"/>
        </w:rPr>
        <w:t>մասնակցելու</w:t>
      </w:r>
      <w:proofErr w:type="spellEnd"/>
      <w:r w:rsidRPr="000036EF">
        <w:rPr>
          <w:rFonts w:ascii="GHEA Grapalat" w:eastAsia="Times New Roman" w:hAnsi="GHEA Grapalat" w:cs="Sylfaen"/>
          <w:sz w:val="20"/>
          <w:szCs w:val="20"/>
          <w:lang w:val="es-ES"/>
        </w:rPr>
        <w:t xml:space="preserve">, </w:t>
      </w:r>
      <w:proofErr w:type="spellStart"/>
      <w:r w:rsidRPr="000036EF">
        <w:rPr>
          <w:rFonts w:ascii="GHEA Grapalat" w:eastAsia="Times New Roman" w:hAnsi="GHEA Grapalat" w:cs="Sylfaen"/>
          <w:sz w:val="20"/>
          <w:szCs w:val="20"/>
        </w:rPr>
        <w:t>կաշառք</w:t>
      </w:r>
      <w:proofErr w:type="spellEnd"/>
      <w:r w:rsidRPr="000036EF">
        <w:rPr>
          <w:rFonts w:ascii="GHEA Grapalat" w:eastAsia="Times New Roman" w:hAnsi="GHEA Grapalat" w:cs="Sylfaen"/>
          <w:sz w:val="20"/>
          <w:szCs w:val="20"/>
          <w:lang w:val="es-ES"/>
        </w:rPr>
        <w:t xml:space="preserve"> </w:t>
      </w:r>
      <w:proofErr w:type="spellStart"/>
      <w:r w:rsidRPr="000036EF">
        <w:rPr>
          <w:rFonts w:ascii="GHEA Grapalat" w:eastAsia="Times New Roman" w:hAnsi="GHEA Grapalat" w:cs="Sylfaen"/>
          <w:sz w:val="20"/>
          <w:szCs w:val="20"/>
        </w:rPr>
        <w:t>ստանալու</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Times New Roman"/>
          <w:sz w:val="20"/>
          <w:szCs w:val="20"/>
        </w:rPr>
        <w:t>կաշառք</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Times New Roman"/>
          <w:sz w:val="20"/>
          <w:szCs w:val="20"/>
        </w:rPr>
        <w:t>տալու</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Times New Roman"/>
          <w:sz w:val="20"/>
          <w:szCs w:val="20"/>
        </w:rPr>
        <w:t>կամ</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Times New Roman"/>
          <w:sz w:val="20"/>
          <w:szCs w:val="20"/>
        </w:rPr>
        <w:t>կաշառքի</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Times New Roman"/>
          <w:sz w:val="20"/>
          <w:szCs w:val="20"/>
        </w:rPr>
        <w:t>միջնորդության</w:t>
      </w:r>
      <w:proofErr w:type="spellEnd"/>
      <w:r w:rsidRPr="000036EF">
        <w:rPr>
          <w:rFonts w:ascii="GHEA Grapalat" w:eastAsia="Times New Roman" w:hAnsi="GHEA Grapalat" w:cs="Times New Roman"/>
          <w:sz w:val="20"/>
          <w:szCs w:val="20"/>
          <w:lang w:val="es-ES"/>
        </w:rPr>
        <w:t xml:space="preserve"> </w:t>
      </w:r>
      <w:r w:rsidRPr="000036EF">
        <w:rPr>
          <w:rFonts w:ascii="GHEA Grapalat" w:eastAsia="Times New Roman" w:hAnsi="GHEA Grapalat" w:cs="Times New Roman"/>
          <w:sz w:val="20"/>
          <w:szCs w:val="20"/>
        </w:rPr>
        <w:t>և</w:t>
      </w:r>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Times New Roman"/>
          <w:sz w:val="20"/>
          <w:szCs w:val="20"/>
        </w:rPr>
        <w:t>օրենքով</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Times New Roman"/>
          <w:sz w:val="20"/>
          <w:szCs w:val="20"/>
        </w:rPr>
        <w:t>նախատեսված</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Times New Roman"/>
          <w:sz w:val="20"/>
          <w:szCs w:val="20"/>
        </w:rPr>
        <w:t>տնտեսական</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Times New Roman"/>
          <w:sz w:val="20"/>
          <w:szCs w:val="20"/>
        </w:rPr>
        <w:t>գործունեության</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Times New Roman"/>
          <w:sz w:val="20"/>
          <w:szCs w:val="20"/>
        </w:rPr>
        <w:t>դեմ</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Times New Roman"/>
          <w:sz w:val="20"/>
          <w:szCs w:val="20"/>
        </w:rPr>
        <w:t>ուղղված</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Times New Roman"/>
          <w:sz w:val="20"/>
          <w:szCs w:val="20"/>
        </w:rPr>
        <w:t>հանցագործությունների</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Times New Roman"/>
          <w:sz w:val="20"/>
          <w:szCs w:val="20"/>
        </w:rPr>
        <w:t>համար</w:t>
      </w:r>
      <w:proofErr w:type="spellEnd"/>
      <w:r w:rsidRPr="000036EF">
        <w:rPr>
          <w:rFonts w:ascii="GHEA Grapalat" w:eastAsia="Times New Roman" w:hAnsi="GHEA Grapalat" w:cs="Times New Roman"/>
          <w:sz w:val="20"/>
          <w:szCs w:val="20"/>
          <w:lang w:val="es-ES"/>
        </w:rPr>
        <w:t>,</w:t>
      </w:r>
      <w:r w:rsidRPr="000036EF">
        <w:rPr>
          <w:rFonts w:ascii="GHEA Grapalat" w:eastAsia="Times New Roman" w:hAnsi="GHEA Grapalat" w:cs="Sylfaen"/>
          <w:sz w:val="20"/>
          <w:szCs w:val="20"/>
          <w:lang w:val="es-ES"/>
        </w:rPr>
        <w:t xml:space="preserve"> </w:t>
      </w:r>
      <w:proofErr w:type="spellStart"/>
      <w:r w:rsidRPr="000036EF">
        <w:rPr>
          <w:rFonts w:ascii="GHEA Grapalat" w:eastAsia="Times New Roman" w:hAnsi="GHEA Grapalat" w:cs="Sylfaen"/>
          <w:sz w:val="20"/>
          <w:szCs w:val="20"/>
        </w:rPr>
        <w:t>բացառությամբ</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Sylfaen"/>
          <w:sz w:val="20"/>
          <w:szCs w:val="20"/>
        </w:rPr>
        <w:t>այն</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Sylfaen"/>
          <w:sz w:val="20"/>
          <w:szCs w:val="20"/>
        </w:rPr>
        <w:t>դեպքերի</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Sylfaen"/>
          <w:sz w:val="20"/>
          <w:szCs w:val="20"/>
        </w:rPr>
        <w:t>երբ</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Sylfaen"/>
          <w:sz w:val="20"/>
          <w:szCs w:val="20"/>
        </w:rPr>
        <w:t>դատվածությունը</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Sylfaen"/>
          <w:sz w:val="20"/>
          <w:szCs w:val="20"/>
        </w:rPr>
        <w:t>օրենքով</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Sylfaen"/>
          <w:sz w:val="20"/>
          <w:szCs w:val="20"/>
        </w:rPr>
        <w:t>սահմանված</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Sylfaen"/>
          <w:sz w:val="20"/>
          <w:szCs w:val="20"/>
        </w:rPr>
        <w:t>կարգով</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Sylfaen"/>
          <w:sz w:val="20"/>
          <w:szCs w:val="20"/>
        </w:rPr>
        <w:t>հանված</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Sylfaen"/>
          <w:sz w:val="20"/>
          <w:szCs w:val="20"/>
        </w:rPr>
        <w:t>կամ</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Sylfaen"/>
          <w:sz w:val="20"/>
          <w:szCs w:val="20"/>
        </w:rPr>
        <w:t>մարված</w:t>
      </w:r>
      <w:proofErr w:type="spellEnd"/>
      <w:r w:rsidRPr="000036EF">
        <w:rPr>
          <w:rFonts w:ascii="GHEA Grapalat" w:eastAsia="Times New Roman" w:hAnsi="GHEA Grapalat" w:cs="Times New Roman"/>
          <w:sz w:val="20"/>
          <w:szCs w:val="20"/>
          <w:lang w:val="es-ES"/>
        </w:rPr>
        <w:t xml:space="preserve"> </w:t>
      </w:r>
      <w:r w:rsidRPr="000036EF">
        <w:rPr>
          <w:rFonts w:ascii="GHEA Grapalat" w:eastAsia="Times New Roman" w:hAnsi="GHEA Grapalat" w:cs="Sylfaen"/>
          <w:sz w:val="20"/>
          <w:szCs w:val="20"/>
        </w:rPr>
        <w:t>է</w:t>
      </w:r>
      <w:r w:rsidRPr="000036EF">
        <w:rPr>
          <w:rFonts w:ascii="GHEA Grapalat" w:eastAsia="Times New Roman" w:hAnsi="GHEA Grapalat" w:cs="Times New Roman"/>
          <w:sz w:val="20"/>
          <w:szCs w:val="20"/>
          <w:lang w:val="es-ES"/>
        </w:rPr>
        <w:t xml:space="preserve">.  </w:t>
      </w:r>
    </w:p>
    <w:p w14:paraId="27C3D17B" w14:textId="77777777" w:rsidR="000036EF" w:rsidRPr="000036EF" w:rsidRDefault="000036EF" w:rsidP="000036EF">
      <w:pPr>
        <w:spacing w:after="0" w:line="240" w:lineRule="auto"/>
        <w:ind w:firstLine="720"/>
        <w:jc w:val="both"/>
        <w:rPr>
          <w:rFonts w:ascii="GHEA Grapalat" w:eastAsia="Times New Roman" w:hAnsi="GHEA Grapalat" w:cs="Times New Roman"/>
          <w:sz w:val="20"/>
          <w:szCs w:val="20"/>
          <w:lang w:val="es-ES"/>
        </w:rPr>
      </w:pPr>
      <w:r w:rsidRPr="000036EF">
        <w:rPr>
          <w:rFonts w:ascii="GHEA Grapalat" w:eastAsia="Times New Roman" w:hAnsi="GHEA Grapalat" w:cs="Sylfaen"/>
          <w:sz w:val="20"/>
          <w:szCs w:val="20"/>
          <w:lang w:val="es-ES"/>
        </w:rPr>
        <w:t>4)</w:t>
      </w:r>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Times New Roman"/>
          <w:sz w:val="20"/>
          <w:szCs w:val="20"/>
        </w:rPr>
        <w:t>որոնց</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Times New Roman"/>
          <w:sz w:val="20"/>
          <w:szCs w:val="20"/>
        </w:rPr>
        <w:t>վերաբերյալ</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Times New Roman"/>
          <w:sz w:val="20"/>
          <w:szCs w:val="20"/>
        </w:rPr>
        <w:t>հայտը</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Times New Roman"/>
          <w:sz w:val="20"/>
          <w:szCs w:val="20"/>
        </w:rPr>
        <w:t>ներկայացվելու</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Times New Roman"/>
          <w:sz w:val="20"/>
          <w:szCs w:val="20"/>
        </w:rPr>
        <w:t>օրվան</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Times New Roman"/>
          <w:sz w:val="20"/>
          <w:szCs w:val="20"/>
        </w:rPr>
        <w:t>նախորդող</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Times New Roman"/>
          <w:sz w:val="20"/>
          <w:szCs w:val="20"/>
        </w:rPr>
        <w:t>մեկ</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Times New Roman"/>
          <w:sz w:val="20"/>
          <w:szCs w:val="20"/>
        </w:rPr>
        <w:t>տարվա</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Times New Roman"/>
          <w:sz w:val="20"/>
          <w:szCs w:val="20"/>
        </w:rPr>
        <w:t>ընթացքում</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Times New Roman"/>
          <w:sz w:val="20"/>
          <w:szCs w:val="20"/>
        </w:rPr>
        <w:t>առկա</w:t>
      </w:r>
      <w:proofErr w:type="spellEnd"/>
      <w:r w:rsidRPr="000036EF">
        <w:rPr>
          <w:rFonts w:ascii="GHEA Grapalat" w:eastAsia="Times New Roman" w:hAnsi="GHEA Grapalat" w:cs="Times New Roman"/>
          <w:sz w:val="20"/>
          <w:szCs w:val="20"/>
          <w:lang w:val="es-ES"/>
        </w:rPr>
        <w:t xml:space="preserve"> </w:t>
      </w:r>
      <w:r w:rsidRPr="000036EF">
        <w:rPr>
          <w:rFonts w:ascii="GHEA Grapalat" w:eastAsia="Times New Roman" w:hAnsi="GHEA Grapalat" w:cs="Times New Roman"/>
          <w:sz w:val="20"/>
          <w:szCs w:val="20"/>
        </w:rPr>
        <w:t>է</w:t>
      </w:r>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Times New Roman"/>
          <w:sz w:val="20"/>
          <w:szCs w:val="20"/>
        </w:rPr>
        <w:t>օրենքով</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Times New Roman"/>
          <w:sz w:val="20"/>
          <w:szCs w:val="20"/>
        </w:rPr>
        <w:t>սահմանված</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Times New Roman"/>
          <w:sz w:val="20"/>
          <w:szCs w:val="20"/>
        </w:rPr>
        <w:t>կարգով</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Times New Roman"/>
          <w:sz w:val="20"/>
          <w:szCs w:val="20"/>
        </w:rPr>
        <w:t>կայացված</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Times New Roman"/>
          <w:sz w:val="20"/>
          <w:szCs w:val="20"/>
        </w:rPr>
        <w:t>անբողոքարկելի</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Times New Roman"/>
          <w:sz w:val="20"/>
          <w:szCs w:val="20"/>
        </w:rPr>
        <w:t>վարչական</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Times New Roman"/>
          <w:sz w:val="20"/>
          <w:szCs w:val="20"/>
        </w:rPr>
        <w:t>ակտ</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Times New Roman"/>
          <w:sz w:val="20"/>
          <w:szCs w:val="20"/>
        </w:rPr>
        <w:t>գնումների</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Times New Roman"/>
          <w:sz w:val="20"/>
          <w:szCs w:val="20"/>
        </w:rPr>
        <w:t>ոլորտում</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Sylfaen"/>
          <w:sz w:val="20"/>
          <w:szCs w:val="20"/>
        </w:rPr>
        <w:t>հակամրցակցային</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Sylfaen"/>
          <w:sz w:val="20"/>
          <w:szCs w:val="20"/>
        </w:rPr>
        <w:t>համաձայնության</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Sylfaen"/>
          <w:sz w:val="20"/>
          <w:szCs w:val="20"/>
        </w:rPr>
        <w:t>կամ</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Sylfaen"/>
          <w:sz w:val="20"/>
          <w:szCs w:val="20"/>
        </w:rPr>
        <w:t>գերիշխող</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Sylfaen"/>
          <w:sz w:val="20"/>
          <w:szCs w:val="20"/>
        </w:rPr>
        <w:t>դիրքի</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Sylfaen"/>
          <w:sz w:val="20"/>
          <w:szCs w:val="20"/>
        </w:rPr>
        <w:t>չարաշահման</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Sylfaen"/>
          <w:sz w:val="20"/>
          <w:szCs w:val="20"/>
        </w:rPr>
        <w:t>համար</w:t>
      </w:r>
      <w:proofErr w:type="spellEnd"/>
      <w:r w:rsidRPr="000036EF">
        <w:rPr>
          <w:rFonts w:ascii="GHEA Grapalat" w:eastAsia="Times New Roman" w:hAnsi="GHEA Grapalat" w:cs="Sylfaen"/>
          <w:sz w:val="20"/>
          <w:szCs w:val="20"/>
          <w:lang w:val="es-ES"/>
        </w:rPr>
        <w:t>.</w:t>
      </w:r>
    </w:p>
    <w:p w14:paraId="1E483440" w14:textId="77777777" w:rsidR="000036EF" w:rsidRPr="000036EF" w:rsidRDefault="000036EF" w:rsidP="000036EF">
      <w:pPr>
        <w:spacing w:after="0" w:line="240" w:lineRule="auto"/>
        <w:ind w:firstLine="720"/>
        <w:jc w:val="both"/>
        <w:rPr>
          <w:rFonts w:ascii="GHEA Grapalat" w:eastAsia="Times New Roman" w:hAnsi="GHEA Grapalat" w:cs="Times New Roman"/>
          <w:sz w:val="20"/>
          <w:szCs w:val="20"/>
          <w:lang w:val="es-ES"/>
        </w:rPr>
      </w:pPr>
      <w:r w:rsidRPr="000036EF">
        <w:rPr>
          <w:rFonts w:ascii="GHEA Grapalat" w:eastAsia="Times New Roman" w:hAnsi="GHEA Grapalat" w:cs="Sylfaen"/>
          <w:sz w:val="20"/>
          <w:szCs w:val="20"/>
          <w:lang w:val="es-ES"/>
        </w:rPr>
        <w:t xml:space="preserve">5) </w:t>
      </w:r>
      <w:proofErr w:type="spellStart"/>
      <w:r w:rsidRPr="000036EF">
        <w:rPr>
          <w:rFonts w:ascii="GHEA Grapalat" w:eastAsia="Times New Roman" w:hAnsi="GHEA Grapalat" w:cs="Sylfaen"/>
          <w:sz w:val="20"/>
          <w:szCs w:val="20"/>
        </w:rPr>
        <w:t>որոնք</w:t>
      </w:r>
      <w:proofErr w:type="spellEnd"/>
      <w:r w:rsidRPr="000036EF">
        <w:rPr>
          <w:rFonts w:ascii="GHEA Grapalat" w:eastAsia="Times New Roman" w:hAnsi="GHEA Grapalat" w:cs="Sylfaen"/>
          <w:sz w:val="20"/>
          <w:szCs w:val="20"/>
          <w:lang w:val="es-ES"/>
        </w:rPr>
        <w:t xml:space="preserve"> </w:t>
      </w:r>
      <w:proofErr w:type="spellStart"/>
      <w:r w:rsidRPr="000036EF">
        <w:rPr>
          <w:rFonts w:ascii="GHEA Grapalat" w:eastAsia="Times New Roman" w:hAnsi="GHEA Grapalat" w:cs="Sylfaen"/>
          <w:sz w:val="20"/>
          <w:szCs w:val="20"/>
        </w:rPr>
        <w:t>հայտը</w:t>
      </w:r>
      <w:proofErr w:type="spellEnd"/>
      <w:r w:rsidRPr="000036EF">
        <w:rPr>
          <w:rFonts w:ascii="GHEA Grapalat" w:eastAsia="Times New Roman" w:hAnsi="GHEA Grapalat" w:cs="Sylfaen"/>
          <w:sz w:val="20"/>
          <w:szCs w:val="20"/>
          <w:lang w:val="es-ES"/>
        </w:rPr>
        <w:t xml:space="preserve"> </w:t>
      </w:r>
      <w:proofErr w:type="spellStart"/>
      <w:r w:rsidRPr="000036EF">
        <w:rPr>
          <w:rFonts w:ascii="GHEA Grapalat" w:eastAsia="Times New Roman" w:hAnsi="GHEA Grapalat" w:cs="Sylfaen"/>
          <w:sz w:val="20"/>
          <w:szCs w:val="20"/>
        </w:rPr>
        <w:t>ներկայացնելու</w:t>
      </w:r>
      <w:proofErr w:type="spellEnd"/>
      <w:r w:rsidRPr="000036EF">
        <w:rPr>
          <w:rFonts w:ascii="GHEA Grapalat" w:eastAsia="Times New Roman" w:hAnsi="GHEA Grapalat" w:cs="Sylfaen"/>
          <w:sz w:val="20"/>
          <w:szCs w:val="20"/>
          <w:lang w:val="es-ES"/>
        </w:rPr>
        <w:t xml:space="preserve"> </w:t>
      </w:r>
      <w:proofErr w:type="spellStart"/>
      <w:r w:rsidRPr="000036EF">
        <w:rPr>
          <w:rFonts w:ascii="GHEA Grapalat" w:eastAsia="Times New Roman" w:hAnsi="GHEA Grapalat" w:cs="Sylfaen"/>
          <w:sz w:val="20"/>
          <w:szCs w:val="20"/>
        </w:rPr>
        <w:t>օրվա</w:t>
      </w:r>
      <w:proofErr w:type="spellEnd"/>
      <w:r w:rsidRPr="000036EF">
        <w:rPr>
          <w:rFonts w:ascii="GHEA Grapalat" w:eastAsia="Times New Roman" w:hAnsi="GHEA Grapalat" w:cs="Sylfaen"/>
          <w:sz w:val="20"/>
          <w:szCs w:val="20"/>
          <w:lang w:val="es-ES"/>
        </w:rPr>
        <w:t xml:space="preserve"> </w:t>
      </w:r>
      <w:proofErr w:type="spellStart"/>
      <w:r w:rsidRPr="000036EF">
        <w:rPr>
          <w:rFonts w:ascii="GHEA Grapalat" w:eastAsia="Times New Roman" w:hAnsi="GHEA Grapalat" w:cs="Sylfaen"/>
          <w:sz w:val="20"/>
          <w:szCs w:val="20"/>
        </w:rPr>
        <w:t>դրությամբ</w:t>
      </w:r>
      <w:proofErr w:type="spellEnd"/>
      <w:r w:rsidRPr="000036EF">
        <w:rPr>
          <w:rFonts w:ascii="GHEA Grapalat" w:eastAsia="Times New Roman" w:hAnsi="GHEA Grapalat" w:cs="Sylfaen"/>
          <w:sz w:val="20"/>
          <w:szCs w:val="20"/>
          <w:lang w:val="es-ES"/>
        </w:rPr>
        <w:t xml:space="preserve"> </w:t>
      </w:r>
      <w:proofErr w:type="spellStart"/>
      <w:r w:rsidRPr="000036EF">
        <w:rPr>
          <w:rFonts w:ascii="GHEA Grapalat" w:eastAsia="Times New Roman" w:hAnsi="GHEA Grapalat" w:cs="Sylfaen"/>
          <w:sz w:val="20"/>
          <w:szCs w:val="20"/>
        </w:rPr>
        <w:t>ներառված</w:t>
      </w:r>
      <w:proofErr w:type="spellEnd"/>
      <w:r w:rsidRPr="000036EF">
        <w:rPr>
          <w:rFonts w:ascii="GHEA Grapalat" w:eastAsia="Times New Roman" w:hAnsi="GHEA Grapalat" w:cs="Sylfaen"/>
          <w:sz w:val="20"/>
          <w:szCs w:val="20"/>
          <w:lang w:val="es-ES"/>
        </w:rPr>
        <w:t xml:space="preserve"> </w:t>
      </w:r>
      <w:proofErr w:type="spellStart"/>
      <w:r w:rsidRPr="000036EF">
        <w:rPr>
          <w:rFonts w:ascii="GHEA Grapalat" w:eastAsia="Times New Roman" w:hAnsi="GHEA Grapalat" w:cs="Sylfaen"/>
          <w:sz w:val="20"/>
          <w:szCs w:val="20"/>
        </w:rPr>
        <w:t>են</w:t>
      </w:r>
      <w:proofErr w:type="spellEnd"/>
      <w:r w:rsidRPr="000036EF">
        <w:rPr>
          <w:rFonts w:ascii="GHEA Grapalat" w:eastAsia="Times New Roman" w:hAnsi="GHEA Grapalat" w:cs="Sylfaen"/>
          <w:sz w:val="20"/>
          <w:szCs w:val="20"/>
          <w:lang w:val="es-ES"/>
        </w:rPr>
        <w:t xml:space="preserve"> </w:t>
      </w:r>
      <w:proofErr w:type="spellStart"/>
      <w:r w:rsidRPr="000036EF">
        <w:rPr>
          <w:rFonts w:ascii="GHEA Grapalat" w:eastAsia="Times New Roman" w:hAnsi="GHEA Grapalat" w:cs="Sylfaen"/>
          <w:sz w:val="20"/>
          <w:szCs w:val="20"/>
        </w:rPr>
        <w:t>Եվրասիական</w:t>
      </w:r>
      <w:proofErr w:type="spellEnd"/>
      <w:r w:rsidRPr="000036EF">
        <w:rPr>
          <w:rFonts w:ascii="GHEA Grapalat" w:eastAsia="Times New Roman" w:hAnsi="GHEA Grapalat" w:cs="Sylfaen"/>
          <w:sz w:val="20"/>
          <w:szCs w:val="20"/>
          <w:lang w:val="es-ES"/>
        </w:rPr>
        <w:t xml:space="preserve"> </w:t>
      </w:r>
      <w:proofErr w:type="spellStart"/>
      <w:r w:rsidRPr="000036EF">
        <w:rPr>
          <w:rFonts w:ascii="GHEA Grapalat" w:eastAsia="Times New Roman" w:hAnsi="GHEA Grapalat" w:cs="Sylfaen"/>
          <w:sz w:val="20"/>
          <w:szCs w:val="20"/>
        </w:rPr>
        <w:t>տնտեսական</w:t>
      </w:r>
      <w:proofErr w:type="spellEnd"/>
      <w:r w:rsidRPr="000036EF">
        <w:rPr>
          <w:rFonts w:ascii="GHEA Grapalat" w:eastAsia="Times New Roman" w:hAnsi="GHEA Grapalat" w:cs="Sylfaen"/>
          <w:sz w:val="20"/>
          <w:szCs w:val="20"/>
          <w:lang w:val="es-ES"/>
        </w:rPr>
        <w:t xml:space="preserve"> </w:t>
      </w:r>
      <w:proofErr w:type="spellStart"/>
      <w:r w:rsidRPr="000036EF">
        <w:rPr>
          <w:rFonts w:ascii="GHEA Grapalat" w:eastAsia="Times New Roman" w:hAnsi="GHEA Grapalat" w:cs="Sylfaen"/>
          <w:sz w:val="20"/>
          <w:szCs w:val="20"/>
        </w:rPr>
        <w:t>միությանն</w:t>
      </w:r>
      <w:proofErr w:type="spellEnd"/>
      <w:r w:rsidRPr="000036EF">
        <w:rPr>
          <w:rFonts w:ascii="GHEA Grapalat" w:eastAsia="Times New Roman" w:hAnsi="GHEA Grapalat" w:cs="Sylfaen"/>
          <w:sz w:val="20"/>
          <w:szCs w:val="20"/>
          <w:lang w:val="es-ES"/>
        </w:rPr>
        <w:t xml:space="preserve"> </w:t>
      </w:r>
      <w:proofErr w:type="spellStart"/>
      <w:r w:rsidRPr="000036EF">
        <w:rPr>
          <w:rFonts w:ascii="GHEA Grapalat" w:eastAsia="Times New Roman" w:hAnsi="GHEA Grapalat" w:cs="Sylfaen"/>
          <w:sz w:val="20"/>
          <w:szCs w:val="20"/>
        </w:rPr>
        <w:t>անդամակցող</w:t>
      </w:r>
      <w:proofErr w:type="spellEnd"/>
      <w:r w:rsidRPr="000036EF">
        <w:rPr>
          <w:rFonts w:ascii="GHEA Grapalat" w:eastAsia="Times New Roman" w:hAnsi="GHEA Grapalat" w:cs="Sylfaen"/>
          <w:sz w:val="20"/>
          <w:szCs w:val="20"/>
          <w:lang w:val="es-ES"/>
        </w:rPr>
        <w:t xml:space="preserve"> </w:t>
      </w:r>
      <w:proofErr w:type="spellStart"/>
      <w:r w:rsidRPr="000036EF">
        <w:rPr>
          <w:rFonts w:ascii="GHEA Grapalat" w:eastAsia="Times New Roman" w:hAnsi="GHEA Grapalat" w:cs="Sylfaen"/>
          <w:sz w:val="20"/>
          <w:szCs w:val="20"/>
        </w:rPr>
        <w:t>երկրների</w:t>
      </w:r>
      <w:proofErr w:type="spellEnd"/>
      <w:r w:rsidRPr="000036EF">
        <w:rPr>
          <w:rFonts w:ascii="GHEA Grapalat" w:eastAsia="Times New Roman" w:hAnsi="GHEA Grapalat" w:cs="Sylfaen"/>
          <w:sz w:val="20"/>
          <w:szCs w:val="20"/>
          <w:lang w:val="es-ES"/>
        </w:rPr>
        <w:t xml:space="preserve"> </w:t>
      </w:r>
      <w:proofErr w:type="spellStart"/>
      <w:r w:rsidRPr="000036EF">
        <w:rPr>
          <w:rFonts w:ascii="GHEA Grapalat" w:eastAsia="Times New Roman" w:hAnsi="GHEA Grapalat" w:cs="Sylfaen"/>
          <w:sz w:val="20"/>
          <w:szCs w:val="20"/>
        </w:rPr>
        <w:t>գնումների</w:t>
      </w:r>
      <w:proofErr w:type="spellEnd"/>
      <w:r w:rsidRPr="000036EF">
        <w:rPr>
          <w:rFonts w:ascii="GHEA Grapalat" w:eastAsia="Times New Roman" w:hAnsi="GHEA Grapalat" w:cs="Sylfaen"/>
          <w:sz w:val="20"/>
          <w:szCs w:val="20"/>
          <w:lang w:val="es-ES"/>
        </w:rPr>
        <w:t xml:space="preserve"> </w:t>
      </w:r>
      <w:proofErr w:type="spellStart"/>
      <w:r w:rsidRPr="000036EF">
        <w:rPr>
          <w:rFonts w:ascii="GHEA Grapalat" w:eastAsia="Times New Roman" w:hAnsi="GHEA Grapalat" w:cs="Sylfaen"/>
          <w:sz w:val="20"/>
          <w:szCs w:val="20"/>
        </w:rPr>
        <w:t>մասին</w:t>
      </w:r>
      <w:proofErr w:type="spellEnd"/>
      <w:r w:rsidRPr="000036EF">
        <w:rPr>
          <w:rFonts w:ascii="GHEA Grapalat" w:eastAsia="Times New Roman" w:hAnsi="GHEA Grapalat" w:cs="Sylfaen"/>
          <w:sz w:val="20"/>
          <w:szCs w:val="20"/>
          <w:lang w:val="es-ES"/>
        </w:rPr>
        <w:t xml:space="preserve"> </w:t>
      </w:r>
      <w:proofErr w:type="spellStart"/>
      <w:r w:rsidRPr="000036EF">
        <w:rPr>
          <w:rFonts w:ascii="GHEA Grapalat" w:eastAsia="Times New Roman" w:hAnsi="GHEA Grapalat" w:cs="Sylfaen"/>
          <w:sz w:val="20"/>
          <w:szCs w:val="20"/>
        </w:rPr>
        <w:t>օրենսդրության</w:t>
      </w:r>
      <w:proofErr w:type="spellEnd"/>
      <w:r w:rsidRPr="000036EF">
        <w:rPr>
          <w:rFonts w:ascii="GHEA Grapalat" w:eastAsia="Times New Roman" w:hAnsi="GHEA Grapalat" w:cs="Sylfaen"/>
          <w:sz w:val="20"/>
          <w:szCs w:val="20"/>
          <w:lang w:val="es-ES"/>
        </w:rPr>
        <w:t xml:space="preserve"> </w:t>
      </w:r>
      <w:proofErr w:type="spellStart"/>
      <w:r w:rsidRPr="000036EF">
        <w:rPr>
          <w:rFonts w:ascii="GHEA Grapalat" w:eastAsia="Times New Roman" w:hAnsi="GHEA Grapalat" w:cs="Sylfaen"/>
          <w:sz w:val="20"/>
          <w:szCs w:val="20"/>
        </w:rPr>
        <w:t>համաձայն</w:t>
      </w:r>
      <w:proofErr w:type="spellEnd"/>
      <w:r w:rsidRPr="000036EF">
        <w:rPr>
          <w:rFonts w:ascii="GHEA Grapalat" w:eastAsia="Times New Roman" w:hAnsi="GHEA Grapalat" w:cs="Sylfaen"/>
          <w:sz w:val="20"/>
          <w:szCs w:val="20"/>
          <w:lang w:val="es-ES"/>
        </w:rPr>
        <w:t xml:space="preserve"> </w:t>
      </w:r>
      <w:proofErr w:type="spellStart"/>
      <w:r w:rsidRPr="000036EF">
        <w:rPr>
          <w:rFonts w:ascii="GHEA Grapalat" w:eastAsia="Times New Roman" w:hAnsi="GHEA Grapalat" w:cs="Sylfaen"/>
          <w:sz w:val="20"/>
          <w:szCs w:val="20"/>
        </w:rPr>
        <w:t>հրապարակված</w:t>
      </w:r>
      <w:proofErr w:type="spellEnd"/>
      <w:r w:rsidRPr="000036EF">
        <w:rPr>
          <w:rFonts w:ascii="GHEA Grapalat" w:eastAsia="Times New Roman" w:hAnsi="GHEA Grapalat" w:cs="Sylfaen"/>
          <w:sz w:val="20"/>
          <w:szCs w:val="20"/>
          <w:lang w:val="es-ES"/>
        </w:rPr>
        <w:t xml:space="preserve"> </w:t>
      </w:r>
      <w:proofErr w:type="spellStart"/>
      <w:r w:rsidRPr="000036EF">
        <w:rPr>
          <w:rFonts w:ascii="GHEA Grapalat" w:eastAsia="Times New Roman" w:hAnsi="GHEA Grapalat" w:cs="Sylfaen"/>
          <w:sz w:val="20"/>
          <w:szCs w:val="20"/>
        </w:rPr>
        <w:t>գնումների</w:t>
      </w:r>
      <w:proofErr w:type="spellEnd"/>
      <w:r w:rsidRPr="000036EF">
        <w:rPr>
          <w:rFonts w:ascii="GHEA Grapalat" w:eastAsia="Times New Roman" w:hAnsi="GHEA Grapalat" w:cs="Sylfaen"/>
          <w:sz w:val="20"/>
          <w:szCs w:val="20"/>
          <w:lang w:val="es-ES"/>
        </w:rPr>
        <w:t xml:space="preserve"> </w:t>
      </w:r>
      <w:proofErr w:type="spellStart"/>
      <w:r w:rsidRPr="000036EF">
        <w:rPr>
          <w:rFonts w:ascii="GHEA Grapalat" w:eastAsia="Times New Roman" w:hAnsi="GHEA Grapalat" w:cs="Sylfaen"/>
          <w:sz w:val="20"/>
          <w:szCs w:val="20"/>
        </w:rPr>
        <w:t>գործընթացին</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Sylfaen"/>
          <w:sz w:val="20"/>
          <w:szCs w:val="20"/>
        </w:rPr>
        <w:t>մասնակցելու</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Sylfaen"/>
          <w:sz w:val="20"/>
          <w:szCs w:val="20"/>
        </w:rPr>
        <w:t>իրավունք</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Sylfaen"/>
          <w:sz w:val="20"/>
          <w:szCs w:val="20"/>
        </w:rPr>
        <w:t>չունեցող</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Sylfaen"/>
          <w:sz w:val="20"/>
          <w:szCs w:val="20"/>
        </w:rPr>
        <w:t>մասնակիցների</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Sylfaen"/>
          <w:sz w:val="20"/>
          <w:szCs w:val="20"/>
        </w:rPr>
        <w:t>ցուցակում</w:t>
      </w:r>
      <w:proofErr w:type="spellEnd"/>
      <w:r w:rsidRPr="000036EF">
        <w:rPr>
          <w:rFonts w:ascii="GHEA Grapalat" w:eastAsia="Times New Roman" w:hAnsi="GHEA Grapalat" w:cs="Sylfaen"/>
          <w:sz w:val="20"/>
          <w:szCs w:val="20"/>
          <w:lang w:val="es-ES"/>
        </w:rPr>
        <w:t xml:space="preserve">. </w:t>
      </w:r>
    </w:p>
    <w:p w14:paraId="5309498D" w14:textId="77777777" w:rsidR="000036EF" w:rsidRPr="000036EF" w:rsidRDefault="000036EF" w:rsidP="000036EF">
      <w:pPr>
        <w:spacing w:after="0" w:line="240" w:lineRule="auto"/>
        <w:ind w:firstLine="567"/>
        <w:jc w:val="both"/>
        <w:rPr>
          <w:rFonts w:ascii="GHEA Grapalat" w:eastAsia="Times New Roman" w:hAnsi="GHEA Grapalat" w:cs="Times New Roman"/>
          <w:sz w:val="20"/>
          <w:szCs w:val="20"/>
          <w:lang w:val="es-ES"/>
        </w:rPr>
      </w:pPr>
      <w:r w:rsidRPr="000036EF">
        <w:rPr>
          <w:rFonts w:ascii="GHEA Grapalat" w:eastAsia="Times New Roman" w:hAnsi="GHEA Grapalat" w:cs="Times New Roman"/>
          <w:sz w:val="20"/>
          <w:szCs w:val="20"/>
          <w:lang w:val="es-ES"/>
        </w:rPr>
        <w:t xml:space="preserve">   6) </w:t>
      </w:r>
      <w:proofErr w:type="spellStart"/>
      <w:r w:rsidRPr="000036EF">
        <w:rPr>
          <w:rFonts w:ascii="GHEA Grapalat" w:eastAsia="Times New Roman" w:hAnsi="GHEA Grapalat" w:cs="Times New Roman"/>
          <w:sz w:val="20"/>
          <w:szCs w:val="20"/>
        </w:rPr>
        <w:t>որոնք</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Times New Roman"/>
          <w:sz w:val="20"/>
          <w:szCs w:val="20"/>
        </w:rPr>
        <w:t>հայտը</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Times New Roman"/>
          <w:sz w:val="20"/>
          <w:szCs w:val="20"/>
        </w:rPr>
        <w:t>ներկայացնելու</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Times New Roman"/>
          <w:sz w:val="20"/>
          <w:szCs w:val="20"/>
        </w:rPr>
        <w:t>օրվա</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Times New Roman"/>
          <w:sz w:val="20"/>
          <w:szCs w:val="20"/>
        </w:rPr>
        <w:t>դրությամբ</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Sylfaen"/>
          <w:sz w:val="20"/>
          <w:szCs w:val="20"/>
        </w:rPr>
        <w:t>ներառված</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Sylfaen"/>
          <w:sz w:val="20"/>
          <w:szCs w:val="20"/>
        </w:rPr>
        <w:t>են</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Sylfaen"/>
          <w:sz w:val="20"/>
          <w:szCs w:val="20"/>
        </w:rPr>
        <w:t>գնումների</w:t>
      </w:r>
      <w:proofErr w:type="spellEnd"/>
      <w:r w:rsidRPr="000036EF">
        <w:rPr>
          <w:rFonts w:ascii="GHEA Grapalat" w:eastAsia="Times New Roman" w:hAnsi="GHEA Grapalat" w:cs="Sylfaen"/>
          <w:sz w:val="20"/>
          <w:szCs w:val="20"/>
          <w:lang w:val="es-ES"/>
        </w:rPr>
        <w:t xml:space="preserve"> </w:t>
      </w:r>
      <w:proofErr w:type="spellStart"/>
      <w:r w:rsidRPr="000036EF">
        <w:rPr>
          <w:rFonts w:ascii="GHEA Grapalat" w:eastAsia="Times New Roman" w:hAnsi="GHEA Grapalat" w:cs="Sylfaen"/>
          <w:sz w:val="20"/>
          <w:szCs w:val="20"/>
        </w:rPr>
        <w:t>գործընթացին</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Sylfaen"/>
          <w:sz w:val="20"/>
          <w:szCs w:val="20"/>
        </w:rPr>
        <w:t>մասնակցելու</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Sylfaen"/>
          <w:sz w:val="20"/>
          <w:szCs w:val="20"/>
        </w:rPr>
        <w:t>իրավունք</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Sylfaen"/>
          <w:sz w:val="20"/>
          <w:szCs w:val="20"/>
        </w:rPr>
        <w:t>չունեցող</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Sylfaen"/>
          <w:sz w:val="20"/>
          <w:szCs w:val="20"/>
        </w:rPr>
        <w:t>մասնակիցների</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Sylfaen"/>
          <w:sz w:val="20"/>
          <w:szCs w:val="20"/>
        </w:rPr>
        <w:t>ցուցակում</w:t>
      </w:r>
      <w:proofErr w:type="spellEnd"/>
      <w:r w:rsidRPr="000036EF">
        <w:rPr>
          <w:rFonts w:ascii="GHEA Grapalat" w:eastAsia="Times New Roman" w:hAnsi="GHEA Grapalat" w:cs="Times New Roman"/>
          <w:sz w:val="20"/>
          <w:szCs w:val="20"/>
          <w:lang w:val="es-ES"/>
        </w:rPr>
        <w:t>:</w:t>
      </w:r>
    </w:p>
    <w:p w14:paraId="265778F2" w14:textId="77777777" w:rsidR="000036EF" w:rsidRPr="000036EF" w:rsidRDefault="000036EF" w:rsidP="000036EF">
      <w:pPr>
        <w:spacing w:after="0" w:line="240" w:lineRule="auto"/>
        <w:ind w:firstLine="567"/>
        <w:jc w:val="both"/>
        <w:rPr>
          <w:rFonts w:ascii="GHEA Grapalat" w:eastAsia="Times New Roman" w:hAnsi="GHEA Grapalat" w:cs="Sylfaen"/>
          <w:sz w:val="20"/>
          <w:szCs w:val="24"/>
          <w:lang w:val="es-ES"/>
        </w:rPr>
      </w:pPr>
      <w:proofErr w:type="spellStart"/>
      <w:r w:rsidRPr="000036EF">
        <w:rPr>
          <w:rFonts w:ascii="GHEA Grapalat" w:eastAsia="Times New Roman" w:hAnsi="GHEA Grapalat" w:cs="Sylfaen"/>
          <w:sz w:val="20"/>
          <w:szCs w:val="24"/>
          <w:lang w:val="es-ES"/>
        </w:rPr>
        <w:t>Ընդ</w:t>
      </w:r>
      <w:proofErr w:type="spellEnd"/>
      <w:r w:rsidRPr="000036EF">
        <w:rPr>
          <w:rFonts w:ascii="GHEA Grapalat" w:eastAsia="Times New Roman" w:hAnsi="GHEA Grapalat" w:cs="Sylfaen"/>
          <w:sz w:val="20"/>
          <w:szCs w:val="24"/>
          <w:lang w:val="es-ES"/>
        </w:rPr>
        <w:t xml:space="preserve"> </w:t>
      </w:r>
      <w:proofErr w:type="spellStart"/>
      <w:r w:rsidRPr="000036EF">
        <w:rPr>
          <w:rFonts w:ascii="GHEA Grapalat" w:eastAsia="Times New Roman" w:hAnsi="GHEA Grapalat" w:cs="Sylfaen"/>
          <w:sz w:val="20"/>
          <w:szCs w:val="24"/>
          <w:lang w:val="es-ES"/>
        </w:rPr>
        <w:t>որում</w:t>
      </w:r>
      <w:proofErr w:type="spellEnd"/>
      <w:r w:rsidRPr="000036EF">
        <w:rPr>
          <w:rFonts w:ascii="GHEA Grapalat" w:eastAsia="Times New Roman" w:hAnsi="GHEA Grapalat" w:cs="Sylfaen"/>
          <w:sz w:val="20"/>
          <w:szCs w:val="24"/>
          <w:lang w:val="es-ES"/>
        </w:rPr>
        <w:t xml:space="preserve">, </w:t>
      </w:r>
      <w:proofErr w:type="spellStart"/>
      <w:r w:rsidRPr="000036EF">
        <w:rPr>
          <w:rFonts w:ascii="GHEA Grapalat" w:eastAsia="Times New Roman" w:hAnsi="GHEA Grapalat" w:cs="Sylfaen"/>
          <w:sz w:val="20"/>
          <w:szCs w:val="24"/>
          <w:lang w:val="es-ES"/>
        </w:rPr>
        <w:t>եթե</w:t>
      </w:r>
      <w:proofErr w:type="spellEnd"/>
      <w:r w:rsidRPr="000036EF">
        <w:rPr>
          <w:rFonts w:ascii="GHEA Grapalat" w:eastAsia="Times New Roman" w:hAnsi="GHEA Grapalat" w:cs="Sylfaen"/>
          <w:sz w:val="20"/>
          <w:szCs w:val="24"/>
          <w:lang w:val="es-ES"/>
        </w:rPr>
        <w:t xml:space="preserve"> </w:t>
      </w:r>
      <w:proofErr w:type="spellStart"/>
      <w:r w:rsidRPr="000036EF">
        <w:rPr>
          <w:rFonts w:ascii="GHEA Grapalat" w:eastAsia="Times New Roman" w:hAnsi="GHEA Grapalat" w:cs="Sylfaen"/>
          <w:sz w:val="20"/>
          <w:szCs w:val="24"/>
          <w:lang w:val="es-ES"/>
        </w:rPr>
        <w:t>մասնակիցը</w:t>
      </w:r>
      <w:proofErr w:type="spellEnd"/>
      <w:r w:rsidRPr="000036EF">
        <w:rPr>
          <w:rFonts w:ascii="GHEA Grapalat" w:eastAsia="Times New Roman" w:hAnsi="GHEA Grapalat" w:cs="Sylfaen"/>
          <w:sz w:val="20"/>
          <w:szCs w:val="24"/>
          <w:lang w:val="es-ES"/>
        </w:rPr>
        <w:t xml:space="preserve"> </w:t>
      </w:r>
      <w:proofErr w:type="spellStart"/>
      <w:r w:rsidRPr="000036EF">
        <w:rPr>
          <w:rFonts w:ascii="GHEA Grapalat" w:eastAsia="Times New Roman" w:hAnsi="GHEA Grapalat" w:cs="Sylfaen"/>
          <w:sz w:val="20"/>
          <w:szCs w:val="24"/>
          <w:lang w:val="es-ES"/>
        </w:rPr>
        <w:t>սույն</w:t>
      </w:r>
      <w:proofErr w:type="spellEnd"/>
      <w:r w:rsidRPr="000036EF">
        <w:rPr>
          <w:rFonts w:ascii="GHEA Grapalat" w:eastAsia="Times New Roman" w:hAnsi="GHEA Grapalat" w:cs="Sylfaen"/>
          <w:sz w:val="20"/>
          <w:szCs w:val="24"/>
          <w:lang w:val="es-ES"/>
        </w:rPr>
        <w:t xml:space="preserve"> </w:t>
      </w:r>
      <w:proofErr w:type="spellStart"/>
      <w:r w:rsidRPr="000036EF">
        <w:rPr>
          <w:rFonts w:ascii="GHEA Grapalat" w:eastAsia="Times New Roman" w:hAnsi="GHEA Grapalat" w:cs="Sylfaen"/>
          <w:sz w:val="20"/>
          <w:szCs w:val="24"/>
          <w:lang w:val="es-ES"/>
        </w:rPr>
        <w:t>կետի</w:t>
      </w:r>
      <w:proofErr w:type="spellEnd"/>
      <w:r w:rsidRPr="000036EF">
        <w:rPr>
          <w:rFonts w:ascii="GHEA Grapalat" w:eastAsia="Times New Roman" w:hAnsi="GHEA Grapalat" w:cs="Sylfaen"/>
          <w:sz w:val="20"/>
          <w:szCs w:val="24"/>
          <w:lang w:val="es-ES"/>
        </w:rPr>
        <w:t xml:space="preserve"> 5-րդ և 6-րդ </w:t>
      </w:r>
      <w:proofErr w:type="spellStart"/>
      <w:r w:rsidRPr="000036EF">
        <w:rPr>
          <w:rFonts w:ascii="GHEA Grapalat" w:eastAsia="Times New Roman" w:hAnsi="GHEA Grapalat" w:cs="Sylfaen"/>
          <w:sz w:val="20"/>
          <w:szCs w:val="24"/>
          <w:lang w:val="es-ES"/>
        </w:rPr>
        <w:t>ենթակետերով</w:t>
      </w:r>
      <w:proofErr w:type="spellEnd"/>
      <w:r w:rsidRPr="000036EF">
        <w:rPr>
          <w:rFonts w:ascii="GHEA Grapalat" w:eastAsia="Times New Roman" w:hAnsi="GHEA Grapalat" w:cs="Sylfaen"/>
          <w:sz w:val="20"/>
          <w:szCs w:val="24"/>
          <w:lang w:val="es-ES"/>
        </w:rPr>
        <w:t xml:space="preserve"> </w:t>
      </w:r>
      <w:proofErr w:type="spellStart"/>
      <w:r w:rsidRPr="000036EF">
        <w:rPr>
          <w:rFonts w:ascii="GHEA Grapalat" w:eastAsia="Times New Roman" w:hAnsi="GHEA Grapalat" w:cs="Sylfaen"/>
          <w:sz w:val="20"/>
          <w:szCs w:val="24"/>
          <w:lang w:val="es-ES"/>
        </w:rPr>
        <w:t>նախատեսված</w:t>
      </w:r>
      <w:proofErr w:type="spellEnd"/>
      <w:r w:rsidRPr="000036EF">
        <w:rPr>
          <w:rFonts w:ascii="GHEA Grapalat" w:eastAsia="Times New Roman" w:hAnsi="GHEA Grapalat" w:cs="Sylfaen"/>
          <w:sz w:val="20"/>
          <w:szCs w:val="24"/>
          <w:lang w:val="es-ES"/>
        </w:rPr>
        <w:t xml:space="preserve"> </w:t>
      </w:r>
      <w:proofErr w:type="spellStart"/>
      <w:r w:rsidRPr="000036EF">
        <w:rPr>
          <w:rFonts w:ascii="GHEA Grapalat" w:eastAsia="Times New Roman" w:hAnsi="GHEA Grapalat" w:cs="Sylfaen"/>
          <w:sz w:val="20"/>
          <w:szCs w:val="24"/>
          <w:lang w:val="es-ES"/>
        </w:rPr>
        <w:t>ցուցակներում</w:t>
      </w:r>
      <w:proofErr w:type="spellEnd"/>
      <w:r w:rsidRPr="000036EF">
        <w:rPr>
          <w:rFonts w:ascii="GHEA Grapalat" w:eastAsia="Times New Roman" w:hAnsi="GHEA Grapalat" w:cs="Sylfaen"/>
          <w:sz w:val="20"/>
          <w:szCs w:val="24"/>
          <w:lang w:val="es-ES"/>
        </w:rPr>
        <w:t xml:space="preserve"> </w:t>
      </w:r>
      <w:proofErr w:type="spellStart"/>
      <w:r w:rsidRPr="000036EF">
        <w:rPr>
          <w:rFonts w:ascii="GHEA Grapalat" w:eastAsia="Times New Roman" w:hAnsi="GHEA Grapalat" w:cs="Sylfaen"/>
          <w:sz w:val="20"/>
          <w:szCs w:val="24"/>
          <w:lang w:val="es-ES"/>
        </w:rPr>
        <w:t>ներառվել</w:t>
      </w:r>
      <w:proofErr w:type="spellEnd"/>
      <w:r w:rsidRPr="000036EF">
        <w:rPr>
          <w:rFonts w:ascii="GHEA Grapalat" w:eastAsia="Times New Roman" w:hAnsi="GHEA Grapalat" w:cs="Sylfaen"/>
          <w:sz w:val="20"/>
          <w:szCs w:val="24"/>
          <w:lang w:val="es-ES"/>
        </w:rPr>
        <w:t xml:space="preserve"> է </w:t>
      </w:r>
      <w:proofErr w:type="spellStart"/>
      <w:r w:rsidRPr="000036EF">
        <w:rPr>
          <w:rFonts w:ascii="GHEA Grapalat" w:eastAsia="Times New Roman" w:hAnsi="GHEA Grapalat" w:cs="Sylfaen"/>
          <w:sz w:val="20"/>
          <w:szCs w:val="24"/>
          <w:lang w:val="es-ES"/>
        </w:rPr>
        <w:t>հայտը</w:t>
      </w:r>
      <w:proofErr w:type="spellEnd"/>
      <w:r w:rsidRPr="000036EF">
        <w:rPr>
          <w:rFonts w:ascii="GHEA Grapalat" w:eastAsia="Times New Roman" w:hAnsi="GHEA Grapalat" w:cs="Sylfaen"/>
          <w:sz w:val="20"/>
          <w:szCs w:val="24"/>
          <w:lang w:val="es-ES"/>
        </w:rPr>
        <w:t xml:space="preserve"> </w:t>
      </w:r>
      <w:proofErr w:type="spellStart"/>
      <w:r w:rsidRPr="000036EF">
        <w:rPr>
          <w:rFonts w:ascii="GHEA Grapalat" w:eastAsia="Times New Roman" w:hAnsi="GHEA Grapalat" w:cs="Sylfaen"/>
          <w:sz w:val="20"/>
          <w:szCs w:val="24"/>
          <w:lang w:val="es-ES"/>
        </w:rPr>
        <w:t>ներկայացնելու</w:t>
      </w:r>
      <w:proofErr w:type="spellEnd"/>
      <w:r w:rsidRPr="000036EF">
        <w:rPr>
          <w:rFonts w:ascii="GHEA Grapalat" w:eastAsia="Times New Roman" w:hAnsi="GHEA Grapalat" w:cs="Sylfaen"/>
          <w:sz w:val="20"/>
          <w:szCs w:val="24"/>
          <w:lang w:val="es-ES"/>
        </w:rPr>
        <w:t xml:space="preserve"> </w:t>
      </w:r>
      <w:proofErr w:type="spellStart"/>
      <w:r w:rsidRPr="000036EF">
        <w:rPr>
          <w:rFonts w:ascii="GHEA Grapalat" w:eastAsia="Times New Roman" w:hAnsi="GHEA Grapalat" w:cs="Sylfaen"/>
          <w:sz w:val="20"/>
          <w:szCs w:val="24"/>
          <w:lang w:val="es-ES"/>
        </w:rPr>
        <w:t>օրվանից</w:t>
      </w:r>
      <w:proofErr w:type="spellEnd"/>
      <w:r w:rsidRPr="000036EF">
        <w:rPr>
          <w:rFonts w:ascii="GHEA Grapalat" w:eastAsia="Times New Roman" w:hAnsi="GHEA Grapalat" w:cs="Sylfaen"/>
          <w:sz w:val="20"/>
          <w:szCs w:val="24"/>
          <w:lang w:val="es-ES"/>
        </w:rPr>
        <w:t xml:space="preserve"> </w:t>
      </w:r>
      <w:proofErr w:type="spellStart"/>
      <w:r w:rsidRPr="000036EF">
        <w:rPr>
          <w:rFonts w:ascii="GHEA Grapalat" w:eastAsia="Times New Roman" w:hAnsi="GHEA Grapalat" w:cs="Sylfaen"/>
          <w:sz w:val="20"/>
          <w:szCs w:val="24"/>
          <w:lang w:val="es-ES"/>
        </w:rPr>
        <w:t>հետո</w:t>
      </w:r>
      <w:proofErr w:type="spellEnd"/>
      <w:r w:rsidRPr="000036EF">
        <w:rPr>
          <w:rFonts w:ascii="GHEA Grapalat" w:eastAsia="Times New Roman" w:hAnsi="GHEA Grapalat" w:cs="Sylfaen"/>
          <w:sz w:val="20"/>
          <w:szCs w:val="24"/>
          <w:lang w:val="es-ES"/>
        </w:rPr>
        <w:t xml:space="preserve">, </w:t>
      </w:r>
      <w:proofErr w:type="spellStart"/>
      <w:r w:rsidRPr="000036EF">
        <w:rPr>
          <w:rFonts w:ascii="GHEA Grapalat" w:eastAsia="Times New Roman" w:hAnsi="GHEA Grapalat" w:cs="Sylfaen"/>
          <w:sz w:val="20"/>
          <w:szCs w:val="24"/>
          <w:lang w:val="es-ES"/>
        </w:rPr>
        <w:t>ապա</w:t>
      </w:r>
      <w:proofErr w:type="spellEnd"/>
      <w:r w:rsidRPr="000036EF">
        <w:rPr>
          <w:rFonts w:ascii="GHEA Grapalat" w:eastAsia="Times New Roman" w:hAnsi="GHEA Grapalat" w:cs="Sylfaen"/>
          <w:sz w:val="20"/>
          <w:szCs w:val="24"/>
          <w:lang w:val="es-ES"/>
        </w:rPr>
        <w:t xml:space="preserve"> </w:t>
      </w:r>
      <w:proofErr w:type="spellStart"/>
      <w:r w:rsidRPr="000036EF">
        <w:rPr>
          <w:rFonts w:ascii="GHEA Grapalat" w:eastAsia="Times New Roman" w:hAnsi="GHEA Grapalat" w:cs="Sylfaen"/>
          <w:sz w:val="20"/>
          <w:szCs w:val="24"/>
          <w:lang w:val="es-ES"/>
        </w:rPr>
        <w:t>նրա</w:t>
      </w:r>
      <w:proofErr w:type="spellEnd"/>
      <w:r w:rsidRPr="000036EF">
        <w:rPr>
          <w:rFonts w:ascii="GHEA Grapalat" w:eastAsia="Times New Roman" w:hAnsi="GHEA Grapalat" w:cs="Sylfaen"/>
          <w:sz w:val="20"/>
          <w:szCs w:val="24"/>
          <w:lang w:val="es-ES"/>
        </w:rPr>
        <w:t xml:space="preserve"> </w:t>
      </w:r>
      <w:proofErr w:type="spellStart"/>
      <w:r w:rsidRPr="000036EF">
        <w:rPr>
          <w:rFonts w:ascii="GHEA Grapalat" w:eastAsia="Times New Roman" w:hAnsi="GHEA Grapalat" w:cs="Sylfaen"/>
          <w:sz w:val="20"/>
          <w:szCs w:val="24"/>
          <w:lang w:val="es-ES"/>
        </w:rPr>
        <w:t>տվյալ</w:t>
      </w:r>
      <w:proofErr w:type="spellEnd"/>
      <w:r w:rsidRPr="000036EF">
        <w:rPr>
          <w:rFonts w:ascii="GHEA Grapalat" w:eastAsia="Times New Roman" w:hAnsi="GHEA Grapalat" w:cs="Sylfaen"/>
          <w:sz w:val="20"/>
          <w:szCs w:val="24"/>
          <w:lang w:val="es-ES"/>
        </w:rPr>
        <w:t xml:space="preserve"> </w:t>
      </w:r>
      <w:proofErr w:type="spellStart"/>
      <w:r w:rsidRPr="000036EF">
        <w:rPr>
          <w:rFonts w:ascii="GHEA Grapalat" w:eastAsia="Times New Roman" w:hAnsi="GHEA Grapalat" w:cs="Sylfaen"/>
          <w:sz w:val="20"/>
          <w:szCs w:val="24"/>
          <w:lang w:val="es-ES"/>
        </w:rPr>
        <w:t>հայտը</w:t>
      </w:r>
      <w:proofErr w:type="spellEnd"/>
      <w:r w:rsidRPr="000036EF">
        <w:rPr>
          <w:rFonts w:ascii="GHEA Grapalat" w:eastAsia="Times New Roman" w:hAnsi="GHEA Grapalat" w:cs="Sylfaen"/>
          <w:sz w:val="20"/>
          <w:szCs w:val="24"/>
          <w:lang w:val="es-ES"/>
        </w:rPr>
        <w:t xml:space="preserve"> </w:t>
      </w:r>
      <w:proofErr w:type="spellStart"/>
      <w:r w:rsidRPr="000036EF">
        <w:rPr>
          <w:rFonts w:ascii="GHEA Grapalat" w:eastAsia="Times New Roman" w:hAnsi="GHEA Grapalat" w:cs="Sylfaen"/>
          <w:sz w:val="20"/>
          <w:szCs w:val="24"/>
          <w:lang w:val="es-ES"/>
        </w:rPr>
        <w:t>ենթակա</w:t>
      </w:r>
      <w:proofErr w:type="spellEnd"/>
      <w:r w:rsidRPr="000036EF">
        <w:rPr>
          <w:rFonts w:ascii="GHEA Grapalat" w:eastAsia="Times New Roman" w:hAnsi="GHEA Grapalat" w:cs="Sylfaen"/>
          <w:sz w:val="20"/>
          <w:szCs w:val="24"/>
          <w:lang w:val="es-ES"/>
        </w:rPr>
        <w:t xml:space="preserve"> </w:t>
      </w:r>
      <w:proofErr w:type="spellStart"/>
      <w:r w:rsidRPr="000036EF">
        <w:rPr>
          <w:rFonts w:ascii="GHEA Grapalat" w:eastAsia="Times New Roman" w:hAnsi="GHEA Grapalat" w:cs="Sylfaen"/>
          <w:sz w:val="20"/>
          <w:szCs w:val="24"/>
          <w:lang w:val="es-ES"/>
        </w:rPr>
        <w:t>չէ</w:t>
      </w:r>
      <w:proofErr w:type="spellEnd"/>
      <w:r w:rsidRPr="000036EF">
        <w:rPr>
          <w:rFonts w:ascii="GHEA Grapalat" w:eastAsia="Times New Roman" w:hAnsi="GHEA Grapalat" w:cs="Sylfaen"/>
          <w:sz w:val="20"/>
          <w:szCs w:val="24"/>
          <w:lang w:val="es-ES"/>
        </w:rPr>
        <w:t xml:space="preserve"> </w:t>
      </w:r>
      <w:proofErr w:type="spellStart"/>
      <w:r w:rsidRPr="000036EF">
        <w:rPr>
          <w:rFonts w:ascii="GHEA Grapalat" w:eastAsia="Times New Roman" w:hAnsi="GHEA Grapalat" w:cs="Sylfaen"/>
          <w:sz w:val="20"/>
          <w:szCs w:val="24"/>
          <w:lang w:val="es-ES"/>
        </w:rPr>
        <w:t>մերժման</w:t>
      </w:r>
      <w:proofErr w:type="spellEnd"/>
      <w:r w:rsidRPr="000036EF">
        <w:rPr>
          <w:rFonts w:ascii="GHEA Grapalat" w:eastAsia="Times New Roman" w:hAnsi="GHEA Grapalat" w:cs="Sylfaen"/>
          <w:sz w:val="20"/>
          <w:szCs w:val="24"/>
          <w:lang w:val="es-ES"/>
        </w:rPr>
        <w:t>:</w:t>
      </w:r>
    </w:p>
    <w:p w14:paraId="04C7A3C6" w14:textId="77777777" w:rsidR="000036EF" w:rsidRPr="000036EF" w:rsidRDefault="000036EF" w:rsidP="00B20BA6">
      <w:pPr>
        <w:spacing w:after="0" w:line="240" w:lineRule="auto"/>
        <w:jc w:val="both"/>
        <w:rPr>
          <w:rFonts w:ascii="GHEA Grapalat" w:eastAsia="Times New Roman" w:hAnsi="GHEA Grapalat" w:cs="Sylfaen"/>
          <w:sz w:val="20"/>
          <w:szCs w:val="24"/>
          <w:lang w:val="es-ES"/>
        </w:rPr>
      </w:pPr>
      <w:r w:rsidRPr="000036EF">
        <w:rPr>
          <w:rFonts w:ascii="GHEA Grapalat" w:eastAsia="Times New Roman" w:hAnsi="GHEA Grapalat" w:cs="Sylfaen"/>
          <w:sz w:val="20"/>
          <w:szCs w:val="24"/>
          <w:lang w:val="es-ES"/>
        </w:rPr>
        <w:t xml:space="preserve">2.2 </w:t>
      </w:r>
      <w:proofErr w:type="spellStart"/>
      <w:r w:rsidRPr="000036EF">
        <w:rPr>
          <w:rFonts w:ascii="GHEA Grapalat" w:eastAsia="Times New Roman" w:hAnsi="GHEA Grapalat" w:cs="Sylfaen"/>
          <w:sz w:val="20"/>
          <w:szCs w:val="24"/>
          <w:lang w:val="es-ES"/>
        </w:rPr>
        <w:t>Մասնակցության</w:t>
      </w:r>
      <w:proofErr w:type="spellEnd"/>
      <w:r w:rsidRPr="000036EF">
        <w:rPr>
          <w:rFonts w:ascii="GHEA Grapalat" w:eastAsia="Times New Roman" w:hAnsi="GHEA Grapalat" w:cs="Sylfaen"/>
          <w:sz w:val="20"/>
          <w:szCs w:val="24"/>
          <w:lang w:val="es-ES"/>
        </w:rPr>
        <w:t xml:space="preserve"> </w:t>
      </w:r>
      <w:proofErr w:type="spellStart"/>
      <w:r w:rsidRPr="000036EF">
        <w:rPr>
          <w:rFonts w:ascii="GHEA Grapalat" w:eastAsia="Times New Roman" w:hAnsi="GHEA Grapalat" w:cs="Sylfaen"/>
          <w:sz w:val="20"/>
          <w:szCs w:val="24"/>
          <w:lang w:val="es-ES"/>
        </w:rPr>
        <w:t>իրավունքի</w:t>
      </w:r>
      <w:proofErr w:type="spellEnd"/>
      <w:r w:rsidRPr="000036EF">
        <w:rPr>
          <w:rFonts w:ascii="GHEA Grapalat" w:eastAsia="Times New Roman" w:hAnsi="GHEA Grapalat" w:cs="Sylfaen"/>
          <w:sz w:val="20"/>
          <w:szCs w:val="24"/>
          <w:lang w:val="es-ES"/>
        </w:rPr>
        <w:t xml:space="preserve"> </w:t>
      </w:r>
      <w:proofErr w:type="spellStart"/>
      <w:r w:rsidRPr="000036EF">
        <w:rPr>
          <w:rFonts w:ascii="GHEA Grapalat" w:eastAsia="Times New Roman" w:hAnsi="GHEA Grapalat" w:cs="Sylfaen"/>
          <w:sz w:val="20"/>
          <w:szCs w:val="24"/>
          <w:lang w:val="es-ES"/>
        </w:rPr>
        <w:t>գնահատման</w:t>
      </w:r>
      <w:proofErr w:type="spellEnd"/>
      <w:r w:rsidRPr="000036EF">
        <w:rPr>
          <w:rFonts w:ascii="GHEA Grapalat" w:eastAsia="Times New Roman" w:hAnsi="GHEA Grapalat" w:cs="Sylfaen"/>
          <w:sz w:val="20"/>
          <w:szCs w:val="24"/>
          <w:lang w:val="es-ES"/>
        </w:rPr>
        <w:t xml:space="preserve"> </w:t>
      </w:r>
      <w:proofErr w:type="spellStart"/>
      <w:r w:rsidRPr="000036EF">
        <w:rPr>
          <w:rFonts w:ascii="GHEA Grapalat" w:eastAsia="Times New Roman" w:hAnsi="GHEA Grapalat" w:cs="Sylfaen"/>
          <w:sz w:val="20"/>
          <w:szCs w:val="24"/>
          <w:lang w:val="es-ES"/>
        </w:rPr>
        <w:t>համար</w:t>
      </w:r>
      <w:proofErr w:type="spellEnd"/>
      <w:r w:rsidRPr="000036EF">
        <w:rPr>
          <w:rFonts w:ascii="GHEA Grapalat" w:eastAsia="Times New Roman" w:hAnsi="GHEA Grapalat" w:cs="Sylfaen"/>
          <w:sz w:val="20"/>
          <w:szCs w:val="24"/>
          <w:lang w:val="es-ES"/>
        </w:rPr>
        <w:t xml:space="preserve"> </w:t>
      </w:r>
      <w:proofErr w:type="spellStart"/>
      <w:r w:rsidRPr="000036EF">
        <w:rPr>
          <w:rFonts w:ascii="GHEA Grapalat" w:eastAsia="Times New Roman" w:hAnsi="GHEA Grapalat" w:cs="Sylfaen"/>
          <w:sz w:val="20"/>
          <w:szCs w:val="24"/>
          <w:lang w:val="es-ES"/>
        </w:rPr>
        <w:t>մասնակիցը</w:t>
      </w:r>
      <w:proofErr w:type="spellEnd"/>
      <w:r w:rsidRPr="000036EF">
        <w:rPr>
          <w:rFonts w:ascii="GHEA Grapalat" w:eastAsia="Times New Roman" w:hAnsi="GHEA Grapalat" w:cs="Sylfaen"/>
          <w:sz w:val="20"/>
          <w:szCs w:val="24"/>
          <w:lang w:val="es-ES"/>
        </w:rPr>
        <w:t xml:space="preserve"> </w:t>
      </w:r>
      <w:proofErr w:type="spellStart"/>
      <w:r w:rsidRPr="000036EF">
        <w:rPr>
          <w:rFonts w:ascii="GHEA Grapalat" w:eastAsia="Times New Roman" w:hAnsi="GHEA Grapalat" w:cs="Sylfaen"/>
          <w:sz w:val="20"/>
          <w:szCs w:val="24"/>
          <w:lang w:val="es-ES"/>
        </w:rPr>
        <w:t>հայտով</w:t>
      </w:r>
      <w:proofErr w:type="spellEnd"/>
      <w:r w:rsidRPr="000036EF">
        <w:rPr>
          <w:rFonts w:ascii="GHEA Grapalat" w:eastAsia="Times New Roman" w:hAnsi="GHEA Grapalat" w:cs="Sylfaen"/>
          <w:sz w:val="20"/>
          <w:szCs w:val="24"/>
          <w:lang w:val="es-ES"/>
        </w:rPr>
        <w:t xml:space="preserve"> </w:t>
      </w:r>
      <w:proofErr w:type="spellStart"/>
      <w:r w:rsidRPr="000036EF">
        <w:rPr>
          <w:rFonts w:ascii="GHEA Grapalat" w:eastAsia="Times New Roman" w:hAnsi="GHEA Grapalat" w:cs="Sylfaen"/>
          <w:sz w:val="20"/>
          <w:szCs w:val="24"/>
          <w:lang w:val="es-ES"/>
        </w:rPr>
        <w:t>պետք</w:t>
      </w:r>
      <w:proofErr w:type="spellEnd"/>
      <w:r w:rsidRPr="000036EF">
        <w:rPr>
          <w:rFonts w:ascii="GHEA Grapalat" w:eastAsia="Times New Roman" w:hAnsi="GHEA Grapalat" w:cs="Sylfaen"/>
          <w:sz w:val="20"/>
          <w:szCs w:val="24"/>
          <w:lang w:val="es-ES"/>
        </w:rPr>
        <w:t xml:space="preserve"> է </w:t>
      </w:r>
      <w:proofErr w:type="spellStart"/>
      <w:r w:rsidRPr="000036EF">
        <w:rPr>
          <w:rFonts w:ascii="GHEA Grapalat" w:eastAsia="Times New Roman" w:hAnsi="GHEA Grapalat" w:cs="Sylfaen"/>
          <w:sz w:val="20"/>
          <w:szCs w:val="24"/>
          <w:lang w:val="es-ES"/>
        </w:rPr>
        <w:t>ներկայացնի</w:t>
      </w:r>
      <w:proofErr w:type="spellEnd"/>
      <w:r w:rsidRPr="000036EF">
        <w:rPr>
          <w:rFonts w:ascii="GHEA Grapalat" w:eastAsia="Times New Roman" w:hAnsi="GHEA Grapalat" w:cs="Sylfaen"/>
          <w:sz w:val="20"/>
          <w:szCs w:val="24"/>
          <w:lang w:val="es-ES"/>
        </w:rPr>
        <w:t xml:space="preserve"> </w:t>
      </w:r>
      <w:proofErr w:type="spellStart"/>
      <w:r w:rsidRPr="000036EF">
        <w:rPr>
          <w:rFonts w:ascii="GHEA Grapalat" w:eastAsia="Times New Roman" w:hAnsi="GHEA Grapalat" w:cs="Sylfaen"/>
          <w:sz w:val="20"/>
          <w:szCs w:val="24"/>
          <w:lang w:val="es-ES"/>
        </w:rPr>
        <w:t>իր</w:t>
      </w:r>
      <w:proofErr w:type="spellEnd"/>
      <w:r w:rsidRPr="000036EF">
        <w:rPr>
          <w:rFonts w:ascii="GHEA Grapalat" w:eastAsia="Times New Roman" w:hAnsi="GHEA Grapalat" w:cs="Sylfaen"/>
          <w:sz w:val="20"/>
          <w:szCs w:val="24"/>
          <w:lang w:val="es-ES"/>
        </w:rPr>
        <w:t xml:space="preserve"> </w:t>
      </w:r>
      <w:proofErr w:type="spellStart"/>
      <w:r w:rsidRPr="000036EF">
        <w:rPr>
          <w:rFonts w:ascii="GHEA Grapalat" w:eastAsia="Times New Roman" w:hAnsi="GHEA Grapalat" w:cs="Sylfaen"/>
          <w:sz w:val="20"/>
          <w:szCs w:val="24"/>
          <w:lang w:val="es-ES"/>
        </w:rPr>
        <w:t>կողմից</w:t>
      </w:r>
      <w:proofErr w:type="spellEnd"/>
      <w:r w:rsidRPr="000036EF">
        <w:rPr>
          <w:rFonts w:ascii="GHEA Grapalat" w:eastAsia="Times New Roman" w:hAnsi="GHEA Grapalat" w:cs="Sylfaen"/>
          <w:sz w:val="20"/>
          <w:szCs w:val="24"/>
          <w:lang w:val="es-ES"/>
        </w:rPr>
        <w:t xml:space="preserve"> </w:t>
      </w:r>
      <w:proofErr w:type="spellStart"/>
      <w:r w:rsidRPr="000036EF">
        <w:rPr>
          <w:rFonts w:ascii="GHEA Grapalat" w:eastAsia="Times New Roman" w:hAnsi="GHEA Grapalat" w:cs="Sylfaen"/>
          <w:sz w:val="20"/>
          <w:szCs w:val="24"/>
          <w:lang w:val="es-ES"/>
        </w:rPr>
        <w:t>հաստատված</w:t>
      </w:r>
      <w:proofErr w:type="spellEnd"/>
      <w:r w:rsidRPr="000036EF">
        <w:rPr>
          <w:rFonts w:ascii="GHEA Grapalat" w:eastAsia="Times New Roman" w:hAnsi="GHEA Grapalat" w:cs="Sylfaen"/>
          <w:sz w:val="20"/>
          <w:szCs w:val="24"/>
          <w:lang w:val="es-ES"/>
        </w:rPr>
        <w:t xml:space="preserve">` </w:t>
      </w:r>
      <w:proofErr w:type="spellStart"/>
      <w:r w:rsidRPr="000036EF">
        <w:rPr>
          <w:rFonts w:ascii="GHEA Grapalat" w:eastAsia="Times New Roman" w:hAnsi="GHEA Grapalat" w:cs="Sylfaen"/>
          <w:sz w:val="20"/>
          <w:szCs w:val="24"/>
          <w:lang w:val="es-ES"/>
        </w:rPr>
        <w:t>սույն</w:t>
      </w:r>
      <w:proofErr w:type="spellEnd"/>
      <w:r w:rsidRPr="000036EF">
        <w:rPr>
          <w:rFonts w:ascii="GHEA Grapalat" w:eastAsia="Times New Roman" w:hAnsi="GHEA Grapalat" w:cs="Arial"/>
          <w:sz w:val="20"/>
          <w:szCs w:val="24"/>
          <w:lang w:val="es-ES"/>
        </w:rPr>
        <w:t xml:space="preserve"> </w:t>
      </w:r>
      <w:proofErr w:type="spellStart"/>
      <w:r w:rsidRPr="000036EF">
        <w:rPr>
          <w:rFonts w:ascii="GHEA Grapalat" w:eastAsia="Times New Roman" w:hAnsi="GHEA Grapalat" w:cs="Sylfaen"/>
          <w:sz w:val="20"/>
          <w:szCs w:val="24"/>
          <w:lang w:val="es-ES"/>
        </w:rPr>
        <w:t>հրավերի</w:t>
      </w:r>
      <w:proofErr w:type="spellEnd"/>
      <w:r w:rsidRPr="000036EF">
        <w:rPr>
          <w:rFonts w:ascii="GHEA Grapalat" w:eastAsia="Times New Roman" w:hAnsi="GHEA Grapalat" w:cs="Arial"/>
          <w:sz w:val="20"/>
          <w:szCs w:val="24"/>
          <w:lang w:val="es-ES"/>
        </w:rPr>
        <w:t xml:space="preserve"> 2-րդ </w:t>
      </w:r>
      <w:proofErr w:type="spellStart"/>
      <w:r w:rsidRPr="000036EF">
        <w:rPr>
          <w:rFonts w:ascii="GHEA Grapalat" w:eastAsia="Times New Roman" w:hAnsi="GHEA Grapalat" w:cs="Sylfaen"/>
          <w:sz w:val="20"/>
          <w:szCs w:val="24"/>
          <w:lang w:val="es-ES"/>
        </w:rPr>
        <w:t>մասի</w:t>
      </w:r>
      <w:proofErr w:type="spellEnd"/>
      <w:r w:rsidRPr="000036EF">
        <w:rPr>
          <w:rFonts w:ascii="GHEA Grapalat" w:eastAsia="Times New Roman" w:hAnsi="GHEA Grapalat" w:cs="Arial"/>
          <w:sz w:val="20"/>
          <w:szCs w:val="24"/>
          <w:lang w:val="es-ES"/>
        </w:rPr>
        <w:t xml:space="preserve"> 2.</w:t>
      </w:r>
      <w:r w:rsidRPr="000036EF">
        <w:rPr>
          <w:rFonts w:ascii="GHEA Grapalat" w:eastAsia="Times New Roman" w:hAnsi="GHEA Grapalat" w:cs="Arial"/>
          <w:sz w:val="20"/>
          <w:szCs w:val="24"/>
          <w:lang w:val="hy-AM"/>
        </w:rPr>
        <w:t>1</w:t>
      </w:r>
      <w:r w:rsidRPr="000036EF">
        <w:rPr>
          <w:rFonts w:ascii="GHEA Grapalat" w:eastAsia="Times New Roman" w:hAnsi="GHEA Grapalat" w:cs="Arial"/>
          <w:sz w:val="20"/>
          <w:szCs w:val="24"/>
          <w:lang w:val="es-ES"/>
        </w:rPr>
        <w:t xml:space="preserve"> </w:t>
      </w:r>
      <w:proofErr w:type="spellStart"/>
      <w:r w:rsidRPr="000036EF">
        <w:rPr>
          <w:rFonts w:ascii="GHEA Grapalat" w:eastAsia="Times New Roman" w:hAnsi="GHEA Grapalat" w:cs="Sylfaen"/>
          <w:sz w:val="20"/>
          <w:szCs w:val="24"/>
          <w:lang w:val="es-ES"/>
        </w:rPr>
        <w:t>կետով</w:t>
      </w:r>
      <w:proofErr w:type="spellEnd"/>
      <w:r w:rsidRPr="000036EF">
        <w:rPr>
          <w:rFonts w:ascii="GHEA Grapalat" w:eastAsia="Times New Roman" w:hAnsi="GHEA Grapalat" w:cs="Arial"/>
          <w:sz w:val="20"/>
          <w:szCs w:val="24"/>
          <w:lang w:val="es-ES"/>
        </w:rPr>
        <w:t xml:space="preserve"> </w:t>
      </w:r>
      <w:proofErr w:type="spellStart"/>
      <w:r w:rsidRPr="000036EF">
        <w:rPr>
          <w:rFonts w:ascii="GHEA Grapalat" w:eastAsia="Times New Roman" w:hAnsi="GHEA Grapalat" w:cs="Sylfaen"/>
          <w:sz w:val="20"/>
          <w:szCs w:val="24"/>
          <w:lang w:val="es-ES"/>
        </w:rPr>
        <w:t>նախատեսված</w:t>
      </w:r>
      <w:proofErr w:type="spellEnd"/>
      <w:r w:rsidRPr="000036EF">
        <w:rPr>
          <w:rFonts w:ascii="GHEA Grapalat" w:eastAsia="Times New Roman" w:hAnsi="GHEA Grapalat" w:cs="Arial"/>
          <w:sz w:val="20"/>
          <w:szCs w:val="24"/>
          <w:lang w:val="es-ES"/>
        </w:rPr>
        <w:t xml:space="preserve"> </w:t>
      </w:r>
      <w:proofErr w:type="spellStart"/>
      <w:r w:rsidRPr="000036EF">
        <w:rPr>
          <w:rFonts w:ascii="GHEA Grapalat" w:eastAsia="Times New Roman" w:hAnsi="GHEA Grapalat" w:cs="Sylfaen"/>
          <w:sz w:val="20"/>
          <w:szCs w:val="24"/>
          <w:lang w:val="es-ES"/>
        </w:rPr>
        <w:t>գրավոր</w:t>
      </w:r>
      <w:proofErr w:type="spellEnd"/>
      <w:r w:rsidRPr="000036EF">
        <w:rPr>
          <w:rFonts w:ascii="GHEA Grapalat" w:eastAsia="Times New Roman" w:hAnsi="GHEA Grapalat" w:cs="Arial"/>
          <w:sz w:val="20"/>
          <w:szCs w:val="24"/>
          <w:lang w:val="es-ES"/>
        </w:rPr>
        <w:t xml:space="preserve"> </w:t>
      </w:r>
      <w:proofErr w:type="spellStart"/>
      <w:r w:rsidRPr="000036EF">
        <w:rPr>
          <w:rFonts w:ascii="GHEA Grapalat" w:eastAsia="Times New Roman" w:hAnsi="GHEA Grapalat" w:cs="Sylfaen"/>
          <w:sz w:val="20"/>
          <w:szCs w:val="24"/>
          <w:lang w:val="es-ES"/>
        </w:rPr>
        <w:t>հայտարարություն</w:t>
      </w:r>
      <w:proofErr w:type="spellEnd"/>
      <w:r w:rsidRPr="000036EF">
        <w:rPr>
          <w:rFonts w:ascii="GHEA Grapalat" w:eastAsia="Times New Roman" w:hAnsi="GHEA Grapalat" w:cs="Sylfaen"/>
          <w:sz w:val="20"/>
          <w:szCs w:val="24"/>
          <w:lang w:val="es-ES"/>
        </w:rPr>
        <w:t xml:space="preserve">: </w:t>
      </w:r>
      <w:proofErr w:type="spellStart"/>
      <w:r w:rsidRPr="000036EF">
        <w:rPr>
          <w:rFonts w:ascii="GHEA Grapalat" w:eastAsia="Times New Roman" w:hAnsi="GHEA Grapalat" w:cs="Sylfaen"/>
          <w:sz w:val="20"/>
          <w:szCs w:val="24"/>
        </w:rPr>
        <w:t>Բացի</w:t>
      </w:r>
      <w:proofErr w:type="spellEnd"/>
      <w:r w:rsidRPr="000036EF">
        <w:rPr>
          <w:rFonts w:ascii="GHEA Grapalat" w:eastAsia="Times New Roman" w:hAnsi="GHEA Grapalat" w:cs="Sylfaen"/>
          <w:sz w:val="20"/>
          <w:szCs w:val="24"/>
          <w:lang w:val="es-ES"/>
        </w:rPr>
        <w:t xml:space="preserve"> </w:t>
      </w:r>
      <w:proofErr w:type="spellStart"/>
      <w:r w:rsidRPr="000036EF">
        <w:rPr>
          <w:rFonts w:ascii="GHEA Grapalat" w:eastAsia="Times New Roman" w:hAnsi="GHEA Grapalat" w:cs="Sylfaen"/>
          <w:sz w:val="20"/>
          <w:szCs w:val="24"/>
        </w:rPr>
        <w:t>սույն</w:t>
      </w:r>
      <w:proofErr w:type="spellEnd"/>
      <w:r w:rsidRPr="000036EF">
        <w:rPr>
          <w:rFonts w:ascii="GHEA Grapalat" w:eastAsia="Times New Roman" w:hAnsi="GHEA Grapalat" w:cs="Sylfaen"/>
          <w:sz w:val="20"/>
          <w:szCs w:val="24"/>
          <w:lang w:val="es-ES"/>
        </w:rPr>
        <w:t xml:space="preserve"> </w:t>
      </w:r>
      <w:proofErr w:type="spellStart"/>
      <w:r w:rsidRPr="000036EF">
        <w:rPr>
          <w:rFonts w:ascii="GHEA Grapalat" w:eastAsia="Times New Roman" w:hAnsi="GHEA Grapalat" w:cs="Sylfaen"/>
          <w:sz w:val="20"/>
          <w:szCs w:val="24"/>
        </w:rPr>
        <w:t>կետով</w:t>
      </w:r>
      <w:proofErr w:type="spellEnd"/>
      <w:r w:rsidRPr="000036EF">
        <w:rPr>
          <w:rFonts w:ascii="GHEA Grapalat" w:eastAsia="Times New Roman" w:hAnsi="GHEA Grapalat" w:cs="Sylfaen"/>
          <w:sz w:val="20"/>
          <w:szCs w:val="24"/>
          <w:lang w:val="es-ES"/>
        </w:rPr>
        <w:t xml:space="preserve"> </w:t>
      </w:r>
      <w:proofErr w:type="spellStart"/>
      <w:r w:rsidRPr="000036EF">
        <w:rPr>
          <w:rFonts w:ascii="GHEA Grapalat" w:eastAsia="Times New Roman" w:hAnsi="GHEA Grapalat" w:cs="Sylfaen"/>
          <w:sz w:val="20"/>
          <w:szCs w:val="24"/>
        </w:rPr>
        <w:t>նախատեսված</w:t>
      </w:r>
      <w:proofErr w:type="spellEnd"/>
      <w:r w:rsidRPr="000036EF">
        <w:rPr>
          <w:rFonts w:ascii="GHEA Grapalat" w:eastAsia="Times New Roman" w:hAnsi="GHEA Grapalat" w:cs="Sylfaen"/>
          <w:sz w:val="20"/>
          <w:szCs w:val="24"/>
          <w:lang w:val="es-ES"/>
        </w:rPr>
        <w:t xml:space="preserve"> </w:t>
      </w:r>
      <w:proofErr w:type="spellStart"/>
      <w:r w:rsidRPr="000036EF">
        <w:rPr>
          <w:rFonts w:ascii="GHEA Grapalat" w:eastAsia="Times New Roman" w:hAnsi="GHEA Grapalat" w:cs="Sylfaen"/>
          <w:sz w:val="20"/>
          <w:szCs w:val="24"/>
        </w:rPr>
        <w:t>հայտարարությունից</w:t>
      </w:r>
      <w:proofErr w:type="spellEnd"/>
      <w:r w:rsidRPr="000036EF">
        <w:rPr>
          <w:rFonts w:ascii="GHEA Grapalat" w:eastAsia="Times New Roman" w:hAnsi="GHEA Grapalat" w:cs="Sylfaen"/>
          <w:sz w:val="20"/>
          <w:szCs w:val="24"/>
          <w:lang w:val="es-ES"/>
        </w:rPr>
        <w:t xml:space="preserve"> </w:t>
      </w:r>
      <w:proofErr w:type="spellStart"/>
      <w:r w:rsidRPr="000036EF">
        <w:rPr>
          <w:rFonts w:ascii="GHEA Grapalat" w:eastAsia="Times New Roman" w:hAnsi="GHEA Grapalat" w:cs="Sylfaen"/>
          <w:sz w:val="20"/>
          <w:szCs w:val="24"/>
        </w:rPr>
        <w:t>մասնակցության</w:t>
      </w:r>
      <w:proofErr w:type="spellEnd"/>
      <w:r w:rsidRPr="000036EF">
        <w:rPr>
          <w:rFonts w:ascii="GHEA Grapalat" w:eastAsia="Times New Roman" w:hAnsi="GHEA Grapalat" w:cs="Sylfaen"/>
          <w:sz w:val="20"/>
          <w:szCs w:val="24"/>
          <w:lang w:val="es-ES"/>
        </w:rPr>
        <w:t xml:space="preserve"> </w:t>
      </w:r>
      <w:proofErr w:type="spellStart"/>
      <w:r w:rsidRPr="000036EF">
        <w:rPr>
          <w:rFonts w:ascii="GHEA Grapalat" w:eastAsia="Times New Roman" w:hAnsi="GHEA Grapalat" w:cs="Sylfaen"/>
          <w:sz w:val="20"/>
          <w:szCs w:val="24"/>
        </w:rPr>
        <w:t>իրավունքի</w:t>
      </w:r>
      <w:proofErr w:type="spellEnd"/>
      <w:r w:rsidRPr="000036EF">
        <w:rPr>
          <w:rFonts w:ascii="GHEA Grapalat" w:eastAsia="Times New Roman" w:hAnsi="GHEA Grapalat" w:cs="Sylfaen"/>
          <w:sz w:val="20"/>
          <w:szCs w:val="24"/>
          <w:lang w:val="es-ES"/>
        </w:rPr>
        <w:t xml:space="preserve"> </w:t>
      </w:r>
      <w:proofErr w:type="spellStart"/>
      <w:r w:rsidRPr="000036EF">
        <w:rPr>
          <w:rFonts w:ascii="GHEA Grapalat" w:eastAsia="Times New Roman" w:hAnsi="GHEA Grapalat" w:cs="Sylfaen"/>
          <w:sz w:val="20"/>
          <w:szCs w:val="24"/>
        </w:rPr>
        <w:t>գնահատման</w:t>
      </w:r>
      <w:proofErr w:type="spellEnd"/>
      <w:r w:rsidRPr="000036EF">
        <w:rPr>
          <w:rFonts w:ascii="GHEA Grapalat" w:eastAsia="Times New Roman" w:hAnsi="GHEA Grapalat" w:cs="Sylfaen"/>
          <w:sz w:val="20"/>
          <w:szCs w:val="24"/>
          <w:lang w:val="es-ES"/>
        </w:rPr>
        <w:t xml:space="preserve"> </w:t>
      </w:r>
      <w:proofErr w:type="spellStart"/>
      <w:r w:rsidRPr="000036EF">
        <w:rPr>
          <w:rFonts w:ascii="GHEA Grapalat" w:eastAsia="Times New Roman" w:hAnsi="GHEA Grapalat" w:cs="Sylfaen"/>
          <w:sz w:val="20"/>
          <w:szCs w:val="24"/>
        </w:rPr>
        <w:t>համար</w:t>
      </w:r>
      <w:proofErr w:type="spellEnd"/>
      <w:r w:rsidRPr="000036EF">
        <w:rPr>
          <w:rFonts w:ascii="GHEA Grapalat" w:eastAsia="Times New Roman" w:hAnsi="GHEA Grapalat" w:cs="Sylfaen"/>
          <w:sz w:val="20"/>
          <w:szCs w:val="24"/>
          <w:lang w:val="es-ES"/>
        </w:rPr>
        <w:t xml:space="preserve"> </w:t>
      </w:r>
      <w:proofErr w:type="spellStart"/>
      <w:r w:rsidRPr="000036EF">
        <w:rPr>
          <w:rFonts w:ascii="GHEA Grapalat" w:eastAsia="Times New Roman" w:hAnsi="GHEA Grapalat" w:cs="Sylfaen"/>
          <w:sz w:val="20"/>
          <w:szCs w:val="24"/>
        </w:rPr>
        <w:t>մասնակցից</w:t>
      </w:r>
      <w:proofErr w:type="spellEnd"/>
      <w:r w:rsidRPr="000036EF">
        <w:rPr>
          <w:rFonts w:ascii="GHEA Grapalat" w:eastAsia="Times New Roman" w:hAnsi="GHEA Grapalat" w:cs="Sylfaen"/>
          <w:sz w:val="20"/>
          <w:szCs w:val="24"/>
          <w:lang w:val="es-ES"/>
        </w:rPr>
        <w:t xml:space="preserve">, </w:t>
      </w:r>
      <w:proofErr w:type="spellStart"/>
      <w:r w:rsidRPr="000036EF">
        <w:rPr>
          <w:rFonts w:ascii="GHEA Grapalat" w:eastAsia="Times New Roman" w:hAnsi="GHEA Grapalat" w:cs="Sylfaen"/>
          <w:sz w:val="20"/>
          <w:szCs w:val="24"/>
        </w:rPr>
        <w:t>այդ</w:t>
      </w:r>
      <w:proofErr w:type="spellEnd"/>
      <w:r w:rsidRPr="000036EF">
        <w:rPr>
          <w:rFonts w:ascii="GHEA Grapalat" w:eastAsia="Times New Roman" w:hAnsi="GHEA Grapalat" w:cs="Sylfaen"/>
          <w:sz w:val="20"/>
          <w:szCs w:val="24"/>
          <w:lang w:val="es-ES"/>
        </w:rPr>
        <w:t xml:space="preserve"> </w:t>
      </w:r>
      <w:proofErr w:type="spellStart"/>
      <w:r w:rsidRPr="000036EF">
        <w:rPr>
          <w:rFonts w:ascii="GHEA Grapalat" w:eastAsia="Times New Roman" w:hAnsi="GHEA Grapalat" w:cs="Sylfaen"/>
          <w:sz w:val="20"/>
          <w:szCs w:val="24"/>
        </w:rPr>
        <w:t>թվում</w:t>
      </w:r>
      <w:proofErr w:type="spellEnd"/>
      <w:r w:rsidRPr="000036EF">
        <w:rPr>
          <w:rFonts w:ascii="GHEA Grapalat" w:eastAsia="Times New Roman" w:hAnsi="GHEA Grapalat" w:cs="Sylfaen"/>
          <w:sz w:val="20"/>
          <w:szCs w:val="24"/>
          <w:lang w:val="es-ES"/>
        </w:rPr>
        <w:t xml:space="preserve"> </w:t>
      </w:r>
      <w:proofErr w:type="spellStart"/>
      <w:r w:rsidRPr="000036EF">
        <w:rPr>
          <w:rFonts w:ascii="GHEA Grapalat" w:eastAsia="Times New Roman" w:hAnsi="GHEA Grapalat" w:cs="Sylfaen"/>
          <w:sz w:val="20"/>
          <w:szCs w:val="24"/>
        </w:rPr>
        <w:t>ընտրված</w:t>
      </w:r>
      <w:proofErr w:type="spellEnd"/>
      <w:r w:rsidRPr="000036EF">
        <w:rPr>
          <w:rFonts w:ascii="GHEA Grapalat" w:eastAsia="Times New Roman" w:hAnsi="GHEA Grapalat" w:cs="Sylfaen"/>
          <w:sz w:val="20"/>
          <w:szCs w:val="24"/>
          <w:lang w:val="es-ES"/>
        </w:rPr>
        <w:t xml:space="preserve"> </w:t>
      </w:r>
      <w:proofErr w:type="spellStart"/>
      <w:r w:rsidRPr="000036EF">
        <w:rPr>
          <w:rFonts w:ascii="GHEA Grapalat" w:eastAsia="Times New Roman" w:hAnsi="GHEA Grapalat" w:cs="Sylfaen"/>
          <w:sz w:val="20"/>
          <w:szCs w:val="24"/>
        </w:rPr>
        <w:t>մասնակցից</w:t>
      </w:r>
      <w:proofErr w:type="spellEnd"/>
      <w:r w:rsidRPr="000036EF">
        <w:rPr>
          <w:rFonts w:ascii="GHEA Grapalat" w:eastAsia="Times New Roman" w:hAnsi="GHEA Grapalat" w:cs="Sylfaen"/>
          <w:sz w:val="20"/>
          <w:szCs w:val="24"/>
          <w:lang w:val="es-ES"/>
        </w:rPr>
        <w:t xml:space="preserve"> </w:t>
      </w:r>
      <w:proofErr w:type="spellStart"/>
      <w:r w:rsidRPr="000036EF">
        <w:rPr>
          <w:rFonts w:ascii="GHEA Grapalat" w:eastAsia="Times New Roman" w:hAnsi="GHEA Grapalat" w:cs="Sylfaen"/>
          <w:sz w:val="20"/>
          <w:szCs w:val="24"/>
        </w:rPr>
        <w:t>այլ</w:t>
      </w:r>
      <w:proofErr w:type="spellEnd"/>
      <w:r w:rsidRPr="000036EF">
        <w:rPr>
          <w:rFonts w:ascii="GHEA Grapalat" w:eastAsia="Times New Roman" w:hAnsi="GHEA Grapalat" w:cs="Sylfaen"/>
          <w:sz w:val="20"/>
          <w:szCs w:val="24"/>
          <w:lang w:val="es-ES"/>
        </w:rPr>
        <w:t xml:space="preserve"> </w:t>
      </w:r>
      <w:proofErr w:type="spellStart"/>
      <w:r w:rsidRPr="000036EF">
        <w:rPr>
          <w:rFonts w:ascii="GHEA Grapalat" w:eastAsia="Times New Roman" w:hAnsi="GHEA Grapalat" w:cs="Sylfaen"/>
          <w:sz w:val="20"/>
          <w:szCs w:val="24"/>
        </w:rPr>
        <w:t>փաստաթղթեր</w:t>
      </w:r>
      <w:proofErr w:type="spellEnd"/>
      <w:r w:rsidRPr="000036EF">
        <w:rPr>
          <w:rFonts w:ascii="GHEA Grapalat" w:eastAsia="Times New Roman" w:hAnsi="GHEA Grapalat" w:cs="Sylfaen"/>
          <w:sz w:val="20"/>
          <w:szCs w:val="24"/>
          <w:lang w:val="es-ES"/>
        </w:rPr>
        <w:t xml:space="preserve"> </w:t>
      </w:r>
      <w:proofErr w:type="spellStart"/>
      <w:r w:rsidRPr="000036EF">
        <w:rPr>
          <w:rFonts w:ascii="GHEA Grapalat" w:eastAsia="Times New Roman" w:hAnsi="GHEA Grapalat" w:cs="Sylfaen"/>
          <w:sz w:val="20"/>
          <w:szCs w:val="24"/>
        </w:rPr>
        <w:t>կամ</w:t>
      </w:r>
      <w:proofErr w:type="spellEnd"/>
      <w:r w:rsidRPr="000036EF">
        <w:rPr>
          <w:rFonts w:ascii="GHEA Grapalat" w:eastAsia="Times New Roman" w:hAnsi="GHEA Grapalat" w:cs="Sylfaen"/>
          <w:sz w:val="20"/>
          <w:szCs w:val="24"/>
          <w:lang w:val="es-ES"/>
        </w:rPr>
        <w:t xml:space="preserve"> </w:t>
      </w:r>
      <w:proofErr w:type="spellStart"/>
      <w:r w:rsidRPr="000036EF">
        <w:rPr>
          <w:rFonts w:ascii="GHEA Grapalat" w:eastAsia="Times New Roman" w:hAnsi="GHEA Grapalat" w:cs="Sylfaen"/>
          <w:sz w:val="20"/>
          <w:szCs w:val="24"/>
        </w:rPr>
        <w:t>հիմնավորումներ</w:t>
      </w:r>
      <w:proofErr w:type="spellEnd"/>
      <w:r w:rsidRPr="000036EF">
        <w:rPr>
          <w:rFonts w:ascii="GHEA Grapalat" w:eastAsia="Times New Roman" w:hAnsi="GHEA Grapalat" w:cs="Sylfaen"/>
          <w:sz w:val="20"/>
          <w:szCs w:val="24"/>
          <w:lang w:val="es-ES"/>
        </w:rPr>
        <w:t xml:space="preserve"> </w:t>
      </w:r>
      <w:proofErr w:type="spellStart"/>
      <w:r w:rsidRPr="000036EF">
        <w:rPr>
          <w:rFonts w:ascii="GHEA Grapalat" w:eastAsia="Times New Roman" w:hAnsi="GHEA Grapalat" w:cs="Sylfaen"/>
          <w:sz w:val="20"/>
          <w:szCs w:val="24"/>
        </w:rPr>
        <w:t>չեն</w:t>
      </w:r>
      <w:proofErr w:type="spellEnd"/>
      <w:r w:rsidRPr="000036EF">
        <w:rPr>
          <w:rFonts w:ascii="GHEA Grapalat" w:eastAsia="Times New Roman" w:hAnsi="GHEA Grapalat" w:cs="Sylfaen"/>
          <w:sz w:val="20"/>
          <w:szCs w:val="24"/>
          <w:lang w:val="es-ES"/>
        </w:rPr>
        <w:t xml:space="preserve"> </w:t>
      </w:r>
      <w:proofErr w:type="spellStart"/>
      <w:r w:rsidRPr="000036EF">
        <w:rPr>
          <w:rFonts w:ascii="GHEA Grapalat" w:eastAsia="Times New Roman" w:hAnsi="GHEA Grapalat" w:cs="Sylfaen"/>
          <w:sz w:val="20"/>
          <w:szCs w:val="24"/>
        </w:rPr>
        <w:t>կարող</w:t>
      </w:r>
      <w:proofErr w:type="spellEnd"/>
      <w:r w:rsidRPr="000036EF">
        <w:rPr>
          <w:rFonts w:ascii="GHEA Grapalat" w:eastAsia="Times New Roman" w:hAnsi="GHEA Grapalat" w:cs="Sylfaen"/>
          <w:sz w:val="20"/>
          <w:szCs w:val="24"/>
          <w:lang w:val="es-ES"/>
        </w:rPr>
        <w:t xml:space="preserve"> </w:t>
      </w:r>
      <w:proofErr w:type="spellStart"/>
      <w:r w:rsidRPr="000036EF">
        <w:rPr>
          <w:rFonts w:ascii="GHEA Grapalat" w:eastAsia="Times New Roman" w:hAnsi="GHEA Grapalat" w:cs="Sylfaen"/>
          <w:sz w:val="20"/>
          <w:szCs w:val="24"/>
        </w:rPr>
        <w:t>պահանջվել</w:t>
      </w:r>
      <w:proofErr w:type="spellEnd"/>
      <w:r w:rsidRPr="000036EF">
        <w:rPr>
          <w:rFonts w:ascii="GHEA Grapalat" w:eastAsia="Times New Roman" w:hAnsi="GHEA Grapalat" w:cs="Sylfaen"/>
          <w:sz w:val="20"/>
          <w:szCs w:val="24"/>
          <w:lang w:val="es-ES"/>
        </w:rPr>
        <w:t>:</w:t>
      </w:r>
      <w:r w:rsidRPr="000036EF">
        <w:rPr>
          <w:rFonts w:ascii="GHEA Grapalat" w:eastAsia="Times New Roman" w:hAnsi="GHEA Grapalat" w:cs="Tahoma"/>
          <w:sz w:val="20"/>
          <w:szCs w:val="24"/>
          <w:lang w:val="hy-AM"/>
        </w:rPr>
        <w:t xml:space="preserve"> </w:t>
      </w:r>
      <w:proofErr w:type="spellStart"/>
      <w:r w:rsidRPr="000036EF">
        <w:rPr>
          <w:rFonts w:ascii="GHEA Grapalat" w:eastAsia="Times New Roman" w:hAnsi="GHEA Grapalat" w:cs="Tahoma"/>
          <w:sz w:val="20"/>
          <w:szCs w:val="24"/>
        </w:rPr>
        <w:t>Մասնակցի</w:t>
      </w:r>
      <w:proofErr w:type="spellEnd"/>
      <w:r w:rsidRPr="000036EF">
        <w:rPr>
          <w:rFonts w:ascii="GHEA Grapalat" w:eastAsia="Times New Roman" w:hAnsi="GHEA Grapalat" w:cs="Tahoma"/>
          <w:sz w:val="20"/>
          <w:szCs w:val="24"/>
          <w:lang w:val="es-ES"/>
        </w:rPr>
        <w:t xml:space="preserve"> </w:t>
      </w:r>
      <w:proofErr w:type="spellStart"/>
      <w:r w:rsidRPr="000036EF">
        <w:rPr>
          <w:rFonts w:ascii="GHEA Grapalat" w:eastAsia="Times New Roman" w:hAnsi="GHEA Grapalat" w:cs="Tahoma"/>
          <w:sz w:val="20"/>
          <w:szCs w:val="24"/>
        </w:rPr>
        <w:t>հայտարարության</w:t>
      </w:r>
      <w:proofErr w:type="spellEnd"/>
      <w:r w:rsidRPr="000036EF">
        <w:rPr>
          <w:rFonts w:ascii="GHEA Grapalat" w:eastAsia="Times New Roman" w:hAnsi="GHEA Grapalat" w:cs="Tahoma"/>
          <w:sz w:val="20"/>
          <w:szCs w:val="24"/>
          <w:lang w:val="es-ES"/>
        </w:rPr>
        <w:t xml:space="preserve"> </w:t>
      </w:r>
      <w:proofErr w:type="spellStart"/>
      <w:r w:rsidRPr="000036EF">
        <w:rPr>
          <w:rFonts w:ascii="GHEA Grapalat" w:eastAsia="Times New Roman" w:hAnsi="GHEA Grapalat" w:cs="Tahoma"/>
          <w:sz w:val="20"/>
          <w:szCs w:val="24"/>
        </w:rPr>
        <w:t>իսկությունը</w:t>
      </w:r>
      <w:proofErr w:type="spellEnd"/>
      <w:r w:rsidRPr="000036EF">
        <w:rPr>
          <w:rFonts w:ascii="GHEA Grapalat" w:eastAsia="Times New Roman" w:hAnsi="GHEA Grapalat" w:cs="Tahoma"/>
          <w:sz w:val="20"/>
          <w:szCs w:val="24"/>
          <w:lang w:val="es-ES"/>
        </w:rPr>
        <w:t xml:space="preserve"> </w:t>
      </w:r>
      <w:proofErr w:type="spellStart"/>
      <w:r w:rsidRPr="000036EF">
        <w:rPr>
          <w:rFonts w:ascii="GHEA Grapalat" w:eastAsia="Times New Roman" w:hAnsi="GHEA Grapalat" w:cs="Tahoma"/>
          <w:sz w:val="20"/>
          <w:szCs w:val="24"/>
        </w:rPr>
        <w:t>գնահատող</w:t>
      </w:r>
      <w:proofErr w:type="spellEnd"/>
      <w:r w:rsidRPr="000036EF">
        <w:rPr>
          <w:rFonts w:ascii="GHEA Grapalat" w:eastAsia="Times New Roman" w:hAnsi="GHEA Grapalat" w:cs="Tahoma"/>
          <w:sz w:val="20"/>
          <w:szCs w:val="24"/>
          <w:lang w:val="es-ES"/>
        </w:rPr>
        <w:t xml:space="preserve"> </w:t>
      </w:r>
      <w:proofErr w:type="spellStart"/>
      <w:r w:rsidRPr="000036EF">
        <w:rPr>
          <w:rFonts w:ascii="GHEA Grapalat" w:eastAsia="Times New Roman" w:hAnsi="GHEA Grapalat" w:cs="Tahoma"/>
          <w:sz w:val="20"/>
          <w:szCs w:val="24"/>
        </w:rPr>
        <w:t>հանձնաժողովը</w:t>
      </w:r>
      <w:proofErr w:type="spellEnd"/>
      <w:r w:rsidRPr="000036EF">
        <w:rPr>
          <w:rFonts w:ascii="GHEA Grapalat" w:eastAsia="Times New Roman" w:hAnsi="GHEA Grapalat" w:cs="Tahoma"/>
          <w:sz w:val="20"/>
          <w:szCs w:val="24"/>
          <w:lang w:val="es-ES"/>
        </w:rPr>
        <w:t xml:space="preserve"> (</w:t>
      </w:r>
      <w:proofErr w:type="spellStart"/>
      <w:r w:rsidRPr="000036EF">
        <w:rPr>
          <w:rFonts w:ascii="GHEA Grapalat" w:eastAsia="Times New Roman" w:hAnsi="GHEA Grapalat" w:cs="Tahoma"/>
          <w:sz w:val="20"/>
          <w:szCs w:val="24"/>
        </w:rPr>
        <w:t>այսուհետ</w:t>
      </w:r>
      <w:proofErr w:type="spellEnd"/>
      <w:r w:rsidRPr="000036EF">
        <w:rPr>
          <w:rFonts w:ascii="GHEA Grapalat" w:eastAsia="Times New Roman" w:hAnsi="GHEA Grapalat" w:cs="Tahoma"/>
          <w:sz w:val="20"/>
          <w:szCs w:val="24"/>
          <w:lang w:val="es-ES"/>
        </w:rPr>
        <w:t xml:space="preserve">` </w:t>
      </w:r>
      <w:proofErr w:type="spellStart"/>
      <w:r w:rsidRPr="000036EF">
        <w:rPr>
          <w:rFonts w:ascii="GHEA Grapalat" w:eastAsia="Times New Roman" w:hAnsi="GHEA Grapalat" w:cs="Tahoma"/>
          <w:sz w:val="20"/>
          <w:szCs w:val="24"/>
        </w:rPr>
        <w:t>հանձնաժողով</w:t>
      </w:r>
      <w:proofErr w:type="spellEnd"/>
      <w:r w:rsidRPr="000036EF">
        <w:rPr>
          <w:rFonts w:ascii="GHEA Grapalat" w:eastAsia="Times New Roman" w:hAnsi="GHEA Grapalat" w:cs="Tahoma"/>
          <w:sz w:val="20"/>
          <w:szCs w:val="24"/>
          <w:lang w:val="es-ES"/>
        </w:rPr>
        <w:t xml:space="preserve">) </w:t>
      </w:r>
      <w:proofErr w:type="spellStart"/>
      <w:r w:rsidRPr="000036EF">
        <w:rPr>
          <w:rFonts w:ascii="GHEA Grapalat" w:eastAsia="Times New Roman" w:hAnsi="GHEA Grapalat" w:cs="Tahoma"/>
          <w:sz w:val="20"/>
          <w:szCs w:val="24"/>
        </w:rPr>
        <w:t>գնահատում</w:t>
      </w:r>
      <w:proofErr w:type="spellEnd"/>
      <w:r w:rsidRPr="000036EF">
        <w:rPr>
          <w:rFonts w:ascii="GHEA Grapalat" w:eastAsia="Times New Roman" w:hAnsi="GHEA Grapalat" w:cs="Tahoma"/>
          <w:sz w:val="20"/>
          <w:szCs w:val="24"/>
          <w:lang w:val="es-ES"/>
        </w:rPr>
        <w:t xml:space="preserve"> </w:t>
      </w:r>
      <w:r w:rsidRPr="000036EF">
        <w:rPr>
          <w:rFonts w:ascii="GHEA Grapalat" w:eastAsia="Times New Roman" w:hAnsi="GHEA Grapalat" w:cs="Tahoma"/>
          <w:sz w:val="20"/>
          <w:szCs w:val="24"/>
        </w:rPr>
        <w:t>է</w:t>
      </w:r>
      <w:r w:rsidRPr="000036EF">
        <w:rPr>
          <w:rFonts w:ascii="GHEA Grapalat" w:eastAsia="Times New Roman" w:hAnsi="GHEA Grapalat" w:cs="Tahoma"/>
          <w:sz w:val="20"/>
          <w:szCs w:val="24"/>
          <w:lang w:val="es-ES"/>
        </w:rPr>
        <w:t xml:space="preserve"> </w:t>
      </w:r>
      <w:proofErr w:type="spellStart"/>
      <w:r w:rsidRPr="000036EF">
        <w:rPr>
          <w:rFonts w:ascii="GHEA Grapalat" w:eastAsia="Times New Roman" w:hAnsi="GHEA Grapalat" w:cs="Tahoma"/>
          <w:sz w:val="20"/>
          <w:szCs w:val="24"/>
        </w:rPr>
        <w:t>սույն</w:t>
      </w:r>
      <w:proofErr w:type="spellEnd"/>
      <w:r w:rsidRPr="000036EF">
        <w:rPr>
          <w:rFonts w:ascii="GHEA Grapalat" w:eastAsia="Times New Roman" w:hAnsi="GHEA Grapalat" w:cs="Tahoma"/>
          <w:sz w:val="20"/>
          <w:szCs w:val="24"/>
          <w:lang w:val="es-ES"/>
        </w:rPr>
        <w:t xml:space="preserve"> </w:t>
      </w:r>
      <w:proofErr w:type="spellStart"/>
      <w:r w:rsidRPr="000036EF">
        <w:rPr>
          <w:rFonts w:ascii="GHEA Grapalat" w:eastAsia="Times New Roman" w:hAnsi="GHEA Grapalat" w:cs="Tahoma"/>
          <w:sz w:val="20"/>
          <w:szCs w:val="24"/>
        </w:rPr>
        <w:t>հրավերով</w:t>
      </w:r>
      <w:proofErr w:type="spellEnd"/>
      <w:r w:rsidRPr="000036EF">
        <w:rPr>
          <w:rFonts w:ascii="GHEA Grapalat" w:eastAsia="Times New Roman" w:hAnsi="GHEA Grapalat" w:cs="Tahoma"/>
          <w:sz w:val="20"/>
          <w:szCs w:val="24"/>
          <w:lang w:val="es-ES"/>
        </w:rPr>
        <w:t xml:space="preserve"> </w:t>
      </w:r>
      <w:proofErr w:type="spellStart"/>
      <w:r w:rsidRPr="000036EF">
        <w:rPr>
          <w:rFonts w:ascii="GHEA Grapalat" w:eastAsia="Times New Roman" w:hAnsi="GHEA Grapalat" w:cs="Tahoma"/>
          <w:sz w:val="20"/>
          <w:szCs w:val="24"/>
        </w:rPr>
        <w:t>սահմանված</w:t>
      </w:r>
      <w:proofErr w:type="spellEnd"/>
      <w:r w:rsidRPr="000036EF">
        <w:rPr>
          <w:rFonts w:ascii="GHEA Grapalat" w:eastAsia="Times New Roman" w:hAnsi="GHEA Grapalat" w:cs="Tahoma"/>
          <w:sz w:val="20"/>
          <w:szCs w:val="24"/>
          <w:lang w:val="es-ES"/>
        </w:rPr>
        <w:t xml:space="preserve"> </w:t>
      </w:r>
      <w:proofErr w:type="spellStart"/>
      <w:r w:rsidRPr="000036EF">
        <w:rPr>
          <w:rFonts w:ascii="GHEA Grapalat" w:eastAsia="Times New Roman" w:hAnsi="GHEA Grapalat" w:cs="Tahoma"/>
          <w:sz w:val="20"/>
          <w:szCs w:val="24"/>
        </w:rPr>
        <w:t>պայմաններով</w:t>
      </w:r>
      <w:proofErr w:type="spellEnd"/>
      <w:r w:rsidRPr="000036EF">
        <w:rPr>
          <w:rFonts w:ascii="GHEA Grapalat" w:eastAsia="Times New Roman" w:hAnsi="GHEA Grapalat" w:cs="Tahoma"/>
          <w:sz w:val="20"/>
          <w:szCs w:val="24"/>
          <w:lang w:val="es-ES"/>
        </w:rPr>
        <w:t>:</w:t>
      </w:r>
    </w:p>
    <w:p w14:paraId="79E29DD2" w14:textId="77777777" w:rsidR="000036EF" w:rsidRPr="000036EF" w:rsidRDefault="000036EF" w:rsidP="00B20BA6">
      <w:pPr>
        <w:spacing w:after="0" w:line="240" w:lineRule="auto"/>
        <w:jc w:val="both"/>
        <w:rPr>
          <w:rFonts w:ascii="GHEA Grapalat" w:eastAsia="Times New Roman" w:hAnsi="GHEA Grapalat" w:cs="Times New Roman"/>
          <w:sz w:val="20"/>
          <w:szCs w:val="20"/>
          <w:lang w:val="es-ES"/>
        </w:rPr>
      </w:pPr>
      <w:r w:rsidRPr="000036EF">
        <w:rPr>
          <w:rFonts w:ascii="GHEA Grapalat" w:eastAsia="Times New Roman" w:hAnsi="GHEA Grapalat" w:cs="Tahoma"/>
          <w:sz w:val="20"/>
          <w:szCs w:val="20"/>
          <w:lang w:val="es-ES"/>
        </w:rPr>
        <w:t xml:space="preserve">2.3 </w:t>
      </w:r>
      <w:proofErr w:type="spellStart"/>
      <w:r w:rsidRPr="000036EF">
        <w:rPr>
          <w:rFonts w:ascii="GHEA Grapalat" w:eastAsia="Times New Roman" w:hAnsi="GHEA Grapalat" w:cs="Sylfaen"/>
          <w:sz w:val="20"/>
          <w:szCs w:val="20"/>
        </w:rPr>
        <w:t>Արգելվում</w:t>
      </w:r>
      <w:proofErr w:type="spellEnd"/>
      <w:r w:rsidRPr="000036EF">
        <w:rPr>
          <w:rFonts w:ascii="GHEA Grapalat" w:eastAsia="Times New Roman" w:hAnsi="GHEA Grapalat" w:cs="Times New Roman"/>
          <w:sz w:val="20"/>
          <w:szCs w:val="20"/>
          <w:lang w:val="es-ES"/>
        </w:rPr>
        <w:t xml:space="preserve"> </w:t>
      </w:r>
      <w:r w:rsidRPr="000036EF">
        <w:rPr>
          <w:rFonts w:ascii="GHEA Grapalat" w:eastAsia="Times New Roman" w:hAnsi="GHEA Grapalat" w:cs="Sylfaen"/>
          <w:sz w:val="20"/>
          <w:szCs w:val="20"/>
        </w:rPr>
        <w:t>է</w:t>
      </w:r>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Times New Roman"/>
          <w:sz w:val="20"/>
          <w:szCs w:val="20"/>
        </w:rPr>
        <w:t>սույն</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Times New Roman"/>
          <w:sz w:val="20"/>
          <w:szCs w:val="20"/>
        </w:rPr>
        <w:t>կետով</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Times New Roman"/>
          <w:sz w:val="20"/>
          <w:szCs w:val="20"/>
        </w:rPr>
        <w:t>սահմանված</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Times New Roman"/>
          <w:sz w:val="20"/>
          <w:szCs w:val="20"/>
        </w:rPr>
        <w:t>փոխկապակցված</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Times New Roman"/>
          <w:sz w:val="20"/>
          <w:szCs w:val="20"/>
        </w:rPr>
        <w:t>անձանց</w:t>
      </w:r>
      <w:proofErr w:type="spellEnd"/>
      <w:r w:rsidRPr="000036EF">
        <w:rPr>
          <w:rFonts w:ascii="GHEA Grapalat" w:eastAsia="Times New Roman" w:hAnsi="GHEA Grapalat" w:cs="Times New Roman"/>
          <w:sz w:val="20"/>
          <w:szCs w:val="20"/>
          <w:lang w:val="es-ES"/>
        </w:rPr>
        <w:t xml:space="preserve"> </w:t>
      </w:r>
      <w:r w:rsidRPr="000036EF">
        <w:rPr>
          <w:rFonts w:ascii="GHEA Grapalat" w:eastAsia="Times New Roman" w:hAnsi="GHEA Grapalat" w:cs="Times New Roman"/>
          <w:sz w:val="20"/>
          <w:szCs w:val="20"/>
        </w:rPr>
        <w:t>և</w:t>
      </w:r>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Times New Roman"/>
          <w:sz w:val="20"/>
          <w:szCs w:val="20"/>
        </w:rPr>
        <w:t>կամ</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Sylfaen"/>
          <w:sz w:val="20"/>
          <w:szCs w:val="20"/>
        </w:rPr>
        <w:t>միևնույն</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Sylfaen"/>
          <w:sz w:val="20"/>
          <w:szCs w:val="20"/>
        </w:rPr>
        <w:t>անձի</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Sylfaen"/>
          <w:sz w:val="20"/>
          <w:szCs w:val="20"/>
        </w:rPr>
        <w:t>անձանց</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Sylfaen"/>
          <w:sz w:val="20"/>
          <w:szCs w:val="20"/>
        </w:rPr>
        <w:t>կողմից</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Sylfaen"/>
          <w:sz w:val="20"/>
          <w:szCs w:val="20"/>
        </w:rPr>
        <w:t>հիմնադրված</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Sylfaen"/>
          <w:sz w:val="20"/>
          <w:szCs w:val="20"/>
        </w:rPr>
        <w:t>կամ</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Sylfaen"/>
          <w:sz w:val="20"/>
          <w:szCs w:val="20"/>
        </w:rPr>
        <w:t>ավելի</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Sylfaen"/>
          <w:sz w:val="20"/>
          <w:szCs w:val="20"/>
        </w:rPr>
        <w:t>քան</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Sylfaen"/>
          <w:sz w:val="20"/>
          <w:szCs w:val="20"/>
        </w:rPr>
        <w:t>հիսուն</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Sylfaen"/>
          <w:sz w:val="20"/>
          <w:szCs w:val="20"/>
        </w:rPr>
        <w:t>տոկոս</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Sylfaen"/>
          <w:sz w:val="20"/>
          <w:szCs w:val="20"/>
        </w:rPr>
        <w:t>միևնույն</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Sylfaen"/>
          <w:sz w:val="20"/>
          <w:szCs w:val="20"/>
        </w:rPr>
        <w:t>անձի</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Sylfaen"/>
          <w:sz w:val="20"/>
          <w:szCs w:val="20"/>
        </w:rPr>
        <w:t>անձանց</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Sylfaen"/>
          <w:sz w:val="20"/>
          <w:szCs w:val="20"/>
        </w:rPr>
        <w:t>պատկանող</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Sylfaen"/>
          <w:sz w:val="20"/>
          <w:szCs w:val="20"/>
        </w:rPr>
        <w:t>բաժնեմաս</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Times New Roman"/>
          <w:sz w:val="20"/>
          <w:szCs w:val="20"/>
        </w:rPr>
        <w:t>փայաբաժին</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Sylfaen"/>
          <w:sz w:val="20"/>
          <w:szCs w:val="20"/>
        </w:rPr>
        <w:t>ունեցող</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Sylfaen"/>
          <w:sz w:val="20"/>
          <w:szCs w:val="20"/>
        </w:rPr>
        <w:t>կազմակերպությունների</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Sylfaen"/>
          <w:sz w:val="20"/>
          <w:szCs w:val="20"/>
        </w:rPr>
        <w:t>միաժամանակյա</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Sylfaen"/>
          <w:sz w:val="20"/>
          <w:szCs w:val="20"/>
        </w:rPr>
        <w:t>մասնակցությունը</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Times New Roman"/>
          <w:sz w:val="20"/>
          <w:szCs w:val="20"/>
        </w:rPr>
        <w:t>սույն</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Times New Roman"/>
          <w:sz w:val="20"/>
          <w:szCs w:val="20"/>
        </w:rPr>
        <w:t>ընթացակարգին</w:t>
      </w:r>
      <w:proofErr w:type="spellEnd"/>
      <w:r w:rsidRPr="000036EF">
        <w:rPr>
          <w:rFonts w:ascii="GHEA Grapalat" w:eastAsia="Times New Roman" w:hAnsi="GHEA Grapalat" w:cs="Times New Roman"/>
          <w:sz w:val="20"/>
          <w:szCs w:val="20"/>
          <w:lang w:val="hy-AM"/>
        </w:rPr>
        <w:t xml:space="preserve"> </w:t>
      </w:r>
      <w:r w:rsidRPr="000036EF">
        <w:rPr>
          <w:rFonts w:ascii="GHEA Grapalat" w:eastAsia="Times New Roman" w:hAnsi="GHEA Grapalat" w:cs="Sylfaen"/>
          <w:sz w:val="20"/>
          <w:szCs w:val="20"/>
          <w:lang w:val="es-ES"/>
        </w:rPr>
        <w:t>(</w:t>
      </w:r>
      <w:proofErr w:type="spellStart"/>
      <w:r w:rsidRPr="000036EF">
        <w:rPr>
          <w:rFonts w:ascii="GHEA Grapalat" w:eastAsia="Times New Roman" w:hAnsi="GHEA Grapalat" w:cs="Sylfaen"/>
          <w:sz w:val="20"/>
          <w:szCs w:val="20"/>
        </w:rPr>
        <w:t>միևնույն</w:t>
      </w:r>
      <w:proofErr w:type="spellEnd"/>
      <w:r w:rsidRPr="000036EF">
        <w:rPr>
          <w:rFonts w:ascii="GHEA Grapalat" w:eastAsia="Times New Roman" w:hAnsi="GHEA Grapalat" w:cs="Sylfaen"/>
          <w:sz w:val="20"/>
          <w:szCs w:val="20"/>
          <w:lang w:val="es-ES"/>
        </w:rPr>
        <w:t xml:space="preserve"> </w:t>
      </w:r>
      <w:proofErr w:type="spellStart"/>
      <w:r w:rsidRPr="000036EF">
        <w:rPr>
          <w:rFonts w:ascii="GHEA Grapalat" w:eastAsia="Times New Roman" w:hAnsi="GHEA Grapalat" w:cs="Sylfaen"/>
          <w:sz w:val="20"/>
          <w:szCs w:val="20"/>
        </w:rPr>
        <w:t>չափաբաժնին</w:t>
      </w:r>
      <w:proofErr w:type="spellEnd"/>
      <w:r w:rsidRPr="000036EF">
        <w:rPr>
          <w:rFonts w:ascii="GHEA Grapalat" w:eastAsia="Times New Roman" w:hAnsi="GHEA Grapalat" w:cs="Sylfaen"/>
          <w:sz w:val="20"/>
          <w:szCs w:val="20"/>
          <w:lang w:val="es-ES"/>
        </w:rPr>
        <w:t xml:space="preserve">), </w:t>
      </w:r>
      <w:proofErr w:type="spellStart"/>
      <w:r w:rsidRPr="000036EF">
        <w:rPr>
          <w:rFonts w:ascii="GHEA Grapalat" w:eastAsia="Times New Roman" w:hAnsi="GHEA Grapalat" w:cs="Sylfaen"/>
          <w:sz w:val="20"/>
          <w:szCs w:val="20"/>
        </w:rPr>
        <w:t>բացառությամբ</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Sylfaen"/>
          <w:sz w:val="20"/>
          <w:szCs w:val="20"/>
        </w:rPr>
        <w:t>պետության</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Sylfaen"/>
          <w:sz w:val="20"/>
          <w:szCs w:val="20"/>
        </w:rPr>
        <w:t>կամ</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Sylfaen"/>
          <w:sz w:val="20"/>
          <w:szCs w:val="20"/>
        </w:rPr>
        <w:t>համայնքների</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Sylfaen"/>
          <w:sz w:val="20"/>
          <w:szCs w:val="20"/>
        </w:rPr>
        <w:t>կողմից</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Sylfaen"/>
          <w:sz w:val="20"/>
          <w:szCs w:val="20"/>
        </w:rPr>
        <w:t>հիմնադրված</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Sylfaen"/>
          <w:sz w:val="20"/>
          <w:szCs w:val="20"/>
        </w:rPr>
        <w:t>կազմակերպությունների</w:t>
      </w:r>
      <w:proofErr w:type="spellEnd"/>
      <w:r w:rsidRPr="000036EF">
        <w:rPr>
          <w:rFonts w:ascii="GHEA Grapalat" w:eastAsia="Times New Roman" w:hAnsi="GHEA Grapalat" w:cs="Sylfaen"/>
          <w:sz w:val="20"/>
          <w:szCs w:val="20"/>
          <w:lang w:val="es-ES"/>
        </w:rPr>
        <w:t xml:space="preserve"> </w:t>
      </w:r>
      <w:r w:rsidRPr="000036EF">
        <w:rPr>
          <w:rFonts w:ascii="GHEA Grapalat" w:eastAsia="Times New Roman" w:hAnsi="GHEA Grapalat" w:cs="Sylfaen"/>
          <w:sz w:val="20"/>
          <w:szCs w:val="20"/>
        </w:rPr>
        <w:t>և</w:t>
      </w:r>
      <w:r w:rsidRPr="000036EF">
        <w:rPr>
          <w:rFonts w:ascii="GHEA Grapalat" w:eastAsia="Times New Roman" w:hAnsi="GHEA Grapalat" w:cs="Sylfaen"/>
          <w:sz w:val="20"/>
          <w:szCs w:val="20"/>
          <w:lang w:val="es-ES"/>
        </w:rPr>
        <w:t xml:space="preserve"> (</w:t>
      </w:r>
      <w:proofErr w:type="spellStart"/>
      <w:r w:rsidRPr="000036EF">
        <w:rPr>
          <w:rFonts w:ascii="GHEA Grapalat" w:eastAsia="Times New Roman" w:hAnsi="GHEA Grapalat" w:cs="Sylfaen"/>
          <w:sz w:val="20"/>
          <w:szCs w:val="20"/>
        </w:rPr>
        <w:t>կամ</w:t>
      </w:r>
      <w:proofErr w:type="spellEnd"/>
      <w:r w:rsidRPr="000036EF">
        <w:rPr>
          <w:rFonts w:ascii="GHEA Grapalat" w:eastAsia="Times New Roman" w:hAnsi="GHEA Grapalat" w:cs="Sylfaen"/>
          <w:sz w:val="20"/>
          <w:szCs w:val="20"/>
          <w:lang w:val="es-ES"/>
        </w:rPr>
        <w:t xml:space="preserve">) </w:t>
      </w:r>
      <w:proofErr w:type="spellStart"/>
      <w:r w:rsidRPr="000036EF">
        <w:rPr>
          <w:rFonts w:ascii="GHEA Grapalat" w:eastAsia="Times New Roman" w:hAnsi="GHEA Grapalat" w:cs="Sylfaen"/>
          <w:sz w:val="20"/>
          <w:szCs w:val="24"/>
        </w:rPr>
        <w:t>համատեղ</w:t>
      </w:r>
      <w:proofErr w:type="spellEnd"/>
      <w:r w:rsidRPr="000036EF">
        <w:rPr>
          <w:rFonts w:ascii="GHEA Grapalat" w:eastAsia="Times New Roman" w:hAnsi="GHEA Grapalat" w:cs="Times Armenian"/>
          <w:sz w:val="20"/>
          <w:szCs w:val="24"/>
          <w:lang w:val="af-ZA"/>
        </w:rPr>
        <w:t xml:space="preserve"> </w:t>
      </w:r>
      <w:proofErr w:type="spellStart"/>
      <w:r w:rsidRPr="000036EF">
        <w:rPr>
          <w:rFonts w:ascii="GHEA Grapalat" w:eastAsia="Times New Roman" w:hAnsi="GHEA Grapalat" w:cs="Times Armenian"/>
          <w:sz w:val="20"/>
          <w:szCs w:val="24"/>
        </w:rPr>
        <w:t>գ</w:t>
      </w:r>
      <w:r w:rsidRPr="000036EF">
        <w:rPr>
          <w:rFonts w:ascii="GHEA Grapalat" w:eastAsia="Times New Roman" w:hAnsi="GHEA Grapalat" w:cs="Sylfaen"/>
          <w:sz w:val="20"/>
          <w:szCs w:val="24"/>
        </w:rPr>
        <w:t>ործունեության</w:t>
      </w:r>
      <w:proofErr w:type="spellEnd"/>
      <w:r w:rsidRPr="000036EF">
        <w:rPr>
          <w:rFonts w:ascii="GHEA Grapalat" w:eastAsia="Times New Roman" w:hAnsi="GHEA Grapalat" w:cs="Times Armenian"/>
          <w:sz w:val="20"/>
          <w:szCs w:val="24"/>
          <w:lang w:val="af-ZA"/>
        </w:rPr>
        <w:t xml:space="preserve"> </w:t>
      </w:r>
      <w:proofErr w:type="spellStart"/>
      <w:r w:rsidRPr="000036EF">
        <w:rPr>
          <w:rFonts w:ascii="GHEA Grapalat" w:eastAsia="Times New Roman" w:hAnsi="GHEA Grapalat" w:cs="Sylfaen"/>
          <w:sz w:val="20"/>
          <w:szCs w:val="24"/>
        </w:rPr>
        <w:t>կար</w:t>
      </w:r>
      <w:r w:rsidRPr="000036EF">
        <w:rPr>
          <w:rFonts w:ascii="GHEA Grapalat" w:eastAsia="Times New Roman" w:hAnsi="GHEA Grapalat" w:cs="Times Armenian"/>
          <w:sz w:val="20"/>
          <w:szCs w:val="24"/>
        </w:rPr>
        <w:t>գ</w:t>
      </w:r>
      <w:r w:rsidRPr="000036EF">
        <w:rPr>
          <w:rFonts w:ascii="GHEA Grapalat" w:eastAsia="Times New Roman" w:hAnsi="GHEA Grapalat" w:cs="Sylfaen"/>
          <w:sz w:val="20"/>
          <w:szCs w:val="24"/>
        </w:rPr>
        <w:t>ով</w:t>
      </w:r>
      <w:proofErr w:type="spellEnd"/>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Times Armenian"/>
          <w:sz w:val="20"/>
          <w:szCs w:val="24"/>
          <w:lang w:val="af-ZA"/>
        </w:rPr>
        <w:t>(</w:t>
      </w:r>
      <w:proofErr w:type="spellStart"/>
      <w:r w:rsidRPr="000036EF">
        <w:rPr>
          <w:rFonts w:ascii="GHEA Grapalat" w:eastAsia="Times New Roman" w:hAnsi="GHEA Grapalat" w:cs="Sylfaen"/>
          <w:sz w:val="20"/>
          <w:szCs w:val="24"/>
        </w:rPr>
        <w:t>կոնսորցիումով</w:t>
      </w:r>
      <w:proofErr w:type="spellEnd"/>
      <w:r w:rsidRPr="000036EF">
        <w:rPr>
          <w:rFonts w:ascii="GHEA Grapalat" w:eastAsia="Times New Roman" w:hAnsi="GHEA Grapalat" w:cs="Times Armenian"/>
          <w:sz w:val="20"/>
          <w:szCs w:val="24"/>
          <w:lang w:val="af-ZA"/>
        </w:rPr>
        <w:t xml:space="preserve">) </w:t>
      </w:r>
      <w:proofErr w:type="spellStart"/>
      <w:r w:rsidRPr="000036EF">
        <w:rPr>
          <w:rFonts w:ascii="GHEA Grapalat" w:eastAsia="Times New Roman" w:hAnsi="GHEA Grapalat" w:cs="Times Armenian"/>
          <w:sz w:val="20"/>
          <w:szCs w:val="24"/>
        </w:rPr>
        <w:t>գ</w:t>
      </w:r>
      <w:r w:rsidRPr="000036EF">
        <w:rPr>
          <w:rFonts w:ascii="GHEA Grapalat" w:eastAsia="Times New Roman" w:hAnsi="GHEA Grapalat" w:cs="Sylfaen"/>
          <w:sz w:val="20"/>
          <w:szCs w:val="24"/>
        </w:rPr>
        <w:t>նումների</w:t>
      </w:r>
      <w:proofErr w:type="spellEnd"/>
      <w:r w:rsidRPr="000036EF">
        <w:rPr>
          <w:rFonts w:ascii="GHEA Grapalat" w:eastAsia="Times New Roman" w:hAnsi="GHEA Grapalat" w:cs="Times Armenian"/>
          <w:sz w:val="20"/>
          <w:szCs w:val="24"/>
          <w:lang w:val="af-ZA"/>
        </w:rPr>
        <w:t xml:space="preserve"> </w:t>
      </w:r>
      <w:proofErr w:type="spellStart"/>
      <w:r w:rsidRPr="000036EF">
        <w:rPr>
          <w:rFonts w:ascii="GHEA Grapalat" w:eastAsia="Times New Roman" w:hAnsi="GHEA Grapalat" w:cs="Times Armenian"/>
          <w:sz w:val="20"/>
          <w:szCs w:val="24"/>
        </w:rPr>
        <w:t>գ</w:t>
      </w:r>
      <w:r w:rsidRPr="000036EF">
        <w:rPr>
          <w:rFonts w:ascii="GHEA Grapalat" w:eastAsia="Times New Roman" w:hAnsi="GHEA Grapalat" w:cs="Sylfaen"/>
          <w:sz w:val="20"/>
          <w:szCs w:val="24"/>
        </w:rPr>
        <w:t>ործընթացին</w:t>
      </w:r>
      <w:proofErr w:type="spellEnd"/>
      <w:r w:rsidRPr="000036EF">
        <w:rPr>
          <w:rFonts w:ascii="GHEA Grapalat" w:eastAsia="Times New Roman" w:hAnsi="GHEA Grapalat" w:cs="Sylfaen"/>
          <w:sz w:val="20"/>
          <w:szCs w:val="24"/>
          <w:lang w:val="es-ES"/>
        </w:rPr>
        <w:t xml:space="preserve"> </w:t>
      </w:r>
      <w:proofErr w:type="spellStart"/>
      <w:r w:rsidRPr="000036EF">
        <w:rPr>
          <w:rFonts w:ascii="GHEA Grapalat" w:eastAsia="Times New Roman" w:hAnsi="GHEA Grapalat" w:cs="Sylfaen"/>
          <w:sz w:val="20"/>
          <w:szCs w:val="20"/>
        </w:rPr>
        <w:t>մասնակցության</w:t>
      </w:r>
      <w:proofErr w:type="spellEnd"/>
      <w:r w:rsidRPr="000036EF">
        <w:rPr>
          <w:rFonts w:ascii="GHEA Grapalat" w:eastAsia="Times New Roman" w:hAnsi="GHEA Grapalat" w:cs="Sylfaen"/>
          <w:sz w:val="20"/>
          <w:szCs w:val="20"/>
          <w:lang w:val="es-ES"/>
        </w:rPr>
        <w:t xml:space="preserve"> </w:t>
      </w:r>
      <w:proofErr w:type="spellStart"/>
      <w:r w:rsidRPr="000036EF">
        <w:rPr>
          <w:rFonts w:ascii="GHEA Grapalat" w:eastAsia="Times New Roman" w:hAnsi="GHEA Grapalat" w:cs="Sylfaen"/>
          <w:sz w:val="20"/>
          <w:szCs w:val="20"/>
        </w:rPr>
        <w:t>դեպքերի</w:t>
      </w:r>
      <w:proofErr w:type="spellEnd"/>
      <w:r w:rsidRPr="000036EF">
        <w:rPr>
          <w:rFonts w:ascii="GHEA Grapalat" w:eastAsia="Times New Roman" w:hAnsi="GHEA Grapalat" w:cs="Sylfaen"/>
          <w:sz w:val="20"/>
          <w:szCs w:val="20"/>
          <w:lang w:val="es-ES"/>
        </w:rPr>
        <w:t>:</w:t>
      </w:r>
    </w:p>
    <w:p w14:paraId="05CD78A7" w14:textId="77777777" w:rsidR="000036EF" w:rsidRPr="000036EF" w:rsidRDefault="000036EF" w:rsidP="000036EF">
      <w:pPr>
        <w:spacing w:after="0" w:line="240" w:lineRule="auto"/>
        <w:ind w:firstLine="708"/>
        <w:jc w:val="both"/>
        <w:rPr>
          <w:rFonts w:ascii="GHEA Grapalat" w:eastAsia="Times New Roman" w:hAnsi="GHEA Grapalat" w:cs="Times New Roman"/>
          <w:sz w:val="20"/>
          <w:szCs w:val="20"/>
          <w:lang w:val="hy-AM"/>
        </w:rPr>
      </w:pPr>
      <w:proofErr w:type="spellStart"/>
      <w:r w:rsidRPr="000036EF">
        <w:rPr>
          <w:rFonts w:ascii="GHEA Grapalat" w:eastAsia="Times New Roman" w:hAnsi="GHEA Grapalat" w:cs="Times New Roman"/>
          <w:sz w:val="20"/>
          <w:szCs w:val="20"/>
        </w:rPr>
        <w:t>Կարգի</w:t>
      </w:r>
      <w:proofErr w:type="spellEnd"/>
      <w:r w:rsidRPr="000036EF">
        <w:rPr>
          <w:rFonts w:ascii="GHEA Grapalat" w:eastAsia="Times New Roman" w:hAnsi="GHEA Grapalat" w:cs="Times New Roman"/>
          <w:sz w:val="20"/>
          <w:szCs w:val="20"/>
          <w:lang w:val="es-ES"/>
        </w:rPr>
        <w:t xml:space="preserve"> 119-</w:t>
      </w:r>
      <w:proofErr w:type="spellStart"/>
      <w:r w:rsidRPr="000036EF">
        <w:rPr>
          <w:rFonts w:ascii="GHEA Grapalat" w:eastAsia="Times New Roman" w:hAnsi="GHEA Grapalat" w:cs="Times New Roman"/>
          <w:sz w:val="20"/>
          <w:szCs w:val="20"/>
        </w:rPr>
        <w:t>րդ</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Times New Roman"/>
          <w:sz w:val="20"/>
          <w:szCs w:val="20"/>
        </w:rPr>
        <w:t>կետի</w:t>
      </w:r>
      <w:proofErr w:type="spellEnd"/>
      <w:r w:rsidRPr="000036EF">
        <w:rPr>
          <w:rFonts w:ascii="GHEA Grapalat" w:eastAsia="Times New Roman" w:hAnsi="GHEA Grapalat" w:cs="Times New Roman"/>
          <w:sz w:val="20"/>
          <w:szCs w:val="20"/>
          <w:lang w:val="es-ES"/>
        </w:rPr>
        <w:t xml:space="preserve"> </w:t>
      </w:r>
      <w:r w:rsidRPr="000036EF">
        <w:rPr>
          <w:rFonts w:ascii="GHEA Grapalat" w:eastAsia="Times New Roman" w:hAnsi="GHEA Grapalat" w:cs="Times New Roman"/>
          <w:sz w:val="20"/>
          <w:szCs w:val="20"/>
          <w:lang w:val="hy-AM"/>
        </w:rPr>
        <w:t>իմաստով`</w:t>
      </w:r>
    </w:p>
    <w:p w14:paraId="369A5FC8" w14:textId="77777777" w:rsidR="000036EF" w:rsidRPr="000036EF" w:rsidRDefault="000036EF" w:rsidP="000036EF">
      <w:pPr>
        <w:spacing w:after="0" w:line="240" w:lineRule="auto"/>
        <w:ind w:firstLine="708"/>
        <w:jc w:val="both"/>
        <w:rPr>
          <w:rFonts w:ascii="GHEA Grapalat" w:eastAsia="Times New Roman" w:hAnsi="GHEA Grapalat" w:cs="Times New Roman"/>
          <w:color w:val="000000"/>
          <w:sz w:val="20"/>
          <w:szCs w:val="20"/>
          <w:lang w:val="hy-AM"/>
        </w:rPr>
      </w:pPr>
      <w:r w:rsidRPr="000036EF">
        <w:rPr>
          <w:rFonts w:ascii="GHEA Grapalat" w:eastAsia="Times New Roman" w:hAnsi="GHEA Grapalat" w:cs="Times New Roman"/>
          <w:sz w:val="20"/>
          <w:szCs w:val="20"/>
          <w:lang w:val="hy-AM"/>
        </w:rPr>
        <w:lastRenderedPageBreak/>
        <w:t>1</w:t>
      </w:r>
      <w:r w:rsidRPr="000036EF">
        <w:rPr>
          <w:rFonts w:ascii="GHEA Grapalat" w:eastAsia="Times New Roman" w:hAnsi="GHEA Grapalat" w:cs="Times New Roman"/>
          <w:color w:val="000000"/>
          <w:sz w:val="20"/>
          <w:szCs w:val="20"/>
          <w:lang w:val="hy-AM"/>
        </w:rPr>
        <w:t xml:space="preserve">) </w:t>
      </w:r>
      <w:r w:rsidRPr="000036EF">
        <w:rPr>
          <w:rFonts w:ascii="GHEA Grapalat" w:eastAsia="Times New Roman" w:hAnsi="GHEA Grapalat" w:cs="Times New Roman"/>
          <w:sz w:val="20"/>
          <w:szCs w:val="20"/>
          <w:lang w:val="hy-AM"/>
        </w:rPr>
        <w:t xml:space="preserve">ֆիզիկական </w:t>
      </w:r>
      <w:r w:rsidRPr="000036EF">
        <w:rPr>
          <w:rFonts w:ascii="GHEA Grapalat" w:eastAsia="Times New Roman" w:hAnsi="GHEA Grapalat" w:cs="GHEA Grapalat"/>
          <w:color w:val="000000"/>
          <w:sz w:val="20"/>
          <w:szCs w:val="20"/>
          <w:lang w:val="hy-AM"/>
        </w:rPr>
        <w:t xml:space="preserve">անձինք համարվում են փոխկապակցված, </w:t>
      </w:r>
      <w:r w:rsidRPr="000036EF">
        <w:rPr>
          <w:rFonts w:ascii="GHEA Grapalat" w:eastAsia="Times New Roman" w:hAnsi="GHEA Grapalat" w:cs="Times New Roman"/>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5B594F93" w14:textId="77777777" w:rsidR="000036EF" w:rsidRPr="000036EF" w:rsidRDefault="000036EF" w:rsidP="000036EF">
      <w:pPr>
        <w:spacing w:after="0" w:line="240" w:lineRule="auto"/>
        <w:ind w:firstLine="708"/>
        <w:jc w:val="both"/>
        <w:rPr>
          <w:rFonts w:ascii="GHEA Grapalat" w:eastAsia="Times New Roman" w:hAnsi="GHEA Grapalat" w:cs="Times New Roman"/>
          <w:color w:val="000000"/>
          <w:sz w:val="20"/>
          <w:szCs w:val="20"/>
          <w:lang w:val="hy-AM"/>
        </w:rPr>
      </w:pPr>
      <w:r w:rsidRPr="000036EF">
        <w:rPr>
          <w:rFonts w:ascii="GHEA Grapalat" w:eastAsia="Times New Roman" w:hAnsi="GHEA Grapalat" w:cs="Times New Roman"/>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0C4EA507" w14:textId="77777777" w:rsidR="000036EF" w:rsidRPr="000036EF" w:rsidRDefault="000036EF" w:rsidP="000036EF">
      <w:pPr>
        <w:spacing w:after="0" w:line="240" w:lineRule="auto"/>
        <w:ind w:firstLine="708"/>
        <w:jc w:val="both"/>
        <w:rPr>
          <w:rFonts w:ascii="GHEA Grapalat" w:eastAsia="Times New Roman" w:hAnsi="GHEA Grapalat" w:cs="Times New Roman"/>
          <w:color w:val="000000"/>
          <w:sz w:val="20"/>
          <w:szCs w:val="20"/>
          <w:lang w:val="hy-AM"/>
        </w:rPr>
      </w:pPr>
      <w:r w:rsidRPr="000036EF">
        <w:rPr>
          <w:rFonts w:ascii="GHEA Grapalat" w:eastAsia="Times New Roman" w:hAnsi="GHEA Grapalat" w:cs="Times New Roman"/>
          <w:color w:val="000000"/>
          <w:sz w:val="20"/>
          <w:szCs w:val="20"/>
          <w:lang w:val="hy-AM"/>
        </w:rPr>
        <w:t>ա. տվյալ իրավաբանական անձի բաժնետոմսերի տաս տոկոսից ավելին տնօրինող մասնակից.</w:t>
      </w:r>
    </w:p>
    <w:p w14:paraId="401DC33A" w14:textId="77777777" w:rsidR="000036EF" w:rsidRPr="000036EF" w:rsidRDefault="000036EF" w:rsidP="000036EF">
      <w:pPr>
        <w:spacing w:after="0" w:line="240" w:lineRule="auto"/>
        <w:ind w:firstLine="708"/>
        <w:jc w:val="both"/>
        <w:rPr>
          <w:rFonts w:ascii="GHEA Grapalat" w:eastAsia="Times New Roman" w:hAnsi="GHEA Grapalat" w:cs="Times New Roman"/>
          <w:color w:val="000000"/>
          <w:sz w:val="20"/>
          <w:szCs w:val="20"/>
          <w:lang w:val="hy-AM"/>
        </w:rPr>
      </w:pPr>
      <w:r w:rsidRPr="000036EF">
        <w:rPr>
          <w:rFonts w:ascii="GHEA Grapalat" w:eastAsia="Times New Roman" w:hAnsi="GHEA Grapalat" w:cs="Times New Roman"/>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50D75F10" w14:textId="77777777" w:rsidR="000036EF" w:rsidRPr="000036EF" w:rsidRDefault="000036EF" w:rsidP="000036EF">
      <w:pPr>
        <w:spacing w:after="0" w:line="240" w:lineRule="auto"/>
        <w:ind w:firstLine="708"/>
        <w:jc w:val="both"/>
        <w:rPr>
          <w:rFonts w:ascii="GHEA Grapalat" w:eastAsia="Times New Roman" w:hAnsi="GHEA Grapalat" w:cs="Times New Roman"/>
          <w:color w:val="000000"/>
          <w:sz w:val="20"/>
          <w:szCs w:val="20"/>
          <w:lang w:val="hy-AM"/>
        </w:rPr>
      </w:pPr>
      <w:r w:rsidRPr="000036EF">
        <w:rPr>
          <w:rFonts w:ascii="GHEA Grapalat" w:eastAsia="Times New Roman" w:hAnsi="GHEA Grapalat" w:cs="Times New Roman"/>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7166BE3A" w14:textId="77777777" w:rsidR="000036EF" w:rsidRPr="000036EF" w:rsidRDefault="000036EF" w:rsidP="000036EF">
      <w:pPr>
        <w:spacing w:after="0" w:line="240" w:lineRule="auto"/>
        <w:ind w:firstLine="708"/>
        <w:jc w:val="both"/>
        <w:rPr>
          <w:rFonts w:ascii="GHEA Grapalat" w:eastAsia="Times New Roman" w:hAnsi="GHEA Grapalat" w:cs="Times New Roman"/>
          <w:color w:val="000000"/>
          <w:sz w:val="20"/>
          <w:szCs w:val="20"/>
          <w:lang w:val="hy-AM"/>
        </w:rPr>
      </w:pPr>
      <w:r w:rsidRPr="000036EF">
        <w:rPr>
          <w:rFonts w:ascii="GHEA Grapalat" w:eastAsia="Times New Roman" w:hAnsi="GHEA Grapalat" w:cs="Times New Roman"/>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0D9CB9F9" w14:textId="77777777" w:rsidR="000036EF" w:rsidRPr="000036EF" w:rsidRDefault="000036EF" w:rsidP="000036EF">
      <w:pPr>
        <w:spacing w:after="0" w:line="240" w:lineRule="auto"/>
        <w:ind w:firstLine="708"/>
        <w:jc w:val="both"/>
        <w:rPr>
          <w:rFonts w:ascii="GHEA Grapalat" w:eastAsia="Times New Roman" w:hAnsi="GHEA Grapalat" w:cs="Times New Roman"/>
          <w:color w:val="000000"/>
          <w:sz w:val="20"/>
          <w:szCs w:val="20"/>
          <w:lang w:val="hy-AM"/>
        </w:rPr>
      </w:pPr>
      <w:r w:rsidRPr="000036EF">
        <w:rPr>
          <w:rFonts w:ascii="GHEA Grapalat" w:eastAsia="Times New Roman" w:hAnsi="GHEA Grapalat" w:cs="Times New Roman"/>
          <w:sz w:val="20"/>
          <w:szCs w:val="20"/>
          <w:lang w:val="hy-AM"/>
        </w:rPr>
        <w:t xml:space="preserve">3) ֆիզիկական անձի կարգավիճակ չունեցող մասնակիցները </w:t>
      </w:r>
      <w:r w:rsidRPr="000036EF">
        <w:rPr>
          <w:rFonts w:ascii="GHEA Grapalat" w:eastAsia="Times New Roman" w:hAnsi="GHEA Grapalat" w:cs="Times New Roman"/>
          <w:color w:val="000000"/>
          <w:sz w:val="20"/>
          <w:szCs w:val="20"/>
          <w:lang w:val="hy-AM"/>
        </w:rPr>
        <w:t xml:space="preserve">համարվում են փոխկապակցված, եթե` </w:t>
      </w:r>
    </w:p>
    <w:p w14:paraId="50974585" w14:textId="77777777" w:rsidR="000036EF" w:rsidRPr="000036EF" w:rsidRDefault="000036EF" w:rsidP="000036EF">
      <w:pPr>
        <w:spacing w:after="0" w:line="240" w:lineRule="auto"/>
        <w:ind w:firstLine="269"/>
        <w:jc w:val="both"/>
        <w:rPr>
          <w:rFonts w:ascii="GHEA Grapalat" w:eastAsia="Times New Roman" w:hAnsi="GHEA Grapalat" w:cs="Times New Roman"/>
          <w:color w:val="000000"/>
          <w:sz w:val="20"/>
          <w:szCs w:val="20"/>
          <w:lang w:val="hy-AM"/>
        </w:rPr>
      </w:pPr>
      <w:r w:rsidRPr="000036EF">
        <w:rPr>
          <w:rFonts w:ascii="GHEA Grapalat" w:eastAsia="Times New Roman" w:hAnsi="GHEA Grapalat" w:cs="Times New Roman"/>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5652E4C5" w14:textId="77777777" w:rsidR="000036EF" w:rsidRPr="000036EF" w:rsidRDefault="000036EF" w:rsidP="000036EF">
      <w:pPr>
        <w:spacing w:after="0" w:line="240" w:lineRule="auto"/>
        <w:ind w:firstLine="269"/>
        <w:jc w:val="both"/>
        <w:rPr>
          <w:rFonts w:ascii="GHEA Grapalat" w:eastAsia="Times New Roman" w:hAnsi="GHEA Grapalat" w:cs="Times New Roman"/>
          <w:color w:val="000000"/>
          <w:sz w:val="20"/>
          <w:szCs w:val="20"/>
          <w:lang w:val="hy-AM"/>
        </w:rPr>
      </w:pPr>
      <w:r w:rsidRPr="000036EF">
        <w:rPr>
          <w:rFonts w:ascii="GHEA Grapalat" w:eastAsia="Times New Roman" w:hAnsi="GHEA Grapalat" w:cs="Times New Roman"/>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51F3128" w14:textId="77777777" w:rsidR="000036EF" w:rsidRPr="000036EF" w:rsidRDefault="000036EF" w:rsidP="000036EF">
      <w:pPr>
        <w:spacing w:after="0" w:line="240" w:lineRule="auto"/>
        <w:ind w:firstLine="708"/>
        <w:jc w:val="both"/>
        <w:rPr>
          <w:rFonts w:ascii="Sylfaen" w:eastAsia="Times New Roman" w:hAnsi="Sylfaen" w:cs="Times New Roman"/>
          <w:sz w:val="20"/>
          <w:szCs w:val="20"/>
          <w:lang w:val="hy-AM"/>
        </w:rPr>
      </w:pPr>
      <w:r w:rsidRPr="000036EF">
        <w:rPr>
          <w:rFonts w:ascii="GHEA Grapalat" w:eastAsia="Times New Roman" w:hAnsi="GHEA Grapalat" w:cs="Times New Roman"/>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8ADB255" w14:textId="77777777" w:rsidR="000036EF" w:rsidRPr="000036EF" w:rsidRDefault="000036EF" w:rsidP="000036EF">
      <w:pPr>
        <w:spacing w:after="0" w:line="240" w:lineRule="auto"/>
        <w:ind w:firstLine="708"/>
        <w:jc w:val="both"/>
        <w:rPr>
          <w:rFonts w:ascii="GHEA Grapalat" w:eastAsia="Times New Roman" w:hAnsi="GHEA Grapalat" w:cs="Times New Roman"/>
          <w:color w:val="000000"/>
          <w:sz w:val="20"/>
          <w:szCs w:val="20"/>
          <w:lang w:val="hy-AM"/>
        </w:rPr>
      </w:pPr>
      <w:r w:rsidRPr="000036EF">
        <w:rPr>
          <w:rFonts w:ascii="GHEA Grapalat" w:eastAsia="Times New Roman" w:hAnsi="GHEA Grapalat" w:cs="Times New Roman"/>
          <w:color w:val="000000"/>
          <w:sz w:val="20"/>
          <w:szCs w:val="20"/>
          <w:lang w:val="hy-AM"/>
        </w:rPr>
        <w:t>դ. նրանք գործել կամ գործում են համաձայնեցված՝ ելնելով ընդհանուր տնտեսական շահերից.</w:t>
      </w:r>
    </w:p>
    <w:p w14:paraId="1A9F48D0" w14:textId="77777777" w:rsidR="000036EF" w:rsidRPr="000036EF" w:rsidRDefault="000036EF" w:rsidP="000036EF">
      <w:pPr>
        <w:spacing w:after="0" w:line="240" w:lineRule="auto"/>
        <w:ind w:firstLine="284"/>
        <w:jc w:val="both"/>
        <w:rPr>
          <w:rFonts w:ascii="GHEA Grapalat" w:eastAsia="Times New Roman" w:hAnsi="GHEA Grapalat" w:cs="Times New Roman"/>
          <w:color w:val="000000"/>
          <w:sz w:val="20"/>
          <w:szCs w:val="20"/>
          <w:lang w:val="hy-AM"/>
        </w:rPr>
      </w:pPr>
      <w:r w:rsidRPr="000036EF">
        <w:rPr>
          <w:rFonts w:ascii="GHEA Grapalat" w:eastAsia="Times New Roman" w:hAnsi="GHEA Grapalat" w:cs="Times New Roman"/>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14:paraId="6BB9168C" w14:textId="216FB8AA" w:rsidR="000036EF" w:rsidRPr="000036EF" w:rsidRDefault="000036EF" w:rsidP="00B20BA6">
      <w:pPr>
        <w:spacing w:after="0" w:line="240" w:lineRule="auto"/>
        <w:jc w:val="both"/>
        <w:rPr>
          <w:rFonts w:ascii="GHEA Grapalat" w:eastAsia="Times New Roman" w:hAnsi="GHEA Grapalat" w:cs="Arial"/>
          <w:sz w:val="20"/>
          <w:szCs w:val="24"/>
          <w:lang w:val="hy-AM"/>
        </w:rPr>
      </w:pPr>
      <w:r w:rsidRPr="000036EF">
        <w:rPr>
          <w:rFonts w:ascii="GHEA Grapalat" w:eastAsia="Times New Roman" w:hAnsi="GHEA Grapalat" w:cs="Arial Armenian"/>
          <w:sz w:val="20"/>
          <w:szCs w:val="24"/>
          <w:lang w:val="hy-AM"/>
        </w:rPr>
        <w:t xml:space="preserve">2.4 </w:t>
      </w:r>
      <w:r w:rsidRPr="000036EF">
        <w:rPr>
          <w:rFonts w:ascii="GHEA Grapalat" w:eastAsia="Times New Roman" w:hAnsi="GHEA Grapalat" w:cs="Sylfaen"/>
          <w:sz w:val="20"/>
          <w:szCs w:val="24"/>
          <w:lang w:val="hy-AM"/>
        </w:rPr>
        <w:t>Մասնակիցը</w:t>
      </w:r>
      <w:r w:rsidRPr="000036EF">
        <w:rPr>
          <w:rFonts w:ascii="GHEA Grapalat" w:eastAsia="Times New Roman" w:hAnsi="GHEA Grapalat" w:cs="Arial"/>
          <w:sz w:val="20"/>
          <w:szCs w:val="24"/>
          <w:lang w:val="hy-AM"/>
        </w:rPr>
        <w:t xml:space="preserve"> ընտրված մասնակից ճանաչվելու դեպքում, Օրենքի 35-րդ հոդվածով սահմանված ժամկետում և կարգով ներկայացնում է որակավորման ապահովում՝ իր ներկայացրած գնային առաջարկի</w:t>
      </w:r>
      <w:r w:rsidR="00B20BA6" w:rsidRPr="00B20BA6">
        <w:rPr>
          <w:rFonts w:ascii="GHEA Grapalat" w:eastAsia="Times New Roman" w:hAnsi="GHEA Grapalat" w:cs="Arial"/>
          <w:sz w:val="20"/>
          <w:szCs w:val="24"/>
          <w:lang w:val="hy-AM"/>
        </w:rPr>
        <w:t xml:space="preserve"> </w:t>
      </w:r>
      <w:r w:rsidR="00B20BA6" w:rsidRPr="00B20BA6">
        <w:rPr>
          <w:rFonts w:ascii="GHEA Grapalat" w:eastAsia="Times New Roman" w:hAnsi="GHEA Grapalat" w:cs="Times New Roman"/>
          <w:color w:val="000000"/>
          <w:sz w:val="20"/>
          <w:szCs w:val="20"/>
          <w:lang w:val="hy-AM"/>
        </w:rPr>
        <w:t>30</w:t>
      </w:r>
      <w:r w:rsidRPr="000036EF">
        <w:rPr>
          <w:rFonts w:ascii="GHEA Grapalat" w:eastAsia="Times New Roman" w:hAnsi="GHEA Grapalat" w:cs="Times New Roman"/>
          <w:color w:val="000000"/>
          <w:sz w:val="20"/>
          <w:szCs w:val="20"/>
          <w:lang w:val="hy-AM"/>
        </w:rPr>
        <w:t xml:space="preserve"> տոկոսի</w:t>
      </w:r>
      <w:r w:rsidRPr="000036EF">
        <w:rPr>
          <w:rFonts w:ascii="GHEA Grapalat" w:eastAsia="Times New Roman" w:hAnsi="GHEA Grapalat" w:cs="Arial"/>
          <w:sz w:val="20"/>
          <w:szCs w:val="24"/>
          <w:vertAlign w:val="superscript"/>
          <w:lang w:val="hy-AM"/>
        </w:rPr>
        <w:footnoteReference w:id="2"/>
      </w:r>
      <w:r w:rsidRPr="000036EF">
        <w:rPr>
          <w:rFonts w:ascii="GHEA Grapalat" w:eastAsia="Times New Roman" w:hAnsi="GHEA Grapalat" w:cs="Times New Roman"/>
          <w:color w:val="000000"/>
          <w:sz w:val="20"/>
          <w:szCs w:val="20"/>
          <w:vertAlign w:val="superscript"/>
          <w:lang w:val="hy-AM"/>
        </w:rPr>
        <w:t>.1</w:t>
      </w:r>
      <w:r w:rsidRPr="000036EF">
        <w:rPr>
          <w:rFonts w:ascii="GHEA Grapalat" w:eastAsia="Times New Roman" w:hAnsi="GHEA Grapalat" w:cs="Times New Roman"/>
          <w:color w:val="000000"/>
          <w:sz w:val="20"/>
          <w:szCs w:val="20"/>
          <w:lang w:val="hy-AM"/>
        </w:rPr>
        <w:t xml:space="preserve"> չափով: Որակավորման ապահովում չի ներկայացվում, եթե ընտրված մասնակիցը հայտերը բացելու օրվա դրությամբ ունի միջազգային հեղինակավոր կազմակերպությունների (Fitch, Moodys, </w:t>
      </w:r>
      <w:r w:rsidRPr="000036EF">
        <w:rPr>
          <w:rFonts w:ascii="GHEA Grapalat" w:eastAsia="Times New Roman" w:hAnsi="GHEA Grapalat" w:cs="Times New Roman"/>
          <w:color w:val="000000"/>
          <w:sz w:val="20"/>
          <w:szCs w:val="20"/>
          <w:lang w:val="hy-AM"/>
        </w:rPr>
        <w:fldChar w:fldCharType="begin"/>
      </w:r>
      <w:r w:rsidRPr="000036EF">
        <w:rPr>
          <w:rFonts w:ascii="GHEA Grapalat" w:eastAsia="Times New Roman" w:hAnsi="GHEA Grapalat" w:cs="Times New Roman"/>
          <w:color w:val="000000"/>
          <w:sz w:val="20"/>
          <w:szCs w:val="20"/>
          <w:lang w:val="hy-AM"/>
        </w:rPr>
        <w:instrText xml:space="preserve"> HYPERLINK "https://ru.wikipedia.org/wiki/Standard_%26_Poor%E2%80%99s" \t "_blank" </w:instrText>
      </w:r>
      <w:r w:rsidRPr="000036EF">
        <w:rPr>
          <w:rFonts w:ascii="GHEA Grapalat" w:eastAsia="Times New Roman" w:hAnsi="GHEA Grapalat" w:cs="Times New Roman"/>
          <w:color w:val="000000"/>
          <w:sz w:val="20"/>
          <w:szCs w:val="20"/>
          <w:lang w:val="hy-AM"/>
        </w:rPr>
        <w:fldChar w:fldCharType="separate"/>
      </w:r>
      <w:r w:rsidRPr="000036EF">
        <w:rPr>
          <w:rFonts w:ascii="GHEA Grapalat" w:eastAsia="Times New Roman" w:hAnsi="GHEA Grapalat" w:cs="Times New Roman"/>
          <w:color w:val="000000"/>
          <w:sz w:val="20"/>
          <w:szCs w:val="20"/>
          <w:lang w:val="hy-AM"/>
        </w:rPr>
        <w:t>Standard &amp; Poor’s</w:t>
      </w:r>
      <w:r w:rsidRPr="000036EF">
        <w:rPr>
          <w:rFonts w:ascii="GHEA Grapalat" w:eastAsia="Times New Roman" w:hAnsi="GHEA Grapalat" w:cs="Times New Roman"/>
          <w:color w:val="000000"/>
          <w:sz w:val="20"/>
          <w:szCs w:val="20"/>
          <w:lang w:val="hy-AM"/>
        </w:rPr>
        <w:fldChar w:fldCharType="end"/>
      </w:r>
      <w:r w:rsidRPr="000036EF">
        <w:rPr>
          <w:rFonts w:ascii="Calibri" w:eastAsia="Times New Roman" w:hAnsi="Calibri" w:cs="Calibri"/>
          <w:color w:val="000000"/>
          <w:sz w:val="20"/>
          <w:szCs w:val="20"/>
          <w:lang w:val="hy-AM"/>
        </w:rPr>
        <w:t> </w:t>
      </w:r>
      <w:r w:rsidRPr="000036EF">
        <w:rPr>
          <w:rFonts w:ascii="GHEA Grapalat" w:eastAsia="Times New Roman" w:hAnsi="GHEA Grapalat" w:cs="Times New Roman"/>
          <w:color w:val="000000"/>
          <w:sz w:val="20"/>
          <w:szCs w:val="20"/>
          <w:lang w:val="hy-AM"/>
        </w:rPr>
        <w:t>) կողմից շնորհված վարկունակության վարկանիշ առնվազն Հայաստանի Հանրապետությանը շնորհված սուվերեն վարկանիշի չափով:</w:t>
      </w:r>
    </w:p>
    <w:p w14:paraId="36A2E189" w14:textId="77777777" w:rsidR="000036EF" w:rsidRPr="000036EF" w:rsidRDefault="000036EF" w:rsidP="00B20BA6">
      <w:pPr>
        <w:spacing w:after="0" w:line="240" w:lineRule="auto"/>
        <w:jc w:val="both"/>
        <w:rPr>
          <w:rFonts w:ascii="GHEA Grapalat" w:eastAsia="Times New Roman" w:hAnsi="GHEA Grapalat" w:cs="Sylfaen"/>
          <w:sz w:val="20"/>
          <w:szCs w:val="24"/>
          <w:lang w:val="af-ZA"/>
        </w:rPr>
      </w:pPr>
      <w:r w:rsidRPr="000036EF">
        <w:rPr>
          <w:rFonts w:ascii="GHEA Grapalat" w:eastAsia="Times New Roman" w:hAnsi="GHEA Grapalat" w:cs="Sylfaen"/>
          <w:sz w:val="20"/>
          <w:szCs w:val="24"/>
          <w:lang w:val="hy-AM"/>
        </w:rPr>
        <w:t>2.5 Սույն ընթացակարգի շրջանակում կնքվելիք պայմանագիրը</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կարող</w:t>
      </w:r>
      <w:r w:rsidRPr="000036EF">
        <w:rPr>
          <w:rFonts w:ascii="GHEA Grapalat" w:eastAsia="Times New Roman" w:hAnsi="GHEA Grapalat" w:cs="Sylfaen"/>
          <w:sz w:val="20"/>
          <w:szCs w:val="24"/>
          <w:lang w:val="af-ZA"/>
        </w:rPr>
        <w:t xml:space="preserve"> է </w:t>
      </w:r>
      <w:r w:rsidRPr="000036EF">
        <w:rPr>
          <w:rFonts w:ascii="GHEA Grapalat" w:eastAsia="Times New Roman" w:hAnsi="GHEA Grapalat" w:cs="Sylfaen"/>
          <w:sz w:val="20"/>
          <w:szCs w:val="24"/>
          <w:lang w:val="hy-AM"/>
        </w:rPr>
        <w:t>իրականացվել</w:t>
      </w:r>
      <w:r w:rsidRPr="000036EF">
        <w:rPr>
          <w:rFonts w:ascii="GHEA Grapalat" w:eastAsia="Times New Roman" w:hAnsi="GHEA Grapalat" w:cs="Sylfaen"/>
          <w:sz w:val="20"/>
          <w:szCs w:val="24"/>
          <w:lang w:val="af-ZA"/>
        </w:rPr>
        <w:t xml:space="preserve"> ենթակապալի </w:t>
      </w:r>
      <w:r w:rsidRPr="000036EF">
        <w:rPr>
          <w:rFonts w:ascii="GHEA Grapalat" w:eastAsia="Times New Roman" w:hAnsi="GHEA Grapalat" w:cs="Sylfaen"/>
          <w:sz w:val="20"/>
          <w:szCs w:val="24"/>
          <w:lang w:val="hy-AM"/>
        </w:rPr>
        <w:t>պայմանագիր</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կնքելու</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միջոցով։</w:t>
      </w:r>
      <w:r w:rsidRPr="000036EF">
        <w:rPr>
          <w:rFonts w:ascii="GHEA Grapalat" w:eastAsia="Times New Roman" w:hAnsi="GHEA Grapalat" w:cs="Sylfaen"/>
          <w:sz w:val="20"/>
          <w:szCs w:val="24"/>
          <w:lang w:val="af-ZA"/>
        </w:rPr>
        <w:t xml:space="preserve"> Ենթակապալի </w:t>
      </w:r>
      <w:proofErr w:type="spellStart"/>
      <w:r w:rsidRPr="000036EF">
        <w:rPr>
          <w:rFonts w:ascii="GHEA Grapalat" w:eastAsia="Times New Roman" w:hAnsi="GHEA Grapalat" w:cs="Sylfaen"/>
          <w:sz w:val="20"/>
          <w:szCs w:val="24"/>
        </w:rPr>
        <w:t>պայմանագրի</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կողմ</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չի</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կարող</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հանդիսանալ</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սույն</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ընթացակարգին</w:t>
      </w:r>
      <w:proofErr w:type="spellEnd"/>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0"/>
          <w:lang w:val="af-ZA" w:eastAsia="ru-RU"/>
        </w:rPr>
        <w:t>(</w:t>
      </w:r>
      <w:proofErr w:type="spellStart"/>
      <w:r w:rsidRPr="000036EF">
        <w:rPr>
          <w:rFonts w:ascii="GHEA Grapalat" w:eastAsia="Times New Roman" w:hAnsi="GHEA Grapalat" w:cs="Sylfaen"/>
          <w:sz w:val="20"/>
          <w:szCs w:val="20"/>
          <w:lang w:eastAsia="ru-RU"/>
        </w:rPr>
        <w:t>միևնույն</w:t>
      </w:r>
      <w:proofErr w:type="spellEnd"/>
      <w:r w:rsidRPr="000036EF">
        <w:rPr>
          <w:rFonts w:ascii="GHEA Grapalat" w:eastAsia="Times New Roman" w:hAnsi="GHEA Grapalat" w:cs="Sylfaen"/>
          <w:sz w:val="20"/>
          <w:szCs w:val="20"/>
          <w:lang w:val="af-ZA" w:eastAsia="ru-RU"/>
        </w:rPr>
        <w:t xml:space="preserve"> </w:t>
      </w:r>
      <w:proofErr w:type="spellStart"/>
      <w:r w:rsidRPr="000036EF">
        <w:rPr>
          <w:rFonts w:ascii="GHEA Grapalat" w:eastAsia="Times New Roman" w:hAnsi="GHEA Grapalat" w:cs="Sylfaen"/>
          <w:sz w:val="20"/>
          <w:szCs w:val="20"/>
          <w:lang w:eastAsia="ru-RU"/>
        </w:rPr>
        <w:t>չափաբաժնին</w:t>
      </w:r>
      <w:proofErr w:type="spellEnd"/>
      <w:r w:rsidRPr="000036EF">
        <w:rPr>
          <w:rFonts w:ascii="GHEA Grapalat" w:eastAsia="Times New Roman" w:hAnsi="GHEA Grapalat" w:cs="Sylfaen"/>
          <w:sz w:val="20"/>
          <w:szCs w:val="20"/>
          <w:lang w:val="af-ZA" w:eastAsia="ru-RU"/>
        </w:rPr>
        <w:t xml:space="preserve">) </w:t>
      </w:r>
      <w:proofErr w:type="spellStart"/>
      <w:r w:rsidRPr="000036EF">
        <w:rPr>
          <w:rFonts w:ascii="GHEA Grapalat" w:eastAsia="Times New Roman" w:hAnsi="GHEA Grapalat" w:cs="Sylfaen"/>
          <w:sz w:val="20"/>
          <w:szCs w:val="24"/>
        </w:rPr>
        <w:t>մասնակցելու</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նպատակով</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հայտ</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ներկայացրած</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մասնակիցը</w:t>
      </w:r>
      <w:proofErr w:type="spellEnd"/>
      <w:r w:rsidRPr="000036EF">
        <w:rPr>
          <w:rFonts w:ascii="GHEA Grapalat" w:eastAsia="Times New Roman" w:hAnsi="GHEA Grapalat" w:cs="Sylfaen"/>
          <w:sz w:val="20"/>
          <w:szCs w:val="24"/>
          <w:lang w:val="af-ZA"/>
        </w:rPr>
        <w:t xml:space="preserve">: </w:t>
      </w:r>
    </w:p>
    <w:p w14:paraId="21B3152B" w14:textId="560C27D9" w:rsidR="000036EF" w:rsidRPr="000036EF" w:rsidRDefault="000036EF" w:rsidP="00B20BA6">
      <w:pPr>
        <w:spacing w:after="0" w:line="240" w:lineRule="auto"/>
        <w:jc w:val="both"/>
        <w:rPr>
          <w:rFonts w:ascii="GHEA Grapalat" w:eastAsia="Times New Roman" w:hAnsi="GHEA Grapalat" w:cs="Sylfaen"/>
          <w:sz w:val="20"/>
          <w:szCs w:val="24"/>
          <w:lang w:val="af-ZA"/>
        </w:rPr>
      </w:pPr>
      <w:r w:rsidRPr="000036EF">
        <w:rPr>
          <w:rFonts w:ascii="GHEA Grapalat" w:eastAsia="Times New Roman" w:hAnsi="GHEA Grapalat" w:cs="Sylfaen"/>
          <w:sz w:val="20"/>
          <w:szCs w:val="24"/>
          <w:lang w:val="af-ZA"/>
        </w:rPr>
        <w:t>2</w:t>
      </w:r>
      <w:r w:rsidRPr="000036EF">
        <w:rPr>
          <w:rFonts w:ascii="GHEA Grapalat" w:eastAsia="Times New Roman" w:hAnsi="GHEA Grapalat" w:cs="Sylfaen"/>
          <w:sz w:val="20"/>
          <w:szCs w:val="24"/>
          <w:lang w:val="hy-AM"/>
        </w:rPr>
        <w:t>.</w:t>
      </w:r>
      <w:r w:rsidRPr="000036EF">
        <w:rPr>
          <w:rFonts w:ascii="GHEA Grapalat" w:eastAsia="Times New Roman" w:hAnsi="GHEA Grapalat" w:cs="Sylfaen"/>
          <w:sz w:val="20"/>
          <w:szCs w:val="24"/>
          <w:lang w:val="af-ZA"/>
        </w:rPr>
        <w:t xml:space="preserve">6 </w:t>
      </w:r>
      <w:r w:rsidRPr="000036EF">
        <w:rPr>
          <w:rFonts w:ascii="GHEA Grapalat" w:eastAsia="Times New Roman" w:hAnsi="GHEA Grapalat" w:cs="Sylfaen"/>
          <w:sz w:val="20"/>
          <w:szCs w:val="24"/>
          <w:lang w:val="ru-RU"/>
        </w:rPr>
        <w:t>Մասնակիցները</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կարող</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են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սույն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ընթացակարգին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մասնակցել</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համատեղ</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գործունեության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կարգով</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կոնսորցիումով</w:t>
      </w:r>
      <w:r w:rsidRPr="000036EF">
        <w:rPr>
          <w:rFonts w:ascii="GHEA Grapalat" w:eastAsia="Times New Roman" w:hAnsi="GHEA Grapalat" w:cs="Sylfaen"/>
          <w:sz w:val="20"/>
          <w:szCs w:val="24"/>
          <w:lang w:val="af-ZA"/>
        </w:rPr>
        <w:t>)</w:t>
      </w:r>
      <w:r w:rsidRPr="000036EF">
        <w:rPr>
          <w:rFonts w:ascii="GHEA Grapalat" w:eastAsia="Times New Roman" w:hAnsi="GHEA Grapalat" w:cs="Sylfaen"/>
          <w:sz w:val="20"/>
          <w:szCs w:val="24"/>
          <w:lang w:val="ru-RU"/>
        </w:rPr>
        <w:t>։</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Նման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դեպքում</w:t>
      </w:r>
      <w:r w:rsidRPr="000036EF">
        <w:rPr>
          <w:rFonts w:ascii="GHEA Grapalat" w:eastAsia="Times New Roman" w:hAnsi="GHEA Grapalat" w:cs="Sylfaen"/>
          <w:sz w:val="20"/>
          <w:szCs w:val="24"/>
          <w:lang w:val="af-ZA"/>
        </w:rPr>
        <w:t>`</w:t>
      </w:r>
    </w:p>
    <w:p w14:paraId="6E3FE8A3" w14:textId="77777777" w:rsidR="000036EF" w:rsidRPr="000036EF" w:rsidRDefault="000036EF" w:rsidP="000036EF">
      <w:pPr>
        <w:spacing w:after="0" w:line="240" w:lineRule="auto"/>
        <w:ind w:firstLine="540"/>
        <w:jc w:val="both"/>
        <w:rPr>
          <w:rFonts w:ascii="GHEA Grapalat" w:eastAsia="Times New Roman" w:hAnsi="GHEA Grapalat" w:cs="Sylfaen"/>
          <w:sz w:val="20"/>
          <w:szCs w:val="24"/>
          <w:lang w:val="af-ZA"/>
        </w:rPr>
      </w:pPr>
      <w:r w:rsidRPr="000036EF">
        <w:rPr>
          <w:rFonts w:ascii="GHEA Grapalat" w:eastAsia="Times New Roman" w:hAnsi="GHEA Grapalat" w:cs="Sylfaen"/>
          <w:sz w:val="20"/>
          <w:szCs w:val="24"/>
          <w:lang w:val="af-ZA"/>
        </w:rPr>
        <w:t xml:space="preserve">1) </w:t>
      </w:r>
      <w:r w:rsidRPr="000036EF">
        <w:rPr>
          <w:rFonts w:ascii="GHEA Grapalat" w:eastAsia="Times New Roman" w:hAnsi="GHEA Grapalat" w:cs="Sylfaen"/>
          <w:sz w:val="20"/>
          <w:szCs w:val="24"/>
          <w:lang w:val="ru-RU"/>
        </w:rPr>
        <w:t>համատեղ</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գործունեության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պայմանագրի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կողմերից</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որևէ</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մեկը</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չի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կարող</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նույն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ընթացակարգին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0"/>
          <w:lang w:val="af-ZA"/>
        </w:rPr>
        <w:t>(</w:t>
      </w:r>
      <w:proofErr w:type="spellStart"/>
      <w:r w:rsidRPr="000036EF">
        <w:rPr>
          <w:rFonts w:ascii="GHEA Grapalat" w:eastAsia="Times New Roman" w:hAnsi="GHEA Grapalat" w:cs="Sylfaen"/>
          <w:sz w:val="20"/>
          <w:szCs w:val="20"/>
        </w:rPr>
        <w:t>միևնույն</w:t>
      </w:r>
      <w:proofErr w:type="spellEnd"/>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չափաբաժնին</w:t>
      </w:r>
      <w:proofErr w:type="spellEnd"/>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4"/>
          <w:lang w:val="ru-RU"/>
        </w:rPr>
        <w:t>ներկայացնել</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առանձին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հայտ</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Սույն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պարբերության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պահանջի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չպահպանման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դեպքում</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հայտերի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բացման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նիստում</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մերժվում</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են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ինչպես</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համատեղ</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գործունեության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կարգով</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այնպես</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էլ</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առանձին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ներկայացված</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հայտերը</w:t>
      </w:r>
      <w:r w:rsidRPr="000036EF">
        <w:rPr>
          <w:rFonts w:ascii="GHEA Grapalat" w:eastAsia="Times New Roman" w:hAnsi="GHEA Grapalat" w:cs="Sylfaen"/>
          <w:sz w:val="20"/>
          <w:szCs w:val="24"/>
          <w:lang w:val="af-ZA"/>
        </w:rPr>
        <w:t>.</w:t>
      </w:r>
    </w:p>
    <w:p w14:paraId="24CCA323" w14:textId="77777777" w:rsidR="000036EF" w:rsidRPr="000036EF" w:rsidRDefault="000036EF" w:rsidP="000036EF">
      <w:pPr>
        <w:spacing w:after="0" w:line="240" w:lineRule="auto"/>
        <w:ind w:firstLine="567"/>
        <w:jc w:val="both"/>
        <w:rPr>
          <w:rFonts w:ascii="GHEA Grapalat" w:eastAsia="Times New Roman" w:hAnsi="GHEA Grapalat" w:cs="Sylfaen"/>
          <w:sz w:val="20"/>
          <w:szCs w:val="24"/>
          <w:lang w:val="hy-AM"/>
        </w:rPr>
      </w:pPr>
      <w:r w:rsidRPr="000036EF">
        <w:rPr>
          <w:rFonts w:ascii="GHEA Grapalat" w:eastAsia="Times New Roman" w:hAnsi="GHEA Grapalat" w:cs="Sylfaen"/>
          <w:sz w:val="20"/>
          <w:szCs w:val="24"/>
          <w:lang w:val="af-ZA"/>
        </w:rPr>
        <w:t>2) Մ</w:t>
      </w:r>
      <w:r w:rsidRPr="000036EF">
        <w:rPr>
          <w:rFonts w:ascii="GHEA Grapalat" w:eastAsia="Times New Roman" w:hAnsi="GHEA Grapalat" w:cs="Sylfaen"/>
          <w:sz w:val="20"/>
          <w:szCs w:val="24"/>
          <w:lang w:val="ru-RU"/>
        </w:rPr>
        <w:t>ասնակիցները</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կրում</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են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համատեղ</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և</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համապարտ</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պատասխանատվություն</w:t>
      </w:r>
      <w:r w:rsidRPr="000036EF">
        <w:rPr>
          <w:rFonts w:ascii="GHEA Grapalat" w:eastAsia="Times New Roman" w:hAnsi="GHEA Grapalat" w:cs="Sylfaen"/>
          <w:sz w:val="20"/>
          <w:szCs w:val="24"/>
          <w:lang w:val="af-ZA"/>
        </w:rPr>
        <w:t>:</w:t>
      </w:r>
      <w:r w:rsidRPr="000036EF">
        <w:rPr>
          <w:rFonts w:ascii="GHEA Grapalat" w:eastAsia="Times New Roman" w:hAnsi="GHEA Grapalat" w:cs="Sylfaen"/>
          <w:sz w:val="20"/>
          <w:szCs w:val="24"/>
          <w:lang w:val="hy-AM"/>
        </w:rPr>
        <w:t xml:space="preserve"> </w:t>
      </w:r>
      <w:r w:rsidRPr="000036EF">
        <w:rPr>
          <w:rFonts w:ascii="GHEA Grapalat" w:eastAsia="Times New Roman" w:hAnsi="GHEA Grapalat" w:cs="Sylfaen"/>
          <w:sz w:val="20"/>
          <w:szCs w:val="24"/>
          <w:lang w:val="af-ZA"/>
        </w:rPr>
        <w:t>Ընդ որում,</w:t>
      </w:r>
      <w:r w:rsidRPr="000036EF">
        <w:rPr>
          <w:rFonts w:ascii="GHEA Grapalat" w:eastAsia="Times New Roman" w:hAnsi="GHEA Grapalat" w:cs="Sylfaen"/>
          <w:sz w:val="20"/>
          <w:szCs w:val="24"/>
          <w:lang w:val="hy-AM"/>
        </w:rPr>
        <w:t xml:space="preserve"> </w:t>
      </w:r>
      <w:r w:rsidRPr="000036EF">
        <w:rPr>
          <w:rFonts w:ascii="GHEA Grapalat" w:eastAsia="Times New Roman" w:hAnsi="GHEA Grapalat" w:cs="Sylfaen"/>
          <w:sz w:val="20"/>
          <w:szCs w:val="24"/>
          <w:lang w:val="ru-RU"/>
        </w:rPr>
        <w:t>կոնսորցիումի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անդամի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կոնսորցիումից</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դուրս</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գալու</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դեպքում</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կոնսորցիումի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հետ</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rPr>
        <w:t>պ</w:t>
      </w:r>
      <w:r w:rsidRPr="000036EF">
        <w:rPr>
          <w:rFonts w:ascii="GHEA Grapalat" w:eastAsia="Times New Roman" w:hAnsi="GHEA Grapalat" w:cs="Sylfaen"/>
          <w:sz w:val="20"/>
          <w:szCs w:val="24"/>
          <w:lang w:val="ru-RU"/>
        </w:rPr>
        <w:t>ատվիրատուի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կնքած</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պայմանագիրը</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միակողմանիորեն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լուծվում</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է</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և</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կոնսորցիումի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անդամների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նկատմամբ</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կիրառվում</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են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պայմանագրով</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նախատեսված</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պատասխանատվության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միջոցները</w:t>
      </w:r>
      <w:r w:rsidRPr="000036EF">
        <w:rPr>
          <w:rFonts w:ascii="GHEA Grapalat" w:eastAsia="Times New Roman" w:hAnsi="GHEA Grapalat" w:cs="Sylfaen"/>
          <w:sz w:val="20"/>
          <w:szCs w:val="24"/>
          <w:lang w:val="hy-AM"/>
        </w:rPr>
        <w:t>:</w:t>
      </w:r>
    </w:p>
    <w:p w14:paraId="599B3B2C" w14:textId="77777777" w:rsidR="000036EF" w:rsidRPr="000036EF" w:rsidRDefault="000036EF" w:rsidP="000036EF">
      <w:pPr>
        <w:spacing w:after="0" w:line="240" w:lineRule="auto"/>
        <w:ind w:firstLine="567"/>
        <w:jc w:val="both"/>
        <w:rPr>
          <w:rFonts w:ascii="GHEA Grapalat" w:eastAsia="Times New Roman" w:hAnsi="GHEA Grapalat" w:cs="Times New Roman"/>
          <w:b/>
          <w:sz w:val="20"/>
          <w:szCs w:val="24"/>
          <w:lang w:val="af-ZA"/>
        </w:rPr>
      </w:pPr>
    </w:p>
    <w:p w14:paraId="3339EF6F" w14:textId="77777777" w:rsidR="000036EF" w:rsidRPr="000036EF" w:rsidRDefault="000036EF" w:rsidP="000036EF">
      <w:pPr>
        <w:spacing w:after="0" w:line="240" w:lineRule="auto"/>
        <w:ind w:firstLine="567"/>
        <w:jc w:val="both"/>
        <w:rPr>
          <w:rFonts w:ascii="GHEA Grapalat" w:eastAsia="Times New Roman" w:hAnsi="GHEA Grapalat" w:cs="Times New Roman"/>
          <w:b/>
          <w:sz w:val="20"/>
          <w:szCs w:val="24"/>
          <w:lang w:val="af-ZA"/>
        </w:rPr>
      </w:pPr>
    </w:p>
    <w:p w14:paraId="50A3571B" w14:textId="77777777" w:rsidR="000036EF" w:rsidRPr="000036EF" w:rsidRDefault="000036EF" w:rsidP="000036EF">
      <w:pPr>
        <w:spacing w:after="0" w:line="240" w:lineRule="auto"/>
        <w:ind w:firstLine="567"/>
        <w:jc w:val="both"/>
        <w:rPr>
          <w:rFonts w:ascii="GHEA Grapalat" w:eastAsia="Times New Roman" w:hAnsi="GHEA Grapalat" w:cs="Times New Roman"/>
          <w:b/>
          <w:sz w:val="20"/>
          <w:szCs w:val="24"/>
          <w:lang w:val="af-ZA"/>
        </w:rPr>
      </w:pPr>
    </w:p>
    <w:p w14:paraId="25518239" w14:textId="77777777" w:rsidR="000036EF" w:rsidRPr="000036EF" w:rsidRDefault="000036EF" w:rsidP="000036EF">
      <w:pPr>
        <w:spacing w:after="0" w:line="240" w:lineRule="auto"/>
        <w:ind w:firstLine="567"/>
        <w:jc w:val="both"/>
        <w:rPr>
          <w:rFonts w:ascii="GHEA Grapalat" w:eastAsia="Times New Roman" w:hAnsi="GHEA Grapalat" w:cs="Times New Roman"/>
          <w:b/>
          <w:sz w:val="20"/>
          <w:szCs w:val="24"/>
          <w:lang w:val="af-ZA"/>
        </w:rPr>
      </w:pPr>
    </w:p>
    <w:p w14:paraId="42FD8F43" w14:textId="77777777" w:rsidR="000036EF" w:rsidRPr="000036EF" w:rsidRDefault="000036EF" w:rsidP="000036EF">
      <w:pPr>
        <w:spacing w:after="0" w:line="240" w:lineRule="auto"/>
        <w:ind w:firstLine="567"/>
        <w:jc w:val="both"/>
        <w:rPr>
          <w:rFonts w:ascii="GHEA Grapalat" w:eastAsia="Times New Roman" w:hAnsi="GHEA Grapalat" w:cs="Times New Roman"/>
          <w:b/>
          <w:sz w:val="20"/>
          <w:szCs w:val="24"/>
          <w:lang w:val="af-ZA"/>
        </w:rPr>
      </w:pPr>
    </w:p>
    <w:p w14:paraId="146DCCEB" w14:textId="77777777" w:rsidR="000036EF" w:rsidRPr="000036EF" w:rsidRDefault="000036EF" w:rsidP="000036EF">
      <w:pPr>
        <w:spacing w:after="0" w:line="240" w:lineRule="auto"/>
        <w:jc w:val="center"/>
        <w:rPr>
          <w:rFonts w:ascii="GHEA Grapalat" w:eastAsia="Times New Roman" w:hAnsi="GHEA Grapalat" w:cs="Arial"/>
          <w:b/>
          <w:sz w:val="20"/>
          <w:szCs w:val="24"/>
          <w:lang w:val="af-ZA"/>
        </w:rPr>
      </w:pPr>
      <w:r w:rsidRPr="000036EF">
        <w:rPr>
          <w:rFonts w:ascii="GHEA Grapalat" w:eastAsia="Times New Roman" w:hAnsi="GHEA Grapalat" w:cs="Times New Roman"/>
          <w:b/>
          <w:sz w:val="20"/>
          <w:szCs w:val="24"/>
          <w:lang w:val="af-ZA"/>
        </w:rPr>
        <w:lastRenderedPageBreak/>
        <w:t xml:space="preserve">3.  </w:t>
      </w:r>
      <w:proofErr w:type="gramStart"/>
      <w:r w:rsidRPr="000036EF">
        <w:rPr>
          <w:rFonts w:ascii="GHEA Grapalat" w:eastAsia="Times New Roman" w:hAnsi="GHEA Grapalat" w:cs="Sylfaen"/>
          <w:b/>
          <w:sz w:val="20"/>
          <w:szCs w:val="24"/>
        </w:rPr>
        <w:t>ՀՐԱՎԵՐԻ</w:t>
      </w:r>
      <w:r w:rsidRPr="000036EF">
        <w:rPr>
          <w:rFonts w:ascii="GHEA Grapalat" w:eastAsia="Times New Roman" w:hAnsi="GHEA Grapalat" w:cs="Arial"/>
          <w:b/>
          <w:sz w:val="20"/>
          <w:szCs w:val="24"/>
          <w:lang w:val="af-ZA"/>
        </w:rPr>
        <w:t xml:space="preserve">  </w:t>
      </w:r>
      <w:r w:rsidRPr="000036EF">
        <w:rPr>
          <w:rFonts w:ascii="GHEA Grapalat" w:eastAsia="Times New Roman" w:hAnsi="GHEA Grapalat" w:cs="Sylfaen"/>
          <w:b/>
          <w:sz w:val="20"/>
          <w:szCs w:val="24"/>
        </w:rPr>
        <w:t>ՊԱՐԶԱԲԱՆՈՒՄԸ</w:t>
      </w:r>
      <w:proofErr w:type="gramEnd"/>
      <w:r w:rsidRPr="000036EF">
        <w:rPr>
          <w:rFonts w:ascii="GHEA Grapalat" w:eastAsia="Times New Roman" w:hAnsi="GHEA Grapalat" w:cs="Arial"/>
          <w:b/>
          <w:sz w:val="20"/>
          <w:szCs w:val="24"/>
          <w:lang w:val="af-ZA"/>
        </w:rPr>
        <w:t xml:space="preserve">  </w:t>
      </w:r>
      <w:r w:rsidRPr="000036EF">
        <w:rPr>
          <w:rFonts w:ascii="GHEA Grapalat" w:eastAsia="Times New Roman" w:hAnsi="GHEA Grapalat" w:cs="Arial"/>
          <w:b/>
          <w:sz w:val="20"/>
          <w:szCs w:val="24"/>
        </w:rPr>
        <w:t>ԵՎ</w:t>
      </w:r>
      <w:r w:rsidRPr="000036EF">
        <w:rPr>
          <w:rFonts w:ascii="GHEA Grapalat" w:eastAsia="Times New Roman" w:hAnsi="GHEA Grapalat" w:cs="Arial"/>
          <w:b/>
          <w:sz w:val="20"/>
          <w:szCs w:val="24"/>
          <w:lang w:val="af-ZA"/>
        </w:rPr>
        <w:t xml:space="preserve"> </w:t>
      </w:r>
      <w:r w:rsidRPr="000036EF">
        <w:rPr>
          <w:rFonts w:ascii="GHEA Grapalat" w:eastAsia="Times New Roman" w:hAnsi="GHEA Grapalat" w:cs="Sylfaen"/>
          <w:b/>
          <w:sz w:val="20"/>
          <w:szCs w:val="24"/>
        </w:rPr>
        <w:t>ՀՐԱՎԵՐՈՒՄ</w:t>
      </w:r>
      <w:r w:rsidRPr="000036EF">
        <w:rPr>
          <w:rFonts w:ascii="GHEA Grapalat" w:eastAsia="Times New Roman" w:hAnsi="GHEA Grapalat" w:cs="Arial"/>
          <w:b/>
          <w:sz w:val="20"/>
          <w:szCs w:val="24"/>
          <w:lang w:val="af-ZA"/>
        </w:rPr>
        <w:t xml:space="preserve"> </w:t>
      </w:r>
      <w:r w:rsidRPr="000036EF">
        <w:rPr>
          <w:rFonts w:ascii="GHEA Grapalat" w:eastAsia="Times New Roman" w:hAnsi="GHEA Grapalat" w:cs="Sylfaen"/>
          <w:b/>
          <w:sz w:val="20"/>
          <w:szCs w:val="24"/>
        </w:rPr>
        <w:t>ՓՈՓՈԽՈՒԹՅՈՒՆ</w:t>
      </w:r>
      <w:r w:rsidRPr="000036EF">
        <w:rPr>
          <w:rFonts w:ascii="GHEA Grapalat" w:eastAsia="Times New Roman" w:hAnsi="GHEA Grapalat" w:cs="Arial"/>
          <w:b/>
          <w:sz w:val="20"/>
          <w:szCs w:val="24"/>
          <w:lang w:val="af-ZA"/>
        </w:rPr>
        <w:t xml:space="preserve"> </w:t>
      </w:r>
      <w:r w:rsidRPr="000036EF">
        <w:rPr>
          <w:rFonts w:ascii="GHEA Grapalat" w:eastAsia="Times New Roman" w:hAnsi="GHEA Grapalat" w:cs="Sylfaen"/>
          <w:b/>
          <w:sz w:val="20"/>
          <w:szCs w:val="24"/>
        </w:rPr>
        <w:t>ԿԱՏԱՐԵԼՈՒ</w:t>
      </w:r>
      <w:r w:rsidRPr="000036EF">
        <w:rPr>
          <w:rFonts w:ascii="GHEA Grapalat" w:eastAsia="Times New Roman" w:hAnsi="GHEA Grapalat" w:cs="Arial"/>
          <w:b/>
          <w:sz w:val="20"/>
          <w:szCs w:val="24"/>
          <w:lang w:val="af-ZA"/>
        </w:rPr>
        <w:t xml:space="preserve"> </w:t>
      </w:r>
      <w:r w:rsidRPr="000036EF">
        <w:rPr>
          <w:rFonts w:ascii="GHEA Grapalat" w:eastAsia="Times New Roman" w:hAnsi="GHEA Grapalat" w:cs="Sylfaen"/>
          <w:b/>
          <w:sz w:val="20"/>
          <w:szCs w:val="24"/>
        </w:rPr>
        <w:t>ԿԱՐԳԸ</w:t>
      </w:r>
      <w:r w:rsidRPr="000036EF">
        <w:rPr>
          <w:rFonts w:ascii="GHEA Grapalat" w:eastAsia="Times New Roman" w:hAnsi="GHEA Grapalat" w:cs="Arial"/>
          <w:b/>
          <w:sz w:val="20"/>
          <w:szCs w:val="24"/>
          <w:lang w:val="af-ZA"/>
        </w:rPr>
        <w:t xml:space="preserve"> </w:t>
      </w:r>
    </w:p>
    <w:p w14:paraId="535B0319" w14:textId="77777777" w:rsidR="000036EF" w:rsidRPr="000036EF" w:rsidRDefault="000036EF" w:rsidP="000036EF">
      <w:pPr>
        <w:spacing w:after="0" w:line="240" w:lineRule="auto"/>
        <w:jc w:val="center"/>
        <w:rPr>
          <w:rFonts w:ascii="GHEA Grapalat" w:eastAsia="Times New Roman" w:hAnsi="GHEA Grapalat" w:cs="Times New Roman"/>
          <w:b/>
          <w:sz w:val="20"/>
          <w:szCs w:val="24"/>
          <w:lang w:val="af-ZA"/>
        </w:rPr>
      </w:pPr>
    </w:p>
    <w:p w14:paraId="6592CAF8" w14:textId="77777777" w:rsidR="000036EF" w:rsidRPr="000036EF" w:rsidRDefault="000036EF" w:rsidP="00B20BA6">
      <w:pPr>
        <w:spacing w:after="0" w:line="240" w:lineRule="auto"/>
        <w:jc w:val="both"/>
        <w:rPr>
          <w:rFonts w:ascii="GHEA Grapalat" w:eastAsia="Times New Roman" w:hAnsi="GHEA Grapalat" w:cs="Times New Roman"/>
          <w:sz w:val="20"/>
          <w:szCs w:val="24"/>
          <w:lang w:val="af-ZA"/>
        </w:rPr>
      </w:pPr>
      <w:r w:rsidRPr="000036EF">
        <w:rPr>
          <w:rFonts w:ascii="GHEA Grapalat" w:eastAsia="Times New Roman" w:hAnsi="GHEA Grapalat" w:cs="Times New Roman"/>
          <w:sz w:val="20"/>
          <w:szCs w:val="24"/>
          <w:lang w:val="af-ZA"/>
        </w:rPr>
        <w:t xml:space="preserve">3.1 </w:t>
      </w:r>
      <w:proofErr w:type="spellStart"/>
      <w:r w:rsidRPr="000036EF">
        <w:rPr>
          <w:rFonts w:ascii="GHEA Grapalat" w:eastAsia="Times New Roman" w:hAnsi="GHEA Grapalat" w:cs="Sylfaen"/>
          <w:sz w:val="20"/>
          <w:szCs w:val="24"/>
        </w:rPr>
        <w:t>Օրենքի</w:t>
      </w:r>
      <w:proofErr w:type="spellEnd"/>
      <w:r w:rsidRPr="000036EF">
        <w:rPr>
          <w:rFonts w:ascii="GHEA Grapalat" w:eastAsia="Times New Roman" w:hAnsi="GHEA Grapalat" w:cs="Arial"/>
          <w:sz w:val="20"/>
          <w:szCs w:val="24"/>
          <w:lang w:val="af-ZA"/>
        </w:rPr>
        <w:t xml:space="preserve"> 29-</w:t>
      </w:r>
      <w:proofErr w:type="spellStart"/>
      <w:r w:rsidRPr="000036EF">
        <w:rPr>
          <w:rFonts w:ascii="GHEA Grapalat" w:eastAsia="Times New Roman" w:hAnsi="GHEA Grapalat" w:cs="Sylfaen"/>
          <w:sz w:val="20"/>
          <w:szCs w:val="24"/>
        </w:rPr>
        <w:t>րդ</w:t>
      </w:r>
      <w:proofErr w:type="spellEnd"/>
      <w:r w:rsidRPr="000036EF">
        <w:rPr>
          <w:rFonts w:ascii="GHEA Grapalat" w:eastAsia="Times New Roman" w:hAnsi="GHEA Grapalat" w:cs="Arial"/>
          <w:sz w:val="20"/>
          <w:szCs w:val="24"/>
          <w:lang w:val="af-ZA"/>
        </w:rPr>
        <w:t xml:space="preserve"> </w:t>
      </w:r>
      <w:proofErr w:type="spellStart"/>
      <w:r w:rsidRPr="000036EF">
        <w:rPr>
          <w:rFonts w:ascii="GHEA Grapalat" w:eastAsia="Times New Roman" w:hAnsi="GHEA Grapalat" w:cs="Sylfaen"/>
          <w:sz w:val="20"/>
          <w:szCs w:val="24"/>
        </w:rPr>
        <w:t>հոդվածի</w:t>
      </w:r>
      <w:proofErr w:type="spellEnd"/>
      <w:r w:rsidRPr="000036EF">
        <w:rPr>
          <w:rFonts w:ascii="GHEA Grapalat" w:eastAsia="Times New Roman" w:hAnsi="GHEA Grapalat" w:cs="Arial"/>
          <w:sz w:val="20"/>
          <w:szCs w:val="24"/>
          <w:lang w:val="af-ZA"/>
        </w:rPr>
        <w:t xml:space="preserve"> </w:t>
      </w:r>
      <w:proofErr w:type="spellStart"/>
      <w:r w:rsidRPr="000036EF">
        <w:rPr>
          <w:rFonts w:ascii="GHEA Grapalat" w:eastAsia="Times New Roman" w:hAnsi="GHEA Grapalat" w:cs="Sylfaen"/>
          <w:sz w:val="20"/>
          <w:szCs w:val="24"/>
        </w:rPr>
        <w:t>համաձայն</w:t>
      </w:r>
      <w:proofErr w:type="spellEnd"/>
      <w:r w:rsidRPr="000036EF">
        <w:rPr>
          <w:rFonts w:ascii="GHEA Grapalat" w:eastAsia="Times New Roman" w:hAnsi="GHEA Grapalat" w:cs="Arial"/>
          <w:sz w:val="20"/>
          <w:szCs w:val="24"/>
          <w:lang w:val="af-ZA"/>
        </w:rPr>
        <w:t xml:space="preserve">` </w:t>
      </w:r>
      <w:proofErr w:type="spellStart"/>
      <w:r w:rsidRPr="000036EF">
        <w:rPr>
          <w:rFonts w:ascii="GHEA Grapalat" w:eastAsia="Times New Roman" w:hAnsi="GHEA Grapalat" w:cs="Arial"/>
          <w:sz w:val="20"/>
          <w:szCs w:val="24"/>
        </w:rPr>
        <w:t>մ</w:t>
      </w:r>
      <w:r w:rsidRPr="000036EF">
        <w:rPr>
          <w:rFonts w:ascii="GHEA Grapalat" w:eastAsia="Times New Roman" w:hAnsi="GHEA Grapalat" w:cs="Sylfaen"/>
          <w:sz w:val="20"/>
          <w:szCs w:val="24"/>
        </w:rPr>
        <w:t>ասնակիցն</w:t>
      </w:r>
      <w:proofErr w:type="spellEnd"/>
      <w:r w:rsidRPr="000036EF">
        <w:rPr>
          <w:rFonts w:ascii="GHEA Grapalat" w:eastAsia="Times New Roman" w:hAnsi="GHEA Grapalat" w:cs="Arial"/>
          <w:sz w:val="20"/>
          <w:szCs w:val="24"/>
          <w:lang w:val="af-ZA"/>
        </w:rPr>
        <w:t xml:space="preserve"> </w:t>
      </w:r>
      <w:proofErr w:type="spellStart"/>
      <w:r w:rsidRPr="000036EF">
        <w:rPr>
          <w:rFonts w:ascii="GHEA Grapalat" w:eastAsia="Times New Roman" w:hAnsi="GHEA Grapalat" w:cs="Sylfaen"/>
          <w:sz w:val="20"/>
          <w:szCs w:val="24"/>
        </w:rPr>
        <w:t>իրավունք</w:t>
      </w:r>
      <w:proofErr w:type="spellEnd"/>
      <w:r w:rsidRPr="000036EF">
        <w:rPr>
          <w:rFonts w:ascii="GHEA Grapalat" w:eastAsia="Times New Roman" w:hAnsi="GHEA Grapalat" w:cs="Arial"/>
          <w:sz w:val="20"/>
          <w:szCs w:val="24"/>
          <w:lang w:val="af-ZA"/>
        </w:rPr>
        <w:t xml:space="preserve"> </w:t>
      </w:r>
      <w:proofErr w:type="spellStart"/>
      <w:r w:rsidRPr="000036EF">
        <w:rPr>
          <w:rFonts w:ascii="GHEA Grapalat" w:eastAsia="Times New Roman" w:hAnsi="GHEA Grapalat" w:cs="Sylfaen"/>
          <w:sz w:val="20"/>
          <w:szCs w:val="24"/>
        </w:rPr>
        <w:t>ունի</w:t>
      </w:r>
      <w:proofErr w:type="spellEnd"/>
      <w:r w:rsidRPr="000036EF">
        <w:rPr>
          <w:rFonts w:ascii="GHEA Grapalat" w:eastAsia="Times New Roman" w:hAnsi="GHEA Grapalat" w:cs="Arial"/>
          <w:sz w:val="20"/>
          <w:szCs w:val="24"/>
          <w:lang w:val="af-ZA"/>
        </w:rPr>
        <w:t xml:space="preserve"> </w:t>
      </w:r>
      <w:proofErr w:type="spellStart"/>
      <w:r w:rsidRPr="000036EF">
        <w:rPr>
          <w:rFonts w:ascii="GHEA Grapalat" w:eastAsia="Times New Roman" w:hAnsi="GHEA Grapalat" w:cs="Sylfaen"/>
          <w:sz w:val="20"/>
          <w:szCs w:val="24"/>
        </w:rPr>
        <w:t>պատվիրատուից</w:t>
      </w:r>
      <w:proofErr w:type="spellEnd"/>
      <w:r w:rsidRPr="000036EF">
        <w:rPr>
          <w:rFonts w:ascii="GHEA Grapalat" w:eastAsia="Times New Roman" w:hAnsi="GHEA Grapalat" w:cs="Arial"/>
          <w:sz w:val="20"/>
          <w:szCs w:val="24"/>
          <w:lang w:val="af-ZA"/>
        </w:rPr>
        <w:t xml:space="preserve"> </w:t>
      </w:r>
      <w:proofErr w:type="spellStart"/>
      <w:r w:rsidRPr="000036EF">
        <w:rPr>
          <w:rFonts w:ascii="GHEA Grapalat" w:eastAsia="Times New Roman" w:hAnsi="GHEA Grapalat" w:cs="Sylfaen"/>
          <w:sz w:val="20"/>
          <w:szCs w:val="24"/>
        </w:rPr>
        <w:t>պահանջել</w:t>
      </w:r>
      <w:proofErr w:type="spellEnd"/>
      <w:r w:rsidRPr="000036EF">
        <w:rPr>
          <w:rFonts w:ascii="GHEA Grapalat" w:eastAsia="Times New Roman" w:hAnsi="GHEA Grapalat" w:cs="Arial"/>
          <w:sz w:val="20"/>
          <w:szCs w:val="24"/>
          <w:lang w:val="af-ZA"/>
        </w:rPr>
        <w:t xml:space="preserve"> </w:t>
      </w:r>
      <w:proofErr w:type="spellStart"/>
      <w:r w:rsidRPr="000036EF">
        <w:rPr>
          <w:rFonts w:ascii="GHEA Grapalat" w:eastAsia="Times New Roman" w:hAnsi="GHEA Grapalat" w:cs="Sylfaen"/>
          <w:sz w:val="20"/>
          <w:szCs w:val="24"/>
        </w:rPr>
        <w:t>հրավերի</w:t>
      </w:r>
      <w:proofErr w:type="spellEnd"/>
      <w:r w:rsidRPr="000036EF">
        <w:rPr>
          <w:rFonts w:ascii="GHEA Grapalat" w:eastAsia="Times New Roman" w:hAnsi="GHEA Grapalat" w:cs="Arial"/>
          <w:sz w:val="20"/>
          <w:szCs w:val="24"/>
          <w:lang w:val="af-ZA"/>
        </w:rPr>
        <w:t xml:space="preserve"> </w:t>
      </w:r>
      <w:proofErr w:type="spellStart"/>
      <w:r w:rsidRPr="000036EF">
        <w:rPr>
          <w:rFonts w:ascii="GHEA Grapalat" w:eastAsia="Times New Roman" w:hAnsi="GHEA Grapalat" w:cs="Sylfaen"/>
          <w:sz w:val="20"/>
          <w:szCs w:val="24"/>
        </w:rPr>
        <w:t>պարզաբանում</w:t>
      </w:r>
      <w:proofErr w:type="spellEnd"/>
      <w:r w:rsidRPr="000036EF">
        <w:rPr>
          <w:rFonts w:ascii="GHEA Grapalat" w:eastAsia="Times New Roman" w:hAnsi="GHEA Grapalat" w:cs="Tahoma"/>
          <w:sz w:val="20"/>
          <w:szCs w:val="24"/>
        </w:rPr>
        <w:t>։</w:t>
      </w:r>
    </w:p>
    <w:p w14:paraId="4B8173B8" w14:textId="42F37E2B" w:rsidR="000036EF" w:rsidRPr="000036EF" w:rsidRDefault="000036EF" w:rsidP="000036EF">
      <w:pPr>
        <w:autoSpaceDE w:val="0"/>
        <w:autoSpaceDN w:val="0"/>
        <w:adjustRightInd w:val="0"/>
        <w:spacing w:after="0" w:line="240" w:lineRule="auto"/>
        <w:ind w:firstLine="567"/>
        <w:jc w:val="both"/>
        <w:rPr>
          <w:rFonts w:ascii="GHEA Grapalat" w:eastAsia="Times New Roman" w:hAnsi="GHEA Grapalat" w:cs="Times New Roman"/>
          <w:sz w:val="20"/>
          <w:szCs w:val="24"/>
          <w:lang w:val="hy-AM"/>
        </w:rPr>
      </w:pPr>
      <w:proofErr w:type="spellStart"/>
      <w:r w:rsidRPr="000036EF">
        <w:rPr>
          <w:rFonts w:ascii="GHEA Grapalat" w:eastAsia="Times New Roman" w:hAnsi="GHEA Grapalat" w:cs="Sylfaen"/>
          <w:sz w:val="20"/>
          <w:szCs w:val="24"/>
        </w:rPr>
        <w:t>Մասնակիցն</w:t>
      </w:r>
      <w:proofErr w:type="spellEnd"/>
      <w:r w:rsidRPr="000036EF">
        <w:rPr>
          <w:rFonts w:ascii="GHEA Grapalat" w:eastAsia="Times New Roman" w:hAnsi="GHEA Grapalat" w:cs="Arial"/>
          <w:sz w:val="20"/>
          <w:szCs w:val="24"/>
          <w:lang w:val="af-ZA"/>
        </w:rPr>
        <w:t xml:space="preserve"> </w:t>
      </w:r>
      <w:proofErr w:type="spellStart"/>
      <w:r w:rsidRPr="000036EF">
        <w:rPr>
          <w:rFonts w:ascii="GHEA Grapalat" w:eastAsia="Times New Roman" w:hAnsi="GHEA Grapalat" w:cs="Sylfaen"/>
          <w:sz w:val="20"/>
          <w:szCs w:val="24"/>
        </w:rPr>
        <w:t>իրավունք</w:t>
      </w:r>
      <w:proofErr w:type="spellEnd"/>
      <w:r w:rsidRPr="000036EF">
        <w:rPr>
          <w:rFonts w:ascii="GHEA Grapalat" w:eastAsia="Times New Roman" w:hAnsi="GHEA Grapalat" w:cs="Arial"/>
          <w:sz w:val="20"/>
          <w:szCs w:val="24"/>
          <w:lang w:val="af-ZA"/>
        </w:rPr>
        <w:t xml:space="preserve"> </w:t>
      </w:r>
      <w:proofErr w:type="spellStart"/>
      <w:r w:rsidRPr="000036EF">
        <w:rPr>
          <w:rFonts w:ascii="GHEA Grapalat" w:eastAsia="Times New Roman" w:hAnsi="GHEA Grapalat" w:cs="Sylfaen"/>
          <w:sz w:val="20"/>
          <w:szCs w:val="24"/>
        </w:rPr>
        <w:t>ունի</w:t>
      </w:r>
      <w:proofErr w:type="spellEnd"/>
      <w:r w:rsidRPr="000036EF">
        <w:rPr>
          <w:rFonts w:ascii="GHEA Grapalat" w:eastAsia="Times New Roman" w:hAnsi="GHEA Grapalat" w:cs="Arial"/>
          <w:sz w:val="20"/>
          <w:szCs w:val="24"/>
          <w:lang w:val="af-ZA"/>
        </w:rPr>
        <w:t xml:space="preserve"> </w:t>
      </w:r>
      <w:proofErr w:type="spellStart"/>
      <w:r w:rsidRPr="000036EF">
        <w:rPr>
          <w:rFonts w:ascii="GHEA Grapalat" w:eastAsia="Times New Roman" w:hAnsi="GHEA Grapalat" w:cs="Sylfaen"/>
          <w:sz w:val="20"/>
          <w:szCs w:val="24"/>
        </w:rPr>
        <w:t>հայտերի</w:t>
      </w:r>
      <w:proofErr w:type="spellEnd"/>
      <w:r w:rsidRPr="000036EF">
        <w:rPr>
          <w:rFonts w:ascii="GHEA Grapalat" w:eastAsia="Times New Roman" w:hAnsi="GHEA Grapalat" w:cs="Arial"/>
          <w:sz w:val="20"/>
          <w:szCs w:val="24"/>
          <w:lang w:val="af-ZA"/>
        </w:rPr>
        <w:t xml:space="preserve"> </w:t>
      </w:r>
      <w:proofErr w:type="spellStart"/>
      <w:r w:rsidRPr="000036EF">
        <w:rPr>
          <w:rFonts w:ascii="GHEA Grapalat" w:eastAsia="Times New Roman" w:hAnsi="GHEA Grapalat" w:cs="Sylfaen"/>
          <w:sz w:val="20"/>
          <w:szCs w:val="24"/>
        </w:rPr>
        <w:t>ներկայացման</w:t>
      </w:r>
      <w:proofErr w:type="spellEnd"/>
      <w:r w:rsidRPr="000036EF">
        <w:rPr>
          <w:rFonts w:ascii="GHEA Grapalat" w:eastAsia="Times New Roman" w:hAnsi="GHEA Grapalat" w:cs="Arial"/>
          <w:sz w:val="20"/>
          <w:szCs w:val="24"/>
          <w:lang w:val="af-ZA"/>
        </w:rPr>
        <w:t xml:space="preserve"> </w:t>
      </w:r>
      <w:proofErr w:type="spellStart"/>
      <w:r w:rsidRPr="000036EF">
        <w:rPr>
          <w:rFonts w:ascii="GHEA Grapalat" w:eastAsia="Times New Roman" w:hAnsi="GHEA Grapalat" w:cs="Sylfaen"/>
          <w:sz w:val="20"/>
          <w:szCs w:val="24"/>
        </w:rPr>
        <w:t>վերջնաժամկետը</w:t>
      </w:r>
      <w:proofErr w:type="spellEnd"/>
      <w:r w:rsidRPr="000036EF">
        <w:rPr>
          <w:rFonts w:ascii="GHEA Grapalat" w:eastAsia="Times New Roman" w:hAnsi="GHEA Grapalat" w:cs="Arial"/>
          <w:sz w:val="20"/>
          <w:szCs w:val="24"/>
          <w:lang w:val="af-ZA"/>
        </w:rPr>
        <w:t xml:space="preserve"> </w:t>
      </w:r>
      <w:proofErr w:type="spellStart"/>
      <w:r w:rsidRPr="000036EF">
        <w:rPr>
          <w:rFonts w:ascii="GHEA Grapalat" w:eastAsia="Times New Roman" w:hAnsi="GHEA Grapalat" w:cs="Sylfaen"/>
          <w:sz w:val="20"/>
          <w:szCs w:val="24"/>
        </w:rPr>
        <w:t>լրանալուց</w:t>
      </w:r>
      <w:proofErr w:type="spellEnd"/>
      <w:r w:rsidRPr="000036EF">
        <w:rPr>
          <w:rFonts w:ascii="GHEA Grapalat" w:eastAsia="Times New Roman" w:hAnsi="GHEA Grapalat" w:cs="Arial"/>
          <w:sz w:val="20"/>
          <w:szCs w:val="24"/>
          <w:lang w:val="af-ZA"/>
        </w:rPr>
        <w:t xml:space="preserve"> </w:t>
      </w:r>
      <w:proofErr w:type="spellStart"/>
      <w:r w:rsidRPr="000036EF">
        <w:rPr>
          <w:rFonts w:ascii="GHEA Grapalat" w:eastAsia="Times New Roman" w:hAnsi="GHEA Grapalat" w:cs="Sylfaen"/>
          <w:sz w:val="20"/>
          <w:szCs w:val="24"/>
        </w:rPr>
        <w:t>առնվազն</w:t>
      </w:r>
      <w:proofErr w:type="spellEnd"/>
      <w:r w:rsidRPr="000036EF">
        <w:rPr>
          <w:rFonts w:ascii="GHEA Grapalat" w:eastAsia="Times New Roman" w:hAnsi="GHEA Grapalat" w:cs="Arial"/>
          <w:sz w:val="20"/>
          <w:szCs w:val="24"/>
          <w:lang w:val="af-ZA"/>
        </w:rPr>
        <w:t xml:space="preserve"> </w:t>
      </w:r>
      <w:proofErr w:type="spellStart"/>
      <w:r w:rsidRPr="000036EF">
        <w:rPr>
          <w:rFonts w:ascii="GHEA Grapalat" w:eastAsia="Times New Roman" w:hAnsi="GHEA Grapalat" w:cs="Sylfaen"/>
          <w:sz w:val="20"/>
          <w:szCs w:val="24"/>
        </w:rPr>
        <w:t>հինգ</w:t>
      </w:r>
      <w:proofErr w:type="spellEnd"/>
      <w:r w:rsidRPr="000036EF">
        <w:rPr>
          <w:rFonts w:ascii="GHEA Grapalat" w:eastAsia="Times New Roman" w:hAnsi="GHEA Grapalat" w:cs="Arial"/>
          <w:sz w:val="20"/>
          <w:szCs w:val="24"/>
          <w:lang w:val="af-ZA"/>
        </w:rPr>
        <w:t xml:space="preserve"> </w:t>
      </w:r>
      <w:proofErr w:type="spellStart"/>
      <w:r w:rsidRPr="000036EF">
        <w:rPr>
          <w:rFonts w:ascii="GHEA Grapalat" w:eastAsia="Times New Roman" w:hAnsi="GHEA Grapalat" w:cs="Sylfaen"/>
          <w:sz w:val="20"/>
          <w:szCs w:val="24"/>
        </w:rPr>
        <w:t>օրացուցային</w:t>
      </w:r>
      <w:proofErr w:type="spellEnd"/>
      <w:r w:rsidRPr="000036EF">
        <w:rPr>
          <w:rFonts w:ascii="GHEA Grapalat" w:eastAsia="Times New Roman" w:hAnsi="GHEA Grapalat" w:cs="Arial"/>
          <w:sz w:val="20"/>
          <w:szCs w:val="24"/>
          <w:lang w:val="af-ZA"/>
        </w:rPr>
        <w:t xml:space="preserve"> </w:t>
      </w:r>
      <w:proofErr w:type="spellStart"/>
      <w:r w:rsidRPr="000036EF">
        <w:rPr>
          <w:rFonts w:ascii="GHEA Grapalat" w:eastAsia="Times New Roman" w:hAnsi="GHEA Grapalat" w:cs="Sylfaen"/>
          <w:sz w:val="20"/>
          <w:szCs w:val="24"/>
        </w:rPr>
        <w:t>օր</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առաջ</w:t>
      </w:r>
      <w:proofErr w:type="spellEnd"/>
      <w:r w:rsidRPr="000036EF">
        <w:rPr>
          <w:rFonts w:ascii="GHEA Grapalat" w:eastAsia="Times New Roman" w:hAnsi="GHEA Grapalat" w:cs="Arial"/>
          <w:sz w:val="20"/>
          <w:szCs w:val="24"/>
          <w:lang w:val="af-ZA"/>
        </w:rPr>
        <w:t xml:space="preserve"> գրավոր </w:t>
      </w:r>
      <w:proofErr w:type="spellStart"/>
      <w:r w:rsidRPr="000036EF">
        <w:rPr>
          <w:rFonts w:ascii="GHEA Grapalat" w:eastAsia="Times New Roman" w:hAnsi="GHEA Grapalat" w:cs="Sylfaen"/>
          <w:sz w:val="20"/>
          <w:szCs w:val="24"/>
        </w:rPr>
        <w:t>հանձնաժողովից</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պահանջելու</w:t>
      </w:r>
      <w:proofErr w:type="spellEnd"/>
      <w:r w:rsidRPr="000036EF">
        <w:rPr>
          <w:rFonts w:ascii="GHEA Grapalat" w:eastAsia="Times New Roman" w:hAnsi="GHEA Grapalat" w:cs="Arial"/>
          <w:sz w:val="20"/>
          <w:szCs w:val="24"/>
          <w:lang w:val="af-ZA"/>
        </w:rPr>
        <w:t xml:space="preserve"> </w:t>
      </w:r>
      <w:proofErr w:type="spellStart"/>
      <w:r w:rsidRPr="000036EF">
        <w:rPr>
          <w:rFonts w:ascii="GHEA Grapalat" w:eastAsia="Times New Roman" w:hAnsi="GHEA Grapalat" w:cs="Sylfaen"/>
          <w:sz w:val="20"/>
          <w:szCs w:val="24"/>
        </w:rPr>
        <w:t>հրավերի</w:t>
      </w:r>
      <w:proofErr w:type="spellEnd"/>
      <w:r w:rsidRPr="000036EF">
        <w:rPr>
          <w:rFonts w:ascii="GHEA Grapalat" w:eastAsia="Times New Roman" w:hAnsi="GHEA Grapalat" w:cs="Arial"/>
          <w:sz w:val="20"/>
          <w:szCs w:val="24"/>
          <w:lang w:val="af-ZA"/>
        </w:rPr>
        <w:t xml:space="preserve"> </w:t>
      </w:r>
      <w:proofErr w:type="spellStart"/>
      <w:r w:rsidRPr="000036EF">
        <w:rPr>
          <w:rFonts w:ascii="GHEA Grapalat" w:eastAsia="Times New Roman" w:hAnsi="GHEA Grapalat" w:cs="Sylfaen"/>
          <w:sz w:val="20"/>
          <w:szCs w:val="24"/>
        </w:rPr>
        <w:t>պարզաբանում</w:t>
      </w:r>
      <w:proofErr w:type="spellEnd"/>
      <w:r w:rsidRPr="000036EF">
        <w:rPr>
          <w:rFonts w:ascii="GHEA Grapalat" w:eastAsia="Times New Roman" w:hAnsi="GHEA Grapalat" w:cs="Tahoma"/>
          <w:sz w:val="20"/>
          <w:szCs w:val="24"/>
        </w:rPr>
        <w:t>։</w:t>
      </w:r>
      <w:r w:rsidRPr="000036EF">
        <w:rPr>
          <w:rFonts w:ascii="GHEA Grapalat" w:eastAsia="Times New Roman" w:hAnsi="GHEA Grapalat" w:cs="Times New Roman"/>
          <w:sz w:val="20"/>
          <w:szCs w:val="24"/>
          <w:lang w:val="af-ZA"/>
        </w:rPr>
        <w:t xml:space="preserve"> </w:t>
      </w:r>
      <w:proofErr w:type="spellStart"/>
      <w:r w:rsidRPr="000036EF">
        <w:rPr>
          <w:rFonts w:ascii="GHEA Grapalat" w:eastAsia="Times New Roman" w:hAnsi="GHEA Grapalat" w:cs="Times New Roman"/>
          <w:sz w:val="20"/>
          <w:szCs w:val="24"/>
        </w:rPr>
        <w:t>Հանձնաժողովը</w:t>
      </w:r>
      <w:proofErr w:type="spellEnd"/>
      <w:r w:rsidRPr="000036EF">
        <w:rPr>
          <w:rFonts w:ascii="GHEA Grapalat" w:eastAsia="Times New Roman" w:hAnsi="GHEA Grapalat" w:cs="Times New Roman"/>
          <w:sz w:val="20"/>
          <w:szCs w:val="24"/>
          <w:lang w:val="af-ZA"/>
        </w:rPr>
        <w:t xml:space="preserve"> </w:t>
      </w:r>
      <w:proofErr w:type="spellStart"/>
      <w:r w:rsidRPr="000036EF">
        <w:rPr>
          <w:rFonts w:ascii="GHEA Grapalat" w:eastAsia="Times New Roman" w:hAnsi="GHEA Grapalat" w:cs="Sylfaen"/>
          <w:sz w:val="20"/>
          <w:szCs w:val="24"/>
        </w:rPr>
        <w:t>հարցումը</w:t>
      </w:r>
      <w:proofErr w:type="spellEnd"/>
      <w:r w:rsidRPr="000036EF">
        <w:rPr>
          <w:rFonts w:ascii="GHEA Grapalat" w:eastAsia="Times New Roman" w:hAnsi="GHEA Grapalat" w:cs="Arial"/>
          <w:sz w:val="20"/>
          <w:szCs w:val="24"/>
          <w:lang w:val="af-ZA"/>
        </w:rPr>
        <w:t xml:space="preserve"> </w:t>
      </w:r>
      <w:proofErr w:type="spellStart"/>
      <w:r w:rsidRPr="000036EF">
        <w:rPr>
          <w:rFonts w:ascii="GHEA Grapalat" w:eastAsia="Times New Roman" w:hAnsi="GHEA Grapalat" w:cs="Sylfaen"/>
          <w:sz w:val="20"/>
          <w:szCs w:val="24"/>
        </w:rPr>
        <w:t>կատարած</w:t>
      </w:r>
      <w:proofErr w:type="spellEnd"/>
      <w:r w:rsidRPr="000036EF">
        <w:rPr>
          <w:rFonts w:ascii="GHEA Grapalat" w:eastAsia="Times New Roman" w:hAnsi="GHEA Grapalat" w:cs="Arial"/>
          <w:sz w:val="20"/>
          <w:szCs w:val="24"/>
          <w:lang w:val="af-ZA"/>
        </w:rPr>
        <w:t xml:space="preserve"> </w:t>
      </w:r>
      <w:proofErr w:type="spellStart"/>
      <w:r w:rsidRPr="000036EF">
        <w:rPr>
          <w:rFonts w:ascii="GHEA Grapalat" w:eastAsia="Times New Roman" w:hAnsi="GHEA Grapalat" w:cs="Arial"/>
          <w:sz w:val="20"/>
          <w:szCs w:val="24"/>
        </w:rPr>
        <w:t>մ</w:t>
      </w:r>
      <w:r w:rsidRPr="000036EF">
        <w:rPr>
          <w:rFonts w:ascii="GHEA Grapalat" w:eastAsia="Times New Roman" w:hAnsi="GHEA Grapalat" w:cs="Sylfaen"/>
          <w:sz w:val="20"/>
          <w:szCs w:val="24"/>
        </w:rPr>
        <w:t>ասնակցին</w:t>
      </w:r>
      <w:proofErr w:type="spellEnd"/>
      <w:r w:rsidRPr="000036EF">
        <w:rPr>
          <w:rFonts w:ascii="GHEA Grapalat" w:eastAsia="Times New Roman" w:hAnsi="GHEA Grapalat" w:cs="Arial"/>
          <w:sz w:val="20"/>
          <w:szCs w:val="24"/>
          <w:lang w:val="af-ZA"/>
        </w:rPr>
        <w:t xml:space="preserve"> </w:t>
      </w:r>
      <w:proofErr w:type="spellStart"/>
      <w:r w:rsidRPr="000036EF">
        <w:rPr>
          <w:rFonts w:ascii="GHEA Grapalat" w:eastAsia="Times New Roman" w:hAnsi="GHEA Grapalat" w:cs="Sylfaen"/>
          <w:sz w:val="20"/>
          <w:szCs w:val="24"/>
        </w:rPr>
        <w:t>պարզաբանումը</w:t>
      </w:r>
      <w:proofErr w:type="spellEnd"/>
      <w:r w:rsidRPr="000036EF">
        <w:rPr>
          <w:rFonts w:ascii="GHEA Grapalat" w:eastAsia="Times New Roman" w:hAnsi="GHEA Grapalat" w:cs="Arial"/>
          <w:sz w:val="20"/>
          <w:szCs w:val="24"/>
          <w:lang w:val="af-ZA"/>
        </w:rPr>
        <w:t xml:space="preserve"> </w:t>
      </w:r>
      <w:proofErr w:type="spellStart"/>
      <w:r w:rsidRPr="000036EF">
        <w:rPr>
          <w:rFonts w:ascii="GHEA Grapalat" w:eastAsia="Times New Roman" w:hAnsi="GHEA Grapalat" w:cs="Sylfaen"/>
          <w:sz w:val="20"/>
          <w:szCs w:val="24"/>
        </w:rPr>
        <w:t>տրամադրում</w:t>
      </w:r>
      <w:proofErr w:type="spellEnd"/>
      <w:r w:rsidRPr="000036EF">
        <w:rPr>
          <w:rFonts w:ascii="GHEA Grapalat" w:eastAsia="Times New Roman" w:hAnsi="GHEA Grapalat" w:cs="Arial"/>
          <w:sz w:val="20"/>
          <w:szCs w:val="24"/>
          <w:lang w:val="af-ZA"/>
        </w:rPr>
        <w:t xml:space="preserve"> </w:t>
      </w:r>
      <w:r w:rsidRPr="000036EF">
        <w:rPr>
          <w:rFonts w:ascii="GHEA Grapalat" w:eastAsia="Times New Roman" w:hAnsi="GHEA Grapalat" w:cs="Sylfaen"/>
          <w:sz w:val="20"/>
          <w:szCs w:val="24"/>
        </w:rPr>
        <w:t>է</w:t>
      </w:r>
      <w:r w:rsidRPr="000036EF">
        <w:rPr>
          <w:rFonts w:ascii="GHEA Grapalat" w:eastAsia="Times New Roman" w:hAnsi="GHEA Grapalat" w:cs="Sylfaen"/>
          <w:sz w:val="20"/>
          <w:szCs w:val="24"/>
          <w:lang w:val="af-ZA"/>
        </w:rPr>
        <w:t xml:space="preserve"> գրավոր</w:t>
      </w:r>
      <w:r w:rsidRPr="000036EF" w:rsidDel="00B61894">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հարցումը</w:t>
      </w:r>
      <w:proofErr w:type="spellEnd"/>
      <w:r w:rsidRPr="000036EF">
        <w:rPr>
          <w:rFonts w:ascii="GHEA Grapalat" w:eastAsia="Times New Roman" w:hAnsi="GHEA Grapalat" w:cs="Arial"/>
          <w:sz w:val="20"/>
          <w:szCs w:val="24"/>
          <w:lang w:val="af-ZA"/>
        </w:rPr>
        <w:t xml:space="preserve"> </w:t>
      </w:r>
      <w:proofErr w:type="spellStart"/>
      <w:r w:rsidRPr="000036EF">
        <w:rPr>
          <w:rFonts w:ascii="GHEA Grapalat" w:eastAsia="Times New Roman" w:hAnsi="GHEA Grapalat" w:cs="Sylfaen"/>
          <w:sz w:val="20"/>
          <w:szCs w:val="24"/>
        </w:rPr>
        <w:t>ստանալու</w:t>
      </w:r>
      <w:proofErr w:type="spellEnd"/>
      <w:r w:rsidRPr="000036EF">
        <w:rPr>
          <w:rFonts w:ascii="GHEA Grapalat" w:eastAsia="Times New Roman" w:hAnsi="GHEA Grapalat" w:cs="Arial"/>
          <w:sz w:val="20"/>
          <w:szCs w:val="24"/>
          <w:lang w:val="af-ZA"/>
        </w:rPr>
        <w:t xml:space="preserve"> </w:t>
      </w:r>
      <w:proofErr w:type="spellStart"/>
      <w:r w:rsidRPr="000036EF">
        <w:rPr>
          <w:rFonts w:ascii="GHEA Grapalat" w:eastAsia="Times New Roman" w:hAnsi="GHEA Grapalat" w:cs="Sylfaen"/>
          <w:sz w:val="20"/>
          <w:szCs w:val="24"/>
        </w:rPr>
        <w:t>օրվան</w:t>
      </w:r>
      <w:proofErr w:type="spellEnd"/>
      <w:r w:rsidRPr="000036EF">
        <w:rPr>
          <w:rFonts w:ascii="GHEA Grapalat" w:eastAsia="Times New Roman" w:hAnsi="GHEA Grapalat" w:cs="Arial"/>
          <w:sz w:val="20"/>
          <w:szCs w:val="24"/>
          <w:lang w:val="af-ZA"/>
        </w:rPr>
        <w:t xml:space="preserve"> </w:t>
      </w:r>
      <w:proofErr w:type="spellStart"/>
      <w:r w:rsidRPr="000036EF">
        <w:rPr>
          <w:rFonts w:ascii="GHEA Grapalat" w:eastAsia="Times New Roman" w:hAnsi="GHEA Grapalat" w:cs="Sylfaen"/>
          <w:sz w:val="20"/>
          <w:szCs w:val="24"/>
        </w:rPr>
        <w:t>հաջորդող</w:t>
      </w:r>
      <w:proofErr w:type="spellEnd"/>
      <w:r w:rsidRPr="000036EF">
        <w:rPr>
          <w:rFonts w:ascii="GHEA Grapalat" w:eastAsia="Times New Roman" w:hAnsi="GHEA Grapalat" w:cs="Arial"/>
          <w:sz w:val="20"/>
          <w:szCs w:val="24"/>
          <w:lang w:val="af-ZA"/>
        </w:rPr>
        <w:t xml:space="preserve"> </w:t>
      </w:r>
      <w:proofErr w:type="spellStart"/>
      <w:r w:rsidRPr="000036EF">
        <w:rPr>
          <w:rFonts w:ascii="GHEA Grapalat" w:eastAsia="Times New Roman" w:hAnsi="GHEA Grapalat" w:cs="Sylfaen"/>
          <w:sz w:val="20"/>
          <w:szCs w:val="24"/>
        </w:rPr>
        <w:t>երկու</w:t>
      </w:r>
      <w:proofErr w:type="spellEnd"/>
      <w:r w:rsidRPr="000036EF">
        <w:rPr>
          <w:rFonts w:ascii="GHEA Grapalat" w:eastAsia="Times New Roman" w:hAnsi="GHEA Grapalat" w:cs="Arial"/>
          <w:sz w:val="20"/>
          <w:szCs w:val="24"/>
          <w:lang w:val="af-ZA"/>
        </w:rPr>
        <w:t xml:space="preserve"> </w:t>
      </w:r>
      <w:proofErr w:type="spellStart"/>
      <w:r w:rsidRPr="000036EF">
        <w:rPr>
          <w:rFonts w:ascii="GHEA Grapalat" w:eastAsia="Times New Roman" w:hAnsi="GHEA Grapalat" w:cs="Sylfaen"/>
          <w:sz w:val="20"/>
          <w:szCs w:val="24"/>
        </w:rPr>
        <w:t>օրացուցային</w:t>
      </w:r>
      <w:proofErr w:type="spellEnd"/>
      <w:r w:rsidRPr="000036EF">
        <w:rPr>
          <w:rFonts w:ascii="GHEA Grapalat" w:eastAsia="Times New Roman" w:hAnsi="GHEA Grapalat" w:cs="Arial"/>
          <w:sz w:val="20"/>
          <w:szCs w:val="24"/>
          <w:lang w:val="af-ZA"/>
        </w:rPr>
        <w:t xml:space="preserve"> </w:t>
      </w:r>
      <w:proofErr w:type="spellStart"/>
      <w:r w:rsidRPr="000036EF">
        <w:rPr>
          <w:rFonts w:ascii="GHEA Grapalat" w:eastAsia="Times New Roman" w:hAnsi="GHEA Grapalat" w:cs="Sylfaen"/>
          <w:sz w:val="20"/>
          <w:szCs w:val="24"/>
        </w:rPr>
        <w:t>օրվա</w:t>
      </w:r>
      <w:proofErr w:type="spellEnd"/>
      <w:r w:rsidRPr="000036EF">
        <w:rPr>
          <w:rFonts w:ascii="GHEA Grapalat" w:eastAsia="Times New Roman" w:hAnsi="GHEA Grapalat" w:cs="Arial"/>
          <w:sz w:val="20"/>
          <w:szCs w:val="24"/>
          <w:lang w:val="af-ZA"/>
        </w:rPr>
        <w:t xml:space="preserve"> </w:t>
      </w:r>
      <w:proofErr w:type="spellStart"/>
      <w:r w:rsidRPr="000036EF">
        <w:rPr>
          <w:rFonts w:ascii="GHEA Grapalat" w:eastAsia="Times New Roman" w:hAnsi="GHEA Grapalat" w:cs="Sylfaen"/>
          <w:sz w:val="20"/>
          <w:szCs w:val="24"/>
        </w:rPr>
        <w:t>ընթացքու</w:t>
      </w:r>
      <w:proofErr w:type="spellEnd"/>
      <w:r w:rsidR="003C70EA">
        <w:rPr>
          <w:rFonts w:ascii="GHEA Grapalat" w:eastAsia="Times New Roman" w:hAnsi="GHEA Grapalat" w:cs="Sylfaen"/>
          <w:sz w:val="20"/>
          <w:szCs w:val="24"/>
          <w:lang w:val="hy-AM"/>
        </w:rPr>
        <w:t>մ</w:t>
      </w:r>
    </w:p>
    <w:p w14:paraId="40413BB3" w14:textId="77777777" w:rsidR="000036EF" w:rsidRPr="000036EF" w:rsidRDefault="000036EF" w:rsidP="00B20BA6">
      <w:pPr>
        <w:spacing w:after="0" w:line="240" w:lineRule="auto"/>
        <w:jc w:val="both"/>
        <w:rPr>
          <w:rFonts w:ascii="GHEA Grapalat" w:eastAsia="Times New Roman" w:hAnsi="GHEA Grapalat" w:cs="Times New Roman"/>
          <w:sz w:val="20"/>
          <w:szCs w:val="20"/>
          <w:lang w:val="af-ZA"/>
        </w:rPr>
      </w:pPr>
      <w:r w:rsidRPr="000036EF">
        <w:rPr>
          <w:rFonts w:ascii="GHEA Grapalat" w:eastAsia="Times New Roman" w:hAnsi="GHEA Grapalat" w:cs="Times New Roman"/>
          <w:sz w:val="20"/>
          <w:szCs w:val="24"/>
          <w:lang w:val="af-ZA"/>
        </w:rPr>
        <w:t xml:space="preserve">3.2 </w:t>
      </w:r>
      <w:r w:rsidRPr="000036EF">
        <w:rPr>
          <w:rFonts w:ascii="GHEA Grapalat" w:eastAsia="Times New Roman" w:hAnsi="GHEA Grapalat" w:cs="Sylfaen"/>
          <w:sz w:val="20"/>
          <w:szCs w:val="24"/>
          <w:lang w:val="hy-AM"/>
        </w:rPr>
        <w:t>Հարցման</w:t>
      </w:r>
      <w:r w:rsidRPr="000036EF">
        <w:rPr>
          <w:rFonts w:ascii="GHEA Grapalat" w:eastAsia="Times New Roman" w:hAnsi="GHEA Grapalat" w:cs="Arial"/>
          <w:sz w:val="20"/>
          <w:szCs w:val="24"/>
          <w:lang w:val="af-ZA"/>
        </w:rPr>
        <w:t xml:space="preserve"> </w:t>
      </w:r>
      <w:r w:rsidRPr="000036EF">
        <w:rPr>
          <w:rFonts w:ascii="GHEA Grapalat" w:eastAsia="Times New Roman" w:hAnsi="GHEA Grapalat" w:cs="Sylfaen"/>
          <w:sz w:val="20"/>
          <w:szCs w:val="24"/>
          <w:lang w:val="hy-AM"/>
        </w:rPr>
        <w:t>և</w:t>
      </w:r>
      <w:r w:rsidRPr="000036EF">
        <w:rPr>
          <w:rFonts w:ascii="GHEA Grapalat" w:eastAsia="Times New Roman" w:hAnsi="GHEA Grapalat" w:cs="Arial"/>
          <w:sz w:val="20"/>
          <w:szCs w:val="24"/>
          <w:lang w:val="af-ZA"/>
        </w:rPr>
        <w:t xml:space="preserve"> </w:t>
      </w:r>
      <w:r w:rsidRPr="000036EF">
        <w:rPr>
          <w:rFonts w:ascii="GHEA Grapalat" w:eastAsia="Times New Roman" w:hAnsi="GHEA Grapalat" w:cs="Sylfaen"/>
          <w:sz w:val="20"/>
          <w:szCs w:val="24"/>
          <w:lang w:val="hy-AM"/>
        </w:rPr>
        <w:t>պարզաբանումների</w:t>
      </w:r>
      <w:r w:rsidRPr="000036EF">
        <w:rPr>
          <w:rFonts w:ascii="GHEA Grapalat" w:eastAsia="Times New Roman" w:hAnsi="GHEA Grapalat" w:cs="Arial"/>
          <w:sz w:val="20"/>
          <w:szCs w:val="24"/>
          <w:lang w:val="af-ZA"/>
        </w:rPr>
        <w:t xml:space="preserve"> </w:t>
      </w:r>
      <w:r w:rsidRPr="000036EF">
        <w:rPr>
          <w:rFonts w:ascii="GHEA Grapalat" w:eastAsia="Times New Roman" w:hAnsi="GHEA Grapalat" w:cs="Sylfaen"/>
          <w:sz w:val="20"/>
          <w:szCs w:val="24"/>
          <w:lang w:val="hy-AM"/>
        </w:rPr>
        <w:t>բովանդակության</w:t>
      </w:r>
      <w:r w:rsidRPr="000036EF">
        <w:rPr>
          <w:rFonts w:ascii="GHEA Grapalat" w:eastAsia="Times New Roman" w:hAnsi="GHEA Grapalat" w:cs="Arial"/>
          <w:sz w:val="20"/>
          <w:szCs w:val="24"/>
          <w:lang w:val="af-ZA"/>
        </w:rPr>
        <w:t xml:space="preserve"> </w:t>
      </w:r>
      <w:r w:rsidRPr="000036EF">
        <w:rPr>
          <w:rFonts w:ascii="GHEA Grapalat" w:eastAsia="Times New Roman" w:hAnsi="GHEA Grapalat" w:cs="Sylfaen"/>
          <w:sz w:val="20"/>
          <w:szCs w:val="24"/>
          <w:lang w:val="hy-AM"/>
        </w:rPr>
        <w:t>մասին</w:t>
      </w:r>
      <w:r w:rsidRPr="000036EF">
        <w:rPr>
          <w:rFonts w:ascii="GHEA Grapalat" w:eastAsia="Times New Roman" w:hAnsi="GHEA Grapalat" w:cs="Arial"/>
          <w:sz w:val="20"/>
          <w:szCs w:val="24"/>
          <w:lang w:val="af-ZA"/>
        </w:rPr>
        <w:t xml:space="preserve"> </w:t>
      </w:r>
      <w:r w:rsidRPr="000036EF">
        <w:rPr>
          <w:rFonts w:ascii="GHEA Grapalat" w:eastAsia="Times New Roman" w:hAnsi="GHEA Grapalat" w:cs="Sylfaen"/>
          <w:sz w:val="20"/>
          <w:szCs w:val="24"/>
          <w:lang w:val="hy-AM"/>
        </w:rPr>
        <w:t>հայտարարությունը</w:t>
      </w:r>
      <w:r w:rsidRPr="000036EF">
        <w:rPr>
          <w:rFonts w:ascii="GHEA Grapalat" w:eastAsia="Times New Roman" w:hAnsi="GHEA Grapalat" w:cs="Arial"/>
          <w:sz w:val="20"/>
          <w:szCs w:val="24"/>
          <w:lang w:val="af-ZA"/>
        </w:rPr>
        <w:t xml:space="preserve"> </w:t>
      </w:r>
      <w:r w:rsidRPr="000036EF">
        <w:rPr>
          <w:rFonts w:ascii="GHEA Grapalat" w:eastAsia="Times New Roman" w:hAnsi="GHEA Grapalat" w:cs="Arial"/>
          <w:sz w:val="20"/>
          <w:szCs w:val="24"/>
          <w:lang w:val="hy-AM"/>
        </w:rPr>
        <w:t>պարզաբանումը</w:t>
      </w:r>
      <w:r w:rsidRPr="000036EF">
        <w:rPr>
          <w:rFonts w:ascii="GHEA Grapalat" w:eastAsia="Times New Roman" w:hAnsi="GHEA Grapalat" w:cs="Arial"/>
          <w:sz w:val="20"/>
          <w:szCs w:val="24"/>
          <w:lang w:val="af-ZA"/>
        </w:rPr>
        <w:t xml:space="preserve"> </w:t>
      </w:r>
      <w:r w:rsidRPr="000036EF">
        <w:rPr>
          <w:rFonts w:ascii="GHEA Grapalat" w:eastAsia="Times New Roman" w:hAnsi="GHEA Grapalat" w:cs="Arial"/>
          <w:sz w:val="20"/>
          <w:szCs w:val="24"/>
          <w:lang w:val="hy-AM"/>
        </w:rPr>
        <w:t>տրամադրելու</w:t>
      </w:r>
      <w:r w:rsidRPr="000036EF">
        <w:rPr>
          <w:rFonts w:ascii="GHEA Grapalat" w:eastAsia="Times New Roman" w:hAnsi="GHEA Grapalat" w:cs="Arial"/>
          <w:sz w:val="20"/>
          <w:szCs w:val="24"/>
          <w:lang w:val="af-ZA"/>
        </w:rPr>
        <w:t xml:space="preserve"> </w:t>
      </w:r>
      <w:r w:rsidRPr="000036EF">
        <w:rPr>
          <w:rFonts w:ascii="GHEA Grapalat" w:eastAsia="Times New Roman" w:hAnsi="GHEA Grapalat" w:cs="Arial"/>
          <w:sz w:val="20"/>
          <w:szCs w:val="24"/>
          <w:lang w:val="hy-AM"/>
        </w:rPr>
        <w:t>օրը</w:t>
      </w:r>
      <w:r w:rsidRPr="000036EF">
        <w:rPr>
          <w:rFonts w:ascii="GHEA Grapalat" w:eastAsia="Times New Roman" w:hAnsi="GHEA Grapalat" w:cs="Arial"/>
          <w:sz w:val="20"/>
          <w:szCs w:val="24"/>
          <w:lang w:val="af-ZA"/>
        </w:rPr>
        <w:t xml:space="preserve"> </w:t>
      </w:r>
      <w:r w:rsidRPr="000036EF">
        <w:rPr>
          <w:rFonts w:ascii="GHEA Grapalat" w:eastAsia="Times New Roman" w:hAnsi="GHEA Grapalat" w:cs="Sylfaen"/>
          <w:sz w:val="20"/>
          <w:szCs w:val="24"/>
          <w:lang w:val="hy-AM"/>
        </w:rPr>
        <w:t>հրապարակվում</w:t>
      </w:r>
      <w:r w:rsidRPr="000036EF">
        <w:rPr>
          <w:rFonts w:ascii="GHEA Grapalat" w:eastAsia="Times New Roman" w:hAnsi="GHEA Grapalat" w:cs="Arial"/>
          <w:sz w:val="20"/>
          <w:szCs w:val="24"/>
          <w:lang w:val="af-ZA"/>
        </w:rPr>
        <w:t xml:space="preserve"> </w:t>
      </w:r>
      <w:r w:rsidRPr="000036EF">
        <w:rPr>
          <w:rFonts w:ascii="GHEA Grapalat" w:eastAsia="Times New Roman" w:hAnsi="GHEA Grapalat" w:cs="Sylfaen"/>
          <w:sz w:val="20"/>
          <w:szCs w:val="24"/>
          <w:lang w:val="hy-AM"/>
        </w:rPr>
        <w:t>է</w:t>
      </w:r>
      <w:r w:rsidRPr="000036EF">
        <w:rPr>
          <w:rFonts w:ascii="GHEA Grapalat" w:eastAsia="Times New Roman" w:hAnsi="GHEA Grapalat" w:cs="Arial"/>
          <w:sz w:val="20"/>
          <w:szCs w:val="24"/>
          <w:lang w:val="af-ZA"/>
        </w:rPr>
        <w:t xml:space="preserve"> </w:t>
      </w:r>
      <w:r w:rsidRPr="000036EF">
        <w:rPr>
          <w:rFonts w:ascii="GHEA Grapalat" w:eastAsia="Times New Roman" w:hAnsi="GHEA Grapalat" w:cs="Sylfaen"/>
          <w:sz w:val="20"/>
          <w:szCs w:val="24"/>
          <w:lang w:val="af-ZA"/>
        </w:rPr>
        <w:t xml:space="preserve">www.procurement.am </w:t>
      </w:r>
      <w:r w:rsidRPr="000036EF">
        <w:rPr>
          <w:rFonts w:ascii="GHEA Grapalat" w:eastAsia="Times New Roman" w:hAnsi="GHEA Grapalat" w:cs="Sylfaen"/>
          <w:sz w:val="20"/>
          <w:szCs w:val="24"/>
          <w:lang w:val="hy-AM"/>
        </w:rPr>
        <w:t>հասցեով</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գործող</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տեղեկագրի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այսուհետ</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տեղեկագիր</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Times New Roman"/>
          <w:sz w:val="24"/>
          <w:szCs w:val="24"/>
          <w:lang w:val="af-ZA"/>
        </w:rPr>
        <w:t>«</w:t>
      </w:r>
      <w:r w:rsidRPr="000036EF">
        <w:rPr>
          <w:rFonts w:ascii="GHEA Grapalat" w:eastAsia="Times New Roman" w:hAnsi="GHEA Grapalat" w:cs="Sylfaen"/>
          <w:sz w:val="20"/>
          <w:szCs w:val="24"/>
          <w:lang w:val="hy-AM"/>
        </w:rPr>
        <w:t>Գնումների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հայտարարություններ</w:t>
      </w:r>
      <w:r w:rsidRPr="000036EF">
        <w:rPr>
          <w:rFonts w:ascii="GHEA Grapalat" w:eastAsia="Times New Roman" w:hAnsi="GHEA Grapalat" w:cs="Times New Roman"/>
          <w:sz w:val="24"/>
          <w:szCs w:val="24"/>
          <w:lang w:val="af-ZA"/>
        </w:rPr>
        <w:t>»</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բաժնի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Times New Roman"/>
          <w:sz w:val="24"/>
          <w:szCs w:val="24"/>
          <w:lang w:val="af-ZA"/>
        </w:rPr>
        <w:t>«</w:t>
      </w:r>
      <w:r w:rsidRPr="000036EF">
        <w:rPr>
          <w:rFonts w:ascii="GHEA Grapalat" w:eastAsia="Times New Roman" w:hAnsi="GHEA Grapalat" w:cs="Sylfaen"/>
          <w:sz w:val="20"/>
          <w:szCs w:val="24"/>
          <w:lang w:val="hy-AM"/>
        </w:rPr>
        <w:t>Հրավերների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պարզաբանումների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վերաբերյալ</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հայտարարություններ</w:t>
      </w:r>
      <w:r w:rsidRPr="000036EF">
        <w:rPr>
          <w:rFonts w:ascii="GHEA Grapalat" w:eastAsia="Times New Roman" w:hAnsi="GHEA Grapalat" w:cs="Times New Roman"/>
          <w:sz w:val="24"/>
          <w:szCs w:val="24"/>
          <w:lang w:val="af-ZA"/>
        </w:rPr>
        <w:t>»</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ենթաբաբաժնում</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առանց</w:t>
      </w:r>
      <w:r w:rsidRPr="000036EF">
        <w:rPr>
          <w:rFonts w:ascii="GHEA Grapalat" w:eastAsia="Times New Roman" w:hAnsi="GHEA Grapalat" w:cs="Arial"/>
          <w:sz w:val="20"/>
          <w:szCs w:val="24"/>
          <w:lang w:val="af-ZA"/>
        </w:rPr>
        <w:t xml:space="preserve"> </w:t>
      </w:r>
      <w:r w:rsidRPr="000036EF">
        <w:rPr>
          <w:rFonts w:ascii="GHEA Grapalat" w:eastAsia="Times New Roman" w:hAnsi="GHEA Grapalat" w:cs="Sylfaen"/>
          <w:sz w:val="20"/>
          <w:szCs w:val="24"/>
          <w:lang w:val="hy-AM"/>
        </w:rPr>
        <w:t>նշելու</w:t>
      </w:r>
      <w:r w:rsidRPr="000036EF">
        <w:rPr>
          <w:rFonts w:ascii="GHEA Grapalat" w:eastAsia="Times New Roman" w:hAnsi="GHEA Grapalat" w:cs="Arial"/>
          <w:sz w:val="20"/>
          <w:szCs w:val="24"/>
          <w:lang w:val="af-ZA"/>
        </w:rPr>
        <w:t xml:space="preserve"> </w:t>
      </w:r>
      <w:r w:rsidRPr="000036EF">
        <w:rPr>
          <w:rFonts w:ascii="GHEA Grapalat" w:eastAsia="Times New Roman" w:hAnsi="GHEA Grapalat" w:cs="Sylfaen"/>
          <w:sz w:val="20"/>
          <w:szCs w:val="24"/>
          <w:lang w:val="hy-AM"/>
        </w:rPr>
        <w:t>հարցումը</w:t>
      </w:r>
      <w:r w:rsidRPr="000036EF">
        <w:rPr>
          <w:rFonts w:ascii="GHEA Grapalat" w:eastAsia="Times New Roman" w:hAnsi="GHEA Grapalat" w:cs="Arial"/>
          <w:sz w:val="20"/>
          <w:szCs w:val="24"/>
          <w:lang w:val="af-ZA"/>
        </w:rPr>
        <w:t xml:space="preserve"> </w:t>
      </w:r>
      <w:r w:rsidRPr="000036EF">
        <w:rPr>
          <w:rFonts w:ascii="GHEA Grapalat" w:eastAsia="Times New Roman" w:hAnsi="GHEA Grapalat" w:cs="Sylfaen"/>
          <w:sz w:val="20"/>
          <w:szCs w:val="24"/>
          <w:lang w:val="hy-AM"/>
        </w:rPr>
        <w:t>կատարած</w:t>
      </w:r>
      <w:r w:rsidRPr="000036EF">
        <w:rPr>
          <w:rFonts w:ascii="GHEA Grapalat" w:eastAsia="Times New Roman" w:hAnsi="GHEA Grapalat" w:cs="Arial"/>
          <w:sz w:val="20"/>
          <w:szCs w:val="24"/>
          <w:lang w:val="af-ZA"/>
        </w:rPr>
        <w:t xml:space="preserve"> </w:t>
      </w:r>
      <w:r w:rsidRPr="000036EF">
        <w:rPr>
          <w:rFonts w:ascii="GHEA Grapalat" w:eastAsia="Times New Roman" w:hAnsi="GHEA Grapalat" w:cs="Arial"/>
          <w:sz w:val="20"/>
          <w:szCs w:val="24"/>
          <w:lang w:val="hy-AM"/>
        </w:rPr>
        <w:t>մ</w:t>
      </w:r>
      <w:r w:rsidRPr="000036EF">
        <w:rPr>
          <w:rFonts w:ascii="GHEA Grapalat" w:eastAsia="Times New Roman" w:hAnsi="GHEA Grapalat" w:cs="Sylfaen"/>
          <w:sz w:val="20"/>
          <w:szCs w:val="24"/>
          <w:lang w:val="hy-AM"/>
        </w:rPr>
        <w:t>ասնակցի</w:t>
      </w:r>
      <w:r w:rsidRPr="000036EF">
        <w:rPr>
          <w:rFonts w:ascii="GHEA Grapalat" w:eastAsia="Times New Roman" w:hAnsi="GHEA Grapalat" w:cs="Arial"/>
          <w:sz w:val="20"/>
          <w:szCs w:val="24"/>
          <w:lang w:val="af-ZA"/>
        </w:rPr>
        <w:t xml:space="preserve"> </w:t>
      </w:r>
      <w:r w:rsidRPr="000036EF">
        <w:rPr>
          <w:rFonts w:ascii="GHEA Grapalat" w:eastAsia="Times New Roman" w:hAnsi="GHEA Grapalat" w:cs="Sylfaen"/>
          <w:sz w:val="20"/>
          <w:szCs w:val="24"/>
          <w:lang w:val="hy-AM"/>
        </w:rPr>
        <w:t>տվյալները</w:t>
      </w:r>
      <w:r w:rsidRPr="000036EF">
        <w:rPr>
          <w:rFonts w:ascii="GHEA Grapalat" w:eastAsia="Times New Roman" w:hAnsi="GHEA Grapalat" w:cs="Tahoma"/>
          <w:sz w:val="20"/>
          <w:szCs w:val="24"/>
          <w:lang w:val="hy-AM"/>
        </w:rPr>
        <w:t>։</w:t>
      </w:r>
      <w:r w:rsidRPr="000036EF">
        <w:rPr>
          <w:rFonts w:ascii="GHEA Grapalat" w:eastAsia="Times New Roman" w:hAnsi="GHEA Grapalat" w:cs="Tahoma"/>
          <w:sz w:val="20"/>
          <w:szCs w:val="24"/>
          <w:lang w:val="af-ZA"/>
        </w:rPr>
        <w:t xml:space="preserve"> </w:t>
      </w:r>
    </w:p>
    <w:p w14:paraId="219C2469" w14:textId="77777777" w:rsidR="000036EF" w:rsidRPr="000036EF" w:rsidRDefault="000036EF" w:rsidP="00B20BA6">
      <w:pPr>
        <w:autoSpaceDE w:val="0"/>
        <w:autoSpaceDN w:val="0"/>
        <w:adjustRightInd w:val="0"/>
        <w:spacing w:after="0" w:line="240" w:lineRule="auto"/>
        <w:jc w:val="both"/>
        <w:rPr>
          <w:rFonts w:ascii="GHEA Grapalat" w:eastAsia="Times New Roman" w:hAnsi="GHEA Grapalat" w:cs="Arial Unicode"/>
          <w:sz w:val="20"/>
          <w:szCs w:val="24"/>
          <w:lang w:val="af-ZA"/>
        </w:rPr>
      </w:pPr>
      <w:r w:rsidRPr="000036EF">
        <w:rPr>
          <w:rFonts w:ascii="GHEA Grapalat" w:eastAsia="Times New Roman" w:hAnsi="GHEA Grapalat" w:cs="Arial Unicode"/>
          <w:sz w:val="20"/>
          <w:szCs w:val="24"/>
          <w:lang w:val="af-ZA"/>
        </w:rPr>
        <w:t xml:space="preserve">3.3 </w:t>
      </w:r>
      <w:r w:rsidRPr="000036EF">
        <w:rPr>
          <w:rFonts w:ascii="GHEA Grapalat" w:eastAsia="Times New Roman" w:hAnsi="GHEA Grapalat" w:cs="Sylfaen"/>
          <w:sz w:val="20"/>
          <w:szCs w:val="24"/>
          <w:lang w:val="ru-RU"/>
        </w:rPr>
        <w:t>Պարզաբանում</w:t>
      </w:r>
      <w:r w:rsidRPr="000036EF">
        <w:rPr>
          <w:rFonts w:ascii="GHEA Grapalat" w:eastAsia="Times New Roman" w:hAnsi="GHEA Grapalat" w:cs="Arial Unicode"/>
          <w:sz w:val="20"/>
          <w:szCs w:val="24"/>
          <w:lang w:val="af-ZA"/>
        </w:rPr>
        <w:t xml:space="preserve"> </w:t>
      </w:r>
      <w:r w:rsidRPr="000036EF">
        <w:rPr>
          <w:rFonts w:ascii="GHEA Grapalat" w:eastAsia="Times New Roman" w:hAnsi="GHEA Grapalat" w:cs="Sylfaen"/>
          <w:sz w:val="20"/>
          <w:szCs w:val="24"/>
          <w:lang w:val="ru-RU"/>
        </w:rPr>
        <w:t>չի</w:t>
      </w:r>
      <w:r w:rsidRPr="000036EF">
        <w:rPr>
          <w:rFonts w:ascii="GHEA Grapalat" w:eastAsia="Times New Roman" w:hAnsi="GHEA Grapalat" w:cs="Arial Unicode"/>
          <w:sz w:val="20"/>
          <w:szCs w:val="24"/>
          <w:lang w:val="af-ZA"/>
        </w:rPr>
        <w:t xml:space="preserve"> </w:t>
      </w:r>
      <w:r w:rsidRPr="000036EF">
        <w:rPr>
          <w:rFonts w:ascii="GHEA Grapalat" w:eastAsia="Times New Roman" w:hAnsi="GHEA Grapalat" w:cs="Sylfaen"/>
          <w:sz w:val="20"/>
          <w:szCs w:val="24"/>
          <w:lang w:val="ru-RU"/>
        </w:rPr>
        <w:t>տրամադրվում</w:t>
      </w:r>
      <w:r w:rsidRPr="000036EF">
        <w:rPr>
          <w:rFonts w:ascii="GHEA Grapalat" w:eastAsia="Times New Roman" w:hAnsi="GHEA Grapalat" w:cs="Arial Unicode"/>
          <w:sz w:val="20"/>
          <w:szCs w:val="24"/>
          <w:lang w:val="af-ZA"/>
        </w:rPr>
        <w:t xml:space="preserve">, </w:t>
      </w:r>
      <w:r w:rsidRPr="000036EF">
        <w:rPr>
          <w:rFonts w:ascii="GHEA Grapalat" w:eastAsia="Times New Roman" w:hAnsi="GHEA Grapalat" w:cs="Sylfaen"/>
          <w:sz w:val="20"/>
          <w:szCs w:val="24"/>
          <w:lang w:val="ru-RU"/>
        </w:rPr>
        <w:t>եթե</w:t>
      </w:r>
      <w:r w:rsidRPr="000036EF">
        <w:rPr>
          <w:rFonts w:ascii="GHEA Grapalat" w:eastAsia="Times New Roman" w:hAnsi="GHEA Grapalat" w:cs="Arial Unicode"/>
          <w:sz w:val="20"/>
          <w:szCs w:val="24"/>
          <w:lang w:val="af-ZA"/>
        </w:rPr>
        <w:t xml:space="preserve"> </w:t>
      </w:r>
      <w:r w:rsidRPr="000036EF">
        <w:rPr>
          <w:rFonts w:ascii="GHEA Grapalat" w:eastAsia="Times New Roman" w:hAnsi="GHEA Grapalat" w:cs="Sylfaen"/>
          <w:sz w:val="20"/>
          <w:szCs w:val="24"/>
          <w:lang w:val="ru-RU"/>
        </w:rPr>
        <w:t>հարցումը</w:t>
      </w:r>
      <w:r w:rsidRPr="000036EF">
        <w:rPr>
          <w:rFonts w:ascii="GHEA Grapalat" w:eastAsia="Times New Roman" w:hAnsi="GHEA Grapalat" w:cs="Arial Unicode"/>
          <w:sz w:val="20"/>
          <w:szCs w:val="24"/>
          <w:lang w:val="af-ZA"/>
        </w:rPr>
        <w:t xml:space="preserve"> </w:t>
      </w:r>
      <w:r w:rsidRPr="000036EF">
        <w:rPr>
          <w:rFonts w:ascii="GHEA Grapalat" w:eastAsia="Times New Roman" w:hAnsi="GHEA Grapalat" w:cs="Sylfaen"/>
          <w:sz w:val="20"/>
          <w:szCs w:val="24"/>
          <w:lang w:val="ru-RU"/>
        </w:rPr>
        <w:t>կատարվել</w:t>
      </w:r>
      <w:r w:rsidRPr="000036EF">
        <w:rPr>
          <w:rFonts w:ascii="GHEA Grapalat" w:eastAsia="Times New Roman" w:hAnsi="GHEA Grapalat" w:cs="Arial Unicode"/>
          <w:sz w:val="20"/>
          <w:szCs w:val="24"/>
          <w:lang w:val="af-ZA"/>
        </w:rPr>
        <w:t xml:space="preserve"> </w:t>
      </w:r>
      <w:r w:rsidRPr="000036EF">
        <w:rPr>
          <w:rFonts w:ascii="GHEA Grapalat" w:eastAsia="Times New Roman" w:hAnsi="GHEA Grapalat" w:cs="Sylfaen"/>
          <w:sz w:val="20"/>
          <w:szCs w:val="24"/>
          <w:lang w:val="ru-RU"/>
        </w:rPr>
        <w:t>է</w:t>
      </w:r>
      <w:r w:rsidRPr="000036EF">
        <w:rPr>
          <w:rFonts w:ascii="GHEA Grapalat" w:eastAsia="Times New Roman" w:hAnsi="GHEA Grapalat" w:cs="Arial Unicode"/>
          <w:sz w:val="20"/>
          <w:szCs w:val="24"/>
          <w:lang w:val="af-ZA"/>
        </w:rPr>
        <w:t xml:space="preserve"> </w:t>
      </w:r>
      <w:r w:rsidRPr="000036EF">
        <w:rPr>
          <w:rFonts w:ascii="GHEA Grapalat" w:eastAsia="Times New Roman" w:hAnsi="GHEA Grapalat" w:cs="Sylfaen"/>
          <w:sz w:val="20"/>
          <w:szCs w:val="24"/>
          <w:lang w:val="ru-RU"/>
        </w:rPr>
        <w:t>սույն</w:t>
      </w:r>
      <w:r w:rsidRPr="000036EF">
        <w:rPr>
          <w:rFonts w:ascii="GHEA Grapalat" w:eastAsia="Times New Roman" w:hAnsi="GHEA Grapalat" w:cs="Arial Unicode"/>
          <w:sz w:val="20"/>
          <w:szCs w:val="24"/>
          <w:lang w:val="af-ZA"/>
        </w:rPr>
        <w:t xml:space="preserve"> </w:t>
      </w:r>
      <w:proofErr w:type="spellStart"/>
      <w:r w:rsidRPr="000036EF">
        <w:rPr>
          <w:rFonts w:ascii="GHEA Grapalat" w:eastAsia="Times New Roman" w:hAnsi="GHEA Grapalat" w:cs="Sylfaen"/>
          <w:sz w:val="20"/>
          <w:szCs w:val="24"/>
        </w:rPr>
        <w:t>բաժն</w:t>
      </w:r>
      <w:proofErr w:type="spellEnd"/>
      <w:r w:rsidRPr="000036EF">
        <w:rPr>
          <w:rFonts w:ascii="GHEA Grapalat" w:eastAsia="Times New Roman" w:hAnsi="GHEA Grapalat" w:cs="Sylfaen"/>
          <w:sz w:val="20"/>
          <w:szCs w:val="24"/>
          <w:lang w:val="ru-RU"/>
        </w:rPr>
        <w:t>ով</w:t>
      </w:r>
      <w:r w:rsidRPr="000036EF">
        <w:rPr>
          <w:rFonts w:ascii="GHEA Grapalat" w:eastAsia="Times New Roman" w:hAnsi="GHEA Grapalat" w:cs="Arial Unicode"/>
          <w:sz w:val="20"/>
          <w:szCs w:val="24"/>
          <w:lang w:val="af-ZA"/>
        </w:rPr>
        <w:t xml:space="preserve"> </w:t>
      </w:r>
      <w:r w:rsidRPr="000036EF">
        <w:rPr>
          <w:rFonts w:ascii="GHEA Grapalat" w:eastAsia="Times New Roman" w:hAnsi="GHEA Grapalat" w:cs="Sylfaen"/>
          <w:sz w:val="20"/>
          <w:szCs w:val="24"/>
          <w:lang w:val="ru-RU"/>
        </w:rPr>
        <w:t>սահմանված</w:t>
      </w:r>
      <w:r w:rsidRPr="000036EF">
        <w:rPr>
          <w:rFonts w:ascii="GHEA Grapalat" w:eastAsia="Times New Roman" w:hAnsi="GHEA Grapalat" w:cs="Arial Unicode"/>
          <w:sz w:val="20"/>
          <w:szCs w:val="24"/>
          <w:lang w:val="af-ZA"/>
        </w:rPr>
        <w:t xml:space="preserve"> </w:t>
      </w:r>
      <w:r w:rsidRPr="000036EF">
        <w:rPr>
          <w:rFonts w:ascii="GHEA Grapalat" w:eastAsia="Times New Roman" w:hAnsi="GHEA Grapalat" w:cs="Sylfaen"/>
          <w:sz w:val="20"/>
          <w:szCs w:val="24"/>
          <w:lang w:val="ru-RU"/>
        </w:rPr>
        <w:t>ժամկետի</w:t>
      </w:r>
      <w:r w:rsidRPr="000036EF">
        <w:rPr>
          <w:rFonts w:ascii="GHEA Grapalat" w:eastAsia="Times New Roman" w:hAnsi="GHEA Grapalat" w:cs="Arial Unicode"/>
          <w:sz w:val="20"/>
          <w:szCs w:val="24"/>
          <w:lang w:val="af-ZA"/>
        </w:rPr>
        <w:t xml:space="preserve"> </w:t>
      </w:r>
      <w:r w:rsidRPr="000036EF">
        <w:rPr>
          <w:rFonts w:ascii="GHEA Grapalat" w:eastAsia="Times New Roman" w:hAnsi="GHEA Grapalat" w:cs="Sylfaen"/>
          <w:sz w:val="20"/>
          <w:szCs w:val="24"/>
          <w:lang w:val="ru-RU"/>
        </w:rPr>
        <w:t>խախտմամբ</w:t>
      </w:r>
      <w:r w:rsidRPr="000036EF">
        <w:rPr>
          <w:rFonts w:ascii="GHEA Grapalat" w:eastAsia="Times New Roman" w:hAnsi="GHEA Grapalat" w:cs="Arial Unicode"/>
          <w:sz w:val="20"/>
          <w:szCs w:val="24"/>
          <w:lang w:val="af-ZA"/>
        </w:rPr>
        <w:t xml:space="preserve">, </w:t>
      </w:r>
      <w:r w:rsidRPr="000036EF">
        <w:rPr>
          <w:rFonts w:ascii="GHEA Grapalat" w:eastAsia="Times New Roman" w:hAnsi="GHEA Grapalat" w:cs="Sylfaen"/>
          <w:sz w:val="20"/>
          <w:szCs w:val="24"/>
          <w:lang w:val="ru-RU"/>
        </w:rPr>
        <w:t>ինչպես</w:t>
      </w:r>
      <w:r w:rsidRPr="000036EF">
        <w:rPr>
          <w:rFonts w:ascii="GHEA Grapalat" w:eastAsia="Times New Roman" w:hAnsi="GHEA Grapalat" w:cs="Arial Unicode"/>
          <w:sz w:val="20"/>
          <w:szCs w:val="24"/>
          <w:lang w:val="af-ZA"/>
        </w:rPr>
        <w:t xml:space="preserve"> </w:t>
      </w:r>
      <w:r w:rsidRPr="000036EF">
        <w:rPr>
          <w:rFonts w:ascii="GHEA Grapalat" w:eastAsia="Times New Roman" w:hAnsi="GHEA Grapalat" w:cs="Sylfaen"/>
          <w:sz w:val="20"/>
          <w:szCs w:val="24"/>
          <w:lang w:val="ru-RU"/>
        </w:rPr>
        <w:t>նաև</w:t>
      </w:r>
      <w:r w:rsidRPr="000036EF">
        <w:rPr>
          <w:rFonts w:ascii="GHEA Grapalat" w:eastAsia="Times New Roman" w:hAnsi="GHEA Grapalat" w:cs="Arial Unicode"/>
          <w:sz w:val="20"/>
          <w:szCs w:val="24"/>
          <w:lang w:val="af-ZA"/>
        </w:rPr>
        <w:t xml:space="preserve">, </w:t>
      </w:r>
      <w:r w:rsidRPr="000036EF">
        <w:rPr>
          <w:rFonts w:ascii="GHEA Grapalat" w:eastAsia="Times New Roman" w:hAnsi="GHEA Grapalat" w:cs="Sylfaen"/>
          <w:sz w:val="20"/>
          <w:szCs w:val="24"/>
          <w:lang w:val="ru-RU"/>
        </w:rPr>
        <w:t>եթե</w:t>
      </w:r>
      <w:r w:rsidRPr="000036EF">
        <w:rPr>
          <w:rFonts w:ascii="GHEA Grapalat" w:eastAsia="Times New Roman" w:hAnsi="GHEA Grapalat" w:cs="Arial Unicode"/>
          <w:sz w:val="20"/>
          <w:szCs w:val="24"/>
          <w:lang w:val="af-ZA"/>
        </w:rPr>
        <w:t xml:space="preserve"> </w:t>
      </w:r>
      <w:r w:rsidRPr="000036EF">
        <w:rPr>
          <w:rFonts w:ascii="GHEA Grapalat" w:eastAsia="Times New Roman" w:hAnsi="GHEA Grapalat" w:cs="Sylfaen"/>
          <w:sz w:val="20"/>
          <w:szCs w:val="24"/>
          <w:lang w:val="ru-RU"/>
        </w:rPr>
        <w:t>հարցումը</w:t>
      </w:r>
      <w:r w:rsidRPr="000036EF">
        <w:rPr>
          <w:rFonts w:ascii="GHEA Grapalat" w:eastAsia="Times New Roman" w:hAnsi="GHEA Grapalat" w:cs="Arial Unicode"/>
          <w:sz w:val="20"/>
          <w:szCs w:val="24"/>
          <w:lang w:val="af-ZA"/>
        </w:rPr>
        <w:t xml:space="preserve"> </w:t>
      </w:r>
      <w:r w:rsidRPr="000036EF">
        <w:rPr>
          <w:rFonts w:ascii="GHEA Grapalat" w:eastAsia="Times New Roman" w:hAnsi="GHEA Grapalat" w:cs="Sylfaen"/>
          <w:sz w:val="20"/>
          <w:szCs w:val="24"/>
          <w:lang w:val="ru-RU"/>
        </w:rPr>
        <w:t>դուրս</w:t>
      </w:r>
      <w:r w:rsidRPr="000036EF">
        <w:rPr>
          <w:rFonts w:ascii="GHEA Grapalat" w:eastAsia="Times New Roman" w:hAnsi="GHEA Grapalat" w:cs="Arial Unicode"/>
          <w:sz w:val="20"/>
          <w:szCs w:val="24"/>
          <w:lang w:val="af-ZA"/>
        </w:rPr>
        <w:t xml:space="preserve"> </w:t>
      </w:r>
      <w:r w:rsidRPr="000036EF">
        <w:rPr>
          <w:rFonts w:ascii="GHEA Grapalat" w:eastAsia="Times New Roman" w:hAnsi="GHEA Grapalat" w:cs="Sylfaen"/>
          <w:sz w:val="20"/>
          <w:szCs w:val="24"/>
          <w:lang w:val="ru-RU"/>
        </w:rPr>
        <w:t>է</w:t>
      </w:r>
      <w:r w:rsidRPr="000036EF">
        <w:rPr>
          <w:rFonts w:ascii="GHEA Grapalat" w:eastAsia="Times New Roman" w:hAnsi="GHEA Grapalat" w:cs="Arial Unicode"/>
          <w:sz w:val="20"/>
          <w:szCs w:val="24"/>
          <w:lang w:val="af-ZA"/>
        </w:rPr>
        <w:t xml:space="preserve"> </w:t>
      </w:r>
      <w:proofErr w:type="spellStart"/>
      <w:r w:rsidRPr="000036EF">
        <w:rPr>
          <w:rFonts w:ascii="GHEA Grapalat" w:eastAsia="Times New Roman" w:hAnsi="GHEA Grapalat" w:cs="Arial Unicode"/>
          <w:sz w:val="20"/>
          <w:szCs w:val="24"/>
        </w:rPr>
        <w:t>սույն</w:t>
      </w:r>
      <w:proofErr w:type="spellEnd"/>
      <w:r w:rsidRPr="000036EF">
        <w:rPr>
          <w:rFonts w:ascii="GHEA Grapalat" w:eastAsia="Times New Roman" w:hAnsi="GHEA Grapalat" w:cs="Arial Unicode"/>
          <w:sz w:val="20"/>
          <w:szCs w:val="24"/>
          <w:lang w:val="af-ZA"/>
        </w:rPr>
        <w:t xml:space="preserve"> </w:t>
      </w:r>
      <w:r w:rsidRPr="000036EF">
        <w:rPr>
          <w:rFonts w:ascii="GHEA Grapalat" w:eastAsia="Times New Roman" w:hAnsi="GHEA Grapalat" w:cs="Sylfaen"/>
          <w:sz w:val="20"/>
          <w:szCs w:val="24"/>
          <w:lang w:val="ru-RU"/>
        </w:rPr>
        <w:t>հրավերի</w:t>
      </w:r>
      <w:r w:rsidRPr="000036EF">
        <w:rPr>
          <w:rFonts w:ascii="GHEA Grapalat" w:eastAsia="Times New Roman" w:hAnsi="GHEA Grapalat" w:cs="Arial Unicode"/>
          <w:sz w:val="20"/>
          <w:szCs w:val="24"/>
          <w:lang w:val="af-ZA"/>
        </w:rPr>
        <w:t xml:space="preserve"> </w:t>
      </w:r>
      <w:r w:rsidRPr="000036EF">
        <w:rPr>
          <w:rFonts w:ascii="GHEA Grapalat" w:eastAsia="Times New Roman" w:hAnsi="GHEA Grapalat" w:cs="Sylfaen"/>
          <w:sz w:val="20"/>
          <w:szCs w:val="24"/>
          <w:lang w:val="ru-RU"/>
        </w:rPr>
        <w:t>բովանդակության</w:t>
      </w:r>
      <w:r w:rsidRPr="000036EF">
        <w:rPr>
          <w:rFonts w:ascii="GHEA Grapalat" w:eastAsia="Times New Roman" w:hAnsi="GHEA Grapalat" w:cs="Arial Unicode"/>
          <w:sz w:val="20"/>
          <w:szCs w:val="24"/>
          <w:lang w:val="af-ZA"/>
        </w:rPr>
        <w:t xml:space="preserve"> </w:t>
      </w:r>
      <w:r w:rsidRPr="000036EF">
        <w:rPr>
          <w:rFonts w:ascii="GHEA Grapalat" w:eastAsia="Times New Roman" w:hAnsi="GHEA Grapalat" w:cs="Sylfaen"/>
          <w:sz w:val="20"/>
          <w:szCs w:val="24"/>
          <w:lang w:val="ru-RU"/>
        </w:rPr>
        <w:t>շրջանակից</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կամ</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եթե</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հարցումը</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վերաբերում</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է</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վերջինիս</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կողմից</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առաջարկվելիք</w:t>
      </w:r>
      <w:r w:rsidRPr="000036EF">
        <w:rPr>
          <w:rFonts w:ascii="GHEA Grapalat" w:eastAsia="Times New Roman" w:hAnsi="GHEA Grapalat" w:cs="Sylfaen"/>
          <w:sz w:val="20"/>
          <w:szCs w:val="24"/>
          <w:lang w:val="af-ZA"/>
        </w:rPr>
        <w:t xml:space="preserve"> սարքերի և սարքավորումների </w:t>
      </w:r>
      <w:r w:rsidRPr="000036EF">
        <w:rPr>
          <w:rFonts w:ascii="GHEA Grapalat" w:eastAsia="Times New Roman" w:hAnsi="GHEA Grapalat" w:cs="Sylfaen"/>
          <w:sz w:val="20"/>
          <w:szCs w:val="24"/>
          <w:lang w:val="ru-RU"/>
        </w:rPr>
        <w:t>տեխնիկական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բնութագրերի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սույն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հրավերով</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նախատեսված</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տեխնիկական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բնութագրերին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համարժեքության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համա</w:t>
      </w:r>
      <w:r w:rsidRPr="000036EF">
        <w:rPr>
          <w:rFonts w:ascii="GHEA Grapalat" w:eastAsia="Times New Roman" w:hAnsi="GHEA Grapalat" w:cs="Sylfaen"/>
          <w:sz w:val="20"/>
          <w:szCs w:val="24"/>
          <w:lang w:val="af-ZA"/>
        </w:rPr>
        <w:softHyphen/>
      </w:r>
      <w:r w:rsidRPr="000036EF">
        <w:rPr>
          <w:rFonts w:ascii="GHEA Grapalat" w:eastAsia="Times New Roman" w:hAnsi="GHEA Grapalat" w:cs="Sylfaen"/>
          <w:sz w:val="20"/>
          <w:szCs w:val="24"/>
          <w:lang w:val="ru-RU"/>
        </w:rPr>
        <w:t>պատասխանությանը</w:t>
      </w:r>
      <w:r w:rsidRPr="000036EF">
        <w:rPr>
          <w:rFonts w:ascii="GHEA Grapalat" w:eastAsia="Times New Roman" w:hAnsi="GHEA Grapalat" w:cs="Tahoma"/>
          <w:sz w:val="20"/>
          <w:szCs w:val="24"/>
        </w:rPr>
        <w:t>։</w:t>
      </w:r>
      <w:r w:rsidRPr="000036EF">
        <w:rPr>
          <w:rFonts w:ascii="GHEA Grapalat" w:eastAsia="Times New Roman" w:hAnsi="GHEA Grapalat" w:cs="Arial Unicode"/>
          <w:sz w:val="20"/>
          <w:szCs w:val="24"/>
          <w:lang w:val="af-ZA"/>
        </w:rPr>
        <w:t xml:space="preserve"> </w:t>
      </w:r>
      <w:proofErr w:type="spellStart"/>
      <w:r w:rsidRPr="000036EF">
        <w:rPr>
          <w:rFonts w:ascii="GHEA Grapalat" w:eastAsia="Times New Roman" w:hAnsi="GHEA Grapalat" w:cs="Times New Roman"/>
          <w:sz w:val="20"/>
          <w:szCs w:val="20"/>
        </w:rPr>
        <w:t>Ընդ</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որում</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մասնակիցը</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գրավոր</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ծանուցվում</w:t>
      </w:r>
      <w:proofErr w:type="spellEnd"/>
      <w:r w:rsidRPr="000036EF">
        <w:rPr>
          <w:rFonts w:ascii="GHEA Grapalat" w:eastAsia="Times New Roman" w:hAnsi="GHEA Grapalat" w:cs="Times New Roman"/>
          <w:sz w:val="20"/>
          <w:szCs w:val="20"/>
          <w:lang w:val="af-ZA"/>
        </w:rPr>
        <w:t xml:space="preserve"> </w:t>
      </w:r>
      <w:r w:rsidRPr="000036EF">
        <w:rPr>
          <w:rFonts w:ascii="GHEA Grapalat" w:eastAsia="Times New Roman" w:hAnsi="GHEA Grapalat" w:cs="Times New Roman"/>
          <w:sz w:val="20"/>
          <w:szCs w:val="20"/>
        </w:rPr>
        <w:t>է</w:t>
      </w:r>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պարզաբանում</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չտրամադրելու</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հիմքերի</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մասին</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Sylfaen"/>
          <w:sz w:val="20"/>
          <w:szCs w:val="20"/>
        </w:rPr>
        <w:t>հարցումը</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Sylfaen"/>
          <w:sz w:val="20"/>
          <w:szCs w:val="20"/>
        </w:rPr>
        <w:t>ստանալու</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Sylfaen"/>
          <w:sz w:val="20"/>
          <w:szCs w:val="20"/>
        </w:rPr>
        <w:t>օրվան</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Sylfaen"/>
          <w:sz w:val="20"/>
          <w:szCs w:val="20"/>
        </w:rPr>
        <w:t>հաջորդող</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Sylfaen"/>
          <w:sz w:val="20"/>
          <w:szCs w:val="20"/>
        </w:rPr>
        <w:t>երկու</w:t>
      </w:r>
      <w:proofErr w:type="spellEnd"/>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օրացուցային</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Sylfaen"/>
          <w:sz w:val="20"/>
          <w:szCs w:val="20"/>
        </w:rPr>
        <w:t>օրվա</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Sylfaen"/>
          <w:sz w:val="20"/>
          <w:szCs w:val="20"/>
        </w:rPr>
        <w:t>ընթացքում</w:t>
      </w:r>
      <w:proofErr w:type="spellEnd"/>
      <w:r w:rsidRPr="000036EF">
        <w:rPr>
          <w:rFonts w:ascii="GHEA Grapalat" w:eastAsia="Times New Roman" w:hAnsi="GHEA Grapalat" w:cs="Times New Roman"/>
          <w:sz w:val="20"/>
          <w:szCs w:val="20"/>
          <w:lang w:val="af-ZA"/>
        </w:rPr>
        <w:t>:</w:t>
      </w:r>
    </w:p>
    <w:p w14:paraId="7E2D9693" w14:textId="77777777" w:rsidR="000036EF" w:rsidRPr="000036EF" w:rsidRDefault="000036EF" w:rsidP="00B20BA6">
      <w:pPr>
        <w:autoSpaceDE w:val="0"/>
        <w:autoSpaceDN w:val="0"/>
        <w:adjustRightInd w:val="0"/>
        <w:spacing w:after="0" w:line="240" w:lineRule="auto"/>
        <w:jc w:val="both"/>
        <w:rPr>
          <w:rFonts w:ascii="GHEA Grapalat" w:eastAsia="Times New Roman" w:hAnsi="GHEA Grapalat" w:cs="Arial Unicode"/>
          <w:sz w:val="20"/>
          <w:szCs w:val="24"/>
          <w:lang w:val="hy-AM"/>
        </w:rPr>
      </w:pPr>
      <w:r w:rsidRPr="000036EF">
        <w:rPr>
          <w:rFonts w:ascii="GHEA Grapalat" w:eastAsia="Times New Roman" w:hAnsi="GHEA Grapalat" w:cs="Arial Unicode"/>
          <w:sz w:val="20"/>
          <w:szCs w:val="24"/>
          <w:lang w:val="af-ZA"/>
        </w:rPr>
        <w:t xml:space="preserve">3.4 </w:t>
      </w:r>
      <w:r w:rsidRPr="000036EF">
        <w:rPr>
          <w:rFonts w:ascii="GHEA Grapalat" w:eastAsia="Times New Roman" w:hAnsi="GHEA Grapalat" w:cs="Sylfaen"/>
          <w:sz w:val="20"/>
          <w:szCs w:val="24"/>
          <w:lang w:val="ru-RU"/>
        </w:rPr>
        <w:t>Հայտերի</w:t>
      </w:r>
      <w:r w:rsidRPr="000036EF">
        <w:rPr>
          <w:rFonts w:ascii="GHEA Grapalat" w:eastAsia="Times New Roman" w:hAnsi="GHEA Grapalat" w:cs="Arial Unicode"/>
          <w:sz w:val="20"/>
          <w:szCs w:val="24"/>
          <w:lang w:val="af-ZA"/>
        </w:rPr>
        <w:t xml:space="preserve"> </w:t>
      </w:r>
      <w:r w:rsidRPr="000036EF">
        <w:rPr>
          <w:rFonts w:ascii="GHEA Grapalat" w:eastAsia="Times New Roman" w:hAnsi="GHEA Grapalat" w:cs="Sylfaen"/>
          <w:sz w:val="20"/>
          <w:szCs w:val="24"/>
          <w:lang w:val="ru-RU"/>
        </w:rPr>
        <w:t>ներկայացման</w:t>
      </w:r>
      <w:r w:rsidRPr="000036EF">
        <w:rPr>
          <w:rFonts w:ascii="GHEA Grapalat" w:eastAsia="Times New Roman" w:hAnsi="GHEA Grapalat" w:cs="Arial Unicode"/>
          <w:sz w:val="20"/>
          <w:szCs w:val="24"/>
          <w:lang w:val="af-ZA"/>
        </w:rPr>
        <w:t xml:space="preserve"> </w:t>
      </w:r>
      <w:r w:rsidRPr="000036EF">
        <w:rPr>
          <w:rFonts w:ascii="GHEA Grapalat" w:eastAsia="Times New Roman" w:hAnsi="GHEA Grapalat" w:cs="Sylfaen"/>
          <w:sz w:val="20"/>
          <w:szCs w:val="24"/>
          <w:lang w:val="ru-RU"/>
        </w:rPr>
        <w:t>վերջնաժամկետը</w:t>
      </w:r>
      <w:r w:rsidRPr="000036EF">
        <w:rPr>
          <w:rFonts w:ascii="GHEA Grapalat" w:eastAsia="Times New Roman" w:hAnsi="GHEA Grapalat" w:cs="Arial Unicode"/>
          <w:sz w:val="20"/>
          <w:szCs w:val="24"/>
          <w:lang w:val="af-ZA"/>
        </w:rPr>
        <w:t xml:space="preserve"> </w:t>
      </w:r>
      <w:r w:rsidRPr="000036EF">
        <w:rPr>
          <w:rFonts w:ascii="GHEA Grapalat" w:eastAsia="Times New Roman" w:hAnsi="GHEA Grapalat" w:cs="Sylfaen"/>
          <w:sz w:val="20"/>
          <w:szCs w:val="24"/>
          <w:lang w:val="ru-RU"/>
        </w:rPr>
        <w:t>լրանալուց</w:t>
      </w:r>
      <w:r w:rsidRPr="000036EF">
        <w:rPr>
          <w:rFonts w:ascii="GHEA Grapalat" w:eastAsia="Times New Roman" w:hAnsi="GHEA Grapalat" w:cs="Arial Unicode"/>
          <w:sz w:val="20"/>
          <w:szCs w:val="24"/>
          <w:lang w:val="af-ZA"/>
        </w:rPr>
        <w:t xml:space="preserve"> </w:t>
      </w:r>
      <w:r w:rsidRPr="000036EF">
        <w:rPr>
          <w:rFonts w:ascii="GHEA Grapalat" w:eastAsia="Times New Roman" w:hAnsi="GHEA Grapalat" w:cs="Sylfaen"/>
          <w:sz w:val="20"/>
          <w:szCs w:val="24"/>
          <w:lang w:val="ru-RU"/>
        </w:rPr>
        <w:t>առնվազն</w:t>
      </w:r>
      <w:r w:rsidRPr="000036EF">
        <w:rPr>
          <w:rFonts w:ascii="GHEA Grapalat" w:eastAsia="Times New Roman" w:hAnsi="GHEA Grapalat" w:cs="Arial Unicode"/>
          <w:sz w:val="20"/>
          <w:szCs w:val="24"/>
          <w:lang w:val="af-ZA"/>
        </w:rPr>
        <w:t xml:space="preserve"> </w:t>
      </w:r>
      <w:r w:rsidRPr="000036EF">
        <w:rPr>
          <w:rFonts w:ascii="GHEA Grapalat" w:eastAsia="Times New Roman" w:hAnsi="GHEA Grapalat" w:cs="Sylfaen"/>
          <w:sz w:val="20"/>
          <w:szCs w:val="24"/>
          <w:lang w:val="ru-RU"/>
        </w:rPr>
        <w:t>հինգ</w:t>
      </w:r>
      <w:r w:rsidRPr="000036EF">
        <w:rPr>
          <w:rFonts w:ascii="GHEA Grapalat" w:eastAsia="Times New Roman" w:hAnsi="GHEA Grapalat" w:cs="Arial Unicode"/>
          <w:sz w:val="20"/>
          <w:szCs w:val="24"/>
          <w:lang w:val="af-ZA"/>
        </w:rPr>
        <w:t xml:space="preserve"> </w:t>
      </w:r>
      <w:r w:rsidRPr="000036EF">
        <w:rPr>
          <w:rFonts w:ascii="GHEA Grapalat" w:eastAsia="Times New Roman" w:hAnsi="GHEA Grapalat" w:cs="Sylfaen"/>
          <w:sz w:val="20"/>
          <w:szCs w:val="24"/>
          <w:lang w:val="ru-RU"/>
        </w:rPr>
        <w:t>օրացուցային</w:t>
      </w:r>
      <w:r w:rsidRPr="000036EF">
        <w:rPr>
          <w:rFonts w:ascii="GHEA Grapalat" w:eastAsia="Times New Roman" w:hAnsi="GHEA Grapalat" w:cs="Arial Unicode"/>
          <w:sz w:val="20"/>
          <w:szCs w:val="24"/>
          <w:lang w:val="af-ZA"/>
        </w:rPr>
        <w:t xml:space="preserve"> </w:t>
      </w:r>
      <w:r w:rsidRPr="000036EF">
        <w:rPr>
          <w:rFonts w:ascii="GHEA Grapalat" w:eastAsia="Times New Roman" w:hAnsi="GHEA Grapalat" w:cs="Sylfaen"/>
          <w:sz w:val="20"/>
          <w:szCs w:val="24"/>
          <w:lang w:val="ru-RU"/>
        </w:rPr>
        <w:t>օր</w:t>
      </w:r>
      <w:r w:rsidRPr="000036EF">
        <w:rPr>
          <w:rFonts w:ascii="GHEA Grapalat" w:eastAsia="Times New Roman" w:hAnsi="GHEA Grapalat" w:cs="Arial Unicode"/>
          <w:sz w:val="20"/>
          <w:szCs w:val="24"/>
          <w:lang w:val="af-ZA"/>
        </w:rPr>
        <w:t xml:space="preserve"> </w:t>
      </w:r>
      <w:r w:rsidRPr="000036EF">
        <w:rPr>
          <w:rFonts w:ascii="GHEA Grapalat" w:eastAsia="Times New Roman" w:hAnsi="GHEA Grapalat" w:cs="Sylfaen"/>
          <w:sz w:val="20"/>
          <w:szCs w:val="24"/>
          <w:lang w:val="ru-RU"/>
        </w:rPr>
        <w:t>առաջ</w:t>
      </w:r>
      <w:r w:rsidRPr="000036EF">
        <w:rPr>
          <w:rFonts w:ascii="GHEA Grapalat" w:eastAsia="Times New Roman" w:hAnsi="GHEA Grapalat" w:cs="Arial Unicode"/>
          <w:sz w:val="20"/>
          <w:szCs w:val="24"/>
          <w:lang w:val="af-ZA"/>
        </w:rPr>
        <w:t xml:space="preserve"> </w:t>
      </w:r>
      <w:r w:rsidRPr="000036EF">
        <w:rPr>
          <w:rFonts w:ascii="GHEA Grapalat" w:eastAsia="Times New Roman" w:hAnsi="GHEA Grapalat" w:cs="Sylfaen"/>
          <w:sz w:val="20"/>
          <w:szCs w:val="24"/>
          <w:lang w:val="ru-RU"/>
        </w:rPr>
        <w:t>հրավերում</w:t>
      </w:r>
      <w:r w:rsidRPr="000036EF">
        <w:rPr>
          <w:rFonts w:ascii="GHEA Grapalat" w:eastAsia="Times New Roman" w:hAnsi="GHEA Grapalat" w:cs="Arial Unicode"/>
          <w:sz w:val="20"/>
          <w:szCs w:val="24"/>
          <w:lang w:val="af-ZA"/>
        </w:rPr>
        <w:t xml:space="preserve"> </w:t>
      </w:r>
      <w:r w:rsidRPr="000036EF">
        <w:rPr>
          <w:rFonts w:ascii="GHEA Grapalat" w:eastAsia="Times New Roman" w:hAnsi="GHEA Grapalat" w:cs="Sylfaen"/>
          <w:sz w:val="20"/>
          <w:szCs w:val="24"/>
          <w:lang w:val="ru-RU"/>
        </w:rPr>
        <w:t>կարող</w:t>
      </w:r>
      <w:r w:rsidRPr="000036EF">
        <w:rPr>
          <w:rFonts w:ascii="GHEA Grapalat" w:eastAsia="Times New Roman" w:hAnsi="GHEA Grapalat" w:cs="Arial Unicode"/>
          <w:sz w:val="20"/>
          <w:szCs w:val="24"/>
          <w:lang w:val="af-ZA"/>
        </w:rPr>
        <w:t xml:space="preserve"> </w:t>
      </w:r>
      <w:r w:rsidRPr="000036EF">
        <w:rPr>
          <w:rFonts w:ascii="GHEA Grapalat" w:eastAsia="Times New Roman" w:hAnsi="GHEA Grapalat" w:cs="Sylfaen"/>
          <w:sz w:val="20"/>
          <w:szCs w:val="24"/>
          <w:lang w:val="ru-RU"/>
        </w:rPr>
        <w:t>են</w:t>
      </w:r>
      <w:r w:rsidRPr="000036EF">
        <w:rPr>
          <w:rFonts w:ascii="GHEA Grapalat" w:eastAsia="Times New Roman" w:hAnsi="GHEA Grapalat" w:cs="Arial Unicode"/>
          <w:sz w:val="20"/>
          <w:szCs w:val="24"/>
          <w:lang w:val="af-ZA"/>
        </w:rPr>
        <w:t xml:space="preserve"> </w:t>
      </w:r>
      <w:r w:rsidRPr="000036EF">
        <w:rPr>
          <w:rFonts w:ascii="GHEA Grapalat" w:eastAsia="Times New Roman" w:hAnsi="GHEA Grapalat" w:cs="Sylfaen"/>
          <w:sz w:val="20"/>
          <w:szCs w:val="24"/>
          <w:lang w:val="ru-RU"/>
        </w:rPr>
        <w:t>կատարվել</w:t>
      </w:r>
      <w:r w:rsidRPr="000036EF">
        <w:rPr>
          <w:rFonts w:ascii="GHEA Grapalat" w:eastAsia="Times New Roman" w:hAnsi="GHEA Grapalat" w:cs="Arial Unicode"/>
          <w:sz w:val="20"/>
          <w:szCs w:val="24"/>
          <w:lang w:val="af-ZA"/>
        </w:rPr>
        <w:t xml:space="preserve"> </w:t>
      </w:r>
      <w:r w:rsidRPr="000036EF">
        <w:rPr>
          <w:rFonts w:ascii="GHEA Grapalat" w:eastAsia="Times New Roman" w:hAnsi="GHEA Grapalat" w:cs="Sylfaen"/>
          <w:sz w:val="20"/>
          <w:szCs w:val="24"/>
          <w:lang w:val="ru-RU"/>
        </w:rPr>
        <w:t>փոփոխություններ</w:t>
      </w:r>
      <w:r w:rsidRPr="000036EF">
        <w:rPr>
          <w:rFonts w:ascii="GHEA Grapalat" w:eastAsia="Times New Roman" w:hAnsi="GHEA Grapalat" w:cs="Tahoma"/>
          <w:sz w:val="20"/>
          <w:szCs w:val="24"/>
        </w:rPr>
        <w:t>։</w:t>
      </w:r>
      <w:r w:rsidRPr="000036EF">
        <w:rPr>
          <w:rFonts w:ascii="GHEA Grapalat" w:eastAsia="Times New Roman" w:hAnsi="GHEA Grapalat" w:cs="Arial Unicode"/>
          <w:sz w:val="20"/>
          <w:szCs w:val="24"/>
          <w:lang w:val="af-ZA"/>
        </w:rPr>
        <w:t xml:space="preserve"> </w:t>
      </w:r>
      <w:r w:rsidRPr="000036EF">
        <w:rPr>
          <w:rFonts w:ascii="GHEA Grapalat" w:eastAsia="Times New Roman" w:hAnsi="GHEA Grapalat" w:cs="Sylfaen"/>
          <w:sz w:val="20"/>
          <w:szCs w:val="24"/>
        </w:rPr>
        <w:t>Փ</w:t>
      </w:r>
      <w:r w:rsidRPr="000036EF">
        <w:rPr>
          <w:rFonts w:ascii="GHEA Grapalat" w:eastAsia="Times New Roman" w:hAnsi="GHEA Grapalat" w:cs="Sylfaen"/>
          <w:sz w:val="20"/>
          <w:szCs w:val="24"/>
          <w:lang w:val="ru-RU"/>
        </w:rPr>
        <w:t>ոփոխություն</w:t>
      </w:r>
      <w:r w:rsidRPr="000036EF">
        <w:rPr>
          <w:rFonts w:ascii="GHEA Grapalat" w:eastAsia="Times New Roman" w:hAnsi="GHEA Grapalat" w:cs="Arial Unicode"/>
          <w:sz w:val="20"/>
          <w:szCs w:val="24"/>
          <w:lang w:val="af-ZA"/>
        </w:rPr>
        <w:t xml:space="preserve"> </w:t>
      </w:r>
      <w:r w:rsidRPr="000036EF">
        <w:rPr>
          <w:rFonts w:ascii="GHEA Grapalat" w:eastAsia="Times New Roman" w:hAnsi="GHEA Grapalat" w:cs="Sylfaen"/>
          <w:sz w:val="20"/>
          <w:szCs w:val="24"/>
          <w:lang w:val="ru-RU"/>
        </w:rPr>
        <w:t>կատարելու</w:t>
      </w:r>
      <w:r w:rsidRPr="000036EF">
        <w:rPr>
          <w:rFonts w:ascii="GHEA Grapalat" w:eastAsia="Times New Roman" w:hAnsi="GHEA Grapalat" w:cs="Arial Unicode"/>
          <w:sz w:val="20"/>
          <w:szCs w:val="24"/>
          <w:lang w:val="af-ZA"/>
        </w:rPr>
        <w:t xml:space="preserve"> </w:t>
      </w:r>
      <w:r w:rsidRPr="000036EF">
        <w:rPr>
          <w:rFonts w:ascii="GHEA Grapalat" w:eastAsia="Times New Roman" w:hAnsi="GHEA Grapalat" w:cs="Sylfaen"/>
          <w:sz w:val="20"/>
          <w:szCs w:val="24"/>
          <w:lang w:val="ru-RU"/>
        </w:rPr>
        <w:t>օրվան</w:t>
      </w:r>
      <w:r w:rsidRPr="000036EF">
        <w:rPr>
          <w:rFonts w:ascii="GHEA Grapalat" w:eastAsia="Times New Roman" w:hAnsi="GHEA Grapalat" w:cs="Arial Unicode"/>
          <w:sz w:val="20"/>
          <w:szCs w:val="24"/>
          <w:lang w:val="af-ZA"/>
        </w:rPr>
        <w:t xml:space="preserve"> </w:t>
      </w:r>
      <w:r w:rsidRPr="000036EF">
        <w:rPr>
          <w:rFonts w:ascii="GHEA Grapalat" w:eastAsia="Times New Roman" w:hAnsi="GHEA Grapalat" w:cs="Sylfaen"/>
          <w:sz w:val="20"/>
          <w:szCs w:val="24"/>
          <w:lang w:val="ru-RU"/>
        </w:rPr>
        <w:t>հաջորդող</w:t>
      </w:r>
      <w:r w:rsidRPr="000036EF">
        <w:rPr>
          <w:rFonts w:ascii="GHEA Grapalat" w:eastAsia="Times New Roman" w:hAnsi="GHEA Grapalat" w:cs="Arial Unicode"/>
          <w:sz w:val="20"/>
          <w:szCs w:val="24"/>
          <w:lang w:val="af-ZA"/>
        </w:rPr>
        <w:t xml:space="preserve"> </w:t>
      </w:r>
      <w:r w:rsidRPr="000036EF">
        <w:rPr>
          <w:rFonts w:ascii="GHEA Grapalat" w:eastAsia="Times New Roman" w:hAnsi="GHEA Grapalat" w:cs="Sylfaen"/>
          <w:sz w:val="20"/>
          <w:szCs w:val="24"/>
          <w:lang w:val="ru-RU"/>
        </w:rPr>
        <w:t>երեք</w:t>
      </w:r>
      <w:r w:rsidRPr="000036EF">
        <w:rPr>
          <w:rFonts w:ascii="GHEA Grapalat" w:eastAsia="Times New Roman" w:hAnsi="GHEA Grapalat" w:cs="Arial Unicode"/>
          <w:sz w:val="20"/>
          <w:szCs w:val="24"/>
          <w:lang w:val="af-ZA"/>
        </w:rPr>
        <w:t xml:space="preserve"> </w:t>
      </w:r>
      <w:r w:rsidRPr="000036EF">
        <w:rPr>
          <w:rFonts w:ascii="GHEA Grapalat" w:eastAsia="Times New Roman" w:hAnsi="GHEA Grapalat" w:cs="Sylfaen"/>
          <w:sz w:val="20"/>
          <w:szCs w:val="24"/>
          <w:lang w:val="ru-RU"/>
        </w:rPr>
        <w:t>օրացուցային</w:t>
      </w:r>
      <w:r w:rsidRPr="000036EF">
        <w:rPr>
          <w:rFonts w:ascii="GHEA Grapalat" w:eastAsia="Times New Roman" w:hAnsi="GHEA Grapalat" w:cs="Arial Unicode"/>
          <w:sz w:val="20"/>
          <w:szCs w:val="24"/>
          <w:lang w:val="af-ZA"/>
        </w:rPr>
        <w:t xml:space="preserve"> </w:t>
      </w:r>
      <w:r w:rsidRPr="000036EF">
        <w:rPr>
          <w:rFonts w:ascii="GHEA Grapalat" w:eastAsia="Times New Roman" w:hAnsi="GHEA Grapalat" w:cs="Sylfaen"/>
          <w:sz w:val="20"/>
          <w:szCs w:val="24"/>
          <w:lang w:val="ru-RU"/>
        </w:rPr>
        <w:t>օրվա</w:t>
      </w:r>
      <w:r w:rsidRPr="000036EF">
        <w:rPr>
          <w:rFonts w:ascii="GHEA Grapalat" w:eastAsia="Times New Roman" w:hAnsi="GHEA Grapalat" w:cs="Arial Unicode"/>
          <w:sz w:val="20"/>
          <w:szCs w:val="24"/>
          <w:lang w:val="af-ZA"/>
        </w:rPr>
        <w:t xml:space="preserve"> </w:t>
      </w:r>
      <w:r w:rsidRPr="000036EF">
        <w:rPr>
          <w:rFonts w:ascii="GHEA Grapalat" w:eastAsia="Times New Roman" w:hAnsi="GHEA Grapalat" w:cs="Sylfaen"/>
          <w:sz w:val="20"/>
          <w:szCs w:val="24"/>
          <w:lang w:val="ru-RU"/>
        </w:rPr>
        <w:t>ընթացքում</w:t>
      </w:r>
      <w:r w:rsidRPr="000036EF">
        <w:rPr>
          <w:rFonts w:ascii="GHEA Grapalat" w:eastAsia="Times New Roman" w:hAnsi="GHEA Grapalat" w:cs="Arial Unicode"/>
          <w:sz w:val="20"/>
          <w:szCs w:val="24"/>
          <w:lang w:val="af-ZA"/>
        </w:rPr>
        <w:t xml:space="preserve"> </w:t>
      </w:r>
      <w:r w:rsidRPr="000036EF">
        <w:rPr>
          <w:rFonts w:ascii="GHEA Grapalat" w:eastAsia="Times New Roman" w:hAnsi="GHEA Grapalat" w:cs="Sylfaen"/>
          <w:sz w:val="20"/>
          <w:szCs w:val="24"/>
          <w:lang w:val="ru-RU"/>
        </w:rPr>
        <w:t>փոփոխություն</w:t>
      </w:r>
      <w:r w:rsidRPr="000036EF">
        <w:rPr>
          <w:rFonts w:ascii="GHEA Grapalat" w:eastAsia="Times New Roman" w:hAnsi="GHEA Grapalat" w:cs="Arial Unicode"/>
          <w:sz w:val="20"/>
          <w:szCs w:val="24"/>
          <w:lang w:val="af-ZA"/>
        </w:rPr>
        <w:t xml:space="preserve"> </w:t>
      </w:r>
      <w:r w:rsidRPr="000036EF">
        <w:rPr>
          <w:rFonts w:ascii="GHEA Grapalat" w:eastAsia="Times New Roman" w:hAnsi="GHEA Grapalat" w:cs="Sylfaen"/>
          <w:sz w:val="20"/>
          <w:szCs w:val="24"/>
          <w:lang w:val="ru-RU"/>
        </w:rPr>
        <w:t>կատարելու</w:t>
      </w:r>
      <w:r w:rsidRPr="000036EF">
        <w:rPr>
          <w:rFonts w:ascii="GHEA Grapalat" w:eastAsia="Times New Roman" w:hAnsi="GHEA Grapalat" w:cs="Arial Unicode"/>
          <w:sz w:val="20"/>
          <w:szCs w:val="24"/>
          <w:lang w:val="af-ZA"/>
        </w:rPr>
        <w:t xml:space="preserve"> </w:t>
      </w:r>
      <w:r w:rsidRPr="000036EF">
        <w:rPr>
          <w:rFonts w:ascii="GHEA Grapalat" w:eastAsia="Times New Roman" w:hAnsi="GHEA Grapalat" w:cs="Sylfaen"/>
          <w:sz w:val="20"/>
          <w:szCs w:val="24"/>
          <w:lang w:val="ru-RU"/>
        </w:rPr>
        <w:t>և</w:t>
      </w:r>
      <w:r w:rsidRPr="000036EF">
        <w:rPr>
          <w:rFonts w:ascii="GHEA Grapalat" w:eastAsia="Times New Roman" w:hAnsi="GHEA Grapalat" w:cs="Arial Unicode"/>
          <w:sz w:val="20"/>
          <w:szCs w:val="24"/>
          <w:lang w:val="af-ZA"/>
        </w:rPr>
        <w:t xml:space="preserve"> </w:t>
      </w:r>
      <w:r w:rsidRPr="000036EF">
        <w:rPr>
          <w:rFonts w:ascii="GHEA Grapalat" w:eastAsia="Times New Roman" w:hAnsi="GHEA Grapalat" w:cs="Sylfaen"/>
          <w:sz w:val="20"/>
          <w:szCs w:val="24"/>
          <w:lang w:val="ru-RU"/>
        </w:rPr>
        <w:t>դրանք</w:t>
      </w:r>
      <w:r w:rsidRPr="000036EF">
        <w:rPr>
          <w:rFonts w:ascii="GHEA Grapalat" w:eastAsia="Times New Roman" w:hAnsi="GHEA Grapalat" w:cs="Arial Unicode"/>
          <w:sz w:val="20"/>
          <w:szCs w:val="24"/>
          <w:lang w:val="af-ZA"/>
        </w:rPr>
        <w:t xml:space="preserve"> </w:t>
      </w:r>
      <w:r w:rsidRPr="000036EF">
        <w:rPr>
          <w:rFonts w:ascii="GHEA Grapalat" w:eastAsia="Times New Roman" w:hAnsi="GHEA Grapalat" w:cs="Sylfaen"/>
          <w:sz w:val="20"/>
          <w:szCs w:val="24"/>
          <w:lang w:val="ru-RU"/>
        </w:rPr>
        <w:t>տրամադրելու</w:t>
      </w:r>
      <w:r w:rsidRPr="000036EF">
        <w:rPr>
          <w:rFonts w:ascii="GHEA Grapalat" w:eastAsia="Times New Roman" w:hAnsi="GHEA Grapalat" w:cs="Arial Unicode"/>
          <w:sz w:val="20"/>
          <w:szCs w:val="24"/>
          <w:lang w:val="af-ZA"/>
        </w:rPr>
        <w:t xml:space="preserve"> </w:t>
      </w:r>
      <w:r w:rsidRPr="000036EF">
        <w:rPr>
          <w:rFonts w:ascii="GHEA Grapalat" w:eastAsia="Times New Roman" w:hAnsi="GHEA Grapalat" w:cs="Sylfaen"/>
          <w:sz w:val="20"/>
          <w:szCs w:val="24"/>
          <w:lang w:val="ru-RU"/>
        </w:rPr>
        <w:t>պայմանների</w:t>
      </w:r>
      <w:r w:rsidRPr="000036EF">
        <w:rPr>
          <w:rFonts w:ascii="GHEA Grapalat" w:eastAsia="Times New Roman" w:hAnsi="GHEA Grapalat" w:cs="Arial Unicode"/>
          <w:sz w:val="20"/>
          <w:szCs w:val="24"/>
          <w:lang w:val="af-ZA"/>
        </w:rPr>
        <w:t xml:space="preserve"> </w:t>
      </w:r>
      <w:r w:rsidRPr="000036EF">
        <w:rPr>
          <w:rFonts w:ascii="GHEA Grapalat" w:eastAsia="Times New Roman" w:hAnsi="GHEA Grapalat" w:cs="Sylfaen"/>
          <w:sz w:val="20"/>
          <w:szCs w:val="24"/>
          <w:lang w:val="ru-RU"/>
        </w:rPr>
        <w:t>մասին</w:t>
      </w:r>
      <w:r w:rsidRPr="000036EF">
        <w:rPr>
          <w:rFonts w:ascii="GHEA Grapalat" w:eastAsia="Times New Roman" w:hAnsi="GHEA Grapalat" w:cs="Arial Unicode"/>
          <w:sz w:val="20"/>
          <w:szCs w:val="24"/>
          <w:lang w:val="af-ZA"/>
        </w:rPr>
        <w:t xml:space="preserve"> </w:t>
      </w:r>
      <w:r w:rsidRPr="000036EF">
        <w:rPr>
          <w:rFonts w:ascii="GHEA Grapalat" w:eastAsia="Times New Roman" w:hAnsi="GHEA Grapalat" w:cs="Sylfaen"/>
          <w:sz w:val="20"/>
          <w:szCs w:val="24"/>
          <w:lang w:val="ru-RU"/>
        </w:rPr>
        <w:t>հայտարարություն</w:t>
      </w:r>
      <w:r w:rsidRPr="000036EF">
        <w:rPr>
          <w:rFonts w:ascii="GHEA Grapalat" w:eastAsia="Times New Roman" w:hAnsi="GHEA Grapalat" w:cs="Arial Unicode"/>
          <w:sz w:val="20"/>
          <w:szCs w:val="24"/>
          <w:lang w:val="af-ZA"/>
        </w:rPr>
        <w:t xml:space="preserve"> </w:t>
      </w:r>
      <w:r w:rsidRPr="000036EF">
        <w:rPr>
          <w:rFonts w:ascii="GHEA Grapalat" w:eastAsia="Times New Roman" w:hAnsi="GHEA Grapalat" w:cs="Sylfaen"/>
          <w:sz w:val="20"/>
          <w:szCs w:val="24"/>
          <w:lang w:val="ru-RU"/>
        </w:rPr>
        <w:t>է</w:t>
      </w:r>
      <w:r w:rsidRPr="000036EF">
        <w:rPr>
          <w:rFonts w:ascii="GHEA Grapalat" w:eastAsia="Times New Roman" w:hAnsi="GHEA Grapalat" w:cs="Arial Unicode"/>
          <w:sz w:val="20"/>
          <w:szCs w:val="24"/>
          <w:lang w:val="af-ZA"/>
        </w:rPr>
        <w:t xml:space="preserve"> </w:t>
      </w:r>
      <w:r w:rsidRPr="000036EF">
        <w:rPr>
          <w:rFonts w:ascii="GHEA Grapalat" w:eastAsia="Times New Roman" w:hAnsi="GHEA Grapalat" w:cs="Sylfaen"/>
          <w:sz w:val="20"/>
          <w:szCs w:val="24"/>
          <w:lang w:val="ru-RU"/>
        </w:rPr>
        <w:t>հրապարակվում</w:t>
      </w:r>
      <w:r w:rsidRPr="000036EF">
        <w:rPr>
          <w:rFonts w:ascii="GHEA Grapalat" w:eastAsia="Times New Roman" w:hAnsi="GHEA Grapalat" w:cs="Arial Unicode"/>
          <w:sz w:val="20"/>
          <w:szCs w:val="24"/>
          <w:lang w:val="af-ZA"/>
        </w:rPr>
        <w:t xml:space="preserve"> </w:t>
      </w:r>
      <w:r w:rsidRPr="000036EF">
        <w:rPr>
          <w:rFonts w:ascii="GHEA Grapalat" w:eastAsia="Times New Roman" w:hAnsi="GHEA Grapalat" w:cs="Sylfaen"/>
          <w:sz w:val="20"/>
          <w:szCs w:val="24"/>
          <w:lang w:val="ru-RU"/>
        </w:rPr>
        <w:t>տեղեկագրում</w:t>
      </w:r>
      <w:r w:rsidRPr="000036EF">
        <w:rPr>
          <w:rFonts w:ascii="GHEA Grapalat" w:eastAsia="Times New Roman" w:hAnsi="GHEA Grapalat" w:cs="Tahoma"/>
          <w:sz w:val="20"/>
          <w:szCs w:val="24"/>
        </w:rPr>
        <w:t>։</w:t>
      </w:r>
      <w:r w:rsidRPr="000036EF">
        <w:rPr>
          <w:rFonts w:ascii="GHEA Grapalat" w:eastAsia="Times New Roman" w:hAnsi="GHEA Grapalat" w:cs="Arial Unicode"/>
          <w:sz w:val="20"/>
          <w:szCs w:val="24"/>
          <w:lang w:val="af-ZA"/>
        </w:rPr>
        <w:t xml:space="preserve"> </w:t>
      </w:r>
    </w:p>
    <w:p w14:paraId="35F67BB7" w14:textId="77777777" w:rsidR="000036EF" w:rsidRPr="000036EF" w:rsidRDefault="000036EF" w:rsidP="00B20BA6">
      <w:pPr>
        <w:autoSpaceDE w:val="0"/>
        <w:autoSpaceDN w:val="0"/>
        <w:adjustRightInd w:val="0"/>
        <w:spacing w:after="0" w:line="240" w:lineRule="auto"/>
        <w:jc w:val="both"/>
        <w:rPr>
          <w:rFonts w:ascii="GHEA Grapalat" w:eastAsia="Times New Roman" w:hAnsi="GHEA Grapalat" w:cs="Sylfaen"/>
          <w:sz w:val="20"/>
          <w:szCs w:val="24"/>
          <w:lang w:val="hy-AM"/>
        </w:rPr>
      </w:pPr>
      <w:r w:rsidRPr="000036EF">
        <w:rPr>
          <w:rFonts w:ascii="GHEA Grapalat" w:eastAsia="Times New Roman" w:hAnsi="GHEA Grapalat" w:cs="Sylfaen"/>
          <w:sz w:val="20"/>
          <w:szCs w:val="24"/>
          <w:lang w:val="hy-AM"/>
        </w:rPr>
        <w:t>3.5 Յուրաքաչյուր ոք իրավունք ունի մինչև հրավերում փոփոխությունների կատարման համար սահմանված վերջնաժամկետը լրանալը, էլեկտրոնային փոստի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14:paraId="4BF4EE20" w14:textId="77777777" w:rsidR="000036EF" w:rsidRPr="000036EF" w:rsidRDefault="000036EF" w:rsidP="00B20BA6">
      <w:pPr>
        <w:autoSpaceDE w:val="0"/>
        <w:autoSpaceDN w:val="0"/>
        <w:adjustRightInd w:val="0"/>
        <w:spacing w:after="0" w:line="240" w:lineRule="auto"/>
        <w:jc w:val="both"/>
        <w:rPr>
          <w:rFonts w:ascii="GHEA Grapalat" w:eastAsia="Times New Roman" w:hAnsi="GHEA Grapalat" w:cs="Arial Unicode"/>
          <w:sz w:val="20"/>
          <w:szCs w:val="24"/>
          <w:lang w:val="hy-AM"/>
        </w:rPr>
      </w:pPr>
      <w:r w:rsidRPr="000036EF">
        <w:rPr>
          <w:rFonts w:ascii="GHEA Grapalat" w:eastAsia="Times New Roman" w:hAnsi="GHEA Grapalat" w:cs="Sylfaen"/>
          <w:sz w:val="20"/>
          <w:szCs w:val="24"/>
          <w:lang w:val="hy-AM"/>
        </w:rPr>
        <w:t xml:space="preserve"> </w:t>
      </w:r>
      <w:r w:rsidRPr="000036EF">
        <w:rPr>
          <w:rFonts w:ascii="GHEA Grapalat" w:eastAsia="Times New Roman" w:hAnsi="GHEA Grapalat" w:cs="Arial Unicode"/>
          <w:sz w:val="20"/>
          <w:szCs w:val="24"/>
          <w:lang w:val="hy-AM"/>
        </w:rPr>
        <w:t xml:space="preserve">3.6 </w:t>
      </w:r>
      <w:r w:rsidRPr="000036EF">
        <w:rPr>
          <w:rFonts w:ascii="GHEA Grapalat" w:eastAsia="Times New Roman" w:hAnsi="GHEA Grapalat" w:cs="Sylfaen"/>
          <w:sz w:val="20"/>
          <w:szCs w:val="24"/>
          <w:lang w:val="hy-AM"/>
        </w:rPr>
        <w:t>Հրավերում</w:t>
      </w:r>
      <w:r w:rsidRPr="000036EF">
        <w:rPr>
          <w:rFonts w:ascii="GHEA Grapalat" w:eastAsia="Times New Roman" w:hAnsi="GHEA Grapalat" w:cs="Arial Unicode"/>
          <w:sz w:val="20"/>
          <w:szCs w:val="24"/>
          <w:lang w:val="hy-AM"/>
        </w:rPr>
        <w:t xml:space="preserve"> </w:t>
      </w:r>
      <w:r w:rsidRPr="000036EF">
        <w:rPr>
          <w:rFonts w:ascii="GHEA Grapalat" w:eastAsia="Times New Roman" w:hAnsi="GHEA Grapalat" w:cs="Sylfaen"/>
          <w:sz w:val="20"/>
          <w:szCs w:val="24"/>
          <w:lang w:val="hy-AM"/>
        </w:rPr>
        <w:t>փոփոխություններ</w:t>
      </w:r>
      <w:r w:rsidRPr="000036EF">
        <w:rPr>
          <w:rFonts w:ascii="GHEA Grapalat" w:eastAsia="Times New Roman" w:hAnsi="GHEA Grapalat" w:cs="Arial Unicode"/>
          <w:sz w:val="20"/>
          <w:szCs w:val="24"/>
          <w:lang w:val="hy-AM"/>
        </w:rPr>
        <w:t xml:space="preserve"> </w:t>
      </w:r>
      <w:r w:rsidRPr="000036EF">
        <w:rPr>
          <w:rFonts w:ascii="GHEA Grapalat" w:eastAsia="Times New Roman" w:hAnsi="GHEA Grapalat" w:cs="Sylfaen"/>
          <w:sz w:val="20"/>
          <w:szCs w:val="24"/>
          <w:lang w:val="hy-AM"/>
        </w:rPr>
        <w:t>կատարվելու</w:t>
      </w:r>
      <w:r w:rsidRPr="000036EF">
        <w:rPr>
          <w:rFonts w:ascii="GHEA Grapalat" w:eastAsia="Times New Roman" w:hAnsi="GHEA Grapalat" w:cs="Arial Unicode"/>
          <w:sz w:val="20"/>
          <w:szCs w:val="24"/>
          <w:lang w:val="hy-AM"/>
        </w:rPr>
        <w:t xml:space="preserve"> </w:t>
      </w:r>
      <w:r w:rsidRPr="000036EF">
        <w:rPr>
          <w:rFonts w:ascii="GHEA Grapalat" w:eastAsia="Times New Roman" w:hAnsi="GHEA Grapalat" w:cs="Sylfaen"/>
          <w:sz w:val="20"/>
          <w:szCs w:val="24"/>
          <w:lang w:val="hy-AM"/>
        </w:rPr>
        <w:t>դեպքում</w:t>
      </w:r>
      <w:r w:rsidRPr="000036EF">
        <w:rPr>
          <w:rFonts w:ascii="GHEA Grapalat" w:eastAsia="Times New Roman" w:hAnsi="GHEA Grapalat" w:cs="Arial Unicode"/>
          <w:sz w:val="20"/>
          <w:szCs w:val="24"/>
          <w:lang w:val="hy-AM"/>
        </w:rPr>
        <w:t xml:space="preserve"> </w:t>
      </w:r>
      <w:r w:rsidRPr="000036EF">
        <w:rPr>
          <w:rFonts w:ascii="GHEA Grapalat" w:eastAsia="Times New Roman" w:hAnsi="GHEA Grapalat" w:cs="Sylfaen"/>
          <w:sz w:val="20"/>
          <w:szCs w:val="24"/>
          <w:lang w:val="hy-AM"/>
        </w:rPr>
        <w:t>հայտերը</w:t>
      </w:r>
      <w:r w:rsidRPr="000036EF">
        <w:rPr>
          <w:rFonts w:ascii="GHEA Grapalat" w:eastAsia="Times New Roman" w:hAnsi="GHEA Grapalat" w:cs="Arial Unicode"/>
          <w:sz w:val="20"/>
          <w:szCs w:val="24"/>
          <w:lang w:val="hy-AM"/>
        </w:rPr>
        <w:t xml:space="preserve"> </w:t>
      </w:r>
      <w:r w:rsidRPr="000036EF">
        <w:rPr>
          <w:rFonts w:ascii="GHEA Grapalat" w:eastAsia="Times New Roman" w:hAnsi="GHEA Grapalat" w:cs="Sylfaen"/>
          <w:sz w:val="20"/>
          <w:szCs w:val="24"/>
          <w:lang w:val="hy-AM"/>
        </w:rPr>
        <w:t>ներկայացնելու</w:t>
      </w:r>
      <w:r w:rsidRPr="000036EF">
        <w:rPr>
          <w:rFonts w:ascii="GHEA Grapalat" w:eastAsia="Times New Roman" w:hAnsi="GHEA Grapalat" w:cs="Arial Unicode"/>
          <w:sz w:val="20"/>
          <w:szCs w:val="24"/>
          <w:lang w:val="hy-AM"/>
        </w:rPr>
        <w:t xml:space="preserve"> </w:t>
      </w:r>
      <w:r w:rsidRPr="000036EF">
        <w:rPr>
          <w:rFonts w:ascii="GHEA Grapalat" w:eastAsia="Times New Roman" w:hAnsi="GHEA Grapalat" w:cs="Sylfaen"/>
          <w:sz w:val="20"/>
          <w:szCs w:val="24"/>
          <w:lang w:val="hy-AM"/>
        </w:rPr>
        <w:t>վերջնաժամկետը</w:t>
      </w:r>
      <w:r w:rsidRPr="000036EF">
        <w:rPr>
          <w:rFonts w:ascii="GHEA Grapalat" w:eastAsia="Times New Roman" w:hAnsi="GHEA Grapalat" w:cs="Arial Unicode"/>
          <w:sz w:val="20"/>
          <w:szCs w:val="24"/>
          <w:lang w:val="hy-AM"/>
        </w:rPr>
        <w:t xml:space="preserve"> </w:t>
      </w:r>
      <w:r w:rsidRPr="000036EF">
        <w:rPr>
          <w:rFonts w:ascii="GHEA Grapalat" w:eastAsia="Times New Roman" w:hAnsi="GHEA Grapalat" w:cs="Sylfaen"/>
          <w:sz w:val="20"/>
          <w:szCs w:val="24"/>
          <w:lang w:val="hy-AM"/>
        </w:rPr>
        <w:t>հաշվվում</w:t>
      </w:r>
      <w:r w:rsidRPr="000036EF">
        <w:rPr>
          <w:rFonts w:ascii="GHEA Grapalat" w:eastAsia="Times New Roman" w:hAnsi="GHEA Grapalat" w:cs="Arial Unicode"/>
          <w:sz w:val="20"/>
          <w:szCs w:val="24"/>
          <w:lang w:val="hy-AM"/>
        </w:rPr>
        <w:t xml:space="preserve"> </w:t>
      </w:r>
      <w:r w:rsidRPr="000036EF">
        <w:rPr>
          <w:rFonts w:ascii="GHEA Grapalat" w:eastAsia="Times New Roman" w:hAnsi="GHEA Grapalat" w:cs="Sylfaen"/>
          <w:sz w:val="20"/>
          <w:szCs w:val="24"/>
          <w:lang w:val="hy-AM"/>
        </w:rPr>
        <w:t>է</w:t>
      </w:r>
      <w:r w:rsidRPr="000036EF">
        <w:rPr>
          <w:rFonts w:ascii="GHEA Grapalat" w:eastAsia="Times New Roman" w:hAnsi="GHEA Grapalat" w:cs="Arial Unicode"/>
          <w:sz w:val="20"/>
          <w:szCs w:val="24"/>
          <w:lang w:val="hy-AM"/>
        </w:rPr>
        <w:t xml:space="preserve"> </w:t>
      </w:r>
      <w:r w:rsidRPr="000036EF">
        <w:rPr>
          <w:rFonts w:ascii="GHEA Grapalat" w:eastAsia="Times New Roman" w:hAnsi="GHEA Grapalat" w:cs="Sylfaen"/>
          <w:sz w:val="20"/>
          <w:szCs w:val="24"/>
          <w:lang w:val="hy-AM"/>
        </w:rPr>
        <w:t>այդ</w:t>
      </w:r>
      <w:r w:rsidRPr="000036EF">
        <w:rPr>
          <w:rFonts w:ascii="GHEA Grapalat" w:eastAsia="Times New Roman" w:hAnsi="GHEA Grapalat" w:cs="Arial Unicode"/>
          <w:sz w:val="20"/>
          <w:szCs w:val="24"/>
          <w:lang w:val="hy-AM"/>
        </w:rPr>
        <w:t xml:space="preserve"> </w:t>
      </w:r>
      <w:r w:rsidRPr="000036EF">
        <w:rPr>
          <w:rFonts w:ascii="GHEA Grapalat" w:eastAsia="Times New Roman" w:hAnsi="GHEA Grapalat" w:cs="Sylfaen"/>
          <w:sz w:val="20"/>
          <w:szCs w:val="24"/>
          <w:lang w:val="hy-AM"/>
        </w:rPr>
        <w:t>փոփոխությունների</w:t>
      </w:r>
      <w:r w:rsidRPr="000036EF">
        <w:rPr>
          <w:rFonts w:ascii="GHEA Grapalat" w:eastAsia="Times New Roman" w:hAnsi="GHEA Grapalat" w:cs="Arial Unicode"/>
          <w:sz w:val="20"/>
          <w:szCs w:val="24"/>
          <w:lang w:val="hy-AM"/>
        </w:rPr>
        <w:t xml:space="preserve"> </w:t>
      </w:r>
      <w:r w:rsidRPr="000036EF">
        <w:rPr>
          <w:rFonts w:ascii="GHEA Grapalat" w:eastAsia="Times New Roman" w:hAnsi="GHEA Grapalat" w:cs="Sylfaen"/>
          <w:sz w:val="20"/>
          <w:szCs w:val="24"/>
          <w:lang w:val="hy-AM"/>
        </w:rPr>
        <w:t>մասին</w:t>
      </w:r>
      <w:r w:rsidRPr="000036EF">
        <w:rPr>
          <w:rFonts w:ascii="GHEA Grapalat" w:eastAsia="Times New Roman" w:hAnsi="GHEA Grapalat" w:cs="Arial Unicode"/>
          <w:sz w:val="20"/>
          <w:szCs w:val="24"/>
          <w:lang w:val="hy-AM"/>
        </w:rPr>
        <w:t xml:space="preserve"> </w:t>
      </w:r>
      <w:r w:rsidRPr="000036EF">
        <w:rPr>
          <w:rFonts w:ascii="GHEA Grapalat" w:eastAsia="Times New Roman" w:hAnsi="GHEA Grapalat" w:cs="Sylfaen"/>
          <w:sz w:val="20"/>
          <w:szCs w:val="24"/>
          <w:lang w:val="hy-AM"/>
        </w:rPr>
        <w:t>տեղեկագրում</w:t>
      </w:r>
      <w:r w:rsidRPr="000036EF">
        <w:rPr>
          <w:rFonts w:ascii="GHEA Grapalat" w:eastAsia="Times New Roman" w:hAnsi="GHEA Grapalat" w:cs="Arial"/>
          <w:sz w:val="20"/>
          <w:szCs w:val="24"/>
          <w:lang w:val="hy-AM"/>
        </w:rPr>
        <w:t xml:space="preserve"> </w:t>
      </w:r>
      <w:r w:rsidRPr="000036EF">
        <w:rPr>
          <w:rFonts w:ascii="GHEA Grapalat" w:eastAsia="Times New Roman" w:hAnsi="GHEA Grapalat" w:cs="Sylfaen"/>
          <w:sz w:val="20"/>
          <w:szCs w:val="24"/>
          <w:lang w:val="hy-AM"/>
        </w:rPr>
        <w:t>հայտարարության</w:t>
      </w:r>
      <w:r w:rsidRPr="000036EF">
        <w:rPr>
          <w:rFonts w:ascii="GHEA Grapalat" w:eastAsia="Times New Roman" w:hAnsi="GHEA Grapalat" w:cs="Arial Unicode"/>
          <w:sz w:val="20"/>
          <w:szCs w:val="24"/>
          <w:lang w:val="hy-AM"/>
        </w:rPr>
        <w:t xml:space="preserve"> </w:t>
      </w:r>
      <w:r w:rsidRPr="000036EF">
        <w:rPr>
          <w:rFonts w:ascii="GHEA Grapalat" w:eastAsia="Times New Roman" w:hAnsi="GHEA Grapalat" w:cs="Sylfaen"/>
          <w:sz w:val="20"/>
          <w:szCs w:val="24"/>
          <w:lang w:val="hy-AM"/>
        </w:rPr>
        <w:t>հրապարակման</w:t>
      </w:r>
      <w:r w:rsidRPr="000036EF">
        <w:rPr>
          <w:rFonts w:ascii="GHEA Grapalat" w:eastAsia="Times New Roman" w:hAnsi="GHEA Grapalat" w:cs="Arial Unicode"/>
          <w:sz w:val="20"/>
          <w:szCs w:val="24"/>
          <w:lang w:val="hy-AM"/>
        </w:rPr>
        <w:t xml:space="preserve"> </w:t>
      </w:r>
      <w:r w:rsidRPr="000036EF">
        <w:rPr>
          <w:rFonts w:ascii="GHEA Grapalat" w:eastAsia="Times New Roman" w:hAnsi="GHEA Grapalat" w:cs="Sylfaen"/>
          <w:sz w:val="20"/>
          <w:szCs w:val="24"/>
          <w:lang w:val="hy-AM"/>
        </w:rPr>
        <w:t>օրվանից</w:t>
      </w:r>
      <w:r w:rsidRPr="000036EF">
        <w:rPr>
          <w:rFonts w:ascii="GHEA Grapalat" w:eastAsia="Times New Roman" w:hAnsi="GHEA Grapalat" w:cs="Tahoma"/>
          <w:sz w:val="20"/>
          <w:szCs w:val="24"/>
          <w:lang w:val="hy-AM"/>
        </w:rPr>
        <w:t>։</w:t>
      </w:r>
      <w:r w:rsidRPr="000036EF">
        <w:rPr>
          <w:rFonts w:ascii="GHEA Grapalat" w:eastAsia="Times New Roman" w:hAnsi="GHEA Grapalat" w:cs="Arial Unicode"/>
          <w:sz w:val="20"/>
          <w:szCs w:val="24"/>
          <w:lang w:val="hy-AM"/>
        </w:rPr>
        <w:t xml:space="preserve"> </w:t>
      </w:r>
      <w:r w:rsidRPr="000036EF">
        <w:rPr>
          <w:rFonts w:ascii="GHEA Grapalat" w:eastAsia="Times New Roman" w:hAnsi="GHEA Grapalat" w:cs="Sylfaen"/>
          <w:sz w:val="20"/>
          <w:szCs w:val="24"/>
          <w:lang w:val="hy-AM"/>
        </w:rPr>
        <w:t>Այդ</w:t>
      </w:r>
      <w:r w:rsidRPr="000036EF">
        <w:rPr>
          <w:rFonts w:ascii="GHEA Grapalat" w:eastAsia="Times New Roman" w:hAnsi="GHEA Grapalat" w:cs="Arial Unicode"/>
          <w:sz w:val="20"/>
          <w:szCs w:val="24"/>
          <w:lang w:val="hy-AM"/>
        </w:rPr>
        <w:t xml:space="preserve"> </w:t>
      </w:r>
      <w:r w:rsidRPr="000036EF">
        <w:rPr>
          <w:rFonts w:ascii="GHEA Grapalat" w:eastAsia="Times New Roman" w:hAnsi="GHEA Grapalat" w:cs="Sylfaen"/>
          <w:sz w:val="20"/>
          <w:szCs w:val="24"/>
          <w:lang w:val="hy-AM"/>
        </w:rPr>
        <w:t>դեպքում</w:t>
      </w:r>
      <w:r w:rsidRPr="000036EF">
        <w:rPr>
          <w:rFonts w:ascii="GHEA Grapalat" w:eastAsia="Times New Roman" w:hAnsi="GHEA Grapalat" w:cs="Arial Unicode"/>
          <w:sz w:val="20"/>
          <w:szCs w:val="24"/>
          <w:lang w:val="hy-AM"/>
        </w:rPr>
        <w:t xml:space="preserve"> </w:t>
      </w:r>
      <w:r w:rsidRPr="000036EF">
        <w:rPr>
          <w:rFonts w:ascii="GHEA Grapalat" w:eastAsia="Times New Roman" w:hAnsi="GHEA Grapalat" w:cs="Sylfaen"/>
          <w:sz w:val="20"/>
          <w:szCs w:val="24"/>
          <w:lang w:val="hy-AM"/>
        </w:rPr>
        <w:t>մասնակիցները</w:t>
      </w:r>
      <w:r w:rsidRPr="000036EF">
        <w:rPr>
          <w:rFonts w:ascii="GHEA Grapalat" w:eastAsia="Times New Roman" w:hAnsi="GHEA Grapalat" w:cs="Arial Unicode"/>
          <w:sz w:val="20"/>
          <w:szCs w:val="24"/>
          <w:lang w:val="hy-AM"/>
        </w:rPr>
        <w:t xml:space="preserve"> </w:t>
      </w:r>
      <w:r w:rsidRPr="000036EF">
        <w:rPr>
          <w:rFonts w:ascii="GHEA Grapalat" w:eastAsia="Times New Roman" w:hAnsi="GHEA Grapalat" w:cs="Sylfaen"/>
          <w:sz w:val="20"/>
          <w:szCs w:val="24"/>
          <w:lang w:val="hy-AM"/>
        </w:rPr>
        <w:t>պարտավոր</w:t>
      </w:r>
      <w:r w:rsidRPr="000036EF">
        <w:rPr>
          <w:rFonts w:ascii="GHEA Grapalat" w:eastAsia="Times New Roman" w:hAnsi="GHEA Grapalat" w:cs="Arial Unicode"/>
          <w:sz w:val="20"/>
          <w:szCs w:val="24"/>
          <w:lang w:val="hy-AM"/>
        </w:rPr>
        <w:t xml:space="preserve"> </w:t>
      </w:r>
      <w:r w:rsidRPr="000036EF">
        <w:rPr>
          <w:rFonts w:ascii="GHEA Grapalat" w:eastAsia="Times New Roman" w:hAnsi="GHEA Grapalat" w:cs="Sylfaen"/>
          <w:sz w:val="20"/>
          <w:szCs w:val="24"/>
          <w:lang w:val="hy-AM"/>
        </w:rPr>
        <w:t>են</w:t>
      </w:r>
      <w:r w:rsidRPr="000036EF">
        <w:rPr>
          <w:rFonts w:ascii="GHEA Grapalat" w:eastAsia="Times New Roman" w:hAnsi="GHEA Grapalat" w:cs="Arial Unicode"/>
          <w:sz w:val="20"/>
          <w:szCs w:val="24"/>
          <w:lang w:val="hy-AM"/>
        </w:rPr>
        <w:t xml:space="preserve"> </w:t>
      </w:r>
      <w:r w:rsidRPr="000036EF">
        <w:rPr>
          <w:rFonts w:ascii="GHEA Grapalat" w:eastAsia="Times New Roman" w:hAnsi="GHEA Grapalat" w:cs="Sylfaen"/>
          <w:sz w:val="20"/>
          <w:szCs w:val="24"/>
          <w:lang w:val="hy-AM"/>
        </w:rPr>
        <w:t>երկարաձգել</w:t>
      </w:r>
      <w:r w:rsidRPr="000036EF">
        <w:rPr>
          <w:rFonts w:ascii="GHEA Grapalat" w:eastAsia="Times New Roman" w:hAnsi="GHEA Grapalat" w:cs="Arial Unicode"/>
          <w:sz w:val="20"/>
          <w:szCs w:val="24"/>
          <w:lang w:val="hy-AM"/>
        </w:rPr>
        <w:t xml:space="preserve"> </w:t>
      </w:r>
      <w:r w:rsidRPr="000036EF">
        <w:rPr>
          <w:rFonts w:ascii="GHEA Grapalat" w:eastAsia="Times New Roman" w:hAnsi="GHEA Grapalat" w:cs="Sylfaen"/>
          <w:sz w:val="20"/>
          <w:szCs w:val="24"/>
          <w:lang w:val="hy-AM"/>
        </w:rPr>
        <w:t>իրենց</w:t>
      </w:r>
      <w:r w:rsidRPr="000036EF">
        <w:rPr>
          <w:rFonts w:ascii="GHEA Grapalat" w:eastAsia="Times New Roman" w:hAnsi="GHEA Grapalat" w:cs="Arial Unicode"/>
          <w:sz w:val="20"/>
          <w:szCs w:val="24"/>
          <w:lang w:val="hy-AM"/>
        </w:rPr>
        <w:t xml:space="preserve"> </w:t>
      </w:r>
      <w:r w:rsidRPr="000036EF">
        <w:rPr>
          <w:rFonts w:ascii="GHEA Grapalat" w:eastAsia="Times New Roman" w:hAnsi="GHEA Grapalat" w:cs="Sylfaen"/>
          <w:sz w:val="20"/>
          <w:szCs w:val="24"/>
          <w:lang w:val="hy-AM"/>
        </w:rPr>
        <w:t>ներկայացրած</w:t>
      </w:r>
      <w:r w:rsidRPr="000036EF">
        <w:rPr>
          <w:rFonts w:ascii="GHEA Grapalat" w:eastAsia="Times New Roman" w:hAnsi="GHEA Grapalat" w:cs="Arial Unicode"/>
          <w:sz w:val="20"/>
          <w:szCs w:val="24"/>
          <w:lang w:val="hy-AM"/>
        </w:rPr>
        <w:t xml:space="preserve"> </w:t>
      </w:r>
      <w:r w:rsidRPr="000036EF">
        <w:rPr>
          <w:rFonts w:ascii="GHEA Grapalat" w:eastAsia="Times New Roman" w:hAnsi="GHEA Grapalat" w:cs="Sylfaen"/>
          <w:sz w:val="20"/>
          <w:szCs w:val="24"/>
          <w:lang w:val="hy-AM"/>
        </w:rPr>
        <w:t>հայտի</w:t>
      </w:r>
      <w:r w:rsidRPr="000036EF">
        <w:rPr>
          <w:rFonts w:ascii="GHEA Grapalat" w:eastAsia="Times New Roman" w:hAnsi="GHEA Grapalat" w:cs="Arial Unicode"/>
          <w:sz w:val="20"/>
          <w:szCs w:val="24"/>
          <w:lang w:val="hy-AM"/>
        </w:rPr>
        <w:t xml:space="preserve"> </w:t>
      </w:r>
      <w:r w:rsidRPr="000036EF">
        <w:rPr>
          <w:rFonts w:ascii="GHEA Grapalat" w:eastAsia="Times New Roman" w:hAnsi="GHEA Grapalat" w:cs="Sylfaen"/>
          <w:sz w:val="20"/>
          <w:szCs w:val="24"/>
          <w:lang w:val="hy-AM"/>
        </w:rPr>
        <w:t>ապահովման</w:t>
      </w:r>
      <w:r w:rsidRPr="000036EF">
        <w:rPr>
          <w:rFonts w:ascii="GHEA Grapalat" w:eastAsia="Times New Roman" w:hAnsi="GHEA Grapalat" w:cs="Arial Unicode"/>
          <w:sz w:val="20"/>
          <w:szCs w:val="24"/>
          <w:lang w:val="hy-AM"/>
        </w:rPr>
        <w:t xml:space="preserve"> վավերականության </w:t>
      </w:r>
      <w:r w:rsidRPr="000036EF">
        <w:rPr>
          <w:rFonts w:ascii="GHEA Grapalat" w:eastAsia="Times New Roman" w:hAnsi="GHEA Grapalat" w:cs="Sylfaen"/>
          <w:sz w:val="20"/>
          <w:szCs w:val="24"/>
          <w:lang w:val="hy-AM"/>
        </w:rPr>
        <w:t>ժամկետը</w:t>
      </w:r>
      <w:r w:rsidRPr="000036EF">
        <w:rPr>
          <w:rFonts w:ascii="GHEA Grapalat" w:eastAsia="Times New Roman" w:hAnsi="GHEA Grapalat" w:cs="Arial Unicode"/>
          <w:sz w:val="20"/>
          <w:szCs w:val="24"/>
          <w:lang w:val="hy-AM"/>
        </w:rPr>
        <w:t xml:space="preserve"> </w:t>
      </w:r>
      <w:r w:rsidRPr="000036EF">
        <w:rPr>
          <w:rFonts w:ascii="GHEA Grapalat" w:eastAsia="Times New Roman" w:hAnsi="GHEA Grapalat" w:cs="Sylfaen"/>
          <w:sz w:val="20"/>
          <w:szCs w:val="24"/>
          <w:lang w:val="hy-AM"/>
        </w:rPr>
        <w:t>կամ</w:t>
      </w:r>
      <w:r w:rsidRPr="000036EF">
        <w:rPr>
          <w:rFonts w:ascii="GHEA Grapalat" w:eastAsia="Times New Roman" w:hAnsi="GHEA Grapalat" w:cs="Arial Unicode"/>
          <w:sz w:val="20"/>
          <w:szCs w:val="24"/>
          <w:lang w:val="hy-AM"/>
        </w:rPr>
        <w:t xml:space="preserve"> </w:t>
      </w:r>
      <w:r w:rsidRPr="000036EF">
        <w:rPr>
          <w:rFonts w:ascii="GHEA Grapalat" w:eastAsia="Times New Roman" w:hAnsi="GHEA Grapalat" w:cs="Sylfaen"/>
          <w:sz w:val="20"/>
          <w:szCs w:val="24"/>
          <w:lang w:val="hy-AM"/>
        </w:rPr>
        <w:t>ներկայացնել</w:t>
      </w:r>
      <w:r w:rsidRPr="000036EF">
        <w:rPr>
          <w:rFonts w:ascii="GHEA Grapalat" w:eastAsia="Times New Roman" w:hAnsi="GHEA Grapalat" w:cs="Arial Unicode"/>
          <w:sz w:val="20"/>
          <w:szCs w:val="24"/>
          <w:lang w:val="hy-AM"/>
        </w:rPr>
        <w:t xml:space="preserve"> </w:t>
      </w:r>
      <w:r w:rsidRPr="000036EF">
        <w:rPr>
          <w:rFonts w:ascii="GHEA Grapalat" w:eastAsia="Times New Roman" w:hAnsi="GHEA Grapalat" w:cs="Sylfaen"/>
          <w:sz w:val="20"/>
          <w:szCs w:val="24"/>
          <w:lang w:val="hy-AM"/>
        </w:rPr>
        <w:t>հայտի</w:t>
      </w:r>
      <w:r w:rsidRPr="000036EF">
        <w:rPr>
          <w:rFonts w:ascii="GHEA Grapalat" w:eastAsia="Times New Roman" w:hAnsi="GHEA Grapalat" w:cs="Arial Unicode"/>
          <w:sz w:val="20"/>
          <w:szCs w:val="24"/>
          <w:lang w:val="hy-AM"/>
        </w:rPr>
        <w:t xml:space="preserve"> </w:t>
      </w:r>
      <w:r w:rsidRPr="000036EF">
        <w:rPr>
          <w:rFonts w:ascii="GHEA Grapalat" w:eastAsia="Times New Roman" w:hAnsi="GHEA Grapalat" w:cs="Sylfaen"/>
          <w:sz w:val="20"/>
          <w:szCs w:val="24"/>
          <w:lang w:val="hy-AM"/>
        </w:rPr>
        <w:t>նոր</w:t>
      </w:r>
      <w:r w:rsidRPr="000036EF">
        <w:rPr>
          <w:rFonts w:ascii="GHEA Grapalat" w:eastAsia="Times New Roman" w:hAnsi="GHEA Grapalat" w:cs="Arial Unicode"/>
          <w:sz w:val="20"/>
          <w:szCs w:val="24"/>
          <w:lang w:val="hy-AM"/>
        </w:rPr>
        <w:t xml:space="preserve"> </w:t>
      </w:r>
      <w:r w:rsidRPr="000036EF">
        <w:rPr>
          <w:rFonts w:ascii="GHEA Grapalat" w:eastAsia="Times New Roman" w:hAnsi="GHEA Grapalat" w:cs="Sylfaen"/>
          <w:sz w:val="20"/>
          <w:szCs w:val="24"/>
          <w:lang w:val="hy-AM"/>
        </w:rPr>
        <w:t>ապահովում</w:t>
      </w:r>
      <w:r w:rsidRPr="000036EF">
        <w:rPr>
          <w:rFonts w:ascii="GHEA Grapalat" w:eastAsia="Times New Roman" w:hAnsi="GHEA Grapalat" w:cs="Sylfaen"/>
          <w:color w:val="FFFFFF"/>
          <w:sz w:val="20"/>
          <w:szCs w:val="24"/>
          <w:shd w:val="clear" w:color="auto" w:fill="FFFFFF"/>
          <w:vertAlign w:val="superscript"/>
          <w:lang w:val="ru-RU"/>
        </w:rPr>
        <w:footnoteReference w:id="3"/>
      </w:r>
      <w:r w:rsidRPr="000036EF">
        <w:rPr>
          <w:rFonts w:ascii="GHEA Grapalat" w:eastAsia="Times New Roman" w:hAnsi="GHEA Grapalat" w:cs="Tahoma"/>
          <w:sz w:val="20"/>
          <w:szCs w:val="24"/>
          <w:lang w:val="hy-AM"/>
        </w:rPr>
        <w:t>։</w:t>
      </w:r>
      <w:r w:rsidRPr="000036EF">
        <w:rPr>
          <w:rFonts w:ascii="GHEA Grapalat" w:eastAsia="Times New Roman" w:hAnsi="GHEA Grapalat" w:cs="Tahoma"/>
          <w:sz w:val="20"/>
          <w:szCs w:val="24"/>
          <w:vertAlign w:val="superscript"/>
          <w:lang w:val="hy-AM"/>
        </w:rPr>
        <w:t>6</w:t>
      </w:r>
      <w:r w:rsidRPr="000036EF">
        <w:rPr>
          <w:rFonts w:ascii="GHEA Grapalat" w:eastAsia="Times New Roman" w:hAnsi="GHEA Grapalat" w:cs="Arial Unicode"/>
          <w:sz w:val="20"/>
          <w:szCs w:val="24"/>
          <w:lang w:val="hy-AM"/>
        </w:rPr>
        <w:t xml:space="preserve"> </w:t>
      </w:r>
    </w:p>
    <w:p w14:paraId="0E6028E1" w14:textId="77777777" w:rsidR="000036EF" w:rsidRPr="000036EF" w:rsidRDefault="000036EF" w:rsidP="000036EF">
      <w:pPr>
        <w:spacing w:after="0" w:line="240" w:lineRule="auto"/>
        <w:ind w:firstLine="567"/>
        <w:jc w:val="both"/>
        <w:rPr>
          <w:rFonts w:ascii="GHEA Grapalat" w:eastAsia="Times New Roman" w:hAnsi="GHEA Grapalat" w:cs="Times New Roman"/>
          <w:b/>
          <w:sz w:val="20"/>
          <w:szCs w:val="24"/>
          <w:lang w:val="hy-AM"/>
        </w:rPr>
      </w:pPr>
    </w:p>
    <w:p w14:paraId="1A0CFEC1" w14:textId="77777777" w:rsidR="000036EF" w:rsidRPr="000036EF" w:rsidRDefault="000036EF" w:rsidP="000036EF">
      <w:pPr>
        <w:spacing w:after="0" w:line="240" w:lineRule="auto"/>
        <w:jc w:val="center"/>
        <w:rPr>
          <w:rFonts w:ascii="GHEA Grapalat" w:eastAsia="Times New Roman" w:hAnsi="GHEA Grapalat" w:cs="Arial"/>
          <w:b/>
          <w:sz w:val="20"/>
          <w:szCs w:val="24"/>
          <w:lang w:val="hy-AM"/>
        </w:rPr>
      </w:pPr>
      <w:r w:rsidRPr="000036EF">
        <w:rPr>
          <w:rFonts w:ascii="GHEA Grapalat" w:eastAsia="Times New Roman" w:hAnsi="GHEA Grapalat" w:cs="Times New Roman"/>
          <w:b/>
          <w:sz w:val="20"/>
          <w:szCs w:val="24"/>
          <w:lang w:val="hy-AM"/>
        </w:rPr>
        <w:t xml:space="preserve">4.  </w:t>
      </w:r>
      <w:r w:rsidRPr="000036EF">
        <w:rPr>
          <w:rFonts w:ascii="GHEA Grapalat" w:eastAsia="Times New Roman" w:hAnsi="GHEA Grapalat" w:cs="Sylfaen"/>
          <w:b/>
          <w:sz w:val="20"/>
          <w:szCs w:val="24"/>
          <w:lang w:val="hy-AM"/>
        </w:rPr>
        <w:t>ՀԱՅՏԸ</w:t>
      </w:r>
      <w:r w:rsidRPr="000036EF">
        <w:rPr>
          <w:rFonts w:ascii="GHEA Grapalat" w:eastAsia="Times New Roman" w:hAnsi="GHEA Grapalat" w:cs="Arial"/>
          <w:b/>
          <w:sz w:val="20"/>
          <w:szCs w:val="24"/>
          <w:lang w:val="hy-AM"/>
        </w:rPr>
        <w:t xml:space="preserve"> </w:t>
      </w:r>
      <w:r w:rsidRPr="000036EF">
        <w:rPr>
          <w:rFonts w:ascii="GHEA Grapalat" w:eastAsia="Times New Roman" w:hAnsi="GHEA Grapalat" w:cs="Sylfaen"/>
          <w:b/>
          <w:sz w:val="20"/>
          <w:szCs w:val="24"/>
          <w:lang w:val="hy-AM"/>
        </w:rPr>
        <w:t>ՆԵՐԿԱՅԱՑՆԵԼՈՒ</w:t>
      </w:r>
      <w:r w:rsidRPr="000036EF">
        <w:rPr>
          <w:rFonts w:ascii="GHEA Grapalat" w:eastAsia="Times New Roman" w:hAnsi="GHEA Grapalat" w:cs="Arial"/>
          <w:b/>
          <w:sz w:val="20"/>
          <w:szCs w:val="24"/>
          <w:lang w:val="hy-AM"/>
        </w:rPr>
        <w:t xml:space="preserve"> </w:t>
      </w:r>
      <w:r w:rsidRPr="000036EF">
        <w:rPr>
          <w:rFonts w:ascii="GHEA Grapalat" w:eastAsia="Times New Roman" w:hAnsi="GHEA Grapalat" w:cs="Sylfaen"/>
          <w:b/>
          <w:sz w:val="20"/>
          <w:szCs w:val="24"/>
          <w:lang w:val="hy-AM"/>
        </w:rPr>
        <w:t>ԿԱՐԳԸ</w:t>
      </w:r>
    </w:p>
    <w:p w14:paraId="7F9602BC" w14:textId="77777777" w:rsidR="000036EF" w:rsidRPr="000036EF" w:rsidRDefault="000036EF" w:rsidP="000036EF">
      <w:pPr>
        <w:spacing w:after="0" w:line="240" w:lineRule="auto"/>
        <w:jc w:val="center"/>
        <w:rPr>
          <w:rFonts w:ascii="GHEA Grapalat" w:eastAsia="Times New Roman" w:hAnsi="GHEA Grapalat" w:cs="Times New Roman"/>
          <w:b/>
          <w:sz w:val="20"/>
          <w:szCs w:val="24"/>
          <w:lang w:val="hy-AM"/>
        </w:rPr>
      </w:pPr>
      <w:r w:rsidRPr="000036EF">
        <w:rPr>
          <w:rFonts w:ascii="GHEA Grapalat" w:eastAsia="Times New Roman" w:hAnsi="GHEA Grapalat" w:cs="Times New Roman"/>
          <w:b/>
          <w:sz w:val="20"/>
          <w:szCs w:val="24"/>
          <w:lang w:val="hy-AM"/>
        </w:rPr>
        <w:t xml:space="preserve">  </w:t>
      </w:r>
    </w:p>
    <w:p w14:paraId="38F3D138" w14:textId="77777777" w:rsidR="000036EF" w:rsidRPr="000036EF" w:rsidRDefault="000036EF" w:rsidP="000036EF">
      <w:pPr>
        <w:spacing w:after="0" w:line="240" w:lineRule="auto"/>
        <w:ind w:firstLine="567"/>
        <w:jc w:val="both"/>
        <w:rPr>
          <w:rFonts w:ascii="GHEA Grapalat" w:eastAsia="Times New Roman" w:hAnsi="GHEA Grapalat" w:cs="Times New Roman"/>
          <w:sz w:val="20"/>
          <w:szCs w:val="24"/>
          <w:lang w:val="hy-AM"/>
        </w:rPr>
      </w:pPr>
      <w:r w:rsidRPr="000036EF">
        <w:rPr>
          <w:rFonts w:ascii="GHEA Grapalat" w:eastAsia="Times New Roman" w:hAnsi="GHEA Grapalat" w:cs="Times New Roman"/>
          <w:sz w:val="20"/>
          <w:szCs w:val="24"/>
          <w:lang w:val="hy-AM"/>
        </w:rPr>
        <w:t>4</w:t>
      </w:r>
      <w:r w:rsidRPr="000036EF">
        <w:rPr>
          <w:rFonts w:ascii="GHEA Grapalat" w:eastAsia="Times New Roman" w:hAnsi="GHEA Grapalat" w:cs="Sylfaen"/>
          <w:sz w:val="20"/>
          <w:szCs w:val="24"/>
          <w:lang w:val="hy-AM"/>
        </w:rPr>
        <w:t>.1 Սույն ընթացակարգին մասնակցելու համար մասնակիցը հանձնաժողովին ներկայացնում է հայտ</w:t>
      </w:r>
      <w:r w:rsidRPr="000036EF">
        <w:rPr>
          <w:rFonts w:ascii="GHEA Grapalat" w:eastAsia="Times New Roman" w:hAnsi="GHEA Grapalat" w:cs="Tahoma"/>
          <w:sz w:val="20"/>
          <w:szCs w:val="24"/>
          <w:lang w:val="hy-AM"/>
        </w:rPr>
        <w:t>։</w:t>
      </w:r>
      <w:r w:rsidRPr="000036EF">
        <w:rPr>
          <w:rFonts w:ascii="GHEA Grapalat" w:eastAsia="Times New Roman" w:hAnsi="GHEA Grapalat" w:cs="Times New Roman"/>
          <w:sz w:val="20"/>
          <w:szCs w:val="24"/>
          <w:lang w:val="hy-AM"/>
        </w:rPr>
        <w:t xml:space="preserve"> </w:t>
      </w:r>
      <w:r w:rsidRPr="000036EF">
        <w:rPr>
          <w:rFonts w:ascii="GHEA Grapalat" w:eastAsia="Times New Roman" w:hAnsi="GHEA Grapalat" w:cs="Sylfaen"/>
          <w:sz w:val="20"/>
          <w:szCs w:val="24"/>
          <w:lang w:val="hy-AM"/>
        </w:rPr>
        <w:t>Հայտը սույն հրավերի հիման վրա մասնակցի կողմից ներկայացվող առաջարկն է:</w:t>
      </w:r>
    </w:p>
    <w:p w14:paraId="7CAE32F9" w14:textId="77777777" w:rsidR="000036EF" w:rsidRPr="000036EF" w:rsidRDefault="000036EF" w:rsidP="000036EF">
      <w:pPr>
        <w:spacing w:after="0" w:line="240" w:lineRule="auto"/>
        <w:ind w:firstLine="567"/>
        <w:jc w:val="both"/>
        <w:rPr>
          <w:rFonts w:ascii="GHEA Grapalat" w:eastAsia="Times New Roman" w:hAnsi="GHEA Grapalat" w:cs="Sylfaen"/>
          <w:sz w:val="20"/>
          <w:szCs w:val="24"/>
          <w:lang w:val="hy-AM"/>
        </w:rPr>
      </w:pPr>
      <w:r w:rsidRPr="000036EF">
        <w:rPr>
          <w:rFonts w:ascii="GHEA Grapalat" w:eastAsia="Times New Roman" w:hAnsi="GHEA Grapalat" w:cs="Sylfaen"/>
          <w:sz w:val="20"/>
          <w:szCs w:val="20"/>
          <w:lang w:val="af-ZA"/>
        </w:rPr>
        <w:t>Մասնակիցը</w:t>
      </w:r>
      <w:r w:rsidRPr="000036EF">
        <w:rPr>
          <w:rFonts w:ascii="GHEA Grapalat" w:eastAsia="Times New Roman" w:hAnsi="GHEA Grapalat" w:cs="Times New Roman"/>
          <w:sz w:val="20"/>
          <w:szCs w:val="20"/>
          <w:lang w:val="hy-AM"/>
        </w:rPr>
        <w:t xml:space="preserve"> </w:t>
      </w:r>
      <w:r w:rsidRPr="000036EF">
        <w:rPr>
          <w:rFonts w:ascii="GHEA Grapalat" w:eastAsia="Times New Roman" w:hAnsi="GHEA Grapalat" w:cs="Sylfaen"/>
          <w:sz w:val="20"/>
          <w:szCs w:val="20"/>
          <w:lang w:val="af-ZA"/>
        </w:rPr>
        <w:t>կարող</w:t>
      </w:r>
      <w:r w:rsidRPr="000036EF">
        <w:rPr>
          <w:rFonts w:ascii="GHEA Grapalat" w:eastAsia="Times New Roman" w:hAnsi="GHEA Grapalat" w:cs="Times New Roman"/>
          <w:sz w:val="20"/>
          <w:szCs w:val="20"/>
          <w:lang w:val="hy-AM"/>
        </w:rPr>
        <w:t xml:space="preserve"> </w:t>
      </w:r>
      <w:r w:rsidRPr="000036EF">
        <w:rPr>
          <w:rFonts w:ascii="GHEA Grapalat" w:eastAsia="Times New Roman" w:hAnsi="GHEA Grapalat" w:cs="Sylfaen"/>
          <w:sz w:val="20"/>
          <w:szCs w:val="20"/>
          <w:lang w:val="af-ZA"/>
        </w:rPr>
        <w:t>է</w:t>
      </w:r>
      <w:r w:rsidRPr="000036EF">
        <w:rPr>
          <w:rFonts w:ascii="GHEA Grapalat" w:eastAsia="Times New Roman" w:hAnsi="GHEA Grapalat" w:cs="Times New Roman"/>
          <w:sz w:val="20"/>
          <w:szCs w:val="20"/>
          <w:lang w:val="hy-AM"/>
        </w:rPr>
        <w:t xml:space="preserve"> </w:t>
      </w:r>
      <w:r w:rsidRPr="000036EF">
        <w:rPr>
          <w:rFonts w:ascii="GHEA Grapalat" w:eastAsia="Times New Roman" w:hAnsi="GHEA Grapalat" w:cs="Sylfaen"/>
          <w:sz w:val="20"/>
          <w:szCs w:val="20"/>
          <w:lang w:val="af-ZA"/>
        </w:rPr>
        <w:t>հայտ</w:t>
      </w:r>
      <w:r w:rsidRPr="000036EF">
        <w:rPr>
          <w:rFonts w:ascii="GHEA Grapalat" w:eastAsia="Times New Roman" w:hAnsi="GHEA Grapalat" w:cs="Times New Roman"/>
          <w:sz w:val="20"/>
          <w:szCs w:val="20"/>
          <w:lang w:val="hy-AM"/>
        </w:rPr>
        <w:t xml:space="preserve"> </w:t>
      </w:r>
      <w:r w:rsidRPr="000036EF">
        <w:rPr>
          <w:rFonts w:ascii="GHEA Grapalat" w:eastAsia="Times New Roman" w:hAnsi="GHEA Grapalat" w:cs="Sylfaen"/>
          <w:sz w:val="20"/>
          <w:szCs w:val="20"/>
          <w:lang w:val="af-ZA"/>
        </w:rPr>
        <w:t>ներկայացնել</w:t>
      </w:r>
      <w:r w:rsidRPr="000036EF">
        <w:rPr>
          <w:rFonts w:ascii="GHEA Grapalat" w:eastAsia="Times New Roman" w:hAnsi="GHEA Grapalat" w:cs="Times New Roman"/>
          <w:sz w:val="20"/>
          <w:szCs w:val="20"/>
          <w:lang w:val="hy-AM"/>
        </w:rPr>
        <w:t xml:space="preserve"> </w:t>
      </w:r>
      <w:r w:rsidRPr="000036EF">
        <w:rPr>
          <w:rFonts w:ascii="GHEA Grapalat" w:eastAsia="Times New Roman" w:hAnsi="GHEA Grapalat" w:cs="Sylfaen"/>
          <w:sz w:val="20"/>
          <w:szCs w:val="20"/>
          <w:lang w:val="af-ZA"/>
        </w:rPr>
        <w:t>ինչպես</w:t>
      </w:r>
      <w:r w:rsidRPr="000036EF">
        <w:rPr>
          <w:rFonts w:ascii="GHEA Grapalat" w:eastAsia="Times New Roman" w:hAnsi="GHEA Grapalat" w:cs="Times New Roman"/>
          <w:sz w:val="20"/>
          <w:szCs w:val="20"/>
          <w:lang w:val="hy-AM"/>
        </w:rPr>
        <w:t xml:space="preserve"> </w:t>
      </w:r>
      <w:r w:rsidRPr="000036EF">
        <w:rPr>
          <w:rFonts w:ascii="GHEA Grapalat" w:eastAsia="Times New Roman" w:hAnsi="GHEA Grapalat" w:cs="Sylfaen"/>
          <w:sz w:val="20"/>
          <w:szCs w:val="20"/>
          <w:lang w:val="af-ZA"/>
        </w:rPr>
        <w:t>յուրաքանչյուր</w:t>
      </w:r>
      <w:r w:rsidRPr="000036EF">
        <w:rPr>
          <w:rFonts w:ascii="GHEA Grapalat" w:eastAsia="Times New Roman" w:hAnsi="GHEA Grapalat" w:cs="Times New Roman"/>
          <w:sz w:val="20"/>
          <w:szCs w:val="20"/>
          <w:lang w:val="hy-AM"/>
        </w:rPr>
        <w:t xml:space="preserve"> </w:t>
      </w:r>
      <w:r w:rsidRPr="000036EF">
        <w:rPr>
          <w:rFonts w:ascii="GHEA Grapalat" w:eastAsia="Times New Roman" w:hAnsi="GHEA Grapalat" w:cs="Sylfaen"/>
          <w:sz w:val="20"/>
          <w:szCs w:val="20"/>
          <w:lang w:val="af-ZA"/>
        </w:rPr>
        <w:t>չափաբաժնի</w:t>
      </w:r>
      <w:r w:rsidRPr="000036EF">
        <w:rPr>
          <w:rFonts w:ascii="GHEA Grapalat" w:eastAsia="Times New Roman" w:hAnsi="GHEA Grapalat" w:cs="Times New Roman"/>
          <w:sz w:val="20"/>
          <w:szCs w:val="20"/>
          <w:lang w:val="hy-AM"/>
        </w:rPr>
        <w:t xml:space="preserve">, </w:t>
      </w:r>
      <w:r w:rsidRPr="000036EF">
        <w:rPr>
          <w:rFonts w:ascii="GHEA Grapalat" w:eastAsia="Times New Roman" w:hAnsi="GHEA Grapalat" w:cs="Sylfaen"/>
          <w:sz w:val="20"/>
          <w:szCs w:val="20"/>
          <w:lang w:val="af-ZA"/>
        </w:rPr>
        <w:t>այնպես</w:t>
      </w:r>
      <w:r w:rsidRPr="000036EF">
        <w:rPr>
          <w:rFonts w:ascii="GHEA Grapalat" w:eastAsia="Times New Roman" w:hAnsi="GHEA Grapalat" w:cs="Times New Roman"/>
          <w:sz w:val="20"/>
          <w:szCs w:val="20"/>
          <w:lang w:val="hy-AM"/>
        </w:rPr>
        <w:t xml:space="preserve"> </w:t>
      </w:r>
      <w:r w:rsidRPr="000036EF">
        <w:rPr>
          <w:rFonts w:ascii="GHEA Grapalat" w:eastAsia="Times New Roman" w:hAnsi="GHEA Grapalat" w:cs="Sylfaen"/>
          <w:sz w:val="20"/>
          <w:szCs w:val="20"/>
          <w:lang w:val="af-ZA"/>
        </w:rPr>
        <w:t>էլ</w:t>
      </w:r>
      <w:r w:rsidRPr="000036EF">
        <w:rPr>
          <w:rFonts w:ascii="GHEA Grapalat" w:eastAsia="Times New Roman" w:hAnsi="GHEA Grapalat" w:cs="Times New Roman"/>
          <w:sz w:val="20"/>
          <w:szCs w:val="20"/>
          <w:lang w:val="hy-AM"/>
        </w:rPr>
        <w:t xml:space="preserve"> </w:t>
      </w:r>
      <w:r w:rsidRPr="000036EF">
        <w:rPr>
          <w:rFonts w:ascii="GHEA Grapalat" w:eastAsia="Times New Roman" w:hAnsi="GHEA Grapalat" w:cs="Sylfaen"/>
          <w:sz w:val="20"/>
          <w:szCs w:val="20"/>
          <w:lang w:val="af-ZA"/>
        </w:rPr>
        <w:t>մի</w:t>
      </w:r>
      <w:r w:rsidRPr="000036EF">
        <w:rPr>
          <w:rFonts w:ascii="GHEA Grapalat" w:eastAsia="Times New Roman" w:hAnsi="GHEA Grapalat" w:cs="Times New Roman"/>
          <w:sz w:val="20"/>
          <w:szCs w:val="20"/>
          <w:lang w:val="hy-AM"/>
        </w:rPr>
        <w:t xml:space="preserve"> </w:t>
      </w:r>
      <w:r w:rsidRPr="000036EF">
        <w:rPr>
          <w:rFonts w:ascii="GHEA Grapalat" w:eastAsia="Times New Roman" w:hAnsi="GHEA Grapalat" w:cs="Sylfaen"/>
          <w:sz w:val="20"/>
          <w:szCs w:val="20"/>
          <w:lang w:val="af-ZA"/>
        </w:rPr>
        <w:t>քանի</w:t>
      </w:r>
      <w:r w:rsidRPr="000036EF">
        <w:rPr>
          <w:rFonts w:ascii="GHEA Grapalat" w:eastAsia="Times New Roman" w:hAnsi="GHEA Grapalat" w:cs="Times New Roman"/>
          <w:sz w:val="20"/>
          <w:szCs w:val="20"/>
          <w:lang w:val="hy-AM"/>
        </w:rPr>
        <w:t xml:space="preserve"> </w:t>
      </w:r>
      <w:r w:rsidRPr="000036EF">
        <w:rPr>
          <w:rFonts w:ascii="GHEA Grapalat" w:eastAsia="Times New Roman" w:hAnsi="GHEA Grapalat" w:cs="Sylfaen"/>
          <w:sz w:val="20"/>
          <w:szCs w:val="20"/>
          <w:lang w:val="af-ZA"/>
        </w:rPr>
        <w:t>կամ</w:t>
      </w:r>
      <w:r w:rsidRPr="000036EF">
        <w:rPr>
          <w:rFonts w:ascii="GHEA Grapalat" w:eastAsia="Times New Roman" w:hAnsi="GHEA Grapalat" w:cs="Times New Roman"/>
          <w:sz w:val="20"/>
          <w:szCs w:val="20"/>
          <w:lang w:val="hy-AM"/>
        </w:rPr>
        <w:t xml:space="preserve"> </w:t>
      </w:r>
      <w:r w:rsidRPr="000036EF">
        <w:rPr>
          <w:rFonts w:ascii="GHEA Grapalat" w:eastAsia="Times New Roman" w:hAnsi="GHEA Grapalat" w:cs="Sylfaen"/>
          <w:sz w:val="20"/>
          <w:szCs w:val="20"/>
          <w:lang w:val="af-ZA"/>
        </w:rPr>
        <w:t>բոլոր</w:t>
      </w:r>
      <w:r w:rsidRPr="000036EF">
        <w:rPr>
          <w:rFonts w:ascii="GHEA Grapalat" w:eastAsia="Times New Roman" w:hAnsi="GHEA Grapalat" w:cs="Times New Roman"/>
          <w:sz w:val="20"/>
          <w:szCs w:val="20"/>
          <w:lang w:val="hy-AM"/>
        </w:rPr>
        <w:t xml:space="preserve"> </w:t>
      </w:r>
      <w:r w:rsidRPr="000036EF">
        <w:rPr>
          <w:rFonts w:ascii="GHEA Grapalat" w:eastAsia="Times New Roman" w:hAnsi="GHEA Grapalat" w:cs="Sylfaen"/>
          <w:sz w:val="20"/>
          <w:szCs w:val="20"/>
          <w:lang w:val="af-ZA"/>
        </w:rPr>
        <w:t>չափաբաժինների</w:t>
      </w:r>
      <w:r w:rsidRPr="000036EF">
        <w:rPr>
          <w:rFonts w:ascii="GHEA Grapalat" w:eastAsia="Times New Roman" w:hAnsi="GHEA Grapalat" w:cs="Times New Roman"/>
          <w:sz w:val="20"/>
          <w:szCs w:val="20"/>
          <w:lang w:val="hy-AM"/>
        </w:rPr>
        <w:t xml:space="preserve"> </w:t>
      </w:r>
      <w:r w:rsidRPr="000036EF">
        <w:rPr>
          <w:rFonts w:ascii="GHEA Grapalat" w:eastAsia="Times New Roman" w:hAnsi="GHEA Grapalat" w:cs="Sylfaen"/>
          <w:sz w:val="20"/>
          <w:szCs w:val="20"/>
          <w:lang w:val="af-ZA"/>
        </w:rPr>
        <w:t>համար</w:t>
      </w:r>
      <w:r w:rsidRPr="000036EF">
        <w:rPr>
          <w:rFonts w:ascii="GHEA Grapalat" w:eastAsia="Times New Roman" w:hAnsi="GHEA Grapalat" w:cs="Sylfaen"/>
          <w:sz w:val="20"/>
          <w:szCs w:val="24"/>
          <w:lang w:val="hy-AM"/>
        </w:rPr>
        <w:t xml:space="preserve">։  </w:t>
      </w:r>
    </w:p>
    <w:p w14:paraId="41E66E4C" w14:textId="77777777" w:rsidR="000036EF" w:rsidRPr="000036EF" w:rsidRDefault="000036EF" w:rsidP="000036EF">
      <w:pPr>
        <w:spacing w:after="0" w:line="240" w:lineRule="auto"/>
        <w:ind w:firstLine="567"/>
        <w:jc w:val="both"/>
        <w:rPr>
          <w:rFonts w:ascii="GHEA Grapalat" w:eastAsia="Times New Roman" w:hAnsi="GHEA Grapalat" w:cs="Sylfaen"/>
          <w:sz w:val="20"/>
          <w:szCs w:val="24"/>
          <w:lang w:val="hy-AM"/>
        </w:rPr>
      </w:pPr>
      <w:r w:rsidRPr="000036EF">
        <w:rPr>
          <w:rFonts w:ascii="GHEA Grapalat" w:eastAsia="Times New Roman" w:hAnsi="GHEA Grapalat" w:cs="Sylfaen"/>
          <w:sz w:val="20"/>
          <w:szCs w:val="24"/>
          <w:lang w:val="hy-AM"/>
        </w:rPr>
        <w:t>Հայտը ներկայացվում է մինչև դրա համար սույն հրավերով սահմանված ժամկետի ավարտը։</w:t>
      </w:r>
    </w:p>
    <w:p w14:paraId="40222C8E" w14:textId="77777777" w:rsidR="000036EF" w:rsidRPr="000036EF" w:rsidRDefault="000036EF" w:rsidP="000036EF">
      <w:pPr>
        <w:spacing w:after="0" w:line="240" w:lineRule="auto"/>
        <w:ind w:firstLine="567"/>
        <w:jc w:val="both"/>
        <w:rPr>
          <w:rFonts w:ascii="GHEA Grapalat" w:eastAsia="Times New Roman" w:hAnsi="GHEA Grapalat" w:cs="Sylfaen"/>
          <w:sz w:val="20"/>
          <w:szCs w:val="24"/>
          <w:lang w:val="hy-AM"/>
        </w:rPr>
      </w:pPr>
      <w:r w:rsidRPr="000036EF">
        <w:rPr>
          <w:rFonts w:ascii="GHEA Grapalat" w:eastAsia="Times New Roman" w:hAnsi="GHEA Grapalat" w:cs="Sylfaen"/>
          <w:sz w:val="20"/>
          <w:szCs w:val="24"/>
          <w:lang w:val="hy-AM"/>
        </w:rPr>
        <w:t>Հայտի պատրաստման կարգը նկարագրված է սույն հրավերի 2-րդ մասում` բաց մրցույթի հայտերը պատրաստելու հրահանգում։</w:t>
      </w:r>
    </w:p>
    <w:p w14:paraId="7A142058" w14:textId="5852E0DA" w:rsidR="000036EF" w:rsidRPr="000036EF" w:rsidRDefault="000036EF" w:rsidP="000036EF">
      <w:pPr>
        <w:spacing w:after="0" w:line="240" w:lineRule="auto"/>
        <w:ind w:firstLine="567"/>
        <w:jc w:val="both"/>
        <w:rPr>
          <w:rFonts w:ascii="GHEA Grapalat" w:eastAsia="Times New Roman" w:hAnsi="GHEA Grapalat" w:cs="Sylfaen"/>
          <w:sz w:val="20"/>
          <w:szCs w:val="24"/>
          <w:lang w:val="hy-AM"/>
        </w:rPr>
      </w:pPr>
      <w:r w:rsidRPr="000036EF">
        <w:rPr>
          <w:rFonts w:ascii="GHEA Grapalat" w:eastAsia="Times New Roman" w:hAnsi="GHEA Grapalat" w:cs="Sylfaen"/>
          <w:sz w:val="20"/>
          <w:szCs w:val="24"/>
          <w:lang w:val="hy-AM"/>
        </w:rPr>
        <w:t xml:space="preserve">4.2  Ընթացակարգի հայտերն անհրաժեշտ է ներկայացնել </w:t>
      </w:r>
      <w:r w:rsidRPr="000036EF">
        <w:rPr>
          <w:rFonts w:ascii="GHEA Grapalat" w:eastAsia="Times New Roman" w:hAnsi="GHEA Grapalat" w:cs="Sylfaen"/>
          <w:sz w:val="20"/>
          <w:szCs w:val="20"/>
          <w:lang w:val="af-ZA"/>
        </w:rPr>
        <w:t>հանձնաժողովին</w:t>
      </w:r>
      <w:r w:rsidRPr="000036EF">
        <w:rPr>
          <w:rFonts w:ascii="GHEA Grapalat" w:eastAsia="Times New Roman" w:hAnsi="GHEA Grapalat" w:cs="Sylfaen"/>
          <w:sz w:val="20"/>
          <w:szCs w:val="24"/>
          <w:lang w:val="hy-AM"/>
        </w:rPr>
        <w:t xml:space="preserve"> ոչ ուշ, քան սույն ընթացակարգի հայտարարությունը և հրավերը տեղեկագրում հրապարակվելու օրվանից հաշված</w:t>
      </w:r>
      <w:r w:rsidR="000B6642">
        <w:rPr>
          <w:rFonts w:ascii="GHEA Grapalat" w:eastAsia="Times New Roman" w:hAnsi="GHEA Grapalat" w:cs="Sylfaen"/>
          <w:sz w:val="20"/>
          <w:szCs w:val="24"/>
          <w:lang w:val="hy-AM"/>
        </w:rPr>
        <w:t xml:space="preserve"> 15-</w:t>
      </w:r>
      <w:r w:rsidRPr="000036EF">
        <w:rPr>
          <w:rFonts w:ascii="GHEA Grapalat" w:eastAsia="Times New Roman" w:hAnsi="GHEA Grapalat" w:cs="Sylfaen"/>
          <w:sz w:val="20"/>
          <w:szCs w:val="24"/>
          <w:lang w:val="hy-AM"/>
        </w:rPr>
        <w:t>րդ օրվա ժամը</w:t>
      </w:r>
      <w:r w:rsidR="000B6642">
        <w:rPr>
          <w:rFonts w:ascii="GHEA Grapalat" w:eastAsia="Times New Roman" w:hAnsi="GHEA Grapalat" w:cs="Sylfaen"/>
          <w:sz w:val="20"/>
          <w:szCs w:val="24"/>
          <w:lang w:val="hy-AM"/>
        </w:rPr>
        <w:t xml:space="preserve"> 15</w:t>
      </w:r>
      <w:r w:rsidR="000B6642" w:rsidRPr="000B6642">
        <w:rPr>
          <w:rFonts w:ascii="GHEA Grapalat" w:eastAsia="Times New Roman" w:hAnsi="GHEA Grapalat" w:cs="Sylfaen"/>
          <w:sz w:val="20"/>
          <w:szCs w:val="24"/>
          <w:lang w:val="hy-AM"/>
        </w:rPr>
        <w:t>:00</w:t>
      </w:r>
      <w:r w:rsidRPr="000036EF">
        <w:rPr>
          <w:rFonts w:ascii="GHEA Grapalat" w:eastAsia="Times New Roman" w:hAnsi="GHEA Grapalat" w:cs="Sylfaen"/>
          <w:sz w:val="20"/>
          <w:szCs w:val="24"/>
          <w:lang w:val="hy-AM"/>
        </w:rPr>
        <w:t xml:space="preserve">-ն, </w:t>
      </w:r>
      <w:r w:rsidR="000B6642">
        <w:rPr>
          <w:rFonts w:ascii="GHEA Grapalat" w:eastAsia="Times New Roman" w:hAnsi="GHEA Grapalat" w:cs="Sylfaen"/>
          <w:sz w:val="20"/>
          <w:szCs w:val="24"/>
          <w:lang w:val="hy-AM"/>
        </w:rPr>
        <w:t>Կոտայքի  մարզ  Մեղրաձոր  համայնք գ</w:t>
      </w:r>
      <w:r w:rsidR="000B6642" w:rsidRPr="000B6642">
        <w:rPr>
          <w:rFonts w:ascii="GHEA Grapalat" w:eastAsia="Times New Roman" w:hAnsi="GHEA Grapalat" w:cs="Sylfaen"/>
          <w:sz w:val="20"/>
          <w:szCs w:val="24"/>
          <w:lang w:val="hy-AM"/>
        </w:rPr>
        <w:t xml:space="preserve">. </w:t>
      </w:r>
      <w:r w:rsidR="000B6642">
        <w:rPr>
          <w:rFonts w:ascii="GHEA Grapalat" w:eastAsia="Times New Roman" w:hAnsi="GHEA Grapalat" w:cs="Sylfaen"/>
          <w:sz w:val="20"/>
          <w:szCs w:val="24"/>
          <w:lang w:val="hy-AM"/>
        </w:rPr>
        <w:t>Մեղրաձոր 7փողոց 2 շենք</w:t>
      </w:r>
      <w:r w:rsidRPr="000036EF">
        <w:rPr>
          <w:rFonts w:ascii="GHEA Grapalat" w:eastAsia="Times New Roman" w:hAnsi="GHEA Grapalat" w:cs="Sylfaen"/>
          <w:sz w:val="20"/>
          <w:szCs w:val="24"/>
          <w:lang w:val="hy-AM"/>
        </w:rPr>
        <w:t xml:space="preserve"> հասցեով:</w:t>
      </w:r>
    </w:p>
    <w:p w14:paraId="7129CB39" w14:textId="67485F1A" w:rsidR="000036EF" w:rsidRPr="000036EF" w:rsidRDefault="000036EF" w:rsidP="000036EF">
      <w:pPr>
        <w:spacing w:after="0" w:line="240" w:lineRule="auto"/>
        <w:ind w:firstLine="567"/>
        <w:jc w:val="both"/>
        <w:rPr>
          <w:rFonts w:ascii="GHEA Grapalat" w:eastAsia="Times New Roman" w:hAnsi="GHEA Grapalat" w:cs="Sylfaen"/>
          <w:sz w:val="20"/>
          <w:szCs w:val="24"/>
          <w:lang w:val="hy-AM"/>
        </w:rPr>
      </w:pPr>
      <w:r w:rsidRPr="000036EF">
        <w:rPr>
          <w:rFonts w:ascii="GHEA Grapalat" w:eastAsia="Times New Roman" w:hAnsi="GHEA Grapalat" w:cs="Sylfaen"/>
          <w:sz w:val="20"/>
          <w:szCs w:val="24"/>
          <w:lang w:val="hy-AM"/>
        </w:rPr>
        <w:lastRenderedPageBreak/>
        <w:t xml:space="preserve">Ընթացակարգի հայտերը ստանում և հայտերի գրանցամատյանում գրանցում է հանձնաժողովի քարտուղար </w:t>
      </w:r>
      <w:r w:rsidR="003C70EA" w:rsidRPr="003C70EA">
        <w:rPr>
          <w:rFonts w:ascii="GHEA Grapalat" w:eastAsia="Times New Roman" w:hAnsi="GHEA Grapalat" w:cs="Times New Roman"/>
          <w:sz w:val="20"/>
          <w:szCs w:val="20"/>
          <w:lang w:val="hy-AM"/>
        </w:rPr>
        <w:t>Աշխեն Սուքիասյան</w:t>
      </w:r>
      <w:r w:rsidR="000B6642">
        <w:rPr>
          <w:rFonts w:ascii="GHEA Grapalat" w:eastAsia="Times New Roman" w:hAnsi="GHEA Grapalat" w:cs="Times New Roman"/>
          <w:sz w:val="20"/>
          <w:szCs w:val="20"/>
          <w:lang w:val="hy-AM"/>
        </w:rPr>
        <w:t>ին</w:t>
      </w:r>
      <w:r w:rsidRPr="000036EF">
        <w:rPr>
          <w:rFonts w:ascii="GHEA Grapalat" w:eastAsia="Times New Roman" w:hAnsi="GHEA Grapalat" w:cs="Sylfaen"/>
          <w:sz w:val="20"/>
          <w:szCs w:val="20"/>
          <w:lang w:val="hy-AM"/>
        </w:rPr>
        <w:t>։ Հայտերը</w:t>
      </w:r>
      <w:r w:rsidRPr="000036EF">
        <w:rPr>
          <w:rFonts w:ascii="GHEA Grapalat" w:eastAsia="Times New Roman" w:hAnsi="GHEA Grapalat" w:cs="Sylfaen"/>
          <w:sz w:val="20"/>
          <w:szCs w:val="24"/>
          <w:lang w:val="hy-AM"/>
        </w:rPr>
        <w:t xml:space="preserve">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6B664244" w14:textId="77777777" w:rsidR="000036EF" w:rsidRPr="000036EF" w:rsidRDefault="000036EF" w:rsidP="000B6642">
      <w:pPr>
        <w:spacing w:after="0" w:line="240" w:lineRule="auto"/>
        <w:jc w:val="both"/>
        <w:rPr>
          <w:rFonts w:ascii="GHEA Grapalat" w:eastAsia="Times New Roman" w:hAnsi="GHEA Grapalat" w:cs="Sylfaen"/>
          <w:sz w:val="20"/>
          <w:szCs w:val="24"/>
          <w:lang w:val="hy-AM"/>
        </w:rPr>
      </w:pPr>
      <w:r w:rsidRPr="000036EF">
        <w:rPr>
          <w:rFonts w:ascii="GHEA Grapalat" w:eastAsia="Times New Roman" w:hAnsi="GHEA Grapalat" w:cs="Sylfaen"/>
          <w:sz w:val="20"/>
          <w:szCs w:val="24"/>
          <w:lang w:val="hy-AM"/>
        </w:rPr>
        <w:t>4.3 Մասնակիցը հայտով ներկայացնում է`</w:t>
      </w:r>
    </w:p>
    <w:p w14:paraId="4D090E95" w14:textId="77777777" w:rsidR="000036EF" w:rsidRPr="000036EF" w:rsidRDefault="000036EF" w:rsidP="000036EF">
      <w:pPr>
        <w:spacing w:after="0" w:line="240" w:lineRule="auto"/>
        <w:ind w:firstLine="567"/>
        <w:jc w:val="both"/>
        <w:rPr>
          <w:rFonts w:ascii="GHEA Grapalat" w:eastAsia="Times New Roman" w:hAnsi="GHEA Grapalat" w:cs="Sylfaen"/>
          <w:sz w:val="20"/>
          <w:szCs w:val="24"/>
          <w:lang w:val="hy-AM"/>
        </w:rPr>
      </w:pPr>
      <w:bookmarkStart w:id="3" w:name="_Hlk9261647"/>
      <w:r w:rsidRPr="000036EF">
        <w:rPr>
          <w:rFonts w:ascii="GHEA Grapalat" w:eastAsia="Times New Roman" w:hAnsi="GHEA Grapalat" w:cs="Sylfaen"/>
          <w:sz w:val="20"/>
          <w:szCs w:val="24"/>
          <w:lang w:val="hy-AM"/>
        </w:rPr>
        <w:t>1) իր կողմից հաստատված՝ սույն հրավերի 2-րդ մասի 2.1 կետով նախատեսված դիմում-հայտարարություն`</w:t>
      </w:r>
      <w:r w:rsidRPr="000036EF">
        <w:rPr>
          <w:rFonts w:ascii="GHEA Grapalat" w:eastAsia="Times New Roman" w:hAnsi="GHEA Grapalat" w:cs="Sylfaen"/>
          <w:sz w:val="20"/>
          <w:szCs w:val="20"/>
          <w:lang w:val="hy-AM"/>
        </w:rPr>
        <w:t xml:space="preserve"> նշելով էլեկտրոնային փոստի հասցեն, հարկ վճարողի հաշվառման համարը, գործունեության հասցեն և հեռախոսահամարը</w:t>
      </w:r>
      <w:r w:rsidRPr="000036EF">
        <w:rPr>
          <w:rFonts w:ascii="GHEA Grapalat" w:eastAsia="Times New Roman" w:hAnsi="GHEA Grapalat" w:cs="Sylfaen"/>
          <w:sz w:val="20"/>
          <w:szCs w:val="24"/>
          <w:lang w:val="hy-AM"/>
        </w:rPr>
        <w:t>, որը ներառում է`</w:t>
      </w:r>
    </w:p>
    <w:p w14:paraId="6F8148E9" w14:textId="77777777" w:rsidR="000036EF" w:rsidRPr="000036EF" w:rsidRDefault="000036EF" w:rsidP="000036EF">
      <w:pPr>
        <w:spacing w:after="0" w:line="240" w:lineRule="auto"/>
        <w:ind w:firstLine="567"/>
        <w:jc w:val="both"/>
        <w:rPr>
          <w:rFonts w:ascii="GHEA Grapalat" w:eastAsia="Times New Roman" w:hAnsi="GHEA Grapalat" w:cs="Sylfaen"/>
          <w:sz w:val="20"/>
          <w:szCs w:val="24"/>
          <w:lang w:val="hy-AM"/>
        </w:rPr>
      </w:pPr>
      <w:r w:rsidRPr="000036EF">
        <w:rPr>
          <w:rFonts w:ascii="GHEA Grapalat" w:eastAsia="Times New Roman" w:hAnsi="GHEA Grapalat" w:cs="Sylfaen"/>
          <w:sz w:val="20"/>
          <w:szCs w:val="24"/>
          <w:lang w:val="hy-AM"/>
        </w:rPr>
        <w:t>ա) հավաստում սույն հրավերով սահմանված մասնակ</w:t>
      </w:r>
      <w:r w:rsidRPr="000036EF">
        <w:rPr>
          <w:rFonts w:ascii="GHEA Grapalat" w:eastAsia="Times New Roman" w:hAnsi="GHEA Grapalat" w:cs="Sylfaen"/>
          <w:sz w:val="20"/>
          <w:szCs w:val="24"/>
          <w:lang w:val="hy-AM"/>
        </w:rPr>
        <w:softHyphen/>
        <w:t>ցության իրավունքի պահանջներին իր տվյալների համապատասխանության մասին.</w:t>
      </w:r>
    </w:p>
    <w:p w14:paraId="4DD70A3B" w14:textId="77777777" w:rsidR="000036EF" w:rsidRPr="000036EF" w:rsidRDefault="000036EF" w:rsidP="000036EF">
      <w:pPr>
        <w:shd w:val="clear" w:color="auto" w:fill="FFFFFF"/>
        <w:spacing w:after="0" w:line="240" w:lineRule="auto"/>
        <w:ind w:firstLine="567"/>
        <w:jc w:val="both"/>
        <w:rPr>
          <w:rFonts w:ascii="GHEA Grapalat" w:eastAsia="Times New Roman" w:hAnsi="GHEA Grapalat" w:cs="Sylfaen"/>
          <w:sz w:val="20"/>
          <w:szCs w:val="24"/>
          <w:lang w:val="hy-AM"/>
        </w:rPr>
      </w:pPr>
      <w:r w:rsidRPr="000036EF">
        <w:rPr>
          <w:rFonts w:ascii="GHEA Grapalat" w:eastAsia="Times New Roman" w:hAnsi="GHEA Grapalat" w:cs="Sylfaen"/>
          <w:sz w:val="20"/>
          <w:szCs w:val="24"/>
          <w:lang w:val="hy-AM"/>
        </w:rPr>
        <w:t>բ)</w:t>
      </w:r>
      <w:r w:rsidRPr="000036EF">
        <w:rPr>
          <w:rFonts w:ascii="GHEA Grapalat" w:eastAsia="Times New Roman" w:hAnsi="GHEA Grapalat" w:cs="Sylfaen"/>
          <w:sz w:val="24"/>
          <w:szCs w:val="24"/>
          <w:lang w:val="hy-AM"/>
        </w:rPr>
        <w:t xml:space="preserve"> </w:t>
      </w:r>
      <w:r w:rsidRPr="000036EF">
        <w:rPr>
          <w:rFonts w:ascii="GHEA Grapalat" w:eastAsia="Times New Roman" w:hAnsi="GHEA Grapalat" w:cs="Sylfaen"/>
          <w:sz w:val="20"/>
          <w:szCs w:val="24"/>
          <w:lang w:val="hy-AM"/>
        </w:rPr>
        <w:t xml:space="preserve">հավաստում՝ ընտրված մասնակից ճանաչվելու դեպքում, սույն հրավերի 1-ին մասի 2.4 կետով սահմանված կարգով և ժամկետում, ներկայացրած գնային առաջարկի չափով որակավորման ապահովում ներկայացնելու պարտավորության մասին. </w:t>
      </w:r>
    </w:p>
    <w:p w14:paraId="4DB04F60" w14:textId="77777777" w:rsidR="000036EF" w:rsidRPr="000036EF" w:rsidRDefault="000036EF" w:rsidP="000036EF">
      <w:pPr>
        <w:spacing w:after="0" w:line="240" w:lineRule="auto"/>
        <w:ind w:firstLine="567"/>
        <w:jc w:val="both"/>
        <w:rPr>
          <w:rFonts w:ascii="GHEA Grapalat" w:eastAsia="Times New Roman" w:hAnsi="GHEA Grapalat" w:cs="Sylfaen"/>
          <w:sz w:val="20"/>
          <w:szCs w:val="24"/>
          <w:lang w:val="hy-AM"/>
        </w:rPr>
      </w:pPr>
      <w:r w:rsidRPr="000036EF">
        <w:rPr>
          <w:rFonts w:ascii="GHEA Grapalat" w:eastAsia="Times New Roman" w:hAnsi="GHEA Grapalat" w:cs="Sylfaen"/>
          <w:sz w:val="20"/>
          <w:szCs w:val="24"/>
          <w:lang w:val="hy-AM"/>
        </w:rPr>
        <w:t xml:space="preserve">գ) հայտարարություն սույն ընթացակարգի շրջանակում գերիշխող դիրքի չարաշահման և հակամրցակցային համաձայնության բացակայության մասին. </w:t>
      </w:r>
    </w:p>
    <w:p w14:paraId="7FE1FCD3" w14:textId="77777777" w:rsidR="000036EF" w:rsidRPr="000036EF" w:rsidRDefault="000036EF" w:rsidP="000036EF">
      <w:pPr>
        <w:spacing w:after="0" w:line="240" w:lineRule="auto"/>
        <w:ind w:firstLine="567"/>
        <w:jc w:val="both"/>
        <w:rPr>
          <w:rFonts w:ascii="GHEA Grapalat" w:eastAsia="Times New Roman" w:hAnsi="GHEA Grapalat" w:cs="Sylfaen"/>
          <w:sz w:val="20"/>
          <w:szCs w:val="24"/>
          <w:lang w:val="hy-AM"/>
        </w:rPr>
      </w:pPr>
      <w:bookmarkStart w:id="4" w:name="_Hlk9261892"/>
      <w:bookmarkEnd w:id="3"/>
      <w:r w:rsidRPr="000036EF">
        <w:rPr>
          <w:rFonts w:ascii="GHEA Grapalat" w:eastAsia="Times New Roman" w:hAnsi="GHEA Grapalat" w:cs="Sylfaen"/>
          <w:sz w:val="20"/>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1BAD1A86" w14:textId="77777777" w:rsidR="000036EF" w:rsidRPr="000036EF" w:rsidRDefault="000036EF" w:rsidP="000036EF">
      <w:pPr>
        <w:spacing w:after="0" w:line="240" w:lineRule="auto"/>
        <w:ind w:firstLine="630"/>
        <w:jc w:val="both"/>
        <w:rPr>
          <w:rFonts w:ascii="GHEA Grapalat" w:eastAsia="Times New Roman" w:hAnsi="GHEA Grapalat" w:cs="Sylfaen"/>
          <w:szCs w:val="24"/>
          <w:lang w:val="hy-AM" w:eastAsia="ru-RU"/>
        </w:rPr>
      </w:pPr>
      <w:r w:rsidRPr="000036EF">
        <w:rPr>
          <w:rFonts w:ascii="GHEA Grapalat" w:eastAsia="Times New Roman" w:hAnsi="GHEA Grapalat" w:cs="Times New Roman"/>
          <w:sz w:val="20"/>
          <w:szCs w:val="20"/>
          <w:lang w:val="hy-AM" w:eastAsia="ru-RU"/>
        </w:rPr>
        <w:t xml:space="preserve">ե) </w:t>
      </w:r>
      <w:r w:rsidRPr="000036EF">
        <w:rPr>
          <w:rFonts w:ascii="GHEA Grapalat" w:eastAsia="Times New Roman" w:hAnsi="GHEA Grapalat" w:cs="Sylfaen"/>
          <w:sz w:val="20"/>
          <w:szCs w:val="20"/>
          <w:lang w:val="hy-AM" w:eastAsia="ru-RU"/>
        </w:rPr>
        <w:t>այն ֆիզիկական անձի (անձանց) տվյալները, ով ուղղակի կամ անուղղակի ունի մասնակցի կանոնադրական կապիտալում քվեարկող բաժնետոմսերի (բաժնեմասերի, փայերի) ավել քան տաս տոկոսը, ներառյալ ըստ ներկայացնողի բաժնետոմսերը, կամ այն անձի (անձանց) տվյալները, ով իրավունք ունի նանակելու կամ ազատելու մասնակցի գործադիր մարմնի անդամներին, կամ ստանում է մասնակցի կողմից իրականացվող ձեռնարկատիրական կամ այլ գործունեության արդյունքում ստացված շահույթի տասնհինգ տոկոսից ավելին: Սույն ենթակետում նշված անձանց բացակայության դեպքում ներկայացվում է գործադիր մարմնի ղեկավարի և անդամների տվյալները</w:t>
      </w:r>
      <w:r w:rsidRPr="000036EF">
        <w:rPr>
          <w:rFonts w:ascii="GHEA Grapalat" w:eastAsia="Times New Roman" w:hAnsi="GHEA Grapalat" w:cs="Times New Roman"/>
          <w:sz w:val="20"/>
          <w:szCs w:val="20"/>
          <w:lang w:val="hy-AM" w:eastAsia="ru-RU"/>
        </w:rPr>
        <w:t xml:space="preserve">: Ընդ որում </w:t>
      </w:r>
      <w:r w:rsidRPr="000036EF">
        <w:rPr>
          <w:rFonts w:ascii="GHEA Grapalat" w:eastAsia="Times New Roman" w:hAnsi="GHEA Grapalat" w:cs="Sylfaen"/>
          <w:sz w:val="20"/>
          <w:szCs w:val="20"/>
          <w:lang w:val="hy-AM" w:eastAsia="ru-RU"/>
        </w:rPr>
        <w:t>եթե մասնակիցը հայտարարվում է ըտրված մասնակից, ապա սույն պարբերությամբ նախատեսված տեղեկատվությունը,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Pr="000036EF">
        <w:rPr>
          <w:rFonts w:ascii="GHEA Grapalat" w:eastAsia="Times New Roman" w:hAnsi="GHEA Grapalat" w:cs="Sylfaen"/>
          <w:szCs w:val="24"/>
          <w:lang w:val="hy-AM" w:eastAsia="ru-RU"/>
        </w:rPr>
        <w:t xml:space="preserve"> </w:t>
      </w:r>
    </w:p>
    <w:bookmarkEnd w:id="4"/>
    <w:p w14:paraId="5ADF417F" w14:textId="77777777" w:rsidR="000036EF" w:rsidRPr="000036EF" w:rsidRDefault="000036EF" w:rsidP="000036EF">
      <w:pPr>
        <w:spacing w:after="0" w:line="240" w:lineRule="auto"/>
        <w:ind w:firstLine="709"/>
        <w:jc w:val="both"/>
        <w:rPr>
          <w:rFonts w:ascii="GHEA Grapalat" w:eastAsia="Times New Roman" w:hAnsi="GHEA Grapalat" w:cs="Sylfaen"/>
          <w:sz w:val="20"/>
          <w:szCs w:val="24"/>
          <w:lang w:val="hy-AM"/>
        </w:rPr>
      </w:pPr>
      <w:r w:rsidRPr="000036EF">
        <w:rPr>
          <w:rFonts w:ascii="GHEA Grapalat" w:eastAsia="Times New Roman" w:hAnsi="GHEA Grapalat" w:cs="Sylfaen"/>
          <w:sz w:val="20"/>
          <w:szCs w:val="24"/>
          <w:lang w:val="hy-AM"/>
        </w:rPr>
        <w:t>2) իր կողմից հաստատված գնային առաջարկ</w:t>
      </w:r>
    </w:p>
    <w:p w14:paraId="41E09588" w14:textId="77777777" w:rsidR="000036EF" w:rsidRPr="000036EF" w:rsidRDefault="000036EF" w:rsidP="000036EF">
      <w:pPr>
        <w:spacing w:after="0" w:line="240" w:lineRule="auto"/>
        <w:ind w:firstLine="567"/>
        <w:jc w:val="both"/>
        <w:rPr>
          <w:rFonts w:ascii="GHEA Grapalat" w:eastAsia="Times New Roman" w:hAnsi="GHEA Grapalat" w:cs="Sylfaen"/>
          <w:color w:val="FFFFFF"/>
          <w:sz w:val="20"/>
          <w:szCs w:val="24"/>
          <w:lang w:val="hy-AM"/>
        </w:rPr>
      </w:pPr>
      <w:r w:rsidRPr="000036EF">
        <w:rPr>
          <w:rFonts w:ascii="GHEA Grapalat" w:eastAsia="Times New Roman" w:hAnsi="GHEA Grapalat" w:cs="Sylfaen"/>
          <w:sz w:val="20"/>
          <w:szCs w:val="24"/>
          <w:lang w:val="hy-AM"/>
        </w:rPr>
        <w:t xml:space="preserve">  3) հայտի ապահովում կանխիկ փողի կամ բանկային երաշխիքի ձևով:</w:t>
      </w:r>
      <w:r w:rsidRPr="000036EF" w:rsidDel="00B61894">
        <w:rPr>
          <w:rFonts w:ascii="GHEA Grapalat" w:eastAsia="Times New Roman" w:hAnsi="GHEA Grapalat" w:cs="Sylfaen"/>
          <w:sz w:val="20"/>
          <w:szCs w:val="24"/>
          <w:lang w:val="hy-AM"/>
        </w:rPr>
        <w:t xml:space="preserve"> </w:t>
      </w:r>
      <w:r w:rsidRPr="000036EF">
        <w:rPr>
          <w:rFonts w:ascii="GHEA Grapalat" w:eastAsia="Times New Roman" w:hAnsi="GHEA Grapalat" w:cs="Sylfaen"/>
          <w:sz w:val="20"/>
          <w:szCs w:val="24"/>
          <w:vertAlign w:val="superscript"/>
          <w:lang w:val="hy-AM"/>
        </w:rPr>
        <w:t>7</w:t>
      </w:r>
      <w:r w:rsidRPr="000036EF">
        <w:rPr>
          <w:rFonts w:ascii="GHEA Grapalat" w:eastAsia="Times New Roman" w:hAnsi="GHEA Grapalat" w:cs="Times New Roman"/>
          <w:color w:val="FFFFFF"/>
          <w:sz w:val="20"/>
          <w:szCs w:val="24"/>
          <w:vertAlign w:val="superscript"/>
          <w:lang w:val="hy-AM"/>
        </w:rPr>
        <w:footnoteReference w:id="4"/>
      </w:r>
    </w:p>
    <w:p w14:paraId="5FD54790" w14:textId="77777777" w:rsidR="000036EF" w:rsidRPr="000036EF" w:rsidRDefault="000036EF" w:rsidP="000036EF">
      <w:pPr>
        <w:spacing w:after="0" w:line="240" w:lineRule="auto"/>
        <w:ind w:firstLine="709"/>
        <w:jc w:val="both"/>
        <w:rPr>
          <w:rFonts w:ascii="GHEA Grapalat" w:eastAsia="Times New Roman" w:hAnsi="GHEA Grapalat" w:cs="Sylfaen"/>
          <w:sz w:val="20"/>
          <w:szCs w:val="24"/>
          <w:lang w:val="hy-AM"/>
        </w:rPr>
      </w:pPr>
      <w:r w:rsidRPr="000036EF">
        <w:rPr>
          <w:rFonts w:ascii="GHEA Grapalat" w:eastAsia="Times New Roman" w:hAnsi="GHEA Grapalat" w:cs="Sylfaen"/>
          <w:sz w:val="20"/>
          <w:szCs w:val="24"/>
          <w:lang w:val="hy-AM"/>
        </w:rPr>
        <w:t>4) շինարարական աշխատանքների գնման դեպքում՝</w:t>
      </w:r>
    </w:p>
    <w:p w14:paraId="14275241" w14:textId="77777777" w:rsidR="000036EF" w:rsidRPr="000036EF" w:rsidRDefault="000036EF" w:rsidP="000036EF">
      <w:pPr>
        <w:spacing w:after="0" w:line="240" w:lineRule="auto"/>
        <w:ind w:firstLine="709"/>
        <w:jc w:val="both"/>
        <w:rPr>
          <w:rFonts w:ascii="GHEA Grapalat" w:eastAsia="Times New Roman" w:hAnsi="GHEA Grapalat" w:cs="Sylfaen"/>
          <w:sz w:val="20"/>
          <w:szCs w:val="24"/>
          <w:lang w:val="hy-AM"/>
        </w:rPr>
      </w:pPr>
      <w:r w:rsidRPr="000036EF">
        <w:rPr>
          <w:rFonts w:ascii="GHEA Grapalat" w:eastAsia="Times New Roman" w:hAnsi="GHEA Grapalat" w:cs="Sylfaen"/>
          <w:sz w:val="20"/>
          <w:szCs w:val="24"/>
          <w:lang w:val="hy-AM"/>
        </w:rPr>
        <w:t xml:space="preserve">- իր կողմից հաստատված՝ լրացված ծավալաթերթ-նախահաշիվ, հաշվի առնելով սույն հրավերին կցված ծավալաթերթով ըստ աշխատանքների նախահաշվային բաժինների համար սահմանված առավելագույն կշիռները: Ընդ որում կշիռները կիրառվում են մասնակցի կողմից ներկայացված գնային առաջարկի նկատմամբ, նկատի ունենալով, որ շեղումը չի կարող ավել կամ պակաս լինել սույն հրավերին  կցված ծավալաթերթով տվյալ բաժնի համար սահմանված կշռի չափի տաս տոկոսից: Աշխատանքների բաժինները չեն կարող արհեստականորեն միավորվել կամ առանձնացվել. </w:t>
      </w:r>
    </w:p>
    <w:p w14:paraId="438B5384" w14:textId="690B207D" w:rsidR="000036EF" w:rsidRPr="000036EF" w:rsidRDefault="000036EF" w:rsidP="000036EF">
      <w:pPr>
        <w:spacing w:after="0" w:line="240" w:lineRule="auto"/>
        <w:ind w:firstLine="709"/>
        <w:jc w:val="both"/>
        <w:rPr>
          <w:rFonts w:ascii="GHEA Grapalat" w:eastAsia="Times New Roman" w:hAnsi="GHEA Grapalat" w:cs="Sylfaen"/>
          <w:sz w:val="20"/>
          <w:szCs w:val="24"/>
          <w:lang w:val="hy-AM"/>
        </w:rPr>
      </w:pPr>
      <w:r w:rsidRPr="000036EF">
        <w:rPr>
          <w:rFonts w:ascii="GHEA Grapalat" w:eastAsia="Times New Roman" w:hAnsi="GHEA Grapalat" w:cs="Sylfaen"/>
          <w:sz w:val="20"/>
          <w:szCs w:val="24"/>
          <w:lang w:val="hy-AM"/>
        </w:rPr>
        <w:t>- իր կողմից առաջարկվող՝ սույն հրավերին կցված նախագ</w:t>
      </w:r>
      <w:r w:rsidR="003C70EA">
        <w:rPr>
          <w:rFonts w:ascii="GHEA Grapalat" w:eastAsia="Times New Roman" w:hAnsi="GHEA Grapalat" w:cs="Sylfaen"/>
          <w:sz w:val="20"/>
          <w:szCs w:val="24"/>
          <w:lang w:val="hy-AM"/>
        </w:rPr>
        <w:t>ծ</w:t>
      </w:r>
      <w:r w:rsidRPr="000036EF">
        <w:rPr>
          <w:rFonts w:ascii="GHEA Grapalat" w:eastAsia="Times New Roman" w:hAnsi="GHEA Grapalat" w:cs="Sylfaen"/>
          <w:sz w:val="20"/>
          <w:szCs w:val="24"/>
          <w:lang w:val="hy-AM"/>
        </w:rPr>
        <w:t>ային փաստաթղթերով սահմանված տեխնիկական բնութագրերին համապատասխանող սարքերի և սարքավորումների տեխնիկական բնութագրերը, ապրանքային նշանները, ֆիրմային անվանումները, մակնիշները, արտադրողները և երաշխիքային ժամկետները.</w:t>
      </w:r>
      <w:r w:rsidRPr="000036EF">
        <w:rPr>
          <w:rFonts w:ascii="GHEA Grapalat" w:eastAsia="Times New Roman" w:hAnsi="GHEA Grapalat" w:cs="Sylfaen"/>
          <w:sz w:val="20"/>
          <w:szCs w:val="24"/>
          <w:vertAlign w:val="superscript"/>
          <w:lang w:val="hy-AM"/>
        </w:rPr>
        <w:t>8</w:t>
      </w:r>
      <w:r w:rsidRPr="000036EF">
        <w:rPr>
          <w:rFonts w:ascii="GHEA Grapalat" w:eastAsia="Times New Roman" w:hAnsi="GHEA Grapalat" w:cs="Sylfaen"/>
          <w:sz w:val="20"/>
          <w:szCs w:val="24"/>
          <w:lang w:val="hy-AM"/>
        </w:rPr>
        <w:t xml:space="preserve">  </w:t>
      </w:r>
    </w:p>
    <w:p w14:paraId="530FC8DE" w14:textId="77777777" w:rsidR="000036EF" w:rsidRPr="000036EF" w:rsidRDefault="000036EF" w:rsidP="000036EF">
      <w:pPr>
        <w:spacing w:after="0" w:line="240" w:lineRule="auto"/>
        <w:ind w:firstLine="709"/>
        <w:jc w:val="both"/>
        <w:rPr>
          <w:rFonts w:ascii="GHEA Grapalat" w:eastAsia="Times New Roman" w:hAnsi="GHEA Grapalat" w:cs="Sylfaen"/>
          <w:sz w:val="20"/>
          <w:szCs w:val="24"/>
          <w:lang w:val="hy-AM"/>
        </w:rPr>
      </w:pPr>
      <w:r w:rsidRPr="000036EF">
        <w:rPr>
          <w:rFonts w:ascii="GHEA Grapalat" w:eastAsia="Times New Roman" w:hAnsi="GHEA Grapalat" w:cs="Sylfaen"/>
          <w:sz w:val="20"/>
          <w:szCs w:val="24"/>
          <w:lang w:val="hy-AM"/>
        </w:rPr>
        <w:t>5) ենթակապալի պայմանագրի պատճենը և դրա կողմ հանդիսացող անձի տվյալները,  եթե կնքվելիք պայմանագիրն իրականացվելու է ենթակապալի միջոցով:</w:t>
      </w:r>
    </w:p>
    <w:p w14:paraId="1F99C54A" w14:textId="77777777" w:rsidR="000036EF" w:rsidRPr="000036EF" w:rsidRDefault="000036EF" w:rsidP="000036EF">
      <w:pPr>
        <w:spacing w:after="0" w:line="240" w:lineRule="auto"/>
        <w:ind w:firstLine="709"/>
        <w:jc w:val="both"/>
        <w:rPr>
          <w:rFonts w:ascii="GHEA Grapalat" w:eastAsia="Times New Roman" w:hAnsi="GHEA Grapalat" w:cs="Sylfaen"/>
          <w:sz w:val="20"/>
          <w:szCs w:val="24"/>
          <w:lang w:val="hy-AM"/>
        </w:rPr>
      </w:pPr>
      <w:r w:rsidRPr="000036EF">
        <w:rPr>
          <w:rFonts w:ascii="GHEA Grapalat" w:eastAsia="Times New Roman" w:hAnsi="GHEA Grapalat" w:cs="Sylfaen"/>
          <w:sz w:val="20"/>
          <w:szCs w:val="24"/>
          <w:lang w:val="hy-AM"/>
        </w:rPr>
        <w:t>6) համատեղ գործունեության պայմանագրի պատճենը, եթե մասնակիցները սույն ընթացակարգին մասնակցում են համատեղ գործունեության կարգով (կոնսորցիումով):</w:t>
      </w:r>
    </w:p>
    <w:p w14:paraId="69327D26" w14:textId="77777777" w:rsidR="000036EF" w:rsidRPr="000036EF" w:rsidRDefault="000036EF" w:rsidP="000036EF">
      <w:pPr>
        <w:spacing w:after="0" w:line="240" w:lineRule="auto"/>
        <w:ind w:firstLine="709"/>
        <w:jc w:val="both"/>
        <w:rPr>
          <w:rFonts w:ascii="GHEA Grapalat" w:eastAsia="Times New Roman" w:hAnsi="GHEA Grapalat" w:cs="Sylfaen"/>
          <w:sz w:val="20"/>
          <w:szCs w:val="24"/>
          <w:lang w:val="hy-AM"/>
        </w:rPr>
      </w:pPr>
      <w:bookmarkStart w:id="5" w:name="_Hlk9262052"/>
      <w:r w:rsidRPr="000036EF">
        <w:rPr>
          <w:rFonts w:ascii="GHEA Grapalat" w:eastAsia="Times New Roman" w:hAnsi="GHEA Grapalat" w:cs="Sylfaen"/>
          <w:sz w:val="20"/>
          <w:szCs w:val="24"/>
          <w:lang w:val="hy-AM"/>
        </w:rPr>
        <w:t>Ընդ որում համատեղ գործունեության կարգով (կոնսորցիումով) սույն ընթացակարգին մասնակցելու դեպքում՝</w:t>
      </w:r>
    </w:p>
    <w:p w14:paraId="50F80FC4" w14:textId="77777777" w:rsidR="000036EF" w:rsidRPr="000036EF" w:rsidRDefault="000036EF" w:rsidP="000036EF">
      <w:pPr>
        <w:numPr>
          <w:ilvl w:val="0"/>
          <w:numId w:val="18"/>
        </w:numPr>
        <w:spacing w:after="0" w:line="240" w:lineRule="auto"/>
        <w:ind w:firstLine="810"/>
        <w:jc w:val="both"/>
        <w:rPr>
          <w:rFonts w:ascii="GHEA Grapalat" w:eastAsia="Times New Roman" w:hAnsi="GHEA Grapalat" w:cs="Sylfaen"/>
          <w:sz w:val="20"/>
          <w:szCs w:val="24"/>
          <w:lang w:val="hy-AM"/>
        </w:rPr>
      </w:pPr>
      <w:r w:rsidRPr="000036EF">
        <w:rPr>
          <w:rFonts w:ascii="GHEA Grapalat" w:eastAsia="Times New Roman" w:hAnsi="GHEA Grapalat" w:cs="Sylfaen"/>
          <w:sz w:val="20"/>
          <w:szCs w:val="24"/>
          <w:lang w:val="hy-AM"/>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5781C0CC" w14:textId="77777777" w:rsidR="000036EF" w:rsidRPr="000036EF" w:rsidRDefault="000036EF" w:rsidP="003C70EA">
      <w:pPr>
        <w:numPr>
          <w:ilvl w:val="0"/>
          <w:numId w:val="18"/>
        </w:numPr>
        <w:spacing w:after="0" w:line="240" w:lineRule="auto"/>
        <w:ind w:left="0" w:firstLine="810"/>
        <w:jc w:val="both"/>
        <w:rPr>
          <w:rFonts w:ascii="GHEA Grapalat" w:eastAsia="Times New Roman" w:hAnsi="GHEA Grapalat" w:cs="Sylfaen"/>
          <w:sz w:val="20"/>
          <w:szCs w:val="24"/>
          <w:lang w:val="hy-AM"/>
        </w:rPr>
      </w:pPr>
      <w:r w:rsidRPr="000036EF">
        <w:rPr>
          <w:rFonts w:ascii="GHEA Grapalat" w:eastAsia="Times New Roman" w:hAnsi="GHEA Grapalat" w:cs="Sylfaen"/>
          <w:sz w:val="20"/>
          <w:szCs w:val="24"/>
          <w:lang w:val="hy-AM"/>
        </w:rPr>
        <w:t xml:space="preserve">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w:t>
      </w:r>
      <w:r w:rsidRPr="000036EF">
        <w:rPr>
          <w:rFonts w:ascii="GHEA Grapalat" w:eastAsia="Times New Roman" w:hAnsi="GHEA Grapalat" w:cs="Sylfaen"/>
          <w:sz w:val="20"/>
          <w:szCs w:val="24"/>
          <w:lang w:val="hy-AM"/>
        </w:rPr>
        <w:lastRenderedPageBreak/>
        <w:t>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27CE2FD9" w14:textId="77777777" w:rsidR="000036EF" w:rsidRPr="000036EF" w:rsidRDefault="000036EF" w:rsidP="000036EF">
      <w:pPr>
        <w:spacing w:after="0" w:line="240" w:lineRule="auto"/>
        <w:ind w:firstLine="709"/>
        <w:jc w:val="both"/>
        <w:rPr>
          <w:rFonts w:ascii="GHEA Grapalat" w:eastAsia="Times New Roman" w:hAnsi="GHEA Grapalat" w:cs="Sylfaen"/>
          <w:sz w:val="20"/>
          <w:szCs w:val="24"/>
          <w:lang w:val="hy-AM"/>
        </w:rPr>
      </w:pPr>
    </w:p>
    <w:p w14:paraId="2C0E543A" w14:textId="77777777" w:rsidR="000036EF" w:rsidRPr="000036EF" w:rsidRDefault="000036EF" w:rsidP="000036EF">
      <w:pPr>
        <w:spacing w:after="0" w:line="240" w:lineRule="auto"/>
        <w:jc w:val="center"/>
        <w:rPr>
          <w:rFonts w:ascii="GHEA Grapalat" w:eastAsia="Times New Roman" w:hAnsi="GHEA Grapalat" w:cs="Arial"/>
          <w:b/>
          <w:sz w:val="20"/>
          <w:szCs w:val="24"/>
          <w:lang w:val="es-ES"/>
        </w:rPr>
      </w:pPr>
      <w:r w:rsidRPr="000036EF">
        <w:rPr>
          <w:rFonts w:ascii="GHEA Grapalat" w:eastAsia="Times New Roman" w:hAnsi="GHEA Grapalat" w:cs="Times New Roman"/>
          <w:b/>
          <w:sz w:val="20"/>
          <w:szCs w:val="24"/>
          <w:lang w:val="es-ES"/>
        </w:rPr>
        <w:t xml:space="preserve">5.   </w:t>
      </w:r>
      <w:r w:rsidRPr="000036EF">
        <w:rPr>
          <w:rFonts w:ascii="GHEA Grapalat" w:eastAsia="Times New Roman" w:hAnsi="GHEA Grapalat" w:cs="Sylfaen"/>
          <w:b/>
          <w:sz w:val="20"/>
          <w:szCs w:val="24"/>
          <w:lang w:val="es-ES"/>
        </w:rPr>
        <w:t>ՀԱՅՏԻ</w:t>
      </w:r>
      <w:r w:rsidRPr="000036EF">
        <w:rPr>
          <w:rFonts w:ascii="GHEA Grapalat" w:eastAsia="Times New Roman" w:hAnsi="GHEA Grapalat" w:cs="Arial"/>
          <w:b/>
          <w:sz w:val="20"/>
          <w:szCs w:val="24"/>
          <w:lang w:val="es-ES"/>
        </w:rPr>
        <w:t xml:space="preserve">   </w:t>
      </w:r>
      <w:proofErr w:type="gramStart"/>
      <w:r w:rsidRPr="000036EF">
        <w:rPr>
          <w:rFonts w:ascii="GHEA Grapalat" w:eastAsia="Times New Roman" w:hAnsi="GHEA Grapalat" w:cs="Sylfaen"/>
          <w:b/>
          <w:sz w:val="20"/>
          <w:szCs w:val="24"/>
          <w:lang w:val="es-ES"/>
        </w:rPr>
        <w:t>ԳՆԱՅԻՆ</w:t>
      </w:r>
      <w:r w:rsidRPr="000036EF">
        <w:rPr>
          <w:rFonts w:ascii="GHEA Grapalat" w:eastAsia="Times New Roman" w:hAnsi="GHEA Grapalat" w:cs="Arial"/>
          <w:b/>
          <w:sz w:val="20"/>
          <w:szCs w:val="24"/>
          <w:lang w:val="es-ES"/>
        </w:rPr>
        <w:t xml:space="preserve">  </w:t>
      </w:r>
      <w:r w:rsidRPr="000036EF">
        <w:rPr>
          <w:rFonts w:ascii="GHEA Grapalat" w:eastAsia="Times New Roman" w:hAnsi="GHEA Grapalat" w:cs="Sylfaen"/>
          <w:b/>
          <w:sz w:val="20"/>
          <w:szCs w:val="24"/>
          <w:lang w:val="es-ES"/>
        </w:rPr>
        <w:t>ԱՌԱՋԱՐԿԸ</w:t>
      </w:r>
      <w:proofErr w:type="gramEnd"/>
      <w:r w:rsidRPr="000036EF">
        <w:rPr>
          <w:rFonts w:ascii="GHEA Grapalat" w:eastAsia="Times New Roman" w:hAnsi="GHEA Grapalat" w:cs="Arial"/>
          <w:b/>
          <w:sz w:val="20"/>
          <w:szCs w:val="24"/>
          <w:lang w:val="es-ES"/>
        </w:rPr>
        <w:t xml:space="preserve"> </w:t>
      </w:r>
    </w:p>
    <w:p w14:paraId="3CC1F7FB" w14:textId="77777777" w:rsidR="000036EF" w:rsidRPr="000036EF" w:rsidRDefault="000036EF" w:rsidP="000036EF">
      <w:pPr>
        <w:spacing w:after="0" w:line="240" w:lineRule="auto"/>
        <w:jc w:val="center"/>
        <w:rPr>
          <w:rFonts w:ascii="GHEA Grapalat" w:eastAsia="Times New Roman" w:hAnsi="GHEA Grapalat" w:cs="Arial"/>
          <w:b/>
          <w:sz w:val="20"/>
          <w:szCs w:val="24"/>
          <w:lang w:val="es-ES"/>
        </w:rPr>
      </w:pPr>
    </w:p>
    <w:p w14:paraId="785339E3" w14:textId="77777777" w:rsidR="000036EF" w:rsidRPr="000036EF" w:rsidRDefault="000036EF" w:rsidP="000B6642">
      <w:pPr>
        <w:spacing w:after="0" w:line="240" w:lineRule="auto"/>
        <w:jc w:val="both"/>
        <w:rPr>
          <w:rFonts w:ascii="GHEA Grapalat" w:eastAsia="Times New Roman" w:hAnsi="GHEA Grapalat" w:cs="Times New Roman"/>
          <w:sz w:val="20"/>
          <w:szCs w:val="24"/>
          <w:lang w:val="es-ES"/>
        </w:rPr>
      </w:pPr>
      <w:r w:rsidRPr="000036EF">
        <w:rPr>
          <w:rFonts w:ascii="GHEA Grapalat" w:eastAsia="Times New Roman" w:hAnsi="GHEA Grapalat" w:cs="Sylfaen"/>
          <w:sz w:val="20"/>
          <w:szCs w:val="24"/>
          <w:lang w:val="es-ES"/>
        </w:rPr>
        <w:t xml:space="preserve">5.1 </w:t>
      </w:r>
      <w:r w:rsidRPr="000036EF">
        <w:rPr>
          <w:rFonts w:ascii="GHEA Grapalat" w:eastAsia="Times New Roman" w:hAnsi="GHEA Grapalat" w:cs="Sylfaen"/>
          <w:sz w:val="20"/>
          <w:szCs w:val="24"/>
          <w:lang w:val="hy-AM"/>
        </w:rPr>
        <w:t>Առաջարկվող</w:t>
      </w:r>
      <w:r w:rsidRPr="000036EF">
        <w:rPr>
          <w:rFonts w:ascii="GHEA Grapalat" w:eastAsia="Times New Roman" w:hAnsi="GHEA Grapalat" w:cs="Sylfaen"/>
          <w:sz w:val="20"/>
          <w:szCs w:val="24"/>
          <w:lang w:val="es-ES"/>
        </w:rPr>
        <w:t xml:space="preserve"> </w:t>
      </w:r>
      <w:r w:rsidRPr="000036EF">
        <w:rPr>
          <w:rFonts w:ascii="GHEA Grapalat" w:eastAsia="Times New Roman" w:hAnsi="GHEA Grapalat" w:cs="Sylfaen"/>
          <w:sz w:val="20"/>
          <w:szCs w:val="24"/>
          <w:lang w:val="hy-AM"/>
        </w:rPr>
        <w:t>գինը</w:t>
      </w:r>
      <w:r w:rsidRPr="000036EF">
        <w:rPr>
          <w:rFonts w:ascii="GHEA Grapalat" w:eastAsia="Times New Roman" w:hAnsi="GHEA Grapalat" w:cs="Sylfaen"/>
          <w:sz w:val="20"/>
          <w:szCs w:val="24"/>
          <w:lang w:val="es-ES"/>
        </w:rPr>
        <w:t xml:space="preserve"> </w:t>
      </w:r>
      <w:r w:rsidRPr="000036EF">
        <w:rPr>
          <w:rFonts w:ascii="GHEA Grapalat" w:eastAsia="Times New Roman" w:hAnsi="GHEA Grapalat" w:cs="Sylfaen"/>
          <w:sz w:val="20"/>
          <w:szCs w:val="24"/>
          <w:lang w:val="hy-AM"/>
        </w:rPr>
        <w:t>աշխատանքի</w:t>
      </w:r>
      <w:r w:rsidRPr="000036EF">
        <w:rPr>
          <w:rFonts w:ascii="GHEA Grapalat" w:eastAsia="Times New Roman" w:hAnsi="GHEA Grapalat" w:cs="Sylfaen"/>
          <w:sz w:val="20"/>
          <w:szCs w:val="24"/>
          <w:lang w:val="es-ES"/>
        </w:rPr>
        <w:t xml:space="preserve"> </w:t>
      </w:r>
      <w:r w:rsidRPr="000036EF">
        <w:rPr>
          <w:rFonts w:ascii="GHEA Grapalat" w:eastAsia="Times New Roman" w:hAnsi="GHEA Grapalat" w:cs="Sylfaen"/>
          <w:sz w:val="20"/>
          <w:szCs w:val="24"/>
          <w:lang w:val="hy-AM"/>
        </w:rPr>
        <w:t>արժեքից</w:t>
      </w:r>
      <w:r w:rsidRPr="000036EF">
        <w:rPr>
          <w:rFonts w:ascii="GHEA Grapalat" w:eastAsia="Times New Roman" w:hAnsi="GHEA Grapalat" w:cs="Sylfaen"/>
          <w:sz w:val="20"/>
          <w:szCs w:val="24"/>
          <w:lang w:val="es-ES"/>
        </w:rPr>
        <w:t xml:space="preserve"> </w:t>
      </w:r>
      <w:r w:rsidRPr="000036EF">
        <w:rPr>
          <w:rFonts w:ascii="GHEA Grapalat" w:eastAsia="Times New Roman" w:hAnsi="GHEA Grapalat" w:cs="Sylfaen"/>
          <w:sz w:val="20"/>
          <w:szCs w:val="24"/>
          <w:lang w:val="hy-AM"/>
        </w:rPr>
        <w:t>բացի</w:t>
      </w:r>
      <w:r w:rsidRPr="000036EF">
        <w:rPr>
          <w:rFonts w:ascii="GHEA Grapalat" w:eastAsia="Times New Roman" w:hAnsi="GHEA Grapalat" w:cs="Sylfaen"/>
          <w:sz w:val="20"/>
          <w:szCs w:val="24"/>
          <w:lang w:val="es-ES"/>
        </w:rPr>
        <w:t xml:space="preserve"> </w:t>
      </w:r>
      <w:r w:rsidRPr="000036EF">
        <w:rPr>
          <w:rFonts w:ascii="GHEA Grapalat" w:eastAsia="Times New Roman" w:hAnsi="GHEA Grapalat" w:cs="Sylfaen"/>
          <w:sz w:val="20"/>
          <w:szCs w:val="24"/>
          <w:lang w:val="hy-AM"/>
        </w:rPr>
        <w:t>ներառում</w:t>
      </w:r>
      <w:r w:rsidRPr="000036EF">
        <w:rPr>
          <w:rFonts w:ascii="GHEA Grapalat" w:eastAsia="Times New Roman" w:hAnsi="GHEA Grapalat" w:cs="Sylfaen"/>
          <w:sz w:val="20"/>
          <w:szCs w:val="24"/>
          <w:lang w:val="es-ES"/>
        </w:rPr>
        <w:t xml:space="preserve"> </w:t>
      </w:r>
      <w:r w:rsidRPr="000036EF">
        <w:rPr>
          <w:rFonts w:ascii="GHEA Grapalat" w:eastAsia="Times New Roman" w:hAnsi="GHEA Grapalat" w:cs="Sylfaen"/>
          <w:sz w:val="20"/>
          <w:szCs w:val="24"/>
          <w:lang w:val="hy-AM"/>
        </w:rPr>
        <w:t>է</w:t>
      </w:r>
      <w:r w:rsidRPr="000036EF">
        <w:rPr>
          <w:rFonts w:ascii="GHEA Grapalat" w:eastAsia="Times New Roman" w:hAnsi="GHEA Grapalat" w:cs="Sylfaen"/>
          <w:sz w:val="20"/>
          <w:szCs w:val="24"/>
          <w:lang w:val="es-ES"/>
        </w:rPr>
        <w:t xml:space="preserve"> </w:t>
      </w:r>
      <w:r w:rsidRPr="000036EF">
        <w:rPr>
          <w:rFonts w:ascii="GHEA Grapalat" w:eastAsia="Times New Roman" w:hAnsi="GHEA Grapalat" w:cs="Sylfaen"/>
          <w:sz w:val="20"/>
          <w:szCs w:val="24"/>
          <w:lang w:val="hy-AM"/>
        </w:rPr>
        <w:t>փոխադրման</w:t>
      </w:r>
      <w:r w:rsidRPr="000036EF">
        <w:rPr>
          <w:rFonts w:ascii="GHEA Grapalat" w:eastAsia="Times New Roman" w:hAnsi="GHEA Grapalat" w:cs="Sylfaen"/>
          <w:sz w:val="20"/>
          <w:szCs w:val="24"/>
          <w:lang w:val="es-ES"/>
        </w:rPr>
        <w:t xml:space="preserve">, </w:t>
      </w:r>
      <w:r w:rsidRPr="000036EF">
        <w:rPr>
          <w:rFonts w:ascii="GHEA Grapalat" w:eastAsia="Times New Roman" w:hAnsi="GHEA Grapalat" w:cs="Sylfaen"/>
          <w:sz w:val="20"/>
          <w:szCs w:val="24"/>
          <w:lang w:val="hy-AM"/>
        </w:rPr>
        <w:t>ապահովագրման</w:t>
      </w:r>
      <w:r w:rsidRPr="000036EF">
        <w:rPr>
          <w:rFonts w:ascii="GHEA Grapalat" w:eastAsia="Times New Roman" w:hAnsi="GHEA Grapalat" w:cs="Sylfaen"/>
          <w:sz w:val="20"/>
          <w:szCs w:val="24"/>
          <w:lang w:val="es-ES"/>
        </w:rPr>
        <w:t xml:space="preserve">, </w:t>
      </w:r>
      <w:r w:rsidRPr="000036EF">
        <w:rPr>
          <w:rFonts w:ascii="GHEA Grapalat" w:eastAsia="Times New Roman" w:hAnsi="GHEA Grapalat" w:cs="Sylfaen"/>
          <w:sz w:val="20"/>
          <w:szCs w:val="24"/>
          <w:lang w:val="hy-AM"/>
        </w:rPr>
        <w:t>տուրքերի</w:t>
      </w:r>
      <w:r w:rsidRPr="000036EF">
        <w:rPr>
          <w:rFonts w:ascii="GHEA Grapalat" w:eastAsia="Times New Roman" w:hAnsi="GHEA Grapalat" w:cs="Sylfaen"/>
          <w:sz w:val="20"/>
          <w:szCs w:val="24"/>
          <w:lang w:val="es-ES"/>
        </w:rPr>
        <w:t xml:space="preserve">, </w:t>
      </w:r>
      <w:r w:rsidRPr="000036EF">
        <w:rPr>
          <w:rFonts w:ascii="GHEA Grapalat" w:eastAsia="Times New Roman" w:hAnsi="GHEA Grapalat" w:cs="Sylfaen"/>
          <w:sz w:val="20"/>
          <w:szCs w:val="24"/>
          <w:lang w:val="hy-AM"/>
        </w:rPr>
        <w:t>հարկերի</w:t>
      </w:r>
      <w:r w:rsidRPr="000036EF">
        <w:rPr>
          <w:rFonts w:ascii="GHEA Grapalat" w:eastAsia="Times New Roman" w:hAnsi="GHEA Grapalat" w:cs="Sylfaen"/>
          <w:sz w:val="20"/>
          <w:szCs w:val="24"/>
          <w:lang w:val="es-ES"/>
        </w:rPr>
        <w:t xml:space="preserve">, </w:t>
      </w:r>
      <w:r w:rsidRPr="000036EF">
        <w:rPr>
          <w:rFonts w:ascii="GHEA Grapalat" w:eastAsia="Times New Roman" w:hAnsi="GHEA Grapalat" w:cs="Sylfaen"/>
          <w:sz w:val="20"/>
          <w:szCs w:val="24"/>
          <w:lang w:val="hy-AM"/>
        </w:rPr>
        <w:t>այլ</w:t>
      </w:r>
      <w:r w:rsidRPr="000036EF">
        <w:rPr>
          <w:rFonts w:ascii="GHEA Grapalat" w:eastAsia="Times New Roman" w:hAnsi="GHEA Grapalat" w:cs="Sylfaen"/>
          <w:sz w:val="20"/>
          <w:szCs w:val="24"/>
          <w:lang w:val="es-ES"/>
        </w:rPr>
        <w:t xml:space="preserve"> </w:t>
      </w:r>
      <w:r w:rsidRPr="000036EF">
        <w:rPr>
          <w:rFonts w:ascii="GHEA Grapalat" w:eastAsia="Times New Roman" w:hAnsi="GHEA Grapalat" w:cs="Sylfaen"/>
          <w:sz w:val="20"/>
          <w:szCs w:val="24"/>
          <w:lang w:val="hy-AM"/>
        </w:rPr>
        <w:t>վճարումների</w:t>
      </w:r>
      <w:r w:rsidRPr="000036EF">
        <w:rPr>
          <w:rFonts w:ascii="GHEA Grapalat" w:eastAsia="Times New Roman" w:hAnsi="GHEA Grapalat" w:cs="Sylfaen"/>
          <w:sz w:val="20"/>
          <w:szCs w:val="24"/>
          <w:lang w:val="es-ES"/>
        </w:rPr>
        <w:t xml:space="preserve"> </w:t>
      </w:r>
      <w:r w:rsidRPr="000036EF">
        <w:rPr>
          <w:rFonts w:ascii="GHEA Grapalat" w:eastAsia="Times New Roman" w:hAnsi="GHEA Grapalat" w:cs="Sylfaen"/>
          <w:sz w:val="20"/>
          <w:szCs w:val="24"/>
          <w:lang w:val="hy-AM"/>
        </w:rPr>
        <w:t>գծով</w:t>
      </w:r>
      <w:r w:rsidRPr="000036EF">
        <w:rPr>
          <w:rFonts w:ascii="GHEA Grapalat" w:eastAsia="Times New Roman" w:hAnsi="GHEA Grapalat" w:cs="Sylfaen"/>
          <w:sz w:val="20"/>
          <w:szCs w:val="24"/>
          <w:lang w:val="es-ES"/>
        </w:rPr>
        <w:t xml:space="preserve"> </w:t>
      </w:r>
      <w:r w:rsidRPr="000036EF">
        <w:rPr>
          <w:rFonts w:ascii="GHEA Grapalat" w:eastAsia="Times New Roman" w:hAnsi="GHEA Grapalat" w:cs="Sylfaen"/>
          <w:sz w:val="20"/>
          <w:szCs w:val="24"/>
          <w:lang w:val="hy-AM"/>
        </w:rPr>
        <w:t>ծախսերը</w:t>
      </w:r>
      <w:r w:rsidRPr="000036EF">
        <w:rPr>
          <w:rFonts w:ascii="GHEA Grapalat" w:eastAsia="Times New Roman" w:hAnsi="GHEA Grapalat" w:cs="Sylfaen"/>
          <w:sz w:val="20"/>
          <w:szCs w:val="24"/>
          <w:lang w:val="es-ES"/>
        </w:rPr>
        <w:t xml:space="preserve"> </w:t>
      </w:r>
      <w:r w:rsidRPr="000036EF">
        <w:rPr>
          <w:rFonts w:ascii="GHEA Grapalat" w:eastAsia="Times New Roman" w:hAnsi="GHEA Grapalat" w:cs="Sylfaen"/>
          <w:sz w:val="20"/>
          <w:szCs w:val="24"/>
          <w:lang w:val="hy-AM"/>
        </w:rPr>
        <w:t>և</w:t>
      </w:r>
      <w:r w:rsidRPr="000036EF">
        <w:rPr>
          <w:rFonts w:ascii="GHEA Grapalat" w:eastAsia="Times New Roman" w:hAnsi="GHEA Grapalat" w:cs="Sylfaen"/>
          <w:sz w:val="20"/>
          <w:szCs w:val="24"/>
          <w:lang w:val="es-ES"/>
        </w:rPr>
        <w:t xml:space="preserve"> </w:t>
      </w:r>
      <w:r w:rsidRPr="000036EF">
        <w:rPr>
          <w:rFonts w:ascii="GHEA Grapalat" w:eastAsia="Times New Roman" w:hAnsi="GHEA Grapalat" w:cs="Sylfaen"/>
          <w:sz w:val="20"/>
          <w:szCs w:val="24"/>
          <w:lang w:val="hy-AM"/>
        </w:rPr>
        <w:t>չի</w:t>
      </w:r>
      <w:r w:rsidRPr="000036EF">
        <w:rPr>
          <w:rFonts w:ascii="GHEA Grapalat" w:eastAsia="Times New Roman" w:hAnsi="GHEA Grapalat" w:cs="Sylfaen"/>
          <w:sz w:val="20"/>
          <w:szCs w:val="24"/>
          <w:lang w:val="es-ES"/>
        </w:rPr>
        <w:t xml:space="preserve"> </w:t>
      </w:r>
      <w:r w:rsidRPr="000036EF">
        <w:rPr>
          <w:rFonts w:ascii="GHEA Grapalat" w:eastAsia="Times New Roman" w:hAnsi="GHEA Grapalat" w:cs="Sylfaen"/>
          <w:sz w:val="20"/>
          <w:szCs w:val="24"/>
          <w:lang w:val="hy-AM"/>
        </w:rPr>
        <w:t>կարող</w:t>
      </w:r>
      <w:r w:rsidRPr="000036EF">
        <w:rPr>
          <w:rFonts w:ascii="GHEA Grapalat" w:eastAsia="Times New Roman" w:hAnsi="GHEA Grapalat" w:cs="Sylfaen"/>
          <w:sz w:val="20"/>
          <w:szCs w:val="24"/>
          <w:lang w:val="es-ES"/>
        </w:rPr>
        <w:t xml:space="preserve"> </w:t>
      </w:r>
      <w:r w:rsidRPr="000036EF">
        <w:rPr>
          <w:rFonts w:ascii="GHEA Grapalat" w:eastAsia="Times New Roman" w:hAnsi="GHEA Grapalat" w:cs="Sylfaen"/>
          <w:sz w:val="20"/>
          <w:szCs w:val="24"/>
          <w:lang w:val="hy-AM"/>
        </w:rPr>
        <w:t>պակաս</w:t>
      </w:r>
      <w:r w:rsidRPr="000036EF">
        <w:rPr>
          <w:rFonts w:ascii="GHEA Grapalat" w:eastAsia="Times New Roman" w:hAnsi="GHEA Grapalat" w:cs="Sylfaen"/>
          <w:sz w:val="20"/>
          <w:szCs w:val="24"/>
          <w:lang w:val="es-ES"/>
        </w:rPr>
        <w:t xml:space="preserve"> </w:t>
      </w:r>
      <w:r w:rsidRPr="000036EF">
        <w:rPr>
          <w:rFonts w:ascii="GHEA Grapalat" w:eastAsia="Times New Roman" w:hAnsi="GHEA Grapalat" w:cs="Sylfaen"/>
          <w:sz w:val="20"/>
          <w:szCs w:val="24"/>
          <w:lang w:val="hy-AM"/>
        </w:rPr>
        <w:t>լինել</w:t>
      </w:r>
      <w:r w:rsidRPr="000036EF">
        <w:rPr>
          <w:rFonts w:ascii="GHEA Grapalat" w:eastAsia="Times New Roman" w:hAnsi="GHEA Grapalat" w:cs="Sylfaen"/>
          <w:sz w:val="20"/>
          <w:szCs w:val="24"/>
          <w:lang w:val="es-ES"/>
        </w:rPr>
        <w:t xml:space="preserve"> </w:t>
      </w:r>
      <w:r w:rsidRPr="000036EF">
        <w:rPr>
          <w:rFonts w:ascii="GHEA Grapalat" w:eastAsia="Times New Roman" w:hAnsi="GHEA Grapalat" w:cs="Sylfaen"/>
          <w:sz w:val="20"/>
          <w:szCs w:val="24"/>
          <w:lang w:val="hy-AM"/>
        </w:rPr>
        <w:t>դրանց</w:t>
      </w:r>
      <w:r w:rsidRPr="000036EF">
        <w:rPr>
          <w:rFonts w:ascii="GHEA Grapalat" w:eastAsia="Times New Roman" w:hAnsi="GHEA Grapalat" w:cs="Sylfaen"/>
          <w:sz w:val="20"/>
          <w:szCs w:val="24"/>
          <w:lang w:val="es-ES"/>
        </w:rPr>
        <w:t xml:space="preserve"> </w:t>
      </w:r>
      <w:r w:rsidRPr="000036EF">
        <w:rPr>
          <w:rFonts w:ascii="GHEA Grapalat" w:eastAsia="Times New Roman" w:hAnsi="GHEA Grapalat" w:cs="Sylfaen"/>
          <w:sz w:val="20"/>
          <w:szCs w:val="24"/>
          <w:lang w:val="hy-AM"/>
        </w:rPr>
        <w:t>ինքնարժեքից</w:t>
      </w:r>
      <w:r w:rsidRPr="000036EF">
        <w:rPr>
          <w:rFonts w:ascii="GHEA Grapalat" w:eastAsia="Times New Roman" w:hAnsi="GHEA Grapalat" w:cs="Sylfaen"/>
          <w:sz w:val="20"/>
          <w:szCs w:val="24"/>
          <w:lang w:val="es-ES"/>
        </w:rPr>
        <w:t xml:space="preserve">: </w:t>
      </w:r>
      <w:r w:rsidRPr="000036EF">
        <w:rPr>
          <w:rFonts w:ascii="GHEA Grapalat" w:eastAsia="Times New Roman" w:hAnsi="GHEA Grapalat" w:cs="Sylfaen"/>
          <w:sz w:val="20"/>
          <w:szCs w:val="24"/>
          <w:lang w:val="hy-AM"/>
        </w:rPr>
        <w:t>Առաջարկվող</w:t>
      </w:r>
      <w:r w:rsidRPr="000036EF">
        <w:rPr>
          <w:rFonts w:ascii="GHEA Grapalat" w:eastAsia="Times New Roman" w:hAnsi="GHEA Grapalat" w:cs="Sylfaen"/>
          <w:sz w:val="20"/>
          <w:szCs w:val="24"/>
          <w:lang w:val="es-ES"/>
        </w:rPr>
        <w:t xml:space="preserve"> </w:t>
      </w:r>
      <w:proofErr w:type="gramStart"/>
      <w:r w:rsidRPr="000036EF">
        <w:rPr>
          <w:rFonts w:ascii="GHEA Grapalat" w:eastAsia="Times New Roman" w:hAnsi="GHEA Grapalat" w:cs="Sylfaen"/>
          <w:sz w:val="20"/>
          <w:szCs w:val="24"/>
          <w:lang w:val="hy-AM"/>
        </w:rPr>
        <w:t>գնի</w:t>
      </w:r>
      <w:r w:rsidRPr="000036EF">
        <w:rPr>
          <w:rFonts w:ascii="GHEA Grapalat" w:eastAsia="Times New Roman" w:hAnsi="GHEA Grapalat" w:cs="Sylfaen"/>
          <w:sz w:val="20"/>
          <w:szCs w:val="24"/>
          <w:lang w:val="es-ES"/>
        </w:rPr>
        <w:t xml:space="preserve">  </w:t>
      </w:r>
      <w:r w:rsidRPr="000036EF">
        <w:rPr>
          <w:rFonts w:ascii="GHEA Grapalat" w:eastAsia="Times New Roman" w:hAnsi="GHEA Grapalat" w:cs="Sylfaen"/>
          <w:sz w:val="20"/>
          <w:szCs w:val="24"/>
          <w:lang w:val="hy-AM"/>
        </w:rPr>
        <w:t>հաշվարկը</w:t>
      </w:r>
      <w:proofErr w:type="gramEnd"/>
      <w:r w:rsidRPr="000036EF">
        <w:rPr>
          <w:rFonts w:ascii="GHEA Grapalat" w:eastAsia="Times New Roman" w:hAnsi="GHEA Grapalat" w:cs="Sylfaen"/>
          <w:sz w:val="20"/>
          <w:szCs w:val="24"/>
          <w:lang w:val="es-ES"/>
        </w:rPr>
        <w:t xml:space="preserve"> </w:t>
      </w:r>
      <w:r w:rsidRPr="000036EF">
        <w:rPr>
          <w:rFonts w:ascii="GHEA Grapalat" w:eastAsia="Times New Roman" w:hAnsi="GHEA Grapalat" w:cs="Sylfaen"/>
          <w:sz w:val="20"/>
          <w:szCs w:val="24"/>
          <w:lang w:val="hy-AM"/>
        </w:rPr>
        <w:t>պետք</w:t>
      </w:r>
      <w:r w:rsidRPr="000036EF">
        <w:rPr>
          <w:rFonts w:ascii="GHEA Grapalat" w:eastAsia="Times New Roman" w:hAnsi="GHEA Grapalat" w:cs="Sylfaen"/>
          <w:sz w:val="20"/>
          <w:szCs w:val="24"/>
          <w:lang w:val="es-ES"/>
        </w:rPr>
        <w:t xml:space="preserve"> </w:t>
      </w:r>
      <w:r w:rsidRPr="000036EF">
        <w:rPr>
          <w:rFonts w:ascii="GHEA Grapalat" w:eastAsia="Times New Roman" w:hAnsi="GHEA Grapalat" w:cs="Sylfaen"/>
          <w:sz w:val="20"/>
          <w:szCs w:val="24"/>
          <w:lang w:val="hy-AM"/>
        </w:rPr>
        <w:t>է</w:t>
      </w:r>
      <w:r w:rsidRPr="000036EF">
        <w:rPr>
          <w:rFonts w:ascii="GHEA Grapalat" w:eastAsia="Times New Roman" w:hAnsi="GHEA Grapalat" w:cs="Sylfaen"/>
          <w:sz w:val="20"/>
          <w:szCs w:val="24"/>
          <w:lang w:val="es-ES"/>
        </w:rPr>
        <w:t xml:space="preserve"> </w:t>
      </w:r>
      <w:r w:rsidRPr="000036EF">
        <w:rPr>
          <w:rFonts w:ascii="GHEA Grapalat" w:eastAsia="Times New Roman" w:hAnsi="GHEA Grapalat" w:cs="Sylfaen"/>
          <w:sz w:val="20"/>
          <w:szCs w:val="24"/>
          <w:lang w:val="hy-AM"/>
        </w:rPr>
        <w:t>ներկայացվի</w:t>
      </w:r>
      <w:r w:rsidRPr="000036EF">
        <w:rPr>
          <w:rFonts w:ascii="GHEA Grapalat" w:eastAsia="Times New Roman" w:hAnsi="GHEA Grapalat" w:cs="Sylfaen"/>
          <w:sz w:val="20"/>
          <w:szCs w:val="24"/>
          <w:lang w:val="es-ES"/>
        </w:rPr>
        <w:t xml:space="preserve"> </w:t>
      </w:r>
      <w:r w:rsidRPr="000036EF">
        <w:rPr>
          <w:rFonts w:ascii="GHEA Grapalat" w:eastAsia="Times New Roman" w:hAnsi="GHEA Grapalat" w:cs="Sylfaen"/>
          <w:sz w:val="20"/>
          <w:szCs w:val="24"/>
          <w:lang w:val="hy-AM"/>
        </w:rPr>
        <w:t>հայտով</w:t>
      </w:r>
      <w:r w:rsidRPr="000036EF">
        <w:rPr>
          <w:rFonts w:ascii="GHEA Grapalat" w:eastAsia="Times New Roman" w:hAnsi="GHEA Grapalat" w:cs="Times New Roman"/>
          <w:sz w:val="20"/>
          <w:szCs w:val="24"/>
          <w:lang w:val="es-ES"/>
        </w:rPr>
        <w:t>:</w:t>
      </w:r>
    </w:p>
    <w:p w14:paraId="2BE0B446" w14:textId="77777777" w:rsidR="000036EF" w:rsidRPr="000036EF" w:rsidRDefault="000036EF" w:rsidP="000B6642">
      <w:pPr>
        <w:spacing w:after="0" w:line="240" w:lineRule="auto"/>
        <w:jc w:val="both"/>
        <w:rPr>
          <w:rFonts w:ascii="GHEA Grapalat" w:eastAsia="Times New Roman" w:hAnsi="GHEA Grapalat" w:cs="Sylfaen"/>
          <w:sz w:val="20"/>
          <w:szCs w:val="24"/>
          <w:lang w:val="es-ES"/>
        </w:rPr>
      </w:pPr>
      <w:r w:rsidRPr="000036EF">
        <w:rPr>
          <w:rFonts w:ascii="GHEA Grapalat" w:eastAsia="Times New Roman" w:hAnsi="GHEA Grapalat" w:cs="Times New Roman"/>
          <w:sz w:val="20"/>
          <w:szCs w:val="20"/>
          <w:lang w:val="es-ES" w:eastAsia="ru-RU"/>
        </w:rPr>
        <w:t>5.</w:t>
      </w:r>
      <w:r w:rsidRPr="000036EF">
        <w:rPr>
          <w:rFonts w:ascii="GHEA Grapalat" w:eastAsia="Times New Roman" w:hAnsi="GHEA Grapalat" w:cs="Times New Roman"/>
          <w:sz w:val="20"/>
          <w:szCs w:val="20"/>
          <w:lang w:val="hy-AM" w:eastAsia="ru-RU"/>
        </w:rPr>
        <w:t>2</w:t>
      </w:r>
      <w:r w:rsidRPr="000036EF">
        <w:rPr>
          <w:rFonts w:ascii="GHEA Grapalat" w:eastAsia="Times New Roman" w:hAnsi="GHEA Grapalat" w:cs="Sylfaen"/>
          <w:sz w:val="20"/>
          <w:szCs w:val="20"/>
          <w:lang w:val="es-ES" w:eastAsia="ru-RU"/>
        </w:rPr>
        <w:t xml:space="preserve"> Մ</w:t>
      </w:r>
      <w:r w:rsidRPr="000036EF">
        <w:rPr>
          <w:rFonts w:ascii="GHEA Grapalat" w:eastAsia="Times New Roman" w:hAnsi="GHEA Grapalat" w:cs="Sylfaen"/>
          <w:sz w:val="20"/>
          <w:szCs w:val="24"/>
          <w:lang w:val="hy-AM"/>
        </w:rPr>
        <w:t>ասնակիցը գնային առաջարկը ներկայացնում է արժեք (ինքնարժեքի և կանխատեսվող շահույթի հանրագումարը)</w:t>
      </w:r>
      <w:r w:rsidRPr="000036EF">
        <w:rPr>
          <w:rFonts w:ascii="GHEA Grapalat" w:eastAsia="Times New Roman" w:hAnsi="GHEA Grapalat" w:cs="Sylfaen"/>
          <w:sz w:val="20"/>
          <w:szCs w:val="24"/>
          <w:lang w:val="es-ES"/>
        </w:rPr>
        <w:t xml:space="preserve"> </w:t>
      </w:r>
      <w:r w:rsidRPr="000036EF">
        <w:rPr>
          <w:rFonts w:ascii="GHEA Grapalat" w:eastAsia="Times New Roman" w:hAnsi="GHEA Grapalat" w:cs="Sylfaen"/>
          <w:sz w:val="20"/>
          <w:szCs w:val="24"/>
          <w:lang w:val="hy-AM"/>
        </w:rPr>
        <w:t xml:space="preserve">և ավելացված արժեքի հարկ ընդհանրական բաղադրիչներից բաղկացած հաշվարկի ձևով: </w:t>
      </w:r>
      <w:r w:rsidRPr="000036EF">
        <w:rPr>
          <w:rFonts w:ascii="GHEA Grapalat" w:eastAsia="Times New Roman" w:hAnsi="GHEA Grapalat" w:cs="Sylfaen"/>
          <w:sz w:val="20"/>
          <w:szCs w:val="24"/>
        </w:rPr>
        <w:t>Ա</w:t>
      </w:r>
      <w:r w:rsidRPr="000036EF">
        <w:rPr>
          <w:rFonts w:ascii="GHEA Grapalat" w:eastAsia="Times New Roman" w:hAnsi="GHEA Grapalat" w:cs="Sylfaen"/>
          <w:sz w:val="20"/>
          <w:szCs w:val="24"/>
          <w:lang w:val="hy-AM"/>
        </w:rPr>
        <w:t xml:space="preserve">րժեքի բաղադրիչների հաշվարկ` բացվածք կամ այլ մանրամասներ չեն պահանջվում և ներկայացվում: Եթե </w:t>
      </w:r>
      <w:r w:rsidRPr="000036EF">
        <w:rPr>
          <w:rFonts w:ascii="GHEA Grapalat" w:eastAsia="Times New Roman" w:hAnsi="GHEA Grapalat" w:cs="Sylfaen"/>
          <w:sz w:val="20"/>
          <w:szCs w:val="24"/>
        </w:rPr>
        <w:t>մ</w:t>
      </w:r>
      <w:r w:rsidRPr="000036EF">
        <w:rPr>
          <w:rFonts w:ascii="GHEA Grapalat" w:eastAsia="Times New Roman" w:hAnsi="GHEA Grapalat" w:cs="Sylfaen"/>
          <w:sz w:val="20"/>
          <w:szCs w:val="24"/>
          <w:lang w:val="hy-AM"/>
        </w:rPr>
        <w:t>ասնակիցը տվյալ գործարքի գծով Հայաստանի Հանրապետության պետական բյուջե պետք է վճարի ավելացված արժեքի հարկ, ապա</w:t>
      </w:r>
      <w:r w:rsidRPr="000036EF">
        <w:rPr>
          <w:rFonts w:ascii="GHEA Grapalat" w:eastAsia="Times New Roman" w:hAnsi="GHEA Grapalat" w:cs="Sylfaen"/>
          <w:sz w:val="20"/>
          <w:szCs w:val="24"/>
          <w:lang w:val="es-ES"/>
        </w:rPr>
        <w:t xml:space="preserve"> </w:t>
      </w:r>
      <w:r w:rsidRPr="000036EF">
        <w:rPr>
          <w:rFonts w:ascii="GHEA Grapalat" w:eastAsia="Times New Roman" w:hAnsi="GHEA Grapalat" w:cs="Sylfaen"/>
          <w:sz w:val="20"/>
          <w:szCs w:val="20"/>
          <w:lang w:val="ru-RU" w:eastAsia="ru-RU"/>
        </w:rPr>
        <w:t>ներկայաց</w:t>
      </w:r>
      <w:proofErr w:type="spellStart"/>
      <w:r w:rsidRPr="000036EF">
        <w:rPr>
          <w:rFonts w:ascii="GHEA Grapalat" w:eastAsia="Times New Roman" w:hAnsi="GHEA Grapalat" w:cs="Sylfaen"/>
          <w:sz w:val="20"/>
          <w:szCs w:val="20"/>
          <w:lang w:eastAsia="ru-RU"/>
        </w:rPr>
        <w:t>վող</w:t>
      </w:r>
      <w:proofErr w:type="spellEnd"/>
      <w:r w:rsidRPr="000036EF">
        <w:rPr>
          <w:rFonts w:ascii="GHEA Grapalat" w:eastAsia="Times New Roman" w:hAnsi="GHEA Grapalat" w:cs="Sylfaen"/>
          <w:sz w:val="20"/>
          <w:szCs w:val="20"/>
          <w:lang w:val="es-ES" w:eastAsia="ru-RU"/>
        </w:rPr>
        <w:t xml:space="preserve"> </w:t>
      </w:r>
      <w:r w:rsidRPr="000036EF">
        <w:rPr>
          <w:rFonts w:ascii="GHEA Grapalat" w:eastAsia="Times New Roman" w:hAnsi="GHEA Grapalat" w:cs="Sylfaen"/>
          <w:sz w:val="20"/>
          <w:szCs w:val="20"/>
          <w:lang w:val="ru-RU" w:eastAsia="ru-RU"/>
        </w:rPr>
        <w:t>գնային</w:t>
      </w:r>
      <w:r w:rsidRPr="000036EF">
        <w:rPr>
          <w:rFonts w:ascii="GHEA Grapalat" w:eastAsia="Times New Roman" w:hAnsi="GHEA Grapalat" w:cs="Sylfaen"/>
          <w:sz w:val="20"/>
          <w:szCs w:val="20"/>
          <w:lang w:val="es-ES" w:eastAsia="ru-RU"/>
        </w:rPr>
        <w:t xml:space="preserve"> </w:t>
      </w:r>
      <w:r w:rsidRPr="000036EF">
        <w:rPr>
          <w:rFonts w:ascii="GHEA Grapalat" w:eastAsia="Times New Roman" w:hAnsi="GHEA Grapalat" w:cs="Sylfaen"/>
          <w:sz w:val="20"/>
          <w:szCs w:val="20"/>
          <w:lang w:val="ru-RU" w:eastAsia="ru-RU"/>
        </w:rPr>
        <w:t>առաջարկում</w:t>
      </w:r>
      <w:r w:rsidRPr="000036EF">
        <w:rPr>
          <w:rFonts w:ascii="GHEA Grapalat" w:eastAsia="Times New Roman" w:hAnsi="GHEA Grapalat" w:cs="Sylfaen"/>
          <w:sz w:val="20"/>
          <w:szCs w:val="24"/>
          <w:lang w:val="hy-AM"/>
        </w:rPr>
        <w:t xml:space="preserve"> առանձնացված տողով նախատեսվում է այդ հարկատեսակի գծով վճարվելիք գումարի չափը:</w:t>
      </w:r>
      <w:r w:rsidRPr="000036EF">
        <w:rPr>
          <w:rFonts w:ascii="GHEA Grapalat" w:eastAsia="Times New Roman" w:hAnsi="GHEA Grapalat" w:cs="Sylfaen"/>
          <w:sz w:val="20"/>
          <w:szCs w:val="24"/>
          <w:lang w:val="es-ES"/>
        </w:rPr>
        <w:t xml:space="preserve"> </w:t>
      </w:r>
    </w:p>
    <w:p w14:paraId="6670B02D" w14:textId="77777777" w:rsidR="000036EF" w:rsidRPr="000036EF" w:rsidRDefault="000036EF" w:rsidP="000036EF">
      <w:pPr>
        <w:spacing w:after="0" w:line="240" w:lineRule="auto"/>
        <w:ind w:firstLine="709"/>
        <w:jc w:val="both"/>
        <w:rPr>
          <w:rFonts w:ascii="GHEA Grapalat" w:eastAsia="Times New Roman" w:hAnsi="GHEA Grapalat" w:cs="Sylfaen"/>
          <w:sz w:val="20"/>
          <w:szCs w:val="24"/>
          <w:lang w:val="hy-AM"/>
        </w:rPr>
      </w:pPr>
      <w:r w:rsidRPr="000036EF">
        <w:rPr>
          <w:rFonts w:ascii="GHEA Grapalat" w:eastAsia="Times New Roman" w:hAnsi="GHEA Grapalat" w:cs="Sylfaen"/>
          <w:sz w:val="20"/>
          <w:szCs w:val="24"/>
        </w:rPr>
        <w:t>Մ</w:t>
      </w:r>
      <w:r w:rsidRPr="000036EF">
        <w:rPr>
          <w:rFonts w:ascii="GHEA Grapalat" w:eastAsia="Times New Roman" w:hAnsi="GHEA Grapalat" w:cs="Sylfaen"/>
          <w:sz w:val="20"/>
          <w:szCs w:val="24"/>
          <w:lang w:val="hy-AM"/>
        </w:rPr>
        <w:t>ասնակիցների գնային առաջարկների գնահատում</w:t>
      </w:r>
      <w:r w:rsidRPr="000036EF">
        <w:rPr>
          <w:rFonts w:ascii="GHEA Grapalat" w:eastAsia="Times New Roman" w:hAnsi="GHEA Grapalat" w:cs="Sylfaen"/>
          <w:sz w:val="20"/>
          <w:szCs w:val="24"/>
        </w:rPr>
        <w:t>ն</w:t>
      </w:r>
      <w:r w:rsidRPr="000036EF">
        <w:rPr>
          <w:rFonts w:ascii="GHEA Grapalat" w:eastAsia="Times New Roman" w:hAnsi="GHEA Grapalat" w:cs="Sylfaen"/>
          <w:sz w:val="20"/>
          <w:szCs w:val="24"/>
          <w:lang w:val="hy-AM"/>
        </w:rPr>
        <w:t xml:space="preserve"> </w:t>
      </w:r>
      <w:proofErr w:type="spellStart"/>
      <w:r w:rsidRPr="000036EF">
        <w:rPr>
          <w:rFonts w:ascii="GHEA Grapalat" w:eastAsia="Times New Roman" w:hAnsi="GHEA Grapalat" w:cs="Sylfaen"/>
          <w:sz w:val="20"/>
          <w:szCs w:val="24"/>
        </w:rPr>
        <w:t>ու</w:t>
      </w:r>
      <w:proofErr w:type="spellEnd"/>
      <w:r w:rsidRPr="000036EF">
        <w:rPr>
          <w:rFonts w:ascii="GHEA Grapalat" w:eastAsia="Times New Roman" w:hAnsi="GHEA Grapalat" w:cs="Sylfaen"/>
          <w:sz w:val="20"/>
          <w:szCs w:val="24"/>
          <w:lang w:val="hy-AM"/>
        </w:rPr>
        <w:t xml:space="preserve"> համեմատումն իրականացվում </w:t>
      </w:r>
      <w:proofErr w:type="spellStart"/>
      <w:r w:rsidRPr="000036EF">
        <w:rPr>
          <w:rFonts w:ascii="GHEA Grapalat" w:eastAsia="Times New Roman" w:hAnsi="GHEA Grapalat" w:cs="Sylfaen"/>
          <w:sz w:val="20"/>
          <w:szCs w:val="24"/>
        </w:rPr>
        <w:t>են</w:t>
      </w:r>
      <w:proofErr w:type="spellEnd"/>
      <w:r w:rsidRPr="000036EF">
        <w:rPr>
          <w:rFonts w:ascii="GHEA Grapalat" w:eastAsia="Times New Roman" w:hAnsi="GHEA Grapalat" w:cs="Sylfaen"/>
          <w:sz w:val="20"/>
          <w:szCs w:val="24"/>
          <w:lang w:val="hy-AM"/>
        </w:rPr>
        <w:t xml:space="preserve"> առանց սույն կետում նշված հարկի գումարի հաշվարկման: Ընդ որում, մասնակցի հայտը ենթակա չէ մերժման, եթե`</w:t>
      </w:r>
    </w:p>
    <w:p w14:paraId="0C23AAE2" w14:textId="77777777" w:rsidR="000036EF" w:rsidRPr="000036EF" w:rsidRDefault="000036EF" w:rsidP="000036EF">
      <w:pPr>
        <w:spacing w:after="0" w:line="240" w:lineRule="auto"/>
        <w:ind w:firstLine="709"/>
        <w:jc w:val="both"/>
        <w:rPr>
          <w:rFonts w:ascii="GHEA Grapalat" w:eastAsia="Times New Roman" w:hAnsi="GHEA Grapalat" w:cs="Sylfaen"/>
          <w:sz w:val="20"/>
          <w:szCs w:val="24"/>
          <w:lang w:val="hy-AM"/>
        </w:rPr>
      </w:pPr>
      <w:r w:rsidRPr="000036EF">
        <w:rPr>
          <w:rFonts w:ascii="GHEA Grapalat" w:eastAsia="Times New Roman" w:hAnsi="GHEA Grapalat" w:cs="Sylfaen"/>
          <w:sz w:val="20"/>
          <w:szCs w:val="24"/>
          <w:lang w:val="hy-AM"/>
        </w:rPr>
        <w:t>ա. գնային առաջարկի արժեք և ավելացված արժեքի հարկ սյունակները լրացված են միայն թվերով, իսկ ընդհանուր գնի սյունակը` և տառերով և թվերով կամ միայն տառերով.</w:t>
      </w:r>
    </w:p>
    <w:p w14:paraId="4F5F4F3B" w14:textId="77777777" w:rsidR="000036EF" w:rsidRPr="000036EF" w:rsidRDefault="000036EF" w:rsidP="000036EF">
      <w:pPr>
        <w:spacing w:after="0" w:line="240" w:lineRule="auto"/>
        <w:ind w:firstLine="709"/>
        <w:jc w:val="both"/>
        <w:rPr>
          <w:rFonts w:ascii="GHEA Grapalat" w:eastAsia="Times New Roman" w:hAnsi="GHEA Grapalat" w:cs="Sylfaen"/>
          <w:sz w:val="20"/>
          <w:szCs w:val="24"/>
          <w:lang w:val="hy-AM"/>
        </w:rPr>
      </w:pPr>
      <w:r w:rsidRPr="000036EF">
        <w:rPr>
          <w:rFonts w:ascii="GHEA Grapalat" w:eastAsia="Times New Roman" w:hAnsi="GHEA Grapalat" w:cs="Sylfaen"/>
          <w:sz w:val="20"/>
          <w:szCs w:val="24"/>
          <w:lang w:val="hy-AM"/>
        </w:rPr>
        <w:t>բ. գնային առաջարկի արժեք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166F6DF1" w14:textId="77777777" w:rsidR="000036EF" w:rsidRPr="000036EF" w:rsidRDefault="000036EF" w:rsidP="000036EF">
      <w:pPr>
        <w:spacing w:after="0" w:line="240" w:lineRule="auto"/>
        <w:ind w:firstLine="709"/>
        <w:jc w:val="both"/>
        <w:rPr>
          <w:rFonts w:ascii="GHEA Grapalat" w:eastAsia="Times New Roman" w:hAnsi="GHEA Grapalat" w:cs="Sylfaen"/>
          <w:sz w:val="20"/>
          <w:szCs w:val="24"/>
          <w:lang w:val="hy-AM"/>
        </w:rPr>
      </w:pPr>
      <w:r w:rsidRPr="000036EF">
        <w:rPr>
          <w:rFonts w:ascii="GHEA Grapalat" w:eastAsia="Times New Roman" w:hAnsi="GHEA Grapalat" w:cs="Sylfaen"/>
          <w:sz w:val="20"/>
          <w:szCs w:val="24"/>
          <w:lang w:val="hy-AM"/>
        </w:rPr>
        <w:t>գ. գնային առաջարկում չափաբաժնի համարը սխալ է նշված, սակայն գնման առարկայի անվանումը ճիշտ է լրացված.</w:t>
      </w:r>
    </w:p>
    <w:p w14:paraId="4BD9726B" w14:textId="77777777" w:rsidR="000036EF" w:rsidRPr="000036EF" w:rsidRDefault="000036EF" w:rsidP="000036EF">
      <w:pPr>
        <w:shd w:val="clear" w:color="auto" w:fill="FFFFFF"/>
        <w:spacing w:after="0" w:line="240" w:lineRule="auto"/>
        <w:ind w:firstLine="375"/>
        <w:jc w:val="both"/>
        <w:rPr>
          <w:rFonts w:ascii="GHEA Grapalat" w:eastAsia="Times New Roman" w:hAnsi="GHEA Grapalat" w:cs="Sylfaen"/>
          <w:sz w:val="20"/>
          <w:szCs w:val="24"/>
          <w:lang w:val="hy-AM"/>
        </w:rPr>
      </w:pPr>
      <w:r w:rsidRPr="000036EF">
        <w:rPr>
          <w:rFonts w:ascii="GHEA Grapalat" w:eastAsia="Times New Roman" w:hAnsi="GHEA Grapalat" w:cs="Sylfaen"/>
          <w:sz w:val="20"/>
          <w:szCs w:val="24"/>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700751BA" w14:textId="77777777" w:rsidR="000036EF" w:rsidRPr="000036EF" w:rsidRDefault="000036EF" w:rsidP="000036EF">
      <w:pPr>
        <w:tabs>
          <w:tab w:val="left" w:pos="0"/>
        </w:tabs>
        <w:spacing w:after="0" w:line="240" w:lineRule="auto"/>
        <w:ind w:firstLine="360"/>
        <w:jc w:val="both"/>
        <w:rPr>
          <w:rFonts w:ascii="GHEA Grapalat" w:eastAsia="Times New Roman" w:hAnsi="GHEA Grapalat" w:cs="Sylfaen"/>
          <w:sz w:val="20"/>
          <w:szCs w:val="24"/>
          <w:lang w:val="hy-AM"/>
        </w:rPr>
      </w:pPr>
      <w:r w:rsidRPr="000036EF">
        <w:rPr>
          <w:rFonts w:ascii="GHEA Grapalat" w:eastAsia="Times New Roman" w:hAnsi="GHEA Grapalat" w:cs="Sylfaen"/>
          <w:sz w:val="20"/>
          <w:szCs w:val="24"/>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63D74B1F" w14:textId="77777777" w:rsidR="000036EF" w:rsidRPr="000036EF" w:rsidRDefault="000036EF" w:rsidP="000036EF">
      <w:pPr>
        <w:spacing w:after="0" w:line="240" w:lineRule="auto"/>
        <w:ind w:firstLine="709"/>
        <w:jc w:val="both"/>
        <w:rPr>
          <w:rFonts w:ascii="GHEA Grapalat" w:eastAsia="Times New Roman" w:hAnsi="GHEA Grapalat" w:cs="Sylfaen"/>
          <w:sz w:val="20"/>
          <w:szCs w:val="24"/>
          <w:lang w:val="hy-AM"/>
        </w:rPr>
      </w:pPr>
      <w:r w:rsidRPr="000036EF">
        <w:rPr>
          <w:rFonts w:ascii="GHEA Grapalat" w:eastAsia="Times New Roman" w:hAnsi="GHEA Grapalat" w:cs="Sylfaen"/>
          <w:sz w:val="20"/>
          <w:szCs w:val="24"/>
          <w:lang w:val="hy-AM"/>
        </w:rPr>
        <w:t xml:space="preserve">  զ. գնային առաջարկի սյունակներում տառերով լրացված գումարների մեջ լումաները նշված են թվերով :</w:t>
      </w:r>
    </w:p>
    <w:p w14:paraId="5569DC85" w14:textId="77777777" w:rsidR="000036EF" w:rsidRPr="000036EF" w:rsidRDefault="000036EF" w:rsidP="000B6642">
      <w:pPr>
        <w:spacing w:after="0" w:line="240" w:lineRule="auto"/>
        <w:jc w:val="both"/>
        <w:rPr>
          <w:rFonts w:ascii="GHEA Grapalat" w:eastAsia="Times New Roman" w:hAnsi="GHEA Grapalat" w:cs="Times New Roman"/>
          <w:sz w:val="20"/>
          <w:szCs w:val="20"/>
          <w:lang w:val="es-ES" w:eastAsia="ru-RU"/>
        </w:rPr>
      </w:pPr>
      <w:r w:rsidRPr="000036EF">
        <w:rPr>
          <w:rFonts w:ascii="GHEA Grapalat" w:eastAsia="Times New Roman" w:hAnsi="GHEA Grapalat" w:cs="Times New Roman"/>
          <w:sz w:val="20"/>
          <w:szCs w:val="20"/>
          <w:lang w:val="es-ES" w:eastAsia="ru-RU"/>
        </w:rPr>
        <w:t>5.</w:t>
      </w:r>
      <w:r w:rsidRPr="000036EF">
        <w:rPr>
          <w:rFonts w:ascii="GHEA Grapalat" w:eastAsia="Times New Roman" w:hAnsi="GHEA Grapalat" w:cs="Times New Roman"/>
          <w:sz w:val="20"/>
          <w:szCs w:val="20"/>
          <w:lang w:val="hy-AM" w:eastAsia="ru-RU"/>
        </w:rPr>
        <w:t>3</w:t>
      </w:r>
      <w:r w:rsidRPr="000036EF">
        <w:rPr>
          <w:rFonts w:ascii="GHEA Grapalat" w:eastAsia="Times New Roman" w:hAnsi="GHEA Grapalat" w:cs="Times New Roman"/>
          <w:sz w:val="20"/>
          <w:szCs w:val="20"/>
          <w:lang w:val="es-ES" w:eastAsia="ru-RU"/>
        </w:rPr>
        <w:t xml:space="preserve"> </w:t>
      </w:r>
      <w:proofErr w:type="spellStart"/>
      <w:r w:rsidRPr="000036EF">
        <w:rPr>
          <w:rFonts w:ascii="GHEA Grapalat" w:eastAsia="Times New Roman" w:hAnsi="GHEA Grapalat" w:cs="Times New Roman"/>
          <w:sz w:val="20"/>
          <w:szCs w:val="20"/>
          <w:lang w:val="es-ES" w:eastAsia="ru-RU"/>
        </w:rPr>
        <w:t>Եթե</w:t>
      </w:r>
      <w:proofErr w:type="spellEnd"/>
      <w:r w:rsidRPr="000036EF">
        <w:rPr>
          <w:rFonts w:ascii="GHEA Grapalat" w:eastAsia="Times New Roman" w:hAnsi="GHEA Grapalat" w:cs="Times New Roman"/>
          <w:sz w:val="20"/>
          <w:szCs w:val="20"/>
          <w:lang w:val="es-ES" w:eastAsia="ru-RU"/>
        </w:rPr>
        <w:t xml:space="preserve"> </w:t>
      </w:r>
      <w:proofErr w:type="spellStart"/>
      <w:r w:rsidRPr="000036EF">
        <w:rPr>
          <w:rFonts w:ascii="GHEA Grapalat" w:eastAsia="Times New Roman" w:hAnsi="GHEA Grapalat" w:cs="Times New Roman"/>
          <w:sz w:val="20"/>
          <w:szCs w:val="20"/>
          <w:lang w:val="es-ES" w:eastAsia="ru-RU"/>
        </w:rPr>
        <w:t>կնքվելիք</w:t>
      </w:r>
      <w:proofErr w:type="spellEnd"/>
      <w:r w:rsidRPr="000036EF">
        <w:rPr>
          <w:rFonts w:ascii="GHEA Grapalat" w:eastAsia="Times New Roman" w:hAnsi="GHEA Grapalat" w:cs="Times New Roman"/>
          <w:sz w:val="20"/>
          <w:szCs w:val="20"/>
          <w:lang w:val="es-ES" w:eastAsia="ru-RU"/>
        </w:rPr>
        <w:t xml:space="preserve"> </w:t>
      </w:r>
      <w:proofErr w:type="spellStart"/>
      <w:r w:rsidRPr="000036EF">
        <w:rPr>
          <w:rFonts w:ascii="GHEA Grapalat" w:eastAsia="Times New Roman" w:hAnsi="GHEA Grapalat" w:cs="Times New Roman"/>
          <w:sz w:val="20"/>
          <w:szCs w:val="20"/>
          <w:lang w:val="es-ES" w:eastAsia="ru-RU"/>
        </w:rPr>
        <w:t>պայմանագրի</w:t>
      </w:r>
      <w:proofErr w:type="spellEnd"/>
      <w:r w:rsidRPr="000036EF">
        <w:rPr>
          <w:rFonts w:ascii="GHEA Grapalat" w:eastAsia="Times New Roman" w:hAnsi="GHEA Grapalat" w:cs="Times New Roman"/>
          <w:sz w:val="20"/>
          <w:szCs w:val="20"/>
          <w:lang w:val="es-ES" w:eastAsia="ru-RU"/>
        </w:rPr>
        <w:t xml:space="preserve"> </w:t>
      </w:r>
      <w:proofErr w:type="spellStart"/>
      <w:r w:rsidRPr="000036EF">
        <w:rPr>
          <w:rFonts w:ascii="GHEA Grapalat" w:eastAsia="Times New Roman" w:hAnsi="GHEA Grapalat" w:cs="Times New Roman"/>
          <w:sz w:val="20"/>
          <w:szCs w:val="20"/>
          <w:lang w:val="es-ES" w:eastAsia="ru-RU"/>
        </w:rPr>
        <w:t>գինը</w:t>
      </w:r>
      <w:proofErr w:type="spellEnd"/>
      <w:r w:rsidRPr="000036EF">
        <w:rPr>
          <w:rFonts w:ascii="GHEA Grapalat" w:eastAsia="Times New Roman" w:hAnsi="GHEA Grapalat" w:cs="Times New Roman"/>
          <w:sz w:val="20"/>
          <w:szCs w:val="20"/>
          <w:lang w:val="es-ES" w:eastAsia="ru-RU"/>
        </w:rPr>
        <w:t xml:space="preserve"> </w:t>
      </w:r>
      <w:proofErr w:type="spellStart"/>
      <w:r w:rsidRPr="000036EF">
        <w:rPr>
          <w:rFonts w:ascii="GHEA Grapalat" w:eastAsia="Times New Roman" w:hAnsi="GHEA Grapalat" w:cs="Times New Roman"/>
          <w:sz w:val="20"/>
          <w:szCs w:val="20"/>
          <w:lang w:val="es-ES" w:eastAsia="ru-RU"/>
        </w:rPr>
        <w:t>կայուն</w:t>
      </w:r>
      <w:proofErr w:type="spellEnd"/>
      <w:r w:rsidRPr="000036EF">
        <w:rPr>
          <w:rFonts w:ascii="GHEA Grapalat" w:eastAsia="Times New Roman" w:hAnsi="GHEA Grapalat" w:cs="Times New Roman"/>
          <w:sz w:val="20"/>
          <w:szCs w:val="20"/>
          <w:lang w:val="es-ES" w:eastAsia="ru-RU"/>
        </w:rPr>
        <w:t xml:space="preserve"> է, </w:t>
      </w:r>
      <w:proofErr w:type="spellStart"/>
      <w:r w:rsidRPr="000036EF">
        <w:rPr>
          <w:rFonts w:ascii="GHEA Grapalat" w:eastAsia="Times New Roman" w:hAnsi="GHEA Grapalat" w:cs="Times New Roman"/>
          <w:sz w:val="20"/>
          <w:szCs w:val="20"/>
          <w:lang w:val="es-ES" w:eastAsia="ru-RU"/>
        </w:rPr>
        <w:t>ապա</w:t>
      </w:r>
      <w:proofErr w:type="spellEnd"/>
      <w:r w:rsidRPr="000036EF">
        <w:rPr>
          <w:rFonts w:ascii="GHEA Grapalat" w:eastAsia="Times New Roman" w:hAnsi="GHEA Grapalat" w:cs="Times New Roman"/>
          <w:sz w:val="20"/>
          <w:szCs w:val="20"/>
          <w:lang w:val="es-ES" w:eastAsia="ru-RU"/>
        </w:rPr>
        <w:t xml:space="preserve"> </w:t>
      </w:r>
      <w:proofErr w:type="spellStart"/>
      <w:r w:rsidRPr="000036EF">
        <w:rPr>
          <w:rFonts w:ascii="GHEA Grapalat" w:eastAsia="Times New Roman" w:hAnsi="GHEA Grapalat" w:cs="Times New Roman"/>
          <w:sz w:val="20"/>
          <w:szCs w:val="20"/>
          <w:lang w:val="es-ES" w:eastAsia="ru-RU"/>
        </w:rPr>
        <w:t>գնային</w:t>
      </w:r>
      <w:proofErr w:type="spellEnd"/>
      <w:r w:rsidRPr="000036EF">
        <w:rPr>
          <w:rFonts w:ascii="GHEA Grapalat" w:eastAsia="Times New Roman" w:hAnsi="GHEA Grapalat" w:cs="Times New Roman"/>
          <w:sz w:val="20"/>
          <w:szCs w:val="20"/>
          <w:lang w:val="es-ES" w:eastAsia="ru-RU"/>
        </w:rPr>
        <w:t xml:space="preserve"> </w:t>
      </w:r>
      <w:proofErr w:type="spellStart"/>
      <w:r w:rsidRPr="000036EF">
        <w:rPr>
          <w:rFonts w:ascii="GHEA Grapalat" w:eastAsia="Times New Roman" w:hAnsi="GHEA Grapalat" w:cs="Times New Roman"/>
          <w:sz w:val="20"/>
          <w:szCs w:val="20"/>
          <w:lang w:val="es-ES" w:eastAsia="ru-RU"/>
        </w:rPr>
        <w:t>առաջարկը</w:t>
      </w:r>
      <w:proofErr w:type="spellEnd"/>
      <w:r w:rsidRPr="000036EF">
        <w:rPr>
          <w:rFonts w:ascii="GHEA Grapalat" w:eastAsia="Times New Roman" w:hAnsi="GHEA Grapalat" w:cs="Times New Roman"/>
          <w:sz w:val="20"/>
          <w:szCs w:val="20"/>
          <w:lang w:val="es-ES" w:eastAsia="ru-RU"/>
        </w:rPr>
        <w:t xml:space="preserve"> </w:t>
      </w:r>
      <w:proofErr w:type="spellStart"/>
      <w:r w:rsidRPr="000036EF">
        <w:rPr>
          <w:rFonts w:ascii="GHEA Grapalat" w:eastAsia="Times New Roman" w:hAnsi="GHEA Grapalat" w:cs="Times New Roman"/>
          <w:sz w:val="20"/>
          <w:szCs w:val="20"/>
          <w:lang w:val="es-ES" w:eastAsia="ru-RU"/>
        </w:rPr>
        <w:t>ներկայացվում</w:t>
      </w:r>
      <w:proofErr w:type="spellEnd"/>
      <w:r w:rsidRPr="000036EF">
        <w:rPr>
          <w:rFonts w:ascii="GHEA Grapalat" w:eastAsia="Times New Roman" w:hAnsi="GHEA Grapalat" w:cs="Times New Roman"/>
          <w:sz w:val="20"/>
          <w:szCs w:val="20"/>
          <w:lang w:val="es-ES" w:eastAsia="ru-RU"/>
        </w:rPr>
        <w:t xml:space="preserve"> է </w:t>
      </w:r>
      <w:proofErr w:type="spellStart"/>
      <w:r w:rsidRPr="000036EF">
        <w:rPr>
          <w:rFonts w:ascii="GHEA Grapalat" w:eastAsia="Times New Roman" w:hAnsi="GHEA Grapalat" w:cs="Times New Roman"/>
          <w:sz w:val="20"/>
          <w:szCs w:val="20"/>
          <w:lang w:val="es-ES" w:eastAsia="ru-RU"/>
        </w:rPr>
        <w:t>մեկ</w:t>
      </w:r>
      <w:proofErr w:type="spellEnd"/>
      <w:r w:rsidRPr="000036EF">
        <w:rPr>
          <w:rFonts w:ascii="GHEA Grapalat" w:eastAsia="Times New Roman" w:hAnsi="GHEA Grapalat" w:cs="Times New Roman"/>
          <w:sz w:val="20"/>
          <w:szCs w:val="20"/>
          <w:lang w:val="es-ES" w:eastAsia="ru-RU"/>
        </w:rPr>
        <w:t xml:space="preserve"> </w:t>
      </w:r>
      <w:proofErr w:type="spellStart"/>
      <w:r w:rsidRPr="000036EF">
        <w:rPr>
          <w:rFonts w:ascii="GHEA Grapalat" w:eastAsia="Times New Roman" w:hAnsi="GHEA Grapalat" w:cs="Times New Roman"/>
          <w:sz w:val="20"/>
          <w:szCs w:val="20"/>
          <w:lang w:val="es-ES" w:eastAsia="ru-RU"/>
        </w:rPr>
        <w:t>թվով</w:t>
      </w:r>
      <w:proofErr w:type="spellEnd"/>
      <w:r w:rsidRPr="000036EF">
        <w:rPr>
          <w:rFonts w:ascii="GHEA Grapalat" w:eastAsia="Times New Roman" w:hAnsi="GHEA Grapalat" w:cs="Times New Roman"/>
          <w:sz w:val="20"/>
          <w:szCs w:val="20"/>
          <w:lang w:val="es-ES" w:eastAsia="ru-RU"/>
        </w:rPr>
        <w:t xml:space="preserve">՝ </w:t>
      </w:r>
      <w:proofErr w:type="spellStart"/>
      <w:r w:rsidRPr="000036EF">
        <w:rPr>
          <w:rFonts w:ascii="GHEA Grapalat" w:eastAsia="Times New Roman" w:hAnsi="GHEA Grapalat" w:cs="Times New Roman"/>
          <w:sz w:val="20"/>
          <w:szCs w:val="20"/>
          <w:lang w:val="es-ES" w:eastAsia="ru-RU"/>
        </w:rPr>
        <w:t>պայմանագրի</w:t>
      </w:r>
      <w:proofErr w:type="spellEnd"/>
      <w:r w:rsidRPr="000036EF">
        <w:rPr>
          <w:rFonts w:ascii="GHEA Grapalat" w:eastAsia="Times New Roman" w:hAnsi="GHEA Grapalat" w:cs="Times New Roman"/>
          <w:sz w:val="20"/>
          <w:szCs w:val="20"/>
          <w:lang w:val="es-ES" w:eastAsia="ru-RU"/>
        </w:rPr>
        <w:t xml:space="preserve"> </w:t>
      </w:r>
      <w:proofErr w:type="spellStart"/>
      <w:r w:rsidRPr="000036EF">
        <w:rPr>
          <w:rFonts w:ascii="GHEA Grapalat" w:eastAsia="Times New Roman" w:hAnsi="GHEA Grapalat" w:cs="Times New Roman"/>
          <w:sz w:val="20"/>
          <w:szCs w:val="20"/>
          <w:lang w:val="es-ES" w:eastAsia="ru-RU"/>
        </w:rPr>
        <w:t>կատարման</w:t>
      </w:r>
      <w:proofErr w:type="spellEnd"/>
      <w:r w:rsidRPr="000036EF">
        <w:rPr>
          <w:rFonts w:ascii="GHEA Grapalat" w:eastAsia="Times New Roman" w:hAnsi="GHEA Grapalat" w:cs="Times New Roman"/>
          <w:sz w:val="20"/>
          <w:szCs w:val="20"/>
          <w:lang w:val="es-ES" w:eastAsia="ru-RU"/>
        </w:rPr>
        <w:t xml:space="preserve"> </w:t>
      </w:r>
      <w:proofErr w:type="spellStart"/>
      <w:r w:rsidRPr="000036EF">
        <w:rPr>
          <w:rFonts w:ascii="GHEA Grapalat" w:eastAsia="Times New Roman" w:hAnsi="GHEA Grapalat" w:cs="Times New Roman"/>
          <w:sz w:val="20"/>
          <w:szCs w:val="20"/>
          <w:lang w:val="es-ES" w:eastAsia="ru-RU"/>
        </w:rPr>
        <w:t>համար</w:t>
      </w:r>
      <w:proofErr w:type="spellEnd"/>
      <w:r w:rsidRPr="000036EF">
        <w:rPr>
          <w:rFonts w:ascii="GHEA Grapalat" w:eastAsia="Times New Roman" w:hAnsi="GHEA Grapalat" w:cs="Times New Roman"/>
          <w:sz w:val="20"/>
          <w:szCs w:val="20"/>
          <w:lang w:val="es-ES" w:eastAsia="ru-RU"/>
        </w:rPr>
        <w:t xml:space="preserve"> </w:t>
      </w:r>
      <w:proofErr w:type="spellStart"/>
      <w:r w:rsidRPr="000036EF">
        <w:rPr>
          <w:rFonts w:ascii="GHEA Grapalat" w:eastAsia="Times New Roman" w:hAnsi="GHEA Grapalat" w:cs="Times New Roman"/>
          <w:sz w:val="20"/>
          <w:szCs w:val="20"/>
          <w:lang w:val="es-ES" w:eastAsia="ru-RU"/>
        </w:rPr>
        <w:t>առաջարկվող</w:t>
      </w:r>
      <w:proofErr w:type="spellEnd"/>
      <w:r w:rsidRPr="000036EF">
        <w:rPr>
          <w:rFonts w:ascii="GHEA Grapalat" w:eastAsia="Times New Roman" w:hAnsi="GHEA Grapalat" w:cs="Times New Roman"/>
          <w:sz w:val="20"/>
          <w:szCs w:val="20"/>
          <w:lang w:val="es-ES" w:eastAsia="ru-RU"/>
        </w:rPr>
        <w:t xml:space="preserve"> </w:t>
      </w:r>
      <w:proofErr w:type="spellStart"/>
      <w:r w:rsidRPr="000036EF">
        <w:rPr>
          <w:rFonts w:ascii="GHEA Grapalat" w:eastAsia="Times New Roman" w:hAnsi="GHEA Grapalat" w:cs="Times New Roman"/>
          <w:sz w:val="20"/>
          <w:szCs w:val="20"/>
          <w:lang w:val="es-ES" w:eastAsia="ru-RU"/>
        </w:rPr>
        <w:t>ընդհանուր</w:t>
      </w:r>
      <w:proofErr w:type="spellEnd"/>
      <w:r w:rsidRPr="000036EF">
        <w:rPr>
          <w:rFonts w:ascii="GHEA Grapalat" w:eastAsia="Times New Roman" w:hAnsi="GHEA Grapalat" w:cs="Times New Roman"/>
          <w:sz w:val="20"/>
          <w:szCs w:val="20"/>
          <w:lang w:val="es-ES" w:eastAsia="ru-RU"/>
        </w:rPr>
        <w:t xml:space="preserve"> </w:t>
      </w:r>
      <w:proofErr w:type="spellStart"/>
      <w:r w:rsidRPr="000036EF">
        <w:rPr>
          <w:rFonts w:ascii="GHEA Grapalat" w:eastAsia="Times New Roman" w:hAnsi="GHEA Grapalat" w:cs="Times New Roman"/>
          <w:sz w:val="20"/>
          <w:szCs w:val="20"/>
          <w:lang w:val="es-ES" w:eastAsia="ru-RU"/>
        </w:rPr>
        <w:t>գնով</w:t>
      </w:r>
      <w:proofErr w:type="spellEnd"/>
      <w:r w:rsidRPr="000036EF">
        <w:rPr>
          <w:rFonts w:ascii="GHEA Grapalat" w:eastAsia="Times New Roman" w:hAnsi="GHEA Grapalat" w:cs="Times New Roman"/>
          <w:sz w:val="20"/>
          <w:szCs w:val="20"/>
          <w:lang w:val="es-ES" w:eastAsia="ru-RU"/>
        </w:rPr>
        <w:t xml:space="preserve"> և </w:t>
      </w:r>
      <w:proofErr w:type="spellStart"/>
      <w:r w:rsidRPr="000036EF">
        <w:rPr>
          <w:rFonts w:ascii="GHEA Grapalat" w:eastAsia="Times New Roman" w:hAnsi="GHEA Grapalat" w:cs="Times New Roman"/>
          <w:sz w:val="20"/>
          <w:szCs w:val="20"/>
          <w:lang w:val="es-ES" w:eastAsia="ru-RU"/>
        </w:rPr>
        <w:t>համակարգում</w:t>
      </w:r>
      <w:proofErr w:type="spellEnd"/>
      <w:r w:rsidRPr="000036EF">
        <w:rPr>
          <w:rFonts w:ascii="GHEA Grapalat" w:eastAsia="Times New Roman" w:hAnsi="GHEA Grapalat" w:cs="Times New Roman"/>
          <w:sz w:val="20"/>
          <w:szCs w:val="20"/>
          <w:lang w:val="es-ES" w:eastAsia="ru-RU"/>
        </w:rPr>
        <w:t xml:space="preserve"> </w:t>
      </w:r>
      <w:proofErr w:type="spellStart"/>
      <w:r w:rsidRPr="000036EF">
        <w:rPr>
          <w:rFonts w:ascii="GHEA Grapalat" w:eastAsia="Times New Roman" w:hAnsi="GHEA Grapalat" w:cs="Times New Roman"/>
          <w:sz w:val="20"/>
          <w:szCs w:val="20"/>
          <w:lang w:val="es-ES" w:eastAsia="ru-RU"/>
        </w:rPr>
        <w:t>պարտադիր</w:t>
      </w:r>
      <w:proofErr w:type="spellEnd"/>
      <w:r w:rsidRPr="000036EF">
        <w:rPr>
          <w:rFonts w:ascii="GHEA Grapalat" w:eastAsia="Times New Roman" w:hAnsi="GHEA Grapalat" w:cs="Times New Roman"/>
          <w:sz w:val="20"/>
          <w:szCs w:val="20"/>
          <w:lang w:val="es-ES" w:eastAsia="ru-RU"/>
        </w:rPr>
        <w:t xml:space="preserve"> </w:t>
      </w:r>
      <w:proofErr w:type="spellStart"/>
      <w:r w:rsidRPr="000036EF">
        <w:rPr>
          <w:rFonts w:ascii="GHEA Grapalat" w:eastAsia="Times New Roman" w:hAnsi="GHEA Grapalat" w:cs="Times New Roman"/>
          <w:sz w:val="20"/>
          <w:szCs w:val="20"/>
          <w:lang w:val="es-ES" w:eastAsia="ru-RU"/>
        </w:rPr>
        <w:t>լրացվում</w:t>
      </w:r>
      <w:proofErr w:type="spellEnd"/>
      <w:r w:rsidRPr="000036EF">
        <w:rPr>
          <w:rFonts w:ascii="GHEA Grapalat" w:eastAsia="Times New Roman" w:hAnsi="GHEA Grapalat" w:cs="Times New Roman"/>
          <w:sz w:val="20"/>
          <w:szCs w:val="20"/>
          <w:lang w:val="es-ES" w:eastAsia="ru-RU"/>
        </w:rPr>
        <w:t xml:space="preserve"> է </w:t>
      </w:r>
      <w:r w:rsidRPr="000036EF">
        <w:rPr>
          <w:rFonts w:ascii="GHEA Grapalat" w:eastAsia="Times New Roman" w:hAnsi="GHEA Grapalat" w:cs="Times New Roman"/>
          <w:sz w:val="20"/>
          <w:szCs w:val="20"/>
          <w:lang w:val="hy-AM" w:eastAsia="ru-RU"/>
        </w:rPr>
        <w:t>առանց Հայաստանի Հանրա</w:t>
      </w:r>
      <w:r w:rsidRPr="000036EF">
        <w:rPr>
          <w:rFonts w:ascii="GHEA Grapalat" w:eastAsia="Times New Roman" w:hAnsi="GHEA Grapalat" w:cs="Times New Roman"/>
          <w:sz w:val="20"/>
          <w:szCs w:val="20"/>
          <w:lang w:val="hy-AM" w:eastAsia="ru-RU"/>
        </w:rPr>
        <w:softHyphen/>
        <w:t>պետության պետական բյուջե վճարվելիք ավելացված արժեքի հարկի գումարի հաշվարկման</w:t>
      </w:r>
      <w:r w:rsidRPr="000036EF">
        <w:rPr>
          <w:rFonts w:ascii="GHEA Grapalat" w:eastAsia="Times New Roman" w:hAnsi="GHEA Grapalat" w:cs="Times New Roman"/>
          <w:sz w:val="20"/>
          <w:szCs w:val="20"/>
          <w:lang w:val="es-ES" w:eastAsia="ru-RU"/>
        </w:rPr>
        <w:t xml:space="preserve">։ </w:t>
      </w:r>
      <w:proofErr w:type="spellStart"/>
      <w:r w:rsidRPr="000036EF">
        <w:rPr>
          <w:rFonts w:ascii="GHEA Grapalat" w:eastAsia="Times New Roman" w:hAnsi="GHEA Grapalat" w:cs="Times New Roman"/>
          <w:sz w:val="20"/>
          <w:szCs w:val="20"/>
          <w:lang w:val="es-ES" w:eastAsia="ru-RU"/>
        </w:rPr>
        <w:t>Ընդ</w:t>
      </w:r>
      <w:proofErr w:type="spellEnd"/>
      <w:r w:rsidRPr="000036EF">
        <w:rPr>
          <w:rFonts w:ascii="GHEA Grapalat" w:eastAsia="Times New Roman" w:hAnsi="GHEA Grapalat" w:cs="Times New Roman"/>
          <w:sz w:val="20"/>
          <w:szCs w:val="20"/>
          <w:lang w:val="es-ES" w:eastAsia="ru-RU"/>
        </w:rPr>
        <w:t xml:space="preserve"> </w:t>
      </w:r>
      <w:proofErr w:type="spellStart"/>
      <w:r w:rsidRPr="000036EF">
        <w:rPr>
          <w:rFonts w:ascii="GHEA Grapalat" w:eastAsia="Times New Roman" w:hAnsi="GHEA Grapalat" w:cs="Times New Roman"/>
          <w:sz w:val="20"/>
          <w:szCs w:val="20"/>
          <w:lang w:val="es-ES" w:eastAsia="ru-RU"/>
        </w:rPr>
        <w:t>որում</w:t>
      </w:r>
      <w:proofErr w:type="spellEnd"/>
      <w:r w:rsidRPr="000036EF">
        <w:rPr>
          <w:rFonts w:ascii="GHEA Grapalat" w:eastAsia="Times New Roman" w:hAnsi="GHEA Grapalat" w:cs="Times New Roman"/>
          <w:sz w:val="20"/>
          <w:szCs w:val="20"/>
          <w:lang w:val="es-ES" w:eastAsia="ru-RU"/>
        </w:rPr>
        <w:t xml:space="preserve"> </w:t>
      </w:r>
      <w:proofErr w:type="spellStart"/>
      <w:r w:rsidRPr="000036EF">
        <w:rPr>
          <w:rFonts w:ascii="GHEA Grapalat" w:eastAsia="Times New Roman" w:hAnsi="GHEA Grapalat" w:cs="Times New Roman"/>
          <w:sz w:val="20"/>
          <w:szCs w:val="20"/>
          <w:lang w:val="es-ES" w:eastAsia="ru-RU"/>
        </w:rPr>
        <w:t>մասնակցից</w:t>
      </w:r>
      <w:proofErr w:type="spellEnd"/>
      <w:r w:rsidRPr="000036EF">
        <w:rPr>
          <w:rFonts w:ascii="GHEA Grapalat" w:eastAsia="Times New Roman" w:hAnsi="GHEA Grapalat" w:cs="Times New Roman"/>
          <w:sz w:val="20"/>
          <w:szCs w:val="20"/>
          <w:lang w:val="es-ES" w:eastAsia="ru-RU"/>
        </w:rPr>
        <w:t xml:space="preserve"> </w:t>
      </w:r>
      <w:proofErr w:type="spellStart"/>
      <w:r w:rsidRPr="000036EF">
        <w:rPr>
          <w:rFonts w:ascii="GHEA Grapalat" w:eastAsia="Times New Roman" w:hAnsi="GHEA Grapalat" w:cs="Times New Roman"/>
          <w:sz w:val="20"/>
          <w:szCs w:val="20"/>
          <w:lang w:val="es-ES" w:eastAsia="ru-RU"/>
        </w:rPr>
        <w:t>չի</w:t>
      </w:r>
      <w:proofErr w:type="spellEnd"/>
      <w:r w:rsidRPr="000036EF">
        <w:rPr>
          <w:rFonts w:ascii="GHEA Grapalat" w:eastAsia="Times New Roman" w:hAnsi="GHEA Grapalat" w:cs="Times New Roman"/>
          <w:sz w:val="20"/>
          <w:szCs w:val="20"/>
          <w:lang w:val="es-ES" w:eastAsia="ru-RU"/>
        </w:rPr>
        <w:t xml:space="preserve"> </w:t>
      </w:r>
      <w:proofErr w:type="spellStart"/>
      <w:r w:rsidRPr="000036EF">
        <w:rPr>
          <w:rFonts w:ascii="GHEA Grapalat" w:eastAsia="Times New Roman" w:hAnsi="GHEA Grapalat" w:cs="Times New Roman"/>
          <w:sz w:val="20"/>
          <w:szCs w:val="20"/>
          <w:lang w:val="es-ES" w:eastAsia="ru-RU"/>
        </w:rPr>
        <w:t>կարող</w:t>
      </w:r>
      <w:proofErr w:type="spellEnd"/>
      <w:r w:rsidRPr="000036EF">
        <w:rPr>
          <w:rFonts w:ascii="GHEA Grapalat" w:eastAsia="Times New Roman" w:hAnsi="GHEA Grapalat" w:cs="Times New Roman"/>
          <w:sz w:val="20"/>
          <w:szCs w:val="20"/>
          <w:lang w:val="es-ES" w:eastAsia="ru-RU"/>
        </w:rPr>
        <w:t xml:space="preserve"> </w:t>
      </w:r>
      <w:proofErr w:type="spellStart"/>
      <w:r w:rsidRPr="000036EF">
        <w:rPr>
          <w:rFonts w:ascii="GHEA Grapalat" w:eastAsia="Times New Roman" w:hAnsi="GHEA Grapalat" w:cs="Times New Roman"/>
          <w:sz w:val="20"/>
          <w:szCs w:val="20"/>
          <w:lang w:val="es-ES" w:eastAsia="ru-RU"/>
        </w:rPr>
        <w:t>պահանջվել</w:t>
      </w:r>
      <w:proofErr w:type="spellEnd"/>
      <w:r w:rsidRPr="000036EF">
        <w:rPr>
          <w:rFonts w:ascii="GHEA Grapalat" w:eastAsia="Times New Roman" w:hAnsi="GHEA Grapalat" w:cs="Times New Roman"/>
          <w:sz w:val="20"/>
          <w:szCs w:val="20"/>
          <w:lang w:val="es-ES" w:eastAsia="ru-RU"/>
        </w:rPr>
        <w:t xml:space="preserve">, </w:t>
      </w:r>
      <w:proofErr w:type="spellStart"/>
      <w:r w:rsidRPr="000036EF">
        <w:rPr>
          <w:rFonts w:ascii="GHEA Grapalat" w:eastAsia="Times New Roman" w:hAnsi="GHEA Grapalat" w:cs="Times New Roman"/>
          <w:sz w:val="20"/>
          <w:szCs w:val="20"/>
          <w:lang w:val="es-ES" w:eastAsia="ru-RU"/>
        </w:rPr>
        <w:t>որ</w:t>
      </w:r>
      <w:proofErr w:type="spellEnd"/>
      <w:r w:rsidRPr="000036EF">
        <w:rPr>
          <w:rFonts w:ascii="GHEA Grapalat" w:eastAsia="Times New Roman" w:hAnsi="GHEA Grapalat" w:cs="Times New Roman"/>
          <w:sz w:val="20"/>
          <w:szCs w:val="20"/>
          <w:lang w:val="es-ES" w:eastAsia="ru-RU"/>
        </w:rPr>
        <w:t xml:space="preserve"> </w:t>
      </w:r>
      <w:proofErr w:type="spellStart"/>
      <w:r w:rsidRPr="000036EF">
        <w:rPr>
          <w:rFonts w:ascii="GHEA Grapalat" w:eastAsia="Times New Roman" w:hAnsi="GHEA Grapalat" w:cs="Times New Roman"/>
          <w:sz w:val="20"/>
          <w:szCs w:val="20"/>
          <w:lang w:val="es-ES" w:eastAsia="ru-RU"/>
        </w:rPr>
        <w:t>նա</w:t>
      </w:r>
      <w:proofErr w:type="spellEnd"/>
      <w:r w:rsidRPr="000036EF">
        <w:rPr>
          <w:rFonts w:ascii="GHEA Grapalat" w:eastAsia="Times New Roman" w:hAnsi="GHEA Grapalat" w:cs="Times New Roman"/>
          <w:sz w:val="20"/>
          <w:szCs w:val="20"/>
          <w:lang w:val="es-ES" w:eastAsia="ru-RU"/>
        </w:rPr>
        <w:t xml:space="preserve"> </w:t>
      </w:r>
      <w:proofErr w:type="spellStart"/>
      <w:r w:rsidRPr="000036EF">
        <w:rPr>
          <w:rFonts w:ascii="GHEA Grapalat" w:eastAsia="Times New Roman" w:hAnsi="GHEA Grapalat" w:cs="Times New Roman"/>
          <w:sz w:val="20"/>
          <w:szCs w:val="20"/>
          <w:lang w:val="es-ES" w:eastAsia="ru-RU"/>
        </w:rPr>
        <w:t>ներկայացնի</w:t>
      </w:r>
      <w:proofErr w:type="spellEnd"/>
      <w:r w:rsidRPr="000036EF">
        <w:rPr>
          <w:rFonts w:ascii="GHEA Grapalat" w:eastAsia="Times New Roman" w:hAnsi="GHEA Grapalat" w:cs="Times New Roman"/>
          <w:sz w:val="20"/>
          <w:szCs w:val="20"/>
          <w:lang w:val="es-ES" w:eastAsia="ru-RU"/>
        </w:rPr>
        <w:t xml:space="preserve"> </w:t>
      </w:r>
      <w:proofErr w:type="spellStart"/>
      <w:r w:rsidRPr="000036EF">
        <w:rPr>
          <w:rFonts w:ascii="GHEA Grapalat" w:eastAsia="Times New Roman" w:hAnsi="GHEA Grapalat" w:cs="Times New Roman"/>
          <w:sz w:val="20"/>
          <w:szCs w:val="20"/>
          <w:lang w:val="es-ES" w:eastAsia="ru-RU"/>
        </w:rPr>
        <w:t>գնային</w:t>
      </w:r>
      <w:proofErr w:type="spellEnd"/>
      <w:r w:rsidRPr="000036EF">
        <w:rPr>
          <w:rFonts w:ascii="GHEA Grapalat" w:eastAsia="Times New Roman" w:hAnsi="GHEA Grapalat" w:cs="Times New Roman"/>
          <w:sz w:val="20"/>
          <w:szCs w:val="20"/>
          <w:lang w:val="es-ES" w:eastAsia="ru-RU"/>
        </w:rPr>
        <w:t xml:space="preserve"> </w:t>
      </w:r>
      <w:proofErr w:type="spellStart"/>
      <w:r w:rsidRPr="000036EF">
        <w:rPr>
          <w:rFonts w:ascii="GHEA Grapalat" w:eastAsia="Times New Roman" w:hAnsi="GHEA Grapalat" w:cs="Times New Roman"/>
          <w:sz w:val="20"/>
          <w:szCs w:val="20"/>
          <w:lang w:val="es-ES" w:eastAsia="ru-RU"/>
        </w:rPr>
        <w:t>առաջարկի</w:t>
      </w:r>
      <w:proofErr w:type="spellEnd"/>
      <w:r w:rsidRPr="000036EF">
        <w:rPr>
          <w:rFonts w:ascii="GHEA Grapalat" w:eastAsia="Times New Roman" w:hAnsi="GHEA Grapalat" w:cs="Times New Roman"/>
          <w:sz w:val="20"/>
          <w:szCs w:val="20"/>
          <w:lang w:val="es-ES" w:eastAsia="ru-RU"/>
        </w:rPr>
        <w:t xml:space="preserve"> </w:t>
      </w:r>
      <w:proofErr w:type="spellStart"/>
      <w:r w:rsidRPr="000036EF">
        <w:rPr>
          <w:rFonts w:ascii="GHEA Grapalat" w:eastAsia="Times New Roman" w:hAnsi="GHEA Grapalat" w:cs="Times New Roman"/>
          <w:sz w:val="20"/>
          <w:szCs w:val="20"/>
          <w:lang w:val="es-ES" w:eastAsia="ru-RU"/>
        </w:rPr>
        <w:t>հիմնավորումներ</w:t>
      </w:r>
      <w:proofErr w:type="spellEnd"/>
      <w:r w:rsidRPr="000036EF">
        <w:rPr>
          <w:rFonts w:ascii="GHEA Grapalat" w:eastAsia="Times New Roman" w:hAnsi="GHEA Grapalat" w:cs="Times New Roman"/>
          <w:sz w:val="20"/>
          <w:szCs w:val="20"/>
          <w:lang w:val="es-ES" w:eastAsia="ru-RU"/>
        </w:rPr>
        <w:t xml:space="preserve"> </w:t>
      </w:r>
      <w:proofErr w:type="spellStart"/>
      <w:r w:rsidRPr="000036EF">
        <w:rPr>
          <w:rFonts w:ascii="GHEA Grapalat" w:eastAsia="Times New Roman" w:hAnsi="GHEA Grapalat" w:cs="Times New Roman"/>
          <w:sz w:val="20"/>
          <w:szCs w:val="20"/>
          <w:lang w:val="es-ES" w:eastAsia="ru-RU"/>
        </w:rPr>
        <w:t>կամ</w:t>
      </w:r>
      <w:proofErr w:type="spellEnd"/>
      <w:r w:rsidRPr="000036EF">
        <w:rPr>
          <w:rFonts w:ascii="GHEA Grapalat" w:eastAsia="Times New Roman" w:hAnsi="GHEA Grapalat" w:cs="Times New Roman"/>
          <w:sz w:val="20"/>
          <w:szCs w:val="20"/>
          <w:lang w:val="es-ES" w:eastAsia="ru-RU"/>
        </w:rPr>
        <w:t xml:space="preserve"> </w:t>
      </w:r>
      <w:proofErr w:type="spellStart"/>
      <w:r w:rsidRPr="000036EF">
        <w:rPr>
          <w:rFonts w:ascii="GHEA Grapalat" w:eastAsia="Times New Roman" w:hAnsi="GHEA Grapalat" w:cs="Times New Roman"/>
          <w:sz w:val="20"/>
          <w:szCs w:val="20"/>
          <w:lang w:val="es-ES" w:eastAsia="ru-RU"/>
        </w:rPr>
        <w:t>որևէ</w:t>
      </w:r>
      <w:proofErr w:type="spellEnd"/>
      <w:r w:rsidRPr="000036EF">
        <w:rPr>
          <w:rFonts w:ascii="GHEA Grapalat" w:eastAsia="Times New Roman" w:hAnsi="GHEA Grapalat" w:cs="Times New Roman"/>
          <w:sz w:val="20"/>
          <w:szCs w:val="20"/>
          <w:lang w:val="es-ES" w:eastAsia="ru-RU"/>
        </w:rPr>
        <w:t xml:space="preserve"> </w:t>
      </w:r>
      <w:proofErr w:type="spellStart"/>
      <w:r w:rsidRPr="000036EF">
        <w:rPr>
          <w:rFonts w:ascii="GHEA Grapalat" w:eastAsia="Times New Roman" w:hAnsi="GHEA Grapalat" w:cs="Times New Roman"/>
          <w:sz w:val="20"/>
          <w:szCs w:val="20"/>
          <w:lang w:val="es-ES" w:eastAsia="ru-RU"/>
        </w:rPr>
        <w:t>այլ</w:t>
      </w:r>
      <w:proofErr w:type="spellEnd"/>
      <w:r w:rsidRPr="000036EF">
        <w:rPr>
          <w:rFonts w:ascii="GHEA Grapalat" w:eastAsia="Times New Roman" w:hAnsi="GHEA Grapalat" w:cs="Times New Roman"/>
          <w:sz w:val="20"/>
          <w:szCs w:val="20"/>
          <w:lang w:val="es-ES" w:eastAsia="ru-RU"/>
        </w:rPr>
        <w:t xml:space="preserve"> </w:t>
      </w:r>
      <w:proofErr w:type="spellStart"/>
      <w:r w:rsidRPr="000036EF">
        <w:rPr>
          <w:rFonts w:ascii="GHEA Grapalat" w:eastAsia="Times New Roman" w:hAnsi="GHEA Grapalat" w:cs="Times New Roman"/>
          <w:sz w:val="20"/>
          <w:szCs w:val="20"/>
          <w:lang w:val="es-ES" w:eastAsia="ru-RU"/>
        </w:rPr>
        <w:t>տիպի</w:t>
      </w:r>
      <w:proofErr w:type="spellEnd"/>
      <w:r w:rsidRPr="000036EF">
        <w:rPr>
          <w:rFonts w:ascii="GHEA Grapalat" w:eastAsia="Times New Roman" w:hAnsi="GHEA Grapalat" w:cs="Times New Roman"/>
          <w:sz w:val="20"/>
          <w:szCs w:val="20"/>
          <w:lang w:val="es-ES" w:eastAsia="ru-RU"/>
        </w:rPr>
        <w:t xml:space="preserve"> </w:t>
      </w:r>
      <w:proofErr w:type="spellStart"/>
      <w:r w:rsidRPr="000036EF">
        <w:rPr>
          <w:rFonts w:ascii="GHEA Grapalat" w:eastAsia="Times New Roman" w:hAnsi="GHEA Grapalat" w:cs="Times New Roman"/>
          <w:sz w:val="20"/>
          <w:szCs w:val="20"/>
          <w:lang w:val="es-ES" w:eastAsia="ru-RU"/>
        </w:rPr>
        <w:t>տեղեկություններ</w:t>
      </w:r>
      <w:proofErr w:type="spellEnd"/>
      <w:r w:rsidRPr="000036EF">
        <w:rPr>
          <w:rFonts w:ascii="GHEA Grapalat" w:eastAsia="Times New Roman" w:hAnsi="GHEA Grapalat" w:cs="Times New Roman"/>
          <w:sz w:val="20"/>
          <w:szCs w:val="20"/>
          <w:lang w:val="es-ES" w:eastAsia="ru-RU"/>
        </w:rPr>
        <w:t xml:space="preserve"> </w:t>
      </w:r>
      <w:proofErr w:type="spellStart"/>
      <w:r w:rsidRPr="000036EF">
        <w:rPr>
          <w:rFonts w:ascii="GHEA Grapalat" w:eastAsia="Times New Roman" w:hAnsi="GHEA Grapalat" w:cs="Times New Roman"/>
          <w:sz w:val="20"/>
          <w:szCs w:val="20"/>
          <w:lang w:val="es-ES" w:eastAsia="ru-RU"/>
        </w:rPr>
        <w:t>կամ</w:t>
      </w:r>
      <w:proofErr w:type="spellEnd"/>
      <w:r w:rsidRPr="000036EF">
        <w:rPr>
          <w:rFonts w:ascii="GHEA Grapalat" w:eastAsia="Times New Roman" w:hAnsi="GHEA Grapalat" w:cs="Times New Roman"/>
          <w:sz w:val="20"/>
          <w:szCs w:val="20"/>
          <w:lang w:val="es-ES" w:eastAsia="ru-RU"/>
        </w:rPr>
        <w:t xml:space="preserve"> </w:t>
      </w:r>
      <w:proofErr w:type="spellStart"/>
      <w:r w:rsidRPr="000036EF">
        <w:rPr>
          <w:rFonts w:ascii="GHEA Grapalat" w:eastAsia="Times New Roman" w:hAnsi="GHEA Grapalat" w:cs="Times New Roman"/>
          <w:sz w:val="20"/>
          <w:szCs w:val="20"/>
          <w:lang w:val="es-ES" w:eastAsia="ru-RU"/>
        </w:rPr>
        <w:t>փաստաթղթեր</w:t>
      </w:r>
      <w:proofErr w:type="spellEnd"/>
      <w:r w:rsidRPr="000036EF">
        <w:rPr>
          <w:rFonts w:ascii="GHEA Grapalat" w:eastAsia="Times New Roman" w:hAnsi="GHEA Grapalat" w:cs="Times New Roman"/>
          <w:sz w:val="20"/>
          <w:szCs w:val="20"/>
          <w:lang w:val="es-ES" w:eastAsia="ru-RU"/>
        </w:rPr>
        <w:t xml:space="preserve">, </w:t>
      </w:r>
      <w:proofErr w:type="spellStart"/>
      <w:r w:rsidRPr="000036EF">
        <w:rPr>
          <w:rFonts w:ascii="GHEA Grapalat" w:eastAsia="Times New Roman" w:hAnsi="GHEA Grapalat" w:cs="Times New Roman"/>
          <w:sz w:val="20"/>
          <w:szCs w:val="20"/>
          <w:lang w:val="es-ES" w:eastAsia="ru-RU"/>
        </w:rPr>
        <w:t>ինչպես</w:t>
      </w:r>
      <w:proofErr w:type="spellEnd"/>
      <w:r w:rsidRPr="000036EF">
        <w:rPr>
          <w:rFonts w:ascii="GHEA Grapalat" w:eastAsia="Times New Roman" w:hAnsi="GHEA Grapalat" w:cs="Times New Roman"/>
          <w:sz w:val="20"/>
          <w:szCs w:val="20"/>
          <w:lang w:val="es-ES" w:eastAsia="ru-RU"/>
        </w:rPr>
        <w:t xml:space="preserve"> </w:t>
      </w:r>
      <w:proofErr w:type="spellStart"/>
      <w:r w:rsidRPr="000036EF">
        <w:rPr>
          <w:rFonts w:ascii="GHEA Grapalat" w:eastAsia="Times New Roman" w:hAnsi="GHEA Grapalat" w:cs="Times New Roman"/>
          <w:sz w:val="20"/>
          <w:szCs w:val="20"/>
          <w:lang w:val="es-ES" w:eastAsia="ru-RU"/>
        </w:rPr>
        <w:t>նաև</w:t>
      </w:r>
      <w:proofErr w:type="spellEnd"/>
      <w:r w:rsidRPr="000036EF">
        <w:rPr>
          <w:rFonts w:ascii="GHEA Grapalat" w:eastAsia="Times New Roman" w:hAnsi="GHEA Grapalat" w:cs="Times New Roman"/>
          <w:sz w:val="20"/>
          <w:szCs w:val="20"/>
          <w:lang w:val="es-ES" w:eastAsia="ru-RU"/>
        </w:rPr>
        <w:t xml:space="preserve"> </w:t>
      </w:r>
      <w:proofErr w:type="spellStart"/>
      <w:r w:rsidRPr="000036EF">
        <w:rPr>
          <w:rFonts w:ascii="GHEA Grapalat" w:eastAsia="Times New Roman" w:hAnsi="GHEA Grapalat" w:cs="Times New Roman"/>
          <w:sz w:val="20"/>
          <w:szCs w:val="20"/>
          <w:lang w:val="es-ES" w:eastAsia="ru-RU"/>
        </w:rPr>
        <w:t>մասնակցի</w:t>
      </w:r>
      <w:proofErr w:type="spellEnd"/>
      <w:r w:rsidRPr="000036EF">
        <w:rPr>
          <w:rFonts w:ascii="GHEA Grapalat" w:eastAsia="Times New Roman" w:hAnsi="GHEA Grapalat" w:cs="Times New Roman"/>
          <w:sz w:val="20"/>
          <w:szCs w:val="20"/>
          <w:lang w:val="es-ES" w:eastAsia="ru-RU"/>
        </w:rPr>
        <w:t xml:space="preserve"> </w:t>
      </w:r>
      <w:proofErr w:type="spellStart"/>
      <w:r w:rsidRPr="000036EF">
        <w:rPr>
          <w:rFonts w:ascii="GHEA Grapalat" w:eastAsia="Times New Roman" w:hAnsi="GHEA Grapalat" w:cs="Times New Roman"/>
          <w:sz w:val="20"/>
          <w:szCs w:val="20"/>
          <w:lang w:val="es-ES" w:eastAsia="ru-RU"/>
        </w:rPr>
        <w:t>շահույթի</w:t>
      </w:r>
      <w:proofErr w:type="spellEnd"/>
      <w:r w:rsidRPr="000036EF">
        <w:rPr>
          <w:rFonts w:ascii="GHEA Grapalat" w:eastAsia="Times New Roman" w:hAnsi="GHEA Grapalat" w:cs="Times New Roman"/>
          <w:sz w:val="20"/>
          <w:szCs w:val="20"/>
          <w:lang w:val="es-ES" w:eastAsia="ru-RU"/>
        </w:rPr>
        <w:t xml:space="preserve"> </w:t>
      </w:r>
      <w:proofErr w:type="spellStart"/>
      <w:r w:rsidRPr="000036EF">
        <w:rPr>
          <w:rFonts w:ascii="GHEA Grapalat" w:eastAsia="Times New Roman" w:hAnsi="GHEA Grapalat" w:cs="Times New Roman"/>
          <w:sz w:val="20"/>
          <w:szCs w:val="20"/>
          <w:lang w:val="es-ES" w:eastAsia="ru-RU"/>
        </w:rPr>
        <w:t>չափը</w:t>
      </w:r>
      <w:proofErr w:type="spellEnd"/>
      <w:r w:rsidRPr="000036EF">
        <w:rPr>
          <w:rFonts w:ascii="GHEA Grapalat" w:eastAsia="Times New Roman" w:hAnsi="GHEA Grapalat" w:cs="Times New Roman"/>
          <w:sz w:val="20"/>
          <w:szCs w:val="20"/>
          <w:lang w:val="es-ES" w:eastAsia="ru-RU"/>
        </w:rPr>
        <w:t xml:space="preserve"> </w:t>
      </w:r>
      <w:proofErr w:type="spellStart"/>
      <w:r w:rsidRPr="000036EF">
        <w:rPr>
          <w:rFonts w:ascii="GHEA Grapalat" w:eastAsia="Times New Roman" w:hAnsi="GHEA Grapalat" w:cs="Times New Roman"/>
          <w:sz w:val="20"/>
          <w:szCs w:val="20"/>
          <w:lang w:val="es-ES" w:eastAsia="ru-RU"/>
        </w:rPr>
        <w:t>չի</w:t>
      </w:r>
      <w:proofErr w:type="spellEnd"/>
      <w:r w:rsidRPr="000036EF">
        <w:rPr>
          <w:rFonts w:ascii="GHEA Grapalat" w:eastAsia="Times New Roman" w:hAnsi="GHEA Grapalat" w:cs="Times New Roman"/>
          <w:sz w:val="20"/>
          <w:szCs w:val="20"/>
          <w:lang w:val="es-ES" w:eastAsia="ru-RU"/>
        </w:rPr>
        <w:t xml:space="preserve"> </w:t>
      </w:r>
      <w:proofErr w:type="spellStart"/>
      <w:r w:rsidRPr="000036EF">
        <w:rPr>
          <w:rFonts w:ascii="GHEA Grapalat" w:eastAsia="Times New Roman" w:hAnsi="GHEA Grapalat" w:cs="Times New Roman"/>
          <w:sz w:val="20"/>
          <w:szCs w:val="20"/>
          <w:lang w:val="es-ES" w:eastAsia="ru-RU"/>
        </w:rPr>
        <w:t>կարող</w:t>
      </w:r>
      <w:proofErr w:type="spellEnd"/>
      <w:r w:rsidRPr="000036EF">
        <w:rPr>
          <w:rFonts w:ascii="GHEA Grapalat" w:eastAsia="Times New Roman" w:hAnsi="GHEA Grapalat" w:cs="Times New Roman"/>
          <w:sz w:val="20"/>
          <w:szCs w:val="20"/>
          <w:lang w:val="es-ES" w:eastAsia="ru-RU"/>
        </w:rPr>
        <w:t xml:space="preserve"> </w:t>
      </w:r>
      <w:proofErr w:type="spellStart"/>
      <w:r w:rsidRPr="000036EF">
        <w:rPr>
          <w:rFonts w:ascii="GHEA Grapalat" w:eastAsia="Times New Roman" w:hAnsi="GHEA Grapalat" w:cs="Times New Roman"/>
          <w:sz w:val="20"/>
          <w:szCs w:val="20"/>
          <w:lang w:val="es-ES" w:eastAsia="ru-RU"/>
        </w:rPr>
        <w:t>հրավերով</w:t>
      </w:r>
      <w:proofErr w:type="spellEnd"/>
      <w:r w:rsidRPr="000036EF">
        <w:rPr>
          <w:rFonts w:ascii="GHEA Grapalat" w:eastAsia="Times New Roman" w:hAnsi="GHEA Grapalat" w:cs="Times New Roman"/>
          <w:sz w:val="20"/>
          <w:szCs w:val="20"/>
          <w:lang w:val="es-ES" w:eastAsia="ru-RU"/>
        </w:rPr>
        <w:t xml:space="preserve"> </w:t>
      </w:r>
      <w:proofErr w:type="spellStart"/>
      <w:r w:rsidRPr="000036EF">
        <w:rPr>
          <w:rFonts w:ascii="GHEA Grapalat" w:eastAsia="Times New Roman" w:hAnsi="GHEA Grapalat" w:cs="Times New Roman"/>
          <w:sz w:val="20"/>
          <w:szCs w:val="20"/>
          <w:lang w:val="es-ES" w:eastAsia="ru-RU"/>
        </w:rPr>
        <w:t>սահմանափակվել</w:t>
      </w:r>
      <w:proofErr w:type="spellEnd"/>
      <w:r w:rsidRPr="000036EF">
        <w:rPr>
          <w:rFonts w:ascii="GHEA Grapalat" w:eastAsia="Times New Roman" w:hAnsi="GHEA Grapalat" w:cs="Times New Roman"/>
          <w:sz w:val="20"/>
          <w:szCs w:val="20"/>
          <w:lang w:val="es-ES" w:eastAsia="ru-RU"/>
        </w:rPr>
        <w:t>:</w:t>
      </w:r>
    </w:p>
    <w:p w14:paraId="593DC89C" w14:textId="77777777" w:rsidR="000036EF" w:rsidRPr="000036EF" w:rsidRDefault="000036EF" w:rsidP="000036EF">
      <w:pPr>
        <w:spacing w:after="0" w:line="240" w:lineRule="auto"/>
        <w:ind w:firstLine="567"/>
        <w:jc w:val="both"/>
        <w:rPr>
          <w:rFonts w:ascii="GHEA Grapalat" w:eastAsia="Times New Roman" w:hAnsi="GHEA Grapalat" w:cs="Times New Roman"/>
          <w:sz w:val="20"/>
          <w:szCs w:val="20"/>
          <w:lang w:val="es-ES"/>
        </w:rPr>
      </w:pPr>
    </w:p>
    <w:p w14:paraId="3245F0E6" w14:textId="77777777" w:rsidR="000036EF" w:rsidRPr="000036EF" w:rsidRDefault="000036EF" w:rsidP="000036EF">
      <w:pPr>
        <w:spacing w:after="0" w:line="240" w:lineRule="auto"/>
        <w:jc w:val="center"/>
        <w:rPr>
          <w:rFonts w:ascii="GHEA Grapalat" w:eastAsia="Times New Roman" w:hAnsi="GHEA Grapalat" w:cs="Times New Roman"/>
          <w:b/>
          <w:sz w:val="20"/>
          <w:szCs w:val="24"/>
          <w:lang w:val="es-ES"/>
        </w:rPr>
      </w:pPr>
      <w:r w:rsidRPr="000036EF">
        <w:rPr>
          <w:rFonts w:ascii="GHEA Grapalat" w:eastAsia="Times New Roman" w:hAnsi="GHEA Grapalat" w:cs="Times New Roman"/>
          <w:b/>
          <w:sz w:val="20"/>
          <w:szCs w:val="24"/>
          <w:lang w:val="es-ES"/>
        </w:rPr>
        <w:t xml:space="preserve">6. </w:t>
      </w:r>
      <w:r w:rsidRPr="000036EF">
        <w:rPr>
          <w:rFonts w:ascii="GHEA Grapalat" w:eastAsia="Times New Roman" w:hAnsi="GHEA Grapalat" w:cs="Times New Roman"/>
          <w:b/>
          <w:sz w:val="20"/>
          <w:szCs w:val="24"/>
        </w:rPr>
        <w:t>ՀԱՅՏԻ</w:t>
      </w:r>
      <w:r w:rsidRPr="000036EF">
        <w:rPr>
          <w:rFonts w:ascii="GHEA Grapalat" w:eastAsia="Times New Roman" w:hAnsi="GHEA Grapalat" w:cs="Times New Roman"/>
          <w:b/>
          <w:sz w:val="20"/>
          <w:szCs w:val="24"/>
          <w:lang w:val="es-ES"/>
        </w:rPr>
        <w:t xml:space="preserve"> </w:t>
      </w:r>
      <w:r w:rsidRPr="000036EF">
        <w:rPr>
          <w:rFonts w:ascii="GHEA Grapalat" w:eastAsia="Times New Roman" w:hAnsi="GHEA Grapalat" w:cs="Times New Roman"/>
          <w:b/>
          <w:sz w:val="20"/>
          <w:szCs w:val="24"/>
        </w:rPr>
        <w:t>ԳՈՐԾՈՂՈՒԹՅԱՆ</w:t>
      </w:r>
      <w:r w:rsidRPr="000036EF">
        <w:rPr>
          <w:rFonts w:ascii="GHEA Grapalat" w:eastAsia="Times New Roman" w:hAnsi="GHEA Grapalat" w:cs="Times New Roman"/>
          <w:b/>
          <w:sz w:val="20"/>
          <w:szCs w:val="24"/>
          <w:lang w:val="es-ES"/>
        </w:rPr>
        <w:t xml:space="preserve"> </w:t>
      </w:r>
      <w:r w:rsidRPr="000036EF">
        <w:rPr>
          <w:rFonts w:ascii="GHEA Grapalat" w:eastAsia="Times New Roman" w:hAnsi="GHEA Grapalat" w:cs="Times New Roman"/>
          <w:b/>
          <w:sz w:val="20"/>
          <w:szCs w:val="24"/>
        </w:rPr>
        <w:t>ԺԱՄԿԵՏԸ</w:t>
      </w:r>
      <w:r w:rsidRPr="000036EF">
        <w:rPr>
          <w:rFonts w:ascii="GHEA Grapalat" w:eastAsia="Times New Roman" w:hAnsi="GHEA Grapalat" w:cs="Times New Roman"/>
          <w:b/>
          <w:sz w:val="20"/>
          <w:szCs w:val="24"/>
          <w:lang w:val="es-ES"/>
        </w:rPr>
        <w:t xml:space="preserve">, </w:t>
      </w:r>
      <w:r w:rsidRPr="000036EF">
        <w:rPr>
          <w:rFonts w:ascii="GHEA Grapalat" w:eastAsia="Times New Roman" w:hAnsi="GHEA Grapalat" w:cs="Times New Roman"/>
          <w:b/>
          <w:sz w:val="20"/>
          <w:szCs w:val="24"/>
        </w:rPr>
        <w:t>ՀԱՅՏԵՐՈՒՄ</w:t>
      </w:r>
      <w:r w:rsidRPr="000036EF">
        <w:rPr>
          <w:rFonts w:ascii="GHEA Grapalat" w:eastAsia="Times New Roman" w:hAnsi="GHEA Grapalat" w:cs="Times New Roman"/>
          <w:b/>
          <w:sz w:val="20"/>
          <w:szCs w:val="24"/>
          <w:lang w:val="es-ES"/>
        </w:rPr>
        <w:t xml:space="preserve"> </w:t>
      </w:r>
      <w:r w:rsidRPr="000036EF">
        <w:rPr>
          <w:rFonts w:ascii="GHEA Grapalat" w:eastAsia="Times New Roman" w:hAnsi="GHEA Grapalat" w:cs="Times New Roman"/>
          <w:b/>
          <w:sz w:val="20"/>
          <w:szCs w:val="24"/>
        </w:rPr>
        <w:t>ՓՈՓՈԽՈՒԹՅՈՒՆ</w:t>
      </w:r>
      <w:r w:rsidRPr="000036EF">
        <w:rPr>
          <w:rFonts w:ascii="GHEA Grapalat" w:eastAsia="Times New Roman" w:hAnsi="GHEA Grapalat" w:cs="Times New Roman"/>
          <w:b/>
          <w:sz w:val="20"/>
          <w:szCs w:val="24"/>
          <w:lang w:val="es-ES"/>
        </w:rPr>
        <w:t xml:space="preserve"> </w:t>
      </w:r>
      <w:r w:rsidRPr="000036EF">
        <w:rPr>
          <w:rFonts w:ascii="GHEA Grapalat" w:eastAsia="Times New Roman" w:hAnsi="GHEA Grapalat" w:cs="Times New Roman"/>
          <w:b/>
          <w:sz w:val="20"/>
          <w:szCs w:val="24"/>
        </w:rPr>
        <w:t>ԿԱՏԱՐԵԼՈՒ</w:t>
      </w:r>
    </w:p>
    <w:p w14:paraId="4037746E" w14:textId="77777777" w:rsidR="000036EF" w:rsidRPr="000036EF" w:rsidRDefault="000036EF" w:rsidP="000036EF">
      <w:pPr>
        <w:spacing w:after="0" w:line="240" w:lineRule="auto"/>
        <w:jc w:val="center"/>
        <w:rPr>
          <w:rFonts w:ascii="GHEA Grapalat" w:eastAsia="Times New Roman" w:hAnsi="GHEA Grapalat" w:cs="Times New Roman"/>
          <w:b/>
          <w:sz w:val="20"/>
          <w:szCs w:val="24"/>
          <w:lang w:val="es-ES"/>
        </w:rPr>
      </w:pPr>
      <w:r w:rsidRPr="000036EF">
        <w:rPr>
          <w:rFonts w:ascii="GHEA Grapalat" w:eastAsia="Times New Roman" w:hAnsi="GHEA Grapalat" w:cs="Times New Roman"/>
          <w:b/>
          <w:sz w:val="20"/>
          <w:szCs w:val="24"/>
        </w:rPr>
        <w:t>ԵՎ</w:t>
      </w:r>
      <w:r w:rsidRPr="000036EF">
        <w:rPr>
          <w:rFonts w:ascii="GHEA Grapalat" w:eastAsia="Times New Roman" w:hAnsi="GHEA Grapalat" w:cs="Times New Roman"/>
          <w:b/>
          <w:sz w:val="20"/>
          <w:szCs w:val="24"/>
          <w:lang w:val="es-ES"/>
        </w:rPr>
        <w:t xml:space="preserve"> </w:t>
      </w:r>
      <w:r w:rsidRPr="000036EF">
        <w:rPr>
          <w:rFonts w:ascii="GHEA Grapalat" w:eastAsia="Times New Roman" w:hAnsi="GHEA Grapalat" w:cs="Times New Roman"/>
          <w:b/>
          <w:sz w:val="20"/>
          <w:szCs w:val="24"/>
        </w:rPr>
        <w:t>ԴՐԱՆՔ</w:t>
      </w:r>
      <w:r w:rsidRPr="000036EF">
        <w:rPr>
          <w:rFonts w:ascii="GHEA Grapalat" w:eastAsia="Times New Roman" w:hAnsi="GHEA Grapalat" w:cs="Times New Roman"/>
          <w:b/>
          <w:sz w:val="20"/>
          <w:szCs w:val="24"/>
          <w:lang w:val="es-ES"/>
        </w:rPr>
        <w:t xml:space="preserve"> </w:t>
      </w:r>
      <w:r w:rsidRPr="000036EF">
        <w:rPr>
          <w:rFonts w:ascii="GHEA Grapalat" w:eastAsia="Times New Roman" w:hAnsi="GHEA Grapalat" w:cs="Times New Roman"/>
          <w:b/>
          <w:sz w:val="20"/>
          <w:szCs w:val="24"/>
        </w:rPr>
        <w:t>ՀԵՏ</w:t>
      </w:r>
      <w:r w:rsidRPr="000036EF">
        <w:rPr>
          <w:rFonts w:ascii="GHEA Grapalat" w:eastAsia="Times New Roman" w:hAnsi="GHEA Grapalat" w:cs="Times New Roman"/>
          <w:b/>
          <w:sz w:val="20"/>
          <w:szCs w:val="24"/>
          <w:lang w:val="es-ES"/>
        </w:rPr>
        <w:t xml:space="preserve"> </w:t>
      </w:r>
      <w:r w:rsidRPr="000036EF">
        <w:rPr>
          <w:rFonts w:ascii="GHEA Grapalat" w:eastAsia="Times New Roman" w:hAnsi="GHEA Grapalat" w:cs="Times New Roman"/>
          <w:b/>
          <w:sz w:val="20"/>
          <w:szCs w:val="24"/>
        </w:rPr>
        <w:t>ՎԵՐՑՆԵԼՈՒ</w:t>
      </w:r>
      <w:r w:rsidRPr="000036EF">
        <w:rPr>
          <w:rFonts w:ascii="GHEA Grapalat" w:eastAsia="Times New Roman" w:hAnsi="GHEA Grapalat" w:cs="Times New Roman"/>
          <w:b/>
          <w:sz w:val="20"/>
          <w:szCs w:val="24"/>
          <w:lang w:val="es-ES"/>
        </w:rPr>
        <w:t xml:space="preserve"> </w:t>
      </w:r>
      <w:r w:rsidRPr="000036EF">
        <w:rPr>
          <w:rFonts w:ascii="GHEA Grapalat" w:eastAsia="Times New Roman" w:hAnsi="GHEA Grapalat" w:cs="Times New Roman"/>
          <w:b/>
          <w:sz w:val="20"/>
          <w:szCs w:val="24"/>
        </w:rPr>
        <w:t>ԿԱՐԳԸ</w:t>
      </w:r>
    </w:p>
    <w:p w14:paraId="2A7A87BD" w14:textId="77777777" w:rsidR="000036EF" w:rsidRPr="000036EF" w:rsidRDefault="000036EF" w:rsidP="000036EF">
      <w:pPr>
        <w:spacing w:after="0" w:line="240" w:lineRule="auto"/>
        <w:ind w:firstLine="567"/>
        <w:jc w:val="both"/>
        <w:rPr>
          <w:rFonts w:ascii="GHEA Grapalat" w:eastAsia="Times New Roman" w:hAnsi="GHEA Grapalat" w:cs="Times New Roman"/>
          <w:b/>
          <w:i/>
          <w:sz w:val="20"/>
          <w:szCs w:val="20"/>
          <w:lang w:val="af-ZA"/>
        </w:rPr>
      </w:pPr>
    </w:p>
    <w:p w14:paraId="39B62717" w14:textId="77777777" w:rsidR="000036EF" w:rsidRPr="000036EF" w:rsidRDefault="000036EF" w:rsidP="003C70EA">
      <w:pPr>
        <w:spacing w:after="0" w:line="240" w:lineRule="auto"/>
        <w:jc w:val="both"/>
        <w:rPr>
          <w:rFonts w:ascii="GHEA Grapalat" w:eastAsia="Times New Roman" w:hAnsi="GHEA Grapalat" w:cs="Sylfaen"/>
          <w:sz w:val="20"/>
          <w:szCs w:val="24"/>
          <w:lang w:val="af-ZA"/>
        </w:rPr>
      </w:pPr>
      <w:r w:rsidRPr="000036EF">
        <w:rPr>
          <w:rFonts w:ascii="GHEA Grapalat" w:eastAsia="Times New Roman" w:hAnsi="GHEA Grapalat" w:cs="Times New Roman"/>
          <w:sz w:val="20"/>
          <w:szCs w:val="20"/>
          <w:lang w:val="af-ZA"/>
        </w:rPr>
        <w:t>6.1</w:t>
      </w:r>
      <w:r w:rsidRPr="000036EF">
        <w:rPr>
          <w:rFonts w:ascii="GHEA Grapalat" w:eastAsia="Times New Roman" w:hAnsi="GHEA Grapalat" w:cs="Times New Roman"/>
          <w:i/>
          <w:sz w:val="20"/>
          <w:szCs w:val="20"/>
          <w:lang w:val="af-ZA"/>
        </w:rPr>
        <w:t xml:space="preserve"> </w:t>
      </w:r>
      <w:r w:rsidRPr="000036EF">
        <w:rPr>
          <w:rFonts w:ascii="GHEA Grapalat" w:eastAsia="Times New Roman" w:hAnsi="GHEA Grapalat" w:cs="Sylfaen"/>
          <w:sz w:val="20"/>
          <w:szCs w:val="24"/>
          <w:lang w:val="ru-RU"/>
        </w:rPr>
        <w:t>Օրենքի</w:t>
      </w:r>
      <w:r w:rsidRPr="000036EF">
        <w:rPr>
          <w:rFonts w:ascii="GHEA Grapalat" w:eastAsia="Times New Roman" w:hAnsi="GHEA Grapalat" w:cs="Sylfaen"/>
          <w:sz w:val="20"/>
          <w:szCs w:val="24"/>
          <w:lang w:val="af-ZA"/>
        </w:rPr>
        <w:t xml:space="preserve"> 31-</w:t>
      </w:r>
      <w:r w:rsidRPr="000036EF">
        <w:rPr>
          <w:rFonts w:ascii="GHEA Grapalat" w:eastAsia="Times New Roman" w:hAnsi="GHEA Grapalat" w:cs="Sylfaen"/>
          <w:sz w:val="20"/>
          <w:szCs w:val="24"/>
          <w:lang w:val="ru-RU"/>
        </w:rPr>
        <w:t>րդ</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հոդվածի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համաձայն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հայտը</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վավեր</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է</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մինչև</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Օրենքին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համապատասխան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պայմանագրի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կնքումը</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rPr>
        <w:t>մ</w:t>
      </w:r>
      <w:r w:rsidRPr="000036EF">
        <w:rPr>
          <w:rFonts w:ascii="GHEA Grapalat" w:eastAsia="Times New Roman" w:hAnsi="GHEA Grapalat" w:cs="Sylfaen"/>
          <w:sz w:val="20"/>
          <w:szCs w:val="24"/>
          <w:lang w:val="ru-RU"/>
        </w:rPr>
        <w:t>ասնակցի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կողմից</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հայտի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հետ</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վերցնելը</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հայտի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մերժումը</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կամ</w:t>
      </w:r>
      <w:r w:rsidRPr="000036EF">
        <w:rPr>
          <w:rFonts w:ascii="GHEA Grapalat" w:eastAsia="Times New Roman" w:hAnsi="GHEA Grapalat" w:cs="Sylfaen"/>
          <w:sz w:val="20"/>
          <w:szCs w:val="24"/>
          <w:lang w:val="af-ZA"/>
        </w:rPr>
        <w:t xml:space="preserve"> սույն </w:t>
      </w:r>
      <w:r w:rsidRPr="000036EF">
        <w:rPr>
          <w:rFonts w:ascii="GHEA Grapalat" w:eastAsia="Times New Roman" w:hAnsi="GHEA Grapalat" w:cs="Sylfaen"/>
          <w:sz w:val="20"/>
          <w:szCs w:val="24"/>
          <w:lang w:val="ru-RU"/>
        </w:rPr>
        <w:t>ընթացակարգը</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չկայացած</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հայտարարվելը։</w:t>
      </w:r>
    </w:p>
    <w:p w14:paraId="1C06777F" w14:textId="77777777" w:rsidR="000036EF" w:rsidRPr="000036EF" w:rsidRDefault="000036EF" w:rsidP="003C70EA">
      <w:pPr>
        <w:spacing w:after="0" w:line="240" w:lineRule="auto"/>
        <w:jc w:val="both"/>
        <w:rPr>
          <w:rFonts w:ascii="GHEA Grapalat" w:eastAsia="Times New Roman" w:hAnsi="GHEA Grapalat" w:cs="Sylfaen"/>
          <w:sz w:val="20"/>
          <w:szCs w:val="24"/>
          <w:lang w:val="af-ZA"/>
        </w:rPr>
      </w:pPr>
      <w:r w:rsidRPr="000036EF">
        <w:rPr>
          <w:rFonts w:ascii="GHEA Grapalat" w:eastAsia="Times New Roman" w:hAnsi="GHEA Grapalat" w:cs="Sylfaen"/>
          <w:sz w:val="20"/>
          <w:szCs w:val="24"/>
          <w:lang w:val="af-ZA"/>
        </w:rPr>
        <w:t xml:space="preserve">6.2  </w:t>
      </w:r>
      <w:r w:rsidRPr="000036EF">
        <w:rPr>
          <w:rFonts w:ascii="GHEA Grapalat" w:eastAsia="Times New Roman" w:hAnsi="GHEA Grapalat" w:cs="Sylfaen"/>
          <w:sz w:val="20"/>
          <w:szCs w:val="24"/>
          <w:lang w:val="ru-RU"/>
        </w:rPr>
        <w:t>Օրենքի</w:t>
      </w:r>
      <w:r w:rsidRPr="000036EF">
        <w:rPr>
          <w:rFonts w:ascii="GHEA Grapalat" w:eastAsia="Times New Roman" w:hAnsi="GHEA Grapalat" w:cs="Sylfaen"/>
          <w:sz w:val="20"/>
          <w:szCs w:val="24"/>
          <w:lang w:val="af-ZA"/>
        </w:rPr>
        <w:t xml:space="preserve"> 31-</w:t>
      </w:r>
      <w:r w:rsidRPr="000036EF">
        <w:rPr>
          <w:rFonts w:ascii="GHEA Grapalat" w:eastAsia="Times New Roman" w:hAnsi="GHEA Grapalat" w:cs="Sylfaen"/>
          <w:sz w:val="20"/>
          <w:szCs w:val="24"/>
          <w:lang w:val="ru-RU"/>
        </w:rPr>
        <w:t>րդ</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հոդվածի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համաձայն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rPr>
        <w:t>մ</w:t>
      </w:r>
      <w:r w:rsidRPr="000036EF">
        <w:rPr>
          <w:rFonts w:ascii="GHEA Grapalat" w:eastAsia="Times New Roman" w:hAnsi="GHEA Grapalat" w:cs="Sylfaen"/>
          <w:sz w:val="20"/>
          <w:szCs w:val="24"/>
          <w:lang w:val="ru-RU"/>
        </w:rPr>
        <w:t>ասնակիցը</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մինչև</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սույն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հրավերի</w:t>
      </w:r>
      <w:r w:rsidRPr="000036EF">
        <w:rPr>
          <w:rFonts w:ascii="GHEA Grapalat" w:eastAsia="Times New Roman" w:hAnsi="GHEA Grapalat" w:cs="Sylfaen"/>
          <w:sz w:val="20"/>
          <w:szCs w:val="24"/>
          <w:lang w:val="af-ZA"/>
        </w:rPr>
        <w:t xml:space="preserve"> 1-ին մասի 4.2 </w:t>
      </w:r>
      <w:r w:rsidRPr="000036EF">
        <w:rPr>
          <w:rFonts w:ascii="GHEA Grapalat" w:eastAsia="Times New Roman" w:hAnsi="GHEA Grapalat" w:cs="Sylfaen"/>
          <w:sz w:val="20"/>
          <w:szCs w:val="24"/>
          <w:lang w:val="ru-RU"/>
        </w:rPr>
        <w:t>կետում</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նշված</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հայտերի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ներկայացման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վերջնաժամկետը</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կարող</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է</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փոփոխել</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կամ</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հետ</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վերցնել</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իր</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հայտը։</w:t>
      </w:r>
    </w:p>
    <w:p w14:paraId="3F230A52" w14:textId="77777777" w:rsidR="000036EF" w:rsidRPr="000036EF" w:rsidRDefault="000036EF" w:rsidP="000036EF">
      <w:pPr>
        <w:spacing w:after="0" w:line="240" w:lineRule="auto"/>
        <w:ind w:firstLine="567"/>
        <w:jc w:val="center"/>
        <w:rPr>
          <w:rFonts w:ascii="GHEA Grapalat" w:eastAsia="Times New Roman" w:hAnsi="GHEA Grapalat" w:cs="Times New Roman"/>
          <w:b/>
          <w:sz w:val="20"/>
          <w:szCs w:val="24"/>
          <w:lang w:val="af-ZA"/>
        </w:rPr>
      </w:pPr>
    </w:p>
    <w:p w14:paraId="3E4FB4B2" w14:textId="77777777" w:rsidR="000036EF" w:rsidRPr="000036EF" w:rsidRDefault="000036EF" w:rsidP="000036EF">
      <w:pPr>
        <w:spacing w:after="0" w:line="240" w:lineRule="auto"/>
        <w:ind w:firstLine="567"/>
        <w:jc w:val="center"/>
        <w:rPr>
          <w:rFonts w:ascii="GHEA Grapalat" w:eastAsia="Times New Roman" w:hAnsi="GHEA Grapalat" w:cs="Times New Roman"/>
          <w:b/>
          <w:sz w:val="20"/>
          <w:szCs w:val="24"/>
          <w:lang w:val="af-ZA"/>
        </w:rPr>
      </w:pPr>
      <w:r w:rsidRPr="000036EF">
        <w:rPr>
          <w:rFonts w:ascii="GHEA Grapalat" w:eastAsia="Times New Roman" w:hAnsi="GHEA Grapalat" w:cs="Times New Roman"/>
          <w:b/>
          <w:sz w:val="20"/>
          <w:szCs w:val="24"/>
          <w:lang w:val="af-ZA"/>
        </w:rPr>
        <w:t xml:space="preserve">7. </w:t>
      </w:r>
      <w:r w:rsidRPr="000036EF">
        <w:rPr>
          <w:rFonts w:ascii="GHEA Grapalat" w:eastAsia="Times New Roman" w:hAnsi="GHEA Grapalat" w:cs="Sylfaen"/>
          <w:b/>
          <w:sz w:val="20"/>
          <w:szCs w:val="24"/>
          <w:lang w:val="es-ES"/>
        </w:rPr>
        <w:t>ՀԱՅՏԻ</w:t>
      </w:r>
      <w:r w:rsidRPr="000036EF">
        <w:rPr>
          <w:rFonts w:ascii="GHEA Grapalat" w:eastAsia="Times New Roman" w:hAnsi="GHEA Grapalat" w:cs="Times Armenian"/>
          <w:b/>
          <w:sz w:val="20"/>
          <w:szCs w:val="24"/>
          <w:lang w:val="af-ZA"/>
        </w:rPr>
        <w:t xml:space="preserve"> </w:t>
      </w:r>
      <w:r w:rsidRPr="000036EF">
        <w:rPr>
          <w:rFonts w:ascii="GHEA Grapalat" w:eastAsia="Times New Roman" w:hAnsi="GHEA Grapalat" w:cs="Sylfaen"/>
          <w:b/>
          <w:sz w:val="20"/>
          <w:szCs w:val="24"/>
          <w:lang w:val="es-ES"/>
        </w:rPr>
        <w:t>ԱՊԱՀՈՎՈՒՄԸ</w:t>
      </w:r>
      <w:r w:rsidRPr="000036EF">
        <w:rPr>
          <w:rFonts w:ascii="GHEA Grapalat" w:eastAsia="Times New Roman" w:hAnsi="GHEA Grapalat" w:cs="Times Armenian"/>
          <w:b/>
          <w:color w:val="FFFFFF"/>
          <w:sz w:val="20"/>
          <w:szCs w:val="24"/>
          <w:lang w:val="af-ZA"/>
        </w:rPr>
        <w:t xml:space="preserve"> </w:t>
      </w:r>
    </w:p>
    <w:p w14:paraId="12D3E064" w14:textId="77777777" w:rsidR="000036EF" w:rsidRPr="000036EF" w:rsidRDefault="000036EF" w:rsidP="000036EF">
      <w:pPr>
        <w:spacing w:after="0" w:line="240" w:lineRule="auto"/>
        <w:ind w:firstLine="567"/>
        <w:jc w:val="both"/>
        <w:rPr>
          <w:rFonts w:ascii="GHEA Grapalat" w:eastAsia="Times New Roman" w:hAnsi="GHEA Grapalat" w:cs="Times New Roman"/>
          <w:b/>
          <w:sz w:val="20"/>
          <w:szCs w:val="24"/>
          <w:lang w:val="af-ZA"/>
        </w:rPr>
      </w:pPr>
    </w:p>
    <w:p w14:paraId="655419FE" w14:textId="77777777" w:rsidR="000036EF" w:rsidRPr="000036EF" w:rsidRDefault="000036EF" w:rsidP="003C70EA">
      <w:pPr>
        <w:spacing w:after="0" w:line="240" w:lineRule="auto"/>
        <w:jc w:val="both"/>
        <w:rPr>
          <w:rFonts w:ascii="GHEA Grapalat" w:eastAsia="Times New Roman" w:hAnsi="GHEA Grapalat" w:cs="Times New Roman"/>
          <w:sz w:val="20"/>
          <w:szCs w:val="20"/>
          <w:lang w:val="af-ZA"/>
        </w:rPr>
      </w:pPr>
      <w:r w:rsidRPr="000036EF">
        <w:rPr>
          <w:rFonts w:ascii="GHEA Grapalat" w:eastAsia="Times New Roman" w:hAnsi="GHEA Grapalat" w:cs="Times New Roman"/>
          <w:sz w:val="20"/>
          <w:szCs w:val="24"/>
          <w:lang w:val="af-ZA"/>
        </w:rPr>
        <w:t xml:space="preserve">7.1 </w:t>
      </w:r>
      <w:r w:rsidRPr="000036EF">
        <w:rPr>
          <w:rFonts w:ascii="GHEA Grapalat" w:eastAsia="Times New Roman" w:hAnsi="GHEA Grapalat" w:cs="Sylfaen"/>
          <w:sz w:val="20"/>
          <w:szCs w:val="24"/>
          <w:lang w:val="ru-RU"/>
        </w:rPr>
        <w:t>Մասնակիցը</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հայտով</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սույն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հրավերով</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սահմանված</w:t>
      </w:r>
      <w:r w:rsidRPr="000036EF">
        <w:rPr>
          <w:rFonts w:ascii="GHEA Grapalat" w:eastAsia="Times New Roman" w:hAnsi="GHEA Grapalat" w:cs="Sylfaen"/>
          <w:sz w:val="20"/>
          <w:szCs w:val="24"/>
          <w:lang w:val="af-ZA"/>
        </w:rPr>
        <w:t xml:space="preserve"> կարգով </w:t>
      </w:r>
      <w:proofErr w:type="spellStart"/>
      <w:r w:rsidRPr="000036EF">
        <w:rPr>
          <w:rFonts w:ascii="GHEA Grapalat" w:eastAsia="Times New Roman" w:hAnsi="GHEA Grapalat" w:cs="Sylfaen"/>
          <w:bCs/>
          <w:sz w:val="20"/>
          <w:szCs w:val="20"/>
        </w:rPr>
        <w:t>ներկայացնում</w:t>
      </w:r>
      <w:proofErr w:type="spellEnd"/>
      <w:r w:rsidRPr="000036EF">
        <w:rPr>
          <w:rFonts w:ascii="GHEA Grapalat" w:eastAsia="Times New Roman" w:hAnsi="GHEA Grapalat" w:cs="Sylfaen"/>
          <w:bCs/>
          <w:sz w:val="20"/>
          <w:szCs w:val="20"/>
          <w:lang w:val="af-ZA"/>
        </w:rPr>
        <w:t xml:space="preserve"> </w:t>
      </w:r>
      <w:r w:rsidRPr="000036EF">
        <w:rPr>
          <w:rFonts w:ascii="GHEA Grapalat" w:eastAsia="Times New Roman" w:hAnsi="GHEA Grapalat" w:cs="Sylfaen"/>
          <w:bCs/>
          <w:sz w:val="20"/>
          <w:szCs w:val="20"/>
        </w:rPr>
        <w:t>է</w:t>
      </w:r>
      <w:r w:rsidRPr="000036EF">
        <w:rPr>
          <w:rFonts w:ascii="GHEA Grapalat" w:eastAsia="Times New Roman" w:hAnsi="GHEA Grapalat" w:cs="Sylfaen"/>
          <w:bCs/>
          <w:sz w:val="20"/>
          <w:szCs w:val="20"/>
          <w:lang w:val="af-ZA"/>
        </w:rPr>
        <w:t xml:space="preserve"> </w:t>
      </w:r>
      <w:proofErr w:type="spellStart"/>
      <w:r w:rsidRPr="000036EF">
        <w:rPr>
          <w:rFonts w:ascii="GHEA Grapalat" w:eastAsia="Times New Roman" w:hAnsi="GHEA Grapalat" w:cs="Sylfaen"/>
          <w:bCs/>
          <w:sz w:val="20"/>
          <w:szCs w:val="20"/>
        </w:rPr>
        <w:t>հայտի</w:t>
      </w:r>
      <w:proofErr w:type="spellEnd"/>
      <w:r w:rsidRPr="000036EF">
        <w:rPr>
          <w:rFonts w:ascii="GHEA Grapalat" w:eastAsia="Times New Roman" w:hAnsi="GHEA Grapalat" w:cs="Sylfaen"/>
          <w:bCs/>
          <w:sz w:val="20"/>
          <w:szCs w:val="20"/>
          <w:lang w:val="af-ZA"/>
        </w:rPr>
        <w:t xml:space="preserve"> </w:t>
      </w:r>
      <w:proofErr w:type="spellStart"/>
      <w:r w:rsidRPr="000036EF">
        <w:rPr>
          <w:rFonts w:ascii="GHEA Grapalat" w:eastAsia="Times New Roman" w:hAnsi="GHEA Grapalat" w:cs="Sylfaen"/>
          <w:bCs/>
          <w:sz w:val="20"/>
          <w:szCs w:val="20"/>
        </w:rPr>
        <w:t>ապահովում</w:t>
      </w:r>
      <w:proofErr w:type="spellEnd"/>
      <w:r w:rsidRPr="000036EF">
        <w:rPr>
          <w:rFonts w:ascii="GHEA Grapalat" w:eastAsia="Times New Roman" w:hAnsi="GHEA Grapalat" w:cs="Sylfaen"/>
          <w:bCs/>
          <w:sz w:val="20"/>
          <w:szCs w:val="20"/>
          <w:lang w:val="af-ZA"/>
        </w:rPr>
        <w:t>:</w:t>
      </w:r>
      <w:r w:rsidRPr="000036EF">
        <w:rPr>
          <w:rFonts w:ascii="GHEA Grapalat" w:eastAsia="Times New Roman" w:hAnsi="GHEA Grapalat" w:cs="Times New Roman"/>
          <w:sz w:val="20"/>
          <w:szCs w:val="20"/>
          <w:lang w:val="af-ZA"/>
        </w:rPr>
        <w:t xml:space="preserve"> </w:t>
      </w:r>
    </w:p>
    <w:p w14:paraId="667611EB" w14:textId="5D73114B" w:rsidR="000036EF" w:rsidRPr="000036EF" w:rsidRDefault="000036EF" w:rsidP="000036EF">
      <w:pPr>
        <w:spacing w:after="0" w:line="240" w:lineRule="auto"/>
        <w:ind w:firstLine="567"/>
        <w:jc w:val="both"/>
        <w:rPr>
          <w:rFonts w:ascii="GHEA Grapalat" w:eastAsia="Times New Roman" w:hAnsi="GHEA Grapalat" w:cs="Sylfaen"/>
          <w:sz w:val="20"/>
          <w:szCs w:val="20"/>
          <w:lang w:val="af-ZA"/>
        </w:rPr>
      </w:pPr>
      <w:proofErr w:type="spellStart"/>
      <w:r w:rsidRPr="000036EF">
        <w:rPr>
          <w:rFonts w:ascii="GHEA Grapalat" w:eastAsia="Times New Roman" w:hAnsi="GHEA Grapalat" w:cs="Sylfaen"/>
          <w:sz w:val="20"/>
          <w:szCs w:val="20"/>
        </w:rPr>
        <w:t>Հայտի</w:t>
      </w:r>
      <w:proofErr w:type="spellEnd"/>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ապահովումը</w:t>
      </w:r>
      <w:proofErr w:type="spellEnd"/>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ներկայացվում</w:t>
      </w:r>
      <w:proofErr w:type="spellEnd"/>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rPr>
        <w:t>է</w:t>
      </w:r>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բանկային</w:t>
      </w:r>
      <w:proofErr w:type="spellEnd"/>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երաշխիքի</w:t>
      </w:r>
      <w:proofErr w:type="spellEnd"/>
      <w:r w:rsidRPr="000036EF">
        <w:rPr>
          <w:rFonts w:ascii="GHEA Grapalat" w:eastAsia="Times New Roman" w:hAnsi="GHEA Grapalat" w:cs="Sylfaen"/>
          <w:sz w:val="20"/>
          <w:szCs w:val="20"/>
          <w:lang w:val="af-ZA"/>
        </w:rPr>
        <w:t xml:space="preserve"> (հավելված 3), </w:t>
      </w:r>
      <w:proofErr w:type="spellStart"/>
      <w:r w:rsidRPr="000036EF">
        <w:rPr>
          <w:rFonts w:ascii="GHEA Grapalat" w:eastAsia="Times New Roman" w:hAnsi="GHEA Grapalat" w:cs="Sylfaen"/>
          <w:sz w:val="20"/>
          <w:szCs w:val="20"/>
        </w:rPr>
        <w:t>որի</w:t>
      </w:r>
      <w:proofErr w:type="spellEnd"/>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չափը</w:t>
      </w:r>
      <w:proofErr w:type="spellEnd"/>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հավասար</w:t>
      </w:r>
      <w:proofErr w:type="spellEnd"/>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rPr>
        <w:t>է</w:t>
      </w:r>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մասնակցի</w:t>
      </w:r>
      <w:proofErr w:type="spellEnd"/>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գնային</w:t>
      </w:r>
      <w:proofErr w:type="spellEnd"/>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առաջարկի</w:t>
      </w:r>
      <w:proofErr w:type="spellEnd"/>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հինգ</w:t>
      </w:r>
      <w:proofErr w:type="spellEnd"/>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տոկոսին</w:t>
      </w:r>
      <w:proofErr w:type="spellEnd"/>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Ընդ</w:t>
      </w:r>
      <w:proofErr w:type="spellEnd"/>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որում</w:t>
      </w:r>
      <w:proofErr w:type="spellEnd"/>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եթե</w:t>
      </w:r>
      <w:proofErr w:type="spellEnd"/>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մասնակիցը</w:t>
      </w:r>
      <w:proofErr w:type="spellEnd"/>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հայտի</w:t>
      </w:r>
      <w:proofErr w:type="spellEnd"/>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ապահովումը</w:t>
      </w:r>
      <w:proofErr w:type="spellEnd"/>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ներկայացրել</w:t>
      </w:r>
      <w:proofErr w:type="spellEnd"/>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rPr>
        <w:t>է</w:t>
      </w:r>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սույն</w:t>
      </w:r>
      <w:proofErr w:type="spellEnd"/>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կետով</w:t>
      </w:r>
      <w:proofErr w:type="spellEnd"/>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սահմանված</w:t>
      </w:r>
      <w:proofErr w:type="spellEnd"/>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չափից</w:t>
      </w:r>
      <w:proofErr w:type="spellEnd"/>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ավելի</w:t>
      </w:r>
      <w:proofErr w:type="spellEnd"/>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ապա</w:t>
      </w:r>
      <w:proofErr w:type="spellEnd"/>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հայտը</w:t>
      </w:r>
      <w:proofErr w:type="spellEnd"/>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համարվում</w:t>
      </w:r>
      <w:proofErr w:type="spellEnd"/>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rPr>
        <w:t>է</w:t>
      </w:r>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հրավերի</w:t>
      </w:r>
      <w:proofErr w:type="spellEnd"/>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պահանջներին</w:t>
      </w:r>
      <w:proofErr w:type="spellEnd"/>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բավարարող</w:t>
      </w:r>
      <w:proofErr w:type="spellEnd"/>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rPr>
        <w:t>և</w:t>
      </w:r>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ենթակա</w:t>
      </w:r>
      <w:proofErr w:type="spellEnd"/>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չէ</w:t>
      </w:r>
      <w:proofErr w:type="spellEnd"/>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մերժման</w:t>
      </w:r>
      <w:proofErr w:type="spellEnd"/>
      <w:r w:rsidRPr="000036EF">
        <w:rPr>
          <w:rFonts w:ascii="GHEA Grapalat" w:eastAsia="Times New Roman" w:hAnsi="GHEA Grapalat" w:cs="Sylfaen"/>
          <w:sz w:val="20"/>
          <w:szCs w:val="20"/>
          <w:lang w:val="af-ZA"/>
        </w:rPr>
        <w:t>:</w:t>
      </w:r>
    </w:p>
    <w:p w14:paraId="5A9A4CBF" w14:textId="77777777" w:rsidR="000036EF" w:rsidRPr="000036EF" w:rsidRDefault="000036EF" w:rsidP="000036EF">
      <w:pPr>
        <w:spacing w:after="0" w:line="240" w:lineRule="auto"/>
        <w:ind w:firstLine="567"/>
        <w:jc w:val="both"/>
        <w:rPr>
          <w:rFonts w:ascii="GHEA Grapalat" w:eastAsia="Times New Roman" w:hAnsi="GHEA Grapalat" w:cs="Sylfaen"/>
          <w:sz w:val="20"/>
          <w:szCs w:val="20"/>
          <w:lang w:val="af-ZA"/>
        </w:rPr>
      </w:pPr>
      <w:proofErr w:type="spellStart"/>
      <w:r w:rsidRPr="000036EF">
        <w:rPr>
          <w:rFonts w:ascii="GHEA Grapalat" w:eastAsia="Times New Roman" w:hAnsi="GHEA Grapalat" w:cs="Times New Roman"/>
          <w:sz w:val="20"/>
          <w:szCs w:val="20"/>
        </w:rPr>
        <w:t>Կանխիկ</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փողի</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ձևով</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ներկայացված</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հայտի</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ապահովումը</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պետք</w:t>
      </w:r>
      <w:proofErr w:type="spellEnd"/>
      <w:r w:rsidRPr="000036EF">
        <w:rPr>
          <w:rFonts w:ascii="GHEA Grapalat" w:eastAsia="Times New Roman" w:hAnsi="GHEA Grapalat" w:cs="Times New Roman"/>
          <w:sz w:val="20"/>
          <w:szCs w:val="20"/>
          <w:lang w:val="af-ZA"/>
        </w:rPr>
        <w:t xml:space="preserve"> </w:t>
      </w:r>
      <w:r w:rsidRPr="000036EF">
        <w:rPr>
          <w:rFonts w:ascii="GHEA Grapalat" w:eastAsia="Times New Roman" w:hAnsi="GHEA Grapalat" w:cs="Times New Roman"/>
          <w:sz w:val="20"/>
          <w:szCs w:val="20"/>
        </w:rPr>
        <w:t>է</w:t>
      </w:r>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փոխանցվի</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Կենտրոնական</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գանձապետարանում</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լիազորված</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մարմնի</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անվամբ</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բացված</w:t>
      </w:r>
      <w:proofErr w:type="spellEnd"/>
      <w:r w:rsidRPr="000036EF">
        <w:rPr>
          <w:rFonts w:ascii="GHEA Grapalat" w:eastAsia="Times New Roman" w:hAnsi="GHEA Grapalat" w:cs="Times New Roman"/>
          <w:sz w:val="20"/>
          <w:szCs w:val="20"/>
          <w:lang w:val="af-ZA"/>
        </w:rPr>
        <w:t xml:space="preserve"> </w:t>
      </w:r>
      <w:r w:rsidRPr="000036EF">
        <w:rPr>
          <w:rFonts w:ascii="GHEA Grapalat" w:eastAsia="Times New Roman" w:hAnsi="GHEA Grapalat" w:cs="Times New Roman"/>
          <w:sz w:val="24"/>
          <w:szCs w:val="24"/>
          <w:lang w:val="af-ZA"/>
        </w:rPr>
        <w:t>«</w:t>
      </w:r>
      <w:r w:rsidRPr="000036EF">
        <w:rPr>
          <w:rFonts w:ascii="GHEA Grapalat" w:eastAsia="Times New Roman" w:hAnsi="GHEA Grapalat" w:cs="Times New Roman"/>
          <w:sz w:val="20"/>
          <w:szCs w:val="20"/>
          <w:lang w:val="af-ZA"/>
        </w:rPr>
        <w:t>900008000466</w:t>
      </w:r>
      <w:r w:rsidRPr="000036EF">
        <w:rPr>
          <w:rFonts w:ascii="GHEA Grapalat" w:eastAsia="Times New Roman" w:hAnsi="GHEA Grapalat" w:cs="Times New Roman"/>
          <w:sz w:val="24"/>
          <w:szCs w:val="24"/>
          <w:lang w:val="af-ZA"/>
        </w:rPr>
        <w:t>»</w:t>
      </w:r>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գանձապետական</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հաշվին</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որը</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lastRenderedPageBreak/>
        <w:t>ենթակա</w:t>
      </w:r>
      <w:proofErr w:type="spellEnd"/>
      <w:r w:rsidRPr="000036EF">
        <w:rPr>
          <w:rFonts w:ascii="GHEA Grapalat" w:eastAsia="Times New Roman" w:hAnsi="GHEA Grapalat" w:cs="Times New Roman"/>
          <w:sz w:val="20"/>
          <w:szCs w:val="20"/>
          <w:lang w:val="af-ZA"/>
        </w:rPr>
        <w:t xml:space="preserve"> </w:t>
      </w:r>
      <w:r w:rsidRPr="000036EF">
        <w:rPr>
          <w:rFonts w:ascii="GHEA Grapalat" w:eastAsia="Times New Roman" w:hAnsi="GHEA Grapalat" w:cs="Times New Roman"/>
          <w:sz w:val="20"/>
          <w:szCs w:val="20"/>
        </w:rPr>
        <w:t>է</w:t>
      </w:r>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վերադարձման</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այն</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ներկայացրած</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մասնակցին</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սույն</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ընթացակարգի</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շրջանակում</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պայմանագիրը</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կնքվելուց</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կամ</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սույն</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ընթացակարգը</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չկայացած</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հայտարարվելուց</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հետո</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քսան</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աշխատանքային</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օրվա</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ընթացքում</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բացառությամբ</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սույն</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հրավերի</w:t>
      </w:r>
      <w:proofErr w:type="spellEnd"/>
      <w:r w:rsidRPr="000036EF">
        <w:rPr>
          <w:rFonts w:ascii="GHEA Grapalat" w:eastAsia="Times New Roman" w:hAnsi="GHEA Grapalat" w:cs="Times New Roman"/>
          <w:sz w:val="20"/>
          <w:szCs w:val="20"/>
          <w:lang w:val="af-ZA"/>
        </w:rPr>
        <w:t xml:space="preserve"> 1-</w:t>
      </w:r>
      <w:proofErr w:type="spellStart"/>
      <w:r w:rsidRPr="000036EF">
        <w:rPr>
          <w:rFonts w:ascii="GHEA Grapalat" w:eastAsia="Times New Roman" w:hAnsi="GHEA Grapalat" w:cs="Times New Roman"/>
          <w:sz w:val="20"/>
          <w:szCs w:val="20"/>
        </w:rPr>
        <w:t>ին</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մասի</w:t>
      </w:r>
      <w:proofErr w:type="spellEnd"/>
      <w:r w:rsidRPr="000036EF">
        <w:rPr>
          <w:rFonts w:ascii="GHEA Grapalat" w:eastAsia="Times New Roman" w:hAnsi="GHEA Grapalat" w:cs="Times New Roman"/>
          <w:sz w:val="20"/>
          <w:szCs w:val="20"/>
          <w:lang w:val="af-ZA"/>
        </w:rPr>
        <w:t xml:space="preserve"> 7.3 </w:t>
      </w:r>
      <w:proofErr w:type="spellStart"/>
      <w:r w:rsidRPr="000036EF">
        <w:rPr>
          <w:rFonts w:ascii="GHEA Grapalat" w:eastAsia="Times New Roman" w:hAnsi="GHEA Grapalat" w:cs="Times New Roman"/>
          <w:sz w:val="20"/>
          <w:szCs w:val="20"/>
        </w:rPr>
        <w:t>կետով</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նախատեսված</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դեպքերի</w:t>
      </w:r>
      <w:proofErr w:type="spellEnd"/>
      <w:r w:rsidRPr="000036EF">
        <w:rPr>
          <w:rFonts w:ascii="GHEA Grapalat" w:eastAsia="Times New Roman" w:hAnsi="GHEA Grapalat" w:cs="Times New Roman"/>
          <w:sz w:val="20"/>
          <w:szCs w:val="20"/>
          <w:lang w:val="af-ZA"/>
        </w:rPr>
        <w:t xml:space="preserve">: </w:t>
      </w:r>
    </w:p>
    <w:p w14:paraId="6C7F1633" w14:textId="77777777" w:rsidR="000036EF" w:rsidRPr="000036EF" w:rsidRDefault="000036EF" w:rsidP="003C70EA">
      <w:pPr>
        <w:spacing w:after="0" w:line="240" w:lineRule="auto"/>
        <w:jc w:val="both"/>
        <w:rPr>
          <w:rFonts w:ascii="GHEA Grapalat" w:eastAsia="Times New Roman" w:hAnsi="GHEA Grapalat" w:cs="Times New Roman"/>
          <w:sz w:val="20"/>
          <w:szCs w:val="20"/>
          <w:lang w:val="af-ZA"/>
        </w:rPr>
      </w:pPr>
      <w:r w:rsidRPr="000036EF">
        <w:rPr>
          <w:rFonts w:ascii="GHEA Grapalat" w:eastAsia="Times New Roman" w:hAnsi="GHEA Grapalat" w:cs="Sylfaen"/>
          <w:sz w:val="20"/>
          <w:szCs w:val="20"/>
          <w:lang w:val="af-ZA"/>
        </w:rPr>
        <w:t xml:space="preserve">7.2 </w:t>
      </w:r>
      <w:proofErr w:type="spellStart"/>
      <w:r w:rsidRPr="000036EF">
        <w:rPr>
          <w:rFonts w:ascii="GHEA Grapalat" w:eastAsia="Times New Roman" w:hAnsi="GHEA Grapalat" w:cs="Times New Roman"/>
          <w:sz w:val="20"/>
          <w:szCs w:val="20"/>
        </w:rPr>
        <w:t>Գնման</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ընթացակարգը</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չափաբաժիններով</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կազմակերպվելու</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դեպքում</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եթե</w:t>
      </w:r>
      <w:proofErr w:type="spellEnd"/>
      <w:r w:rsidRPr="000036EF">
        <w:rPr>
          <w:rFonts w:ascii="GHEA Grapalat" w:eastAsia="Times New Roman" w:hAnsi="GHEA Grapalat" w:cs="Times New Roman"/>
          <w:sz w:val="20"/>
          <w:szCs w:val="20"/>
          <w:lang w:val="af-ZA"/>
        </w:rPr>
        <w:t>`</w:t>
      </w:r>
      <w:r w:rsidRPr="000036EF" w:rsidDel="00712311">
        <w:rPr>
          <w:rFonts w:ascii="GHEA Grapalat" w:eastAsia="Times New Roman" w:hAnsi="GHEA Grapalat" w:cs="Times New Roman"/>
          <w:sz w:val="20"/>
          <w:szCs w:val="20"/>
          <w:lang w:val="af-ZA"/>
        </w:rPr>
        <w:t xml:space="preserve"> </w:t>
      </w:r>
      <w:r w:rsidRPr="000036EF">
        <w:rPr>
          <w:rFonts w:ascii="GHEA Grapalat" w:eastAsia="Times New Roman" w:hAnsi="GHEA Grapalat" w:cs="Times New Roman"/>
          <w:sz w:val="20"/>
          <w:szCs w:val="20"/>
          <w:lang w:val="af-ZA"/>
        </w:rPr>
        <w:t xml:space="preserve"> </w:t>
      </w:r>
    </w:p>
    <w:p w14:paraId="6283820F" w14:textId="77777777" w:rsidR="000036EF" w:rsidRPr="000036EF" w:rsidRDefault="000036EF" w:rsidP="000036EF">
      <w:pPr>
        <w:spacing w:after="0" w:line="240" w:lineRule="auto"/>
        <w:ind w:firstLine="567"/>
        <w:jc w:val="both"/>
        <w:rPr>
          <w:rFonts w:ascii="GHEA Grapalat" w:eastAsia="Times New Roman" w:hAnsi="GHEA Grapalat" w:cs="Times New Roman"/>
          <w:sz w:val="20"/>
          <w:szCs w:val="20"/>
          <w:lang w:val="af-ZA"/>
        </w:rPr>
      </w:pPr>
      <w:r w:rsidRPr="000036EF">
        <w:rPr>
          <w:rFonts w:ascii="GHEA Grapalat" w:eastAsia="Times New Roman" w:hAnsi="GHEA Grapalat" w:cs="Times New Roman"/>
          <w:sz w:val="20"/>
          <w:szCs w:val="20"/>
          <w:lang w:val="hy-AM"/>
        </w:rPr>
        <w:t>ա.</w:t>
      </w:r>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մասնակիցը</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հայտ</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ներկայացնում</w:t>
      </w:r>
      <w:proofErr w:type="spellEnd"/>
      <w:r w:rsidRPr="000036EF">
        <w:rPr>
          <w:rFonts w:ascii="GHEA Grapalat" w:eastAsia="Times New Roman" w:hAnsi="GHEA Grapalat" w:cs="Times New Roman"/>
          <w:sz w:val="20"/>
          <w:szCs w:val="20"/>
          <w:lang w:val="af-ZA"/>
        </w:rPr>
        <w:t xml:space="preserve"> </w:t>
      </w:r>
      <w:r w:rsidRPr="000036EF">
        <w:rPr>
          <w:rFonts w:ascii="GHEA Grapalat" w:eastAsia="Times New Roman" w:hAnsi="GHEA Grapalat" w:cs="Times New Roman"/>
          <w:sz w:val="20"/>
          <w:szCs w:val="20"/>
        </w:rPr>
        <w:t>է</w:t>
      </w:r>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մեկից</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ավել</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չափաբաժինների</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համար</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ապա</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հայտի</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ապահովումը</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կարող</w:t>
      </w:r>
      <w:proofErr w:type="spellEnd"/>
      <w:r w:rsidRPr="000036EF">
        <w:rPr>
          <w:rFonts w:ascii="GHEA Grapalat" w:eastAsia="Times New Roman" w:hAnsi="GHEA Grapalat" w:cs="Times New Roman"/>
          <w:sz w:val="20"/>
          <w:szCs w:val="20"/>
          <w:lang w:val="af-ZA"/>
        </w:rPr>
        <w:t xml:space="preserve"> </w:t>
      </w:r>
      <w:r w:rsidRPr="000036EF">
        <w:rPr>
          <w:rFonts w:ascii="GHEA Grapalat" w:eastAsia="Times New Roman" w:hAnsi="GHEA Grapalat" w:cs="Times New Roman"/>
          <w:sz w:val="20"/>
          <w:szCs w:val="20"/>
        </w:rPr>
        <w:t>է</w:t>
      </w:r>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ներկայացնել</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ինչպես</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յուրաքանչյուր</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չափաբաժնի</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համար</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առանձին</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այնպես</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էլ</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մեկ</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հայտի</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ապահովում</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բոլոր</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չափաբաժինների</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համար</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Մեկ</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հայտի</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ապահովում</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ներկայացվելու</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դեպքում</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դրա</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գումարը</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հաշվարկվում</w:t>
      </w:r>
      <w:proofErr w:type="spellEnd"/>
      <w:r w:rsidRPr="000036EF">
        <w:rPr>
          <w:rFonts w:ascii="GHEA Grapalat" w:eastAsia="Times New Roman" w:hAnsi="GHEA Grapalat" w:cs="Times New Roman"/>
          <w:sz w:val="20"/>
          <w:szCs w:val="20"/>
          <w:lang w:val="af-ZA"/>
        </w:rPr>
        <w:t xml:space="preserve"> </w:t>
      </w:r>
      <w:r w:rsidRPr="000036EF">
        <w:rPr>
          <w:rFonts w:ascii="GHEA Grapalat" w:eastAsia="Times New Roman" w:hAnsi="GHEA Grapalat" w:cs="Times New Roman"/>
          <w:sz w:val="20"/>
          <w:szCs w:val="20"/>
        </w:rPr>
        <w:t>է</w:t>
      </w:r>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ներկայացված</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չափաբաժինների</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գնային</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առաջարկների</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հանրագումարի</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նկատմամբ</w:t>
      </w:r>
      <w:proofErr w:type="spellEnd"/>
      <w:r w:rsidRPr="000036EF">
        <w:rPr>
          <w:rFonts w:ascii="GHEA Grapalat" w:eastAsia="Times New Roman" w:hAnsi="GHEA Grapalat" w:cs="Times New Roman"/>
          <w:sz w:val="20"/>
          <w:szCs w:val="20"/>
          <w:lang w:val="af-ZA"/>
        </w:rPr>
        <w:t xml:space="preserve">: </w:t>
      </w:r>
    </w:p>
    <w:p w14:paraId="6A216A10" w14:textId="77777777" w:rsidR="000036EF" w:rsidRPr="000036EF" w:rsidRDefault="000036EF" w:rsidP="000036EF">
      <w:pPr>
        <w:spacing w:after="0" w:line="240" w:lineRule="auto"/>
        <w:ind w:firstLine="375"/>
        <w:jc w:val="both"/>
        <w:rPr>
          <w:rFonts w:ascii="GHEA Grapalat" w:eastAsia="Times New Roman" w:hAnsi="GHEA Grapalat" w:cs="Times New Roman"/>
          <w:color w:val="FFFFFF"/>
          <w:sz w:val="20"/>
          <w:szCs w:val="20"/>
          <w:lang w:val="af-ZA"/>
        </w:rPr>
      </w:pPr>
      <w:r w:rsidRPr="000036EF">
        <w:rPr>
          <w:rFonts w:ascii="GHEA Grapalat" w:eastAsia="Times New Roman" w:hAnsi="GHEA Grapalat" w:cs="Times New Roman"/>
          <w:sz w:val="20"/>
          <w:szCs w:val="20"/>
        </w:rPr>
        <w:t>բ</w:t>
      </w:r>
      <w:r w:rsidRPr="000036EF">
        <w:rPr>
          <w:rFonts w:ascii="GHEA Grapalat" w:eastAsia="Times New Roman" w:hAnsi="GHEA Grapalat" w:cs="Times New Roman"/>
          <w:sz w:val="20"/>
          <w:szCs w:val="20"/>
          <w:lang w:val="hy-AM"/>
        </w:rPr>
        <w:t>.</w:t>
      </w:r>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Մասնակիցը</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հրաժարվում</w:t>
      </w:r>
      <w:proofErr w:type="spellEnd"/>
      <w:r w:rsidRPr="000036EF">
        <w:rPr>
          <w:rFonts w:ascii="GHEA Grapalat" w:eastAsia="Times New Roman" w:hAnsi="GHEA Grapalat" w:cs="Times New Roman"/>
          <w:sz w:val="20"/>
          <w:szCs w:val="20"/>
          <w:lang w:val="af-ZA"/>
        </w:rPr>
        <w:t xml:space="preserve"> </w:t>
      </w:r>
      <w:r w:rsidRPr="000036EF">
        <w:rPr>
          <w:rFonts w:ascii="GHEA Grapalat" w:eastAsia="Times New Roman" w:hAnsi="GHEA Grapalat" w:cs="Times New Roman"/>
          <w:sz w:val="20"/>
          <w:szCs w:val="20"/>
        </w:rPr>
        <w:t>է</w:t>
      </w:r>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որևէ</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չափաբաժնից</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կամ</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պայմանագիր</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կնքելուց</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կամ</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զրկվում</w:t>
      </w:r>
      <w:proofErr w:type="spellEnd"/>
      <w:r w:rsidRPr="000036EF">
        <w:rPr>
          <w:rFonts w:ascii="GHEA Grapalat" w:eastAsia="Times New Roman" w:hAnsi="GHEA Grapalat" w:cs="Times New Roman"/>
          <w:sz w:val="20"/>
          <w:szCs w:val="20"/>
          <w:lang w:val="af-ZA"/>
        </w:rPr>
        <w:t xml:space="preserve"> </w:t>
      </w:r>
      <w:r w:rsidRPr="000036EF">
        <w:rPr>
          <w:rFonts w:ascii="GHEA Grapalat" w:eastAsia="Times New Roman" w:hAnsi="GHEA Grapalat" w:cs="Times New Roman"/>
          <w:sz w:val="20"/>
          <w:szCs w:val="20"/>
        </w:rPr>
        <w:t>է</w:t>
      </w:r>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պայմանագիր</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կնքելու</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իրավունքից</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ապա</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հայտի</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ապահովումը</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վճարվում</w:t>
      </w:r>
      <w:proofErr w:type="spellEnd"/>
      <w:r w:rsidRPr="000036EF">
        <w:rPr>
          <w:rFonts w:ascii="GHEA Grapalat" w:eastAsia="Times New Roman" w:hAnsi="GHEA Grapalat" w:cs="Times New Roman"/>
          <w:sz w:val="20"/>
          <w:szCs w:val="20"/>
          <w:lang w:val="af-ZA"/>
        </w:rPr>
        <w:t xml:space="preserve"> </w:t>
      </w:r>
      <w:r w:rsidRPr="000036EF">
        <w:rPr>
          <w:rFonts w:ascii="GHEA Grapalat" w:eastAsia="Times New Roman" w:hAnsi="GHEA Grapalat" w:cs="Times New Roman"/>
          <w:sz w:val="20"/>
          <w:szCs w:val="20"/>
        </w:rPr>
        <w:t>է</w:t>
      </w:r>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միայն</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այդ</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չափաբաժնի</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նկատմամբ</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հաշվարկված</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ապահովման</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գումարի</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չափով</w:t>
      </w:r>
      <w:proofErr w:type="spellEnd"/>
      <w:r w:rsidRPr="000036EF">
        <w:rPr>
          <w:rFonts w:ascii="GHEA Grapalat" w:eastAsia="Times New Roman" w:hAnsi="GHEA Grapalat" w:cs="Times New Roman"/>
          <w:sz w:val="20"/>
          <w:szCs w:val="20"/>
          <w:lang w:val="af-ZA"/>
        </w:rPr>
        <w:t>:</w:t>
      </w:r>
      <w:r w:rsidRPr="000036EF">
        <w:rPr>
          <w:rFonts w:ascii="GHEA Grapalat" w:eastAsia="Times New Roman" w:hAnsi="GHEA Grapalat" w:cs="Times New Roman"/>
          <w:sz w:val="20"/>
          <w:szCs w:val="20"/>
          <w:vertAlign w:val="superscript"/>
          <w:lang w:val="af-ZA"/>
        </w:rPr>
        <w:t>9</w:t>
      </w:r>
      <w:r w:rsidRPr="000036EF">
        <w:rPr>
          <w:rFonts w:ascii="GHEA Grapalat" w:eastAsia="Times New Roman" w:hAnsi="GHEA Grapalat" w:cs="Times New Roman"/>
          <w:color w:val="FFFFFF"/>
          <w:sz w:val="20"/>
          <w:szCs w:val="20"/>
          <w:vertAlign w:val="superscript"/>
        </w:rPr>
        <w:footnoteReference w:id="5"/>
      </w:r>
    </w:p>
    <w:p w14:paraId="1EEEE83E" w14:textId="77777777" w:rsidR="000036EF" w:rsidRPr="000036EF" w:rsidRDefault="000036EF" w:rsidP="003C70EA">
      <w:pPr>
        <w:spacing w:after="0" w:line="240" w:lineRule="auto"/>
        <w:jc w:val="both"/>
        <w:rPr>
          <w:rFonts w:ascii="GHEA Grapalat" w:eastAsia="Times New Roman" w:hAnsi="GHEA Grapalat" w:cs="Sylfaen"/>
          <w:sz w:val="20"/>
          <w:szCs w:val="24"/>
          <w:lang w:val="af-ZA"/>
        </w:rPr>
      </w:pPr>
      <w:r w:rsidRPr="000036EF">
        <w:rPr>
          <w:rFonts w:ascii="GHEA Grapalat" w:eastAsia="Times New Roman" w:hAnsi="GHEA Grapalat" w:cs="Sylfaen"/>
          <w:sz w:val="20"/>
          <w:szCs w:val="24"/>
          <w:lang w:val="af-ZA"/>
        </w:rPr>
        <w:t xml:space="preserve">7.3 </w:t>
      </w:r>
      <w:r w:rsidRPr="000036EF">
        <w:rPr>
          <w:rFonts w:ascii="GHEA Grapalat" w:eastAsia="Times New Roman" w:hAnsi="GHEA Grapalat" w:cs="Sylfaen"/>
          <w:sz w:val="20"/>
          <w:szCs w:val="24"/>
          <w:lang w:val="ru-RU"/>
        </w:rPr>
        <w:t>Մասնակիցը</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վճարում</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է</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հայտի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ապահովումը</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եթե</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նա</w:t>
      </w:r>
      <w:r w:rsidRPr="000036EF">
        <w:rPr>
          <w:rFonts w:ascii="GHEA Grapalat" w:eastAsia="Times New Roman" w:hAnsi="GHEA Grapalat" w:cs="Sylfaen"/>
          <w:sz w:val="20"/>
          <w:szCs w:val="24"/>
          <w:lang w:val="af-ZA"/>
        </w:rPr>
        <w:t>`</w:t>
      </w:r>
    </w:p>
    <w:p w14:paraId="4E5052BD" w14:textId="77777777" w:rsidR="000036EF" w:rsidRPr="000036EF" w:rsidRDefault="000036EF" w:rsidP="000036EF">
      <w:pPr>
        <w:spacing w:after="0" w:line="240" w:lineRule="auto"/>
        <w:ind w:firstLine="567"/>
        <w:jc w:val="both"/>
        <w:rPr>
          <w:rFonts w:ascii="GHEA Grapalat" w:eastAsia="Times New Roman" w:hAnsi="GHEA Grapalat" w:cs="Sylfaen"/>
          <w:sz w:val="20"/>
          <w:szCs w:val="24"/>
          <w:lang w:val="af-ZA"/>
        </w:rPr>
      </w:pPr>
      <w:r w:rsidRPr="000036EF">
        <w:rPr>
          <w:rFonts w:ascii="GHEA Grapalat" w:eastAsia="Times New Roman" w:hAnsi="GHEA Grapalat" w:cs="Sylfaen"/>
          <w:sz w:val="20"/>
          <w:szCs w:val="24"/>
          <w:lang w:val="af-ZA"/>
        </w:rPr>
        <w:t xml:space="preserve">1) </w:t>
      </w:r>
      <w:r w:rsidRPr="000036EF">
        <w:rPr>
          <w:rFonts w:ascii="GHEA Grapalat" w:eastAsia="Times New Roman" w:hAnsi="GHEA Grapalat" w:cs="Sylfaen"/>
          <w:sz w:val="20"/>
          <w:szCs w:val="24"/>
          <w:lang w:val="ru-RU"/>
        </w:rPr>
        <w:t>հայտարարվել</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է</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ընտրված</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մասնակից</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սակայն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հրաժարվում</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կամ</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զրկվում</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է</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պայմանագիր</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կնքելու</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իրավունքից</w:t>
      </w:r>
      <w:r w:rsidRPr="000036EF">
        <w:rPr>
          <w:rFonts w:ascii="GHEA Grapalat" w:eastAsia="Times New Roman" w:hAnsi="GHEA Grapalat" w:cs="Sylfaen"/>
          <w:sz w:val="20"/>
          <w:szCs w:val="24"/>
          <w:lang w:val="af-ZA"/>
        </w:rPr>
        <w:t>.</w:t>
      </w:r>
    </w:p>
    <w:p w14:paraId="7A82E9AF" w14:textId="77777777" w:rsidR="000036EF" w:rsidRPr="000036EF" w:rsidRDefault="000036EF" w:rsidP="000036EF">
      <w:pPr>
        <w:spacing w:after="0" w:line="240" w:lineRule="auto"/>
        <w:ind w:firstLine="567"/>
        <w:jc w:val="both"/>
        <w:rPr>
          <w:rFonts w:ascii="GHEA Grapalat" w:eastAsia="Times New Roman" w:hAnsi="GHEA Grapalat" w:cs="Sylfaen"/>
          <w:sz w:val="20"/>
          <w:szCs w:val="24"/>
          <w:lang w:val="af-ZA"/>
        </w:rPr>
      </w:pPr>
      <w:r w:rsidRPr="000036EF">
        <w:rPr>
          <w:rFonts w:ascii="GHEA Grapalat" w:eastAsia="Times New Roman" w:hAnsi="GHEA Grapalat" w:cs="Sylfaen"/>
          <w:sz w:val="20"/>
          <w:szCs w:val="24"/>
          <w:lang w:val="af-ZA"/>
        </w:rPr>
        <w:t xml:space="preserve">2) </w:t>
      </w:r>
      <w:r w:rsidRPr="000036EF">
        <w:rPr>
          <w:rFonts w:ascii="GHEA Grapalat" w:eastAsia="Times New Roman" w:hAnsi="GHEA Grapalat" w:cs="Sylfaen"/>
          <w:sz w:val="20"/>
          <w:szCs w:val="24"/>
          <w:lang w:val="ru-RU"/>
        </w:rPr>
        <w:t>խախտել</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է</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գնման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գործընթացի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շրջանակում</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ստանձնած</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պարտավորություն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որը</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հանգեցրել</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է</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գործընթացին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տվյալ</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rPr>
        <w:t>Մ</w:t>
      </w:r>
      <w:r w:rsidRPr="000036EF">
        <w:rPr>
          <w:rFonts w:ascii="GHEA Grapalat" w:eastAsia="Times New Roman" w:hAnsi="GHEA Grapalat" w:cs="Sylfaen"/>
          <w:sz w:val="20"/>
          <w:szCs w:val="24"/>
          <w:lang w:val="ru-RU"/>
        </w:rPr>
        <w:t>ասնակցի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հետագա</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մասնակցության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դադարեցմանը</w:t>
      </w:r>
      <w:r w:rsidRPr="000036EF">
        <w:rPr>
          <w:rFonts w:ascii="GHEA Grapalat" w:eastAsia="Times New Roman" w:hAnsi="GHEA Grapalat" w:cs="Sylfaen"/>
          <w:sz w:val="20"/>
          <w:szCs w:val="24"/>
          <w:lang w:val="af-ZA"/>
        </w:rPr>
        <w:t>.</w:t>
      </w:r>
    </w:p>
    <w:p w14:paraId="0B4BD44A" w14:textId="77777777" w:rsidR="000036EF" w:rsidRPr="000036EF" w:rsidRDefault="000036EF" w:rsidP="000036EF">
      <w:pPr>
        <w:spacing w:after="0" w:line="240" w:lineRule="auto"/>
        <w:ind w:firstLine="567"/>
        <w:jc w:val="both"/>
        <w:rPr>
          <w:rFonts w:ascii="GHEA Grapalat" w:eastAsia="Times New Roman" w:hAnsi="GHEA Grapalat" w:cs="Sylfaen"/>
          <w:sz w:val="20"/>
          <w:szCs w:val="24"/>
          <w:lang w:val="af-ZA"/>
        </w:rPr>
      </w:pPr>
      <w:r w:rsidRPr="000036EF">
        <w:rPr>
          <w:rFonts w:ascii="GHEA Grapalat" w:eastAsia="Times New Roman" w:hAnsi="GHEA Grapalat" w:cs="Sylfaen"/>
          <w:sz w:val="20"/>
          <w:szCs w:val="24"/>
          <w:lang w:val="af-ZA"/>
        </w:rPr>
        <w:t xml:space="preserve">3) </w:t>
      </w:r>
      <w:r w:rsidRPr="000036EF">
        <w:rPr>
          <w:rFonts w:ascii="GHEA Grapalat" w:eastAsia="Times New Roman" w:hAnsi="GHEA Grapalat" w:cs="Sylfaen"/>
          <w:sz w:val="20"/>
          <w:szCs w:val="24"/>
          <w:lang w:val="ru-RU"/>
        </w:rPr>
        <w:t>հայտերի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բացումից</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հետո</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հրաժարվել</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է</w:t>
      </w:r>
      <w:r w:rsidRPr="000036EF">
        <w:rPr>
          <w:rFonts w:ascii="GHEA Grapalat" w:eastAsia="Times New Roman" w:hAnsi="GHEA Grapalat" w:cs="Sylfaen"/>
          <w:sz w:val="20"/>
          <w:szCs w:val="24"/>
          <w:lang w:val="af-ZA"/>
        </w:rPr>
        <w:t xml:space="preserve"> սույն ընթացակարգի </w:t>
      </w:r>
      <w:r w:rsidRPr="000036EF">
        <w:rPr>
          <w:rFonts w:ascii="GHEA Grapalat" w:eastAsia="Times New Roman" w:hAnsi="GHEA Grapalat" w:cs="Sylfaen"/>
          <w:sz w:val="20"/>
          <w:szCs w:val="24"/>
          <w:lang w:val="ru-RU"/>
        </w:rPr>
        <w:t>հետագա</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մասնակցությունից։</w:t>
      </w:r>
      <w:r w:rsidRPr="000036EF">
        <w:rPr>
          <w:rFonts w:ascii="GHEA Grapalat" w:eastAsia="Times New Roman" w:hAnsi="GHEA Grapalat" w:cs="Sylfaen"/>
          <w:sz w:val="20"/>
          <w:szCs w:val="24"/>
          <w:lang w:val="af-ZA"/>
        </w:rPr>
        <w:t xml:space="preserve"> </w:t>
      </w:r>
    </w:p>
    <w:p w14:paraId="771BDC24" w14:textId="226B5997" w:rsidR="000036EF" w:rsidRPr="000036EF" w:rsidRDefault="000036EF" w:rsidP="003C70EA">
      <w:pPr>
        <w:spacing w:after="0" w:line="240" w:lineRule="auto"/>
        <w:jc w:val="both"/>
        <w:rPr>
          <w:rFonts w:ascii="GHEA Grapalat" w:eastAsia="Times New Roman" w:hAnsi="GHEA Grapalat" w:cs="Sylfaen"/>
          <w:sz w:val="20"/>
          <w:szCs w:val="20"/>
          <w:lang w:val="af-ZA"/>
        </w:rPr>
      </w:pPr>
      <w:r w:rsidRPr="000036EF">
        <w:rPr>
          <w:rFonts w:ascii="GHEA Grapalat" w:eastAsia="Times New Roman" w:hAnsi="GHEA Grapalat" w:cs="Times New Roman"/>
          <w:sz w:val="20"/>
          <w:szCs w:val="24"/>
          <w:lang w:val="af-ZA"/>
        </w:rPr>
        <w:t>7.4</w:t>
      </w:r>
      <w:r w:rsidRPr="000036EF">
        <w:rPr>
          <w:rFonts w:ascii="GHEA Grapalat" w:eastAsia="Times New Roman" w:hAnsi="GHEA Grapalat" w:cs="Sylfaen"/>
          <w:sz w:val="20"/>
          <w:szCs w:val="24"/>
          <w:lang w:val="ru-RU"/>
        </w:rPr>
        <w:t>Հայտի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ապահով</w:t>
      </w:r>
      <w:proofErr w:type="spellStart"/>
      <w:r w:rsidRPr="000036EF">
        <w:rPr>
          <w:rFonts w:ascii="GHEA Grapalat" w:eastAsia="Times New Roman" w:hAnsi="GHEA Grapalat" w:cs="Sylfaen"/>
          <w:sz w:val="20"/>
          <w:szCs w:val="24"/>
        </w:rPr>
        <w:t>ումը</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պետք</w:t>
      </w:r>
      <w:proofErr w:type="spellEnd"/>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rPr>
        <w:t>է</w:t>
      </w:r>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վավեր</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լինի</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հայտը</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ներկայացվելու</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օրվանից</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հաշված</w:t>
      </w:r>
      <w:proofErr w:type="spellEnd"/>
      <w:r w:rsidRPr="000036EF">
        <w:rPr>
          <w:rFonts w:ascii="GHEA Grapalat" w:eastAsia="Times New Roman" w:hAnsi="GHEA Grapalat" w:cs="Sylfaen"/>
          <w:sz w:val="20"/>
          <w:szCs w:val="24"/>
          <w:lang w:val="af-ZA"/>
        </w:rPr>
        <w:t xml:space="preserve"> 90</w:t>
      </w:r>
      <w:r w:rsidRPr="000036EF">
        <w:rPr>
          <w:rFonts w:ascii="GHEA Grapalat" w:eastAsia="Times New Roman" w:hAnsi="GHEA Grapalat" w:cs="Sylfaen"/>
          <w:sz w:val="20"/>
          <w:szCs w:val="24"/>
          <w:lang w:val="hy-AM"/>
        </w:rPr>
        <w:t xml:space="preserve"> </w:t>
      </w:r>
      <w:r w:rsidRPr="000036EF">
        <w:rPr>
          <w:rFonts w:ascii="GHEA Grapalat" w:eastAsia="Times New Roman" w:hAnsi="GHEA Grapalat" w:cs="Sylfaen"/>
          <w:sz w:val="20"/>
          <w:szCs w:val="24"/>
          <w:lang w:val="af-ZA"/>
        </w:rPr>
        <w:t>(</w:t>
      </w:r>
      <w:r w:rsidRPr="000036EF">
        <w:rPr>
          <w:rFonts w:ascii="GHEA Grapalat" w:eastAsia="Times New Roman" w:hAnsi="GHEA Grapalat" w:cs="Sylfaen"/>
          <w:sz w:val="20"/>
          <w:szCs w:val="24"/>
          <w:lang w:val="hy-AM"/>
        </w:rPr>
        <w:t>իննսուն</w:t>
      </w:r>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աշխատանքային</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օր</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Հայտի</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ապահովումը</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ենթակա</w:t>
      </w:r>
      <w:proofErr w:type="spellEnd"/>
      <w:r w:rsidRPr="000036EF">
        <w:rPr>
          <w:rFonts w:ascii="GHEA Grapalat" w:eastAsia="Times New Roman" w:hAnsi="GHEA Grapalat" w:cs="Times New Roman"/>
          <w:sz w:val="20"/>
          <w:szCs w:val="20"/>
          <w:lang w:val="af-ZA"/>
        </w:rPr>
        <w:t xml:space="preserve"> </w:t>
      </w:r>
      <w:r w:rsidRPr="000036EF">
        <w:rPr>
          <w:rFonts w:ascii="GHEA Grapalat" w:eastAsia="Times New Roman" w:hAnsi="GHEA Grapalat" w:cs="Times New Roman"/>
          <w:sz w:val="20"/>
          <w:szCs w:val="20"/>
        </w:rPr>
        <w:t>է</w:t>
      </w:r>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վերադարձման</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այն</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ներկայացրած</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մասնակցին</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սույն</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ընթացակարգի</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շրջանակում</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պայմանագիրը</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կնքվելուց</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կամ</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սույն</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ընթացակարգը</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չկայացած</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հայտարարվելուց</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հետո</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քսան</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աշխատանքային</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օրվա</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ընթացքում</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բացառությամբ</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սույն</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հրավերի</w:t>
      </w:r>
      <w:proofErr w:type="spellEnd"/>
      <w:r w:rsidRPr="000036EF">
        <w:rPr>
          <w:rFonts w:ascii="GHEA Grapalat" w:eastAsia="Times New Roman" w:hAnsi="GHEA Grapalat" w:cs="Times New Roman"/>
          <w:sz w:val="20"/>
          <w:szCs w:val="20"/>
          <w:lang w:val="af-ZA"/>
        </w:rPr>
        <w:t xml:space="preserve"> 1-</w:t>
      </w:r>
      <w:proofErr w:type="spellStart"/>
      <w:r w:rsidRPr="000036EF">
        <w:rPr>
          <w:rFonts w:ascii="GHEA Grapalat" w:eastAsia="Times New Roman" w:hAnsi="GHEA Grapalat" w:cs="Times New Roman"/>
          <w:sz w:val="20"/>
          <w:szCs w:val="20"/>
        </w:rPr>
        <w:t>ին</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մասի</w:t>
      </w:r>
      <w:proofErr w:type="spellEnd"/>
      <w:r w:rsidRPr="000036EF">
        <w:rPr>
          <w:rFonts w:ascii="GHEA Grapalat" w:eastAsia="Times New Roman" w:hAnsi="GHEA Grapalat" w:cs="Times New Roman"/>
          <w:sz w:val="20"/>
          <w:szCs w:val="20"/>
          <w:lang w:val="af-ZA"/>
        </w:rPr>
        <w:t xml:space="preserve"> 7.3 </w:t>
      </w:r>
      <w:proofErr w:type="spellStart"/>
      <w:r w:rsidRPr="000036EF">
        <w:rPr>
          <w:rFonts w:ascii="GHEA Grapalat" w:eastAsia="Times New Roman" w:hAnsi="GHEA Grapalat" w:cs="Times New Roman"/>
          <w:sz w:val="20"/>
          <w:szCs w:val="20"/>
        </w:rPr>
        <w:t>կետով</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նախատեսված</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դեպքերի</w:t>
      </w:r>
      <w:proofErr w:type="spellEnd"/>
      <w:r w:rsidRPr="000036EF">
        <w:rPr>
          <w:rFonts w:ascii="GHEA Grapalat" w:eastAsia="Times New Roman" w:hAnsi="GHEA Grapalat" w:cs="Times New Roman"/>
          <w:sz w:val="20"/>
          <w:szCs w:val="20"/>
          <w:lang w:val="af-ZA"/>
        </w:rPr>
        <w:t xml:space="preserve">: </w:t>
      </w:r>
    </w:p>
    <w:p w14:paraId="27A38874" w14:textId="6A90DBAB" w:rsidR="000036EF" w:rsidRPr="000036EF" w:rsidRDefault="002B1391" w:rsidP="002B1391">
      <w:pPr>
        <w:spacing w:after="0" w:line="240" w:lineRule="auto"/>
        <w:rPr>
          <w:rFonts w:ascii="GHEA Grapalat" w:eastAsia="Times New Roman" w:hAnsi="GHEA Grapalat" w:cs="Times New Roman"/>
          <w:b/>
          <w:sz w:val="20"/>
          <w:szCs w:val="24"/>
          <w:lang w:val="hy-AM"/>
        </w:rPr>
      </w:pPr>
      <w:r>
        <w:rPr>
          <w:rFonts w:ascii="GHEA Grapalat" w:eastAsia="Times New Roman" w:hAnsi="GHEA Grapalat" w:cs="Sylfaen"/>
          <w:sz w:val="20"/>
          <w:szCs w:val="24"/>
          <w:lang w:val="hy-AM"/>
        </w:rPr>
        <w:t xml:space="preserve">                                            </w:t>
      </w:r>
      <w:r w:rsidR="000036EF" w:rsidRPr="000036EF">
        <w:rPr>
          <w:rFonts w:ascii="GHEA Grapalat" w:eastAsia="Times New Roman" w:hAnsi="GHEA Grapalat" w:cs="Times New Roman"/>
          <w:b/>
          <w:sz w:val="20"/>
          <w:szCs w:val="24"/>
          <w:lang w:val="af-ZA"/>
        </w:rPr>
        <w:t>8.  ՀԱՅՏԵՐԻ ԲԱՑՈՒՄԸ</w:t>
      </w:r>
      <w:r w:rsidR="000036EF" w:rsidRPr="000036EF">
        <w:rPr>
          <w:rFonts w:ascii="GHEA Grapalat" w:eastAsia="Times New Roman" w:hAnsi="GHEA Grapalat" w:cs="Times New Roman"/>
          <w:b/>
          <w:sz w:val="20"/>
          <w:szCs w:val="24"/>
          <w:lang w:val="hy-AM"/>
        </w:rPr>
        <w:t xml:space="preserve">, </w:t>
      </w:r>
      <w:r w:rsidR="000036EF" w:rsidRPr="000036EF">
        <w:rPr>
          <w:rFonts w:ascii="GHEA Grapalat" w:eastAsia="Times New Roman" w:hAnsi="GHEA Grapalat" w:cs="Times New Roman"/>
          <w:b/>
          <w:sz w:val="20"/>
          <w:szCs w:val="24"/>
          <w:lang w:val="af-ZA"/>
        </w:rPr>
        <w:t xml:space="preserve">ԳՆԱՀԱՏՈՒՄԸ  ԵՎ  </w:t>
      </w:r>
    </w:p>
    <w:p w14:paraId="47B6827D" w14:textId="77777777" w:rsidR="000036EF" w:rsidRPr="000036EF" w:rsidRDefault="000036EF" w:rsidP="000036EF">
      <w:pPr>
        <w:spacing w:after="0" w:line="240" w:lineRule="auto"/>
        <w:ind w:firstLine="567"/>
        <w:jc w:val="center"/>
        <w:rPr>
          <w:rFonts w:ascii="GHEA Grapalat" w:eastAsia="Times New Roman" w:hAnsi="GHEA Grapalat" w:cs="Times New Roman"/>
          <w:b/>
          <w:sz w:val="20"/>
          <w:szCs w:val="24"/>
          <w:lang w:val="af-ZA"/>
        </w:rPr>
      </w:pPr>
      <w:r w:rsidRPr="000036EF">
        <w:rPr>
          <w:rFonts w:ascii="GHEA Grapalat" w:eastAsia="Times New Roman" w:hAnsi="GHEA Grapalat" w:cs="Times New Roman"/>
          <w:b/>
          <w:sz w:val="20"/>
          <w:szCs w:val="24"/>
          <w:lang w:val="af-ZA"/>
        </w:rPr>
        <w:t xml:space="preserve">ԱՐԴՅՈՒՆՔՆԵՐԻ ԱՄՓՈՓՈՒՄԸ </w:t>
      </w:r>
    </w:p>
    <w:p w14:paraId="3FB8BFAA" w14:textId="77777777" w:rsidR="000036EF" w:rsidRPr="000036EF" w:rsidRDefault="000036EF" w:rsidP="000036EF">
      <w:pPr>
        <w:spacing w:after="0" w:line="240" w:lineRule="auto"/>
        <w:ind w:firstLine="567"/>
        <w:jc w:val="both"/>
        <w:rPr>
          <w:rFonts w:ascii="GHEA Grapalat" w:eastAsia="Times New Roman" w:hAnsi="GHEA Grapalat" w:cs="Times New Roman"/>
          <w:b/>
          <w:sz w:val="20"/>
          <w:szCs w:val="24"/>
          <w:lang w:val="af-ZA"/>
        </w:rPr>
      </w:pPr>
    </w:p>
    <w:p w14:paraId="2D9DB6D3" w14:textId="0FB97347" w:rsidR="000036EF" w:rsidRPr="000036EF" w:rsidRDefault="000036EF" w:rsidP="003C70EA">
      <w:pPr>
        <w:spacing w:after="0" w:line="240" w:lineRule="auto"/>
        <w:jc w:val="both"/>
        <w:rPr>
          <w:rFonts w:ascii="GHEA Grapalat" w:eastAsia="Times New Roman" w:hAnsi="GHEA Grapalat" w:cs="Tahoma"/>
          <w:sz w:val="20"/>
          <w:szCs w:val="20"/>
          <w:lang w:val="af-ZA"/>
        </w:rPr>
      </w:pPr>
      <w:r w:rsidRPr="000036EF">
        <w:rPr>
          <w:rFonts w:ascii="GHEA Grapalat" w:eastAsia="Times New Roman" w:hAnsi="GHEA Grapalat" w:cs="Times New Roman"/>
          <w:sz w:val="20"/>
          <w:szCs w:val="20"/>
          <w:lang w:val="af-ZA"/>
        </w:rPr>
        <w:t xml:space="preserve">8.1 </w:t>
      </w:r>
      <w:r w:rsidRPr="000036EF">
        <w:rPr>
          <w:rFonts w:ascii="GHEA Grapalat" w:eastAsia="Times New Roman" w:hAnsi="GHEA Grapalat" w:cs="Sylfaen"/>
          <w:sz w:val="20"/>
          <w:szCs w:val="20"/>
          <w:lang w:val="ru-RU"/>
        </w:rPr>
        <w:t>Հայտերի</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բացումը</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կկատարվի</w:t>
      </w:r>
      <w:r w:rsidRPr="000036EF">
        <w:rPr>
          <w:rFonts w:ascii="GHEA Grapalat" w:eastAsia="Times New Roman" w:hAnsi="GHEA Grapalat" w:cs="Sylfaen"/>
          <w:sz w:val="20"/>
          <w:szCs w:val="20"/>
          <w:lang w:val="af-ZA"/>
        </w:rPr>
        <w:t xml:space="preserve"> հանձնաժողովի հայտերի բացման նիստում</w:t>
      </w:r>
      <w:r w:rsidRPr="000036EF" w:rsidDel="00D63E9A">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սույն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ընթացակարգի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հայտարարությունը</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և</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հրավերը</w:t>
      </w:r>
      <w:r w:rsidRPr="000036EF">
        <w:rPr>
          <w:rFonts w:ascii="GHEA Grapalat" w:eastAsia="Times New Roman" w:hAnsi="GHEA Grapalat" w:cs="Sylfaen"/>
          <w:sz w:val="20"/>
          <w:szCs w:val="24"/>
          <w:lang w:val="af-ZA"/>
        </w:rPr>
        <w:t xml:space="preserve"> տեղեկագրում </w:t>
      </w:r>
      <w:r w:rsidRPr="000036EF">
        <w:rPr>
          <w:rFonts w:ascii="GHEA Grapalat" w:eastAsia="Times New Roman" w:hAnsi="GHEA Grapalat" w:cs="Sylfaen"/>
          <w:sz w:val="20"/>
          <w:szCs w:val="24"/>
        </w:rPr>
        <w:t>հ</w:t>
      </w:r>
      <w:r w:rsidRPr="000036EF">
        <w:rPr>
          <w:rFonts w:ascii="GHEA Grapalat" w:eastAsia="Times New Roman" w:hAnsi="GHEA Grapalat" w:cs="Sylfaen"/>
          <w:sz w:val="20"/>
          <w:szCs w:val="24"/>
          <w:lang w:val="ru-RU"/>
        </w:rPr>
        <w:t>րապարակվելու</w:t>
      </w:r>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օրվանից</w:t>
      </w:r>
      <w:proofErr w:type="spellEnd"/>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հաշված</w:t>
      </w:r>
      <w:r w:rsidRPr="000036EF">
        <w:rPr>
          <w:rFonts w:ascii="GHEA Grapalat" w:eastAsia="Times New Roman" w:hAnsi="GHEA Grapalat" w:cs="Sylfaen"/>
          <w:sz w:val="20"/>
          <w:szCs w:val="24"/>
          <w:lang w:val="af-ZA"/>
        </w:rPr>
        <w:t xml:space="preserve"> </w:t>
      </w:r>
      <w:r w:rsidR="003C70EA">
        <w:rPr>
          <w:rFonts w:ascii="GHEA Grapalat" w:eastAsia="Times New Roman" w:hAnsi="GHEA Grapalat" w:cs="Sylfaen"/>
          <w:sz w:val="20"/>
          <w:szCs w:val="24"/>
          <w:lang w:val="hy-AM"/>
        </w:rPr>
        <w:t>15-</w:t>
      </w:r>
      <w:r w:rsidRPr="000036EF">
        <w:rPr>
          <w:rFonts w:ascii="GHEA Grapalat" w:eastAsia="Times New Roman" w:hAnsi="GHEA Grapalat" w:cs="Sylfaen"/>
          <w:sz w:val="20"/>
          <w:szCs w:val="24"/>
          <w:lang w:val="ru-RU"/>
        </w:rPr>
        <w:t>րդ</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օրվա</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0"/>
          <w:lang w:val="ru-RU"/>
        </w:rPr>
        <w:t>ժամը</w:t>
      </w:r>
      <w:r w:rsidR="003C70EA" w:rsidRPr="003C70EA">
        <w:rPr>
          <w:rFonts w:ascii="GHEA Grapalat" w:eastAsia="Times New Roman" w:hAnsi="GHEA Grapalat" w:cs="Sylfaen"/>
          <w:sz w:val="20"/>
          <w:szCs w:val="20"/>
          <w:lang w:val="af-ZA"/>
        </w:rPr>
        <w:t xml:space="preserve"> </w:t>
      </w:r>
      <w:r w:rsidR="003C70EA" w:rsidRPr="003C70EA">
        <w:rPr>
          <w:rFonts w:ascii="GHEA Grapalat" w:eastAsia="Times New Roman" w:hAnsi="GHEA Grapalat" w:cs="Sylfaen"/>
          <w:sz w:val="20"/>
          <w:szCs w:val="20"/>
          <w:lang w:val="hy-AM"/>
        </w:rPr>
        <w:t>15</w:t>
      </w:r>
      <w:r w:rsidR="003C70EA" w:rsidRPr="003C70EA">
        <w:rPr>
          <w:rFonts w:ascii="GHEA Grapalat" w:eastAsia="Times New Roman" w:hAnsi="GHEA Grapalat" w:cs="Sylfaen"/>
          <w:sz w:val="20"/>
          <w:szCs w:val="20"/>
          <w:lang w:val="af-ZA"/>
        </w:rPr>
        <w:t>:00</w:t>
      </w:r>
      <w:r w:rsidRPr="000036EF">
        <w:rPr>
          <w:rFonts w:ascii="GHEA Grapalat" w:eastAsia="Times New Roman" w:hAnsi="GHEA Grapalat" w:cs="Sylfaen"/>
          <w:sz w:val="20"/>
          <w:szCs w:val="20"/>
          <w:lang w:val="af-ZA"/>
        </w:rPr>
        <w:t>-</w:t>
      </w:r>
      <w:r w:rsidRPr="000036EF">
        <w:rPr>
          <w:rFonts w:ascii="GHEA Grapalat" w:eastAsia="Times New Roman" w:hAnsi="GHEA Grapalat" w:cs="Sylfaen"/>
          <w:sz w:val="20"/>
          <w:szCs w:val="20"/>
        </w:rPr>
        <w:t>ի</w:t>
      </w:r>
      <w:r w:rsidRPr="000036EF">
        <w:rPr>
          <w:rFonts w:ascii="GHEA Grapalat" w:eastAsia="Times New Roman" w:hAnsi="GHEA Grapalat" w:cs="Sylfaen"/>
          <w:sz w:val="20"/>
          <w:szCs w:val="20"/>
          <w:lang w:val="ru-RU"/>
        </w:rPr>
        <w:t>ն։</w:t>
      </w:r>
      <w:r w:rsidRPr="000036EF">
        <w:rPr>
          <w:rFonts w:ascii="GHEA Grapalat" w:eastAsia="Times New Roman" w:hAnsi="GHEA Grapalat" w:cs="Sylfaen"/>
          <w:sz w:val="20"/>
          <w:szCs w:val="24"/>
          <w:lang w:val="af-ZA"/>
        </w:rPr>
        <w:t xml:space="preserve"> </w:t>
      </w:r>
    </w:p>
    <w:p w14:paraId="167B7CDE" w14:textId="77777777" w:rsidR="000036EF" w:rsidRPr="000036EF" w:rsidRDefault="000036EF" w:rsidP="000036EF">
      <w:pPr>
        <w:spacing w:after="0" w:line="240" w:lineRule="auto"/>
        <w:ind w:firstLine="567"/>
        <w:jc w:val="both"/>
        <w:rPr>
          <w:rFonts w:ascii="GHEA Grapalat" w:eastAsia="Times New Roman" w:hAnsi="GHEA Grapalat" w:cs="Sylfaen"/>
          <w:sz w:val="20"/>
          <w:szCs w:val="24"/>
          <w:lang w:val="af-ZA"/>
        </w:rPr>
      </w:pPr>
      <w:r w:rsidRPr="000036EF">
        <w:rPr>
          <w:rFonts w:ascii="GHEA Grapalat" w:eastAsia="Times New Roman" w:hAnsi="GHEA Grapalat" w:cs="Sylfaen"/>
          <w:sz w:val="20"/>
          <w:szCs w:val="24"/>
          <w:lang w:val="ru-RU"/>
        </w:rPr>
        <w:t>Հայտերի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բացման</w:t>
      </w:r>
      <w:r w:rsidRPr="000036EF">
        <w:rPr>
          <w:rFonts w:ascii="GHEA Grapalat" w:eastAsia="Times New Roman" w:hAnsi="GHEA Grapalat" w:cs="Sylfaen"/>
          <w:sz w:val="20"/>
          <w:szCs w:val="24"/>
          <w:lang w:val="af-ZA"/>
        </w:rPr>
        <w:t xml:space="preserve"> և գնահատման </w:t>
      </w:r>
      <w:r w:rsidRPr="000036EF">
        <w:rPr>
          <w:rFonts w:ascii="GHEA Grapalat" w:eastAsia="Times New Roman" w:hAnsi="GHEA Grapalat" w:cs="Sylfaen"/>
          <w:sz w:val="20"/>
          <w:szCs w:val="24"/>
          <w:lang w:val="ru-RU"/>
        </w:rPr>
        <w:t>նիստում</w:t>
      </w:r>
      <w:r w:rsidRPr="000036EF">
        <w:rPr>
          <w:rFonts w:ascii="GHEA Grapalat" w:eastAsia="Times New Roman" w:hAnsi="GHEA Grapalat" w:cs="Sylfaen"/>
          <w:sz w:val="20"/>
          <w:szCs w:val="24"/>
        </w:rPr>
        <w:t>՝</w:t>
      </w:r>
    </w:p>
    <w:p w14:paraId="1A721DAD" w14:textId="77777777" w:rsidR="000036EF" w:rsidRPr="000036EF" w:rsidRDefault="000036EF" w:rsidP="000036EF">
      <w:pPr>
        <w:spacing w:after="0" w:line="240" w:lineRule="auto"/>
        <w:ind w:firstLine="567"/>
        <w:jc w:val="both"/>
        <w:rPr>
          <w:rFonts w:ascii="GHEA Grapalat" w:eastAsia="Times New Roman" w:hAnsi="GHEA Grapalat" w:cs="Sylfaen"/>
          <w:sz w:val="20"/>
          <w:szCs w:val="24"/>
          <w:lang w:val="hy-AM"/>
        </w:rPr>
      </w:pPr>
      <w:r w:rsidRPr="000036EF">
        <w:rPr>
          <w:rFonts w:ascii="GHEA Grapalat" w:eastAsia="Times New Roman" w:hAnsi="GHEA Grapalat" w:cs="Sylfaen"/>
          <w:sz w:val="20"/>
          <w:szCs w:val="24"/>
          <w:lang w:val="af-ZA"/>
        </w:rPr>
        <w:t xml:space="preserve">1) </w:t>
      </w:r>
      <w:proofErr w:type="spellStart"/>
      <w:r w:rsidRPr="000036EF">
        <w:rPr>
          <w:rFonts w:ascii="GHEA Grapalat" w:eastAsia="Times New Roman" w:hAnsi="GHEA Grapalat" w:cs="Sylfaen"/>
          <w:sz w:val="20"/>
          <w:szCs w:val="24"/>
        </w:rPr>
        <w:t>հանձնաժողովի</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նախագահը</w:t>
      </w:r>
      <w:proofErr w:type="spellEnd"/>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նիստը</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նախագահողը</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նիստը</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հայտարարում</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է</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բացված</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և</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հրապա</w:t>
      </w:r>
      <w:r w:rsidRPr="000036EF">
        <w:rPr>
          <w:rFonts w:ascii="GHEA Grapalat" w:eastAsia="Times New Roman" w:hAnsi="GHEA Grapalat" w:cs="Sylfaen"/>
          <w:sz w:val="20"/>
          <w:szCs w:val="24"/>
          <w:lang w:val="hy-AM"/>
        </w:rPr>
        <w:softHyphen/>
        <w:t>րակում է գնման հայտով սահմանված</w:t>
      </w:r>
      <w:r w:rsidRPr="000036EF">
        <w:rPr>
          <w:rFonts w:ascii="GHEA Grapalat" w:eastAsia="Times New Roman" w:hAnsi="GHEA Grapalat" w:cs="Sylfaen"/>
          <w:sz w:val="20"/>
          <w:szCs w:val="24"/>
          <w:lang w:val="af-ZA"/>
        </w:rPr>
        <w:t>`</w:t>
      </w:r>
      <w:r w:rsidRPr="000036EF">
        <w:rPr>
          <w:rFonts w:ascii="GHEA Grapalat" w:eastAsia="Times New Roman" w:hAnsi="GHEA Grapalat" w:cs="Sylfaen"/>
          <w:sz w:val="20"/>
          <w:szCs w:val="24"/>
          <w:lang w:val="hy-AM"/>
        </w:rPr>
        <w:t xml:space="preserve"> </w:t>
      </w:r>
      <w:proofErr w:type="spellStart"/>
      <w:r w:rsidRPr="000036EF">
        <w:rPr>
          <w:rFonts w:ascii="GHEA Grapalat" w:eastAsia="Times New Roman" w:hAnsi="GHEA Grapalat" w:cs="Sylfaen"/>
          <w:sz w:val="20"/>
          <w:szCs w:val="24"/>
        </w:rPr>
        <w:t>սույն</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ընթացակարգի</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շրջանակում</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գնվելիք</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աշխատանքների</w:t>
      </w:r>
      <w:proofErr w:type="spellEnd"/>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գինը՝</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մեկ</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թվով</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արտահայտված</w:t>
      </w:r>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ինչպես</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նաև</w:t>
      </w:r>
      <w:proofErr w:type="spellEnd"/>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հայտեր ներկայացրած մասնակիցների գնային առաջարկները՝ մեկ թվով արտահայտված, հիմք ընդունելով տառերով գրվածը</w:t>
      </w:r>
      <w:r w:rsidRPr="000036EF">
        <w:rPr>
          <w:rFonts w:ascii="GHEA Grapalat" w:eastAsia="Times New Roman" w:hAnsi="GHEA Grapalat" w:cs="Sylfaen"/>
          <w:sz w:val="20"/>
          <w:szCs w:val="24"/>
          <w:lang w:val="af-ZA"/>
        </w:rPr>
        <w:t>.</w:t>
      </w:r>
    </w:p>
    <w:p w14:paraId="26E94533" w14:textId="77777777" w:rsidR="000036EF" w:rsidRPr="000036EF" w:rsidRDefault="000036EF" w:rsidP="000036EF">
      <w:pPr>
        <w:spacing w:after="0" w:line="240" w:lineRule="auto"/>
        <w:ind w:firstLine="567"/>
        <w:jc w:val="both"/>
        <w:rPr>
          <w:rFonts w:ascii="GHEA Grapalat" w:eastAsia="Times New Roman" w:hAnsi="GHEA Grapalat" w:cs="Times New Roman"/>
          <w:sz w:val="20"/>
          <w:szCs w:val="20"/>
          <w:lang w:val="hy-AM"/>
        </w:rPr>
      </w:pPr>
      <w:r w:rsidRPr="000036EF">
        <w:rPr>
          <w:rFonts w:ascii="GHEA Grapalat" w:eastAsia="Times New Roman" w:hAnsi="GHEA Grapalat" w:cs="Times New Roman"/>
          <w:sz w:val="20"/>
          <w:szCs w:val="20"/>
          <w:lang w:val="hy-AM"/>
        </w:rPr>
        <w:t xml:space="preserve">2) </w:t>
      </w:r>
      <w:r w:rsidRPr="000036EF">
        <w:rPr>
          <w:rFonts w:ascii="GHEA Grapalat" w:eastAsia="Times New Roman" w:hAnsi="GHEA Grapalat" w:cs="Sylfaen"/>
          <w:sz w:val="20"/>
          <w:szCs w:val="20"/>
          <w:lang w:val="hy-AM"/>
        </w:rPr>
        <w:t>սույն</w:t>
      </w:r>
      <w:r w:rsidRPr="000036EF">
        <w:rPr>
          <w:rFonts w:ascii="GHEA Grapalat" w:eastAsia="Times New Roman" w:hAnsi="GHEA Grapalat" w:cs="Times New Roman"/>
          <w:sz w:val="20"/>
          <w:szCs w:val="20"/>
          <w:lang w:val="hy-AM"/>
        </w:rPr>
        <w:t xml:space="preserve"> </w:t>
      </w:r>
      <w:r w:rsidRPr="000036EF">
        <w:rPr>
          <w:rFonts w:ascii="GHEA Grapalat" w:eastAsia="Times New Roman" w:hAnsi="GHEA Grapalat" w:cs="Sylfaen"/>
          <w:sz w:val="20"/>
          <w:szCs w:val="20"/>
          <w:lang w:val="hy-AM"/>
        </w:rPr>
        <w:t>կետի</w:t>
      </w:r>
      <w:r w:rsidRPr="000036EF">
        <w:rPr>
          <w:rFonts w:ascii="GHEA Grapalat" w:eastAsia="Times New Roman" w:hAnsi="GHEA Grapalat" w:cs="Times New Roman"/>
          <w:sz w:val="20"/>
          <w:szCs w:val="20"/>
          <w:lang w:val="hy-AM"/>
        </w:rPr>
        <w:t xml:space="preserve"> 1-</w:t>
      </w:r>
      <w:r w:rsidRPr="000036EF">
        <w:rPr>
          <w:rFonts w:ascii="GHEA Grapalat" w:eastAsia="Times New Roman" w:hAnsi="GHEA Grapalat" w:cs="Sylfaen"/>
          <w:sz w:val="20"/>
          <w:szCs w:val="20"/>
          <w:lang w:val="hy-AM"/>
        </w:rPr>
        <w:t>ին</w:t>
      </w:r>
      <w:r w:rsidRPr="000036EF">
        <w:rPr>
          <w:rFonts w:ascii="GHEA Grapalat" w:eastAsia="Times New Roman" w:hAnsi="GHEA Grapalat" w:cs="Times New Roman"/>
          <w:sz w:val="20"/>
          <w:szCs w:val="20"/>
          <w:lang w:val="hy-AM"/>
        </w:rPr>
        <w:t xml:space="preserve"> </w:t>
      </w:r>
      <w:r w:rsidRPr="000036EF">
        <w:rPr>
          <w:rFonts w:ascii="GHEA Grapalat" w:eastAsia="Times New Roman" w:hAnsi="GHEA Grapalat" w:cs="Sylfaen"/>
          <w:sz w:val="20"/>
          <w:szCs w:val="20"/>
          <w:lang w:val="hy-AM"/>
        </w:rPr>
        <w:t>ենթակետում</w:t>
      </w:r>
      <w:r w:rsidRPr="000036EF">
        <w:rPr>
          <w:rFonts w:ascii="GHEA Grapalat" w:eastAsia="Times New Roman" w:hAnsi="GHEA Grapalat" w:cs="Times New Roman"/>
          <w:sz w:val="20"/>
          <w:szCs w:val="20"/>
          <w:lang w:val="hy-AM"/>
        </w:rPr>
        <w:t xml:space="preserve"> </w:t>
      </w:r>
      <w:r w:rsidRPr="000036EF">
        <w:rPr>
          <w:rFonts w:ascii="GHEA Grapalat" w:eastAsia="Times New Roman" w:hAnsi="GHEA Grapalat" w:cs="Sylfaen"/>
          <w:sz w:val="20"/>
          <w:szCs w:val="20"/>
          <w:lang w:val="hy-AM"/>
        </w:rPr>
        <w:t>նշված</w:t>
      </w:r>
      <w:r w:rsidRPr="000036EF">
        <w:rPr>
          <w:rFonts w:ascii="GHEA Grapalat" w:eastAsia="Times New Roman" w:hAnsi="GHEA Grapalat" w:cs="Times New Roman"/>
          <w:sz w:val="20"/>
          <w:szCs w:val="20"/>
          <w:lang w:val="hy-AM"/>
        </w:rPr>
        <w:t xml:space="preserve"> </w:t>
      </w:r>
      <w:r w:rsidRPr="000036EF">
        <w:rPr>
          <w:rFonts w:ascii="GHEA Grapalat" w:eastAsia="Times New Roman" w:hAnsi="GHEA Grapalat" w:cs="Sylfaen"/>
          <w:sz w:val="20"/>
          <w:szCs w:val="20"/>
          <w:lang w:val="hy-AM"/>
        </w:rPr>
        <w:t>փաստաթղթերը</w:t>
      </w:r>
      <w:r w:rsidRPr="000036EF">
        <w:rPr>
          <w:rFonts w:ascii="GHEA Grapalat" w:eastAsia="Times New Roman" w:hAnsi="GHEA Grapalat" w:cs="Times New Roman"/>
          <w:sz w:val="20"/>
          <w:szCs w:val="20"/>
          <w:lang w:val="hy-AM"/>
        </w:rPr>
        <w:t xml:space="preserve"> </w:t>
      </w:r>
      <w:r w:rsidRPr="000036EF">
        <w:rPr>
          <w:rFonts w:ascii="GHEA Grapalat" w:eastAsia="Times New Roman" w:hAnsi="GHEA Grapalat" w:cs="Sylfaen"/>
          <w:sz w:val="20"/>
          <w:szCs w:val="20"/>
          <w:lang w:val="hy-AM"/>
        </w:rPr>
        <w:t>նախագահին</w:t>
      </w:r>
      <w:r w:rsidRPr="000036EF">
        <w:rPr>
          <w:rFonts w:ascii="GHEA Grapalat" w:eastAsia="Times New Roman" w:hAnsi="GHEA Grapalat" w:cs="Times New Roman"/>
          <w:sz w:val="20"/>
          <w:szCs w:val="20"/>
          <w:lang w:val="hy-AM"/>
        </w:rPr>
        <w:t xml:space="preserve"> (նիստը նախագահողին) </w:t>
      </w:r>
      <w:r w:rsidRPr="000036EF">
        <w:rPr>
          <w:rFonts w:ascii="GHEA Grapalat" w:eastAsia="Times New Roman" w:hAnsi="GHEA Grapalat" w:cs="Sylfaen"/>
          <w:sz w:val="20"/>
          <w:szCs w:val="20"/>
          <w:lang w:val="hy-AM"/>
        </w:rPr>
        <w:t>փոխանցվելուց</w:t>
      </w:r>
      <w:r w:rsidRPr="000036EF">
        <w:rPr>
          <w:rFonts w:ascii="GHEA Grapalat" w:eastAsia="Times New Roman" w:hAnsi="GHEA Grapalat" w:cs="Times New Roman"/>
          <w:sz w:val="20"/>
          <w:szCs w:val="20"/>
          <w:lang w:val="hy-AM"/>
        </w:rPr>
        <w:t xml:space="preserve"> </w:t>
      </w:r>
      <w:r w:rsidRPr="000036EF">
        <w:rPr>
          <w:rFonts w:ascii="GHEA Grapalat" w:eastAsia="Times New Roman" w:hAnsi="GHEA Grapalat" w:cs="Sylfaen"/>
          <w:sz w:val="20"/>
          <w:szCs w:val="20"/>
          <w:lang w:val="hy-AM"/>
        </w:rPr>
        <w:t>հետո</w:t>
      </w:r>
      <w:r w:rsidRPr="000036EF">
        <w:rPr>
          <w:rFonts w:ascii="GHEA Grapalat" w:eastAsia="Times New Roman" w:hAnsi="GHEA Grapalat" w:cs="Times New Roman"/>
          <w:sz w:val="20"/>
          <w:szCs w:val="20"/>
          <w:lang w:val="hy-AM"/>
        </w:rPr>
        <w:t xml:space="preserve"> </w:t>
      </w:r>
      <w:r w:rsidRPr="000036EF">
        <w:rPr>
          <w:rFonts w:ascii="GHEA Grapalat" w:eastAsia="Times New Roman" w:hAnsi="GHEA Grapalat" w:cs="Sylfaen"/>
          <w:sz w:val="20"/>
          <w:szCs w:val="20"/>
          <w:lang w:val="hy-AM"/>
        </w:rPr>
        <w:t>հանձնաժողովը</w:t>
      </w:r>
      <w:r w:rsidRPr="000036EF">
        <w:rPr>
          <w:rFonts w:ascii="GHEA Grapalat" w:eastAsia="Times New Roman" w:hAnsi="GHEA Grapalat" w:cs="Times New Roman"/>
          <w:sz w:val="20"/>
          <w:szCs w:val="20"/>
          <w:lang w:val="hy-AM"/>
        </w:rPr>
        <w:t xml:space="preserve"> </w:t>
      </w:r>
      <w:r w:rsidRPr="000036EF">
        <w:rPr>
          <w:rFonts w:ascii="GHEA Grapalat" w:eastAsia="Times New Roman" w:hAnsi="GHEA Grapalat" w:cs="Sylfaen"/>
          <w:sz w:val="20"/>
          <w:szCs w:val="20"/>
          <w:lang w:val="hy-AM"/>
        </w:rPr>
        <w:t>գնահատում</w:t>
      </w:r>
      <w:r w:rsidRPr="000036EF">
        <w:rPr>
          <w:rFonts w:ascii="GHEA Grapalat" w:eastAsia="Times New Roman" w:hAnsi="GHEA Grapalat" w:cs="Times New Roman"/>
          <w:sz w:val="20"/>
          <w:szCs w:val="20"/>
          <w:lang w:val="hy-AM"/>
        </w:rPr>
        <w:t xml:space="preserve"> </w:t>
      </w:r>
      <w:r w:rsidRPr="000036EF">
        <w:rPr>
          <w:rFonts w:ascii="GHEA Grapalat" w:eastAsia="Times New Roman" w:hAnsi="GHEA Grapalat" w:cs="Sylfaen"/>
          <w:sz w:val="20"/>
          <w:szCs w:val="20"/>
          <w:lang w:val="hy-AM"/>
        </w:rPr>
        <w:t>է</w:t>
      </w:r>
      <w:r w:rsidRPr="000036EF">
        <w:rPr>
          <w:rFonts w:ascii="GHEA Grapalat" w:eastAsia="Times New Roman" w:hAnsi="GHEA Grapalat" w:cs="Times New Roman"/>
          <w:sz w:val="20"/>
          <w:szCs w:val="20"/>
          <w:lang w:val="hy-AM"/>
        </w:rPr>
        <w:t>`</w:t>
      </w:r>
    </w:p>
    <w:p w14:paraId="5E1076B7" w14:textId="77777777" w:rsidR="000036EF" w:rsidRPr="000036EF" w:rsidRDefault="000036EF" w:rsidP="000036EF">
      <w:pPr>
        <w:spacing w:after="0" w:line="240" w:lineRule="auto"/>
        <w:ind w:firstLine="375"/>
        <w:jc w:val="both"/>
        <w:rPr>
          <w:rFonts w:ascii="GHEA Grapalat" w:eastAsia="Times New Roman" w:hAnsi="GHEA Grapalat" w:cs="Times New Roman"/>
          <w:sz w:val="20"/>
          <w:szCs w:val="20"/>
          <w:lang w:val="hy-AM"/>
        </w:rPr>
      </w:pPr>
      <w:r w:rsidRPr="000036EF">
        <w:rPr>
          <w:rFonts w:ascii="GHEA Grapalat" w:eastAsia="Times New Roman" w:hAnsi="GHEA Grapalat" w:cs="Sylfaen"/>
          <w:sz w:val="20"/>
          <w:szCs w:val="20"/>
          <w:lang w:val="hy-AM"/>
        </w:rPr>
        <w:t>ա</w:t>
      </w:r>
      <w:r w:rsidRPr="000036EF">
        <w:rPr>
          <w:rFonts w:ascii="GHEA Grapalat" w:eastAsia="Times New Roman" w:hAnsi="GHEA Grapalat" w:cs="Times New Roman"/>
          <w:sz w:val="20"/>
          <w:szCs w:val="20"/>
          <w:lang w:val="hy-AM"/>
        </w:rPr>
        <w:t xml:space="preserve">. </w:t>
      </w:r>
      <w:r w:rsidRPr="000036EF">
        <w:rPr>
          <w:rFonts w:ascii="GHEA Grapalat" w:eastAsia="Times New Roman" w:hAnsi="GHEA Grapalat" w:cs="Sylfaen"/>
          <w:sz w:val="20"/>
          <w:szCs w:val="20"/>
          <w:lang w:val="hy-AM"/>
        </w:rPr>
        <w:t>հայտեր</w:t>
      </w:r>
      <w:r w:rsidRPr="000036EF">
        <w:rPr>
          <w:rFonts w:ascii="GHEA Grapalat" w:eastAsia="Times New Roman" w:hAnsi="GHEA Grapalat" w:cs="Times New Roman"/>
          <w:sz w:val="20"/>
          <w:szCs w:val="20"/>
          <w:lang w:val="hy-AM"/>
        </w:rPr>
        <w:t xml:space="preserve"> </w:t>
      </w:r>
      <w:r w:rsidRPr="000036EF">
        <w:rPr>
          <w:rFonts w:ascii="GHEA Grapalat" w:eastAsia="Times New Roman" w:hAnsi="GHEA Grapalat" w:cs="Sylfaen"/>
          <w:sz w:val="20"/>
          <w:szCs w:val="20"/>
          <w:lang w:val="hy-AM"/>
        </w:rPr>
        <w:t>պարունակող</w:t>
      </w:r>
      <w:r w:rsidRPr="000036EF">
        <w:rPr>
          <w:rFonts w:ascii="GHEA Grapalat" w:eastAsia="Times New Roman" w:hAnsi="GHEA Grapalat" w:cs="Times New Roman"/>
          <w:sz w:val="20"/>
          <w:szCs w:val="20"/>
          <w:lang w:val="hy-AM"/>
        </w:rPr>
        <w:t xml:space="preserve"> </w:t>
      </w:r>
      <w:r w:rsidRPr="000036EF">
        <w:rPr>
          <w:rFonts w:ascii="GHEA Grapalat" w:eastAsia="Times New Roman" w:hAnsi="GHEA Grapalat" w:cs="Sylfaen"/>
          <w:sz w:val="20"/>
          <w:szCs w:val="20"/>
          <w:lang w:val="hy-AM"/>
        </w:rPr>
        <w:t>ծրարները</w:t>
      </w:r>
      <w:r w:rsidRPr="000036EF">
        <w:rPr>
          <w:rFonts w:ascii="GHEA Grapalat" w:eastAsia="Times New Roman" w:hAnsi="GHEA Grapalat" w:cs="Times New Roman"/>
          <w:sz w:val="20"/>
          <w:szCs w:val="20"/>
          <w:lang w:val="hy-AM"/>
        </w:rPr>
        <w:t xml:space="preserve"> </w:t>
      </w:r>
      <w:r w:rsidRPr="000036EF">
        <w:rPr>
          <w:rFonts w:ascii="GHEA Grapalat" w:eastAsia="Times New Roman" w:hAnsi="GHEA Grapalat" w:cs="Sylfaen"/>
          <w:sz w:val="20"/>
          <w:szCs w:val="20"/>
          <w:lang w:val="hy-AM"/>
        </w:rPr>
        <w:t>կազմելու</w:t>
      </w:r>
      <w:r w:rsidRPr="000036EF">
        <w:rPr>
          <w:rFonts w:ascii="GHEA Grapalat" w:eastAsia="Times New Roman" w:hAnsi="GHEA Grapalat" w:cs="Times New Roman"/>
          <w:sz w:val="20"/>
          <w:szCs w:val="20"/>
          <w:lang w:val="hy-AM"/>
        </w:rPr>
        <w:t xml:space="preserve"> </w:t>
      </w:r>
      <w:r w:rsidRPr="000036EF">
        <w:rPr>
          <w:rFonts w:ascii="GHEA Grapalat" w:eastAsia="Times New Roman" w:hAnsi="GHEA Grapalat" w:cs="Sylfaen"/>
          <w:sz w:val="20"/>
          <w:szCs w:val="20"/>
          <w:lang w:val="hy-AM"/>
        </w:rPr>
        <w:t>և</w:t>
      </w:r>
      <w:r w:rsidRPr="000036EF">
        <w:rPr>
          <w:rFonts w:ascii="GHEA Grapalat" w:eastAsia="Times New Roman" w:hAnsi="GHEA Grapalat" w:cs="Times New Roman"/>
          <w:sz w:val="20"/>
          <w:szCs w:val="20"/>
          <w:lang w:val="hy-AM"/>
        </w:rPr>
        <w:t xml:space="preserve"> </w:t>
      </w:r>
      <w:r w:rsidRPr="000036EF">
        <w:rPr>
          <w:rFonts w:ascii="GHEA Grapalat" w:eastAsia="Times New Roman" w:hAnsi="GHEA Grapalat" w:cs="Sylfaen"/>
          <w:sz w:val="20"/>
          <w:szCs w:val="20"/>
          <w:lang w:val="hy-AM"/>
        </w:rPr>
        <w:t>ներկայացնելու</w:t>
      </w:r>
      <w:r w:rsidRPr="000036EF">
        <w:rPr>
          <w:rFonts w:ascii="GHEA Grapalat" w:eastAsia="Times New Roman" w:hAnsi="GHEA Grapalat" w:cs="Times New Roman"/>
          <w:sz w:val="20"/>
          <w:szCs w:val="20"/>
          <w:lang w:val="hy-AM"/>
        </w:rPr>
        <w:t xml:space="preserve"> </w:t>
      </w:r>
      <w:r w:rsidRPr="000036EF">
        <w:rPr>
          <w:rFonts w:ascii="GHEA Grapalat" w:eastAsia="Times New Roman" w:hAnsi="GHEA Grapalat" w:cs="Sylfaen"/>
          <w:sz w:val="20"/>
          <w:szCs w:val="20"/>
          <w:lang w:val="hy-AM"/>
        </w:rPr>
        <w:t>համապատասխանությունը</w:t>
      </w:r>
      <w:r w:rsidRPr="000036EF">
        <w:rPr>
          <w:rFonts w:ascii="GHEA Grapalat" w:eastAsia="Times New Roman" w:hAnsi="GHEA Grapalat" w:cs="Times New Roman"/>
          <w:sz w:val="20"/>
          <w:szCs w:val="20"/>
          <w:lang w:val="hy-AM"/>
        </w:rPr>
        <w:t xml:space="preserve"> </w:t>
      </w:r>
      <w:r w:rsidRPr="000036EF">
        <w:rPr>
          <w:rFonts w:ascii="GHEA Grapalat" w:eastAsia="Times New Roman" w:hAnsi="GHEA Grapalat" w:cs="Sylfaen"/>
          <w:sz w:val="20"/>
          <w:szCs w:val="20"/>
          <w:lang w:val="hy-AM"/>
        </w:rPr>
        <w:t>սահմանված</w:t>
      </w:r>
      <w:r w:rsidRPr="000036EF">
        <w:rPr>
          <w:rFonts w:ascii="GHEA Grapalat" w:eastAsia="Times New Roman" w:hAnsi="GHEA Grapalat" w:cs="Times New Roman"/>
          <w:sz w:val="20"/>
          <w:szCs w:val="20"/>
          <w:lang w:val="hy-AM"/>
        </w:rPr>
        <w:t xml:space="preserve"> </w:t>
      </w:r>
      <w:r w:rsidRPr="000036EF">
        <w:rPr>
          <w:rFonts w:ascii="GHEA Grapalat" w:eastAsia="Times New Roman" w:hAnsi="GHEA Grapalat" w:cs="Sylfaen"/>
          <w:sz w:val="20"/>
          <w:szCs w:val="20"/>
          <w:lang w:val="hy-AM"/>
        </w:rPr>
        <w:t>կարգին</w:t>
      </w:r>
      <w:r w:rsidRPr="000036EF">
        <w:rPr>
          <w:rFonts w:ascii="GHEA Grapalat" w:eastAsia="Times New Roman" w:hAnsi="GHEA Grapalat" w:cs="Times New Roman"/>
          <w:sz w:val="20"/>
          <w:szCs w:val="20"/>
          <w:lang w:val="hy-AM"/>
        </w:rPr>
        <w:t xml:space="preserve"> </w:t>
      </w:r>
      <w:r w:rsidRPr="000036EF">
        <w:rPr>
          <w:rFonts w:ascii="GHEA Grapalat" w:eastAsia="Times New Roman" w:hAnsi="GHEA Grapalat" w:cs="Sylfaen"/>
          <w:sz w:val="20"/>
          <w:szCs w:val="20"/>
          <w:lang w:val="hy-AM"/>
        </w:rPr>
        <w:t>և</w:t>
      </w:r>
      <w:r w:rsidRPr="000036EF">
        <w:rPr>
          <w:rFonts w:ascii="GHEA Grapalat" w:eastAsia="Times New Roman" w:hAnsi="GHEA Grapalat" w:cs="Times New Roman"/>
          <w:sz w:val="20"/>
          <w:szCs w:val="20"/>
          <w:lang w:val="hy-AM"/>
        </w:rPr>
        <w:t xml:space="preserve"> </w:t>
      </w:r>
      <w:r w:rsidRPr="000036EF">
        <w:rPr>
          <w:rFonts w:ascii="GHEA Grapalat" w:eastAsia="Times New Roman" w:hAnsi="GHEA Grapalat" w:cs="Sylfaen"/>
          <w:sz w:val="20"/>
          <w:szCs w:val="20"/>
          <w:lang w:val="hy-AM"/>
        </w:rPr>
        <w:t>բացում</w:t>
      </w:r>
      <w:r w:rsidRPr="000036EF">
        <w:rPr>
          <w:rFonts w:ascii="GHEA Grapalat" w:eastAsia="Times New Roman" w:hAnsi="GHEA Grapalat" w:cs="Times New Roman"/>
          <w:sz w:val="20"/>
          <w:szCs w:val="20"/>
          <w:lang w:val="hy-AM"/>
        </w:rPr>
        <w:t xml:space="preserve"> </w:t>
      </w:r>
      <w:r w:rsidRPr="000036EF">
        <w:rPr>
          <w:rFonts w:ascii="GHEA Grapalat" w:eastAsia="Times New Roman" w:hAnsi="GHEA Grapalat" w:cs="Sylfaen"/>
          <w:sz w:val="20"/>
          <w:szCs w:val="20"/>
          <w:lang w:val="hy-AM"/>
        </w:rPr>
        <w:t>համապատասխանող</w:t>
      </w:r>
      <w:r w:rsidRPr="000036EF">
        <w:rPr>
          <w:rFonts w:ascii="GHEA Grapalat" w:eastAsia="Times New Roman" w:hAnsi="GHEA Grapalat" w:cs="Times New Roman"/>
          <w:sz w:val="20"/>
          <w:szCs w:val="20"/>
          <w:lang w:val="hy-AM"/>
        </w:rPr>
        <w:t xml:space="preserve"> </w:t>
      </w:r>
      <w:r w:rsidRPr="000036EF">
        <w:rPr>
          <w:rFonts w:ascii="GHEA Grapalat" w:eastAsia="Times New Roman" w:hAnsi="GHEA Grapalat" w:cs="Sylfaen"/>
          <w:sz w:val="20"/>
          <w:szCs w:val="20"/>
          <w:lang w:val="hy-AM"/>
        </w:rPr>
        <w:t>գնահատված</w:t>
      </w:r>
      <w:r w:rsidRPr="000036EF">
        <w:rPr>
          <w:rFonts w:ascii="GHEA Grapalat" w:eastAsia="Times New Roman" w:hAnsi="GHEA Grapalat" w:cs="Times New Roman"/>
          <w:sz w:val="20"/>
          <w:szCs w:val="20"/>
          <w:lang w:val="hy-AM"/>
        </w:rPr>
        <w:t xml:space="preserve"> </w:t>
      </w:r>
      <w:r w:rsidRPr="000036EF">
        <w:rPr>
          <w:rFonts w:ascii="GHEA Grapalat" w:eastAsia="Times New Roman" w:hAnsi="GHEA Grapalat" w:cs="Sylfaen"/>
          <w:sz w:val="20"/>
          <w:szCs w:val="20"/>
          <w:lang w:val="hy-AM"/>
        </w:rPr>
        <w:t>հայտերը</w:t>
      </w:r>
      <w:r w:rsidRPr="000036EF">
        <w:rPr>
          <w:rFonts w:ascii="GHEA Grapalat" w:eastAsia="Times New Roman" w:hAnsi="GHEA Grapalat" w:cs="Times New Roman"/>
          <w:sz w:val="20"/>
          <w:szCs w:val="20"/>
          <w:lang w:val="hy-AM"/>
        </w:rPr>
        <w:t>,</w:t>
      </w:r>
    </w:p>
    <w:p w14:paraId="38A7255F" w14:textId="77777777" w:rsidR="000036EF" w:rsidRPr="000036EF" w:rsidRDefault="000036EF" w:rsidP="000036EF">
      <w:pPr>
        <w:spacing w:after="0" w:line="240" w:lineRule="auto"/>
        <w:ind w:firstLine="375"/>
        <w:jc w:val="both"/>
        <w:rPr>
          <w:rFonts w:ascii="GHEA Grapalat" w:eastAsia="Times New Roman" w:hAnsi="GHEA Grapalat" w:cs="Times New Roman"/>
          <w:sz w:val="20"/>
          <w:szCs w:val="20"/>
          <w:lang w:val="hy-AM"/>
        </w:rPr>
      </w:pPr>
      <w:r w:rsidRPr="000036EF">
        <w:rPr>
          <w:rFonts w:ascii="GHEA Grapalat" w:eastAsia="Times New Roman" w:hAnsi="GHEA Grapalat" w:cs="Sylfaen"/>
          <w:sz w:val="20"/>
          <w:szCs w:val="20"/>
          <w:lang w:val="hy-AM"/>
        </w:rPr>
        <w:t>բ</w:t>
      </w:r>
      <w:r w:rsidRPr="000036EF">
        <w:rPr>
          <w:rFonts w:ascii="GHEA Grapalat" w:eastAsia="Times New Roman" w:hAnsi="GHEA Grapalat" w:cs="Times New Roman"/>
          <w:sz w:val="20"/>
          <w:szCs w:val="20"/>
          <w:lang w:val="hy-AM"/>
        </w:rPr>
        <w:t xml:space="preserve">. </w:t>
      </w:r>
      <w:r w:rsidRPr="000036EF">
        <w:rPr>
          <w:rFonts w:ascii="GHEA Grapalat" w:eastAsia="Times New Roman" w:hAnsi="GHEA Grapalat" w:cs="Sylfaen"/>
          <w:sz w:val="20"/>
          <w:szCs w:val="20"/>
          <w:lang w:val="hy-AM"/>
        </w:rPr>
        <w:t>բացված</w:t>
      </w:r>
      <w:r w:rsidRPr="000036EF">
        <w:rPr>
          <w:rFonts w:ascii="GHEA Grapalat" w:eastAsia="Times New Roman" w:hAnsi="GHEA Grapalat" w:cs="Times New Roman"/>
          <w:sz w:val="20"/>
          <w:szCs w:val="20"/>
          <w:lang w:val="hy-AM"/>
        </w:rPr>
        <w:t xml:space="preserve"> </w:t>
      </w:r>
      <w:r w:rsidRPr="000036EF">
        <w:rPr>
          <w:rFonts w:ascii="GHEA Grapalat" w:eastAsia="Times New Roman" w:hAnsi="GHEA Grapalat" w:cs="Sylfaen"/>
          <w:sz w:val="20"/>
          <w:szCs w:val="20"/>
          <w:lang w:val="hy-AM"/>
        </w:rPr>
        <w:t>յուրաքանչյուր</w:t>
      </w:r>
      <w:r w:rsidRPr="000036EF">
        <w:rPr>
          <w:rFonts w:ascii="GHEA Grapalat" w:eastAsia="Times New Roman" w:hAnsi="GHEA Grapalat" w:cs="Times New Roman"/>
          <w:sz w:val="20"/>
          <w:szCs w:val="20"/>
          <w:lang w:val="hy-AM"/>
        </w:rPr>
        <w:t xml:space="preserve"> </w:t>
      </w:r>
      <w:r w:rsidRPr="000036EF">
        <w:rPr>
          <w:rFonts w:ascii="GHEA Grapalat" w:eastAsia="Times New Roman" w:hAnsi="GHEA Grapalat" w:cs="Sylfaen"/>
          <w:sz w:val="20"/>
          <w:szCs w:val="20"/>
          <w:lang w:val="hy-AM"/>
        </w:rPr>
        <w:t>ծրարում</w:t>
      </w:r>
      <w:r w:rsidRPr="000036EF">
        <w:rPr>
          <w:rFonts w:ascii="GHEA Grapalat" w:eastAsia="Times New Roman" w:hAnsi="GHEA Grapalat" w:cs="Times New Roman"/>
          <w:sz w:val="20"/>
          <w:szCs w:val="20"/>
          <w:lang w:val="hy-AM"/>
        </w:rPr>
        <w:t xml:space="preserve"> </w:t>
      </w:r>
      <w:r w:rsidRPr="000036EF">
        <w:rPr>
          <w:rFonts w:ascii="GHEA Grapalat" w:eastAsia="Times New Roman" w:hAnsi="GHEA Grapalat" w:cs="Sylfaen"/>
          <w:sz w:val="20"/>
          <w:szCs w:val="20"/>
          <w:lang w:val="hy-AM"/>
        </w:rPr>
        <w:t>պահանջվող</w:t>
      </w:r>
      <w:r w:rsidRPr="000036EF">
        <w:rPr>
          <w:rFonts w:ascii="GHEA Grapalat" w:eastAsia="Times New Roman" w:hAnsi="GHEA Grapalat" w:cs="Times New Roman"/>
          <w:sz w:val="20"/>
          <w:szCs w:val="20"/>
          <w:lang w:val="hy-AM"/>
        </w:rPr>
        <w:t xml:space="preserve"> (</w:t>
      </w:r>
      <w:r w:rsidRPr="000036EF">
        <w:rPr>
          <w:rFonts w:ascii="GHEA Grapalat" w:eastAsia="Times New Roman" w:hAnsi="GHEA Grapalat" w:cs="Sylfaen"/>
          <w:sz w:val="20"/>
          <w:szCs w:val="20"/>
          <w:lang w:val="hy-AM"/>
        </w:rPr>
        <w:t>նախատեսված</w:t>
      </w:r>
      <w:r w:rsidRPr="000036EF">
        <w:rPr>
          <w:rFonts w:ascii="GHEA Grapalat" w:eastAsia="Times New Roman" w:hAnsi="GHEA Grapalat" w:cs="Times New Roman"/>
          <w:sz w:val="20"/>
          <w:szCs w:val="20"/>
          <w:lang w:val="hy-AM"/>
        </w:rPr>
        <w:t xml:space="preserve">) </w:t>
      </w:r>
      <w:r w:rsidRPr="000036EF">
        <w:rPr>
          <w:rFonts w:ascii="GHEA Grapalat" w:eastAsia="Times New Roman" w:hAnsi="GHEA Grapalat" w:cs="Sylfaen"/>
          <w:sz w:val="20"/>
          <w:szCs w:val="20"/>
          <w:lang w:val="hy-AM"/>
        </w:rPr>
        <w:t>փաստաթղթերի</w:t>
      </w:r>
      <w:r w:rsidRPr="000036EF">
        <w:rPr>
          <w:rFonts w:ascii="GHEA Grapalat" w:eastAsia="Times New Roman" w:hAnsi="GHEA Grapalat" w:cs="Times New Roman"/>
          <w:sz w:val="20"/>
          <w:szCs w:val="20"/>
          <w:lang w:val="hy-AM"/>
        </w:rPr>
        <w:t xml:space="preserve"> </w:t>
      </w:r>
      <w:r w:rsidRPr="000036EF">
        <w:rPr>
          <w:rFonts w:ascii="GHEA Grapalat" w:eastAsia="Times New Roman" w:hAnsi="GHEA Grapalat" w:cs="Sylfaen"/>
          <w:sz w:val="20"/>
          <w:szCs w:val="20"/>
          <w:lang w:val="hy-AM"/>
        </w:rPr>
        <w:t>առկայությունը</w:t>
      </w:r>
      <w:r w:rsidRPr="000036EF">
        <w:rPr>
          <w:rFonts w:ascii="GHEA Grapalat" w:eastAsia="Times New Roman" w:hAnsi="GHEA Grapalat" w:cs="Times New Roman"/>
          <w:sz w:val="20"/>
          <w:szCs w:val="20"/>
          <w:lang w:val="hy-AM"/>
        </w:rPr>
        <w:t xml:space="preserve"> </w:t>
      </w:r>
      <w:r w:rsidRPr="000036EF">
        <w:rPr>
          <w:rFonts w:ascii="GHEA Grapalat" w:eastAsia="Times New Roman" w:hAnsi="GHEA Grapalat" w:cs="Sylfaen"/>
          <w:sz w:val="20"/>
          <w:szCs w:val="20"/>
          <w:lang w:val="hy-AM"/>
        </w:rPr>
        <w:t>և</w:t>
      </w:r>
      <w:r w:rsidRPr="000036EF">
        <w:rPr>
          <w:rFonts w:ascii="GHEA Grapalat" w:eastAsia="Times New Roman" w:hAnsi="GHEA Grapalat" w:cs="Times New Roman"/>
          <w:sz w:val="20"/>
          <w:szCs w:val="20"/>
          <w:lang w:val="hy-AM"/>
        </w:rPr>
        <w:t xml:space="preserve"> </w:t>
      </w:r>
      <w:r w:rsidRPr="000036EF">
        <w:rPr>
          <w:rFonts w:ascii="GHEA Grapalat" w:eastAsia="Times New Roman" w:hAnsi="GHEA Grapalat" w:cs="Sylfaen"/>
          <w:sz w:val="20"/>
          <w:szCs w:val="20"/>
          <w:lang w:val="hy-AM"/>
        </w:rPr>
        <w:t>դրանց</w:t>
      </w:r>
      <w:r w:rsidRPr="000036EF">
        <w:rPr>
          <w:rFonts w:ascii="GHEA Grapalat" w:eastAsia="Times New Roman" w:hAnsi="GHEA Grapalat" w:cs="Times New Roman"/>
          <w:sz w:val="20"/>
          <w:szCs w:val="20"/>
          <w:lang w:val="hy-AM"/>
        </w:rPr>
        <w:t xml:space="preserve"> </w:t>
      </w:r>
      <w:r w:rsidRPr="000036EF">
        <w:rPr>
          <w:rFonts w:ascii="GHEA Grapalat" w:eastAsia="Times New Roman" w:hAnsi="GHEA Grapalat" w:cs="Sylfaen"/>
          <w:sz w:val="20"/>
          <w:szCs w:val="20"/>
          <w:lang w:val="hy-AM"/>
        </w:rPr>
        <w:t>կազմման</w:t>
      </w:r>
      <w:r w:rsidRPr="000036EF">
        <w:rPr>
          <w:rFonts w:ascii="GHEA Grapalat" w:eastAsia="Times New Roman" w:hAnsi="GHEA Grapalat" w:cs="Times New Roman"/>
          <w:sz w:val="20"/>
          <w:szCs w:val="20"/>
          <w:lang w:val="hy-AM"/>
        </w:rPr>
        <w:t xml:space="preserve"> </w:t>
      </w:r>
      <w:r w:rsidRPr="000036EF">
        <w:rPr>
          <w:rFonts w:ascii="GHEA Grapalat" w:eastAsia="Times New Roman" w:hAnsi="GHEA Grapalat" w:cs="Sylfaen"/>
          <w:sz w:val="20"/>
          <w:szCs w:val="20"/>
          <w:lang w:val="hy-AM"/>
        </w:rPr>
        <w:t>համապատասխանությունը</w:t>
      </w:r>
      <w:r w:rsidRPr="000036EF">
        <w:rPr>
          <w:rFonts w:ascii="GHEA Grapalat" w:eastAsia="Times New Roman" w:hAnsi="GHEA Grapalat" w:cs="Times New Roman"/>
          <w:sz w:val="20"/>
          <w:szCs w:val="20"/>
          <w:lang w:val="hy-AM"/>
        </w:rPr>
        <w:t xml:space="preserve"> </w:t>
      </w:r>
      <w:r w:rsidRPr="000036EF">
        <w:rPr>
          <w:rFonts w:ascii="GHEA Grapalat" w:eastAsia="Times New Roman" w:hAnsi="GHEA Grapalat" w:cs="Sylfaen"/>
          <w:sz w:val="20"/>
          <w:szCs w:val="20"/>
          <w:lang w:val="hy-AM"/>
        </w:rPr>
        <w:t>հրավերով</w:t>
      </w:r>
      <w:r w:rsidRPr="000036EF">
        <w:rPr>
          <w:rFonts w:ascii="GHEA Grapalat" w:eastAsia="Times New Roman" w:hAnsi="GHEA Grapalat" w:cs="Times New Roman"/>
          <w:sz w:val="20"/>
          <w:szCs w:val="20"/>
          <w:lang w:val="hy-AM"/>
        </w:rPr>
        <w:t xml:space="preserve"> </w:t>
      </w:r>
      <w:r w:rsidRPr="000036EF">
        <w:rPr>
          <w:rFonts w:ascii="GHEA Grapalat" w:eastAsia="Times New Roman" w:hAnsi="GHEA Grapalat" w:cs="Sylfaen"/>
          <w:sz w:val="20"/>
          <w:szCs w:val="20"/>
          <w:lang w:val="hy-AM"/>
        </w:rPr>
        <w:t>սահմանված</w:t>
      </w:r>
      <w:r w:rsidRPr="000036EF">
        <w:rPr>
          <w:rFonts w:ascii="GHEA Grapalat" w:eastAsia="Times New Roman" w:hAnsi="GHEA Grapalat" w:cs="Times New Roman"/>
          <w:sz w:val="20"/>
          <w:szCs w:val="20"/>
          <w:lang w:val="hy-AM"/>
        </w:rPr>
        <w:t xml:space="preserve"> </w:t>
      </w:r>
      <w:r w:rsidRPr="000036EF">
        <w:rPr>
          <w:rFonts w:ascii="GHEA Grapalat" w:eastAsia="Times New Roman" w:hAnsi="GHEA Grapalat" w:cs="Sylfaen"/>
          <w:sz w:val="20"/>
          <w:szCs w:val="20"/>
          <w:lang w:val="hy-AM"/>
        </w:rPr>
        <w:t>վավերապայմաններին</w:t>
      </w:r>
      <w:r w:rsidRPr="000036EF">
        <w:rPr>
          <w:rFonts w:ascii="GHEA Grapalat" w:eastAsia="Times New Roman" w:hAnsi="GHEA Grapalat" w:cs="Times New Roman"/>
          <w:sz w:val="20"/>
          <w:szCs w:val="20"/>
          <w:lang w:val="hy-AM"/>
        </w:rPr>
        <w:t>.</w:t>
      </w:r>
    </w:p>
    <w:p w14:paraId="7F516DA6" w14:textId="77777777" w:rsidR="000036EF" w:rsidRPr="000036EF" w:rsidRDefault="000036EF" w:rsidP="000036EF">
      <w:pPr>
        <w:spacing w:after="0" w:line="240" w:lineRule="auto"/>
        <w:ind w:firstLine="375"/>
        <w:jc w:val="both"/>
        <w:rPr>
          <w:rFonts w:ascii="GHEA Grapalat" w:eastAsia="Times New Roman" w:hAnsi="GHEA Grapalat" w:cs="Sylfaen"/>
          <w:sz w:val="20"/>
          <w:szCs w:val="24"/>
          <w:lang w:val="hy-AM"/>
        </w:rPr>
      </w:pPr>
      <w:r w:rsidRPr="000036EF">
        <w:rPr>
          <w:rFonts w:ascii="GHEA Grapalat" w:eastAsia="Times New Roman" w:hAnsi="GHEA Grapalat" w:cs="Times New Roman"/>
          <w:sz w:val="20"/>
          <w:szCs w:val="20"/>
          <w:lang w:val="hy-AM"/>
        </w:rPr>
        <w:t xml:space="preserve">3) </w:t>
      </w:r>
      <w:r w:rsidRPr="000036EF">
        <w:rPr>
          <w:rFonts w:ascii="GHEA Grapalat" w:eastAsia="Times New Roman" w:hAnsi="GHEA Grapalat" w:cs="Sylfaen"/>
          <w:sz w:val="20"/>
          <w:szCs w:val="20"/>
          <w:lang w:val="hy-AM"/>
        </w:rPr>
        <w:t>հանձնաժողովի</w:t>
      </w:r>
      <w:r w:rsidRPr="000036EF">
        <w:rPr>
          <w:rFonts w:ascii="GHEA Grapalat" w:eastAsia="Times New Roman" w:hAnsi="GHEA Grapalat" w:cs="Times New Roman"/>
          <w:sz w:val="20"/>
          <w:szCs w:val="20"/>
          <w:lang w:val="hy-AM"/>
        </w:rPr>
        <w:t xml:space="preserve"> </w:t>
      </w:r>
      <w:r w:rsidRPr="000036EF">
        <w:rPr>
          <w:rFonts w:ascii="GHEA Grapalat" w:eastAsia="Times New Roman" w:hAnsi="GHEA Grapalat" w:cs="Sylfaen"/>
          <w:sz w:val="20"/>
          <w:szCs w:val="20"/>
          <w:lang w:val="hy-AM"/>
        </w:rPr>
        <w:t>նախագահը</w:t>
      </w:r>
      <w:r w:rsidRPr="000036EF">
        <w:rPr>
          <w:rFonts w:ascii="GHEA Grapalat" w:eastAsia="Times New Roman" w:hAnsi="GHEA Grapalat" w:cs="Times New Roman"/>
          <w:sz w:val="20"/>
          <w:szCs w:val="20"/>
          <w:lang w:val="hy-AM"/>
        </w:rPr>
        <w:t xml:space="preserve"> </w:t>
      </w:r>
      <w:r w:rsidRPr="000036EF">
        <w:rPr>
          <w:rFonts w:ascii="GHEA Grapalat" w:eastAsia="Times New Roman" w:hAnsi="GHEA Grapalat" w:cs="Sylfaen"/>
          <w:sz w:val="20"/>
          <w:szCs w:val="20"/>
          <w:lang w:val="hy-AM"/>
        </w:rPr>
        <w:t>հայտարարում</w:t>
      </w:r>
      <w:r w:rsidRPr="000036EF">
        <w:rPr>
          <w:rFonts w:ascii="GHEA Grapalat" w:eastAsia="Times New Roman" w:hAnsi="GHEA Grapalat" w:cs="Times New Roman"/>
          <w:sz w:val="20"/>
          <w:szCs w:val="20"/>
          <w:lang w:val="hy-AM"/>
        </w:rPr>
        <w:t xml:space="preserve"> </w:t>
      </w:r>
      <w:r w:rsidRPr="000036EF">
        <w:rPr>
          <w:rFonts w:ascii="GHEA Grapalat" w:eastAsia="Times New Roman" w:hAnsi="GHEA Grapalat" w:cs="Sylfaen"/>
          <w:sz w:val="20"/>
          <w:szCs w:val="20"/>
          <w:lang w:val="hy-AM"/>
        </w:rPr>
        <w:t>է</w:t>
      </w:r>
      <w:r w:rsidRPr="000036EF">
        <w:rPr>
          <w:rFonts w:ascii="GHEA Grapalat" w:eastAsia="Times New Roman" w:hAnsi="GHEA Grapalat" w:cs="Times New Roman"/>
          <w:sz w:val="20"/>
          <w:szCs w:val="20"/>
          <w:lang w:val="hy-AM"/>
        </w:rPr>
        <w:t xml:space="preserve"> </w:t>
      </w:r>
      <w:r w:rsidRPr="000036EF">
        <w:rPr>
          <w:rFonts w:ascii="GHEA Grapalat" w:eastAsia="Times New Roman" w:hAnsi="GHEA Grapalat" w:cs="Sylfaen"/>
          <w:sz w:val="20"/>
          <w:szCs w:val="20"/>
          <w:lang w:val="hy-AM"/>
        </w:rPr>
        <w:t>հայտեր</w:t>
      </w:r>
      <w:r w:rsidRPr="000036EF">
        <w:rPr>
          <w:rFonts w:ascii="GHEA Grapalat" w:eastAsia="Times New Roman" w:hAnsi="GHEA Grapalat" w:cs="Times New Roman"/>
          <w:sz w:val="20"/>
          <w:szCs w:val="20"/>
          <w:lang w:val="hy-AM"/>
        </w:rPr>
        <w:t xml:space="preserve"> </w:t>
      </w:r>
      <w:r w:rsidRPr="000036EF">
        <w:rPr>
          <w:rFonts w:ascii="GHEA Grapalat" w:eastAsia="Times New Roman" w:hAnsi="GHEA Grapalat" w:cs="Sylfaen"/>
          <w:sz w:val="20"/>
          <w:szCs w:val="20"/>
          <w:lang w:val="hy-AM"/>
        </w:rPr>
        <w:t>ներկայացրած</w:t>
      </w:r>
      <w:r w:rsidRPr="000036EF">
        <w:rPr>
          <w:rFonts w:ascii="GHEA Grapalat" w:eastAsia="Times New Roman" w:hAnsi="GHEA Grapalat" w:cs="Times New Roman"/>
          <w:sz w:val="20"/>
          <w:szCs w:val="20"/>
          <w:lang w:val="hy-AM"/>
        </w:rPr>
        <w:t xml:space="preserve"> </w:t>
      </w:r>
      <w:r w:rsidRPr="000036EF">
        <w:rPr>
          <w:rFonts w:ascii="GHEA Grapalat" w:eastAsia="Times New Roman" w:hAnsi="GHEA Grapalat" w:cs="Sylfaen"/>
          <w:sz w:val="20"/>
          <w:szCs w:val="20"/>
          <w:lang w:val="hy-AM"/>
        </w:rPr>
        <w:t>մասնակիցների</w:t>
      </w:r>
      <w:r w:rsidRPr="000036EF">
        <w:rPr>
          <w:rFonts w:ascii="GHEA Grapalat" w:eastAsia="Times New Roman" w:hAnsi="GHEA Grapalat" w:cs="Times New Roman"/>
          <w:sz w:val="20"/>
          <w:szCs w:val="20"/>
          <w:lang w:val="hy-AM"/>
        </w:rPr>
        <w:t xml:space="preserve"> </w:t>
      </w:r>
      <w:r w:rsidRPr="000036EF">
        <w:rPr>
          <w:rFonts w:ascii="GHEA Grapalat" w:eastAsia="Times New Roman" w:hAnsi="GHEA Grapalat" w:cs="Sylfaen"/>
          <w:sz w:val="20"/>
          <w:szCs w:val="20"/>
          <w:lang w:val="hy-AM"/>
        </w:rPr>
        <w:t>գնային</w:t>
      </w:r>
      <w:r w:rsidRPr="000036EF">
        <w:rPr>
          <w:rFonts w:ascii="GHEA Grapalat" w:eastAsia="Times New Roman" w:hAnsi="GHEA Grapalat" w:cs="Times New Roman"/>
          <w:sz w:val="20"/>
          <w:szCs w:val="20"/>
          <w:lang w:val="hy-AM"/>
        </w:rPr>
        <w:t xml:space="preserve"> </w:t>
      </w:r>
      <w:r w:rsidRPr="000036EF">
        <w:rPr>
          <w:rFonts w:ascii="GHEA Grapalat" w:eastAsia="Times New Roman" w:hAnsi="GHEA Grapalat" w:cs="Sylfaen"/>
          <w:sz w:val="20"/>
          <w:szCs w:val="20"/>
          <w:lang w:val="hy-AM"/>
        </w:rPr>
        <w:t>առաջարկները՝</w:t>
      </w:r>
      <w:r w:rsidRPr="000036EF">
        <w:rPr>
          <w:rFonts w:ascii="GHEA Grapalat" w:eastAsia="Times New Roman" w:hAnsi="GHEA Grapalat" w:cs="Times New Roman"/>
          <w:sz w:val="20"/>
          <w:szCs w:val="20"/>
          <w:lang w:val="hy-AM"/>
        </w:rPr>
        <w:t xml:space="preserve"> </w:t>
      </w:r>
      <w:r w:rsidRPr="000036EF">
        <w:rPr>
          <w:rFonts w:ascii="GHEA Grapalat" w:eastAsia="Times New Roman" w:hAnsi="GHEA Grapalat" w:cs="Sylfaen"/>
          <w:sz w:val="20"/>
          <w:szCs w:val="20"/>
          <w:lang w:val="hy-AM"/>
        </w:rPr>
        <w:t>մեկ</w:t>
      </w:r>
      <w:r w:rsidRPr="000036EF">
        <w:rPr>
          <w:rFonts w:ascii="GHEA Grapalat" w:eastAsia="Times New Roman" w:hAnsi="GHEA Grapalat" w:cs="Times New Roman"/>
          <w:sz w:val="20"/>
          <w:szCs w:val="20"/>
          <w:lang w:val="hy-AM"/>
        </w:rPr>
        <w:t xml:space="preserve"> </w:t>
      </w:r>
      <w:r w:rsidRPr="000036EF">
        <w:rPr>
          <w:rFonts w:ascii="GHEA Grapalat" w:eastAsia="Times New Roman" w:hAnsi="GHEA Grapalat" w:cs="Sylfaen"/>
          <w:sz w:val="20"/>
          <w:szCs w:val="20"/>
          <w:lang w:val="hy-AM"/>
        </w:rPr>
        <w:t>թվով</w:t>
      </w:r>
      <w:r w:rsidRPr="000036EF">
        <w:rPr>
          <w:rFonts w:ascii="GHEA Grapalat" w:eastAsia="Times New Roman" w:hAnsi="GHEA Grapalat" w:cs="Times New Roman"/>
          <w:sz w:val="20"/>
          <w:szCs w:val="20"/>
          <w:lang w:val="hy-AM"/>
        </w:rPr>
        <w:t xml:space="preserve"> </w:t>
      </w:r>
      <w:r w:rsidRPr="000036EF">
        <w:rPr>
          <w:rFonts w:ascii="GHEA Grapalat" w:eastAsia="Times New Roman" w:hAnsi="GHEA Grapalat" w:cs="Sylfaen"/>
          <w:sz w:val="20"/>
          <w:szCs w:val="20"/>
          <w:lang w:val="hy-AM"/>
        </w:rPr>
        <w:t>արտահայտված,</w:t>
      </w:r>
      <w:r w:rsidRPr="000036EF">
        <w:rPr>
          <w:rFonts w:ascii="GHEA Grapalat" w:eastAsia="Times New Roman" w:hAnsi="GHEA Grapalat" w:cs="Times New Roman"/>
          <w:sz w:val="20"/>
          <w:szCs w:val="20"/>
          <w:lang w:val="hy-AM"/>
        </w:rPr>
        <w:t xml:space="preserve"> </w:t>
      </w:r>
      <w:r w:rsidRPr="000036EF">
        <w:rPr>
          <w:rFonts w:ascii="GHEA Grapalat" w:eastAsia="Times New Roman" w:hAnsi="GHEA Grapalat" w:cs="Sylfaen"/>
          <w:sz w:val="20"/>
          <w:szCs w:val="20"/>
          <w:lang w:val="hy-AM"/>
        </w:rPr>
        <w:t>հիմք</w:t>
      </w:r>
      <w:r w:rsidRPr="000036EF">
        <w:rPr>
          <w:rFonts w:ascii="GHEA Grapalat" w:eastAsia="Times New Roman" w:hAnsi="GHEA Grapalat" w:cs="Times New Roman"/>
          <w:sz w:val="20"/>
          <w:szCs w:val="20"/>
          <w:lang w:val="hy-AM"/>
        </w:rPr>
        <w:t xml:space="preserve"> </w:t>
      </w:r>
      <w:r w:rsidRPr="000036EF">
        <w:rPr>
          <w:rFonts w:ascii="GHEA Grapalat" w:eastAsia="Times New Roman" w:hAnsi="GHEA Grapalat" w:cs="Sylfaen"/>
          <w:sz w:val="20"/>
          <w:szCs w:val="20"/>
          <w:lang w:val="hy-AM"/>
        </w:rPr>
        <w:t>ընդունելով</w:t>
      </w:r>
      <w:r w:rsidRPr="000036EF">
        <w:rPr>
          <w:rFonts w:ascii="GHEA Grapalat" w:eastAsia="Times New Roman" w:hAnsi="GHEA Grapalat" w:cs="Times New Roman"/>
          <w:sz w:val="20"/>
          <w:szCs w:val="20"/>
          <w:lang w:val="hy-AM"/>
        </w:rPr>
        <w:t xml:space="preserve"> </w:t>
      </w:r>
      <w:r w:rsidRPr="000036EF">
        <w:rPr>
          <w:rFonts w:ascii="GHEA Grapalat" w:eastAsia="Times New Roman" w:hAnsi="GHEA Grapalat" w:cs="Sylfaen"/>
          <w:sz w:val="20"/>
          <w:szCs w:val="20"/>
          <w:lang w:val="hy-AM"/>
        </w:rPr>
        <w:t>տառերով</w:t>
      </w:r>
      <w:r w:rsidRPr="000036EF">
        <w:rPr>
          <w:rFonts w:ascii="GHEA Grapalat" w:eastAsia="Times New Roman" w:hAnsi="GHEA Grapalat" w:cs="Times New Roman"/>
          <w:sz w:val="20"/>
          <w:szCs w:val="20"/>
          <w:lang w:val="hy-AM"/>
        </w:rPr>
        <w:t xml:space="preserve"> </w:t>
      </w:r>
      <w:r w:rsidRPr="000036EF">
        <w:rPr>
          <w:rFonts w:ascii="GHEA Grapalat" w:eastAsia="Times New Roman" w:hAnsi="GHEA Grapalat" w:cs="Sylfaen"/>
          <w:sz w:val="20"/>
          <w:szCs w:val="20"/>
          <w:lang w:val="hy-AM"/>
        </w:rPr>
        <w:t>գրվածը:</w:t>
      </w:r>
    </w:p>
    <w:p w14:paraId="71E865B9" w14:textId="77777777" w:rsidR="000036EF" w:rsidRPr="000036EF" w:rsidRDefault="000036EF" w:rsidP="003C70EA">
      <w:pPr>
        <w:spacing w:after="0" w:line="240" w:lineRule="auto"/>
        <w:jc w:val="both"/>
        <w:rPr>
          <w:rFonts w:ascii="GHEA Grapalat" w:eastAsia="Times New Roman" w:hAnsi="GHEA Grapalat" w:cs="Sylfaen"/>
          <w:sz w:val="20"/>
          <w:szCs w:val="24"/>
          <w:lang w:val="af-ZA"/>
        </w:rPr>
      </w:pPr>
      <w:r w:rsidRPr="000036EF">
        <w:rPr>
          <w:rFonts w:ascii="GHEA Grapalat" w:eastAsia="Times New Roman" w:hAnsi="GHEA Grapalat" w:cs="Sylfaen"/>
          <w:sz w:val="20"/>
          <w:szCs w:val="24"/>
          <w:lang w:val="af-ZA"/>
        </w:rPr>
        <w:t xml:space="preserve">8.2 </w:t>
      </w:r>
      <w:r w:rsidRPr="000036EF">
        <w:rPr>
          <w:rFonts w:ascii="GHEA Grapalat" w:eastAsia="Times New Roman" w:hAnsi="GHEA Grapalat" w:cs="Sylfaen"/>
          <w:sz w:val="20"/>
          <w:szCs w:val="24"/>
          <w:lang w:val="hy-AM"/>
        </w:rPr>
        <w:t>Հայտերը</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գնահատվում</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են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սույն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հրավերով</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սահմանված</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կարգով</w:t>
      </w:r>
      <w:r w:rsidRPr="000036EF">
        <w:rPr>
          <w:rFonts w:ascii="GHEA Grapalat" w:eastAsia="Times New Roman" w:hAnsi="GHEA Grapalat" w:cs="Sylfaen"/>
          <w:sz w:val="20"/>
          <w:szCs w:val="24"/>
          <w:lang w:val="af-ZA"/>
        </w:rPr>
        <w:t xml:space="preserve">: </w:t>
      </w:r>
    </w:p>
    <w:p w14:paraId="7B93641D" w14:textId="77777777" w:rsidR="000036EF" w:rsidRPr="000036EF" w:rsidRDefault="000036EF" w:rsidP="000036EF">
      <w:pPr>
        <w:spacing w:after="0" w:line="240" w:lineRule="auto"/>
        <w:ind w:firstLine="567"/>
        <w:jc w:val="both"/>
        <w:rPr>
          <w:rFonts w:ascii="GHEA Grapalat" w:eastAsia="Times New Roman" w:hAnsi="GHEA Grapalat" w:cs="Sylfaen"/>
          <w:sz w:val="20"/>
          <w:szCs w:val="24"/>
          <w:lang w:val="af-ZA"/>
        </w:rPr>
      </w:pPr>
      <w:proofErr w:type="spellStart"/>
      <w:r w:rsidRPr="000036EF">
        <w:rPr>
          <w:rFonts w:ascii="GHEA Grapalat" w:eastAsia="Times New Roman" w:hAnsi="GHEA Grapalat" w:cs="Sylfaen"/>
          <w:sz w:val="20"/>
          <w:szCs w:val="24"/>
        </w:rPr>
        <w:t>Գնման</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ընթացակարգի</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չափաբաժինների</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քանակը</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յոթանասունհինգը</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չգերազանցելու</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դեպքում</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հայտերի</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գնահատումն</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իրականացվում</w:t>
      </w:r>
      <w:proofErr w:type="spellEnd"/>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rPr>
        <w:t>է</w:t>
      </w:r>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դրանց</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ներկայացման</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վերջնաժամկետը</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լրանալու</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օրվանից</w:t>
      </w:r>
      <w:proofErr w:type="spellEnd"/>
      <w:r w:rsidRPr="000036EF">
        <w:rPr>
          <w:rFonts w:ascii="GHEA Grapalat" w:eastAsia="Times New Roman" w:hAnsi="GHEA Grapalat" w:cs="Sylfaen"/>
          <w:sz w:val="20"/>
          <w:szCs w:val="24"/>
          <w:lang w:val="af-ZA"/>
        </w:rPr>
        <w:t xml:space="preserve"> </w:t>
      </w:r>
      <w:proofErr w:type="spellStart"/>
      <w:proofErr w:type="gramStart"/>
      <w:r w:rsidRPr="000036EF">
        <w:rPr>
          <w:rFonts w:ascii="GHEA Grapalat" w:eastAsia="Times New Roman" w:hAnsi="GHEA Grapalat" w:cs="Sylfaen"/>
          <w:sz w:val="20"/>
          <w:szCs w:val="24"/>
        </w:rPr>
        <w:t>հաշված</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տաս</w:t>
      </w:r>
      <w:proofErr w:type="spellEnd"/>
      <w:proofErr w:type="gram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իսկ</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գերազանցելու</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դեպքում</w:t>
      </w:r>
      <w:proofErr w:type="spellEnd"/>
      <w:r w:rsidRPr="000036EF">
        <w:rPr>
          <w:rFonts w:ascii="GHEA Grapalat" w:eastAsia="Times New Roman" w:hAnsi="GHEA Grapalat" w:cs="Sylfaen"/>
          <w:sz w:val="20"/>
          <w:szCs w:val="24"/>
        </w:rPr>
        <w:t>՝</w:t>
      </w:r>
      <w:r w:rsidRPr="000036EF">
        <w:rPr>
          <w:rFonts w:ascii="GHEA Grapalat" w:eastAsia="Times New Roman" w:hAnsi="GHEA Grapalat" w:cs="Sylfaen"/>
          <w:sz w:val="20"/>
          <w:szCs w:val="24"/>
          <w:lang w:val="af-ZA"/>
        </w:rPr>
        <w:t xml:space="preserve"> տասնհինգ </w:t>
      </w:r>
      <w:proofErr w:type="spellStart"/>
      <w:r w:rsidRPr="000036EF">
        <w:rPr>
          <w:rFonts w:ascii="GHEA Grapalat" w:eastAsia="Times New Roman" w:hAnsi="GHEA Grapalat" w:cs="Sylfaen"/>
          <w:sz w:val="20"/>
          <w:szCs w:val="24"/>
        </w:rPr>
        <w:t>աշխատանքային</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օրվա</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ընթացքում</w:t>
      </w:r>
      <w:proofErr w:type="spellEnd"/>
      <w:r w:rsidRPr="000036EF">
        <w:rPr>
          <w:rFonts w:ascii="GHEA Grapalat" w:eastAsia="Times New Roman" w:hAnsi="GHEA Grapalat" w:cs="Sylfaen"/>
          <w:sz w:val="20"/>
          <w:szCs w:val="24"/>
          <w:lang w:val="af-ZA"/>
        </w:rPr>
        <w:t xml:space="preserve">: </w:t>
      </w:r>
    </w:p>
    <w:p w14:paraId="60749AC1" w14:textId="77777777" w:rsidR="000036EF" w:rsidRPr="000036EF" w:rsidRDefault="000036EF" w:rsidP="000036EF">
      <w:pPr>
        <w:spacing w:after="0" w:line="240" w:lineRule="auto"/>
        <w:ind w:firstLine="567"/>
        <w:jc w:val="both"/>
        <w:rPr>
          <w:rFonts w:ascii="GHEA Grapalat" w:eastAsia="Times New Roman" w:hAnsi="GHEA Grapalat" w:cs="Sylfaen"/>
          <w:sz w:val="20"/>
          <w:szCs w:val="24"/>
          <w:lang w:val="af-ZA"/>
        </w:rPr>
      </w:pPr>
      <w:proofErr w:type="spellStart"/>
      <w:r w:rsidRPr="000036EF">
        <w:rPr>
          <w:rFonts w:ascii="GHEA Grapalat" w:eastAsia="Times New Roman" w:hAnsi="GHEA Grapalat" w:cs="Sylfaen"/>
          <w:sz w:val="20"/>
          <w:szCs w:val="24"/>
        </w:rPr>
        <w:t>Բավարար</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են</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գնահատվում</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սույն</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հրավերով</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նախատեսված</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պայմաններին</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համապատասխանող</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հայտերը</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հակառակ</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դեպքում</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հայտերը</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գնահատվում</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են</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անբավարար</w:t>
      </w:r>
      <w:proofErr w:type="spellEnd"/>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rPr>
        <w:t>և</w:t>
      </w:r>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մերժվում</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են</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Ընդ</w:t>
      </w:r>
      <w:proofErr w:type="spellEnd"/>
      <w:r w:rsidRPr="000036EF">
        <w:rPr>
          <w:rFonts w:ascii="GHEA Grapalat" w:eastAsia="Times New Roman" w:hAnsi="GHEA Grapalat" w:cs="Sylfaen"/>
          <w:sz w:val="20"/>
          <w:szCs w:val="24"/>
          <w:lang w:val="af-ZA"/>
        </w:rPr>
        <w:t xml:space="preserve"> որում հայտերի բացման և գնահատման նիստում հանձնաժողովը մերժում է այն հայտերը, </w:t>
      </w:r>
      <w:proofErr w:type="spellStart"/>
      <w:r w:rsidRPr="000036EF">
        <w:rPr>
          <w:rFonts w:ascii="GHEA Grapalat" w:eastAsia="Times New Roman" w:hAnsi="GHEA Grapalat" w:cs="Sylfaen"/>
          <w:sz w:val="20"/>
          <w:szCs w:val="24"/>
        </w:rPr>
        <w:t>որոնցում</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բացակայում</w:t>
      </w:r>
      <w:proofErr w:type="spellEnd"/>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է</w:t>
      </w:r>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գնային</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առաջարկները</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կամ</w:t>
      </w:r>
      <w:proofErr w:type="spellEnd"/>
      <w:r w:rsidRPr="000036EF">
        <w:rPr>
          <w:rFonts w:ascii="GHEA Grapalat" w:eastAsia="Times New Roman" w:hAnsi="GHEA Grapalat" w:cs="Sylfaen"/>
          <w:sz w:val="20"/>
          <w:szCs w:val="24"/>
          <w:lang w:val="af-ZA"/>
        </w:rPr>
        <w:t xml:space="preserve"> դրանք </w:t>
      </w:r>
      <w:proofErr w:type="spellStart"/>
      <w:r w:rsidRPr="000036EF">
        <w:rPr>
          <w:rFonts w:ascii="GHEA Grapalat" w:eastAsia="Times New Roman" w:hAnsi="GHEA Grapalat" w:cs="Sylfaen"/>
          <w:sz w:val="20"/>
          <w:szCs w:val="24"/>
        </w:rPr>
        <w:t>ներկայացված</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են</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հրավերի</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պահանջներին</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անհամապատասխան</w:t>
      </w:r>
      <w:proofErr w:type="spellEnd"/>
      <w:r w:rsidRPr="000036EF">
        <w:rPr>
          <w:rFonts w:ascii="GHEA Grapalat" w:eastAsia="Times New Roman" w:hAnsi="GHEA Grapalat" w:cs="Sylfaen"/>
          <w:sz w:val="20"/>
          <w:szCs w:val="24"/>
          <w:lang w:val="af-ZA"/>
        </w:rPr>
        <w:t>:</w:t>
      </w:r>
    </w:p>
    <w:p w14:paraId="7461BF71" w14:textId="77777777" w:rsidR="000036EF" w:rsidRPr="000036EF" w:rsidRDefault="000036EF" w:rsidP="003C70EA">
      <w:pPr>
        <w:spacing w:after="0" w:line="240" w:lineRule="auto"/>
        <w:jc w:val="both"/>
        <w:rPr>
          <w:rFonts w:ascii="GHEA Grapalat" w:eastAsia="Times New Roman" w:hAnsi="GHEA Grapalat" w:cs="Sylfaen"/>
          <w:sz w:val="20"/>
          <w:szCs w:val="24"/>
          <w:lang w:val="hy-AM"/>
        </w:rPr>
      </w:pPr>
      <w:r w:rsidRPr="000036EF">
        <w:rPr>
          <w:rFonts w:ascii="GHEA Grapalat" w:eastAsia="Times New Roman" w:hAnsi="GHEA Grapalat" w:cs="Sylfaen"/>
          <w:sz w:val="20"/>
          <w:szCs w:val="24"/>
          <w:lang w:val="af-ZA"/>
        </w:rPr>
        <w:t xml:space="preserve">8.3 </w:t>
      </w:r>
      <w:r w:rsidRPr="000036EF">
        <w:rPr>
          <w:rFonts w:ascii="GHEA Grapalat" w:eastAsia="Times New Roman" w:hAnsi="GHEA Grapalat" w:cs="Sylfaen"/>
          <w:sz w:val="20"/>
          <w:szCs w:val="24"/>
          <w:lang w:val="hy-AM"/>
        </w:rPr>
        <w:t>Ընտրված</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մասնակիցը</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որոշվում</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է</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բավարար</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գնահատված</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հայտեր</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ներկայացրած</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մասնակիցների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թվից</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նվազագույն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գնային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առաջարկ</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ներկայացրած</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rPr>
        <w:t>մ</w:t>
      </w:r>
      <w:r w:rsidRPr="000036EF">
        <w:rPr>
          <w:rFonts w:ascii="GHEA Grapalat" w:eastAsia="Times New Roman" w:hAnsi="GHEA Grapalat" w:cs="Sylfaen"/>
          <w:sz w:val="20"/>
          <w:szCs w:val="24"/>
          <w:lang w:val="ru-RU"/>
        </w:rPr>
        <w:t>ասնակցին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նախապատվություն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տալու</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սկզբունքով։</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Ընդ</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որում</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հանձնաժողովի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կողմից</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ընտրված</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rPr>
        <w:t>և</w:t>
      </w:r>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հաջորդաբար</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տեղեր</w:t>
      </w:r>
      <w:proofErr w:type="spellEnd"/>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զբաղեցրած</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մասնակիցներին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որոշելիս</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գնային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առաջարկների</w:t>
      </w:r>
      <w:r w:rsidRPr="000036EF">
        <w:rPr>
          <w:rFonts w:ascii="GHEA Grapalat" w:eastAsia="Times New Roman" w:hAnsi="GHEA Grapalat" w:cs="Sylfaen"/>
          <w:sz w:val="20"/>
          <w:szCs w:val="24"/>
          <w:lang w:val="af-ZA"/>
        </w:rPr>
        <w:t xml:space="preserve"> գնահատումը և </w:t>
      </w:r>
      <w:r w:rsidRPr="000036EF">
        <w:rPr>
          <w:rFonts w:ascii="GHEA Grapalat" w:eastAsia="Times New Roman" w:hAnsi="GHEA Grapalat" w:cs="Sylfaen"/>
          <w:sz w:val="20"/>
          <w:szCs w:val="24"/>
          <w:lang w:val="ru-RU"/>
        </w:rPr>
        <w:t>համեմատումն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իրականացվում</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է</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առանց</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սույն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հրավերի</w:t>
      </w:r>
      <w:r w:rsidRPr="000036EF">
        <w:rPr>
          <w:rFonts w:ascii="GHEA Grapalat" w:eastAsia="Times New Roman" w:hAnsi="GHEA Grapalat" w:cs="Sylfaen"/>
          <w:sz w:val="20"/>
          <w:szCs w:val="24"/>
          <w:lang w:val="af-ZA"/>
        </w:rPr>
        <w:t xml:space="preserve"> 1-ին </w:t>
      </w:r>
      <w:r w:rsidRPr="000036EF">
        <w:rPr>
          <w:rFonts w:ascii="GHEA Grapalat" w:eastAsia="Times New Roman" w:hAnsi="GHEA Grapalat" w:cs="Sylfaen"/>
          <w:sz w:val="20"/>
          <w:szCs w:val="24"/>
          <w:lang w:val="ru-RU"/>
        </w:rPr>
        <w:t>մասի</w:t>
      </w:r>
      <w:r w:rsidRPr="000036EF">
        <w:rPr>
          <w:rFonts w:ascii="GHEA Grapalat" w:eastAsia="Times New Roman" w:hAnsi="GHEA Grapalat" w:cs="Sylfaen"/>
          <w:sz w:val="20"/>
          <w:szCs w:val="24"/>
          <w:lang w:val="af-ZA"/>
        </w:rPr>
        <w:t xml:space="preserve"> 5.2-րդ </w:t>
      </w:r>
      <w:r w:rsidRPr="000036EF">
        <w:rPr>
          <w:rFonts w:ascii="GHEA Grapalat" w:eastAsia="Times New Roman" w:hAnsi="GHEA Grapalat" w:cs="Sylfaen"/>
          <w:sz w:val="20"/>
          <w:szCs w:val="24"/>
          <w:lang w:val="ru-RU"/>
        </w:rPr>
        <w:t>կետում</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նշված</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հարկի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գումարի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հաշվարկման</w:t>
      </w:r>
      <w:r w:rsidRPr="000036EF">
        <w:rPr>
          <w:rFonts w:ascii="GHEA Grapalat" w:eastAsia="Times New Roman" w:hAnsi="GHEA Grapalat" w:cs="Sylfaen"/>
          <w:sz w:val="20"/>
          <w:szCs w:val="20"/>
          <w:lang w:val="hy-AM"/>
        </w:rPr>
        <w:t>:</w:t>
      </w:r>
    </w:p>
    <w:p w14:paraId="64FA5061" w14:textId="2DA9E97C" w:rsidR="000036EF" w:rsidRPr="000036EF" w:rsidRDefault="000036EF" w:rsidP="003C70EA">
      <w:pPr>
        <w:spacing w:after="0" w:line="240" w:lineRule="auto"/>
        <w:jc w:val="both"/>
        <w:rPr>
          <w:rFonts w:ascii="GHEA Grapalat" w:eastAsia="Times New Roman" w:hAnsi="GHEA Grapalat" w:cs="Sylfaen"/>
          <w:sz w:val="20"/>
          <w:szCs w:val="24"/>
          <w:lang w:val="af-ZA"/>
        </w:rPr>
      </w:pPr>
      <w:r w:rsidRPr="000036EF">
        <w:rPr>
          <w:rFonts w:ascii="GHEA Grapalat" w:eastAsia="Times New Roman" w:hAnsi="GHEA Grapalat" w:cs="Sylfaen"/>
          <w:sz w:val="20"/>
          <w:szCs w:val="24"/>
          <w:lang w:val="af-ZA"/>
        </w:rPr>
        <w:t xml:space="preserve">8.4 </w:t>
      </w:r>
      <w:r w:rsidRPr="000036EF">
        <w:rPr>
          <w:rFonts w:ascii="GHEA Grapalat" w:eastAsia="Times New Roman" w:hAnsi="GHEA Grapalat" w:cs="Sylfaen"/>
          <w:sz w:val="20"/>
          <w:szCs w:val="24"/>
          <w:lang w:val="hy-AM"/>
        </w:rPr>
        <w:t>Եթե</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հայտում</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անհամապատասխանություն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է</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տեղ</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գտել</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տառերով</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և</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թվերով</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գրված</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գումարների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միջև</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ապա</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հիմք</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է</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ընդունվում</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տառերով</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գրված</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գումարը։</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Եթե</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առաջարկվող</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գները</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ներկայացված</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են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երկու</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կամ</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ավելի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lastRenderedPageBreak/>
        <w:t>արժույթներով</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ապա</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դրանք</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համեմատվում</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են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Հայաստանի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Հանրապետության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դրամով</w:t>
      </w:r>
      <w:r w:rsidRPr="000036EF">
        <w:rPr>
          <w:rFonts w:ascii="GHEA Grapalat" w:eastAsia="Times New Roman" w:hAnsi="GHEA Grapalat" w:cs="Sylfaen"/>
          <w:sz w:val="20"/>
          <w:szCs w:val="24"/>
          <w:lang w:val="af-ZA"/>
        </w:rPr>
        <w:t>`</w:t>
      </w:r>
      <w:r w:rsidR="003C70EA">
        <w:rPr>
          <w:rFonts w:ascii="GHEA Grapalat" w:eastAsia="Times New Roman" w:hAnsi="GHEA Grapalat" w:cs="Sylfaen"/>
          <w:sz w:val="20"/>
          <w:szCs w:val="24"/>
          <w:lang w:val="af-ZA"/>
        </w:rPr>
        <w:t xml:space="preserve"> </w:t>
      </w:r>
      <w:r w:rsidR="003C70EA">
        <w:rPr>
          <w:rFonts w:ascii="GHEA Grapalat" w:eastAsia="Times New Roman" w:hAnsi="GHEA Grapalat" w:cs="Sylfaen"/>
          <w:sz w:val="20"/>
          <w:szCs w:val="24"/>
          <w:lang w:val="hy-AM"/>
        </w:rPr>
        <w:t xml:space="preserve">տվյալ  օրվա </w:t>
      </w:r>
      <w:r w:rsidRPr="000036EF">
        <w:rPr>
          <w:rFonts w:ascii="GHEA Grapalat" w:eastAsia="Times New Roman" w:hAnsi="GHEA Grapalat" w:cs="Sylfaen"/>
          <w:color w:val="FFFFFF"/>
          <w:sz w:val="20"/>
          <w:szCs w:val="24"/>
          <w:vertAlign w:val="superscript"/>
          <w:lang w:val="af-ZA"/>
        </w:rPr>
        <w:footnoteReference w:id="6"/>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փոխարժեքով։</w:t>
      </w:r>
      <w:r w:rsidRPr="000036EF">
        <w:rPr>
          <w:rFonts w:ascii="GHEA Grapalat" w:eastAsia="Times New Roman" w:hAnsi="GHEA Grapalat" w:cs="Sylfaen"/>
          <w:sz w:val="20"/>
          <w:szCs w:val="24"/>
          <w:lang w:val="af-ZA"/>
        </w:rPr>
        <w:t xml:space="preserve"> </w:t>
      </w:r>
    </w:p>
    <w:p w14:paraId="71EA7CAA" w14:textId="77777777" w:rsidR="000036EF" w:rsidRPr="000036EF" w:rsidRDefault="000036EF" w:rsidP="003C70EA">
      <w:pPr>
        <w:spacing w:after="0" w:line="240" w:lineRule="auto"/>
        <w:jc w:val="both"/>
        <w:rPr>
          <w:rFonts w:ascii="GHEA Grapalat" w:eastAsia="Times New Roman" w:hAnsi="GHEA Grapalat" w:cs="Sylfaen"/>
          <w:sz w:val="20"/>
          <w:szCs w:val="24"/>
          <w:lang w:val="af-ZA"/>
        </w:rPr>
      </w:pPr>
      <w:r w:rsidRPr="000036EF">
        <w:rPr>
          <w:rFonts w:ascii="GHEA Grapalat" w:eastAsia="Times New Roman" w:hAnsi="GHEA Grapalat" w:cs="Sylfaen"/>
          <w:sz w:val="20"/>
          <w:szCs w:val="24"/>
          <w:lang w:val="af-ZA"/>
        </w:rPr>
        <w:t>8.5 Հ</w:t>
      </w:r>
      <w:r w:rsidRPr="000036EF">
        <w:rPr>
          <w:rFonts w:ascii="GHEA Grapalat" w:eastAsia="Times New Roman" w:hAnsi="GHEA Grapalat" w:cs="Sylfaen"/>
          <w:sz w:val="20"/>
          <w:szCs w:val="24"/>
          <w:lang w:val="ru-RU"/>
        </w:rPr>
        <w:t>անձնաժողովի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rPr>
        <w:t>պ</w:t>
      </w:r>
      <w:r w:rsidRPr="000036EF">
        <w:rPr>
          <w:rFonts w:ascii="GHEA Grapalat" w:eastAsia="Times New Roman" w:hAnsi="GHEA Grapalat" w:cs="Sylfaen"/>
          <w:sz w:val="20"/>
          <w:szCs w:val="24"/>
          <w:lang w:val="ru-RU"/>
        </w:rPr>
        <w:t>ատվիրատուի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և</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rPr>
        <w:t>մ</w:t>
      </w:r>
      <w:r w:rsidRPr="000036EF">
        <w:rPr>
          <w:rFonts w:ascii="GHEA Grapalat" w:eastAsia="Times New Roman" w:hAnsi="GHEA Grapalat" w:cs="Sylfaen"/>
          <w:sz w:val="20"/>
          <w:szCs w:val="24"/>
          <w:lang w:val="ru-RU"/>
        </w:rPr>
        <w:t>ասնակիցների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միջև</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բանակցություններն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արգելվում</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են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բացառությամբ</w:t>
      </w:r>
      <w:r w:rsidRPr="000036EF">
        <w:rPr>
          <w:rFonts w:ascii="GHEA Grapalat" w:eastAsia="Times New Roman" w:hAnsi="GHEA Grapalat" w:cs="Sylfaen"/>
          <w:sz w:val="20"/>
          <w:szCs w:val="24"/>
          <w:lang w:val="af-ZA"/>
        </w:rPr>
        <w:t>`</w:t>
      </w:r>
    </w:p>
    <w:p w14:paraId="4BBD8762" w14:textId="77777777" w:rsidR="000036EF" w:rsidRPr="000036EF" w:rsidRDefault="000036EF" w:rsidP="000036EF">
      <w:pPr>
        <w:spacing w:after="0" w:line="240" w:lineRule="auto"/>
        <w:ind w:firstLine="720"/>
        <w:jc w:val="both"/>
        <w:rPr>
          <w:rFonts w:ascii="GHEA Grapalat" w:eastAsia="Times New Roman" w:hAnsi="GHEA Grapalat" w:cs="Sylfaen"/>
          <w:sz w:val="20"/>
          <w:szCs w:val="24"/>
          <w:lang w:val="af-ZA"/>
        </w:rPr>
      </w:pPr>
      <w:r w:rsidRPr="000036EF">
        <w:rPr>
          <w:rFonts w:ascii="GHEA Grapalat" w:eastAsia="Times New Roman" w:hAnsi="GHEA Grapalat" w:cs="Sylfaen"/>
          <w:sz w:val="20"/>
          <w:szCs w:val="24"/>
          <w:lang w:val="af-ZA"/>
        </w:rPr>
        <w:t xml:space="preserve">1) </w:t>
      </w:r>
      <w:r w:rsidRPr="000036EF">
        <w:rPr>
          <w:rFonts w:ascii="GHEA Grapalat" w:eastAsia="Times New Roman" w:hAnsi="GHEA Grapalat" w:cs="Sylfaen"/>
          <w:sz w:val="20"/>
          <w:szCs w:val="24"/>
          <w:lang w:val="ru-RU"/>
        </w:rPr>
        <w:t>երբ</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ընթացակարգին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մասնակցել</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է</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մեկ</w:t>
      </w:r>
      <w:r w:rsidRPr="000036EF">
        <w:rPr>
          <w:rFonts w:ascii="GHEA Grapalat" w:eastAsia="Times New Roman" w:hAnsi="GHEA Grapalat" w:cs="Sylfaen"/>
          <w:sz w:val="20"/>
          <w:szCs w:val="24"/>
          <w:lang w:val="af-ZA"/>
        </w:rPr>
        <w:t xml:space="preserve"> մ</w:t>
      </w:r>
      <w:r w:rsidRPr="000036EF">
        <w:rPr>
          <w:rFonts w:ascii="GHEA Grapalat" w:eastAsia="Times New Roman" w:hAnsi="GHEA Grapalat" w:cs="Sylfaen"/>
          <w:sz w:val="20"/>
          <w:szCs w:val="24"/>
          <w:lang w:val="ru-RU"/>
        </w:rPr>
        <w:t>ասնակից</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որի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ներկայացրած</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հայտը</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համապատասխանում</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է</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հրավերի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պահանջներին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կամ</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հայտերի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գնահատման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արդյունքում</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հրավերի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պահանջներին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համապատասխան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է</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գնահատվել</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միայն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մեկ</w:t>
      </w:r>
      <w:r w:rsidRPr="000036EF">
        <w:rPr>
          <w:rFonts w:ascii="GHEA Grapalat" w:eastAsia="Times New Roman" w:hAnsi="GHEA Grapalat" w:cs="Sylfaen"/>
          <w:sz w:val="20"/>
          <w:szCs w:val="24"/>
          <w:lang w:val="af-ZA"/>
        </w:rPr>
        <w:t xml:space="preserve"> մ</w:t>
      </w:r>
      <w:r w:rsidRPr="000036EF">
        <w:rPr>
          <w:rFonts w:ascii="GHEA Grapalat" w:eastAsia="Times New Roman" w:hAnsi="GHEA Grapalat" w:cs="Sylfaen"/>
          <w:sz w:val="20"/>
          <w:szCs w:val="24"/>
          <w:lang w:val="ru-RU"/>
        </w:rPr>
        <w:t>ասնակցի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հայտ</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կամ</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առաջարկված</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նվազագույն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գների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հավասարության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դեպքում</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կամ</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եթե</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ոչ</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գնային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պայմանները</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բավարարող</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գնահատված</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հայտեր</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ներկայացրած</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բոլոր</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մասնակիցների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ներկայացրած</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գնային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առաջարկները</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գերազանցում</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են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այդ</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գնումը</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կատարելու</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համար</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նախատեսված</w:t>
      </w:r>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սույն</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հրավերի</w:t>
      </w:r>
      <w:proofErr w:type="spellEnd"/>
      <w:r w:rsidRPr="000036EF">
        <w:rPr>
          <w:rFonts w:ascii="GHEA Grapalat" w:eastAsia="Times New Roman" w:hAnsi="GHEA Grapalat" w:cs="Sylfaen"/>
          <w:sz w:val="20"/>
          <w:szCs w:val="24"/>
          <w:lang w:val="af-ZA"/>
        </w:rPr>
        <w:t xml:space="preserve"> 1-</w:t>
      </w:r>
      <w:proofErr w:type="spellStart"/>
      <w:r w:rsidRPr="000036EF">
        <w:rPr>
          <w:rFonts w:ascii="GHEA Grapalat" w:eastAsia="Times New Roman" w:hAnsi="GHEA Grapalat" w:cs="Sylfaen"/>
          <w:sz w:val="20"/>
          <w:szCs w:val="24"/>
        </w:rPr>
        <w:t>ին</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մասի</w:t>
      </w:r>
      <w:proofErr w:type="spellEnd"/>
      <w:r w:rsidRPr="000036EF">
        <w:rPr>
          <w:rFonts w:ascii="GHEA Grapalat" w:eastAsia="Times New Roman" w:hAnsi="GHEA Grapalat" w:cs="Sylfaen"/>
          <w:sz w:val="20"/>
          <w:szCs w:val="24"/>
          <w:lang w:val="af-ZA"/>
        </w:rPr>
        <w:t xml:space="preserve"> 8.1 </w:t>
      </w:r>
      <w:proofErr w:type="spellStart"/>
      <w:r w:rsidRPr="000036EF">
        <w:rPr>
          <w:rFonts w:ascii="GHEA Grapalat" w:eastAsia="Times New Roman" w:hAnsi="GHEA Grapalat" w:cs="Sylfaen"/>
          <w:sz w:val="20"/>
          <w:szCs w:val="24"/>
        </w:rPr>
        <w:t>կետի</w:t>
      </w:r>
      <w:proofErr w:type="spellEnd"/>
      <w:r w:rsidRPr="000036EF">
        <w:rPr>
          <w:rFonts w:ascii="GHEA Grapalat" w:eastAsia="Times New Roman" w:hAnsi="GHEA Grapalat" w:cs="Sylfaen"/>
          <w:sz w:val="20"/>
          <w:szCs w:val="24"/>
          <w:lang w:val="af-ZA"/>
        </w:rPr>
        <w:t xml:space="preserve"> 2-</w:t>
      </w:r>
      <w:proofErr w:type="spellStart"/>
      <w:r w:rsidRPr="000036EF">
        <w:rPr>
          <w:rFonts w:ascii="GHEA Grapalat" w:eastAsia="Times New Roman" w:hAnsi="GHEA Grapalat" w:cs="Sylfaen"/>
          <w:sz w:val="20"/>
          <w:szCs w:val="24"/>
        </w:rPr>
        <w:t>րդ</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պարբերությամբ</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նախատեսված</w:t>
      </w:r>
      <w:proofErr w:type="spellEnd"/>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ֆինանսական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միջոցները</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կամ</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գնումն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իրականացվում</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է</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Օրենքի</w:t>
      </w:r>
      <w:r w:rsidRPr="000036EF">
        <w:rPr>
          <w:rFonts w:ascii="GHEA Grapalat" w:eastAsia="Times New Roman" w:hAnsi="GHEA Grapalat" w:cs="Sylfaen"/>
          <w:sz w:val="20"/>
          <w:szCs w:val="24"/>
          <w:lang w:val="af-ZA"/>
        </w:rPr>
        <w:t xml:space="preserve"> 15-</w:t>
      </w:r>
      <w:r w:rsidRPr="000036EF">
        <w:rPr>
          <w:rFonts w:ascii="GHEA Grapalat" w:eastAsia="Times New Roman" w:hAnsi="GHEA Grapalat" w:cs="Sylfaen"/>
          <w:sz w:val="20"/>
          <w:szCs w:val="24"/>
          <w:lang w:val="ru-RU"/>
        </w:rPr>
        <w:t>րդ</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հոդվածի</w:t>
      </w:r>
      <w:r w:rsidRPr="000036EF">
        <w:rPr>
          <w:rFonts w:ascii="GHEA Grapalat" w:eastAsia="Times New Roman" w:hAnsi="GHEA Grapalat" w:cs="Sylfaen"/>
          <w:sz w:val="20"/>
          <w:szCs w:val="24"/>
          <w:lang w:val="af-ZA"/>
        </w:rPr>
        <w:t xml:space="preserve"> 6-</w:t>
      </w:r>
      <w:r w:rsidRPr="000036EF">
        <w:rPr>
          <w:rFonts w:ascii="GHEA Grapalat" w:eastAsia="Times New Roman" w:hAnsi="GHEA Grapalat" w:cs="Sylfaen"/>
          <w:sz w:val="20"/>
          <w:szCs w:val="24"/>
          <w:lang w:val="ru-RU"/>
        </w:rPr>
        <w:t>րդ</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մասի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հիման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վրա։</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Սույն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կետի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համաձայն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վարվող</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բանակցությունները</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կարող</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են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հանգեցնել</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միայն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առաջարկված</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գնի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նվազեցմանը</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կամ</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վճարման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պայմանների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փոփոխությանը</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իսկ</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բանակցությունները</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վարվում</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են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միաժամանակյա</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բոլոր</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մասնակիցների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հետ</w:t>
      </w:r>
      <w:r w:rsidRPr="000036EF">
        <w:rPr>
          <w:rFonts w:ascii="GHEA Grapalat" w:eastAsia="Times New Roman" w:hAnsi="GHEA Grapalat" w:cs="Sylfaen"/>
          <w:sz w:val="20"/>
          <w:szCs w:val="24"/>
          <w:lang w:val="af-ZA"/>
        </w:rPr>
        <w:t>.</w:t>
      </w:r>
    </w:p>
    <w:p w14:paraId="40FF9DBB" w14:textId="77777777" w:rsidR="000036EF" w:rsidRPr="000036EF" w:rsidDel="00992C40" w:rsidRDefault="000036EF" w:rsidP="000036EF">
      <w:pPr>
        <w:spacing w:after="0" w:line="240" w:lineRule="auto"/>
        <w:ind w:firstLine="567"/>
        <w:jc w:val="both"/>
        <w:rPr>
          <w:rFonts w:ascii="GHEA Grapalat" w:eastAsia="Times New Roman" w:hAnsi="GHEA Grapalat" w:cs="Sylfaen"/>
          <w:sz w:val="20"/>
          <w:szCs w:val="24"/>
          <w:lang w:val="af-ZA"/>
        </w:rPr>
      </w:pPr>
      <w:r w:rsidRPr="000036EF">
        <w:rPr>
          <w:rFonts w:ascii="GHEA Grapalat" w:eastAsia="Times New Roman" w:hAnsi="GHEA Grapalat" w:cs="Sylfaen"/>
          <w:sz w:val="20"/>
          <w:szCs w:val="24"/>
          <w:lang w:val="af-ZA"/>
        </w:rPr>
        <w:t xml:space="preserve">2)  </w:t>
      </w:r>
      <w:r w:rsidRPr="000036EF">
        <w:rPr>
          <w:rFonts w:ascii="GHEA Grapalat" w:eastAsia="Times New Roman" w:hAnsi="GHEA Grapalat" w:cs="Sylfaen"/>
          <w:sz w:val="20"/>
          <w:szCs w:val="24"/>
          <w:lang w:val="ru-RU"/>
        </w:rPr>
        <w:t>Օրենքով</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նախատեսված</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այլ</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դեպքերի։</w:t>
      </w:r>
    </w:p>
    <w:p w14:paraId="2952F4B0" w14:textId="77777777" w:rsidR="000036EF" w:rsidRPr="000036EF" w:rsidRDefault="000036EF" w:rsidP="003C70EA">
      <w:pPr>
        <w:spacing w:after="0" w:line="240" w:lineRule="auto"/>
        <w:jc w:val="both"/>
        <w:rPr>
          <w:rFonts w:ascii="GHEA Grapalat" w:eastAsia="Times New Roman" w:hAnsi="GHEA Grapalat" w:cs="Sylfaen"/>
          <w:sz w:val="20"/>
          <w:szCs w:val="24"/>
          <w:lang w:val="af-ZA"/>
        </w:rPr>
      </w:pPr>
      <w:r w:rsidRPr="000036EF">
        <w:rPr>
          <w:rFonts w:ascii="GHEA Grapalat" w:eastAsia="Times New Roman" w:hAnsi="GHEA Grapalat" w:cs="Times New Roman"/>
          <w:sz w:val="20"/>
          <w:szCs w:val="20"/>
          <w:lang w:val="af-ZA" w:eastAsia="x-none"/>
        </w:rPr>
        <w:t>8.6 Հ</w:t>
      </w:r>
      <w:r w:rsidRPr="000036EF">
        <w:rPr>
          <w:rFonts w:ascii="GHEA Grapalat" w:eastAsia="Times New Roman" w:hAnsi="GHEA Grapalat" w:cs="Sylfaen"/>
          <w:sz w:val="20"/>
          <w:szCs w:val="24"/>
          <w:lang w:val="ru-RU"/>
        </w:rPr>
        <w:t>անձնաժողովը</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հրավերի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պահանջների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նկատմամբ</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բավարար</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գնահատված</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հայտեր</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ներկայացրած</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rPr>
        <w:t>մ</w:t>
      </w:r>
      <w:r w:rsidRPr="000036EF">
        <w:rPr>
          <w:rFonts w:ascii="GHEA Grapalat" w:eastAsia="Times New Roman" w:hAnsi="GHEA Grapalat" w:cs="Sylfaen"/>
          <w:sz w:val="20"/>
          <w:szCs w:val="24"/>
          <w:lang w:val="ru-RU"/>
        </w:rPr>
        <w:t>ասնակիցներից</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որոշում</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և</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հայտարարում</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է</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ընտրված</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և</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հաջորդաբար</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տեղեր</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զբաղեցրած</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մասնակիցներին</w:t>
      </w:r>
      <w:r w:rsidRPr="000036EF">
        <w:rPr>
          <w:rFonts w:ascii="GHEA Grapalat" w:eastAsia="Times New Roman" w:hAnsi="GHEA Grapalat" w:cs="Sylfaen"/>
          <w:sz w:val="20"/>
          <w:szCs w:val="24"/>
          <w:lang w:val="af-ZA"/>
        </w:rPr>
        <w:t xml:space="preserve">: Շինարարական ծրագրերի գնման դեպքում </w:t>
      </w:r>
      <w:r w:rsidRPr="000036EF">
        <w:rPr>
          <w:rFonts w:ascii="GHEA Grapalat" w:eastAsia="Times New Roman" w:hAnsi="GHEA Grapalat" w:cs="Sylfaen"/>
          <w:sz w:val="20"/>
          <w:szCs w:val="24"/>
          <w:lang w:val="ru-RU"/>
        </w:rPr>
        <w:t>հանձնաժողովը</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գնահատում</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է</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նաև</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ներկայացված</w:t>
      </w:r>
      <w:r w:rsidRPr="000036EF">
        <w:rPr>
          <w:rFonts w:ascii="GHEA Grapalat" w:eastAsia="Times New Roman" w:hAnsi="GHEA Grapalat" w:cs="Sylfaen"/>
          <w:sz w:val="20"/>
          <w:szCs w:val="24"/>
          <w:lang w:val="af-ZA"/>
        </w:rPr>
        <w:t xml:space="preserve"> սարքերի և սարքավորումների տեխնիկական բնութագրերի </w:t>
      </w:r>
      <w:r w:rsidRPr="000036EF">
        <w:rPr>
          <w:rFonts w:ascii="GHEA Grapalat" w:eastAsia="Times New Roman" w:hAnsi="GHEA Grapalat" w:cs="Sylfaen"/>
          <w:sz w:val="20"/>
          <w:szCs w:val="24"/>
          <w:lang w:val="ru-RU"/>
        </w:rPr>
        <w:t>համապատասխանությունը</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հրավերի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պահանջներին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Առաջարկված</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նվազագույն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գների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հավասարության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դեպքում</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կամ</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եթե</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ոչ</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գնային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պայմաններին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բավարարող</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գնահատված</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հայտեր</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ներկայացրած</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բոլոր</w:t>
      </w:r>
      <w:r w:rsidRPr="000036EF">
        <w:rPr>
          <w:rFonts w:ascii="GHEA Grapalat" w:eastAsia="Times New Roman" w:hAnsi="GHEA Grapalat" w:cs="Sylfaen"/>
          <w:sz w:val="20"/>
          <w:szCs w:val="24"/>
          <w:lang w:val="af-ZA"/>
        </w:rPr>
        <w:t xml:space="preserve"> մ</w:t>
      </w:r>
      <w:r w:rsidRPr="000036EF">
        <w:rPr>
          <w:rFonts w:ascii="GHEA Grapalat" w:eastAsia="Times New Roman" w:hAnsi="GHEA Grapalat" w:cs="Sylfaen"/>
          <w:sz w:val="20"/>
          <w:szCs w:val="24"/>
          <w:lang w:val="ru-RU"/>
        </w:rPr>
        <w:t>ասնակիցների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ներկայացրած</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գնային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առաջարկները</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գերազանցում</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են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սույն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ընթացակարգի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շրջանակում</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գնվելիք</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ա</w:t>
      </w:r>
      <w:proofErr w:type="spellStart"/>
      <w:r w:rsidRPr="000036EF">
        <w:rPr>
          <w:rFonts w:ascii="GHEA Grapalat" w:eastAsia="Times New Roman" w:hAnsi="GHEA Grapalat" w:cs="Sylfaen"/>
          <w:sz w:val="20"/>
          <w:szCs w:val="24"/>
        </w:rPr>
        <w:t>շխատանքների</w:t>
      </w:r>
      <w:proofErr w:type="spellEnd"/>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գնման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հայտով</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սահմանված</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գինը</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կամ</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գնումն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իրականացվում</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է</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Օրենքի</w:t>
      </w:r>
      <w:r w:rsidRPr="000036EF">
        <w:rPr>
          <w:rFonts w:ascii="GHEA Grapalat" w:eastAsia="Times New Roman" w:hAnsi="GHEA Grapalat" w:cs="Sylfaen"/>
          <w:sz w:val="20"/>
          <w:szCs w:val="24"/>
          <w:lang w:val="af-ZA"/>
        </w:rPr>
        <w:t xml:space="preserve"> 15-</w:t>
      </w:r>
      <w:r w:rsidRPr="000036EF">
        <w:rPr>
          <w:rFonts w:ascii="GHEA Grapalat" w:eastAsia="Times New Roman" w:hAnsi="GHEA Grapalat" w:cs="Sylfaen"/>
          <w:sz w:val="20"/>
          <w:szCs w:val="24"/>
          <w:lang w:val="ru-RU"/>
        </w:rPr>
        <w:t>րդ</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հոդվածի</w:t>
      </w:r>
      <w:r w:rsidRPr="000036EF">
        <w:rPr>
          <w:rFonts w:ascii="GHEA Grapalat" w:eastAsia="Times New Roman" w:hAnsi="GHEA Grapalat" w:cs="Sylfaen"/>
          <w:sz w:val="20"/>
          <w:szCs w:val="24"/>
          <w:lang w:val="af-ZA"/>
        </w:rPr>
        <w:t xml:space="preserve"> 6-</w:t>
      </w:r>
      <w:r w:rsidRPr="000036EF">
        <w:rPr>
          <w:rFonts w:ascii="GHEA Grapalat" w:eastAsia="Times New Roman" w:hAnsi="GHEA Grapalat" w:cs="Sylfaen"/>
          <w:sz w:val="20"/>
          <w:szCs w:val="24"/>
          <w:lang w:val="ru-RU"/>
        </w:rPr>
        <w:t>րդ</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մասի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հիման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վրա՝</w:t>
      </w:r>
      <w:r w:rsidRPr="000036EF">
        <w:rPr>
          <w:rFonts w:ascii="GHEA Grapalat" w:eastAsia="Times New Roman" w:hAnsi="GHEA Grapalat" w:cs="Sylfaen"/>
          <w:sz w:val="20"/>
          <w:szCs w:val="24"/>
          <w:lang w:val="af-ZA"/>
        </w:rPr>
        <w:t xml:space="preserve"> </w:t>
      </w:r>
    </w:p>
    <w:p w14:paraId="6E81D109" w14:textId="77777777" w:rsidR="000036EF" w:rsidRPr="000036EF" w:rsidRDefault="000036EF" w:rsidP="000036EF">
      <w:pPr>
        <w:spacing w:after="0" w:line="240" w:lineRule="auto"/>
        <w:ind w:firstLine="709"/>
        <w:jc w:val="both"/>
        <w:rPr>
          <w:rFonts w:ascii="GHEA Grapalat" w:eastAsia="Times New Roman" w:hAnsi="GHEA Grapalat" w:cs="Sylfaen"/>
          <w:sz w:val="20"/>
          <w:szCs w:val="24"/>
          <w:lang w:val="af-ZA"/>
        </w:rPr>
      </w:pPr>
      <w:r w:rsidRPr="000036EF">
        <w:rPr>
          <w:rFonts w:ascii="GHEA Grapalat" w:eastAsia="Times New Roman" w:hAnsi="GHEA Grapalat" w:cs="Sylfaen"/>
          <w:sz w:val="20"/>
          <w:szCs w:val="24"/>
          <w:lang w:val="ru-RU"/>
        </w:rPr>
        <w:t>ա</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ընտրված</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և</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հաջորդաբար</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տեղեր</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զբաղեցրած</w:t>
      </w:r>
      <w:r w:rsidRPr="000036EF">
        <w:rPr>
          <w:rFonts w:ascii="GHEA Grapalat" w:eastAsia="Times New Roman" w:hAnsi="GHEA Grapalat" w:cs="Sylfaen"/>
          <w:sz w:val="20"/>
          <w:szCs w:val="24"/>
          <w:lang w:val="af-ZA"/>
        </w:rPr>
        <w:t xml:space="preserve"> մ</w:t>
      </w:r>
      <w:r w:rsidRPr="000036EF">
        <w:rPr>
          <w:rFonts w:ascii="GHEA Grapalat" w:eastAsia="Times New Roman" w:hAnsi="GHEA Grapalat" w:cs="Sylfaen"/>
          <w:sz w:val="20"/>
          <w:szCs w:val="24"/>
          <w:lang w:val="ru-RU"/>
        </w:rPr>
        <w:t>ասնակիցներին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որոշելու</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նպատակով</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հանձնաժողովի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նիստում</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առաջարկված</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գների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նվազեցման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նպատակով</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ոչ</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գնային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պայման</w:t>
      </w:r>
      <w:r w:rsidRPr="000036EF">
        <w:rPr>
          <w:rFonts w:ascii="GHEA Grapalat" w:eastAsia="Times New Roman" w:hAnsi="GHEA Grapalat" w:cs="Sylfaen"/>
          <w:sz w:val="20"/>
          <w:szCs w:val="24"/>
          <w:lang w:val="af-ZA"/>
        </w:rPr>
        <w:softHyphen/>
      </w:r>
      <w:r w:rsidRPr="000036EF">
        <w:rPr>
          <w:rFonts w:ascii="GHEA Grapalat" w:eastAsia="Times New Roman" w:hAnsi="GHEA Grapalat" w:cs="Sylfaen"/>
          <w:sz w:val="20"/>
          <w:szCs w:val="24"/>
          <w:lang w:val="ru-RU"/>
        </w:rPr>
        <w:t>ները</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բավարարող</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գնահատված</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բոլոր</w:t>
      </w:r>
      <w:r w:rsidRPr="000036EF">
        <w:rPr>
          <w:rFonts w:ascii="GHEA Grapalat" w:eastAsia="Times New Roman" w:hAnsi="GHEA Grapalat" w:cs="Sylfaen"/>
          <w:sz w:val="20"/>
          <w:szCs w:val="24"/>
          <w:lang w:val="af-ZA"/>
        </w:rPr>
        <w:t xml:space="preserve"> մ</w:t>
      </w:r>
      <w:r w:rsidRPr="000036EF">
        <w:rPr>
          <w:rFonts w:ascii="GHEA Grapalat" w:eastAsia="Times New Roman" w:hAnsi="GHEA Grapalat" w:cs="Sylfaen"/>
          <w:sz w:val="20"/>
          <w:szCs w:val="24"/>
          <w:lang w:val="ru-RU"/>
        </w:rPr>
        <w:t>ասնակիցների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հետ</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վարվում</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են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միաժամանակյա</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բանակցություններ</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եթե</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նիստին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ներկա</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են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բոլոր</w:t>
      </w:r>
      <w:r w:rsidRPr="000036EF">
        <w:rPr>
          <w:rFonts w:ascii="GHEA Grapalat" w:eastAsia="Times New Roman" w:hAnsi="GHEA Grapalat" w:cs="Sylfaen"/>
          <w:sz w:val="20"/>
          <w:szCs w:val="24"/>
          <w:lang w:val="af-ZA"/>
        </w:rPr>
        <w:t xml:space="preserve"> մ</w:t>
      </w:r>
      <w:r w:rsidRPr="000036EF">
        <w:rPr>
          <w:rFonts w:ascii="GHEA Grapalat" w:eastAsia="Times New Roman" w:hAnsi="GHEA Grapalat" w:cs="Sylfaen"/>
          <w:sz w:val="20"/>
          <w:szCs w:val="24"/>
          <w:lang w:val="ru-RU"/>
        </w:rPr>
        <w:t>ասնակիցները</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համապատասխան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լիազորություն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ունեցող</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ներկայացուցիչները</w:t>
      </w:r>
      <w:r w:rsidRPr="000036EF">
        <w:rPr>
          <w:rFonts w:ascii="GHEA Grapalat" w:eastAsia="Times New Roman" w:hAnsi="GHEA Grapalat" w:cs="Sylfaen"/>
          <w:sz w:val="20"/>
          <w:szCs w:val="24"/>
          <w:lang w:val="af-ZA"/>
        </w:rPr>
        <w:t>),</w:t>
      </w:r>
    </w:p>
    <w:p w14:paraId="053D42F4" w14:textId="77777777" w:rsidR="000036EF" w:rsidRPr="000036EF" w:rsidRDefault="000036EF" w:rsidP="000036EF">
      <w:pPr>
        <w:spacing w:after="0" w:line="240" w:lineRule="auto"/>
        <w:ind w:firstLine="709"/>
        <w:jc w:val="both"/>
        <w:rPr>
          <w:rFonts w:ascii="GHEA Grapalat" w:eastAsia="Times New Roman" w:hAnsi="GHEA Grapalat" w:cs="Sylfaen"/>
          <w:sz w:val="20"/>
          <w:szCs w:val="24"/>
          <w:lang w:val="af-ZA"/>
        </w:rPr>
      </w:pPr>
      <w:r w:rsidRPr="000036EF">
        <w:rPr>
          <w:rFonts w:ascii="GHEA Grapalat" w:eastAsia="Times New Roman" w:hAnsi="GHEA Grapalat" w:cs="Sylfaen"/>
          <w:sz w:val="20"/>
          <w:szCs w:val="24"/>
          <w:lang w:val="ru-RU"/>
        </w:rPr>
        <w:t>բ</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հակառակ</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դեպքում</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հանձնաժողովի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նիստը</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կասեցվում</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է</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և</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մեկ</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աշխատանքային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օրվա</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ընթացքում</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հանձնաժողովի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քարտուղարը</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բավարար</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գնահատված</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հայտեր</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ներկայացրած</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բոլոր</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մասնակիցներին</w:t>
      </w:r>
      <w:r w:rsidRPr="000036EF">
        <w:rPr>
          <w:rFonts w:ascii="GHEA Grapalat" w:eastAsia="Times New Roman" w:hAnsi="GHEA Grapalat" w:cs="Sylfaen"/>
          <w:sz w:val="20"/>
          <w:szCs w:val="24"/>
          <w:lang w:val="af-ZA"/>
        </w:rPr>
        <w:t xml:space="preserve"> էլեկտրոնային </w:t>
      </w:r>
      <w:proofErr w:type="spellStart"/>
      <w:r w:rsidRPr="000036EF">
        <w:rPr>
          <w:rFonts w:ascii="GHEA Grapalat" w:eastAsia="Times New Roman" w:hAnsi="GHEA Grapalat" w:cs="Sylfaen"/>
          <w:sz w:val="20"/>
          <w:szCs w:val="24"/>
        </w:rPr>
        <w:t>եղանակով</w:t>
      </w:r>
      <w:proofErr w:type="spellEnd"/>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միաժամանակ</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ծանուցում</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է</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գների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նվազեցման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շուրջ</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միաժամանակյա</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բանակցությունների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վարման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օրվա</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ժամի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և</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վայրի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մասին</w:t>
      </w:r>
      <w:r w:rsidRPr="000036EF">
        <w:rPr>
          <w:rFonts w:ascii="GHEA Grapalat" w:eastAsia="Times New Roman" w:hAnsi="GHEA Grapalat" w:cs="Sylfaen"/>
          <w:sz w:val="20"/>
          <w:szCs w:val="24"/>
          <w:lang w:val="af-ZA"/>
        </w:rPr>
        <w:t>,</w:t>
      </w:r>
    </w:p>
    <w:p w14:paraId="1A3E47B6" w14:textId="77777777" w:rsidR="000036EF" w:rsidRPr="000036EF" w:rsidRDefault="000036EF" w:rsidP="000036EF">
      <w:pPr>
        <w:spacing w:after="0" w:line="240" w:lineRule="auto"/>
        <w:ind w:firstLine="709"/>
        <w:jc w:val="both"/>
        <w:rPr>
          <w:rFonts w:ascii="GHEA Grapalat" w:eastAsia="Times New Roman" w:hAnsi="GHEA Grapalat" w:cs="Sylfaen"/>
          <w:color w:val="FF0000"/>
          <w:sz w:val="20"/>
          <w:szCs w:val="24"/>
          <w:lang w:val="af-ZA"/>
        </w:rPr>
      </w:pPr>
      <w:r w:rsidRPr="000036EF">
        <w:rPr>
          <w:rFonts w:ascii="GHEA Grapalat" w:eastAsia="Times New Roman" w:hAnsi="GHEA Grapalat" w:cs="Sylfaen"/>
          <w:sz w:val="20"/>
          <w:szCs w:val="24"/>
          <w:lang w:val="ru-RU"/>
        </w:rPr>
        <w:t>գ</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բանակցությունները</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վարվում</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են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ոչ</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շուտ</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քան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ծանուցումն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ուղարկվելու</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օրվան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հաջորդող</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օրվանից</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երկրորդ</w:t>
      </w:r>
      <w:r w:rsidRPr="000036EF">
        <w:rPr>
          <w:rFonts w:ascii="GHEA Grapalat" w:eastAsia="Times New Roman" w:hAnsi="GHEA Grapalat" w:cs="Sylfaen"/>
          <w:sz w:val="20"/>
          <w:szCs w:val="24"/>
          <w:lang w:val="af-ZA"/>
        </w:rPr>
        <w:t xml:space="preserve"> և ոչ ուշ, քան </w:t>
      </w:r>
      <w:r w:rsidRPr="000036EF">
        <w:rPr>
          <w:rFonts w:ascii="GHEA Grapalat" w:eastAsia="Times New Roman" w:hAnsi="GHEA Grapalat" w:cs="Sylfaen"/>
          <w:sz w:val="20"/>
          <w:szCs w:val="24"/>
          <w:lang w:val="hy-AM"/>
        </w:rPr>
        <w:t>հինգերորդ</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աշխատանքային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օրը</w:t>
      </w:r>
      <w:r w:rsidRPr="000036EF">
        <w:rPr>
          <w:rFonts w:ascii="GHEA Grapalat" w:eastAsia="Times New Roman" w:hAnsi="GHEA Grapalat" w:cs="Sylfaen"/>
          <w:sz w:val="20"/>
          <w:szCs w:val="24"/>
          <w:lang w:val="af-ZA"/>
        </w:rPr>
        <w:t xml:space="preserve">, </w:t>
      </w:r>
    </w:p>
    <w:p w14:paraId="6251C604" w14:textId="77777777" w:rsidR="000036EF" w:rsidRPr="000036EF" w:rsidRDefault="000036EF" w:rsidP="000036EF">
      <w:pPr>
        <w:spacing w:after="0" w:line="240" w:lineRule="auto"/>
        <w:ind w:firstLine="709"/>
        <w:jc w:val="both"/>
        <w:rPr>
          <w:rFonts w:ascii="GHEA Grapalat" w:eastAsia="Times New Roman" w:hAnsi="GHEA Grapalat" w:cs="Sylfaen"/>
          <w:sz w:val="20"/>
          <w:szCs w:val="24"/>
          <w:lang w:val="af-ZA"/>
        </w:rPr>
      </w:pPr>
      <w:r w:rsidRPr="000036EF">
        <w:rPr>
          <w:rFonts w:ascii="GHEA Grapalat" w:eastAsia="Times New Roman" w:hAnsi="GHEA Grapalat" w:cs="Sylfaen"/>
          <w:sz w:val="20"/>
          <w:szCs w:val="24"/>
          <w:lang w:val="ru-RU"/>
        </w:rPr>
        <w:t>դ</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յուրաքանչյուր</w:t>
      </w:r>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մա</w:t>
      </w:r>
      <w:proofErr w:type="spellEnd"/>
      <w:r w:rsidRPr="000036EF">
        <w:rPr>
          <w:rFonts w:ascii="GHEA Grapalat" w:eastAsia="Times New Roman" w:hAnsi="GHEA Grapalat" w:cs="Sylfaen"/>
          <w:sz w:val="20"/>
          <w:szCs w:val="24"/>
          <w:lang w:val="ru-RU"/>
        </w:rPr>
        <w:t>սնակցի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տվյալ</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պահին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ներկայացրած</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գնային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առաջարկը</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հրապարակվում</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է</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մյուս</w:t>
      </w:r>
      <w:r w:rsidRPr="000036EF">
        <w:rPr>
          <w:rFonts w:ascii="GHEA Grapalat" w:eastAsia="Times New Roman" w:hAnsi="GHEA Grapalat" w:cs="Sylfaen"/>
          <w:sz w:val="20"/>
          <w:szCs w:val="24"/>
          <w:lang w:val="af-ZA"/>
        </w:rPr>
        <w:t xml:space="preserve"> մ</w:t>
      </w:r>
      <w:r w:rsidRPr="000036EF">
        <w:rPr>
          <w:rFonts w:ascii="GHEA Grapalat" w:eastAsia="Times New Roman" w:hAnsi="GHEA Grapalat" w:cs="Sylfaen"/>
          <w:sz w:val="20"/>
          <w:szCs w:val="24"/>
          <w:lang w:val="ru-RU"/>
        </w:rPr>
        <w:t>ասնակիցների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համար</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և</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մինչև</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բանակցությունների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համար</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նախատեսված</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վերջնաժամկետի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ավարտը</w:t>
      </w:r>
      <w:r w:rsidRPr="000036EF">
        <w:rPr>
          <w:rFonts w:ascii="GHEA Grapalat" w:eastAsia="Times New Roman" w:hAnsi="GHEA Grapalat" w:cs="Sylfaen"/>
          <w:sz w:val="20"/>
          <w:szCs w:val="24"/>
          <w:lang w:val="af-ZA"/>
        </w:rPr>
        <w:t xml:space="preserve"> մ</w:t>
      </w:r>
      <w:r w:rsidRPr="000036EF">
        <w:rPr>
          <w:rFonts w:ascii="GHEA Grapalat" w:eastAsia="Times New Roman" w:hAnsi="GHEA Grapalat" w:cs="Sylfaen"/>
          <w:sz w:val="20"/>
          <w:szCs w:val="24"/>
          <w:lang w:val="ru-RU"/>
        </w:rPr>
        <w:t>ասնակիցը</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կարող</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է</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վերանայել</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իր</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գնային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առաջարկը</w:t>
      </w:r>
      <w:r w:rsidRPr="000036EF">
        <w:rPr>
          <w:rFonts w:ascii="GHEA Grapalat" w:eastAsia="Times New Roman" w:hAnsi="GHEA Grapalat" w:cs="Sylfaen"/>
          <w:sz w:val="20"/>
          <w:szCs w:val="24"/>
          <w:lang w:val="af-ZA"/>
        </w:rPr>
        <w:t>,</w:t>
      </w:r>
    </w:p>
    <w:p w14:paraId="76266A6E" w14:textId="77777777" w:rsidR="000036EF" w:rsidRPr="000036EF" w:rsidRDefault="000036EF" w:rsidP="000036EF">
      <w:pPr>
        <w:spacing w:after="0" w:line="240" w:lineRule="auto"/>
        <w:ind w:firstLine="709"/>
        <w:jc w:val="both"/>
        <w:rPr>
          <w:rFonts w:ascii="GHEA Grapalat" w:eastAsia="Times New Roman" w:hAnsi="GHEA Grapalat" w:cs="Sylfaen"/>
          <w:sz w:val="20"/>
          <w:szCs w:val="24"/>
          <w:lang w:val="af-ZA"/>
        </w:rPr>
      </w:pPr>
      <w:r w:rsidRPr="000036EF">
        <w:rPr>
          <w:rFonts w:ascii="GHEA Grapalat" w:eastAsia="Times New Roman" w:hAnsi="GHEA Grapalat" w:cs="Sylfaen"/>
          <w:sz w:val="20"/>
          <w:szCs w:val="24"/>
          <w:lang w:val="ru-RU"/>
        </w:rPr>
        <w:t>ե</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բանակցությունների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համար</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սահմանված</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վերջնաժամկետը</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լրանալու</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պահին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ըստ</w:t>
      </w:r>
      <w:r w:rsidRPr="000036EF">
        <w:rPr>
          <w:rFonts w:ascii="GHEA Grapalat" w:eastAsia="Times New Roman" w:hAnsi="GHEA Grapalat" w:cs="Sylfaen"/>
          <w:sz w:val="20"/>
          <w:szCs w:val="24"/>
          <w:lang w:val="hy-AM"/>
        </w:rPr>
        <w:t xml:space="preserve"> դրան ներկա</w:t>
      </w:r>
      <w:r w:rsidRPr="000036EF">
        <w:rPr>
          <w:rFonts w:ascii="GHEA Grapalat" w:eastAsia="Times New Roman" w:hAnsi="GHEA Grapalat" w:cs="Sylfaen"/>
          <w:sz w:val="20"/>
          <w:szCs w:val="24"/>
          <w:lang w:val="af-ZA"/>
        </w:rPr>
        <w:t xml:space="preserve"> մ</w:t>
      </w:r>
      <w:r w:rsidRPr="000036EF">
        <w:rPr>
          <w:rFonts w:ascii="GHEA Grapalat" w:eastAsia="Times New Roman" w:hAnsi="GHEA Grapalat" w:cs="Sylfaen"/>
          <w:sz w:val="20"/>
          <w:szCs w:val="24"/>
          <w:lang w:val="ru-RU"/>
        </w:rPr>
        <w:t>ասնակիցների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ներկայացրած</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գների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որոնք չեն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գերազանցում</w:t>
      </w:r>
      <w:r w:rsidRPr="000036EF">
        <w:rPr>
          <w:rFonts w:ascii="GHEA Grapalat" w:eastAsia="Times New Roman" w:hAnsi="GHEA Grapalat" w:cs="Sylfaen"/>
          <w:sz w:val="20"/>
          <w:szCs w:val="24"/>
          <w:lang w:val="hy-AM"/>
        </w:rPr>
        <w:t xml:space="preserve"> գնման հայտով սահմանված գինը</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որոշվում</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և</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հայտարարվում</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են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ընտրված</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և</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հաջորդաբար</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տեղերը</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զբաղեցրած</w:t>
      </w:r>
      <w:r w:rsidRPr="000036EF">
        <w:rPr>
          <w:rFonts w:ascii="GHEA Grapalat" w:eastAsia="Times New Roman" w:hAnsi="GHEA Grapalat" w:cs="Sylfaen"/>
          <w:sz w:val="20"/>
          <w:szCs w:val="24"/>
          <w:lang w:val="af-ZA"/>
        </w:rPr>
        <w:t xml:space="preserve"> մ</w:t>
      </w:r>
      <w:r w:rsidRPr="000036EF">
        <w:rPr>
          <w:rFonts w:ascii="GHEA Grapalat" w:eastAsia="Times New Roman" w:hAnsi="GHEA Grapalat" w:cs="Sylfaen"/>
          <w:sz w:val="20"/>
          <w:szCs w:val="24"/>
          <w:lang w:val="ru-RU"/>
        </w:rPr>
        <w:t>ասնակիցները</w:t>
      </w:r>
      <w:r w:rsidRPr="000036EF">
        <w:rPr>
          <w:rFonts w:ascii="GHEA Grapalat" w:eastAsia="Times New Roman" w:hAnsi="GHEA Grapalat" w:cs="Sylfaen"/>
          <w:sz w:val="20"/>
          <w:szCs w:val="24"/>
          <w:lang w:val="af-ZA"/>
        </w:rPr>
        <w:t>,</w:t>
      </w:r>
    </w:p>
    <w:p w14:paraId="3ACDFC24" w14:textId="77777777" w:rsidR="000036EF" w:rsidRPr="000036EF" w:rsidRDefault="000036EF" w:rsidP="000036EF">
      <w:pPr>
        <w:shd w:val="clear" w:color="auto" w:fill="FFFFFF"/>
        <w:spacing w:after="0" w:line="240" w:lineRule="auto"/>
        <w:ind w:firstLine="375"/>
        <w:jc w:val="both"/>
        <w:rPr>
          <w:rFonts w:ascii="GHEA Grapalat" w:eastAsia="Times New Roman" w:hAnsi="GHEA Grapalat" w:cs="Sylfaen"/>
          <w:sz w:val="20"/>
          <w:szCs w:val="24"/>
          <w:lang w:val="af-ZA"/>
        </w:rPr>
      </w:pPr>
      <w:r w:rsidRPr="000036EF">
        <w:rPr>
          <w:rFonts w:ascii="GHEA Grapalat" w:eastAsia="Times New Roman" w:hAnsi="GHEA Grapalat" w:cs="Sylfaen"/>
          <w:sz w:val="20"/>
          <w:szCs w:val="24"/>
          <w:lang w:val="ru-RU"/>
        </w:rPr>
        <w:t>զ</w:t>
      </w:r>
      <w:r w:rsidRPr="000036EF">
        <w:rPr>
          <w:rFonts w:ascii="GHEA Grapalat" w:eastAsia="Times New Roman" w:hAnsi="GHEA Grapalat" w:cs="Sylfaen"/>
          <w:sz w:val="20"/>
          <w:szCs w:val="24"/>
          <w:lang w:val="af-ZA"/>
        </w:rPr>
        <w:t>.</w:t>
      </w:r>
      <w:r w:rsidRPr="000036EF">
        <w:rPr>
          <w:rFonts w:ascii="GHEA Grapalat" w:eastAsia="Times New Roman" w:hAnsi="GHEA Grapalat" w:cs="Sylfaen"/>
          <w:sz w:val="20"/>
          <w:szCs w:val="24"/>
          <w:lang w:val="ru-RU"/>
        </w:rPr>
        <w:t>բանակցությունների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համար</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սահմանված</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վերջնաժամկետը</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լրանալու</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պահին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եթե</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դրան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ներկա</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մասնակիցների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ներկայացրած</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գները</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գերազանցում</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են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գնման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հայտով</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սահմանված</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գինը</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ապա</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գնահատող</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հանձնաժողովը</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կարող</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է</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բանակցությունների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արդյունքում</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ցածր</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գնային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առաջարկ</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ներկայացրած</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մասնակցին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հայտարարել</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ընտրված</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մասնակից՝</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պայմանով</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որ</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վերջինիս</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հետ</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կնքվող</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պայմանագրով</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նախատեսված</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կողմերի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իրավունքներն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ու</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պարտականություններն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ուժի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մեջ</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են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մտնում</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գնման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հայտով</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սահմանված</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գինը</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գերազանցող</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չափով</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լրացուցիչ</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ֆինանսական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միջոցներ</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նախատեսվելու</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և</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դրա</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հիման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վրա</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կողմերի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միջև</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համաձայնագիր</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կնքելու</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դեպքում</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Ընդ</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որում</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համաձայնագիրը</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կնքվում</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է</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լրացուցիչ</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ֆինանսական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միջոցները</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նախատեսվելուն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հաջորդող</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տասնհինգ</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աշխատանքային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օրվա</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ընթացքում՝</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աշխատանքի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կատարման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ժամկետները</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երկարաձգելով</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պայմանագրի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կնքման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օրվանից</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մինչև</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համաձայնագրի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կնքման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օրն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ընկած</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ժամանակահատվածով</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Սույն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պարբերության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համաձայն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կնքված</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պայմանագիրը</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լուծվում</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է</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եթե</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կնքելուն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հաջորդող</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վաթսուն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օրացուցային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օրվա</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ընթացքում</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լրացուցիչ</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ֆինանսական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միջոցներ</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չեն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նախատեսվում</w:t>
      </w:r>
      <w:r w:rsidRPr="000036EF">
        <w:rPr>
          <w:rFonts w:ascii="Cambria Math" w:eastAsia="Times New Roman" w:hAnsi="Cambria Math" w:cs="Sylfaen"/>
          <w:sz w:val="20"/>
          <w:szCs w:val="24"/>
          <w:lang w:val="hy-AM"/>
        </w:rPr>
        <w:t>․</w:t>
      </w:r>
    </w:p>
    <w:p w14:paraId="0B4EC66D" w14:textId="77777777" w:rsidR="000036EF" w:rsidRPr="000036EF" w:rsidRDefault="000036EF" w:rsidP="000036EF">
      <w:pPr>
        <w:spacing w:after="0" w:line="240" w:lineRule="auto"/>
        <w:ind w:firstLine="708"/>
        <w:jc w:val="both"/>
        <w:rPr>
          <w:rFonts w:ascii="GHEA Grapalat" w:eastAsia="Times New Roman" w:hAnsi="GHEA Grapalat" w:cs="Times New Roman"/>
          <w:sz w:val="20"/>
          <w:szCs w:val="20"/>
          <w:lang w:val="hy-AM" w:eastAsia="x-none"/>
        </w:rPr>
      </w:pPr>
      <w:r w:rsidRPr="000036EF">
        <w:rPr>
          <w:rFonts w:ascii="GHEA Grapalat" w:eastAsia="Times New Roman" w:hAnsi="GHEA Grapalat" w:cs="Sylfaen"/>
          <w:sz w:val="20"/>
          <w:szCs w:val="24"/>
          <w:lang w:val="hy-AM"/>
        </w:rPr>
        <w:t>է. բանակցությունների համար սահմանված վերջնաժամկետը լրանալու պահին, եթե դրան ներկա մասնակիցների ներկայացրած գները գերազանցում են գնման հայտով սահմանված գինը, կամ</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նվազագույն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գները</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հավասար</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են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գնման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ընթացակարգը</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Օրենքի</w:t>
      </w:r>
      <w:r w:rsidRPr="000036EF">
        <w:rPr>
          <w:rFonts w:ascii="GHEA Grapalat" w:eastAsia="Times New Roman" w:hAnsi="GHEA Grapalat" w:cs="Sylfaen"/>
          <w:sz w:val="20"/>
          <w:szCs w:val="24"/>
          <w:lang w:val="af-ZA"/>
        </w:rPr>
        <w:t xml:space="preserve"> 37-</w:t>
      </w:r>
      <w:r w:rsidRPr="000036EF">
        <w:rPr>
          <w:rFonts w:ascii="GHEA Grapalat" w:eastAsia="Times New Roman" w:hAnsi="GHEA Grapalat" w:cs="Sylfaen"/>
          <w:sz w:val="20"/>
          <w:szCs w:val="24"/>
          <w:lang w:val="hy-AM"/>
        </w:rPr>
        <w:t>րդ</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հոդվածի</w:t>
      </w:r>
      <w:r w:rsidRPr="000036EF">
        <w:rPr>
          <w:rFonts w:ascii="GHEA Grapalat" w:eastAsia="Times New Roman" w:hAnsi="GHEA Grapalat" w:cs="Sylfaen"/>
          <w:sz w:val="20"/>
          <w:szCs w:val="24"/>
          <w:lang w:val="af-ZA"/>
        </w:rPr>
        <w:t xml:space="preserve"> 1-</w:t>
      </w:r>
      <w:r w:rsidRPr="000036EF">
        <w:rPr>
          <w:rFonts w:ascii="GHEA Grapalat" w:eastAsia="Times New Roman" w:hAnsi="GHEA Grapalat" w:cs="Sylfaen"/>
          <w:sz w:val="20"/>
          <w:szCs w:val="24"/>
          <w:lang w:val="hy-AM"/>
        </w:rPr>
        <w:t>ին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մասի</w:t>
      </w:r>
      <w:r w:rsidRPr="000036EF">
        <w:rPr>
          <w:rFonts w:ascii="GHEA Grapalat" w:eastAsia="Times New Roman" w:hAnsi="GHEA Grapalat" w:cs="Sylfaen"/>
          <w:sz w:val="20"/>
          <w:szCs w:val="24"/>
          <w:lang w:val="af-ZA"/>
        </w:rPr>
        <w:t xml:space="preserve"> 1-</w:t>
      </w:r>
      <w:r w:rsidRPr="000036EF">
        <w:rPr>
          <w:rFonts w:ascii="GHEA Grapalat" w:eastAsia="Times New Roman" w:hAnsi="GHEA Grapalat" w:cs="Sylfaen"/>
          <w:sz w:val="20"/>
          <w:szCs w:val="24"/>
          <w:lang w:val="hy-AM"/>
        </w:rPr>
        <w:t>ին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կետի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հիման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վրա</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հայտարարվում</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է</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չկայացած, բացառությամբ սույն ենթակետի «զ» պարբերությամբ նախատեսված դեպքի:</w:t>
      </w:r>
      <w:r w:rsidRPr="000036EF">
        <w:rPr>
          <w:rFonts w:ascii="GHEA Grapalat" w:eastAsia="Times New Roman" w:hAnsi="GHEA Grapalat" w:cs="Times New Roman"/>
          <w:sz w:val="20"/>
          <w:szCs w:val="20"/>
          <w:lang w:val="af-ZA" w:eastAsia="x-none"/>
        </w:rPr>
        <w:t>8.7 Պահանջի դեպքում որևէ մասնակցի հայտիպատճենները հանձնաժողովի քարտուղարն անհապաղ տրամադրում է նման պահանջ ներկայացրած այլ մասնակցին:</w:t>
      </w:r>
      <w:r w:rsidRPr="000036EF">
        <w:rPr>
          <w:rFonts w:ascii="GHEA Grapalat" w:eastAsia="Times New Roman" w:hAnsi="GHEA Grapalat" w:cs="Times New Roman"/>
          <w:sz w:val="20"/>
          <w:szCs w:val="20"/>
          <w:lang w:val="hy-AM" w:eastAsia="x-none"/>
        </w:rPr>
        <w:t xml:space="preserve"> </w:t>
      </w:r>
      <w:r w:rsidRPr="000036EF">
        <w:rPr>
          <w:rFonts w:ascii="GHEA Grapalat" w:eastAsia="Times New Roman" w:hAnsi="GHEA Grapalat" w:cs="Times New Roman"/>
          <w:sz w:val="20"/>
          <w:szCs w:val="20"/>
          <w:lang w:val="af-ZA" w:eastAsia="x-none"/>
        </w:rPr>
        <w:t xml:space="preserve">Պահանջի կատարման անհնարինության դեպքում պահանջ ներկայացրած անձին անհապաղ տրամադրվում է </w:t>
      </w:r>
      <w:r w:rsidRPr="000036EF">
        <w:rPr>
          <w:rFonts w:ascii="GHEA Grapalat" w:eastAsia="Times New Roman" w:hAnsi="GHEA Grapalat" w:cs="Times New Roman"/>
          <w:sz w:val="20"/>
          <w:szCs w:val="20"/>
          <w:lang w:val="hy-AM" w:eastAsia="x-none"/>
        </w:rPr>
        <w:t xml:space="preserve">հայտում ներառված </w:t>
      </w:r>
      <w:r w:rsidRPr="000036EF">
        <w:rPr>
          <w:rFonts w:ascii="GHEA Grapalat" w:eastAsia="Times New Roman" w:hAnsi="GHEA Grapalat" w:cs="Times New Roman"/>
          <w:sz w:val="20"/>
          <w:szCs w:val="20"/>
          <w:lang w:val="af-ZA" w:eastAsia="x-none"/>
        </w:rPr>
        <w:t xml:space="preserve">փաստաթղթերը, որոնց վերջինս ծանոթանում է տեղում, իրավունք </w:t>
      </w:r>
      <w:r w:rsidRPr="000036EF">
        <w:rPr>
          <w:rFonts w:ascii="GHEA Grapalat" w:eastAsia="Times New Roman" w:hAnsi="GHEA Grapalat" w:cs="Times New Roman"/>
          <w:sz w:val="20"/>
          <w:szCs w:val="20"/>
          <w:lang w:val="af-ZA" w:eastAsia="x-none"/>
        </w:rPr>
        <w:lastRenderedPageBreak/>
        <w:t>ունի լուսանկարել դրանք և վերադարձնում է հանձնաժողովի քարտուղարին նիստի ընթացքում՝ առանց խոչընդոտելու հանձնաժողովի բնականոն գործունեությանը</w:t>
      </w:r>
      <w:r w:rsidRPr="000036EF">
        <w:rPr>
          <w:rFonts w:ascii="GHEA Grapalat" w:eastAsia="Times New Roman" w:hAnsi="GHEA Grapalat" w:cs="Times New Roman"/>
          <w:sz w:val="20"/>
          <w:szCs w:val="20"/>
          <w:lang w:val="hy-AM" w:eastAsia="x-none"/>
        </w:rPr>
        <w:t>:</w:t>
      </w:r>
    </w:p>
    <w:p w14:paraId="681EF2CD" w14:textId="77777777" w:rsidR="000036EF" w:rsidRPr="000036EF" w:rsidRDefault="000036EF" w:rsidP="003C70EA">
      <w:pPr>
        <w:spacing w:after="0" w:line="240" w:lineRule="auto"/>
        <w:jc w:val="both"/>
        <w:rPr>
          <w:rFonts w:ascii="GHEA Grapalat" w:eastAsia="Times New Roman" w:hAnsi="GHEA Grapalat" w:cs="Sylfaen"/>
          <w:sz w:val="20"/>
          <w:szCs w:val="24"/>
          <w:lang w:val="af-ZA"/>
        </w:rPr>
      </w:pPr>
      <w:r w:rsidRPr="000036EF">
        <w:rPr>
          <w:rFonts w:ascii="GHEA Grapalat" w:eastAsia="Times New Roman" w:hAnsi="GHEA Grapalat" w:cs="Times New Roman"/>
          <w:sz w:val="20"/>
          <w:szCs w:val="20"/>
          <w:lang w:val="af-ZA" w:eastAsia="x-none"/>
        </w:rPr>
        <w:t>8.7 Եթե հայտերի բացման</w:t>
      </w:r>
      <w:r w:rsidRPr="000036EF">
        <w:rPr>
          <w:rFonts w:ascii="GHEA Grapalat" w:eastAsia="Times New Roman" w:hAnsi="GHEA Grapalat" w:cs="Times New Roman"/>
          <w:sz w:val="20"/>
          <w:szCs w:val="20"/>
          <w:lang w:val="hy-AM" w:eastAsia="x-none"/>
        </w:rPr>
        <w:t xml:space="preserve"> և գնահատման</w:t>
      </w:r>
      <w:r w:rsidRPr="000036EF">
        <w:rPr>
          <w:rFonts w:ascii="GHEA Grapalat" w:eastAsia="Times New Roman" w:hAnsi="GHEA Grapalat" w:cs="Times New Roman"/>
          <w:sz w:val="20"/>
          <w:szCs w:val="20"/>
          <w:lang w:val="af-ZA" w:eastAsia="x-none"/>
        </w:rPr>
        <w:t xml:space="preserve"> նիստի ընթացքում</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իրականացված</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գնահատման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արդյուն</w:t>
      </w:r>
      <w:r w:rsidRPr="000036EF">
        <w:rPr>
          <w:rFonts w:ascii="GHEA Grapalat" w:eastAsia="Times New Roman" w:hAnsi="GHEA Grapalat" w:cs="Sylfaen"/>
          <w:sz w:val="20"/>
          <w:szCs w:val="24"/>
          <w:lang w:val="af-ZA"/>
        </w:rPr>
        <w:softHyphen/>
      </w:r>
      <w:r w:rsidRPr="000036EF">
        <w:rPr>
          <w:rFonts w:ascii="GHEA Grapalat" w:eastAsia="Times New Roman" w:hAnsi="GHEA Grapalat" w:cs="Sylfaen"/>
          <w:sz w:val="20"/>
          <w:szCs w:val="24"/>
          <w:lang w:val="hy-AM"/>
        </w:rPr>
        <w:t>քում</w:t>
      </w:r>
      <w:r w:rsidRPr="000036EF">
        <w:rPr>
          <w:rFonts w:ascii="GHEA Grapalat" w:eastAsia="Times New Roman" w:hAnsi="GHEA Grapalat" w:cs="Sylfaen"/>
          <w:sz w:val="20"/>
          <w:szCs w:val="24"/>
          <w:lang w:val="af-ZA"/>
        </w:rPr>
        <w:t xml:space="preserve"> մասնակցի </w:t>
      </w:r>
      <w:r w:rsidRPr="000036EF">
        <w:rPr>
          <w:rFonts w:ascii="GHEA Grapalat" w:eastAsia="Times New Roman" w:hAnsi="GHEA Grapalat" w:cs="Sylfaen"/>
          <w:sz w:val="20"/>
          <w:szCs w:val="24"/>
          <w:lang w:val="hy-AM"/>
        </w:rPr>
        <w:t>հայտում</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արձանագրվում</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են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անհամապատասխանություններ՝</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հրավերի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պահանջների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նկատմամբ</w:t>
      </w:r>
      <w:r w:rsidRPr="000036EF">
        <w:rPr>
          <w:rFonts w:ascii="GHEA Grapalat" w:eastAsia="Times New Roman" w:hAnsi="GHEA Grapalat" w:cs="Sylfaen"/>
          <w:sz w:val="20"/>
          <w:szCs w:val="24"/>
          <w:lang w:val="af-ZA"/>
        </w:rPr>
        <w:t>,</w:t>
      </w:r>
      <w:bookmarkStart w:id="6" w:name="_Hlk9262487"/>
      <w:r w:rsidRPr="000036EF">
        <w:rPr>
          <w:rFonts w:ascii="GHEA Grapalat" w:eastAsia="Times New Roman" w:hAnsi="GHEA Grapalat" w:cs="Sylfaen"/>
          <w:sz w:val="20"/>
          <w:szCs w:val="24"/>
          <w:lang w:val="hy-AM"/>
        </w:rPr>
        <w:t xml:space="preserve"> </w:t>
      </w:r>
      <w:bookmarkEnd w:id="6"/>
      <w:r w:rsidRPr="000036EF">
        <w:rPr>
          <w:rFonts w:ascii="GHEA Grapalat" w:eastAsia="Times New Roman" w:hAnsi="GHEA Grapalat" w:cs="Sylfaen"/>
          <w:sz w:val="20"/>
          <w:szCs w:val="24"/>
          <w:lang w:val="hy-AM"/>
        </w:rPr>
        <w:t>ապա</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հանձնաժողովը</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մեկ</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աշխատանքային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օրով</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կասեցնում</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է</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նիստը</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իսկ</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հանձնաժողովի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քարտուղարը</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նույն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օրը</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դրա</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մասին</w:t>
      </w:r>
      <w:r w:rsidRPr="000036EF">
        <w:rPr>
          <w:rFonts w:ascii="GHEA Grapalat" w:eastAsia="Times New Roman" w:hAnsi="GHEA Grapalat" w:cs="Sylfaen"/>
          <w:sz w:val="20"/>
          <w:szCs w:val="24"/>
          <w:lang w:val="af-ZA"/>
        </w:rPr>
        <w:t xml:space="preserve"> էլեկտրոնային եղանակով </w:t>
      </w:r>
      <w:r w:rsidRPr="000036EF">
        <w:rPr>
          <w:rFonts w:ascii="GHEA Grapalat" w:eastAsia="Times New Roman" w:hAnsi="GHEA Grapalat" w:cs="Sylfaen"/>
          <w:sz w:val="20"/>
          <w:szCs w:val="24"/>
          <w:lang w:val="hy-AM"/>
        </w:rPr>
        <w:t>տեղեկացնում</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է</w:t>
      </w:r>
      <w:r w:rsidRPr="000036EF">
        <w:rPr>
          <w:rFonts w:ascii="GHEA Grapalat" w:eastAsia="Times New Roman" w:hAnsi="GHEA Grapalat" w:cs="Sylfaen"/>
          <w:sz w:val="20"/>
          <w:szCs w:val="24"/>
          <w:lang w:val="af-ZA"/>
        </w:rPr>
        <w:t xml:space="preserve"> մ</w:t>
      </w:r>
      <w:r w:rsidRPr="000036EF">
        <w:rPr>
          <w:rFonts w:ascii="GHEA Grapalat" w:eastAsia="Times New Roman" w:hAnsi="GHEA Grapalat" w:cs="Sylfaen"/>
          <w:sz w:val="20"/>
          <w:szCs w:val="24"/>
          <w:lang w:val="hy-AM"/>
        </w:rPr>
        <w:t>ասնակցին՝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առաջարկելով</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մինչև</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կասեցման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ժամկետի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ավարտը</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շտկել</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անհամապատասխանությունը</w:t>
      </w:r>
      <w:r w:rsidRPr="000036EF">
        <w:rPr>
          <w:rFonts w:ascii="GHEA Grapalat" w:eastAsia="Times New Roman" w:hAnsi="GHEA Grapalat" w:cs="Sylfaen"/>
          <w:sz w:val="20"/>
          <w:szCs w:val="24"/>
          <w:lang w:val="af-ZA"/>
        </w:rPr>
        <w:t>:</w:t>
      </w:r>
    </w:p>
    <w:p w14:paraId="06558CF3" w14:textId="77777777" w:rsidR="000036EF" w:rsidRPr="000036EF" w:rsidRDefault="000036EF" w:rsidP="000036EF">
      <w:pPr>
        <w:spacing w:after="0" w:line="240" w:lineRule="auto"/>
        <w:ind w:firstLine="709"/>
        <w:jc w:val="both"/>
        <w:rPr>
          <w:rFonts w:ascii="GHEA Grapalat" w:eastAsia="Times New Roman" w:hAnsi="GHEA Grapalat" w:cs="Sylfaen"/>
          <w:sz w:val="20"/>
          <w:szCs w:val="24"/>
          <w:lang w:val="hy-AM"/>
        </w:rPr>
      </w:pPr>
      <w:r w:rsidRPr="000036EF">
        <w:rPr>
          <w:rFonts w:ascii="GHEA Grapalat" w:eastAsia="Times New Roman" w:hAnsi="GHEA Grapalat" w:cs="Sylfaen"/>
          <w:sz w:val="20"/>
          <w:szCs w:val="24"/>
          <w:lang w:val="af-ZA"/>
        </w:rPr>
        <w:t>Գնահատող հանձնաժողովը կարող է պատճառաբանված որոշման դեպքում Կարգի 67-րդ կետի հիման վրա ՀՀ պետական եկամուտների կոմիտեի միջոցով ստուգել մասնակցի (մասնակիցների)՝ Օրենքի 6-րդ հոդվածի 1-ին մասի 2-րդ կետին բավարարելու մասին հայտով ներկայացված հավաստման իսկությունը: Սույն պարբերության կիրառման դեպքում կոմիտե ներկայացվող տեղեկատվությունը պետք է առնվազն պարունակի տվյալներ մասնակցի (մասնակիցների) անվանման, հարկ վճարողի հաշվառման համարի և հայտը ներկայացվելու ամիս ամսաթվի և տարեթվի մասին:</w:t>
      </w:r>
      <w:r w:rsidRPr="000036EF">
        <w:rPr>
          <w:rFonts w:ascii="GHEA Grapalat" w:eastAsia="Times New Roman" w:hAnsi="GHEA Grapalat" w:cs="Sylfaen"/>
          <w:sz w:val="20"/>
          <w:szCs w:val="24"/>
          <w:lang w:val="hy-AM"/>
        </w:rPr>
        <w:t>Եթե անհամապատասխանությունն արձանագրվել է ՀՀ պետական եկամուտների կոմիտեից ստացված տեղեկատվության  հիման վրա, ապա մասնակցին ուղարկվող ծանուցմանը կցվում է նաև կոմիտեից ստացված տեղեկատվության բնօրինակից սկանավորված տարբերակը: Մասնակցին ուղարկվող ծանուցման մեջ մանրամասն նկարագրվում են հայտի գն</w:t>
      </w:r>
      <w:r w:rsidRPr="000036EF">
        <w:rPr>
          <w:rFonts w:ascii="GHEA Grapalat" w:eastAsia="Times New Roman" w:hAnsi="GHEA Grapalat" w:cs="Sylfaen"/>
          <w:sz w:val="20"/>
          <w:szCs w:val="24"/>
        </w:rPr>
        <w:t>ա</w:t>
      </w:r>
      <w:r w:rsidRPr="000036EF">
        <w:rPr>
          <w:rFonts w:ascii="GHEA Grapalat" w:eastAsia="Times New Roman" w:hAnsi="GHEA Grapalat" w:cs="Sylfaen"/>
          <w:sz w:val="20"/>
          <w:szCs w:val="24"/>
          <w:lang w:val="hy-AM"/>
        </w:rPr>
        <w:t xml:space="preserve">հատման ընթացքում հայտնաբերված բոլոր անհամապատասխանությունները:   </w:t>
      </w:r>
    </w:p>
    <w:p w14:paraId="1B0CFE07" w14:textId="77777777" w:rsidR="000036EF" w:rsidRPr="000036EF" w:rsidRDefault="000036EF" w:rsidP="003C70EA">
      <w:pPr>
        <w:spacing w:after="0" w:line="240" w:lineRule="auto"/>
        <w:jc w:val="both"/>
        <w:rPr>
          <w:rFonts w:ascii="GHEA Grapalat" w:eastAsia="Times New Roman" w:hAnsi="GHEA Grapalat" w:cs="Sylfaen"/>
          <w:sz w:val="20"/>
          <w:szCs w:val="24"/>
          <w:lang w:val="hy-AM"/>
        </w:rPr>
      </w:pPr>
      <w:r w:rsidRPr="000036EF">
        <w:rPr>
          <w:rFonts w:ascii="GHEA Grapalat" w:eastAsia="Times New Roman" w:hAnsi="GHEA Grapalat" w:cs="Sylfaen"/>
          <w:sz w:val="20"/>
          <w:szCs w:val="24"/>
          <w:lang w:val="af-ZA"/>
        </w:rPr>
        <w:t xml:space="preserve">8.8 </w:t>
      </w:r>
      <w:r w:rsidRPr="000036EF">
        <w:rPr>
          <w:rFonts w:ascii="GHEA Grapalat" w:eastAsia="Times New Roman" w:hAnsi="GHEA Grapalat" w:cs="Sylfaen"/>
          <w:sz w:val="20"/>
          <w:szCs w:val="24"/>
          <w:lang w:val="hy-AM"/>
        </w:rPr>
        <w:t>Եթե</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սույն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հրավերի</w:t>
      </w:r>
      <w:r w:rsidRPr="000036EF">
        <w:rPr>
          <w:rFonts w:ascii="GHEA Grapalat" w:eastAsia="Times New Roman" w:hAnsi="GHEA Grapalat" w:cs="Sylfaen"/>
          <w:sz w:val="20"/>
          <w:szCs w:val="24"/>
          <w:lang w:val="af-ZA"/>
        </w:rPr>
        <w:t xml:space="preserve"> 8.7-</w:t>
      </w:r>
      <w:r w:rsidRPr="000036EF">
        <w:rPr>
          <w:rFonts w:ascii="GHEA Grapalat" w:eastAsia="Times New Roman" w:hAnsi="GHEA Grapalat" w:cs="Sylfaen"/>
          <w:sz w:val="20"/>
          <w:szCs w:val="24"/>
          <w:lang w:val="hy-AM"/>
        </w:rPr>
        <w:t>րդ</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կետով</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սահմանված</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ժամկետում</w:t>
      </w:r>
      <w:r w:rsidRPr="000036EF">
        <w:rPr>
          <w:rFonts w:ascii="GHEA Grapalat" w:eastAsia="Times New Roman" w:hAnsi="GHEA Grapalat" w:cs="Sylfaen"/>
          <w:sz w:val="20"/>
          <w:szCs w:val="24"/>
          <w:lang w:val="af-ZA"/>
        </w:rPr>
        <w:t xml:space="preserve"> մ</w:t>
      </w:r>
      <w:r w:rsidRPr="000036EF">
        <w:rPr>
          <w:rFonts w:ascii="GHEA Grapalat" w:eastAsia="Times New Roman" w:hAnsi="GHEA Grapalat" w:cs="Sylfaen"/>
          <w:sz w:val="20"/>
          <w:szCs w:val="24"/>
          <w:lang w:val="hy-AM"/>
        </w:rPr>
        <w:t>ասնակիցը</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շտկում</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է</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արձանագրված</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անհամապատասխանությունը</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ապա</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վերջինիս</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հայտը</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գնահատվում</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է</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բավարար</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Հակառակ</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դեպքում տվյալ մասնակցի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հայտը</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գնահատվում</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է</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անբավարար</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և</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մերժվում</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է, իսկ ընտրված մասնակից է ճանաչվում հաջորդող տեղ զբաղեցրած մասնակիցը:</w:t>
      </w:r>
    </w:p>
    <w:p w14:paraId="5C7A0B6A" w14:textId="77777777" w:rsidR="000036EF" w:rsidRPr="000036EF" w:rsidRDefault="000036EF" w:rsidP="000036EF">
      <w:pPr>
        <w:spacing w:after="0" w:line="240" w:lineRule="auto"/>
        <w:ind w:firstLine="567"/>
        <w:jc w:val="both"/>
        <w:rPr>
          <w:rFonts w:ascii="GHEA Grapalat" w:eastAsia="Times New Roman" w:hAnsi="GHEA Grapalat" w:cs="Sylfaen"/>
          <w:sz w:val="20"/>
          <w:szCs w:val="24"/>
          <w:lang w:val="hy-AM"/>
        </w:rPr>
      </w:pPr>
      <w:r w:rsidRPr="000036EF">
        <w:rPr>
          <w:rFonts w:ascii="GHEA Grapalat" w:eastAsia="Times New Roman" w:hAnsi="GHEA Grapalat" w:cs="Sylfaen"/>
          <w:sz w:val="20"/>
          <w:szCs w:val="24"/>
          <w:lang w:val="hy-AM"/>
        </w:rPr>
        <w:t xml:space="preserve">Եթե հայտի գնահատման արդյունքում անհամապատասխանությունն արձանագրվել է ՀՀ պետական եկամուտների կոմիտեից ստացված տեղեկատվության արդյունքում, ապա այն համարվում է շտկված, եթե մասնակիցը ներկայացնում է տրամադրած տեղեկատվության մեջ նշված գումարի վճարումը հիմնավորող փաստաթղթի բնօրինակից արտատպված (սկանավորված) օրինակը:  </w:t>
      </w:r>
    </w:p>
    <w:p w14:paraId="5114B62D" w14:textId="77777777" w:rsidR="000036EF" w:rsidRPr="000036EF" w:rsidRDefault="000036EF" w:rsidP="003C70EA">
      <w:pPr>
        <w:spacing w:after="0" w:line="240" w:lineRule="auto"/>
        <w:jc w:val="both"/>
        <w:rPr>
          <w:rFonts w:ascii="GHEA Grapalat" w:eastAsia="Times New Roman" w:hAnsi="GHEA Grapalat" w:cs="Sylfaen"/>
          <w:sz w:val="20"/>
          <w:szCs w:val="24"/>
          <w:lang w:val="hy-AM"/>
        </w:rPr>
      </w:pPr>
      <w:r w:rsidRPr="000036EF">
        <w:rPr>
          <w:rFonts w:ascii="GHEA Grapalat" w:eastAsia="Times New Roman" w:hAnsi="GHEA Grapalat" w:cs="Sylfaen"/>
          <w:sz w:val="20"/>
          <w:szCs w:val="24"/>
          <w:lang w:val="af-ZA"/>
        </w:rPr>
        <w:t xml:space="preserve">8.9 </w:t>
      </w:r>
      <w:r w:rsidRPr="000036EF">
        <w:rPr>
          <w:rFonts w:ascii="GHEA Grapalat" w:eastAsia="Times New Roman" w:hAnsi="GHEA Grapalat" w:cs="Sylfaen"/>
          <w:sz w:val="20"/>
          <w:szCs w:val="24"/>
          <w:lang w:val="hy-AM"/>
        </w:rPr>
        <w:t>Հանձնաժողովի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անդամը</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կամ</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քարտուղարը</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չի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կարող</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մասնակցել</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հանձնաժողովի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աշխատանքներին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եթե</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հայտերի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բացման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նիստում</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պարզվում</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է</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որ</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վերջիններիս</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կողմից</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հիմնադրված</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կամ</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բաժնեմաս</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փայաբաժին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ունեցող</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կազմակերպությունը</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կամ</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իրենց</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մերձավոր</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ազգակցությամբ</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կամ</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խնամիությամբ</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կապված</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անձը</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ծնող</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ամուսին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երեխա</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եղբայր</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քույր</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ինչպես</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նաև</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ամուսնու</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ծնող</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երեխա</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եղբայր</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կամ</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քույր</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կամ</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այդ</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անձի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կողմից</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հիմնադրված</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կամ</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բաժնեմաս</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փայաբաժին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ունեցող</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կազմակերպությունը</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տվյալ</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ընթացակարգին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մասնակցելու</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համար</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ներկայացրել</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է</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հայտ</w:t>
      </w:r>
      <w:r w:rsidRPr="000036EF">
        <w:rPr>
          <w:rFonts w:ascii="GHEA Grapalat" w:eastAsia="Times New Roman" w:hAnsi="GHEA Grapalat" w:cs="Sylfaen"/>
          <w:sz w:val="20"/>
          <w:szCs w:val="24"/>
          <w:lang w:val="af-ZA"/>
        </w:rPr>
        <w:t>:</w:t>
      </w:r>
      <w:r w:rsidRPr="000036EF">
        <w:rPr>
          <w:rFonts w:ascii="GHEA Grapalat" w:eastAsia="Times New Roman" w:hAnsi="GHEA Grapalat" w:cs="Sylfaen"/>
          <w:sz w:val="20"/>
          <w:szCs w:val="24"/>
          <w:lang w:val="hy-AM"/>
        </w:rPr>
        <w:t xml:space="preserve"> Եթե</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առկա</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է</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սույն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կետով</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նախատեսված</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պայմանը</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ապա</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հայտերի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բացման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նիստից</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անմիջապես</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հետո</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տվյալ</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ընթացակարգի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առնչությամբ</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շահերի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բախում</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ունեցող</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հանձնաժողովի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անդամը</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կամ</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քարտուղարը</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ինքնաբացարկ</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է</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հայտնում</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տվյալ</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ընթացակարգից</w:t>
      </w:r>
      <w:r w:rsidRPr="000036EF">
        <w:rPr>
          <w:rFonts w:ascii="GHEA Grapalat" w:eastAsia="Times New Roman" w:hAnsi="GHEA Grapalat" w:cs="Sylfaen"/>
          <w:sz w:val="20"/>
          <w:szCs w:val="24"/>
          <w:lang w:val="af-ZA"/>
        </w:rPr>
        <w:t xml:space="preserve">: </w:t>
      </w:r>
    </w:p>
    <w:p w14:paraId="229DBFEE" w14:textId="77777777" w:rsidR="000036EF" w:rsidRPr="000036EF" w:rsidRDefault="000036EF" w:rsidP="003C70EA">
      <w:pPr>
        <w:spacing w:after="0" w:line="240" w:lineRule="auto"/>
        <w:jc w:val="both"/>
        <w:rPr>
          <w:rFonts w:ascii="GHEA Grapalat" w:eastAsia="Times New Roman" w:hAnsi="GHEA Grapalat" w:cs="Sylfaen"/>
          <w:sz w:val="20"/>
          <w:szCs w:val="24"/>
          <w:lang w:val="hy-AM"/>
        </w:rPr>
      </w:pPr>
      <w:r w:rsidRPr="000036EF">
        <w:rPr>
          <w:rFonts w:ascii="GHEA Grapalat" w:eastAsia="Times New Roman" w:hAnsi="GHEA Grapalat" w:cs="Sylfaen"/>
          <w:sz w:val="20"/>
          <w:szCs w:val="24"/>
          <w:lang w:val="hy-AM"/>
        </w:rPr>
        <w:t xml:space="preserve">8.10 </w:t>
      </w:r>
      <w:proofErr w:type="spellStart"/>
      <w:r w:rsidRPr="000036EF">
        <w:rPr>
          <w:rFonts w:ascii="GHEA Grapalat" w:eastAsia="Times New Roman" w:hAnsi="GHEA Grapalat" w:cs="Sylfaen"/>
          <w:sz w:val="20"/>
          <w:szCs w:val="24"/>
          <w:lang w:val="es-ES"/>
        </w:rPr>
        <w:t>Հայտերը</w:t>
      </w:r>
      <w:proofErr w:type="spellEnd"/>
      <w:r w:rsidRPr="000036EF">
        <w:rPr>
          <w:rFonts w:ascii="GHEA Grapalat" w:eastAsia="Times New Roman" w:hAnsi="GHEA Grapalat" w:cs="Sylfaen"/>
          <w:sz w:val="20"/>
          <w:szCs w:val="24"/>
          <w:lang w:val="es-ES"/>
        </w:rPr>
        <w:t xml:space="preserve"> </w:t>
      </w:r>
      <w:proofErr w:type="spellStart"/>
      <w:r w:rsidRPr="000036EF">
        <w:rPr>
          <w:rFonts w:ascii="GHEA Grapalat" w:eastAsia="Times New Roman" w:hAnsi="GHEA Grapalat" w:cs="Sylfaen"/>
          <w:sz w:val="20"/>
          <w:szCs w:val="24"/>
          <w:lang w:val="es-ES"/>
        </w:rPr>
        <w:t>բացվելուց</w:t>
      </w:r>
      <w:proofErr w:type="spellEnd"/>
      <w:r w:rsidRPr="000036EF">
        <w:rPr>
          <w:rFonts w:ascii="GHEA Grapalat" w:eastAsia="Times New Roman" w:hAnsi="GHEA Grapalat" w:cs="Sylfaen"/>
          <w:sz w:val="20"/>
          <w:szCs w:val="24"/>
          <w:lang w:val="es-ES"/>
        </w:rPr>
        <w:t xml:space="preserve"> և </w:t>
      </w:r>
      <w:proofErr w:type="spellStart"/>
      <w:r w:rsidRPr="000036EF">
        <w:rPr>
          <w:rFonts w:ascii="GHEA Grapalat" w:eastAsia="Times New Roman" w:hAnsi="GHEA Grapalat" w:cs="Sylfaen"/>
          <w:sz w:val="20"/>
          <w:szCs w:val="24"/>
          <w:lang w:val="es-ES"/>
        </w:rPr>
        <w:t>գնահատվելուց</w:t>
      </w:r>
      <w:proofErr w:type="spellEnd"/>
      <w:r w:rsidRPr="000036EF">
        <w:rPr>
          <w:rFonts w:ascii="GHEA Grapalat" w:eastAsia="Times New Roman" w:hAnsi="GHEA Grapalat" w:cs="Sylfaen"/>
          <w:sz w:val="20"/>
          <w:szCs w:val="24"/>
          <w:lang w:val="es-ES"/>
        </w:rPr>
        <w:t xml:space="preserve"> </w:t>
      </w:r>
      <w:proofErr w:type="spellStart"/>
      <w:r w:rsidRPr="000036EF">
        <w:rPr>
          <w:rFonts w:ascii="GHEA Grapalat" w:eastAsia="Times New Roman" w:hAnsi="GHEA Grapalat" w:cs="Sylfaen"/>
          <w:sz w:val="20"/>
          <w:szCs w:val="24"/>
          <w:lang w:val="es-ES"/>
        </w:rPr>
        <w:t>հետո</w:t>
      </w:r>
      <w:proofErr w:type="spellEnd"/>
      <w:r w:rsidRPr="000036EF">
        <w:rPr>
          <w:rFonts w:ascii="GHEA Grapalat" w:eastAsia="Times New Roman" w:hAnsi="GHEA Grapalat" w:cs="Sylfaen"/>
          <w:sz w:val="20"/>
          <w:szCs w:val="24"/>
          <w:lang w:val="es-ES"/>
        </w:rPr>
        <w:t xml:space="preserve"> </w:t>
      </w:r>
      <w:proofErr w:type="spellStart"/>
      <w:r w:rsidRPr="000036EF">
        <w:rPr>
          <w:rFonts w:ascii="GHEA Grapalat" w:eastAsia="Times New Roman" w:hAnsi="GHEA Grapalat" w:cs="Sylfaen"/>
          <w:sz w:val="20"/>
          <w:szCs w:val="24"/>
          <w:lang w:val="es-ES"/>
        </w:rPr>
        <w:t>հետո</w:t>
      </w:r>
      <w:proofErr w:type="spellEnd"/>
      <w:r w:rsidRPr="000036EF">
        <w:rPr>
          <w:rFonts w:ascii="GHEA Grapalat" w:eastAsia="Times New Roman" w:hAnsi="GHEA Grapalat" w:cs="Sylfaen"/>
          <w:sz w:val="20"/>
          <w:szCs w:val="24"/>
          <w:lang w:val="es-ES"/>
        </w:rPr>
        <w:t xml:space="preserve"> </w:t>
      </w:r>
      <w:proofErr w:type="spellStart"/>
      <w:r w:rsidRPr="000036EF">
        <w:rPr>
          <w:rFonts w:ascii="GHEA Grapalat" w:eastAsia="Times New Roman" w:hAnsi="GHEA Grapalat" w:cs="Sylfaen"/>
          <w:sz w:val="20"/>
          <w:szCs w:val="24"/>
          <w:lang w:val="es-ES"/>
        </w:rPr>
        <w:t>կազմվում</w:t>
      </w:r>
      <w:proofErr w:type="spellEnd"/>
      <w:r w:rsidRPr="000036EF">
        <w:rPr>
          <w:rFonts w:ascii="GHEA Grapalat" w:eastAsia="Times New Roman" w:hAnsi="GHEA Grapalat" w:cs="Sylfaen"/>
          <w:sz w:val="20"/>
          <w:szCs w:val="24"/>
          <w:lang w:val="es-ES"/>
        </w:rPr>
        <w:t xml:space="preserve"> է </w:t>
      </w:r>
      <w:proofErr w:type="spellStart"/>
      <w:r w:rsidRPr="000036EF">
        <w:rPr>
          <w:rFonts w:ascii="GHEA Grapalat" w:eastAsia="Times New Roman" w:hAnsi="GHEA Grapalat" w:cs="Sylfaen"/>
          <w:sz w:val="20"/>
          <w:szCs w:val="24"/>
          <w:lang w:val="es-ES"/>
        </w:rPr>
        <w:t>արձանագրություն</w:t>
      </w:r>
      <w:proofErr w:type="spellEnd"/>
      <w:r w:rsidRPr="000036EF">
        <w:rPr>
          <w:rFonts w:ascii="GHEA Grapalat" w:eastAsia="Times New Roman" w:hAnsi="GHEA Grapalat" w:cs="Sylfaen"/>
          <w:sz w:val="20"/>
          <w:szCs w:val="24"/>
          <w:lang w:val="es-ES"/>
        </w:rPr>
        <w:t>`</w:t>
      </w:r>
      <w:r w:rsidRPr="000036EF">
        <w:rPr>
          <w:rFonts w:ascii="GHEA Grapalat" w:eastAsia="Times New Roman" w:hAnsi="GHEA Grapalat" w:cs="Sylfaen"/>
          <w:sz w:val="20"/>
          <w:szCs w:val="20"/>
          <w:lang w:val="af-ZA"/>
        </w:rPr>
        <w:t xml:space="preserve"> գնումների մասին ՀՀ օրենսդրությամբ սահմանված կարգով</w:t>
      </w:r>
      <w:r w:rsidRPr="000036EF">
        <w:rPr>
          <w:rFonts w:ascii="GHEA Grapalat" w:eastAsia="Times New Roman" w:hAnsi="GHEA Grapalat" w:cs="Sylfaen"/>
          <w:sz w:val="20"/>
          <w:szCs w:val="20"/>
          <w:lang w:val="hy-AM"/>
        </w:rPr>
        <w:t xml:space="preserve">: Ընդ որում հանձնաժողովի նիստի արձանագրության մեջ մանրամասն նկարագրվում են հայտերի գնահատման արդյունքում արձանագրված անհամապատասխանությունները և դրանցով պայմանավորված հայտերի մերժման հիմքերը: </w:t>
      </w:r>
      <w:r w:rsidRPr="000036EF">
        <w:rPr>
          <w:rFonts w:ascii="GHEA Grapalat" w:eastAsia="Times New Roman" w:hAnsi="GHEA Grapalat" w:cs="Sylfaen"/>
          <w:sz w:val="20"/>
          <w:szCs w:val="24"/>
          <w:lang w:val="hy-AM"/>
        </w:rPr>
        <w:t>Արձանագրությունն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ստորագրում</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են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հանձնաժողովի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նիստին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ներկա</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անդամները։</w:t>
      </w:r>
    </w:p>
    <w:p w14:paraId="18D8D04D" w14:textId="77777777" w:rsidR="000036EF" w:rsidRPr="000036EF" w:rsidRDefault="000036EF" w:rsidP="003C70EA">
      <w:pPr>
        <w:spacing w:after="0" w:line="240" w:lineRule="auto"/>
        <w:jc w:val="both"/>
        <w:rPr>
          <w:rFonts w:ascii="GHEA Grapalat" w:eastAsia="Times New Roman" w:hAnsi="GHEA Grapalat" w:cs="Sylfaen"/>
          <w:sz w:val="20"/>
          <w:szCs w:val="24"/>
          <w:lang w:val="hy-AM"/>
        </w:rPr>
      </w:pPr>
      <w:r w:rsidRPr="000036EF">
        <w:rPr>
          <w:rFonts w:ascii="GHEA Grapalat" w:eastAsia="Times New Roman" w:hAnsi="GHEA Grapalat" w:cs="Sylfaen"/>
          <w:sz w:val="20"/>
          <w:szCs w:val="24"/>
          <w:lang w:val="hy-AM"/>
        </w:rPr>
        <w:t>8.11</w:t>
      </w:r>
      <w:r w:rsidRPr="000036EF">
        <w:rPr>
          <w:rFonts w:ascii="GHEA Grapalat" w:eastAsia="Times New Roman" w:hAnsi="GHEA Grapalat" w:cs="Sylfaen"/>
          <w:sz w:val="20"/>
          <w:szCs w:val="24"/>
          <w:lang w:val="af-ZA"/>
        </w:rPr>
        <w:t xml:space="preserve"> Հանձնաժողովի քարտուղարը հայտերի բացման</w:t>
      </w:r>
      <w:r w:rsidRPr="000036EF">
        <w:rPr>
          <w:rFonts w:ascii="GHEA Grapalat" w:eastAsia="Times New Roman" w:hAnsi="GHEA Grapalat" w:cs="Sylfaen"/>
          <w:sz w:val="20"/>
          <w:szCs w:val="24"/>
          <w:lang w:val="hy-AM"/>
        </w:rPr>
        <w:t xml:space="preserve"> և գնահատման</w:t>
      </w:r>
      <w:r w:rsidRPr="000036EF">
        <w:rPr>
          <w:rFonts w:ascii="GHEA Grapalat" w:eastAsia="Times New Roman" w:hAnsi="GHEA Grapalat" w:cs="Sylfaen"/>
          <w:sz w:val="20"/>
          <w:szCs w:val="24"/>
          <w:lang w:val="af-ZA"/>
        </w:rPr>
        <w:t xml:space="preserve"> նիստի ավարտից հետո ոչ ուշ քան</w:t>
      </w:r>
      <w:r w:rsidRPr="000036EF">
        <w:rPr>
          <w:rFonts w:ascii="GHEA Grapalat" w:eastAsia="Times New Roman" w:hAnsi="GHEA Grapalat" w:cs="Arial"/>
          <w:spacing w:val="-8"/>
          <w:sz w:val="24"/>
          <w:szCs w:val="24"/>
          <w:lang w:val="af-ZA"/>
        </w:rPr>
        <w:t xml:space="preserve"> </w:t>
      </w:r>
      <w:r w:rsidRPr="000036EF">
        <w:rPr>
          <w:rFonts w:ascii="GHEA Grapalat" w:eastAsia="Times New Roman" w:hAnsi="GHEA Grapalat" w:cs="Sylfaen"/>
          <w:sz w:val="20"/>
          <w:szCs w:val="24"/>
          <w:lang w:val="af-ZA"/>
        </w:rPr>
        <w:t xml:space="preserve"> հաջորդող աշխատանքային օրը` </w:t>
      </w:r>
    </w:p>
    <w:p w14:paraId="50BBCE59" w14:textId="77777777" w:rsidR="000036EF" w:rsidRPr="000036EF" w:rsidRDefault="000036EF" w:rsidP="000036EF">
      <w:pPr>
        <w:spacing w:after="0" w:line="240" w:lineRule="auto"/>
        <w:ind w:firstLine="567"/>
        <w:jc w:val="both"/>
        <w:rPr>
          <w:rFonts w:ascii="GHEA Grapalat" w:eastAsia="Times New Roman" w:hAnsi="GHEA Grapalat" w:cs="Sylfaen"/>
          <w:sz w:val="20"/>
          <w:szCs w:val="20"/>
          <w:lang w:val="hy-AM"/>
        </w:rPr>
      </w:pPr>
      <w:r w:rsidRPr="000036EF">
        <w:rPr>
          <w:rFonts w:ascii="GHEA Grapalat" w:eastAsia="Times New Roman" w:hAnsi="GHEA Grapalat" w:cs="Sylfaen"/>
          <w:sz w:val="20"/>
          <w:szCs w:val="20"/>
          <w:lang w:val="hy-AM"/>
        </w:rPr>
        <w:t>1) հայտերի բացման նիստի արձանագրության բնօրինակից արտատպված (սկանավորված)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14:paraId="4FE804E6" w14:textId="77777777" w:rsidR="000036EF" w:rsidRPr="000036EF" w:rsidRDefault="000036EF" w:rsidP="000036EF">
      <w:pPr>
        <w:spacing w:after="0" w:line="240" w:lineRule="auto"/>
        <w:ind w:firstLine="567"/>
        <w:jc w:val="both"/>
        <w:rPr>
          <w:rFonts w:ascii="GHEA Grapalat" w:eastAsia="Times New Roman" w:hAnsi="GHEA Grapalat" w:cs="Sylfaen"/>
          <w:sz w:val="20"/>
          <w:szCs w:val="24"/>
          <w:lang w:val="af-ZA"/>
        </w:rPr>
      </w:pPr>
      <w:r w:rsidRPr="000036EF">
        <w:rPr>
          <w:rFonts w:ascii="GHEA Grapalat" w:eastAsia="Times New Roman" w:hAnsi="GHEA Grapalat" w:cs="Sylfaen"/>
          <w:sz w:val="20"/>
          <w:szCs w:val="24"/>
          <w:lang w:val="af-ZA"/>
        </w:rPr>
        <w:t>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և գնահատման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03B6D949" w14:textId="21F393C3" w:rsidR="000036EF" w:rsidRPr="000036EF" w:rsidRDefault="000036EF" w:rsidP="003C70EA">
      <w:pPr>
        <w:spacing w:after="0" w:line="240" w:lineRule="auto"/>
        <w:jc w:val="both"/>
        <w:rPr>
          <w:rFonts w:ascii="GHEA Grapalat" w:eastAsia="Times New Roman" w:hAnsi="GHEA Grapalat" w:cs="Sylfaen"/>
          <w:sz w:val="20"/>
          <w:szCs w:val="24"/>
          <w:lang w:val="af-ZA"/>
        </w:rPr>
      </w:pPr>
      <w:r w:rsidRPr="000036EF">
        <w:rPr>
          <w:rFonts w:ascii="GHEA Grapalat" w:eastAsia="Times New Roman" w:hAnsi="GHEA Grapalat" w:cs="Sylfaen"/>
          <w:sz w:val="20"/>
          <w:szCs w:val="24"/>
          <w:lang w:val="af-ZA"/>
        </w:rPr>
        <w:t xml:space="preserve">8.12 </w:t>
      </w:r>
      <w:proofErr w:type="spellStart"/>
      <w:r w:rsidRPr="000036EF">
        <w:rPr>
          <w:rFonts w:ascii="GHEA Grapalat" w:eastAsia="Times New Roman" w:hAnsi="GHEA Grapalat" w:cs="Sylfaen"/>
          <w:sz w:val="20"/>
          <w:szCs w:val="24"/>
        </w:rPr>
        <w:t>Օրենքի</w:t>
      </w:r>
      <w:proofErr w:type="spellEnd"/>
      <w:r w:rsidRPr="000036EF">
        <w:rPr>
          <w:rFonts w:ascii="GHEA Grapalat" w:eastAsia="Times New Roman" w:hAnsi="GHEA Grapalat" w:cs="Sylfaen"/>
          <w:sz w:val="20"/>
          <w:szCs w:val="24"/>
          <w:lang w:val="af-ZA"/>
        </w:rPr>
        <w:t xml:space="preserve"> 6-</w:t>
      </w:r>
      <w:proofErr w:type="spellStart"/>
      <w:r w:rsidRPr="000036EF">
        <w:rPr>
          <w:rFonts w:ascii="GHEA Grapalat" w:eastAsia="Times New Roman" w:hAnsi="GHEA Grapalat" w:cs="Sylfaen"/>
          <w:sz w:val="20"/>
          <w:szCs w:val="24"/>
        </w:rPr>
        <w:t>րդ</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հոդվածի</w:t>
      </w:r>
      <w:proofErr w:type="spellEnd"/>
      <w:r w:rsidRPr="000036EF">
        <w:rPr>
          <w:rFonts w:ascii="GHEA Grapalat" w:eastAsia="Times New Roman" w:hAnsi="GHEA Grapalat" w:cs="Sylfaen"/>
          <w:sz w:val="20"/>
          <w:szCs w:val="24"/>
          <w:lang w:val="af-ZA"/>
        </w:rPr>
        <w:t xml:space="preserve"> 1-</w:t>
      </w:r>
      <w:proofErr w:type="spellStart"/>
      <w:r w:rsidRPr="000036EF">
        <w:rPr>
          <w:rFonts w:ascii="GHEA Grapalat" w:eastAsia="Times New Roman" w:hAnsi="GHEA Grapalat" w:cs="Sylfaen"/>
          <w:sz w:val="20"/>
          <w:szCs w:val="24"/>
        </w:rPr>
        <w:t>ին</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մասի</w:t>
      </w:r>
      <w:proofErr w:type="spellEnd"/>
      <w:r w:rsidRPr="000036EF">
        <w:rPr>
          <w:rFonts w:ascii="GHEA Grapalat" w:eastAsia="Times New Roman" w:hAnsi="GHEA Grapalat" w:cs="Sylfaen"/>
          <w:sz w:val="20"/>
          <w:szCs w:val="24"/>
          <w:lang w:val="af-ZA"/>
        </w:rPr>
        <w:t xml:space="preserve"> 6-</w:t>
      </w:r>
      <w:proofErr w:type="spellStart"/>
      <w:r w:rsidRPr="000036EF">
        <w:rPr>
          <w:rFonts w:ascii="GHEA Grapalat" w:eastAsia="Times New Roman" w:hAnsi="GHEA Grapalat" w:cs="Sylfaen"/>
          <w:sz w:val="20"/>
          <w:szCs w:val="24"/>
        </w:rPr>
        <w:t>րդ</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կետով</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նախատեսված</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հիմքերն</w:t>
      </w:r>
      <w:proofErr w:type="spellEnd"/>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rPr>
        <w:t>ի</w:t>
      </w:r>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հայտ</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գալու</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օրվան</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հաջորդող</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հինգ</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աշխատանքային</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օրվա</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ընթացքում</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պատվիրատուն</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տվյալ</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մասնակցի</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տվյալները</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համապատասխան</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հիմքերով</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գրավոր</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ուղարկում</w:t>
      </w:r>
      <w:proofErr w:type="spellEnd"/>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rPr>
        <w:t>է</w:t>
      </w:r>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լիազորված</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մարմին</w:t>
      </w:r>
      <w:proofErr w:type="spellEnd"/>
      <w:r w:rsidRPr="000036EF">
        <w:rPr>
          <w:rFonts w:ascii="GHEA Grapalat" w:eastAsia="Times New Roman" w:hAnsi="GHEA Grapalat" w:cs="Sylfaen"/>
          <w:sz w:val="20"/>
          <w:szCs w:val="24"/>
          <w:lang w:val="hy-AM"/>
        </w:rPr>
        <w:t xml:space="preserve">, </w:t>
      </w:r>
      <w:proofErr w:type="spellStart"/>
      <w:r w:rsidRPr="000036EF">
        <w:rPr>
          <w:rFonts w:ascii="GHEA Grapalat" w:eastAsia="Times New Roman" w:hAnsi="GHEA Grapalat" w:cs="Sylfaen"/>
          <w:sz w:val="20"/>
          <w:szCs w:val="24"/>
        </w:rPr>
        <w:t>որը</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դրանք</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ստանալուն</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հաջորդող</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հինգ</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աշխատանքային</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օրվա</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ընթացքում</w:t>
      </w:r>
      <w:proofErr w:type="spellEnd"/>
      <w:r w:rsidRPr="000036EF">
        <w:rPr>
          <w:rFonts w:ascii="GHEA Grapalat" w:eastAsia="Times New Roman" w:hAnsi="GHEA Grapalat" w:cs="Sylfaen"/>
          <w:sz w:val="20"/>
          <w:szCs w:val="24"/>
          <w:lang w:val="af-ZA"/>
        </w:rPr>
        <w:t xml:space="preserve"> </w:t>
      </w:r>
      <w:bookmarkStart w:id="7" w:name="_Hlk9262748"/>
      <w:proofErr w:type="spellStart"/>
      <w:r w:rsidRPr="000036EF">
        <w:rPr>
          <w:rFonts w:ascii="GHEA Grapalat" w:eastAsia="Times New Roman" w:hAnsi="GHEA Grapalat" w:cs="Sylfaen"/>
          <w:sz w:val="20"/>
          <w:szCs w:val="24"/>
        </w:rPr>
        <w:t>նախաձեռնում</w:t>
      </w:r>
      <w:proofErr w:type="spellEnd"/>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rPr>
        <w:t>է</w:t>
      </w:r>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տվյալ</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մասնակցին</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գնումների</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գործընթացին</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մասնակցելու</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իրավունք</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չունեցող</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մասնակիցների</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ցուցակում</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ներառելու</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ընթացակարգ</w:t>
      </w:r>
      <w:bookmarkEnd w:id="7"/>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Ընդ</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որում</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եթե</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մասնակցի</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գնումներին</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մասնակցելու</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իրավունք</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ունենալու</w:t>
      </w:r>
      <w:proofErr w:type="spellEnd"/>
      <w:r w:rsidRPr="000036EF">
        <w:rPr>
          <w:rFonts w:ascii="GHEA Grapalat" w:eastAsia="Times New Roman" w:hAnsi="GHEA Grapalat" w:cs="Sylfaen"/>
          <w:sz w:val="20"/>
          <w:szCs w:val="24"/>
          <w:lang w:val="hy-AM"/>
        </w:rPr>
        <w:t xml:space="preserve"> մասին հավաստումը</w:t>
      </w:r>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որակվում</w:t>
      </w:r>
      <w:proofErr w:type="spellEnd"/>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է</w:t>
      </w:r>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որպես</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իրականությանը</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չհամապատասխանող</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կամ</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մասնակիցը</w:t>
      </w:r>
      <w:proofErr w:type="spellEnd"/>
      <w:r w:rsidRPr="000036EF">
        <w:rPr>
          <w:rFonts w:ascii="GHEA Grapalat" w:eastAsia="Times New Roman" w:hAnsi="GHEA Grapalat" w:cs="Sylfaen"/>
          <w:sz w:val="20"/>
          <w:szCs w:val="24"/>
          <w:lang w:val="af-ZA"/>
        </w:rPr>
        <w:t xml:space="preserve"> սույն </w:t>
      </w:r>
      <w:proofErr w:type="spellStart"/>
      <w:r w:rsidRPr="000036EF">
        <w:rPr>
          <w:rFonts w:ascii="GHEA Grapalat" w:eastAsia="Times New Roman" w:hAnsi="GHEA Grapalat" w:cs="Sylfaen"/>
          <w:sz w:val="20"/>
          <w:szCs w:val="24"/>
        </w:rPr>
        <w:t>հրավերով</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սահմանված</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կարգով</w:t>
      </w:r>
      <w:proofErr w:type="spellEnd"/>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rPr>
        <w:t>և</w:t>
      </w:r>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ժամկետներում</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չի</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ներկայացնում</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հրավերով</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նախատեսված</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lastRenderedPageBreak/>
        <w:t>փաստաթղթերը</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կամ</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ընտրված</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մասնակիցը</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չի</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ներկայացնում</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որակավորման</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ապահովումը</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ապա</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այդ</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հանգամանքը</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համարվում</w:t>
      </w:r>
      <w:proofErr w:type="spellEnd"/>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rPr>
        <w:t>է</w:t>
      </w:r>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որպես</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գնման</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գործընթացի</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շրջանակում</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ստանձնված</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պարտավորության</w:t>
      </w:r>
      <w:proofErr w:type="spellEnd"/>
      <w:r w:rsidRPr="000036EF">
        <w:rPr>
          <w:rFonts w:ascii="GHEA Grapalat" w:eastAsia="Times New Roman" w:hAnsi="GHEA Grapalat" w:cs="Sylfaen"/>
          <w:sz w:val="20"/>
          <w:szCs w:val="24"/>
          <w:lang w:val="af-ZA"/>
        </w:rPr>
        <w:t xml:space="preserve"> խախտում: </w:t>
      </w:r>
      <w:r w:rsidRPr="000036EF">
        <w:rPr>
          <w:rFonts w:ascii="GHEA Grapalat" w:eastAsia="Times New Roman" w:hAnsi="GHEA Grapalat" w:cs="Times New Roman"/>
          <w:color w:val="000000"/>
          <w:sz w:val="20"/>
          <w:szCs w:val="20"/>
          <w:lang w:val="af-ZA"/>
        </w:rPr>
        <w:t xml:space="preserve">8.13 </w:t>
      </w:r>
      <w:r w:rsidRPr="000036EF">
        <w:rPr>
          <w:rFonts w:ascii="GHEA Grapalat" w:eastAsia="Times New Roman" w:hAnsi="GHEA Grapalat" w:cs="Times New Roman"/>
          <w:color w:val="000000"/>
          <w:sz w:val="20"/>
          <w:szCs w:val="20"/>
        </w:rPr>
        <w:t>Ե</w:t>
      </w:r>
      <w:r w:rsidRPr="000036EF">
        <w:rPr>
          <w:rFonts w:ascii="GHEA Grapalat" w:eastAsia="Times New Roman" w:hAnsi="GHEA Grapalat" w:cs="Times New Roman"/>
          <w:color w:val="000000"/>
          <w:sz w:val="20"/>
          <w:szCs w:val="20"/>
          <w:lang w:val="hy-AM"/>
        </w:rPr>
        <w:t>թե մասնակից</w:t>
      </w:r>
      <w:r w:rsidRPr="000036EF">
        <w:rPr>
          <w:rFonts w:ascii="GHEA Grapalat" w:eastAsia="Times New Roman" w:hAnsi="GHEA Grapalat" w:cs="Times New Roman"/>
          <w:color w:val="000000"/>
          <w:sz w:val="20"/>
          <w:szCs w:val="20"/>
        </w:rPr>
        <w:t>ն</w:t>
      </w:r>
      <w:r w:rsidRPr="000036EF">
        <w:rPr>
          <w:rFonts w:ascii="GHEA Grapalat" w:eastAsia="Times New Roman" w:hAnsi="GHEA Grapalat" w:cs="Times New Roman"/>
          <w:color w:val="000000"/>
          <w:sz w:val="20"/>
          <w:szCs w:val="20"/>
          <w:lang w:val="hy-AM"/>
        </w:rPr>
        <w:t xml:space="preserve"> </w:t>
      </w:r>
      <w:r w:rsidRPr="000036EF">
        <w:rPr>
          <w:rFonts w:ascii="GHEA Grapalat" w:eastAsia="Times New Roman" w:hAnsi="GHEA Grapalat" w:cs="Times New Roman"/>
          <w:color w:val="000000"/>
          <w:sz w:val="20"/>
          <w:szCs w:val="20"/>
        </w:rPr>
        <w:t>Օ</w:t>
      </w:r>
      <w:r w:rsidRPr="000036EF">
        <w:rPr>
          <w:rFonts w:ascii="GHEA Grapalat" w:eastAsia="Times New Roman" w:hAnsi="GHEA Grapalat" w:cs="Times New Roman"/>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0036EF">
        <w:rPr>
          <w:rFonts w:ascii="GHEA Grapalat" w:eastAsia="Times New Roman" w:hAnsi="GHEA Grapalat" w:cs="Sylfaen"/>
          <w:sz w:val="20"/>
          <w:szCs w:val="20"/>
          <w:lang w:val="af-ZA"/>
        </w:rPr>
        <w:t>:</w:t>
      </w:r>
    </w:p>
    <w:p w14:paraId="18BA6704" w14:textId="77777777" w:rsidR="000036EF" w:rsidRPr="000036EF" w:rsidRDefault="000036EF" w:rsidP="003C70EA">
      <w:pPr>
        <w:spacing w:after="0" w:line="240" w:lineRule="auto"/>
        <w:jc w:val="both"/>
        <w:rPr>
          <w:rFonts w:ascii="GHEA Grapalat" w:eastAsia="Times New Roman" w:hAnsi="GHEA Grapalat" w:cs="Sylfaen"/>
          <w:sz w:val="20"/>
          <w:szCs w:val="24"/>
          <w:lang w:val="af-ZA"/>
        </w:rPr>
      </w:pPr>
      <w:r w:rsidRPr="000036EF">
        <w:rPr>
          <w:rFonts w:ascii="GHEA Grapalat" w:eastAsia="Times New Roman" w:hAnsi="GHEA Grapalat" w:cs="Sylfaen"/>
          <w:sz w:val="20"/>
          <w:szCs w:val="24"/>
          <w:lang w:val="af-ZA"/>
        </w:rPr>
        <w:t xml:space="preserve">8.14 </w:t>
      </w:r>
      <w:r w:rsidRPr="000036EF">
        <w:rPr>
          <w:rFonts w:ascii="GHEA Grapalat" w:eastAsia="Times New Roman" w:hAnsi="GHEA Grapalat" w:cs="Sylfaen"/>
          <w:sz w:val="20"/>
          <w:szCs w:val="24"/>
          <w:lang w:val="ru-RU"/>
        </w:rPr>
        <w:t>Սույն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հրավերի</w:t>
      </w:r>
      <w:r w:rsidRPr="000036EF">
        <w:rPr>
          <w:rFonts w:ascii="GHEA Grapalat" w:eastAsia="Times New Roman" w:hAnsi="GHEA Grapalat" w:cs="Sylfaen"/>
          <w:sz w:val="20"/>
          <w:szCs w:val="24"/>
          <w:lang w:val="af-ZA"/>
        </w:rPr>
        <w:t xml:space="preserve"> 1-</w:t>
      </w:r>
      <w:r w:rsidRPr="000036EF">
        <w:rPr>
          <w:rFonts w:ascii="GHEA Grapalat" w:eastAsia="Times New Roman" w:hAnsi="GHEA Grapalat" w:cs="Sylfaen"/>
          <w:sz w:val="20"/>
          <w:szCs w:val="24"/>
          <w:lang w:val="ru-RU"/>
        </w:rPr>
        <w:t>ին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մասի</w:t>
      </w:r>
      <w:r w:rsidRPr="000036EF">
        <w:rPr>
          <w:rFonts w:ascii="GHEA Grapalat" w:eastAsia="Times New Roman" w:hAnsi="GHEA Grapalat" w:cs="Sylfaen"/>
          <w:sz w:val="20"/>
          <w:szCs w:val="24"/>
          <w:lang w:val="af-ZA"/>
        </w:rPr>
        <w:t xml:space="preserve"> 8.8 և 8.9 </w:t>
      </w:r>
      <w:r w:rsidRPr="000036EF">
        <w:rPr>
          <w:rFonts w:ascii="GHEA Grapalat" w:eastAsia="Times New Roman" w:hAnsi="GHEA Grapalat" w:cs="Sylfaen"/>
          <w:sz w:val="20"/>
          <w:szCs w:val="24"/>
          <w:lang w:val="ru-RU"/>
        </w:rPr>
        <w:t>կետ</w:t>
      </w:r>
      <w:proofErr w:type="spellStart"/>
      <w:r w:rsidRPr="000036EF">
        <w:rPr>
          <w:rFonts w:ascii="GHEA Grapalat" w:eastAsia="Times New Roman" w:hAnsi="GHEA Grapalat" w:cs="Sylfaen"/>
          <w:sz w:val="20"/>
          <w:szCs w:val="24"/>
        </w:rPr>
        <w:t>եր</w:t>
      </w:r>
      <w:proofErr w:type="spellEnd"/>
      <w:r w:rsidRPr="000036EF">
        <w:rPr>
          <w:rFonts w:ascii="GHEA Grapalat" w:eastAsia="Times New Roman" w:hAnsi="GHEA Grapalat" w:cs="Sylfaen"/>
          <w:sz w:val="20"/>
          <w:szCs w:val="24"/>
          <w:lang w:val="ru-RU"/>
        </w:rPr>
        <w:t>ում</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նշված</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փաստաթղթերը</w:t>
      </w:r>
      <w:r w:rsidRPr="000036EF">
        <w:rPr>
          <w:rFonts w:ascii="GHEA Grapalat" w:eastAsia="Times New Roman" w:hAnsi="GHEA Grapalat" w:cs="Sylfaen"/>
          <w:sz w:val="20"/>
          <w:szCs w:val="24"/>
          <w:lang w:val="af-ZA"/>
        </w:rPr>
        <w:t xml:space="preserve"> մասնակիցը </w:t>
      </w:r>
      <w:proofErr w:type="spellStart"/>
      <w:r w:rsidRPr="000036EF">
        <w:rPr>
          <w:rFonts w:ascii="GHEA Grapalat" w:eastAsia="Times New Roman" w:hAnsi="GHEA Grapalat" w:cs="Sylfaen"/>
          <w:sz w:val="20"/>
          <w:szCs w:val="24"/>
        </w:rPr>
        <w:t>սահմանված</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ժամկետում</w:t>
      </w:r>
      <w:proofErr w:type="spellEnd"/>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հանձնա</w:t>
      </w:r>
      <w:r w:rsidRPr="000036EF">
        <w:rPr>
          <w:rFonts w:ascii="GHEA Grapalat" w:eastAsia="Times New Roman" w:hAnsi="GHEA Grapalat" w:cs="Sylfaen"/>
          <w:sz w:val="20"/>
          <w:szCs w:val="24"/>
          <w:lang w:val="af-ZA"/>
        </w:rPr>
        <w:softHyphen/>
      </w:r>
      <w:r w:rsidRPr="000036EF">
        <w:rPr>
          <w:rFonts w:ascii="GHEA Grapalat" w:eastAsia="Times New Roman" w:hAnsi="GHEA Grapalat" w:cs="Sylfaen"/>
          <w:sz w:val="20"/>
          <w:szCs w:val="24"/>
          <w:lang w:val="ru-RU"/>
        </w:rPr>
        <w:t>ժողովի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քարտուղարին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ներկայաց</w:t>
      </w:r>
      <w:r w:rsidRPr="000036EF">
        <w:rPr>
          <w:rFonts w:ascii="GHEA Grapalat" w:eastAsia="Times New Roman" w:hAnsi="GHEA Grapalat" w:cs="Sylfaen"/>
          <w:sz w:val="20"/>
          <w:szCs w:val="24"/>
        </w:rPr>
        <w:t>ն</w:t>
      </w:r>
      <w:r w:rsidRPr="000036EF">
        <w:rPr>
          <w:rFonts w:ascii="GHEA Grapalat" w:eastAsia="Times New Roman" w:hAnsi="GHEA Grapalat" w:cs="Sylfaen"/>
          <w:sz w:val="20"/>
          <w:szCs w:val="24"/>
          <w:lang w:val="ru-RU"/>
        </w:rPr>
        <w:t>ում</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rPr>
        <w:t>է</w:t>
      </w:r>
      <w:r w:rsidRPr="000036EF">
        <w:rPr>
          <w:rFonts w:ascii="GHEA Grapalat" w:eastAsia="Times New Roman" w:hAnsi="GHEA Grapalat" w:cs="Sylfaen"/>
          <w:sz w:val="20"/>
          <w:szCs w:val="24"/>
          <w:lang w:val="af-ZA"/>
        </w:rPr>
        <w:t xml:space="preserve"> վերջինիս՝ </w:t>
      </w:r>
      <w:r w:rsidRPr="000036EF">
        <w:rPr>
          <w:rFonts w:ascii="GHEA Grapalat" w:eastAsia="Times New Roman" w:hAnsi="GHEA Grapalat" w:cs="Sylfaen"/>
          <w:sz w:val="20"/>
          <w:szCs w:val="24"/>
          <w:lang w:val="ru-RU"/>
        </w:rPr>
        <w:t>սույն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հրավերով</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նախատեսված</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էլեկտրոնային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փոստին</w:t>
      </w:r>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ուղարկելու</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միջոցով</w:t>
      </w:r>
      <w:proofErr w:type="spellEnd"/>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Քարտուղարը</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պարտավոր</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է</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փաստաթղթերն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ստանալու</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օրը</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հաստատել</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դրանց</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ստանալու</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հանգամանքը՝</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սույն</w:t>
      </w:r>
      <w:r w:rsidRPr="000036EF">
        <w:rPr>
          <w:rFonts w:ascii="GHEA Grapalat" w:eastAsia="Times New Roman" w:hAnsi="GHEA Grapalat" w:cs="Sylfaen"/>
          <w:sz w:val="20"/>
          <w:szCs w:val="24"/>
          <w:lang w:val="hy-AM"/>
        </w:rPr>
        <w:t xml:space="preserve"> </w:t>
      </w:r>
      <w:r w:rsidRPr="000036EF">
        <w:rPr>
          <w:rFonts w:ascii="GHEA Grapalat" w:eastAsia="Times New Roman" w:hAnsi="GHEA Grapalat" w:cs="Sylfaen"/>
          <w:sz w:val="20"/>
          <w:szCs w:val="24"/>
          <w:lang w:val="ru-RU"/>
        </w:rPr>
        <w:t>հրավերում</w:t>
      </w:r>
      <w:r w:rsidRPr="000036EF">
        <w:rPr>
          <w:rFonts w:ascii="GHEA Grapalat" w:eastAsia="Times New Roman" w:hAnsi="GHEA Grapalat" w:cs="Sylfaen"/>
          <w:sz w:val="20"/>
          <w:szCs w:val="24"/>
          <w:lang w:val="hy-AM"/>
        </w:rPr>
        <w:t xml:space="preserve"> </w:t>
      </w:r>
      <w:r w:rsidRPr="000036EF">
        <w:rPr>
          <w:rFonts w:ascii="GHEA Grapalat" w:eastAsia="Times New Roman" w:hAnsi="GHEA Grapalat" w:cs="Sylfaen"/>
          <w:sz w:val="20"/>
          <w:szCs w:val="24"/>
          <w:lang w:val="ru-RU"/>
        </w:rPr>
        <w:t>նշված</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իր</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էլեկտրոնային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փոստից</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մասնակցի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էլեկտրոնային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փոստին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հավաստում</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ուղարկելու</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միջոցով</w:t>
      </w:r>
      <w:r w:rsidRPr="000036EF">
        <w:rPr>
          <w:rFonts w:ascii="GHEA Grapalat" w:eastAsia="Times New Roman" w:hAnsi="GHEA Grapalat" w:cs="Sylfaen"/>
          <w:sz w:val="20"/>
          <w:szCs w:val="24"/>
          <w:lang w:val="af-ZA"/>
        </w:rPr>
        <w:t>:</w:t>
      </w:r>
    </w:p>
    <w:p w14:paraId="420EBF59" w14:textId="77777777" w:rsidR="000036EF" w:rsidRPr="000036EF" w:rsidRDefault="000036EF" w:rsidP="00263830">
      <w:pPr>
        <w:spacing w:after="0" w:line="240" w:lineRule="auto"/>
        <w:jc w:val="both"/>
        <w:rPr>
          <w:rFonts w:ascii="GHEA Grapalat" w:eastAsia="Times New Roman" w:hAnsi="GHEA Grapalat" w:cs="Sylfaen"/>
          <w:sz w:val="20"/>
          <w:szCs w:val="24"/>
          <w:lang w:val="af-ZA"/>
        </w:rPr>
      </w:pPr>
      <w:r w:rsidRPr="000036EF">
        <w:rPr>
          <w:rFonts w:ascii="GHEA Grapalat" w:eastAsia="Times New Roman" w:hAnsi="GHEA Grapalat" w:cs="Sylfaen"/>
          <w:sz w:val="20"/>
          <w:szCs w:val="24"/>
          <w:lang w:val="af-ZA"/>
        </w:rPr>
        <w:t xml:space="preserve">8.15 </w:t>
      </w:r>
      <w:r w:rsidRPr="000036EF">
        <w:rPr>
          <w:rFonts w:ascii="GHEA Grapalat" w:eastAsia="Times New Roman" w:hAnsi="GHEA Grapalat" w:cs="Sylfaen"/>
          <w:sz w:val="20"/>
          <w:szCs w:val="24"/>
          <w:lang w:val="ru-RU"/>
        </w:rPr>
        <w:t>Մասնակիցները</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և</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նրանց</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ներկայացուցիչները</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կարող</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են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ներկա</w:t>
      </w:r>
      <w:r w:rsidRPr="000036EF">
        <w:rPr>
          <w:rFonts w:ascii="GHEA Grapalat" w:eastAsia="Times New Roman" w:hAnsi="GHEA Grapalat" w:cs="Sylfaen"/>
          <w:sz w:val="20"/>
          <w:szCs w:val="24"/>
          <w:lang w:val="af-ZA"/>
        </w:rPr>
        <w:t xml:space="preserve"> լինել  </w:t>
      </w:r>
      <w:r w:rsidRPr="000036EF">
        <w:rPr>
          <w:rFonts w:ascii="GHEA Grapalat" w:eastAsia="Times New Roman" w:hAnsi="GHEA Grapalat" w:cs="Sylfaen"/>
          <w:sz w:val="20"/>
          <w:szCs w:val="24"/>
          <w:lang w:val="ru-RU"/>
        </w:rPr>
        <w:t>հանձնաժողովի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նիստերին։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Մասնակիցները</w:t>
      </w:r>
      <w:r w:rsidRPr="000036EF">
        <w:rPr>
          <w:rFonts w:ascii="GHEA Grapalat" w:eastAsia="Times New Roman" w:hAnsi="GHEA Grapalat" w:cs="Sylfaen"/>
          <w:sz w:val="20"/>
          <w:szCs w:val="24"/>
          <w:lang w:val="af-ZA"/>
        </w:rPr>
        <w:t xml:space="preserve"> կամ </w:t>
      </w:r>
      <w:r w:rsidRPr="000036EF">
        <w:rPr>
          <w:rFonts w:ascii="GHEA Grapalat" w:eastAsia="Times New Roman" w:hAnsi="GHEA Grapalat" w:cs="Sylfaen"/>
          <w:sz w:val="20"/>
          <w:szCs w:val="24"/>
          <w:lang w:val="ru-RU"/>
        </w:rPr>
        <w:t>նրանց</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ներկայացուցիչները</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կարող</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են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պահանջել</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հանձնաժողովի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նիստերի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արձանագրությունների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պատճենները</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որոնք</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տրամադրվում</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են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մեկ</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օրացուցային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օրվա</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ընթացքում։</w:t>
      </w:r>
    </w:p>
    <w:p w14:paraId="4ACF8A54" w14:textId="77777777" w:rsidR="000036EF" w:rsidRPr="000036EF" w:rsidRDefault="000036EF" w:rsidP="00263830">
      <w:pPr>
        <w:spacing w:after="0" w:line="240" w:lineRule="auto"/>
        <w:jc w:val="both"/>
        <w:rPr>
          <w:rFonts w:ascii="GHEA Grapalat" w:eastAsia="Times New Roman" w:hAnsi="GHEA Grapalat" w:cs="Sylfaen"/>
          <w:sz w:val="20"/>
          <w:szCs w:val="24"/>
          <w:lang w:val="af-ZA"/>
        </w:rPr>
      </w:pPr>
      <w:r w:rsidRPr="000036EF">
        <w:rPr>
          <w:rFonts w:ascii="GHEA Grapalat" w:eastAsia="Times New Roman" w:hAnsi="GHEA Grapalat" w:cs="Sylfaen"/>
          <w:sz w:val="20"/>
          <w:szCs w:val="24"/>
          <w:lang w:val="af-ZA"/>
        </w:rPr>
        <w:t xml:space="preserve">8.16 </w:t>
      </w:r>
      <w:r w:rsidRPr="000036EF">
        <w:rPr>
          <w:rFonts w:ascii="GHEA Grapalat" w:eastAsia="Times New Roman" w:hAnsi="GHEA Grapalat" w:cs="Sylfaen"/>
          <w:sz w:val="20"/>
          <w:szCs w:val="24"/>
          <w:lang w:val="ru-RU"/>
        </w:rPr>
        <w:t>Հանձնաժողովի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և</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կամ</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պատվիրատուի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կողմից</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էլեկտրոնային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ծանուցումներն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ուղարկվում</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են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մասնակցի</w:t>
      </w:r>
      <w:r w:rsidRPr="000036EF">
        <w:rPr>
          <w:rFonts w:ascii="GHEA Grapalat" w:eastAsia="Times New Roman" w:hAnsi="GHEA Grapalat" w:cs="Sylfaen"/>
          <w:sz w:val="20"/>
          <w:szCs w:val="24"/>
          <w:lang w:val="af-ZA"/>
        </w:rPr>
        <w:t xml:space="preserve"> հայտում նշված էլեկտրոնային փոստին ուղարկելու միջոցով, </w:t>
      </w:r>
      <w:r w:rsidRPr="000036EF">
        <w:rPr>
          <w:rFonts w:ascii="GHEA Grapalat" w:eastAsia="Times New Roman" w:hAnsi="GHEA Grapalat" w:cs="Sylfaen"/>
          <w:sz w:val="20"/>
          <w:szCs w:val="24"/>
          <w:lang w:val="ru-RU"/>
        </w:rPr>
        <w:t>իսկ</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մասնակցի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կողմից</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իր</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հայտում</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նշված</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էլեկտրոնային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փոստից</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սույն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հրավերում</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նշված</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հանձնաժողովի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քարտուղարի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էլեկտրոնային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փոստին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Times New Roman"/>
          <w:sz w:val="20"/>
          <w:szCs w:val="20"/>
          <w:lang w:val="af-ZA" w:eastAsia="x-none"/>
        </w:rPr>
        <w:t>ուղարկվելու միջոցով:</w:t>
      </w:r>
    </w:p>
    <w:p w14:paraId="16FA9FEB" w14:textId="77777777" w:rsidR="000036EF" w:rsidRPr="000036EF" w:rsidRDefault="000036EF" w:rsidP="000036EF">
      <w:pPr>
        <w:spacing w:after="0" w:line="240" w:lineRule="auto"/>
        <w:ind w:firstLine="567"/>
        <w:jc w:val="both"/>
        <w:rPr>
          <w:rFonts w:ascii="GHEA Grapalat" w:eastAsia="Times New Roman" w:hAnsi="GHEA Grapalat" w:cs="Times New Roman"/>
          <w:sz w:val="20"/>
          <w:szCs w:val="20"/>
          <w:lang w:val="af-ZA" w:eastAsia="x-none"/>
        </w:rPr>
      </w:pPr>
      <w:r w:rsidRPr="000036EF">
        <w:rPr>
          <w:rFonts w:ascii="GHEA Grapalat" w:eastAsia="Times New Roman" w:hAnsi="GHEA Grapalat" w:cs="Times New Roman"/>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27D5C753" w14:textId="77777777" w:rsidR="000036EF" w:rsidRPr="000036EF" w:rsidRDefault="000036EF" w:rsidP="00263830">
      <w:pPr>
        <w:spacing w:after="0" w:line="240" w:lineRule="auto"/>
        <w:jc w:val="both"/>
        <w:rPr>
          <w:rFonts w:ascii="GHEA Grapalat" w:eastAsia="Times New Roman" w:hAnsi="GHEA Grapalat" w:cs="Times New Roman"/>
          <w:sz w:val="20"/>
          <w:szCs w:val="20"/>
          <w:lang w:val="hy-AM"/>
        </w:rPr>
      </w:pPr>
      <w:r w:rsidRPr="000036EF">
        <w:rPr>
          <w:rFonts w:ascii="GHEA Grapalat" w:eastAsia="Times New Roman" w:hAnsi="GHEA Grapalat" w:cs="Times New Roman"/>
          <w:sz w:val="20"/>
          <w:szCs w:val="20"/>
          <w:lang w:val="af-ZA"/>
        </w:rPr>
        <w:t>8</w:t>
      </w:r>
      <w:r w:rsidRPr="000036EF">
        <w:rPr>
          <w:rFonts w:ascii="GHEA Grapalat" w:eastAsia="Times New Roman" w:hAnsi="GHEA Grapalat" w:cs="Times New Roman"/>
          <w:sz w:val="20"/>
          <w:szCs w:val="20"/>
          <w:lang w:val="hy-AM"/>
        </w:rPr>
        <w:t>.</w:t>
      </w:r>
      <w:r w:rsidRPr="000036EF">
        <w:rPr>
          <w:rFonts w:ascii="GHEA Grapalat" w:eastAsia="Times New Roman" w:hAnsi="GHEA Grapalat" w:cs="Times New Roman"/>
          <w:sz w:val="20"/>
          <w:szCs w:val="20"/>
          <w:lang w:val="af-ZA"/>
        </w:rPr>
        <w:t>17</w:t>
      </w:r>
      <w:r w:rsidRPr="000036EF">
        <w:rPr>
          <w:rFonts w:ascii="GHEA Grapalat" w:eastAsia="Times New Roman" w:hAnsi="GHEA Grapalat" w:cs="Sylfaen"/>
          <w:sz w:val="20"/>
          <w:szCs w:val="20"/>
          <w:lang w:val="af-ZA"/>
        </w:rPr>
        <w:t xml:space="preserve"> Հայտերի</w:t>
      </w:r>
      <w:r w:rsidRPr="000036EF">
        <w:rPr>
          <w:rFonts w:ascii="GHEA Grapalat" w:eastAsia="Times New Roman" w:hAnsi="GHEA Grapalat" w:cs="Arial"/>
          <w:sz w:val="20"/>
          <w:szCs w:val="20"/>
          <w:lang w:val="af-ZA"/>
        </w:rPr>
        <w:t xml:space="preserve"> </w:t>
      </w:r>
      <w:r w:rsidRPr="000036EF">
        <w:rPr>
          <w:rFonts w:ascii="GHEA Grapalat" w:eastAsia="Times New Roman" w:hAnsi="GHEA Grapalat" w:cs="Sylfaen"/>
          <w:sz w:val="20"/>
          <w:szCs w:val="20"/>
          <w:lang w:val="af-ZA"/>
        </w:rPr>
        <w:t>գնահատումը</w:t>
      </w:r>
      <w:r w:rsidRPr="000036EF">
        <w:rPr>
          <w:rFonts w:ascii="GHEA Grapalat" w:eastAsia="Times New Roman" w:hAnsi="GHEA Grapalat" w:cs="Arial"/>
          <w:sz w:val="20"/>
          <w:szCs w:val="20"/>
          <w:lang w:val="af-ZA"/>
        </w:rPr>
        <w:t xml:space="preserve"> </w:t>
      </w:r>
      <w:r w:rsidRPr="000036EF">
        <w:rPr>
          <w:rFonts w:ascii="GHEA Grapalat" w:eastAsia="Times New Roman" w:hAnsi="GHEA Grapalat" w:cs="Sylfaen"/>
          <w:sz w:val="20"/>
          <w:szCs w:val="20"/>
          <w:lang w:val="af-ZA"/>
        </w:rPr>
        <w:t>և</w:t>
      </w:r>
      <w:r w:rsidRPr="000036EF">
        <w:rPr>
          <w:rFonts w:ascii="GHEA Grapalat" w:eastAsia="Times New Roman" w:hAnsi="GHEA Grapalat" w:cs="Arial"/>
          <w:sz w:val="20"/>
          <w:szCs w:val="20"/>
          <w:lang w:val="af-ZA"/>
        </w:rPr>
        <w:t xml:space="preserve"> </w:t>
      </w:r>
      <w:r w:rsidRPr="000036EF">
        <w:rPr>
          <w:rFonts w:ascii="GHEA Grapalat" w:eastAsia="Times New Roman" w:hAnsi="GHEA Grapalat" w:cs="Sylfaen"/>
          <w:sz w:val="20"/>
          <w:szCs w:val="20"/>
          <w:lang w:val="af-ZA"/>
        </w:rPr>
        <w:t>ընտրված մասնակցի որոշումն</w:t>
      </w:r>
      <w:r w:rsidRPr="000036EF">
        <w:rPr>
          <w:rFonts w:ascii="GHEA Grapalat" w:eastAsia="Times New Roman" w:hAnsi="GHEA Grapalat" w:cs="Arial"/>
          <w:sz w:val="20"/>
          <w:szCs w:val="20"/>
          <w:lang w:val="af-ZA"/>
        </w:rPr>
        <w:t xml:space="preserve"> </w:t>
      </w:r>
      <w:r w:rsidRPr="000036EF">
        <w:rPr>
          <w:rFonts w:ascii="GHEA Grapalat" w:eastAsia="Times New Roman" w:hAnsi="GHEA Grapalat" w:cs="Sylfaen"/>
          <w:sz w:val="20"/>
          <w:szCs w:val="20"/>
          <w:lang w:val="af-ZA"/>
        </w:rPr>
        <w:t>իրականացվում</w:t>
      </w:r>
      <w:r w:rsidRPr="000036EF">
        <w:rPr>
          <w:rFonts w:ascii="GHEA Grapalat" w:eastAsia="Times New Roman" w:hAnsi="GHEA Grapalat" w:cs="Arial"/>
          <w:sz w:val="20"/>
          <w:szCs w:val="20"/>
          <w:lang w:val="af-ZA"/>
        </w:rPr>
        <w:t xml:space="preserve"> </w:t>
      </w:r>
      <w:r w:rsidRPr="000036EF">
        <w:rPr>
          <w:rFonts w:ascii="GHEA Grapalat" w:eastAsia="Times New Roman" w:hAnsi="GHEA Grapalat" w:cs="Sylfaen"/>
          <w:sz w:val="20"/>
          <w:szCs w:val="20"/>
          <w:lang w:val="af-ZA"/>
        </w:rPr>
        <w:t>է</w:t>
      </w:r>
      <w:r w:rsidRPr="000036EF">
        <w:rPr>
          <w:rFonts w:ascii="GHEA Grapalat" w:eastAsia="Times New Roman" w:hAnsi="GHEA Grapalat" w:cs="Arial"/>
          <w:sz w:val="20"/>
          <w:szCs w:val="20"/>
          <w:lang w:val="af-ZA"/>
        </w:rPr>
        <w:t xml:space="preserve"> </w:t>
      </w:r>
      <w:r w:rsidRPr="000036EF">
        <w:rPr>
          <w:rFonts w:ascii="GHEA Grapalat" w:eastAsia="Times New Roman" w:hAnsi="GHEA Grapalat" w:cs="Sylfaen"/>
          <w:sz w:val="20"/>
          <w:szCs w:val="20"/>
          <w:lang w:val="af-ZA"/>
        </w:rPr>
        <w:t>ըստ</w:t>
      </w:r>
      <w:r w:rsidRPr="000036EF">
        <w:rPr>
          <w:rFonts w:ascii="GHEA Grapalat" w:eastAsia="Times New Roman" w:hAnsi="GHEA Grapalat" w:cs="Arial"/>
          <w:sz w:val="20"/>
          <w:szCs w:val="20"/>
          <w:lang w:val="af-ZA"/>
        </w:rPr>
        <w:t xml:space="preserve"> </w:t>
      </w:r>
      <w:r w:rsidRPr="000036EF">
        <w:rPr>
          <w:rFonts w:ascii="GHEA Grapalat" w:eastAsia="Times New Roman" w:hAnsi="GHEA Grapalat" w:cs="Sylfaen"/>
          <w:sz w:val="20"/>
          <w:szCs w:val="20"/>
          <w:lang w:val="af-ZA"/>
        </w:rPr>
        <w:t>առանձին</w:t>
      </w:r>
      <w:r w:rsidRPr="000036EF">
        <w:rPr>
          <w:rFonts w:ascii="GHEA Grapalat" w:eastAsia="Times New Roman" w:hAnsi="GHEA Grapalat" w:cs="Arial"/>
          <w:sz w:val="20"/>
          <w:szCs w:val="20"/>
          <w:lang w:val="af-ZA"/>
        </w:rPr>
        <w:t xml:space="preserve"> </w:t>
      </w:r>
      <w:r w:rsidRPr="000036EF">
        <w:rPr>
          <w:rFonts w:ascii="GHEA Grapalat" w:eastAsia="Times New Roman" w:hAnsi="GHEA Grapalat" w:cs="Sylfaen"/>
          <w:sz w:val="20"/>
          <w:szCs w:val="20"/>
          <w:lang w:val="af-ZA"/>
        </w:rPr>
        <w:t>չափաբաժինների</w:t>
      </w:r>
      <w:r w:rsidRPr="000036EF">
        <w:rPr>
          <w:rFonts w:ascii="GHEA Grapalat" w:eastAsia="Times New Roman" w:hAnsi="GHEA Grapalat" w:cs="Sylfaen"/>
          <w:sz w:val="20"/>
          <w:szCs w:val="20"/>
          <w:vertAlign w:val="superscript"/>
          <w:lang w:val="af-ZA"/>
        </w:rPr>
        <w:t>11</w:t>
      </w:r>
      <w:r w:rsidRPr="000036EF">
        <w:rPr>
          <w:rFonts w:ascii="GHEA Grapalat" w:eastAsia="Times New Roman" w:hAnsi="GHEA Grapalat" w:cs="Sylfaen"/>
          <w:color w:val="FFFFFF"/>
          <w:sz w:val="20"/>
          <w:szCs w:val="20"/>
          <w:vertAlign w:val="superscript"/>
          <w:lang w:val="af-ZA"/>
        </w:rPr>
        <w:footnoteReference w:id="7"/>
      </w:r>
      <w:r w:rsidRPr="000036EF">
        <w:rPr>
          <w:rFonts w:ascii="GHEA Grapalat" w:eastAsia="Times New Roman" w:hAnsi="GHEA Grapalat" w:cs="Tahoma"/>
          <w:sz w:val="20"/>
          <w:szCs w:val="20"/>
          <w:lang w:val="af-ZA"/>
        </w:rPr>
        <w:t>։</w:t>
      </w:r>
      <w:r w:rsidRPr="000036EF">
        <w:rPr>
          <w:rFonts w:ascii="GHEA Grapalat" w:eastAsia="Times New Roman" w:hAnsi="GHEA Grapalat" w:cs="Tahoma"/>
          <w:sz w:val="20"/>
          <w:szCs w:val="20"/>
          <w:lang w:val="hy-AM"/>
        </w:rPr>
        <w:t xml:space="preserve"> </w:t>
      </w:r>
    </w:p>
    <w:p w14:paraId="4F4C8388" w14:textId="77777777" w:rsidR="000036EF" w:rsidRPr="000036EF" w:rsidRDefault="000036EF" w:rsidP="00263830">
      <w:pPr>
        <w:spacing w:after="0" w:line="240" w:lineRule="auto"/>
        <w:jc w:val="both"/>
        <w:rPr>
          <w:rFonts w:ascii="GHEA Grapalat" w:eastAsia="Times New Roman" w:hAnsi="GHEA Grapalat" w:cs="Times New Roman"/>
          <w:sz w:val="20"/>
          <w:szCs w:val="20"/>
          <w:lang w:val="af-ZA" w:eastAsia="x-none"/>
        </w:rPr>
      </w:pPr>
      <w:r w:rsidRPr="000036EF">
        <w:rPr>
          <w:rFonts w:ascii="GHEA Grapalat" w:eastAsia="Times New Roman" w:hAnsi="GHEA Grapalat" w:cs="Times New Roman"/>
          <w:sz w:val="20"/>
          <w:szCs w:val="20"/>
          <w:lang w:val="af-ZA" w:eastAsia="x-none"/>
        </w:rPr>
        <w:t xml:space="preserve">8.18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sidRPr="000036EF">
        <w:rPr>
          <w:rFonts w:ascii="GHEA Grapalat" w:eastAsia="Times New Roman" w:hAnsi="GHEA Grapalat" w:cs="Times New Roman"/>
          <w:sz w:val="20"/>
          <w:szCs w:val="20"/>
          <w:lang w:val="hy-AM" w:eastAsia="x-none"/>
        </w:rPr>
        <w:t>հրավերի 1-ին մասի 8.12-ից 8.19-րդ կետերով սահմանված ընթացակարգի կիրառմամբ</w:t>
      </w:r>
      <w:r w:rsidRPr="000036EF">
        <w:rPr>
          <w:rFonts w:ascii="GHEA Grapalat" w:eastAsia="Times New Roman" w:hAnsi="GHEA Grapalat" w:cs="Times New Roman"/>
          <w:sz w:val="20"/>
          <w:szCs w:val="20"/>
          <w:lang w:val="af-ZA" w:eastAsia="x-none"/>
        </w:rPr>
        <w:t>:</w:t>
      </w:r>
    </w:p>
    <w:p w14:paraId="455EE414" w14:textId="77777777" w:rsidR="000036EF" w:rsidRPr="000036EF" w:rsidRDefault="000036EF" w:rsidP="00263830">
      <w:pPr>
        <w:spacing w:after="0" w:line="240" w:lineRule="auto"/>
        <w:jc w:val="both"/>
        <w:rPr>
          <w:rFonts w:ascii="GHEA Grapalat" w:eastAsia="Times New Roman" w:hAnsi="GHEA Grapalat" w:cs="Sylfaen"/>
          <w:sz w:val="20"/>
          <w:szCs w:val="24"/>
          <w:lang w:val="af-ZA"/>
        </w:rPr>
      </w:pPr>
      <w:r w:rsidRPr="000036EF">
        <w:rPr>
          <w:rFonts w:ascii="GHEA Grapalat" w:eastAsia="Times New Roman" w:hAnsi="GHEA Grapalat" w:cs="Sylfaen"/>
          <w:sz w:val="20"/>
          <w:szCs w:val="24"/>
          <w:lang w:val="af-ZA"/>
        </w:rPr>
        <w:t>8</w:t>
      </w:r>
      <w:r w:rsidRPr="000036EF">
        <w:rPr>
          <w:rFonts w:ascii="GHEA Grapalat" w:eastAsia="Times New Roman" w:hAnsi="GHEA Grapalat" w:cs="Sylfaen"/>
          <w:sz w:val="20"/>
          <w:szCs w:val="24"/>
          <w:lang w:val="hy-AM"/>
        </w:rPr>
        <w:t>.</w:t>
      </w:r>
      <w:r w:rsidRPr="000036EF">
        <w:rPr>
          <w:rFonts w:ascii="GHEA Grapalat" w:eastAsia="Times New Roman" w:hAnsi="GHEA Grapalat" w:cs="Sylfaen"/>
          <w:sz w:val="20"/>
          <w:szCs w:val="24"/>
          <w:lang w:val="af-ZA"/>
        </w:rPr>
        <w:t xml:space="preserve">19 </w:t>
      </w:r>
      <w:r w:rsidRPr="000036EF">
        <w:rPr>
          <w:rFonts w:ascii="GHEA Grapalat" w:eastAsia="Times New Roman" w:hAnsi="GHEA Grapalat" w:cs="Sylfaen"/>
          <w:sz w:val="20"/>
          <w:szCs w:val="24"/>
          <w:lang w:val="ru-RU"/>
        </w:rPr>
        <w:t>Մասնակից</w:t>
      </w:r>
      <w:r w:rsidRPr="000036EF">
        <w:rPr>
          <w:rFonts w:ascii="GHEA Grapalat" w:eastAsia="Times New Roman" w:hAnsi="GHEA Grapalat" w:cs="Sylfaen"/>
          <w:sz w:val="20"/>
          <w:szCs w:val="24"/>
        </w:rPr>
        <w:t>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իրեն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ներկայացված</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պահանջների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համապատասխանության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հիմնավորման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նպատակով</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կարող</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է</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ներկայացնել</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լրացուցիչ</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այլ</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փաստաթղթեր</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տեղեկություններ</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և</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նյութեր։</w:t>
      </w:r>
    </w:p>
    <w:p w14:paraId="6460ADC7" w14:textId="77777777" w:rsidR="000036EF" w:rsidRPr="000036EF" w:rsidRDefault="000036EF" w:rsidP="000036EF">
      <w:pPr>
        <w:spacing w:after="0" w:line="240" w:lineRule="auto"/>
        <w:ind w:firstLine="567"/>
        <w:jc w:val="both"/>
        <w:rPr>
          <w:rFonts w:ascii="GHEA Grapalat" w:eastAsia="Times New Roman" w:hAnsi="GHEA Grapalat" w:cs="Sylfaen"/>
          <w:sz w:val="20"/>
          <w:szCs w:val="24"/>
          <w:lang w:val="af-ZA"/>
        </w:rPr>
      </w:pPr>
      <w:r w:rsidRPr="000036EF">
        <w:rPr>
          <w:rFonts w:ascii="GHEA Grapalat" w:eastAsia="Times New Roman" w:hAnsi="GHEA Grapalat" w:cs="Sylfaen"/>
          <w:sz w:val="20"/>
          <w:szCs w:val="24"/>
        </w:rPr>
        <w:t>Հ</w:t>
      </w:r>
      <w:r w:rsidRPr="000036EF">
        <w:rPr>
          <w:rFonts w:ascii="GHEA Grapalat" w:eastAsia="Times New Roman" w:hAnsi="GHEA Grapalat" w:cs="Sylfaen"/>
          <w:sz w:val="20"/>
          <w:szCs w:val="24"/>
          <w:lang w:val="ru-RU"/>
        </w:rPr>
        <w:t>անձնաժողովը</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կարող</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է</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ստուգել</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rPr>
        <w:t>մ</w:t>
      </w:r>
      <w:r w:rsidRPr="000036EF">
        <w:rPr>
          <w:rFonts w:ascii="GHEA Grapalat" w:eastAsia="Times New Roman" w:hAnsi="GHEA Grapalat" w:cs="Sylfaen"/>
          <w:sz w:val="20"/>
          <w:szCs w:val="24"/>
          <w:lang w:val="ru-RU"/>
        </w:rPr>
        <w:t>ասնակցի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ներկայացրած</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տվյալների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իսկությունը</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օգտագործելով</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պաշտոնական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աղբյուրներից</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ստացված</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տվյալներ</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կամ</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դրա</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մասին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ստանալով</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իրավասու</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մարմինների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գրավոր</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եզրակացությունը</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Նման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հարցում</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ուղարկվելու</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դեպքում</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համապատասխան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պետական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և</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տեղական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ինքնակառավարման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մարմինները</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հարցումն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ստանալու</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օրվան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հաջորդող</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երկու</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աշխատանքային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օրվա</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ընթացքում</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տրամադրում</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են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գրավոր</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եզրակացություն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Եթե</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rPr>
        <w:t>մ</w:t>
      </w:r>
      <w:r w:rsidRPr="000036EF">
        <w:rPr>
          <w:rFonts w:ascii="GHEA Grapalat" w:eastAsia="Times New Roman" w:hAnsi="GHEA Grapalat" w:cs="Sylfaen"/>
          <w:sz w:val="20"/>
          <w:szCs w:val="24"/>
          <w:lang w:val="ru-RU"/>
        </w:rPr>
        <w:t>ասնակցի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ներկայացրած</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տվյալների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իսկության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ստուգման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արդյունքում</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տվյալները</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որակվում</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են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իրականությանը</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չհամապա</w:t>
      </w:r>
      <w:r w:rsidRPr="000036EF">
        <w:rPr>
          <w:rFonts w:ascii="GHEA Grapalat" w:eastAsia="Times New Roman" w:hAnsi="GHEA Grapalat" w:cs="Sylfaen"/>
          <w:sz w:val="20"/>
          <w:szCs w:val="24"/>
          <w:lang w:val="af-ZA"/>
        </w:rPr>
        <w:softHyphen/>
      </w:r>
      <w:r w:rsidRPr="000036EF">
        <w:rPr>
          <w:rFonts w:ascii="GHEA Grapalat" w:eastAsia="Times New Roman" w:hAnsi="GHEA Grapalat" w:cs="Sylfaen"/>
          <w:sz w:val="20"/>
          <w:szCs w:val="24"/>
          <w:lang w:val="ru-RU"/>
        </w:rPr>
        <w:t>տասխանող</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ապա</w:t>
      </w:r>
      <w:r w:rsidRPr="000036EF">
        <w:rPr>
          <w:rFonts w:ascii="GHEA Grapalat" w:eastAsia="Times New Roman" w:hAnsi="GHEA Grapalat" w:cs="Sylfaen"/>
          <w:sz w:val="20"/>
          <w:szCs w:val="24"/>
          <w:lang w:val="af-ZA"/>
        </w:rPr>
        <w:t xml:space="preserve"> տվյալ մասնակցի հայտը մերժվում է:</w:t>
      </w:r>
    </w:p>
    <w:p w14:paraId="6BF79550" w14:textId="77777777" w:rsidR="000036EF" w:rsidRPr="000036EF" w:rsidRDefault="000036EF" w:rsidP="00263830">
      <w:pPr>
        <w:spacing w:after="0" w:line="240" w:lineRule="auto"/>
        <w:jc w:val="both"/>
        <w:rPr>
          <w:rFonts w:ascii="GHEA Grapalat" w:eastAsia="Times New Roman" w:hAnsi="GHEA Grapalat" w:cs="Sylfaen"/>
          <w:sz w:val="20"/>
          <w:szCs w:val="24"/>
          <w:lang w:val="af-ZA"/>
        </w:rPr>
      </w:pPr>
      <w:r w:rsidRPr="000036EF">
        <w:rPr>
          <w:rFonts w:ascii="GHEA Grapalat" w:eastAsia="Times New Roman" w:hAnsi="GHEA Grapalat" w:cs="Sylfaen"/>
          <w:sz w:val="20"/>
          <w:szCs w:val="24"/>
          <w:lang w:val="af-ZA"/>
        </w:rPr>
        <w:t>8</w:t>
      </w:r>
      <w:r w:rsidRPr="000036EF">
        <w:rPr>
          <w:rFonts w:ascii="GHEA Grapalat" w:eastAsia="Times New Roman" w:hAnsi="GHEA Grapalat" w:cs="Sylfaen"/>
          <w:sz w:val="20"/>
          <w:szCs w:val="24"/>
          <w:lang w:val="hy-AM"/>
        </w:rPr>
        <w:t>.</w:t>
      </w:r>
      <w:r w:rsidRPr="000036EF">
        <w:rPr>
          <w:rFonts w:ascii="GHEA Grapalat" w:eastAsia="Times New Roman" w:hAnsi="GHEA Grapalat" w:cs="Sylfaen"/>
          <w:sz w:val="20"/>
          <w:szCs w:val="24"/>
          <w:lang w:val="af-ZA"/>
        </w:rPr>
        <w:t xml:space="preserve">20 </w:t>
      </w:r>
      <w:r w:rsidRPr="000036EF">
        <w:rPr>
          <w:rFonts w:ascii="GHEA Grapalat" w:eastAsia="Times New Roman" w:hAnsi="GHEA Grapalat" w:cs="Sylfaen"/>
          <w:sz w:val="20"/>
          <w:szCs w:val="24"/>
          <w:lang w:val="hy-AM"/>
        </w:rPr>
        <w:t>Սույն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հրավերի</w:t>
      </w:r>
      <w:r w:rsidRPr="000036EF">
        <w:rPr>
          <w:rFonts w:ascii="GHEA Grapalat" w:eastAsia="Times New Roman" w:hAnsi="GHEA Grapalat" w:cs="Sylfaen"/>
          <w:sz w:val="20"/>
          <w:szCs w:val="24"/>
          <w:lang w:val="af-ZA"/>
        </w:rPr>
        <w:t xml:space="preserve"> 1-</w:t>
      </w:r>
      <w:r w:rsidRPr="000036EF">
        <w:rPr>
          <w:rFonts w:ascii="GHEA Grapalat" w:eastAsia="Times New Roman" w:hAnsi="GHEA Grapalat" w:cs="Sylfaen"/>
          <w:sz w:val="20"/>
          <w:szCs w:val="24"/>
          <w:lang w:val="hy-AM"/>
        </w:rPr>
        <w:t>ին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մասի</w:t>
      </w:r>
      <w:r w:rsidRPr="000036EF">
        <w:rPr>
          <w:rFonts w:ascii="GHEA Grapalat" w:eastAsia="Times New Roman" w:hAnsi="GHEA Grapalat" w:cs="Sylfaen"/>
          <w:sz w:val="20"/>
          <w:szCs w:val="24"/>
          <w:lang w:val="af-ZA"/>
        </w:rPr>
        <w:t xml:space="preserve"> 8.19 </w:t>
      </w:r>
      <w:r w:rsidRPr="000036EF">
        <w:rPr>
          <w:rFonts w:ascii="GHEA Grapalat" w:eastAsia="Times New Roman" w:hAnsi="GHEA Grapalat" w:cs="Sylfaen"/>
          <w:sz w:val="20"/>
          <w:szCs w:val="24"/>
          <w:lang w:val="hy-AM"/>
        </w:rPr>
        <w:t>կետի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կիրառման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նպատակով</w:t>
      </w:r>
      <w:r w:rsidRPr="000036EF">
        <w:rPr>
          <w:rFonts w:ascii="GHEA Grapalat" w:eastAsia="Times New Roman" w:hAnsi="GHEA Grapalat" w:cs="Sylfaen"/>
          <w:sz w:val="20"/>
          <w:szCs w:val="24"/>
          <w:lang w:val="af-ZA"/>
        </w:rPr>
        <w:t xml:space="preserve"> կարող է </w:t>
      </w:r>
      <w:r w:rsidRPr="000036EF">
        <w:rPr>
          <w:rFonts w:ascii="GHEA Grapalat" w:eastAsia="Times New Roman" w:hAnsi="GHEA Grapalat" w:cs="Sylfaen"/>
          <w:sz w:val="20"/>
          <w:szCs w:val="24"/>
          <w:lang w:val="hy-AM"/>
        </w:rPr>
        <w:t>հրավիրվել հանձնաժողովի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արտահերթ</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նիստ։</w:t>
      </w:r>
    </w:p>
    <w:p w14:paraId="14281F18" w14:textId="77777777" w:rsidR="000036EF" w:rsidRPr="000036EF" w:rsidRDefault="000036EF" w:rsidP="00263830">
      <w:pPr>
        <w:spacing w:after="0" w:line="240" w:lineRule="auto"/>
        <w:jc w:val="both"/>
        <w:rPr>
          <w:rFonts w:ascii="GHEA Grapalat" w:eastAsia="Times New Roman" w:hAnsi="GHEA Grapalat" w:cs="Tahoma"/>
          <w:sz w:val="20"/>
          <w:szCs w:val="20"/>
          <w:lang w:val="hy-AM" w:eastAsia="ru-RU"/>
        </w:rPr>
      </w:pPr>
      <w:r w:rsidRPr="000036EF">
        <w:rPr>
          <w:rFonts w:ascii="GHEA Grapalat" w:eastAsia="Times New Roman" w:hAnsi="GHEA Grapalat" w:cs="Times New Roman"/>
          <w:spacing w:val="-6"/>
          <w:sz w:val="20"/>
          <w:szCs w:val="20"/>
          <w:lang w:val="hy-AM" w:eastAsia="ru-RU"/>
        </w:rPr>
        <w:t>8.</w:t>
      </w:r>
      <w:r w:rsidRPr="000036EF">
        <w:rPr>
          <w:rFonts w:ascii="GHEA Grapalat" w:eastAsia="Times New Roman" w:hAnsi="GHEA Grapalat" w:cs="Times New Roman"/>
          <w:spacing w:val="-6"/>
          <w:sz w:val="20"/>
          <w:szCs w:val="20"/>
          <w:lang w:val="af-ZA" w:eastAsia="ru-RU"/>
        </w:rPr>
        <w:t xml:space="preserve">21 </w:t>
      </w:r>
      <w:r w:rsidRPr="000036EF">
        <w:rPr>
          <w:rFonts w:ascii="GHEA Grapalat" w:eastAsia="Times New Roman" w:hAnsi="GHEA Grapalat" w:cs="Tahoma"/>
          <w:sz w:val="20"/>
          <w:szCs w:val="20"/>
          <w:lang w:val="hy-AM" w:eastAsia="ru-RU"/>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0036EF">
        <w:rPr>
          <w:rFonts w:ascii="GHEA Grapalat" w:eastAsia="Times New Roman" w:hAnsi="GHEA Grapalat" w:cs="Sylfaen"/>
          <w:szCs w:val="20"/>
          <w:lang w:val="hy-AM" w:eastAsia="ru-RU"/>
        </w:rPr>
        <w:t xml:space="preserve"> </w:t>
      </w:r>
      <w:r w:rsidRPr="000036EF">
        <w:rPr>
          <w:rFonts w:ascii="GHEA Grapalat" w:eastAsia="Times New Roman" w:hAnsi="GHEA Grapalat" w:cs="Tahoma"/>
          <w:sz w:val="20"/>
          <w:szCs w:val="20"/>
          <w:lang w:val="hy-AM" w:eastAsia="ru-RU"/>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623D871A" w14:textId="77777777" w:rsidR="000036EF" w:rsidRPr="000036EF" w:rsidRDefault="000036EF" w:rsidP="00263830">
      <w:pPr>
        <w:spacing w:after="0" w:line="240" w:lineRule="auto"/>
        <w:jc w:val="both"/>
        <w:rPr>
          <w:rFonts w:ascii="GHEA Grapalat" w:eastAsia="Times New Roman" w:hAnsi="GHEA Grapalat" w:cs="Sylfaen"/>
          <w:sz w:val="20"/>
          <w:szCs w:val="24"/>
          <w:lang w:val="af-ZA"/>
        </w:rPr>
      </w:pPr>
      <w:r w:rsidRPr="000036EF">
        <w:rPr>
          <w:rFonts w:ascii="GHEA Grapalat" w:eastAsia="Times New Roman" w:hAnsi="GHEA Grapalat" w:cs="Sylfaen"/>
          <w:sz w:val="20"/>
          <w:szCs w:val="24"/>
          <w:lang w:val="hy-AM"/>
        </w:rPr>
        <w:t>8.22 Անգործության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ժամկետը</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պայմանագիր</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կնքելու</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մասին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որոշման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հայտարարության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հրապարակման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օրվան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հաջորդող</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օրվա</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և</w:t>
      </w:r>
      <w:r w:rsidRPr="000036EF">
        <w:rPr>
          <w:rFonts w:ascii="GHEA Grapalat" w:eastAsia="Times New Roman" w:hAnsi="GHEA Grapalat" w:cs="Sylfaen"/>
          <w:sz w:val="20"/>
          <w:szCs w:val="24"/>
          <w:lang w:val="af-ZA"/>
        </w:rPr>
        <w:t xml:space="preserve"> պ</w:t>
      </w:r>
      <w:r w:rsidRPr="000036EF">
        <w:rPr>
          <w:rFonts w:ascii="GHEA Grapalat" w:eastAsia="Times New Roman" w:hAnsi="GHEA Grapalat" w:cs="Sylfaen"/>
          <w:sz w:val="20"/>
          <w:szCs w:val="24"/>
          <w:lang w:val="hy-AM"/>
        </w:rPr>
        <w:t>ատվիրատուի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կողմից</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պայմանագիրը</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կնքելու</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իրավասության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առաջացման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օրվա</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միջև</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ընկած</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ժամանակահատվածն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է։</w:t>
      </w:r>
    </w:p>
    <w:p w14:paraId="6D74D0CD" w14:textId="5290D43B" w:rsidR="000036EF" w:rsidRPr="000036EF" w:rsidRDefault="000036EF" w:rsidP="000036EF">
      <w:pPr>
        <w:spacing w:after="0" w:line="240" w:lineRule="auto"/>
        <w:ind w:firstLine="567"/>
        <w:jc w:val="both"/>
        <w:rPr>
          <w:rFonts w:ascii="GHEA Grapalat" w:eastAsia="Times New Roman" w:hAnsi="GHEA Grapalat" w:cs="Times New Roman"/>
          <w:i/>
          <w:sz w:val="20"/>
          <w:szCs w:val="20"/>
          <w:lang w:val="es-ES"/>
        </w:rPr>
      </w:pPr>
      <w:proofErr w:type="spellStart"/>
      <w:r w:rsidRPr="000036EF">
        <w:rPr>
          <w:rFonts w:ascii="GHEA Grapalat" w:eastAsia="Times New Roman" w:hAnsi="GHEA Grapalat" w:cs="Sylfaen"/>
          <w:sz w:val="20"/>
          <w:szCs w:val="20"/>
          <w:lang w:val="es-ES"/>
        </w:rPr>
        <w:t>Անգործության</w:t>
      </w:r>
      <w:proofErr w:type="spellEnd"/>
      <w:r w:rsidRPr="000036EF">
        <w:rPr>
          <w:rFonts w:ascii="GHEA Grapalat" w:eastAsia="Times New Roman" w:hAnsi="GHEA Grapalat" w:cs="Arial"/>
          <w:sz w:val="20"/>
          <w:szCs w:val="20"/>
          <w:lang w:val="es-ES"/>
        </w:rPr>
        <w:t xml:space="preserve"> </w:t>
      </w:r>
      <w:proofErr w:type="spellStart"/>
      <w:r w:rsidRPr="000036EF">
        <w:rPr>
          <w:rFonts w:ascii="GHEA Grapalat" w:eastAsia="Times New Roman" w:hAnsi="GHEA Grapalat" w:cs="Sylfaen"/>
          <w:sz w:val="20"/>
          <w:szCs w:val="20"/>
          <w:lang w:val="es-ES"/>
        </w:rPr>
        <w:t>ժամկետը</w:t>
      </w:r>
      <w:proofErr w:type="spellEnd"/>
      <w:r w:rsidRPr="000036EF">
        <w:rPr>
          <w:rFonts w:ascii="GHEA Grapalat" w:eastAsia="Times New Roman" w:hAnsi="GHEA Grapalat" w:cs="Arial"/>
          <w:sz w:val="20"/>
          <w:szCs w:val="20"/>
          <w:lang w:val="es-ES"/>
        </w:rPr>
        <w:t xml:space="preserve"> </w:t>
      </w:r>
      <w:proofErr w:type="spellStart"/>
      <w:r w:rsidRPr="000036EF">
        <w:rPr>
          <w:rFonts w:ascii="GHEA Grapalat" w:eastAsia="Times New Roman" w:hAnsi="GHEA Grapalat" w:cs="Sylfaen"/>
          <w:sz w:val="20"/>
          <w:szCs w:val="20"/>
          <w:lang w:val="es-ES"/>
        </w:rPr>
        <w:t>սույն</w:t>
      </w:r>
      <w:proofErr w:type="spellEnd"/>
      <w:r w:rsidRPr="000036EF">
        <w:rPr>
          <w:rFonts w:ascii="GHEA Grapalat" w:eastAsia="Times New Roman" w:hAnsi="GHEA Grapalat" w:cs="Arial"/>
          <w:sz w:val="20"/>
          <w:szCs w:val="20"/>
          <w:lang w:val="es-ES"/>
        </w:rPr>
        <w:t xml:space="preserve"> </w:t>
      </w:r>
      <w:proofErr w:type="spellStart"/>
      <w:r w:rsidRPr="000036EF">
        <w:rPr>
          <w:rFonts w:ascii="GHEA Grapalat" w:eastAsia="Times New Roman" w:hAnsi="GHEA Grapalat" w:cs="Sylfaen"/>
          <w:sz w:val="20"/>
          <w:szCs w:val="20"/>
          <w:lang w:val="es-ES"/>
        </w:rPr>
        <w:t>ընթացակարգի</w:t>
      </w:r>
      <w:proofErr w:type="spellEnd"/>
      <w:r w:rsidRPr="000036EF">
        <w:rPr>
          <w:rFonts w:ascii="GHEA Grapalat" w:eastAsia="Times New Roman" w:hAnsi="GHEA Grapalat" w:cs="Arial"/>
          <w:sz w:val="20"/>
          <w:szCs w:val="20"/>
          <w:lang w:val="es-ES"/>
        </w:rPr>
        <w:t xml:space="preserve"> </w:t>
      </w:r>
      <w:proofErr w:type="spellStart"/>
      <w:r w:rsidRPr="000036EF">
        <w:rPr>
          <w:rFonts w:ascii="GHEA Grapalat" w:eastAsia="Times New Roman" w:hAnsi="GHEA Grapalat" w:cs="Sylfaen"/>
          <w:sz w:val="20"/>
          <w:szCs w:val="20"/>
          <w:lang w:val="es-ES"/>
        </w:rPr>
        <w:t>դեպքում</w:t>
      </w:r>
      <w:proofErr w:type="spellEnd"/>
      <w:r w:rsidRPr="000036EF">
        <w:rPr>
          <w:rFonts w:ascii="GHEA Grapalat" w:eastAsia="Times New Roman" w:hAnsi="GHEA Grapalat" w:cs="Sylfaen"/>
          <w:sz w:val="20"/>
          <w:szCs w:val="20"/>
          <w:lang w:val="es-ES"/>
        </w:rPr>
        <w:t xml:space="preserve"> </w:t>
      </w:r>
      <w:proofErr w:type="gramStart"/>
      <w:r w:rsidR="00263830">
        <w:rPr>
          <w:rFonts w:ascii="GHEA Grapalat" w:eastAsia="Times New Roman" w:hAnsi="GHEA Grapalat" w:cs="Sylfaen"/>
          <w:sz w:val="20"/>
          <w:szCs w:val="20"/>
          <w:lang w:val="hy-AM"/>
        </w:rPr>
        <w:t>10</w:t>
      </w:r>
      <w:r w:rsidRPr="000036EF">
        <w:rPr>
          <w:rFonts w:ascii="GHEA Grapalat" w:eastAsia="Times New Roman" w:hAnsi="GHEA Grapalat" w:cs="Sylfaen"/>
          <w:sz w:val="20"/>
          <w:szCs w:val="20"/>
          <w:lang w:val="es-ES"/>
        </w:rPr>
        <w:t xml:space="preserve">  </w:t>
      </w:r>
      <w:proofErr w:type="spellStart"/>
      <w:r w:rsidRPr="000036EF">
        <w:rPr>
          <w:rFonts w:ascii="GHEA Grapalat" w:eastAsia="Times New Roman" w:hAnsi="GHEA Grapalat" w:cs="Sylfaen"/>
          <w:sz w:val="20"/>
          <w:szCs w:val="20"/>
          <w:lang w:val="es-ES"/>
        </w:rPr>
        <w:t>օրացուցային</w:t>
      </w:r>
      <w:proofErr w:type="spellEnd"/>
      <w:proofErr w:type="gramEnd"/>
      <w:r w:rsidRPr="000036EF">
        <w:rPr>
          <w:rFonts w:ascii="GHEA Grapalat" w:eastAsia="Times New Roman" w:hAnsi="GHEA Grapalat" w:cs="Arial"/>
          <w:sz w:val="20"/>
          <w:szCs w:val="20"/>
          <w:lang w:val="es-ES"/>
        </w:rPr>
        <w:t xml:space="preserve"> </w:t>
      </w:r>
      <w:proofErr w:type="spellStart"/>
      <w:r w:rsidRPr="000036EF">
        <w:rPr>
          <w:rFonts w:ascii="GHEA Grapalat" w:eastAsia="Times New Roman" w:hAnsi="GHEA Grapalat" w:cs="Sylfaen"/>
          <w:sz w:val="20"/>
          <w:szCs w:val="20"/>
          <w:lang w:val="es-ES"/>
        </w:rPr>
        <w:t>օր</w:t>
      </w:r>
      <w:proofErr w:type="spellEnd"/>
      <w:r w:rsidRPr="000036EF">
        <w:rPr>
          <w:rFonts w:ascii="GHEA Grapalat" w:eastAsia="Times New Roman" w:hAnsi="GHEA Grapalat" w:cs="Arial"/>
          <w:sz w:val="20"/>
          <w:szCs w:val="20"/>
          <w:lang w:val="es-ES"/>
        </w:rPr>
        <w:t xml:space="preserve"> </w:t>
      </w:r>
      <w:r w:rsidRPr="000036EF">
        <w:rPr>
          <w:rFonts w:ascii="GHEA Grapalat" w:eastAsia="Times New Roman" w:hAnsi="GHEA Grapalat" w:cs="Sylfaen"/>
          <w:sz w:val="20"/>
          <w:szCs w:val="20"/>
          <w:lang w:val="es-ES"/>
        </w:rPr>
        <w:t>է</w:t>
      </w:r>
      <w:r w:rsidRPr="000036EF">
        <w:rPr>
          <w:rFonts w:ascii="GHEA Grapalat" w:eastAsia="Times New Roman" w:hAnsi="GHEA Grapalat" w:cs="Tahoma"/>
          <w:sz w:val="20"/>
          <w:szCs w:val="20"/>
          <w:lang w:val="es-ES"/>
        </w:rPr>
        <w:t>։</w:t>
      </w:r>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Sylfaen"/>
          <w:sz w:val="20"/>
          <w:szCs w:val="20"/>
          <w:lang w:val="es-ES"/>
        </w:rPr>
        <w:t>Անգործության</w:t>
      </w:r>
      <w:proofErr w:type="spellEnd"/>
      <w:r w:rsidRPr="000036EF">
        <w:rPr>
          <w:rFonts w:ascii="GHEA Grapalat" w:eastAsia="Times New Roman" w:hAnsi="GHEA Grapalat" w:cs="Arial"/>
          <w:sz w:val="20"/>
          <w:szCs w:val="20"/>
          <w:lang w:val="es-ES"/>
        </w:rPr>
        <w:t xml:space="preserve"> </w:t>
      </w:r>
      <w:proofErr w:type="spellStart"/>
      <w:r w:rsidRPr="000036EF">
        <w:rPr>
          <w:rFonts w:ascii="GHEA Grapalat" w:eastAsia="Times New Roman" w:hAnsi="GHEA Grapalat" w:cs="Sylfaen"/>
          <w:sz w:val="20"/>
          <w:szCs w:val="20"/>
          <w:lang w:val="es-ES"/>
        </w:rPr>
        <w:t>ժամկետը</w:t>
      </w:r>
      <w:proofErr w:type="spellEnd"/>
      <w:r w:rsidRPr="000036EF">
        <w:rPr>
          <w:rFonts w:ascii="GHEA Grapalat" w:eastAsia="Times New Roman" w:hAnsi="GHEA Grapalat" w:cs="Arial"/>
          <w:sz w:val="20"/>
          <w:szCs w:val="20"/>
          <w:lang w:val="es-ES"/>
        </w:rPr>
        <w:t xml:space="preserve"> </w:t>
      </w:r>
      <w:proofErr w:type="spellStart"/>
      <w:r w:rsidRPr="000036EF">
        <w:rPr>
          <w:rFonts w:ascii="GHEA Grapalat" w:eastAsia="Times New Roman" w:hAnsi="GHEA Grapalat" w:cs="Sylfaen"/>
          <w:sz w:val="20"/>
          <w:szCs w:val="20"/>
          <w:lang w:val="es-ES"/>
        </w:rPr>
        <w:t>կիրառելի</w:t>
      </w:r>
      <w:proofErr w:type="spellEnd"/>
      <w:r w:rsidRPr="000036EF">
        <w:rPr>
          <w:rFonts w:ascii="GHEA Grapalat" w:eastAsia="Times New Roman" w:hAnsi="GHEA Grapalat" w:cs="Arial"/>
          <w:sz w:val="20"/>
          <w:szCs w:val="20"/>
          <w:lang w:val="es-ES"/>
        </w:rPr>
        <w:t xml:space="preserve"> </w:t>
      </w:r>
      <w:proofErr w:type="spellStart"/>
      <w:r w:rsidRPr="000036EF">
        <w:rPr>
          <w:rFonts w:ascii="GHEA Grapalat" w:eastAsia="Times New Roman" w:hAnsi="GHEA Grapalat" w:cs="Sylfaen"/>
          <w:sz w:val="20"/>
          <w:szCs w:val="20"/>
          <w:lang w:val="es-ES"/>
        </w:rPr>
        <w:t>չէ</w:t>
      </w:r>
      <w:proofErr w:type="spellEnd"/>
      <w:r w:rsidRPr="000036EF">
        <w:rPr>
          <w:rFonts w:ascii="GHEA Grapalat" w:eastAsia="Times New Roman" w:hAnsi="GHEA Grapalat" w:cs="Arial"/>
          <w:sz w:val="20"/>
          <w:szCs w:val="20"/>
          <w:lang w:val="es-ES"/>
        </w:rPr>
        <w:t xml:space="preserve">, </w:t>
      </w:r>
      <w:proofErr w:type="spellStart"/>
      <w:r w:rsidRPr="000036EF">
        <w:rPr>
          <w:rFonts w:ascii="GHEA Grapalat" w:eastAsia="Times New Roman" w:hAnsi="GHEA Grapalat" w:cs="Sylfaen"/>
          <w:sz w:val="20"/>
          <w:szCs w:val="20"/>
          <w:lang w:val="es-ES"/>
        </w:rPr>
        <w:t>եթե</w:t>
      </w:r>
      <w:proofErr w:type="spellEnd"/>
      <w:r w:rsidRPr="000036EF">
        <w:rPr>
          <w:rFonts w:ascii="GHEA Grapalat" w:eastAsia="Times New Roman" w:hAnsi="GHEA Grapalat" w:cs="Arial"/>
          <w:sz w:val="20"/>
          <w:szCs w:val="20"/>
          <w:lang w:val="es-ES"/>
        </w:rPr>
        <w:t xml:space="preserve"> </w:t>
      </w:r>
      <w:proofErr w:type="spellStart"/>
      <w:r w:rsidRPr="000036EF">
        <w:rPr>
          <w:rFonts w:ascii="GHEA Grapalat" w:eastAsia="Times New Roman" w:hAnsi="GHEA Grapalat" w:cs="Sylfaen"/>
          <w:sz w:val="20"/>
          <w:szCs w:val="20"/>
          <w:lang w:val="es-ES"/>
        </w:rPr>
        <w:t>միայն</w:t>
      </w:r>
      <w:proofErr w:type="spellEnd"/>
      <w:r w:rsidRPr="000036EF">
        <w:rPr>
          <w:rFonts w:ascii="GHEA Grapalat" w:eastAsia="Times New Roman" w:hAnsi="GHEA Grapalat" w:cs="Arial"/>
          <w:sz w:val="20"/>
          <w:szCs w:val="20"/>
          <w:lang w:val="es-ES"/>
        </w:rPr>
        <w:t xml:space="preserve"> </w:t>
      </w:r>
      <w:proofErr w:type="spellStart"/>
      <w:r w:rsidRPr="000036EF">
        <w:rPr>
          <w:rFonts w:ascii="GHEA Grapalat" w:eastAsia="Times New Roman" w:hAnsi="GHEA Grapalat" w:cs="Sylfaen"/>
          <w:sz w:val="20"/>
          <w:szCs w:val="20"/>
          <w:lang w:val="es-ES"/>
        </w:rPr>
        <w:t>մեկ</w:t>
      </w:r>
      <w:proofErr w:type="spellEnd"/>
      <w:r w:rsidRPr="000036EF">
        <w:rPr>
          <w:rFonts w:ascii="GHEA Grapalat" w:eastAsia="Times New Roman" w:hAnsi="GHEA Grapalat" w:cs="Arial"/>
          <w:sz w:val="20"/>
          <w:szCs w:val="20"/>
          <w:lang w:val="es-ES"/>
        </w:rPr>
        <w:t xml:space="preserve"> </w:t>
      </w:r>
      <w:proofErr w:type="spellStart"/>
      <w:r w:rsidRPr="000036EF">
        <w:rPr>
          <w:rFonts w:ascii="GHEA Grapalat" w:eastAsia="Times New Roman" w:hAnsi="GHEA Grapalat" w:cs="Arial"/>
          <w:sz w:val="20"/>
          <w:szCs w:val="20"/>
          <w:lang w:val="es-ES"/>
        </w:rPr>
        <w:t>մ</w:t>
      </w:r>
      <w:r w:rsidRPr="000036EF">
        <w:rPr>
          <w:rFonts w:ascii="GHEA Grapalat" w:eastAsia="Times New Roman" w:hAnsi="GHEA Grapalat" w:cs="Sylfaen"/>
          <w:sz w:val="20"/>
          <w:szCs w:val="20"/>
          <w:lang w:val="es-ES"/>
        </w:rPr>
        <w:t>ասնակից</w:t>
      </w:r>
      <w:proofErr w:type="spellEnd"/>
      <w:r w:rsidRPr="000036EF">
        <w:rPr>
          <w:rFonts w:ascii="GHEA Grapalat" w:eastAsia="Times New Roman" w:hAnsi="GHEA Grapalat" w:cs="Sylfaen"/>
          <w:sz w:val="20"/>
          <w:szCs w:val="20"/>
          <w:lang w:val="es-ES"/>
        </w:rPr>
        <w:t xml:space="preserve"> է </w:t>
      </w:r>
      <w:proofErr w:type="spellStart"/>
      <w:r w:rsidRPr="000036EF">
        <w:rPr>
          <w:rFonts w:ascii="GHEA Grapalat" w:eastAsia="Times New Roman" w:hAnsi="GHEA Grapalat" w:cs="Sylfaen"/>
          <w:sz w:val="20"/>
          <w:szCs w:val="20"/>
          <w:lang w:val="es-ES"/>
        </w:rPr>
        <w:t>հայտ</w:t>
      </w:r>
      <w:proofErr w:type="spellEnd"/>
      <w:r w:rsidRPr="000036EF">
        <w:rPr>
          <w:rFonts w:ascii="GHEA Grapalat" w:eastAsia="Times New Roman" w:hAnsi="GHEA Grapalat" w:cs="Sylfaen"/>
          <w:sz w:val="20"/>
          <w:szCs w:val="20"/>
          <w:lang w:val="es-ES"/>
        </w:rPr>
        <w:t xml:space="preserve"> </w:t>
      </w:r>
      <w:proofErr w:type="spellStart"/>
      <w:r w:rsidRPr="000036EF">
        <w:rPr>
          <w:rFonts w:ascii="GHEA Grapalat" w:eastAsia="Times New Roman" w:hAnsi="GHEA Grapalat" w:cs="Sylfaen"/>
          <w:sz w:val="20"/>
          <w:szCs w:val="20"/>
          <w:lang w:val="es-ES"/>
        </w:rPr>
        <w:t>ներկայացրել</w:t>
      </w:r>
      <w:proofErr w:type="spellEnd"/>
      <w:r w:rsidRPr="000036EF">
        <w:rPr>
          <w:rFonts w:ascii="GHEA Grapalat" w:eastAsia="Times New Roman" w:hAnsi="GHEA Grapalat" w:cs="Times New Roman"/>
          <w:i/>
          <w:sz w:val="20"/>
          <w:szCs w:val="20"/>
          <w:lang w:val="es-ES"/>
        </w:rPr>
        <w:t>,</w:t>
      </w:r>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Sylfaen"/>
          <w:sz w:val="20"/>
          <w:szCs w:val="20"/>
          <w:lang w:val="es-ES"/>
        </w:rPr>
        <w:t>որի</w:t>
      </w:r>
      <w:proofErr w:type="spellEnd"/>
      <w:r w:rsidRPr="000036EF">
        <w:rPr>
          <w:rFonts w:ascii="GHEA Grapalat" w:eastAsia="Times New Roman" w:hAnsi="GHEA Grapalat" w:cs="Arial"/>
          <w:sz w:val="20"/>
          <w:szCs w:val="20"/>
          <w:lang w:val="es-ES"/>
        </w:rPr>
        <w:t xml:space="preserve"> </w:t>
      </w:r>
      <w:proofErr w:type="spellStart"/>
      <w:r w:rsidRPr="000036EF">
        <w:rPr>
          <w:rFonts w:ascii="GHEA Grapalat" w:eastAsia="Times New Roman" w:hAnsi="GHEA Grapalat" w:cs="Sylfaen"/>
          <w:sz w:val="20"/>
          <w:szCs w:val="20"/>
          <w:lang w:val="es-ES"/>
        </w:rPr>
        <w:t>հետ</w:t>
      </w:r>
      <w:proofErr w:type="spellEnd"/>
      <w:r w:rsidRPr="000036EF">
        <w:rPr>
          <w:rFonts w:ascii="GHEA Grapalat" w:eastAsia="Times New Roman" w:hAnsi="GHEA Grapalat" w:cs="Arial"/>
          <w:sz w:val="20"/>
          <w:szCs w:val="20"/>
          <w:lang w:val="es-ES"/>
        </w:rPr>
        <w:t xml:space="preserve"> </w:t>
      </w:r>
      <w:proofErr w:type="spellStart"/>
      <w:r w:rsidRPr="000036EF">
        <w:rPr>
          <w:rFonts w:ascii="GHEA Grapalat" w:eastAsia="Times New Roman" w:hAnsi="GHEA Grapalat" w:cs="Sylfaen"/>
          <w:sz w:val="20"/>
          <w:szCs w:val="20"/>
          <w:lang w:val="es-ES"/>
        </w:rPr>
        <w:t>կնքվում</w:t>
      </w:r>
      <w:proofErr w:type="spellEnd"/>
      <w:r w:rsidRPr="000036EF">
        <w:rPr>
          <w:rFonts w:ascii="GHEA Grapalat" w:eastAsia="Times New Roman" w:hAnsi="GHEA Grapalat" w:cs="Arial"/>
          <w:sz w:val="20"/>
          <w:szCs w:val="20"/>
          <w:lang w:val="es-ES"/>
        </w:rPr>
        <w:t xml:space="preserve"> </w:t>
      </w:r>
      <w:r w:rsidRPr="000036EF">
        <w:rPr>
          <w:rFonts w:ascii="GHEA Grapalat" w:eastAsia="Times New Roman" w:hAnsi="GHEA Grapalat" w:cs="Sylfaen"/>
          <w:sz w:val="20"/>
          <w:szCs w:val="20"/>
          <w:lang w:val="es-ES"/>
        </w:rPr>
        <w:t>է</w:t>
      </w:r>
      <w:r w:rsidRPr="000036EF">
        <w:rPr>
          <w:rFonts w:ascii="GHEA Grapalat" w:eastAsia="Times New Roman" w:hAnsi="GHEA Grapalat" w:cs="Arial"/>
          <w:sz w:val="20"/>
          <w:szCs w:val="20"/>
          <w:lang w:val="es-ES"/>
        </w:rPr>
        <w:t xml:space="preserve"> </w:t>
      </w:r>
      <w:proofErr w:type="spellStart"/>
      <w:r w:rsidRPr="000036EF">
        <w:rPr>
          <w:rFonts w:ascii="GHEA Grapalat" w:eastAsia="Times New Roman" w:hAnsi="GHEA Grapalat" w:cs="Sylfaen"/>
          <w:sz w:val="20"/>
          <w:szCs w:val="20"/>
          <w:lang w:val="es-ES"/>
        </w:rPr>
        <w:t>պայմանագիր</w:t>
      </w:r>
      <w:proofErr w:type="spellEnd"/>
      <w:r w:rsidRPr="000036EF">
        <w:rPr>
          <w:rFonts w:ascii="GHEA Grapalat" w:eastAsia="Times New Roman" w:hAnsi="GHEA Grapalat" w:cs="Arial"/>
          <w:sz w:val="20"/>
          <w:szCs w:val="20"/>
          <w:lang w:val="es-ES"/>
        </w:rPr>
        <w:t>:</w:t>
      </w:r>
    </w:p>
    <w:p w14:paraId="357B38F1" w14:textId="77777777" w:rsidR="000036EF" w:rsidRPr="000036EF" w:rsidRDefault="000036EF" w:rsidP="000036EF">
      <w:pPr>
        <w:spacing w:after="0" w:line="240" w:lineRule="auto"/>
        <w:ind w:firstLine="567"/>
        <w:jc w:val="both"/>
        <w:rPr>
          <w:rFonts w:ascii="GHEA Grapalat" w:eastAsia="Times New Roman" w:hAnsi="GHEA Grapalat" w:cs="Sylfaen"/>
          <w:sz w:val="20"/>
          <w:szCs w:val="24"/>
          <w:lang w:val="es-ES"/>
        </w:rPr>
      </w:pPr>
      <w:r w:rsidRPr="000036EF">
        <w:rPr>
          <w:rFonts w:ascii="GHEA Grapalat" w:eastAsia="Times New Roman" w:hAnsi="GHEA Grapalat" w:cs="Sylfaen"/>
          <w:sz w:val="20"/>
          <w:szCs w:val="24"/>
          <w:lang w:val="ru-RU"/>
        </w:rPr>
        <w:t>Պատվիրատուն</w:t>
      </w:r>
      <w:r w:rsidRPr="000036EF">
        <w:rPr>
          <w:rFonts w:ascii="GHEA Grapalat" w:eastAsia="Times New Roman" w:hAnsi="GHEA Grapalat" w:cs="Sylfaen"/>
          <w:sz w:val="20"/>
          <w:szCs w:val="24"/>
          <w:lang w:val="es-ES"/>
        </w:rPr>
        <w:t xml:space="preserve"> </w:t>
      </w:r>
      <w:r w:rsidRPr="000036EF">
        <w:rPr>
          <w:rFonts w:ascii="GHEA Grapalat" w:eastAsia="Times New Roman" w:hAnsi="GHEA Grapalat" w:cs="Sylfaen"/>
          <w:sz w:val="20"/>
          <w:szCs w:val="24"/>
          <w:lang w:val="ru-RU"/>
        </w:rPr>
        <w:t>պայմանագիրը</w:t>
      </w:r>
      <w:r w:rsidRPr="000036EF">
        <w:rPr>
          <w:rFonts w:ascii="GHEA Grapalat" w:eastAsia="Times New Roman" w:hAnsi="GHEA Grapalat" w:cs="Sylfaen"/>
          <w:sz w:val="20"/>
          <w:szCs w:val="24"/>
          <w:lang w:val="es-ES"/>
        </w:rPr>
        <w:t xml:space="preserve"> </w:t>
      </w:r>
      <w:r w:rsidRPr="000036EF">
        <w:rPr>
          <w:rFonts w:ascii="GHEA Grapalat" w:eastAsia="Times New Roman" w:hAnsi="GHEA Grapalat" w:cs="Sylfaen"/>
          <w:sz w:val="20"/>
          <w:szCs w:val="24"/>
          <w:lang w:val="ru-RU"/>
        </w:rPr>
        <w:t>կնքում</w:t>
      </w:r>
      <w:r w:rsidRPr="000036EF">
        <w:rPr>
          <w:rFonts w:ascii="GHEA Grapalat" w:eastAsia="Times New Roman" w:hAnsi="GHEA Grapalat" w:cs="Sylfaen"/>
          <w:sz w:val="20"/>
          <w:szCs w:val="24"/>
          <w:lang w:val="es-ES"/>
        </w:rPr>
        <w:t xml:space="preserve"> </w:t>
      </w:r>
      <w:r w:rsidRPr="000036EF">
        <w:rPr>
          <w:rFonts w:ascii="GHEA Grapalat" w:eastAsia="Times New Roman" w:hAnsi="GHEA Grapalat" w:cs="Sylfaen"/>
          <w:sz w:val="20"/>
          <w:szCs w:val="24"/>
          <w:lang w:val="ru-RU"/>
        </w:rPr>
        <w:t>է</w:t>
      </w:r>
      <w:r w:rsidRPr="000036EF">
        <w:rPr>
          <w:rFonts w:ascii="GHEA Grapalat" w:eastAsia="Times New Roman" w:hAnsi="GHEA Grapalat" w:cs="Sylfaen"/>
          <w:sz w:val="20"/>
          <w:szCs w:val="24"/>
          <w:lang w:val="es-ES"/>
        </w:rPr>
        <w:t xml:space="preserve">, </w:t>
      </w:r>
      <w:r w:rsidRPr="000036EF">
        <w:rPr>
          <w:rFonts w:ascii="GHEA Grapalat" w:eastAsia="Times New Roman" w:hAnsi="GHEA Grapalat" w:cs="Sylfaen"/>
          <w:sz w:val="20"/>
          <w:szCs w:val="24"/>
          <w:lang w:val="ru-RU"/>
        </w:rPr>
        <w:t>եթե</w:t>
      </w:r>
      <w:r w:rsidRPr="000036EF">
        <w:rPr>
          <w:rFonts w:ascii="GHEA Grapalat" w:eastAsia="Times New Roman" w:hAnsi="GHEA Grapalat" w:cs="Sylfaen"/>
          <w:sz w:val="20"/>
          <w:szCs w:val="24"/>
          <w:lang w:val="es-ES"/>
        </w:rPr>
        <w:t xml:space="preserve"> </w:t>
      </w:r>
      <w:r w:rsidRPr="000036EF">
        <w:rPr>
          <w:rFonts w:ascii="GHEA Grapalat" w:eastAsia="Times New Roman" w:hAnsi="GHEA Grapalat" w:cs="Sylfaen"/>
          <w:sz w:val="20"/>
          <w:szCs w:val="24"/>
          <w:lang w:val="ru-RU"/>
        </w:rPr>
        <w:t>սույն</w:t>
      </w:r>
      <w:r w:rsidRPr="000036EF">
        <w:rPr>
          <w:rFonts w:ascii="GHEA Grapalat" w:eastAsia="Times New Roman" w:hAnsi="GHEA Grapalat" w:cs="Sylfaen"/>
          <w:sz w:val="20"/>
          <w:szCs w:val="24"/>
          <w:lang w:val="es-ES"/>
        </w:rPr>
        <w:t xml:space="preserve"> </w:t>
      </w:r>
      <w:r w:rsidRPr="000036EF">
        <w:rPr>
          <w:rFonts w:ascii="GHEA Grapalat" w:eastAsia="Times New Roman" w:hAnsi="GHEA Grapalat" w:cs="Sylfaen"/>
          <w:sz w:val="20"/>
          <w:szCs w:val="24"/>
          <w:lang w:val="ru-RU"/>
        </w:rPr>
        <w:t>կետով</w:t>
      </w:r>
      <w:r w:rsidRPr="000036EF">
        <w:rPr>
          <w:rFonts w:ascii="GHEA Grapalat" w:eastAsia="Times New Roman" w:hAnsi="GHEA Grapalat" w:cs="Sylfaen"/>
          <w:sz w:val="20"/>
          <w:szCs w:val="24"/>
          <w:lang w:val="es-ES"/>
        </w:rPr>
        <w:t xml:space="preserve"> </w:t>
      </w:r>
      <w:r w:rsidRPr="000036EF">
        <w:rPr>
          <w:rFonts w:ascii="GHEA Grapalat" w:eastAsia="Times New Roman" w:hAnsi="GHEA Grapalat" w:cs="Sylfaen"/>
          <w:sz w:val="20"/>
          <w:szCs w:val="24"/>
          <w:lang w:val="ru-RU"/>
        </w:rPr>
        <w:t>նախատեսված</w:t>
      </w:r>
      <w:r w:rsidRPr="000036EF">
        <w:rPr>
          <w:rFonts w:ascii="GHEA Grapalat" w:eastAsia="Times New Roman" w:hAnsi="GHEA Grapalat" w:cs="Sylfaen"/>
          <w:sz w:val="20"/>
          <w:szCs w:val="24"/>
          <w:lang w:val="es-ES"/>
        </w:rPr>
        <w:t xml:space="preserve"> </w:t>
      </w:r>
      <w:r w:rsidRPr="000036EF">
        <w:rPr>
          <w:rFonts w:ascii="GHEA Grapalat" w:eastAsia="Times New Roman" w:hAnsi="GHEA Grapalat" w:cs="Sylfaen"/>
          <w:sz w:val="20"/>
          <w:szCs w:val="24"/>
          <w:lang w:val="ru-RU"/>
        </w:rPr>
        <w:t>անգործության</w:t>
      </w:r>
      <w:r w:rsidRPr="000036EF">
        <w:rPr>
          <w:rFonts w:ascii="GHEA Grapalat" w:eastAsia="Times New Roman" w:hAnsi="GHEA Grapalat" w:cs="Sylfaen"/>
          <w:sz w:val="20"/>
          <w:szCs w:val="24"/>
          <w:lang w:val="es-ES"/>
        </w:rPr>
        <w:t xml:space="preserve"> </w:t>
      </w:r>
      <w:r w:rsidRPr="000036EF">
        <w:rPr>
          <w:rFonts w:ascii="GHEA Grapalat" w:eastAsia="Times New Roman" w:hAnsi="GHEA Grapalat" w:cs="Sylfaen"/>
          <w:sz w:val="20"/>
          <w:szCs w:val="24"/>
          <w:lang w:val="ru-RU"/>
        </w:rPr>
        <w:t>ժամկետում</w:t>
      </w:r>
      <w:r w:rsidRPr="000036EF">
        <w:rPr>
          <w:rFonts w:ascii="GHEA Grapalat" w:eastAsia="Times New Roman" w:hAnsi="GHEA Grapalat" w:cs="Sylfaen"/>
          <w:sz w:val="20"/>
          <w:szCs w:val="24"/>
          <w:lang w:val="es-ES"/>
        </w:rPr>
        <w:t xml:space="preserve"> </w:t>
      </w:r>
      <w:r w:rsidRPr="000036EF">
        <w:rPr>
          <w:rFonts w:ascii="GHEA Grapalat" w:eastAsia="Times New Roman" w:hAnsi="GHEA Grapalat" w:cs="Sylfaen"/>
          <w:sz w:val="20"/>
          <w:szCs w:val="24"/>
          <w:lang w:val="ru-RU"/>
        </w:rPr>
        <w:t>որևէ</w:t>
      </w:r>
      <w:r w:rsidRPr="000036EF">
        <w:rPr>
          <w:rFonts w:ascii="GHEA Grapalat" w:eastAsia="Times New Roman" w:hAnsi="GHEA Grapalat" w:cs="Sylfaen"/>
          <w:sz w:val="20"/>
          <w:szCs w:val="24"/>
          <w:lang w:val="es-ES"/>
        </w:rPr>
        <w:t xml:space="preserve"> մ</w:t>
      </w:r>
      <w:r w:rsidRPr="000036EF">
        <w:rPr>
          <w:rFonts w:ascii="GHEA Grapalat" w:eastAsia="Times New Roman" w:hAnsi="GHEA Grapalat" w:cs="Sylfaen"/>
          <w:sz w:val="20"/>
          <w:szCs w:val="24"/>
          <w:lang w:val="ru-RU"/>
        </w:rPr>
        <w:t>ասնակից</w:t>
      </w:r>
      <w:r w:rsidRPr="000036EF">
        <w:rPr>
          <w:rFonts w:ascii="GHEA Grapalat" w:eastAsia="Times New Roman" w:hAnsi="GHEA Grapalat" w:cs="Sylfaen"/>
          <w:sz w:val="20"/>
          <w:szCs w:val="24"/>
          <w:lang w:val="es-ES"/>
        </w:rPr>
        <w:t xml:space="preserve"> </w:t>
      </w:r>
      <w:r w:rsidRPr="000036EF">
        <w:rPr>
          <w:rFonts w:ascii="GHEA Grapalat" w:eastAsia="Times New Roman" w:hAnsi="GHEA Grapalat" w:cs="Sylfaen"/>
          <w:sz w:val="20"/>
          <w:szCs w:val="20"/>
          <w:lang w:val="af-ZA"/>
        </w:rPr>
        <w:t>գնումների հետ կապված բողոքներ քննող անձին</w:t>
      </w:r>
      <w:r w:rsidRPr="000036EF">
        <w:rPr>
          <w:rFonts w:ascii="GHEA Grapalat" w:eastAsia="Times New Roman" w:hAnsi="GHEA Grapalat" w:cs="Sylfaen"/>
          <w:sz w:val="20"/>
          <w:szCs w:val="24"/>
          <w:lang w:val="es-ES"/>
        </w:rPr>
        <w:t xml:space="preserve"> </w:t>
      </w:r>
      <w:r w:rsidRPr="000036EF">
        <w:rPr>
          <w:rFonts w:ascii="GHEA Grapalat" w:eastAsia="Times New Roman" w:hAnsi="GHEA Grapalat" w:cs="Sylfaen"/>
          <w:sz w:val="20"/>
          <w:szCs w:val="24"/>
          <w:lang w:val="ru-RU"/>
        </w:rPr>
        <w:t>չի</w:t>
      </w:r>
      <w:r w:rsidRPr="000036EF">
        <w:rPr>
          <w:rFonts w:ascii="GHEA Grapalat" w:eastAsia="Times New Roman" w:hAnsi="GHEA Grapalat" w:cs="Sylfaen"/>
          <w:sz w:val="20"/>
          <w:szCs w:val="24"/>
          <w:lang w:val="es-ES"/>
        </w:rPr>
        <w:t xml:space="preserve"> </w:t>
      </w:r>
      <w:r w:rsidRPr="000036EF">
        <w:rPr>
          <w:rFonts w:ascii="GHEA Grapalat" w:eastAsia="Times New Roman" w:hAnsi="GHEA Grapalat" w:cs="Sylfaen"/>
          <w:sz w:val="20"/>
          <w:szCs w:val="24"/>
          <w:lang w:val="ru-RU"/>
        </w:rPr>
        <w:t>բողոքարկում</w:t>
      </w:r>
      <w:r w:rsidRPr="000036EF">
        <w:rPr>
          <w:rFonts w:ascii="GHEA Grapalat" w:eastAsia="Times New Roman" w:hAnsi="GHEA Grapalat" w:cs="Sylfaen"/>
          <w:sz w:val="20"/>
          <w:szCs w:val="24"/>
          <w:lang w:val="es-ES"/>
        </w:rPr>
        <w:t xml:space="preserve"> </w:t>
      </w:r>
      <w:r w:rsidRPr="000036EF">
        <w:rPr>
          <w:rFonts w:ascii="GHEA Grapalat" w:eastAsia="Times New Roman" w:hAnsi="GHEA Grapalat" w:cs="Sylfaen"/>
          <w:sz w:val="20"/>
          <w:szCs w:val="24"/>
          <w:lang w:val="ru-RU"/>
        </w:rPr>
        <w:t>պայմանագիր</w:t>
      </w:r>
      <w:r w:rsidRPr="000036EF">
        <w:rPr>
          <w:rFonts w:ascii="GHEA Grapalat" w:eastAsia="Times New Roman" w:hAnsi="GHEA Grapalat" w:cs="Sylfaen"/>
          <w:sz w:val="20"/>
          <w:szCs w:val="24"/>
          <w:lang w:val="es-ES"/>
        </w:rPr>
        <w:t xml:space="preserve"> </w:t>
      </w:r>
      <w:r w:rsidRPr="000036EF">
        <w:rPr>
          <w:rFonts w:ascii="GHEA Grapalat" w:eastAsia="Times New Roman" w:hAnsi="GHEA Grapalat" w:cs="Sylfaen"/>
          <w:sz w:val="20"/>
          <w:szCs w:val="24"/>
          <w:lang w:val="ru-RU"/>
        </w:rPr>
        <w:t>կնքելու</w:t>
      </w:r>
      <w:r w:rsidRPr="000036EF">
        <w:rPr>
          <w:rFonts w:ascii="GHEA Grapalat" w:eastAsia="Times New Roman" w:hAnsi="GHEA Grapalat" w:cs="Sylfaen"/>
          <w:sz w:val="20"/>
          <w:szCs w:val="24"/>
          <w:lang w:val="es-ES"/>
        </w:rPr>
        <w:t xml:space="preserve"> </w:t>
      </w:r>
      <w:r w:rsidRPr="000036EF">
        <w:rPr>
          <w:rFonts w:ascii="GHEA Grapalat" w:eastAsia="Times New Roman" w:hAnsi="GHEA Grapalat" w:cs="Sylfaen"/>
          <w:sz w:val="20"/>
          <w:szCs w:val="24"/>
          <w:lang w:val="ru-RU"/>
        </w:rPr>
        <w:t>մասին</w:t>
      </w:r>
      <w:r w:rsidRPr="000036EF">
        <w:rPr>
          <w:rFonts w:ascii="GHEA Grapalat" w:eastAsia="Times New Roman" w:hAnsi="GHEA Grapalat" w:cs="Sylfaen"/>
          <w:sz w:val="20"/>
          <w:szCs w:val="24"/>
          <w:lang w:val="es-ES"/>
        </w:rPr>
        <w:t xml:space="preserve"> </w:t>
      </w:r>
      <w:r w:rsidRPr="000036EF">
        <w:rPr>
          <w:rFonts w:ascii="GHEA Grapalat" w:eastAsia="Times New Roman" w:hAnsi="GHEA Grapalat" w:cs="Sylfaen"/>
          <w:sz w:val="20"/>
          <w:szCs w:val="24"/>
          <w:lang w:val="ru-RU"/>
        </w:rPr>
        <w:t>որոշումը։</w:t>
      </w:r>
      <w:r w:rsidRPr="000036EF">
        <w:rPr>
          <w:rFonts w:ascii="GHEA Grapalat" w:eastAsia="Times New Roman" w:hAnsi="GHEA Grapalat" w:cs="Sylfaen"/>
          <w:sz w:val="20"/>
          <w:szCs w:val="24"/>
          <w:lang w:val="es-ES"/>
        </w:rPr>
        <w:t xml:space="preserve"> </w:t>
      </w:r>
      <w:r w:rsidRPr="000036EF">
        <w:rPr>
          <w:rFonts w:ascii="GHEA Grapalat" w:eastAsia="Times New Roman" w:hAnsi="GHEA Grapalat" w:cs="Sylfaen"/>
          <w:sz w:val="20"/>
          <w:szCs w:val="24"/>
          <w:lang w:val="ru-RU"/>
        </w:rPr>
        <w:t>Մինչև</w:t>
      </w:r>
      <w:r w:rsidRPr="000036EF">
        <w:rPr>
          <w:rFonts w:ascii="GHEA Grapalat" w:eastAsia="Times New Roman" w:hAnsi="GHEA Grapalat" w:cs="Sylfaen"/>
          <w:sz w:val="20"/>
          <w:szCs w:val="24"/>
          <w:lang w:val="es-ES"/>
        </w:rPr>
        <w:t xml:space="preserve"> </w:t>
      </w:r>
      <w:r w:rsidRPr="000036EF">
        <w:rPr>
          <w:rFonts w:ascii="GHEA Grapalat" w:eastAsia="Times New Roman" w:hAnsi="GHEA Grapalat" w:cs="Sylfaen"/>
          <w:sz w:val="20"/>
          <w:szCs w:val="24"/>
          <w:lang w:val="ru-RU"/>
        </w:rPr>
        <w:t>անգործության</w:t>
      </w:r>
      <w:r w:rsidRPr="000036EF">
        <w:rPr>
          <w:rFonts w:ascii="GHEA Grapalat" w:eastAsia="Times New Roman" w:hAnsi="GHEA Grapalat" w:cs="Sylfaen"/>
          <w:sz w:val="20"/>
          <w:szCs w:val="24"/>
          <w:lang w:val="es-ES"/>
        </w:rPr>
        <w:t xml:space="preserve"> </w:t>
      </w:r>
      <w:r w:rsidRPr="000036EF">
        <w:rPr>
          <w:rFonts w:ascii="GHEA Grapalat" w:eastAsia="Times New Roman" w:hAnsi="GHEA Grapalat" w:cs="Sylfaen"/>
          <w:sz w:val="20"/>
          <w:szCs w:val="24"/>
          <w:lang w:val="ru-RU"/>
        </w:rPr>
        <w:t>ժամկետը</w:t>
      </w:r>
      <w:r w:rsidRPr="000036EF">
        <w:rPr>
          <w:rFonts w:ascii="GHEA Grapalat" w:eastAsia="Times New Roman" w:hAnsi="GHEA Grapalat" w:cs="Sylfaen"/>
          <w:sz w:val="20"/>
          <w:szCs w:val="24"/>
          <w:lang w:val="es-ES"/>
        </w:rPr>
        <w:t xml:space="preserve"> </w:t>
      </w:r>
      <w:r w:rsidRPr="000036EF">
        <w:rPr>
          <w:rFonts w:ascii="GHEA Grapalat" w:eastAsia="Times New Roman" w:hAnsi="GHEA Grapalat" w:cs="Sylfaen"/>
          <w:sz w:val="20"/>
          <w:szCs w:val="24"/>
          <w:lang w:val="ru-RU"/>
        </w:rPr>
        <w:t>լրանալը</w:t>
      </w:r>
      <w:r w:rsidRPr="000036EF">
        <w:rPr>
          <w:rFonts w:ascii="GHEA Grapalat" w:eastAsia="Times New Roman" w:hAnsi="GHEA Grapalat" w:cs="Sylfaen"/>
          <w:sz w:val="20"/>
          <w:szCs w:val="24"/>
          <w:lang w:val="es-ES"/>
        </w:rPr>
        <w:t xml:space="preserve"> </w:t>
      </w:r>
      <w:r w:rsidRPr="000036EF">
        <w:rPr>
          <w:rFonts w:ascii="GHEA Grapalat" w:eastAsia="Times New Roman" w:hAnsi="GHEA Grapalat" w:cs="Sylfaen"/>
          <w:sz w:val="20"/>
          <w:szCs w:val="24"/>
          <w:lang w:val="ru-RU"/>
        </w:rPr>
        <w:t>կամ</w:t>
      </w:r>
      <w:r w:rsidRPr="000036EF">
        <w:rPr>
          <w:rFonts w:ascii="GHEA Grapalat" w:eastAsia="Times New Roman" w:hAnsi="GHEA Grapalat" w:cs="Sylfaen"/>
          <w:sz w:val="20"/>
          <w:szCs w:val="24"/>
          <w:lang w:val="es-ES"/>
        </w:rPr>
        <w:t xml:space="preserve"> </w:t>
      </w:r>
      <w:r w:rsidRPr="000036EF">
        <w:rPr>
          <w:rFonts w:ascii="GHEA Grapalat" w:eastAsia="Times New Roman" w:hAnsi="GHEA Grapalat" w:cs="Sylfaen"/>
          <w:sz w:val="20"/>
          <w:szCs w:val="24"/>
          <w:lang w:val="ru-RU"/>
        </w:rPr>
        <w:t>առանց</w:t>
      </w:r>
      <w:r w:rsidRPr="000036EF">
        <w:rPr>
          <w:rFonts w:ascii="GHEA Grapalat" w:eastAsia="Times New Roman" w:hAnsi="GHEA Grapalat" w:cs="Sylfaen"/>
          <w:sz w:val="20"/>
          <w:szCs w:val="24"/>
          <w:lang w:val="es-ES"/>
        </w:rPr>
        <w:t xml:space="preserve"> </w:t>
      </w:r>
      <w:r w:rsidRPr="000036EF">
        <w:rPr>
          <w:rFonts w:ascii="GHEA Grapalat" w:eastAsia="Times New Roman" w:hAnsi="GHEA Grapalat" w:cs="Sylfaen"/>
          <w:sz w:val="20"/>
          <w:szCs w:val="24"/>
          <w:lang w:val="ru-RU"/>
        </w:rPr>
        <w:t>պայմանագիր</w:t>
      </w:r>
      <w:r w:rsidRPr="000036EF">
        <w:rPr>
          <w:rFonts w:ascii="GHEA Grapalat" w:eastAsia="Times New Roman" w:hAnsi="GHEA Grapalat" w:cs="Sylfaen"/>
          <w:sz w:val="20"/>
          <w:szCs w:val="24"/>
          <w:lang w:val="es-ES"/>
        </w:rPr>
        <w:t xml:space="preserve"> </w:t>
      </w:r>
      <w:r w:rsidRPr="000036EF">
        <w:rPr>
          <w:rFonts w:ascii="GHEA Grapalat" w:eastAsia="Times New Roman" w:hAnsi="GHEA Grapalat" w:cs="Sylfaen"/>
          <w:sz w:val="20"/>
          <w:szCs w:val="24"/>
          <w:lang w:val="ru-RU"/>
        </w:rPr>
        <w:t>կնքելու</w:t>
      </w:r>
      <w:r w:rsidRPr="000036EF">
        <w:rPr>
          <w:rFonts w:ascii="GHEA Grapalat" w:eastAsia="Times New Roman" w:hAnsi="GHEA Grapalat" w:cs="Sylfaen"/>
          <w:sz w:val="20"/>
          <w:szCs w:val="24"/>
          <w:lang w:val="es-ES"/>
        </w:rPr>
        <w:t xml:space="preserve"> </w:t>
      </w:r>
      <w:r w:rsidRPr="000036EF">
        <w:rPr>
          <w:rFonts w:ascii="GHEA Grapalat" w:eastAsia="Times New Roman" w:hAnsi="GHEA Grapalat" w:cs="Sylfaen"/>
          <w:sz w:val="20"/>
          <w:szCs w:val="24"/>
          <w:lang w:val="ru-RU"/>
        </w:rPr>
        <w:t>մասին</w:t>
      </w:r>
      <w:r w:rsidRPr="000036EF">
        <w:rPr>
          <w:rFonts w:ascii="GHEA Grapalat" w:eastAsia="Times New Roman" w:hAnsi="GHEA Grapalat" w:cs="Sylfaen"/>
          <w:sz w:val="20"/>
          <w:szCs w:val="24"/>
          <w:lang w:val="es-ES"/>
        </w:rPr>
        <w:t xml:space="preserve"> </w:t>
      </w:r>
      <w:r w:rsidRPr="000036EF">
        <w:rPr>
          <w:rFonts w:ascii="GHEA Grapalat" w:eastAsia="Times New Roman" w:hAnsi="GHEA Grapalat" w:cs="Sylfaen"/>
          <w:sz w:val="20"/>
          <w:szCs w:val="24"/>
          <w:lang w:val="ru-RU"/>
        </w:rPr>
        <w:t>հայտարարության</w:t>
      </w:r>
      <w:r w:rsidRPr="000036EF">
        <w:rPr>
          <w:rFonts w:ascii="GHEA Grapalat" w:eastAsia="Times New Roman" w:hAnsi="GHEA Grapalat" w:cs="Sylfaen"/>
          <w:sz w:val="20"/>
          <w:szCs w:val="24"/>
          <w:lang w:val="es-ES"/>
        </w:rPr>
        <w:t xml:space="preserve"> </w:t>
      </w:r>
      <w:r w:rsidRPr="000036EF">
        <w:rPr>
          <w:rFonts w:ascii="GHEA Grapalat" w:eastAsia="Times New Roman" w:hAnsi="GHEA Grapalat" w:cs="Sylfaen"/>
          <w:sz w:val="20"/>
          <w:szCs w:val="24"/>
          <w:lang w:val="ru-RU"/>
        </w:rPr>
        <w:t>հրապարակման</w:t>
      </w:r>
      <w:r w:rsidRPr="000036EF">
        <w:rPr>
          <w:rFonts w:ascii="GHEA Grapalat" w:eastAsia="Times New Roman" w:hAnsi="GHEA Grapalat" w:cs="Sylfaen"/>
          <w:sz w:val="20"/>
          <w:szCs w:val="24"/>
          <w:lang w:val="es-ES"/>
        </w:rPr>
        <w:t xml:space="preserve"> </w:t>
      </w:r>
      <w:r w:rsidRPr="000036EF">
        <w:rPr>
          <w:rFonts w:ascii="GHEA Grapalat" w:eastAsia="Times New Roman" w:hAnsi="GHEA Grapalat" w:cs="Sylfaen"/>
          <w:sz w:val="20"/>
          <w:szCs w:val="24"/>
          <w:lang w:val="ru-RU"/>
        </w:rPr>
        <w:t>կնք</w:t>
      </w:r>
      <w:r w:rsidRPr="000036EF">
        <w:rPr>
          <w:rFonts w:ascii="GHEA Grapalat" w:eastAsia="Times New Roman" w:hAnsi="GHEA Grapalat" w:cs="Sylfaen"/>
          <w:sz w:val="20"/>
          <w:szCs w:val="24"/>
        </w:rPr>
        <w:t>վ</w:t>
      </w:r>
      <w:r w:rsidRPr="000036EF">
        <w:rPr>
          <w:rFonts w:ascii="GHEA Grapalat" w:eastAsia="Times New Roman" w:hAnsi="GHEA Grapalat" w:cs="Sylfaen"/>
          <w:sz w:val="20"/>
          <w:szCs w:val="24"/>
          <w:lang w:val="ru-RU"/>
        </w:rPr>
        <w:t>ած</w:t>
      </w:r>
      <w:r w:rsidRPr="000036EF">
        <w:rPr>
          <w:rFonts w:ascii="GHEA Grapalat" w:eastAsia="Times New Roman" w:hAnsi="GHEA Grapalat" w:cs="Sylfaen"/>
          <w:sz w:val="20"/>
          <w:szCs w:val="24"/>
          <w:lang w:val="es-ES"/>
        </w:rPr>
        <w:t xml:space="preserve"> </w:t>
      </w:r>
      <w:r w:rsidRPr="000036EF">
        <w:rPr>
          <w:rFonts w:ascii="GHEA Grapalat" w:eastAsia="Times New Roman" w:hAnsi="GHEA Grapalat" w:cs="Sylfaen"/>
          <w:sz w:val="20"/>
          <w:szCs w:val="24"/>
          <w:lang w:val="ru-RU"/>
        </w:rPr>
        <w:t>պայմանագիրն</w:t>
      </w:r>
      <w:r w:rsidRPr="000036EF">
        <w:rPr>
          <w:rFonts w:ascii="GHEA Grapalat" w:eastAsia="Times New Roman" w:hAnsi="GHEA Grapalat" w:cs="Sylfaen"/>
          <w:sz w:val="20"/>
          <w:szCs w:val="24"/>
          <w:lang w:val="es-ES"/>
        </w:rPr>
        <w:t xml:space="preserve"> </w:t>
      </w:r>
      <w:r w:rsidRPr="000036EF">
        <w:rPr>
          <w:rFonts w:ascii="GHEA Grapalat" w:eastAsia="Times New Roman" w:hAnsi="GHEA Grapalat" w:cs="Sylfaen"/>
          <w:sz w:val="20"/>
          <w:szCs w:val="24"/>
          <w:lang w:val="ru-RU"/>
        </w:rPr>
        <w:t>առ</w:t>
      </w:r>
      <w:r w:rsidRPr="000036EF">
        <w:rPr>
          <w:rFonts w:ascii="GHEA Grapalat" w:eastAsia="Times New Roman" w:hAnsi="GHEA Grapalat" w:cs="Sylfaen"/>
          <w:sz w:val="20"/>
          <w:szCs w:val="24"/>
          <w:lang w:val="es-ES"/>
        </w:rPr>
        <w:t xml:space="preserve"> </w:t>
      </w:r>
      <w:r w:rsidRPr="000036EF">
        <w:rPr>
          <w:rFonts w:ascii="GHEA Grapalat" w:eastAsia="Times New Roman" w:hAnsi="GHEA Grapalat" w:cs="Sylfaen"/>
          <w:sz w:val="20"/>
          <w:szCs w:val="24"/>
          <w:lang w:val="ru-RU"/>
        </w:rPr>
        <w:t>ոչինչ</w:t>
      </w:r>
      <w:r w:rsidRPr="000036EF">
        <w:rPr>
          <w:rFonts w:ascii="GHEA Grapalat" w:eastAsia="Times New Roman" w:hAnsi="GHEA Grapalat" w:cs="Sylfaen"/>
          <w:sz w:val="20"/>
          <w:szCs w:val="24"/>
          <w:lang w:val="es-ES"/>
        </w:rPr>
        <w:t xml:space="preserve"> </w:t>
      </w:r>
      <w:r w:rsidRPr="000036EF">
        <w:rPr>
          <w:rFonts w:ascii="GHEA Grapalat" w:eastAsia="Times New Roman" w:hAnsi="GHEA Grapalat" w:cs="Sylfaen"/>
          <w:sz w:val="20"/>
          <w:szCs w:val="24"/>
          <w:lang w:val="ru-RU"/>
        </w:rPr>
        <w:t>է։</w:t>
      </w:r>
    </w:p>
    <w:p w14:paraId="7C9B5889" w14:textId="77777777" w:rsidR="000036EF" w:rsidRPr="000036EF" w:rsidRDefault="000036EF" w:rsidP="00263830">
      <w:pPr>
        <w:spacing w:after="0" w:line="240" w:lineRule="auto"/>
        <w:rPr>
          <w:rFonts w:ascii="GHEA Grapalat" w:eastAsia="Times New Roman" w:hAnsi="GHEA Grapalat" w:cs="Times New Roman"/>
          <w:b/>
          <w:sz w:val="20"/>
          <w:szCs w:val="24"/>
          <w:lang w:val="es-ES"/>
        </w:rPr>
      </w:pPr>
    </w:p>
    <w:p w14:paraId="6EA06E49" w14:textId="77777777" w:rsidR="000036EF" w:rsidRPr="000036EF" w:rsidRDefault="000036EF" w:rsidP="000036EF">
      <w:pPr>
        <w:spacing w:after="0" w:line="240" w:lineRule="auto"/>
        <w:jc w:val="center"/>
        <w:rPr>
          <w:rFonts w:ascii="GHEA Grapalat" w:eastAsia="Times New Roman" w:hAnsi="GHEA Grapalat" w:cs="Arial"/>
          <w:b/>
          <w:iCs/>
          <w:sz w:val="20"/>
          <w:szCs w:val="24"/>
          <w:lang w:val="af-ZA"/>
        </w:rPr>
      </w:pPr>
      <w:r w:rsidRPr="000036EF">
        <w:rPr>
          <w:rFonts w:ascii="GHEA Grapalat" w:eastAsia="Times New Roman" w:hAnsi="GHEA Grapalat" w:cs="Times New Roman"/>
          <w:b/>
          <w:iCs/>
          <w:sz w:val="20"/>
          <w:szCs w:val="24"/>
          <w:lang w:val="es-ES"/>
        </w:rPr>
        <w:t>9</w:t>
      </w:r>
      <w:r w:rsidRPr="000036EF">
        <w:rPr>
          <w:rFonts w:ascii="GHEA Grapalat" w:eastAsia="Times New Roman" w:hAnsi="GHEA Grapalat" w:cs="Times New Roman"/>
          <w:b/>
          <w:iCs/>
          <w:sz w:val="20"/>
          <w:szCs w:val="24"/>
          <w:lang w:val="af-ZA"/>
        </w:rPr>
        <w:t xml:space="preserve">. </w:t>
      </w:r>
      <w:r w:rsidRPr="000036EF">
        <w:rPr>
          <w:rFonts w:ascii="GHEA Grapalat" w:eastAsia="Times New Roman" w:hAnsi="GHEA Grapalat" w:cs="Sylfaen"/>
          <w:b/>
          <w:iCs/>
          <w:sz w:val="20"/>
          <w:szCs w:val="24"/>
          <w:lang w:val="af-ZA"/>
        </w:rPr>
        <w:t>ՊԱՅՄԱՆԱԳՐԻ</w:t>
      </w:r>
      <w:r w:rsidRPr="000036EF">
        <w:rPr>
          <w:rFonts w:ascii="GHEA Grapalat" w:eastAsia="Times New Roman" w:hAnsi="GHEA Grapalat" w:cs="Arial"/>
          <w:b/>
          <w:iCs/>
          <w:sz w:val="20"/>
          <w:szCs w:val="24"/>
          <w:lang w:val="af-ZA"/>
        </w:rPr>
        <w:t xml:space="preserve"> </w:t>
      </w:r>
      <w:r w:rsidRPr="000036EF">
        <w:rPr>
          <w:rFonts w:ascii="GHEA Grapalat" w:eastAsia="Times New Roman" w:hAnsi="GHEA Grapalat" w:cs="Sylfaen"/>
          <w:b/>
          <w:iCs/>
          <w:sz w:val="20"/>
          <w:szCs w:val="24"/>
          <w:lang w:val="af-ZA"/>
        </w:rPr>
        <w:t>ԿՆՔՈՒՄԸ</w:t>
      </w:r>
      <w:r w:rsidRPr="000036EF">
        <w:rPr>
          <w:rFonts w:ascii="GHEA Grapalat" w:eastAsia="Times New Roman" w:hAnsi="GHEA Grapalat" w:cs="Arial"/>
          <w:b/>
          <w:iCs/>
          <w:sz w:val="20"/>
          <w:szCs w:val="24"/>
          <w:lang w:val="af-ZA"/>
        </w:rPr>
        <w:t xml:space="preserve"> </w:t>
      </w:r>
    </w:p>
    <w:p w14:paraId="1BB3E3BA" w14:textId="77777777" w:rsidR="000036EF" w:rsidRPr="000036EF" w:rsidRDefault="000036EF" w:rsidP="000036EF">
      <w:pPr>
        <w:spacing w:after="0" w:line="240" w:lineRule="auto"/>
        <w:jc w:val="center"/>
        <w:rPr>
          <w:rFonts w:ascii="GHEA Grapalat" w:eastAsia="Times New Roman" w:hAnsi="GHEA Grapalat" w:cs="Times New Roman"/>
          <w:b/>
          <w:iCs/>
          <w:sz w:val="20"/>
          <w:szCs w:val="24"/>
          <w:lang w:val="af-ZA"/>
        </w:rPr>
      </w:pPr>
    </w:p>
    <w:p w14:paraId="5F341E20" w14:textId="77777777" w:rsidR="000036EF" w:rsidRPr="000036EF" w:rsidRDefault="000036EF" w:rsidP="00263830">
      <w:pPr>
        <w:spacing w:after="0" w:line="240" w:lineRule="auto"/>
        <w:jc w:val="both"/>
        <w:rPr>
          <w:rFonts w:ascii="GHEA Grapalat" w:eastAsia="Times New Roman" w:hAnsi="GHEA Grapalat" w:cs="Sylfaen"/>
          <w:sz w:val="20"/>
          <w:szCs w:val="24"/>
          <w:lang w:val="af-ZA"/>
        </w:rPr>
      </w:pPr>
      <w:r w:rsidRPr="000036EF">
        <w:rPr>
          <w:rFonts w:ascii="GHEA Grapalat" w:eastAsia="Times New Roman" w:hAnsi="GHEA Grapalat" w:cs="Times New Roman"/>
          <w:iCs/>
          <w:sz w:val="20"/>
          <w:szCs w:val="24"/>
          <w:lang w:val="es-ES"/>
        </w:rPr>
        <w:t>9</w:t>
      </w:r>
      <w:r w:rsidRPr="000036EF">
        <w:rPr>
          <w:rFonts w:ascii="GHEA Grapalat" w:eastAsia="Times New Roman" w:hAnsi="GHEA Grapalat" w:cs="Times New Roman"/>
          <w:iCs/>
          <w:sz w:val="20"/>
          <w:szCs w:val="24"/>
          <w:lang w:val="af-ZA"/>
        </w:rPr>
        <w:t xml:space="preserve">.1 </w:t>
      </w:r>
      <w:r w:rsidRPr="000036EF">
        <w:rPr>
          <w:rFonts w:ascii="GHEA Grapalat" w:eastAsia="Times New Roman" w:hAnsi="GHEA Grapalat" w:cs="Sylfaen"/>
          <w:sz w:val="20"/>
          <w:szCs w:val="24"/>
          <w:lang w:val="ru-RU"/>
        </w:rPr>
        <w:t>Պայմանագիր</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կնքվում</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է</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հանձնաժողովի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որոշման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հիման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վրա</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rPr>
        <w:t>պ</w:t>
      </w:r>
      <w:r w:rsidRPr="000036EF">
        <w:rPr>
          <w:rFonts w:ascii="GHEA Grapalat" w:eastAsia="Times New Roman" w:hAnsi="GHEA Grapalat" w:cs="Sylfaen"/>
          <w:sz w:val="20"/>
          <w:szCs w:val="24"/>
          <w:lang w:val="ru-RU"/>
        </w:rPr>
        <w:t>ատվիրատուի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կողմից։</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Պայմանագիրը</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կնքվում</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է</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գրավոր</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մեկ</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փաստաթուղթ</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կազմելու</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միջոցով։</w:t>
      </w:r>
    </w:p>
    <w:p w14:paraId="6D749D5F" w14:textId="77777777" w:rsidR="000036EF" w:rsidRPr="000036EF" w:rsidRDefault="000036EF" w:rsidP="00263830">
      <w:pPr>
        <w:spacing w:after="0" w:line="240" w:lineRule="auto"/>
        <w:jc w:val="both"/>
        <w:rPr>
          <w:rFonts w:ascii="GHEA Grapalat" w:eastAsia="Times New Roman" w:hAnsi="GHEA Grapalat" w:cs="Sylfaen"/>
          <w:sz w:val="20"/>
          <w:szCs w:val="24"/>
          <w:lang w:val="af-ZA"/>
        </w:rPr>
      </w:pPr>
      <w:r w:rsidRPr="000036EF">
        <w:rPr>
          <w:rFonts w:ascii="GHEA Grapalat" w:eastAsia="Times New Roman" w:hAnsi="GHEA Grapalat" w:cs="Sylfaen"/>
          <w:sz w:val="20"/>
          <w:szCs w:val="24"/>
          <w:lang w:val="af-ZA"/>
        </w:rPr>
        <w:t xml:space="preserve">9.2 </w:t>
      </w:r>
      <w:r w:rsidRPr="000036EF">
        <w:rPr>
          <w:rFonts w:ascii="GHEA Grapalat" w:eastAsia="Times New Roman" w:hAnsi="GHEA Grapalat" w:cs="Sylfaen"/>
          <w:sz w:val="20"/>
          <w:szCs w:val="24"/>
          <w:lang w:val="ru-RU"/>
        </w:rPr>
        <w:t>Սույն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հրավերի</w:t>
      </w:r>
      <w:r w:rsidRPr="000036EF">
        <w:rPr>
          <w:rFonts w:ascii="GHEA Grapalat" w:eastAsia="Times New Roman" w:hAnsi="GHEA Grapalat" w:cs="Sylfaen"/>
          <w:sz w:val="20"/>
          <w:szCs w:val="24"/>
          <w:lang w:val="af-ZA"/>
        </w:rPr>
        <w:t xml:space="preserve"> 1-</w:t>
      </w:r>
      <w:proofErr w:type="spellStart"/>
      <w:r w:rsidRPr="000036EF">
        <w:rPr>
          <w:rFonts w:ascii="GHEA Grapalat" w:eastAsia="Times New Roman" w:hAnsi="GHEA Grapalat" w:cs="Sylfaen"/>
          <w:sz w:val="20"/>
          <w:szCs w:val="24"/>
        </w:rPr>
        <w:t>ին</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մասի</w:t>
      </w:r>
      <w:proofErr w:type="spellEnd"/>
      <w:r w:rsidRPr="000036EF">
        <w:rPr>
          <w:rFonts w:ascii="GHEA Grapalat" w:eastAsia="Times New Roman" w:hAnsi="GHEA Grapalat" w:cs="Sylfaen"/>
          <w:sz w:val="20"/>
          <w:szCs w:val="24"/>
          <w:lang w:val="af-ZA"/>
        </w:rPr>
        <w:t xml:space="preserve"> 8</w:t>
      </w:r>
      <w:r w:rsidRPr="000036EF">
        <w:rPr>
          <w:rFonts w:ascii="GHEA Grapalat" w:eastAsia="Times New Roman" w:hAnsi="GHEA Grapalat" w:cs="Sylfaen"/>
          <w:sz w:val="20"/>
          <w:szCs w:val="24"/>
          <w:lang w:val="hy-AM"/>
        </w:rPr>
        <w:t>.</w:t>
      </w:r>
      <w:r w:rsidRPr="000036EF">
        <w:rPr>
          <w:rFonts w:ascii="GHEA Grapalat" w:eastAsia="Times New Roman" w:hAnsi="GHEA Grapalat" w:cs="Sylfaen"/>
          <w:sz w:val="20"/>
          <w:szCs w:val="24"/>
          <w:lang w:val="af-ZA"/>
        </w:rPr>
        <w:t xml:space="preserve">22 </w:t>
      </w:r>
      <w:r w:rsidRPr="000036EF">
        <w:rPr>
          <w:rFonts w:ascii="GHEA Grapalat" w:eastAsia="Times New Roman" w:hAnsi="GHEA Grapalat" w:cs="Sylfaen"/>
          <w:sz w:val="20"/>
          <w:szCs w:val="24"/>
          <w:lang w:val="ru-RU"/>
        </w:rPr>
        <w:t>կետով</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սահմանված</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անգործության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ժամկետը</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լրանալուն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հաջորդող</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չորս</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աշխատանքային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օրվա</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ընթացքում</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rPr>
        <w:t>պ</w:t>
      </w:r>
      <w:r w:rsidRPr="000036EF">
        <w:rPr>
          <w:rFonts w:ascii="GHEA Grapalat" w:eastAsia="Times New Roman" w:hAnsi="GHEA Grapalat" w:cs="Sylfaen"/>
          <w:sz w:val="20"/>
          <w:szCs w:val="24"/>
          <w:lang w:val="ru-RU"/>
        </w:rPr>
        <w:t>ատվիրատուն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ծանուցում</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է</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ընտրված</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rPr>
        <w:t>մ</w:t>
      </w:r>
      <w:r w:rsidRPr="000036EF">
        <w:rPr>
          <w:rFonts w:ascii="GHEA Grapalat" w:eastAsia="Times New Roman" w:hAnsi="GHEA Grapalat" w:cs="Sylfaen"/>
          <w:sz w:val="20"/>
          <w:szCs w:val="24"/>
          <w:lang w:val="ru-RU"/>
        </w:rPr>
        <w:t>ասնակցին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ներկայացնելով</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պայմանագիր</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կնքելու</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առաջարկը</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և</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պայմանագրի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նախագիծը</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Ընդ</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որում</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պայմանագիրը</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կարող</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է</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կնքվել</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ոչ</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շուտ</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lastRenderedPageBreak/>
        <w:t>քան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սույն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հրավերի</w:t>
      </w:r>
      <w:r w:rsidRPr="000036EF">
        <w:rPr>
          <w:rFonts w:ascii="GHEA Grapalat" w:eastAsia="Times New Roman" w:hAnsi="GHEA Grapalat" w:cs="Sylfaen"/>
          <w:sz w:val="20"/>
          <w:szCs w:val="24"/>
          <w:lang w:val="af-ZA"/>
        </w:rPr>
        <w:t xml:space="preserve"> 1-</w:t>
      </w:r>
      <w:proofErr w:type="spellStart"/>
      <w:r w:rsidRPr="000036EF">
        <w:rPr>
          <w:rFonts w:ascii="GHEA Grapalat" w:eastAsia="Times New Roman" w:hAnsi="GHEA Grapalat" w:cs="Sylfaen"/>
          <w:sz w:val="20"/>
          <w:szCs w:val="24"/>
        </w:rPr>
        <w:t>ին</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մասի</w:t>
      </w:r>
      <w:proofErr w:type="spellEnd"/>
      <w:r w:rsidRPr="000036EF">
        <w:rPr>
          <w:rFonts w:ascii="GHEA Grapalat" w:eastAsia="Times New Roman" w:hAnsi="GHEA Grapalat" w:cs="Sylfaen"/>
          <w:sz w:val="20"/>
          <w:szCs w:val="24"/>
          <w:lang w:val="af-ZA"/>
        </w:rPr>
        <w:t xml:space="preserve"> 8</w:t>
      </w:r>
      <w:r w:rsidRPr="000036EF">
        <w:rPr>
          <w:rFonts w:ascii="GHEA Grapalat" w:eastAsia="Times New Roman" w:hAnsi="GHEA Grapalat" w:cs="Sylfaen"/>
          <w:sz w:val="20"/>
          <w:szCs w:val="24"/>
          <w:lang w:val="hy-AM"/>
        </w:rPr>
        <w:t>.</w:t>
      </w:r>
      <w:r w:rsidRPr="000036EF">
        <w:rPr>
          <w:rFonts w:ascii="GHEA Grapalat" w:eastAsia="Times New Roman" w:hAnsi="GHEA Grapalat" w:cs="Sylfaen"/>
          <w:sz w:val="20"/>
          <w:szCs w:val="24"/>
          <w:lang w:val="af-ZA"/>
        </w:rPr>
        <w:t xml:space="preserve">22 </w:t>
      </w:r>
      <w:r w:rsidRPr="000036EF">
        <w:rPr>
          <w:rFonts w:ascii="GHEA Grapalat" w:eastAsia="Times New Roman" w:hAnsi="GHEA Grapalat" w:cs="Sylfaen"/>
          <w:sz w:val="20"/>
          <w:szCs w:val="24"/>
          <w:lang w:val="ru-RU"/>
        </w:rPr>
        <w:t>կետով</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սահմանված</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անգործության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ժամկետը</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լրանալու</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օրվան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հաջորդող</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երկրորդ</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աշխատանքային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օրը</w:t>
      </w:r>
      <w:r w:rsidRPr="000036EF">
        <w:rPr>
          <w:rFonts w:ascii="GHEA Grapalat" w:eastAsia="Times New Roman" w:hAnsi="GHEA Grapalat" w:cs="Sylfaen"/>
          <w:sz w:val="20"/>
          <w:szCs w:val="24"/>
          <w:lang w:val="af-ZA"/>
        </w:rPr>
        <w:t>:</w:t>
      </w:r>
    </w:p>
    <w:p w14:paraId="2DC626FF" w14:textId="77777777" w:rsidR="000036EF" w:rsidRPr="000036EF" w:rsidRDefault="000036EF" w:rsidP="00263830">
      <w:pPr>
        <w:spacing w:after="0" w:line="240" w:lineRule="auto"/>
        <w:jc w:val="both"/>
        <w:rPr>
          <w:rFonts w:ascii="GHEA Grapalat" w:eastAsia="Times New Roman" w:hAnsi="GHEA Grapalat" w:cs="Sylfaen"/>
          <w:sz w:val="20"/>
          <w:szCs w:val="24"/>
          <w:lang w:val="af-ZA"/>
        </w:rPr>
      </w:pPr>
      <w:r w:rsidRPr="000036EF">
        <w:rPr>
          <w:rFonts w:ascii="GHEA Grapalat" w:eastAsia="Times New Roman" w:hAnsi="GHEA Grapalat" w:cs="Sylfaen"/>
          <w:sz w:val="20"/>
          <w:szCs w:val="24"/>
          <w:lang w:val="af-ZA"/>
        </w:rPr>
        <w:t>9</w:t>
      </w:r>
      <w:r w:rsidRPr="000036EF">
        <w:rPr>
          <w:rFonts w:ascii="GHEA Grapalat" w:eastAsia="Times New Roman" w:hAnsi="GHEA Grapalat" w:cs="Sylfaen"/>
          <w:sz w:val="20"/>
          <w:szCs w:val="24"/>
          <w:lang w:val="hy-AM"/>
        </w:rPr>
        <w:t>.3</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Ընտրված</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rPr>
        <w:t>մ</w:t>
      </w:r>
      <w:r w:rsidRPr="000036EF">
        <w:rPr>
          <w:rFonts w:ascii="GHEA Grapalat" w:eastAsia="Times New Roman" w:hAnsi="GHEA Grapalat" w:cs="Sylfaen"/>
          <w:sz w:val="20"/>
          <w:szCs w:val="24"/>
          <w:lang w:val="ru-RU"/>
        </w:rPr>
        <w:t>ասնակցին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պայմանագիր</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կնքելու</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առաջարկը</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և</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կնքվելիք</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պայմանագրի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նախագիծը</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հանձնաժողովի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քարտուղարը</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տրամադրում</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է</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էլեկտրոնային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եղանակով</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Ընդ</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որում</w:t>
      </w:r>
      <w:r w:rsidRPr="000036EF">
        <w:rPr>
          <w:rFonts w:ascii="GHEA Grapalat" w:eastAsia="Times New Roman" w:hAnsi="GHEA Grapalat" w:cs="Sylfaen"/>
          <w:sz w:val="20"/>
          <w:szCs w:val="24"/>
          <w:lang w:val="af-ZA"/>
        </w:rPr>
        <w:t xml:space="preserve"> շինարարական աշխատանքների գնման դեպքում  </w:t>
      </w:r>
      <w:r w:rsidRPr="000036EF">
        <w:rPr>
          <w:rFonts w:ascii="GHEA Grapalat" w:eastAsia="Times New Roman" w:hAnsi="GHEA Grapalat" w:cs="Sylfaen"/>
          <w:sz w:val="20"/>
          <w:szCs w:val="24"/>
          <w:lang w:val="ru-RU"/>
        </w:rPr>
        <w:t>պայմանագրում</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ներառվում</w:t>
      </w:r>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են</w:t>
      </w:r>
      <w:proofErr w:type="spellEnd"/>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ընտրված</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մասնակցի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կողմից</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հայտով</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ներկայացված</w:t>
      </w:r>
      <w:r w:rsidRPr="000036EF">
        <w:rPr>
          <w:rFonts w:ascii="GHEA Grapalat" w:eastAsia="Times New Roman" w:hAnsi="GHEA Grapalat" w:cs="Sylfaen"/>
          <w:sz w:val="20"/>
          <w:szCs w:val="24"/>
          <w:lang w:val="af-ZA"/>
        </w:rPr>
        <w:t xml:space="preserve"> սարքերը և սարքավորումները: </w:t>
      </w:r>
    </w:p>
    <w:p w14:paraId="25D2C441" w14:textId="6A804C7A" w:rsidR="000036EF" w:rsidRPr="000036EF" w:rsidRDefault="000036EF" w:rsidP="00263830">
      <w:pPr>
        <w:spacing w:after="0" w:line="240" w:lineRule="auto"/>
        <w:jc w:val="both"/>
        <w:rPr>
          <w:rFonts w:ascii="GHEA Grapalat" w:eastAsia="Times New Roman" w:hAnsi="GHEA Grapalat" w:cs="Sylfaen"/>
          <w:sz w:val="20"/>
          <w:szCs w:val="24"/>
          <w:lang w:val="af-ZA"/>
        </w:rPr>
      </w:pPr>
      <w:r w:rsidRPr="000036EF">
        <w:rPr>
          <w:rFonts w:ascii="GHEA Grapalat" w:eastAsia="Times New Roman" w:hAnsi="GHEA Grapalat" w:cs="Sylfaen"/>
          <w:sz w:val="20"/>
          <w:szCs w:val="24"/>
          <w:lang w:val="af-ZA"/>
        </w:rPr>
        <w:t>9</w:t>
      </w:r>
      <w:r w:rsidRPr="000036EF">
        <w:rPr>
          <w:rFonts w:ascii="GHEA Grapalat" w:eastAsia="Times New Roman" w:hAnsi="GHEA Grapalat" w:cs="Sylfaen"/>
          <w:sz w:val="20"/>
          <w:szCs w:val="24"/>
          <w:lang w:val="hy-AM"/>
        </w:rPr>
        <w:t>.</w:t>
      </w:r>
      <w:r w:rsidRPr="000036EF">
        <w:rPr>
          <w:rFonts w:ascii="GHEA Grapalat" w:eastAsia="Times New Roman" w:hAnsi="GHEA Grapalat" w:cs="Sylfaen"/>
          <w:sz w:val="20"/>
          <w:szCs w:val="24"/>
          <w:lang w:val="af-ZA"/>
        </w:rPr>
        <w:t xml:space="preserve">4 </w:t>
      </w:r>
      <w:r w:rsidRPr="000036EF">
        <w:rPr>
          <w:rFonts w:ascii="GHEA Grapalat" w:eastAsia="Times New Roman" w:hAnsi="GHEA Grapalat" w:cs="Sylfaen"/>
          <w:sz w:val="20"/>
          <w:szCs w:val="24"/>
          <w:lang w:val="hy-AM"/>
        </w:rPr>
        <w:t>Եթե</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ընտրված</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մասնակիցը</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պայմանագիր</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կնքելու</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մասին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ծանուցումը</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և</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պայմանագրի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նախագիծ</w:t>
      </w:r>
      <w:r w:rsidRPr="000036EF">
        <w:rPr>
          <w:rFonts w:ascii="GHEA Grapalat" w:eastAsia="Times New Roman" w:hAnsi="GHEA Grapalat" w:cs="Sylfaen"/>
          <w:sz w:val="20"/>
          <w:szCs w:val="24"/>
        </w:rPr>
        <w:t>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ստանալուց</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հետո</w:t>
      </w:r>
      <w:r w:rsidRPr="000036EF">
        <w:rPr>
          <w:rFonts w:ascii="GHEA Grapalat" w:eastAsia="Times New Roman" w:hAnsi="GHEA Grapalat" w:cs="Sylfaen"/>
          <w:sz w:val="20"/>
          <w:szCs w:val="24"/>
          <w:lang w:val="af-ZA"/>
        </w:rPr>
        <w:t xml:space="preserve">` 10 </w:t>
      </w:r>
      <w:proofErr w:type="spellStart"/>
      <w:r w:rsidRPr="000036EF">
        <w:rPr>
          <w:rFonts w:ascii="GHEA Grapalat" w:eastAsia="Times New Roman" w:hAnsi="GHEA Grapalat" w:cs="Sylfaen"/>
          <w:sz w:val="20"/>
          <w:szCs w:val="24"/>
        </w:rPr>
        <w:t>աշխատանքային</w:t>
      </w:r>
      <w:proofErr w:type="spellEnd"/>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օրվա</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ընթացքում</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չի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ստորագրում</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պայմանագիրը</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և</w:t>
      </w:r>
      <w:r w:rsidRPr="000036EF">
        <w:rPr>
          <w:rFonts w:ascii="GHEA Grapalat" w:eastAsia="Times New Roman" w:hAnsi="GHEA Grapalat" w:cs="Sylfaen"/>
          <w:sz w:val="20"/>
          <w:szCs w:val="24"/>
          <w:lang w:val="af-ZA"/>
        </w:rPr>
        <w:t xml:space="preserve"> պ</w:t>
      </w:r>
      <w:r w:rsidRPr="000036EF">
        <w:rPr>
          <w:rFonts w:ascii="GHEA Grapalat" w:eastAsia="Times New Roman" w:hAnsi="GHEA Grapalat" w:cs="Sylfaen"/>
          <w:sz w:val="20"/>
          <w:szCs w:val="24"/>
          <w:lang w:val="ru-RU"/>
        </w:rPr>
        <w:t>ատվիրատուին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ներկայացնում</w:t>
      </w:r>
      <w:r w:rsidRPr="000036EF">
        <w:rPr>
          <w:rFonts w:ascii="GHEA Grapalat" w:eastAsia="Times New Roman" w:hAnsi="GHEA Grapalat" w:cs="Sylfaen"/>
          <w:sz w:val="20"/>
          <w:szCs w:val="24"/>
          <w:lang w:val="af-ZA"/>
        </w:rPr>
        <w:t xml:space="preserve"> որակավորման և </w:t>
      </w:r>
      <w:r w:rsidRPr="000036EF">
        <w:rPr>
          <w:rFonts w:ascii="GHEA Grapalat" w:eastAsia="Times New Roman" w:hAnsi="GHEA Grapalat" w:cs="Sylfaen"/>
          <w:sz w:val="20"/>
          <w:szCs w:val="24"/>
          <w:lang w:val="ru-RU"/>
        </w:rPr>
        <w:t>պայմանագրի</w:t>
      </w:r>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ապահովումը</w:t>
      </w:r>
      <w:proofErr w:type="spellEnd"/>
      <w:r w:rsidRPr="000036EF">
        <w:rPr>
          <w:rFonts w:ascii="GHEA Grapalat" w:eastAsia="Times New Roman" w:hAnsi="GHEA Grapalat" w:cs="Sylfaen"/>
          <w:sz w:val="20"/>
          <w:szCs w:val="24"/>
          <w:lang w:val="af-ZA"/>
        </w:rPr>
        <w:t>,</w:t>
      </w:r>
      <w:r w:rsidRPr="000036EF">
        <w:rPr>
          <w:rFonts w:ascii="GHEA Grapalat" w:eastAsia="Times New Roman" w:hAnsi="GHEA Grapalat" w:cs="Sylfaen"/>
          <w:i/>
          <w:sz w:val="20"/>
          <w:szCs w:val="24"/>
          <w:lang w:val="af-ZA"/>
        </w:rPr>
        <w:t xml:space="preserve"> </w:t>
      </w:r>
      <w:r w:rsidRPr="000036EF">
        <w:rPr>
          <w:rFonts w:ascii="GHEA Grapalat" w:eastAsia="Times New Roman" w:hAnsi="GHEA Grapalat" w:cs="Sylfaen"/>
          <w:sz w:val="20"/>
          <w:szCs w:val="24"/>
          <w:lang w:val="hy-AM"/>
        </w:rPr>
        <w:t>ապա նա զրկվում է պայմանագիրը ստորագրելու իրավունքից։</w:t>
      </w:r>
      <w:r w:rsidRPr="000036EF">
        <w:rPr>
          <w:rFonts w:ascii="GHEA Grapalat" w:eastAsia="Times New Roman" w:hAnsi="GHEA Grapalat" w:cs="Sylfaen"/>
          <w:sz w:val="20"/>
          <w:szCs w:val="24"/>
          <w:lang w:val="af-ZA"/>
        </w:rPr>
        <w:t xml:space="preserve"> </w:t>
      </w:r>
    </w:p>
    <w:p w14:paraId="21BFAD42" w14:textId="77777777" w:rsidR="000036EF" w:rsidRPr="000036EF" w:rsidRDefault="000036EF" w:rsidP="000036EF">
      <w:pPr>
        <w:spacing w:after="0" w:line="240" w:lineRule="auto"/>
        <w:ind w:firstLine="567"/>
        <w:jc w:val="both"/>
        <w:rPr>
          <w:rFonts w:ascii="GHEA Grapalat" w:eastAsia="Times New Roman" w:hAnsi="GHEA Grapalat" w:cs="Sylfaen"/>
          <w:sz w:val="20"/>
          <w:szCs w:val="24"/>
          <w:lang w:val="af-ZA"/>
        </w:rPr>
      </w:pPr>
      <w:r w:rsidRPr="000036EF">
        <w:rPr>
          <w:rFonts w:ascii="GHEA Grapalat" w:eastAsia="Times New Roman" w:hAnsi="GHEA Grapalat" w:cs="Sylfaen"/>
          <w:sz w:val="20"/>
          <w:szCs w:val="24"/>
          <w:lang w:val="hy-AM"/>
        </w:rPr>
        <w:t>Ընդ</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որում</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 xml:space="preserve">ընտրված մասնակցի կողմից հաստատված պայմանագրի նախագիծը </w:t>
      </w:r>
      <w:r w:rsidRPr="000036EF">
        <w:rPr>
          <w:rFonts w:ascii="GHEA Grapalat" w:eastAsia="Times New Roman" w:hAnsi="GHEA Grapalat" w:cs="Sylfaen"/>
          <w:sz w:val="20"/>
          <w:szCs w:val="24"/>
        </w:rPr>
        <w:t>պ</w:t>
      </w:r>
      <w:r w:rsidRPr="000036EF">
        <w:rPr>
          <w:rFonts w:ascii="GHEA Grapalat" w:eastAsia="Times New Roman" w:hAnsi="GHEA Grapalat" w:cs="Sylfaen"/>
          <w:sz w:val="20"/>
          <w:szCs w:val="24"/>
          <w:lang w:val="hy-AM"/>
        </w:rPr>
        <w:t xml:space="preserve">ատվիրատուին ներկայացվում է գրավոր և դրա ներկայացման գրությունը հաշվառվում է </w:t>
      </w:r>
      <w:r w:rsidRPr="000036EF">
        <w:rPr>
          <w:rFonts w:ascii="GHEA Grapalat" w:eastAsia="Times New Roman" w:hAnsi="GHEA Grapalat" w:cs="Sylfaen"/>
          <w:sz w:val="20"/>
          <w:szCs w:val="24"/>
        </w:rPr>
        <w:t>պ</w:t>
      </w:r>
      <w:r w:rsidRPr="000036EF">
        <w:rPr>
          <w:rFonts w:ascii="GHEA Grapalat" w:eastAsia="Times New Roman" w:hAnsi="GHEA Grapalat" w:cs="Sylfaen"/>
          <w:sz w:val="20"/>
          <w:szCs w:val="24"/>
          <w:lang w:val="hy-AM"/>
        </w:rPr>
        <w:t>ատվիրատուի փաստաթղթաշրջանառության համակարգում:  Պատվիրատուի ղեկավարի կողմից պայմանագրի նախագիծը հաստատվում է այդ իրավասության առաջացմանը հաջորդող երկու աշխատանքային օրվա ընթացքում</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rPr>
        <w:t>և</w:t>
      </w:r>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հաստատմանը</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հաջորդող</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աշխատանքային</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օրը</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ուղեկցող</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գրությամբ</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տրամադրվում</w:t>
      </w:r>
      <w:proofErr w:type="spellEnd"/>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rPr>
        <w:t>է</w:t>
      </w:r>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ընտրված</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մասնակցին</w:t>
      </w:r>
      <w:proofErr w:type="spellEnd"/>
      <w:r w:rsidRPr="000036EF">
        <w:rPr>
          <w:rFonts w:ascii="GHEA Grapalat" w:eastAsia="Times New Roman" w:hAnsi="GHEA Grapalat" w:cs="Sylfaen"/>
          <w:sz w:val="20"/>
          <w:szCs w:val="24"/>
          <w:lang w:val="hy-AM"/>
        </w:rPr>
        <w:t>:</w:t>
      </w:r>
    </w:p>
    <w:p w14:paraId="516686EE" w14:textId="77777777" w:rsidR="000036EF" w:rsidRPr="000036EF" w:rsidRDefault="000036EF" w:rsidP="00263830">
      <w:pPr>
        <w:spacing w:after="0" w:line="240" w:lineRule="auto"/>
        <w:jc w:val="both"/>
        <w:rPr>
          <w:rFonts w:ascii="GHEA Grapalat" w:eastAsia="Times New Roman" w:hAnsi="GHEA Grapalat" w:cs="Sylfaen"/>
          <w:sz w:val="20"/>
          <w:szCs w:val="24"/>
          <w:lang w:val="af-ZA"/>
        </w:rPr>
      </w:pPr>
      <w:r w:rsidRPr="000036EF">
        <w:rPr>
          <w:rFonts w:ascii="GHEA Grapalat" w:eastAsia="Times New Roman" w:hAnsi="GHEA Grapalat" w:cs="Sylfaen"/>
          <w:sz w:val="20"/>
          <w:szCs w:val="24"/>
          <w:lang w:val="af-ZA"/>
        </w:rPr>
        <w:t xml:space="preserve">9.5 </w:t>
      </w:r>
      <w:r w:rsidRPr="000036EF">
        <w:rPr>
          <w:rFonts w:ascii="GHEA Grapalat" w:eastAsia="Times New Roman" w:hAnsi="GHEA Grapalat" w:cs="Sylfaen"/>
          <w:sz w:val="20"/>
          <w:szCs w:val="24"/>
          <w:lang w:val="ru-RU"/>
        </w:rPr>
        <w:t>Մինչև</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սույն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հրավերի</w:t>
      </w:r>
      <w:r w:rsidRPr="000036EF">
        <w:rPr>
          <w:rFonts w:ascii="GHEA Grapalat" w:eastAsia="Times New Roman" w:hAnsi="GHEA Grapalat" w:cs="Sylfaen"/>
          <w:sz w:val="20"/>
          <w:szCs w:val="24"/>
          <w:lang w:val="af-ZA"/>
        </w:rPr>
        <w:t xml:space="preserve"> 1-ին մասի 9</w:t>
      </w:r>
      <w:r w:rsidRPr="000036EF">
        <w:rPr>
          <w:rFonts w:ascii="GHEA Grapalat" w:eastAsia="Times New Roman" w:hAnsi="GHEA Grapalat" w:cs="Sylfaen"/>
          <w:sz w:val="20"/>
          <w:szCs w:val="24"/>
          <w:lang w:val="hy-AM"/>
        </w:rPr>
        <w:t>.</w:t>
      </w:r>
      <w:r w:rsidRPr="000036EF">
        <w:rPr>
          <w:rFonts w:ascii="GHEA Grapalat" w:eastAsia="Times New Roman" w:hAnsi="GHEA Grapalat" w:cs="Sylfaen"/>
          <w:sz w:val="20"/>
          <w:szCs w:val="24"/>
          <w:lang w:val="af-ZA"/>
        </w:rPr>
        <w:t xml:space="preserve">4 </w:t>
      </w:r>
      <w:r w:rsidRPr="000036EF">
        <w:rPr>
          <w:rFonts w:ascii="GHEA Grapalat" w:eastAsia="Times New Roman" w:hAnsi="GHEA Grapalat" w:cs="Sylfaen"/>
          <w:sz w:val="20"/>
          <w:szCs w:val="24"/>
          <w:lang w:val="ru-RU"/>
        </w:rPr>
        <w:t>կետով</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նախատեսված</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ժամկետի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ավարտը</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կողմերի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համաձայնությամբ</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կարող</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են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պայմանագրի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նախագծում</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կատարվել</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փոփոխություններ</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սակայն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դրանք</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չեն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կարող</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հանգեցնել</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գնման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առարկայի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բնութագրերի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փոփոխմանը</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ներառյալ</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ընտրված</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մասնակցի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առաջարկած</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գնի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ավելացմանը։</w:t>
      </w:r>
      <w:r w:rsidRPr="000036EF">
        <w:rPr>
          <w:rFonts w:ascii="GHEA Mariam" w:eastAsia="Times New Roman" w:hAnsi="GHEA Mariam" w:cs="Times New Roman"/>
          <w:i/>
          <w:spacing w:val="-8"/>
          <w:sz w:val="20"/>
          <w:szCs w:val="20"/>
          <w:lang w:val="af-ZA"/>
        </w:rPr>
        <w:t xml:space="preserve"> </w:t>
      </w:r>
    </w:p>
    <w:p w14:paraId="65533D03" w14:textId="77777777" w:rsidR="000036EF" w:rsidRPr="000036EF" w:rsidRDefault="000036EF" w:rsidP="000036EF">
      <w:pPr>
        <w:spacing w:after="0" w:line="240" w:lineRule="auto"/>
        <w:jc w:val="center"/>
        <w:rPr>
          <w:rFonts w:ascii="GHEA Grapalat" w:eastAsia="Times New Roman" w:hAnsi="GHEA Grapalat" w:cs="Times New Roman"/>
          <w:b/>
          <w:iCs/>
          <w:sz w:val="20"/>
          <w:szCs w:val="24"/>
          <w:lang w:val="af-ZA"/>
        </w:rPr>
      </w:pPr>
    </w:p>
    <w:p w14:paraId="45589327" w14:textId="77777777" w:rsidR="000036EF" w:rsidRPr="000036EF" w:rsidRDefault="000036EF" w:rsidP="000036EF">
      <w:pPr>
        <w:spacing w:after="0" w:line="240" w:lineRule="auto"/>
        <w:jc w:val="center"/>
        <w:rPr>
          <w:rFonts w:ascii="GHEA Grapalat" w:eastAsia="Times New Roman" w:hAnsi="GHEA Grapalat" w:cs="Arial"/>
          <w:b/>
          <w:iCs/>
          <w:sz w:val="20"/>
          <w:szCs w:val="24"/>
          <w:lang w:val="af-ZA"/>
        </w:rPr>
      </w:pPr>
      <w:r w:rsidRPr="000036EF">
        <w:rPr>
          <w:rFonts w:ascii="GHEA Grapalat" w:eastAsia="Times New Roman" w:hAnsi="GHEA Grapalat" w:cs="Times New Roman"/>
          <w:b/>
          <w:iCs/>
          <w:sz w:val="20"/>
          <w:szCs w:val="24"/>
          <w:lang w:val="af-ZA"/>
        </w:rPr>
        <w:t xml:space="preserve">10. </w:t>
      </w:r>
      <w:r w:rsidRPr="000036EF">
        <w:rPr>
          <w:rFonts w:ascii="GHEA Grapalat" w:eastAsia="Times New Roman" w:hAnsi="GHEA Grapalat" w:cs="Sylfaen"/>
          <w:b/>
          <w:iCs/>
          <w:sz w:val="20"/>
          <w:szCs w:val="24"/>
          <w:lang w:val="hy-AM"/>
        </w:rPr>
        <w:t>ՈՐԱԿԱՎՈՐՄԱՆ</w:t>
      </w:r>
      <w:r w:rsidRPr="000036EF">
        <w:rPr>
          <w:rFonts w:ascii="GHEA Grapalat" w:eastAsia="Times New Roman" w:hAnsi="GHEA Grapalat" w:cs="Arial"/>
          <w:b/>
          <w:iCs/>
          <w:sz w:val="20"/>
          <w:szCs w:val="24"/>
          <w:lang w:val="af-ZA"/>
        </w:rPr>
        <w:t xml:space="preserve"> </w:t>
      </w:r>
      <w:r w:rsidRPr="000036EF">
        <w:rPr>
          <w:rFonts w:ascii="GHEA Grapalat" w:eastAsia="Times New Roman" w:hAnsi="GHEA Grapalat" w:cs="Sylfaen"/>
          <w:b/>
          <w:iCs/>
          <w:sz w:val="20"/>
          <w:szCs w:val="24"/>
          <w:lang w:val="hy-AM"/>
        </w:rPr>
        <w:t>ԵՎ</w:t>
      </w:r>
      <w:r w:rsidRPr="000036EF">
        <w:rPr>
          <w:rFonts w:ascii="GHEA Grapalat" w:eastAsia="Times New Roman" w:hAnsi="GHEA Grapalat" w:cs="Sylfaen"/>
          <w:b/>
          <w:iCs/>
          <w:sz w:val="20"/>
          <w:szCs w:val="24"/>
          <w:lang w:val="af-ZA"/>
        </w:rPr>
        <w:t xml:space="preserve"> ՊԱՅՄԱՆԱԳՐԻ</w:t>
      </w:r>
      <w:r w:rsidRPr="000036EF">
        <w:rPr>
          <w:rFonts w:ascii="GHEA Grapalat" w:eastAsia="Times New Roman" w:hAnsi="GHEA Grapalat" w:cs="Sylfaen"/>
          <w:b/>
          <w:iCs/>
          <w:sz w:val="20"/>
          <w:szCs w:val="24"/>
          <w:lang w:val="hy-AM"/>
        </w:rPr>
        <w:t xml:space="preserve"> </w:t>
      </w:r>
      <w:r w:rsidRPr="000036EF">
        <w:rPr>
          <w:rFonts w:ascii="GHEA Grapalat" w:eastAsia="Times New Roman" w:hAnsi="GHEA Grapalat" w:cs="Sylfaen"/>
          <w:b/>
          <w:iCs/>
          <w:sz w:val="20"/>
          <w:szCs w:val="24"/>
          <w:lang w:val="af-ZA"/>
        </w:rPr>
        <w:t>ԱՊԱՀՈՎՈՒՄ</w:t>
      </w:r>
      <w:r w:rsidRPr="000036EF">
        <w:rPr>
          <w:rFonts w:ascii="GHEA Grapalat" w:eastAsia="Times New Roman" w:hAnsi="GHEA Grapalat" w:cs="Sylfaen"/>
          <w:b/>
          <w:iCs/>
          <w:sz w:val="20"/>
          <w:szCs w:val="24"/>
          <w:lang w:val="hy-AM"/>
        </w:rPr>
        <w:t>ՆԵՐ</w:t>
      </w:r>
      <w:r w:rsidRPr="000036EF">
        <w:rPr>
          <w:rFonts w:ascii="GHEA Grapalat" w:eastAsia="Times New Roman" w:hAnsi="GHEA Grapalat" w:cs="Sylfaen"/>
          <w:b/>
          <w:iCs/>
          <w:sz w:val="20"/>
          <w:szCs w:val="24"/>
          <w:lang w:val="af-ZA"/>
        </w:rPr>
        <w:t>Ը</w:t>
      </w:r>
      <w:r w:rsidRPr="000036EF">
        <w:rPr>
          <w:rFonts w:ascii="GHEA Grapalat" w:eastAsia="Times New Roman" w:hAnsi="GHEA Grapalat" w:cs="Arial"/>
          <w:b/>
          <w:iCs/>
          <w:sz w:val="20"/>
          <w:szCs w:val="24"/>
          <w:lang w:val="af-ZA"/>
        </w:rPr>
        <w:t xml:space="preserve"> </w:t>
      </w:r>
    </w:p>
    <w:p w14:paraId="72120AB1" w14:textId="77777777" w:rsidR="000036EF" w:rsidRPr="000036EF" w:rsidRDefault="000036EF" w:rsidP="000036EF">
      <w:pPr>
        <w:spacing w:after="0" w:line="240" w:lineRule="auto"/>
        <w:jc w:val="center"/>
        <w:rPr>
          <w:rFonts w:ascii="GHEA Grapalat" w:eastAsia="Times New Roman" w:hAnsi="GHEA Grapalat" w:cs="Times New Roman"/>
          <w:b/>
          <w:iCs/>
          <w:sz w:val="20"/>
          <w:szCs w:val="24"/>
          <w:lang w:val="af-ZA"/>
        </w:rPr>
      </w:pPr>
    </w:p>
    <w:p w14:paraId="39312C1A" w14:textId="5702DCE1" w:rsidR="000036EF" w:rsidRPr="000036EF" w:rsidRDefault="000036EF" w:rsidP="00263830">
      <w:pPr>
        <w:spacing w:after="0" w:line="240" w:lineRule="auto"/>
        <w:jc w:val="both"/>
        <w:rPr>
          <w:rFonts w:ascii="GHEA Grapalat" w:eastAsia="Times New Roman" w:hAnsi="GHEA Grapalat" w:cs="Sylfaen"/>
          <w:sz w:val="20"/>
          <w:szCs w:val="24"/>
          <w:lang w:val="af-ZA"/>
        </w:rPr>
      </w:pPr>
      <w:r w:rsidRPr="000036EF">
        <w:rPr>
          <w:rFonts w:ascii="GHEA Grapalat" w:eastAsia="Times New Roman" w:hAnsi="GHEA Grapalat" w:cs="Times New Roman"/>
          <w:iCs/>
          <w:sz w:val="20"/>
          <w:szCs w:val="24"/>
          <w:lang w:val="af-ZA"/>
        </w:rPr>
        <w:t>10.</w:t>
      </w:r>
      <w:r w:rsidRPr="000036EF">
        <w:rPr>
          <w:rFonts w:ascii="GHEA Grapalat" w:eastAsia="Times New Roman" w:hAnsi="GHEA Grapalat" w:cs="Sylfaen"/>
          <w:sz w:val="20"/>
          <w:szCs w:val="24"/>
          <w:lang w:val="af-ZA"/>
        </w:rPr>
        <w:t xml:space="preserve">1 </w:t>
      </w:r>
      <w:r w:rsidRPr="000036EF">
        <w:rPr>
          <w:rFonts w:ascii="GHEA Grapalat" w:eastAsia="Times New Roman" w:hAnsi="GHEA Grapalat" w:cs="Sylfaen"/>
          <w:sz w:val="20"/>
          <w:szCs w:val="24"/>
          <w:lang w:val="hy-AM"/>
        </w:rPr>
        <w:t>Որակավորման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և</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պ</w:t>
      </w:r>
      <w:r w:rsidRPr="000036EF">
        <w:rPr>
          <w:rFonts w:ascii="GHEA Grapalat" w:eastAsia="Times New Roman" w:hAnsi="GHEA Grapalat" w:cs="Sylfaen"/>
          <w:sz w:val="20"/>
          <w:szCs w:val="24"/>
          <w:lang w:val="ru-RU"/>
        </w:rPr>
        <w:t>այմանագրի</w:t>
      </w:r>
      <w:r w:rsidRPr="000036EF">
        <w:rPr>
          <w:rFonts w:ascii="GHEA Grapalat" w:eastAsia="Times New Roman" w:hAnsi="GHEA Grapalat" w:cs="Sylfaen"/>
          <w:sz w:val="20"/>
          <w:szCs w:val="24"/>
          <w:lang w:val="hy-AM"/>
        </w:rPr>
        <w:t xml:space="preserve"> </w:t>
      </w:r>
      <w:r w:rsidRPr="000036EF">
        <w:rPr>
          <w:rFonts w:ascii="GHEA Grapalat" w:eastAsia="Times New Roman" w:hAnsi="GHEA Grapalat" w:cs="Sylfaen"/>
          <w:sz w:val="20"/>
          <w:szCs w:val="24"/>
          <w:lang w:val="ru-RU"/>
        </w:rPr>
        <w:t>ապահովում</w:t>
      </w:r>
      <w:r w:rsidRPr="000036EF">
        <w:rPr>
          <w:rFonts w:ascii="GHEA Grapalat" w:eastAsia="Times New Roman" w:hAnsi="GHEA Grapalat" w:cs="Sylfaen"/>
          <w:sz w:val="20"/>
          <w:szCs w:val="24"/>
          <w:lang w:val="hy-AM"/>
        </w:rPr>
        <w:t>ները</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ներկայացնելու</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պահանջի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հիման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վրա</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այն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ստանալու</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օրվանից</w:t>
      </w:r>
      <w:r w:rsidRPr="000036EF">
        <w:rPr>
          <w:rFonts w:ascii="GHEA Grapalat" w:eastAsia="Times New Roman" w:hAnsi="GHEA Grapalat" w:cs="Sylfaen"/>
          <w:sz w:val="20"/>
          <w:szCs w:val="24"/>
          <w:lang w:val="af-ZA"/>
        </w:rPr>
        <w:t xml:space="preserve"> 10, </w:t>
      </w:r>
      <w:r w:rsidRPr="000036EF">
        <w:rPr>
          <w:rFonts w:ascii="GHEA Grapalat" w:eastAsia="Times New Roman" w:hAnsi="GHEA Grapalat" w:cs="Sylfaen"/>
          <w:sz w:val="20"/>
          <w:szCs w:val="24"/>
          <w:lang w:val="ru-RU"/>
        </w:rPr>
        <w:t>ընտրված</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մասնակիցը</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պարտավոր</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է</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ներկայացնել</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որակավորման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և</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պայմանագրի</w:t>
      </w:r>
      <w:r w:rsidRPr="000036EF">
        <w:rPr>
          <w:rFonts w:ascii="GHEA Grapalat" w:eastAsia="Times New Roman" w:hAnsi="GHEA Grapalat" w:cs="Sylfaen"/>
          <w:sz w:val="20"/>
          <w:szCs w:val="24"/>
          <w:lang w:val="hy-AM"/>
        </w:rPr>
        <w:t xml:space="preserve"> </w:t>
      </w:r>
      <w:r w:rsidRPr="000036EF">
        <w:rPr>
          <w:rFonts w:ascii="GHEA Grapalat" w:eastAsia="Times New Roman" w:hAnsi="GHEA Grapalat" w:cs="Sylfaen"/>
          <w:sz w:val="20"/>
          <w:szCs w:val="24"/>
          <w:lang w:val="ru-RU"/>
        </w:rPr>
        <w:t>ապահովում</w:t>
      </w:r>
      <w:r w:rsidRPr="000036EF">
        <w:rPr>
          <w:rFonts w:ascii="GHEA Grapalat" w:eastAsia="Times New Roman" w:hAnsi="GHEA Grapalat" w:cs="Sylfaen"/>
          <w:sz w:val="20"/>
          <w:szCs w:val="24"/>
          <w:lang w:val="hy-AM"/>
        </w:rPr>
        <w:t>ներ</w:t>
      </w:r>
      <w:r w:rsidRPr="000036EF">
        <w:rPr>
          <w:rFonts w:ascii="GHEA Grapalat" w:eastAsia="Times New Roman" w:hAnsi="GHEA Grapalat" w:cs="Sylfaen"/>
          <w:sz w:val="20"/>
          <w:szCs w:val="24"/>
          <w:lang w:val="ru-RU"/>
        </w:rPr>
        <w:t>։</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Ընտրված</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մասնակցի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հետ</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պայմանագիր</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կնքվում</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է</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եթե</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վերջինս</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ներկայացնում</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է</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որակավորման և</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պայմանագրի</w:t>
      </w:r>
      <w:r w:rsidRPr="000036EF">
        <w:rPr>
          <w:rFonts w:ascii="GHEA Grapalat" w:eastAsia="Times New Roman" w:hAnsi="GHEA Grapalat" w:cs="Sylfaen"/>
          <w:sz w:val="20"/>
          <w:szCs w:val="24"/>
          <w:lang w:val="hy-AM"/>
        </w:rPr>
        <w:t xml:space="preserve"> </w:t>
      </w:r>
      <w:r w:rsidRPr="000036EF">
        <w:rPr>
          <w:rFonts w:ascii="GHEA Grapalat" w:eastAsia="Times New Roman" w:hAnsi="GHEA Grapalat" w:cs="Sylfaen"/>
          <w:sz w:val="20"/>
          <w:szCs w:val="24"/>
          <w:lang w:val="ru-RU"/>
        </w:rPr>
        <w:t>ապահովում</w:t>
      </w:r>
      <w:r w:rsidRPr="000036EF">
        <w:rPr>
          <w:rFonts w:ascii="GHEA Grapalat" w:eastAsia="Times New Roman" w:hAnsi="GHEA Grapalat" w:cs="Sylfaen"/>
          <w:sz w:val="20"/>
          <w:szCs w:val="24"/>
          <w:lang w:val="hy-AM"/>
        </w:rPr>
        <w:t>ներ</w:t>
      </w:r>
      <w:r w:rsidRPr="000036EF">
        <w:rPr>
          <w:rFonts w:ascii="GHEA Grapalat" w:eastAsia="Times New Roman" w:hAnsi="GHEA Grapalat" w:cs="Sylfaen"/>
          <w:sz w:val="20"/>
          <w:szCs w:val="24"/>
        </w:rPr>
        <w:t>ը</w:t>
      </w:r>
      <w:r w:rsidRPr="000036EF">
        <w:rPr>
          <w:rFonts w:ascii="GHEA Grapalat" w:eastAsia="Times New Roman" w:hAnsi="GHEA Grapalat" w:cs="Sylfaen"/>
          <w:sz w:val="20"/>
          <w:szCs w:val="24"/>
          <w:lang w:val="ru-RU"/>
        </w:rPr>
        <w:t>։</w:t>
      </w:r>
    </w:p>
    <w:p w14:paraId="2E75A867" w14:textId="19881AAA" w:rsidR="000036EF" w:rsidRPr="000036EF" w:rsidRDefault="000036EF" w:rsidP="00263830">
      <w:pPr>
        <w:spacing w:after="0" w:line="240" w:lineRule="auto"/>
        <w:jc w:val="both"/>
        <w:rPr>
          <w:rFonts w:ascii="GHEA Grapalat" w:eastAsia="Times New Roman" w:hAnsi="GHEA Grapalat" w:cs="Arial"/>
          <w:sz w:val="20"/>
          <w:szCs w:val="24"/>
          <w:lang w:val="af-ZA"/>
        </w:rPr>
      </w:pPr>
      <w:r w:rsidRPr="000036EF">
        <w:rPr>
          <w:rFonts w:ascii="GHEA Grapalat" w:eastAsia="Times New Roman" w:hAnsi="GHEA Grapalat" w:cs="Sylfaen"/>
          <w:sz w:val="20"/>
          <w:szCs w:val="24"/>
          <w:lang w:val="hy-AM"/>
        </w:rPr>
        <w:t>10.2</w:t>
      </w:r>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Որակավորման</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ապահովման</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չափը</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հավասար</w:t>
      </w:r>
      <w:proofErr w:type="spellEnd"/>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rPr>
        <w:t>է</w:t>
      </w:r>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ընտրված</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մասնակցի</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գնային</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առաջարկի</w:t>
      </w:r>
      <w:proofErr w:type="spellEnd"/>
      <w:r w:rsidRPr="000036EF">
        <w:rPr>
          <w:rFonts w:ascii="GHEA Grapalat" w:eastAsia="Times New Roman" w:hAnsi="GHEA Grapalat" w:cs="Sylfaen"/>
          <w:sz w:val="20"/>
          <w:szCs w:val="24"/>
          <w:lang w:val="hy-AM"/>
        </w:rPr>
        <w:t xml:space="preserve"> 15 տոկոսին:</w:t>
      </w:r>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Որակավորման</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ապահովումը</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ներկայացվում</w:t>
      </w:r>
      <w:proofErr w:type="spellEnd"/>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rPr>
        <w:t>է</w:t>
      </w:r>
      <w:r w:rsidR="00263830">
        <w:rPr>
          <w:rFonts w:ascii="GHEA Grapalat" w:eastAsia="Times New Roman" w:hAnsi="GHEA Grapalat" w:cs="Sylfaen"/>
          <w:sz w:val="20"/>
          <w:szCs w:val="24"/>
          <w:lang w:val="hy-AM"/>
        </w:rPr>
        <w:t xml:space="preserve"> </w:t>
      </w:r>
      <w:proofErr w:type="spellStart"/>
      <w:r w:rsidRPr="000036EF">
        <w:rPr>
          <w:rFonts w:ascii="GHEA Grapalat" w:eastAsia="Times New Roman" w:hAnsi="GHEA Grapalat" w:cs="Sylfaen"/>
          <w:sz w:val="20"/>
          <w:szCs w:val="24"/>
        </w:rPr>
        <w:t>տուժանքի</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հավելված</w:t>
      </w:r>
      <w:proofErr w:type="spellEnd"/>
      <w:r w:rsidRPr="000036EF">
        <w:rPr>
          <w:rFonts w:ascii="GHEA Grapalat" w:eastAsia="Times New Roman" w:hAnsi="GHEA Grapalat" w:cs="Sylfaen"/>
          <w:sz w:val="20"/>
          <w:szCs w:val="24"/>
          <w:lang w:val="af-ZA"/>
        </w:rPr>
        <w:t xml:space="preserve"> 4</w:t>
      </w:r>
      <w:r w:rsidRPr="000036EF">
        <w:rPr>
          <w:rFonts w:ascii="Cambria Math" w:eastAsia="Times New Roman" w:hAnsi="Cambria Math" w:cs="Cambria Math"/>
          <w:sz w:val="20"/>
          <w:szCs w:val="24"/>
          <w:lang w:val="af-ZA"/>
        </w:rPr>
        <w:t>․</w:t>
      </w:r>
      <w:r w:rsidRPr="000036EF">
        <w:rPr>
          <w:rFonts w:ascii="GHEA Grapalat" w:eastAsia="Times New Roman" w:hAnsi="GHEA Grapalat" w:cs="Sylfaen"/>
          <w:sz w:val="20"/>
          <w:szCs w:val="24"/>
          <w:lang w:val="af-ZA"/>
        </w:rPr>
        <w:t xml:space="preserve">2)   </w:t>
      </w:r>
      <w:proofErr w:type="spellStart"/>
      <w:r w:rsidRPr="000036EF">
        <w:rPr>
          <w:rFonts w:ascii="GHEA Grapalat" w:eastAsia="Times New Roman" w:hAnsi="GHEA Grapalat" w:cs="Sylfaen"/>
          <w:sz w:val="20"/>
          <w:szCs w:val="24"/>
        </w:rPr>
        <w:t>կամ</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բանկերի</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կողմից</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տրամադրված</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երաշխիքների</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ձևով</w:t>
      </w:r>
      <w:proofErr w:type="spellEnd"/>
      <w:r w:rsidRPr="000036EF" w:rsidDel="000A6F09">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af-ZA"/>
        </w:rPr>
        <w:t>:Ընդ որում ապահովումը</w:t>
      </w:r>
      <w:r w:rsidRPr="000036EF">
        <w:rPr>
          <w:rFonts w:ascii="GHEA Grapalat" w:eastAsia="Times New Roman" w:hAnsi="GHEA Grapalat" w:cs="Times New Roman"/>
          <w:color w:val="000000"/>
          <w:sz w:val="24"/>
          <w:szCs w:val="24"/>
          <w:shd w:val="clear" w:color="auto" w:fill="FFFFFF"/>
          <w:lang w:val="af-ZA"/>
        </w:rPr>
        <w:t xml:space="preserve"> </w:t>
      </w:r>
      <w:proofErr w:type="spellStart"/>
      <w:r w:rsidRPr="000036EF">
        <w:rPr>
          <w:rFonts w:ascii="GHEA Grapalat" w:eastAsia="Times New Roman" w:hAnsi="GHEA Grapalat" w:cs="Sylfaen"/>
          <w:sz w:val="20"/>
          <w:szCs w:val="24"/>
        </w:rPr>
        <w:t>պետք</w:t>
      </w:r>
      <w:proofErr w:type="spellEnd"/>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rPr>
        <w:t>է</w:t>
      </w:r>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վավեր</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լինի</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առնվազն</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մինչև</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պայմանագրի</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կատարման</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արդյունքը</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պատվիրատուից</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կողմից</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ամբողջական</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ընդունվելու</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օրվան</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հաջորդող</w:t>
      </w:r>
      <w:proofErr w:type="spellEnd"/>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2</w:t>
      </w:r>
      <w:r w:rsidRPr="000036EF">
        <w:rPr>
          <w:rFonts w:ascii="GHEA Grapalat" w:eastAsia="Times New Roman" w:hAnsi="GHEA Grapalat" w:cs="Sylfaen"/>
          <w:sz w:val="20"/>
          <w:szCs w:val="24"/>
          <w:lang w:val="af-ZA"/>
        </w:rPr>
        <w:t>0-</w:t>
      </w:r>
      <w:proofErr w:type="spellStart"/>
      <w:r w:rsidRPr="000036EF">
        <w:rPr>
          <w:rFonts w:ascii="GHEA Grapalat" w:eastAsia="Times New Roman" w:hAnsi="GHEA Grapalat" w:cs="Sylfaen"/>
          <w:sz w:val="20"/>
          <w:szCs w:val="24"/>
        </w:rPr>
        <w:t>րդ</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աշխատանքային</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օրը</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Arial"/>
          <w:sz w:val="20"/>
          <w:szCs w:val="24"/>
        </w:rPr>
        <w:t>ներառյալ</w:t>
      </w:r>
      <w:proofErr w:type="spellEnd"/>
      <w:r w:rsidRPr="000036EF">
        <w:rPr>
          <w:rFonts w:ascii="GHEA Grapalat" w:eastAsia="Times New Roman" w:hAnsi="GHEA Grapalat" w:cs="Arial"/>
          <w:sz w:val="20"/>
          <w:szCs w:val="24"/>
          <w:lang w:val="af-ZA"/>
        </w:rPr>
        <w:t>:</w:t>
      </w:r>
      <w:r w:rsidRPr="000036EF">
        <w:rPr>
          <w:rFonts w:ascii="GHEA Grapalat" w:eastAsia="Times New Roman" w:hAnsi="GHEA Grapalat" w:cs="Arial"/>
          <w:sz w:val="20"/>
          <w:szCs w:val="24"/>
          <w:vertAlign w:val="superscript"/>
          <w:lang w:val="af-ZA"/>
        </w:rPr>
        <w:t xml:space="preserve"> </w:t>
      </w:r>
      <w:r w:rsidRPr="000036EF">
        <w:rPr>
          <w:rFonts w:ascii="GHEA Grapalat" w:eastAsia="Times New Roman" w:hAnsi="GHEA Grapalat" w:cs="Arial"/>
          <w:sz w:val="20"/>
          <w:szCs w:val="24"/>
          <w:vertAlign w:val="superscript"/>
        </w:rPr>
        <w:footnoteReference w:id="8"/>
      </w:r>
      <w:r w:rsidRPr="000036EF">
        <w:rPr>
          <w:rFonts w:ascii="GHEA Grapalat" w:eastAsia="Times New Roman" w:hAnsi="GHEA Grapalat" w:cs="Arial"/>
          <w:sz w:val="20"/>
          <w:szCs w:val="24"/>
          <w:vertAlign w:val="superscript"/>
          <w:lang w:val="hy-AM"/>
        </w:rPr>
        <w:t>.1</w:t>
      </w:r>
    </w:p>
    <w:p w14:paraId="72CA51C7" w14:textId="307D265E" w:rsidR="000036EF" w:rsidRPr="000036EF" w:rsidRDefault="000036EF" w:rsidP="000036EF">
      <w:pPr>
        <w:spacing w:after="0" w:line="240" w:lineRule="auto"/>
        <w:ind w:firstLine="567"/>
        <w:jc w:val="both"/>
        <w:rPr>
          <w:rFonts w:ascii="GHEA Grapalat" w:eastAsia="Times New Roman" w:hAnsi="GHEA Grapalat" w:cs="Arial"/>
          <w:sz w:val="20"/>
          <w:szCs w:val="24"/>
          <w:lang w:val="hy-AM"/>
        </w:rPr>
      </w:pPr>
      <w:proofErr w:type="spellStart"/>
      <w:r w:rsidRPr="000036EF">
        <w:rPr>
          <w:rFonts w:ascii="GHEA Grapalat" w:eastAsia="Times New Roman" w:hAnsi="GHEA Grapalat" w:cs="Arial"/>
          <w:sz w:val="20"/>
          <w:szCs w:val="24"/>
        </w:rPr>
        <w:t>Եթե</w:t>
      </w:r>
      <w:proofErr w:type="spellEnd"/>
      <w:r w:rsidRPr="000036EF">
        <w:rPr>
          <w:rFonts w:ascii="GHEA Grapalat" w:eastAsia="Times New Roman" w:hAnsi="GHEA Grapalat" w:cs="Arial"/>
          <w:sz w:val="20"/>
          <w:szCs w:val="24"/>
          <w:lang w:val="af-ZA"/>
        </w:rPr>
        <w:t xml:space="preserve"> </w:t>
      </w:r>
      <w:r w:rsidRPr="000036EF">
        <w:rPr>
          <w:rFonts w:ascii="GHEA Grapalat" w:eastAsia="Times New Roman" w:hAnsi="GHEA Grapalat" w:cs="Arial"/>
          <w:sz w:val="20"/>
          <w:szCs w:val="24"/>
          <w:lang w:val="hy-AM"/>
        </w:rPr>
        <w:t>գնման ընթացակարգը կազմակերպված է չափաբաժիններով և մասնակիցը ընտրված մասնակից է ճանաչվում մեկից ավելի չափաբաժինների մասով</w:t>
      </w:r>
      <w:r w:rsidR="001452B3">
        <w:rPr>
          <w:rFonts w:ascii="GHEA Grapalat" w:eastAsia="Times New Roman" w:hAnsi="GHEA Grapalat" w:cs="Arial"/>
          <w:sz w:val="20"/>
          <w:szCs w:val="24"/>
          <w:lang w:val="hy-AM"/>
        </w:rPr>
        <w:t xml:space="preserve"> </w:t>
      </w:r>
      <w:r w:rsidRPr="000036EF">
        <w:rPr>
          <w:rFonts w:ascii="GHEA Grapalat" w:eastAsia="Times New Roman" w:hAnsi="GHEA Grapalat" w:cs="Arial"/>
          <w:sz w:val="20"/>
          <w:szCs w:val="24"/>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պայմանագրի ընդհանուր գնի նկատմամբ: </w:t>
      </w:r>
      <w:r w:rsidRPr="000036EF">
        <w:rPr>
          <w:rFonts w:ascii="GHEA Grapalat" w:eastAsia="Times New Roman" w:hAnsi="GHEA Grapalat" w:cs="Times New Roman"/>
          <w:sz w:val="20"/>
          <w:szCs w:val="20"/>
          <w:lang w:val="hy-AM"/>
        </w:rPr>
        <w:t>Կանխիկ</w:t>
      </w:r>
      <w:r w:rsidRPr="000036EF">
        <w:rPr>
          <w:rFonts w:ascii="GHEA Grapalat" w:eastAsia="Times New Roman" w:hAnsi="GHEA Grapalat" w:cs="Times New Roman"/>
          <w:sz w:val="20"/>
          <w:szCs w:val="20"/>
          <w:lang w:val="af-ZA"/>
        </w:rPr>
        <w:t xml:space="preserve"> </w:t>
      </w:r>
      <w:r w:rsidRPr="000036EF">
        <w:rPr>
          <w:rFonts w:ascii="GHEA Grapalat" w:eastAsia="Times New Roman" w:hAnsi="GHEA Grapalat" w:cs="Times New Roman"/>
          <w:sz w:val="20"/>
          <w:szCs w:val="20"/>
          <w:lang w:val="hy-AM"/>
        </w:rPr>
        <w:t>փողի</w:t>
      </w:r>
      <w:r w:rsidRPr="000036EF">
        <w:rPr>
          <w:rFonts w:ascii="GHEA Grapalat" w:eastAsia="Times New Roman" w:hAnsi="GHEA Grapalat" w:cs="Times New Roman"/>
          <w:sz w:val="20"/>
          <w:szCs w:val="20"/>
          <w:lang w:val="af-ZA"/>
        </w:rPr>
        <w:t xml:space="preserve"> </w:t>
      </w:r>
      <w:r w:rsidRPr="000036EF">
        <w:rPr>
          <w:rFonts w:ascii="GHEA Grapalat" w:eastAsia="Times New Roman" w:hAnsi="GHEA Grapalat" w:cs="Times New Roman"/>
          <w:sz w:val="20"/>
          <w:szCs w:val="20"/>
          <w:lang w:val="hy-AM"/>
        </w:rPr>
        <w:t>ձևով</w:t>
      </w:r>
      <w:r w:rsidRPr="000036EF">
        <w:rPr>
          <w:rFonts w:ascii="GHEA Grapalat" w:eastAsia="Times New Roman" w:hAnsi="GHEA Grapalat" w:cs="Times New Roman"/>
          <w:sz w:val="20"/>
          <w:szCs w:val="20"/>
          <w:lang w:val="af-ZA"/>
        </w:rPr>
        <w:t xml:space="preserve"> </w:t>
      </w:r>
      <w:r w:rsidRPr="000036EF">
        <w:rPr>
          <w:rFonts w:ascii="GHEA Grapalat" w:eastAsia="Times New Roman" w:hAnsi="GHEA Grapalat" w:cs="Times New Roman"/>
          <w:sz w:val="20"/>
          <w:szCs w:val="20"/>
          <w:lang w:val="hy-AM"/>
        </w:rPr>
        <w:t>ներկայացված</w:t>
      </w:r>
      <w:r w:rsidRPr="000036EF">
        <w:rPr>
          <w:rFonts w:ascii="GHEA Grapalat" w:eastAsia="Times New Roman" w:hAnsi="GHEA Grapalat" w:cs="Times New Roman"/>
          <w:sz w:val="20"/>
          <w:szCs w:val="20"/>
          <w:lang w:val="af-ZA"/>
        </w:rPr>
        <w:t xml:space="preserve"> </w:t>
      </w:r>
      <w:r w:rsidRPr="000036EF">
        <w:rPr>
          <w:rFonts w:ascii="GHEA Grapalat" w:eastAsia="Times New Roman" w:hAnsi="GHEA Grapalat" w:cs="Arial"/>
          <w:sz w:val="20"/>
          <w:szCs w:val="24"/>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14:paraId="56B041BE" w14:textId="77777777" w:rsidR="000036EF" w:rsidRPr="000036EF" w:rsidRDefault="000036EF" w:rsidP="000036EF">
      <w:pPr>
        <w:shd w:val="clear" w:color="auto" w:fill="FFFFFF"/>
        <w:spacing w:after="0" w:line="240" w:lineRule="auto"/>
        <w:ind w:firstLine="375"/>
        <w:jc w:val="both"/>
        <w:rPr>
          <w:rFonts w:ascii="GHEA Grapalat" w:eastAsia="Times New Roman" w:hAnsi="GHEA Grapalat" w:cs="Arial"/>
          <w:sz w:val="20"/>
          <w:szCs w:val="24"/>
          <w:lang w:val="hy-AM"/>
        </w:rPr>
      </w:pPr>
      <w:r w:rsidRPr="000036EF">
        <w:rPr>
          <w:rFonts w:ascii="GHEA Grapalat" w:eastAsia="Times New Roman" w:hAnsi="GHEA Grapalat" w:cs="Arial"/>
          <w:sz w:val="20"/>
          <w:szCs w:val="24"/>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42D6F901" w14:textId="77777777" w:rsidR="000036EF" w:rsidRPr="000036EF" w:rsidRDefault="000036EF" w:rsidP="000036EF">
      <w:pPr>
        <w:shd w:val="clear" w:color="auto" w:fill="FFFFFF"/>
        <w:spacing w:after="0" w:line="240" w:lineRule="auto"/>
        <w:ind w:firstLine="375"/>
        <w:jc w:val="both"/>
        <w:rPr>
          <w:rFonts w:ascii="GHEA Grapalat" w:eastAsia="Times New Roman" w:hAnsi="GHEA Grapalat" w:cs="Arial"/>
          <w:sz w:val="20"/>
          <w:szCs w:val="24"/>
          <w:lang w:val="hy-AM"/>
        </w:rPr>
      </w:pPr>
      <w:r w:rsidRPr="000036EF">
        <w:rPr>
          <w:rFonts w:ascii="GHEA Grapalat" w:eastAsia="Times New Roman" w:hAnsi="GHEA Grapalat" w:cs="Arial"/>
          <w:sz w:val="20"/>
          <w:szCs w:val="24"/>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փուլի գումարի նկատմամբ հաշվարկված համամասնությամբ</w:t>
      </w:r>
      <w:r w:rsidRPr="000036EF" w:rsidDel="004F5648">
        <w:rPr>
          <w:rFonts w:ascii="GHEA Grapalat" w:eastAsia="Times New Roman" w:hAnsi="GHEA Grapalat" w:cs="Arial"/>
          <w:sz w:val="20"/>
          <w:szCs w:val="24"/>
          <w:lang w:val="hy-AM"/>
        </w:rPr>
        <w:t xml:space="preserve"> </w:t>
      </w:r>
      <w:r w:rsidRPr="000036EF">
        <w:rPr>
          <w:rFonts w:ascii="GHEA Grapalat" w:eastAsia="Times New Roman" w:hAnsi="GHEA Grapalat" w:cs="Arial"/>
          <w:sz w:val="20"/>
          <w:szCs w:val="24"/>
          <w:lang w:val="hy-AM"/>
        </w:rPr>
        <w:t xml:space="preserve">: </w:t>
      </w:r>
    </w:p>
    <w:p w14:paraId="541E810E" w14:textId="77777777" w:rsidR="000036EF" w:rsidRPr="000036EF" w:rsidRDefault="000036EF" w:rsidP="000036EF">
      <w:pPr>
        <w:spacing w:after="0" w:line="240" w:lineRule="auto"/>
        <w:ind w:firstLine="567"/>
        <w:jc w:val="both"/>
        <w:rPr>
          <w:rFonts w:ascii="GHEA Grapalat" w:eastAsia="Times New Roman" w:hAnsi="GHEA Grapalat" w:cs="Arial"/>
          <w:sz w:val="20"/>
          <w:szCs w:val="24"/>
          <w:lang w:val="hy-AM"/>
        </w:rPr>
      </w:pPr>
      <w:r w:rsidRPr="000036EF">
        <w:rPr>
          <w:rFonts w:ascii="GHEA Grapalat" w:eastAsia="Times New Roman" w:hAnsi="GHEA Grapalat" w:cs="Arial"/>
          <w:sz w:val="20"/>
          <w:szCs w:val="24"/>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3149CBA8" w14:textId="07FE2B9D" w:rsidR="000036EF" w:rsidRPr="000036EF" w:rsidRDefault="000036EF" w:rsidP="00263830">
      <w:pPr>
        <w:spacing w:after="0" w:line="240" w:lineRule="auto"/>
        <w:jc w:val="both"/>
        <w:rPr>
          <w:rFonts w:ascii="GHEA Grapalat" w:eastAsia="Times New Roman" w:hAnsi="GHEA Grapalat" w:cs="Sylfaen"/>
          <w:sz w:val="20"/>
          <w:szCs w:val="24"/>
          <w:vertAlign w:val="superscript"/>
          <w:lang w:val="hy-AM"/>
        </w:rPr>
      </w:pPr>
      <w:r w:rsidRPr="000036EF">
        <w:rPr>
          <w:rFonts w:ascii="GHEA Grapalat" w:eastAsia="Times New Roman" w:hAnsi="GHEA Grapalat" w:cs="Sylfaen"/>
          <w:sz w:val="20"/>
          <w:szCs w:val="24"/>
          <w:lang w:val="hy-AM"/>
        </w:rPr>
        <w:t>10.3. Պայմանագրի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ապահովման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չափը</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կազմում</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է</w:t>
      </w:r>
      <w:r w:rsidRPr="000036EF">
        <w:rPr>
          <w:rFonts w:ascii="GHEA Grapalat" w:eastAsia="Times New Roman" w:hAnsi="GHEA Grapalat" w:cs="Sylfaen"/>
          <w:sz w:val="20"/>
          <w:szCs w:val="24"/>
          <w:lang w:val="af-ZA"/>
        </w:rPr>
        <w:t xml:space="preserve"> կնքվելիք </w:t>
      </w:r>
      <w:r w:rsidRPr="000036EF">
        <w:rPr>
          <w:rFonts w:ascii="GHEA Grapalat" w:eastAsia="Times New Roman" w:hAnsi="GHEA Grapalat" w:cs="Sylfaen"/>
          <w:sz w:val="20"/>
          <w:szCs w:val="24"/>
          <w:lang w:val="hy-AM"/>
        </w:rPr>
        <w:t>պայմանագրի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գնի</w:t>
      </w:r>
      <w:r w:rsidRPr="000036EF">
        <w:rPr>
          <w:rFonts w:ascii="GHEA Grapalat" w:eastAsia="Times New Roman" w:hAnsi="GHEA Grapalat" w:cs="Sylfaen"/>
          <w:sz w:val="20"/>
          <w:szCs w:val="24"/>
          <w:lang w:val="af-ZA"/>
        </w:rPr>
        <w:t xml:space="preserve"> 10  </w:t>
      </w:r>
      <w:r w:rsidRPr="000036EF">
        <w:rPr>
          <w:rFonts w:ascii="GHEA Grapalat" w:eastAsia="Times New Roman" w:hAnsi="GHEA Grapalat" w:cs="Sylfaen"/>
          <w:sz w:val="20"/>
          <w:szCs w:val="24"/>
          <w:lang w:val="hy-AM"/>
        </w:rPr>
        <w:t xml:space="preserve">տոկոսը: Պայմանագրի ապահովումը ներկայացվում </w:t>
      </w:r>
      <w:r w:rsidRPr="000036EF">
        <w:rPr>
          <w:rFonts w:ascii="GHEA Grapalat" w:eastAsia="Times New Roman" w:hAnsi="GHEA Grapalat" w:cs="Sylfaen"/>
          <w:sz w:val="20"/>
          <w:szCs w:val="20"/>
          <w:lang w:val="hy-AM"/>
        </w:rPr>
        <w:t xml:space="preserve">է </w:t>
      </w:r>
      <w:r w:rsidR="00CD4BD9" w:rsidRPr="00CD4BD9">
        <w:rPr>
          <w:rFonts w:ascii="GHEA Grapalat" w:hAnsi="GHEA Grapalat" w:cs="Sylfaen"/>
          <w:sz w:val="20"/>
          <w:szCs w:val="20"/>
          <w:lang w:val="hy-AM"/>
        </w:rPr>
        <w:t>միակողմանի հաստատված հայտարարության՝ տուժանքի (հավելված 5.1) կամ կանխիկ փողի ձևով</w:t>
      </w:r>
      <w:r w:rsidRPr="000036EF">
        <w:rPr>
          <w:rFonts w:ascii="GHEA Grapalat" w:eastAsia="Times New Roman" w:hAnsi="GHEA Grapalat" w:cs="Sylfaen"/>
          <w:sz w:val="20"/>
          <w:szCs w:val="20"/>
          <w:lang w:val="hy-AM"/>
        </w:rPr>
        <w:t>:</w:t>
      </w:r>
      <w:r w:rsidRPr="000036EF">
        <w:rPr>
          <w:rFonts w:ascii="GHEA Grapalat" w:eastAsia="Times New Roman" w:hAnsi="GHEA Grapalat" w:cs="Sylfaen"/>
          <w:sz w:val="20"/>
          <w:szCs w:val="20"/>
          <w:vertAlign w:val="superscript"/>
          <w:lang w:val="hy-AM"/>
        </w:rPr>
        <w:t>13</w:t>
      </w:r>
    </w:p>
    <w:p w14:paraId="7716B023" w14:textId="77777777" w:rsidR="000036EF" w:rsidRPr="000036EF" w:rsidRDefault="000036EF" w:rsidP="000036EF">
      <w:pPr>
        <w:spacing w:after="0" w:line="240" w:lineRule="auto"/>
        <w:ind w:firstLine="567"/>
        <w:jc w:val="both"/>
        <w:rPr>
          <w:rFonts w:ascii="GHEA Grapalat" w:eastAsia="Times New Roman" w:hAnsi="GHEA Grapalat" w:cs="Arial"/>
          <w:sz w:val="20"/>
          <w:szCs w:val="24"/>
          <w:lang w:val="hy-AM"/>
        </w:rPr>
      </w:pPr>
      <w:r w:rsidRPr="000036EF">
        <w:rPr>
          <w:rFonts w:ascii="GHEA Grapalat" w:eastAsia="Times New Roman" w:hAnsi="GHEA Grapalat" w:cs="Arial"/>
          <w:sz w:val="20"/>
          <w:szCs w:val="24"/>
          <w:lang w:val="hy-AM"/>
        </w:rPr>
        <w:t>Եթե գնման ընթացակարգը կազմակերպված է չափաբաժիններով և մասնակիցը ընտրված մասնակից է ճանաչվում մեկից ավելի չափաբաժինների մասով</w:t>
      </w:r>
      <w:r w:rsidRPr="000036EF">
        <w:rPr>
          <w:rFonts w:ascii="GHEA Grapalat" w:eastAsia="Times New Roman" w:hAnsi="GHEA Grapalat" w:cs="Sylfaen"/>
          <w:sz w:val="20"/>
          <w:szCs w:val="24"/>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պայմանագրի ընդհանուր գնի նկատմամբ</w:t>
      </w:r>
      <w:r w:rsidRPr="000036EF">
        <w:rPr>
          <w:rFonts w:ascii="GHEA Grapalat" w:eastAsia="Times New Roman" w:hAnsi="GHEA Grapalat" w:cs="Arial"/>
          <w:sz w:val="20"/>
          <w:szCs w:val="24"/>
          <w:lang w:val="hy-AM"/>
        </w:rPr>
        <w:t>:</w:t>
      </w:r>
    </w:p>
    <w:p w14:paraId="3C703330" w14:textId="0236073F" w:rsidR="000036EF" w:rsidRPr="000036EF" w:rsidRDefault="000036EF" w:rsidP="000036EF">
      <w:pPr>
        <w:spacing w:after="0" w:line="240" w:lineRule="auto"/>
        <w:ind w:firstLine="567"/>
        <w:jc w:val="both"/>
        <w:rPr>
          <w:rFonts w:ascii="GHEA Grapalat" w:eastAsia="Times New Roman" w:hAnsi="GHEA Grapalat" w:cs="Times New Roman"/>
          <w:sz w:val="20"/>
          <w:szCs w:val="20"/>
          <w:lang w:val="hy-AM"/>
        </w:rPr>
      </w:pPr>
      <w:r w:rsidRPr="000036EF">
        <w:rPr>
          <w:rFonts w:ascii="GHEA Grapalat" w:eastAsia="Times New Roman" w:hAnsi="GHEA Grapalat" w:cs="Sylfaen"/>
          <w:sz w:val="20"/>
          <w:szCs w:val="24"/>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հաջորդող </w:t>
      </w:r>
      <w:r w:rsidR="001452B3">
        <w:rPr>
          <w:rFonts w:ascii="GHEA Grapalat" w:eastAsia="Times New Roman" w:hAnsi="GHEA Grapalat" w:cs="Sylfaen"/>
          <w:sz w:val="20"/>
          <w:szCs w:val="24"/>
          <w:lang w:val="hy-AM"/>
        </w:rPr>
        <w:t>9</w:t>
      </w:r>
      <w:r w:rsidR="00CD4BD9">
        <w:rPr>
          <w:rFonts w:ascii="GHEA Grapalat" w:eastAsia="Times New Roman" w:hAnsi="GHEA Grapalat" w:cs="Sylfaen"/>
          <w:sz w:val="20"/>
          <w:szCs w:val="24"/>
          <w:lang w:val="hy-AM"/>
        </w:rPr>
        <w:t>0</w:t>
      </w:r>
      <w:r w:rsidRPr="000036EF">
        <w:rPr>
          <w:rFonts w:ascii="GHEA Grapalat" w:eastAsia="Times New Roman" w:hAnsi="GHEA Grapalat" w:cs="Sylfaen"/>
          <w:sz w:val="20"/>
          <w:szCs w:val="24"/>
          <w:lang w:val="hy-AM"/>
        </w:rPr>
        <w:t>-րդ աշխատանքային օրը ներառյալ:</w:t>
      </w:r>
      <w:r w:rsidRPr="000036EF">
        <w:rPr>
          <w:rFonts w:ascii="GHEA Grapalat" w:eastAsia="Times New Roman" w:hAnsi="GHEA Grapalat" w:cs="Times New Roman"/>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376897AC" w14:textId="77777777" w:rsidR="000036EF" w:rsidRPr="000036EF" w:rsidRDefault="000036EF" w:rsidP="000036EF">
      <w:pPr>
        <w:spacing w:after="0" w:line="240" w:lineRule="auto"/>
        <w:ind w:firstLine="567"/>
        <w:jc w:val="both"/>
        <w:rPr>
          <w:rFonts w:ascii="GHEA Grapalat" w:eastAsia="Times New Roman" w:hAnsi="GHEA Grapalat" w:cs="Arial"/>
          <w:sz w:val="20"/>
          <w:szCs w:val="24"/>
          <w:lang w:val="hy-AM"/>
        </w:rPr>
      </w:pPr>
      <w:r w:rsidRPr="000036EF">
        <w:rPr>
          <w:rFonts w:ascii="GHEA Grapalat" w:eastAsia="Times New Roman" w:hAnsi="GHEA Grapalat" w:cs="Times New Roman"/>
          <w:sz w:val="20"/>
          <w:szCs w:val="20"/>
          <w:lang w:val="hy-AM"/>
        </w:rPr>
        <w:t>Կանխիկ</w:t>
      </w:r>
      <w:r w:rsidRPr="000036EF">
        <w:rPr>
          <w:rFonts w:ascii="GHEA Grapalat" w:eastAsia="Times New Roman" w:hAnsi="GHEA Grapalat" w:cs="Times New Roman"/>
          <w:sz w:val="20"/>
          <w:szCs w:val="20"/>
          <w:lang w:val="af-ZA"/>
        </w:rPr>
        <w:t xml:space="preserve"> </w:t>
      </w:r>
      <w:r w:rsidRPr="000036EF">
        <w:rPr>
          <w:rFonts w:ascii="GHEA Grapalat" w:eastAsia="Times New Roman" w:hAnsi="GHEA Grapalat" w:cs="Times New Roman"/>
          <w:sz w:val="20"/>
          <w:szCs w:val="20"/>
          <w:lang w:val="hy-AM"/>
        </w:rPr>
        <w:t>փողի</w:t>
      </w:r>
      <w:r w:rsidRPr="000036EF">
        <w:rPr>
          <w:rFonts w:ascii="GHEA Grapalat" w:eastAsia="Times New Roman" w:hAnsi="GHEA Grapalat" w:cs="Times New Roman"/>
          <w:sz w:val="20"/>
          <w:szCs w:val="20"/>
          <w:lang w:val="af-ZA"/>
        </w:rPr>
        <w:t xml:space="preserve"> </w:t>
      </w:r>
      <w:r w:rsidRPr="000036EF">
        <w:rPr>
          <w:rFonts w:ascii="GHEA Grapalat" w:eastAsia="Times New Roman" w:hAnsi="GHEA Grapalat" w:cs="Times New Roman"/>
          <w:sz w:val="20"/>
          <w:szCs w:val="20"/>
          <w:lang w:val="hy-AM"/>
        </w:rPr>
        <w:t>ձևով</w:t>
      </w:r>
      <w:r w:rsidRPr="000036EF">
        <w:rPr>
          <w:rFonts w:ascii="GHEA Grapalat" w:eastAsia="Times New Roman" w:hAnsi="GHEA Grapalat" w:cs="Times New Roman"/>
          <w:sz w:val="20"/>
          <w:szCs w:val="20"/>
          <w:lang w:val="af-ZA"/>
        </w:rPr>
        <w:t xml:space="preserve"> </w:t>
      </w:r>
      <w:r w:rsidRPr="000036EF">
        <w:rPr>
          <w:rFonts w:ascii="GHEA Grapalat" w:eastAsia="Times New Roman" w:hAnsi="GHEA Grapalat" w:cs="Times New Roman"/>
          <w:sz w:val="20"/>
          <w:szCs w:val="20"/>
          <w:lang w:val="hy-AM"/>
        </w:rPr>
        <w:t>ներկայացված</w:t>
      </w:r>
      <w:r w:rsidRPr="000036EF">
        <w:rPr>
          <w:rFonts w:ascii="GHEA Grapalat" w:eastAsia="Times New Roman" w:hAnsi="GHEA Grapalat" w:cs="Times New Roman"/>
          <w:sz w:val="20"/>
          <w:szCs w:val="20"/>
          <w:lang w:val="af-ZA"/>
        </w:rPr>
        <w:t xml:space="preserve"> </w:t>
      </w:r>
      <w:r w:rsidRPr="000036EF">
        <w:rPr>
          <w:rFonts w:ascii="GHEA Grapalat" w:eastAsia="Times New Roman" w:hAnsi="GHEA Grapalat" w:cs="Arial"/>
          <w:sz w:val="20"/>
          <w:szCs w:val="24"/>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428F7627" w14:textId="77777777" w:rsidR="000036EF" w:rsidRPr="000036EF" w:rsidRDefault="000036EF" w:rsidP="00263830">
      <w:pPr>
        <w:spacing w:after="0" w:line="240" w:lineRule="auto"/>
        <w:jc w:val="both"/>
        <w:rPr>
          <w:rFonts w:ascii="GHEA Grapalat" w:eastAsia="Times New Roman" w:hAnsi="GHEA Grapalat" w:cs="Arial"/>
          <w:sz w:val="20"/>
          <w:szCs w:val="24"/>
          <w:lang w:val="hy-AM"/>
        </w:rPr>
      </w:pPr>
      <w:r w:rsidRPr="000036EF">
        <w:rPr>
          <w:rFonts w:ascii="GHEA Grapalat" w:eastAsia="Times New Roman" w:hAnsi="GHEA Grapalat" w:cs="Sylfaen"/>
          <w:sz w:val="20"/>
          <w:szCs w:val="24"/>
          <w:lang w:val="hy-AM"/>
        </w:rPr>
        <w:t xml:space="preserve">10.4 </w:t>
      </w:r>
      <w:r w:rsidRPr="000036EF">
        <w:rPr>
          <w:rFonts w:ascii="GHEA Grapalat" w:eastAsia="Times New Roman" w:hAnsi="GHEA Grapalat" w:cs="Arial"/>
          <w:sz w:val="20"/>
          <w:szCs w:val="24"/>
          <w:lang w:val="hy-AM"/>
        </w:rPr>
        <w:t xml:space="preserve">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 նախատեսված ֆինանսական միջոցները գերազանցում են 25 մլն. ՀՀ դրամը, սակայն պայմանագրի ամբողջական կատարման համար հետագայում ևս պահանւջվում են ֆինանսական միջոցներ, ապա պայմանագրի և որակավորման ապահովումները, հատկացված ֆինանսական միջոցների մասով, ներկայացվում են երաշխիքի կամ կանխիկ փողի, իսկ պահանջվող ֆինանսական միջոցների մասով՝ միակողմանի հաստատված հայտարարության՝ տուժանքի կամ կանխիկ փողի ձևով: </w:t>
      </w:r>
    </w:p>
    <w:p w14:paraId="6F7B1D95" w14:textId="3B3A4B22" w:rsidR="000036EF" w:rsidRPr="000036EF" w:rsidRDefault="000036EF" w:rsidP="000B6642">
      <w:pPr>
        <w:spacing w:after="0" w:line="240" w:lineRule="auto"/>
        <w:jc w:val="both"/>
        <w:rPr>
          <w:rFonts w:ascii="GHEA Grapalat" w:eastAsia="Times New Roman" w:hAnsi="GHEA Grapalat" w:cs="Sylfaen"/>
          <w:sz w:val="20"/>
          <w:szCs w:val="24"/>
          <w:lang w:val="af-ZA"/>
        </w:rPr>
      </w:pPr>
      <w:r w:rsidRPr="000036EF">
        <w:rPr>
          <w:rFonts w:ascii="GHEA Grapalat" w:eastAsia="Times New Roman" w:hAnsi="GHEA Grapalat" w:cs="Sylfaen"/>
          <w:sz w:val="20"/>
          <w:szCs w:val="24"/>
          <w:lang w:val="af-ZA"/>
        </w:rPr>
        <w:t>10.</w:t>
      </w:r>
      <w:r w:rsidR="000B6642">
        <w:rPr>
          <w:rFonts w:ascii="GHEA Grapalat" w:eastAsia="Times New Roman" w:hAnsi="GHEA Grapalat" w:cs="Sylfaen"/>
          <w:sz w:val="20"/>
          <w:szCs w:val="24"/>
          <w:lang w:val="hy-AM"/>
        </w:rPr>
        <w:t>5</w:t>
      </w:r>
      <w:r w:rsidRPr="000036EF">
        <w:rPr>
          <w:rFonts w:ascii="GHEA Grapalat" w:eastAsia="Times New Roman" w:hAnsi="GHEA Grapalat" w:cs="Sylfaen"/>
          <w:sz w:val="20"/>
          <w:szCs w:val="24"/>
          <w:lang w:val="af-ZA"/>
        </w:rPr>
        <w:t xml:space="preserve">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612ADE3B" w14:textId="77777777" w:rsidR="000036EF" w:rsidRPr="000036EF" w:rsidRDefault="000036EF" w:rsidP="000036EF">
      <w:pPr>
        <w:spacing w:after="0" w:line="240" w:lineRule="auto"/>
        <w:jc w:val="center"/>
        <w:rPr>
          <w:rFonts w:ascii="GHEA Grapalat" w:eastAsia="Times New Roman" w:hAnsi="GHEA Grapalat" w:cs="Times New Roman"/>
          <w:b/>
          <w:sz w:val="24"/>
          <w:lang w:val="af-ZA"/>
        </w:rPr>
      </w:pPr>
    </w:p>
    <w:p w14:paraId="449C5613" w14:textId="77777777" w:rsidR="000036EF" w:rsidRPr="000036EF" w:rsidRDefault="000036EF" w:rsidP="000036EF">
      <w:pPr>
        <w:spacing w:after="0" w:line="240" w:lineRule="auto"/>
        <w:jc w:val="center"/>
        <w:rPr>
          <w:rFonts w:ascii="GHEA Grapalat" w:eastAsia="Times New Roman" w:hAnsi="GHEA Grapalat" w:cs="Arial"/>
          <w:b/>
          <w:sz w:val="20"/>
          <w:szCs w:val="24"/>
          <w:lang w:val="af-ZA"/>
        </w:rPr>
      </w:pPr>
      <w:r w:rsidRPr="000036EF">
        <w:rPr>
          <w:rFonts w:ascii="GHEA Grapalat" w:eastAsia="Times New Roman" w:hAnsi="GHEA Grapalat" w:cs="Times New Roman"/>
          <w:b/>
          <w:sz w:val="20"/>
          <w:szCs w:val="24"/>
          <w:lang w:val="af-ZA"/>
        </w:rPr>
        <w:t xml:space="preserve">11. </w:t>
      </w:r>
      <w:r w:rsidRPr="000036EF">
        <w:rPr>
          <w:rFonts w:ascii="GHEA Grapalat" w:eastAsia="Times New Roman" w:hAnsi="GHEA Grapalat" w:cs="Sylfaen"/>
          <w:b/>
          <w:sz w:val="20"/>
          <w:szCs w:val="24"/>
          <w:lang w:val="af-ZA"/>
        </w:rPr>
        <w:t>ԸՆԹԱՑԱԿԱՐԳԸ</w:t>
      </w:r>
      <w:r w:rsidRPr="000036EF">
        <w:rPr>
          <w:rFonts w:ascii="GHEA Grapalat" w:eastAsia="Times New Roman" w:hAnsi="GHEA Grapalat" w:cs="Arial"/>
          <w:b/>
          <w:sz w:val="20"/>
          <w:szCs w:val="24"/>
          <w:lang w:val="af-ZA"/>
        </w:rPr>
        <w:t xml:space="preserve"> </w:t>
      </w:r>
      <w:r w:rsidRPr="000036EF">
        <w:rPr>
          <w:rFonts w:ascii="GHEA Grapalat" w:eastAsia="Times New Roman" w:hAnsi="GHEA Grapalat" w:cs="Sylfaen"/>
          <w:b/>
          <w:sz w:val="20"/>
          <w:szCs w:val="24"/>
          <w:lang w:val="af-ZA"/>
        </w:rPr>
        <w:t>ՉԿԱՅԱՑԱԾ</w:t>
      </w:r>
      <w:r w:rsidRPr="000036EF">
        <w:rPr>
          <w:rFonts w:ascii="GHEA Grapalat" w:eastAsia="Times New Roman" w:hAnsi="GHEA Grapalat" w:cs="Arial"/>
          <w:b/>
          <w:sz w:val="20"/>
          <w:szCs w:val="24"/>
          <w:lang w:val="af-ZA"/>
        </w:rPr>
        <w:t xml:space="preserve"> </w:t>
      </w:r>
      <w:r w:rsidRPr="000036EF">
        <w:rPr>
          <w:rFonts w:ascii="GHEA Grapalat" w:eastAsia="Times New Roman" w:hAnsi="GHEA Grapalat" w:cs="Sylfaen"/>
          <w:b/>
          <w:sz w:val="20"/>
          <w:szCs w:val="24"/>
          <w:lang w:val="af-ZA"/>
        </w:rPr>
        <w:t>ՀԱՅՏԱՐԱՐԵԼԸ</w:t>
      </w:r>
    </w:p>
    <w:p w14:paraId="3C9EEC2C" w14:textId="77777777" w:rsidR="000036EF" w:rsidRPr="000036EF" w:rsidRDefault="000036EF" w:rsidP="000036EF">
      <w:pPr>
        <w:spacing w:after="0" w:line="240" w:lineRule="auto"/>
        <w:jc w:val="center"/>
        <w:rPr>
          <w:rFonts w:ascii="GHEA Grapalat" w:eastAsia="Times New Roman" w:hAnsi="GHEA Grapalat" w:cs="Times New Roman"/>
          <w:b/>
          <w:sz w:val="20"/>
          <w:szCs w:val="24"/>
          <w:lang w:val="af-ZA"/>
        </w:rPr>
      </w:pPr>
    </w:p>
    <w:p w14:paraId="37D72296" w14:textId="77777777" w:rsidR="000036EF" w:rsidRPr="000036EF" w:rsidRDefault="000036EF" w:rsidP="000B6642">
      <w:pPr>
        <w:spacing w:after="0" w:line="240" w:lineRule="auto"/>
        <w:jc w:val="both"/>
        <w:rPr>
          <w:rFonts w:ascii="GHEA Grapalat" w:eastAsia="Times New Roman" w:hAnsi="GHEA Grapalat" w:cs="Sylfaen"/>
          <w:sz w:val="20"/>
          <w:szCs w:val="24"/>
          <w:lang w:val="af-ZA"/>
        </w:rPr>
      </w:pPr>
      <w:r w:rsidRPr="000036EF">
        <w:rPr>
          <w:rFonts w:ascii="GHEA Grapalat" w:eastAsia="Times New Roman" w:hAnsi="GHEA Grapalat" w:cs="Times New Roman"/>
          <w:sz w:val="20"/>
          <w:szCs w:val="24"/>
          <w:lang w:val="af-ZA"/>
        </w:rPr>
        <w:t>11.</w:t>
      </w:r>
      <w:r w:rsidRPr="000036EF">
        <w:rPr>
          <w:rFonts w:ascii="GHEA Grapalat" w:eastAsia="Times New Roman" w:hAnsi="GHEA Grapalat" w:cs="Sylfaen"/>
          <w:sz w:val="20"/>
          <w:szCs w:val="24"/>
          <w:lang w:val="af-ZA"/>
        </w:rPr>
        <w:t xml:space="preserve">1 </w:t>
      </w:r>
      <w:r w:rsidRPr="000036EF">
        <w:rPr>
          <w:rFonts w:ascii="GHEA Grapalat" w:eastAsia="Times New Roman" w:hAnsi="GHEA Grapalat" w:cs="Sylfaen"/>
          <w:sz w:val="20"/>
          <w:szCs w:val="24"/>
          <w:lang w:val="ru-RU"/>
        </w:rPr>
        <w:t>Օրենքի</w:t>
      </w:r>
      <w:r w:rsidRPr="000036EF">
        <w:rPr>
          <w:rFonts w:ascii="GHEA Grapalat" w:eastAsia="Times New Roman" w:hAnsi="GHEA Grapalat" w:cs="Sylfaen"/>
          <w:sz w:val="20"/>
          <w:szCs w:val="24"/>
          <w:lang w:val="af-ZA"/>
        </w:rPr>
        <w:t xml:space="preserve"> 37-</w:t>
      </w:r>
      <w:r w:rsidRPr="000036EF">
        <w:rPr>
          <w:rFonts w:ascii="GHEA Grapalat" w:eastAsia="Times New Roman" w:hAnsi="GHEA Grapalat" w:cs="Sylfaen"/>
          <w:sz w:val="20"/>
          <w:szCs w:val="24"/>
          <w:lang w:val="ru-RU"/>
        </w:rPr>
        <w:t>րդ</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հոդվածի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համաձայն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հանձնաժողովը</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սույն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ընթացակարգը</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չկայացած</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է</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հայտարարում</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եթե</w:t>
      </w:r>
      <w:r w:rsidRPr="000036EF">
        <w:rPr>
          <w:rFonts w:ascii="GHEA Grapalat" w:eastAsia="Times New Roman" w:hAnsi="GHEA Grapalat" w:cs="Sylfaen"/>
          <w:sz w:val="20"/>
          <w:szCs w:val="24"/>
          <w:lang w:val="af-ZA"/>
        </w:rPr>
        <w:t>`</w:t>
      </w:r>
    </w:p>
    <w:p w14:paraId="53569CB9" w14:textId="77777777" w:rsidR="000036EF" w:rsidRPr="000036EF" w:rsidRDefault="000036EF" w:rsidP="000036EF">
      <w:pPr>
        <w:spacing w:after="0" w:line="240" w:lineRule="auto"/>
        <w:ind w:firstLine="567"/>
        <w:jc w:val="both"/>
        <w:rPr>
          <w:rFonts w:ascii="GHEA Grapalat" w:eastAsia="Times New Roman" w:hAnsi="GHEA Grapalat" w:cs="Sylfaen"/>
          <w:sz w:val="20"/>
          <w:szCs w:val="24"/>
          <w:lang w:val="af-ZA"/>
        </w:rPr>
      </w:pPr>
      <w:r w:rsidRPr="000036EF">
        <w:rPr>
          <w:rFonts w:ascii="GHEA Grapalat" w:eastAsia="Times New Roman" w:hAnsi="GHEA Grapalat" w:cs="Sylfaen"/>
          <w:sz w:val="20"/>
          <w:szCs w:val="24"/>
          <w:lang w:val="af-ZA"/>
        </w:rPr>
        <w:t xml:space="preserve">1) </w:t>
      </w:r>
      <w:r w:rsidRPr="000036EF">
        <w:rPr>
          <w:rFonts w:ascii="GHEA Grapalat" w:eastAsia="Times New Roman" w:hAnsi="GHEA Grapalat" w:cs="Sylfaen"/>
          <w:sz w:val="20"/>
          <w:szCs w:val="24"/>
          <w:lang w:val="ru-RU"/>
        </w:rPr>
        <w:t>հայտերից</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ոչ</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մեկը</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չի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համապատասխանում</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հրավերի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պայմաններին</w:t>
      </w:r>
      <w:r w:rsidRPr="000036EF">
        <w:rPr>
          <w:rFonts w:ascii="GHEA Grapalat" w:eastAsia="Times New Roman" w:hAnsi="GHEA Grapalat" w:cs="Sylfaen"/>
          <w:sz w:val="20"/>
          <w:szCs w:val="24"/>
          <w:lang w:val="af-ZA"/>
        </w:rPr>
        <w:t>.</w:t>
      </w:r>
    </w:p>
    <w:p w14:paraId="3CC742F1" w14:textId="4F72D4EA" w:rsidR="000036EF" w:rsidRPr="000036EF" w:rsidRDefault="000036EF" w:rsidP="000036EF">
      <w:pPr>
        <w:spacing w:after="0" w:line="240" w:lineRule="auto"/>
        <w:ind w:firstLine="567"/>
        <w:jc w:val="both"/>
        <w:rPr>
          <w:rFonts w:ascii="GHEA Grapalat" w:eastAsia="Times New Roman" w:hAnsi="GHEA Grapalat" w:cs="Sylfaen"/>
          <w:color w:val="FFFFFF"/>
          <w:sz w:val="20"/>
          <w:szCs w:val="24"/>
          <w:lang w:val="hy-AM"/>
        </w:rPr>
      </w:pPr>
      <w:r w:rsidRPr="000036EF">
        <w:rPr>
          <w:rFonts w:ascii="GHEA Grapalat" w:eastAsia="Times New Roman" w:hAnsi="GHEA Grapalat" w:cs="Sylfaen"/>
          <w:sz w:val="20"/>
          <w:szCs w:val="24"/>
          <w:lang w:val="af-ZA"/>
        </w:rPr>
        <w:t xml:space="preserve">2) </w:t>
      </w:r>
      <w:r w:rsidRPr="000036EF">
        <w:rPr>
          <w:rFonts w:ascii="GHEA Grapalat" w:eastAsia="Times New Roman" w:hAnsi="GHEA Grapalat" w:cs="Sylfaen"/>
          <w:sz w:val="20"/>
          <w:szCs w:val="24"/>
          <w:lang w:val="ru-RU"/>
        </w:rPr>
        <w:t>դադարում</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է</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գոյություն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ունենալ</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գնման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պահանջը</w:t>
      </w:r>
      <w:r w:rsidRPr="000036EF">
        <w:rPr>
          <w:rFonts w:ascii="GHEA Grapalat" w:eastAsia="Times New Roman" w:hAnsi="GHEA Grapalat" w:cs="Sylfaen"/>
          <w:sz w:val="20"/>
          <w:szCs w:val="24"/>
          <w:lang w:val="hy-AM"/>
        </w:rPr>
        <w:t xml:space="preserve">: Ընդ որում </w:t>
      </w:r>
      <w:r w:rsidRPr="000036EF">
        <w:rPr>
          <w:rFonts w:ascii="GHEA Grapalat" w:eastAsia="Times New Roman" w:hAnsi="GHEA Grapalat" w:cs="Sylfaen"/>
          <w:sz w:val="20"/>
          <w:szCs w:val="24"/>
          <w:lang w:val="ru-RU"/>
        </w:rPr>
        <w:t>համայնքների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կարիքների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համար</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կազմակերպված</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գնման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ընթացակարգը</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կարող</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է</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ամբողջությամբ</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կամ</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մասնակի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չկայացած</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հայտարարվել</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համապատասխանաբար</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համայնքի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ավագանու</w:t>
      </w:r>
      <w:r w:rsidR="00274122">
        <w:rPr>
          <w:rFonts w:ascii="GHEA Grapalat" w:eastAsia="Times New Roman" w:hAnsi="GHEA Grapalat" w:cs="Sylfaen"/>
          <w:sz w:val="20"/>
          <w:szCs w:val="24"/>
          <w:lang w:val="hy-AM"/>
        </w:rPr>
        <w:t xml:space="preserve">  </w:t>
      </w:r>
      <w:proofErr w:type="spellStart"/>
      <w:r w:rsidRPr="000036EF">
        <w:rPr>
          <w:rFonts w:ascii="GHEA Grapalat" w:eastAsia="Times New Roman" w:hAnsi="GHEA Grapalat" w:cs="Sylfaen"/>
          <w:sz w:val="20"/>
          <w:szCs w:val="24"/>
        </w:rPr>
        <w:t>որոշման</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հիման</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վրա</w:t>
      </w:r>
      <w:proofErr w:type="spellEnd"/>
      <w:r w:rsidRPr="000036EF">
        <w:rPr>
          <w:rFonts w:ascii="GHEA Grapalat" w:eastAsia="Times New Roman" w:hAnsi="GHEA Grapalat" w:cs="Sylfaen"/>
          <w:sz w:val="20"/>
          <w:szCs w:val="24"/>
          <w:lang w:val="af-ZA"/>
        </w:rPr>
        <w:t>:</w:t>
      </w:r>
      <w:r w:rsidRPr="000036EF">
        <w:rPr>
          <w:rFonts w:ascii="GHEA Grapalat" w:eastAsia="Times New Roman" w:hAnsi="GHEA Grapalat" w:cs="Sylfaen"/>
          <w:sz w:val="20"/>
          <w:szCs w:val="24"/>
          <w:vertAlign w:val="superscript"/>
          <w:lang w:val="af-ZA"/>
        </w:rPr>
        <w:t>14</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color w:val="FFFFFF"/>
          <w:sz w:val="20"/>
          <w:szCs w:val="24"/>
          <w:lang w:val="af-ZA"/>
        </w:rPr>
        <w:t xml:space="preserve">  </w:t>
      </w:r>
      <w:r w:rsidRPr="000036EF">
        <w:rPr>
          <w:rFonts w:ascii="GHEA Grapalat" w:eastAsia="Times New Roman" w:hAnsi="GHEA Grapalat" w:cs="Sylfaen"/>
          <w:color w:val="FFFFFF"/>
          <w:sz w:val="20"/>
          <w:szCs w:val="24"/>
          <w:vertAlign w:val="superscript"/>
        </w:rPr>
        <w:footnoteReference w:id="9"/>
      </w:r>
    </w:p>
    <w:p w14:paraId="435FFA4E" w14:textId="77777777" w:rsidR="000036EF" w:rsidRPr="000036EF" w:rsidRDefault="000036EF" w:rsidP="000036EF">
      <w:pPr>
        <w:spacing w:after="0" w:line="240" w:lineRule="auto"/>
        <w:ind w:firstLine="567"/>
        <w:jc w:val="both"/>
        <w:rPr>
          <w:rFonts w:ascii="GHEA Grapalat" w:eastAsia="Times New Roman" w:hAnsi="GHEA Grapalat" w:cs="Sylfaen"/>
          <w:sz w:val="20"/>
          <w:szCs w:val="24"/>
          <w:lang w:val="af-ZA"/>
        </w:rPr>
      </w:pPr>
      <w:r w:rsidRPr="000036EF">
        <w:rPr>
          <w:rFonts w:ascii="GHEA Grapalat" w:eastAsia="Times New Roman" w:hAnsi="GHEA Grapalat" w:cs="Sylfaen"/>
          <w:sz w:val="20"/>
          <w:szCs w:val="24"/>
          <w:lang w:val="af-ZA"/>
        </w:rPr>
        <w:t xml:space="preserve">3) </w:t>
      </w:r>
      <w:r w:rsidRPr="000036EF">
        <w:rPr>
          <w:rFonts w:ascii="GHEA Grapalat" w:eastAsia="Times New Roman" w:hAnsi="GHEA Grapalat" w:cs="Sylfaen"/>
          <w:sz w:val="20"/>
          <w:szCs w:val="24"/>
          <w:lang w:val="hy-AM"/>
        </w:rPr>
        <w:t>ոչ</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մի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հայտ</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չի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ներկայացվել</w:t>
      </w:r>
      <w:r w:rsidRPr="000036EF">
        <w:rPr>
          <w:rFonts w:ascii="GHEA Grapalat" w:eastAsia="Times New Roman" w:hAnsi="GHEA Grapalat" w:cs="Sylfaen"/>
          <w:sz w:val="20"/>
          <w:szCs w:val="24"/>
          <w:lang w:val="af-ZA"/>
        </w:rPr>
        <w:t>.</w:t>
      </w:r>
    </w:p>
    <w:p w14:paraId="54126B9C" w14:textId="77777777" w:rsidR="000036EF" w:rsidRPr="000036EF" w:rsidRDefault="000036EF" w:rsidP="000036EF">
      <w:pPr>
        <w:spacing w:after="0" w:line="240" w:lineRule="auto"/>
        <w:ind w:firstLine="567"/>
        <w:jc w:val="both"/>
        <w:rPr>
          <w:rFonts w:ascii="GHEA Grapalat" w:eastAsia="Times New Roman" w:hAnsi="GHEA Grapalat" w:cs="Sylfaen"/>
          <w:sz w:val="20"/>
          <w:szCs w:val="24"/>
          <w:lang w:val="af-ZA"/>
        </w:rPr>
      </w:pPr>
      <w:r w:rsidRPr="000036EF">
        <w:rPr>
          <w:rFonts w:ascii="GHEA Grapalat" w:eastAsia="Times New Roman" w:hAnsi="GHEA Grapalat" w:cs="Sylfaen"/>
          <w:sz w:val="20"/>
          <w:szCs w:val="24"/>
          <w:lang w:val="af-ZA"/>
        </w:rPr>
        <w:t xml:space="preserve">4) </w:t>
      </w:r>
      <w:r w:rsidRPr="000036EF">
        <w:rPr>
          <w:rFonts w:ascii="GHEA Grapalat" w:eastAsia="Times New Roman" w:hAnsi="GHEA Grapalat" w:cs="Sylfaen"/>
          <w:sz w:val="20"/>
          <w:szCs w:val="24"/>
          <w:lang w:val="ru-RU"/>
        </w:rPr>
        <w:t>պայմանագիր</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չի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կնքվում։</w:t>
      </w:r>
    </w:p>
    <w:p w14:paraId="49885AAF" w14:textId="7D853156" w:rsidR="000036EF" w:rsidRPr="000036EF" w:rsidRDefault="000036EF" w:rsidP="000B6642">
      <w:pPr>
        <w:spacing w:after="0" w:line="240" w:lineRule="auto"/>
        <w:jc w:val="both"/>
        <w:rPr>
          <w:rFonts w:ascii="GHEA Grapalat" w:eastAsia="Times New Roman" w:hAnsi="GHEA Grapalat" w:cs="Sylfaen"/>
          <w:sz w:val="20"/>
          <w:szCs w:val="24"/>
          <w:lang w:val="af-ZA"/>
        </w:rPr>
      </w:pPr>
      <w:r w:rsidRPr="000036EF">
        <w:rPr>
          <w:rFonts w:ascii="GHEA Grapalat" w:eastAsia="Times New Roman" w:hAnsi="GHEA Grapalat" w:cs="Sylfaen"/>
          <w:sz w:val="20"/>
          <w:szCs w:val="24"/>
          <w:lang w:val="af-ZA"/>
        </w:rPr>
        <w:t>11.2 Գ</w:t>
      </w:r>
      <w:r w:rsidRPr="000036EF">
        <w:rPr>
          <w:rFonts w:ascii="GHEA Grapalat" w:eastAsia="Times New Roman" w:hAnsi="GHEA Grapalat" w:cs="Sylfaen"/>
          <w:sz w:val="20"/>
          <w:szCs w:val="24"/>
          <w:lang w:val="ru-RU"/>
        </w:rPr>
        <w:t>նման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ընթացակարգը</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չկայացած</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հայտարարվելու</w:t>
      </w:r>
      <w:r w:rsidRPr="000036EF">
        <w:rPr>
          <w:rFonts w:ascii="GHEA Grapalat" w:eastAsia="Times New Roman" w:hAnsi="GHEA Grapalat" w:cs="Sylfaen"/>
          <w:sz w:val="20"/>
          <w:szCs w:val="24"/>
        </w:rPr>
        <w:t>ն</w:t>
      </w:r>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հաջորդող</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աշխատանքային</w:t>
      </w:r>
      <w:proofErr w:type="spellEnd"/>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օրվա</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ընթացքում</w:t>
      </w:r>
      <w:r w:rsidRPr="000036EF">
        <w:rPr>
          <w:rFonts w:ascii="GHEA Grapalat" w:eastAsia="Times New Roman" w:hAnsi="GHEA Grapalat" w:cs="Sylfaen"/>
          <w:sz w:val="20"/>
          <w:szCs w:val="24"/>
          <w:lang w:val="af-ZA"/>
        </w:rPr>
        <w:t>, պ</w:t>
      </w:r>
      <w:r w:rsidRPr="000036EF">
        <w:rPr>
          <w:rFonts w:ascii="GHEA Grapalat" w:eastAsia="Times New Roman" w:hAnsi="GHEA Grapalat" w:cs="Sylfaen"/>
          <w:sz w:val="20"/>
          <w:szCs w:val="24"/>
          <w:lang w:val="ru-RU"/>
        </w:rPr>
        <w:t>ատվիրատուն</w:t>
      </w:r>
      <w:r w:rsidRPr="000036EF">
        <w:rPr>
          <w:rFonts w:ascii="GHEA Grapalat" w:eastAsia="Times New Roman" w:hAnsi="GHEA Grapalat" w:cs="Sylfaen"/>
          <w:sz w:val="20"/>
          <w:szCs w:val="24"/>
          <w:lang w:val="af-ZA"/>
        </w:rPr>
        <w:t xml:space="preserve"> տեղեկագրում հրապարակում է </w:t>
      </w:r>
      <w:r w:rsidRPr="000036EF">
        <w:rPr>
          <w:rFonts w:ascii="GHEA Grapalat" w:eastAsia="Times New Roman" w:hAnsi="GHEA Grapalat" w:cs="Sylfaen"/>
          <w:sz w:val="20"/>
          <w:szCs w:val="24"/>
          <w:lang w:val="ru-RU"/>
        </w:rPr>
        <w:t>հայտարարություն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որում</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նշվում</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է</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գնման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ընթացակարգը</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չկայացած</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հայտարարվելու</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հիմնավորումը։</w:t>
      </w:r>
      <w:r w:rsidRPr="000036EF">
        <w:rPr>
          <w:rFonts w:ascii="GHEA Grapalat" w:eastAsia="Times New Roman" w:hAnsi="GHEA Grapalat" w:cs="Sylfaen"/>
          <w:sz w:val="20"/>
          <w:szCs w:val="24"/>
          <w:lang w:val="af-ZA"/>
        </w:rPr>
        <w:t xml:space="preserve"> </w:t>
      </w:r>
    </w:p>
    <w:p w14:paraId="0F0BBA41" w14:textId="77777777" w:rsidR="000036EF" w:rsidRPr="000036EF" w:rsidRDefault="000036EF" w:rsidP="000036EF">
      <w:pPr>
        <w:spacing w:after="0" w:line="240" w:lineRule="auto"/>
        <w:ind w:firstLine="720"/>
        <w:jc w:val="both"/>
        <w:rPr>
          <w:rFonts w:ascii="GHEA Grapalat" w:eastAsia="Times New Roman" w:hAnsi="GHEA Grapalat" w:cs="Times New Roman"/>
          <w:sz w:val="18"/>
          <w:szCs w:val="18"/>
          <w:u w:val="single"/>
          <w:lang w:val="af-ZA"/>
        </w:rPr>
      </w:pPr>
    </w:p>
    <w:p w14:paraId="4FF4F873" w14:textId="77777777" w:rsidR="000036EF" w:rsidRPr="000036EF" w:rsidRDefault="000036EF" w:rsidP="000036EF">
      <w:pPr>
        <w:spacing w:after="0" w:line="240" w:lineRule="auto"/>
        <w:jc w:val="center"/>
        <w:rPr>
          <w:rFonts w:ascii="GHEA Grapalat" w:eastAsia="Times New Roman" w:hAnsi="GHEA Grapalat" w:cs="Times New Roman"/>
          <w:b/>
          <w:sz w:val="20"/>
          <w:szCs w:val="24"/>
          <w:lang w:val="af-ZA"/>
        </w:rPr>
      </w:pPr>
      <w:r w:rsidRPr="000036EF">
        <w:rPr>
          <w:rFonts w:ascii="GHEA Grapalat" w:eastAsia="Times New Roman" w:hAnsi="GHEA Grapalat" w:cs="Times New Roman"/>
          <w:b/>
          <w:sz w:val="20"/>
          <w:szCs w:val="24"/>
          <w:lang w:val="af-ZA"/>
        </w:rPr>
        <w:t xml:space="preserve">12. ԳՆՄԱՆ ԳՈՐԾԸՆԹԱՑԻ ՀԵՏ ԿԱՊՎԱԾ ԳՈՐԾՈՂՈՒԹՅՈՒՆՆԵՐԸ ԵՎ (ԿԱՄ) </w:t>
      </w:r>
    </w:p>
    <w:p w14:paraId="03EC2D65" w14:textId="77777777" w:rsidR="000036EF" w:rsidRPr="000036EF" w:rsidRDefault="000036EF" w:rsidP="000036EF">
      <w:pPr>
        <w:spacing w:after="0" w:line="240" w:lineRule="auto"/>
        <w:jc w:val="center"/>
        <w:rPr>
          <w:rFonts w:ascii="GHEA Grapalat" w:eastAsia="Times New Roman" w:hAnsi="GHEA Grapalat" w:cs="Times New Roman"/>
          <w:b/>
          <w:sz w:val="20"/>
          <w:szCs w:val="24"/>
          <w:lang w:val="af-ZA"/>
        </w:rPr>
      </w:pPr>
      <w:r w:rsidRPr="000036EF">
        <w:rPr>
          <w:rFonts w:ascii="GHEA Grapalat" w:eastAsia="Times New Roman" w:hAnsi="GHEA Grapalat" w:cs="Times New Roman"/>
          <w:b/>
          <w:sz w:val="20"/>
          <w:szCs w:val="24"/>
          <w:lang w:val="af-ZA"/>
        </w:rPr>
        <w:t xml:space="preserve">ԸՆԴՈՒՆՎԱԾ ՈՐՈՇՈՒՄՆԵՐԸ ԲՈՂՈՔԱՐԿԵԼՈՒ ՄԱՍՆԱԿՑԻ </w:t>
      </w:r>
    </w:p>
    <w:p w14:paraId="16963876" w14:textId="77777777" w:rsidR="000036EF" w:rsidRPr="000036EF" w:rsidRDefault="000036EF" w:rsidP="000036EF">
      <w:pPr>
        <w:spacing w:after="0" w:line="240" w:lineRule="auto"/>
        <w:jc w:val="center"/>
        <w:rPr>
          <w:rFonts w:ascii="GHEA Grapalat" w:eastAsia="Times New Roman" w:hAnsi="GHEA Grapalat" w:cs="Times New Roman"/>
          <w:b/>
          <w:sz w:val="20"/>
          <w:szCs w:val="24"/>
          <w:lang w:val="af-ZA"/>
        </w:rPr>
      </w:pPr>
      <w:r w:rsidRPr="000036EF">
        <w:rPr>
          <w:rFonts w:ascii="GHEA Grapalat" w:eastAsia="Times New Roman" w:hAnsi="GHEA Grapalat" w:cs="Times New Roman"/>
          <w:b/>
          <w:sz w:val="20"/>
          <w:szCs w:val="24"/>
          <w:lang w:val="af-ZA"/>
        </w:rPr>
        <w:t>ԻՐԱՎՈՒՆՔԸ ԵՎ ԿԱՐԳԸ</w:t>
      </w:r>
    </w:p>
    <w:p w14:paraId="1C00C642" w14:textId="77777777" w:rsidR="000036EF" w:rsidRPr="000036EF" w:rsidRDefault="000036EF" w:rsidP="000036EF">
      <w:pPr>
        <w:spacing w:after="0" w:line="240" w:lineRule="auto"/>
        <w:jc w:val="center"/>
        <w:rPr>
          <w:rFonts w:ascii="GHEA Grapalat" w:eastAsia="Times New Roman" w:hAnsi="GHEA Grapalat" w:cs="Times New Roman"/>
          <w:b/>
          <w:sz w:val="20"/>
          <w:szCs w:val="24"/>
          <w:lang w:val="af-ZA"/>
        </w:rPr>
      </w:pPr>
    </w:p>
    <w:p w14:paraId="64C29F13" w14:textId="77777777" w:rsidR="000036EF" w:rsidRPr="000036EF" w:rsidRDefault="000036EF" w:rsidP="000B6642">
      <w:pPr>
        <w:spacing w:after="0" w:line="240" w:lineRule="auto"/>
        <w:jc w:val="both"/>
        <w:rPr>
          <w:rFonts w:ascii="GHEA Grapalat" w:eastAsia="Times New Roman" w:hAnsi="GHEA Grapalat" w:cs="Sylfaen"/>
          <w:sz w:val="20"/>
          <w:szCs w:val="20"/>
          <w:lang w:val="af-ZA"/>
        </w:rPr>
      </w:pPr>
      <w:r w:rsidRPr="000036EF">
        <w:rPr>
          <w:rFonts w:ascii="GHEA Grapalat" w:eastAsia="Times New Roman" w:hAnsi="GHEA Grapalat" w:cs="Sylfaen"/>
          <w:sz w:val="20"/>
          <w:szCs w:val="20"/>
          <w:lang w:val="af-ZA"/>
        </w:rPr>
        <w:t>12.1</w:t>
      </w:r>
      <w:r w:rsidRPr="000036EF">
        <w:rPr>
          <w:rFonts w:ascii="GHEA Grapalat" w:eastAsia="Times New Roman" w:hAnsi="GHEA Grapalat" w:cs="Times New Roman"/>
          <w:sz w:val="20"/>
          <w:szCs w:val="20"/>
          <w:lang w:val="af-ZA"/>
        </w:rPr>
        <w:t xml:space="preserve">  </w:t>
      </w:r>
      <w:r w:rsidRPr="000036EF">
        <w:rPr>
          <w:rFonts w:ascii="GHEA Grapalat" w:eastAsia="Times New Roman" w:hAnsi="GHEA Grapalat" w:cs="Sylfaen"/>
          <w:sz w:val="20"/>
          <w:szCs w:val="20"/>
          <w:lang w:val="ru-RU"/>
        </w:rPr>
        <w:t>Յուրաքանչյուր</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անձ</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իրավունք</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ունի</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բողոքարկելու</w:t>
      </w:r>
      <w:r w:rsidRPr="000036EF">
        <w:rPr>
          <w:rFonts w:ascii="GHEA Grapalat" w:eastAsia="Times New Roman" w:hAnsi="GHEA Grapalat" w:cs="Sylfaen"/>
          <w:sz w:val="20"/>
          <w:szCs w:val="20"/>
          <w:lang w:val="af-ZA"/>
        </w:rPr>
        <w:t xml:space="preserve"> պ</w:t>
      </w:r>
      <w:r w:rsidRPr="000036EF">
        <w:rPr>
          <w:rFonts w:ascii="GHEA Grapalat" w:eastAsia="Times New Roman" w:hAnsi="GHEA Grapalat" w:cs="Sylfaen"/>
          <w:sz w:val="20"/>
          <w:szCs w:val="20"/>
          <w:lang w:val="ru-RU"/>
        </w:rPr>
        <w:t>ատվիրատուի</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հանձնաժողովի</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և</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գնումների</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հետ</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կապված</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բողոքներ</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քննող</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անձի</w:t>
      </w:r>
      <w:r w:rsidRPr="000036EF">
        <w:rPr>
          <w:rFonts w:ascii="GHEA Mariam" w:eastAsia="Times New Roman" w:hAnsi="GHEA Mariam" w:cs="Sylfaen"/>
          <w:sz w:val="20"/>
          <w:szCs w:val="20"/>
          <w:lang w:val="af-ZA"/>
        </w:rPr>
        <w:t xml:space="preserve"> </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գործողությունները</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անգործությունը</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և</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որոշումները։</w:t>
      </w:r>
    </w:p>
    <w:p w14:paraId="195D9896" w14:textId="77777777" w:rsidR="000036EF" w:rsidRPr="000036EF" w:rsidRDefault="000036EF" w:rsidP="000B6642">
      <w:pPr>
        <w:spacing w:after="0" w:line="240" w:lineRule="auto"/>
        <w:jc w:val="both"/>
        <w:rPr>
          <w:rFonts w:ascii="GHEA Grapalat" w:eastAsia="Times New Roman" w:hAnsi="GHEA Grapalat" w:cs="Sylfaen"/>
          <w:sz w:val="20"/>
          <w:szCs w:val="20"/>
          <w:lang w:val="af-ZA"/>
        </w:rPr>
      </w:pPr>
      <w:r w:rsidRPr="000036EF">
        <w:rPr>
          <w:rFonts w:ascii="GHEA Grapalat" w:eastAsia="Times New Roman" w:hAnsi="GHEA Grapalat" w:cs="Sylfaen"/>
          <w:sz w:val="20"/>
          <w:szCs w:val="20"/>
          <w:lang w:val="af-ZA"/>
        </w:rPr>
        <w:t xml:space="preserve">12.2  </w:t>
      </w:r>
      <w:r w:rsidRPr="000036EF">
        <w:rPr>
          <w:rFonts w:ascii="GHEA Grapalat" w:eastAsia="Times New Roman" w:hAnsi="GHEA Grapalat" w:cs="Sylfaen"/>
          <w:sz w:val="20"/>
          <w:szCs w:val="20"/>
          <w:lang w:val="ru-RU"/>
        </w:rPr>
        <w:t>Գնումների</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այդ</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թվում</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բողոքի</w:t>
      </w:r>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քննման</w:t>
      </w:r>
      <w:proofErr w:type="spellEnd"/>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հետ</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կապված</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հարաբերությունները</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վարչական</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հարաբերություններ</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չեն</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և</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դրանք</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կարգավորվում</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են</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Հայաստանի</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Հանարապետության</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քաղաքացիաիրավական</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հարաբերությունները</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կարգավորող</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օրենսդրությամբ։</w:t>
      </w:r>
    </w:p>
    <w:p w14:paraId="36B36F8F" w14:textId="77777777" w:rsidR="000036EF" w:rsidRPr="000036EF" w:rsidRDefault="000036EF" w:rsidP="000B6642">
      <w:pPr>
        <w:spacing w:after="0" w:line="240" w:lineRule="auto"/>
        <w:jc w:val="both"/>
        <w:rPr>
          <w:rFonts w:ascii="GHEA Grapalat" w:eastAsia="Times New Roman" w:hAnsi="GHEA Grapalat" w:cs="Sylfaen"/>
          <w:sz w:val="20"/>
          <w:szCs w:val="20"/>
          <w:lang w:val="af-ZA"/>
        </w:rPr>
      </w:pPr>
      <w:r w:rsidRPr="000036EF">
        <w:rPr>
          <w:rFonts w:ascii="GHEA Grapalat" w:eastAsia="Times New Roman" w:hAnsi="GHEA Grapalat" w:cs="Sylfaen"/>
          <w:sz w:val="20"/>
          <w:szCs w:val="20"/>
          <w:lang w:val="af-ZA"/>
        </w:rPr>
        <w:t xml:space="preserve">12.3  </w:t>
      </w:r>
      <w:r w:rsidRPr="000036EF">
        <w:rPr>
          <w:rFonts w:ascii="GHEA Grapalat" w:eastAsia="Times New Roman" w:hAnsi="GHEA Grapalat" w:cs="Sylfaen"/>
          <w:sz w:val="20"/>
          <w:szCs w:val="20"/>
          <w:lang w:val="ru-RU"/>
        </w:rPr>
        <w:t>Յուրաքանչյուր</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անձ</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իրավունք</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ունի</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Օրենքի</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համաձայն</w:t>
      </w:r>
      <w:r w:rsidRPr="000036EF">
        <w:rPr>
          <w:rFonts w:ascii="GHEA Grapalat" w:eastAsia="Times New Roman" w:hAnsi="GHEA Grapalat" w:cs="Sylfaen"/>
          <w:sz w:val="20"/>
          <w:szCs w:val="20"/>
          <w:lang w:val="af-ZA"/>
        </w:rPr>
        <w:t>`</w:t>
      </w:r>
    </w:p>
    <w:p w14:paraId="1CCB9C37" w14:textId="77777777" w:rsidR="000036EF" w:rsidRPr="000036EF" w:rsidRDefault="000036EF" w:rsidP="000036EF">
      <w:pPr>
        <w:spacing w:after="0" w:line="240" w:lineRule="auto"/>
        <w:ind w:firstLine="567"/>
        <w:jc w:val="both"/>
        <w:rPr>
          <w:rFonts w:ascii="GHEA Grapalat" w:eastAsia="Times New Roman" w:hAnsi="GHEA Grapalat" w:cs="Sylfaen"/>
          <w:sz w:val="20"/>
          <w:szCs w:val="20"/>
          <w:lang w:val="af-ZA"/>
        </w:rPr>
      </w:pPr>
      <w:r w:rsidRPr="000036EF">
        <w:rPr>
          <w:rFonts w:ascii="GHEA Grapalat" w:eastAsia="Times New Roman" w:hAnsi="GHEA Grapalat" w:cs="Sylfaen"/>
          <w:sz w:val="20"/>
          <w:szCs w:val="20"/>
          <w:lang w:val="af-ZA"/>
        </w:rPr>
        <w:t xml:space="preserve">1) </w:t>
      </w:r>
      <w:r w:rsidRPr="000036EF">
        <w:rPr>
          <w:rFonts w:ascii="GHEA Grapalat" w:eastAsia="Times New Roman" w:hAnsi="GHEA Grapalat" w:cs="Sylfaen"/>
          <w:sz w:val="20"/>
          <w:szCs w:val="20"/>
          <w:lang w:val="ru-RU"/>
        </w:rPr>
        <w:t>նախքան</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պայմանագրի</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կնքումը</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բողոքարկելու</w:t>
      </w:r>
      <w:r w:rsidRPr="000036EF">
        <w:rPr>
          <w:rFonts w:ascii="GHEA Grapalat" w:eastAsia="Times New Roman" w:hAnsi="GHEA Grapalat" w:cs="Sylfaen"/>
          <w:sz w:val="20"/>
          <w:szCs w:val="20"/>
          <w:lang w:val="af-ZA"/>
        </w:rPr>
        <w:t xml:space="preserve"> պ</w:t>
      </w:r>
      <w:r w:rsidRPr="000036EF">
        <w:rPr>
          <w:rFonts w:ascii="GHEA Grapalat" w:eastAsia="Times New Roman" w:hAnsi="GHEA Grapalat" w:cs="Sylfaen"/>
          <w:sz w:val="20"/>
          <w:szCs w:val="20"/>
          <w:lang w:val="ru-RU"/>
        </w:rPr>
        <w:t>ատվիրատուի</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և</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հանձնաժողովի</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գործողությունները</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անգործությունը</w:t>
      </w:r>
      <w:r w:rsidRPr="000036EF">
        <w:rPr>
          <w:rFonts w:ascii="GHEA Grapalat" w:eastAsia="Times New Roman" w:hAnsi="GHEA Grapalat" w:cs="Sylfaen"/>
          <w:sz w:val="20"/>
          <w:szCs w:val="20"/>
          <w:lang w:val="af-ZA"/>
        </w:rPr>
        <w:t xml:space="preserve">) և </w:t>
      </w:r>
      <w:r w:rsidRPr="000036EF">
        <w:rPr>
          <w:rFonts w:ascii="GHEA Grapalat" w:eastAsia="Times New Roman" w:hAnsi="GHEA Grapalat" w:cs="Sylfaen"/>
          <w:sz w:val="20"/>
          <w:szCs w:val="20"/>
          <w:lang w:val="ru-RU"/>
        </w:rPr>
        <w:t>որոշումները</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գնումների</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հետ</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կապված</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բողոքներ</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քննող</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անձին</w:t>
      </w:r>
      <w:r w:rsidRPr="000036EF">
        <w:rPr>
          <w:rFonts w:ascii="GHEA Grapalat" w:eastAsia="Times New Roman" w:hAnsi="GHEA Grapalat" w:cs="Sylfaen"/>
          <w:sz w:val="20"/>
          <w:szCs w:val="20"/>
          <w:lang w:val="af-ZA"/>
        </w:rPr>
        <w:t>:</w:t>
      </w:r>
    </w:p>
    <w:p w14:paraId="4A34A699" w14:textId="77777777" w:rsidR="000036EF" w:rsidRPr="000036EF" w:rsidRDefault="000036EF" w:rsidP="000036EF">
      <w:pPr>
        <w:spacing w:after="0" w:line="240" w:lineRule="auto"/>
        <w:ind w:firstLine="567"/>
        <w:jc w:val="both"/>
        <w:rPr>
          <w:rFonts w:ascii="GHEA Grapalat" w:eastAsia="Times New Roman" w:hAnsi="GHEA Grapalat" w:cs="Sylfaen"/>
          <w:sz w:val="20"/>
          <w:szCs w:val="20"/>
          <w:lang w:val="af-ZA"/>
        </w:rPr>
      </w:pPr>
      <w:bookmarkStart w:id="8" w:name="_Hlk9264573"/>
      <w:r w:rsidRPr="000036EF">
        <w:rPr>
          <w:rFonts w:ascii="GHEA Grapalat" w:eastAsia="Times New Roman" w:hAnsi="GHEA Grapalat" w:cs="Sylfaen"/>
          <w:sz w:val="20"/>
          <w:szCs w:val="20"/>
          <w:lang w:val="af-ZA"/>
        </w:rPr>
        <w:t>Գնումների հետ կապված բողոքներ քննող անձի գործունեության կարգը հաստատված է ՀՀ ֆինանսների նախարարի 2018 թվականի դեկտեմբերի 6-ի N 600-Ն հրամանով.</w:t>
      </w:r>
    </w:p>
    <w:bookmarkEnd w:id="8"/>
    <w:p w14:paraId="60E81365" w14:textId="77777777" w:rsidR="000036EF" w:rsidRPr="000036EF" w:rsidRDefault="000036EF" w:rsidP="000036EF">
      <w:pPr>
        <w:spacing w:after="0" w:line="240" w:lineRule="auto"/>
        <w:ind w:firstLine="567"/>
        <w:jc w:val="both"/>
        <w:rPr>
          <w:rFonts w:ascii="GHEA Grapalat" w:eastAsia="Times New Roman" w:hAnsi="GHEA Grapalat" w:cs="Sylfaen"/>
          <w:sz w:val="20"/>
          <w:szCs w:val="20"/>
          <w:lang w:val="af-ZA"/>
        </w:rPr>
      </w:pPr>
      <w:r w:rsidRPr="000036EF">
        <w:rPr>
          <w:rFonts w:ascii="GHEA Grapalat" w:eastAsia="Times New Roman" w:hAnsi="GHEA Grapalat" w:cs="Sylfaen"/>
          <w:sz w:val="20"/>
          <w:szCs w:val="20"/>
          <w:lang w:val="af-ZA"/>
        </w:rPr>
        <w:t xml:space="preserve">2) </w:t>
      </w:r>
      <w:r w:rsidRPr="000036EF">
        <w:rPr>
          <w:rFonts w:ascii="GHEA Grapalat" w:eastAsia="Times New Roman" w:hAnsi="GHEA Grapalat" w:cs="Sylfaen"/>
          <w:sz w:val="20"/>
          <w:szCs w:val="20"/>
          <w:lang w:val="ru-RU"/>
        </w:rPr>
        <w:t>դատական</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կարգով</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բողոքարկելու</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գնումների</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հետ</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կապված</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բողոքներ</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քննող</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անձի</w:t>
      </w:r>
      <w:r w:rsidRPr="000036EF">
        <w:rPr>
          <w:rFonts w:ascii="GHEA Grapalat" w:eastAsia="Times New Roman" w:hAnsi="GHEA Grapalat" w:cs="Sylfaen"/>
          <w:sz w:val="20"/>
          <w:szCs w:val="20"/>
          <w:lang w:val="af-ZA"/>
        </w:rPr>
        <w:t>, պ</w:t>
      </w:r>
      <w:r w:rsidRPr="000036EF">
        <w:rPr>
          <w:rFonts w:ascii="GHEA Grapalat" w:eastAsia="Times New Roman" w:hAnsi="GHEA Grapalat" w:cs="Sylfaen"/>
          <w:sz w:val="20"/>
          <w:szCs w:val="20"/>
          <w:lang w:val="ru-RU"/>
        </w:rPr>
        <w:t>ատվիրատուի</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և</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հանձնաժողովի</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գործողությունները</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անգործությունը</w:t>
      </w:r>
      <w:r w:rsidRPr="000036EF">
        <w:rPr>
          <w:rFonts w:ascii="GHEA Grapalat" w:eastAsia="Times New Roman" w:hAnsi="GHEA Grapalat" w:cs="Sylfaen"/>
          <w:sz w:val="20"/>
          <w:szCs w:val="20"/>
          <w:lang w:val="af-ZA"/>
        </w:rPr>
        <w:t xml:space="preserve">) և </w:t>
      </w:r>
      <w:r w:rsidRPr="000036EF">
        <w:rPr>
          <w:rFonts w:ascii="GHEA Grapalat" w:eastAsia="Times New Roman" w:hAnsi="GHEA Grapalat" w:cs="Sylfaen"/>
          <w:sz w:val="20"/>
          <w:szCs w:val="20"/>
          <w:lang w:val="ru-RU"/>
        </w:rPr>
        <w:t>որոշումները։</w:t>
      </w:r>
    </w:p>
    <w:p w14:paraId="423D0566" w14:textId="77777777" w:rsidR="000036EF" w:rsidRPr="000036EF" w:rsidRDefault="000036EF" w:rsidP="000B6642">
      <w:pPr>
        <w:spacing w:after="0" w:line="240" w:lineRule="auto"/>
        <w:jc w:val="both"/>
        <w:rPr>
          <w:rFonts w:ascii="GHEA Grapalat" w:eastAsia="Times New Roman" w:hAnsi="GHEA Grapalat" w:cs="Sylfaen"/>
          <w:sz w:val="20"/>
          <w:szCs w:val="20"/>
          <w:lang w:val="af-ZA"/>
        </w:rPr>
      </w:pPr>
      <w:r w:rsidRPr="000036EF">
        <w:rPr>
          <w:rFonts w:ascii="GHEA Grapalat" w:eastAsia="Times New Roman" w:hAnsi="GHEA Grapalat" w:cs="Sylfaen"/>
          <w:sz w:val="20"/>
          <w:szCs w:val="20"/>
          <w:lang w:val="af-ZA"/>
        </w:rPr>
        <w:t xml:space="preserve">12.4  </w:t>
      </w:r>
      <w:r w:rsidRPr="000036EF">
        <w:rPr>
          <w:rFonts w:ascii="GHEA Grapalat" w:eastAsia="Times New Roman" w:hAnsi="GHEA Grapalat" w:cs="Sylfaen"/>
          <w:sz w:val="20"/>
          <w:szCs w:val="20"/>
          <w:lang w:val="ru-RU"/>
        </w:rPr>
        <w:t>Եթե</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բողոքը</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ներկայացրած</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անձը</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բողոքարկում</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է</w:t>
      </w:r>
      <w:r w:rsidRPr="000036EF">
        <w:rPr>
          <w:rFonts w:ascii="GHEA Grapalat" w:eastAsia="Times New Roman" w:hAnsi="GHEA Grapalat" w:cs="Sylfaen"/>
          <w:sz w:val="20"/>
          <w:szCs w:val="20"/>
          <w:lang w:val="af-ZA"/>
        </w:rPr>
        <w:t>`</w:t>
      </w:r>
    </w:p>
    <w:p w14:paraId="3A04EFA0" w14:textId="77777777" w:rsidR="000036EF" w:rsidRPr="000036EF" w:rsidRDefault="000036EF" w:rsidP="000036EF">
      <w:pPr>
        <w:spacing w:after="0" w:line="240" w:lineRule="auto"/>
        <w:ind w:firstLine="567"/>
        <w:jc w:val="both"/>
        <w:rPr>
          <w:rFonts w:ascii="GHEA Grapalat" w:eastAsia="Times New Roman" w:hAnsi="GHEA Grapalat" w:cs="Sylfaen"/>
          <w:sz w:val="20"/>
          <w:szCs w:val="20"/>
          <w:lang w:val="af-ZA"/>
        </w:rPr>
      </w:pPr>
      <w:r w:rsidRPr="000036EF">
        <w:rPr>
          <w:rFonts w:ascii="GHEA Grapalat" w:eastAsia="Times New Roman" w:hAnsi="GHEA Grapalat" w:cs="Sylfaen"/>
          <w:sz w:val="20"/>
          <w:szCs w:val="20"/>
          <w:lang w:val="af-ZA"/>
        </w:rPr>
        <w:t xml:space="preserve">1) </w:t>
      </w:r>
      <w:r w:rsidRPr="000036EF">
        <w:rPr>
          <w:rFonts w:ascii="GHEA Grapalat" w:eastAsia="Times New Roman" w:hAnsi="GHEA Grapalat" w:cs="Sylfaen"/>
          <w:sz w:val="20"/>
          <w:szCs w:val="20"/>
          <w:lang w:val="ru-RU"/>
        </w:rPr>
        <w:t>պայմանագիր</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կնքելու</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որոշումը</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ապա</w:t>
      </w:r>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բողոքը</w:t>
      </w:r>
      <w:proofErr w:type="spellEnd"/>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ներկայաց</w:t>
      </w:r>
      <w:r w:rsidRPr="000036EF">
        <w:rPr>
          <w:rFonts w:ascii="GHEA Grapalat" w:eastAsia="Times New Roman" w:hAnsi="GHEA Grapalat" w:cs="Sylfaen"/>
          <w:sz w:val="20"/>
          <w:szCs w:val="20"/>
        </w:rPr>
        <w:t>ն</w:t>
      </w:r>
      <w:r w:rsidRPr="000036EF">
        <w:rPr>
          <w:rFonts w:ascii="GHEA Grapalat" w:eastAsia="Times New Roman" w:hAnsi="GHEA Grapalat" w:cs="Sylfaen"/>
          <w:sz w:val="20"/>
          <w:szCs w:val="20"/>
          <w:lang w:val="ru-RU"/>
        </w:rPr>
        <w:t>ում</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է</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սույն</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հրավերի</w:t>
      </w:r>
      <w:r w:rsidRPr="000036EF">
        <w:rPr>
          <w:rFonts w:ascii="GHEA Grapalat" w:eastAsia="Times New Roman" w:hAnsi="GHEA Grapalat" w:cs="Sylfaen"/>
          <w:sz w:val="20"/>
          <w:szCs w:val="20"/>
          <w:lang w:val="af-ZA"/>
        </w:rPr>
        <w:t xml:space="preserve"> 1-</w:t>
      </w:r>
      <w:proofErr w:type="spellStart"/>
      <w:r w:rsidRPr="000036EF">
        <w:rPr>
          <w:rFonts w:ascii="GHEA Grapalat" w:eastAsia="Times New Roman" w:hAnsi="GHEA Grapalat" w:cs="Sylfaen"/>
          <w:sz w:val="20"/>
          <w:szCs w:val="20"/>
        </w:rPr>
        <w:t>ին</w:t>
      </w:r>
      <w:proofErr w:type="spellEnd"/>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մասի</w:t>
      </w:r>
      <w:proofErr w:type="spellEnd"/>
      <w:r w:rsidRPr="000036EF">
        <w:rPr>
          <w:rFonts w:ascii="GHEA Grapalat" w:eastAsia="Times New Roman" w:hAnsi="GHEA Grapalat" w:cs="Sylfaen"/>
          <w:sz w:val="20"/>
          <w:szCs w:val="20"/>
          <w:lang w:val="af-ZA"/>
        </w:rPr>
        <w:t xml:space="preserve"> 8.28-</w:t>
      </w:r>
      <w:r w:rsidRPr="000036EF">
        <w:rPr>
          <w:rFonts w:ascii="GHEA Grapalat" w:eastAsia="Times New Roman" w:hAnsi="GHEA Grapalat" w:cs="Sylfaen"/>
          <w:sz w:val="20"/>
          <w:szCs w:val="20"/>
          <w:lang w:val="ru-RU"/>
        </w:rPr>
        <w:t>րդ</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կետով</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նախատեսված</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անգործության</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ժամանակահատվածում</w:t>
      </w:r>
      <w:r w:rsidRPr="000036EF">
        <w:rPr>
          <w:rFonts w:ascii="GHEA Grapalat" w:eastAsia="Times New Roman" w:hAnsi="GHEA Grapalat" w:cs="Sylfaen"/>
          <w:sz w:val="20"/>
          <w:szCs w:val="20"/>
          <w:lang w:val="af-ZA"/>
        </w:rPr>
        <w:t>.</w:t>
      </w:r>
    </w:p>
    <w:p w14:paraId="6A69913C" w14:textId="77777777" w:rsidR="000036EF" w:rsidRPr="000036EF" w:rsidRDefault="000036EF" w:rsidP="000036EF">
      <w:pPr>
        <w:spacing w:after="0" w:line="240" w:lineRule="auto"/>
        <w:ind w:firstLine="567"/>
        <w:jc w:val="both"/>
        <w:rPr>
          <w:rFonts w:ascii="GHEA Grapalat" w:eastAsia="Times New Roman" w:hAnsi="GHEA Grapalat" w:cs="Sylfaen"/>
          <w:sz w:val="20"/>
          <w:szCs w:val="20"/>
          <w:lang w:val="af-ZA"/>
        </w:rPr>
      </w:pPr>
      <w:r w:rsidRPr="000036EF">
        <w:rPr>
          <w:rFonts w:ascii="GHEA Grapalat" w:eastAsia="Times New Roman" w:hAnsi="GHEA Grapalat" w:cs="Sylfaen"/>
          <w:sz w:val="20"/>
          <w:szCs w:val="20"/>
          <w:lang w:val="af-ZA"/>
        </w:rPr>
        <w:t xml:space="preserve">2) </w:t>
      </w:r>
      <w:r w:rsidRPr="000036EF">
        <w:rPr>
          <w:rFonts w:ascii="GHEA Grapalat" w:eastAsia="Times New Roman" w:hAnsi="GHEA Grapalat" w:cs="Sylfaen"/>
          <w:sz w:val="20"/>
          <w:szCs w:val="20"/>
          <w:lang w:val="ru-RU"/>
        </w:rPr>
        <w:t>գնման</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առարկայի</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բնութագրերը</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կամ</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հրավերի</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պահանջները</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ապա</w:t>
      </w:r>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բողոքը</w:t>
      </w:r>
      <w:proofErr w:type="spellEnd"/>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ներկայաց</w:t>
      </w:r>
      <w:r w:rsidRPr="000036EF">
        <w:rPr>
          <w:rFonts w:ascii="GHEA Grapalat" w:eastAsia="Times New Roman" w:hAnsi="GHEA Grapalat" w:cs="Sylfaen"/>
          <w:sz w:val="20"/>
          <w:szCs w:val="20"/>
        </w:rPr>
        <w:t>ն</w:t>
      </w:r>
      <w:r w:rsidRPr="000036EF">
        <w:rPr>
          <w:rFonts w:ascii="GHEA Grapalat" w:eastAsia="Times New Roman" w:hAnsi="GHEA Grapalat" w:cs="Sylfaen"/>
          <w:sz w:val="20"/>
          <w:szCs w:val="20"/>
          <w:lang w:val="ru-RU"/>
        </w:rPr>
        <w:t>ում</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է</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մինչև</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հայտերի</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ներկայացման</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վերջնաժամկետը</w:t>
      </w:r>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լրանալը</w:t>
      </w:r>
      <w:proofErr w:type="spellEnd"/>
      <w:r w:rsidRPr="000036EF">
        <w:rPr>
          <w:rFonts w:ascii="GHEA Grapalat" w:eastAsia="Times New Roman" w:hAnsi="GHEA Grapalat" w:cs="Sylfaen"/>
          <w:sz w:val="20"/>
          <w:szCs w:val="20"/>
          <w:lang w:val="af-ZA"/>
        </w:rPr>
        <w:t xml:space="preserve">:  </w:t>
      </w:r>
    </w:p>
    <w:p w14:paraId="6EF588E7" w14:textId="77777777" w:rsidR="000036EF" w:rsidRPr="000036EF" w:rsidRDefault="000036EF" w:rsidP="000B6642">
      <w:pPr>
        <w:spacing w:after="0" w:line="240" w:lineRule="auto"/>
        <w:jc w:val="both"/>
        <w:rPr>
          <w:rFonts w:ascii="GHEA Grapalat" w:eastAsia="Times New Roman" w:hAnsi="GHEA Grapalat" w:cs="Sylfaen"/>
          <w:sz w:val="20"/>
          <w:szCs w:val="20"/>
          <w:lang w:val="af-ZA"/>
        </w:rPr>
      </w:pPr>
      <w:r w:rsidRPr="000036EF">
        <w:rPr>
          <w:rFonts w:ascii="GHEA Grapalat" w:eastAsia="Times New Roman" w:hAnsi="GHEA Grapalat" w:cs="Sylfaen"/>
          <w:sz w:val="20"/>
          <w:szCs w:val="20"/>
          <w:lang w:val="af-ZA"/>
        </w:rPr>
        <w:t xml:space="preserve">12.5 </w:t>
      </w:r>
      <w:r w:rsidRPr="000036EF">
        <w:rPr>
          <w:rFonts w:ascii="GHEA Grapalat" w:eastAsia="Times New Roman" w:hAnsi="GHEA Grapalat" w:cs="Sylfaen"/>
          <w:sz w:val="20"/>
          <w:szCs w:val="20"/>
          <w:lang w:val="ru-RU"/>
        </w:rPr>
        <w:t>Գնումների</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հետ</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կապված</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բողոքներ</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քննող</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անձին</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բողոքը</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ներկայացվում</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է</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գրավոր</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ստորագրված</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դրանում</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ներառելով</w:t>
      </w:r>
      <w:r w:rsidRPr="000036EF">
        <w:rPr>
          <w:rFonts w:ascii="GHEA Grapalat" w:eastAsia="Times New Roman" w:hAnsi="GHEA Grapalat" w:cs="Sylfaen"/>
          <w:sz w:val="20"/>
          <w:szCs w:val="20"/>
          <w:lang w:val="af-ZA"/>
        </w:rPr>
        <w:t>`</w:t>
      </w:r>
    </w:p>
    <w:p w14:paraId="5C920B84" w14:textId="77777777" w:rsidR="000036EF" w:rsidRPr="000036EF" w:rsidRDefault="000036EF" w:rsidP="000036EF">
      <w:pPr>
        <w:spacing w:after="0" w:line="240" w:lineRule="auto"/>
        <w:ind w:firstLine="567"/>
        <w:jc w:val="both"/>
        <w:rPr>
          <w:rFonts w:ascii="GHEA Grapalat" w:eastAsia="Times New Roman" w:hAnsi="GHEA Grapalat" w:cs="Sylfaen"/>
          <w:sz w:val="20"/>
          <w:szCs w:val="20"/>
          <w:lang w:val="af-ZA"/>
        </w:rPr>
      </w:pPr>
      <w:r w:rsidRPr="000036EF">
        <w:rPr>
          <w:rFonts w:ascii="GHEA Grapalat" w:eastAsia="Times New Roman" w:hAnsi="GHEA Grapalat" w:cs="Sylfaen"/>
          <w:sz w:val="20"/>
          <w:szCs w:val="20"/>
          <w:lang w:val="af-ZA"/>
        </w:rPr>
        <w:lastRenderedPageBreak/>
        <w:t xml:space="preserve">1) </w:t>
      </w:r>
      <w:r w:rsidRPr="000036EF">
        <w:rPr>
          <w:rFonts w:ascii="GHEA Grapalat" w:eastAsia="Times New Roman" w:hAnsi="GHEA Grapalat" w:cs="Sylfaen"/>
          <w:sz w:val="20"/>
          <w:szCs w:val="20"/>
          <w:lang w:val="ru-RU"/>
        </w:rPr>
        <w:t>բողոքը</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ներկայացրած</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անձի</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անվանումը</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անունը</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ազգանունը</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անձը</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հաստատող</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փաստաթղթի</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պատճենը</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և</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հասցեն</w:t>
      </w:r>
      <w:r w:rsidRPr="000036EF">
        <w:rPr>
          <w:rFonts w:ascii="GHEA Grapalat" w:eastAsia="Times New Roman" w:hAnsi="GHEA Grapalat" w:cs="Sylfaen"/>
          <w:sz w:val="20"/>
          <w:szCs w:val="20"/>
          <w:lang w:val="af-ZA"/>
        </w:rPr>
        <w:t>.</w:t>
      </w:r>
    </w:p>
    <w:p w14:paraId="69D09BB2" w14:textId="77777777" w:rsidR="000036EF" w:rsidRPr="000036EF" w:rsidRDefault="000036EF" w:rsidP="000036EF">
      <w:pPr>
        <w:spacing w:after="0" w:line="240" w:lineRule="auto"/>
        <w:ind w:firstLine="567"/>
        <w:jc w:val="both"/>
        <w:rPr>
          <w:rFonts w:ascii="GHEA Grapalat" w:eastAsia="Times New Roman" w:hAnsi="GHEA Grapalat" w:cs="Sylfaen"/>
          <w:sz w:val="20"/>
          <w:szCs w:val="20"/>
          <w:lang w:val="af-ZA"/>
        </w:rPr>
      </w:pPr>
      <w:r w:rsidRPr="000036EF">
        <w:rPr>
          <w:rFonts w:ascii="GHEA Grapalat" w:eastAsia="Times New Roman" w:hAnsi="GHEA Grapalat" w:cs="Sylfaen"/>
          <w:sz w:val="20"/>
          <w:szCs w:val="20"/>
          <w:lang w:val="af-ZA"/>
        </w:rPr>
        <w:t>2) պ</w:t>
      </w:r>
      <w:r w:rsidRPr="000036EF">
        <w:rPr>
          <w:rFonts w:ascii="GHEA Grapalat" w:eastAsia="Times New Roman" w:hAnsi="GHEA Grapalat" w:cs="Sylfaen"/>
          <w:sz w:val="20"/>
          <w:szCs w:val="20"/>
          <w:lang w:val="ru-RU"/>
        </w:rPr>
        <w:t>ատվիրատուի</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անվանումը</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և</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հասցեն</w:t>
      </w:r>
      <w:r w:rsidRPr="000036EF">
        <w:rPr>
          <w:rFonts w:ascii="GHEA Grapalat" w:eastAsia="Times New Roman" w:hAnsi="GHEA Grapalat" w:cs="Sylfaen"/>
          <w:sz w:val="20"/>
          <w:szCs w:val="20"/>
          <w:lang w:val="af-ZA"/>
        </w:rPr>
        <w:t>.</w:t>
      </w:r>
    </w:p>
    <w:p w14:paraId="02F1E637" w14:textId="77777777" w:rsidR="000036EF" w:rsidRPr="000036EF" w:rsidRDefault="000036EF" w:rsidP="000036EF">
      <w:pPr>
        <w:spacing w:after="0" w:line="240" w:lineRule="auto"/>
        <w:ind w:firstLine="567"/>
        <w:jc w:val="both"/>
        <w:rPr>
          <w:rFonts w:ascii="GHEA Grapalat" w:eastAsia="Times New Roman" w:hAnsi="GHEA Grapalat" w:cs="Sylfaen"/>
          <w:sz w:val="20"/>
          <w:szCs w:val="20"/>
          <w:lang w:val="af-ZA"/>
        </w:rPr>
      </w:pPr>
      <w:r w:rsidRPr="000036EF">
        <w:rPr>
          <w:rFonts w:ascii="GHEA Grapalat" w:eastAsia="Times New Roman" w:hAnsi="GHEA Grapalat" w:cs="Sylfaen"/>
          <w:sz w:val="20"/>
          <w:szCs w:val="20"/>
          <w:lang w:val="af-ZA"/>
        </w:rPr>
        <w:t xml:space="preserve">3) </w:t>
      </w:r>
      <w:r w:rsidRPr="000036EF">
        <w:rPr>
          <w:rFonts w:ascii="GHEA Grapalat" w:eastAsia="Times New Roman" w:hAnsi="GHEA Grapalat" w:cs="Sylfaen"/>
          <w:sz w:val="20"/>
          <w:szCs w:val="20"/>
          <w:lang w:val="ru-RU"/>
        </w:rPr>
        <w:t>բողոքարկվող</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գնման</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ընթացակարգի</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ծածկագիրը</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և</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առարկան</w:t>
      </w:r>
      <w:r w:rsidRPr="000036EF">
        <w:rPr>
          <w:rFonts w:ascii="GHEA Grapalat" w:eastAsia="Times New Roman" w:hAnsi="GHEA Grapalat" w:cs="Sylfaen"/>
          <w:sz w:val="20"/>
          <w:szCs w:val="20"/>
          <w:lang w:val="af-ZA"/>
        </w:rPr>
        <w:t>.</w:t>
      </w:r>
    </w:p>
    <w:p w14:paraId="15198AB3" w14:textId="77777777" w:rsidR="000036EF" w:rsidRPr="000036EF" w:rsidRDefault="000036EF" w:rsidP="000036EF">
      <w:pPr>
        <w:spacing w:after="0" w:line="240" w:lineRule="auto"/>
        <w:ind w:firstLine="567"/>
        <w:jc w:val="both"/>
        <w:rPr>
          <w:rFonts w:ascii="GHEA Grapalat" w:eastAsia="Times New Roman" w:hAnsi="GHEA Grapalat" w:cs="Sylfaen"/>
          <w:sz w:val="20"/>
          <w:szCs w:val="20"/>
          <w:lang w:val="af-ZA"/>
        </w:rPr>
      </w:pPr>
      <w:r w:rsidRPr="000036EF">
        <w:rPr>
          <w:rFonts w:ascii="GHEA Grapalat" w:eastAsia="Times New Roman" w:hAnsi="GHEA Grapalat" w:cs="Sylfaen"/>
          <w:sz w:val="20"/>
          <w:szCs w:val="20"/>
          <w:lang w:val="af-ZA"/>
        </w:rPr>
        <w:t xml:space="preserve">4) </w:t>
      </w:r>
      <w:r w:rsidRPr="000036EF">
        <w:rPr>
          <w:rFonts w:ascii="GHEA Grapalat" w:eastAsia="Times New Roman" w:hAnsi="GHEA Grapalat" w:cs="Sylfaen"/>
          <w:sz w:val="20"/>
          <w:szCs w:val="20"/>
          <w:lang w:val="ru-RU"/>
        </w:rPr>
        <w:t>վեճի</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առարկան</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և</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բողոքը</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ներկայացրած</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անձի</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պահանջը</w:t>
      </w:r>
      <w:r w:rsidRPr="000036EF">
        <w:rPr>
          <w:rFonts w:ascii="GHEA Grapalat" w:eastAsia="Times New Roman" w:hAnsi="GHEA Grapalat" w:cs="Sylfaen"/>
          <w:sz w:val="20"/>
          <w:szCs w:val="20"/>
          <w:lang w:val="af-ZA"/>
        </w:rPr>
        <w:t>.</w:t>
      </w:r>
    </w:p>
    <w:p w14:paraId="0FEAA9C8" w14:textId="77777777" w:rsidR="000036EF" w:rsidRPr="000036EF" w:rsidRDefault="000036EF" w:rsidP="000036EF">
      <w:pPr>
        <w:spacing w:after="0" w:line="240" w:lineRule="auto"/>
        <w:ind w:firstLine="567"/>
        <w:jc w:val="both"/>
        <w:rPr>
          <w:rFonts w:ascii="GHEA Grapalat" w:eastAsia="Times New Roman" w:hAnsi="GHEA Grapalat" w:cs="Sylfaen"/>
          <w:sz w:val="20"/>
          <w:szCs w:val="20"/>
          <w:lang w:val="af-ZA"/>
        </w:rPr>
      </w:pPr>
      <w:r w:rsidRPr="000036EF">
        <w:rPr>
          <w:rFonts w:ascii="GHEA Grapalat" w:eastAsia="Times New Roman" w:hAnsi="GHEA Grapalat" w:cs="Sylfaen"/>
          <w:sz w:val="20"/>
          <w:szCs w:val="20"/>
          <w:lang w:val="af-ZA"/>
        </w:rPr>
        <w:t xml:space="preserve">5) </w:t>
      </w:r>
      <w:r w:rsidRPr="000036EF">
        <w:rPr>
          <w:rFonts w:ascii="GHEA Grapalat" w:eastAsia="Times New Roman" w:hAnsi="GHEA Grapalat" w:cs="Sylfaen"/>
          <w:sz w:val="20"/>
          <w:szCs w:val="20"/>
          <w:lang w:val="ru-RU"/>
        </w:rPr>
        <w:t>բողոքի</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փաստացի</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և</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իրավական</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հիմքերը</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ապացույցները</w:t>
      </w:r>
      <w:r w:rsidRPr="000036EF">
        <w:rPr>
          <w:rFonts w:ascii="GHEA Grapalat" w:eastAsia="Times New Roman" w:hAnsi="GHEA Grapalat" w:cs="Sylfaen"/>
          <w:sz w:val="20"/>
          <w:szCs w:val="20"/>
          <w:lang w:val="af-ZA"/>
        </w:rPr>
        <w:t>.</w:t>
      </w:r>
    </w:p>
    <w:p w14:paraId="38802357" w14:textId="77777777" w:rsidR="000036EF" w:rsidRPr="000036EF" w:rsidRDefault="000036EF" w:rsidP="000036EF">
      <w:pPr>
        <w:spacing w:after="0" w:line="240" w:lineRule="auto"/>
        <w:ind w:firstLine="567"/>
        <w:jc w:val="both"/>
        <w:rPr>
          <w:rFonts w:ascii="GHEA Grapalat" w:eastAsia="Times New Roman" w:hAnsi="GHEA Grapalat" w:cs="Sylfaen"/>
          <w:sz w:val="20"/>
          <w:szCs w:val="20"/>
          <w:lang w:val="af-ZA" w:eastAsia="ru-RU"/>
        </w:rPr>
      </w:pPr>
      <w:r w:rsidRPr="000036EF">
        <w:rPr>
          <w:rFonts w:ascii="GHEA Grapalat" w:eastAsia="Times New Roman" w:hAnsi="GHEA Grapalat" w:cs="Sylfaen"/>
          <w:sz w:val="20"/>
          <w:szCs w:val="20"/>
          <w:lang w:val="af-ZA"/>
        </w:rPr>
        <w:t xml:space="preserve">6) </w:t>
      </w:r>
      <w:r w:rsidRPr="000036EF">
        <w:rPr>
          <w:rFonts w:ascii="GHEA Grapalat" w:eastAsia="Times New Roman" w:hAnsi="GHEA Grapalat" w:cs="Sylfaen"/>
          <w:sz w:val="20"/>
          <w:szCs w:val="20"/>
          <w:lang w:val="ru-RU"/>
        </w:rPr>
        <w:t>բողոքարկման</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վճարը</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կատարած</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լինելը</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հիմնավորող</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փաստաթղթի</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պատճենը</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rPr>
        <w:t>Ը</w:t>
      </w:r>
      <w:r w:rsidRPr="000036EF">
        <w:rPr>
          <w:rFonts w:ascii="GHEA Grapalat" w:eastAsia="Times New Roman" w:hAnsi="GHEA Grapalat" w:cs="Sylfaen"/>
          <w:sz w:val="20"/>
          <w:szCs w:val="20"/>
          <w:lang w:val="ru-RU"/>
        </w:rPr>
        <w:t>նդ</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որում</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բողոքարկման</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վճարի</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չափը</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կազմում</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է</w:t>
      </w:r>
      <w:r w:rsidRPr="000036EF">
        <w:rPr>
          <w:rFonts w:ascii="GHEA Grapalat" w:eastAsia="Times New Roman" w:hAnsi="GHEA Grapalat" w:cs="Sylfaen"/>
          <w:sz w:val="20"/>
          <w:szCs w:val="20"/>
          <w:lang w:val="af-ZA"/>
        </w:rPr>
        <w:t xml:space="preserve"> 30 </w:t>
      </w:r>
      <w:r w:rsidRPr="000036EF">
        <w:rPr>
          <w:rFonts w:ascii="GHEA Grapalat" w:eastAsia="Times New Roman" w:hAnsi="GHEA Grapalat" w:cs="Sylfaen"/>
          <w:sz w:val="20"/>
          <w:szCs w:val="20"/>
          <w:lang w:val="ru-RU"/>
        </w:rPr>
        <w:t>հազար</w:t>
      </w:r>
      <w:r w:rsidRPr="000036EF">
        <w:rPr>
          <w:rFonts w:ascii="GHEA Grapalat" w:eastAsia="Times New Roman" w:hAnsi="GHEA Grapalat" w:cs="Sylfaen"/>
          <w:sz w:val="20"/>
          <w:szCs w:val="20"/>
          <w:lang w:val="af-ZA"/>
        </w:rPr>
        <w:t xml:space="preserve"> ՀՀ </w:t>
      </w:r>
      <w:r w:rsidRPr="000036EF">
        <w:rPr>
          <w:rFonts w:ascii="GHEA Grapalat" w:eastAsia="Times New Roman" w:hAnsi="GHEA Grapalat" w:cs="Sylfaen"/>
          <w:sz w:val="20"/>
          <w:szCs w:val="20"/>
          <w:lang w:val="ru-RU"/>
        </w:rPr>
        <w:t>դրամ</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որը</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վճարվում</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է</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ՀՀ</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պետական</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բյուջե</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այդ</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նպատակով</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լիազորված</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մարմնի</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անվամբ</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բացված</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Times New Roman"/>
          <w:sz w:val="20"/>
          <w:szCs w:val="20"/>
          <w:lang w:val="af-ZA"/>
        </w:rPr>
        <w:t>«</w:t>
      </w:r>
      <w:r w:rsidRPr="000036EF">
        <w:rPr>
          <w:rFonts w:ascii="GHEA Grapalat" w:eastAsia="Times New Roman" w:hAnsi="GHEA Grapalat" w:cs="Sylfaen"/>
          <w:sz w:val="20"/>
          <w:szCs w:val="20"/>
          <w:lang w:val="af-ZA"/>
        </w:rPr>
        <w:t>900008000482</w:t>
      </w:r>
      <w:r w:rsidRPr="000036EF">
        <w:rPr>
          <w:rFonts w:ascii="GHEA Grapalat" w:eastAsia="Times New Roman" w:hAnsi="GHEA Grapalat" w:cs="Times New Roman"/>
          <w:sz w:val="20"/>
          <w:szCs w:val="20"/>
          <w:lang w:val="af-ZA"/>
        </w:rPr>
        <w:t>»</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գանձապետական</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հաշվին</w:t>
      </w:r>
      <w:r w:rsidRPr="000036EF">
        <w:rPr>
          <w:rFonts w:ascii="GHEA Grapalat" w:eastAsia="Times New Roman" w:hAnsi="GHEA Grapalat" w:cs="Sylfaen"/>
          <w:sz w:val="20"/>
          <w:szCs w:val="20"/>
          <w:lang w:val="af-ZA"/>
        </w:rPr>
        <w:t>:</w:t>
      </w:r>
      <w:r w:rsidRPr="000036EF">
        <w:rPr>
          <w:rFonts w:ascii="GHEA Grapalat" w:eastAsia="Times New Roman" w:hAnsi="GHEA Grapalat" w:cs="Sylfaen"/>
          <w:sz w:val="20"/>
          <w:szCs w:val="20"/>
          <w:lang w:val="af-ZA" w:eastAsia="ru-RU"/>
        </w:rPr>
        <w:t xml:space="preserve"> </w:t>
      </w:r>
    </w:p>
    <w:p w14:paraId="26D89799" w14:textId="77777777" w:rsidR="000036EF" w:rsidRPr="000036EF" w:rsidRDefault="000036EF" w:rsidP="000036EF">
      <w:pPr>
        <w:spacing w:after="0" w:line="240" w:lineRule="auto"/>
        <w:ind w:firstLine="567"/>
        <w:jc w:val="both"/>
        <w:rPr>
          <w:rFonts w:ascii="GHEA Grapalat" w:eastAsia="Times New Roman" w:hAnsi="GHEA Grapalat" w:cs="Sylfaen"/>
          <w:sz w:val="20"/>
          <w:szCs w:val="20"/>
          <w:lang w:val="af-ZA"/>
        </w:rPr>
      </w:pPr>
      <w:r w:rsidRPr="000036EF">
        <w:rPr>
          <w:rFonts w:ascii="GHEA Grapalat" w:eastAsia="Times New Roman" w:hAnsi="GHEA Grapalat" w:cs="Sylfaen"/>
          <w:sz w:val="20"/>
          <w:szCs w:val="20"/>
          <w:lang w:val="af-ZA"/>
        </w:rPr>
        <w:t xml:space="preserve">7) </w:t>
      </w:r>
      <w:r w:rsidRPr="000036EF">
        <w:rPr>
          <w:rFonts w:ascii="GHEA Grapalat" w:eastAsia="Times New Roman" w:hAnsi="GHEA Grapalat" w:cs="Sylfaen"/>
          <w:sz w:val="20"/>
          <w:szCs w:val="20"/>
          <w:lang w:val="ru-RU"/>
        </w:rPr>
        <w:t>այն</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բանկի</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անվանումը</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և</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հաշվեհամարը</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որի</w:t>
      </w:r>
      <w:r w:rsidRPr="000036EF">
        <w:rPr>
          <w:rFonts w:ascii="GHEA Grapalat" w:eastAsia="Times New Roman" w:hAnsi="GHEA Grapalat" w:cs="Sylfaen"/>
          <w:sz w:val="20"/>
          <w:szCs w:val="20"/>
        </w:rPr>
        <w:t>ն</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բողոքը</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բավարարվելու</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դեպքում</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պետք</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է</w:t>
      </w:r>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հետ</w:t>
      </w:r>
      <w:proofErr w:type="spellEnd"/>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փոխանցվի</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վճարը</w:t>
      </w:r>
      <w:r w:rsidRPr="000036EF">
        <w:rPr>
          <w:rFonts w:ascii="GHEA Grapalat" w:eastAsia="Times New Roman" w:hAnsi="GHEA Grapalat" w:cs="Sylfaen"/>
          <w:sz w:val="20"/>
          <w:szCs w:val="20"/>
          <w:lang w:val="af-ZA"/>
        </w:rPr>
        <w:t>.</w:t>
      </w:r>
    </w:p>
    <w:p w14:paraId="5E3C9E00" w14:textId="77777777" w:rsidR="000036EF" w:rsidRPr="000036EF" w:rsidRDefault="000036EF" w:rsidP="000036EF">
      <w:pPr>
        <w:spacing w:after="0" w:line="240" w:lineRule="auto"/>
        <w:ind w:firstLine="567"/>
        <w:jc w:val="both"/>
        <w:rPr>
          <w:rFonts w:ascii="GHEA Grapalat" w:eastAsia="Times New Roman" w:hAnsi="GHEA Grapalat" w:cs="Sylfaen"/>
          <w:sz w:val="20"/>
          <w:szCs w:val="20"/>
          <w:lang w:val="af-ZA"/>
        </w:rPr>
      </w:pPr>
      <w:r w:rsidRPr="000036EF">
        <w:rPr>
          <w:rFonts w:ascii="GHEA Grapalat" w:eastAsia="Times New Roman" w:hAnsi="GHEA Grapalat" w:cs="Sylfaen"/>
          <w:sz w:val="20"/>
          <w:szCs w:val="20"/>
          <w:lang w:val="af-ZA"/>
        </w:rPr>
        <w:t xml:space="preserve">8) </w:t>
      </w:r>
      <w:r w:rsidRPr="000036EF">
        <w:rPr>
          <w:rFonts w:ascii="GHEA Grapalat" w:eastAsia="Times New Roman" w:hAnsi="GHEA Grapalat" w:cs="Sylfaen"/>
          <w:sz w:val="20"/>
          <w:szCs w:val="20"/>
          <w:lang w:val="ru-RU"/>
        </w:rPr>
        <w:t>այլ</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անհրաժեշտ</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տեղեկություններ։</w:t>
      </w:r>
    </w:p>
    <w:p w14:paraId="56864289" w14:textId="77777777" w:rsidR="000036EF" w:rsidRPr="000036EF" w:rsidRDefault="000036EF" w:rsidP="000B6642">
      <w:pPr>
        <w:spacing w:after="0" w:line="240" w:lineRule="auto"/>
        <w:jc w:val="both"/>
        <w:rPr>
          <w:rFonts w:ascii="GHEA Grapalat" w:eastAsia="Times New Roman" w:hAnsi="GHEA Grapalat" w:cs="Sylfaen"/>
          <w:sz w:val="20"/>
          <w:szCs w:val="20"/>
          <w:lang w:val="af-ZA"/>
        </w:rPr>
      </w:pPr>
      <w:r w:rsidRPr="000036EF">
        <w:rPr>
          <w:rFonts w:ascii="GHEA Grapalat" w:eastAsia="Times New Roman" w:hAnsi="GHEA Grapalat" w:cs="Sylfaen"/>
          <w:sz w:val="20"/>
          <w:szCs w:val="20"/>
          <w:lang w:val="af-ZA"/>
        </w:rPr>
        <w:t>12.6 Բողոքը՝ գնումների հետ կապված բողոքներ քննող անձին, ներկայացվում է Հայաստանի Հանրապետություն, 0010, ք. Երևան, Մելիք-Ադամյան 1 հասցեով կամ դրա բնօրինակից արտատպված (սկանավորված) տաբերակը secretariat@minfin.am հասցեով էլեկտրոնային փոստին ուղարկելու միջոցով:</w:t>
      </w:r>
      <w:r w:rsidRPr="000036EF">
        <w:rPr>
          <w:rFonts w:ascii="Calibri" w:eastAsia="Times New Roman" w:hAnsi="Calibri" w:cs="Calibri"/>
          <w:sz w:val="20"/>
          <w:szCs w:val="20"/>
          <w:lang w:val="af-ZA"/>
        </w:rPr>
        <w:t> </w:t>
      </w:r>
      <w:r w:rsidRPr="000036EF">
        <w:rPr>
          <w:rFonts w:ascii="GHEA Grapalat" w:eastAsia="Times New Roman" w:hAnsi="GHEA Grapalat" w:cs="Sylfaen"/>
          <w:sz w:val="20"/>
          <w:szCs w:val="20"/>
          <w:lang w:val="af-ZA"/>
        </w:rPr>
        <w:t xml:space="preserve">  12.7 </w:t>
      </w:r>
      <w:r w:rsidRPr="000036EF">
        <w:rPr>
          <w:rFonts w:ascii="GHEA Grapalat" w:eastAsia="Times New Roman" w:hAnsi="GHEA Grapalat" w:cs="Sylfaen"/>
          <w:sz w:val="20"/>
          <w:szCs w:val="20"/>
          <w:lang w:val="ru-RU"/>
        </w:rPr>
        <w:t>Բողոքը</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այդ</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թվում</w:t>
      </w:r>
      <w:r w:rsidRPr="000036EF">
        <w:rPr>
          <w:rFonts w:ascii="GHEA Grapalat" w:eastAsia="Times New Roman" w:hAnsi="GHEA Grapalat" w:cs="Sylfaen"/>
          <w:sz w:val="20"/>
          <w:szCs w:val="20"/>
        </w:rPr>
        <w:t>՝</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մասնակի</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բավարարվելու</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մասին</w:t>
      </w:r>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բողոքներ</w:t>
      </w:r>
      <w:proofErr w:type="spellEnd"/>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քննող</w:t>
      </w:r>
      <w:proofErr w:type="spellEnd"/>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անձի</w:t>
      </w:r>
      <w:proofErr w:type="spellEnd"/>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կողմից</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կայացված</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որոշումը</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տեղեկագրում</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հրապարակվելուն</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հաջորդող</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աշխատանքային</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օրը</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տվյալ</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բողոքը</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քննած</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և</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որոշում</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կայացրած</w:t>
      </w:r>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բողոքներ</w:t>
      </w:r>
      <w:proofErr w:type="spellEnd"/>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քննող</w:t>
      </w:r>
      <w:proofErr w:type="spellEnd"/>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անձը</w:t>
      </w:r>
      <w:proofErr w:type="spellEnd"/>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գրավոր</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լիազորված</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մարմնին</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է</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տրամադրում</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բողոքարկման</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վճարը</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կատարած</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լինելը</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հավաստող</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փաստաթղթի</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պատճենը</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և</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այն</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բանկի</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անվանումը</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և</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հաշվեհամարը</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որին</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պետք</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է</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փոխանցվի</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հետ</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վերադարձվող</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գումարը</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rPr>
        <w:t>Լ</w:t>
      </w:r>
      <w:r w:rsidRPr="000036EF">
        <w:rPr>
          <w:rFonts w:ascii="GHEA Grapalat" w:eastAsia="Times New Roman" w:hAnsi="GHEA Grapalat" w:cs="Sylfaen"/>
          <w:sz w:val="20"/>
          <w:szCs w:val="20"/>
          <w:lang w:val="ru-RU"/>
        </w:rPr>
        <w:t>իազորված</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մարմինը</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սույն</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կետում</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նշված</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փաստաթղթի</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պատճենը</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ստանալու</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օրվան</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հաջորդող</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հինգ</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աշխատանքային</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օրը</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ընթացքում</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բողոքարկման</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վճարը</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հետ</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է</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փոխանցում</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այն</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վճարած</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անձին</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ներկայացված</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բանկային</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հաշվին</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փոխանցելու</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միջոցով</w:t>
      </w:r>
      <w:r w:rsidRPr="000036EF">
        <w:rPr>
          <w:rFonts w:ascii="GHEA Grapalat" w:eastAsia="Times New Roman" w:hAnsi="GHEA Grapalat" w:cs="Sylfaen"/>
          <w:sz w:val="20"/>
          <w:szCs w:val="20"/>
          <w:lang w:val="af-ZA"/>
        </w:rPr>
        <w:t>:</w:t>
      </w:r>
    </w:p>
    <w:p w14:paraId="77B3681E" w14:textId="17980E45" w:rsidR="000036EF" w:rsidRPr="000036EF" w:rsidRDefault="000036EF" w:rsidP="000B6642">
      <w:pPr>
        <w:spacing w:after="0" w:line="240" w:lineRule="auto"/>
        <w:jc w:val="both"/>
        <w:rPr>
          <w:rFonts w:ascii="GHEA Grapalat" w:eastAsia="Times New Roman" w:hAnsi="GHEA Grapalat" w:cs="Sylfaen"/>
          <w:sz w:val="20"/>
          <w:szCs w:val="20"/>
          <w:lang w:val="af-ZA"/>
        </w:rPr>
      </w:pPr>
      <w:r w:rsidRPr="000036EF">
        <w:rPr>
          <w:rFonts w:ascii="GHEA Grapalat" w:eastAsia="Times New Roman" w:hAnsi="GHEA Grapalat" w:cs="Sylfaen"/>
          <w:sz w:val="20"/>
          <w:szCs w:val="20"/>
          <w:lang w:val="af-ZA"/>
        </w:rPr>
        <w:t>12.</w:t>
      </w:r>
      <w:r w:rsidR="000B6642">
        <w:rPr>
          <w:rFonts w:ascii="GHEA Grapalat" w:eastAsia="Times New Roman" w:hAnsi="GHEA Grapalat" w:cs="Sylfaen"/>
          <w:sz w:val="20"/>
          <w:szCs w:val="20"/>
          <w:lang w:val="hy-AM"/>
        </w:rPr>
        <w:t>7</w:t>
      </w:r>
      <w:r w:rsidRPr="000036EF">
        <w:rPr>
          <w:rFonts w:ascii="GHEA Grapalat" w:eastAsia="Times New Roman" w:hAnsi="GHEA Grapalat" w:cs="Sylfaen"/>
          <w:sz w:val="20"/>
          <w:szCs w:val="20"/>
          <w:lang w:val="af-ZA"/>
        </w:rPr>
        <w:t xml:space="preserve"> </w:t>
      </w:r>
      <w:bookmarkStart w:id="9" w:name="_Hlk9264773"/>
      <w:r w:rsidRPr="000036EF">
        <w:rPr>
          <w:rFonts w:ascii="GHEA Grapalat" w:eastAsia="Times New Roman" w:hAnsi="GHEA Grapalat" w:cs="Sylfaen"/>
          <w:sz w:val="20"/>
          <w:szCs w:val="20"/>
          <w:lang w:val="af-ZA"/>
        </w:rPr>
        <w:t xml:space="preserve">Եթե բողոքը չի բավարարում Օրենքի 50-րդ հոդվածով սահմանված պահանջներին, ապա այն ստանալուն հաջորդող երկու աշխատանքային օրվա ընթացքում գնումների հետ կապված բողոքներ անձն այդ մասին գրությամբ տեղեկացնում է բողոքը ներկայացրած անձին՝ նրան տալով երկու աշխատանքային օր ժամկետ արձանագրված թերությունները վերացնելու համար: Գրությունը ելքագրվելու օրը գնումների հետ կապված բողոքներ քննող անձը դրա բնօրինակից արտատպված (սկանավորված) տարբերակը ուղարկում է նաև բողոքում նշված էլեկտրոնային փոստի հասցեին: </w:t>
      </w:r>
      <w:bookmarkEnd w:id="9"/>
      <w:r w:rsidRPr="000036EF">
        <w:rPr>
          <w:rFonts w:ascii="GHEA Grapalat" w:eastAsia="Times New Roman" w:hAnsi="GHEA Grapalat" w:cs="Sylfaen"/>
          <w:sz w:val="20"/>
          <w:szCs w:val="20"/>
          <w:lang w:val="ru-RU"/>
        </w:rPr>
        <w:t>Ընդ</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որում</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եթե</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սույն</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հրավերի</w:t>
      </w:r>
      <w:r w:rsidRPr="000036EF">
        <w:rPr>
          <w:rFonts w:ascii="GHEA Grapalat" w:eastAsia="Times New Roman" w:hAnsi="GHEA Grapalat" w:cs="Sylfaen"/>
          <w:sz w:val="20"/>
          <w:szCs w:val="20"/>
          <w:lang w:val="af-ZA"/>
        </w:rPr>
        <w:t xml:space="preserve"> 1-</w:t>
      </w:r>
      <w:proofErr w:type="spellStart"/>
      <w:r w:rsidRPr="000036EF">
        <w:rPr>
          <w:rFonts w:ascii="GHEA Grapalat" w:eastAsia="Times New Roman" w:hAnsi="GHEA Grapalat" w:cs="Sylfaen"/>
          <w:sz w:val="20"/>
          <w:szCs w:val="20"/>
        </w:rPr>
        <w:t>ին</w:t>
      </w:r>
      <w:proofErr w:type="spellEnd"/>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մասի</w:t>
      </w:r>
      <w:proofErr w:type="spellEnd"/>
      <w:r w:rsidRPr="000036EF">
        <w:rPr>
          <w:rFonts w:ascii="GHEA Grapalat" w:eastAsia="Times New Roman" w:hAnsi="GHEA Grapalat" w:cs="Sylfaen"/>
          <w:sz w:val="20"/>
          <w:szCs w:val="20"/>
          <w:lang w:val="af-ZA"/>
        </w:rPr>
        <w:t xml:space="preserve"> 12.4 </w:t>
      </w:r>
      <w:r w:rsidRPr="000036EF">
        <w:rPr>
          <w:rFonts w:ascii="GHEA Grapalat" w:eastAsia="Times New Roman" w:hAnsi="GHEA Grapalat" w:cs="Sylfaen"/>
          <w:sz w:val="20"/>
          <w:szCs w:val="20"/>
          <w:lang w:val="ru-RU"/>
        </w:rPr>
        <w:t>կետի</w:t>
      </w:r>
      <w:r w:rsidRPr="000036EF">
        <w:rPr>
          <w:rFonts w:ascii="GHEA Grapalat" w:eastAsia="Times New Roman" w:hAnsi="GHEA Grapalat" w:cs="Sylfaen"/>
          <w:sz w:val="20"/>
          <w:szCs w:val="20"/>
          <w:lang w:val="af-ZA"/>
        </w:rPr>
        <w:t xml:space="preserve"> 2-</w:t>
      </w:r>
      <w:r w:rsidRPr="000036EF">
        <w:rPr>
          <w:rFonts w:ascii="GHEA Grapalat" w:eastAsia="Times New Roman" w:hAnsi="GHEA Grapalat" w:cs="Sylfaen"/>
          <w:sz w:val="20"/>
          <w:szCs w:val="20"/>
          <w:lang w:val="ru-RU"/>
        </w:rPr>
        <w:t>րդ</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ենթակետով</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սահմանված</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ժամկետում</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ներկայացված</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բողոքը</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չի</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բավարարել</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Օրենքի</w:t>
      </w:r>
      <w:r w:rsidRPr="000036EF">
        <w:rPr>
          <w:rFonts w:ascii="GHEA Grapalat" w:eastAsia="Times New Roman" w:hAnsi="GHEA Grapalat" w:cs="Sylfaen"/>
          <w:sz w:val="20"/>
          <w:szCs w:val="20"/>
          <w:lang w:val="af-ZA"/>
        </w:rPr>
        <w:t xml:space="preserve"> 50-</w:t>
      </w:r>
      <w:r w:rsidRPr="000036EF">
        <w:rPr>
          <w:rFonts w:ascii="GHEA Grapalat" w:eastAsia="Times New Roman" w:hAnsi="GHEA Grapalat" w:cs="Sylfaen"/>
          <w:sz w:val="20"/>
          <w:szCs w:val="20"/>
          <w:lang w:val="ru-RU"/>
        </w:rPr>
        <w:t>րդ</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հոդվածի</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պահանջները</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ապա</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սույն</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կետով</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սահմանված</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ժամկետում</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շտկված</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և</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գնումների</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հետ</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կապված</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բողոքներ</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քննող</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անձին</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ներկայացված</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բողոքը</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համարվում</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է</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սահմանված</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ժամկետում</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ներկայացված</w:t>
      </w:r>
      <w:r w:rsidRPr="000036EF">
        <w:rPr>
          <w:rFonts w:ascii="GHEA Grapalat" w:eastAsia="Times New Roman" w:hAnsi="GHEA Grapalat" w:cs="Sylfaen"/>
          <w:sz w:val="20"/>
          <w:szCs w:val="20"/>
          <w:lang w:val="af-ZA"/>
        </w:rPr>
        <w:t>:</w:t>
      </w:r>
    </w:p>
    <w:p w14:paraId="38AE4BBF" w14:textId="1D0AD440" w:rsidR="000036EF" w:rsidRPr="000036EF" w:rsidRDefault="000036EF" w:rsidP="000B6642">
      <w:pPr>
        <w:spacing w:after="0" w:line="240" w:lineRule="auto"/>
        <w:jc w:val="both"/>
        <w:rPr>
          <w:rFonts w:ascii="GHEA Grapalat" w:eastAsia="Times New Roman" w:hAnsi="GHEA Grapalat" w:cs="Sylfaen"/>
          <w:sz w:val="20"/>
          <w:szCs w:val="20"/>
          <w:lang w:val="af-ZA"/>
        </w:rPr>
      </w:pPr>
      <w:r w:rsidRPr="000036EF">
        <w:rPr>
          <w:rFonts w:ascii="GHEA Grapalat" w:eastAsia="Times New Roman" w:hAnsi="GHEA Grapalat" w:cs="Sylfaen"/>
          <w:sz w:val="20"/>
          <w:szCs w:val="20"/>
          <w:lang w:val="af-ZA"/>
        </w:rPr>
        <w:t>12.</w:t>
      </w:r>
      <w:bookmarkStart w:id="10" w:name="_Hlk9264833"/>
      <w:r w:rsidR="000B6642">
        <w:rPr>
          <w:rFonts w:ascii="GHEA Grapalat" w:eastAsia="Times New Roman" w:hAnsi="GHEA Grapalat" w:cs="Sylfaen"/>
          <w:sz w:val="20"/>
          <w:szCs w:val="20"/>
          <w:lang w:val="hy-AM"/>
        </w:rPr>
        <w:t>8</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Բողոքը</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վարույթ</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ընդունելու</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օրվանից</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մեկ</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աշխատանքային</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օրվա</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ընթացքում</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գնումների</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հետ</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կապված</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բողոքներ</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անձը</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բողոքը</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և</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դրա</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վերաբերյալ</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հայտարարությունը</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հրապարակում</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է</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տեղեկագրում</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Ընդ</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որում</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հայտարարության</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մեջ</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նշվում</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է</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բողոքի</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քննության</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նպատակով</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հրավիրվող</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նիստերին</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առցանց</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հետևելու</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համացանցային</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հղումը</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Բողոքը</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համարվում</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է</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վարույթ</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ընդունված</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արձանագրված</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թերությունների</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վերացման</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վերաբերյալ</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սույն</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հրավերի</w:t>
      </w:r>
      <w:r w:rsidRPr="000036EF">
        <w:rPr>
          <w:rFonts w:ascii="GHEA Grapalat" w:eastAsia="Times New Roman" w:hAnsi="GHEA Grapalat" w:cs="Sylfaen"/>
          <w:sz w:val="20"/>
          <w:szCs w:val="20"/>
          <w:lang w:val="af-ZA"/>
        </w:rPr>
        <w:t xml:space="preserve"> 12.8 </w:t>
      </w:r>
      <w:r w:rsidRPr="000036EF">
        <w:rPr>
          <w:rFonts w:ascii="GHEA Grapalat" w:eastAsia="Times New Roman" w:hAnsi="GHEA Grapalat" w:cs="Sylfaen"/>
          <w:sz w:val="20"/>
          <w:szCs w:val="20"/>
          <w:lang w:val="ru-RU"/>
        </w:rPr>
        <w:t>կետով</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նախատեսված</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ժամկետը</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լրանալու</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իսկ</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թերությունները</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վերացված</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բողոքը</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ներկայացվելու</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դեպքում</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այն</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գնումների</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հետ</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կապված</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բողոքներ</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քննող</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անձին</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տրամադրվելու</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օրվանից</w:t>
      </w:r>
      <w:r w:rsidRPr="000036EF">
        <w:rPr>
          <w:rFonts w:ascii="GHEA Grapalat" w:eastAsia="Times New Roman" w:hAnsi="GHEA Grapalat" w:cs="Sylfaen"/>
          <w:sz w:val="20"/>
          <w:szCs w:val="20"/>
          <w:lang w:val="af-ZA"/>
        </w:rPr>
        <w:t>:</w:t>
      </w:r>
    </w:p>
    <w:p w14:paraId="119CBA2D" w14:textId="3C446495" w:rsidR="000036EF" w:rsidRPr="000036EF" w:rsidRDefault="000036EF" w:rsidP="000B6642">
      <w:pPr>
        <w:spacing w:after="0" w:line="240" w:lineRule="auto"/>
        <w:jc w:val="both"/>
        <w:rPr>
          <w:rFonts w:ascii="GHEA Grapalat" w:eastAsia="Times New Roman" w:hAnsi="GHEA Grapalat" w:cs="Sylfaen"/>
          <w:sz w:val="20"/>
          <w:szCs w:val="20"/>
          <w:lang w:val="af-ZA"/>
        </w:rPr>
      </w:pPr>
      <w:r w:rsidRPr="000036EF">
        <w:rPr>
          <w:rFonts w:ascii="GHEA Grapalat" w:eastAsia="Times New Roman" w:hAnsi="GHEA Grapalat" w:cs="Sylfaen"/>
          <w:sz w:val="20"/>
          <w:szCs w:val="20"/>
          <w:lang w:val="af-ZA"/>
        </w:rPr>
        <w:t>12.</w:t>
      </w:r>
      <w:r w:rsidR="000B6642">
        <w:rPr>
          <w:rFonts w:ascii="GHEA Grapalat" w:eastAsia="Times New Roman" w:hAnsi="GHEA Grapalat" w:cs="Sylfaen"/>
          <w:sz w:val="20"/>
          <w:szCs w:val="20"/>
          <w:lang w:val="hy-AM"/>
        </w:rPr>
        <w:t>9</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Բողոքը</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վարույթ</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ընդունվելու</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օրվանից</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երկու</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աշխատանքային</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օրվա</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ընթացքում</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գնումների</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հետ</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կապված</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բողոքներ</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քննող</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անձը</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գրությամբ</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դիմում</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է</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պատվիրատուին՝</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բողոքի</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վերաբերյալ</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գրավոր</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դիրքորոշում</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ինչպես</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նաև</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բողոքի</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քննության</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և</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որոշում</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կայացնելու</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համար</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անհրաժեշտ</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գրությամբ</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նշված</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փաստաթղթերը</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ներկայացնելու</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պահանջով՝</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կցելով</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բողոքի</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պատճենը</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և</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կից</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փաստաթղթերը</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առկայության</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դեպքում</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Բողոքի</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վերաբերյալ</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պատվիրատուի</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դիրքորոշումը</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և</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պահանջված</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փաստաթղթեր</w:t>
      </w:r>
      <w:r w:rsidRPr="000036EF">
        <w:rPr>
          <w:rFonts w:ascii="GHEA Grapalat" w:eastAsia="Times New Roman" w:hAnsi="GHEA Grapalat" w:cs="Sylfaen"/>
          <w:sz w:val="20"/>
          <w:szCs w:val="20"/>
        </w:rPr>
        <w:t>ը</w:t>
      </w:r>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գնումների</w:t>
      </w:r>
      <w:proofErr w:type="spellEnd"/>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հետ</w:t>
      </w:r>
      <w:proofErr w:type="spellEnd"/>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կապված</w:t>
      </w:r>
      <w:proofErr w:type="spellEnd"/>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բողոքներ</w:t>
      </w:r>
      <w:proofErr w:type="spellEnd"/>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քննող</w:t>
      </w:r>
      <w:proofErr w:type="spellEnd"/>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rPr>
        <w:t>ա</w:t>
      </w:r>
      <w:r w:rsidRPr="000036EF">
        <w:rPr>
          <w:rFonts w:ascii="GHEA Grapalat" w:eastAsia="Times New Roman" w:hAnsi="GHEA Grapalat" w:cs="Sylfaen"/>
          <w:sz w:val="20"/>
          <w:szCs w:val="20"/>
          <w:lang w:val="ru-RU"/>
        </w:rPr>
        <w:t>նձին</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ներկայացվում</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են</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գրավոր</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կամ</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դրանց</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բնօրինակից</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արտատպված</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սկանավորված</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ձևով</w:t>
      </w:r>
      <w:r w:rsidRPr="000036EF">
        <w:rPr>
          <w:rFonts w:ascii="GHEA Grapalat" w:eastAsia="Times New Roman" w:hAnsi="GHEA Grapalat" w:cs="Sylfaen"/>
          <w:sz w:val="20"/>
          <w:szCs w:val="20"/>
        </w:rPr>
        <w:t>՝</w:t>
      </w:r>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սույն</w:t>
      </w:r>
      <w:proofErr w:type="spellEnd"/>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հրավերի</w:t>
      </w:r>
      <w:proofErr w:type="spellEnd"/>
      <w:r w:rsidRPr="000036EF">
        <w:rPr>
          <w:rFonts w:ascii="GHEA Grapalat" w:eastAsia="Times New Roman" w:hAnsi="GHEA Grapalat" w:cs="Sylfaen"/>
          <w:sz w:val="20"/>
          <w:szCs w:val="20"/>
          <w:lang w:val="af-ZA"/>
        </w:rPr>
        <w:t xml:space="preserve"> 12.5 </w:t>
      </w:r>
      <w:proofErr w:type="spellStart"/>
      <w:r w:rsidRPr="000036EF">
        <w:rPr>
          <w:rFonts w:ascii="GHEA Grapalat" w:eastAsia="Times New Roman" w:hAnsi="GHEA Grapalat" w:cs="Sylfaen"/>
          <w:sz w:val="20"/>
          <w:szCs w:val="20"/>
        </w:rPr>
        <w:t>կետում</w:t>
      </w:r>
      <w:proofErr w:type="spellEnd"/>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նշված</w:t>
      </w:r>
      <w:proofErr w:type="spellEnd"/>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էլեկտրոնային</w:t>
      </w:r>
      <w:proofErr w:type="spellEnd"/>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փոստին</w:t>
      </w:r>
      <w:proofErr w:type="spellEnd"/>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ուղարկվելու</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միջոցով</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Սույն</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կետում</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նշված</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փաստաթղթերը</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rPr>
        <w:t>պ</w:t>
      </w:r>
      <w:r w:rsidRPr="000036EF">
        <w:rPr>
          <w:rFonts w:ascii="GHEA Grapalat" w:eastAsia="Times New Roman" w:hAnsi="GHEA Grapalat" w:cs="Sylfaen"/>
          <w:sz w:val="20"/>
          <w:szCs w:val="20"/>
          <w:lang w:val="ru-RU"/>
        </w:rPr>
        <w:t>ատվիրատուն</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գնումների</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հետ</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կապված</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բողոքներ</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քննող</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անձին</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ներկայացնում</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է</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նման</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պահանջ</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ստանալու</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օրվանից</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հաշված</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երկու</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աշխատանքային</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օրվա</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ընթացքում</w:t>
      </w:r>
      <w:r w:rsidRPr="000036EF">
        <w:rPr>
          <w:rFonts w:ascii="GHEA Grapalat" w:eastAsia="Times New Roman" w:hAnsi="GHEA Grapalat" w:cs="Sylfaen"/>
          <w:sz w:val="20"/>
          <w:szCs w:val="20"/>
          <w:lang w:val="af-ZA"/>
        </w:rPr>
        <w:t>:</w:t>
      </w:r>
    </w:p>
    <w:bookmarkEnd w:id="10"/>
    <w:p w14:paraId="449F1761" w14:textId="1C530B94" w:rsidR="000036EF" w:rsidRPr="000036EF" w:rsidRDefault="000036EF" w:rsidP="000B6642">
      <w:pPr>
        <w:spacing w:after="0" w:line="240" w:lineRule="auto"/>
        <w:jc w:val="both"/>
        <w:rPr>
          <w:rFonts w:ascii="GHEA Grapalat" w:eastAsia="Times New Roman" w:hAnsi="GHEA Grapalat" w:cs="Sylfaen"/>
          <w:sz w:val="20"/>
          <w:szCs w:val="20"/>
          <w:lang w:val="af-ZA"/>
        </w:rPr>
      </w:pPr>
      <w:r w:rsidRPr="000036EF">
        <w:rPr>
          <w:rFonts w:ascii="GHEA Grapalat" w:eastAsia="Times New Roman" w:hAnsi="GHEA Grapalat" w:cs="Sylfaen"/>
          <w:sz w:val="20"/>
          <w:szCs w:val="20"/>
          <w:lang w:val="af-ZA"/>
        </w:rPr>
        <w:t>12.1</w:t>
      </w:r>
      <w:r w:rsidR="000B6642">
        <w:rPr>
          <w:rFonts w:ascii="GHEA Grapalat" w:eastAsia="Times New Roman" w:hAnsi="GHEA Grapalat" w:cs="Sylfaen"/>
          <w:sz w:val="20"/>
          <w:szCs w:val="20"/>
          <w:lang w:val="hy-AM"/>
        </w:rPr>
        <w:t>0</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Բողոքի</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վերաբերյալ</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որոշումները</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կայացվում</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են</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այնպիսի</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ընթացակարգով</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որի</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համաձայն</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բողոքը</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ներկայացրած</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անձը</w:t>
      </w:r>
      <w:r w:rsidRPr="000036EF">
        <w:rPr>
          <w:rFonts w:ascii="GHEA Grapalat" w:eastAsia="Times New Roman" w:hAnsi="GHEA Grapalat" w:cs="Sylfaen"/>
          <w:sz w:val="20"/>
          <w:szCs w:val="20"/>
          <w:lang w:val="af-ZA"/>
        </w:rPr>
        <w:t>, պ</w:t>
      </w:r>
      <w:r w:rsidRPr="000036EF">
        <w:rPr>
          <w:rFonts w:ascii="GHEA Grapalat" w:eastAsia="Times New Roman" w:hAnsi="GHEA Grapalat" w:cs="Sylfaen"/>
          <w:sz w:val="20"/>
          <w:szCs w:val="20"/>
          <w:lang w:val="ru-RU"/>
        </w:rPr>
        <w:t>ատվիրատուն</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և</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ներգրավված</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բոլոր</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կողմերն</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իրավունք</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ունենան</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ներկա</w:t>
      </w:r>
      <w:r w:rsidRPr="000036EF">
        <w:rPr>
          <w:rFonts w:ascii="GHEA Grapalat" w:eastAsia="Times New Roman" w:hAnsi="GHEA Grapalat" w:cs="Sylfaen"/>
          <w:sz w:val="20"/>
          <w:szCs w:val="20"/>
          <w:lang w:val="af-ZA"/>
        </w:rPr>
        <w:t xml:space="preserve"> լինելու </w:t>
      </w:r>
      <w:r w:rsidRPr="000036EF">
        <w:rPr>
          <w:rFonts w:ascii="GHEA Grapalat" w:eastAsia="Times New Roman" w:hAnsi="GHEA Grapalat" w:cs="Sylfaen"/>
          <w:sz w:val="20"/>
          <w:szCs w:val="20"/>
          <w:lang w:val="ru-RU"/>
        </w:rPr>
        <w:t>բողոքի</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քննության</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նպատակով</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հրավիրված</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նիստերին</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և</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ներկայացնելու</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իրենց</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տեսակետները։</w:t>
      </w:r>
    </w:p>
    <w:p w14:paraId="2650C592" w14:textId="65A87A20" w:rsidR="000036EF" w:rsidRPr="000036EF" w:rsidRDefault="000036EF" w:rsidP="000B6642">
      <w:pPr>
        <w:spacing w:after="0" w:line="240" w:lineRule="auto"/>
        <w:jc w:val="both"/>
        <w:rPr>
          <w:rFonts w:ascii="GHEA Grapalat" w:eastAsia="Times New Roman" w:hAnsi="GHEA Grapalat" w:cs="Sylfaen"/>
          <w:sz w:val="20"/>
          <w:szCs w:val="20"/>
          <w:lang w:val="af-ZA"/>
        </w:rPr>
      </w:pPr>
      <w:r w:rsidRPr="000036EF">
        <w:rPr>
          <w:rFonts w:ascii="GHEA Grapalat" w:eastAsia="Times New Roman" w:hAnsi="GHEA Grapalat" w:cs="Sylfaen"/>
          <w:sz w:val="20"/>
          <w:szCs w:val="20"/>
          <w:lang w:val="af-ZA"/>
        </w:rPr>
        <w:t>12.1</w:t>
      </w:r>
      <w:r w:rsidR="000B6642">
        <w:rPr>
          <w:rFonts w:ascii="GHEA Grapalat" w:eastAsia="Times New Roman" w:hAnsi="GHEA Grapalat" w:cs="Sylfaen"/>
          <w:sz w:val="20"/>
          <w:szCs w:val="20"/>
          <w:lang w:val="hy-AM"/>
        </w:rPr>
        <w:t>1</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Բողոքի</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քննությունն</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իրականացվում</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և</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որոշումը</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կայացվում</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է</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բողոքը</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վարույթն</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ընդունվելու</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օրվանից</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ոչ</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ուշ</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քան</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քսան</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օրացուցային</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օրվա</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ընթացքում</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Նշված</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ժամկետը</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կարող</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է</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երկարաձգվել</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մեկ</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անգամ՝</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մինչև</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տասն</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օր</w:t>
      </w:r>
      <w:r w:rsidRPr="000036EF">
        <w:rPr>
          <w:rFonts w:ascii="GHEA Grapalat" w:eastAsia="Times New Roman" w:hAnsi="GHEA Grapalat" w:cs="Sylfaen"/>
          <w:sz w:val="20"/>
          <w:szCs w:val="20"/>
        </w:rPr>
        <w:t>ա</w:t>
      </w:r>
      <w:r w:rsidRPr="000036EF">
        <w:rPr>
          <w:rFonts w:ascii="GHEA Grapalat" w:eastAsia="Times New Roman" w:hAnsi="GHEA Grapalat" w:cs="Sylfaen"/>
          <w:sz w:val="20"/>
          <w:szCs w:val="20"/>
          <w:lang w:val="ru-RU"/>
        </w:rPr>
        <w:t>ցուցային</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օրով՝</w:t>
      </w:r>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գնումների</w:t>
      </w:r>
      <w:proofErr w:type="spellEnd"/>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հետ</w:t>
      </w:r>
      <w:proofErr w:type="spellEnd"/>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կապված</w:t>
      </w:r>
      <w:proofErr w:type="spellEnd"/>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բողոքներ</w:t>
      </w:r>
      <w:proofErr w:type="spellEnd"/>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քննող</w:t>
      </w:r>
      <w:proofErr w:type="spellEnd"/>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rPr>
        <w:t>ա</w:t>
      </w:r>
      <w:r w:rsidRPr="000036EF">
        <w:rPr>
          <w:rFonts w:ascii="GHEA Grapalat" w:eastAsia="Times New Roman" w:hAnsi="GHEA Grapalat" w:cs="Sylfaen"/>
          <w:sz w:val="20"/>
          <w:szCs w:val="20"/>
          <w:lang w:val="ru-RU"/>
        </w:rPr>
        <w:t>նձի</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պատճառաբանված</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միջանկյալ</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որոշմամբ</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Ընդ</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որում</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միջանկյալ</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որոշումը</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կայացնելու</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օրը</w:t>
      </w:r>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գնումների</w:t>
      </w:r>
      <w:proofErr w:type="spellEnd"/>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հետ</w:t>
      </w:r>
      <w:proofErr w:type="spellEnd"/>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կապված</w:t>
      </w:r>
      <w:proofErr w:type="spellEnd"/>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բողոքներ</w:t>
      </w:r>
      <w:proofErr w:type="spellEnd"/>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քննող</w:t>
      </w:r>
      <w:proofErr w:type="spellEnd"/>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rPr>
        <w:t>ա</w:t>
      </w:r>
      <w:r w:rsidRPr="000036EF">
        <w:rPr>
          <w:rFonts w:ascii="GHEA Grapalat" w:eastAsia="Times New Roman" w:hAnsi="GHEA Grapalat" w:cs="Sylfaen"/>
          <w:sz w:val="20"/>
          <w:szCs w:val="20"/>
          <w:lang w:val="ru-RU"/>
        </w:rPr>
        <w:t>նձն</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ապահովում</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է</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դրա</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մասին</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համապատասխան</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հայտարարության</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հրապարակումը</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տեղեկագրում</w:t>
      </w:r>
      <w:r w:rsidRPr="000036EF">
        <w:rPr>
          <w:rFonts w:ascii="GHEA Grapalat" w:eastAsia="Times New Roman" w:hAnsi="GHEA Grapalat" w:cs="Sylfaen"/>
          <w:sz w:val="20"/>
          <w:szCs w:val="20"/>
          <w:lang w:val="af-ZA"/>
        </w:rPr>
        <w:t>:</w:t>
      </w:r>
    </w:p>
    <w:p w14:paraId="03B84A02" w14:textId="77777777" w:rsidR="000036EF" w:rsidRPr="000036EF" w:rsidRDefault="000036EF" w:rsidP="000036EF">
      <w:pPr>
        <w:spacing w:after="0" w:line="240" w:lineRule="auto"/>
        <w:ind w:firstLine="567"/>
        <w:jc w:val="both"/>
        <w:rPr>
          <w:rFonts w:ascii="GHEA Grapalat" w:eastAsia="Times New Roman" w:hAnsi="GHEA Grapalat" w:cs="Sylfaen"/>
          <w:sz w:val="20"/>
          <w:szCs w:val="20"/>
          <w:lang w:val="af-ZA"/>
        </w:rPr>
      </w:pPr>
      <w:r w:rsidRPr="000036EF">
        <w:rPr>
          <w:rFonts w:ascii="GHEA Grapalat" w:eastAsia="Times New Roman" w:hAnsi="GHEA Grapalat" w:cs="Sylfaen"/>
          <w:sz w:val="20"/>
          <w:szCs w:val="20"/>
          <w:lang w:val="ru-RU"/>
        </w:rPr>
        <w:t>Գնումների</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հետ</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կապված</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բողոքներ</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քննող</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անձի</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որոշումն</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իրավապարտադիր</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է</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որը</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կարող</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է</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փոփոխվել</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կամ</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վերացվել</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այդ</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թվում՝</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մասնակի</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միայն</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դատարանի</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կողմից</w:t>
      </w:r>
      <w:r w:rsidRPr="000036EF">
        <w:rPr>
          <w:rFonts w:ascii="GHEA Grapalat" w:eastAsia="Times New Roman" w:hAnsi="GHEA Grapalat" w:cs="Sylfaen"/>
          <w:sz w:val="20"/>
          <w:szCs w:val="20"/>
          <w:lang w:val="af-ZA"/>
        </w:rPr>
        <w:t>:</w:t>
      </w:r>
    </w:p>
    <w:p w14:paraId="4FFBEBA5" w14:textId="6AA444E7" w:rsidR="000036EF" w:rsidRPr="000036EF" w:rsidRDefault="000036EF" w:rsidP="000B6642">
      <w:pPr>
        <w:spacing w:after="0" w:line="240" w:lineRule="auto"/>
        <w:jc w:val="both"/>
        <w:rPr>
          <w:rFonts w:ascii="GHEA Grapalat" w:eastAsia="Times New Roman" w:hAnsi="GHEA Grapalat" w:cs="Sylfaen"/>
          <w:sz w:val="20"/>
          <w:szCs w:val="20"/>
          <w:lang w:val="af-ZA"/>
        </w:rPr>
      </w:pPr>
      <w:r w:rsidRPr="000036EF">
        <w:rPr>
          <w:rFonts w:ascii="GHEA Grapalat" w:eastAsia="Times New Roman" w:hAnsi="GHEA Grapalat" w:cs="Sylfaen"/>
          <w:sz w:val="20"/>
          <w:szCs w:val="20"/>
          <w:lang w:val="af-ZA"/>
        </w:rPr>
        <w:t>12.1</w:t>
      </w:r>
      <w:r w:rsidR="000B6642">
        <w:rPr>
          <w:rFonts w:ascii="GHEA Grapalat" w:eastAsia="Times New Roman" w:hAnsi="GHEA Grapalat" w:cs="Sylfaen"/>
          <w:sz w:val="20"/>
          <w:szCs w:val="20"/>
          <w:lang w:val="hy-AM"/>
        </w:rPr>
        <w:t>2</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Գնումների</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հետ</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կապված</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բողոքներ</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քննող</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անձը</w:t>
      </w:r>
      <w:r w:rsidRPr="000036EF">
        <w:rPr>
          <w:rFonts w:ascii="GHEA Grapalat" w:eastAsia="Times New Roman" w:hAnsi="GHEA Grapalat" w:cs="Sylfaen"/>
          <w:sz w:val="20"/>
          <w:szCs w:val="20"/>
          <w:lang w:val="af-ZA"/>
        </w:rPr>
        <w:t>`</w:t>
      </w:r>
    </w:p>
    <w:p w14:paraId="0E8BE645" w14:textId="77777777" w:rsidR="000036EF" w:rsidRPr="000036EF" w:rsidRDefault="000036EF" w:rsidP="000036EF">
      <w:pPr>
        <w:spacing w:after="0" w:line="240" w:lineRule="auto"/>
        <w:ind w:firstLine="720"/>
        <w:jc w:val="both"/>
        <w:rPr>
          <w:rFonts w:ascii="GHEA Grapalat" w:eastAsia="Times New Roman" w:hAnsi="GHEA Grapalat" w:cs="Sylfaen"/>
          <w:sz w:val="20"/>
          <w:szCs w:val="20"/>
          <w:lang w:val="af-ZA"/>
        </w:rPr>
      </w:pPr>
      <w:r w:rsidRPr="000036EF">
        <w:rPr>
          <w:rFonts w:ascii="GHEA Grapalat" w:eastAsia="Times New Roman" w:hAnsi="GHEA Grapalat" w:cs="Sylfaen"/>
          <w:sz w:val="20"/>
          <w:szCs w:val="20"/>
          <w:lang w:val="af-ZA"/>
        </w:rPr>
        <w:lastRenderedPageBreak/>
        <w:t xml:space="preserve">1) </w:t>
      </w:r>
      <w:proofErr w:type="spellStart"/>
      <w:r w:rsidRPr="000036EF">
        <w:rPr>
          <w:rFonts w:ascii="GHEA Grapalat" w:eastAsia="Times New Roman" w:hAnsi="GHEA Grapalat" w:cs="Sylfaen"/>
          <w:sz w:val="20"/>
          <w:szCs w:val="20"/>
        </w:rPr>
        <w:t>իրավունք</w:t>
      </w:r>
      <w:proofErr w:type="spellEnd"/>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ունի</w:t>
      </w:r>
      <w:proofErr w:type="spellEnd"/>
      <w:r w:rsidRPr="000036EF" w:rsidDel="00B90C4B">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պատվիրատուի</w:t>
      </w:r>
      <w:proofErr w:type="spellEnd"/>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rPr>
        <w:t>և</w:t>
      </w:r>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հանձնաժողովի</w:t>
      </w:r>
      <w:proofErr w:type="spellEnd"/>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գործողությունների</w:t>
      </w:r>
      <w:proofErr w:type="spellEnd"/>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կամ</w:t>
      </w:r>
      <w:proofErr w:type="spellEnd"/>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անգործության</w:t>
      </w:r>
      <w:proofErr w:type="spellEnd"/>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վերաբերյալ</w:t>
      </w:r>
      <w:proofErr w:type="spellEnd"/>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ընդունելու</w:t>
      </w:r>
      <w:proofErr w:type="spellEnd"/>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հետևյալ</w:t>
      </w:r>
      <w:proofErr w:type="spellEnd"/>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որոշումները</w:t>
      </w:r>
      <w:proofErr w:type="spellEnd"/>
      <w:r w:rsidRPr="000036EF">
        <w:rPr>
          <w:rFonts w:ascii="GHEA Grapalat" w:eastAsia="Times New Roman" w:hAnsi="GHEA Grapalat" w:cs="Sylfaen"/>
          <w:sz w:val="20"/>
          <w:szCs w:val="20"/>
          <w:lang w:val="af-ZA"/>
        </w:rPr>
        <w:t>.</w:t>
      </w:r>
    </w:p>
    <w:p w14:paraId="280DA9ED" w14:textId="77777777" w:rsidR="000036EF" w:rsidRPr="000036EF" w:rsidRDefault="000036EF" w:rsidP="000036EF">
      <w:pPr>
        <w:spacing w:after="0" w:line="240" w:lineRule="auto"/>
        <w:ind w:firstLine="720"/>
        <w:jc w:val="both"/>
        <w:rPr>
          <w:rFonts w:ascii="GHEA Grapalat" w:eastAsia="Times New Roman" w:hAnsi="GHEA Grapalat" w:cs="Sylfaen"/>
          <w:sz w:val="20"/>
          <w:szCs w:val="20"/>
          <w:lang w:val="af-ZA"/>
        </w:rPr>
      </w:pPr>
      <w:r w:rsidRPr="000036EF">
        <w:rPr>
          <w:rFonts w:ascii="GHEA Grapalat" w:eastAsia="Times New Roman" w:hAnsi="GHEA Grapalat" w:cs="Sylfaen"/>
          <w:sz w:val="20"/>
          <w:szCs w:val="20"/>
        </w:rPr>
        <w:t>ա</w:t>
      </w:r>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արգելելու</w:t>
      </w:r>
      <w:proofErr w:type="spellEnd"/>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կատարել</w:t>
      </w:r>
      <w:proofErr w:type="spellEnd"/>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որոշակի</w:t>
      </w:r>
      <w:proofErr w:type="spellEnd"/>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գործողություններ</w:t>
      </w:r>
      <w:proofErr w:type="spellEnd"/>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rPr>
        <w:t>և</w:t>
      </w:r>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ընդունել</w:t>
      </w:r>
      <w:proofErr w:type="spellEnd"/>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որոշումներ</w:t>
      </w:r>
      <w:proofErr w:type="spellEnd"/>
      <w:r w:rsidRPr="000036EF">
        <w:rPr>
          <w:rFonts w:ascii="GHEA Grapalat" w:eastAsia="Times New Roman" w:hAnsi="GHEA Grapalat" w:cs="Sylfaen"/>
          <w:sz w:val="20"/>
          <w:szCs w:val="20"/>
          <w:lang w:val="af-ZA"/>
        </w:rPr>
        <w:t>,</w:t>
      </w:r>
    </w:p>
    <w:p w14:paraId="2F3CC02A" w14:textId="77777777" w:rsidR="000036EF" w:rsidRPr="000036EF" w:rsidRDefault="000036EF" w:rsidP="000036EF">
      <w:pPr>
        <w:spacing w:after="0" w:line="240" w:lineRule="auto"/>
        <w:ind w:firstLine="720"/>
        <w:jc w:val="both"/>
        <w:rPr>
          <w:rFonts w:ascii="GHEA Grapalat" w:eastAsia="Times New Roman" w:hAnsi="GHEA Grapalat" w:cs="Sylfaen"/>
          <w:sz w:val="20"/>
          <w:szCs w:val="20"/>
          <w:lang w:val="af-ZA"/>
        </w:rPr>
      </w:pPr>
      <w:r w:rsidRPr="000036EF">
        <w:rPr>
          <w:rFonts w:ascii="GHEA Grapalat" w:eastAsia="Times New Roman" w:hAnsi="GHEA Grapalat" w:cs="Sylfaen"/>
          <w:sz w:val="20"/>
          <w:szCs w:val="20"/>
        </w:rPr>
        <w:t>բ</w:t>
      </w:r>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պարտավորեցնելու</w:t>
      </w:r>
      <w:proofErr w:type="spellEnd"/>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ընդունել</w:t>
      </w:r>
      <w:proofErr w:type="spellEnd"/>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համապատասխան</w:t>
      </w:r>
      <w:proofErr w:type="spellEnd"/>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որոշումներ</w:t>
      </w:r>
      <w:proofErr w:type="spellEnd"/>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ներառյալ</w:t>
      </w:r>
      <w:proofErr w:type="spellEnd"/>
      <w:r w:rsidRPr="000036EF">
        <w:rPr>
          <w:rFonts w:ascii="GHEA Grapalat" w:eastAsia="Times New Roman" w:hAnsi="GHEA Grapalat" w:cs="Sylfaen"/>
          <w:sz w:val="20"/>
          <w:szCs w:val="20"/>
        </w:rPr>
        <w:t>՝</w:t>
      </w:r>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չկայացած</w:t>
      </w:r>
      <w:proofErr w:type="spellEnd"/>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հայտարարելու</w:t>
      </w:r>
      <w:proofErr w:type="spellEnd"/>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գնման</w:t>
      </w:r>
      <w:proofErr w:type="spellEnd"/>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ընթացակարգը</w:t>
      </w:r>
      <w:proofErr w:type="spellEnd"/>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բացառությամբ</w:t>
      </w:r>
      <w:proofErr w:type="spellEnd"/>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պայմանագիրը</w:t>
      </w:r>
      <w:proofErr w:type="spellEnd"/>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անվավեր</w:t>
      </w:r>
      <w:proofErr w:type="spellEnd"/>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ճանաչելու</w:t>
      </w:r>
      <w:proofErr w:type="spellEnd"/>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մասին</w:t>
      </w:r>
      <w:proofErr w:type="spellEnd"/>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որոշման</w:t>
      </w:r>
      <w:proofErr w:type="spellEnd"/>
      <w:r w:rsidRPr="000036EF">
        <w:rPr>
          <w:rFonts w:ascii="GHEA Grapalat" w:eastAsia="Times New Roman" w:hAnsi="GHEA Grapalat" w:cs="Sylfaen"/>
          <w:sz w:val="20"/>
          <w:szCs w:val="20"/>
          <w:lang w:val="af-ZA"/>
        </w:rPr>
        <w:t>.</w:t>
      </w:r>
    </w:p>
    <w:p w14:paraId="48A4E7A5" w14:textId="77777777" w:rsidR="000036EF" w:rsidRPr="000036EF" w:rsidRDefault="000036EF" w:rsidP="000036EF">
      <w:pPr>
        <w:spacing w:after="0" w:line="240" w:lineRule="auto"/>
        <w:ind w:firstLine="720"/>
        <w:jc w:val="both"/>
        <w:rPr>
          <w:rFonts w:ascii="GHEA Grapalat" w:eastAsia="Times New Roman" w:hAnsi="GHEA Grapalat" w:cs="Sylfaen"/>
          <w:sz w:val="20"/>
          <w:szCs w:val="20"/>
          <w:lang w:val="af-ZA"/>
        </w:rPr>
      </w:pPr>
      <w:r w:rsidRPr="000036EF">
        <w:rPr>
          <w:rFonts w:ascii="GHEA Grapalat" w:eastAsia="Times New Roman" w:hAnsi="GHEA Grapalat" w:cs="Sylfaen"/>
          <w:sz w:val="20"/>
          <w:szCs w:val="20"/>
          <w:lang w:val="af-ZA"/>
        </w:rPr>
        <w:t xml:space="preserve">2) </w:t>
      </w:r>
      <w:proofErr w:type="spellStart"/>
      <w:r w:rsidRPr="000036EF">
        <w:rPr>
          <w:rFonts w:ascii="GHEA Grapalat" w:eastAsia="Times New Roman" w:hAnsi="GHEA Grapalat" w:cs="Sylfaen"/>
          <w:sz w:val="20"/>
          <w:szCs w:val="20"/>
        </w:rPr>
        <w:t>որոշում</w:t>
      </w:r>
      <w:proofErr w:type="spellEnd"/>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rPr>
        <w:t>է</w:t>
      </w:r>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կայացնում</w:t>
      </w:r>
      <w:proofErr w:type="spellEnd"/>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մասնակցին</w:t>
      </w:r>
      <w:proofErr w:type="spellEnd"/>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գնումների</w:t>
      </w:r>
      <w:proofErr w:type="spellEnd"/>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գործընթացին</w:t>
      </w:r>
      <w:proofErr w:type="spellEnd"/>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մասնակցելու</w:t>
      </w:r>
      <w:proofErr w:type="spellEnd"/>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իրավունք</w:t>
      </w:r>
      <w:proofErr w:type="spellEnd"/>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չունեցող</w:t>
      </w:r>
      <w:proofErr w:type="spellEnd"/>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մասնակիցների</w:t>
      </w:r>
      <w:proofErr w:type="spellEnd"/>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ցուցակում</w:t>
      </w:r>
      <w:proofErr w:type="spellEnd"/>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ներառելու</w:t>
      </w:r>
      <w:proofErr w:type="spellEnd"/>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մասին</w:t>
      </w:r>
      <w:proofErr w:type="spellEnd"/>
      <w:r w:rsidRPr="000036EF">
        <w:rPr>
          <w:rFonts w:ascii="GHEA Grapalat" w:eastAsia="Times New Roman" w:hAnsi="GHEA Grapalat" w:cs="Sylfaen"/>
          <w:sz w:val="20"/>
          <w:szCs w:val="20"/>
          <w:lang w:val="af-ZA"/>
        </w:rPr>
        <w:t>.</w:t>
      </w:r>
    </w:p>
    <w:p w14:paraId="79577D5B" w14:textId="77777777" w:rsidR="000036EF" w:rsidRPr="000036EF" w:rsidRDefault="000036EF" w:rsidP="000036EF">
      <w:pPr>
        <w:spacing w:after="0" w:line="240" w:lineRule="auto"/>
        <w:ind w:firstLine="720"/>
        <w:jc w:val="both"/>
        <w:rPr>
          <w:rFonts w:ascii="GHEA Grapalat" w:eastAsia="Times New Roman" w:hAnsi="GHEA Grapalat" w:cs="Sylfaen"/>
          <w:sz w:val="20"/>
          <w:szCs w:val="20"/>
          <w:lang w:val="af-ZA"/>
        </w:rPr>
      </w:pPr>
      <w:r w:rsidRPr="000036EF">
        <w:rPr>
          <w:rFonts w:ascii="GHEA Grapalat" w:eastAsia="Times New Roman" w:hAnsi="GHEA Grapalat" w:cs="Sylfaen"/>
          <w:sz w:val="20"/>
          <w:szCs w:val="20"/>
          <w:lang w:val="af-ZA"/>
        </w:rPr>
        <w:t xml:space="preserve">3) </w:t>
      </w:r>
      <w:proofErr w:type="spellStart"/>
      <w:r w:rsidRPr="000036EF">
        <w:rPr>
          <w:rFonts w:ascii="GHEA Grapalat" w:eastAsia="Times New Roman" w:hAnsi="GHEA Grapalat" w:cs="Sylfaen"/>
          <w:sz w:val="20"/>
          <w:szCs w:val="20"/>
        </w:rPr>
        <w:t>հաշվառում</w:t>
      </w:r>
      <w:proofErr w:type="spellEnd"/>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rPr>
        <w:t>է</w:t>
      </w:r>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գնումների</w:t>
      </w:r>
      <w:proofErr w:type="spellEnd"/>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հետ</w:t>
      </w:r>
      <w:proofErr w:type="spellEnd"/>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կապված</w:t>
      </w:r>
      <w:proofErr w:type="spellEnd"/>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բողոքներ</w:t>
      </w:r>
      <w:proofErr w:type="spellEnd"/>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քննող</w:t>
      </w:r>
      <w:proofErr w:type="spellEnd"/>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անձի</w:t>
      </w:r>
      <w:proofErr w:type="spellEnd"/>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կողմից</w:t>
      </w:r>
      <w:proofErr w:type="spellEnd"/>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ընդունված</w:t>
      </w:r>
      <w:proofErr w:type="spellEnd"/>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որոշումները</w:t>
      </w:r>
      <w:proofErr w:type="spellEnd"/>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rPr>
        <w:t>և</w:t>
      </w:r>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դրանց</w:t>
      </w:r>
      <w:proofErr w:type="spellEnd"/>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կատարման</w:t>
      </w:r>
      <w:proofErr w:type="spellEnd"/>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նկատմամբ</w:t>
      </w:r>
      <w:proofErr w:type="spellEnd"/>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իրականացնում</w:t>
      </w:r>
      <w:proofErr w:type="spellEnd"/>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rPr>
        <w:t>է</w:t>
      </w:r>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հսկողություն</w:t>
      </w:r>
      <w:proofErr w:type="spellEnd"/>
      <w:r w:rsidRPr="000036EF">
        <w:rPr>
          <w:rFonts w:ascii="GHEA Grapalat" w:eastAsia="Times New Roman" w:hAnsi="GHEA Grapalat" w:cs="Sylfaen"/>
          <w:sz w:val="20"/>
          <w:szCs w:val="20"/>
          <w:lang w:val="af-ZA"/>
        </w:rPr>
        <w:t>:</w:t>
      </w:r>
    </w:p>
    <w:p w14:paraId="2C70F2C9" w14:textId="49CB91A6" w:rsidR="000036EF" w:rsidRPr="000036EF" w:rsidRDefault="000036EF" w:rsidP="000B6642">
      <w:pPr>
        <w:spacing w:after="0" w:line="240" w:lineRule="auto"/>
        <w:jc w:val="both"/>
        <w:rPr>
          <w:rFonts w:ascii="GHEA Grapalat" w:eastAsia="Times New Roman" w:hAnsi="GHEA Grapalat" w:cs="Sylfaen"/>
          <w:sz w:val="20"/>
          <w:szCs w:val="20"/>
          <w:lang w:val="af-ZA"/>
        </w:rPr>
      </w:pPr>
      <w:r w:rsidRPr="000036EF">
        <w:rPr>
          <w:rFonts w:ascii="GHEA Grapalat" w:eastAsia="Times New Roman" w:hAnsi="GHEA Grapalat" w:cs="Sylfaen"/>
          <w:sz w:val="20"/>
          <w:szCs w:val="20"/>
          <w:lang w:val="af-ZA"/>
        </w:rPr>
        <w:t>12.1</w:t>
      </w:r>
      <w:r w:rsidR="000B6642">
        <w:rPr>
          <w:rFonts w:ascii="GHEA Grapalat" w:eastAsia="Times New Roman" w:hAnsi="GHEA Grapalat" w:cs="Sylfaen"/>
          <w:sz w:val="20"/>
          <w:szCs w:val="20"/>
          <w:lang w:val="hy-AM"/>
        </w:rPr>
        <w:t>3</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Գնումների</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հետ</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կապված</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բողոքներ</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քննող</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անձի</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կողմից</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բողոքը</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բավարարվելու</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դեպքում</w:t>
      </w:r>
      <w:r w:rsidRPr="000036EF">
        <w:rPr>
          <w:rFonts w:ascii="GHEA Grapalat" w:eastAsia="Times New Roman" w:hAnsi="GHEA Grapalat" w:cs="Sylfaen"/>
          <w:sz w:val="20"/>
          <w:szCs w:val="20"/>
          <w:lang w:val="af-ZA"/>
        </w:rPr>
        <w:t xml:space="preserve"> պ</w:t>
      </w:r>
      <w:r w:rsidRPr="000036EF">
        <w:rPr>
          <w:rFonts w:ascii="GHEA Grapalat" w:eastAsia="Times New Roman" w:hAnsi="GHEA Grapalat" w:cs="Sylfaen"/>
          <w:sz w:val="20"/>
          <w:szCs w:val="20"/>
          <w:lang w:val="ru-RU"/>
        </w:rPr>
        <w:t>ատվիրատուն</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պատասխանատվություն</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է</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կրում</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բողոքը</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ներկայացրած</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անձին</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պատճառված</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և</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սահմանված</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կարգով</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հիմնավորված</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վնասի</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հատուցման</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համար։</w:t>
      </w:r>
    </w:p>
    <w:p w14:paraId="041EE410" w14:textId="7A19D58F" w:rsidR="000036EF" w:rsidRPr="000036EF" w:rsidRDefault="000036EF" w:rsidP="000B6642">
      <w:pPr>
        <w:shd w:val="clear" w:color="auto" w:fill="FFFFFF"/>
        <w:spacing w:after="0" w:line="240" w:lineRule="auto"/>
        <w:jc w:val="both"/>
        <w:rPr>
          <w:rFonts w:ascii="Arial Unicode" w:eastAsia="Times New Roman" w:hAnsi="Arial Unicode" w:cs="Times New Roman"/>
          <w:color w:val="000000"/>
          <w:sz w:val="21"/>
          <w:szCs w:val="21"/>
          <w:lang w:val="af-ZA"/>
        </w:rPr>
      </w:pPr>
      <w:r w:rsidRPr="000036EF">
        <w:rPr>
          <w:rFonts w:ascii="GHEA Grapalat" w:eastAsia="Times New Roman" w:hAnsi="GHEA Grapalat" w:cs="Sylfaen"/>
          <w:sz w:val="20"/>
          <w:szCs w:val="20"/>
          <w:lang w:val="af-ZA"/>
        </w:rPr>
        <w:t>12.1</w:t>
      </w:r>
      <w:r w:rsidR="000B6642">
        <w:rPr>
          <w:rFonts w:ascii="GHEA Grapalat" w:eastAsia="Times New Roman" w:hAnsi="GHEA Grapalat" w:cs="Sylfaen"/>
          <w:sz w:val="20"/>
          <w:szCs w:val="20"/>
          <w:lang w:val="hy-AM"/>
        </w:rPr>
        <w:t>4</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Բողոքի</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քննությունը</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բաց</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է</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հանրության</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համար</w:t>
      </w:r>
      <w:r w:rsidRPr="000036EF">
        <w:rPr>
          <w:rFonts w:ascii="GHEA Grapalat" w:eastAsia="Times New Roman" w:hAnsi="GHEA Grapalat" w:cs="Sylfaen"/>
          <w:sz w:val="20"/>
          <w:szCs w:val="20"/>
          <w:lang w:val="af-ZA"/>
        </w:rPr>
        <w:t xml:space="preserve">: </w:t>
      </w:r>
      <w:bookmarkStart w:id="11" w:name="_Hlk9265079"/>
      <w:r w:rsidRPr="000036EF">
        <w:rPr>
          <w:rFonts w:ascii="GHEA Grapalat" w:eastAsia="Times New Roman" w:hAnsi="GHEA Grapalat" w:cs="Sylfaen"/>
          <w:sz w:val="20"/>
          <w:szCs w:val="20"/>
          <w:lang w:val="ru-RU"/>
        </w:rPr>
        <w:t>Բողոքի</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քննությունն</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իրականացվում</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է</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նիստերի</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միջոցով</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Նիստերը</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ձայնագրվում</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են</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և</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բողոքի</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վերաբերյալ</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կայացված</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որոշման</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հետ</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մեկտեղ</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հրապարակվում</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են</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տեղեկագրում</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Ձայնագրման</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անհնարինության</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դեպքում</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նիստերը</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սղագրվում</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Նիստերը</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առցանց</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հեռարձակվում</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են</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նաև</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համացանցում</w:t>
      </w:r>
      <w:r w:rsidRPr="000036EF">
        <w:rPr>
          <w:rFonts w:ascii="GHEA Grapalat" w:eastAsia="Times New Roman" w:hAnsi="GHEA Grapalat" w:cs="Sylfaen"/>
          <w:sz w:val="20"/>
          <w:szCs w:val="20"/>
          <w:lang w:val="af-ZA"/>
        </w:rPr>
        <w:t>:</w:t>
      </w:r>
    </w:p>
    <w:bookmarkEnd w:id="11"/>
    <w:p w14:paraId="301FE187" w14:textId="73C2C866" w:rsidR="000036EF" w:rsidRPr="000036EF" w:rsidRDefault="000036EF" w:rsidP="000B6642">
      <w:pPr>
        <w:spacing w:after="0" w:line="240" w:lineRule="auto"/>
        <w:jc w:val="both"/>
        <w:rPr>
          <w:rFonts w:ascii="GHEA Grapalat" w:eastAsia="Times New Roman" w:hAnsi="GHEA Grapalat" w:cs="Sylfaen"/>
          <w:sz w:val="20"/>
          <w:szCs w:val="20"/>
          <w:lang w:val="af-ZA"/>
        </w:rPr>
      </w:pPr>
      <w:r w:rsidRPr="000036EF">
        <w:rPr>
          <w:rFonts w:ascii="GHEA Grapalat" w:eastAsia="Times New Roman" w:hAnsi="GHEA Grapalat" w:cs="Sylfaen"/>
          <w:sz w:val="20"/>
          <w:szCs w:val="20"/>
          <w:lang w:val="af-ZA"/>
        </w:rPr>
        <w:t>12.1</w:t>
      </w:r>
      <w:r w:rsidR="000B6642">
        <w:rPr>
          <w:rFonts w:ascii="GHEA Grapalat" w:eastAsia="Times New Roman" w:hAnsi="GHEA Grapalat" w:cs="Sylfaen"/>
          <w:sz w:val="20"/>
          <w:szCs w:val="20"/>
          <w:lang w:val="hy-AM"/>
        </w:rPr>
        <w:t>5</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Յուրաքանչյուր</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անձ</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որի</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շահերը</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խախտվել</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են</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կամ</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կարող</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են</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խախտվել</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բողոքարկման</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հիմք</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ծառայած</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գործողությունների</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արդյունքում</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իրավունք</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ունի</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մասնակցելու</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բողոքարկման</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ընթացակարգին</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մինչև</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բողոքի</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վերաբերյալ</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որոշում</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ընդունելու</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ժամկետը</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գնումների</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հետ</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կապված</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բողոքներ</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քննող</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անձին</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ներկայացնելով</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համանման</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բողոք։</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Օրենքի</w:t>
      </w:r>
      <w:r w:rsidRPr="000036EF">
        <w:rPr>
          <w:rFonts w:ascii="GHEA Grapalat" w:eastAsia="Times New Roman" w:hAnsi="GHEA Grapalat" w:cs="Sylfaen"/>
          <w:sz w:val="20"/>
          <w:szCs w:val="20"/>
          <w:lang w:val="af-ZA"/>
        </w:rPr>
        <w:t xml:space="preserve"> 50-</w:t>
      </w:r>
      <w:r w:rsidRPr="000036EF">
        <w:rPr>
          <w:rFonts w:ascii="GHEA Grapalat" w:eastAsia="Times New Roman" w:hAnsi="GHEA Grapalat" w:cs="Sylfaen"/>
          <w:sz w:val="20"/>
          <w:szCs w:val="20"/>
          <w:lang w:val="ru-RU"/>
        </w:rPr>
        <w:t>րդ</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հոդվածի</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համաձայն</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բողոքարկման</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ընթացակարգին</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չմասնակցած</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անձը</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զրկվում</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է</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գնումների</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հետ</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կապված</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բողոքներ</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քննող</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անձին</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համանման</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բողոք</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ներկայացնելու</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իրավունքից։</w:t>
      </w:r>
    </w:p>
    <w:p w14:paraId="521BB5DC" w14:textId="0D496B14" w:rsidR="000036EF" w:rsidRPr="000036EF" w:rsidRDefault="000036EF" w:rsidP="000B6642">
      <w:pPr>
        <w:spacing w:after="0" w:line="240" w:lineRule="auto"/>
        <w:jc w:val="both"/>
        <w:rPr>
          <w:rFonts w:ascii="GHEA Grapalat" w:eastAsia="Times New Roman" w:hAnsi="GHEA Grapalat" w:cs="Sylfaen"/>
          <w:sz w:val="20"/>
          <w:szCs w:val="20"/>
          <w:lang w:val="af-ZA"/>
        </w:rPr>
      </w:pPr>
      <w:r w:rsidRPr="000036EF">
        <w:rPr>
          <w:rFonts w:ascii="GHEA Grapalat" w:eastAsia="Times New Roman" w:hAnsi="GHEA Grapalat" w:cs="Sylfaen"/>
          <w:sz w:val="20"/>
          <w:szCs w:val="20"/>
          <w:lang w:val="af-ZA"/>
        </w:rPr>
        <w:t>12.1</w:t>
      </w:r>
      <w:r w:rsidR="000B6642">
        <w:rPr>
          <w:rFonts w:ascii="GHEA Grapalat" w:eastAsia="Times New Roman" w:hAnsi="GHEA Grapalat" w:cs="Sylfaen"/>
          <w:sz w:val="20"/>
          <w:szCs w:val="20"/>
          <w:lang w:val="hy-AM"/>
        </w:rPr>
        <w:t>6</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Գնումների</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հետ</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կապված</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բողոքներ</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քննող</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անձը</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որոշումն</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կայացնելու</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օրվան</w:t>
      </w:r>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հաջորդող</w:t>
      </w:r>
      <w:proofErr w:type="spellEnd"/>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երկու</w:t>
      </w:r>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աշխատանքային</w:t>
      </w:r>
      <w:proofErr w:type="spellEnd"/>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օրվա</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ընթացքում</w:t>
      </w:r>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որոշումը</w:t>
      </w:r>
      <w:proofErr w:type="spellEnd"/>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հրապարակում</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է</w:t>
      </w:r>
      <w:r w:rsidRPr="000036EF">
        <w:rPr>
          <w:rFonts w:ascii="GHEA Grapalat" w:eastAsia="Times New Roman" w:hAnsi="GHEA Grapalat" w:cs="Sylfaen"/>
          <w:sz w:val="20"/>
          <w:szCs w:val="20"/>
          <w:lang w:val="af-ZA"/>
        </w:rPr>
        <w:t xml:space="preserve"> տեղեկագրում` նշելով հրապարակման ամսաթիվը</w:t>
      </w:r>
      <w:r w:rsidRPr="000036EF">
        <w:rPr>
          <w:rFonts w:ascii="GHEA Grapalat" w:eastAsia="Times New Roman" w:hAnsi="GHEA Grapalat" w:cs="Sylfaen"/>
          <w:sz w:val="20"/>
          <w:szCs w:val="20"/>
          <w:lang w:val="ru-RU"/>
        </w:rPr>
        <w:t>։</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Գնումների</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հետ</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կապված</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բողոքներ</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քննող</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անձի</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որոշումն</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ուժի</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մեջ</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է</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մտնում</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այն</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տեղե</w:t>
      </w:r>
      <w:r w:rsidRPr="000036EF">
        <w:rPr>
          <w:rFonts w:ascii="GHEA Grapalat" w:eastAsia="Times New Roman" w:hAnsi="GHEA Grapalat" w:cs="Sylfaen"/>
          <w:sz w:val="20"/>
          <w:szCs w:val="20"/>
        </w:rPr>
        <w:t>կ</w:t>
      </w:r>
      <w:r w:rsidRPr="000036EF">
        <w:rPr>
          <w:rFonts w:ascii="GHEA Grapalat" w:eastAsia="Times New Roman" w:hAnsi="GHEA Grapalat" w:cs="Sylfaen"/>
          <w:sz w:val="20"/>
          <w:szCs w:val="20"/>
          <w:lang w:val="ru-RU"/>
        </w:rPr>
        <w:t>ագրում</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հրապարակելուն</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հաջորդող</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օրը</w:t>
      </w:r>
      <w:r w:rsidRPr="000036EF">
        <w:rPr>
          <w:rFonts w:ascii="GHEA Grapalat" w:eastAsia="Times New Roman" w:hAnsi="GHEA Grapalat" w:cs="Sylfaen"/>
          <w:sz w:val="20"/>
          <w:szCs w:val="20"/>
          <w:lang w:val="af-ZA"/>
        </w:rPr>
        <w:t>:</w:t>
      </w:r>
    </w:p>
    <w:p w14:paraId="0C1C8D25" w14:textId="3A1E2C84" w:rsidR="000036EF" w:rsidRPr="000036EF" w:rsidRDefault="000036EF" w:rsidP="000B6642">
      <w:pPr>
        <w:spacing w:after="0" w:line="240" w:lineRule="auto"/>
        <w:jc w:val="both"/>
        <w:rPr>
          <w:rFonts w:ascii="GHEA Grapalat" w:eastAsia="Times New Roman" w:hAnsi="GHEA Grapalat" w:cs="Sylfaen"/>
          <w:sz w:val="20"/>
          <w:szCs w:val="20"/>
          <w:lang w:val="af-ZA"/>
        </w:rPr>
      </w:pPr>
      <w:r w:rsidRPr="000036EF">
        <w:rPr>
          <w:rFonts w:ascii="GHEA Grapalat" w:eastAsia="Times New Roman" w:hAnsi="GHEA Grapalat" w:cs="Sylfaen"/>
          <w:sz w:val="20"/>
          <w:szCs w:val="20"/>
          <w:lang w:val="af-ZA"/>
        </w:rPr>
        <w:t>12.1</w:t>
      </w:r>
      <w:r w:rsidR="000B6642">
        <w:rPr>
          <w:rFonts w:ascii="GHEA Grapalat" w:eastAsia="Times New Roman" w:hAnsi="GHEA Grapalat" w:cs="Sylfaen"/>
          <w:sz w:val="20"/>
          <w:szCs w:val="20"/>
          <w:lang w:val="hy-AM"/>
        </w:rPr>
        <w:t>7</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Յուրաքանչյուր</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անձ</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որը</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շահագրգռված</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է</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կոնկրետ</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գործարքի</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կնքման</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հարցում</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և</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որը</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վնասներ</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է</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կրել</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rPr>
        <w:t>պ</w:t>
      </w:r>
      <w:r w:rsidRPr="000036EF">
        <w:rPr>
          <w:rFonts w:ascii="GHEA Grapalat" w:eastAsia="Times New Roman" w:hAnsi="GHEA Grapalat" w:cs="Sylfaen"/>
          <w:sz w:val="20"/>
          <w:szCs w:val="20"/>
          <w:lang w:val="ru-RU"/>
        </w:rPr>
        <w:t>ատվիրատուի</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հանձնաժողովի</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կամ</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գնումների</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հետ</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կապված</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բողոքներ</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քննող</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անձի</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կատարած</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գործողության</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կամ</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անգործության</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հետևանքով</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իրավունք</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ունի</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դատական</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կարգով</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պահանջելու</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վնասների</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փոխհատուցում։</w:t>
      </w:r>
    </w:p>
    <w:p w14:paraId="3E5F7E36" w14:textId="72BD3777" w:rsidR="000036EF" w:rsidRPr="000036EF" w:rsidRDefault="000036EF" w:rsidP="000B6642">
      <w:pPr>
        <w:spacing w:after="0" w:line="240" w:lineRule="auto"/>
        <w:jc w:val="both"/>
        <w:rPr>
          <w:rFonts w:ascii="GHEA Grapalat" w:eastAsia="Times New Roman" w:hAnsi="GHEA Grapalat" w:cs="Sylfaen"/>
          <w:sz w:val="20"/>
          <w:szCs w:val="20"/>
          <w:lang w:val="af-ZA"/>
        </w:rPr>
      </w:pPr>
      <w:r w:rsidRPr="000036EF">
        <w:rPr>
          <w:rFonts w:ascii="GHEA Grapalat" w:eastAsia="Times New Roman" w:hAnsi="GHEA Grapalat" w:cs="Sylfaen"/>
          <w:sz w:val="20"/>
          <w:szCs w:val="20"/>
          <w:lang w:val="af-ZA"/>
        </w:rPr>
        <w:t>12.1</w:t>
      </w:r>
      <w:r w:rsidR="000B6642">
        <w:rPr>
          <w:rFonts w:ascii="GHEA Grapalat" w:eastAsia="Times New Roman" w:hAnsi="GHEA Grapalat" w:cs="Sylfaen"/>
          <w:sz w:val="20"/>
          <w:szCs w:val="20"/>
          <w:lang w:val="hy-AM"/>
        </w:rPr>
        <w:t>8</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Գնումների</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հետ</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կապված</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բողոքներ</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քննող</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անձին</w:t>
      </w:r>
      <w:r w:rsidRPr="000036EF">
        <w:rPr>
          <w:rFonts w:ascii="GHEA Mariam" w:eastAsia="Times New Roman" w:hAnsi="GHEA Mariam" w:cs="Sylfaen"/>
          <w:sz w:val="20"/>
          <w:szCs w:val="20"/>
          <w:lang w:val="af-ZA"/>
        </w:rPr>
        <w:t xml:space="preserve"> </w:t>
      </w:r>
      <w:r w:rsidRPr="000036EF">
        <w:rPr>
          <w:rFonts w:ascii="GHEA Grapalat" w:eastAsia="Times New Roman" w:hAnsi="GHEA Grapalat" w:cs="Sylfaen"/>
          <w:sz w:val="20"/>
          <w:szCs w:val="20"/>
          <w:lang w:val="ru-RU"/>
        </w:rPr>
        <w:t>ներկայացված</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բողոքն</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ինքնաբերաբար</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կասեցնում</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է</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գնման</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գործընթացը</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rPr>
        <w:t>Օ</w:t>
      </w:r>
      <w:r w:rsidRPr="000036EF">
        <w:rPr>
          <w:rFonts w:ascii="GHEA Grapalat" w:eastAsia="Times New Roman" w:hAnsi="GHEA Grapalat" w:cs="Sylfaen"/>
          <w:sz w:val="20"/>
          <w:szCs w:val="20"/>
          <w:lang w:val="ru-RU"/>
        </w:rPr>
        <w:t>րենքի</w:t>
      </w:r>
      <w:r w:rsidRPr="000036EF">
        <w:rPr>
          <w:rFonts w:ascii="GHEA Grapalat" w:eastAsia="Times New Roman" w:hAnsi="GHEA Grapalat" w:cs="Sylfaen"/>
          <w:sz w:val="20"/>
          <w:szCs w:val="20"/>
          <w:lang w:val="af-ZA"/>
        </w:rPr>
        <w:t xml:space="preserve"> 50-</w:t>
      </w:r>
      <w:r w:rsidRPr="000036EF">
        <w:rPr>
          <w:rFonts w:ascii="GHEA Grapalat" w:eastAsia="Times New Roman" w:hAnsi="GHEA Grapalat" w:cs="Sylfaen"/>
          <w:sz w:val="20"/>
          <w:szCs w:val="20"/>
          <w:lang w:val="ru-RU"/>
        </w:rPr>
        <w:t>րդ</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հոդվածի</w:t>
      </w:r>
      <w:r w:rsidRPr="000036EF">
        <w:rPr>
          <w:rFonts w:ascii="GHEA Grapalat" w:eastAsia="Times New Roman" w:hAnsi="GHEA Grapalat" w:cs="Sylfaen"/>
          <w:sz w:val="20"/>
          <w:szCs w:val="20"/>
          <w:lang w:val="af-ZA"/>
        </w:rPr>
        <w:t xml:space="preserve"> 9-</w:t>
      </w:r>
      <w:r w:rsidRPr="000036EF">
        <w:rPr>
          <w:rFonts w:ascii="GHEA Grapalat" w:eastAsia="Times New Roman" w:hAnsi="GHEA Grapalat" w:cs="Sylfaen"/>
          <w:sz w:val="20"/>
          <w:szCs w:val="20"/>
          <w:lang w:val="ru-RU"/>
        </w:rPr>
        <w:t>րդ</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մասով</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նախատեսված</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հայտարարությունը</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հրապարակվելու</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օրվանից</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մինչև</w:t>
      </w:r>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բողոքի</w:t>
      </w:r>
      <w:proofErr w:type="spellEnd"/>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քննության</w:t>
      </w:r>
      <w:proofErr w:type="spellEnd"/>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արդյունքներով</w:t>
      </w:r>
      <w:proofErr w:type="spellEnd"/>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ընդունված</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որոշման՝</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ուժի</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մեջ</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մտնելու</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օրը</w:t>
      </w:r>
      <w:r w:rsidRPr="000036EF">
        <w:rPr>
          <w:rFonts w:ascii="GHEA Grapalat" w:eastAsia="Times New Roman" w:hAnsi="GHEA Grapalat" w:cs="Sylfaen"/>
          <w:sz w:val="20"/>
          <w:szCs w:val="20"/>
          <w:lang w:val="af-ZA"/>
        </w:rPr>
        <w:t xml:space="preserve">:  </w:t>
      </w:r>
    </w:p>
    <w:p w14:paraId="7079B92D" w14:textId="77777777" w:rsidR="000036EF" w:rsidRPr="000036EF" w:rsidRDefault="000036EF" w:rsidP="000036EF">
      <w:pPr>
        <w:spacing w:after="0" w:line="240" w:lineRule="auto"/>
        <w:ind w:firstLine="567"/>
        <w:jc w:val="both"/>
        <w:rPr>
          <w:rFonts w:ascii="GHEA Grapalat" w:eastAsia="Times New Roman" w:hAnsi="GHEA Grapalat" w:cs="Sylfaen"/>
          <w:sz w:val="20"/>
          <w:szCs w:val="20"/>
          <w:lang w:val="af-ZA"/>
        </w:rPr>
      </w:pPr>
      <w:r w:rsidRPr="000036EF">
        <w:rPr>
          <w:rFonts w:ascii="GHEA Grapalat" w:eastAsia="Times New Roman" w:hAnsi="GHEA Grapalat" w:cs="Sylfaen"/>
          <w:sz w:val="20"/>
          <w:szCs w:val="20"/>
          <w:lang w:val="ru-RU"/>
        </w:rPr>
        <w:t>Օրենքի</w:t>
      </w:r>
      <w:r w:rsidRPr="000036EF">
        <w:rPr>
          <w:rFonts w:ascii="GHEA Grapalat" w:eastAsia="Times New Roman" w:hAnsi="GHEA Grapalat" w:cs="Sylfaen"/>
          <w:sz w:val="20"/>
          <w:szCs w:val="20"/>
          <w:lang w:val="af-ZA"/>
        </w:rPr>
        <w:t xml:space="preserve"> 51-</w:t>
      </w:r>
      <w:r w:rsidRPr="000036EF">
        <w:rPr>
          <w:rFonts w:ascii="GHEA Grapalat" w:eastAsia="Times New Roman" w:hAnsi="GHEA Grapalat" w:cs="Sylfaen"/>
          <w:sz w:val="20"/>
          <w:szCs w:val="20"/>
          <w:lang w:val="ru-RU"/>
        </w:rPr>
        <w:t>րդ</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հոդվածի</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համաձայն</w:t>
      </w:r>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գնումների</w:t>
      </w:r>
      <w:proofErr w:type="spellEnd"/>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հետ</w:t>
      </w:r>
      <w:proofErr w:type="spellEnd"/>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կապված</w:t>
      </w:r>
      <w:proofErr w:type="spellEnd"/>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բողոքներ</w:t>
      </w:r>
      <w:proofErr w:type="spellEnd"/>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բողոքը</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քննող</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rPr>
        <w:t>ա</w:t>
      </w:r>
      <w:r w:rsidRPr="000036EF">
        <w:rPr>
          <w:rFonts w:ascii="GHEA Grapalat" w:eastAsia="Times New Roman" w:hAnsi="GHEA Grapalat" w:cs="Sylfaen"/>
          <w:sz w:val="20"/>
          <w:szCs w:val="20"/>
          <w:lang w:val="ru-RU"/>
        </w:rPr>
        <w:t>նձը</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կայացնում</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է</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գնման</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գործընթացի</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կասեցումը</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հանելու</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մասին</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որոշում</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եթե</w:t>
      </w:r>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օրենքի</w:t>
      </w:r>
      <w:proofErr w:type="spellEnd"/>
      <w:r w:rsidRPr="000036EF">
        <w:rPr>
          <w:rFonts w:ascii="GHEA Grapalat" w:eastAsia="Times New Roman" w:hAnsi="GHEA Grapalat" w:cs="Sylfaen"/>
          <w:sz w:val="20"/>
          <w:szCs w:val="20"/>
          <w:lang w:val="af-ZA"/>
        </w:rPr>
        <w:t xml:space="preserve"> 2-</w:t>
      </w:r>
      <w:r w:rsidRPr="000036EF">
        <w:rPr>
          <w:rFonts w:ascii="GHEA Grapalat" w:eastAsia="Times New Roman" w:hAnsi="GHEA Grapalat" w:cs="Sylfaen"/>
          <w:sz w:val="20"/>
          <w:szCs w:val="20"/>
          <w:lang w:val="ru-RU"/>
        </w:rPr>
        <w:t>րդ</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հոդվածի</w:t>
      </w:r>
      <w:r w:rsidRPr="000036EF">
        <w:rPr>
          <w:rFonts w:ascii="GHEA Grapalat" w:eastAsia="Times New Roman" w:hAnsi="GHEA Grapalat" w:cs="Sylfaen"/>
          <w:sz w:val="20"/>
          <w:szCs w:val="20"/>
          <w:lang w:val="af-ZA"/>
        </w:rPr>
        <w:t xml:space="preserve"> 1-</w:t>
      </w:r>
      <w:r w:rsidRPr="000036EF">
        <w:rPr>
          <w:rFonts w:ascii="GHEA Grapalat" w:eastAsia="Times New Roman" w:hAnsi="GHEA Grapalat" w:cs="Sylfaen"/>
          <w:sz w:val="20"/>
          <w:szCs w:val="20"/>
          <w:lang w:val="ru-RU"/>
        </w:rPr>
        <w:t>ին</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մասով</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սահմանված</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մարմինների</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ղեկավարները</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իսկ</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իրավաբանական</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անձանց</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դեպքում</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գործադիր</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մարմնի</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ղեկավարը</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գրավոր</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հայտնում</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է</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որ</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հանրային</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կամ</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պաշտպանության</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և</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ազգային</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անվտանգության</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շահերից</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ելնելով</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անհրաժեշտ</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է</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շարունակել</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գնման</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գործընթացը</w:t>
      </w:r>
      <w:r w:rsidRPr="000036EF">
        <w:rPr>
          <w:rFonts w:ascii="GHEA Grapalat" w:eastAsia="Times New Roman" w:hAnsi="GHEA Grapalat" w:cs="Sylfaen"/>
          <w:sz w:val="20"/>
          <w:szCs w:val="20"/>
          <w:lang w:val="af-ZA"/>
        </w:rPr>
        <w:t>:</w:t>
      </w:r>
    </w:p>
    <w:p w14:paraId="08C1F234" w14:textId="77777777" w:rsidR="000036EF" w:rsidRPr="000036EF" w:rsidRDefault="000036EF" w:rsidP="000036EF">
      <w:pPr>
        <w:spacing w:after="0" w:line="240" w:lineRule="auto"/>
        <w:ind w:firstLine="567"/>
        <w:jc w:val="both"/>
        <w:rPr>
          <w:rFonts w:ascii="GHEA Grapalat" w:eastAsia="Times New Roman" w:hAnsi="GHEA Grapalat" w:cs="Sylfaen"/>
          <w:b/>
          <w:sz w:val="20"/>
          <w:szCs w:val="20"/>
          <w:lang w:val="es-ES"/>
        </w:rPr>
      </w:pPr>
      <w:r w:rsidRPr="000036EF">
        <w:rPr>
          <w:rFonts w:ascii="GHEA Grapalat" w:eastAsia="Times New Roman" w:hAnsi="GHEA Grapalat" w:cs="Sylfaen"/>
          <w:sz w:val="20"/>
          <w:szCs w:val="20"/>
          <w:lang w:val="ru-RU"/>
        </w:rPr>
        <w:t>Գնումների</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հետ</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կապված</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բողոքներ</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քննող</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անձի</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որոշմամբ</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կասեցումը</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կարող</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է</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հանվել</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եթե</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rPr>
        <w:t>պ</w:t>
      </w:r>
      <w:r w:rsidRPr="000036EF">
        <w:rPr>
          <w:rFonts w:ascii="GHEA Grapalat" w:eastAsia="Times New Roman" w:hAnsi="GHEA Grapalat" w:cs="Sylfaen"/>
          <w:sz w:val="20"/>
          <w:szCs w:val="20"/>
          <w:lang w:val="ru-RU"/>
        </w:rPr>
        <w:t>ատվիրատուի</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ներկայացրած</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հիմնավորումների</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համաձայն</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հանրային</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կամ</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պաշտպանության</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և</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ազգային</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անվտանգության</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շահերից</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ելնելով</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անհրաժեշտ</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է</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շարունակել</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գնման</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գործընթացը</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Սույն</w:t>
      </w:r>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կետ</w:t>
      </w:r>
      <w:proofErr w:type="spellEnd"/>
      <w:r w:rsidRPr="000036EF">
        <w:rPr>
          <w:rFonts w:ascii="GHEA Grapalat" w:eastAsia="Times New Roman" w:hAnsi="GHEA Grapalat" w:cs="Sylfaen"/>
          <w:sz w:val="20"/>
          <w:szCs w:val="20"/>
          <w:lang w:val="ru-RU"/>
        </w:rPr>
        <w:t>ով</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նախատեսված</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որոշումը</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գնումների</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հետ</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կապված</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բողոքներ</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քննող</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անձը</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հրապարակում</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է</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տեղեկագրում</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այն</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կայացնելու</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օրվան</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հաջորդող</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աշխատանքային</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lang w:val="ru-RU"/>
        </w:rPr>
        <w:t>օրը</w:t>
      </w:r>
      <w:r w:rsidRPr="000036EF">
        <w:rPr>
          <w:rFonts w:ascii="GHEA Grapalat" w:eastAsia="Times New Roman" w:hAnsi="GHEA Grapalat" w:cs="Sylfaen"/>
          <w:sz w:val="20"/>
          <w:szCs w:val="20"/>
          <w:lang w:val="af-ZA"/>
        </w:rPr>
        <w:t>:</w:t>
      </w:r>
    </w:p>
    <w:p w14:paraId="13757C4D" w14:textId="77777777" w:rsidR="000036EF" w:rsidRPr="000036EF" w:rsidRDefault="000036EF" w:rsidP="000036EF">
      <w:pPr>
        <w:spacing w:after="0" w:line="240" w:lineRule="auto"/>
        <w:ind w:firstLine="567"/>
        <w:jc w:val="center"/>
        <w:rPr>
          <w:rFonts w:ascii="GHEA Grapalat" w:eastAsia="Times New Roman" w:hAnsi="GHEA Grapalat" w:cs="Sylfaen"/>
          <w:b/>
          <w:sz w:val="24"/>
          <w:lang w:val="es-ES"/>
        </w:rPr>
      </w:pPr>
    </w:p>
    <w:p w14:paraId="1D2E4D6C" w14:textId="77777777" w:rsidR="000036EF" w:rsidRPr="000036EF" w:rsidRDefault="000036EF" w:rsidP="000036EF">
      <w:pPr>
        <w:spacing w:after="0" w:line="240" w:lineRule="auto"/>
        <w:ind w:firstLine="567"/>
        <w:jc w:val="center"/>
        <w:rPr>
          <w:rFonts w:ascii="GHEA Grapalat" w:eastAsia="Times New Roman" w:hAnsi="GHEA Grapalat" w:cs="Sylfaen"/>
          <w:b/>
          <w:sz w:val="24"/>
          <w:lang w:val="es-ES"/>
        </w:rPr>
      </w:pPr>
    </w:p>
    <w:p w14:paraId="145CEB99" w14:textId="77777777" w:rsidR="000036EF" w:rsidRPr="000036EF" w:rsidRDefault="000036EF" w:rsidP="008861A1">
      <w:pPr>
        <w:spacing w:after="0" w:line="276" w:lineRule="auto"/>
        <w:ind w:firstLine="567"/>
        <w:jc w:val="center"/>
        <w:rPr>
          <w:rFonts w:ascii="GHEA Grapalat" w:eastAsia="Times New Roman" w:hAnsi="GHEA Grapalat" w:cs="Times New Roman"/>
          <w:b/>
          <w:sz w:val="24"/>
          <w:lang w:val="af-ZA"/>
        </w:rPr>
      </w:pPr>
      <w:r w:rsidRPr="000036EF">
        <w:rPr>
          <w:rFonts w:ascii="GHEA Grapalat" w:eastAsia="Times New Roman" w:hAnsi="GHEA Grapalat" w:cs="Sylfaen"/>
          <w:b/>
          <w:sz w:val="24"/>
          <w:lang w:val="es-ES"/>
        </w:rPr>
        <w:br w:type="page"/>
      </w:r>
      <w:proofErr w:type="gramStart"/>
      <w:r w:rsidRPr="000036EF">
        <w:rPr>
          <w:rFonts w:ascii="GHEA Grapalat" w:eastAsia="Times New Roman" w:hAnsi="GHEA Grapalat" w:cs="Sylfaen"/>
          <w:b/>
          <w:sz w:val="24"/>
          <w:lang w:val="es-ES"/>
        </w:rPr>
        <w:lastRenderedPageBreak/>
        <w:t>ՄԱՍ</w:t>
      </w:r>
      <w:r w:rsidRPr="000036EF">
        <w:rPr>
          <w:rFonts w:ascii="GHEA Grapalat" w:eastAsia="Times New Roman" w:hAnsi="GHEA Grapalat" w:cs="Times New Roman"/>
          <w:b/>
          <w:sz w:val="24"/>
          <w:lang w:val="af-ZA"/>
        </w:rPr>
        <w:t xml:space="preserve">  II</w:t>
      </w:r>
      <w:proofErr w:type="gramEnd"/>
    </w:p>
    <w:p w14:paraId="4BC70B5F" w14:textId="77777777" w:rsidR="000036EF" w:rsidRPr="000036EF" w:rsidRDefault="000036EF" w:rsidP="008861A1">
      <w:pPr>
        <w:spacing w:after="120" w:line="276" w:lineRule="auto"/>
        <w:ind w:right="-7"/>
        <w:jc w:val="center"/>
        <w:rPr>
          <w:rFonts w:ascii="GHEA Grapalat" w:eastAsia="Times New Roman" w:hAnsi="GHEA Grapalat" w:cs="Times New Roman"/>
          <w:b/>
          <w:sz w:val="24"/>
          <w:lang w:val="af-ZA"/>
        </w:rPr>
      </w:pPr>
      <w:r w:rsidRPr="000036EF">
        <w:rPr>
          <w:rFonts w:ascii="GHEA Grapalat" w:eastAsia="Times New Roman" w:hAnsi="GHEA Grapalat" w:cs="Sylfaen"/>
          <w:b/>
          <w:sz w:val="24"/>
          <w:lang w:val="es-ES"/>
        </w:rPr>
        <w:t>Հ</w:t>
      </w:r>
      <w:r w:rsidRPr="000036EF">
        <w:rPr>
          <w:rFonts w:ascii="GHEA Grapalat" w:eastAsia="Times New Roman" w:hAnsi="GHEA Grapalat" w:cs="Times New Roman"/>
          <w:b/>
          <w:sz w:val="24"/>
          <w:lang w:val="af-ZA"/>
        </w:rPr>
        <w:t xml:space="preserve"> </w:t>
      </w:r>
      <w:r w:rsidRPr="000036EF">
        <w:rPr>
          <w:rFonts w:ascii="GHEA Grapalat" w:eastAsia="Times New Roman" w:hAnsi="GHEA Grapalat" w:cs="Sylfaen"/>
          <w:b/>
          <w:sz w:val="24"/>
          <w:lang w:val="es-ES"/>
        </w:rPr>
        <w:t>Ր</w:t>
      </w:r>
      <w:r w:rsidRPr="000036EF">
        <w:rPr>
          <w:rFonts w:ascii="GHEA Grapalat" w:eastAsia="Times New Roman" w:hAnsi="GHEA Grapalat" w:cs="Times New Roman"/>
          <w:b/>
          <w:sz w:val="24"/>
          <w:lang w:val="af-ZA"/>
        </w:rPr>
        <w:t xml:space="preserve"> </w:t>
      </w:r>
      <w:r w:rsidRPr="000036EF">
        <w:rPr>
          <w:rFonts w:ascii="GHEA Grapalat" w:eastAsia="Times New Roman" w:hAnsi="GHEA Grapalat" w:cs="Sylfaen"/>
          <w:b/>
          <w:sz w:val="24"/>
          <w:lang w:val="es-ES"/>
        </w:rPr>
        <w:t>Ա</w:t>
      </w:r>
      <w:r w:rsidRPr="000036EF">
        <w:rPr>
          <w:rFonts w:ascii="GHEA Grapalat" w:eastAsia="Times New Roman" w:hAnsi="GHEA Grapalat" w:cs="Times New Roman"/>
          <w:b/>
          <w:sz w:val="24"/>
          <w:lang w:val="af-ZA"/>
        </w:rPr>
        <w:t xml:space="preserve"> </w:t>
      </w:r>
      <w:r w:rsidRPr="000036EF">
        <w:rPr>
          <w:rFonts w:ascii="GHEA Grapalat" w:eastAsia="Times New Roman" w:hAnsi="GHEA Grapalat" w:cs="Sylfaen"/>
          <w:b/>
          <w:sz w:val="24"/>
          <w:lang w:val="es-ES"/>
        </w:rPr>
        <w:t>Հ</w:t>
      </w:r>
      <w:r w:rsidRPr="000036EF">
        <w:rPr>
          <w:rFonts w:ascii="GHEA Grapalat" w:eastAsia="Times New Roman" w:hAnsi="GHEA Grapalat" w:cs="Times New Roman"/>
          <w:b/>
          <w:sz w:val="24"/>
          <w:lang w:val="af-ZA"/>
        </w:rPr>
        <w:t xml:space="preserve"> </w:t>
      </w:r>
      <w:r w:rsidRPr="000036EF">
        <w:rPr>
          <w:rFonts w:ascii="GHEA Grapalat" w:eastAsia="Times New Roman" w:hAnsi="GHEA Grapalat" w:cs="Sylfaen"/>
          <w:b/>
          <w:sz w:val="24"/>
          <w:lang w:val="es-ES"/>
        </w:rPr>
        <w:t>Ա</w:t>
      </w:r>
      <w:r w:rsidRPr="000036EF">
        <w:rPr>
          <w:rFonts w:ascii="GHEA Grapalat" w:eastAsia="Times New Roman" w:hAnsi="GHEA Grapalat" w:cs="Times New Roman"/>
          <w:b/>
          <w:sz w:val="24"/>
          <w:lang w:val="af-ZA"/>
        </w:rPr>
        <w:t xml:space="preserve"> </w:t>
      </w:r>
      <w:r w:rsidRPr="000036EF">
        <w:rPr>
          <w:rFonts w:ascii="GHEA Grapalat" w:eastAsia="Times New Roman" w:hAnsi="GHEA Grapalat" w:cs="Sylfaen"/>
          <w:b/>
          <w:sz w:val="24"/>
          <w:lang w:val="es-ES"/>
        </w:rPr>
        <w:t>Ն</w:t>
      </w:r>
      <w:r w:rsidRPr="000036EF">
        <w:rPr>
          <w:rFonts w:ascii="GHEA Grapalat" w:eastAsia="Times New Roman" w:hAnsi="GHEA Grapalat" w:cs="Times New Roman"/>
          <w:b/>
          <w:sz w:val="24"/>
          <w:lang w:val="af-ZA"/>
        </w:rPr>
        <w:t xml:space="preserve"> </w:t>
      </w:r>
      <w:r w:rsidRPr="000036EF">
        <w:rPr>
          <w:rFonts w:ascii="GHEA Grapalat" w:eastAsia="Times New Roman" w:hAnsi="GHEA Grapalat" w:cs="Sylfaen"/>
          <w:b/>
          <w:sz w:val="24"/>
          <w:lang w:val="es-ES"/>
        </w:rPr>
        <w:t>Գ</w:t>
      </w:r>
    </w:p>
    <w:p w14:paraId="2E0C1D98" w14:textId="2A6A555C" w:rsidR="000036EF" w:rsidRPr="000036EF" w:rsidRDefault="002B1391" w:rsidP="000036EF">
      <w:pPr>
        <w:spacing w:after="120" w:line="240" w:lineRule="auto"/>
        <w:ind w:right="-7"/>
        <w:jc w:val="center"/>
        <w:rPr>
          <w:rFonts w:ascii="GHEA Grapalat" w:eastAsia="Times New Roman" w:hAnsi="GHEA Grapalat" w:cs="Times New Roman"/>
          <w:b/>
          <w:sz w:val="24"/>
          <w:lang w:val="af-ZA"/>
        </w:rPr>
      </w:pPr>
      <w:r>
        <w:rPr>
          <w:rFonts w:ascii="GHEA Grapalat" w:eastAsia="Times New Roman" w:hAnsi="GHEA Grapalat" w:cs="Sylfaen"/>
          <w:b/>
          <w:sz w:val="24"/>
          <w:lang w:val="hy-AM"/>
        </w:rPr>
        <w:t xml:space="preserve">Հ Ր Ա Տ Ա Պ    </w:t>
      </w:r>
      <w:r w:rsidR="000036EF" w:rsidRPr="000036EF">
        <w:rPr>
          <w:rFonts w:ascii="GHEA Grapalat" w:eastAsia="Times New Roman" w:hAnsi="GHEA Grapalat" w:cs="Sylfaen"/>
          <w:b/>
          <w:sz w:val="24"/>
          <w:lang w:val="es-ES"/>
        </w:rPr>
        <w:t>Բ</w:t>
      </w:r>
      <w:r w:rsidR="000036EF" w:rsidRPr="000036EF">
        <w:rPr>
          <w:rFonts w:ascii="GHEA Grapalat" w:eastAsia="Times New Roman" w:hAnsi="GHEA Grapalat" w:cs="Times New Roman"/>
          <w:b/>
          <w:sz w:val="24"/>
          <w:lang w:val="af-ZA"/>
        </w:rPr>
        <w:t xml:space="preserve"> </w:t>
      </w:r>
      <w:r w:rsidR="000036EF" w:rsidRPr="000036EF">
        <w:rPr>
          <w:rFonts w:ascii="GHEA Grapalat" w:eastAsia="Times New Roman" w:hAnsi="GHEA Grapalat" w:cs="Sylfaen"/>
          <w:b/>
          <w:sz w:val="24"/>
          <w:lang w:val="es-ES"/>
        </w:rPr>
        <w:t>Ա</w:t>
      </w:r>
      <w:r w:rsidR="000036EF" w:rsidRPr="000036EF">
        <w:rPr>
          <w:rFonts w:ascii="GHEA Grapalat" w:eastAsia="Times New Roman" w:hAnsi="GHEA Grapalat" w:cs="Times New Roman"/>
          <w:b/>
          <w:sz w:val="24"/>
          <w:lang w:val="af-ZA"/>
        </w:rPr>
        <w:t xml:space="preserve"> </w:t>
      </w:r>
      <w:r w:rsidR="000036EF" w:rsidRPr="000036EF">
        <w:rPr>
          <w:rFonts w:ascii="GHEA Grapalat" w:eastAsia="Times New Roman" w:hAnsi="GHEA Grapalat" w:cs="Sylfaen"/>
          <w:b/>
          <w:sz w:val="24"/>
          <w:lang w:val="es-ES"/>
        </w:rPr>
        <w:t>Ց</w:t>
      </w:r>
      <w:r w:rsidR="000036EF" w:rsidRPr="000036EF">
        <w:rPr>
          <w:rFonts w:ascii="GHEA Grapalat" w:eastAsia="Times New Roman" w:hAnsi="GHEA Grapalat" w:cs="Times New Roman"/>
          <w:b/>
          <w:sz w:val="24"/>
          <w:lang w:val="af-ZA"/>
        </w:rPr>
        <w:t xml:space="preserve">   </w:t>
      </w:r>
      <w:r w:rsidR="000036EF" w:rsidRPr="000036EF">
        <w:rPr>
          <w:rFonts w:ascii="GHEA Grapalat" w:eastAsia="Times New Roman" w:hAnsi="GHEA Grapalat" w:cs="Sylfaen"/>
          <w:b/>
          <w:sz w:val="24"/>
          <w:lang w:val="es-ES"/>
        </w:rPr>
        <w:t>Մ Ր Ց ՈՒ Յ Թ Ի</w:t>
      </w:r>
      <w:r w:rsidR="000036EF" w:rsidRPr="000036EF">
        <w:rPr>
          <w:rFonts w:ascii="GHEA Grapalat" w:eastAsia="Times New Roman" w:hAnsi="GHEA Grapalat" w:cs="Times New Roman"/>
          <w:b/>
          <w:sz w:val="24"/>
          <w:lang w:val="af-ZA"/>
        </w:rPr>
        <w:t xml:space="preserve">   </w:t>
      </w:r>
      <w:r w:rsidR="000036EF" w:rsidRPr="000036EF">
        <w:rPr>
          <w:rFonts w:ascii="GHEA Grapalat" w:eastAsia="Times New Roman" w:hAnsi="GHEA Grapalat" w:cs="Sylfaen"/>
          <w:b/>
          <w:sz w:val="24"/>
          <w:lang w:val="es-ES"/>
        </w:rPr>
        <w:t>Հ</w:t>
      </w:r>
      <w:r w:rsidR="000036EF" w:rsidRPr="000036EF">
        <w:rPr>
          <w:rFonts w:ascii="GHEA Grapalat" w:eastAsia="Times New Roman" w:hAnsi="GHEA Grapalat" w:cs="Times New Roman"/>
          <w:b/>
          <w:sz w:val="24"/>
          <w:lang w:val="af-ZA"/>
        </w:rPr>
        <w:t xml:space="preserve"> </w:t>
      </w:r>
      <w:r w:rsidR="000036EF" w:rsidRPr="000036EF">
        <w:rPr>
          <w:rFonts w:ascii="GHEA Grapalat" w:eastAsia="Times New Roman" w:hAnsi="GHEA Grapalat" w:cs="Sylfaen"/>
          <w:b/>
          <w:sz w:val="24"/>
          <w:lang w:val="es-ES"/>
        </w:rPr>
        <w:t>Ա</w:t>
      </w:r>
      <w:r w:rsidR="000036EF" w:rsidRPr="000036EF">
        <w:rPr>
          <w:rFonts w:ascii="GHEA Grapalat" w:eastAsia="Times New Roman" w:hAnsi="GHEA Grapalat" w:cs="Times New Roman"/>
          <w:b/>
          <w:sz w:val="24"/>
          <w:lang w:val="af-ZA"/>
        </w:rPr>
        <w:t xml:space="preserve"> </w:t>
      </w:r>
      <w:r w:rsidR="000036EF" w:rsidRPr="000036EF">
        <w:rPr>
          <w:rFonts w:ascii="GHEA Grapalat" w:eastAsia="Times New Roman" w:hAnsi="GHEA Grapalat" w:cs="Sylfaen"/>
          <w:b/>
          <w:sz w:val="24"/>
          <w:lang w:val="es-ES"/>
        </w:rPr>
        <w:t>Յ</w:t>
      </w:r>
      <w:r w:rsidR="000036EF" w:rsidRPr="000036EF">
        <w:rPr>
          <w:rFonts w:ascii="GHEA Grapalat" w:eastAsia="Times New Roman" w:hAnsi="GHEA Grapalat" w:cs="Times New Roman"/>
          <w:b/>
          <w:sz w:val="24"/>
          <w:lang w:val="af-ZA"/>
        </w:rPr>
        <w:t xml:space="preserve"> </w:t>
      </w:r>
      <w:r w:rsidR="000036EF" w:rsidRPr="000036EF">
        <w:rPr>
          <w:rFonts w:ascii="GHEA Grapalat" w:eastAsia="Times New Roman" w:hAnsi="GHEA Grapalat" w:cs="Sylfaen"/>
          <w:b/>
          <w:sz w:val="24"/>
          <w:lang w:val="es-ES"/>
        </w:rPr>
        <w:t>Տ</w:t>
      </w:r>
      <w:r w:rsidR="000036EF" w:rsidRPr="000036EF">
        <w:rPr>
          <w:rFonts w:ascii="GHEA Grapalat" w:eastAsia="Times New Roman" w:hAnsi="GHEA Grapalat" w:cs="Times New Roman"/>
          <w:b/>
          <w:sz w:val="24"/>
          <w:lang w:val="af-ZA"/>
        </w:rPr>
        <w:t xml:space="preserve"> </w:t>
      </w:r>
      <w:r w:rsidR="000036EF" w:rsidRPr="000036EF">
        <w:rPr>
          <w:rFonts w:ascii="GHEA Grapalat" w:eastAsia="Times New Roman" w:hAnsi="GHEA Grapalat" w:cs="Sylfaen"/>
          <w:b/>
          <w:sz w:val="24"/>
          <w:lang w:val="es-ES"/>
        </w:rPr>
        <w:t>Ը</w:t>
      </w:r>
      <w:r w:rsidR="000036EF" w:rsidRPr="000036EF">
        <w:rPr>
          <w:rFonts w:ascii="GHEA Grapalat" w:eastAsia="Times New Roman" w:hAnsi="GHEA Grapalat" w:cs="Times New Roman"/>
          <w:b/>
          <w:sz w:val="24"/>
          <w:lang w:val="af-ZA"/>
        </w:rPr>
        <w:t xml:space="preserve">   </w:t>
      </w:r>
      <w:r w:rsidR="000036EF" w:rsidRPr="000036EF">
        <w:rPr>
          <w:rFonts w:ascii="GHEA Grapalat" w:eastAsia="Times New Roman" w:hAnsi="GHEA Grapalat" w:cs="Sylfaen"/>
          <w:b/>
          <w:sz w:val="24"/>
          <w:lang w:val="es-ES"/>
        </w:rPr>
        <w:t>Պ</w:t>
      </w:r>
      <w:r w:rsidR="000036EF" w:rsidRPr="000036EF">
        <w:rPr>
          <w:rFonts w:ascii="GHEA Grapalat" w:eastAsia="Times New Roman" w:hAnsi="GHEA Grapalat" w:cs="Times New Roman"/>
          <w:b/>
          <w:sz w:val="24"/>
          <w:lang w:val="af-ZA"/>
        </w:rPr>
        <w:t xml:space="preserve"> </w:t>
      </w:r>
      <w:r w:rsidR="000036EF" w:rsidRPr="000036EF">
        <w:rPr>
          <w:rFonts w:ascii="GHEA Grapalat" w:eastAsia="Times New Roman" w:hAnsi="GHEA Grapalat" w:cs="Sylfaen"/>
          <w:b/>
          <w:sz w:val="24"/>
          <w:lang w:val="es-ES"/>
        </w:rPr>
        <w:t>Ա</w:t>
      </w:r>
      <w:r w:rsidR="000036EF" w:rsidRPr="000036EF">
        <w:rPr>
          <w:rFonts w:ascii="GHEA Grapalat" w:eastAsia="Times New Roman" w:hAnsi="GHEA Grapalat" w:cs="Times New Roman"/>
          <w:b/>
          <w:sz w:val="24"/>
          <w:lang w:val="af-ZA"/>
        </w:rPr>
        <w:t xml:space="preserve"> </w:t>
      </w:r>
      <w:r w:rsidR="000036EF" w:rsidRPr="000036EF">
        <w:rPr>
          <w:rFonts w:ascii="GHEA Grapalat" w:eastAsia="Times New Roman" w:hAnsi="GHEA Grapalat" w:cs="Sylfaen"/>
          <w:b/>
          <w:sz w:val="24"/>
          <w:lang w:val="es-ES"/>
        </w:rPr>
        <w:t>Տ</w:t>
      </w:r>
      <w:r w:rsidR="000036EF" w:rsidRPr="000036EF">
        <w:rPr>
          <w:rFonts w:ascii="GHEA Grapalat" w:eastAsia="Times New Roman" w:hAnsi="GHEA Grapalat" w:cs="Times New Roman"/>
          <w:b/>
          <w:sz w:val="24"/>
          <w:lang w:val="af-ZA"/>
        </w:rPr>
        <w:t xml:space="preserve"> </w:t>
      </w:r>
      <w:r w:rsidR="000036EF" w:rsidRPr="000036EF">
        <w:rPr>
          <w:rFonts w:ascii="GHEA Grapalat" w:eastAsia="Times New Roman" w:hAnsi="GHEA Grapalat" w:cs="Sylfaen"/>
          <w:b/>
          <w:sz w:val="24"/>
          <w:lang w:val="es-ES"/>
        </w:rPr>
        <w:t>Ր</w:t>
      </w:r>
      <w:r w:rsidR="000036EF" w:rsidRPr="000036EF">
        <w:rPr>
          <w:rFonts w:ascii="GHEA Grapalat" w:eastAsia="Times New Roman" w:hAnsi="GHEA Grapalat" w:cs="Times New Roman"/>
          <w:b/>
          <w:sz w:val="24"/>
          <w:lang w:val="af-ZA"/>
        </w:rPr>
        <w:t xml:space="preserve"> </w:t>
      </w:r>
      <w:r w:rsidR="000036EF" w:rsidRPr="000036EF">
        <w:rPr>
          <w:rFonts w:ascii="GHEA Grapalat" w:eastAsia="Times New Roman" w:hAnsi="GHEA Grapalat" w:cs="Sylfaen"/>
          <w:b/>
          <w:sz w:val="24"/>
          <w:lang w:val="es-ES"/>
        </w:rPr>
        <w:t>Ա</w:t>
      </w:r>
      <w:r w:rsidR="000036EF" w:rsidRPr="000036EF">
        <w:rPr>
          <w:rFonts w:ascii="GHEA Grapalat" w:eastAsia="Times New Roman" w:hAnsi="GHEA Grapalat" w:cs="Times New Roman"/>
          <w:b/>
          <w:sz w:val="24"/>
          <w:lang w:val="af-ZA"/>
        </w:rPr>
        <w:t xml:space="preserve"> </w:t>
      </w:r>
      <w:r w:rsidR="000036EF" w:rsidRPr="000036EF">
        <w:rPr>
          <w:rFonts w:ascii="GHEA Grapalat" w:eastAsia="Times New Roman" w:hAnsi="GHEA Grapalat" w:cs="Sylfaen"/>
          <w:b/>
          <w:sz w:val="24"/>
          <w:lang w:val="es-ES"/>
        </w:rPr>
        <w:t>Ս</w:t>
      </w:r>
      <w:r w:rsidR="000036EF" w:rsidRPr="000036EF">
        <w:rPr>
          <w:rFonts w:ascii="GHEA Grapalat" w:eastAsia="Times New Roman" w:hAnsi="GHEA Grapalat" w:cs="Times New Roman"/>
          <w:b/>
          <w:sz w:val="24"/>
          <w:lang w:val="af-ZA"/>
        </w:rPr>
        <w:t xml:space="preserve"> </w:t>
      </w:r>
      <w:r w:rsidR="000036EF" w:rsidRPr="000036EF">
        <w:rPr>
          <w:rFonts w:ascii="GHEA Grapalat" w:eastAsia="Times New Roman" w:hAnsi="GHEA Grapalat" w:cs="Sylfaen"/>
          <w:b/>
          <w:sz w:val="24"/>
          <w:lang w:val="es-ES"/>
        </w:rPr>
        <w:t>Տ</w:t>
      </w:r>
      <w:r w:rsidR="000036EF" w:rsidRPr="000036EF">
        <w:rPr>
          <w:rFonts w:ascii="GHEA Grapalat" w:eastAsia="Times New Roman" w:hAnsi="GHEA Grapalat" w:cs="Times New Roman"/>
          <w:b/>
          <w:sz w:val="24"/>
          <w:lang w:val="af-ZA"/>
        </w:rPr>
        <w:t xml:space="preserve"> </w:t>
      </w:r>
      <w:r w:rsidR="000036EF" w:rsidRPr="000036EF">
        <w:rPr>
          <w:rFonts w:ascii="GHEA Grapalat" w:eastAsia="Times New Roman" w:hAnsi="GHEA Grapalat" w:cs="Sylfaen"/>
          <w:b/>
          <w:sz w:val="24"/>
          <w:lang w:val="es-ES"/>
        </w:rPr>
        <w:t>Ե</w:t>
      </w:r>
      <w:r w:rsidR="000036EF" w:rsidRPr="000036EF">
        <w:rPr>
          <w:rFonts w:ascii="GHEA Grapalat" w:eastAsia="Times New Roman" w:hAnsi="GHEA Grapalat" w:cs="Times New Roman"/>
          <w:b/>
          <w:sz w:val="24"/>
          <w:lang w:val="af-ZA"/>
        </w:rPr>
        <w:t xml:space="preserve"> </w:t>
      </w:r>
      <w:r w:rsidR="000036EF" w:rsidRPr="000036EF">
        <w:rPr>
          <w:rFonts w:ascii="GHEA Grapalat" w:eastAsia="Times New Roman" w:hAnsi="GHEA Grapalat" w:cs="Sylfaen"/>
          <w:b/>
          <w:sz w:val="24"/>
          <w:lang w:val="es-ES"/>
        </w:rPr>
        <w:t>Լ</w:t>
      </w:r>
      <w:r w:rsidR="000036EF" w:rsidRPr="000036EF">
        <w:rPr>
          <w:rFonts w:ascii="GHEA Grapalat" w:eastAsia="Times New Roman" w:hAnsi="GHEA Grapalat" w:cs="Times New Roman"/>
          <w:b/>
          <w:sz w:val="24"/>
          <w:lang w:val="af-ZA"/>
        </w:rPr>
        <w:t xml:space="preserve"> </w:t>
      </w:r>
      <w:r w:rsidR="000036EF" w:rsidRPr="000036EF">
        <w:rPr>
          <w:rFonts w:ascii="GHEA Grapalat" w:eastAsia="Times New Roman" w:hAnsi="GHEA Grapalat" w:cs="Sylfaen"/>
          <w:b/>
          <w:sz w:val="24"/>
          <w:lang w:val="es-ES"/>
        </w:rPr>
        <w:t>ՈՒ</w:t>
      </w:r>
    </w:p>
    <w:p w14:paraId="21D82125" w14:textId="77777777" w:rsidR="000036EF" w:rsidRPr="000036EF" w:rsidRDefault="000036EF" w:rsidP="000036EF">
      <w:pPr>
        <w:spacing w:after="0" w:line="240" w:lineRule="auto"/>
        <w:ind w:firstLine="567"/>
        <w:jc w:val="center"/>
        <w:rPr>
          <w:rFonts w:ascii="GHEA Grapalat" w:eastAsia="Times New Roman" w:hAnsi="GHEA Grapalat" w:cs="Times New Roman"/>
          <w:sz w:val="24"/>
          <w:lang w:val="af-ZA"/>
        </w:rPr>
      </w:pPr>
    </w:p>
    <w:p w14:paraId="7B7C4282" w14:textId="77777777" w:rsidR="000036EF" w:rsidRPr="000036EF" w:rsidRDefault="000036EF" w:rsidP="000036EF">
      <w:pPr>
        <w:spacing w:after="0" w:line="240" w:lineRule="auto"/>
        <w:jc w:val="center"/>
        <w:rPr>
          <w:rFonts w:ascii="GHEA Grapalat" w:eastAsia="Times New Roman" w:hAnsi="GHEA Grapalat" w:cs="Times New Roman"/>
          <w:b/>
          <w:sz w:val="20"/>
          <w:szCs w:val="24"/>
          <w:lang w:val="af-ZA"/>
        </w:rPr>
      </w:pPr>
      <w:r w:rsidRPr="000036EF">
        <w:rPr>
          <w:rFonts w:ascii="GHEA Grapalat" w:eastAsia="Times New Roman" w:hAnsi="GHEA Grapalat" w:cs="Times New Roman"/>
          <w:b/>
          <w:sz w:val="20"/>
          <w:szCs w:val="24"/>
          <w:lang w:val="af-ZA"/>
        </w:rPr>
        <w:t xml:space="preserve">1. </w:t>
      </w:r>
      <w:r w:rsidRPr="000036EF">
        <w:rPr>
          <w:rFonts w:ascii="GHEA Grapalat" w:eastAsia="Times New Roman" w:hAnsi="GHEA Grapalat" w:cs="Sylfaen"/>
          <w:b/>
          <w:sz w:val="20"/>
          <w:szCs w:val="24"/>
          <w:lang w:val="es-ES"/>
        </w:rPr>
        <w:t>ԸՆԴՀԱՆՈՒՐ</w:t>
      </w:r>
      <w:r w:rsidRPr="000036EF">
        <w:rPr>
          <w:rFonts w:ascii="GHEA Grapalat" w:eastAsia="Times New Roman" w:hAnsi="GHEA Grapalat" w:cs="Times New Roman"/>
          <w:b/>
          <w:sz w:val="20"/>
          <w:szCs w:val="24"/>
          <w:lang w:val="af-ZA"/>
        </w:rPr>
        <w:t xml:space="preserve"> </w:t>
      </w:r>
      <w:r w:rsidRPr="000036EF">
        <w:rPr>
          <w:rFonts w:ascii="GHEA Grapalat" w:eastAsia="Times New Roman" w:hAnsi="GHEA Grapalat" w:cs="Sylfaen"/>
          <w:b/>
          <w:sz w:val="20"/>
          <w:szCs w:val="24"/>
          <w:lang w:val="es-ES"/>
        </w:rPr>
        <w:t>ԴՐՈՒՅԹՆԵՐ</w:t>
      </w:r>
    </w:p>
    <w:p w14:paraId="69106CA9" w14:textId="77777777" w:rsidR="000036EF" w:rsidRPr="000036EF" w:rsidRDefault="000036EF" w:rsidP="000036EF">
      <w:pPr>
        <w:spacing w:after="0" w:line="240" w:lineRule="auto"/>
        <w:ind w:firstLine="567"/>
        <w:jc w:val="both"/>
        <w:rPr>
          <w:rFonts w:ascii="GHEA Grapalat" w:eastAsia="Times New Roman" w:hAnsi="GHEA Grapalat" w:cs="Times New Roman"/>
          <w:sz w:val="24"/>
          <w:lang w:val="af-ZA"/>
        </w:rPr>
      </w:pPr>
      <w:r w:rsidRPr="000036EF">
        <w:rPr>
          <w:rFonts w:ascii="GHEA Grapalat" w:eastAsia="Times New Roman" w:hAnsi="GHEA Grapalat" w:cs="Times New Roman"/>
          <w:sz w:val="24"/>
          <w:lang w:val="af-ZA"/>
        </w:rPr>
        <w:t xml:space="preserve"> </w:t>
      </w:r>
    </w:p>
    <w:p w14:paraId="36257DEA" w14:textId="77777777" w:rsidR="000036EF" w:rsidRPr="000036EF" w:rsidRDefault="000036EF" w:rsidP="001C42CA">
      <w:pPr>
        <w:spacing w:after="0" w:line="240" w:lineRule="auto"/>
        <w:jc w:val="both"/>
        <w:rPr>
          <w:rFonts w:ascii="GHEA Grapalat" w:eastAsia="Times New Roman" w:hAnsi="GHEA Grapalat" w:cs="Sylfaen"/>
          <w:sz w:val="20"/>
          <w:szCs w:val="24"/>
          <w:lang w:val="af-ZA"/>
        </w:rPr>
      </w:pPr>
      <w:r w:rsidRPr="000036EF">
        <w:rPr>
          <w:rFonts w:ascii="GHEA Grapalat" w:eastAsia="Times New Roman" w:hAnsi="GHEA Grapalat" w:cs="Sylfaen"/>
          <w:sz w:val="20"/>
          <w:szCs w:val="24"/>
          <w:lang w:val="af-ZA"/>
        </w:rPr>
        <w:t xml:space="preserve">1.1 </w:t>
      </w:r>
      <w:r w:rsidRPr="000036EF">
        <w:rPr>
          <w:rFonts w:ascii="GHEA Grapalat" w:eastAsia="Times New Roman" w:hAnsi="GHEA Grapalat" w:cs="Sylfaen"/>
          <w:sz w:val="20"/>
          <w:szCs w:val="24"/>
          <w:lang w:val="ru-RU"/>
        </w:rPr>
        <w:t>Սույն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հրահանգը</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նպատակ</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ունի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օժանդակել</w:t>
      </w:r>
      <w:r w:rsidRPr="000036EF">
        <w:rPr>
          <w:rFonts w:ascii="GHEA Grapalat" w:eastAsia="Times New Roman" w:hAnsi="GHEA Grapalat" w:cs="Sylfaen"/>
          <w:sz w:val="20"/>
          <w:szCs w:val="24"/>
          <w:lang w:val="af-ZA"/>
        </w:rPr>
        <w:t xml:space="preserve"> մ</w:t>
      </w:r>
      <w:r w:rsidRPr="000036EF">
        <w:rPr>
          <w:rFonts w:ascii="GHEA Grapalat" w:eastAsia="Times New Roman" w:hAnsi="GHEA Grapalat" w:cs="Sylfaen"/>
          <w:sz w:val="20"/>
          <w:szCs w:val="24"/>
          <w:lang w:val="ru-RU"/>
        </w:rPr>
        <w:t>ասնակիցներին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հայտը</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պատրաստելիս։</w:t>
      </w:r>
    </w:p>
    <w:p w14:paraId="575C50C6" w14:textId="77777777" w:rsidR="000036EF" w:rsidRPr="000036EF" w:rsidRDefault="000036EF" w:rsidP="001C42CA">
      <w:pPr>
        <w:spacing w:after="0" w:line="240" w:lineRule="auto"/>
        <w:jc w:val="both"/>
        <w:rPr>
          <w:rFonts w:ascii="GHEA Grapalat" w:eastAsia="Times New Roman" w:hAnsi="GHEA Grapalat" w:cs="Sylfaen"/>
          <w:sz w:val="20"/>
          <w:szCs w:val="24"/>
          <w:lang w:val="af-ZA"/>
        </w:rPr>
      </w:pPr>
      <w:r w:rsidRPr="000036EF">
        <w:rPr>
          <w:rFonts w:ascii="GHEA Grapalat" w:eastAsia="Times New Roman" w:hAnsi="GHEA Grapalat" w:cs="Sylfaen"/>
          <w:sz w:val="20"/>
          <w:szCs w:val="24"/>
          <w:lang w:val="af-ZA"/>
        </w:rPr>
        <w:t xml:space="preserve">1.2 </w:t>
      </w:r>
      <w:r w:rsidRPr="000036EF">
        <w:rPr>
          <w:rFonts w:ascii="GHEA Grapalat" w:eastAsia="Times New Roman" w:hAnsi="GHEA Grapalat" w:cs="Sylfaen"/>
          <w:sz w:val="20"/>
          <w:szCs w:val="24"/>
          <w:lang w:val="ru-RU"/>
        </w:rPr>
        <w:t>Նպատակահարմարության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դեպքում</w:t>
      </w:r>
      <w:r w:rsidRPr="000036EF">
        <w:rPr>
          <w:rFonts w:ascii="GHEA Grapalat" w:eastAsia="Times New Roman" w:hAnsi="GHEA Grapalat" w:cs="Sylfaen"/>
          <w:sz w:val="20"/>
          <w:szCs w:val="24"/>
          <w:lang w:val="af-ZA"/>
        </w:rPr>
        <w:t xml:space="preserve"> մ</w:t>
      </w:r>
      <w:r w:rsidRPr="000036EF">
        <w:rPr>
          <w:rFonts w:ascii="GHEA Grapalat" w:eastAsia="Times New Roman" w:hAnsi="GHEA Grapalat" w:cs="Sylfaen"/>
          <w:sz w:val="20"/>
          <w:szCs w:val="24"/>
          <w:lang w:val="ru-RU"/>
        </w:rPr>
        <w:t>ասնակիցը</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պահանջվող</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տեղեկությունները</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կարող</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է</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ներկայացնել</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սույն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հրահանգով</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առաջարկվող</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ձևերից</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տարբերվող</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այլ</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ձևերով</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պահպանելով</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պահանջվող</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վավերապայմանները։</w:t>
      </w:r>
    </w:p>
    <w:p w14:paraId="0B93A2CF" w14:textId="77777777" w:rsidR="000036EF" w:rsidRPr="000036EF" w:rsidRDefault="000036EF" w:rsidP="001C42CA">
      <w:pPr>
        <w:spacing w:after="0" w:line="240" w:lineRule="auto"/>
        <w:jc w:val="both"/>
        <w:rPr>
          <w:rFonts w:ascii="GHEA Grapalat" w:eastAsia="Times New Roman" w:hAnsi="GHEA Grapalat" w:cs="Sylfaen"/>
          <w:sz w:val="20"/>
          <w:szCs w:val="24"/>
          <w:lang w:val="af-ZA"/>
        </w:rPr>
      </w:pPr>
      <w:r w:rsidRPr="000036EF">
        <w:rPr>
          <w:rFonts w:ascii="GHEA Grapalat" w:eastAsia="Times New Roman" w:hAnsi="GHEA Grapalat" w:cs="Sylfaen"/>
          <w:sz w:val="20"/>
          <w:szCs w:val="24"/>
          <w:lang w:val="af-ZA"/>
        </w:rPr>
        <w:t xml:space="preserve">1.3 </w:t>
      </w:r>
      <w:r w:rsidRPr="000036EF">
        <w:rPr>
          <w:rFonts w:ascii="GHEA Grapalat" w:eastAsia="Times New Roman" w:hAnsi="GHEA Grapalat" w:cs="Sylfaen"/>
          <w:sz w:val="20"/>
          <w:szCs w:val="24"/>
          <w:lang w:val="ru-RU"/>
        </w:rPr>
        <w:t>Հայտերը</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հայերենից</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բացի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կարող</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են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ներկայացվել</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նաև</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անգլերեն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կամ</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ռուսերեն։</w:t>
      </w:r>
      <w:r w:rsidRPr="000036EF">
        <w:rPr>
          <w:rFonts w:ascii="GHEA Grapalat" w:eastAsia="Times New Roman" w:hAnsi="GHEA Grapalat" w:cs="Sylfaen"/>
          <w:sz w:val="20"/>
          <w:szCs w:val="24"/>
          <w:lang w:val="af-ZA"/>
        </w:rPr>
        <w:t xml:space="preserve"> </w:t>
      </w:r>
    </w:p>
    <w:p w14:paraId="39D9A1BC" w14:textId="77777777" w:rsidR="000036EF" w:rsidRPr="000036EF" w:rsidRDefault="000036EF" w:rsidP="000036EF">
      <w:pPr>
        <w:spacing w:after="0" w:line="240" w:lineRule="auto"/>
        <w:jc w:val="center"/>
        <w:rPr>
          <w:rFonts w:ascii="GHEA Grapalat" w:eastAsia="Times New Roman" w:hAnsi="GHEA Grapalat" w:cs="Times New Roman"/>
          <w:b/>
          <w:sz w:val="24"/>
          <w:lang w:val="af-ZA"/>
        </w:rPr>
      </w:pPr>
    </w:p>
    <w:p w14:paraId="6D1E8E86" w14:textId="77777777" w:rsidR="000036EF" w:rsidRPr="000036EF" w:rsidRDefault="000036EF" w:rsidP="000036EF">
      <w:pPr>
        <w:spacing w:after="0" w:line="240" w:lineRule="auto"/>
        <w:jc w:val="center"/>
        <w:rPr>
          <w:rFonts w:ascii="GHEA Grapalat" w:eastAsia="Times New Roman" w:hAnsi="GHEA Grapalat" w:cs="Times New Roman"/>
          <w:b/>
          <w:sz w:val="20"/>
          <w:szCs w:val="24"/>
          <w:lang w:val="af-ZA"/>
        </w:rPr>
      </w:pPr>
      <w:r w:rsidRPr="000036EF">
        <w:rPr>
          <w:rFonts w:ascii="GHEA Grapalat" w:eastAsia="Times New Roman" w:hAnsi="GHEA Grapalat" w:cs="Times New Roman"/>
          <w:b/>
          <w:sz w:val="20"/>
          <w:szCs w:val="24"/>
          <w:lang w:val="af-ZA"/>
        </w:rPr>
        <w:t xml:space="preserve">2. </w:t>
      </w:r>
      <w:r w:rsidRPr="000036EF">
        <w:rPr>
          <w:rFonts w:ascii="GHEA Grapalat" w:eastAsia="Times New Roman" w:hAnsi="GHEA Grapalat" w:cs="Sylfaen"/>
          <w:b/>
          <w:sz w:val="20"/>
          <w:szCs w:val="24"/>
          <w:lang w:val="es-ES"/>
        </w:rPr>
        <w:t>ԸՆԹԱՑԱԿԱՐԳԻ</w:t>
      </w:r>
      <w:r w:rsidRPr="000036EF">
        <w:rPr>
          <w:rFonts w:ascii="GHEA Grapalat" w:eastAsia="Times New Roman" w:hAnsi="GHEA Grapalat" w:cs="Times New Roman"/>
          <w:b/>
          <w:sz w:val="20"/>
          <w:szCs w:val="24"/>
          <w:lang w:val="af-ZA"/>
        </w:rPr>
        <w:t xml:space="preserve"> </w:t>
      </w:r>
      <w:r w:rsidRPr="000036EF">
        <w:rPr>
          <w:rFonts w:ascii="GHEA Grapalat" w:eastAsia="Times New Roman" w:hAnsi="GHEA Grapalat" w:cs="Sylfaen"/>
          <w:b/>
          <w:sz w:val="20"/>
          <w:szCs w:val="24"/>
          <w:lang w:val="es-ES"/>
        </w:rPr>
        <w:t>ՀԱՅՏԸ</w:t>
      </w:r>
    </w:p>
    <w:p w14:paraId="484E93BB" w14:textId="77777777" w:rsidR="000036EF" w:rsidRPr="000036EF" w:rsidRDefault="000036EF" w:rsidP="000036EF">
      <w:pPr>
        <w:spacing w:after="0" w:line="240" w:lineRule="auto"/>
        <w:ind w:firstLine="720"/>
        <w:jc w:val="center"/>
        <w:rPr>
          <w:rFonts w:ascii="GHEA Grapalat" w:eastAsia="Times New Roman" w:hAnsi="GHEA Grapalat" w:cs="Times New Roman"/>
          <w:sz w:val="24"/>
          <w:lang w:val="af-ZA"/>
        </w:rPr>
      </w:pPr>
    </w:p>
    <w:p w14:paraId="098639E3" w14:textId="77777777" w:rsidR="000036EF" w:rsidRPr="000036EF" w:rsidRDefault="000036EF" w:rsidP="000036EF">
      <w:pPr>
        <w:spacing w:after="0" w:line="240" w:lineRule="auto"/>
        <w:ind w:firstLine="567"/>
        <w:jc w:val="both"/>
        <w:rPr>
          <w:rFonts w:ascii="GHEA Grapalat" w:eastAsia="Times New Roman" w:hAnsi="GHEA Grapalat" w:cs="Times New Roman"/>
          <w:sz w:val="20"/>
          <w:szCs w:val="20"/>
          <w:lang w:val="es-ES"/>
        </w:rPr>
      </w:pPr>
      <w:r w:rsidRPr="000036EF">
        <w:rPr>
          <w:rFonts w:ascii="GHEA Grapalat" w:eastAsia="Times New Roman" w:hAnsi="GHEA Grapalat" w:cs="Times New Roman"/>
          <w:sz w:val="20"/>
          <w:szCs w:val="20"/>
          <w:lang w:val="hy-AM"/>
        </w:rPr>
        <w:t xml:space="preserve">Ընթացակարգին մասնակցելու համար </w:t>
      </w:r>
      <w:r w:rsidRPr="000036EF">
        <w:rPr>
          <w:rFonts w:ascii="GHEA Grapalat" w:eastAsia="Times New Roman" w:hAnsi="GHEA Grapalat" w:cs="Times New Roman"/>
          <w:sz w:val="20"/>
          <w:szCs w:val="20"/>
        </w:rPr>
        <w:t>մ</w:t>
      </w:r>
      <w:r w:rsidRPr="000036EF">
        <w:rPr>
          <w:rFonts w:ascii="GHEA Grapalat" w:eastAsia="Times New Roman" w:hAnsi="GHEA Grapalat" w:cs="Times New Roman"/>
          <w:sz w:val="20"/>
          <w:szCs w:val="20"/>
          <w:lang w:val="hy-AM"/>
        </w:rPr>
        <w:t xml:space="preserve">ասնակիցը </w:t>
      </w:r>
      <w:proofErr w:type="spellStart"/>
      <w:r w:rsidRPr="000036EF">
        <w:rPr>
          <w:rFonts w:ascii="GHEA Grapalat" w:eastAsia="Times New Roman" w:hAnsi="GHEA Grapalat" w:cs="Times New Roman"/>
          <w:sz w:val="20"/>
          <w:szCs w:val="20"/>
        </w:rPr>
        <w:t>սույն</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հրավերի</w:t>
      </w:r>
      <w:proofErr w:type="spellEnd"/>
      <w:r w:rsidRPr="000036EF">
        <w:rPr>
          <w:rFonts w:ascii="GHEA Grapalat" w:eastAsia="Times New Roman" w:hAnsi="GHEA Grapalat" w:cs="Times New Roman"/>
          <w:sz w:val="20"/>
          <w:szCs w:val="20"/>
          <w:lang w:val="af-ZA"/>
        </w:rPr>
        <w:t xml:space="preserve"> 2-</w:t>
      </w:r>
      <w:proofErr w:type="spellStart"/>
      <w:r w:rsidRPr="000036EF">
        <w:rPr>
          <w:rFonts w:ascii="GHEA Grapalat" w:eastAsia="Times New Roman" w:hAnsi="GHEA Grapalat" w:cs="Times New Roman"/>
          <w:sz w:val="20"/>
          <w:szCs w:val="20"/>
        </w:rPr>
        <w:t>րդ</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մասի</w:t>
      </w:r>
      <w:proofErr w:type="spellEnd"/>
      <w:r w:rsidRPr="000036EF">
        <w:rPr>
          <w:rFonts w:ascii="GHEA Grapalat" w:eastAsia="Times New Roman" w:hAnsi="GHEA Grapalat" w:cs="Times New Roman"/>
          <w:sz w:val="20"/>
          <w:szCs w:val="20"/>
          <w:lang w:val="af-ZA"/>
        </w:rPr>
        <w:t xml:space="preserve"> 3-</w:t>
      </w:r>
      <w:proofErr w:type="spellStart"/>
      <w:r w:rsidRPr="000036EF">
        <w:rPr>
          <w:rFonts w:ascii="GHEA Grapalat" w:eastAsia="Times New Roman" w:hAnsi="GHEA Grapalat" w:cs="Times New Roman"/>
          <w:sz w:val="20"/>
          <w:szCs w:val="20"/>
        </w:rPr>
        <w:t>րդ</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բաժնով</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սահմանված</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կարգով</w:t>
      </w:r>
      <w:proofErr w:type="spellEnd"/>
      <w:r w:rsidRPr="000036EF">
        <w:rPr>
          <w:rFonts w:ascii="GHEA Grapalat" w:eastAsia="Times New Roman" w:hAnsi="GHEA Grapalat" w:cs="Times New Roman"/>
          <w:sz w:val="20"/>
          <w:szCs w:val="20"/>
          <w:lang w:val="hy-AM"/>
        </w:rPr>
        <w:t xml:space="preserve"> ներկայացնում է հայտ: Հայտին կցվում են սույն հրավերով նախատեսված համապատասխան փաստաթղթեր</w:t>
      </w:r>
      <w:r w:rsidRPr="000036EF">
        <w:rPr>
          <w:rFonts w:ascii="GHEA Grapalat" w:eastAsia="Times New Roman" w:hAnsi="GHEA Grapalat" w:cs="Times New Roman"/>
          <w:sz w:val="20"/>
          <w:szCs w:val="20"/>
          <w:lang w:val="es-ES"/>
        </w:rPr>
        <w:t>ը:</w:t>
      </w:r>
    </w:p>
    <w:p w14:paraId="7D6781D8" w14:textId="77777777" w:rsidR="000036EF" w:rsidRPr="000036EF" w:rsidRDefault="000036EF" w:rsidP="000036EF">
      <w:pPr>
        <w:spacing w:after="0" w:line="240" w:lineRule="auto"/>
        <w:ind w:firstLine="567"/>
        <w:jc w:val="both"/>
        <w:rPr>
          <w:rFonts w:ascii="GHEA Grapalat" w:eastAsia="Times New Roman" w:hAnsi="GHEA Grapalat" w:cs="Sylfaen"/>
          <w:sz w:val="20"/>
          <w:szCs w:val="24"/>
          <w:lang w:val="es-ES"/>
        </w:rPr>
      </w:pPr>
      <w:proofErr w:type="spellStart"/>
      <w:r w:rsidRPr="000036EF">
        <w:rPr>
          <w:rFonts w:ascii="GHEA Grapalat" w:eastAsia="Times New Roman" w:hAnsi="GHEA Grapalat" w:cs="Sylfaen"/>
          <w:sz w:val="20"/>
          <w:szCs w:val="24"/>
        </w:rPr>
        <w:t>Մասնակիցը</w:t>
      </w:r>
      <w:proofErr w:type="spellEnd"/>
      <w:r w:rsidRPr="000036EF">
        <w:rPr>
          <w:rFonts w:ascii="GHEA Grapalat" w:eastAsia="Times New Roman" w:hAnsi="GHEA Grapalat" w:cs="Sylfaen"/>
          <w:sz w:val="20"/>
          <w:szCs w:val="24"/>
          <w:lang w:val="es-ES"/>
        </w:rPr>
        <w:t xml:space="preserve"> </w:t>
      </w:r>
      <w:proofErr w:type="spellStart"/>
      <w:r w:rsidRPr="000036EF">
        <w:rPr>
          <w:rFonts w:ascii="GHEA Grapalat" w:eastAsia="Times New Roman" w:hAnsi="GHEA Grapalat" w:cs="Sylfaen"/>
          <w:sz w:val="20"/>
          <w:szCs w:val="24"/>
        </w:rPr>
        <w:t>հայտով</w:t>
      </w:r>
      <w:proofErr w:type="spellEnd"/>
      <w:r w:rsidRPr="000036EF">
        <w:rPr>
          <w:rFonts w:ascii="GHEA Grapalat" w:eastAsia="Times New Roman" w:hAnsi="GHEA Grapalat" w:cs="Sylfaen"/>
          <w:sz w:val="20"/>
          <w:szCs w:val="24"/>
          <w:lang w:val="es-ES"/>
        </w:rPr>
        <w:t xml:space="preserve"> </w:t>
      </w:r>
      <w:proofErr w:type="spellStart"/>
      <w:r w:rsidRPr="000036EF">
        <w:rPr>
          <w:rFonts w:ascii="GHEA Grapalat" w:eastAsia="Times New Roman" w:hAnsi="GHEA Grapalat" w:cs="Sylfaen"/>
          <w:sz w:val="20"/>
          <w:szCs w:val="24"/>
        </w:rPr>
        <w:t>ներկայացնում</w:t>
      </w:r>
      <w:proofErr w:type="spellEnd"/>
      <w:r w:rsidRPr="000036EF">
        <w:rPr>
          <w:rFonts w:ascii="GHEA Grapalat" w:eastAsia="Times New Roman" w:hAnsi="GHEA Grapalat" w:cs="Sylfaen"/>
          <w:sz w:val="20"/>
          <w:szCs w:val="24"/>
          <w:lang w:val="es-ES"/>
        </w:rPr>
        <w:t xml:space="preserve"> </w:t>
      </w:r>
      <w:r w:rsidRPr="000036EF">
        <w:rPr>
          <w:rFonts w:ascii="GHEA Grapalat" w:eastAsia="Times New Roman" w:hAnsi="GHEA Grapalat" w:cs="Sylfaen"/>
          <w:sz w:val="20"/>
          <w:szCs w:val="24"/>
        </w:rPr>
        <w:t>է</w:t>
      </w:r>
      <w:r w:rsidRPr="000036EF">
        <w:rPr>
          <w:rFonts w:ascii="GHEA Grapalat" w:eastAsia="Times New Roman" w:hAnsi="GHEA Grapalat" w:cs="Sylfaen"/>
          <w:sz w:val="20"/>
          <w:szCs w:val="24"/>
          <w:lang w:val="es-ES"/>
        </w:rPr>
        <w:t xml:space="preserve"> </w:t>
      </w:r>
      <w:proofErr w:type="spellStart"/>
      <w:r w:rsidRPr="000036EF">
        <w:rPr>
          <w:rFonts w:ascii="GHEA Grapalat" w:eastAsia="Times New Roman" w:hAnsi="GHEA Grapalat" w:cs="Sylfaen"/>
          <w:sz w:val="20"/>
          <w:szCs w:val="24"/>
        </w:rPr>
        <w:t>իր</w:t>
      </w:r>
      <w:proofErr w:type="spellEnd"/>
      <w:r w:rsidRPr="000036EF">
        <w:rPr>
          <w:rFonts w:ascii="GHEA Grapalat" w:eastAsia="Times New Roman" w:hAnsi="GHEA Grapalat" w:cs="Sylfaen"/>
          <w:sz w:val="20"/>
          <w:szCs w:val="24"/>
          <w:lang w:val="es-ES"/>
        </w:rPr>
        <w:t xml:space="preserve"> </w:t>
      </w:r>
      <w:proofErr w:type="spellStart"/>
      <w:r w:rsidRPr="000036EF">
        <w:rPr>
          <w:rFonts w:ascii="GHEA Grapalat" w:eastAsia="Times New Roman" w:hAnsi="GHEA Grapalat" w:cs="Sylfaen"/>
          <w:sz w:val="20"/>
          <w:szCs w:val="24"/>
        </w:rPr>
        <w:t>կողմից</w:t>
      </w:r>
      <w:proofErr w:type="spellEnd"/>
      <w:r w:rsidRPr="000036EF">
        <w:rPr>
          <w:rFonts w:ascii="GHEA Grapalat" w:eastAsia="Times New Roman" w:hAnsi="GHEA Grapalat" w:cs="Sylfaen"/>
          <w:sz w:val="20"/>
          <w:szCs w:val="24"/>
          <w:lang w:val="es-ES"/>
        </w:rPr>
        <w:t xml:space="preserve"> </w:t>
      </w:r>
      <w:proofErr w:type="spellStart"/>
      <w:r w:rsidRPr="000036EF">
        <w:rPr>
          <w:rFonts w:ascii="GHEA Grapalat" w:eastAsia="Times New Roman" w:hAnsi="GHEA Grapalat" w:cs="Sylfaen"/>
          <w:sz w:val="20"/>
          <w:szCs w:val="24"/>
        </w:rPr>
        <w:t>հաստատված</w:t>
      </w:r>
      <w:proofErr w:type="spellEnd"/>
      <w:r w:rsidRPr="000036EF">
        <w:rPr>
          <w:rFonts w:ascii="GHEA Grapalat" w:eastAsia="Times New Roman" w:hAnsi="GHEA Grapalat" w:cs="Sylfaen"/>
          <w:sz w:val="20"/>
          <w:szCs w:val="24"/>
          <w:lang w:val="es-ES"/>
        </w:rPr>
        <w:t>`</w:t>
      </w:r>
    </w:p>
    <w:p w14:paraId="06ED2725" w14:textId="77777777" w:rsidR="000036EF" w:rsidRPr="000036EF" w:rsidRDefault="000036EF" w:rsidP="000B6642">
      <w:pPr>
        <w:spacing w:after="0" w:line="240" w:lineRule="auto"/>
        <w:jc w:val="both"/>
        <w:rPr>
          <w:rFonts w:ascii="GHEA Grapalat" w:eastAsia="Times New Roman" w:hAnsi="GHEA Grapalat" w:cs="Sylfaen"/>
          <w:sz w:val="20"/>
          <w:szCs w:val="24"/>
          <w:lang w:val="es-ES"/>
        </w:rPr>
      </w:pPr>
      <w:r w:rsidRPr="000036EF">
        <w:rPr>
          <w:rFonts w:ascii="GHEA Grapalat" w:eastAsia="Times New Roman" w:hAnsi="GHEA Grapalat" w:cs="Sylfaen"/>
          <w:sz w:val="20"/>
          <w:szCs w:val="24"/>
          <w:lang w:val="es-ES"/>
        </w:rPr>
        <w:t xml:space="preserve">2.1 </w:t>
      </w:r>
      <w:r w:rsidRPr="000036EF">
        <w:rPr>
          <w:rFonts w:ascii="GHEA Grapalat" w:eastAsia="Times New Roman" w:hAnsi="GHEA Grapalat" w:cs="Sylfaen"/>
          <w:sz w:val="20"/>
          <w:szCs w:val="24"/>
          <w:lang w:val="ru-RU"/>
        </w:rPr>
        <w:t>ընթացակարգին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մասնակցելու</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դիմում</w:t>
      </w:r>
      <w:r w:rsidRPr="000036EF">
        <w:rPr>
          <w:rFonts w:ascii="GHEA Grapalat" w:eastAsia="Times New Roman" w:hAnsi="GHEA Grapalat" w:cs="Sylfaen"/>
          <w:sz w:val="20"/>
          <w:szCs w:val="24"/>
          <w:lang w:val="es-ES"/>
        </w:rPr>
        <w:t>-</w:t>
      </w:r>
      <w:proofErr w:type="spellStart"/>
      <w:r w:rsidRPr="000036EF">
        <w:rPr>
          <w:rFonts w:ascii="GHEA Grapalat" w:eastAsia="Times New Roman" w:hAnsi="GHEA Grapalat" w:cs="Sylfaen"/>
          <w:sz w:val="20"/>
          <w:szCs w:val="24"/>
        </w:rPr>
        <w:t>հայտարարություն</w:t>
      </w:r>
      <w:proofErr w:type="spellEnd"/>
      <w:r w:rsidRPr="000036EF">
        <w:rPr>
          <w:rFonts w:ascii="GHEA Grapalat" w:eastAsia="Times New Roman" w:hAnsi="GHEA Grapalat" w:cs="Sylfaen"/>
          <w:sz w:val="20"/>
          <w:szCs w:val="24"/>
          <w:lang w:val="af-ZA"/>
        </w:rPr>
        <w:t>` համաձայն հ</w:t>
      </w:r>
      <w:r w:rsidRPr="000036EF">
        <w:rPr>
          <w:rFonts w:ascii="GHEA Grapalat" w:eastAsia="Times New Roman" w:hAnsi="GHEA Grapalat" w:cs="Sylfaen"/>
          <w:sz w:val="20"/>
          <w:szCs w:val="24"/>
          <w:lang w:val="ru-RU"/>
        </w:rPr>
        <w:t>ավելված</w:t>
      </w:r>
      <w:r w:rsidRPr="000036EF">
        <w:rPr>
          <w:rFonts w:ascii="GHEA Grapalat" w:eastAsia="Times New Roman" w:hAnsi="GHEA Grapalat" w:cs="Sylfaen"/>
          <w:sz w:val="20"/>
          <w:szCs w:val="24"/>
          <w:lang w:val="af-ZA"/>
        </w:rPr>
        <w:t xml:space="preserve"> N 1-ի</w:t>
      </w:r>
      <w:r w:rsidRPr="000036EF">
        <w:rPr>
          <w:rFonts w:ascii="GHEA Grapalat" w:eastAsia="Times New Roman" w:hAnsi="GHEA Grapalat" w:cs="Sylfaen"/>
          <w:sz w:val="20"/>
          <w:szCs w:val="24"/>
          <w:lang w:val="es-ES"/>
        </w:rPr>
        <w:t>.</w:t>
      </w:r>
    </w:p>
    <w:p w14:paraId="53036AAA" w14:textId="77777777" w:rsidR="000036EF" w:rsidRPr="000036EF" w:rsidRDefault="000036EF" w:rsidP="000B6642">
      <w:pPr>
        <w:spacing w:after="0" w:line="276" w:lineRule="auto"/>
        <w:jc w:val="both"/>
        <w:rPr>
          <w:rFonts w:ascii="GHEA Grapalat" w:eastAsia="Times New Roman" w:hAnsi="GHEA Grapalat" w:cs="Sylfaen"/>
          <w:sz w:val="20"/>
          <w:szCs w:val="24"/>
          <w:lang w:val="af-ZA"/>
        </w:rPr>
      </w:pPr>
      <w:r w:rsidRPr="000036EF">
        <w:rPr>
          <w:rFonts w:ascii="GHEA Grapalat" w:eastAsia="Times New Roman" w:hAnsi="GHEA Grapalat" w:cs="Sylfaen"/>
          <w:sz w:val="20"/>
          <w:szCs w:val="20"/>
          <w:lang w:val="af-ZA" w:eastAsia="ru-RU"/>
        </w:rPr>
        <w:t xml:space="preserve">2.2 ենթակապալի </w:t>
      </w:r>
      <w:proofErr w:type="spellStart"/>
      <w:r w:rsidRPr="000036EF">
        <w:rPr>
          <w:rFonts w:ascii="GHEA Grapalat" w:eastAsia="Times New Roman" w:hAnsi="GHEA Grapalat" w:cs="Sylfaen"/>
          <w:sz w:val="20"/>
          <w:szCs w:val="24"/>
        </w:rPr>
        <w:t>պայմանագրի</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պատճենը</w:t>
      </w:r>
      <w:proofErr w:type="spellEnd"/>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rPr>
        <w:t>և</w:t>
      </w:r>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դրա</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կողմ</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հանդիսացող</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անձի</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տվյալները</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եթե</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պայմանագիրն</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իրականացվելու</w:t>
      </w:r>
      <w:proofErr w:type="spellEnd"/>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rPr>
        <w:t>է</w:t>
      </w:r>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գործակալության</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միջոցով</w:t>
      </w:r>
      <w:proofErr w:type="spellEnd"/>
      <w:r w:rsidRPr="000036EF">
        <w:rPr>
          <w:rFonts w:ascii="GHEA Grapalat" w:eastAsia="Times New Roman" w:hAnsi="GHEA Grapalat" w:cs="Sylfaen"/>
          <w:sz w:val="20"/>
          <w:szCs w:val="24"/>
          <w:lang w:val="af-ZA"/>
        </w:rPr>
        <w:t>.</w:t>
      </w:r>
    </w:p>
    <w:p w14:paraId="451FECC0" w14:textId="77777777" w:rsidR="000036EF" w:rsidRPr="000036EF" w:rsidRDefault="000036EF" w:rsidP="000B6642">
      <w:pPr>
        <w:spacing w:after="0" w:line="240" w:lineRule="auto"/>
        <w:jc w:val="both"/>
        <w:rPr>
          <w:rFonts w:ascii="GHEA Grapalat" w:eastAsia="Times New Roman" w:hAnsi="GHEA Grapalat" w:cs="Sylfaen"/>
          <w:color w:val="FFFFFF"/>
          <w:sz w:val="20"/>
          <w:szCs w:val="24"/>
          <w:lang w:val="af-ZA"/>
        </w:rPr>
      </w:pPr>
      <w:r w:rsidRPr="000036EF">
        <w:rPr>
          <w:rFonts w:ascii="GHEA Grapalat" w:eastAsia="Times New Roman" w:hAnsi="GHEA Grapalat" w:cs="Sylfaen"/>
          <w:sz w:val="20"/>
          <w:szCs w:val="24"/>
          <w:lang w:val="af-ZA"/>
        </w:rPr>
        <w:t xml:space="preserve">2.3 </w:t>
      </w:r>
      <w:proofErr w:type="spellStart"/>
      <w:r w:rsidRPr="000036EF">
        <w:rPr>
          <w:rFonts w:ascii="GHEA Grapalat" w:eastAsia="Times New Roman" w:hAnsi="GHEA Grapalat" w:cs="Sylfaen"/>
          <w:sz w:val="20"/>
          <w:szCs w:val="24"/>
        </w:rPr>
        <w:t>համատեղ</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գործունեության</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պայմանագիրը</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եթե</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մասնակիցները</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գնման</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ընթացակարգին</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մասնակցում</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են</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համատեղ</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գործունեության</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կարգով</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կոնսորցիումով</w:t>
      </w:r>
      <w:proofErr w:type="spellEnd"/>
      <w:r w:rsidRPr="000036EF">
        <w:rPr>
          <w:rFonts w:ascii="GHEA Grapalat" w:eastAsia="Times New Roman" w:hAnsi="GHEA Grapalat" w:cs="Sylfaen"/>
          <w:sz w:val="20"/>
          <w:szCs w:val="24"/>
          <w:lang w:val="af-ZA"/>
        </w:rPr>
        <w:t>).</w:t>
      </w:r>
      <w:r w:rsidRPr="000036EF">
        <w:rPr>
          <w:rFonts w:ascii="GHEA Grapalat" w:eastAsia="Times New Roman" w:hAnsi="GHEA Grapalat" w:cs="Sylfaen"/>
          <w:sz w:val="20"/>
          <w:szCs w:val="24"/>
          <w:vertAlign w:val="superscript"/>
          <w:lang w:val="af-ZA"/>
        </w:rPr>
        <w:t>15</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color w:val="FFFFFF"/>
          <w:sz w:val="20"/>
          <w:szCs w:val="24"/>
          <w:lang w:val="af-ZA"/>
        </w:rPr>
        <w:t xml:space="preserve">   </w:t>
      </w:r>
      <w:r w:rsidRPr="000036EF">
        <w:rPr>
          <w:rFonts w:ascii="GHEA Grapalat" w:eastAsia="Times New Roman" w:hAnsi="GHEA Grapalat" w:cs="Sylfaen"/>
          <w:color w:val="FFFFFF"/>
          <w:sz w:val="20"/>
          <w:szCs w:val="24"/>
          <w:vertAlign w:val="superscript"/>
          <w:lang w:val="af-ZA"/>
        </w:rPr>
        <w:footnoteReference w:id="10"/>
      </w:r>
    </w:p>
    <w:p w14:paraId="11AA0739" w14:textId="5271D826" w:rsidR="000036EF" w:rsidRPr="000036EF" w:rsidRDefault="000036EF" w:rsidP="000B6642">
      <w:pPr>
        <w:spacing w:after="0" w:line="240" w:lineRule="auto"/>
        <w:jc w:val="both"/>
        <w:rPr>
          <w:rFonts w:ascii="GHEA Grapalat" w:eastAsia="Times New Roman" w:hAnsi="GHEA Grapalat" w:cs="Sylfaen"/>
          <w:sz w:val="20"/>
          <w:szCs w:val="24"/>
          <w:lang w:val="af-ZA"/>
        </w:rPr>
      </w:pPr>
      <w:r w:rsidRPr="000036EF">
        <w:rPr>
          <w:rFonts w:ascii="GHEA Grapalat" w:eastAsia="Times New Roman" w:hAnsi="GHEA Grapalat" w:cs="Sylfaen"/>
          <w:sz w:val="20"/>
          <w:szCs w:val="24"/>
          <w:lang w:val="af-ZA"/>
        </w:rPr>
        <w:t>2.</w:t>
      </w:r>
      <w:r w:rsidR="000B6642">
        <w:rPr>
          <w:rFonts w:ascii="GHEA Grapalat" w:eastAsia="Times New Roman" w:hAnsi="GHEA Grapalat" w:cs="Sylfaen"/>
          <w:sz w:val="20"/>
          <w:szCs w:val="24"/>
          <w:lang w:val="hy-AM"/>
        </w:rPr>
        <w:t>4</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գնային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առաջարկ</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համաձայն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հավելված</w:t>
      </w:r>
      <w:r w:rsidRPr="000036EF">
        <w:rPr>
          <w:rFonts w:ascii="GHEA Grapalat" w:eastAsia="Times New Roman" w:hAnsi="GHEA Grapalat" w:cs="Sylfaen"/>
          <w:sz w:val="20"/>
          <w:szCs w:val="24"/>
          <w:lang w:val="af-ZA"/>
        </w:rPr>
        <w:t xml:space="preserve"> N 2-</w:t>
      </w:r>
      <w:r w:rsidRPr="000036EF">
        <w:rPr>
          <w:rFonts w:ascii="GHEA Grapalat" w:eastAsia="Times New Roman" w:hAnsi="GHEA Grapalat" w:cs="Sylfaen"/>
          <w:sz w:val="20"/>
          <w:szCs w:val="24"/>
          <w:lang w:val="hy-AM"/>
        </w:rPr>
        <w:t>ի</w:t>
      </w:r>
      <w:r w:rsidRPr="000036EF">
        <w:rPr>
          <w:rFonts w:ascii="GHEA Grapalat" w:eastAsia="Times New Roman" w:hAnsi="GHEA Grapalat" w:cs="Sylfaen"/>
          <w:sz w:val="20"/>
          <w:szCs w:val="24"/>
          <w:lang w:val="af-ZA"/>
        </w:rPr>
        <w:t xml:space="preserve">: Գնային առաջարկը </w:t>
      </w:r>
      <w:r w:rsidRPr="000036EF">
        <w:rPr>
          <w:rFonts w:ascii="GHEA Grapalat" w:eastAsia="Times New Roman" w:hAnsi="GHEA Grapalat" w:cs="Sylfaen"/>
          <w:sz w:val="20"/>
          <w:szCs w:val="24"/>
          <w:lang w:val="hy-AM"/>
        </w:rPr>
        <w:t>ներկայացվում</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է</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0"/>
          <w:lang w:val="hy-AM"/>
        </w:rPr>
        <w:t xml:space="preserve">արժեք, </w:t>
      </w:r>
      <w:r w:rsidRPr="000036EF">
        <w:rPr>
          <w:rFonts w:ascii="GHEA Grapalat" w:eastAsia="Times New Roman" w:hAnsi="GHEA Grapalat" w:cs="Sylfaen"/>
          <w:sz w:val="20"/>
          <w:szCs w:val="24"/>
          <w:lang w:val="af-ZA"/>
        </w:rPr>
        <w:t xml:space="preserve">(ինքնարժեքի և կանխատեսվող շահույթի հանրագումարը) </w:t>
      </w:r>
      <w:r w:rsidRPr="000036EF">
        <w:rPr>
          <w:rFonts w:ascii="GHEA Grapalat" w:eastAsia="Times New Roman" w:hAnsi="GHEA Grapalat" w:cs="Sylfaen"/>
          <w:sz w:val="20"/>
          <w:szCs w:val="24"/>
          <w:lang w:val="hy-AM"/>
        </w:rPr>
        <w:t>և</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ավելացված</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արժեքի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հարկ</w:t>
      </w:r>
      <w:r w:rsidRPr="000036EF" w:rsidDel="001A1F55">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ընդհանրական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բաղադրիչներից</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բաղկացած</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հաշվարկի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hy-AM"/>
        </w:rPr>
        <w:t>ձևով։</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rPr>
        <w:t>Ա</w:t>
      </w:r>
      <w:r w:rsidRPr="000036EF">
        <w:rPr>
          <w:rFonts w:ascii="GHEA Grapalat" w:eastAsia="Times New Roman" w:hAnsi="GHEA Grapalat" w:cs="Sylfaen"/>
          <w:sz w:val="20"/>
          <w:szCs w:val="24"/>
          <w:lang w:val="hy-AM"/>
        </w:rPr>
        <w:t>րժեքի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բաղադրիչների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հաշվարկ</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բացվածք</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կամ</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այլ</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մանրամասներ</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չեն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պահանջվում</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և</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ներկայացվում</w:t>
      </w:r>
      <w:r w:rsidRPr="000036EF">
        <w:rPr>
          <w:rFonts w:ascii="GHEA Grapalat" w:eastAsia="Times New Roman" w:hAnsi="GHEA Grapalat" w:cs="Sylfaen"/>
          <w:sz w:val="20"/>
          <w:szCs w:val="24"/>
          <w:lang w:val="af-ZA"/>
        </w:rPr>
        <w:t>.</w:t>
      </w:r>
    </w:p>
    <w:p w14:paraId="42E3BE65" w14:textId="2532D684" w:rsidR="000036EF" w:rsidRPr="000036EF" w:rsidRDefault="000036EF" w:rsidP="000B6642">
      <w:pPr>
        <w:spacing w:after="0" w:line="240" w:lineRule="auto"/>
        <w:jc w:val="both"/>
        <w:rPr>
          <w:rFonts w:ascii="GHEA Grapalat" w:eastAsia="Times New Roman" w:hAnsi="GHEA Grapalat" w:cs="Sylfaen"/>
          <w:sz w:val="20"/>
          <w:szCs w:val="24"/>
          <w:lang w:val="af-ZA"/>
        </w:rPr>
      </w:pPr>
      <w:r w:rsidRPr="000036EF">
        <w:rPr>
          <w:rFonts w:ascii="GHEA Grapalat" w:eastAsia="Times New Roman" w:hAnsi="GHEA Grapalat" w:cs="Times New Roman"/>
          <w:sz w:val="20"/>
          <w:szCs w:val="20"/>
          <w:lang w:val="af-ZA" w:eastAsia="ru-RU"/>
        </w:rPr>
        <w:t>2.</w:t>
      </w:r>
      <w:r w:rsidR="000B6642">
        <w:rPr>
          <w:rFonts w:ascii="GHEA Grapalat" w:eastAsia="Times New Roman" w:hAnsi="GHEA Grapalat" w:cs="Times New Roman"/>
          <w:sz w:val="20"/>
          <w:szCs w:val="20"/>
          <w:lang w:val="hy-AM" w:eastAsia="ru-RU"/>
        </w:rPr>
        <w:t>5</w:t>
      </w:r>
      <w:r w:rsidRPr="000036EF">
        <w:rPr>
          <w:rFonts w:ascii="GHEA Grapalat" w:eastAsia="Times New Roman" w:hAnsi="GHEA Grapalat" w:cs="Times New Roman"/>
          <w:sz w:val="20"/>
          <w:szCs w:val="20"/>
          <w:lang w:val="af-ZA" w:eastAsia="ru-RU"/>
        </w:rPr>
        <w:t xml:space="preserve"> </w:t>
      </w:r>
      <w:proofErr w:type="spellStart"/>
      <w:r w:rsidRPr="000036EF">
        <w:rPr>
          <w:rFonts w:ascii="GHEA Grapalat" w:eastAsia="Times New Roman" w:hAnsi="GHEA Grapalat" w:cs="Sylfaen"/>
          <w:sz w:val="20"/>
          <w:szCs w:val="24"/>
        </w:rPr>
        <w:t>շինարարական</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աշխատանքների</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գնման</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դեպքում</w:t>
      </w:r>
      <w:proofErr w:type="spellEnd"/>
      <w:r w:rsidRPr="000036EF">
        <w:rPr>
          <w:rFonts w:ascii="GHEA Grapalat" w:eastAsia="Times New Roman" w:hAnsi="GHEA Grapalat" w:cs="Sylfaen"/>
          <w:sz w:val="20"/>
          <w:szCs w:val="24"/>
        </w:rPr>
        <w:t>՝</w:t>
      </w:r>
    </w:p>
    <w:p w14:paraId="360BF45F" w14:textId="77777777" w:rsidR="000036EF" w:rsidRPr="000036EF" w:rsidRDefault="000036EF" w:rsidP="000036EF">
      <w:pPr>
        <w:spacing w:after="0" w:line="240" w:lineRule="auto"/>
        <w:ind w:firstLine="709"/>
        <w:jc w:val="both"/>
        <w:rPr>
          <w:rFonts w:ascii="GHEA Grapalat" w:eastAsia="Times New Roman" w:hAnsi="GHEA Grapalat" w:cs="Sylfaen"/>
          <w:sz w:val="20"/>
          <w:szCs w:val="24"/>
          <w:lang w:val="af-ZA"/>
        </w:rPr>
      </w:pPr>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իր</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կողմից</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հաստատված</w:t>
      </w:r>
      <w:proofErr w:type="spellEnd"/>
      <w:r w:rsidRPr="000036EF">
        <w:rPr>
          <w:rFonts w:ascii="GHEA Grapalat" w:eastAsia="Times New Roman" w:hAnsi="GHEA Grapalat" w:cs="Sylfaen"/>
          <w:sz w:val="20"/>
          <w:szCs w:val="24"/>
        </w:rPr>
        <w:t>՝</w:t>
      </w:r>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լրացված</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ծավալաթերթ</w:t>
      </w:r>
      <w:proofErr w:type="spellEnd"/>
      <w:r w:rsidRPr="000036EF">
        <w:rPr>
          <w:rFonts w:ascii="GHEA Grapalat" w:eastAsia="Times New Roman" w:hAnsi="GHEA Grapalat" w:cs="Sylfaen"/>
          <w:sz w:val="20"/>
          <w:szCs w:val="24"/>
          <w:lang w:val="af-ZA"/>
        </w:rPr>
        <w:t>-</w:t>
      </w:r>
      <w:proofErr w:type="spellStart"/>
      <w:r w:rsidRPr="000036EF">
        <w:rPr>
          <w:rFonts w:ascii="GHEA Grapalat" w:eastAsia="Times New Roman" w:hAnsi="GHEA Grapalat" w:cs="Sylfaen"/>
          <w:sz w:val="20"/>
          <w:szCs w:val="24"/>
        </w:rPr>
        <w:t>նախահաշիվ</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հաշվի</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առնելով</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սույն</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հրավերին</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կցված</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ծավալաթերթով</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ըստ</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աշխատանքների</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նախահաշվային</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բաժինների</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համար</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սահմանված</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առավելագույն</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կշիռները</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Ընդ</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որում</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կշիռները</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կիրառվում</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են</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մասնակցի</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կողմից</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ներկայացված</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գնային</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առաջարկի</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նկատմամբ</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նկատի</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ունենալով</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որ</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շեղումը</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չի</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կարող</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ավել</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կամ</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պակաս</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լինել</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սույն</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հրավերին</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կցված</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ծավալաթերթով</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տվյալ</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բաժնի</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համար</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սահմանված</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կշռի</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չափի</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տաս</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տոկոսից</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Աշխատանքների</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բաժինները</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չեն</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կարող</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արհեստականորեն</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միավորվել</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կամ</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առանձնացվել</w:t>
      </w:r>
      <w:proofErr w:type="spellEnd"/>
      <w:r w:rsidRPr="000036EF">
        <w:rPr>
          <w:rFonts w:ascii="GHEA Grapalat" w:eastAsia="Times New Roman" w:hAnsi="GHEA Grapalat" w:cs="Sylfaen"/>
          <w:sz w:val="20"/>
          <w:szCs w:val="24"/>
          <w:lang w:val="af-ZA"/>
        </w:rPr>
        <w:t xml:space="preserve">. </w:t>
      </w:r>
    </w:p>
    <w:p w14:paraId="03AAA586" w14:textId="77777777" w:rsidR="000036EF" w:rsidRPr="000036EF" w:rsidRDefault="000036EF" w:rsidP="000036EF">
      <w:pPr>
        <w:spacing w:after="0" w:line="240" w:lineRule="auto"/>
        <w:ind w:firstLine="709"/>
        <w:jc w:val="both"/>
        <w:rPr>
          <w:rFonts w:ascii="GHEA Grapalat" w:eastAsia="Times New Roman" w:hAnsi="GHEA Grapalat" w:cs="Sylfaen"/>
          <w:sz w:val="20"/>
          <w:szCs w:val="24"/>
          <w:lang w:val="af-ZA"/>
        </w:rPr>
      </w:pPr>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իր</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կողմից</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առաջարկվող</w:t>
      </w:r>
      <w:proofErr w:type="spellEnd"/>
      <w:r w:rsidRPr="000036EF">
        <w:rPr>
          <w:rFonts w:ascii="GHEA Grapalat" w:eastAsia="Times New Roman" w:hAnsi="GHEA Grapalat" w:cs="Sylfaen"/>
          <w:sz w:val="20"/>
          <w:szCs w:val="24"/>
        </w:rPr>
        <w:t>՝</w:t>
      </w:r>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սույն</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հրավերին</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կցված</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նախագծային</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փաստաթղթերով</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սահմանված</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տեխնիկական</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բնութագրերին</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համապատասխանող</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սարքերի</w:t>
      </w:r>
      <w:proofErr w:type="spellEnd"/>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rPr>
        <w:t>և</w:t>
      </w:r>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սարքավորումների</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տեխնիկական</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բնութագրերը</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ապրանքային</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նշանները</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ֆիրմային</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անվանումները</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մակնիշները</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արտադրողները</w:t>
      </w:r>
      <w:proofErr w:type="spellEnd"/>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rPr>
        <w:t>և</w:t>
      </w:r>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երաշխիքային</w:t>
      </w:r>
      <w:proofErr w:type="spellEnd"/>
      <w:r w:rsidRPr="000036EF">
        <w:rPr>
          <w:rFonts w:ascii="GHEA Grapalat" w:eastAsia="Times New Roman" w:hAnsi="GHEA Grapalat" w:cs="Sylfaen"/>
          <w:sz w:val="20"/>
          <w:szCs w:val="24"/>
          <w:lang w:val="af-ZA"/>
        </w:rPr>
        <w:t xml:space="preserve"> </w:t>
      </w:r>
      <w:proofErr w:type="spellStart"/>
      <w:r w:rsidRPr="000036EF">
        <w:rPr>
          <w:rFonts w:ascii="GHEA Grapalat" w:eastAsia="Times New Roman" w:hAnsi="GHEA Grapalat" w:cs="Sylfaen"/>
          <w:sz w:val="20"/>
          <w:szCs w:val="24"/>
        </w:rPr>
        <w:t>ժամկետները</w:t>
      </w:r>
      <w:proofErr w:type="spellEnd"/>
      <w:r w:rsidRPr="000036EF">
        <w:rPr>
          <w:rFonts w:ascii="GHEA Grapalat" w:eastAsia="Times New Roman" w:hAnsi="GHEA Grapalat" w:cs="Sylfaen"/>
          <w:sz w:val="20"/>
          <w:szCs w:val="24"/>
          <w:lang w:val="af-ZA"/>
        </w:rPr>
        <w:t>:</w:t>
      </w:r>
      <w:r w:rsidRPr="000036EF">
        <w:rPr>
          <w:rFonts w:ascii="GHEA Grapalat" w:eastAsia="Times New Roman" w:hAnsi="GHEA Grapalat" w:cs="Sylfaen"/>
          <w:sz w:val="20"/>
          <w:szCs w:val="24"/>
          <w:vertAlign w:val="superscript"/>
          <w:lang w:val="af-ZA"/>
        </w:rPr>
        <w:t>17</w:t>
      </w:r>
      <w:r w:rsidRPr="000036EF">
        <w:rPr>
          <w:rFonts w:ascii="GHEA Grapalat" w:eastAsia="Times New Roman" w:hAnsi="GHEA Grapalat" w:cs="Sylfaen"/>
          <w:sz w:val="20"/>
          <w:szCs w:val="24"/>
          <w:lang w:val="af-ZA"/>
        </w:rPr>
        <w:t xml:space="preserve">  </w:t>
      </w:r>
    </w:p>
    <w:p w14:paraId="449CC452" w14:textId="77777777" w:rsidR="000036EF" w:rsidRPr="000036EF" w:rsidRDefault="000036EF" w:rsidP="000036EF">
      <w:pPr>
        <w:spacing w:after="0" w:line="240" w:lineRule="auto"/>
        <w:ind w:firstLine="567"/>
        <w:jc w:val="both"/>
        <w:rPr>
          <w:rFonts w:ascii="GHEA Grapalat" w:eastAsia="Times New Roman" w:hAnsi="GHEA Grapalat" w:cs="Times New Roman"/>
          <w:sz w:val="20"/>
          <w:szCs w:val="24"/>
          <w:lang w:val="af-ZA"/>
        </w:rPr>
      </w:pPr>
    </w:p>
    <w:p w14:paraId="4D2451EF" w14:textId="77777777" w:rsidR="000036EF" w:rsidRPr="000036EF" w:rsidRDefault="000036EF" w:rsidP="000036EF">
      <w:pPr>
        <w:spacing w:after="0" w:line="240" w:lineRule="auto"/>
        <w:jc w:val="center"/>
        <w:rPr>
          <w:rFonts w:ascii="GHEA Grapalat" w:eastAsia="Times New Roman" w:hAnsi="GHEA Grapalat" w:cs="Sylfaen"/>
          <w:b/>
          <w:sz w:val="20"/>
          <w:szCs w:val="24"/>
          <w:lang w:val="es-ES"/>
        </w:rPr>
      </w:pPr>
      <w:r w:rsidRPr="000036EF">
        <w:rPr>
          <w:rFonts w:ascii="GHEA Grapalat" w:eastAsia="Times New Roman" w:hAnsi="GHEA Grapalat" w:cs="Times New Roman"/>
          <w:b/>
          <w:sz w:val="20"/>
          <w:szCs w:val="24"/>
          <w:lang w:val="es-ES"/>
        </w:rPr>
        <w:t xml:space="preserve">3. </w:t>
      </w:r>
      <w:proofErr w:type="gramStart"/>
      <w:r w:rsidRPr="000036EF">
        <w:rPr>
          <w:rFonts w:ascii="GHEA Grapalat" w:eastAsia="Times New Roman" w:hAnsi="GHEA Grapalat" w:cs="Sylfaen"/>
          <w:b/>
          <w:sz w:val="20"/>
          <w:szCs w:val="24"/>
          <w:lang w:val="es-ES"/>
        </w:rPr>
        <w:t>ՀԱՅՏԸ</w:t>
      </w:r>
      <w:r w:rsidRPr="000036EF">
        <w:rPr>
          <w:rFonts w:ascii="GHEA Grapalat" w:eastAsia="Times New Roman" w:hAnsi="GHEA Grapalat" w:cs="Arial"/>
          <w:b/>
          <w:sz w:val="20"/>
          <w:szCs w:val="24"/>
          <w:lang w:val="es-ES"/>
        </w:rPr>
        <w:t xml:space="preserve">  </w:t>
      </w:r>
      <w:r w:rsidRPr="000036EF">
        <w:rPr>
          <w:rFonts w:ascii="GHEA Grapalat" w:eastAsia="Times New Roman" w:hAnsi="GHEA Grapalat" w:cs="Sylfaen"/>
          <w:b/>
          <w:sz w:val="20"/>
          <w:szCs w:val="24"/>
          <w:lang w:val="es-ES"/>
        </w:rPr>
        <w:t>ՊԱՏՐԱՍՏԵԼՈՒ</w:t>
      </w:r>
      <w:proofErr w:type="gramEnd"/>
      <w:r w:rsidRPr="000036EF">
        <w:rPr>
          <w:rFonts w:ascii="GHEA Grapalat" w:eastAsia="Times New Roman" w:hAnsi="GHEA Grapalat" w:cs="Arial"/>
          <w:b/>
          <w:sz w:val="20"/>
          <w:szCs w:val="24"/>
          <w:lang w:val="es-ES"/>
        </w:rPr>
        <w:t xml:space="preserve">  </w:t>
      </w:r>
      <w:r w:rsidRPr="000036EF">
        <w:rPr>
          <w:rFonts w:ascii="GHEA Grapalat" w:eastAsia="Times New Roman" w:hAnsi="GHEA Grapalat" w:cs="Sylfaen"/>
          <w:b/>
          <w:sz w:val="20"/>
          <w:szCs w:val="24"/>
          <w:lang w:val="es-ES"/>
        </w:rPr>
        <w:t>ԿԱՐԳԸ</w:t>
      </w:r>
    </w:p>
    <w:p w14:paraId="056816FE" w14:textId="77777777" w:rsidR="000036EF" w:rsidRPr="000036EF" w:rsidRDefault="000036EF" w:rsidP="000036EF">
      <w:pPr>
        <w:spacing w:after="0" w:line="240" w:lineRule="auto"/>
        <w:jc w:val="center"/>
        <w:rPr>
          <w:rFonts w:ascii="GHEA Grapalat" w:eastAsia="Times New Roman" w:hAnsi="GHEA Grapalat" w:cs="Sylfaen"/>
          <w:b/>
          <w:sz w:val="20"/>
          <w:szCs w:val="24"/>
          <w:lang w:val="es-ES"/>
        </w:rPr>
      </w:pPr>
    </w:p>
    <w:p w14:paraId="0546C799" w14:textId="77777777" w:rsidR="000036EF" w:rsidRPr="000036EF" w:rsidRDefault="000036EF" w:rsidP="000B6642">
      <w:pPr>
        <w:spacing w:after="0" w:line="240" w:lineRule="auto"/>
        <w:jc w:val="both"/>
        <w:rPr>
          <w:rFonts w:ascii="GHEA Grapalat" w:eastAsia="Times New Roman" w:hAnsi="GHEA Grapalat" w:cs="Sylfaen"/>
          <w:sz w:val="20"/>
          <w:szCs w:val="20"/>
          <w:lang w:val="es-ES"/>
        </w:rPr>
      </w:pPr>
      <w:r w:rsidRPr="000036EF">
        <w:rPr>
          <w:rFonts w:ascii="GHEA Grapalat" w:eastAsia="Times New Roman" w:hAnsi="GHEA Grapalat" w:cs="Times New Roman"/>
          <w:sz w:val="20"/>
          <w:szCs w:val="20"/>
          <w:lang w:val="es-ES"/>
        </w:rPr>
        <w:t xml:space="preserve">3.1 </w:t>
      </w:r>
      <w:r w:rsidRPr="000036EF">
        <w:rPr>
          <w:rFonts w:ascii="GHEA Grapalat" w:eastAsia="Times New Roman" w:hAnsi="GHEA Grapalat" w:cs="Sylfaen"/>
          <w:sz w:val="20"/>
          <w:szCs w:val="20"/>
          <w:lang w:val="ru-RU"/>
        </w:rPr>
        <w:t>Մասնակիցը</w:t>
      </w:r>
      <w:r w:rsidRPr="000036EF">
        <w:rPr>
          <w:rFonts w:ascii="GHEA Grapalat" w:eastAsia="Times New Roman" w:hAnsi="GHEA Grapalat" w:cs="Sylfaen"/>
          <w:sz w:val="20"/>
          <w:szCs w:val="20"/>
          <w:lang w:val="es-ES"/>
        </w:rPr>
        <w:t xml:space="preserve"> </w:t>
      </w:r>
      <w:r w:rsidRPr="000036EF">
        <w:rPr>
          <w:rFonts w:ascii="GHEA Grapalat" w:eastAsia="Times New Roman" w:hAnsi="GHEA Grapalat" w:cs="Sylfaen"/>
          <w:sz w:val="20"/>
          <w:szCs w:val="20"/>
          <w:lang w:val="ru-RU"/>
        </w:rPr>
        <w:t>հայտը</w:t>
      </w:r>
      <w:r w:rsidRPr="000036EF">
        <w:rPr>
          <w:rFonts w:ascii="GHEA Grapalat" w:eastAsia="Times New Roman" w:hAnsi="GHEA Grapalat" w:cs="Sylfaen"/>
          <w:sz w:val="20"/>
          <w:szCs w:val="20"/>
          <w:lang w:val="es-ES"/>
        </w:rPr>
        <w:t xml:space="preserve"> </w:t>
      </w:r>
      <w:r w:rsidRPr="000036EF">
        <w:rPr>
          <w:rFonts w:ascii="GHEA Grapalat" w:eastAsia="Times New Roman" w:hAnsi="GHEA Grapalat" w:cs="Sylfaen"/>
          <w:sz w:val="20"/>
          <w:szCs w:val="20"/>
          <w:lang w:val="ru-RU"/>
        </w:rPr>
        <w:t>ներկայացնում</w:t>
      </w:r>
      <w:r w:rsidRPr="000036EF">
        <w:rPr>
          <w:rFonts w:ascii="GHEA Grapalat" w:eastAsia="Times New Roman" w:hAnsi="GHEA Grapalat" w:cs="Sylfaen"/>
          <w:sz w:val="20"/>
          <w:szCs w:val="20"/>
          <w:lang w:val="es-ES"/>
        </w:rPr>
        <w:t xml:space="preserve"> </w:t>
      </w:r>
      <w:r w:rsidRPr="000036EF">
        <w:rPr>
          <w:rFonts w:ascii="GHEA Grapalat" w:eastAsia="Times New Roman" w:hAnsi="GHEA Grapalat" w:cs="Sylfaen"/>
          <w:sz w:val="20"/>
          <w:szCs w:val="20"/>
          <w:lang w:val="ru-RU"/>
        </w:rPr>
        <w:t>է</w:t>
      </w:r>
      <w:r w:rsidRPr="000036EF">
        <w:rPr>
          <w:rFonts w:ascii="GHEA Grapalat" w:eastAsia="Times New Roman" w:hAnsi="GHEA Grapalat" w:cs="Sylfaen"/>
          <w:sz w:val="20"/>
          <w:szCs w:val="20"/>
          <w:lang w:val="es-ES"/>
        </w:rPr>
        <w:t xml:space="preserve"> </w:t>
      </w:r>
      <w:r w:rsidRPr="000036EF">
        <w:rPr>
          <w:rFonts w:ascii="GHEA Grapalat" w:eastAsia="Times New Roman" w:hAnsi="GHEA Grapalat" w:cs="Sylfaen"/>
          <w:sz w:val="20"/>
          <w:szCs w:val="20"/>
          <w:lang w:val="ru-RU"/>
        </w:rPr>
        <w:t>սույն</w:t>
      </w:r>
      <w:r w:rsidRPr="000036EF">
        <w:rPr>
          <w:rFonts w:ascii="GHEA Grapalat" w:eastAsia="Times New Roman" w:hAnsi="GHEA Grapalat" w:cs="Sylfaen"/>
          <w:sz w:val="20"/>
          <w:szCs w:val="20"/>
          <w:lang w:val="es-ES"/>
        </w:rPr>
        <w:t xml:space="preserve"> </w:t>
      </w:r>
      <w:r w:rsidRPr="000036EF">
        <w:rPr>
          <w:rFonts w:ascii="GHEA Grapalat" w:eastAsia="Times New Roman" w:hAnsi="GHEA Grapalat" w:cs="Sylfaen"/>
          <w:sz w:val="20"/>
          <w:szCs w:val="20"/>
          <w:lang w:val="ru-RU"/>
        </w:rPr>
        <w:t>հրավերով</w:t>
      </w:r>
      <w:r w:rsidRPr="000036EF">
        <w:rPr>
          <w:rFonts w:ascii="GHEA Grapalat" w:eastAsia="Times New Roman" w:hAnsi="GHEA Grapalat" w:cs="Sylfaen"/>
          <w:sz w:val="20"/>
          <w:szCs w:val="20"/>
          <w:lang w:val="es-ES"/>
        </w:rPr>
        <w:t xml:space="preserve"> </w:t>
      </w:r>
      <w:r w:rsidRPr="000036EF">
        <w:rPr>
          <w:rFonts w:ascii="GHEA Grapalat" w:eastAsia="Times New Roman" w:hAnsi="GHEA Grapalat" w:cs="Sylfaen"/>
          <w:sz w:val="20"/>
          <w:szCs w:val="20"/>
          <w:lang w:val="ru-RU"/>
        </w:rPr>
        <w:t>սահմանված</w:t>
      </w:r>
      <w:r w:rsidRPr="000036EF">
        <w:rPr>
          <w:rFonts w:ascii="GHEA Grapalat" w:eastAsia="Times New Roman" w:hAnsi="GHEA Grapalat" w:cs="Sylfaen"/>
          <w:sz w:val="20"/>
          <w:szCs w:val="20"/>
          <w:lang w:val="es-ES"/>
        </w:rPr>
        <w:t xml:space="preserve"> </w:t>
      </w:r>
      <w:r w:rsidRPr="000036EF">
        <w:rPr>
          <w:rFonts w:ascii="GHEA Grapalat" w:eastAsia="Times New Roman" w:hAnsi="GHEA Grapalat" w:cs="Sylfaen"/>
          <w:sz w:val="20"/>
          <w:szCs w:val="20"/>
          <w:lang w:val="ru-RU"/>
        </w:rPr>
        <w:t>կարգով։</w:t>
      </w:r>
      <w:r w:rsidRPr="000036EF">
        <w:rPr>
          <w:rFonts w:ascii="GHEA Grapalat" w:eastAsia="Times New Roman" w:hAnsi="GHEA Grapalat" w:cs="Sylfaen"/>
          <w:sz w:val="20"/>
          <w:szCs w:val="20"/>
          <w:lang w:val="es-ES"/>
        </w:rPr>
        <w:t xml:space="preserve"> </w:t>
      </w:r>
    </w:p>
    <w:p w14:paraId="0763EA57" w14:textId="22CFAE87" w:rsidR="000036EF" w:rsidRPr="000036EF" w:rsidRDefault="000036EF" w:rsidP="000036EF">
      <w:pPr>
        <w:spacing w:after="0" w:line="240" w:lineRule="auto"/>
        <w:ind w:firstLine="567"/>
        <w:jc w:val="both"/>
        <w:rPr>
          <w:rFonts w:ascii="GHEA Grapalat" w:eastAsia="Times New Roman" w:hAnsi="GHEA Grapalat" w:cs="Sylfaen"/>
          <w:sz w:val="20"/>
          <w:szCs w:val="24"/>
          <w:lang w:val="af-ZA"/>
        </w:rPr>
      </w:pPr>
      <w:proofErr w:type="spellStart"/>
      <w:r w:rsidRPr="000036EF">
        <w:rPr>
          <w:rFonts w:ascii="GHEA Grapalat" w:eastAsia="Times New Roman" w:hAnsi="GHEA Grapalat" w:cs="Times New Roman"/>
          <w:sz w:val="20"/>
          <w:szCs w:val="20"/>
        </w:rPr>
        <w:t>Մ</w:t>
      </w:r>
      <w:r w:rsidRPr="000036EF">
        <w:rPr>
          <w:rFonts w:ascii="GHEA Grapalat" w:eastAsia="Times New Roman" w:hAnsi="GHEA Grapalat" w:cs="Sylfaen"/>
          <w:sz w:val="20"/>
          <w:szCs w:val="20"/>
        </w:rPr>
        <w:t>ասնակցի</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Sylfaen"/>
          <w:sz w:val="20"/>
          <w:szCs w:val="20"/>
        </w:rPr>
        <w:t>առաջարկները</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Sylfaen"/>
          <w:sz w:val="20"/>
          <w:szCs w:val="20"/>
        </w:rPr>
        <w:t>դրանց</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Sylfaen"/>
          <w:sz w:val="20"/>
          <w:szCs w:val="20"/>
        </w:rPr>
        <w:t>վերաբերող</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Sylfaen"/>
          <w:sz w:val="20"/>
          <w:szCs w:val="20"/>
        </w:rPr>
        <w:t>փաստաթղթերը</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Sylfaen"/>
          <w:sz w:val="20"/>
          <w:szCs w:val="20"/>
        </w:rPr>
        <w:t>դրվում</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Sylfaen"/>
          <w:sz w:val="20"/>
          <w:szCs w:val="20"/>
        </w:rPr>
        <w:t>են</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Sylfaen"/>
          <w:sz w:val="20"/>
          <w:szCs w:val="20"/>
        </w:rPr>
        <w:t>ծրարի</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Sylfaen"/>
          <w:sz w:val="20"/>
          <w:szCs w:val="20"/>
        </w:rPr>
        <w:t>մեջ</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Sylfaen"/>
          <w:sz w:val="20"/>
          <w:szCs w:val="20"/>
        </w:rPr>
        <w:t>որը</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Sylfaen"/>
          <w:sz w:val="20"/>
          <w:szCs w:val="20"/>
        </w:rPr>
        <w:t>սոսնձում</w:t>
      </w:r>
      <w:proofErr w:type="spellEnd"/>
      <w:r w:rsidRPr="000036EF">
        <w:rPr>
          <w:rFonts w:ascii="GHEA Grapalat" w:eastAsia="Times New Roman" w:hAnsi="GHEA Grapalat" w:cs="Times New Roman"/>
          <w:sz w:val="20"/>
          <w:szCs w:val="20"/>
          <w:lang w:val="es-ES"/>
        </w:rPr>
        <w:t xml:space="preserve"> </w:t>
      </w:r>
      <w:r w:rsidRPr="000036EF">
        <w:rPr>
          <w:rFonts w:ascii="GHEA Grapalat" w:eastAsia="Times New Roman" w:hAnsi="GHEA Grapalat" w:cs="Sylfaen"/>
          <w:sz w:val="20"/>
          <w:szCs w:val="20"/>
        </w:rPr>
        <w:t>է</w:t>
      </w:r>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Sylfaen"/>
          <w:sz w:val="20"/>
          <w:szCs w:val="20"/>
        </w:rPr>
        <w:t>այն</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Sylfaen"/>
          <w:sz w:val="20"/>
          <w:szCs w:val="20"/>
        </w:rPr>
        <w:t>ներկայացնողը</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Sylfaen"/>
          <w:sz w:val="20"/>
          <w:szCs w:val="20"/>
        </w:rPr>
        <w:t>Ծրարում</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Sylfaen"/>
          <w:sz w:val="20"/>
          <w:szCs w:val="20"/>
        </w:rPr>
        <w:t>ներառված</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Sylfaen"/>
          <w:sz w:val="20"/>
          <w:szCs w:val="20"/>
        </w:rPr>
        <w:t>փաստաթղթերը</w:t>
      </w:r>
      <w:proofErr w:type="spellEnd"/>
      <w:r w:rsidRPr="000036EF">
        <w:rPr>
          <w:rFonts w:ascii="GHEA Grapalat" w:eastAsia="Times New Roman" w:hAnsi="GHEA Grapalat" w:cs="Sylfaen"/>
          <w:sz w:val="20"/>
          <w:szCs w:val="20"/>
          <w:lang w:val="es-ES"/>
        </w:rPr>
        <w:t xml:space="preserve">, </w:t>
      </w:r>
      <w:proofErr w:type="spellStart"/>
      <w:r w:rsidRPr="000036EF">
        <w:rPr>
          <w:rFonts w:ascii="GHEA Grapalat" w:eastAsia="Times New Roman" w:hAnsi="GHEA Grapalat" w:cs="Sylfaen"/>
          <w:sz w:val="20"/>
          <w:szCs w:val="20"/>
        </w:rPr>
        <w:t>կազմվում</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Sylfaen"/>
          <w:sz w:val="20"/>
          <w:szCs w:val="20"/>
        </w:rPr>
        <w:t>են</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Sylfaen"/>
          <w:sz w:val="20"/>
          <w:szCs w:val="20"/>
        </w:rPr>
        <w:t>բնօրինակից</w:t>
      </w:r>
      <w:proofErr w:type="spellEnd"/>
      <w:r w:rsidRPr="000036EF">
        <w:rPr>
          <w:rFonts w:ascii="GHEA Grapalat" w:eastAsia="Times New Roman" w:hAnsi="GHEA Grapalat" w:cs="Times New Roman"/>
          <w:sz w:val="20"/>
          <w:szCs w:val="20"/>
          <w:lang w:val="es-ES"/>
        </w:rPr>
        <w:t xml:space="preserve"> </w:t>
      </w:r>
      <w:r w:rsidRPr="000036EF">
        <w:rPr>
          <w:rFonts w:ascii="GHEA Grapalat" w:eastAsia="Times New Roman" w:hAnsi="GHEA Grapalat" w:cs="Sylfaen"/>
          <w:sz w:val="20"/>
          <w:szCs w:val="20"/>
          <w:lang w:val="es-ES"/>
        </w:rPr>
        <w:t>/</w:t>
      </w:r>
      <w:proofErr w:type="spellStart"/>
      <w:r w:rsidRPr="000036EF">
        <w:rPr>
          <w:rFonts w:ascii="GHEA Grapalat" w:eastAsia="Times New Roman" w:hAnsi="GHEA Grapalat" w:cs="Sylfaen"/>
          <w:sz w:val="20"/>
          <w:szCs w:val="20"/>
          <w:lang w:val="es-ES"/>
        </w:rPr>
        <w:t>բացառությամբ</w:t>
      </w:r>
      <w:proofErr w:type="spellEnd"/>
      <w:r w:rsidRPr="000036EF">
        <w:rPr>
          <w:rFonts w:ascii="GHEA Grapalat" w:eastAsia="Times New Roman" w:hAnsi="GHEA Grapalat" w:cs="Sylfaen"/>
          <w:sz w:val="20"/>
          <w:szCs w:val="20"/>
          <w:lang w:val="es-ES"/>
        </w:rPr>
        <w:t xml:space="preserve"> 3-րդ </w:t>
      </w:r>
      <w:proofErr w:type="spellStart"/>
      <w:r w:rsidRPr="000036EF">
        <w:rPr>
          <w:rFonts w:ascii="GHEA Grapalat" w:eastAsia="Times New Roman" w:hAnsi="GHEA Grapalat" w:cs="Sylfaen"/>
          <w:sz w:val="20"/>
          <w:szCs w:val="20"/>
          <w:lang w:val="es-ES"/>
        </w:rPr>
        <w:t>կողմի</w:t>
      </w:r>
      <w:proofErr w:type="spellEnd"/>
      <w:r w:rsidRPr="000036EF">
        <w:rPr>
          <w:rFonts w:ascii="GHEA Grapalat" w:eastAsia="Times New Roman" w:hAnsi="GHEA Grapalat" w:cs="Sylfaen"/>
          <w:sz w:val="20"/>
          <w:szCs w:val="20"/>
          <w:lang w:val="es-ES"/>
        </w:rPr>
        <w:t xml:space="preserve"> </w:t>
      </w:r>
      <w:proofErr w:type="spellStart"/>
      <w:r w:rsidRPr="000036EF">
        <w:rPr>
          <w:rFonts w:ascii="GHEA Grapalat" w:eastAsia="Times New Roman" w:hAnsi="GHEA Grapalat" w:cs="Sylfaen"/>
          <w:sz w:val="20"/>
          <w:szCs w:val="20"/>
          <w:lang w:val="es-ES"/>
        </w:rPr>
        <w:t>կողմից</w:t>
      </w:r>
      <w:proofErr w:type="spellEnd"/>
      <w:r w:rsidRPr="000036EF">
        <w:rPr>
          <w:rFonts w:ascii="GHEA Grapalat" w:eastAsia="Times New Roman" w:hAnsi="GHEA Grapalat" w:cs="Sylfaen"/>
          <w:sz w:val="20"/>
          <w:szCs w:val="20"/>
          <w:lang w:val="es-ES"/>
        </w:rPr>
        <w:t xml:space="preserve"> </w:t>
      </w:r>
      <w:proofErr w:type="spellStart"/>
      <w:r w:rsidRPr="000036EF">
        <w:rPr>
          <w:rFonts w:ascii="GHEA Grapalat" w:eastAsia="Times New Roman" w:hAnsi="GHEA Grapalat" w:cs="Sylfaen"/>
          <w:sz w:val="20"/>
          <w:szCs w:val="20"/>
          <w:lang w:val="es-ES"/>
        </w:rPr>
        <w:t>տրամադրված</w:t>
      </w:r>
      <w:proofErr w:type="spellEnd"/>
      <w:r w:rsidRPr="000036EF">
        <w:rPr>
          <w:rFonts w:ascii="GHEA Grapalat" w:eastAsia="Times New Roman" w:hAnsi="GHEA Grapalat" w:cs="Sylfaen"/>
          <w:sz w:val="20"/>
          <w:szCs w:val="20"/>
          <w:lang w:val="es-ES"/>
        </w:rPr>
        <w:t xml:space="preserve"> </w:t>
      </w:r>
      <w:proofErr w:type="spellStart"/>
      <w:r w:rsidRPr="000036EF">
        <w:rPr>
          <w:rFonts w:ascii="GHEA Grapalat" w:eastAsia="Times New Roman" w:hAnsi="GHEA Grapalat" w:cs="Sylfaen"/>
          <w:sz w:val="20"/>
          <w:szCs w:val="20"/>
          <w:lang w:val="es-ES"/>
        </w:rPr>
        <w:t>կամ</w:t>
      </w:r>
      <w:proofErr w:type="spellEnd"/>
      <w:r w:rsidRPr="000036EF">
        <w:rPr>
          <w:rFonts w:ascii="GHEA Grapalat" w:eastAsia="Times New Roman" w:hAnsi="GHEA Grapalat" w:cs="Sylfaen"/>
          <w:sz w:val="20"/>
          <w:szCs w:val="20"/>
          <w:lang w:val="es-ES"/>
        </w:rPr>
        <w:t xml:space="preserve"> </w:t>
      </w:r>
      <w:proofErr w:type="spellStart"/>
      <w:r w:rsidRPr="000036EF">
        <w:rPr>
          <w:rFonts w:ascii="GHEA Grapalat" w:eastAsia="Times New Roman" w:hAnsi="GHEA Grapalat" w:cs="Sylfaen"/>
          <w:sz w:val="20"/>
          <w:szCs w:val="20"/>
          <w:lang w:val="es-ES"/>
        </w:rPr>
        <w:t>հաստատված</w:t>
      </w:r>
      <w:proofErr w:type="spellEnd"/>
      <w:r w:rsidRPr="000036EF">
        <w:rPr>
          <w:rFonts w:ascii="GHEA Grapalat" w:eastAsia="Times New Roman" w:hAnsi="GHEA Grapalat" w:cs="Sylfaen"/>
          <w:sz w:val="20"/>
          <w:szCs w:val="20"/>
          <w:lang w:val="es-ES"/>
        </w:rPr>
        <w:t xml:space="preserve"> </w:t>
      </w:r>
      <w:proofErr w:type="spellStart"/>
      <w:r w:rsidRPr="000036EF">
        <w:rPr>
          <w:rFonts w:ascii="GHEA Grapalat" w:eastAsia="Times New Roman" w:hAnsi="GHEA Grapalat" w:cs="Sylfaen"/>
          <w:sz w:val="20"/>
          <w:szCs w:val="20"/>
          <w:lang w:val="es-ES"/>
        </w:rPr>
        <w:t>փաստաթղթերի</w:t>
      </w:r>
      <w:proofErr w:type="spellEnd"/>
      <w:r w:rsidRPr="000036EF">
        <w:rPr>
          <w:rFonts w:ascii="GHEA Grapalat" w:eastAsia="Times New Roman" w:hAnsi="GHEA Grapalat" w:cs="Sylfaen"/>
          <w:sz w:val="20"/>
          <w:szCs w:val="20"/>
          <w:lang w:val="es-ES"/>
        </w:rPr>
        <w:t xml:space="preserve">, </w:t>
      </w:r>
      <w:proofErr w:type="spellStart"/>
      <w:r w:rsidRPr="000036EF">
        <w:rPr>
          <w:rFonts w:ascii="GHEA Grapalat" w:eastAsia="Times New Roman" w:hAnsi="GHEA Grapalat" w:cs="Sylfaen"/>
          <w:sz w:val="20"/>
          <w:szCs w:val="20"/>
          <w:lang w:val="es-ES"/>
        </w:rPr>
        <w:t>որոնց</w:t>
      </w:r>
      <w:proofErr w:type="spellEnd"/>
      <w:r w:rsidRPr="000036EF">
        <w:rPr>
          <w:rFonts w:ascii="GHEA Grapalat" w:eastAsia="Times New Roman" w:hAnsi="GHEA Grapalat" w:cs="Sylfaen"/>
          <w:sz w:val="20"/>
          <w:szCs w:val="20"/>
          <w:lang w:val="es-ES"/>
        </w:rPr>
        <w:t xml:space="preserve"> </w:t>
      </w:r>
      <w:proofErr w:type="spellStart"/>
      <w:r w:rsidRPr="000036EF">
        <w:rPr>
          <w:rFonts w:ascii="GHEA Grapalat" w:eastAsia="Times New Roman" w:hAnsi="GHEA Grapalat" w:cs="Sylfaen"/>
          <w:sz w:val="20"/>
          <w:szCs w:val="20"/>
          <w:lang w:val="es-ES"/>
        </w:rPr>
        <w:t>դեպքում</w:t>
      </w:r>
      <w:proofErr w:type="spellEnd"/>
      <w:r w:rsidRPr="000036EF">
        <w:rPr>
          <w:rFonts w:ascii="GHEA Grapalat" w:eastAsia="Times New Roman" w:hAnsi="GHEA Grapalat" w:cs="Sylfaen"/>
          <w:sz w:val="20"/>
          <w:szCs w:val="20"/>
          <w:lang w:val="es-ES"/>
        </w:rPr>
        <w:t xml:space="preserve"> </w:t>
      </w:r>
      <w:proofErr w:type="spellStart"/>
      <w:r w:rsidRPr="000036EF">
        <w:rPr>
          <w:rFonts w:ascii="GHEA Grapalat" w:eastAsia="Times New Roman" w:hAnsi="GHEA Grapalat" w:cs="Sylfaen"/>
          <w:sz w:val="20"/>
          <w:szCs w:val="20"/>
          <w:lang w:val="es-ES"/>
        </w:rPr>
        <w:t>ներկայացվում</w:t>
      </w:r>
      <w:proofErr w:type="spellEnd"/>
      <w:r w:rsidRPr="000036EF">
        <w:rPr>
          <w:rFonts w:ascii="GHEA Grapalat" w:eastAsia="Times New Roman" w:hAnsi="GHEA Grapalat" w:cs="Sylfaen"/>
          <w:sz w:val="20"/>
          <w:szCs w:val="20"/>
          <w:lang w:val="es-ES"/>
        </w:rPr>
        <w:t xml:space="preserve"> է </w:t>
      </w:r>
      <w:proofErr w:type="spellStart"/>
      <w:r w:rsidRPr="000036EF">
        <w:rPr>
          <w:rFonts w:ascii="GHEA Grapalat" w:eastAsia="Times New Roman" w:hAnsi="GHEA Grapalat" w:cs="Sylfaen"/>
          <w:sz w:val="20"/>
          <w:szCs w:val="20"/>
          <w:lang w:val="es-ES"/>
        </w:rPr>
        <w:t>դրանց</w:t>
      </w:r>
      <w:proofErr w:type="spellEnd"/>
      <w:r w:rsidRPr="000036EF">
        <w:rPr>
          <w:rFonts w:ascii="GHEA Grapalat" w:eastAsia="Times New Roman" w:hAnsi="GHEA Grapalat" w:cs="Sylfaen"/>
          <w:sz w:val="20"/>
          <w:szCs w:val="20"/>
          <w:lang w:val="es-ES"/>
        </w:rPr>
        <w:t xml:space="preserve">` </w:t>
      </w:r>
      <w:proofErr w:type="spellStart"/>
      <w:r w:rsidRPr="000036EF">
        <w:rPr>
          <w:rFonts w:ascii="GHEA Grapalat" w:eastAsia="Times New Roman" w:hAnsi="GHEA Grapalat" w:cs="Sylfaen"/>
          <w:sz w:val="20"/>
          <w:szCs w:val="20"/>
          <w:lang w:val="es-ES"/>
        </w:rPr>
        <w:t>բնօրինակից</w:t>
      </w:r>
      <w:proofErr w:type="spellEnd"/>
      <w:r w:rsidRPr="000036EF">
        <w:rPr>
          <w:rFonts w:ascii="GHEA Grapalat" w:eastAsia="Times New Roman" w:hAnsi="GHEA Grapalat" w:cs="Sylfaen"/>
          <w:sz w:val="20"/>
          <w:szCs w:val="20"/>
          <w:lang w:val="es-ES"/>
        </w:rPr>
        <w:t xml:space="preserve"> </w:t>
      </w:r>
      <w:proofErr w:type="spellStart"/>
      <w:r w:rsidRPr="000036EF">
        <w:rPr>
          <w:rFonts w:ascii="GHEA Grapalat" w:eastAsia="Times New Roman" w:hAnsi="GHEA Grapalat" w:cs="Sylfaen"/>
          <w:sz w:val="20"/>
          <w:szCs w:val="20"/>
          <w:lang w:val="es-ES"/>
        </w:rPr>
        <w:t>պատճենահանված</w:t>
      </w:r>
      <w:proofErr w:type="spellEnd"/>
      <w:r w:rsidRPr="000036EF">
        <w:rPr>
          <w:rFonts w:ascii="GHEA Grapalat" w:eastAsia="Times New Roman" w:hAnsi="GHEA Grapalat" w:cs="Sylfaen"/>
          <w:sz w:val="20"/>
          <w:szCs w:val="20"/>
          <w:lang w:val="es-ES"/>
        </w:rPr>
        <w:t xml:space="preserve"> </w:t>
      </w:r>
      <w:proofErr w:type="spellStart"/>
      <w:r w:rsidRPr="000036EF">
        <w:rPr>
          <w:rFonts w:ascii="GHEA Grapalat" w:eastAsia="Times New Roman" w:hAnsi="GHEA Grapalat" w:cs="Sylfaen"/>
          <w:sz w:val="20"/>
          <w:szCs w:val="20"/>
          <w:lang w:val="es-ES"/>
        </w:rPr>
        <w:t>տարբերակը</w:t>
      </w:r>
      <w:proofErr w:type="spellEnd"/>
      <w:r w:rsidRPr="000036EF">
        <w:rPr>
          <w:rFonts w:ascii="GHEA Grapalat" w:eastAsia="Times New Roman" w:hAnsi="GHEA Grapalat" w:cs="Sylfaen"/>
          <w:sz w:val="20"/>
          <w:szCs w:val="20"/>
          <w:lang w:val="es-ES"/>
        </w:rPr>
        <w:t xml:space="preserve"> </w:t>
      </w:r>
      <w:r w:rsidRPr="000036EF">
        <w:rPr>
          <w:rFonts w:ascii="GHEA Grapalat" w:eastAsia="Times New Roman" w:hAnsi="GHEA Grapalat" w:cs="Sylfaen"/>
          <w:sz w:val="20"/>
          <w:szCs w:val="20"/>
        </w:rPr>
        <w:t>և</w:t>
      </w:r>
      <w:r w:rsidRPr="000036EF">
        <w:rPr>
          <w:rFonts w:ascii="GHEA Grapalat" w:eastAsia="Times New Roman" w:hAnsi="GHEA Grapalat" w:cs="Times New Roman"/>
          <w:sz w:val="20"/>
          <w:szCs w:val="20"/>
          <w:lang w:val="es-ES"/>
        </w:rPr>
        <w:t xml:space="preserve"> </w:t>
      </w:r>
      <w:r w:rsidR="000B6642">
        <w:rPr>
          <w:rFonts w:ascii="GHEA Grapalat" w:eastAsia="Times New Roman" w:hAnsi="GHEA Grapalat" w:cs="Times New Roman"/>
          <w:sz w:val="20"/>
          <w:szCs w:val="20"/>
          <w:lang w:val="hy-AM"/>
        </w:rPr>
        <w:t xml:space="preserve">2 /երկու/ </w:t>
      </w:r>
      <w:proofErr w:type="spellStart"/>
      <w:r w:rsidRPr="000036EF">
        <w:rPr>
          <w:rFonts w:ascii="GHEA Grapalat" w:eastAsia="Times New Roman" w:hAnsi="GHEA Grapalat" w:cs="Times New Roman"/>
          <w:sz w:val="20"/>
          <w:szCs w:val="20"/>
        </w:rPr>
        <w:t>օրինակ</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Sylfaen"/>
          <w:sz w:val="20"/>
          <w:szCs w:val="20"/>
        </w:rPr>
        <w:t>պատճեններից</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Sylfaen"/>
          <w:sz w:val="20"/>
          <w:szCs w:val="20"/>
        </w:rPr>
        <w:t>Փաստաթղթերի</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Sylfaen"/>
          <w:sz w:val="20"/>
          <w:szCs w:val="20"/>
        </w:rPr>
        <w:t>փաթեթների</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Sylfaen"/>
          <w:sz w:val="20"/>
          <w:szCs w:val="20"/>
        </w:rPr>
        <w:t>վրա</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Sylfaen"/>
          <w:sz w:val="20"/>
          <w:szCs w:val="20"/>
        </w:rPr>
        <w:t>համապատասխանաբար</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Sylfaen"/>
          <w:sz w:val="20"/>
          <w:szCs w:val="20"/>
        </w:rPr>
        <w:t>գրվում</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Sylfaen"/>
          <w:sz w:val="20"/>
          <w:szCs w:val="20"/>
        </w:rPr>
        <w:t>են</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Sylfaen"/>
          <w:sz w:val="20"/>
          <w:szCs w:val="20"/>
        </w:rPr>
        <w:t>բնօրինակ</w:t>
      </w:r>
      <w:proofErr w:type="spellEnd"/>
      <w:r w:rsidRPr="000036EF">
        <w:rPr>
          <w:rFonts w:ascii="GHEA Grapalat" w:eastAsia="Times New Roman" w:hAnsi="GHEA Grapalat" w:cs="Times New Roman"/>
          <w:sz w:val="20"/>
          <w:szCs w:val="20"/>
          <w:lang w:val="es-ES"/>
        </w:rPr>
        <w:t xml:space="preserve">» </w:t>
      </w:r>
      <w:r w:rsidRPr="000036EF">
        <w:rPr>
          <w:rFonts w:ascii="GHEA Grapalat" w:eastAsia="Times New Roman" w:hAnsi="GHEA Grapalat" w:cs="Sylfaen"/>
          <w:sz w:val="20"/>
          <w:szCs w:val="20"/>
        </w:rPr>
        <w:t>և</w:t>
      </w:r>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Sylfaen"/>
          <w:sz w:val="20"/>
          <w:szCs w:val="20"/>
        </w:rPr>
        <w:t>պատճեն</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Sylfaen"/>
          <w:sz w:val="20"/>
          <w:szCs w:val="20"/>
        </w:rPr>
        <w:t>բառերը</w:t>
      </w:r>
      <w:proofErr w:type="spellEnd"/>
      <w:r w:rsidRPr="000036EF">
        <w:rPr>
          <w:rFonts w:ascii="GHEA Grapalat" w:eastAsia="Times New Roman" w:hAnsi="GHEA Grapalat" w:cs="Times New Roman"/>
          <w:sz w:val="20"/>
          <w:szCs w:val="20"/>
          <w:lang w:val="es-ES"/>
        </w:rPr>
        <w:t xml:space="preserve">: </w:t>
      </w:r>
      <w:r w:rsidRPr="000036EF">
        <w:rPr>
          <w:rFonts w:ascii="GHEA Grapalat" w:eastAsia="Times New Roman" w:hAnsi="GHEA Grapalat" w:cs="Sylfaen"/>
          <w:sz w:val="20"/>
          <w:szCs w:val="24"/>
          <w:lang w:val="ru-RU"/>
        </w:rPr>
        <w:t>Հայտում</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ներառվող</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բնօրինակ</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փաստաթղթերի</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փոխարեն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կարող</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են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ներկայացվել</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դրանց</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նոտարական</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կարգով</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վավերացված</w:t>
      </w:r>
      <w:r w:rsidRPr="000036EF">
        <w:rPr>
          <w:rFonts w:ascii="GHEA Grapalat" w:eastAsia="Times New Roman" w:hAnsi="GHEA Grapalat" w:cs="Sylfaen"/>
          <w:sz w:val="20"/>
          <w:szCs w:val="24"/>
          <w:lang w:val="af-ZA"/>
        </w:rPr>
        <w:t xml:space="preserve"> </w:t>
      </w:r>
      <w:r w:rsidRPr="000036EF">
        <w:rPr>
          <w:rFonts w:ascii="GHEA Grapalat" w:eastAsia="Times New Roman" w:hAnsi="GHEA Grapalat" w:cs="Sylfaen"/>
          <w:sz w:val="20"/>
          <w:szCs w:val="24"/>
          <w:lang w:val="ru-RU"/>
        </w:rPr>
        <w:t>օրինակները։</w:t>
      </w:r>
    </w:p>
    <w:p w14:paraId="1F21B019" w14:textId="77777777" w:rsidR="000036EF" w:rsidRPr="000036EF" w:rsidRDefault="000036EF" w:rsidP="000036EF">
      <w:pPr>
        <w:spacing w:after="0" w:line="240" w:lineRule="auto"/>
        <w:ind w:firstLine="720"/>
        <w:jc w:val="both"/>
        <w:rPr>
          <w:rFonts w:ascii="GHEA Grapalat" w:eastAsia="Times New Roman" w:hAnsi="GHEA Grapalat" w:cs="Times New Roman"/>
          <w:sz w:val="20"/>
          <w:szCs w:val="20"/>
          <w:lang w:val="af-ZA"/>
        </w:rPr>
      </w:pPr>
      <w:proofErr w:type="spellStart"/>
      <w:r w:rsidRPr="000036EF">
        <w:rPr>
          <w:rFonts w:ascii="GHEA Grapalat" w:eastAsia="Times New Roman" w:hAnsi="GHEA Grapalat" w:cs="Sylfaen"/>
          <w:sz w:val="20"/>
          <w:szCs w:val="20"/>
        </w:rPr>
        <w:t>Ծրարը</w:t>
      </w:r>
      <w:proofErr w:type="spellEnd"/>
      <w:r w:rsidRPr="000036EF">
        <w:rPr>
          <w:rFonts w:ascii="GHEA Grapalat" w:eastAsia="Times New Roman" w:hAnsi="GHEA Grapalat" w:cs="Times New Roman"/>
          <w:sz w:val="20"/>
          <w:szCs w:val="20"/>
          <w:lang w:val="af-ZA"/>
        </w:rPr>
        <w:t xml:space="preserve"> </w:t>
      </w:r>
      <w:r w:rsidRPr="000036EF">
        <w:rPr>
          <w:rFonts w:ascii="GHEA Grapalat" w:eastAsia="Times New Roman" w:hAnsi="GHEA Grapalat" w:cs="Sylfaen"/>
          <w:sz w:val="20"/>
          <w:szCs w:val="20"/>
        </w:rPr>
        <w:t>և</w:t>
      </w:r>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սույն</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Sylfaen"/>
          <w:sz w:val="20"/>
          <w:szCs w:val="20"/>
        </w:rPr>
        <w:t>հրավերով</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Sylfaen"/>
          <w:sz w:val="20"/>
          <w:szCs w:val="20"/>
        </w:rPr>
        <w:t>նախատեսված</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մ</w:t>
      </w:r>
      <w:r w:rsidRPr="000036EF">
        <w:rPr>
          <w:rFonts w:ascii="GHEA Grapalat" w:eastAsia="Times New Roman" w:hAnsi="GHEA Grapalat" w:cs="Sylfaen"/>
          <w:sz w:val="20"/>
          <w:szCs w:val="20"/>
        </w:rPr>
        <w:t>ասնակցի</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Sylfaen"/>
          <w:sz w:val="20"/>
          <w:szCs w:val="20"/>
        </w:rPr>
        <w:t>կազմած</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Sylfaen"/>
          <w:sz w:val="20"/>
          <w:szCs w:val="20"/>
        </w:rPr>
        <w:t>փաստաթղթերն</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Sylfaen"/>
          <w:sz w:val="20"/>
          <w:szCs w:val="20"/>
        </w:rPr>
        <w:t>ստորագրում</w:t>
      </w:r>
      <w:proofErr w:type="spellEnd"/>
      <w:r w:rsidRPr="000036EF">
        <w:rPr>
          <w:rFonts w:ascii="GHEA Grapalat" w:eastAsia="Times New Roman" w:hAnsi="GHEA Grapalat" w:cs="Times New Roman"/>
          <w:sz w:val="20"/>
          <w:szCs w:val="20"/>
          <w:lang w:val="af-ZA"/>
        </w:rPr>
        <w:t xml:space="preserve"> </w:t>
      </w:r>
      <w:r w:rsidRPr="000036EF">
        <w:rPr>
          <w:rFonts w:ascii="GHEA Grapalat" w:eastAsia="Times New Roman" w:hAnsi="GHEA Grapalat" w:cs="Sylfaen"/>
          <w:sz w:val="20"/>
          <w:szCs w:val="20"/>
        </w:rPr>
        <w:t>է</w:t>
      </w:r>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Sylfaen"/>
          <w:sz w:val="20"/>
          <w:szCs w:val="20"/>
        </w:rPr>
        <w:t>դրանք</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Sylfaen"/>
          <w:sz w:val="20"/>
          <w:szCs w:val="20"/>
        </w:rPr>
        <w:t>ներկայացնող</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Sylfaen"/>
          <w:sz w:val="20"/>
          <w:szCs w:val="20"/>
        </w:rPr>
        <w:t>անձը</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Sylfaen"/>
          <w:sz w:val="20"/>
          <w:szCs w:val="20"/>
        </w:rPr>
        <w:t>կամ</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Sylfaen"/>
          <w:sz w:val="20"/>
          <w:szCs w:val="20"/>
        </w:rPr>
        <w:t>վերջինիս</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Sylfaen"/>
          <w:sz w:val="20"/>
          <w:szCs w:val="20"/>
        </w:rPr>
        <w:t>լիազորված</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Sylfaen"/>
          <w:sz w:val="20"/>
          <w:szCs w:val="20"/>
        </w:rPr>
        <w:t>անձը</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Sylfaen"/>
          <w:sz w:val="20"/>
          <w:szCs w:val="20"/>
        </w:rPr>
        <w:t>այսուհետ</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Sylfaen"/>
          <w:sz w:val="20"/>
          <w:szCs w:val="20"/>
        </w:rPr>
        <w:t>գործակալ</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Sylfaen"/>
          <w:sz w:val="20"/>
          <w:szCs w:val="20"/>
        </w:rPr>
        <w:t>Եթե</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Sylfaen"/>
          <w:sz w:val="20"/>
          <w:szCs w:val="20"/>
        </w:rPr>
        <w:t>հայտը</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Sylfaen"/>
          <w:sz w:val="20"/>
          <w:szCs w:val="20"/>
        </w:rPr>
        <w:t>ներկայացնում</w:t>
      </w:r>
      <w:proofErr w:type="spellEnd"/>
      <w:r w:rsidRPr="000036EF">
        <w:rPr>
          <w:rFonts w:ascii="GHEA Grapalat" w:eastAsia="Times New Roman" w:hAnsi="GHEA Grapalat" w:cs="Times New Roman"/>
          <w:sz w:val="20"/>
          <w:szCs w:val="20"/>
          <w:lang w:val="af-ZA"/>
        </w:rPr>
        <w:t xml:space="preserve"> </w:t>
      </w:r>
      <w:r w:rsidRPr="000036EF">
        <w:rPr>
          <w:rFonts w:ascii="GHEA Grapalat" w:eastAsia="Times New Roman" w:hAnsi="GHEA Grapalat" w:cs="Sylfaen"/>
          <w:sz w:val="20"/>
          <w:szCs w:val="20"/>
        </w:rPr>
        <w:t>է</w:t>
      </w:r>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Sylfaen"/>
          <w:sz w:val="20"/>
          <w:szCs w:val="20"/>
        </w:rPr>
        <w:t>գործակալը</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Sylfaen"/>
          <w:sz w:val="20"/>
          <w:szCs w:val="20"/>
        </w:rPr>
        <w:t>ապա</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Sylfaen"/>
          <w:sz w:val="20"/>
          <w:szCs w:val="20"/>
        </w:rPr>
        <w:t>հայտով</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Sylfaen"/>
          <w:sz w:val="20"/>
          <w:szCs w:val="20"/>
        </w:rPr>
        <w:t>ներկայացվում</w:t>
      </w:r>
      <w:proofErr w:type="spellEnd"/>
      <w:r w:rsidRPr="000036EF">
        <w:rPr>
          <w:rFonts w:ascii="GHEA Grapalat" w:eastAsia="Times New Roman" w:hAnsi="GHEA Grapalat" w:cs="Times New Roman"/>
          <w:sz w:val="20"/>
          <w:szCs w:val="20"/>
          <w:lang w:val="af-ZA"/>
        </w:rPr>
        <w:t xml:space="preserve"> </w:t>
      </w:r>
      <w:r w:rsidRPr="000036EF">
        <w:rPr>
          <w:rFonts w:ascii="GHEA Grapalat" w:eastAsia="Times New Roman" w:hAnsi="GHEA Grapalat" w:cs="Sylfaen"/>
          <w:sz w:val="20"/>
          <w:szCs w:val="20"/>
        </w:rPr>
        <w:t>է</w:t>
      </w:r>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Sylfaen"/>
          <w:sz w:val="20"/>
          <w:szCs w:val="20"/>
        </w:rPr>
        <w:t>վերջինիս</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Sylfaen"/>
          <w:sz w:val="20"/>
          <w:szCs w:val="20"/>
        </w:rPr>
        <w:t>այդ</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Sylfaen"/>
          <w:sz w:val="20"/>
          <w:szCs w:val="20"/>
        </w:rPr>
        <w:t>լիազորությունը</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Sylfaen"/>
          <w:sz w:val="20"/>
          <w:szCs w:val="20"/>
        </w:rPr>
        <w:t>վերապահված</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Sylfaen"/>
          <w:sz w:val="20"/>
          <w:szCs w:val="20"/>
        </w:rPr>
        <w:t>լինելու</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Sylfaen"/>
          <w:sz w:val="20"/>
          <w:szCs w:val="20"/>
        </w:rPr>
        <w:t>մասին</w:t>
      </w:r>
      <w:proofErr w:type="spellEnd"/>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փաստաթուղթ</w:t>
      </w:r>
      <w:proofErr w:type="spellEnd"/>
      <w:r w:rsidRPr="000036EF">
        <w:rPr>
          <w:rFonts w:ascii="GHEA Grapalat" w:eastAsia="Times New Roman" w:hAnsi="GHEA Grapalat" w:cs="Sylfaen"/>
          <w:sz w:val="20"/>
          <w:szCs w:val="20"/>
          <w:lang w:val="af-ZA"/>
        </w:rPr>
        <w:t>:</w:t>
      </w:r>
    </w:p>
    <w:p w14:paraId="6A6D742A" w14:textId="77777777" w:rsidR="000036EF" w:rsidRPr="000036EF" w:rsidRDefault="000036EF" w:rsidP="000B6642">
      <w:pPr>
        <w:spacing w:after="0" w:line="240" w:lineRule="auto"/>
        <w:jc w:val="both"/>
        <w:rPr>
          <w:rFonts w:ascii="GHEA Grapalat" w:eastAsia="Times New Roman" w:hAnsi="GHEA Grapalat" w:cs="Times New Roman"/>
          <w:sz w:val="20"/>
          <w:szCs w:val="20"/>
          <w:lang w:val="af-ZA"/>
        </w:rPr>
      </w:pPr>
      <w:r w:rsidRPr="000036EF">
        <w:rPr>
          <w:rFonts w:ascii="GHEA Grapalat" w:eastAsia="Times New Roman" w:hAnsi="GHEA Grapalat" w:cs="Times New Roman"/>
          <w:sz w:val="20"/>
          <w:szCs w:val="20"/>
          <w:lang w:val="af-ZA"/>
        </w:rPr>
        <w:t xml:space="preserve">3.2 </w:t>
      </w:r>
      <w:proofErr w:type="spellStart"/>
      <w:r w:rsidRPr="000036EF">
        <w:rPr>
          <w:rFonts w:ascii="GHEA Grapalat" w:eastAsia="Times New Roman" w:hAnsi="GHEA Grapalat" w:cs="Sylfaen"/>
          <w:sz w:val="20"/>
          <w:szCs w:val="20"/>
        </w:rPr>
        <w:t>Սույն</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Times New Roman"/>
          <w:sz w:val="20"/>
          <w:szCs w:val="20"/>
        </w:rPr>
        <w:t>հրահանգի</w:t>
      </w:r>
      <w:proofErr w:type="spellEnd"/>
      <w:r w:rsidRPr="000036EF">
        <w:rPr>
          <w:rFonts w:ascii="GHEA Grapalat" w:eastAsia="Times New Roman" w:hAnsi="GHEA Grapalat" w:cs="Times New Roman"/>
          <w:sz w:val="20"/>
          <w:szCs w:val="20"/>
          <w:lang w:val="af-ZA"/>
        </w:rPr>
        <w:t xml:space="preserve"> 3.1 </w:t>
      </w:r>
      <w:proofErr w:type="spellStart"/>
      <w:r w:rsidRPr="000036EF">
        <w:rPr>
          <w:rFonts w:ascii="GHEA Grapalat" w:eastAsia="Times New Roman" w:hAnsi="GHEA Grapalat" w:cs="Times New Roman"/>
          <w:sz w:val="20"/>
          <w:szCs w:val="20"/>
        </w:rPr>
        <w:t>կետում</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Sylfaen"/>
          <w:sz w:val="20"/>
          <w:szCs w:val="20"/>
        </w:rPr>
        <w:t>նշված</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Sylfaen"/>
          <w:sz w:val="20"/>
          <w:szCs w:val="20"/>
        </w:rPr>
        <w:t>ծրարի</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Sylfaen"/>
          <w:sz w:val="20"/>
          <w:szCs w:val="20"/>
        </w:rPr>
        <w:t>վրա</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Sylfaen"/>
          <w:sz w:val="20"/>
          <w:szCs w:val="20"/>
        </w:rPr>
        <w:t>հայտը</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Sylfaen"/>
          <w:sz w:val="20"/>
          <w:szCs w:val="20"/>
        </w:rPr>
        <w:t>կազմելու</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Sylfaen"/>
          <w:sz w:val="20"/>
          <w:szCs w:val="20"/>
        </w:rPr>
        <w:t>լեզվով</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Sylfaen"/>
          <w:sz w:val="20"/>
          <w:szCs w:val="20"/>
        </w:rPr>
        <w:t>նշվում</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Sylfaen"/>
          <w:sz w:val="20"/>
          <w:szCs w:val="20"/>
        </w:rPr>
        <w:t>են</w:t>
      </w:r>
      <w:proofErr w:type="spellEnd"/>
      <w:r w:rsidRPr="000036EF">
        <w:rPr>
          <w:rFonts w:ascii="GHEA Grapalat" w:eastAsia="Times New Roman" w:hAnsi="GHEA Grapalat" w:cs="Times New Roman"/>
          <w:sz w:val="20"/>
          <w:szCs w:val="20"/>
          <w:lang w:val="af-ZA"/>
        </w:rPr>
        <w:t xml:space="preserve">` </w:t>
      </w:r>
    </w:p>
    <w:p w14:paraId="040E5B3C" w14:textId="77777777" w:rsidR="000036EF" w:rsidRPr="000036EF" w:rsidRDefault="000036EF" w:rsidP="000036EF">
      <w:pPr>
        <w:spacing w:after="0" w:line="240" w:lineRule="auto"/>
        <w:ind w:firstLine="720"/>
        <w:rPr>
          <w:rFonts w:ascii="GHEA Grapalat" w:eastAsia="Times New Roman" w:hAnsi="GHEA Grapalat" w:cs="Times New Roman"/>
          <w:sz w:val="20"/>
          <w:szCs w:val="20"/>
          <w:lang w:val="af-ZA"/>
        </w:rPr>
      </w:pPr>
      <w:r w:rsidRPr="000036EF">
        <w:rPr>
          <w:rFonts w:ascii="GHEA Grapalat" w:eastAsia="Times New Roman" w:hAnsi="GHEA Grapalat" w:cs="Times New Roman"/>
          <w:sz w:val="20"/>
          <w:szCs w:val="20"/>
          <w:lang w:val="af-ZA"/>
        </w:rPr>
        <w:t xml:space="preserve">1) </w:t>
      </w:r>
      <w:proofErr w:type="spellStart"/>
      <w:r w:rsidRPr="000036EF">
        <w:rPr>
          <w:rFonts w:ascii="GHEA Grapalat" w:eastAsia="Times New Roman" w:hAnsi="GHEA Grapalat" w:cs="Times New Roman"/>
          <w:sz w:val="20"/>
          <w:szCs w:val="20"/>
        </w:rPr>
        <w:t>պ</w:t>
      </w:r>
      <w:r w:rsidRPr="000036EF">
        <w:rPr>
          <w:rFonts w:ascii="GHEA Grapalat" w:eastAsia="Times New Roman" w:hAnsi="GHEA Grapalat" w:cs="Sylfaen"/>
          <w:sz w:val="20"/>
          <w:szCs w:val="20"/>
        </w:rPr>
        <w:t>ատվիրատուի</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Sylfaen"/>
          <w:sz w:val="20"/>
          <w:szCs w:val="20"/>
        </w:rPr>
        <w:t>անվանումը</w:t>
      </w:r>
      <w:proofErr w:type="spellEnd"/>
      <w:r w:rsidRPr="000036EF">
        <w:rPr>
          <w:rFonts w:ascii="GHEA Grapalat" w:eastAsia="Times New Roman" w:hAnsi="GHEA Grapalat" w:cs="Times New Roman"/>
          <w:sz w:val="20"/>
          <w:szCs w:val="20"/>
          <w:lang w:val="af-ZA"/>
        </w:rPr>
        <w:t xml:space="preserve"> </w:t>
      </w:r>
      <w:r w:rsidRPr="000036EF">
        <w:rPr>
          <w:rFonts w:ascii="GHEA Grapalat" w:eastAsia="Times New Roman" w:hAnsi="GHEA Grapalat" w:cs="Sylfaen"/>
          <w:sz w:val="20"/>
          <w:szCs w:val="20"/>
        </w:rPr>
        <w:t>և</w:t>
      </w:r>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Sylfaen"/>
          <w:sz w:val="20"/>
          <w:szCs w:val="20"/>
        </w:rPr>
        <w:t>հայտի</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Sylfaen"/>
          <w:sz w:val="20"/>
          <w:szCs w:val="20"/>
        </w:rPr>
        <w:t>ներկայացման</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Sylfaen"/>
          <w:sz w:val="20"/>
          <w:szCs w:val="20"/>
        </w:rPr>
        <w:t>վայրը</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Sylfaen"/>
          <w:sz w:val="20"/>
          <w:szCs w:val="20"/>
        </w:rPr>
        <w:t>հասցեն</w:t>
      </w:r>
      <w:proofErr w:type="spellEnd"/>
      <w:r w:rsidRPr="000036EF">
        <w:rPr>
          <w:rFonts w:ascii="GHEA Grapalat" w:eastAsia="Times New Roman" w:hAnsi="GHEA Grapalat" w:cs="Times New Roman"/>
          <w:sz w:val="20"/>
          <w:szCs w:val="20"/>
          <w:lang w:val="af-ZA"/>
        </w:rPr>
        <w:t>).</w:t>
      </w:r>
    </w:p>
    <w:p w14:paraId="35CEB675" w14:textId="77777777" w:rsidR="000036EF" w:rsidRPr="000036EF" w:rsidRDefault="000036EF" w:rsidP="000036EF">
      <w:pPr>
        <w:spacing w:after="0" w:line="240" w:lineRule="auto"/>
        <w:ind w:firstLine="720"/>
        <w:rPr>
          <w:rFonts w:ascii="GHEA Grapalat" w:eastAsia="Times New Roman" w:hAnsi="GHEA Grapalat" w:cs="Times New Roman"/>
          <w:sz w:val="20"/>
          <w:szCs w:val="20"/>
          <w:lang w:val="af-ZA"/>
        </w:rPr>
      </w:pPr>
      <w:r w:rsidRPr="000036EF">
        <w:rPr>
          <w:rFonts w:ascii="GHEA Grapalat" w:eastAsia="Times New Roman" w:hAnsi="GHEA Grapalat" w:cs="Times New Roman"/>
          <w:sz w:val="20"/>
          <w:szCs w:val="20"/>
          <w:lang w:val="af-ZA"/>
        </w:rPr>
        <w:lastRenderedPageBreak/>
        <w:t xml:space="preserve">2) </w:t>
      </w:r>
      <w:proofErr w:type="spellStart"/>
      <w:r w:rsidRPr="000036EF">
        <w:rPr>
          <w:rFonts w:ascii="GHEA Grapalat" w:eastAsia="Times New Roman" w:hAnsi="GHEA Grapalat" w:cs="Times New Roman"/>
          <w:sz w:val="20"/>
          <w:szCs w:val="20"/>
        </w:rPr>
        <w:t>ընթացակարգի</w:t>
      </w:r>
      <w:proofErr w:type="spellEnd"/>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ծածկագիրը</w:t>
      </w:r>
      <w:proofErr w:type="spellEnd"/>
      <w:r w:rsidRPr="000036EF">
        <w:rPr>
          <w:rFonts w:ascii="GHEA Grapalat" w:eastAsia="Times New Roman" w:hAnsi="GHEA Grapalat" w:cs="Times New Roman"/>
          <w:sz w:val="20"/>
          <w:szCs w:val="20"/>
          <w:lang w:val="af-ZA"/>
        </w:rPr>
        <w:t>.</w:t>
      </w:r>
    </w:p>
    <w:p w14:paraId="563A800B" w14:textId="77777777" w:rsidR="000036EF" w:rsidRPr="000036EF" w:rsidRDefault="000036EF" w:rsidP="000036EF">
      <w:pPr>
        <w:spacing w:after="0" w:line="240" w:lineRule="auto"/>
        <w:ind w:firstLine="720"/>
        <w:rPr>
          <w:rFonts w:ascii="GHEA Grapalat" w:eastAsia="Times New Roman" w:hAnsi="GHEA Grapalat" w:cs="Times New Roman"/>
          <w:sz w:val="20"/>
          <w:szCs w:val="20"/>
          <w:lang w:val="af-ZA"/>
        </w:rPr>
      </w:pPr>
      <w:r w:rsidRPr="000036EF">
        <w:rPr>
          <w:rFonts w:ascii="GHEA Grapalat" w:eastAsia="Times New Roman" w:hAnsi="GHEA Grapalat" w:cs="Times New Roman"/>
          <w:sz w:val="20"/>
          <w:szCs w:val="20"/>
          <w:lang w:val="af-ZA"/>
        </w:rPr>
        <w:t>3) «</w:t>
      </w:r>
      <w:proofErr w:type="spellStart"/>
      <w:r w:rsidRPr="000036EF">
        <w:rPr>
          <w:rFonts w:ascii="GHEA Grapalat" w:eastAsia="Times New Roman" w:hAnsi="GHEA Grapalat" w:cs="Sylfaen"/>
          <w:sz w:val="20"/>
          <w:szCs w:val="20"/>
        </w:rPr>
        <w:t>չբացել</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Sylfaen"/>
          <w:sz w:val="20"/>
          <w:szCs w:val="20"/>
        </w:rPr>
        <w:t>մինչև</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Sylfaen"/>
          <w:sz w:val="20"/>
          <w:szCs w:val="20"/>
        </w:rPr>
        <w:t>հայտերի</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Sylfaen"/>
          <w:sz w:val="20"/>
          <w:szCs w:val="20"/>
        </w:rPr>
        <w:t>բացման</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Sylfaen"/>
          <w:sz w:val="20"/>
          <w:szCs w:val="20"/>
        </w:rPr>
        <w:t>նիստը</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Sylfaen"/>
          <w:sz w:val="20"/>
          <w:szCs w:val="20"/>
        </w:rPr>
        <w:t>բառերը</w:t>
      </w:r>
      <w:proofErr w:type="spellEnd"/>
      <w:r w:rsidRPr="000036EF">
        <w:rPr>
          <w:rFonts w:ascii="GHEA Grapalat" w:eastAsia="Times New Roman" w:hAnsi="GHEA Grapalat" w:cs="Times New Roman"/>
          <w:sz w:val="20"/>
          <w:szCs w:val="20"/>
          <w:lang w:val="af-ZA"/>
        </w:rPr>
        <w:t>.</w:t>
      </w:r>
    </w:p>
    <w:p w14:paraId="1D4F0229" w14:textId="77777777" w:rsidR="000036EF" w:rsidRPr="000036EF" w:rsidRDefault="000036EF" w:rsidP="000036EF">
      <w:pPr>
        <w:spacing w:after="0" w:line="240" w:lineRule="auto"/>
        <w:ind w:firstLine="720"/>
        <w:rPr>
          <w:rFonts w:ascii="GHEA Grapalat" w:eastAsia="Times New Roman" w:hAnsi="GHEA Grapalat" w:cs="Times New Roman"/>
          <w:sz w:val="20"/>
          <w:szCs w:val="20"/>
          <w:lang w:val="af-ZA"/>
        </w:rPr>
      </w:pPr>
      <w:r w:rsidRPr="000036EF">
        <w:rPr>
          <w:rFonts w:ascii="GHEA Grapalat" w:eastAsia="Times New Roman" w:hAnsi="GHEA Grapalat" w:cs="Times New Roman"/>
          <w:sz w:val="20"/>
          <w:szCs w:val="20"/>
          <w:lang w:val="af-ZA"/>
        </w:rPr>
        <w:t xml:space="preserve">4) </w:t>
      </w:r>
      <w:proofErr w:type="spellStart"/>
      <w:r w:rsidRPr="000036EF">
        <w:rPr>
          <w:rFonts w:ascii="GHEA Grapalat" w:eastAsia="Times New Roman" w:hAnsi="GHEA Grapalat" w:cs="Times New Roman"/>
          <w:sz w:val="20"/>
          <w:szCs w:val="20"/>
        </w:rPr>
        <w:t>մ</w:t>
      </w:r>
      <w:r w:rsidRPr="000036EF">
        <w:rPr>
          <w:rFonts w:ascii="GHEA Grapalat" w:eastAsia="Times New Roman" w:hAnsi="GHEA Grapalat" w:cs="Sylfaen"/>
          <w:sz w:val="20"/>
          <w:szCs w:val="20"/>
        </w:rPr>
        <w:t>ասնակցի</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Sylfaen"/>
          <w:sz w:val="20"/>
          <w:szCs w:val="20"/>
        </w:rPr>
        <w:t>անվանումը</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Sylfaen"/>
          <w:sz w:val="20"/>
          <w:szCs w:val="20"/>
        </w:rPr>
        <w:t>անունը</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Sylfaen"/>
          <w:sz w:val="20"/>
          <w:szCs w:val="20"/>
        </w:rPr>
        <w:t>գտնվելու</w:t>
      </w:r>
      <w:proofErr w:type="spellEnd"/>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Sylfaen"/>
          <w:sz w:val="20"/>
          <w:szCs w:val="20"/>
        </w:rPr>
        <w:t>վայրը</w:t>
      </w:r>
      <w:proofErr w:type="spellEnd"/>
      <w:r w:rsidRPr="000036EF">
        <w:rPr>
          <w:rFonts w:ascii="GHEA Grapalat" w:eastAsia="Times New Roman" w:hAnsi="GHEA Grapalat" w:cs="Times New Roman"/>
          <w:sz w:val="20"/>
          <w:szCs w:val="20"/>
          <w:lang w:val="af-ZA"/>
        </w:rPr>
        <w:t xml:space="preserve"> </w:t>
      </w:r>
      <w:r w:rsidRPr="000036EF">
        <w:rPr>
          <w:rFonts w:ascii="GHEA Grapalat" w:eastAsia="Times New Roman" w:hAnsi="GHEA Grapalat" w:cs="Sylfaen"/>
          <w:sz w:val="20"/>
          <w:szCs w:val="20"/>
        </w:rPr>
        <w:t>և</w:t>
      </w:r>
      <w:r w:rsidRPr="000036EF">
        <w:rPr>
          <w:rFonts w:ascii="GHEA Grapalat" w:eastAsia="Times New Roman" w:hAnsi="GHEA Grapalat" w:cs="Times New Roman"/>
          <w:sz w:val="20"/>
          <w:szCs w:val="20"/>
          <w:lang w:val="af-ZA"/>
        </w:rPr>
        <w:t xml:space="preserve"> </w:t>
      </w:r>
      <w:proofErr w:type="spellStart"/>
      <w:r w:rsidRPr="000036EF">
        <w:rPr>
          <w:rFonts w:ascii="GHEA Grapalat" w:eastAsia="Times New Roman" w:hAnsi="GHEA Grapalat" w:cs="Sylfaen"/>
          <w:sz w:val="20"/>
          <w:szCs w:val="20"/>
        </w:rPr>
        <w:t>հեռախոսահամարը</w:t>
      </w:r>
      <w:proofErr w:type="spellEnd"/>
      <w:r w:rsidRPr="000036EF">
        <w:rPr>
          <w:rFonts w:ascii="GHEA Grapalat" w:eastAsia="Times New Roman" w:hAnsi="GHEA Grapalat" w:cs="Times New Roman"/>
          <w:sz w:val="20"/>
          <w:szCs w:val="20"/>
          <w:lang w:val="af-ZA"/>
        </w:rPr>
        <w:t>:</w:t>
      </w:r>
    </w:p>
    <w:p w14:paraId="7B12A267" w14:textId="77777777" w:rsidR="000036EF" w:rsidRPr="000036EF" w:rsidRDefault="000036EF" w:rsidP="000036EF">
      <w:pPr>
        <w:spacing w:after="0" w:line="240" w:lineRule="auto"/>
        <w:ind w:firstLine="720"/>
        <w:jc w:val="both"/>
        <w:rPr>
          <w:rFonts w:ascii="GHEA Grapalat" w:eastAsia="Times New Roman" w:hAnsi="GHEA Grapalat" w:cs="Sylfaen"/>
          <w:sz w:val="20"/>
          <w:szCs w:val="20"/>
          <w:lang w:val="af-ZA"/>
        </w:rPr>
      </w:pPr>
      <w:r w:rsidRPr="000036EF">
        <w:rPr>
          <w:rFonts w:ascii="GHEA Grapalat" w:eastAsia="Times New Roman" w:hAnsi="GHEA Grapalat" w:cs="Sylfaen"/>
          <w:sz w:val="20"/>
          <w:szCs w:val="20"/>
          <w:lang w:val="af-ZA"/>
        </w:rPr>
        <w:t xml:space="preserve">3.3 </w:t>
      </w:r>
      <w:proofErr w:type="spellStart"/>
      <w:r w:rsidRPr="000036EF">
        <w:rPr>
          <w:rFonts w:ascii="GHEA Grapalat" w:eastAsia="Times New Roman" w:hAnsi="GHEA Grapalat" w:cs="Sylfaen"/>
          <w:sz w:val="20"/>
          <w:szCs w:val="20"/>
        </w:rPr>
        <w:t>Սույն</w:t>
      </w:r>
      <w:proofErr w:type="spellEnd"/>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հրահանգի</w:t>
      </w:r>
      <w:proofErr w:type="spellEnd"/>
      <w:r w:rsidRPr="000036EF">
        <w:rPr>
          <w:rFonts w:ascii="GHEA Grapalat" w:eastAsia="Times New Roman" w:hAnsi="GHEA Grapalat" w:cs="Sylfaen"/>
          <w:sz w:val="20"/>
          <w:szCs w:val="20"/>
          <w:lang w:val="af-ZA"/>
        </w:rPr>
        <w:t xml:space="preserve"> 3.1 </w:t>
      </w:r>
      <w:r w:rsidRPr="000036EF">
        <w:rPr>
          <w:rFonts w:ascii="GHEA Grapalat" w:eastAsia="Times New Roman" w:hAnsi="GHEA Grapalat" w:cs="Sylfaen"/>
          <w:sz w:val="20"/>
          <w:szCs w:val="20"/>
        </w:rPr>
        <w:t>և</w:t>
      </w:r>
      <w:r w:rsidRPr="000036EF">
        <w:rPr>
          <w:rFonts w:ascii="GHEA Grapalat" w:eastAsia="Times New Roman" w:hAnsi="GHEA Grapalat" w:cs="Sylfaen"/>
          <w:sz w:val="20"/>
          <w:szCs w:val="20"/>
          <w:lang w:val="af-ZA"/>
        </w:rPr>
        <w:t xml:space="preserve"> 3.2 </w:t>
      </w:r>
      <w:proofErr w:type="spellStart"/>
      <w:r w:rsidRPr="000036EF">
        <w:rPr>
          <w:rFonts w:ascii="GHEA Grapalat" w:eastAsia="Times New Roman" w:hAnsi="GHEA Grapalat" w:cs="Sylfaen"/>
          <w:sz w:val="20"/>
          <w:szCs w:val="20"/>
        </w:rPr>
        <w:t>կետերի</w:t>
      </w:r>
      <w:proofErr w:type="spellEnd"/>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պահանջներին</w:t>
      </w:r>
      <w:proofErr w:type="spellEnd"/>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չհամապատասխանող</w:t>
      </w:r>
      <w:proofErr w:type="spellEnd"/>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հայտերը</w:t>
      </w:r>
      <w:proofErr w:type="spellEnd"/>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հանձնաժողովը</w:t>
      </w:r>
      <w:proofErr w:type="spellEnd"/>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հայտերի</w:t>
      </w:r>
      <w:proofErr w:type="spellEnd"/>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բացման</w:t>
      </w:r>
      <w:proofErr w:type="spellEnd"/>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նիստում</w:t>
      </w:r>
      <w:proofErr w:type="spellEnd"/>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մերժում</w:t>
      </w:r>
      <w:proofErr w:type="spellEnd"/>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rPr>
        <w:t>է</w:t>
      </w:r>
      <w:r w:rsidRPr="000036EF">
        <w:rPr>
          <w:rFonts w:ascii="GHEA Grapalat" w:eastAsia="Times New Roman" w:hAnsi="GHEA Grapalat" w:cs="Sylfaen"/>
          <w:sz w:val="20"/>
          <w:szCs w:val="20"/>
          <w:lang w:val="af-ZA"/>
        </w:rPr>
        <w:t xml:space="preserve"> </w:t>
      </w:r>
      <w:r w:rsidRPr="000036EF">
        <w:rPr>
          <w:rFonts w:ascii="GHEA Grapalat" w:eastAsia="Times New Roman" w:hAnsi="GHEA Grapalat" w:cs="Sylfaen"/>
          <w:sz w:val="20"/>
          <w:szCs w:val="20"/>
        </w:rPr>
        <w:t>և</w:t>
      </w:r>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նույնությամբ</w:t>
      </w:r>
      <w:proofErr w:type="spellEnd"/>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վերադարձնում</w:t>
      </w:r>
      <w:proofErr w:type="spellEnd"/>
      <w:r w:rsidRPr="000036EF">
        <w:rPr>
          <w:rFonts w:ascii="GHEA Grapalat" w:eastAsia="Times New Roman" w:hAnsi="GHEA Grapalat" w:cs="Sylfaen"/>
          <w:sz w:val="20"/>
          <w:szCs w:val="20"/>
          <w:lang w:val="af-ZA"/>
        </w:rPr>
        <w:t xml:space="preserve"> </w:t>
      </w:r>
      <w:proofErr w:type="spellStart"/>
      <w:r w:rsidRPr="000036EF">
        <w:rPr>
          <w:rFonts w:ascii="GHEA Grapalat" w:eastAsia="Times New Roman" w:hAnsi="GHEA Grapalat" w:cs="Sylfaen"/>
          <w:sz w:val="20"/>
          <w:szCs w:val="20"/>
        </w:rPr>
        <w:t>ներկայացնողին</w:t>
      </w:r>
      <w:proofErr w:type="spellEnd"/>
      <w:r w:rsidRPr="000036EF">
        <w:rPr>
          <w:rFonts w:ascii="GHEA Grapalat" w:eastAsia="Times New Roman" w:hAnsi="GHEA Grapalat" w:cs="Sylfaen"/>
          <w:sz w:val="20"/>
          <w:szCs w:val="20"/>
          <w:lang w:val="af-ZA"/>
        </w:rPr>
        <w:t>:</w:t>
      </w:r>
    </w:p>
    <w:p w14:paraId="14ED3C83" w14:textId="77777777" w:rsidR="000036EF" w:rsidRPr="000036EF" w:rsidRDefault="000036EF" w:rsidP="000036EF">
      <w:pPr>
        <w:spacing w:after="0" w:line="240" w:lineRule="auto"/>
        <w:ind w:firstLine="567"/>
        <w:jc w:val="both"/>
        <w:rPr>
          <w:rFonts w:ascii="GHEA Grapalat" w:eastAsia="Times New Roman" w:hAnsi="GHEA Grapalat" w:cs="Sylfaen"/>
          <w:sz w:val="20"/>
          <w:szCs w:val="24"/>
          <w:lang w:val="af-ZA"/>
        </w:rPr>
      </w:pPr>
    </w:p>
    <w:p w14:paraId="6C372110" w14:textId="77777777" w:rsidR="000036EF" w:rsidRPr="000036EF" w:rsidRDefault="000036EF" w:rsidP="000036EF">
      <w:pPr>
        <w:spacing w:after="0" w:line="240" w:lineRule="auto"/>
        <w:ind w:firstLine="567"/>
        <w:jc w:val="both"/>
        <w:rPr>
          <w:rFonts w:ascii="GHEA Grapalat" w:eastAsia="Times New Roman" w:hAnsi="GHEA Grapalat" w:cs="Times New Roman"/>
          <w:b/>
          <w:sz w:val="20"/>
          <w:szCs w:val="24"/>
          <w:lang w:val="af-ZA"/>
        </w:rPr>
      </w:pPr>
    </w:p>
    <w:p w14:paraId="19FC5ADA" w14:textId="77777777" w:rsidR="000036EF" w:rsidRPr="000036EF" w:rsidRDefault="000036EF" w:rsidP="000036EF">
      <w:pPr>
        <w:spacing w:after="0" w:line="240" w:lineRule="auto"/>
        <w:ind w:firstLine="284"/>
        <w:jc w:val="right"/>
        <w:rPr>
          <w:rFonts w:ascii="GHEA Grapalat" w:eastAsia="Times New Roman" w:hAnsi="GHEA Grapalat" w:cs="Sylfaen"/>
          <w:b/>
          <w:sz w:val="20"/>
          <w:szCs w:val="20"/>
          <w:lang w:val="es-ES" w:eastAsia="ru-RU"/>
        </w:rPr>
      </w:pPr>
    </w:p>
    <w:p w14:paraId="01361060" w14:textId="77777777" w:rsidR="000036EF" w:rsidRPr="000036EF" w:rsidRDefault="000036EF" w:rsidP="000036EF">
      <w:pPr>
        <w:spacing w:after="0" w:line="240" w:lineRule="auto"/>
        <w:ind w:firstLine="284"/>
        <w:jc w:val="right"/>
        <w:rPr>
          <w:rFonts w:ascii="GHEA Grapalat" w:eastAsia="Times New Roman" w:hAnsi="GHEA Grapalat" w:cs="Sylfaen"/>
          <w:b/>
          <w:sz w:val="20"/>
          <w:szCs w:val="20"/>
          <w:lang w:val="es-ES" w:eastAsia="ru-RU"/>
        </w:rPr>
      </w:pPr>
    </w:p>
    <w:p w14:paraId="121EE8AD" w14:textId="77777777" w:rsidR="000036EF" w:rsidRPr="000036EF" w:rsidRDefault="000036EF" w:rsidP="000036EF">
      <w:pPr>
        <w:spacing w:after="0" w:line="240" w:lineRule="auto"/>
        <w:ind w:firstLine="284"/>
        <w:jc w:val="right"/>
        <w:rPr>
          <w:rFonts w:ascii="GHEA Grapalat" w:eastAsia="Times New Roman" w:hAnsi="GHEA Grapalat" w:cs="Sylfaen"/>
          <w:b/>
          <w:sz w:val="20"/>
          <w:szCs w:val="20"/>
          <w:lang w:val="es-ES" w:eastAsia="ru-RU"/>
        </w:rPr>
      </w:pPr>
    </w:p>
    <w:p w14:paraId="46D0F85C" w14:textId="77777777" w:rsidR="000036EF" w:rsidRPr="000036EF" w:rsidRDefault="000036EF" w:rsidP="000036EF">
      <w:pPr>
        <w:spacing w:after="0" w:line="240" w:lineRule="auto"/>
        <w:ind w:firstLine="284"/>
        <w:jc w:val="right"/>
        <w:rPr>
          <w:rFonts w:ascii="GHEA Grapalat" w:eastAsia="Times New Roman" w:hAnsi="GHEA Grapalat" w:cs="Sylfaen"/>
          <w:b/>
          <w:sz w:val="20"/>
          <w:szCs w:val="20"/>
          <w:lang w:val="es-ES" w:eastAsia="ru-RU"/>
        </w:rPr>
      </w:pPr>
      <w:r w:rsidRPr="000036EF">
        <w:rPr>
          <w:rFonts w:ascii="GHEA Grapalat" w:eastAsia="Times New Roman" w:hAnsi="GHEA Grapalat" w:cs="Sylfaen"/>
          <w:b/>
          <w:sz w:val="20"/>
          <w:szCs w:val="20"/>
          <w:lang w:val="es-ES" w:eastAsia="ru-RU"/>
        </w:rPr>
        <w:br w:type="page"/>
      </w:r>
    </w:p>
    <w:p w14:paraId="59D4B9A6" w14:textId="77777777" w:rsidR="000036EF" w:rsidRPr="000036EF" w:rsidRDefault="000036EF" w:rsidP="000036EF">
      <w:pPr>
        <w:spacing w:after="0" w:line="240" w:lineRule="auto"/>
        <w:ind w:firstLine="284"/>
        <w:jc w:val="right"/>
        <w:rPr>
          <w:rFonts w:ascii="GHEA Grapalat" w:eastAsia="Times New Roman" w:hAnsi="GHEA Grapalat" w:cs="Sylfaen"/>
          <w:b/>
          <w:sz w:val="20"/>
          <w:szCs w:val="20"/>
          <w:lang w:val="es-ES" w:eastAsia="ru-RU"/>
        </w:rPr>
      </w:pPr>
    </w:p>
    <w:p w14:paraId="50E2FDC1" w14:textId="77777777" w:rsidR="000036EF" w:rsidRPr="000036EF" w:rsidRDefault="000036EF" w:rsidP="000036EF">
      <w:pPr>
        <w:spacing w:after="0" w:line="240" w:lineRule="auto"/>
        <w:ind w:firstLine="284"/>
        <w:jc w:val="right"/>
        <w:rPr>
          <w:rFonts w:ascii="GHEA Grapalat" w:eastAsia="Times New Roman" w:hAnsi="GHEA Grapalat" w:cs="Arial"/>
          <w:b/>
          <w:sz w:val="20"/>
          <w:szCs w:val="20"/>
          <w:lang w:val="es-ES" w:eastAsia="ru-RU"/>
        </w:rPr>
      </w:pPr>
      <w:proofErr w:type="spellStart"/>
      <w:proofErr w:type="gramStart"/>
      <w:r w:rsidRPr="000036EF">
        <w:rPr>
          <w:rFonts w:ascii="GHEA Grapalat" w:eastAsia="Times New Roman" w:hAnsi="GHEA Grapalat" w:cs="Sylfaen"/>
          <w:b/>
          <w:sz w:val="20"/>
          <w:szCs w:val="20"/>
          <w:lang w:val="es-ES" w:eastAsia="ru-RU"/>
        </w:rPr>
        <w:t>Հավելված</w:t>
      </w:r>
      <w:proofErr w:type="spellEnd"/>
      <w:r w:rsidRPr="000036EF">
        <w:rPr>
          <w:rFonts w:ascii="GHEA Grapalat" w:eastAsia="Times New Roman" w:hAnsi="GHEA Grapalat" w:cs="Arial"/>
          <w:b/>
          <w:sz w:val="20"/>
          <w:szCs w:val="20"/>
          <w:lang w:val="es-ES" w:eastAsia="ru-RU"/>
        </w:rPr>
        <w:t xml:space="preserve">  N</w:t>
      </w:r>
      <w:proofErr w:type="gramEnd"/>
      <w:r w:rsidRPr="000036EF">
        <w:rPr>
          <w:rFonts w:ascii="GHEA Grapalat" w:eastAsia="Times New Roman" w:hAnsi="GHEA Grapalat" w:cs="Arial"/>
          <w:b/>
          <w:sz w:val="20"/>
          <w:szCs w:val="20"/>
          <w:lang w:val="es-ES" w:eastAsia="ru-RU"/>
        </w:rPr>
        <w:t xml:space="preserve"> 1</w:t>
      </w:r>
    </w:p>
    <w:p w14:paraId="2F2DB6E5" w14:textId="002F2882" w:rsidR="000036EF" w:rsidRPr="000036EF" w:rsidRDefault="000036EF" w:rsidP="000036EF">
      <w:pPr>
        <w:spacing w:after="0" w:line="240" w:lineRule="auto"/>
        <w:ind w:firstLine="567"/>
        <w:jc w:val="right"/>
        <w:rPr>
          <w:rFonts w:ascii="GHEA Grapalat" w:eastAsia="Times New Roman" w:hAnsi="GHEA Grapalat" w:cs="Arial"/>
          <w:b/>
          <w:sz w:val="20"/>
          <w:szCs w:val="20"/>
          <w:lang w:val="es-ES"/>
        </w:rPr>
      </w:pPr>
      <w:r w:rsidRPr="000036EF">
        <w:rPr>
          <w:rFonts w:ascii="GHEA Grapalat" w:eastAsia="Times New Roman" w:hAnsi="GHEA Grapalat" w:cs="Times New Roman"/>
          <w:sz w:val="24"/>
          <w:szCs w:val="24"/>
          <w:lang w:val="af-ZA"/>
        </w:rPr>
        <w:t>«</w:t>
      </w:r>
      <w:r w:rsidR="000B6642">
        <w:rPr>
          <w:rFonts w:ascii="GHEA Grapalat" w:eastAsia="Times New Roman" w:hAnsi="GHEA Grapalat" w:cs="Times New Roman"/>
          <w:b/>
          <w:sz w:val="20"/>
          <w:szCs w:val="20"/>
          <w:lang w:val="hy-AM"/>
        </w:rPr>
        <w:t>ԿՄՄՀ</w:t>
      </w:r>
      <w:r w:rsidRPr="000036EF">
        <w:rPr>
          <w:rFonts w:ascii="GHEA Grapalat" w:eastAsia="Times New Roman" w:hAnsi="GHEA Grapalat" w:cs="Times New Roman"/>
          <w:b/>
          <w:sz w:val="20"/>
          <w:szCs w:val="20"/>
          <w:lang w:val="es-ES"/>
        </w:rPr>
        <w:t>-</w:t>
      </w:r>
      <w:r w:rsidR="00033B39">
        <w:rPr>
          <w:rFonts w:ascii="GHEA Grapalat" w:eastAsia="Times New Roman" w:hAnsi="GHEA Grapalat" w:cs="Times New Roman"/>
          <w:b/>
          <w:sz w:val="20"/>
          <w:szCs w:val="20"/>
          <w:lang w:val="hy-AM"/>
        </w:rPr>
        <w:t>Հ</w:t>
      </w:r>
      <w:r w:rsidRPr="000036EF">
        <w:rPr>
          <w:rFonts w:ascii="GHEA Grapalat" w:eastAsia="Times New Roman" w:hAnsi="GHEA Grapalat" w:cs="Sylfaen"/>
          <w:b/>
          <w:sz w:val="20"/>
          <w:szCs w:val="20"/>
          <w:lang w:val="hy-AM"/>
        </w:rPr>
        <w:t>Բ</w:t>
      </w:r>
      <w:r w:rsidRPr="000036EF">
        <w:rPr>
          <w:rFonts w:ascii="GHEA Grapalat" w:eastAsia="Times New Roman" w:hAnsi="GHEA Grapalat" w:cs="Sylfaen"/>
          <w:b/>
          <w:sz w:val="20"/>
          <w:szCs w:val="20"/>
        </w:rPr>
        <w:t>Մ</w:t>
      </w:r>
      <w:r w:rsidRPr="000036EF">
        <w:rPr>
          <w:rFonts w:ascii="GHEA Grapalat" w:eastAsia="Times New Roman" w:hAnsi="GHEA Grapalat" w:cs="Sylfaen"/>
          <w:b/>
          <w:sz w:val="20"/>
          <w:szCs w:val="20"/>
          <w:lang w:val="hy-AM"/>
        </w:rPr>
        <w:t>Ա</w:t>
      </w:r>
      <w:r w:rsidRPr="000036EF">
        <w:rPr>
          <w:rFonts w:ascii="GHEA Grapalat" w:eastAsia="Times New Roman" w:hAnsi="GHEA Grapalat" w:cs="Sylfaen"/>
          <w:b/>
          <w:sz w:val="20"/>
          <w:szCs w:val="20"/>
        </w:rPr>
        <w:t>Շ</w:t>
      </w:r>
      <w:r w:rsidRPr="000036EF">
        <w:rPr>
          <w:rFonts w:ascii="GHEA Grapalat" w:eastAsia="Times New Roman" w:hAnsi="GHEA Grapalat" w:cs="Sylfaen"/>
          <w:b/>
          <w:sz w:val="20"/>
          <w:szCs w:val="20"/>
          <w:lang w:val="hy-AM"/>
        </w:rPr>
        <w:t>ՁԲ</w:t>
      </w:r>
      <w:r w:rsidRPr="000036EF">
        <w:rPr>
          <w:rFonts w:ascii="GHEA Grapalat" w:eastAsia="Times New Roman" w:hAnsi="GHEA Grapalat" w:cs="Times New Roman"/>
          <w:b/>
          <w:sz w:val="20"/>
          <w:szCs w:val="20"/>
          <w:lang w:val="es-ES"/>
        </w:rPr>
        <w:t>-</w:t>
      </w:r>
      <w:r w:rsidR="000B6642">
        <w:rPr>
          <w:rFonts w:ascii="GHEA Grapalat" w:eastAsia="Times New Roman" w:hAnsi="GHEA Grapalat" w:cs="Times New Roman"/>
          <w:b/>
          <w:sz w:val="20"/>
          <w:szCs w:val="20"/>
          <w:lang w:val="hy-AM"/>
        </w:rPr>
        <w:t>21</w:t>
      </w:r>
      <w:r w:rsidRPr="000036EF">
        <w:rPr>
          <w:rFonts w:ascii="GHEA Grapalat" w:eastAsia="Times New Roman" w:hAnsi="GHEA Grapalat" w:cs="Times New Roman"/>
          <w:b/>
          <w:sz w:val="20"/>
          <w:szCs w:val="20"/>
          <w:lang w:val="es-ES"/>
        </w:rPr>
        <w:t>/</w:t>
      </w:r>
      <w:r w:rsidR="000B6642">
        <w:rPr>
          <w:rFonts w:ascii="GHEA Grapalat" w:eastAsia="Times New Roman" w:hAnsi="GHEA Grapalat" w:cs="Times New Roman"/>
          <w:b/>
          <w:sz w:val="20"/>
          <w:szCs w:val="20"/>
          <w:lang w:val="hy-AM"/>
        </w:rPr>
        <w:t>4</w:t>
      </w:r>
      <w:r w:rsidRPr="000036EF">
        <w:rPr>
          <w:rFonts w:ascii="GHEA Grapalat" w:eastAsia="Times New Roman" w:hAnsi="GHEA Grapalat" w:cs="Times New Roman"/>
          <w:sz w:val="24"/>
          <w:szCs w:val="24"/>
          <w:lang w:val="af-ZA"/>
        </w:rPr>
        <w:t>»</w:t>
      </w:r>
      <w:r w:rsidRPr="000036EF">
        <w:rPr>
          <w:rFonts w:ascii="GHEA Grapalat" w:eastAsia="Times New Roman" w:hAnsi="GHEA Grapalat" w:cs="Sylfaen"/>
          <w:b/>
          <w:sz w:val="20"/>
          <w:szCs w:val="20"/>
          <w:lang w:val="es-ES"/>
        </w:rPr>
        <w:t>*</w:t>
      </w:r>
      <w:r w:rsidRPr="000036EF">
        <w:rPr>
          <w:rFonts w:ascii="GHEA Grapalat" w:eastAsia="Times New Roman" w:hAnsi="GHEA Grapalat" w:cs="Times New Roman"/>
          <w:b/>
          <w:sz w:val="20"/>
          <w:szCs w:val="20"/>
          <w:lang w:val="es-ES"/>
        </w:rPr>
        <w:t xml:space="preserve">  </w:t>
      </w:r>
      <w:proofErr w:type="spellStart"/>
      <w:r w:rsidRPr="000036EF">
        <w:rPr>
          <w:rFonts w:ascii="GHEA Grapalat" w:eastAsia="Times New Roman" w:hAnsi="GHEA Grapalat" w:cs="Sylfaen"/>
          <w:b/>
          <w:sz w:val="20"/>
          <w:szCs w:val="20"/>
          <w:lang w:val="es-ES"/>
        </w:rPr>
        <w:t>ծածկագրով</w:t>
      </w:r>
      <w:proofErr w:type="spellEnd"/>
    </w:p>
    <w:p w14:paraId="07CE4A9C" w14:textId="7E492F56" w:rsidR="000036EF" w:rsidRPr="000036EF" w:rsidRDefault="002B1391" w:rsidP="000036EF">
      <w:pPr>
        <w:spacing w:after="0" w:line="240" w:lineRule="auto"/>
        <w:ind w:firstLine="567"/>
        <w:jc w:val="right"/>
        <w:rPr>
          <w:rFonts w:ascii="GHEA Grapalat" w:eastAsia="Times New Roman" w:hAnsi="GHEA Grapalat" w:cs="Arial"/>
          <w:b/>
          <w:sz w:val="20"/>
          <w:szCs w:val="20"/>
          <w:lang w:val="es-ES"/>
        </w:rPr>
      </w:pPr>
      <w:r>
        <w:rPr>
          <w:rFonts w:ascii="GHEA Grapalat" w:eastAsia="Times New Roman" w:hAnsi="GHEA Grapalat" w:cs="Sylfaen"/>
          <w:b/>
          <w:sz w:val="20"/>
          <w:szCs w:val="20"/>
          <w:lang w:val="hy-AM"/>
        </w:rPr>
        <w:t xml:space="preserve">հրատապ </w:t>
      </w:r>
      <w:proofErr w:type="spellStart"/>
      <w:r w:rsidR="000036EF" w:rsidRPr="000036EF">
        <w:rPr>
          <w:rFonts w:ascii="GHEA Grapalat" w:eastAsia="Times New Roman" w:hAnsi="GHEA Grapalat" w:cs="Sylfaen"/>
          <w:b/>
          <w:sz w:val="20"/>
          <w:szCs w:val="20"/>
          <w:lang w:val="es-ES"/>
        </w:rPr>
        <w:t>բաց</w:t>
      </w:r>
      <w:proofErr w:type="spellEnd"/>
      <w:r w:rsidR="000036EF" w:rsidRPr="000036EF">
        <w:rPr>
          <w:rFonts w:ascii="GHEA Grapalat" w:eastAsia="Times New Roman" w:hAnsi="GHEA Grapalat" w:cs="Arial"/>
          <w:b/>
          <w:sz w:val="20"/>
          <w:szCs w:val="20"/>
          <w:lang w:val="es-ES"/>
        </w:rPr>
        <w:t xml:space="preserve"> </w:t>
      </w:r>
      <w:proofErr w:type="spellStart"/>
      <w:r w:rsidR="000036EF" w:rsidRPr="000036EF">
        <w:rPr>
          <w:rFonts w:ascii="GHEA Grapalat" w:eastAsia="Times New Roman" w:hAnsi="GHEA Grapalat" w:cs="Sylfaen"/>
          <w:b/>
          <w:sz w:val="20"/>
          <w:szCs w:val="20"/>
          <w:lang w:val="es-ES"/>
        </w:rPr>
        <w:t>մրցույթի</w:t>
      </w:r>
      <w:proofErr w:type="spellEnd"/>
      <w:r w:rsidR="000036EF" w:rsidRPr="000036EF">
        <w:rPr>
          <w:rFonts w:ascii="GHEA Grapalat" w:eastAsia="Times New Roman" w:hAnsi="GHEA Grapalat" w:cs="Arial"/>
          <w:b/>
          <w:sz w:val="20"/>
          <w:szCs w:val="20"/>
          <w:lang w:val="es-ES"/>
        </w:rPr>
        <w:t xml:space="preserve"> </w:t>
      </w:r>
      <w:proofErr w:type="spellStart"/>
      <w:r w:rsidR="000036EF" w:rsidRPr="000036EF">
        <w:rPr>
          <w:rFonts w:ascii="GHEA Grapalat" w:eastAsia="Times New Roman" w:hAnsi="GHEA Grapalat" w:cs="Sylfaen"/>
          <w:b/>
          <w:sz w:val="20"/>
          <w:szCs w:val="20"/>
          <w:lang w:val="es-ES"/>
        </w:rPr>
        <w:t>հրավերի</w:t>
      </w:r>
      <w:proofErr w:type="spellEnd"/>
    </w:p>
    <w:p w14:paraId="1010E6DE" w14:textId="77777777" w:rsidR="000036EF" w:rsidRPr="000036EF" w:rsidRDefault="000036EF" w:rsidP="000036EF">
      <w:pPr>
        <w:spacing w:after="0" w:line="240" w:lineRule="auto"/>
        <w:jc w:val="center"/>
        <w:rPr>
          <w:rFonts w:ascii="GHEA Grapalat" w:eastAsia="Times New Roman" w:hAnsi="GHEA Grapalat" w:cs="Sylfaen"/>
          <w:b/>
          <w:sz w:val="24"/>
          <w:szCs w:val="24"/>
          <w:lang w:val="es-ES"/>
        </w:rPr>
      </w:pPr>
    </w:p>
    <w:p w14:paraId="73757BDB" w14:textId="77777777" w:rsidR="000036EF" w:rsidRPr="000036EF" w:rsidRDefault="000036EF" w:rsidP="000036EF">
      <w:pPr>
        <w:spacing w:after="0" w:line="240" w:lineRule="auto"/>
        <w:jc w:val="center"/>
        <w:rPr>
          <w:rFonts w:ascii="GHEA Grapalat" w:eastAsia="Times New Roman" w:hAnsi="GHEA Grapalat" w:cs="Arial"/>
          <w:b/>
          <w:sz w:val="24"/>
          <w:szCs w:val="24"/>
          <w:lang w:val="es-ES"/>
        </w:rPr>
      </w:pPr>
      <w:r w:rsidRPr="000036EF">
        <w:rPr>
          <w:rFonts w:ascii="GHEA Grapalat" w:eastAsia="Times New Roman" w:hAnsi="GHEA Grapalat" w:cs="Sylfaen"/>
          <w:b/>
          <w:sz w:val="24"/>
          <w:szCs w:val="24"/>
          <w:lang w:val="es-ES"/>
        </w:rPr>
        <w:t>ԴԻՄՈՒՄՀԱՅՏԱՐԱՐՈՒԹՅՈՒՆ*</w:t>
      </w:r>
    </w:p>
    <w:p w14:paraId="7D1D7D03" w14:textId="2B2DC0F4" w:rsidR="000036EF" w:rsidRPr="000036EF" w:rsidRDefault="002B1391" w:rsidP="000036EF">
      <w:pPr>
        <w:keepNext/>
        <w:spacing w:after="0" w:line="240" w:lineRule="auto"/>
        <w:jc w:val="center"/>
        <w:outlineLvl w:val="5"/>
        <w:rPr>
          <w:rFonts w:ascii="GHEA Grapalat" w:eastAsia="Times New Roman" w:hAnsi="GHEA Grapalat" w:cs="Arial"/>
          <w:b/>
          <w:sz w:val="24"/>
          <w:szCs w:val="24"/>
          <w:lang w:val="es-ES" w:eastAsia="ru-RU"/>
        </w:rPr>
      </w:pPr>
      <w:r>
        <w:rPr>
          <w:rFonts w:ascii="GHEA Grapalat" w:eastAsia="Times New Roman" w:hAnsi="GHEA Grapalat" w:cs="Sylfaen"/>
          <w:b/>
          <w:sz w:val="24"/>
          <w:szCs w:val="24"/>
          <w:lang w:val="hy-AM" w:eastAsia="ru-RU"/>
        </w:rPr>
        <w:t xml:space="preserve">հրատապ </w:t>
      </w:r>
      <w:proofErr w:type="spellStart"/>
      <w:r w:rsidR="000036EF" w:rsidRPr="000036EF">
        <w:rPr>
          <w:rFonts w:ascii="GHEA Grapalat" w:eastAsia="Times New Roman" w:hAnsi="GHEA Grapalat" w:cs="Sylfaen"/>
          <w:b/>
          <w:sz w:val="24"/>
          <w:szCs w:val="24"/>
          <w:lang w:val="es-ES" w:eastAsia="ru-RU"/>
        </w:rPr>
        <w:t>բաց</w:t>
      </w:r>
      <w:proofErr w:type="spellEnd"/>
      <w:r w:rsidR="000036EF" w:rsidRPr="000036EF">
        <w:rPr>
          <w:rFonts w:ascii="GHEA Grapalat" w:eastAsia="Times New Roman" w:hAnsi="GHEA Grapalat" w:cs="Sylfaen"/>
          <w:b/>
          <w:sz w:val="24"/>
          <w:szCs w:val="24"/>
          <w:lang w:val="es-ES" w:eastAsia="ru-RU"/>
        </w:rPr>
        <w:t xml:space="preserve"> </w:t>
      </w:r>
      <w:proofErr w:type="spellStart"/>
      <w:r w:rsidR="000036EF" w:rsidRPr="000036EF">
        <w:rPr>
          <w:rFonts w:ascii="GHEA Grapalat" w:eastAsia="Times New Roman" w:hAnsi="GHEA Grapalat" w:cs="Sylfaen"/>
          <w:b/>
          <w:sz w:val="24"/>
          <w:szCs w:val="24"/>
          <w:lang w:val="es-ES" w:eastAsia="ru-RU"/>
        </w:rPr>
        <w:t>մրցույթին</w:t>
      </w:r>
      <w:proofErr w:type="spellEnd"/>
      <w:r w:rsidR="000036EF" w:rsidRPr="000036EF">
        <w:rPr>
          <w:rFonts w:ascii="GHEA Grapalat" w:eastAsia="Times New Roman" w:hAnsi="GHEA Grapalat" w:cs="Sylfaen"/>
          <w:b/>
          <w:sz w:val="24"/>
          <w:szCs w:val="24"/>
          <w:lang w:val="es-ES" w:eastAsia="ru-RU"/>
        </w:rPr>
        <w:t xml:space="preserve"> </w:t>
      </w:r>
      <w:proofErr w:type="spellStart"/>
      <w:r w:rsidR="000036EF" w:rsidRPr="000036EF">
        <w:rPr>
          <w:rFonts w:ascii="GHEA Grapalat" w:eastAsia="Times New Roman" w:hAnsi="GHEA Grapalat" w:cs="Sylfaen"/>
          <w:b/>
          <w:sz w:val="24"/>
          <w:szCs w:val="24"/>
          <w:lang w:val="es-ES" w:eastAsia="ru-RU"/>
        </w:rPr>
        <w:t>մասնակցելու</w:t>
      </w:r>
      <w:proofErr w:type="spellEnd"/>
      <w:r w:rsidR="000036EF" w:rsidRPr="000036EF">
        <w:rPr>
          <w:rFonts w:ascii="GHEA Grapalat" w:eastAsia="Times New Roman" w:hAnsi="GHEA Grapalat" w:cs="Arial"/>
          <w:b/>
          <w:sz w:val="24"/>
          <w:szCs w:val="24"/>
          <w:lang w:val="es-ES" w:eastAsia="ru-RU"/>
        </w:rPr>
        <w:t xml:space="preserve">  </w:t>
      </w:r>
    </w:p>
    <w:p w14:paraId="6F51D10D" w14:textId="77777777" w:rsidR="000036EF" w:rsidRPr="000036EF" w:rsidRDefault="000036EF" w:rsidP="000036EF">
      <w:pPr>
        <w:spacing w:after="0" w:line="240" w:lineRule="auto"/>
        <w:rPr>
          <w:rFonts w:ascii="Times New Roman" w:eastAsia="Times New Roman" w:hAnsi="Times New Roman" w:cs="Times New Roman"/>
          <w:sz w:val="24"/>
          <w:szCs w:val="24"/>
          <w:lang w:val="es-ES" w:eastAsia="ru-RU"/>
        </w:rPr>
      </w:pPr>
    </w:p>
    <w:p w14:paraId="30CDCE65" w14:textId="77777777" w:rsidR="000036EF" w:rsidRPr="000036EF" w:rsidRDefault="000036EF" w:rsidP="000036EF">
      <w:pPr>
        <w:spacing w:after="0" w:line="240" w:lineRule="auto"/>
        <w:jc w:val="both"/>
        <w:rPr>
          <w:rFonts w:ascii="GHEA Grapalat" w:eastAsia="Times New Roman" w:hAnsi="GHEA Grapalat" w:cs="Arial"/>
          <w:sz w:val="20"/>
          <w:szCs w:val="20"/>
          <w:lang w:val="es-ES"/>
        </w:rPr>
      </w:pPr>
      <w:r w:rsidRPr="000036EF">
        <w:rPr>
          <w:rFonts w:ascii="GHEA Grapalat" w:eastAsia="Times New Roman" w:hAnsi="GHEA Grapalat" w:cs="Times New Roman"/>
          <w:u w:val="single"/>
          <w:lang w:val="es-ES"/>
        </w:rPr>
        <w:t xml:space="preserve">                                                             </w:t>
      </w:r>
      <w:r w:rsidRPr="000036EF">
        <w:rPr>
          <w:rFonts w:ascii="GHEA Grapalat" w:eastAsia="Times New Roman" w:hAnsi="GHEA Grapalat" w:cs="Times New Roman"/>
          <w:u w:val="single"/>
          <w:lang w:val="es-ES"/>
        </w:rPr>
        <w:tab/>
      </w:r>
      <w:r w:rsidRPr="000036EF">
        <w:rPr>
          <w:rFonts w:ascii="GHEA Grapalat" w:eastAsia="Times New Roman" w:hAnsi="GHEA Grapalat" w:cs="Times New Roman"/>
          <w:u w:val="single"/>
          <w:lang w:val="es-ES"/>
        </w:rPr>
        <w:tab/>
        <w:t xml:space="preserve">       </w:t>
      </w:r>
      <w:r w:rsidRPr="000036EF">
        <w:rPr>
          <w:rFonts w:ascii="GHEA Grapalat" w:eastAsia="Times New Roman" w:hAnsi="GHEA Grapalat" w:cs="Times New Roman"/>
          <w:lang w:val="es-ES"/>
        </w:rPr>
        <w:t xml:space="preserve"> </w:t>
      </w:r>
      <w:proofErr w:type="spellStart"/>
      <w:r w:rsidRPr="000036EF">
        <w:rPr>
          <w:rFonts w:ascii="GHEA Grapalat" w:eastAsia="Times New Roman" w:hAnsi="GHEA Grapalat" w:cs="Sylfaen"/>
          <w:sz w:val="20"/>
          <w:szCs w:val="20"/>
          <w:lang w:val="es-ES"/>
        </w:rPr>
        <w:t>հայտնում</w:t>
      </w:r>
      <w:proofErr w:type="spellEnd"/>
      <w:r w:rsidRPr="000036EF">
        <w:rPr>
          <w:rFonts w:ascii="GHEA Grapalat" w:eastAsia="Times New Roman" w:hAnsi="GHEA Grapalat" w:cs="Arial"/>
          <w:sz w:val="20"/>
          <w:szCs w:val="20"/>
          <w:lang w:val="es-ES"/>
        </w:rPr>
        <w:t xml:space="preserve"> </w:t>
      </w:r>
      <w:r w:rsidRPr="000036EF">
        <w:rPr>
          <w:rFonts w:ascii="GHEA Grapalat" w:eastAsia="Times New Roman" w:hAnsi="GHEA Grapalat" w:cs="Sylfaen"/>
          <w:sz w:val="20"/>
          <w:szCs w:val="20"/>
          <w:lang w:val="es-ES"/>
        </w:rPr>
        <w:t>է</w:t>
      </w:r>
      <w:r w:rsidRPr="000036EF">
        <w:rPr>
          <w:rFonts w:ascii="GHEA Grapalat" w:eastAsia="Times New Roman" w:hAnsi="GHEA Grapalat" w:cs="Arial"/>
          <w:sz w:val="20"/>
          <w:szCs w:val="20"/>
          <w:lang w:val="es-ES"/>
        </w:rPr>
        <w:t xml:space="preserve">, </w:t>
      </w:r>
      <w:proofErr w:type="spellStart"/>
      <w:r w:rsidRPr="000036EF">
        <w:rPr>
          <w:rFonts w:ascii="GHEA Grapalat" w:eastAsia="Times New Roman" w:hAnsi="GHEA Grapalat" w:cs="Sylfaen"/>
          <w:sz w:val="20"/>
          <w:szCs w:val="20"/>
          <w:lang w:val="es-ES"/>
        </w:rPr>
        <w:t>որ</w:t>
      </w:r>
      <w:proofErr w:type="spellEnd"/>
      <w:r w:rsidRPr="000036EF">
        <w:rPr>
          <w:rFonts w:ascii="GHEA Grapalat" w:eastAsia="Times New Roman" w:hAnsi="GHEA Grapalat" w:cs="Arial"/>
          <w:sz w:val="20"/>
          <w:szCs w:val="20"/>
          <w:lang w:val="es-ES"/>
        </w:rPr>
        <w:t xml:space="preserve"> </w:t>
      </w:r>
      <w:proofErr w:type="spellStart"/>
      <w:r w:rsidRPr="000036EF">
        <w:rPr>
          <w:rFonts w:ascii="GHEA Grapalat" w:eastAsia="Times New Roman" w:hAnsi="GHEA Grapalat" w:cs="Sylfaen"/>
          <w:sz w:val="20"/>
          <w:szCs w:val="20"/>
          <w:lang w:val="es-ES"/>
        </w:rPr>
        <w:t>ցանկություն</w:t>
      </w:r>
      <w:proofErr w:type="spellEnd"/>
      <w:r w:rsidRPr="000036EF">
        <w:rPr>
          <w:rFonts w:ascii="GHEA Grapalat" w:eastAsia="Times New Roman" w:hAnsi="GHEA Grapalat" w:cs="Arial"/>
          <w:sz w:val="20"/>
          <w:szCs w:val="20"/>
          <w:lang w:val="es-ES"/>
        </w:rPr>
        <w:t xml:space="preserve"> </w:t>
      </w:r>
      <w:proofErr w:type="spellStart"/>
      <w:r w:rsidRPr="000036EF">
        <w:rPr>
          <w:rFonts w:ascii="GHEA Grapalat" w:eastAsia="Times New Roman" w:hAnsi="GHEA Grapalat" w:cs="Sylfaen"/>
          <w:sz w:val="20"/>
          <w:szCs w:val="20"/>
          <w:lang w:val="es-ES"/>
        </w:rPr>
        <w:t>ունի</w:t>
      </w:r>
      <w:proofErr w:type="spellEnd"/>
      <w:r w:rsidRPr="000036EF">
        <w:rPr>
          <w:rFonts w:ascii="GHEA Grapalat" w:eastAsia="Times New Roman" w:hAnsi="GHEA Grapalat" w:cs="Arial"/>
          <w:sz w:val="20"/>
          <w:szCs w:val="20"/>
          <w:lang w:val="es-ES"/>
        </w:rPr>
        <w:t xml:space="preserve"> </w:t>
      </w:r>
      <w:proofErr w:type="spellStart"/>
      <w:r w:rsidRPr="000036EF">
        <w:rPr>
          <w:rFonts w:ascii="GHEA Grapalat" w:eastAsia="Times New Roman" w:hAnsi="GHEA Grapalat" w:cs="Sylfaen"/>
          <w:sz w:val="20"/>
          <w:szCs w:val="20"/>
          <w:lang w:val="es-ES"/>
        </w:rPr>
        <w:t>մասնակցել</w:t>
      </w:r>
      <w:proofErr w:type="spellEnd"/>
    </w:p>
    <w:p w14:paraId="6273B71B" w14:textId="77777777" w:rsidR="000036EF" w:rsidRPr="000036EF" w:rsidRDefault="000036EF" w:rsidP="000036EF">
      <w:pPr>
        <w:spacing w:after="0" w:line="240" w:lineRule="auto"/>
        <w:jc w:val="both"/>
        <w:rPr>
          <w:rFonts w:ascii="GHEA Grapalat" w:eastAsia="Times New Roman" w:hAnsi="GHEA Grapalat" w:cs="Times New Roman"/>
          <w:vertAlign w:val="superscript"/>
          <w:lang w:val="es-ES"/>
        </w:rPr>
      </w:pPr>
      <w:r w:rsidRPr="000036EF">
        <w:rPr>
          <w:rFonts w:ascii="GHEA Grapalat" w:eastAsia="Times New Roman" w:hAnsi="GHEA Grapalat" w:cs="Times New Roman"/>
          <w:sz w:val="24"/>
          <w:szCs w:val="24"/>
          <w:vertAlign w:val="superscript"/>
          <w:lang w:val="es-ES"/>
        </w:rPr>
        <w:t xml:space="preserve">               </w:t>
      </w:r>
      <w:r w:rsidRPr="000036EF">
        <w:rPr>
          <w:rFonts w:ascii="GHEA Grapalat" w:eastAsia="Times New Roman" w:hAnsi="GHEA Grapalat" w:cs="Times New Roman"/>
          <w:sz w:val="24"/>
          <w:szCs w:val="24"/>
          <w:lang w:val="es-ES"/>
        </w:rPr>
        <w:t xml:space="preserve">            </w:t>
      </w:r>
      <w:proofErr w:type="spellStart"/>
      <w:r w:rsidRPr="000036EF">
        <w:rPr>
          <w:rFonts w:ascii="GHEA Grapalat" w:eastAsia="Times New Roman" w:hAnsi="GHEA Grapalat" w:cs="Sylfaen"/>
          <w:sz w:val="24"/>
          <w:szCs w:val="24"/>
          <w:vertAlign w:val="superscript"/>
          <w:lang w:val="es-ES"/>
        </w:rPr>
        <w:t>մասնակցի</w:t>
      </w:r>
      <w:proofErr w:type="spellEnd"/>
      <w:r w:rsidRPr="000036EF">
        <w:rPr>
          <w:rFonts w:ascii="GHEA Grapalat" w:eastAsia="Times New Roman" w:hAnsi="GHEA Grapalat" w:cs="Arial"/>
          <w:sz w:val="24"/>
          <w:szCs w:val="24"/>
          <w:vertAlign w:val="superscript"/>
          <w:lang w:val="es-ES"/>
        </w:rPr>
        <w:t xml:space="preserve"> </w:t>
      </w:r>
      <w:proofErr w:type="spellStart"/>
      <w:r w:rsidRPr="000036EF">
        <w:rPr>
          <w:rFonts w:ascii="GHEA Grapalat" w:eastAsia="Times New Roman" w:hAnsi="GHEA Grapalat" w:cs="Sylfaen"/>
          <w:sz w:val="24"/>
          <w:szCs w:val="24"/>
          <w:vertAlign w:val="superscript"/>
          <w:lang w:val="es-ES"/>
        </w:rPr>
        <w:t>անվանումը</w:t>
      </w:r>
      <w:proofErr w:type="spellEnd"/>
      <w:r w:rsidRPr="000036EF">
        <w:rPr>
          <w:rFonts w:ascii="GHEA Grapalat" w:eastAsia="Times New Roman" w:hAnsi="GHEA Grapalat" w:cs="Arial"/>
          <w:sz w:val="24"/>
          <w:szCs w:val="24"/>
          <w:vertAlign w:val="superscript"/>
          <w:lang w:val="es-ES"/>
        </w:rPr>
        <w:t xml:space="preserve"> </w:t>
      </w:r>
    </w:p>
    <w:p w14:paraId="0C446C6A" w14:textId="67C6FFD2" w:rsidR="000036EF" w:rsidRPr="000036EF" w:rsidRDefault="000B6642" w:rsidP="000036EF">
      <w:pPr>
        <w:spacing w:after="0" w:line="240" w:lineRule="auto"/>
        <w:jc w:val="both"/>
        <w:rPr>
          <w:rFonts w:ascii="GHEA Grapalat" w:eastAsia="Times New Roman" w:hAnsi="GHEA Grapalat" w:cs="Times New Roman"/>
          <w:u w:val="single"/>
          <w:lang w:val="es-ES"/>
        </w:rPr>
      </w:pPr>
      <w:r>
        <w:rPr>
          <w:rFonts w:ascii="GHEA Grapalat" w:eastAsia="Times New Roman" w:hAnsi="GHEA Grapalat" w:cs="Times New Roman"/>
          <w:lang w:val="hy-AM"/>
        </w:rPr>
        <w:t>Մեղրաձորի  համայնքապետարան</w:t>
      </w:r>
      <w:r w:rsidR="000036EF" w:rsidRPr="000036EF">
        <w:rPr>
          <w:rFonts w:ascii="GHEA Grapalat" w:eastAsia="Times New Roman" w:hAnsi="GHEA Grapalat" w:cs="Sylfaen"/>
          <w:sz w:val="20"/>
          <w:szCs w:val="20"/>
          <w:lang w:val="es-ES"/>
        </w:rPr>
        <w:t xml:space="preserve">ի </w:t>
      </w:r>
      <w:proofErr w:type="spellStart"/>
      <w:r w:rsidR="000036EF" w:rsidRPr="000036EF">
        <w:rPr>
          <w:rFonts w:ascii="GHEA Grapalat" w:eastAsia="Times New Roman" w:hAnsi="GHEA Grapalat" w:cs="Sylfaen"/>
          <w:sz w:val="20"/>
          <w:szCs w:val="20"/>
          <w:lang w:val="es-ES"/>
        </w:rPr>
        <w:t>կողմից</w:t>
      </w:r>
      <w:proofErr w:type="spellEnd"/>
      <w:r w:rsidR="000036EF" w:rsidRPr="000036EF">
        <w:rPr>
          <w:rFonts w:ascii="GHEA Grapalat" w:eastAsia="Times New Roman" w:hAnsi="GHEA Grapalat" w:cs="Times New Roman"/>
          <w:u w:val="single"/>
          <w:lang w:val="es-ES"/>
        </w:rPr>
        <w:t xml:space="preserve"> </w:t>
      </w:r>
      <w:r w:rsidR="000036EF" w:rsidRPr="000036EF">
        <w:rPr>
          <w:rFonts w:ascii="GHEA Grapalat" w:eastAsia="Times New Roman" w:hAnsi="GHEA Grapalat" w:cs="Times New Roman"/>
          <w:sz w:val="24"/>
          <w:szCs w:val="24"/>
          <w:lang w:val="es-ES"/>
        </w:rPr>
        <w:t>«</w:t>
      </w:r>
      <w:r>
        <w:rPr>
          <w:rFonts w:ascii="GHEA Grapalat" w:eastAsia="Times New Roman" w:hAnsi="GHEA Grapalat" w:cs="Times New Roman"/>
          <w:sz w:val="20"/>
          <w:szCs w:val="20"/>
          <w:lang w:val="hy-AM"/>
        </w:rPr>
        <w:t>ԿՄՄՀ</w:t>
      </w:r>
      <w:r w:rsidR="000036EF" w:rsidRPr="000036EF">
        <w:rPr>
          <w:rFonts w:ascii="GHEA Grapalat" w:eastAsia="Times New Roman" w:hAnsi="GHEA Grapalat" w:cs="Times New Roman"/>
          <w:sz w:val="20"/>
          <w:szCs w:val="20"/>
          <w:lang w:val="es-ES"/>
        </w:rPr>
        <w:t>-</w:t>
      </w:r>
      <w:r w:rsidR="008861A1">
        <w:rPr>
          <w:rFonts w:ascii="GHEA Grapalat" w:eastAsia="Times New Roman" w:hAnsi="GHEA Grapalat" w:cs="Times New Roman"/>
          <w:sz w:val="20"/>
          <w:szCs w:val="20"/>
          <w:lang w:val="hy-AM"/>
        </w:rPr>
        <w:t>Հ</w:t>
      </w:r>
      <w:r w:rsidR="000036EF" w:rsidRPr="000036EF">
        <w:rPr>
          <w:rFonts w:ascii="GHEA Grapalat" w:eastAsia="Times New Roman" w:hAnsi="GHEA Grapalat" w:cs="Sylfaen"/>
          <w:sz w:val="20"/>
          <w:szCs w:val="20"/>
          <w:lang w:val="es-ES"/>
        </w:rPr>
        <w:t>ԲՄԱ</w:t>
      </w:r>
      <w:r>
        <w:rPr>
          <w:rFonts w:ascii="GHEA Grapalat" w:eastAsia="Times New Roman" w:hAnsi="GHEA Grapalat" w:cs="Sylfaen"/>
          <w:sz w:val="20"/>
          <w:szCs w:val="20"/>
          <w:lang w:val="hy-AM"/>
        </w:rPr>
        <w:t>Շ</w:t>
      </w:r>
      <w:r w:rsidR="000036EF" w:rsidRPr="000036EF">
        <w:rPr>
          <w:rFonts w:ascii="GHEA Grapalat" w:eastAsia="Times New Roman" w:hAnsi="GHEA Grapalat" w:cs="Sylfaen"/>
          <w:sz w:val="20"/>
          <w:szCs w:val="20"/>
          <w:lang w:val="es-ES"/>
        </w:rPr>
        <w:t>ՁԲ</w:t>
      </w:r>
      <w:r w:rsidR="000036EF" w:rsidRPr="000036EF">
        <w:rPr>
          <w:rFonts w:ascii="GHEA Grapalat" w:eastAsia="Times New Roman" w:hAnsi="GHEA Grapalat" w:cs="Arial"/>
          <w:sz w:val="20"/>
          <w:szCs w:val="20"/>
          <w:lang w:val="es-ES"/>
        </w:rPr>
        <w:t>-</w:t>
      </w:r>
      <w:r>
        <w:rPr>
          <w:rFonts w:ascii="GHEA Grapalat" w:eastAsia="Times New Roman" w:hAnsi="GHEA Grapalat" w:cs="Arial"/>
          <w:sz w:val="20"/>
          <w:szCs w:val="20"/>
          <w:lang w:val="hy-AM"/>
        </w:rPr>
        <w:t>21</w:t>
      </w:r>
      <w:r w:rsidR="000036EF" w:rsidRPr="000036EF">
        <w:rPr>
          <w:rFonts w:ascii="GHEA Grapalat" w:eastAsia="Times New Roman" w:hAnsi="GHEA Grapalat" w:cs="Arial"/>
          <w:sz w:val="20"/>
          <w:szCs w:val="20"/>
          <w:lang w:val="es-ES"/>
        </w:rPr>
        <w:t>/</w:t>
      </w:r>
      <w:r>
        <w:rPr>
          <w:rFonts w:ascii="GHEA Grapalat" w:eastAsia="Times New Roman" w:hAnsi="GHEA Grapalat" w:cs="Arial"/>
          <w:sz w:val="20"/>
          <w:szCs w:val="20"/>
          <w:lang w:val="hy-AM"/>
        </w:rPr>
        <w:t>4</w:t>
      </w:r>
      <w:r w:rsidR="000036EF" w:rsidRPr="000036EF">
        <w:rPr>
          <w:rFonts w:ascii="GHEA Grapalat" w:eastAsia="Times New Roman" w:hAnsi="GHEA Grapalat" w:cs="Times New Roman"/>
          <w:sz w:val="24"/>
          <w:szCs w:val="24"/>
          <w:lang w:val="es-ES"/>
        </w:rPr>
        <w:t>»</w:t>
      </w:r>
      <w:r w:rsidR="000036EF" w:rsidRPr="000036EF">
        <w:rPr>
          <w:rFonts w:ascii="GHEA Grapalat" w:eastAsia="Times New Roman" w:hAnsi="GHEA Grapalat" w:cs="Times New Roman"/>
          <w:sz w:val="20"/>
          <w:szCs w:val="20"/>
          <w:lang w:val="es-ES"/>
        </w:rPr>
        <w:t xml:space="preserve"> </w:t>
      </w:r>
      <w:proofErr w:type="spellStart"/>
      <w:r w:rsidR="000036EF" w:rsidRPr="000036EF">
        <w:rPr>
          <w:rFonts w:ascii="GHEA Grapalat" w:eastAsia="Times New Roman" w:hAnsi="GHEA Grapalat" w:cs="Sylfaen"/>
          <w:sz w:val="20"/>
          <w:szCs w:val="20"/>
          <w:lang w:val="es-ES"/>
        </w:rPr>
        <w:t>ծածկագրով</w:t>
      </w:r>
      <w:proofErr w:type="spellEnd"/>
      <w:r w:rsidR="000036EF" w:rsidRPr="000036EF">
        <w:rPr>
          <w:rFonts w:ascii="GHEA Grapalat" w:eastAsia="Times New Roman" w:hAnsi="GHEA Grapalat" w:cs="Sylfaen"/>
          <w:sz w:val="20"/>
          <w:szCs w:val="20"/>
          <w:lang w:val="es-ES"/>
        </w:rPr>
        <w:t xml:space="preserve"> </w:t>
      </w:r>
      <w:proofErr w:type="spellStart"/>
      <w:r w:rsidR="000036EF" w:rsidRPr="000036EF">
        <w:rPr>
          <w:rFonts w:ascii="GHEA Grapalat" w:eastAsia="Times New Roman" w:hAnsi="GHEA Grapalat" w:cs="Sylfaen"/>
          <w:sz w:val="20"/>
          <w:szCs w:val="20"/>
          <w:lang w:val="es-ES"/>
        </w:rPr>
        <w:t>հայտարարված</w:t>
      </w:r>
      <w:proofErr w:type="spellEnd"/>
    </w:p>
    <w:p w14:paraId="2F6E153B" w14:textId="596C9EA3" w:rsidR="000036EF" w:rsidRPr="000036EF" w:rsidRDefault="002B1391" w:rsidP="000036EF">
      <w:pPr>
        <w:spacing w:after="0" w:line="240" w:lineRule="auto"/>
        <w:jc w:val="both"/>
        <w:rPr>
          <w:rFonts w:ascii="GHEA Grapalat" w:eastAsia="Times New Roman" w:hAnsi="GHEA Grapalat" w:cs="Sylfaen"/>
          <w:sz w:val="20"/>
          <w:szCs w:val="20"/>
          <w:lang w:val="es-ES"/>
        </w:rPr>
      </w:pPr>
      <w:r>
        <w:rPr>
          <w:rFonts w:ascii="GHEA Grapalat" w:eastAsia="Times New Roman" w:hAnsi="GHEA Grapalat" w:cs="Sylfaen"/>
          <w:sz w:val="20"/>
          <w:szCs w:val="20"/>
          <w:lang w:val="hy-AM"/>
        </w:rPr>
        <w:t xml:space="preserve">հրատապ </w:t>
      </w:r>
      <w:proofErr w:type="spellStart"/>
      <w:r w:rsidR="000036EF" w:rsidRPr="000036EF">
        <w:rPr>
          <w:rFonts w:ascii="GHEA Grapalat" w:eastAsia="Times New Roman" w:hAnsi="GHEA Grapalat" w:cs="Sylfaen"/>
          <w:sz w:val="20"/>
          <w:szCs w:val="20"/>
          <w:lang w:val="es-ES"/>
        </w:rPr>
        <w:t>բաց</w:t>
      </w:r>
      <w:proofErr w:type="spellEnd"/>
      <w:r w:rsidR="000036EF" w:rsidRPr="000036EF">
        <w:rPr>
          <w:rFonts w:ascii="GHEA Grapalat" w:eastAsia="Times New Roman" w:hAnsi="GHEA Grapalat" w:cs="Sylfaen"/>
          <w:sz w:val="20"/>
          <w:szCs w:val="20"/>
          <w:lang w:val="es-ES"/>
        </w:rPr>
        <w:t xml:space="preserve"> </w:t>
      </w:r>
      <w:proofErr w:type="spellStart"/>
      <w:r w:rsidR="000036EF" w:rsidRPr="000036EF">
        <w:rPr>
          <w:rFonts w:ascii="GHEA Grapalat" w:eastAsia="Times New Roman" w:hAnsi="GHEA Grapalat" w:cs="Sylfaen"/>
          <w:sz w:val="20"/>
          <w:szCs w:val="20"/>
          <w:lang w:val="es-ES"/>
        </w:rPr>
        <w:t>մրցույթի</w:t>
      </w:r>
      <w:proofErr w:type="spellEnd"/>
      <w:r w:rsidR="000036EF" w:rsidRPr="000036EF">
        <w:rPr>
          <w:rFonts w:ascii="GHEA Grapalat" w:eastAsia="Times New Roman" w:hAnsi="GHEA Grapalat" w:cs="Arial"/>
          <w:sz w:val="16"/>
          <w:szCs w:val="16"/>
          <w:lang w:val="es-ES"/>
        </w:rPr>
        <w:t xml:space="preserve"> </w:t>
      </w:r>
      <w:r w:rsidR="000B6642">
        <w:rPr>
          <w:rFonts w:ascii="GHEA Grapalat" w:eastAsia="Times New Roman" w:hAnsi="GHEA Grapalat" w:cs="Arial"/>
          <w:sz w:val="16"/>
          <w:szCs w:val="16"/>
          <w:lang w:val="hy-AM"/>
        </w:rPr>
        <w:t xml:space="preserve">  6 </w:t>
      </w:r>
      <w:proofErr w:type="spellStart"/>
      <w:r w:rsidR="000036EF" w:rsidRPr="000036EF">
        <w:rPr>
          <w:rFonts w:ascii="GHEA Grapalat" w:eastAsia="Times New Roman" w:hAnsi="GHEA Grapalat" w:cs="Sylfaen"/>
          <w:sz w:val="20"/>
          <w:szCs w:val="20"/>
          <w:lang w:val="es-ES"/>
        </w:rPr>
        <w:t>չափաբաժիններին</w:t>
      </w:r>
      <w:proofErr w:type="spellEnd"/>
      <w:r w:rsidR="000036EF" w:rsidRPr="000036EF">
        <w:rPr>
          <w:rFonts w:ascii="GHEA Grapalat" w:eastAsia="Times New Roman" w:hAnsi="GHEA Grapalat" w:cs="Arial"/>
          <w:sz w:val="20"/>
          <w:szCs w:val="20"/>
          <w:lang w:val="es-ES"/>
        </w:rPr>
        <w:t xml:space="preserve"> </w:t>
      </w:r>
      <w:r w:rsidR="000036EF" w:rsidRPr="000036EF">
        <w:rPr>
          <w:rFonts w:ascii="GHEA Grapalat" w:eastAsia="Times New Roman" w:hAnsi="GHEA Grapalat" w:cs="Sylfaen"/>
          <w:sz w:val="20"/>
          <w:szCs w:val="20"/>
          <w:lang w:val="es-ES"/>
        </w:rPr>
        <w:t>և</w:t>
      </w:r>
      <w:r w:rsidR="000036EF" w:rsidRPr="000036EF">
        <w:rPr>
          <w:rFonts w:ascii="GHEA Grapalat" w:eastAsia="Times New Roman" w:hAnsi="GHEA Grapalat" w:cs="Arial"/>
          <w:sz w:val="20"/>
          <w:szCs w:val="20"/>
          <w:lang w:val="es-ES"/>
        </w:rPr>
        <w:t xml:space="preserve"> </w:t>
      </w:r>
      <w:proofErr w:type="spellStart"/>
      <w:r w:rsidR="000036EF" w:rsidRPr="000036EF">
        <w:rPr>
          <w:rFonts w:ascii="GHEA Grapalat" w:eastAsia="Times New Roman" w:hAnsi="GHEA Grapalat" w:cs="Sylfaen"/>
          <w:sz w:val="20"/>
          <w:szCs w:val="20"/>
          <w:lang w:val="es-ES"/>
        </w:rPr>
        <w:t>հրավերի</w:t>
      </w:r>
      <w:proofErr w:type="spellEnd"/>
      <w:r w:rsidR="000036EF" w:rsidRPr="000036EF">
        <w:rPr>
          <w:rFonts w:ascii="GHEA Grapalat" w:eastAsia="Times New Roman" w:hAnsi="GHEA Grapalat" w:cs="Sylfaen"/>
          <w:sz w:val="20"/>
          <w:szCs w:val="20"/>
          <w:lang w:val="es-ES"/>
        </w:rPr>
        <w:t xml:space="preserve"> </w:t>
      </w:r>
      <w:proofErr w:type="spellStart"/>
      <w:r w:rsidR="000036EF" w:rsidRPr="000036EF">
        <w:rPr>
          <w:rFonts w:ascii="GHEA Grapalat" w:eastAsia="Times New Roman" w:hAnsi="GHEA Grapalat" w:cs="Sylfaen"/>
          <w:sz w:val="20"/>
          <w:szCs w:val="20"/>
          <w:lang w:val="es-ES"/>
        </w:rPr>
        <w:t>պահանջներին</w:t>
      </w:r>
      <w:proofErr w:type="spellEnd"/>
      <w:r w:rsidR="000036EF" w:rsidRPr="000036EF">
        <w:rPr>
          <w:rFonts w:ascii="GHEA Grapalat" w:eastAsia="Times New Roman" w:hAnsi="GHEA Grapalat" w:cs="Sylfaen"/>
          <w:sz w:val="20"/>
          <w:szCs w:val="20"/>
          <w:lang w:val="es-ES"/>
        </w:rPr>
        <w:t xml:space="preserve"> </w:t>
      </w:r>
      <w:proofErr w:type="spellStart"/>
      <w:r w:rsidR="000036EF" w:rsidRPr="000036EF">
        <w:rPr>
          <w:rFonts w:ascii="GHEA Grapalat" w:eastAsia="Times New Roman" w:hAnsi="GHEA Grapalat" w:cs="Sylfaen"/>
          <w:sz w:val="20"/>
          <w:szCs w:val="20"/>
          <w:lang w:val="es-ES"/>
        </w:rPr>
        <w:t>համապատասխան</w:t>
      </w:r>
      <w:proofErr w:type="spellEnd"/>
      <w:r w:rsidR="000036EF" w:rsidRPr="000036EF">
        <w:rPr>
          <w:rFonts w:ascii="GHEA Grapalat" w:eastAsia="Times New Roman" w:hAnsi="GHEA Grapalat" w:cs="Arial"/>
          <w:sz w:val="20"/>
          <w:szCs w:val="20"/>
          <w:lang w:val="es-ES"/>
        </w:rPr>
        <w:t xml:space="preserve">  </w:t>
      </w:r>
      <w:proofErr w:type="spellStart"/>
      <w:r w:rsidR="000036EF" w:rsidRPr="000036EF">
        <w:rPr>
          <w:rFonts w:ascii="GHEA Grapalat" w:eastAsia="Times New Roman" w:hAnsi="GHEA Grapalat" w:cs="Sylfaen"/>
          <w:sz w:val="20"/>
          <w:szCs w:val="20"/>
          <w:lang w:val="es-ES"/>
        </w:rPr>
        <w:t>ներկայացնում</w:t>
      </w:r>
      <w:proofErr w:type="spellEnd"/>
      <w:r w:rsidR="000036EF" w:rsidRPr="000036EF">
        <w:rPr>
          <w:rFonts w:ascii="GHEA Grapalat" w:eastAsia="Times New Roman" w:hAnsi="GHEA Grapalat" w:cs="Arial"/>
          <w:sz w:val="20"/>
          <w:szCs w:val="20"/>
          <w:lang w:val="es-ES"/>
        </w:rPr>
        <w:t xml:space="preserve">  </w:t>
      </w:r>
      <w:r w:rsidR="000036EF" w:rsidRPr="000036EF">
        <w:rPr>
          <w:rFonts w:ascii="GHEA Grapalat" w:eastAsia="Times New Roman" w:hAnsi="GHEA Grapalat" w:cs="Sylfaen"/>
          <w:sz w:val="20"/>
          <w:szCs w:val="20"/>
          <w:lang w:val="es-ES"/>
        </w:rPr>
        <w:t>է</w:t>
      </w:r>
      <w:r w:rsidR="000036EF" w:rsidRPr="000036EF">
        <w:rPr>
          <w:rFonts w:ascii="GHEA Grapalat" w:eastAsia="Times New Roman" w:hAnsi="GHEA Grapalat" w:cs="Arial"/>
          <w:sz w:val="20"/>
          <w:szCs w:val="20"/>
          <w:lang w:val="es-ES"/>
        </w:rPr>
        <w:t xml:space="preserve"> </w:t>
      </w:r>
      <w:proofErr w:type="spellStart"/>
      <w:r w:rsidR="000036EF" w:rsidRPr="000036EF">
        <w:rPr>
          <w:rFonts w:ascii="GHEA Grapalat" w:eastAsia="Times New Roman" w:hAnsi="GHEA Grapalat" w:cs="Sylfaen"/>
          <w:sz w:val="20"/>
          <w:szCs w:val="20"/>
          <w:lang w:val="es-ES"/>
        </w:rPr>
        <w:t>հայտ</w:t>
      </w:r>
      <w:proofErr w:type="spellEnd"/>
      <w:r w:rsidR="000036EF" w:rsidRPr="000036EF">
        <w:rPr>
          <w:rFonts w:ascii="GHEA Grapalat" w:eastAsia="Times New Roman" w:hAnsi="GHEA Grapalat" w:cs="Sylfaen"/>
          <w:sz w:val="20"/>
          <w:szCs w:val="20"/>
          <w:lang w:val="es-ES"/>
        </w:rPr>
        <w:t>:</w:t>
      </w:r>
    </w:p>
    <w:p w14:paraId="2D313EF1" w14:textId="77777777" w:rsidR="000036EF" w:rsidRPr="000036EF" w:rsidRDefault="000036EF" w:rsidP="000036EF">
      <w:pPr>
        <w:spacing w:after="0" w:line="240" w:lineRule="auto"/>
        <w:jc w:val="both"/>
        <w:rPr>
          <w:rFonts w:ascii="GHEA Grapalat" w:eastAsia="Times New Roman" w:hAnsi="GHEA Grapalat" w:cs="Times New Roman"/>
          <w:sz w:val="12"/>
          <w:szCs w:val="12"/>
          <w:u w:val="single"/>
          <w:lang w:val="es-ES"/>
        </w:rPr>
      </w:pPr>
    </w:p>
    <w:p w14:paraId="55487A77" w14:textId="77777777" w:rsidR="000036EF" w:rsidRPr="000036EF" w:rsidRDefault="000036EF" w:rsidP="000036EF">
      <w:pPr>
        <w:spacing w:after="0" w:line="240" w:lineRule="auto"/>
        <w:jc w:val="both"/>
        <w:rPr>
          <w:rFonts w:ascii="GHEA Grapalat" w:eastAsia="Times New Roman" w:hAnsi="GHEA Grapalat" w:cs="Sylfaen"/>
          <w:sz w:val="20"/>
          <w:szCs w:val="20"/>
          <w:lang w:val="es-ES"/>
        </w:rPr>
      </w:pPr>
      <w:r w:rsidRPr="000036EF">
        <w:rPr>
          <w:rFonts w:ascii="GHEA Grapalat" w:eastAsia="Times New Roman" w:hAnsi="GHEA Grapalat" w:cs="Times New Roman"/>
          <w:u w:val="single"/>
          <w:lang w:val="es-ES"/>
        </w:rPr>
        <w:t xml:space="preserve">                                                      </w:t>
      </w:r>
      <w:r w:rsidRPr="000036EF">
        <w:rPr>
          <w:rFonts w:ascii="GHEA Grapalat" w:eastAsia="Times New Roman" w:hAnsi="GHEA Grapalat" w:cs="Times New Roman"/>
          <w:u w:val="single"/>
          <w:lang w:val="es-ES"/>
        </w:rPr>
        <w:tab/>
      </w:r>
      <w:r w:rsidRPr="000036EF">
        <w:rPr>
          <w:rFonts w:ascii="GHEA Grapalat" w:eastAsia="Times New Roman" w:hAnsi="GHEA Grapalat" w:cs="Times New Roman"/>
          <w:u w:val="single"/>
          <w:lang w:val="es-ES"/>
        </w:rPr>
        <w:tab/>
        <w:t xml:space="preserve">   </w:t>
      </w:r>
      <w:r w:rsidRPr="000036EF">
        <w:rPr>
          <w:rFonts w:ascii="GHEA Grapalat" w:eastAsia="Times New Roman" w:hAnsi="GHEA Grapalat" w:cs="Times New Roman"/>
          <w:sz w:val="24"/>
          <w:szCs w:val="24"/>
          <w:lang w:val="es-ES"/>
        </w:rPr>
        <w:t>-</w:t>
      </w:r>
      <w:r w:rsidRPr="000036EF">
        <w:rPr>
          <w:rFonts w:ascii="GHEA Grapalat" w:eastAsia="Times New Roman" w:hAnsi="GHEA Grapalat" w:cs="Sylfaen"/>
          <w:sz w:val="20"/>
          <w:szCs w:val="20"/>
          <w:lang w:val="es-ES"/>
        </w:rPr>
        <w:t>ն</w:t>
      </w:r>
      <w:r w:rsidRPr="000036EF">
        <w:rPr>
          <w:rFonts w:ascii="GHEA Grapalat" w:eastAsia="Times New Roman" w:hAnsi="GHEA Grapalat" w:cs="Arial"/>
          <w:sz w:val="20"/>
          <w:szCs w:val="20"/>
          <w:lang w:val="es-ES"/>
        </w:rPr>
        <w:t xml:space="preserve"> </w:t>
      </w:r>
      <w:proofErr w:type="spellStart"/>
      <w:r w:rsidRPr="000036EF">
        <w:rPr>
          <w:rFonts w:ascii="GHEA Grapalat" w:eastAsia="Times New Roman" w:hAnsi="GHEA Grapalat" w:cs="Sylfaen"/>
          <w:sz w:val="20"/>
          <w:szCs w:val="20"/>
          <w:lang w:val="es-ES"/>
        </w:rPr>
        <w:t>հայտնում</w:t>
      </w:r>
      <w:proofErr w:type="spellEnd"/>
      <w:r w:rsidRPr="000036EF">
        <w:rPr>
          <w:rFonts w:ascii="GHEA Grapalat" w:eastAsia="Times New Roman" w:hAnsi="GHEA Grapalat" w:cs="Arial"/>
          <w:sz w:val="20"/>
          <w:szCs w:val="20"/>
          <w:lang w:val="es-ES"/>
        </w:rPr>
        <w:t xml:space="preserve"> </w:t>
      </w:r>
      <w:r w:rsidRPr="000036EF">
        <w:rPr>
          <w:rFonts w:ascii="GHEA Grapalat" w:eastAsia="Times New Roman" w:hAnsi="GHEA Grapalat" w:cs="Sylfaen"/>
          <w:sz w:val="20"/>
          <w:szCs w:val="20"/>
          <w:lang w:val="es-ES"/>
        </w:rPr>
        <w:t>և</w:t>
      </w:r>
      <w:r w:rsidRPr="000036EF">
        <w:rPr>
          <w:rFonts w:ascii="GHEA Grapalat" w:eastAsia="Times New Roman" w:hAnsi="GHEA Grapalat" w:cs="Arial"/>
          <w:sz w:val="20"/>
          <w:szCs w:val="20"/>
          <w:lang w:val="es-ES"/>
        </w:rPr>
        <w:t xml:space="preserve"> </w:t>
      </w:r>
      <w:proofErr w:type="spellStart"/>
      <w:r w:rsidRPr="000036EF">
        <w:rPr>
          <w:rFonts w:ascii="GHEA Grapalat" w:eastAsia="Times New Roman" w:hAnsi="GHEA Grapalat" w:cs="Sylfaen"/>
          <w:sz w:val="20"/>
          <w:szCs w:val="20"/>
          <w:lang w:val="es-ES"/>
        </w:rPr>
        <w:t>հավաստում</w:t>
      </w:r>
      <w:proofErr w:type="spellEnd"/>
      <w:r w:rsidRPr="000036EF">
        <w:rPr>
          <w:rFonts w:ascii="GHEA Grapalat" w:eastAsia="Times New Roman" w:hAnsi="GHEA Grapalat" w:cs="Arial"/>
          <w:sz w:val="20"/>
          <w:szCs w:val="20"/>
          <w:lang w:val="es-ES"/>
        </w:rPr>
        <w:t xml:space="preserve"> </w:t>
      </w:r>
      <w:r w:rsidRPr="000036EF">
        <w:rPr>
          <w:rFonts w:ascii="GHEA Grapalat" w:eastAsia="Times New Roman" w:hAnsi="GHEA Grapalat" w:cs="Sylfaen"/>
          <w:sz w:val="20"/>
          <w:szCs w:val="20"/>
          <w:lang w:val="es-ES"/>
        </w:rPr>
        <w:t>է</w:t>
      </w:r>
      <w:r w:rsidRPr="000036EF">
        <w:rPr>
          <w:rFonts w:ascii="GHEA Grapalat" w:eastAsia="Times New Roman" w:hAnsi="GHEA Grapalat" w:cs="Arial"/>
          <w:sz w:val="20"/>
          <w:szCs w:val="20"/>
          <w:lang w:val="es-ES"/>
        </w:rPr>
        <w:t xml:space="preserve">, </w:t>
      </w:r>
      <w:proofErr w:type="spellStart"/>
      <w:r w:rsidRPr="000036EF">
        <w:rPr>
          <w:rFonts w:ascii="GHEA Grapalat" w:eastAsia="Times New Roman" w:hAnsi="GHEA Grapalat" w:cs="Sylfaen"/>
          <w:sz w:val="20"/>
          <w:szCs w:val="20"/>
          <w:lang w:val="es-ES"/>
        </w:rPr>
        <w:t>որ</w:t>
      </w:r>
      <w:proofErr w:type="spellEnd"/>
      <w:r w:rsidRPr="000036EF">
        <w:rPr>
          <w:rFonts w:ascii="GHEA Grapalat" w:eastAsia="Times New Roman" w:hAnsi="GHEA Grapalat" w:cs="Sylfaen"/>
          <w:sz w:val="20"/>
          <w:szCs w:val="20"/>
          <w:lang w:val="es-ES"/>
        </w:rPr>
        <w:t xml:space="preserve"> </w:t>
      </w:r>
      <w:proofErr w:type="spellStart"/>
      <w:r w:rsidRPr="000036EF">
        <w:rPr>
          <w:rFonts w:ascii="GHEA Grapalat" w:eastAsia="Times New Roman" w:hAnsi="GHEA Grapalat" w:cs="Sylfaen"/>
          <w:sz w:val="20"/>
          <w:szCs w:val="20"/>
          <w:lang w:val="es-ES"/>
        </w:rPr>
        <w:t>հանդիսանում</w:t>
      </w:r>
      <w:proofErr w:type="spellEnd"/>
      <w:r w:rsidRPr="000036EF">
        <w:rPr>
          <w:rFonts w:ascii="GHEA Grapalat" w:eastAsia="Times New Roman" w:hAnsi="GHEA Grapalat" w:cs="Sylfaen"/>
          <w:sz w:val="20"/>
          <w:szCs w:val="20"/>
          <w:lang w:val="es-ES"/>
        </w:rPr>
        <w:t xml:space="preserve"> է </w:t>
      </w:r>
    </w:p>
    <w:p w14:paraId="588F1C0B" w14:textId="77777777" w:rsidR="000036EF" w:rsidRPr="000036EF" w:rsidRDefault="000036EF" w:rsidP="000036EF">
      <w:pPr>
        <w:spacing w:after="0" w:line="240" w:lineRule="auto"/>
        <w:jc w:val="both"/>
        <w:rPr>
          <w:rFonts w:ascii="GHEA Grapalat" w:eastAsia="Times New Roman" w:hAnsi="GHEA Grapalat" w:cs="Sylfaen"/>
          <w:sz w:val="20"/>
          <w:szCs w:val="20"/>
          <w:lang w:val="es-ES"/>
        </w:rPr>
      </w:pPr>
      <w:r w:rsidRPr="000036EF">
        <w:rPr>
          <w:rFonts w:ascii="GHEA Grapalat" w:eastAsia="Times New Roman" w:hAnsi="GHEA Grapalat" w:cs="Sylfaen"/>
          <w:sz w:val="24"/>
          <w:szCs w:val="24"/>
          <w:vertAlign w:val="superscript"/>
          <w:lang w:val="es-ES"/>
        </w:rPr>
        <w:t xml:space="preserve">                                             </w:t>
      </w:r>
      <w:proofErr w:type="spellStart"/>
      <w:r w:rsidRPr="000036EF">
        <w:rPr>
          <w:rFonts w:ascii="GHEA Grapalat" w:eastAsia="Times New Roman" w:hAnsi="GHEA Grapalat" w:cs="Sylfaen"/>
          <w:sz w:val="24"/>
          <w:szCs w:val="24"/>
          <w:vertAlign w:val="superscript"/>
          <w:lang w:val="es-ES"/>
        </w:rPr>
        <w:t>մասնակցի</w:t>
      </w:r>
      <w:proofErr w:type="spellEnd"/>
      <w:r w:rsidRPr="000036EF">
        <w:rPr>
          <w:rFonts w:ascii="GHEA Grapalat" w:eastAsia="Times New Roman" w:hAnsi="GHEA Grapalat" w:cs="Arial"/>
          <w:sz w:val="24"/>
          <w:szCs w:val="24"/>
          <w:vertAlign w:val="superscript"/>
          <w:lang w:val="es-ES"/>
        </w:rPr>
        <w:t xml:space="preserve"> </w:t>
      </w:r>
      <w:proofErr w:type="spellStart"/>
      <w:r w:rsidRPr="000036EF">
        <w:rPr>
          <w:rFonts w:ascii="GHEA Grapalat" w:eastAsia="Times New Roman" w:hAnsi="GHEA Grapalat" w:cs="Sylfaen"/>
          <w:sz w:val="24"/>
          <w:szCs w:val="24"/>
          <w:vertAlign w:val="superscript"/>
          <w:lang w:val="es-ES"/>
        </w:rPr>
        <w:t>անվանումը</w:t>
      </w:r>
      <w:proofErr w:type="spellEnd"/>
    </w:p>
    <w:p w14:paraId="0533B2A8" w14:textId="77777777" w:rsidR="000036EF" w:rsidRPr="000036EF" w:rsidRDefault="000036EF" w:rsidP="000036EF">
      <w:pPr>
        <w:spacing w:after="0" w:line="240" w:lineRule="auto"/>
        <w:jc w:val="both"/>
        <w:rPr>
          <w:rFonts w:ascii="GHEA Grapalat" w:eastAsia="Times New Roman" w:hAnsi="GHEA Grapalat" w:cs="Sylfaen"/>
          <w:sz w:val="20"/>
          <w:szCs w:val="20"/>
          <w:lang w:val="es-ES"/>
        </w:rPr>
      </w:pPr>
      <w:r w:rsidRPr="000036EF">
        <w:rPr>
          <w:rFonts w:ascii="GHEA Grapalat" w:eastAsia="Times New Roman" w:hAnsi="GHEA Grapalat" w:cs="Sylfaen"/>
          <w:sz w:val="20"/>
          <w:szCs w:val="20"/>
          <w:u w:val="single"/>
          <w:lang w:val="es-ES"/>
        </w:rPr>
        <w:tab/>
      </w:r>
      <w:r w:rsidRPr="000036EF">
        <w:rPr>
          <w:rFonts w:ascii="GHEA Grapalat" w:eastAsia="Times New Roman" w:hAnsi="GHEA Grapalat" w:cs="Sylfaen"/>
          <w:sz w:val="20"/>
          <w:szCs w:val="20"/>
          <w:u w:val="single"/>
          <w:lang w:val="es-ES"/>
        </w:rPr>
        <w:tab/>
      </w:r>
      <w:r w:rsidRPr="000036EF">
        <w:rPr>
          <w:rFonts w:ascii="GHEA Grapalat" w:eastAsia="Times New Roman" w:hAnsi="GHEA Grapalat" w:cs="Sylfaen"/>
          <w:sz w:val="20"/>
          <w:szCs w:val="20"/>
          <w:u w:val="single"/>
          <w:lang w:val="es-ES"/>
        </w:rPr>
        <w:tab/>
      </w:r>
      <w:r w:rsidRPr="000036EF">
        <w:rPr>
          <w:rFonts w:ascii="GHEA Grapalat" w:eastAsia="Times New Roman" w:hAnsi="GHEA Grapalat" w:cs="Sylfaen"/>
          <w:sz w:val="20"/>
          <w:szCs w:val="20"/>
          <w:u w:val="single"/>
          <w:lang w:val="es-ES"/>
        </w:rPr>
        <w:tab/>
      </w:r>
      <w:r w:rsidRPr="000036EF">
        <w:rPr>
          <w:rFonts w:ascii="GHEA Grapalat" w:eastAsia="Times New Roman" w:hAnsi="GHEA Grapalat" w:cs="Sylfaen"/>
          <w:sz w:val="20"/>
          <w:szCs w:val="20"/>
          <w:u w:val="single"/>
          <w:lang w:val="es-ES"/>
        </w:rPr>
        <w:tab/>
      </w:r>
      <w:r w:rsidRPr="000036EF">
        <w:rPr>
          <w:rFonts w:ascii="GHEA Grapalat" w:eastAsia="Times New Roman" w:hAnsi="GHEA Grapalat" w:cs="Sylfaen"/>
          <w:sz w:val="20"/>
          <w:szCs w:val="20"/>
          <w:u w:val="single"/>
          <w:lang w:val="es-ES"/>
        </w:rPr>
        <w:tab/>
      </w:r>
      <w:r w:rsidRPr="000036EF">
        <w:rPr>
          <w:rFonts w:ascii="GHEA Grapalat" w:eastAsia="Times New Roman" w:hAnsi="GHEA Grapalat" w:cs="Sylfaen"/>
          <w:sz w:val="20"/>
          <w:szCs w:val="20"/>
          <w:u w:val="single"/>
          <w:lang w:val="es-ES"/>
        </w:rPr>
        <w:tab/>
      </w:r>
      <w:proofErr w:type="spellStart"/>
      <w:r w:rsidRPr="000036EF">
        <w:rPr>
          <w:rFonts w:ascii="GHEA Grapalat" w:eastAsia="Times New Roman" w:hAnsi="GHEA Grapalat" w:cs="Sylfaen"/>
          <w:sz w:val="20"/>
          <w:szCs w:val="20"/>
          <w:lang w:val="es-ES"/>
        </w:rPr>
        <w:t>ռեզիդենտ</w:t>
      </w:r>
      <w:proofErr w:type="spellEnd"/>
      <w:r w:rsidRPr="000036EF">
        <w:rPr>
          <w:rFonts w:ascii="GHEA Grapalat" w:eastAsia="Times New Roman" w:hAnsi="GHEA Grapalat" w:cs="Sylfaen"/>
          <w:sz w:val="20"/>
          <w:szCs w:val="20"/>
          <w:lang w:val="es-ES"/>
        </w:rPr>
        <w:t xml:space="preserve">:  </w:t>
      </w:r>
    </w:p>
    <w:p w14:paraId="2B5996A6" w14:textId="77777777" w:rsidR="000036EF" w:rsidRPr="000036EF" w:rsidRDefault="000036EF" w:rsidP="000036EF">
      <w:pPr>
        <w:spacing w:after="0" w:line="240" w:lineRule="auto"/>
        <w:jc w:val="both"/>
        <w:rPr>
          <w:rFonts w:ascii="GHEA Grapalat" w:eastAsia="Times New Roman" w:hAnsi="GHEA Grapalat" w:cs="Arial"/>
          <w:sz w:val="24"/>
          <w:szCs w:val="24"/>
          <w:vertAlign w:val="superscript"/>
          <w:lang w:val="es-ES"/>
        </w:rPr>
      </w:pPr>
      <w:r w:rsidRPr="000036EF">
        <w:rPr>
          <w:rFonts w:ascii="GHEA Grapalat" w:eastAsia="Times New Roman" w:hAnsi="GHEA Grapalat" w:cs="Arial"/>
          <w:sz w:val="24"/>
          <w:szCs w:val="24"/>
          <w:vertAlign w:val="superscript"/>
          <w:lang w:val="es-ES"/>
        </w:rPr>
        <w:t xml:space="preserve">                                               </w:t>
      </w:r>
      <w:proofErr w:type="spellStart"/>
      <w:r w:rsidRPr="000036EF">
        <w:rPr>
          <w:rFonts w:ascii="GHEA Grapalat" w:eastAsia="Times New Roman" w:hAnsi="GHEA Grapalat" w:cs="Arial"/>
          <w:sz w:val="24"/>
          <w:szCs w:val="24"/>
          <w:vertAlign w:val="superscript"/>
          <w:lang w:val="es-ES"/>
        </w:rPr>
        <w:t>երկրի</w:t>
      </w:r>
      <w:proofErr w:type="spellEnd"/>
      <w:r w:rsidRPr="000036EF">
        <w:rPr>
          <w:rFonts w:ascii="GHEA Grapalat" w:eastAsia="Times New Roman" w:hAnsi="GHEA Grapalat" w:cs="Arial"/>
          <w:sz w:val="24"/>
          <w:szCs w:val="24"/>
          <w:vertAlign w:val="superscript"/>
          <w:lang w:val="es-ES"/>
        </w:rPr>
        <w:t xml:space="preserve"> </w:t>
      </w:r>
      <w:proofErr w:type="spellStart"/>
      <w:r w:rsidRPr="000036EF">
        <w:rPr>
          <w:rFonts w:ascii="GHEA Grapalat" w:eastAsia="Times New Roman" w:hAnsi="GHEA Grapalat" w:cs="Arial"/>
          <w:sz w:val="24"/>
          <w:szCs w:val="24"/>
          <w:vertAlign w:val="superscript"/>
          <w:lang w:val="es-ES"/>
        </w:rPr>
        <w:t>անվանումը</w:t>
      </w:r>
      <w:proofErr w:type="spellEnd"/>
    </w:p>
    <w:p w14:paraId="7A9340FC" w14:textId="049231E7" w:rsidR="000036EF" w:rsidRPr="000036EF" w:rsidRDefault="000036EF" w:rsidP="000036EF">
      <w:pPr>
        <w:spacing w:after="0" w:line="240" w:lineRule="auto"/>
        <w:jc w:val="both"/>
        <w:rPr>
          <w:rFonts w:ascii="GHEA Grapalat" w:eastAsia="Times New Roman" w:hAnsi="GHEA Grapalat" w:cs="Sylfaen"/>
          <w:sz w:val="20"/>
          <w:szCs w:val="20"/>
          <w:lang w:val="es-ES"/>
        </w:rPr>
      </w:pPr>
      <w:r w:rsidRPr="000036EF">
        <w:rPr>
          <w:rFonts w:ascii="GHEA Grapalat" w:eastAsia="Times New Roman" w:hAnsi="GHEA Grapalat" w:cs="Times New Roman"/>
          <w:sz w:val="20"/>
          <w:szCs w:val="20"/>
          <w:u w:val="single"/>
          <w:lang w:val="es-ES"/>
        </w:rPr>
        <w:t xml:space="preserve">                                         </w:t>
      </w:r>
      <w:r w:rsidRPr="000036EF">
        <w:rPr>
          <w:rFonts w:ascii="GHEA Grapalat" w:eastAsia="Times New Roman" w:hAnsi="GHEA Grapalat" w:cs="Times New Roman"/>
          <w:sz w:val="20"/>
          <w:szCs w:val="20"/>
          <w:lang w:val="es-ES"/>
        </w:rPr>
        <w:t>-</w:t>
      </w:r>
      <w:r w:rsidRPr="000036EF">
        <w:rPr>
          <w:rFonts w:ascii="GHEA Grapalat" w:eastAsia="Times New Roman" w:hAnsi="GHEA Grapalat" w:cs="Sylfaen"/>
          <w:sz w:val="20"/>
          <w:szCs w:val="20"/>
          <w:lang w:val="es-ES"/>
        </w:rPr>
        <w:t>ի՝</w:t>
      </w:r>
    </w:p>
    <w:p w14:paraId="7E30FA9B" w14:textId="77777777" w:rsidR="000036EF" w:rsidRPr="000036EF" w:rsidRDefault="000036EF" w:rsidP="000036EF">
      <w:pPr>
        <w:spacing w:after="0" w:line="240" w:lineRule="auto"/>
        <w:jc w:val="both"/>
        <w:rPr>
          <w:rFonts w:ascii="GHEA Grapalat" w:eastAsia="Times New Roman" w:hAnsi="GHEA Grapalat" w:cs="Sylfaen"/>
          <w:sz w:val="20"/>
          <w:szCs w:val="20"/>
          <w:lang w:val="es-ES"/>
        </w:rPr>
      </w:pPr>
      <w:r w:rsidRPr="000036EF">
        <w:rPr>
          <w:rFonts w:ascii="GHEA Grapalat" w:eastAsia="Times New Roman" w:hAnsi="GHEA Grapalat" w:cs="Sylfaen"/>
          <w:sz w:val="24"/>
          <w:szCs w:val="24"/>
          <w:vertAlign w:val="superscript"/>
          <w:lang w:val="es-ES"/>
        </w:rPr>
        <w:t xml:space="preserve">  </w:t>
      </w:r>
      <w:proofErr w:type="spellStart"/>
      <w:r w:rsidRPr="000036EF">
        <w:rPr>
          <w:rFonts w:ascii="GHEA Grapalat" w:eastAsia="Times New Roman" w:hAnsi="GHEA Grapalat" w:cs="Sylfaen"/>
          <w:sz w:val="24"/>
          <w:szCs w:val="24"/>
          <w:vertAlign w:val="superscript"/>
          <w:lang w:val="es-ES"/>
        </w:rPr>
        <w:t>մասնակցի</w:t>
      </w:r>
      <w:proofErr w:type="spellEnd"/>
      <w:r w:rsidRPr="000036EF">
        <w:rPr>
          <w:rFonts w:ascii="GHEA Grapalat" w:eastAsia="Times New Roman" w:hAnsi="GHEA Grapalat" w:cs="Arial"/>
          <w:sz w:val="24"/>
          <w:szCs w:val="24"/>
          <w:vertAlign w:val="superscript"/>
          <w:lang w:val="es-ES"/>
        </w:rPr>
        <w:t xml:space="preserve"> </w:t>
      </w:r>
      <w:proofErr w:type="spellStart"/>
      <w:r w:rsidRPr="000036EF">
        <w:rPr>
          <w:rFonts w:ascii="GHEA Grapalat" w:eastAsia="Times New Roman" w:hAnsi="GHEA Grapalat" w:cs="Sylfaen"/>
          <w:sz w:val="24"/>
          <w:szCs w:val="24"/>
          <w:vertAlign w:val="superscript"/>
          <w:lang w:val="es-ES"/>
        </w:rPr>
        <w:t>անվանումը</w:t>
      </w:r>
      <w:proofErr w:type="spellEnd"/>
      <w:r w:rsidRPr="000036EF">
        <w:rPr>
          <w:rFonts w:ascii="GHEA Grapalat" w:eastAsia="Times New Roman" w:hAnsi="GHEA Grapalat" w:cs="Arial"/>
          <w:sz w:val="24"/>
          <w:szCs w:val="24"/>
          <w:vertAlign w:val="superscript"/>
          <w:lang w:val="es-ES"/>
        </w:rPr>
        <w:t xml:space="preserve">                                                         </w:t>
      </w:r>
    </w:p>
    <w:p w14:paraId="380AFE46" w14:textId="77777777" w:rsidR="000036EF" w:rsidRPr="000036EF" w:rsidRDefault="000036EF" w:rsidP="000036EF">
      <w:pPr>
        <w:numPr>
          <w:ilvl w:val="0"/>
          <w:numId w:val="18"/>
        </w:numPr>
        <w:spacing w:after="0" w:line="240" w:lineRule="auto"/>
        <w:rPr>
          <w:rFonts w:ascii="GHEA Grapalat" w:eastAsia="Times New Roman" w:hAnsi="GHEA Grapalat" w:cs="Arial"/>
          <w:sz w:val="24"/>
          <w:u w:val="single"/>
          <w:lang w:val="es-ES"/>
        </w:rPr>
      </w:pPr>
      <w:proofErr w:type="spellStart"/>
      <w:r w:rsidRPr="000036EF">
        <w:rPr>
          <w:rFonts w:ascii="GHEA Grapalat" w:eastAsia="Times New Roman" w:hAnsi="GHEA Grapalat" w:cs="Arial"/>
          <w:sz w:val="20"/>
          <w:szCs w:val="20"/>
          <w:lang w:val="es-ES"/>
        </w:rPr>
        <w:t>հարկ</w:t>
      </w:r>
      <w:proofErr w:type="spellEnd"/>
      <w:r w:rsidRPr="000036EF">
        <w:rPr>
          <w:rFonts w:ascii="GHEA Grapalat" w:eastAsia="Times New Roman" w:hAnsi="GHEA Grapalat" w:cs="Arial"/>
          <w:sz w:val="20"/>
          <w:szCs w:val="20"/>
          <w:lang w:val="es-ES"/>
        </w:rPr>
        <w:t xml:space="preserve"> </w:t>
      </w:r>
      <w:proofErr w:type="spellStart"/>
      <w:r w:rsidRPr="000036EF">
        <w:rPr>
          <w:rFonts w:ascii="GHEA Grapalat" w:eastAsia="Times New Roman" w:hAnsi="GHEA Grapalat" w:cs="Arial"/>
          <w:sz w:val="20"/>
          <w:szCs w:val="20"/>
          <w:lang w:val="es-ES"/>
        </w:rPr>
        <w:t>վճարողի</w:t>
      </w:r>
      <w:proofErr w:type="spellEnd"/>
      <w:r w:rsidRPr="000036EF">
        <w:rPr>
          <w:rFonts w:ascii="GHEA Grapalat" w:eastAsia="Times New Roman" w:hAnsi="GHEA Grapalat" w:cs="Arial"/>
          <w:sz w:val="20"/>
          <w:szCs w:val="20"/>
          <w:lang w:val="es-ES"/>
        </w:rPr>
        <w:t xml:space="preserve"> </w:t>
      </w:r>
      <w:proofErr w:type="spellStart"/>
      <w:r w:rsidRPr="000036EF">
        <w:rPr>
          <w:rFonts w:ascii="GHEA Grapalat" w:eastAsia="Times New Roman" w:hAnsi="GHEA Grapalat" w:cs="Arial"/>
          <w:sz w:val="20"/>
          <w:szCs w:val="20"/>
          <w:lang w:val="es-ES"/>
        </w:rPr>
        <w:t>հաշվառման</w:t>
      </w:r>
      <w:proofErr w:type="spellEnd"/>
      <w:r w:rsidRPr="000036EF">
        <w:rPr>
          <w:rFonts w:ascii="GHEA Grapalat" w:eastAsia="Times New Roman" w:hAnsi="GHEA Grapalat" w:cs="Arial"/>
          <w:sz w:val="20"/>
          <w:szCs w:val="20"/>
          <w:lang w:val="es-ES"/>
        </w:rPr>
        <w:t xml:space="preserve"> </w:t>
      </w:r>
      <w:proofErr w:type="spellStart"/>
      <w:r w:rsidRPr="000036EF">
        <w:rPr>
          <w:rFonts w:ascii="GHEA Grapalat" w:eastAsia="Times New Roman" w:hAnsi="GHEA Grapalat" w:cs="Arial"/>
          <w:sz w:val="20"/>
          <w:szCs w:val="20"/>
          <w:lang w:val="es-ES"/>
        </w:rPr>
        <w:t>համարն</w:t>
      </w:r>
      <w:proofErr w:type="spellEnd"/>
      <w:r w:rsidRPr="000036EF">
        <w:rPr>
          <w:rFonts w:ascii="GHEA Grapalat" w:eastAsia="Times New Roman" w:hAnsi="GHEA Grapalat" w:cs="Arial"/>
          <w:sz w:val="20"/>
          <w:szCs w:val="20"/>
          <w:lang w:val="es-ES"/>
        </w:rPr>
        <w:t xml:space="preserve"> </w:t>
      </w:r>
      <w:r w:rsidRPr="000036EF">
        <w:rPr>
          <w:rFonts w:ascii="GHEA Grapalat" w:eastAsia="Times New Roman" w:hAnsi="GHEA Grapalat" w:cs="Sylfaen"/>
          <w:sz w:val="20"/>
          <w:szCs w:val="20"/>
          <w:lang w:val="es-ES"/>
        </w:rPr>
        <w:t>է</w:t>
      </w:r>
      <w:r w:rsidRPr="000036EF">
        <w:rPr>
          <w:rFonts w:ascii="GHEA Grapalat" w:eastAsia="Times New Roman" w:hAnsi="GHEA Grapalat" w:cs="Arial"/>
          <w:sz w:val="20"/>
          <w:szCs w:val="20"/>
          <w:lang w:val="es-ES"/>
        </w:rPr>
        <w:t>`</w:t>
      </w:r>
      <w:r w:rsidRPr="000036EF">
        <w:rPr>
          <w:rFonts w:ascii="GHEA Grapalat" w:eastAsia="Times New Roman" w:hAnsi="GHEA Grapalat" w:cs="Arial"/>
          <w:sz w:val="24"/>
          <w:lang w:val="es-ES"/>
        </w:rPr>
        <w:t xml:space="preserve"> </w:t>
      </w:r>
      <w:r w:rsidRPr="000036EF">
        <w:rPr>
          <w:rFonts w:ascii="GHEA Grapalat" w:eastAsia="Times New Roman" w:hAnsi="GHEA Grapalat" w:cs="Arial"/>
          <w:sz w:val="24"/>
          <w:u w:val="single"/>
          <w:lang w:val="es-ES"/>
        </w:rPr>
        <w:tab/>
      </w:r>
      <w:r w:rsidRPr="000036EF">
        <w:rPr>
          <w:rFonts w:ascii="GHEA Grapalat" w:eastAsia="Times New Roman" w:hAnsi="GHEA Grapalat" w:cs="Arial"/>
          <w:sz w:val="24"/>
          <w:u w:val="single"/>
          <w:lang w:val="es-ES"/>
        </w:rPr>
        <w:tab/>
      </w:r>
      <w:r w:rsidRPr="000036EF">
        <w:rPr>
          <w:rFonts w:ascii="GHEA Grapalat" w:eastAsia="Times New Roman" w:hAnsi="GHEA Grapalat" w:cs="Arial"/>
          <w:sz w:val="24"/>
          <w:u w:val="single"/>
          <w:lang w:val="es-ES"/>
        </w:rPr>
        <w:tab/>
      </w:r>
      <w:r w:rsidRPr="000036EF">
        <w:rPr>
          <w:rFonts w:ascii="GHEA Grapalat" w:eastAsia="Times New Roman" w:hAnsi="GHEA Grapalat" w:cs="Arial"/>
          <w:sz w:val="24"/>
          <w:u w:val="single"/>
          <w:lang w:val="es-ES"/>
        </w:rPr>
        <w:tab/>
      </w:r>
      <w:r w:rsidRPr="000036EF">
        <w:rPr>
          <w:rFonts w:ascii="GHEA Grapalat" w:eastAsia="Times New Roman" w:hAnsi="GHEA Grapalat" w:cs="Arial"/>
          <w:sz w:val="24"/>
          <w:u w:val="single"/>
          <w:lang w:val="es-ES"/>
        </w:rPr>
        <w:tab/>
        <w:t>.</w:t>
      </w:r>
    </w:p>
    <w:p w14:paraId="18C9A7E9" w14:textId="77777777" w:rsidR="000036EF" w:rsidRPr="000036EF" w:rsidRDefault="000036EF" w:rsidP="000036EF">
      <w:pPr>
        <w:spacing w:after="0" w:line="240" w:lineRule="auto"/>
        <w:jc w:val="both"/>
        <w:rPr>
          <w:rFonts w:ascii="GHEA Grapalat" w:eastAsia="Times New Roman" w:hAnsi="GHEA Grapalat" w:cs="Arial"/>
          <w:sz w:val="24"/>
          <w:szCs w:val="24"/>
          <w:vertAlign w:val="superscript"/>
          <w:lang w:val="es-ES"/>
        </w:rPr>
      </w:pPr>
      <w:r w:rsidRPr="000036EF">
        <w:rPr>
          <w:rFonts w:ascii="GHEA Grapalat" w:eastAsia="Times New Roman" w:hAnsi="GHEA Grapalat" w:cs="Sylfaen"/>
          <w:sz w:val="24"/>
          <w:szCs w:val="24"/>
          <w:vertAlign w:val="superscript"/>
          <w:lang w:val="es-ES"/>
        </w:rPr>
        <w:t xml:space="preserve">             </w:t>
      </w:r>
      <w:r w:rsidRPr="000036EF">
        <w:rPr>
          <w:rFonts w:ascii="GHEA Grapalat" w:eastAsia="Times New Roman" w:hAnsi="GHEA Grapalat" w:cs="Arial"/>
          <w:sz w:val="24"/>
          <w:szCs w:val="24"/>
          <w:vertAlign w:val="superscript"/>
          <w:lang w:val="es-ES"/>
        </w:rPr>
        <w:t xml:space="preserve">                                                                                                       </w:t>
      </w:r>
      <w:proofErr w:type="spellStart"/>
      <w:r w:rsidRPr="000036EF">
        <w:rPr>
          <w:rFonts w:ascii="GHEA Grapalat" w:eastAsia="Times New Roman" w:hAnsi="GHEA Grapalat" w:cs="Arial"/>
          <w:sz w:val="24"/>
          <w:szCs w:val="24"/>
          <w:vertAlign w:val="superscript"/>
          <w:lang w:val="es-ES"/>
        </w:rPr>
        <w:t>հարկի</w:t>
      </w:r>
      <w:proofErr w:type="spellEnd"/>
      <w:r w:rsidRPr="000036EF">
        <w:rPr>
          <w:rFonts w:ascii="GHEA Grapalat" w:eastAsia="Times New Roman" w:hAnsi="GHEA Grapalat" w:cs="Arial"/>
          <w:sz w:val="24"/>
          <w:szCs w:val="24"/>
          <w:vertAlign w:val="superscript"/>
          <w:lang w:val="es-ES"/>
        </w:rPr>
        <w:t xml:space="preserve"> </w:t>
      </w:r>
      <w:proofErr w:type="spellStart"/>
      <w:r w:rsidRPr="000036EF">
        <w:rPr>
          <w:rFonts w:ascii="GHEA Grapalat" w:eastAsia="Times New Roman" w:hAnsi="GHEA Grapalat" w:cs="Arial"/>
          <w:sz w:val="24"/>
          <w:szCs w:val="24"/>
          <w:vertAlign w:val="superscript"/>
          <w:lang w:val="es-ES"/>
        </w:rPr>
        <w:t>վճարողի</w:t>
      </w:r>
      <w:proofErr w:type="spellEnd"/>
      <w:r w:rsidRPr="000036EF">
        <w:rPr>
          <w:rFonts w:ascii="GHEA Grapalat" w:eastAsia="Times New Roman" w:hAnsi="GHEA Grapalat" w:cs="Arial"/>
          <w:sz w:val="24"/>
          <w:szCs w:val="24"/>
          <w:vertAlign w:val="superscript"/>
          <w:lang w:val="es-ES"/>
        </w:rPr>
        <w:t xml:space="preserve"> </w:t>
      </w:r>
      <w:proofErr w:type="spellStart"/>
      <w:r w:rsidRPr="000036EF">
        <w:rPr>
          <w:rFonts w:ascii="GHEA Grapalat" w:eastAsia="Times New Roman" w:hAnsi="GHEA Grapalat" w:cs="Arial"/>
          <w:sz w:val="24"/>
          <w:szCs w:val="24"/>
          <w:vertAlign w:val="superscript"/>
          <w:lang w:val="es-ES"/>
        </w:rPr>
        <w:t>հաշվառման</w:t>
      </w:r>
      <w:proofErr w:type="spellEnd"/>
      <w:r w:rsidRPr="000036EF">
        <w:rPr>
          <w:rFonts w:ascii="GHEA Grapalat" w:eastAsia="Times New Roman" w:hAnsi="GHEA Grapalat" w:cs="Arial"/>
          <w:sz w:val="24"/>
          <w:szCs w:val="24"/>
          <w:vertAlign w:val="superscript"/>
          <w:lang w:val="es-ES"/>
        </w:rPr>
        <w:t xml:space="preserve"> </w:t>
      </w:r>
      <w:proofErr w:type="spellStart"/>
      <w:r w:rsidRPr="000036EF">
        <w:rPr>
          <w:rFonts w:ascii="GHEA Grapalat" w:eastAsia="Times New Roman" w:hAnsi="GHEA Grapalat" w:cs="Arial"/>
          <w:sz w:val="24"/>
          <w:szCs w:val="24"/>
          <w:vertAlign w:val="superscript"/>
          <w:lang w:val="es-ES"/>
        </w:rPr>
        <w:t>համարը</w:t>
      </w:r>
      <w:proofErr w:type="spellEnd"/>
    </w:p>
    <w:p w14:paraId="0B3B5F61" w14:textId="77777777" w:rsidR="000036EF" w:rsidRPr="000036EF" w:rsidRDefault="000036EF" w:rsidP="000036EF">
      <w:pPr>
        <w:numPr>
          <w:ilvl w:val="0"/>
          <w:numId w:val="18"/>
        </w:numPr>
        <w:spacing w:after="0" w:line="240" w:lineRule="auto"/>
        <w:jc w:val="both"/>
        <w:rPr>
          <w:rFonts w:ascii="GHEA Grapalat" w:eastAsia="Times New Roman" w:hAnsi="GHEA Grapalat" w:cs="Times New Roman"/>
          <w:u w:val="single"/>
          <w:lang w:val="es-ES"/>
        </w:rPr>
      </w:pPr>
      <w:proofErr w:type="spellStart"/>
      <w:r w:rsidRPr="000036EF">
        <w:rPr>
          <w:rFonts w:ascii="GHEA Grapalat" w:eastAsia="Times New Roman" w:hAnsi="GHEA Grapalat" w:cs="Sylfaen"/>
          <w:sz w:val="20"/>
          <w:szCs w:val="20"/>
          <w:u w:val="single"/>
          <w:lang w:val="es-ES"/>
        </w:rPr>
        <w:t>էլեկտրոնային</w:t>
      </w:r>
      <w:proofErr w:type="spellEnd"/>
      <w:r w:rsidRPr="000036EF">
        <w:rPr>
          <w:rFonts w:ascii="GHEA Grapalat" w:eastAsia="Times New Roman" w:hAnsi="GHEA Grapalat" w:cs="Arial"/>
          <w:sz w:val="20"/>
          <w:szCs w:val="20"/>
          <w:u w:val="single"/>
          <w:lang w:val="es-ES"/>
        </w:rPr>
        <w:t xml:space="preserve"> </w:t>
      </w:r>
      <w:proofErr w:type="spellStart"/>
      <w:r w:rsidRPr="000036EF">
        <w:rPr>
          <w:rFonts w:ascii="GHEA Grapalat" w:eastAsia="Times New Roman" w:hAnsi="GHEA Grapalat" w:cs="Sylfaen"/>
          <w:sz w:val="20"/>
          <w:szCs w:val="20"/>
          <w:u w:val="single"/>
          <w:lang w:val="es-ES"/>
        </w:rPr>
        <w:t>փոստի</w:t>
      </w:r>
      <w:proofErr w:type="spellEnd"/>
      <w:r w:rsidRPr="000036EF">
        <w:rPr>
          <w:rFonts w:ascii="GHEA Grapalat" w:eastAsia="Times New Roman" w:hAnsi="GHEA Grapalat" w:cs="Arial"/>
          <w:sz w:val="20"/>
          <w:szCs w:val="20"/>
          <w:u w:val="single"/>
          <w:lang w:val="es-ES"/>
        </w:rPr>
        <w:t xml:space="preserve"> </w:t>
      </w:r>
      <w:proofErr w:type="spellStart"/>
      <w:r w:rsidRPr="000036EF">
        <w:rPr>
          <w:rFonts w:ascii="GHEA Grapalat" w:eastAsia="Times New Roman" w:hAnsi="GHEA Grapalat" w:cs="Sylfaen"/>
          <w:sz w:val="20"/>
          <w:szCs w:val="20"/>
          <w:u w:val="single"/>
          <w:lang w:val="es-ES"/>
        </w:rPr>
        <w:t>հասցեն</w:t>
      </w:r>
      <w:proofErr w:type="spellEnd"/>
      <w:r w:rsidRPr="000036EF">
        <w:rPr>
          <w:rFonts w:ascii="GHEA Grapalat" w:eastAsia="Times New Roman" w:hAnsi="GHEA Grapalat" w:cs="Arial"/>
          <w:sz w:val="20"/>
          <w:szCs w:val="20"/>
          <w:u w:val="single"/>
          <w:lang w:val="es-ES"/>
        </w:rPr>
        <w:t xml:space="preserve"> </w:t>
      </w:r>
      <w:r w:rsidRPr="000036EF">
        <w:rPr>
          <w:rFonts w:ascii="GHEA Grapalat" w:eastAsia="Times New Roman" w:hAnsi="GHEA Grapalat" w:cs="Sylfaen"/>
          <w:sz w:val="20"/>
          <w:szCs w:val="20"/>
          <w:u w:val="single"/>
          <w:lang w:val="es-ES"/>
        </w:rPr>
        <w:t>է</w:t>
      </w:r>
      <w:r w:rsidRPr="000036EF">
        <w:rPr>
          <w:rFonts w:ascii="GHEA Grapalat" w:eastAsia="Times New Roman" w:hAnsi="GHEA Grapalat" w:cs="Arial"/>
          <w:sz w:val="20"/>
          <w:szCs w:val="20"/>
          <w:u w:val="single"/>
          <w:lang w:val="es-ES"/>
        </w:rPr>
        <w:t>`</w:t>
      </w:r>
      <w:r w:rsidRPr="000036EF">
        <w:rPr>
          <w:rFonts w:ascii="GHEA Grapalat" w:eastAsia="Times New Roman" w:hAnsi="GHEA Grapalat" w:cs="Arial"/>
          <w:sz w:val="24"/>
          <w:u w:val="single"/>
          <w:lang w:val="es-ES"/>
        </w:rPr>
        <w:t xml:space="preserve"> </w:t>
      </w:r>
      <w:r w:rsidRPr="000036EF">
        <w:rPr>
          <w:rFonts w:ascii="GHEA Grapalat" w:eastAsia="Times New Roman" w:hAnsi="GHEA Grapalat" w:cs="Times New Roman"/>
          <w:sz w:val="24"/>
          <w:szCs w:val="24"/>
          <w:u w:val="single"/>
          <w:lang w:val="es-ES"/>
        </w:rPr>
        <w:tab/>
      </w:r>
      <w:r w:rsidRPr="000036EF">
        <w:rPr>
          <w:rFonts w:ascii="GHEA Grapalat" w:eastAsia="Times New Roman" w:hAnsi="GHEA Grapalat" w:cs="Times New Roman"/>
          <w:sz w:val="24"/>
          <w:szCs w:val="24"/>
          <w:u w:val="single"/>
          <w:lang w:val="es-ES"/>
        </w:rPr>
        <w:tab/>
      </w:r>
      <w:r w:rsidRPr="000036EF">
        <w:rPr>
          <w:rFonts w:ascii="GHEA Grapalat" w:eastAsia="Times New Roman" w:hAnsi="GHEA Grapalat" w:cs="Times New Roman"/>
          <w:sz w:val="24"/>
          <w:szCs w:val="24"/>
          <w:u w:val="single"/>
          <w:lang w:val="es-ES"/>
        </w:rPr>
        <w:tab/>
      </w:r>
      <w:r w:rsidRPr="000036EF">
        <w:rPr>
          <w:rFonts w:ascii="GHEA Grapalat" w:eastAsia="Times New Roman" w:hAnsi="GHEA Grapalat" w:cs="Times New Roman"/>
          <w:sz w:val="24"/>
          <w:szCs w:val="24"/>
          <w:u w:val="single"/>
          <w:lang w:val="es-ES"/>
        </w:rPr>
        <w:tab/>
      </w:r>
      <w:r w:rsidRPr="000036EF">
        <w:rPr>
          <w:rFonts w:ascii="GHEA Grapalat" w:eastAsia="Times New Roman" w:hAnsi="GHEA Grapalat" w:cs="Times New Roman"/>
          <w:sz w:val="24"/>
          <w:szCs w:val="24"/>
          <w:u w:val="single"/>
          <w:lang w:val="es-ES"/>
        </w:rPr>
        <w:tab/>
        <w:t>.</w:t>
      </w:r>
    </w:p>
    <w:p w14:paraId="7FC6B585" w14:textId="77777777" w:rsidR="000036EF" w:rsidRPr="000036EF" w:rsidRDefault="000036EF" w:rsidP="000036EF">
      <w:pPr>
        <w:spacing w:after="0" w:line="240" w:lineRule="auto"/>
        <w:jc w:val="both"/>
        <w:rPr>
          <w:rFonts w:ascii="GHEA Grapalat" w:eastAsia="Times New Roman" w:hAnsi="GHEA Grapalat" w:cs="Times New Roman"/>
          <w:sz w:val="10"/>
          <w:szCs w:val="10"/>
          <w:lang w:val="es-ES"/>
        </w:rPr>
      </w:pPr>
      <w:r w:rsidRPr="000036EF">
        <w:rPr>
          <w:rFonts w:ascii="GHEA Grapalat" w:eastAsia="Times New Roman" w:hAnsi="GHEA Grapalat" w:cs="Arial"/>
          <w:sz w:val="24"/>
          <w:szCs w:val="24"/>
          <w:vertAlign w:val="superscript"/>
          <w:lang w:val="es-ES"/>
        </w:rPr>
        <w:t xml:space="preserve">                                                                                                  </w:t>
      </w:r>
      <w:proofErr w:type="spellStart"/>
      <w:r w:rsidRPr="000036EF">
        <w:rPr>
          <w:rFonts w:ascii="GHEA Grapalat" w:eastAsia="Times New Roman" w:hAnsi="GHEA Grapalat" w:cs="Arial"/>
          <w:sz w:val="24"/>
          <w:szCs w:val="24"/>
          <w:vertAlign w:val="superscript"/>
          <w:lang w:val="es-ES"/>
        </w:rPr>
        <w:t>էլեկտրոնային</w:t>
      </w:r>
      <w:proofErr w:type="spellEnd"/>
      <w:r w:rsidRPr="000036EF">
        <w:rPr>
          <w:rFonts w:ascii="GHEA Grapalat" w:eastAsia="Times New Roman" w:hAnsi="GHEA Grapalat" w:cs="Arial"/>
          <w:sz w:val="24"/>
          <w:szCs w:val="24"/>
          <w:vertAlign w:val="superscript"/>
          <w:lang w:val="es-ES"/>
        </w:rPr>
        <w:t xml:space="preserve"> փոստի հասցեն</w:t>
      </w:r>
    </w:p>
    <w:p w14:paraId="052EB2BF" w14:textId="77777777" w:rsidR="000036EF" w:rsidRPr="000036EF" w:rsidRDefault="000036EF" w:rsidP="000036EF">
      <w:pPr>
        <w:spacing w:after="0" w:line="240" w:lineRule="auto"/>
        <w:jc w:val="right"/>
        <w:rPr>
          <w:rFonts w:ascii="GHEA Grapalat" w:eastAsia="Times New Roman" w:hAnsi="GHEA Grapalat" w:cs="Times New Roman"/>
          <w:sz w:val="10"/>
          <w:szCs w:val="10"/>
          <w:u w:val="single"/>
          <w:lang w:val="es-ES"/>
        </w:rPr>
      </w:pPr>
    </w:p>
    <w:p w14:paraId="6B8BED93" w14:textId="77777777" w:rsidR="000036EF" w:rsidRPr="000036EF" w:rsidRDefault="000036EF" w:rsidP="000036EF">
      <w:pPr>
        <w:numPr>
          <w:ilvl w:val="0"/>
          <w:numId w:val="18"/>
        </w:numPr>
        <w:spacing w:after="0" w:line="240" w:lineRule="auto"/>
        <w:jc w:val="both"/>
        <w:rPr>
          <w:rFonts w:ascii="GHEA Grapalat" w:eastAsia="Times New Roman" w:hAnsi="GHEA Grapalat" w:cs="Arial"/>
          <w:sz w:val="24"/>
          <w:szCs w:val="24"/>
          <w:vertAlign w:val="superscript"/>
          <w:lang w:val="es-ES"/>
        </w:rPr>
      </w:pPr>
      <w:r w:rsidRPr="000036EF">
        <w:rPr>
          <w:rFonts w:ascii="GHEA Grapalat" w:eastAsia="Times New Roman" w:hAnsi="GHEA Grapalat" w:cs="Times New Roman"/>
          <w:sz w:val="20"/>
          <w:szCs w:val="20"/>
          <w:lang w:val="hy-AM"/>
        </w:rPr>
        <w:t>գործունեության հասցեն է՝ -------------------------------------------------</w:t>
      </w:r>
      <w:r w:rsidRPr="000036EF">
        <w:rPr>
          <w:rFonts w:ascii="GHEA Grapalat" w:eastAsia="Times New Roman" w:hAnsi="GHEA Grapalat" w:cs="Times New Roman"/>
          <w:sz w:val="20"/>
          <w:szCs w:val="20"/>
        </w:rPr>
        <w:t>.</w:t>
      </w:r>
      <w:r w:rsidRPr="000036EF">
        <w:rPr>
          <w:rFonts w:ascii="GHEA Grapalat" w:eastAsia="Times New Roman" w:hAnsi="GHEA Grapalat" w:cs="Times New Roman"/>
          <w:sz w:val="20"/>
          <w:szCs w:val="20"/>
          <w:lang w:val="es-ES"/>
        </w:rPr>
        <w:t xml:space="preserve">                                     </w:t>
      </w:r>
    </w:p>
    <w:p w14:paraId="72261656" w14:textId="77777777" w:rsidR="000036EF" w:rsidRPr="000036EF" w:rsidRDefault="000036EF" w:rsidP="000036EF">
      <w:pPr>
        <w:spacing w:after="0" w:line="240" w:lineRule="auto"/>
        <w:jc w:val="both"/>
        <w:rPr>
          <w:rFonts w:ascii="GHEA Grapalat" w:eastAsia="Times New Roman" w:hAnsi="GHEA Grapalat" w:cs="Times New Roman"/>
          <w:sz w:val="16"/>
          <w:szCs w:val="16"/>
          <w:lang w:val="hy-AM"/>
        </w:rPr>
      </w:pPr>
      <w:r w:rsidRPr="000036EF">
        <w:rPr>
          <w:rFonts w:ascii="GHEA Grapalat" w:eastAsia="Times New Roman" w:hAnsi="GHEA Grapalat" w:cs="Times New Roman"/>
          <w:sz w:val="16"/>
          <w:szCs w:val="16"/>
          <w:lang w:val="hy-AM"/>
        </w:rPr>
        <w:t xml:space="preserve">                                                                                   գործունեության հասցեն</w:t>
      </w:r>
    </w:p>
    <w:p w14:paraId="3A33DDD9" w14:textId="77777777" w:rsidR="000036EF" w:rsidRPr="000036EF" w:rsidRDefault="000036EF" w:rsidP="000036EF">
      <w:pPr>
        <w:spacing w:after="0" w:line="240" w:lineRule="auto"/>
        <w:jc w:val="right"/>
        <w:rPr>
          <w:rFonts w:ascii="GHEA Grapalat" w:eastAsia="Times New Roman" w:hAnsi="GHEA Grapalat" w:cs="Times New Roman"/>
          <w:sz w:val="10"/>
          <w:szCs w:val="10"/>
          <w:lang w:val="hy-AM"/>
        </w:rPr>
      </w:pPr>
    </w:p>
    <w:p w14:paraId="72D2AA5E" w14:textId="77777777" w:rsidR="000036EF" w:rsidRPr="000036EF" w:rsidRDefault="000036EF" w:rsidP="000036EF">
      <w:pPr>
        <w:spacing w:after="0" w:line="240" w:lineRule="auto"/>
        <w:ind w:firstLine="708"/>
        <w:jc w:val="both"/>
        <w:rPr>
          <w:rFonts w:ascii="GHEA Grapalat" w:eastAsia="Times New Roman" w:hAnsi="GHEA Grapalat" w:cs="Arial"/>
          <w:sz w:val="20"/>
          <w:szCs w:val="20"/>
          <w:lang w:val="hy-AM"/>
        </w:rPr>
      </w:pPr>
    </w:p>
    <w:p w14:paraId="16DEBE81" w14:textId="77777777" w:rsidR="000036EF" w:rsidRPr="000036EF" w:rsidRDefault="000036EF" w:rsidP="000036EF">
      <w:pPr>
        <w:numPr>
          <w:ilvl w:val="0"/>
          <w:numId w:val="18"/>
        </w:numPr>
        <w:spacing w:after="0" w:line="240" w:lineRule="auto"/>
        <w:jc w:val="both"/>
        <w:rPr>
          <w:rFonts w:ascii="GHEA Grapalat" w:eastAsia="Times New Roman" w:hAnsi="GHEA Grapalat" w:cs="Arial"/>
          <w:sz w:val="24"/>
          <w:szCs w:val="24"/>
          <w:vertAlign w:val="superscript"/>
          <w:lang w:val="es-ES"/>
        </w:rPr>
      </w:pPr>
      <w:r w:rsidRPr="000036EF">
        <w:rPr>
          <w:rFonts w:ascii="GHEA Grapalat" w:eastAsia="Times New Roman" w:hAnsi="GHEA Grapalat" w:cs="Times New Roman"/>
          <w:sz w:val="20"/>
          <w:szCs w:val="20"/>
          <w:lang w:val="hy-AM"/>
        </w:rPr>
        <w:t>հեռախոսահամարն է՝ -------------------------------------------------:</w:t>
      </w:r>
      <w:r w:rsidRPr="000036EF">
        <w:rPr>
          <w:rFonts w:ascii="GHEA Grapalat" w:eastAsia="Times New Roman" w:hAnsi="GHEA Grapalat" w:cs="Times New Roman"/>
          <w:sz w:val="20"/>
          <w:szCs w:val="20"/>
          <w:lang w:val="es-ES"/>
        </w:rPr>
        <w:t xml:space="preserve">                                     </w:t>
      </w:r>
    </w:p>
    <w:p w14:paraId="7A3F1322" w14:textId="77777777" w:rsidR="000036EF" w:rsidRPr="000036EF" w:rsidRDefault="000036EF" w:rsidP="000036EF">
      <w:pPr>
        <w:spacing w:after="0" w:line="240" w:lineRule="auto"/>
        <w:jc w:val="both"/>
        <w:rPr>
          <w:rFonts w:ascii="GHEA Grapalat" w:eastAsia="Times New Roman" w:hAnsi="GHEA Grapalat" w:cs="Times New Roman"/>
          <w:sz w:val="16"/>
          <w:szCs w:val="16"/>
          <w:lang w:val="hy-AM"/>
        </w:rPr>
      </w:pPr>
      <w:r w:rsidRPr="000036EF">
        <w:rPr>
          <w:rFonts w:ascii="GHEA Grapalat" w:eastAsia="Times New Roman" w:hAnsi="GHEA Grapalat" w:cs="Times New Roman"/>
          <w:sz w:val="20"/>
          <w:szCs w:val="20"/>
          <w:lang w:val="hy-AM"/>
        </w:rPr>
        <w:t xml:space="preserve">   </w:t>
      </w:r>
      <w:r w:rsidRPr="000036EF">
        <w:rPr>
          <w:rFonts w:ascii="GHEA Grapalat" w:eastAsia="Times New Roman" w:hAnsi="GHEA Grapalat" w:cs="Times New Roman"/>
          <w:sz w:val="16"/>
          <w:szCs w:val="16"/>
          <w:lang w:val="hy-AM"/>
        </w:rPr>
        <w:t xml:space="preserve">                                                                             հեռախոսի համարը</w:t>
      </w:r>
    </w:p>
    <w:p w14:paraId="60CDE900" w14:textId="77777777" w:rsidR="000036EF" w:rsidRPr="000036EF" w:rsidRDefault="000036EF" w:rsidP="000036EF">
      <w:pPr>
        <w:spacing w:after="0" w:line="240" w:lineRule="auto"/>
        <w:ind w:firstLine="709"/>
        <w:jc w:val="both"/>
        <w:rPr>
          <w:rFonts w:ascii="GHEA Grapalat" w:eastAsia="Times New Roman" w:hAnsi="GHEA Grapalat" w:cs="Times New Roman"/>
          <w:sz w:val="20"/>
          <w:szCs w:val="24"/>
          <w:lang w:val="es-ES"/>
        </w:rPr>
      </w:pPr>
      <w:proofErr w:type="spellStart"/>
      <w:r w:rsidRPr="000036EF">
        <w:rPr>
          <w:rFonts w:ascii="GHEA Grapalat" w:eastAsia="Times New Roman" w:hAnsi="GHEA Grapalat" w:cs="Arial"/>
          <w:sz w:val="20"/>
          <w:szCs w:val="20"/>
          <w:lang w:val="es-ES"/>
        </w:rPr>
        <w:t>Սույնով</w:t>
      </w:r>
      <w:proofErr w:type="spellEnd"/>
      <w:r w:rsidRPr="000036EF">
        <w:rPr>
          <w:rFonts w:ascii="GHEA Grapalat" w:eastAsia="Times New Roman" w:hAnsi="GHEA Grapalat" w:cs="Times New Roman"/>
          <w:sz w:val="20"/>
          <w:szCs w:val="24"/>
          <w:lang w:val="hy-AM"/>
        </w:rPr>
        <w:t xml:space="preserve">  </w:t>
      </w:r>
      <w:r w:rsidRPr="000036EF">
        <w:rPr>
          <w:rFonts w:ascii="GHEA Grapalat" w:eastAsia="Times New Roman" w:hAnsi="GHEA Grapalat" w:cs="Times New Roman"/>
          <w:sz w:val="20"/>
          <w:szCs w:val="24"/>
          <w:u w:val="single"/>
          <w:lang w:val="hy-AM"/>
        </w:rPr>
        <w:t xml:space="preserve">                                                </w:t>
      </w:r>
      <w:r w:rsidRPr="000036EF">
        <w:rPr>
          <w:rFonts w:ascii="GHEA Grapalat" w:eastAsia="Times New Roman" w:hAnsi="GHEA Grapalat" w:cs="Times New Roman"/>
          <w:sz w:val="20"/>
          <w:szCs w:val="24"/>
          <w:u w:val="single"/>
          <w:lang w:val="es-ES"/>
        </w:rPr>
        <w:t xml:space="preserve">                         </w:t>
      </w:r>
      <w:r w:rsidRPr="000036EF">
        <w:rPr>
          <w:rFonts w:ascii="GHEA Grapalat" w:eastAsia="Times New Roman" w:hAnsi="GHEA Grapalat" w:cs="Times New Roman"/>
          <w:sz w:val="20"/>
          <w:szCs w:val="24"/>
          <w:u w:val="single"/>
          <w:lang w:val="hy-AM"/>
        </w:rPr>
        <w:t xml:space="preserve">          </w:t>
      </w:r>
      <w:r w:rsidRPr="000036EF">
        <w:rPr>
          <w:rFonts w:ascii="GHEA Grapalat" w:eastAsia="Times New Roman" w:hAnsi="GHEA Grapalat" w:cs="Times New Roman"/>
          <w:sz w:val="24"/>
          <w:szCs w:val="24"/>
          <w:lang w:val="hy-AM"/>
        </w:rPr>
        <w:t>-</w:t>
      </w:r>
      <w:r w:rsidRPr="000036EF">
        <w:rPr>
          <w:rFonts w:ascii="GHEA Grapalat" w:eastAsia="Times New Roman" w:hAnsi="GHEA Grapalat" w:cs="Arial"/>
          <w:sz w:val="20"/>
          <w:szCs w:val="20"/>
          <w:lang w:val="es-ES"/>
        </w:rPr>
        <w:t xml:space="preserve">ն </w:t>
      </w:r>
      <w:proofErr w:type="spellStart"/>
      <w:r w:rsidRPr="000036EF">
        <w:rPr>
          <w:rFonts w:ascii="GHEA Grapalat" w:eastAsia="Times New Roman" w:hAnsi="GHEA Grapalat" w:cs="Arial"/>
          <w:sz w:val="20"/>
          <w:szCs w:val="20"/>
          <w:lang w:val="es-ES"/>
        </w:rPr>
        <w:t>հայտարարում</w:t>
      </w:r>
      <w:proofErr w:type="spellEnd"/>
      <w:r w:rsidRPr="000036EF">
        <w:rPr>
          <w:rFonts w:ascii="GHEA Grapalat" w:eastAsia="Times New Roman" w:hAnsi="GHEA Grapalat" w:cs="Arial"/>
          <w:sz w:val="20"/>
          <w:szCs w:val="20"/>
          <w:lang w:val="es-ES"/>
        </w:rPr>
        <w:t xml:space="preserve"> և </w:t>
      </w:r>
      <w:proofErr w:type="spellStart"/>
      <w:r w:rsidRPr="000036EF">
        <w:rPr>
          <w:rFonts w:ascii="GHEA Grapalat" w:eastAsia="Times New Roman" w:hAnsi="GHEA Grapalat" w:cs="Arial"/>
          <w:sz w:val="20"/>
          <w:szCs w:val="20"/>
          <w:lang w:val="es-ES"/>
        </w:rPr>
        <w:t>հավաստում</w:t>
      </w:r>
      <w:proofErr w:type="spellEnd"/>
      <w:r w:rsidRPr="000036EF">
        <w:rPr>
          <w:rFonts w:ascii="GHEA Grapalat" w:eastAsia="Times New Roman" w:hAnsi="GHEA Grapalat" w:cs="Arial"/>
          <w:sz w:val="20"/>
          <w:szCs w:val="20"/>
          <w:lang w:val="es-ES"/>
        </w:rPr>
        <w:t xml:space="preserve"> է, </w:t>
      </w:r>
      <w:proofErr w:type="spellStart"/>
      <w:r w:rsidRPr="000036EF">
        <w:rPr>
          <w:rFonts w:ascii="GHEA Grapalat" w:eastAsia="Times New Roman" w:hAnsi="GHEA Grapalat" w:cs="Arial"/>
          <w:sz w:val="20"/>
          <w:szCs w:val="20"/>
          <w:lang w:val="es-ES"/>
        </w:rPr>
        <w:t>որ</w:t>
      </w:r>
      <w:proofErr w:type="spellEnd"/>
      <w:r w:rsidRPr="000036EF">
        <w:rPr>
          <w:rFonts w:ascii="GHEA Grapalat" w:eastAsia="Times New Roman" w:hAnsi="GHEA Grapalat" w:cs="Arial"/>
          <w:sz w:val="20"/>
          <w:szCs w:val="20"/>
          <w:lang w:val="es-ES"/>
        </w:rPr>
        <w:t>՝</w:t>
      </w:r>
      <w:r w:rsidRPr="000036EF">
        <w:rPr>
          <w:rFonts w:ascii="GHEA Grapalat" w:eastAsia="Times New Roman" w:hAnsi="GHEA Grapalat" w:cs="Arial"/>
          <w:sz w:val="24"/>
          <w:szCs w:val="24"/>
          <w:lang w:val="hy-AM"/>
        </w:rPr>
        <w:t xml:space="preserve"> </w:t>
      </w:r>
    </w:p>
    <w:p w14:paraId="56708355" w14:textId="77777777" w:rsidR="000036EF" w:rsidRPr="000036EF" w:rsidRDefault="000036EF" w:rsidP="000036EF">
      <w:pPr>
        <w:spacing w:after="0" w:line="240" w:lineRule="auto"/>
        <w:jc w:val="both"/>
        <w:rPr>
          <w:rFonts w:ascii="GHEA Grapalat" w:eastAsia="Times New Roman" w:hAnsi="GHEA Grapalat" w:cs="Times New Roman"/>
          <w:i/>
          <w:sz w:val="16"/>
          <w:szCs w:val="24"/>
          <w:vertAlign w:val="superscript"/>
          <w:lang w:val="es-ES"/>
        </w:rPr>
      </w:pPr>
      <w:r w:rsidRPr="000036EF">
        <w:rPr>
          <w:rFonts w:ascii="GHEA Grapalat" w:eastAsia="Times New Roman" w:hAnsi="GHEA Grapalat" w:cs="Times New Roman"/>
          <w:sz w:val="20"/>
          <w:szCs w:val="24"/>
          <w:lang w:val="hy-AM"/>
        </w:rPr>
        <w:tab/>
      </w:r>
      <w:r w:rsidRPr="000036EF">
        <w:rPr>
          <w:rFonts w:ascii="GHEA Grapalat" w:eastAsia="Times New Roman" w:hAnsi="GHEA Grapalat" w:cs="Times New Roman"/>
          <w:sz w:val="20"/>
          <w:szCs w:val="24"/>
          <w:lang w:val="hy-AM"/>
        </w:rPr>
        <w:tab/>
      </w:r>
      <w:r w:rsidRPr="000036EF">
        <w:rPr>
          <w:rFonts w:ascii="GHEA Grapalat" w:eastAsia="Times New Roman" w:hAnsi="GHEA Grapalat" w:cs="Times New Roman"/>
          <w:sz w:val="20"/>
          <w:szCs w:val="24"/>
          <w:lang w:val="es-ES"/>
        </w:rPr>
        <w:t xml:space="preserve">                                    </w:t>
      </w:r>
      <w:r w:rsidRPr="000036EF">
        <w:rPr>
          <w:rFonts w:ascii="GHEA Grapalat" w:eastAsia="Times New Roman" w:hAnsi="GHEA Grapalat" w:cs="Sylfaen"/>
          <w:sz w:val="24"/>
          <w:szCs w:val="24"/>
          <w:vertAlign w:val="superscript"/>
          <w:lang w:val="hy-AM"/>
        </w:rPr>
        <w:t>մասնակցի անվանում</w:t>
      </w:r>
    </w:p>
    <w:p w14:paraId="356B4805" w14:textId="2C31A492" w:rsidR="000036EF" w:rsidRPr="000036EF" w:rsidRDefault="000036EF" w:rsidP="000036EF">
      <w:pPr>
        <w:spacing w:after="0" w:line="240" w:lineRule="auto"/>
        <w:ind w:firstLine="708"/>
        <w:jc w:val="both"/>
        <w:rPr>
          <w:rFonts w:ascii="GHEA Grapalat" w:eastAsia="Times New Roman" w:hAnsi="GHEA Grapalat" w:cs="Sylfaen"/>
          <w:sz w:val="20"/>
          <w:szCs w:val="20"/>
          <w:lang w:val="hy-AM"/>
        </w:rPr>
      </w:pPr>
      <w:r w:rsidRPr="000036EF">
        <w:rPr>
          <w:rFonts w:ascii="GHEA Grapalat" w:eastAsia="Times New Roman" w:hAnsi="GHEA Grapalat" w:cs="Arial"/>
          <w:sz w:val="20"/>
          <w:szCs w:val="20"/>
          <w:lang w:val="es-ES"/>
        </w:rPr>
        <w:t xml:space="preserve">1) </w:t>
      </w:r>
      <w:proofErr w:type="spellStart"/>
      <w:r w:rsidRPr="000036EF">
        <w:rPr>
          <w:rFonts w:ascii="GHEA Grapalat" w:eastAsia="Times New Roman" w:hAnsi="GHEA Grapalat" w:cs="Arial"/>
          <w:sz w:val="20"/>
          <w:szCs w:val="20"/>
          <w:lang w:val="es-ES"/>
        </w:rPr>
        <w:t>բավարարում</w:t>
      </w:r>
      <w:proofErr w:type="spellEnd"/>
      <w:r w:rsidRPr="000036EF">
        <w:rPr>
          <w:rFonts w:ascii="GHEA Grapalat" w:eastAsia="Times New Roman" w:hAnsi="GHEA Grapalat" w:cs="Arial"/>
          <w:sz w:val="20"/>
          <w:szCs w:val="20"/>
          <w:lang w:val="es-ES"/>
        </w:rPr>
        <w:t xml:space="preserve"> է «</w:t>
      </w:r>
      <w:r w:rsidR="000B6642" w:rsidRPr="000B6642">
        <w:rPr>
          <w:rFonts w:ascii="GHEA Grapalat" w:eastAsia="Times New Roman" w:hAnsi="GHEA Grapalat" w:cs="Arial"/>
          <w:sz w:val="20"/>
          <w:szCs w:val="20"/>
          <w:lang w:val="hy-AM"/>
        </w:rPr>
        <w:t>ԿՄՄՀ</w:t>
      </w:r>
      <w:r w:rsidRPr="000036EF">
        <w:rPr>
          <w:rFonts w:ascii="GHEA Grapalat" w:eastAsia="Times New Roman" w:hAnsi="GHEA Grapalat" w:cs="Arial"/>
          <w:sz w:val="20"/>
          <w:szCs w:val="20"/>
          <w:lang w:val="es-ES"/>
        </w:rPr>
        <w:t>-</w:t>
      </w:r>
      <w:r w:rsidR="00033B39">
        <w:rPr>
          <w:rFonts w:ascii="GHEA Grapalat" w:eastAsia="Times New Roman" w:hAnsi="GHEA Grapalat" w:cs="Arial"/>
          <w:sz w:val="20"/>
          <w:szCs w:val="20"/>
          <w:lang w:val="hy-AM"/>
        </w:rPr>
        <w:t>Հ</w:t>
      </w:r>
      <w:r w:rsidRPr="000036EF">
        <w:rPr>
          <w:rFonts w:ascii="GHEA Grapalat" w:eastAsia="Times New Roman" w:hAnsi="GHEA Grapalat" w:cs="Arial"/>
          <w:sz w:val="20"/>
          <w:szCs w:val="20"/>
          <w:lang w:val="es-ES"/>
        </w:rPr>
        <w:t>ԲՄԱՇՁԲ-</w:t>
      </w:r>
      <w:r w:rsidR="000B6642" w:rsidRPr="000B6642">
        <w:rPr>
          <w:rFonts w:ascii="GHEA Grapalat" w:eastAsia="Times New Roman" w:hAnsi="GHEA Grapalat" w:cs="Arial"/>
          <w:sz w:val="20"/>
          <w:szCs w:val="20"/>
          <w:lang w:val="hy-AM"/>
        </w:rPr>
        <w:t>21</w:t>
      </w:r>
      <w:r w:rsidRPr="000036EF">
        <w:rPr>
          <w:rFonts w:ascii="GHEA Grapalat" w:eastAsia="Times New Roman" w:hAnsi="GHEA Grapalat" w:cs="Arial"/>
          <w:sz w:val="20"/>
          <w:szCs w:val="20"/>
          <w:lang w:val="es-ES"/>
        </w:rPr>
        <w:t>/</w:t>
      </w:r>
      <w:proofErr w:type="gramStart"/>
      <w:r w:rsidR="000B6642" w:rsidRPr="000B6642">
        <w:rPr>
          <w:rFonts w:ascii="GHEA Grapalat" w:eastAsia="Times New Roman" w:hAnsi="GHEA Grapalat" w:cs="Arial"/>
          <w:sz w:val="20"/>
          <w:szCs w:val="20"/>
          <w:lang w:val="hy-AM"/>
        </w:rPr>
        <w:t>4</w:t>
      </w:r>
      <w:r w:rsidRPr="000036EF">
        <w:rPr>
          <w:rFonts w:ascii="GHEA Grapalat" w:eastAsia="Times New Roman" w:hAnsi="GHEA Grapalat" w:cs="Arial"/>
          <w:sz w:val="20"/>
          <w:szCs w:val="20"/>
          <w:lang w:val="es-ES"/>
        </w:rPr>
        <w:t>»*</w:t>
      </w:r>
      <w:proofErr w:type="gramEnd"/>
      <w:r w:rsidRPr="000036EF">
        <w:rPr>
          <w:rFonts w:ascii="GHEA Grapalat" w:eastAsia="Times New Roman" w:hAnsi="GHEA Grapalat" w:cs="Arial"/>
          <w:sz w:val="20"/>
          <w:szCs w:val="20"/>
          <w:lang w:val="es-ES"/>
        </w:rPr>
        <w:t xml:space="preserve">  </w:t>
      </w:r>
      <w:proofErr w:type="spellStart"/>
      <w:r w:rsidRPr="000036EF">
        <w:rPr>
          <w:rFonts w:ascii="GHEA Grapalat" w:eastAsia="Times New Roman" w:hAnsi="GHEA Grapalat" w:cs="Arial"/>
          <w:sz w:val="20"/>
          <w:szCs w:val="20"/>
          <w:lang w:val="es-ES"/>
        </w:rPr>
        <w:t>ծածկագրով</w:t>
      </w:r>
      <w:proofErr w:type="spellEnd"/>
      <w:r w:rsidRPr="000036EF">
        <w:rPr>
          <w:rFonts w:ascii="GHEA Grapalat" w:eastAsia="Times New Roman" w:hAnsi="GHEA Grapalat" w:cs="Arial"/>
          <w:sz w:val="20"/>
          <w:szCs w:val="20"/>
          <w:lang w:val="es-ES"/>
        </w:rPr>
        <w:t xml:space="preserve">  </w:t>
      </w:r>
      <w:proofErr w:type="spellStart"/>
      <w:r w:rsidRPr="000036EF">
        <w:rPr>
          <w:rFonts w:ascii="GHEA Grapalat" w:eastAsia="Times New Roman" w:hAnsi="GHEA Grapalat" w:cs="Arial"/>
          <w:sz w:val="20"/>
          <w:szCs w:val="20"/>
          <w:lang w:val="es-ES"/>
        </w:rPr>
        <w:t>բաց</w:t>
      </w:r>
      <w:proofErr w:type="spellEnd"/>
      <w:r w:rsidRPr="000036EF">
        <w:rPr>
          <w:rFonts w:ascii="GHEA Grapalat" w:eastAsia="Times New Roman" w:hAnsi="GHEA Grapalat" w:cs="Arial"/>
          <w:sz w:val="20"/>
          <w:szCs w:val="20"/>
          <w:lang w:val="es-ES"/>
        </w:rPr>
        <w:t xml:space="preserve"> </w:t>
      </w:r>
      <w:proofErr w:type="spellStart"/>
      <w:r w:rsidRPr="000036EF">
        <w:rPr>
          <w:rFonts w:ascii="GHEA Grapalat" w:eastAsia="Times New Roman" w:hAnsi="GHEA Grapalat" w:cs="Arial"/>
          <w:sz w:val="20"/>
          <w:szCs w:val="20"/>
          <w:lang w:val="es-ES"/>
        </w:rPr>
        <w:t>մրցույթի</w:t>
      </w:r>
      <w:proofErr w:type="spellEnd"/>
      <w:r w:rsidRPr="000036EF">
        <w:rPr>
          <w:rFonts w:ascii="GHEA Grapalat" w:eastAsia="Times New Roman" w:hAnsi="GHEA Grapalat" w:cs="Arial"/>
          <w:sz w:val="20"/>
          <w:szCs w:val="20"/>
          <w:lang w:val="es-ES"/>
        </w:rPr>
        <w:t xml:space="preserve"> </w:t>
      </w:r>
      <w:proofErr w:type="spellStart"/>
      <w:r w:rsidRPr="000036EF">
        <w:rPr>
          <w:rFonts w:ascii="GHEA Grapalat" w:eastAsia="Times New Roman" w:hAnsi="GHEA Grapalat" w:cs="Arial"/>
          <w:sz w:val="20"/>
          <w:szCs w:val="20"/>
          <w:lang w:val="es-ES"/>
        </w:rPr>
        <w:t>հրավերով</w:t>
      </w:r>
      <w:proofErr w:type="spellEnd"/>
      <w:r w:rsidRPr="000036EF">
        <w:rPr>
          <w:rFonts w:ascii="GHEA Grapalat" w:eastAsia="Times New Roman" w:hAnsi="GHEA Grapalat" w:cs="Arial"/>
          <w:sz w:val="20"/>
          <w:szCs w:val="20"/>
          <w:lang w:val="es-ES"/>
        </w:rPr>
        <w:t xml:space="preserve"> </w:t>
      </w:r>
      <w:proofErr w:type="spellStart"/>
      <w:r w:rsidRPr="000036EF">
        <w:rPr>
          <w:rFonts w:ascii="GHEA Grapalat" w:eastAsia="Times New Roman" w:hAnsi="GHEA Grapalat" w:cs="Arial"/>
          <w:sz w:val="20"/>
          <w:szCs w:val="20"/>
          <w:lang w:val="es-ES"/>
        </w:rPr>
        <w:t>սահմանված</w:t>
      </w:r>
      <w:proofErr w:type="spellEnd"/>
      <w:r w:rsidRPr="000036EF">
        <w:rPr>
          <w:rFonts w:ascii="GHEA Grapalat" w:eastAsia="Times New Roman" w:hAnsi="GHEA Grapalat" w:cs="Arial"/>
          <w:sz w:val="20"/>
          <w:szCs w:val="20"/>
          <w:lang w:val="es-ES"/>
        </w:rPr>
        <w:t xml:space="preserve"> </w:t>
      </w:r>
      <w:proofErr w:type="spellStart"/>
      <w:r w:rsidRPr="000036EF">
        <w:rPr>
          <w:rFonts w:ascii="GHEA Grapalat" w:eastAsia="Times New Roman" w:hAnsi="GHEA Grapalat" w:cs="Arial"/>
          <w:sz w:val="20"/>
          <w:szCs w:val="20"/>
          <w:lang w:val="es-ES"/>
        </w:rPr>
        <w:t>մասնակցության</w:t>
      </w:r>
      <w:proofErr w:type="spellEnd"/>
      <w:r w:rsidRPr="000036EF">
        <w:rPr>
          <w:rFonts w:ascii="GHEA Grapalat" w:eastAsia="Times New Roman" w:hAnsi="GHEA Grapalat" w:cs="Arial"/>
          <w:sz w:val="20"/>
          <w:szCs w:val="20"/>
          <w:lang w:val="es-ES"/>
        </w:rPr>
        <w:t xml:space="preserve"> </w:t>
      </w:r>
      <w:proofErr w:type="spellStart"/>
      <w:r w:rsidRPr="000036EF">
        <w:rPr>
          <w:rFonts w:ascii="GHEA Grapalat" w:eastAsia="Times New Roman" w:hAnsi="GHEA Grapalat" w:cs="Arial"/>
          <w:sz w:val="20"/>
          <w:szCs w:val="20"/>
          <w:lang w:val="es-ES"/>
        </w:rPr>
        <w:t>իրավունքի</w:t>
      </w:r>
      <w:proofErr w:type="spellEnd"/>
      <w:r w:rsidRPr="000036EF">
        <w:rPr>
          <w:rFonts w:ascii="GHEA Grapalat" w:eastAsia="Times New Roman" w:hAnsi="GHEA Grapalat" w:cs="Arial"/>
          <w:sz w:val="20"/>
          <w:szCs w:val="20"/>
          <w:lang w:val="es-ES"/>
        </w:rPr>
        <w:t xml:space="preserve"> </w:t>
      </w:r>
      <w:proofErr w:type="spellStart"/>
      <w:r w:rsidRPr="000036EF">
        <w:rPr>
          <w:rFonts w:ascii="GHEA Grapalat" w:eastAsia="Times New Roman" w:hAnsi="GHEA Grapalat" w:cs="Arial"/>
          <w:sz w:val="20"/>
          <w:szCs w:val="20"/>
          <w:lang w:val="es-ES"/>
        </w:rPr>
        <w:t>պահանջներին</w:t>
      </w:r>
      <w:proofErr w:type="spellEnd"/>
      <w:r w:rsidRPr="000036EF">
        <w:rPr>
          <w:rFonts w:ascii="GHEA Grapalat" w:eastAsia="Times New Roman" w:hAnsi="GHEA Grapalat" w:cs="Arial"/>
          <w:sz w:val="20"/>
          <w:szCs w:val="20"/>
          <w:lang w:val="es-ES"/>
        </w:rPr>
        <w:t xml:space="preserve"> </w:t>
      </w:r>
      <w:r w:rsidRPr="000036EF">
        <w:rPr>
          <w:rFonts w:ascii="GHEA Grapalat" w:eastAsia="Times New Roman" w:hAnsi="GHEA Grapalat" w:cs="Arial"/>
          <w:sz w:val="20"/>
          <w:szCs w:val="20"/>
          <w:lang w:val="hy-AM"/>
        </w:rPr>
        <w:t xml:space="preserve"> և </w:t>
      </w:r>
      <w:r w:rsidRPr="000036EF">
        <w:rPr>
          <w:rFonts w:ascii="GHEA Grapalat" w:eastAsia="Times New Roman" w:hAnsi="GHEA Grapalat" w:cs="Sylfaen"/>
          <w:sz w:val="20"/>
          <w:szCs w:val="20"/>
          <w:lang w:val="hy-AM"/>
        </w:rPr>
        <w:t>պարտավորվում ընտրված մասնակից ճանաչվելու դեպքում, հրավերով սահմանված կարգով և ժամկետում, ներկայացնել որակավորման ապահովում</w:t>
      </w:r>
    </w:p>
    <w:p w14:paraId="6FB6B01F" w14:textId="0783485D" w:rsidR="000036EF" w:rsidRPr="000036EF" w:rsidRDefault="000036EF" w:rsidP="000036EF">
      <w:pPr>
        <w:spacing w:after="0" w:line="240" w:lineRule="auto"/>
        <w:ind w:firstLine="708"/>
        <w:jc w:val="both"/>
        <w:rPr>
          <w:rFonts w:ascii="GHEA Grapalat" w:eastAsia="Times New Roman" w:hAnsi="GHEA Grapalat" w:cs="Arial"/>
          <w:sz w:val="20"/>
          <w:szCs w:val="20"/>
          <w:lang w:val="es-ES"/>
        </w:rPr>
      </w:pPr>
      <w:r w:rsidRPr="000036EF">
        <w:rPr>
          <w:rFonts w:ascii="GHEA Grapalat" w:eastAsia="Times New Roman" w:hAnsi="GHEA Grapalat" w:cs="Arial"/>
          <w:sz w:val="20"/>
          <w:szCs w:val="20"/>
          <w:lang w:val="hy-AM"/>
        </w:rPr>
        <w:t>2</w:t>
      </w:r>
      <w:r w:rsidRPr="000036EF">
        <w:rPr>
          <w:rFonts w:ascii="GHEA Grapalat" w:eastAsia="Times New Roman" w:hAnsi="GHEA Grapalat" w:cs="Arial"/>
          <w:sz w:val="20"/>
          <w:szCs w:val="20"/>
          <w:lang w:val="es-ES"/>
        </w:rPr>
        <w:t xml:space="preserve">) </w:t>
      </w:r>
      <w:r w:rsidRPr="000036EF">
        <w:rPr>
          <w:rFonts w:ascii="GHEA Grapalat" w:eastAsia="Times New Roman" w:hAnsi="GHEA Grapalat" w:cs="Times New Roman"/>
          <w:sz w:val="20"/>
          <w:szCs w:val="20"/>
          <w:lang w:val="es-ES"/>
        </w:rPr>
        <w:t>«</w:t>
      </w:r>
      <w:r w:rsidR="000B6642" w:rsidRPr="000B6642">
        <w:rPr>
          <w:rFonts w:ascii="GHEA Grapalat" w:eastAsia="Times New Roman" w:hAnsi="GHEA Grapalat" w:cs="Sylfaen"/>
          <w:sz w:val="20"/>
          <w:szCs w:val="20"/>
          <w:lang w:val="hy-AM"/>
        </w:rPr>
        <w:t>ԿՄՄՀ</w:t>
      </w:r>
      <w:r w:rsidRPr="000036EF">
        <w:rPr>
          <w:rFonts w:ascii="GHEA Grapalat" w:eastAsia="Times New Roman" w:hAnsi="GHEA Grapalat" w:cs="Sylfaen"/>
          <w:sz w:val="20"/>
          <w:szCs w:val="20"/>
          <w:lang w:val="hy-AM"/>
        </w:rPr>
        <w:t>-</w:t>
      </w:r>
      <w:r w:rsidR="00033B39">
        <w:rPr>
          <w:rFonts w:ascii="GHEA Grapalat" w:eastAsia="Times New Roman" w:hAnsi="GHEA Grapalat" w:cs="Sylfaen"/>
          <w:sz w:val="20"/>
          <w:szCs w:val="20"/>
          <w:lang w:val="hy-AM"/>
        </w:rPr>
        <w:t>Հ</w:t>
      </w:r>
      <w:r w:rsidRPr="000036EF">
        <w:rPr>
          <w:rFonts w:ascii="GHEA Grapalat" w:eastAsia="Times New Roman" w:hAnsi="GHEA Grapalat" w:cs="Arial"/>
          <w:sz w:val="20"/>
          <w:szCs w:val="20"/>
          <w:lang w:val="es-ES"/>
        </w:rPr>
        <w:t>ԲՄԱՇՁԲ</w:t>
      </w:r>
      <w:r w:rsidRPr="000036EF">
        <w:rPr>
          <w:rFonts w:ascii="GHEA Grapalat" w:eastAsia="Times New Roman" w:hAnsi="GHEA Grapalat" w:cs="Sylfaen"/>
          <w:sz w:val="20"/>
          <w:szCs w:val="20"/>
          <w:lang w:val="hy-AM"/>
        </w:rPr>
        <w:t>-</w:t>
      </w:r>
      <w:r w:rsidR="000B6642" w:rsidRPr="000B6642">
        <w:rPr>
          <w:rFonts w:ascii="GHEA Grapalat" w:eastAsia="Times New Roman" w:hAnsi="GHEA Grapalat" w:cs="Sylfaen"/>
          <w:sz w:val="20"/>
          <w:szCs w:val="20"/>
          <w:lang w:val="hy-AM"/>
        </w:rPr>
        <w:t>21</w:t>
      </w:r>
      <w:r w:rsidRPr="000036EF">
        <w:rPr>
          <w:rFonts w:ascii="GHEA Grapalat" w:eastAsia="Times New Roman" w:hAnsi="GHEA Grapalat" w:cs="Sylfaen"/>
          <w:sz w:val="20"/>
          <w:szCs w:val="20"/>
          <w:lang w:val="hy-AM"/>
        </w:rPr>
        <w:t>/</w:t>
      </w:r>
      <w:r w:rsidR="000B6642" w:rsidRPr="000B6642">
        <w:rPr>
          <w:rFonts w:ascii="GHEA Grapalat" w:eastAsia="Times New Roman" w:hAnsi="GHEA Grapalat" w:cs="Sylfaen"/>
          <w:sz w:val="20"/>
          <w:szCs w:val="20"/>
          <w:lang w:val="hy-AM"/>
        </w:rPr>
        <w:t>4</w:t>
      </w:r>
      <w:r w:rsidRPr="000036EF">
        <w:rPr>
          <w:rFonts w:ascii="GHEA Grapalat" w:eastAsia="Times New Roman" w:hAnsi="GHEA Grapalat" w:cs="Times New Roman"/>
          <w:sz w:val="20"/>
          <w:szCs w:val="20"/>
          <w:lang w:val="es-ES"/>
        </w:rPr>
        <w:t>»</w:t>
      </w:r>
      <w:r w:rsidRPr="000036EF">
        <w:rPr>
          <w:rFonts w:ascii="GHEA Grapalat" w:eastAsia="Times New Roman" w:hAnsi="GHEA Grapalat" w:cs="Sylfaen"/>
          <w:sz w:val="20"/>
          <w:szCs w:val="20"/>
          <w:lang w:val="hy-AM"/>
        </w:rPr>
        <w:t xml:space="preserve">*  </w:t>
      </w:r>
      <w:proofErr w:type="spellStart"/>
      <w:r w:rsidRPr="000036EF">
        <w:rPr>
          <w:rFonts w:ascii="GHEA Grapalat" w:eastAsia="Times New Roman" w:hAnsi="GHEA Grapalat" w:cs="Arial"/>
          <w:sz w:val="20"/>
          <w:szCs w:val="20"/>
          <w:lang w:val="es-ES"/>
        </w:rPr>
        <w:t>ծածկագրով</w:t>
      </w:r>
      <w:proofErr w:type="spellEnd"/>
      <w:r w:rsidRPr="000036EF">
        <w:rPr>
          <w:rFonts w:ascii="GHEA Grapalat" w:eastAsia="Times New Roman" w:hAnsi="GHEA Grapalat" w:cs="Arial"/>
          <w:sz w:val="20"/>
          <w:szCs w:val="20"/>
          <w:lang w:val="es-ES"/>
        </w:rPr>
        <w:t xml:space="preserve"> </w:t>
      </w:r>
      <w:proofErr w:type="spellStart"/>
      <w:r w:rsidRPr="000036EF">
        <w:rPr>
          <w:rFonts w:ascii="GHEA Grapalat" w:eastAsia="Times New Roman" w:hAnsi="GHEA Grapalat" w:cs="Arial"/>
          <w:sz w:val="20"/>
          <w:szCs w:val="20"/>
          <w:lang w:val="es-ES"/>
        </w:rPr>
        <w:t>բաց</w:t>
      </w:r>
      <w:proofErr w:type="spellEnd"/>
      <w:r w:rsidRPr="000036EF">
        <w:rPr>
          <w:rFonts w:ascii="GHEA Grapalat" w:eastAsia="Times New Roman" w:hAnsi="GHEA Grapalat" w:cs="Arial"/>
          <w:sz w:val="20"/>
          <w:szCs w:val="20"/>
          <w:lang w:val="es-ES"/>
        </w:rPr>
        <w:t xml:space="preserve"> </w:t>
      </w:r>
      <w:proofErr w:type="spellStart"/>
      <w:r w:rsidRPr="000036EF">
        <w:rPr>
          <w:rFonts w:ascii="GHEA Grapalat" w:eastAsia="Times New Roman" w:hAnsi="GHEA Grapalat" w:cs="Arial"/>
          <w:sz w:val="20"/>
          <w:szCs w:val="20"/>
          <w:lang w:val="es-ES"/>
        </w:rPr>
        <w:t>մրցույթին</w:t>
      </w:r>
      <w:proofErr w:type="spellEnd"/>
      <w:r w:rsidRPr="000036EF">
        <w:rPr>
          <w:rFonts w:ascii="GHEA Grapalat" w:eastAsia="Times New Roman" w:hAnsi="GHEA Grapalat" w:cs="Arial"/>
          <w:sz w:val="20"/>
          <w:szCs w:val="20"/>
          <w:lang w:val="es-ES"/>
        </w:rPr>
        <w:t xml:space="preserve"> </w:t>
      </w:r>
      <w:proofErr w:type="spellStart"/>
      <w:r w:rsidRPr="000036EF">
        <w:rPr>
          <w:rFonts w:ascii="GHEA Grapalat" w:eastAsia="Times New Roman" w:hAnsi="GHEA Grapalat" w:cs="Arial"/>
          <w:sz w:val="20"/>
          <w:szCs w:val="20"/>
          <w:lang w:val="es-ES"/>
        </w:rPr>
        <w:t>մասնակցելու</w:t>
      </w:r>
      <w:proofErr w:type="spellEnd"/>
      <w:r w:rsidRPr="000036EF">
        <w:rPr>
          <w:rFonts w:ascii="GHEA Grapalat" w:eastAsia="Times New Roman" w:hAnsi="GHEA Grapalat" w:cs="Arial"/>
          <w:sz w:val="20"/>
          <w:szCs w:val="20"/>
          <w:lang w:val="es-ES"/>
        </w:rPr>
        <w:t xml:space="preserve"> </w:t>
      </w:r>
      <w:proofErr w:type="spellStart"/>
      <w:r w:rsidRPr="000036EF">
        <w:rPr>
          <w:rFonts w:ascii="GHEA Grapalat" w:eastAsia="Times New Roman" w:hAnsi="GHEA Grapalat" w:cs="Arial"/>
          <w:sz w:val="20"/>
          <w:szCs w:val="20"/>
          <w:lang w:val="es-ES"/>
        </w:rPr>
        <w:t>շրջանակում</w:t>
      </w:r>
      <w:proofErr w:type="spellEnd"/>
      <w:r w:rsidRPr="000036EF">
        <w:rPr>
          <w:rFonts w:ascii="GHEA Grapalat" w:eastAsia="Times New Roman" w:hAnsi="GHEA Grapalat" w:cs="Arial"/>
          <w:sz w:val="20"/>
          <w:szCs w:val="20"/>
          <w:lang w:val="es-ES"/>
        </w:rPr>
        <w:t>`</w:t>
      </w:r>
      <w:r w:rsidRPr="000036EF">
        <w:rPr>
          <w:rFonts w:ascii="GHEA Grapalat" w:eastAsia="Times New Roman" w:hAnsi="GHEA Grapalat" w:cs="Sylfaen"/>
          <w:sz w:val="20"/>
          <w:szCs w:val="20"/>
          <w:lang w:val="es-ES"/>
        </w:rPr>
        <w:t xml:space="preserve">  </w:t>
      </w:r>
    </w:p>
    <w:p w14:paraId="4E8F79F7" w14:textId="77777777" w:rsidR="000036EF" w:rsidRPr="000036EF" w:rsidRDefault="000036EF" w:rsidP="000036EF">
      <w:pPr>
        <w:numPr>
          <w:ilvl w:val="0"/>
          <w:numId w:val="18"/>
        </w:numPr>
        <w:spacing w:after="0" w:line="240" w:lineRule="auto"/>
        <w:ind w:firstLine="720"/>
        <w:jc w:val="both"/>
        <w:rPr>
          <w:rFonts w:ascii="GHEA Grapalat" w:eastAsia="Times New Roman" w:hAnsi="GHEA Grapalat" w:cs="Arial"/>
          <w:sz w:val="20"/>
          <w:szCs w:val="20"/>
          <w:lang w:val="es-ES"/>
        </w:rPr>
      </w:pPr>
      <w:proofErr w:type="spellStart"/>
      <w:r w:rsidRPr="000036EF">
        <w:rPr>
          <w:rFonts w:ascii="GHEA Grapalat" w:eastAsia="Times New Roman" w:hAnsi="GHEA Grapalat" w:cs="Arial"/>
          <w:sz w:val="20"/>
          <w:szCs w:val="20"/>
          <w:lang w:val="es-ES"/>
        </w:rPr>
        <w:t>թույլ</w:t>
      </w:r>
      <w:proofErr w:type="spellEnd"/>
      <w:r w:rsidRPr="000036EF">
        <w:rPr>
          <w:rFonts w:ascii="GHEA Grapalat" w:eastAsia="Times New Roman" w:hAnsi="GHEA Grapalat" w:cs="Arial"/>
          <w:sz w:val="20"/>
          <w:szCs w:val="20"/>
          <w:lang w:val="es-ES"/>
        </w:rPr>
        <w:t xml:space="preserve"> </w:t>
      </w:r>
      <w:proofErr w:type="spellStart"/>
      <w:r w:rsidRPr="000036EF">
        <w:rPr>
          <w:rFonts w:ascii="GHEA Grapalat" w:eastAsia="Times New Roman" w:hAnsi="GHEA Grapalat" w:cs="Arial"/>
          <w:sz w:val="20"/>
          <w:szCs w:val="20"/>
          <w:lang w:val="es-ES"/>
        </w:rPr>
        <w:t>չի</w:t>
      </w:r>
      <w:proofErr w:type="spellEnd"/>
      <w:r w:rsidRPr="000036EF">
        <w:rPr>
          <w:rFonts w:ascii="GHEA Grapalat" w:eastAsia="Times New Roman" w:hAnsi="GHEA Grapalat" w:cs="Arial"/>
          <w:sz w:val="20"/>
          <w:szCs w:val="20"/>
          <w:lang w:val="es-ES"/>
        </w:rPr>
        <w:t xml:space="preserve"> </w:t>
      </w:r>
      <w:proofErr w:type="spellStart"/>
      <w:r w:rsidRPr="000036EF">
        <w:rPr>
          <w:rFonts w:ascii="GHEA Grapalat" w:eastAsia="Times New Roman" w:hAnsi="GHEA Grapalat" w:cs="Arial"/>
          <w:sz w:val="20"/>
          <w:szCs w:val="20"/>
          <w:lang w:val="es-ES"/>
        </w:rPr>
        <w:t>տվել</w:t>
      </w:r>
      <w:proofErr w:type="spellEnd"/>
      <w:r w:rsidRPr="000036EF">
        <w:rPr>
          <w:rFonts w:ascii="GHEA Grapalat" w:eastAsia="Times New Roman" w:hAnsi="GHEA Grapalat" w:cs="Arial"/>
          <w:sz w:val="20"/>
          <w:szCs w:val="20"/>
          <w:lang w:val="es-ES"/>
        </w:rPr>
        <w:t xml:space="preserve"> և (</w:t>
      </w:r>
      <w:proofErr w:type="spellStart"/>
      <w:r w:rsidRPr="000036EF">
        <w:rPr>
          <w:rFonts w:ascii="GHEA Grapalat" w:eastAsia="Times New Roman" w:hAnsi="GHEA Grapalat" w:cs="Arial"/>
          <w:sz w:val="20"/>
          <w:szCs w:val="20"/>
          <w:lang w:val="es-ES"/>
        </w:rPr>
        <w:t>կամ</w:t>
      </w:r>
      <w:proofErr w:type="spellEnd"/>
      <w:r w:rsidRPr="000036EF">
        <w:rPr>
          <w:rFonts w:ascii="GHEA Grapalat" w:eastAsia="Times New Roman" w:hAnsi="GHEA Grapalat" w:cs="Arial"/>
          <w:sz w:val="20"/>
          <w:szCs w:val="20"/>
          <w:lang w:val="es-ES"/>
        </w:rPr>
        <w:t xml:space="preserve">) </w:t>
      </w:r>
      <w:proofErr w:type="spellStart"/>
      <w:r w:rsidRPr="000036EF">
        <w:rPr>
          <w:rFonts w:ascii="GHEA Grapalat" w:eastAsia="Times New Roman" w:hAnsi="GHEA Grapalat" w:cs="Arial"/>
          <w:sz w:val="20"/>
          <w:szCs w:val="20"/>
          <w:lang w:val="es-ES"/>
        </w:rPr>
        <w:t>թույլ</w:t>
      </w:r>
      <w:proofErr w:type="spellEnd"/>
      <w:r w:rsidRPr="000036EF">
        <w:rPr>
          <w:rFonts w:ascii="GHEA Grapalat" w:eastAsia="Times New Roman" w:hAnsi="GHEA Grapalat" w:cs="Arial"/>
          <w:sz w:val="20"/>
          <w:szCs w:val="20"/>
          <w:lang w:val="es-ES"/>
        </w:rPr>
        <w:t xml:space="preserve"> </w:t>
      </w:r>
      <w:proofErr w:type="spellStart"/>
      <w:r w:rsidRPr="000036EF">
        <w:rPr>
          <w:rFonts w:ascii="GHEA Grapalat" w:eastAsia="Times New Roman" w:hAnsi="GHEA Grapalat" w:cs="Arial"/>
          <w:sz w:val="20"/>
          <w:szCs w:val="20"/>
          <w:lang w:val="es-ES"/>
        </w:rPr>
        <w:t>չի</w:t>
      </w:r>
      <w:proofErr w:type="spellEnd"/>
      <w:r w:rsidRPr="000036EF">
        <w:rPr>
          <w:rFonts w:ascii="GHEA Grapalat" w:eastAsia="Times New Roman" w:hAnsi="GHEA Grapalat" w:cs="Arial"/>
          <w:sz w:val="20"/>
          <w:szCs w:val="20"/>
          <w:lang w:val="es-ES"/>
        </w:rPr>
        <w:t xml:space="preserve"> </w:t>
      </w:r>
      <w:proofErr w:type="spellStart"/>
      <w:r w:rsidRPr="000036EF">
        <w:rPr>
          <w:rFonts w:ascii="GHEA Grapalat" w:eastAsia="Times New Roman" w:hAnsi="GHEA Grapalat" w:cs="Arial"/>
          <w:sz w:val="20"/>
          <w:szCs w:val="20"/>
          <w:lang w:val="es-ES"/>
        </w:rPr>
        <w:t>տալու</w:t>
      </w:r>
      <w:proofErr w:type="spellEnd"/>
      <w:r w:rsidRPr="000036EF">
        <w:rPr>
          <w:rFonts w:ascii="GHEA Grapalat" w:eastAsia="Times New Roman" w:hAnsi="GHEA Grapalat" w:cs="Arial"/>
          <w:sz w:val="20"/>
          <w:szCs w:val="20"/>
          <w:lang w:val="es-ES"/>
        </w:rPr>
        <w:t xml:space="preserve"> </w:t>
      </w:r>
      <w:proofErr w:type="spellStart"/>
      <w:r w:rsidRPr="000036EF">
        <w:rPr>
          <w:rFonts w:ascii="GHEA Grapalat" w:eastAsia="Times New Roman" w:hAnsi="GHEA Grapalat" w:cs="Arial"/>
          <w:sz w:val="20"/>
          <w:szCs w:val="20"/>
          <w:lang w:val="es-ES"/>
        </w:rPr>
        <w:t>գերիշխող</w:t>
      </w:r>
      <w:proofErr w:type="spellEnd"/>
      <w:r w:rsidRPr="000036EF">
        <w:rPr>
          <w:rFonts w:ascii="GHEA Grapalat" w:eastAsia="Times New Roman" w:hAnsi="GHEA Grapalat" w:cs="Arial"/>
          <w:sz w:val="20"/>
          <w:szCs w:val="20"/>
          <w:lang w:val="es-ES"/>
        </w:rPr>
        <w:t xml:space="preserve"> </w:t>
      </w:r>
      <w:proofErr w:type="spellStart"/>
      <w:r w:rsidRPr="000036EF">
        <w:rPr>
          <w:rFonts w:ascii="GHEA Grapalat" w:eastAsia="Times New Roman" w:hAnsi="GHEA Grapalat" w:cs="Arial"/>
          <w:sz w:val="20"/>
          <w:szCs w:val="20"/>
          <w:lang w:val="es-ES"/>
        </w:rPr>
        <w:t>դիրքի</w:t>
      </w:r>
      <w:proofErr w:type="spellEnd"/>
      <w:r w:rsidRPr="000036EF">
        <w:rPr>
          <w:rFonts w:ascii="GHEA Grapalat" w:eastAsia="Times New Roman" w:hAnsi="GHEA Grapalat" w:cs="Arial"/>
          <w:sz w:val="20"/>
          <w:szCs w:val="20"/>
          <w:lang w:val="es-ES"/>
        </w:rPr>
        <w:t xml:space="preserve"> </w:t>
      </w:r>
      <w:proofErr w:type="spellStart"/>
      <w:r w:rsidRPr="000036EF">
        <w:rPr>
          <w:rFonts w:ascii="GHEA Grapalat" w:eastAsia="Times New Roman" w:hAnsi="GHEA Grapalat" w:cs="Arial"/>
          <w:sz w:val="20"/>
          <w:szCs w:val="20"/>
          <w:lang w:val="es-ES"/>
        </w:rPr>
        <w:t>չարաշահում</w:t>
      </w:r>
      <w:proofErr w:type="spellEnd"/>
      <w:r w:rsidRPr="000036EF">
        <w:rPr>
          <w:rFonts w:ascii="GHEA Grapalat" w:eastAsia="Times New Roman" w:hAnsi="GHEA Grapalat" w:cs="Arial"/>
          <w:sz w:val="20"/>
          <w:szCs w:val="20"/>
          <w:lang w:val="es-ES"/>
        </w:rPr>
        <w:t xml:space="preserve"> և </w:t>
      </w:r>
      <w:proofErr w:type="spellStart"/>
      <w:r w:rsidRPr="000036EF">
        <w:rPr>
          <w:rFonts w:ascii="GHEA Grapalat" w:eastAsia="Times New Roman" w:hAnsi="GHEA Grapalat" w:cs="Arial"/>
          <w:sz w:val="20"/>
          <w:szCs w:val="20"/>
          <w:lang w:val="es-ES"/>
        </w:rPr>
        <w:t>հակամրցակցային</w:t>
      </w:r>
      <w:proofErr w:type="spellEnd"/>
      <w:r w:rsidRPr="000036EF">
        <w:rPr>
          <w:rFonts w:ascii="GHEA Grapalat" w:eastAsia="Times New Roman" w:hAnsi="GHEA Grapalat" w:cs="Arial"/>
          <w:sz w:val="20"/>
          <w:szCs w:val="20"/>
          <w:lang w:val="es-ES"/>
        </w:rPr>
        <w:t xml:space="preserve"> </w:t>
      </w:r>
      <w:proofErr w:type="spellStart"/>
      <w:r w:rsidRPr="000036EF">
        <w:rPr>
          <w:rFonts w:ascii="GHEA Grapalat" w:eastAsia="Times New Roman" w:hAnsi="GHEA Grapalat" w:cs="Arial"/>
          <w:sz w:val="20"/>
          <w:szCs w:val="20"/>
          <w:lang w:val="es-ES"/>
        </w:rPr>
        <w:t>համաձայնություն</w:t>
      </w:r>
      <w:proofErr w:type="spellEnd"/>
      <w:r w:rsidRPr="000036EF">
        <w:rPr>
          <w:rFonts w:ascii="GHEA Grapalat" w:eastAsia="Times New Roman" w:hAnsi="GHEA Grapalat" w:cs="Arial"/>
          <w:sz w:val="20"/>
          <w:szCs w:val="20"/>
          <w:lang w:val="es-ES"/>
        </w:rPr>
        <w:t>,</w:t>
      </w:r>
    </w:p>
    <w:p w14:paraId="7146D75D" w14:textId="77777777" w:rsidR="000036EF" w:rsidRPr="000036EF" w:rsidRDefault="000036EF" w:rsidP="000036EF">
      <w:pPr>
        <w:numPr>
          <w:ilvl w:val="0"/>
          <w:numId w:val="18"/>
        </w:numPr>
        <w:spacing w:after="0" w:line="240" w:lineRule="auto"/>
        <w:ind w:firstLine="720"/>
        <w:jc w:val="both"/>
        <w:rPr>
          <w:rFonts w:ascii="GHEA Grapalat" w:eastAsia="Times New Roman" w:hAnsi="GHEA Grapalat" w:cs="Times New Roman"/>
          <w:lang w:val="es-ES"/>
        </w:rPr>
      </w:pPr>
      <w:proofErr w:type="spellStart"/>
      <w:r w:rsidRPr="000036EF">
        <w:rPr>
          <w:rFonts w:ascii="GHEA Grapalat" w:eastAsia="Times New Roman" w:hAnsi="GHEA Grapalat" w:cs="Arial"/>
          <w:sz w:val="20"/>
          <w:szCs w:val="20"/>
          <w:lang w:val="es-ES"/>
        </w:rPr>
        <w:t>բացակայում</w:t>
      </w:r>
      <w:proofErr w:type="spellEnd"/>
      <w:r w:rsidRPr="000036EF">
        <w:rPr>
          <w:rFonts w:ascii="GHEA Grapalat" w:eastAsia="Times New Roman" w:hAnsi="GHEA Grapalat" w:cs="Arial"/>
          <w:sz w:val="20"/>
          <w:szCs w:val="20"/>
          <w:lang w:val="es-ES"/>
        </w:rPr>
        <w:t xml:space="preserve"> է </w:t>
      </w:r>
      <w:proofErr w:type="spellStart"/>
      <w:r w:rsidRPr="000036EF">
        <w:rPr>
          <w:rFonts w:ascii="GHEA Grapalat" w:eastAsia="Times New Roman" w:hAnsi="GHEA Grapalat" w:cs="Arial"/>
          <w:sz w:val="20"/>
          <w:szCs w:val="20"/>
          <w:lang w:val="es-ES"/>
        </w:rPr>
        <w:t>հրավերով</w:t>
      </w:r>
      <w:proofErr w:type="spellEnd"/>
      <w:r w:rsidRPr="000036EF">
        <w:rPr>
          <w:rFonts w:ascii="GHEA Grapalat" w:eastAsia="Times New Roman" w:hAnsi="GHEA Grapalat" w:cs="Arial"/>
          <w:sz w:val="20"/>
          <w:szCs w:val="20"/>
          <w:lang w:val="es-ES"/>
        </w:rPr>
        <w:t xml:space="preserve"> </w:t>
      </w:r>
      <w:proofErr w:type="spellStart"/>
      <w:r w:rsidRPr="000036EF">
        <w:rPr>
          <w:rFonts w:ascii="GHEA Grapalat" w:eastAsia="Times New Roman" w:hAnsi="GHEA Grapalat" w:cs="Arial"/>
          <w:sz w:val="20"/>
          <w:szCs w:val="20"/>
          <w:lang w:val="es-ES"/>
        </w:rPr>
        <w:t>սահմանված</w:t>
      </w:r>
      <w:proofErr w:type="spellEnd"/>
      <w:r w:rsidRPr="000036EF">
        <w:rPr>
          <w:rFonts w:ascii="GHEA Grapalat" w:eastAsia="Times New Roman" w:hAnsi="GHEA Grapalat" w:cs="Arial"/>
          <w:sz w:val="20"/>
          <w:szCs w:val="20"/>
          <w:lang w:val="es-ES"/>
        </w:rPr>
        <w:t>`</w:t>
      </w:r>
      <w:r w:rsidRPr="000036EF">
        <w:rPr>
          <w:rFonts w:ascii="GHEA Grapalat" w:eastAsia="Times New Roman" w:hAnsi="GHEA Grapalat" w:cs="Times New Roman"/>
          <w:lang w:val="es-ES"/>
        </w:rPr>
        <w:t xml:space="preserve"> </w:t>
      </w:r>
      <w:r w:rsidRPr="000036EF">
        <w:rPr>
          <w:rFonts w:ascii="GHEA Grapalat" w:eastAsia="Times New Roman" w:hAnsi="GHEA Grapalat" w:cs="Times New Roman"/>
          <w:u w:val="single"/>
          <w:lang w:val="es-ES"/>
        </w:rPr>
        <w:tab/>
      </w:r>
      <w:r w:rsidRPr="000036EF">
        <w:rPr>
          <w:rFonts w:ascii="GHEA Grapalat" w:eastAsia="Times New Roman" w:hAnsi="GHEA Grapalat" w:cs="Times New Roman"/>
          <w:u w:val="single"/>
          <w:lang w:val="es-ES"/>
        </w:rPr>
        <w:tab/>
      </w:r>
      <w:r w:rsidRPr="000036EF">
        <w:rPr>
          <w:rFonts w:ascii="GHEA Grapalat" w:eastAsia="Times New Roman" w:hAnsi="GHEA Grapalat" w:cs="Times New Roman"/>
          <w:u w:val="single"/>
          <w:lang w:val="es-ES"/>
        </w:rPr>
        <w:tab/>
        <w:t xml:space="preserve">                   </w:t>
      </w:r>
      <w:r w:rsidRPr="000036EF">
        <w:rPr>
          <w:rFonts w:ascii="GHEA Grapalat" w:eastAsia="Times New Roman" w:hAnsi="GHEA Grapalat" w:cs="Times New Roman"/>
          <w:u w:val="single"/>
          <w:lang w:val="es-ES"/>
        </w:rPr>
        <w:tab/>
      </w:r>
      <w:r w:rsidRPr="000036EF">
        <w:rPr>
          <w:rFonts w:ascii="GHEA Grapalat" w:eastAsia="Times New Roman" w:hAnsi="GHEA Grapalat" w:cs="Times New Roman"/>
          <w:u w:val="single"/>
          <w:lang w:val="es-ES"/>
        </w:rPr>
        <w:tab/>
      </w:r>
      <w:r w:rsidRPr="000036EF">
        <w:rPr>
          <w:rFonts w:ascii="GHEA Grapalat" w:eastAsia="Times New Roman" w:hAnsi="GHEA Grapalat" w:cs="Arial"/>
          <w:sz w:val="20"/>
          <w:szCs w:val="20"/>
          <w:lang w:val="es-ES"/>
        </w:rPr>
        <w:t>-</w:t>
      </w:r>
      <w:proofErr w:type="spellStart"/>
      <w:r w:rsidRPr="000036EF">
        <w:rPr>
          <w:rFonts w:ascii="GHEA Grapalat" w:eastAsia="Times New Roman" w:hAnsi="GHEA Grapalat" w:cs="Arial"/>
          <w:sz w:val="20"/>
          <w:szCs w:val="20"/>
          <w:lang w:val="es-ES"/>
        </w:rPr>
        <w:t>ին</w:t>
      </w:r>
      <w:proofErr w:type="spellEnd"/>
      <w:r w:rsidRPr="000036EF">
        <w:rPr>
          <w:rFonts w:ascii="GHEA Grapalat" w:eastAsia="Times New Roman" w:hAnsi="GHEA Grapalat" w:cs="Times New Roman"/>
          <w:lang w:val="es-ES"/>
        </w:rPr>
        <w:t xml:space="preserve"> </w:t>
      </w:r>
    </w:p>
    <w:p w14:paraId="45C0F46F" w14:textId="77777777" w:rsidR="000036EF" w:rsidRPr="000036EF" w:rsidRDefault="000036EF" w:rsidP="000036EF">
      <w:pPr>
        <w:spacing w:after="0" w:line="240" w:lineRule="auto"/>
        <w:jc w:val="both"/>
        <w:rPr>
          <w:rFonts w:ascii="GHEA Grapalat" w:eastAsia="Times New Roman" w:hAnsi="GHEA Grapalat" w:cs="Arial"/>
          <w:sz w:val="24"/>
          <w:szCs w:val="24"/>
          <w:vertAlign w:val="superscript"/>
          <w:lang w:val="hy-AM"/>
        </w:rPr>
      </w:pPr>
      <w:r w:rsidRPr="000036EF">
        <w:rPr>
          <w:rFonts w:ascii="GHEA Grapalat" w:eastAsia="Times New Roman" w:hAnsi="GHEA Grapalat" w:cs="Times New Roman"/>
          <w:sz w:val="24"/>
          <w:szCs w:val="24"/>
          <w:vertAlign w:val="superscript"/>
          <w:lang w:val="es-ES"/>
        </w:rPr>
        <w:t xml:space="preserve"> </w:t>
      </w:r>
      <w:r w:rsidRPr="000036EF">
        <w:rPr>
          <w:rFonts w:ascii="GHEA Grapalat" w:eastAsia="Times New Roman" w:hAnsi="GHEA Grapalat" w:cs="Times New Roman"/>
          <w:sz w:val="24"/>
          <w:szCs w:val="24"/>
          <w:vertAlign w:val="superscript"/>
          <w:lang w:val="es-ES"/>
        </w:rPr>
        <w:tab/>
      </w:r>
      <w:r w:rsidRPr="000036EF">
        <w:rPr>
          <w:rFonts w:ascii="GHEA Grapalat" w:eastAsia="Times New Roman" w:hAnsi="GHEA Grapalat" w:cs="Times New Roman"/>
          <w:sz w:val="24"/>
          <w:szCs w:val="24"/>
          <w:vertAlign w:val="superscript"/>
          <w:lang w:val="es-ES"/>
        </w:rPr>
        <w:tab/>
      </w:r>
      <w:r w:rsidRPr="000036EF">
        <w:rPr>
          <w:rFonts w:ascii="GHEA Grapalat" w:eastAsia="Times New Roman" w:hAnsi="GHEA Grapalat" w:cs="Times New Roman"/>
          <w:sz w:val="24"/>
          <w:szCs w:val="24"/>
          <w:vertAlign w:val="superscript"/>
          <w:lang w:val="es-ES"/>
        </w:rPr>
        <w:tab/>
      </w:r>
      <w:r w:rsidRPr="000036EF">
        <w:rPr>
          <w:rFonts w:ascii="GHEA Grapalat" w:eastAsia="Times New Roman" w:hAnsi="GHEA Grapalat" w:cs="Times New Roman"/>
          <w:sz w:val="24"/>
          <w:szCs w:val="24"/>
          <w:vertAlign w:val="superscript"/>
          <w:lang w:val="es-ES"/>
        </w:rPr>
        <w:tab/>
      </w:r>
      <w:r w:rsidRPr="000036EF">
        <w:rPr>
          <w:rFonts w:ascii="GHEA Grapalat" w:eastAsia="Times New Roman" w:hAnsi="GHEA Grapalat" w:cs="Times New Roman"/>
          <w:sz w:val="24"/>
          <w:szCs w:val="24"/>
          <w:vertAlign w:val="superscript"/>
          <w:lang w:val="es-ES"/>
        </w:rPr>
        <w:tab/>
      </w:r>
      <w:r w:rsidRPr="000036EF">
        <w:rPr>
          <w:rFonts w:ascii="GHEA Grapalat" w:eastAsia="Times New Roman" w:hAnsi="GHEA Grapalat" w:cs="Times New Roman"/>
          <w:sz w:val="24"/>
          <w:szCs w:val="24"/>
          <w:vertAlign w:val="superscript"/>
          <w:lang w:val="es-ES"/>
        </w:rPr>
        <w:tab/>
      </w:r>
      <w:r w:rsidRPr="000036EF">
        <w:rPr>
          <w:rFonts w:ascii="GHEA Grapalat" w:eastAsia="Times New Roman" w:hAnsi="GHEA Grapalat" w:cs="Times New Roman"/>
          <w:sz w:val="24"/>
          <w:szCs w:val="24"/>
          <w:vertAlign w:val="superscript"/>
          <w:lang w:val="es-ES"/>
        </w:rPr>
        <w:tab/>
      </w:r>
      <w:r w:rsidRPr="000036EF">
        <w:rPr>
          <w:rFonts w:ascii="GHEA Grapalat" w:eastAsia="Times New Roman" w:hAnsi="GHEA Grapalat" w:cs="Times New Roman"/>
          <w:sz w:val="24"/>
          <w:szCs w:val="24"/>
          <w:vertAlign w:val="superscript"/>
          <w:lang w:val="es-ES"/>
        </w:rPr>
        <w:tab/>
      </w:r>
      <w:r w:rsidRPr="000036EF">
        <w:rPr>
          <w:rFonts w:ascii="GHEA Grapalat" w:eastAsia="Times New Roman" w:hAnsi="GHEA Grapalat" w:cs="Times New Roman"/>
          <w:sz w:val="24"/>
          <w:szCs w:val="24"/>
          <w:vertAlign w:val="superscript"/>
          <w:lang w:val="es-ES"/>
        </w:rPr>
        <w:tab/>
      </w:r>
      <w:r w:rsidRPr="000036EF">
        <w:rPr>
          <w:rFonts w:ascii="GHEA Grapalat" w:eastAsia="Times New Roman" w:hAnsi="GHEA Grapalat" w:cs="Times New Roman"/>
          <w:sz w:val="24"/>
          <w:szCs w:val="24"/>
          <w:vertAlign w:val="superscript"/>
          <w:lang w:val="es-ES"/>
        </w:rPr>
        <w:tab/>
        <w:t xml:space="preserve">      </w:t>
      </w:r>
      <w:r w:rsidRPr="000036EF">
        <w:rPr>
          <w:rFonts w:ascii="GHEA Grapalat" w:eastAsia="Times New Roman" w:hAnsi="GHEA Grapalat" w:cs="Sylfaen"/>
          <w:sz w:val="24"/>
          <w:szCs w:val="24"/>
          <w:vertAlign w:val="superscript"/>
          <w:lang w:val="hy-AM"/>
        </w:rPr>
        <w:t>մասնակցի</w:t>
      </w:r>
      <w:r w:rsidRPr="000036EF">
        <w:rPr>
          <w:rFonts w:ascii="GHEA Grapalat" w:eastAsia="Times New Roman" w:hAnsi="GHEA Grapalat" w:cs="Arial"/>
          <w:sz w:val="24"/>
          <w:szCs w:val="24"/>
          <w:vertAlign w:val="superscript"/>
          <w:lang w:val="hy-AM"/>
        </w:rPr>
        <w:t xml:space="preserve"> </w:t>
      </w:r>
      <w:r w:rsidRPr="000036EF">
        <w:rPr>
          <w:rFonts w:ascii="GHEA Grapalat" w:eastAsia="Times New Roman" w:hAnsi="GHEA Grapalat" w:cs="Sylfaen"/>
          <w:sz w:val="24"/>
          <w:szCs w:val="24"/>
          <w:vertAlign w:val="superscript"/>
          <w:lang w:val="hy-AM"/>
        </w:rPr>
        <w:t>անվանումը</w:t>
      </w:r>
      <w:r w:rsidRPr="000036EF">
        <w:rPr>
          <w:rFonts w:ascii="GHEA Grapalat" w:eastAsia="Times New Roman" w:hAnsi="GHEA Grapalat" w:cs="Arial"/>
          <w:sz w:val="24"/>
          <w:szCs w:val="24"/>
          <w:vertAlign w:val="superscript"/>
          <w:lang w:val="hy-AM"/>
        </w:rPr>
        <w:t xml:space="preserve"> </w:t>
      </w:r>
    </w:p>
    <w:p w14:paraId="166E24A9" w14:textId="77777777" w:rsidR="000036EF" w:rsidRPr="000036EF" w:rsidRDefault="000036EF" w:rsidP="000036EF">
      <w:pPr>
        <w:spacing w:after="0" w:line="240" w:lineRule="auto"/>
        <w:jc w:val="both"/>
        <w:rPr>
          <w:rFonts w:ascii="GHEA Grapalat" w:eastAsia="Times New Roman" w:hAnsi="GHEA Grapalat" w:cs="Times New Roman"/>
          <w:u w:val="single"/>
          <w:lang w:val="es-ES"/>
        </w:rPr>
      </w:pPr>
      <w:proofErr w:type="spellStart"/>
      <w:r w:rsidRPr="000036EF">
        <w:rPr>
          <w:rFonts w:ascii="GHEA Grapalat" w:eastAsia="Times New Roman" w:hAnsi="GHEA Grapalat" w:cs="Arial"/>
          <w:sz w:val="20"/>
          <w:szCs w:val="20"/>
          <w:lang w:val="es-ES"/>
        </w:rPr>
        <w:t>փոխկապակցված</w:t>
      </w:r>
      <w:proofErr w:type="spellEnd"/>
      <w:r w:rsidRPr="000036EF">
        <w:rPr>
          <w:rFonts w:ascii="GHEA Grapalat" w:eastAsia="Times New Roman" w:hAnsi="GHEA Grapalat" w:cs="Arial"/>
          <w:sz w:val="20"/>
          <w:szCs w:val="20"/>
          <w:lang w:val="es-ES"/>
        </w:rPr>
        <w:t xml:space="preserve"> </w:t>
      </w:r>
      <w:proofErr w:type="spellStart"/>
      <w:r w:rsidRPr="000036EF">
        <w:rPr>
          <w:rFonts w:ascii="GHEA Grapalat" w:eastAsia="Times New Roman" w:hAnsi="GHEA Grapalat" w:cs="Arial"/>
          <w:sz w:val="20"/>
          <w:szCs w:val="20"/>
          <w:lang w:val="es-ES"/>
        </w:rPr>
        <w:t>անձանց</w:t>
      </w:r>
      <w:proofErr w:type="spellEnd"/>
      <w:r w:rsidRPr="000036EF">
        <w:rPr>
          <w:rFonts w:ascii="GHEA Grapalat" w:eastAsia="Times New Roman" w:hAnsi="GHEA Grapalat" w:cs="Arial"/>
          <w:sz w:val="20"/>
          <w:szCs w:val="20"/>
          <w:lang w:val="es-ES"/>
        </w:rPr>
        <w:t xml:space="preserve"> և (</w:t>
      </w:r>
      <w:proofErr w:type="spellStart"/>
      <w:r w:rsidRPr="000036EF">
        <w:rPr>
          <w:rFonts w:ascii="GHEA Grapalat" w:eastAsia="Times New Roman" w:hAnsi="GHEA Grapalat" w:cs="Arial"/>
          <w:sz w:val="20"/>
          <w:szCs w:val="20"/>
          <w:lang w:val="es-ES"/>
        </w:rPr>
        <w:t>կամ</w:t>
      </w:r>
      <w:proofErr w:type="spellEnd"/>
      <w:r w:rsidRPr="000036EF">
        <w:rPr>
          <w:rFonts w:ascii="GHEA Grapalat" w:eastAsia="Times New Roman" w:hAnsi="GHEA Grapalat" w:cs="Arial"/>
          <w:sz w:val="20"/>
          <w:szCs w:val="20"/>
          <w:lang w:val="es-ES"/>
        </w:rPr>
        <w:t>)</w:t>
      </w:r>
      <w:r w:rsidRPr="000036EF">
        <w:rPr>
          <w:rFonts w:ascii="GHEA Grapalat" w:eastAsia="Times New Roman" w:hAnsi="GHEA Grapalat" w:cs="Times New Roman"/>
          <w:lang w:val="es-ES"/>
        </w:rPr>
        <w:t xml:space="preserve"> </w:t>
      </w:r>
      <w:r w:rsidRPr="000036EF">
        <w:rPr>
          <w:rFonts w:ascii="GHEA Grapalat" w:eastAsia="Times New Roman" w:hAnsi="GHEA Grapalat" w:cs="Times New Roman"/>
          <w:u w:val="single"/>
          <w:lang w:val="es-ES"/>
        </w:rPr>
        <w:tab/>
      </w:r>
      <w:r w:rsidRPr="000036EF">
        <w:rPr>
          <w:rFonts w:ascii="GHEA Grapalat" w:eastAsia="Times New Roman" w:hAnsi="GHEA Grapalat" w:cs="Times New Roman"/>
          <w:u w:val="single"/>
          <w:lang w:val="es-ES"/>
        </w:rPr>
        <w:tab/>
      </w:r>
      <w:r w:rsidRPr="000036EF">
        <w:rPr>
          <w:rFonts w:ascii="GHEA Grapalat" w:eastAsia="Times New Roman" w:hAnsi="GHEA Grapalat" w:cs="Times New Roman"/>
          <w:u w:val="single"/>
          <w:lang w:val="es-ES"/>
        </w:rPr>
        <w:tab/>
      </w:r>
      <w:r w:rsidRPr="000036EF">
        <w:rPr>
          <w:rFonts w:ascii="GHEA Grapalat" w:eastAsia="Times New Roman" w:hAnsi="GHEA Grapalat" w:cs="Times New Roman"/>
          <w:u w:val="single"/>
          <w:lang w:val="es-ES"/>
        </w:rPr>
        <w:tab/>
        <w:t xml:space="preserve">    </w:t>
      </w:r>
      <w:r w:rsidRPr="000036EF">
        <w:rPr>
          <w:rFonts w:ascii="GHEA Grapalat" w:eastAsia="Times New Roman" w:hAnsi="GHEA Grapalat" w:cs="Times New Roman"/>
          <w:u w:val="single"/>
          <w:lang w:val="es-ES"/>
        </w:rPr>
        <w:tab/>
      </w:r>
      <w:r w:rsidRPr="000036EF">
        <w:rPr>
          <w:rFonts w:ascii="GHEA Grapalat" w:eastAsia="Times New Roman" w:hAnsi="GHEA Grapalat" w:cs="Times New Roman"/>
          <w:u w:val="single"/>
          <w:lang w:val="es-ES"/>
        </w:rPr>
        <w:tab/>
      </w:r>
      <w:r w:rsidRPr="000036EF">
        <w:rPr>
          <w:rFonts w:ascii="GHEA Grapalat" w:eastAsia="Times New Roman" w:hAnsi="GHEA Grapalat" w:cs="Times New Roman"/>
          <w:u w:val="single"/>
          <w:lang w:val="es-ES"/>
        </w:rPr>
        <w:tab/>
      </w:r>
      <w:r w:rsidRPr="000036EF">
        <w:rPr>
          <w:rFonts w:ascii="GHEA Grapalat" w:eastAsia="Times New Roman" w:hAnsi="GHEA Grapalat" w:cs="Times New Roman"/>
          <w:u w:val="single"/>
          <w:lang w:val="es-ES"/>
        </w:rPr>
        <w:tab/>
        <w:t xml:space="preserve">                    </w:t>
      </w:r>
      <w:r w:rsidRPr="000036EF">
        <w:rPr>
          <w:rFonts w:ascii="GHEA Grapalat" w:eastAsia="Times New Roman" w:hAnsi="GHEA Grapalat" w:cs="Arial"/>
          <w:sz w:val="20"/>
          <w:szCs w:val="20"/>
          <w:lang w:val="es-ES"/>
        </w:rPr>
        <w:t>-ի</w:t>
      </w:r>
      <w:r w:rsidRPr="000036EF">
        <w:rPr>
          <w:rFonts w:ascii="GHEA Grapalat" w:eastAsia="Times New Roman" w:hAnsi="GHEA Grapalat" w:cs="Times New Roman"/>
          <w:u w:val="single"/>
          <w:lang w:val="es-ES"/>
        </w:rPr>
        <w:t xml:space="preserve">  </w:t>
      </w:r>
    </w:p>
    <w:p w14:paraId="1A81352C" w14:textId="77777777" w:rsidR="000036EF" w:rsidRPr="000036EF" w:rsidRDefault="000036EF" w:rsidP="000036EF">
      <w:pPr>
        <w:spacing w:after="0" w:line="240" w:lineRule="auto"/>
        <w:jc w:val="both"/>
        <w:rPr>
          <w:rFonts w:ascii="GHEA Grapalat" w:eastAsia="Times New Roman" w:hAnsi="GHEA Grapalat" w:cs="Times New Roman"/>
          <w:u w:val="single"/>
          <w:lang w:val="es-ES"/>
        </w:rPr>
      </w:pPr>
      <w:r w:rsidRPr="000036EF">
        <w:rPr>
          <w:rFonts w:ascii="GHEA Grapalat" w:eastAsia="Times New Roman" w:hAnsi="GHEA Grapalat" w:cs="Sylfaen"/>
          <w:sz w:val="24"/>
          <w:szCs w:val="24"/>
          <w:vertAlign w:val="superscript"/>
          <w:lang w:val="es-ES"/>
        </w:rPr>
        <w:tab/>
      </w:r>
      <w:r w:rsidRPr="000036EF">
        <w:rPr>
          <w:rFonts w:ascii="GHEA Grapalat" w:eastAsia="Times New Roman" w:hAnsi="GHEA Grapalat" w:cs="Sylfaen"/>
          <w:sz w:val="24"/>
          <w:szCs w:val="24"/>
          <w:vertAlign w:val="superscript"/>
          <w:lang w:val="es-ES"/>
        </w:rPr>
        <w:tab/>
      </w:r>
      <w:r w:rsidRPr="000036EF">
        <w:rPr>
          <w:rFonts w:ascii="GHEA Grapalat" w:eastAsia="Times New Roman" w:hAnsi="GHEA Grapalat" w:cs="Sylfaen"/>
          <w:sz w:val="24"/>
          <w:szCs w:val="24"/>
          <w:vertAlign w:val="superscript"/>
          <w:lang w:val="es-ES"/>
        </w:rPr>
        <w:tab/>
      </w:r>
      <w:r w:rsidRPr="000036EF">
        <w:rPr>
          <w:rFonts w:ascii="GHEA Grapalat" w:eastAsia="Times New Roman" w:hAnsi="GHEA Grapalat" w:cs="Sylfaen"/>
          <w:sz w:val="24"/>
          <w:szCs w:val="24"/>
          <w:vertAlign w:val="superscript"/>
          <w:lang w:val="es-ES"/>
        </w:rPr>
        <w:tab/>
      </w:r>
      <w:r w:rsidRPr="000036EF">
        <w:rPr>
          <w:rFonts w:ascii="GHEA Grapalat" w:eastAsia="Times New Roman" w:hAnsi="GHEA Grapalat" w:cs="Sylfaen"/>
          <w:sz w:val="24"/>
          <w:szCs w:val="24"/>
          <w:vertAlign w:val="superscript"/>
          <w:lang w:val="es-ES"/>
        </w:rPr>
        <w:tab/>
      </w:r>
      <w:r w:rsidRPr="000036EF">
        <w:rPr>
          <w:rFonts w:ascii="GHEA Grapalat" w:eastAsia="Times New Roman" w:hAnsi="GHEA Grapalat" w:cs="Sylfaen"/>
          <w:sz w:val="24"/>
          <w:szCs w:val="24"/>
          <w:vertAlign w:val="superscript"/>
          <w:lang w:val="es-ES"/>
        </w:rPr>
        <w:tab/>
      </w:r>
      <w:r w:rsidRPr="000036EF">
        <w:rPr>
          <w:rFonts w:ascii="GHEA Grapalat" w:eastAsia="Times New Roman" w:hAnsi="GHEA Grapalat" w:cs="Sylfaen"/>
          <w:sz w:val="24"/>
          <w:szCs w:val="24"/>
          <w:vertAlign w:val="superscript"/>
          <w:lang w:val="es-ES"/>
        </w:rPr>
        <w:tab/>
      </w:r>
      <w:r w:rsidRPr="000036EF">
        <w:rPr>
          <w:rFonts w:ascii="GHEA Grapalat" w:eastAsia="Times New Roman" w:hAnsi="GHEA Grapalat" w:cs="Sylfaen"/>
          <w:sz w:val="24"/>
          <w:szCs w:val="24"/>
          <w:vertAlign w:val="superscript"/>
          <w:lang w:val="es-ES"/>
        </w:rPr>
        <w:tab/>
      </w:r>
      <w:r w:rsidRPr="000036EF">
        <w:rPr>
          <w:rFonts w:ascii="GHEA Grapalat" w:eastAsia="Times New Roman" w:hAnsi="GHEA Grapalat" w:cs="Sylfaen"/>
          <w:sz w:val="24"/>
          <w:szCs w:val="24"/>
          <w:vertAlign w:val="superscript"/>
          <w:lang w:val="es-ES"/>
        </w:rPr>
        <w:tab/>
      </w:r>
      <w:r w:rsidRPr="000036EF">
        <w:rPr>
          <w:rFonts w:ascii="GHEA Grapalat" w:eastAsia="Times New Roman" w:hAnsi="GHEA Grapalat" w:cs="Sylfaen"/>
          <w:sz w:val="24"/>
          <w:szCs w:val="24"/>
          <w:vertAlign w:val="superscript"/>
          <w:lang w:val="hy-AM"/>
        </w:rPr>
        <w:t>մասնակցի</w:t>
      </w:r>
      <w:r w:rsidRPr="000036EF">
        <w:rPr>
          <w:rFonts w:ascii="GHEA Grapalat" w:eastAsia="Times New Roman" w:hAnsi="GHEA Grapalat" w:cs="Arial"/>
          <w:sz w:val="24"/>
          <w:szCs w:val="24"/>
          <w:vertAlign w:val="superscript"/>
          <w:lang w:val="hy-AM"/>
        </w:rPr>
        <w:t xml:space="preserve"> </w:t>
      </w:r>
      <w:r w:rsidRPr="000036EF">
        <w:rPr>
          <w:rFonts w:ascii="GHEA Grapalat" w:eastAsia="Times New Roman" w:hAnsi="GHEA Grapalat" w:cs="Sylfaen"/>
          <w:sz w:val="24"/>
          <w:szCs w:val="24"/>
          <w:vertAlign w:val="superscript"/>
          <w:lang w:val="hy-AM"/>
        </w:rPr>
        <w:t>անվանումը</w:t>
      </w:r>
    </w:p>
    <w:p w14:paraId="69E1A14A" w14:textId="77777777" w:rsidR="000036EF" w:rsidRPr="000036EF" w:rsidRDefault="000036EF" w:rsidP="000036EF">
      <w:pPr>
        <w:spacing w:after="0" w:line="240" w:lineRule="auto"/>
        <w:jc w:val="both"/>
        <w:rPr>
          <w:rFonts w:ascii="GHEA Grapalat" w:eastAsia="Times New Roman" w:hAnsi="GHEA Grapalat" w:cs="Times New Roman"/>
          <w:u w:val="single"/>
          <w:lang w:val="es-ES"/>
        </w:rPr>
      </w:pPr>
      <w:proofErr w:type="spellStart"/>
      <w:r w:rsidRPr="000036EF">
        <w:rPr>
          <w:rFonts w:ascii="GHEA Grapalat" w:eastAsia="Times New Roman" w:hAnsi="GHEA Grapalat" w:cs="Arial"/>
          <w:sz w:val="20"/>
          <w:szCs w:val="20"/>
          <w:lang w:val="es-ES"/>
        </w:rPr>
        <w:t>կողմից</w:t>
      </w:r>
      <w:proofErr w:type="spellEnd"/>
      <w:r w:rsidRPr="000036EF">
        <w:rPr>
          <w:rFonts w:ascii="GHEA Grapalat" w:eastAsia="Times New Roman" w:hAnsi="GHEA Grapalat" w:cs="Arial"/>
          <w:sz w:val="20"/>
          <w:szCs w:val="20"/>
          <w:lang w:val="es-ES"/>
        </w:rPr>
        <w:t xml:space="preserve"> </w:t>
      </w:r>
      <w:proofErr w:type="spellStart"/>
      <w:r w:rsidRPr="000036EF">
        <w:rPr>
          <w:rFonts w:ascii="GHEA Grapalat" w:eastAsia="Times New Roman" w:hAnsi="GHEA Grapalat" w:cs="Arial"/>
          <w:sz w:val="20"/>
          <w:szCs w:val="20"/>
          <w:lang w:val="es-ES"/>
        </w:rPr>
        <w:t>հիմնադրված</w:t>
      </w:r>
      <w:proofErr w:type="spellEnd"/>
      <w:r w:rsidRPr="000036EF">
        <w:rPr>
          <w:rFonts w:ascii="GHEA Grapalat" w:eastAsia="Times New Roman" w:hAnsi="GHEA Grapalat" w:cs="Arial"/>
          <w:sz w:val="20"/>
          <w:szCs w:val="20"/>
          <w:lang w:val="es-ES"/>
        </w:rPr>
        <w:t xml:space="preserve"> </w:t>
      </w:r>
      <w:proofErr w:type="spellStart"/>
      <w:r w:rsidRPr="000036EF">
        <w:rPr>
          <w:rFonts w:ascii="GHEA Grapalat" w:eastAsia="Times New Roman" w:hAnsi="GHEA Grapalat" w:cs="Arial"/>
          <w:sz w:val="20"/>
          <w:szCs w:val="20"/>
          <w:lang w:val="es-ES"/>
        </w:rPr>
        <w:t>կամ</w:t>
      </w:r>
      <w:proofErr w:type="spellEnd"/>
      <w:r w:rsidRPr="000036EF">
        <w:rPr>
          <w:rFonts w:ascii="GHEA Grapalat" w:eastAsia="Times New Roman" w:hAnsi="GHEA Grapalat" w:cs="Arial"/>
          <w:sz w:val="20"/>
          <w:szCs w:val="20"/>
          <w:lang w:val="es-ES"/>
        </w:rPr>
        <w:t xml:space="preserve"> </w:t>
      </w:r>
      <w:proofErr w:type="spellStart"/>
      <w:r w:rsidRPr="000036EF">
        <w:rPr>
          <w:rFonts w:ascii="GHEA Grapalat" w:eastAsia="Times New Roman" w:hAnsi="GHEA Grapalat" w:cs="Arial"/>
          <w:sz w:val="20"/>
          <w:szCs w:val="20"/>
          <w:lang w:val="es-ES"/>
        </w:rPr>
        <w:t>ավելի</w:t>
      </w:r>
      <w:proofErr w:type="spellEnd"/>
      <w:r w:rsidRPr="000036EF">
        <w:rPr>
          <w:rFonts w:ascii="GHEA Grapalat" w:eastAsia="Times New Roman" w:hAnsi="GHEA Grapalat" w:cs="Arial"/>
          <w:sz w:val="20"/>
          <w:szCs w:val="20"/>
          <w:lang w:val="es-ES"/>
        </w:rPr>
        <w:t xml:space="preserve"> </w:t>
      </w:r>
      <w:proofErr w:type="spellStart"/>
      <w:r w:rsidRPr="000036EF">
        <w:rPr>
          <w:rFonts w:ascii="GHEA Grapalat" w:eastAsia="Times New Roman" w:hAnsi="GHEA Grapalat" w:cs="Arial"/>
          <w:sz w:val="20"/>
          <w:szCs w:val="20"/>
          <w:lang w:val="es-ES"/>
        </w:rPr>
        <w:t>քան</w:t>
      </w:r>
      <w:proofErr w:type="spellEnd"/>
      <w:r w:rsidRPr="000036EF">
        <w:rPr>
          <w:rFonts w:ascii="GHEA Grapalat" w:eastAsia="Times New Roman" w:hAnsi="GHEA Grapalat" w:cs="Arial"/>
          <w:sz w:val="20"/>
          <w:szCs w:val="20"/>
          <w:lang w:val="es-ES"/>
        </w:rPr>
        <w:t xml:space="preserve"> հիսուն տոկոս</w:t>
      </w:r>
      <w:r w:rsidRPr="000036EF">
        <w:rPr>
          <w:rFonts w:ascii="GHEA Grapalat" w:eastAsia="Times New Roman" w:hAnsi="GHEA Grapalat" w:cs="Times New Roman"/>
          <w:lang w:val="es-ES"/>
        </w:rPr>
        <w:t xml:space="preserve"> </w:t>
      </w:r>
      <w:r w:rsidRPr="000036EF">
        <w:rPr>
          <w:rFonts w:ascii="GHEA Grapalat" w:eastAsia="Times New Roman" w:hAnsi="GHEA Grapalat" w:cs="Times New Roman"/>
          <w:u w:val="single"/>
          <w:lang w:val="es-ES"/>
        </w:rPr>
        <w:tab/>
      </w:r>
      <w:r w:rsidRPr="000036EF">
        <w:rPr>
          <w:rFonts w:ascii="GHEA Grapalat" w:eastAsia="Times New Roman" w:hAnsi="GHEA Grapalat" w:cs="Times New Roman"/>
          <w:u w:val="single"/>
          <w:lang w:val="es-ES"/>
        </w:rPr>
        <w:tab/>
      </w:r>
      <w:r w:rsidRPr="000036EF">
        <w:rPr>
          <w:rFonts w:ascii="GHEA Grapalat" w:eastAsia="Times New Roman" w:hAnsi="GHEA Grapalat" w:cs="Times New Roman"/>
          <w:u w:val="single"/>
          <w:lang w:val="es-ES"/>
        </w:rPr>
        <w:tab/>
        <w:t xml:space="preserve">   </w:t>
      </w:r>
      <w:r w:rsidRPr="000036EF">
        <w:rPr>
          <w:rFonts w:ascii="GHEA Grapalat" w:eastAsia="Times New Roman" w:hAnsi="GHEA Grapalat" w:cs="Times New Roman"/>
          <w:u w:val="single"/>
          <w:lang w:val="es-ES"/>
        </w:rPr>
        <w:tab/>
      </w:r>
      <w:r w:rsidRPr="000036EF">
        <w:rPr>
          <w:rFonts w:ascii="GHEA Grapalat" w:eastAsia="Times New Roman" w:hAnsi="GHEA Grapalat" w:cs="Times New Roman"/>
          <w:u w:val="single"/>
          <w:lang w:val="es-ES"/>
        </w:rPr>
        <w:tab/>
      </w:r>
      <w:r w:rsidRPr="000036EF">
        <w:rPr>
          <w:rFonts w:ascii="GHEA Grapalat" w:eastAsia="Times New Roman" w:hAnsi="GHEA Grapalat" w:cs="Times New Roman"/>
          <w:u w:val="single"/>
          <w:lang w:val="es-ES"/>
        </w:rPr>
        <w:tab/>
        <w:t xml:space="preserve">                   </w:t>
      </w:r>
      <w:r w:rsidRPr="000036EF">
        <w:rPr>
          <w:rFonts w:ascii="GHEA Grapalat" w:eastAsia="Times New Roman" w:hAnsi="GHEA Grapalat" w:cs="Arial"/>
          <w:sz w:val="20"/>
          <w:szCs w:val="20"/>
          <w:lang w:val="es-ES"/>
        </w:rPr>
        <w:t>-</w:t>
      </w:r>
      <w:proofErr w:type="spellStart"/>
      <w:r w:rsidRPr="000036EF">
        <w:rPr>
          <w:rFonts w:ascii="GHEA Grapalat" w:eastAsia="Times New Roman" w:hAnsi="GHEA Grapalat" w:cs="Arial"/>
          <w:sz w:val="20"/>
          <w:szCs w:val="20"/>
          <w:lang w:val="es-ES"/>
        </w:rPr>
        <w:t>ին</w:t>
      </w:r>
      <w:proofErr w:type="spellEnd"/>
    </w:p>
    <w:p w14:paraId="0FF57897" w14:textId="77777777" w:rsidR="000036EF" w:rsidRPr="000036EF" w:rsidRDefault="000036EF" w:rsidP="000036EF">
      <w:pPr>
        <w:spacing w:after="0" w:line="240" w:lineRule="auto"/>
        <w:jc w:val="both"/>
        <w:rPr>
          <w:rFonts w:ascii="GHEA Grapalat" w:eastAsia="Times New Roman" w:hAnsi="GHEA Grapalat" w:cs="Times New Roman"/>
          <w:lang w:val="es-ES"/>
        </w:rPr>
      </w:pPr>
      <w:r w:rsidRPr="000036EF">
        <w:rPr>
          <w:rFonts w:ascii="GHEA Grapalat" w:eastAsia="Times New Roman" w:hAnsi="GHEA Grapalat" w:cs="Sylfaen"/>
          <w:sz w:val="24"/>
          <w:szCs w:val="24"/>
          <w:vertAlign w:val="superscript"/>
          <w:lang w:val="es-ES"/>
        </w:rPr>
        <w:t xml:space="preserve">                                                                     </w:t>
      </w:r>
      <w:r w:rsidRPr="000036EF">
        <w:rPr>
          <w:rFonts w:ascii="GHEA Grapalat" w:eastAsia="Times New Roman" w:hAnsi="GHEA Grapalat" w:cs="Sylfaen"/>
          <w:sz w:val="24"/>
          <w:szCs w:val="24"/>
          <w:vertAlign w:val="superscript"/>
          <w:lang w:val="es-ES"/>
        </w:rPr>
        <w:tab/>
      </w:r>
      <w:r w:rsidRPr="000036EF">
        <w:rPr>
          <w:rFonts w:ascii="GHEA Grapalat" w:eastAsia="Times New Roman" w:hAnsi="GHEA Grapalat" w:cs="Sylfaen"/>
          <w:sz w:val="24"/>
          <w:szCs w:val="24"/>
          <w:vertAlign w:val="superscript"/>
          <w:lang w:val="es-ES"/>
        </w:rPr>
        <w:tab/>
      </w:r>
      <w:r w:rsidRPr="000036EF">
        <w:rPr>
          <w:rFonts w:ascii="GHEA Grapalat" w:eastAsia="Times New Roman" w:hAnsi="GHEA Grapalat" w:cs="Sylfaen"/>
          <w:sz w:val="24"/>
          <w:szCs w:val="24"/>
          <w:vertAlign w:val="superscript"/>
          <w:lang w:val="es-ES"/>
        </w:rPr>
        <w:tab/>
      </w:r>
      <w:r w:rsidRPr="000036EF">
        <w:rPr>
          <w:rFonts w:ascii="GHEA Grapalat" w:eastAsia="Times New Roman" w:hAnsi="GHEA Grapalat" w:cs="Sylfaen"/>
          <w:sz w:val="24"/>
          <w:szCs w:val="24"/>
          <w:vertAlign w:val="superscript"/>
          <w:lang w:val="es-ES"/>
        </w:rPr>
        <w:tab/>
      </w:r>
      <w:r w:rsidRPr="000036EF">
        <w:rPr>
          <w:rFonts w:ascii="GHEA Grapalat" w:eastAsia="Times New Roman" w:hAnsi="GHEA Grapalat" w:cs="Sylfaen"/>
          <w:sz w:val="24"/>
          <w:szCs w:val="24"/>
          <w:vertAlign w:val="superscript"/>
          <w:lang w:val="es-ES"/>
        </w:rPr>
        <w:tab/>
      </w:r>
      <w:r w:rsidRPr="000036EF">
        <w:rPr>
          <w:rFonts w:ascii="GHEA Grapalat" w:eastAsia="Times New Roman" w:hAnsi="GHEA Grapalat" w:cs="Sylfaen"/>
          <w:sz w:val="24"/>
          <w:szCs w:val="24"/>
          <w:vertAlign w:val="superscript"/>
          <w:lang w:val="es-ES"/>
        </w:rPr>
        <w:tab/>
      </w:r>
      <w:r w:rsidRPr="000036EF">
        <w:rPr>
          <w:rFonts w:ascii="GHEA Grapalat" w:eastAsia="Times New Roman" w:hAnsi="GHEA Grapalat" w:cs="Sylfaen"/>
          <w:sz w:val="24"/>
          <w:szCs w:val="24"/>
          <w:vertAlign w:val="superscript"/>
          <w:lang w:val="hy-AM"/>
        </w:rPr>
        <w:t>մասնակցի</w:t>
      </w:r>
      <w:r w:rsidRPr="000036EF">
        <w:rPr>
          <w:rFonts w:ascii="GHEA Grapalat" w:eastAsia="Times New Roman" w:hAnsi="GHEA Grapalat" w:cs="Arial"/>
          <w:sz w:val="24"/>
          <w:szCs w:val="24"/>
          <w:vertAlign w:val="superscript"/>
          <w:lang w:val="hy-AM"/>
        </w:rPr>
        <w:t xml:space="preserve"> </w:t>
      </w:r>
      <w:r w:rsidRPr="000036EF">
        <w:rPr>
          <w:rFonts w:ascii="GHEA Grapalat" w:eastAsia="Times New Roman" w:hAnsi="GHEA Grapalat" w:cs="Sylfaen"/>
          <w:sz w:val="24"/>
          <w:szCs w:val="24"/>
          <w:vertAlign w:val="superscript"/>
          <w:lang w:val="hy-AM"/>
        </w:rPr>
        <w:t>անվանումը</w:t>
      </w:r>
    </w:p>
    <w:p w14:paraId="571FF120" w14:textId="77777777" w:rsidR="000036EF" w:rsidRPr="000036EF" w:rsidRDefault="000036EF" w:rsidP="000036EF">
      <w:pPr>
        <w:spacing w:after="0" w:line="240" w:lineRule="auto"/>
        <w:jc w:val="both"/>
        <w:rPr>
          <w:rFonts w:ascii="GHEA Grapalat" w:eastAsia="Times New Roman" w:hAnsi="GHEA Grapalat" w:cs="Arial"/>
          <w:sz w:val="20"/>
          <w:szCs w:val="20"/>
          <w:lang w:val="es-ES"/>
        </w:rPr>
      </w:pPr>
      <w:proofErr w:type="spellStart"/>
      <w:r w:rsidRPr="000036EF">
        <w:rPr>
          <w:rFonts w:ascii="GHEA Grapalat" w:eastAsia="Times New Roman" w:hAnsi="GHEA Grapalat" w:cs="Arial"/>
          <w:sz w:val="20"/>
          <w:szCs w:val="20"/>
          <w:lang w:val="es-ES"/>
        </w:rPr>
        <w:t>պատկանող</w:t>
      </w:r>
      <w:proofErr w:type="spellEnd"/>
      <w:r w:rsidRPr="000036EF">
        <w:rPr>
          <w:rFonts w:ascii="GHEA Grapalat" w:eastAsia="Times New Roman" w:hAnsi="GHEA Grapalat" w:cs="Arial"/>
          <w:sz w:val="20"/>
          <w:szCs w:val="20"/>
          <w:lang w:val="es-ES"/>
        </w:rPr>
        <w:t xml:space="preserve"> </w:t>
      </w:r>
      <w:proofErr w:type="spellStart"/>
      <w:r w:rsidRPr="000036EF">
        <w:rPr>
          <w:rFonts w:ascii="GHEA Grapalat" w:eastAsia="Times New Roman" w:hAnsi="GHEA Grapalat" w:cs="Arial"/>
          <w:sz w:val="20"/>
          <w:szCs w:val="20"/>
          <w:lang w:val="es-ES"/>
        </w:rPr>
        <w:t>բաժնեմաս</w:t>
      </w:r>
      <w:proofErr w:type="spellEnd"/>
      <w:r w:rsidRPr="000036EF">
        <w:rPr>
          <w:rFonts w:ascii="GHEA Grapalat" w:eastAsia="Times New Roman" w:hAnsi="GHEA Grapalat" w:cs="Arial"/>
          <w:sz w:val="20"/>
          <w:szCs w:val="20"/>
          <w:lang w:val="es-ES"/>
        </w:rPr>
        <w:t xml:space="preserve"> (</w:t>
      </w:r>
      <w:proofErr w:type="spellStart"/>
      <w:r w:rsidRPr="000036EF">
        <w:rPr>
          <w:rFonts w:ascii="GHEA Grapalat" w:eastAsia="Times New Roman" w:hAnsi="GHEA Grapalat" w:cs="Arial"/>
          <w:sz w:val="20"/>
          <w:szCs w:val="20"/>
          <w:lang w:val="es-ES"/>
        </w:rPr>
        <w:t>փայաբաժին</w:t>
      </w:r>
      <w:proofErr w:type="spellEnd"/>
      <w:r w:rsidRPr="000036EF">
        <w:rPr>
          <w:rFonts w:ascii="GHEA Grapalat" w:eastAsia="Times New Roman" w:hAnsi="GHEA Grapalat" w:cs="Arial"/>
          <w:sz w:val="20"/>
          <w:szCs w:val="20"/>
          <w:lang w:val="es-ES"/>
        </w:rPr>
        <w:t xml:space="preserve">) </w:t>
      </w:r>
      <w:proofErr w:type="spellStart"/>
      <w:r w:rsidRPr="000036EF">
        <w:rPr>
          <w:rFonts w:ascii="GHEA Grapalat" w:eastAsia="Times New Roman" w:hAnsi="GHEA Grapalat" w:cs="Arial"/>
          <w:sz w:val="20"/>
          <w:szCs w:val="20"/>
          <w:lang w:val="es-ES"/>
        </w:rPr>
        <w:t>ունեցող</w:t>
      </w:r>
      <w:proofErr w:type="spellEnd"/>
      <w:r w:rsidRPr="000036EF">
        <w:rPr>
          <w:rFonts w:ascii="GHEA Grapalat" w:eastAsia="Times New Roman" w:hAnsi="GHEA Grapalat" w:cs="Arial"/>
          <w:sz w:val="20"/>
          <w:szCs w:val="20"/>
          <w:lang w:val="es-ES"/>
        </w:rPr>
        <w:t xml:space="preserve"> </w:t>
      </w:r>
      <w:proofErr w:type="spellStart"/>
      <w:r w:rsidRPr="000036EF">
        <w:rPr>
          <w:rFonts w:ascii="GHEA Grapalat" w:eastAsia="Times New Roman" w:hAnsi="GHEA Grapalat" w:cs="Arial"/>
          <w:sz w:val="20"/>
          <w:szCs w:val="20"/>
          <w:lang w:val="es-ES"/>
        </w:rPr>
        <w:t>կազմակերպությունների</w:t>
      </w:r>
      <w:proofErr w:type="spellEnd"/>
      <w:r w:rsidRPr="000036EF">
        <w:rPr>
          <w:rFonts w:ascii="GHEA Grapalat" w:eastAsia="Times New Roman" w:hAnsi="GHEA Grapalat" w:cs="Arial"/>
          <w:sz w:val="20"/>
          <w:szCs w:val="20"/>
          <w:lang w:val="es-ES"/>
        </w:rPr>
        <w:t xml:space="preserve"> </w:t>
      </w:r>
      <w:proofErr w:type="spellStart"/>
      <w:r w:rsidRPr="000036EF">
        <w:rPr>
          <w:rFonts w:ascii="GHEA Grapalat" w:eastAsia="Times New Roman" w:hAnsi="GHEA Grapalat" w:cs="Arial"/>
          <w:sz w:val="20"/>
          <w:szCs w:val="20"/>
          <w:lang w:val="es-ES"/>
        </w:rPr>
        <w:t>միաժամանակյա</w:t>
      </w:r>
      <w:proofErr w:type="spellEnd"/>
      <w:r w:rsidRPr="000036EF">
        <w:rPr>
          <w:rFonts w:ascii="GHEA Grapalat" w:eastAsia="Times New Roman" w:hAnsi="GHEA Grapalat" w:cs="Arial"/>
          <w:sz w:val="20"/>
          <w:szCs w:val="20"/>
          <w:lang w:val="es-ES"/>
        </w:rPr>
        <w:t xml:space="preserve"> </w:t>
      </w:r>
      <w:proofErr w:type="spellStart"/>
      <w:r w:rsidRPr="000036EF">
        <w:rPr>
          <w:rFonts w:ascii="GHEA Grapalat" w:eastAsia="Times New Roman" w:hAnsi="GHEA Grapalat" w:cs="Arial"/>
          <w:sz w:val="20"/>
          <w:szCs w:val="20"/>
          <w:lang w:val="es-ES"/>
        </w:rPr>
        <w:t>մասնակցության</w:t>
      </w:r>
      <w:proofErr w:type="spellEnd"/>
      <w:r w:rsidRPr="000036EF">
        <w:rPr>
          <w:rFonts w:ascii="GHEA Grapalat" w:eastAsia="Times New Roman" w:hAnsi="GHEA Grapalat" w:cs="Arial"/>
          <w:sz w:val="20"/>
          <w:szCs w:val="20"/>
          <w:lang w:val="es-ES"/>
        </w:rPr>
        <w:t xml:space="preserve"> </w:t>
      </w:r>
      <w:proofErr w:type="spellStart"/>
      <w:r w:rsidRPr="000036EF">
        <w:rPr>
          <w:rFonts w:ascii="GHEA Grapalat" w:eastAsia="Times New Roman" w:hAnsi="GHEA Grapalat" w:cs="Arial"/>
          <w:sz w:val="20"/>
          <w:szCs w:val="20"/>
          <w:lang w:val="es-ES"/>
        </w:rPr>
        <w:t>դեպք</w:t>
      </w:r>
      <w:proofErr w:type="spellEnd"/>
      <w:r w:rsidRPr="000036EF">
        <w:rPr>
          <w:rFonts w:ascii="GHEA Grapalat" w:eastAsia="Times New Roman" w:hAnsi="GHEA Grapalat" w:cs="Arial"/>
          <w:sz w:val="20"/>
          <w:szCs w:val="20"/>
          <w:lang w:val="es-ES"/>
        </w:rPr>
        <w:t>:</w:t>
      </w:r>
    </w:p>
    <w:p w14:paraId="7F724245" w14:textId="2901F2FC" w:rsidR="000036EF" w:rsidRPr="000036EF" w:rsidRDefault="000036EF" w:rsidP="000036EF">
      <w:pPr>
        <w:numPr>
          <w:ilvl w:val="0"/>
          <w:numId w:val="18"/>
        </w:numPr>
        <w:spacing w:after="0" w:line="240" w:lineRule="auto"/>
        <w:ind w:firstLine="720"/>
        <w:jc w:val="both"/>
        <w:rPr>
          <w:rFonts w:ascii="GHEA Grapalat" w:eastAsia="Times New Roman" w:hAnsi="GHEA Grapalat" w:cs="Sylfaen"/>
          <w:sz w:val="20"/>
          <w:szCs w:val="24"/>
          <w:lang w:val="es-ES"/>
        </w:rPr>
      </w:pPr>
      <w:proofErr w:type="spellStart"/>
      <w:r w:rsidRPr="000036EF">
        <w:rPr>
          <w:rFonts w:ascii="GHEA Grapalat" w:eastAsia="Times New Roman" w:hAnsi="GHEA Grapalat" w:cs="Arial"/>
          <w:sz w:val="20"/>
          <w:szCs w:val="20"/>
          <w:lang w:val="es-ES"/>
        </w:rPr>
        <w:t>ստորև</w:t>
      </w:r>
      <w:proofErr w:type="spellEnd"/>
      <w:r w:rsidRPr="000036EF">
        <w:rPr>
          <w:rFonts w:ascii="GHEA Grapalat" w:eastAsia="Times New Roman" w:hAnsi="GHEA Grapalat" w:cs="Arial"/>
          <w:sz w:val="20"/>
          <w:szCs w:val="20"/>
          <w:lang w:val="es-ES"/>
        </w:rPr>
        <w:t xml:space="preserve"> </w:t>
      </w:r>
      <w:proofErr w:type="spellStart"/>
      <w:r w:rsidRPr="000036EF">
        <w:rPr>
          <w:rFonts w:ascii="GHEA Grapalat" w:eastAsia="Times New Roman" w:hAnsi="GHEA Grapalat" w:cs="Arial"/>
          <w:sz w:val="20"/>
          <w:szCs w:val="20"/>
          <w:lang w:val="es-ES"/>
        </w:rPr>
        <w:t>ներկայացնում</w:t>
      </w:r>
      <w:proofErr w:type="spellEnd"/>
      <w:r w:rsidRPr="000036EF">
        <w:rPr>
          <w:rFonts w:ascii="GHEA Grapalat" w:eastAsia="Times New Roman" w:hAnsi="GHEA Grapalat" w:cs="Arial"/>
          <w:sz w:val="20"/>
          <w:szCs w:val="20"/>
          <w:lang w:val="es-ES"/>
        </w:rPr>
        <w:t xml:space="preserve"> է </w:t>
      </w:r>
      <w:proofErr w:type="spellStart"/>
      <w:r w:rsidRPr="000036EF">
        <w:rPr>
          <w:rFonts w:ascii="GHEA Grapalat" w:eastAsia="Times New Roman" w:hAnsi="GHEA Grapalat" w:cs="Arial"/>
          <w:sz w:val="20"/>
          <w:szCs w:val="20"/>
          <w:lang w:val="es-ES"/>
        </w:rPr>
        <w:t>հայտը</w:t>
      </w:r>
      <w:proofErr w:type="spellEnd"/>
      <w:r w:rsidRPr="000036EF">
        <w:rPr>
          <w:rFonts w:ascii="GHEA Grapalat" w:eastAsia="Times New Roman" w:hAnsi="GHEA Grapalat" w:cs="Arial"/>
          <w:sz w:val="20"/>
          <w:szCs w:val="20"/>
          <w:lang w:val="es-ES"/>
        </w:rPr>
        <w:t xml:space="preserve"> </w:t>
      </w:r>
      <w:proofErr w:type="spellStart"/>
      <w:r w:rsidRPr="000036EF">
        <w:rPr>
          <w:rFonts w:ascii="GHEA Grapalat" w:eastAsia="Times New Roman" w:hAnsi="GHEA Grapalat" w:cs="Arial"/>
          <w:sz w:val="20"/>
          <w:szCs w:val="20"/>
          <w:lang w:val="es-ES"/>
        </w:rPr>
        <w:t>ներկայացնելու</w:t>
      </w:r>
      <w:proofErr w:type="spellEnd"/>
      <w:r w:rsidRPr="000036EF">
        <w:rPr>
          <w:rFonts w:ascii="GHEA Grapalat" w:eastAsia="Times New Roman" w:hAnsi="GHEA Grapalat" w:cs="Arial"/>
          <w:sz w:val="20"/>
          <w:szCs w:val="20"/>
          <w:lang w:val="es-ES"/>
        </w:rPr>
        <w:t xml:space="preserve"> </w:t>
      </w:r>
      <w:proofErr w:type="spellStart"/>
      <w:r w:rsidRPr="000036EF">
        <w:rPr>
          <w:rFonts w:ascii="GHEA Grapalat" w:eastAsia="Times New Roman" w:hAnsi="GHEA Grapalat" w:cs="Arial"/>
          <w:sz w:val="20"/>
          <w:szCs w:val="20"/>
          <w:lang w:val="es-ES"/>
        </w:rPr>
        <w:t>օրվա</w:t>
      </w:r>
      <w:proofErr w:type="spellEnd"/>
      <w:r w:rsidRPr="000036EF">
        <w:rPr>
          <w:rFonts w:ascii="GHEA Grapalat" w:eastAsia="Times New Roman" w:hAnsi="GHEA Grapalat" w:cs="Arial"/>
          <w:sz w:val="20"/>
          <w:szCs w:val="20"/>
          <w:lang w:val="es-ES"/>
        </w:rPr>
        <w:t xml:space="preserve"> </w:t>
      </w:r>
      <w:proofErr w:type="spellStart"/>
      <w:r w:rsidRPr="000036EF">
        <w:rPr>
          <w:rFonts w:ascii="GHEA Grapalat" w:eastAsia="Times New Roman" w:hAnsi="GHEA Grapalat" w:cs="Arial"/>
          <w:sz w:val="20"/>
          <w:szCs w:val="20"/>
          <w:lang w:val="es-ES"/>
        </w:rPr>
        <w:t>դրությամբ</w:t>
      </w:r>
      <w:proofErr w:type="spellEnd"/>
      <w:r w:rsidRPr="000036EF">
        <w:rPr>
          <w:rFonts w:ascii="GHEA Grapalat" w:eastAsia="Times New Roman" w:hAnsi="GHEA Grapalat" w:cs="Arial"/>
          <w:sz w:val="20"/>
          <w:szCs w:val="20"/>
          <w:lang w:val="es-ES"/>
        </w:rPr>
        <w:t xml:space="preserve"> ա</w:t>
      </w:r>
      <w:proofErr w:type="spellStart"/>
      <w:r w:rsidRPr="000036EF">
        <w:rPr>
          <w:rFonts w:ascii="GHEA Grapalat" w:eastAsia="Times New Roman" w:hAnsi="GHEA Grapalat" w:cs="Sylfaen"/>
          <w:sz w:val="20"/>
          <w:szCs w:val="24"/>
        </w:rPr>
        <w:t>յն</w:t>
      </w:r>
      <w:proofErr w:type="spellEnd"/>
      <w:r w:rsidRPr="000036EF">
        <w:rPr>
          <w:rFonts w:ascii="GHEA Grapalat" w:eastAsia="Times New Roman" w:hAnsi="GHEA Grapalat" w:cs="Sylfaen"/>
          <w:sz w:val="20"/>
          <w:szCs w:val="24"/>
          <w:lang w:val="es-ES"/>
        </w:rPr>
        <w:t xml:space="preserve"> </w:t>
      </w:r>
      <w:proofErr w:type="spellStart"/>
      <w:r w:rsidRPr="000036EF">
        <w:rPr>
          <w:rFonts w:ascii="GHEA Grapalat" w:eastAsia="Times New Roman" w:hAnsi="GHEA Grapalat" w:cs="Sylfaen"/>
          <w:sz w:val="20"/>
          <w:szCs w:val="24"/>
        </w:rPr>
        <w:t>ֆիզիկական</w:t>
      </w:r>
      <w:proofErr w:type="spellEnd"/>
      <w:r w:rsidRPr="000036EF">
        <w:rPr>
          <w:rFonts w:ascii="GHEA Grapalat" w:eastAsia="Times New Roman" w:hAnsi="GHEA Grapalat" w:cs="Sylfaen"/>
          <w:sz w:val="20"/>
          <w:szCs w:val="24"/>
          <w:lang w:val="es-ES"/>
        </w:rPr>
        <w:t xml:space="preserve"> </w:t>
      </w:r>
      <w:proofErr w:type="spellStart"/>
      <w:r w:rsidRPr="000036EF">
        <w:rPr>
          <w:rFonts w:ascii="GHEA Grapalat" w:eastAsia="Times New Roman" w:hAnsi="GHEA Grapalat" w:cs="Sylfaen"/>
          <w:sz w:val="20"/>
          <w:szCs w:val="24"/>
        </w:rPr>
        <w:t>անձի</w:t>
      </w:r>
      <w:proofErr w:type="spellEnd"/>
      <w:r w:rsidRPr="000036EF">
        <w:rPr>
          <w:rFonts w:ascii="GHEA Grapalat" w:eastAsia="Times New Roman" w:hAnsi="GHEA Grapalat" w:cs="Sylfaen"/>
          <w:sz w:val="20"/>
          <w:szCs w:val="24"/>
          <w:lang w:val="es-ES"/>
        </w:rPr>
        <w:t xml:space="preserve"> (</w:t>
      </w:r>
      <w:proofErr w:type="spellStart"/>
      <w:r w:rsidRPr="000036EF">
        <w:rPr>
          <w:rFonts w:ascii="GHEA Grapalat" w:eastAsia="Times New Roman" w:hAnsi="GHEA Grapalat" w:cs="Sylfaen"/>
          <w:sz w:val="20"/>
          <w:szCs w:val="24"/>
        </w:rPr>
        <w:t>անձանց</w:t>
      </w:r>
      <w:proofErr w:type="spellEnd"/>
      <w:r w:rsidRPr="000036EF">
        <w:rPr>
          <w:rFonts w:ascii="GHEA Grapalat" w:eastAsia="Times New Roman" w:hAnsi="GHEA Grapalat" w:cs="Sylfaen"/>
          <w:sz w:val="20"/>
          <w:szCs w:val="24"/>
          <w:lang w:val="es-ES"/>
        </w:rPr>
        <w:t xml:space="preserve">) </w:t>
      </w:r>
      <w:proofErr w:type="spellStart"/>
      <w:r w:rsidRPr="000036EF">
        <w:rPr>
          <w:rFonts w:ascii="GHEA Grapalat" w:eastAsia="Times New Roman" w:hAnsi="GHEA Grapalat" w:cs="Sylfaen"/>
          <w:sz w:val="20"/>
          <w:szCs w:val="24"/>
        </w:rPr>
        <w:t>տվյալները</w:t>
      </w:r>
      <w:proofErr w:type="spellEnd"/>
      <w:r w:rsidRPr="000036EF">
        <w:rPr>
          <w:rFonts w:ascii="GHEA Grapalat" w:eastAsia="Times New Roman" w:hAnsi="GHEA Grapalat" w:cs="Sylfaen"/>
          <w:sz w:val="20"/>
          <w:szCs w:val="24"/>
          <w:lang w:val="es-ES"/>
        </w:rPr>
        <w:t xml:space="preserve">, </w:t>
      </w:r>
      <w:proofErr w:type="spellStart"/>
      <w:r w:rsidRPr="000036EF">
        <w:rPr>
          <w:rFonts w:ascii="GHEA Grapalat" w:eastAsia="Times New Roman" w:hAnsi="GHEA Grapalat" w:cs="Sylfaen"/>
          <w:sz w:val="20"/>
          <w:szCs w:val="24"/>
        </w:rPr>
        <w:t>ով</w:t>
      </w:r>
      <w:proofErr w:type="spellEnd"/>
      <w:r w:rsidRPr="000036EF">
        <w:rPr>
          <w:rFonts w:ascii="GHEA Grapalat" w:eastAsia="Times New Roman" w:hAnsi="GHEA Grapalat" w:cs="Sylfaen"/>
          <w:sz w:val="20"/>
          <w:szCs w:val="24"/>
          <w:lang w:val="es-ES"/>
        </w:rPr>
        <w:t xml:space="preserve"> </w:t>
      </w:r>
      <w:proofErr w:type="spellStart"/>
      <w:r w:rsidRPr="000036EF">
        <w:rPr>
          <w:rFonts w:ascii="GHEA Grapalat" w:eastAsia="Times New Roman" w:hAnsi="GHEA Grapalat" w:cs="Sylfaen"/>
          <w:sz w:val="20"/>
          <w:szCs w:val="24"/>
        </w:rPr>
        <w:t>ուղղակի</w:t>
      </w:r>
      <w:proofErr w:type="spellEnd"/>
      <w:r w:rsidRPr="000036EF">
        <w:rPr>
          <w:rFonts w:ascii="GHEA Grapalat" w:eastAsia="Times New Roman" w:hAnsi="GHEA Grapalat" w:cs="Sylfaen"/>
          <w:sz w:val="20"/>
          <w:szCs w:val="24"/>
          <w:lang w:val="es-ES"/>
        </w:rPr>
        <w:t xml:space="preserve"> </w:t>
      </w:r>
      <w:proofErr w:type="spellStart"/>
      <w:r w:rsidRPr="000036EF">
        <w:rPr>
          <w:rFonts w:ascii="GHEA Grapalat" w:eastAsia="Times New Roman" w:hAnsi="GHEA Grapalat" w:cs="Sylfaen"/>
          <w:sz w:val="20"/>
          <w:szCs w:val="24"/>
        </w:rPr>
        <w:t>կամ</w:t>
      </w:r>
      <w:proofErr w:type="spellEnd"/>
      <w:r w:rsidRPr="000036EF">
        <w:rPr>
          <w:rFonts w:ascii="GHEA Grapalat" w:eastAsia="Times New Roman" w:hAnsi="GHEA Grapalat" w:cs="Sylfaen"/>
          <w:sz w:val="20"/>
          <w:szCs w:val="24"/>
          <w:lang w:val="es-ES"/>
        </w:rPr>
        <w:t xml:space="preserve"> </w:t>
      </w:r>
      <w:proofErr w:type="spellStart"/>
      <w:r w:rsidRPr="000036EF">
        <w:rPr>
          <w:rFonts w:ascii="GHEA Grapalat" w:eastAsia="Times New Roman" w:hAnsi="GHEA Grapalat" w:cs="Sylfaen"/>
          <w:sz w:val="20"/>
          <w:szCs w:val="24"/>
        </w:rPr>
        <w:t>անուղղակի</w:t>
      </w:r>
      <w:proofErr w:type="spellEnd"/>
      <w:r w:rsidRPr="000036EF">
        <w:rPr>
          <w:rFonts w:ascii="GHEA Grapalat" w:eastAsia="Times New Roman" w:hAnsi="GHEA Grapalat" w:cs="Sylfaen"/>
          <w:sz w:val="20"/>
          <w:szCs w:val="24"/>
          <w:lang w:val="es-ES"/>
        </w:rPr>
        <w:t xml:space="preserve"> </w:t>
      </w:r>
      <w:proofErr w:type="spellStart"/>
      <w:r w:rsidRPr="000036EF">
        <w:rPr>
          <w:rFonts w:ascii="GHEA Grapalat" w:eastAsia="Times New Roman" w:hAnsi="GHEA Grapalat" w:cs="Sylfaen"/>
          <w:sz w:val="20"/>
          <w:szCs w:val="24"/>
        </w:rPr>
        <w:t>ունի</w:t>
      </w:r>
      <w:proofErr w:type="spellEnd"/>
      <w:r w:rsidRPr="000036EF">
        <w:rPr>
          <w:rFonts w:ascii="GHEA Grapalat" w:eastAsia="Times New Roman" w:hAnsi="GHEA Grapalat" w:cs="Sylfaen"/>
          <w:sz w:val="20"/>
          <w:szCs w:val="24"/>
          <w:lang w:val="es-ES"/>
        </w:rPr>
        <w:t xml:space="preserve"> </w:t>
      </w:r>
      <w:proofErr w:type="spellStart"/>
      <w:r w:rsidRPr="000036EF">
        <w:rPr>
          <w:rFonts w:ascii="GHEA Grapalat" w:eastAsia="Times New Roman" w:hAnsi="GHEA Grapalat" w:cs="Sylfaen"/>
          <w:sz w:val="20"/>
          <w:szCs w:val="24"/>
        </w:rPr>
        <w:t>մասնակցի</w:t>
      </w:r>
      <w:proofErr w:type="spellEnd"/>
      <w:r w:rsidRPr="000036EF">
        <w:rPr>
          <w:rFonts w:ascii="GHEA Grapalat" w:eastAsia="Times New Roman" w:hAnsi="GHEA Grapalat" w:cs="Sylfaen"/>
          <w:sz w:val="20"/>
          <w:szCs w:val="24"/>
          <w:lang w:val="es-ES"/>
        </w:rPr>
        <w:t xml:space="preserve"> </w:t>
      </w:r>
      <w:proofErr w:type="spellStart"/>
      <w:r w:rsidRPr="000036EF">
        <w:rPr>
          <w:rFonts w:ascii="GHEA Grapalat" w:eastAsia="Times New Roman" w:hAnsi="GHEA Grapalat" w:cs="Sylfaen"/>
          <w:sz w:val="20"/>
          <w:szCs w:val="24"/>
        </w:rPr>
        <w:t>կանոնադրական</w:t>
      </w:r>
      <w:proofErr w:type="spellEnd"/>
      <w:r w:rsidRPr="000036EF">
        <w:rPr>
          <w:rFonts w:ascii="GHEA Grapalat" w:eastAsia="Times New Roman" w:hAnsi="GHEA Grapalat" w:cs="Sylfaen"/>
          <w:sz w:val="20"/>
          <w:szCs w:val="24"/>
          <w:lang w:val="es-ES"/>
        </w:rPr>
        <w:t xml:space="preserve"> </w:t>
      </w:r>
      <w:proofErr w:type="spellStart"/>
      <w:r w:rsidRPr="000036EF">
        <w:rPr>
          <w:rFonts w:ascii="GHEA Grapalat" w:eastAsia="Times New Roman" w:hAnsi="GHEA Grapalat" w:cs="Sylfaen"/>
          <w:sz w:val="20"/>
          <w:szCs w:val="24"/>
        </w:rPr>
        <w:t>կապիտալում</w:t>
      </w:r>
      <w:proofErr w:type="spellEnd"/>
      <w:r w:rsidRPr="000036EF">
        <w:rPr>
          <w:rFonts w:ascii="GHEA Grapalat" w:eastAsia="Times New Roman" w:hAnsi="GHEA Grapalat" w:cs="Sylfaen"/>
          <w:sz w:val="20"/>
          <w:szCs w:val="24"/>
          <w:lang w:val="es-ES"/>
        </w:rPr>
        <w:t xml:space="preserve"> </w:t>
      </w:r>
      <w:proofErr w:type="spellStart"/>
      <w:r w:rsidRPr="000036EF">
        <w:rPr>
          <w:rFonts w:ascii="GHEA Grapalat" w:eastAsia="Times New Roman" w:hAnsi="GHEA Grapalat" w:cs="Sylfaen"/>
          <w:sz w:val="20"/>
          <w:szCs w:val="24"/>
        </w:rPr>
        <w:t>քվեարկող</w:t>
      </w:r>
      <w:proofErr w:type="spellEnd"/>
      <w:r w:rsidRPr="000036EF">
        <w:rPr>
          <w:rFonts w:ascii="GHEA Grapalat" w:eastAsia="Times New Roman" w:hAnsi="GHEA Grapalat" w:cs="Sylfaen"/>
          <w:sz w:val="20"/>
          <w:szCs w:val="24"/>
          <w:lang w:val="es-ES"/>
        </w:rPr>
        <w:t xml:space="preserve"> </w:t>
      </w:r>
      <w:proofErr w:type="spellStart"/>
      <w:r w:rsidRPr="000036EF">
        <w:rPr>
          <w:rFonts w:ascii="GHEA Grapalat" w:eastAsia="Times New Roman" w:hAnsi="GHEA Grapalat" w:cs="Sylfaen"/>
          <w:sz w:val="20"/>
          <w:szCs w:val="24"/>
        </w:rPr>
        <w:t>բաժնետոմսերի</w:t>
      </w:r>
      <w:proofErr w:type="spellEnd"/>
      <w:r w:rsidRPr="000036EF">
        <w:rPr>
          <w:rFonts w:ascii="GHEA Grapalat" w:eastAsia="Times New Roman" w:hAnsi="GHEA Grapalat" w:cs="Sylfaen"/>
          <w:sz w:val="20"/>
          <w:szCs w:val="24"/>
          <w:lang w:val="es-ES"/>
        </w:rPr>
        <w:t xml:space="preserve"> (</w:t>
      </w:r>
      <w:proofErr w:type="spellStart"/>
      <w:r w:rsidRPr="000036EF">
        <w:rPr>
          <w:rFonts w:ascii="GHEA Grapalat" w:eastAsia="Times New Roman" w:hAnsi="GHEA Grapalat" w:cs="Sylfaen"/>
          <w:sz w:val="20"/>
          <w:szCs w:val="24"/>
        </w:rPr>
        <w:t>բաժնեմասերի</w:t>
      </w:r>
      <w:proofErr w:type="spellEnd"/>
      <w:r w:rsidRPr="000036EF">
        <w:rPr>
          <w:rFonts w:ascii="GHEA Grapalat" w:eastAsia="Times New Roman" w:hAnsi="GHEA Grapalat" w:cs="Sylfaen"/>
          <w:sz w:val="20"/>
          <w:szCs w:val="24"/>
          <w:lang w:val="es-ES"/>
        </w:rPr>
        <w:t xml:space="preserve">, </w:t>
      </w:r>
      <w:proofErr w:type="spellStart"/>
      <w:r w:rsidRPr="000036EF">
        <w:rPr>
          <w:rFonts w:ascii="GHEA Grapalat" w:eastAsia="Times New Roman" w:hAnsi="GHEA Grapalat" w:cs="Sylfaen"/>
          <w:sz w:val="20"/>
          <w:szCs w:val="24"/>
        </w:rPr>
        <w:t>փայերի</w:t>
      </w:r>
      <w:proofErr w:type="spellEnd"/>
      <w:r w:rsidRPr="000036EF">
        <w:rPr>
          <w:rFonts w:ascii="GHEA Grapalat" w:eastAsia="Times New Roman" w:hAnsi="GHEA Grapalat" w:cs="Sylfaen"/>
          <w:sz w:val="20"/>
          <w:szCs w:val="24"/>
          <w:lang w:val="es-ES"/>
        </w:rPr>
        <w:t xml:space="preserve">) </w:t>
      </w:r>
      <w:proofErr w:type="spellStart"/>
      <w:r w:rsidRPr="000036EF">
        <w:rPr>
          <w:rFonts w:ascii="GHEA Grapalat" w:eastAsia="Times New Roman" w:hAnsi="GHEA Grapalat" w:cs="Sylfaen"/>
          <w:sz w:val="20"/>
          <w:szCs w:val="24"/>
        </w:rPr>
        <w:t>ավել</w:t>
      </w:r>
      <w:proofErr w:type="spellEnd"/>
      <w:r w:rsidRPr="000036EF">
        <w:rPr>
          <w:rFonts w:ascii="GHEA Grapalat" w:eastAsia="Times New Roman" w:hAnsi="GHEA Grapalat" w:cs="Sylfaen"/>
          <w:sz w:val="20"/>
          <w:szCs w:val="24"/>
          <w:lang w:val="es-ES"/>
        </w:rPr>
        <w:t xml:space="preserve"> </w:t>
      </w:r>
      <w:proofErr w:type="spellStart"/>
      <w:r w:rsidRPr="000036EF">
        <w:rPr>
          <w:rFonts w:ascii="GHEA Grapalat" w:eastAsia="Times New Roman" w:hAnsi="GHEA Grapalat" w:cs="Sylfaen"/>
          <w:sz w:val="20"/>
          <w:szCs w:val="24"/>
        </w:rPr>
        <w:t>քան</w:t>
      </w:r>
      <w:proofErr w:type="spellEnd"/>
      <w:r w:rsidRPr="000036EF">
        <w:rPr>
          <w:rFonts w:ascii="GHEA Grapalat" w:eastAsia="Times New Roman" w:hAnsi="GHEA Grapalat" w:cs="Sylfaen"/>
          <w:sz w:val="20"/>
          <w:szCs w:val="24"/>
          <w:lang w:val="es-ES"/>
        </w:rPr>
        <w:t xml:space="preserve"> </w:t>
      </w:r>
      <w:proofErr w:type="spellStart"/>
      <w:r w:rsidRPr="000036EF">
        <w:rPr>
          <w:rFonts w:ascii="GHEA Grapalat" w:eastAsia="Times New Roman" w:hAnsi="GHEA Grapalat" w:cs="Sylfaen"/>
          <w:sz w:val="20"/>
          <w:szCs w:val="24"/>
        </w:rPr>
        <w:t>տաս</w:t>
      </w:r>
      <w:proofErr w:type="spellEnd"/>
      <w:r w:rsidRPr="000036EF">
        <w:rPr>
          <w:rFonts w:ascii="GHEA Grapalat" w:eastAsia="Times New Roman" w:hAnsi="GHEA Grapalat" w:cs="Sylfaen"/>
          <w:sz w:val="20"/>
          <w:szCs w:val="24"/>
          <w:lang w:val="es-ES"/>
        </w:rPr>
        <w:t xml:space="preserve"> </w:t>
      </w:r>
      <w:proofErr w:type="spellStart"/>
      <w:r w:rsidRPr="000036EF">
        <w:rPr>
          <w:rFonts w:ascii="GHEA Grapalat" w:eastAsia="Times New Roman" w:hAnsi="GHEA Grapalat" w:cs="Sylfaen"/>
          <w:sz w:val="20"/>
          <w:szCs w:val="24"/>
        </w:rPr>
        <w:t>տոկոսը</w:t>
      </w:r>
      <w:proofErr w:type="spellEnd"/>
      <w:r w:rsidRPr="000036EF">
        <w:rPr>
          <w:rFonts w:ascii="GHEA Grapalat" w:eastAsia="Times New Roman" w:hAnsi="GHEA Grapalat" w:cs="Sylfaen"/>
          <w:sz w:val="20"/>
          <w:szCs w:val="24"/>
          <w:lang w:val="es-ES"/>
        </w:rPr>
        <w:t xml:space="preserve">, </w:t>
      </w:r>
      <w:proofErr w:type="spellStart"/>
      <w:r w:rsidRPr="000036EF">
        <w:rPr>
          <w:rFonts w:ascii="GHEA Grapalat" w:eastAsia="Times New Roman" w:hAnsi="GHEA Grapalat" w:cs="Sylfaen"/>
          <w:sz w:val="20"/>
          <w:szCs w:val="24"/>
        </w:rPr>
        <w:t>ներառյալ</w:t>
      </w:r>
      <w:proofErr w:type="spellEnd"/>
      <w:r w:rsidRPr="000036EF">
        <w:rPr>
          <w:rFonts w:ascii="GHEA Grapalat" w:eastAsia="Times New Roman" w:hAnsi="GHEA Grapalat" w:cs="Sylfaen"/>
          <w:sz w:val="20"/>
          <w:szCs w:val="24"/>
          <w:lang w:val="es-ES"/>
        </w:rPr>
        <w:t xml:space="preserve"> </w:t>
      </w:r>
      <w:proofErr w:type="spellStart"/>
      <w:r w:rsidRPr="000036EF">
        <w:rPr>
          <w:rFonts w:ascii="GHEA Grapalat" w:eastAsia="Times New Roman" w:hAnsi="GHEA Grapalat" w:cs="Sylfaen"/>
          <w:sz w:val="20"/>
          <w:szCs w:val="24"/>
        </w:rPr>
        <w:t>ըստ</w:t>
      </w:r>
      <w:proofErr w:type="spellEnd"/>
      <w:r w:rsidRPr="000036EF">
        <w:rPr>
          <w:rFonts w:ascii="GHEA Grapalat" w:eastAsia="Times New Roman" w:hAnsi="GHEA Grapalat" w:cs="Sylfaen"/>
          <w:sz w:val="20"/>
          <w:szCs w:val="24"/>
          <w:lang w:val="es-ES"/>
        </w:rPr>
        <w:t xml:space="preserve"> </w:t>
      </w:r>
      <w:proofErr w:type="spellStart"/>
      <w:r w:rsidRPr="000036EF">
        <w:rPr>
          <w:rFonts w:ascii="GHEA Grapalat" w:eastAsia="Times New Roman" w:hAnsi="GHEA Grapalat" w:cs="Sylfaen"/>
          <w:sz w:val="20"/>
          <w:szCs w:val="24"/>
        </w:rPr>
        <w:t>ներկայացնողի</w:t>
      </w:r>
      <w:proofErr w:type="spellEnd"/>
      <w:r w:rsidRPr="000036EF">
        <w:rPr>
          <w:rFonts w:ascii="GHEA Grapalat" w:eastAsia="Times New Roman" w:hAnsi="GHEA Grapalat" w:cs="Sylfaen"/>
          <w:sz w:val="20"/>
          <w:szCs w:val="24"/>
          <w:lang w:val="es-ES"/>
        </w:rPr>
        <w:t xml:space="preserve"> </w:t>
      </w:r>
      <w:proofErr w:type="spellStart"/>
      <w:r w:rsidRPr="000036EF">
        <w:rPr>
          <w:rFonts w:ascii="GHEA Grapalat" w:eastAsia="Times New Roman" w:hAnsi="GHEA Grapalat" w:cs="Sylfaen"/>
          <w:sz w:val="20"/>
          <w:szCs w:val="24"/>
        </w:rPr>
        <w:t>բաժնետոմսերը</w:t>
      </w:r>
      <w:proofErr w:type="spellEnd"/>
      <w:r w:rsidRPr="000036EF">
        <w:rPr>
          <w:rFonts w:ascii="GHEA Grapalat" w:eastAsia="Times New Roman" w:hAnsi="GHEA Grapalat" w:cs="Sylfaen"/>
          <w:sz w:val="20"/>
          <w:szCs w:val="24"/>
          <w:lang w:val="es-ES"/>
        </w:rPr>
        <w:t xml:space="preserve">, </w:t>
      </w:r>
      <w:proofErr w:type="spellStart"/>
      <w:r w:rsidRPr="000036EF">
        <w:rPr>
          <w:rFonts w:ascii="GHEA Grapalat" w:eastAsia="Times New Roman" w:hAnsi="GHEA Grapalat" w:cs="Sylfaen"/>
          <w:sz w:val="20"/>
          <w:szCs w:val="24"/>
        </w:rPr>
        <w:t>կամ</w:t>
      </w:r>
      <w:proofErr w:type="spellEnd"/>
      <w:r w:rsidRPr="000036EF">
        <w:rPr>
          <w:rFonts w:ascii="GHEA Grapalat" w:eastAsia="Times New Roman" w:hAnsi="GHEA Grapalat" w:cs="Sylfaen"/>
          <w:sz w:val="20"/>
          <w:szCs w:val="24"/>
          <w:lang w:val="es-ES"/>
        </w:rPr>
        <w:t xml:space="preserve"> </w:t>
      </w:r>
      <w:proofErr w:type="spellStart"/>
      <w:r w:rsidRPr="000036EF">
        <w:rPr>
          <w:rFonts w:ascii="GHEA Grapalat" w:eastAsia="Times New Roman" w:hAnsi="GHEA Grapalat" w:cs="Sylfaen"/>
          <w:sz w:val="20"/>
          <w:szCs w:val="24"/>
        </w:rPr>
        <w:t>այն</w:t>
      </w:r>
      <w:proofErr w:type="spellEnd"/>
      <w:r w:rsidRPr="000036EF">
        <w:rPr>
          <w:rFonts w:ascii="GHEA Grapalat" w:eastAsia="Times New Roman" w:hAnsi="GHEA Grapalat" w:cs="Sylfaen"/>
          <w:sz w:val="20"/>
          <w:szCs w:val="24"/>
          <w:lang w:val="es-ES"/>
        </w:rPr>
        <w:t xml:space="preserve"> </w:t>
      </w:r>
      <w:proofErr w:type="spellStart"/>
      <w:r w:rsidRPr="000036EF">
        <w:rPr>
          <w:rFonts w:ascii="GHEA Grapalat" w:eastAsia="Times New Roman" w:hAnsi="GHEA Grapalat" w:cs="Sylfaen"/>
          <w:sz w:val="20"/>
          <w:szCs w:val="24"/>
        </w:rPr>
        <w:t>անձի</w:t>
      </w:r>
      <w:proofErr w:type="spellEnd"/>
      <w:r w:rsidRPr="000036EF">
        <w:rPr>
          <w:rFonts w:ascii="GHEA Grapalat" w:eastAsia="Times New Roman" w:hAnsi="GHEA Grapalat" w:cs="Sylfaen"/>
          <w:sz w:val="20"/>
          <w:szCs w:val="24"/>
          <w:lang w:val="es-ES"/>
        </w:rPr>
        <w:t xml:space="preserve"> (</w:t>
      </w:r>
      <w:proofErr w:type="spellStart"/>
      <w:r w:rsidRPr="000036EF">
        <w:rPr>
          <w:rFonts w:ascii="GHEA Grapalat" w:eastAsia="Times New Roman" w:hAnsi="GHEA Grapalat" w:cs="Sylfaen"/>
          <w:sz w:val="20"/>
          <w:szCs w:val="24"/>
        </w:rPr>
        <w:t>անձանց</w:t>
      </w:r>
      <w:proofErr w:type="spellEnd"/>
      <w:r w:rsidRPr="000036EF">
        <w:rPr>
          <w:rFonts w:ascii="GHEA Grapalat" w:eastAsia="Times New Roman" w:hAnsi="GHEA Grapalat" w:cs="Sylfaen"/>
          <w:sz w:val="20"/>
          <w:szCs w:val="24"/>
          <w:lang w:val="es-ES"/>
        </w:rPr>
        <w:t xml:space="preserve">) </w:t>
      </w:r>
      <w:proofErr w:type="spellStart"/>
      <w:r w:rsidRPr="000036EF">
        <w:rPr>
          <w:rFonts w:ascii="GHEA Grapalat" w:eastAsia="Times New Roman" w:hAnsi="GHEA Grapalat" w:cs="Sylfaen"/>
          <w:sz w:val="20"/>
          <w:szCs w:val="24"/>
        </w:rPr>
        <w:t>տվյալները</w:t>
      </w:r>
      <w:proofErr w:type="spellEnd"/>
      <w:r w:rsidRPr="000036EF">
        <w:rPr>
          <w:rFonts w:ascii="GHEA Grapalat" w:eastAsia="Times New Roman" w:hAnsi="GHEA Grapalat" w:cs="Sylfaen"/>
          <w:sz w:val="20"/>
          <w:szCs w:val="24"/>
          <w:lang w:val="es-ES"/>
        </w:rPr>
        <w:t xml:space="preserve">, </w:t>
      </w:r>
      <w:proofErr w:type="spellStart"/>
      <w:r w:rsidRPr="000036EF">
        <w:rPr>
          <w:rFonts w:ascii="GHEA Grapalat" w:eastAsia="Times New Roman" w:hAnsi="GHEA Grapalat" w:cs="Sylfaen"/>
          <w:sz w:val="20"/>
          <w:szCs w:val="24"/>
        </w:rPr>
        <w:t>ով</w:t>
      </w:r>
      <w:proofErr w:type="spellEnd"/>
      <w:r w:rsidRPr="000036EF">
        <w:rPr>
          <w:rFonts w:ascii="GHEA Grapalat" w:eastAsia="Times New Roman" w:hAnsi="GHEA Grapalat" w:cs="Sylfaen"/>
          <w:sz w:val="20"/>
          <w:szCs w:val="24"/>
          <w:lang w:val="es-ES"/>
        </w:rPr>
        <w:t xml:space="preserve"> </w:t>
      </w:r>
      <w:proofErr w:type="spellStart"/>
      <w:r w:rsidRPr="000036EF">
        <w:rPr>
          <w:rFonts w:ascii="GHEA Grapalat" w:eastAsia="Times New Roman" w:hAnsi="GHEA Grapalat" w:cs="Sylfaen"/>
          <w:sz w:val="20"/>
          <w:szCs w:val="24"/>
        </w:rPr>
        <w:t>իրավունք</w:t>
      </w:r>
      <w:proofErr w:type="spellEnd"/>
      <w:r w:rsidRPr="000036EF">
        <w:rPr>
          <w:rFonts w:ascii="GHEA Grapalat" w:eastAsia="Times New Roman" w:hAnsi="GHEA Grapalat" w:cs="Sylfaen"/>
          <w:sz w:val="20"/>
          <w:szCs w:val="24"/>
          <w:lang w:val="es-ES"/>
        </w:rPr>
        <w:t xml:space="preserve"> </w:t>
      </w:r>
      <w:proofErr w:type="spellStart"/>
      <w:r w:rsidRPr="000036EF">
        <w:rPr>
          <w:rFonts w:ascii="GHEA Grapalat" w:eastAsia="Times New Roman" w:hAnsi="GHEA Grapalat" w:cs="Sylfaen"/>
          <w:sz w:val="20"/>
          <w:szCs w:val="24"/>
        </w:rPr>
        <w:t>ունի</w:t>
      </w:r>
      <w:proofErr w:type="spellEnd"/>
      <w:r w:rsidRPr="000036EF">
        <w:rPr>
          <w:rFonts w:ascii="GHEA Grapalat" w:eastAsia="Times New Roman" w:hAnsi="GHEA Grapalat" w:cs="Sylfaen"/>
          <w:sz w:val="20"/>
          <w:szCs w:val="24"/>
          <w:lang w:val="es-ES"/>
        </w:rPr>
        <w:t xml:space="preserve"> </w:t>
      </w:r>
      <w:proofErr w:type="spellStart"/>
      <w:r w:rsidRPr="000036EF">
        <w:rPr>
          <w:rFonts w:ascii="GHEA Grapalat" w:eastAsia="Times New Roman" w:hAnsi="GHEA Grapalat" w:cs="Sylfaen"/>
          <w:sz w:val="20"/>
          <w:szCs w:val="24"/>
        </w:rPr>
        <w:t>նշանակելու</w:t>
      </w:r>
      <w:proofErr w:type="spellEnd"/>
      <w:r w:rsidRPr="000036EF">
        <w:rPr>
          <w:rFonts w:ascii="GHEA Grapalat" w:eastAsia="Times New Roman" w:hAnsi="GHEA Grapalat" w:cs="Sylfaen"/>
          <w:sz w:val="20"/>
          <w:szCs w:val="24"/>
          <w:lang w:val="es-ES"/>
        </w:rPr>
        <w:t xml:space="preserve"> </w:t>
      </w:r>
      <w:proofErr w:type="spellStart"/>
      <w:r w:rsidRPr="000036EF">
        <w:rPr>
          <w:rFonts w:ascii="GHEA Grapalat" w:eastAsia="Times New Roman" w:hAnsi="GHEA Grapalat" w:cs="Sylfaen"/>
          <w:sz w:val="20"/>
          <w:szCs w:val="24"/>
        </w:rPr>
        <w:t>կամ</w:t>
      </w:r>
      <w:proofErr w:type="spellEnd"/>
      <w:r w:rsidRPr="000036EF">
        <w:rPr>
          <w:rFonts w:ascii="GHEA Grapalat" w:eastAsia="Times New Roman" w:hAnsi="GHEA Grapalat" w:cs="Sylfaen"/>
          <w:sz w:val="20"/>
          <w:szCs w:val="24"/>
          <w:lang w:val="es-ES"/>
        </w:rPr>
        <w:t xml:space="preserve"> </w:t>
      </w:r>
      <w:proofErr w:type="spellStart"/>
      <w:r w:rsidRPr="000036EF">
        <w:rPr>
          <w:rFonts w:ascii="GHEA Grapalat" w:eastAsia="Times New Roman" w:hAnsi="GHEA Grapalat" w:cs="Sylfaen"/>
          <w:sz w:val="20"/>
          <w:szCs w:val="24"/>
        </w:rPr>
        <w:t>ազատելու</w:t>
      </w:r>
      <w:proofErr w:type="spellEnd"/>
      <w:r w:rsidRPr="000036EF">
        <w:rPr>
          <w:rFonts w:ascii="GHEA Grapalat" w:eastAsia="Times New Roman" w:hAnsi="GHEA Grapalat" w:cs="Sylfaen"/>
          <w:sz w:val="20"/>
          <w:szCs w:val="24"/>
          <w:lang w:val="es-ES"/>
        </w:rPr>
        <w:t xml:space="preserve"> </w:t>
      </w:r>
      <w:proofErr w:type="spellStart"/>
      <w:r w:rsidRPr="000036EF">
        <w:rPr>
          <w:rFonts w:ascii="GHEA Grapalat" w:eastAsia="Times New Roman" w:hAnsi="GHEA Grapalat" w:cs="Sylfaen"/>
          <w:sz w:val="20"/>
          <w:szCs w:val="24"/>
        </w:rPr>
        <w:t>մասնակցի</w:t>
      </w:r>
      <w:proofErr w:type="spellEnd"/>
      <w:r w:rsidRPr="000036EF">
        <w:rPr>
          <w:rFonts w:ascii="GHEA Grapalat" w:eastAsia="Times New Roman" w:hAnsi="GHEA Grapalat" w:cs="Sylfaen"/>
          <w:sz w:val="20"/>
          <w:szCs w:val="24"/>
          <w:lang w:val="es-ES"/>
        </w:rPr>
        <w:t xml:space="preserve"> </w:t>
      </w:r>
      <w:proofErr w:type="spellStart"/>
      <w:r w:rsidRPr="000036EF">
        <w:rPr>
          <w:rFonts w:ascii="GHEA Grapalat" w:eastAsia="Times New Roman" w:hAnsi="GHEA Grapalat" w:cs="Sylfaen"/>
          <w:sz w:val="20"/>
          <w:szCs w:val="24"/>
        </w:rPr>
        <w:t>գործադիր</w:t>
      </w:r>
      <w:proofErr w:type="spellEnd"/>
      <w:r w:rsidRPr="000036EF">
        <w:rPr>
          <w:rFonts w:ascii="GHEA Grapalat" w:eastAsia="Times New Roman" w:hAnsi="GHEA Grapalat" w:cs="Sylfaen"/>
          <w:sz w:val="20"/>
          <w:szCs w:val="24"/>
          <w:lang w:val="es-ES"/>
        </w:rPr>
        <w:t xml:space="preserve"> </w:t>
      </w:r>
      <w:proofErr w:type="spellStart"/>
      <w:r w:rsidRPr="000036EF">
        <w:rPr>
          <w:rFonts w:ascii="GHEA Grapalat" w:eastAsia="Times New Roman" w:hAnsi="GHEA Grapalat" w:cs="Sylfaen"/>
          <w:sz w:val="20"/>
          <w:szCs w:val="24"/>
        </w:rPr>
        <w:t>մարմնի</w:t>
      </w:r>
      <w:proofErr w:type="spellEnd"/>
      <w:r w:rsidRPr="000036EF">
        <w:rPr>
          <w:rFonts w:ascii="GHEA Grapalat" w:eastAsia="Times New Roman" w:hAnsi="GHEA Grapalat" w:cs="Sylfaen"/>
          <w:sz w:val="20"/>
          <w:szCs w:val="24"/>
          <w:lang w:val="es-ES"/>
        </w:rPr>
        <w:t xml:space="preserve"> </w:t>
      </w:r>
      <w:proofErr w:type="spellStart"/>
      <w:r w:rsidRPr="000036EF">
        <w:rPr>
          <w:rFonts w:ascii="GHEA Grapalat" w:eastAsia="Times New Roman" w:hAnsi="GHEA Grapalat" w:cs="Sylfaen"/>
          <w:sz w:val="20"/>
          <w:szCs w:val="24"/>
        </w:rPr>
        <w:t>անդամներին</w:t>
      </w:r>
      <w:proofErr w:type="spellEnd"/>
      <w:r w:rsidRPr="000036EF">
        <w:rPr>
          <w:rFonts w:ascii="GHEA Grapalat" w:eastAsia="Times New Roman" w:hAnsi="GHEA Grapalat" w:cs="Sylfaen"/>
          <w:sz w:val="20"/>
          <w:szCs w:val="24"/>
          <w:lang w:val="es-ES"/>
        </w:rPr>
        <w:t xml:space="preserve">, </w:t>
      </w:r>
      <w:proofErr w:type="spellStart"/>
      <w:r w:rsidRPr="000036EF">
        <w:rPr>
          <w:rFonts w:ascii="GHEA Grapalat" w:eastAsia="Times New Roman" w:hAnsi="GHEA Grapalat" w:cs="Sylfaen"/>
          <w:sz w:val="20"/>
          <w:szCs w:val="24"/>
        </w:rPr>
        <w:t>կամ</w:t>
      </w:r>
      <w:proofErr w:type="spellEnd"/>
      <w:r w:rsidRPr="000036EF">
        <w:rPr>
          <w:rFonts w:ascii="GHEA Grapalat" w:eastAsia="Times New Roman" w:hAnsi="GHEA Grapalat" w:cs="Sylfaen"/>
          <w:sz w:val="20"/>
          <w:szCs w:val="24"/>
          <w:lang w:val="es-ES"/>
        </w:rPr>
        <w:t xml:space="preserve"> </w:t>
      </w:r>
      <w:proofErr w:type="spellStart"/>
      <w:r w:rsidRPr="000036EF">
        <w:rPr>
          <w:rFonts w:ascii="GHEA Grapalat" w:eastAsia="Times New Roman" w:hAnsi="GHEA Grapalat" w:cs="Sylfaen"/>
          <w:sz w:val="20"/>
          <w:szCs w:val="24"/>
        </w:rPr>
        <w:t>ստանում</w:t>
      </w:r>
      <w:proofErr w:type="spellEnd"/>
      <w:r w:rsidRPr="000036EF">
        <w:rPr>
          <w:rFonts w:ascii="GHEA Grapalat" w:eastAsia="Times New Roman" w:hAnsi="GHEA Grapalat" w:cs="Sylfaen"/>
          <w:sz w:val="20"/>
          <w:szCs w:val="24"/>
          <w:lang w:val="es-ES"/>
        </w:rPr>
        <w:t xml:space="preserve"> </w:t>
      </w:r>
      <w:r w:rsidRPr="000036EF">
        <w:rPr>
          <w:rFonts w:ascii="GHEA Grapalat" w:eastAsia="Times New Roman" w:hAnsi="GHEA Grapalat" w:cs="Sylfaen"/>
          <w:sz w:val="20"/>
          <w:szCs w:val="24"/>
        </w:rPr>
        <w:t>է</w:t>
      </w:r>
      <w:r w:rsidRPr="000036EF">
        <w:rPr>
          <w:rFonts w:ascii="GHEA Grapalat" w:eastAsia="Times New Roman" w:hAnsi="GHEA Grapalat" w:cs="Sylfaen"/>
          <w:sz w:val="20"/>
          <w:szCs w:val="24"/>
          <w:lang w:val="es-ES"/>
        </w:rPr>
        <w:t xml:space="preserve"> </w:t>
      </w:r>
      <w:proofErr w:type="spellStart"/>
      <w:r w:rsidRPr="000036EF">
        <w:rPr>
          <w:rFonts w:ascii="GHEA Grapalat" w:eastAsia="Times New Roman" w:hAnsi="GHEA Grapalat" w:cs="Sylfaen"/>
          <w:sz w:val="20"/>
          <w:szCs w:val="24"/>
        </w:rPr>
        <w:t>մասնակցի</w:t>
      </w:r>
      <w:proofErr w:type="spellEnd"/>
      <w:r w:rsidRPr="000036EF">
        <w:rPr>
          <w:rFonts w:ascii="GHEA Grapalat" w:eastAsia="Times New Roman" w:hAnsi="GHEA Grapalat" w:cs="Sylfaen"/>
          <w:sz w:val="20"/>
          <w:szCs w:val="24"/>
          <w:lang w:val="es-ES"/>
        </w:rPr>
        <w:t xml:space="preserve"> </w:t>
      </w:r>
      <w:proofErr w:type="spellStart"/>
      <w:r w:rsidRPr="000036EF">
        <w:rPr>
          <w:rFonts w:ascii="GHEA Grapalat" w:eastAsia="Times New Roman" w:hAnsi="GHEA Grapalat" w:cs="Sylfaen"/>
          <w:sz w:val="20"/>
          <w:szCs w:val="24"/>
        </w:rPr>
        <w:t>կողմից</w:t>
      </w:r>
      <w:proofErr w:type="spellEnd"/>
      <w:r w:rsidRPr="000036EF">
        <w:rPr>
          <w:rFonts w:ascii="GHEA Grapalat" w:eastAsia="Times New Roman" w:hAnsi="GHEA Grapalat" w:cs="Sylfaen"/>
          <w:sz w:val="20"/>
          <w:szCs w:val="24"/>
          <w:lang w:val="es-ES"/>
        </w:rPr>
        <w:t xml:space="preserve"> </w:t>
      </w:r>
      <w:proofErr w:type="spellStart"/>
      <w:r w:rsidRPr="000036EF">
        <w:rPr>
          <w:rFonts w:ascii="GHEA Grapalat" w:eastAsia="Times New Roman" w:hAnsi="GHEA Grapalat" w:cs="Sylfaen"/>
          <w:sz w:val="20"/>
          <w:szCs w:val="24"/>
        </w:rPr>
        <w:t>իրականացվող</w:t>
      </w:r>
      <w:proofErr w:type="spellEnd"/>
      <w:r w:rsidR="000B6642">
        <w:rPr>
          <w:rFonts w:ascii="GHEA Grapalat" w:eastAsia="Times New Roman" w:hAnsi="GHEA Grapalat" w:cs="Sylfaen"/>
          <w:sz w:val="20"/>
          <w:szCs w:val="24"/>
          <w:lang w:val="hy-AM"/>
        </w:rPr>
        <w:t xml:space="preserve"> </w:t>
      </w:r>
      <w:proofErr w:type="spellStart"/>
      <w:r w:rsidRPr="000036EF">
        <w:rPr>
          <w:rFonts w:ascii="GHEA Grapalat" w:eastAsia="Times New Roman" w:hAnsi="GHEA Grapalat" w:cs="Sylfaen"/>
          <w:sz w:val="20"/>
          <w:szCs w:val="24"/>
        </w:rPr>
        <w:t>ձեռնարկատիրական</w:t>
      </w:r>
      <w:proofErr w:type="spellEnd"/>
      <w:r w:rsidRPr="000036EF">
        <w:rPr>
          <w:rFonts w:ascii="GHEA Grapalat" w:eastAsia="Times New Roman" w:hAnsi="GHEA Grapalat" w:cs="Sylfaen"/>
          <w:sz w:val="20"/>
          <w:szCs w:val="24"/>
          <w:lang w:val="es-ES"/>
        </w:rPr>
        <w:t xml:space="preserve"> </w:t>
      </w:r>
      <w:proofErr w:type="spellStart"/>
      <w:r w:rsidRPr="000036EF">
        <w:rPr>
          <w:rFonts w:ascii="GHEA Grapalat" w:eastAsia="Times New Roman" w:hAnsi="GHEA Grapalat" w:cs="Sylfaen"/>
          <w:sz w:val="20"/>
          <w:szCs w:val="24"/>
        </w:rPr>
        <w:t>կամ</w:t>
      </w:r>
      <w:proofErr w:type="spellEnd"/>
      <w:r w:rsidRPr="000036EF">
        <w:rPr>
          <w:rFonts w:ascii="GHEA Grapalat" w:eastAsia="Times New Roman" w:hAnsi="GHEA Grapalat" w:cs="Sylfaen"/>
          <w:sz w:val="20"/>
          <w:szCs w:val="24"/>
          <w:lang w:val="es-ES"/>
        </w:rPr>
        <w:t xml:space="preserve"> </w:t>
      </w:r>
      <w:proofErr w:type="spellStart"/>
      <w:r w:rsidRPr="000036EF">
        <w:rPr>
          <w:rFonts w:ascii="GHEA Grapalat" w:eastAsia="Times New Roman" w:hAnsi="GHEA Grapalat" w:cs="Sylfaen"/>
          <w:sz w:val="20"/>
          <w:szCs w:val="24"/>
        </w:rPr>
        <w:t>այլ</w:t>
      </w:r>
      <w:proofErr w:type="spellEnd"/>
      <w:r w:rsidRPr="000036EF">
        <w:rPr>
          <w:rFonts w:ascii="GHEA Grapalat" w:eastAsia="Times New Roman" w:hAnsi="GHEA Grapalat" w:cs="Sylfaen"/>
          <w:sz w:val="20"/>
          <w:szCs w:val="24"/>
          <w:lang w:val="es-ES"/>
        </w:rPr>
        <w:t xml:space="preserve"> </w:t>
      </w:r>
      <w:proofErr w:type="spellStart"/>
      <w:r w:rsidRPr="000036EF">
        <w:rPr>
          <w:rFonts w:ascii="GHEA Grapalat" w:eastAsia="Times New Roman" w:hAnsi="GHEA Grapalat" w:cs="Sylfaen"/>
          <w:sz w:val="20"/>
          <w:szCs w:val="24"/>
        </w:rPr>
        <w:t>գործունեության</w:t>
      </w:r>
      <w:proofErr w:type="spellEnd"/>
      <w:r w:rsidRPr="000036EF">
        <w:rPr>
          <w:rFonts w:ascii="GHEA Grapalat" w:eastAsia="Times New Roman" w:hAnsi="GHEA Grapalat" w:cs="Sylfaen"/>
          <w:sz w:val="20"/>
          <w:szCs w:val="24"/>
          <w:lang w:val="es-ES"/>
        </w:rPr>
        <w:t xml:space="preserve"> </w:t>
      </w:r>
      <w:proofErr w:type="spellStart"/>
      <w:r w:rsidRPr="000036EF">
        <w:rPr>
          <w:rFonts w:ascii="GHEA Grapalat" w:eastAsia="Times New Roman" w:hAnsi="GHEA Grapalat" w:cs="Sylfaen"/>
          <w:sz w:val="20"/>
          <w:szCs w:val="24"/>
        </w:rPr>
        <w:t>արդյունքում</w:t>
      </w:r>
      <w:proofErr w:type="spellEnd"/>
      <w:r w:rsidRPr="000036EF">
        <w:rPr>
          <w:rFonts w:ascii="GHEA Grapalat" w:eastAsia="Times New Roman" w:hAnsi="GHEA Grapalat" w:cs="Sylfaen"/>
          <w:sz w:val="20"/>
          <w:szCs w:val="24"/>
          <w:lang w:val="es-ES"/>
        </w:rPr>
        <w:t xml:space="preserve"> </w:t>
      </w:r>
      <w:proofErr w:type="spellStart"/>
      <w:r w:rsidRPr="000036EF">
        <w:rPr>
          <w:rFonts w:ascii="GHEA Grapalat" w:eastAsia="Times New Roman" w:hAnsi="GHEA Grapalat" w:cs="Sylfaen"/>
          <w:sz w:val="20"/>
          <w:szCs w:val="24"/>
        </w:rPr>
        <w:t>ստացված</w:t>
      </w:r>
      <w:proofErr w:type="spellEnd"/>
      <w:r w:rsidRPr="000036EF">
        <w:rPr>
          <w:rFonts w:ascii="GHEA Grapalat" w:eastAsia="Times New Roman" w:hAnsi="GHEA Grapalat" w:cs="Sylfaen"/>
          <w:sz w:val="20"/>
          <w:szCs w:val="24"/>
          <w:lang w:val="es-ES"/>
        </w:rPr>
        <w:t xml:space="preserve"> </w:t>
      </w:r>
      <w:proofErr w:type="spellStart"/>
      <w:r w:rsidRPr="000036EF">
        <w:rPr>
          <w:rFonts w:ascii="GHEA Grapalat" w:eastAsia="Times New Roman" w:hAnsi="GHEA Grapalat" w:cs="Sylfaen"/>
          <w:sz w:val="20"/>
          <w:szCs w:val="24"/>
        </w:rPr>
        <w:t>շահույթի</w:t>
      </w:r>
      <w:proofErr w:type="spellEnd"/>
      <w:r w:rsidRPr="000036EF">
        <w:rPr>
          <w:rFonts w:ascii="GHEA Grapalat" w:eastAsia="Times New Roman" w:hAnsi="GHEA Grapalat" w:cs="Sylfaen"/>
          <w:sz w:val="20"/>
          <w:szCs w:val="24"/>
          <w:lang w:val="es-ES"/>
        </w:rPr>
        <w:t xml:space="preserve"> </w:t>
      </w:r>
      <w:proofErr w:type="spellStart"/>
      <w:r w:rsidRPr="000036EF">
        <w:rPr>
          <w:rFonts w:ascii="GHEA Grapalat" w:eastAsia="Times New Roman" w:hAnsi="GHEA Grapalat" w:cs="Sylfaen"/>
          <w:sz w:val="20"/>
          <w:szCs w:val="24"/>
        </w:rPr>
        <w:t>տասնհինգ</w:t>
      </w:r>
      <w:proofErr w:type="spellEnd"/>
      <w:r w:rsidRPr="000036EF">
        <w:rPr>
          <w:rFonts w:ascii="GHEA Grapalat" w:eastAsia="Times New Roman" w:hAnsi="GHEA Grapalat" w:cs="Sylfaen"/>
          <w:sz w:val="20"/>
          <w:szCs w:val="24"/>
          <w:lang w:val="es-ES"/>
        </w:rPr>
        <w:t xml:space="preserve"> </w:t>
      </w:r>
      <w:proofErr w:type="spellStart"/>
      <w:r w:rsidRPr="000036EF">
        <w:rPr>
          <w:rFonts w:ascii="GHEA Grapalat" w:eastAsia="Times New Roman" w:hAnsi="GHEA Grapalat" w:cs="Sylfaen"/>
          <w:sz w:val="20"/>
          <w:szCs w:val="24"/>
        </w:rPr>
        <w:t>տոկոսից</w:t>
      </w:r>
      <w:proofErr w:type="spellEnd"/>
      <w:r w:rsidRPr="000036EF">
        <w:rPr>
          <w:rFonts w:ascii="GHEA Grapalat" w:eastAsia="Times New Roman" w:hAnsi="GHEA Grapalat" w:cs="Sylfaen"/>
          <w:sz w:val="20"/>
          <w:szCs w:val="24"/>
          <w:lang w:val="es-ES"/>
        </w:rPr>
        <w:t xml:space="preserve"> </w:t>
      </w:r>
      <w:proofErr w:type="spellStart"/>
      <w:r w:rsidRPr="000036EF">
        <w:rPr>
          <w:rFonts w:ascii="GHEA Grapalat" w:eastAsia="Times New Roman" w:hAnsi="GHEA Grapalat" w:cs="Sylfaen"/>
          <w:sz w:val="20"/>
          <w:szCs w:val="24"/>
        </w:rPr>
        <w:t>ավելին</w:t>
      </w:r>
      <w:proofErr w:type="spellEnd"/>
      <w:r w:rsidRPr="000036EF">
        <w:rPr>
          <w:rFonts w:ascii="GHEA Grapalat" w:eastAsia="Times New Roman" w:hAnsi="GHEA Grapalat" w:cs="Sylfaen"/>
          <w:sz w:val="20"/>
          <w:szCs w:val="24"/>
          <w:lang w:val="es-ES"/>
        </w:rPr>
        <w:t xml:space="preserve"> (</w:t>
      </w:r>
      <w:proofErr w:type="spellStart"/>
      <w:r w:rsidRPr="000036EF">
        <w:rPr>
          <w:rFonts w:ascii="GHEA Grapalat" w:eastAsia="Times New Roman" w:hAnsi="GHEA Grapalat" w:cs="Sylfaen"/>
          <w:sz w:val="20"/>
          <w:szCs w:val="24"/>
        </w:rPr>
        <w:t>իրական</w:t>
      </w:r>
      <w:proofErr w:type="spellEnd"/>
      <w:r w:rsidRPr="000036EF">
        <w:rPr>
          <w:rFonts w:ascii="GHEA Grapalat" w:eastAsia="Times New Roman" w:hAnsi="GHEA Grapalat" w:cs="Sylfaen"/>
          <w:sz w:val="20"/>
          <w:szCs w:val="24"/>
          <w:lang w:val="es-ES"/>
        </w:rPr>
        <w:t xml:space="preserve"> </w:t>
      </w:r>
      <w:proofErr w:type="spellStart"/>
      <w:r w:rsidRPr="000036EF">
        <w:rPr>
          <w:rFonts w:ascii="GHEA Grapalat" w:eastAsia="Times New Roman" w:hAnsi="GHEA Grapalat" w:cs="Sylfaen"/>
          <w:sz w:val="20"/>
          <w:szCs w:val="24"/>
        </w:rPr>
        <w:t>շահառուներ</w:t>
      </w:r>
      <w:proofErr w:type="spellEnd"/>
      <w:r w:rsidRPr="000036EF">
        <w:rPr>
          <w:rFonts w:ascii="GHEA Grapalat" w:eastAsia="Times New Roman" w:hAnsi="GHEA Grapalat" w:cs="Sylfaen"/>
          <w:sz w:val="20"/>
          <w:szCs w:val="24"/>
          <w:lang w:val="es-ES"/>
        </w:rPr>
        <w:t xml:space="preserve">)** և </w:t>
      </w:r>
      <w:proofErr w:type="spellStart"/>
      <w:r w:rsidRPr="000036EF">
        <w:rPr>
          <w:rFonts w:ascii="GHEA Grapalat" w:eastAsia="Times New Roman" w:hAnsi="GHEA Grapalat" w:cs="Sylfaen"/>
          <w:sz w:val="20"/>
          <w:szCs w:val="24"/>
          <w:lang w:val="es-ES"/>
        </w:rPr>
        <w:t>հավաստում</w:t>
      </w:r>
      <w:proofErr w:type="spellEnd"/>
      <w:r w:rsidRPr="000036EF">
        <w:rPr>
          <w:rFonts w:ascii="GHEA Grapalat" w:eastAsia="Times New Roman" w:hAnsi="GHEA Grapalat" w:cs="Sylfaen"/>
          <w:sz w:val="20"/>
          <w:szCs w:val="24"/>
          <w:lang w:val="es-ES"/>
        </w:rPr>
        <w:t xml:space="preserve">, </w:t>
      </w:r>
      <w:proofErr w:type="spellStart"/>
      <w:r w:rsidRPr="000036EF">
        <w:rPr>
          <w:rFonts w:ascii="GHEA Grapalat" w:eastAsia="Times New Roman" w:hAnsi="GHEA Grapalat" w:cs="Sylfaen"/>
          <w:sz w:val="20"/>
          <w:szCs w:val="24"/>
          <w:lang w:val="es-ES"/>
        </w:rPr>
        <w:t>որ</w:t>
      </w:r>
      <w:proofErr w:type="spellEnd"/>
      <w:r w:rsidRPr="000036EF">
        <w:rPr>
          <w:rFonts w:ascii="GHEA Grapalat" w:eastAsia="Times New Roman" w:hAnsi="GHEA Grapalat" w:cs="Sylfaen"/>
          <w:sz w:val="20"/>
          <w:szCs w:val="24"/>
          <w:lang w:val="es-ES"/>
        </w:rPr>
        <w:t xml:space="preserve"> </w:t>
      </w:r>
      <w:proofErr w:type="spellStart"/>
      <w:r w:rsidRPr="000036EF">
        <w:rPr>
          <w:rFonts w:ascii="GHEA Grapalat" w:eastAsia="Times New Roman" w:hAnsi="GHEA Grapalat" w:cs="Sylfaen"/>
          <w:sz w:val="20"/>
          <w:szCs w:val="24"/>
          <w:lang w:val="es-ES"/>
        </w:rPr>
        <w:t>իրական</w:t>
      </w:r>
      <w:proofErr w:type="spellEnd"/>
      <w:r w:rsidRPr="000036EF">
        <w:rPr>
          <w:rFonts w:ascii="GHEA Grapalat" w:eastAsia="Times New Roman" w:hAnsi="GHEA Grapalat" w:cs="Sylfaen"/>
          <w:sz w:val="20"/>
          <w:szCs w:val="24"/>
          <w:lang w:val="es-ES"/>
        </w:rPr>
        <w:t xml:space="preserve"> </w:t>
      </w:r>
      <w:proofErr w:type="spellStart"/>
      <w:r w:rsidRPr="000036EF">
        <w:rPr>
          <w:rFonts w:ascii="GHEA Grapalat" w:eastAsia="Times New Roman" w:hAnsi="GHEA Grapalat" w:cs="Sylfaen"/>
          <w:sz w:val="20"/>
          <w:szCs w:val="24"/>
          <w:lang w:val="es-ES"/>
        </w:rPr>
        <w:t>շահառուների</w:t>
      </w:r>
      <w:proofErr w:type="spellEnd"/>
      <w:r w:rsidRPr="000036EF">
        <w:rPr>
          <w:rFonts w:ascii="GHEA Grapalat" w:eastAsia="Times New Roman" w:hAnsi="GHEA Grapalat" w:cs="Sylfaen"/>
          <w:sz w:val="20"/>
          <w:szCs w:val="24"/>
          <w:lang w:val="es-ES"/>
        </w:rPr>
        <w:t xml:space="preserve"> </w:t>
      </w:r>
      <w:proofErr w:type="spellStart"/>
      <w:r w:rsidRPr="000036EF">
        <w:rPr>
          <w:rFonts w:ascii="GHEA Grapalat" w:eastAsia="Times New Roman" w:hAnsi="GHEA Grapalat" w:cs="Sylfaen"/>
          <w:sz w:val="20"/>
          <w:szCs w:val="24"/>
          <w:lang w:val="es-ES"/>
        </w:rPr>
        <w:t>մասին</w:t>
      </w:r>
      <w:proofErr w:type="spellEnd"/>
      <w:r w:rsidRPr="000036EF">
        <w:rPr>
          <w:rFonts w:ascii="GHEA Grapalat" w:eastAsia="Times New Roman" w:hAnsi="GHEA Grapalat" w:cs="Sylfaen"/>
          <w:sz w:val="20"/>
          <w:szCs w:val="24"/>
          <w:lang w:val="es-ES"/>
        </w:rPr>
        <w:t xml:space="preserve"> </w:t>
      </w:r>
      <w:proofErr w:type="spellStart"/>
      <w:r w:rsidRPr="000036EF">
        <w:rPr>
          <w:rFonts w:ascii="GHEA Grapalat" w:eastAsia="Times New Roman" w:hAnsi="GHEA Grapalat" w:cs="Sylfaen"/>
          <w:sz w:val="20"/>
          <w:szCs w:val="24"/>
          <w:lang w:val="es-ES"/>
        </w:rPr>
        <w:t>ներկայացված</w:t>
      </w:r>
      <w:proofErr w:type="spellEnd"/>
      <w:r w:rsidRPr="000036EF">
        <w:rPr>
          <w:rFonts w:ascii="GHEA Grapalat" w:eastAsia="Times New Roman" w:hAnsi="GHEA Grapalat" w:cs="Sylfaen"/>
          <w:sz w:val="20"/>
          <w:szCs w:val="24"/>
          <w:lang w:val="es-ES"/>
        </w:rPr>
        <w:t xml:space="preserve"> </w:t>
      </w:r>
      <w:proofErr w:type="spellStart"/>
      <w:r w:rsidRPr="000036EF">
        <w:rPr>
          <w:rFonts w:ascii="GHEA Grapalat" w:eastAsia="Times New Roman" w:hAnsi="GHEA Grapalat" w:cs="Sylfaen"/>
          <w:sz w:val="20"/>
          <w:szCs w:val="24"/>
          <w:lang w:val="es-ES"/>
        </w:rPr>
        <w:t>տեղեկատվությունը</w:t>
      </w:r>
      <w:proofErr w:type="spellEnd"/>
      <w:r w:rsidRPr="000036EF">
        <w:rPr>
          <w:rFonts w:ascii="GHEA Grapalat" w:eastAsia="Times New Roman" w:hAnsi="GHEA Grapalat" w:cs="Sylfaen"/>
          <w:sz w:val="20"/>
          <w:szCs w:val="24"/>
          <w:lang w:val="es-ES"/>
        </w:rPr>
        <w:t xml:space="preserve"> </w:t>
      </w:r>
      <w:proofErr w:type="spellStart"/>
      <w:r w:rsidRPr="000036EF">
        <w:rPr>
          <w:rFonts w:ascii="GHEA Grapalat" w:eastAsia="Times New Roman" w:hAnsi="GHEA Grapalat" w:cs="Sylfaen"/>
          <w:sz w:val="20"/>
          <w:szCs w:val="24"/>
          <w:lang w:val="es-ES"/>
        </w:rPr>
        <w:t>իրական</w:t>
      </w:r>
      <w:proofErr w:type="spellEnd"/>
      <w:r w:rsidRPr="000036EF">
        <w:rPr>
          <w:rFonts w:ascii="GHEA Grapalat" w:eastAsia="Times New Roman" w:hAnsi="GHEA Grapalat" w:cs="Sylfaen"/>
          <w:sz w:val="20"/>
          <w:szCs w:val="24"/>
          <w:lang w:val="es-ES"/>
        </w:rPr>
        <w:t xml:space="preserve"> է և </w:t>
      </w:r>
      <w:proofErr w:type="spellStart"/>
      <w:r w:rsidRPr="000036EF">
        <w:rPr>
          <w:rFonts w:ascii="GHEA Grapalat" w:eastAsia="Times New Roman" w:hAnsi="GHEA Grapalat" w:cs="Sylfaen"/>
          <w:sz w:val="20"/>
          <w:szCs w:val="24"/>
          <w:lang w:val="es-ES"/>
        </w:rPr>
        <w:t>չի</w:t>
      </w:r>
      <w:proofErr w:type="spellEnd"/>
      <w:r w:rsidRPr="000036EF">
        <w:rPr>
          <w:rFonts w:ascii="GHEA Grapalat" w:eastAsia="Times New Roman" w:hAnsi="GHEA Grapalat" w:cs="Sylfaen"/>
          <w:sz w:val="20"/>
          <w:szCs w:val="24"/>
          <w:lang w:val="es-ES"/>
        </w:rPr>
        <w:t xml:space="preserve"> </w:t>
      </w:r>
      <w:proofErr w:type="spellStart"/>
      <w:r w:rsidRPr="000036EF">
        <w:rPr>
          <w:rFonts w:ascii="GHEA Grapalat" w:eastAsia="Times New Roman" w:hAnsi="GHEA Grapalat" w:cs="Sylfaen"/>
          <w:sz w:val="20"/>
          <w:szCs w:val="24"/>
          <w:lang w:val="es-ES"/>
        </w:rPr>
        <w:t>պարունակում</w:t>
      </w:r>
      <w:proofErr w:type="spellEnd"/>
      <w:r w:rsidRPr="000036EF">
        <w:rPr>
          <w:rFonts w:ascii="GHEA Grapalat" w:eastAsia="Times New Roman" w:hAnsi="GHEA Grapalat" w:cs="Sylfaen"/>
          <w:sz w:val="20"/>
          <w:szCs w:val="24"/>
          <w:lang w:val="es-ES"/>
        </w:rPr>
        <w:t xml:space="preserve"> </w:t>
      </w:r>
      <w:proofErr w:type="spellStart"/>
      <w:r w:rsidRPr="000036EF">
        <w:rPr>
          <w:rFonts w:ascii="GHEA Grapalat" w:eastAsia="Times New Roman" w:hAnsi="GHEA Grapalat" w:cs="Sylfaen"/>
          <w:sz w:val="20"/>
          <w:szCs w:val="24"/>
          <w:lang w:val="es-ES"/>
        </w:rPr>
        <w:t>ոչ</w:t>
      </w:r>
      <w:proofErr w:type="spellEnd"/>
      <w:r w:rsidRPr="000036EF">
        <w:rPr>
          <w:rFonts w:ascii="GHEA Grapalat" w:eastAsia="Times New Roman" w:hAnsi="GHEA Grapalat" w:cs="Sylfaen"/>
          <w:sz w:val="20"/>
          <w:szCs w:val="24"/>
          <w:lang w:val="es-ES"/>
        </w:rPr>
        <w:t xml:space="preserve"> </w:t>
      </w:r>
      <w:proofErr w:type="spellStart"/>
      <w:r w:rsidRPr="000036EF">
        <w:rPr>
          <w:rFonts w:ascii="GHEA Grapalat" w:eastAsia="Times New Roman" w:hAnsi="GHEA Grapalat" w:cs="Sylfaen"/>
          <w:sz w:val="20"/>
          <w:szCs w:val="24"/>
          <w:lang w:val="es-ES"/>
        </w:rPr>
        <w:t>հավա</w:t>
      </w:r>
      <w:proofErr w:type="spellEnd"/>
      <w:r w:rsidRPr="000036EF">
        <w:rPr>
          <w:rFonts w:ascii="GHEA Grapalat" w:eastAsia="Times New Roman" w:hAnsi="GHEA Grapalat" w:cs="Sylfaen"/>
          <w:sz w:val="20"/>
          <w:szCs w:val="24"/>
          <w:lang w:val="hy-AM"/>
        </w:rPr>
        <w:t>ս</w:t>
      </w:r>
      <w:proofErr w:type="spellStart"/>
      <w:r w:rsidRPr="000036EF">
        <w:rPr>
          <w:rFonts w:ascii="GHEA Grapalat" w:eastAsia="Times New Roman" w:hAnsi="GHEA Grapalat" w:cs="Sylfaen"/>
          <w:sz w:val="20"/>
          <w:szCs w:val="24"/>
          <w:lang w:val="es-ES"/>
        </w:rPr>
        <w:t>տի</w:t>
      </w:r>
      <w:proofErr w:type="spellEnd"/>
      <w:r w:rsidRPr="000036EF">
        <w:rPr>
          <w:rFonts w:ascii="GHEA Grapalat" w:eastAsia="Times New Roman" w:hAnsi="GHEA Grapalat" w:cs="Sylfaen"/>
          <w:sz w:val="20"/>
          <w:szCs w:val="24"/>
          <w:lang w:val="es-ES"/>
        </w:rPr>
        <w:t xml:space="preserve"> </w:t>
      </w:r>
      <w:proofErr w:type="spellStart"/>
      <w:r w:rsidRPr="000036EF">
        <w:rPr>
          <w:rFonts w:ascii="GHEA Grapalat" w:eastAsia="Times New Roman" w:hAnsi="GHEA Grapalat" w:cs="Sylfaen"/>
          <w:sz w:val="20"/>
          <w:szCs w:val="24"/>
          <w:lang w:val="es-ES"/>
        </w:rPr>
        <w:t>տեղեկություններ</w:t>
      </w:r>
      <w:proofErr w:type="spellEnd"/>
      <w:r w:rsidRPr="000036EF">
        <w:rPr>
          <w:rFonts w:ascii="GHEA Grapalat" w:eastAsia="Times New Roman" w:hAnsi="GHEA Grapalat" w:cs="Sylfaen"/>
          <w:sz w:val="20"/>
          <w:szCs w:val="24"/>
          <w:lang w:val="es-ES"/>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0036EF" w:rsidRPr="008861A1" w14:paraId="36154F9A" w14:textId="77777777" w:rsidTr="00E27A65">
        <w:trPr>
          <w:jc w:val="center"/>
        </w:trPr>
        <w:tc>
          <w:tcPr>
            <w:tcW w:w="2570" w:type="dxa"/>
            <w:vAlign w:val="center"/>
          </w:tcPr>
          <w:p w14:paraId="5D65559D" w14:textId="77777777" w:rsidR="000036EF" w:rsidRPr="000036EF" w:rsidRDefault="000036EF" w:rsidP="000036EF">
            <w:pPr>
              <w:spacing w:after="0" w:line="240" w:lineRule="auto"/>
              <w:jc w:val="center"/>
              <w:rPr>
                <w:rFonts w:ascii="GHEA Grapalat" w:eastAsia="Times New Roman" w:hAnsi="GHEA Grapalat" w:cs="Times New Roman"/>
                <w:sz w:val="28"/>
                <w:szCs w:val="20"/>
                <w:vertAlign w:val="superscript"/>
                <w:lang w:val="es-ES"/>
              </w:rPr>
            </w:pPr>
            <w:proofErr w:type="spellStart"/>
            <w:r w:rsidRPr="000036EF">
              <w:rPr>
                <w:rFonts w:ascii="GHEA Grapalat" w:eastAsia="Times New Roman" w:hAnsi="GHEA Grapalat" w:cs="Times New Roman"/>
                <w:sz w:val="28"/>
                <w:szCs w:val="20"/>
                <w:vertAlign w:val="superscript"/>
              </w:rPr>
              <w:lastRenderedPageBreak/>
              <w:t>Անունը</w:t>
            </w:r>
            <w:proofErr w:type="spellEnd"/>
            <w:r w:rsidRPr="000036EF">
              <w:rPr>
                <w:rFonts w:ascii="GHEA Grapalat" w:eastAsia="Times New Roman" w:hAnsi="GHEA Grapalat" w:cs="Times New Roman"/>
                <w:sz w:val="28"/>
                <w:szCs w:val="20"/>
                <w:vertAlign w:val="superscript"/>
                <w:lang w:val="es-ES"/>
              </w:rPr>
              <w:t xml:space="preserve"> </w:t>
            </w:r>
            <w:proofErr w:type="spellStart"/>
            <w:r w:rsidRPr="000036EF">
              <w:rPr>
                <w:rFonts w:ascii="GHEA Grapalat" w:eastAsia="Times New Roman" w:hAnsi="GHEA Grapalat" w:cs="Times New Roman"/>
                <w:sz w:val="28"/>
                <w:szCs w:val="20"/>
                <w:vertAlign w:val="superscript"/>
              </w:rPr>
              <w:t>Ազգանունը</w:t>
            </w:r>
            <w:proofErr w:type="spellEnd"/>
            <w:r w:rsidRPr="000036EF">
              <w:rPr>
                <w:rFonts w:ascii="GHEA Grapalat" w:eastAsia="Times New Roman" w:hAnsi="GHEA Grapalat" w:cs="Times New Roman"/>
                <w:sz w:val="28"/>
                <w:szCs w:val="20"/>
                <w:vertAlign w:val="superscript"/>
                <w:lang w:val="es-ES"/>
              </w:rPr>
              <w:t xml:space="preserve"> </w:t>
            </w:r>
            <w:proofErr w:type="spellStart"/>
            <w:r w:rsidRPr="000036EF">
              <w:rPr>
                <w:rFonts w:ascii="GHEA Grapalat" w:eastAsia="Times New Roman" w:hAnsi="GHEA Grapalat" w:cs="Times New Roman"/>
                <w:sz w:val="28"/>
                <w:szCs w:val="20"/>
                <w:vertAlign w:val="superscript"/>
              </w:rPr>
              <w:t>Հայրանունը</w:t>
            </w:r>
            <w:proofErr w:type="spellEnd"/>
          </w:p>
        </w:tc>
        <w:tc>
          <w:tcPr>
            <w:tcW w:w="3960" w:type="dxa"/>
            <w:vAlign w:val="center"/>
          </w:tcPr>
          <w:p w14:paraId="13924E51" w14:textId="77777777" w:rsidR="000036EF" w:rsidRPr="000036EF" w:rsidRDefault="000036EF" w:rsidP="000036EF">
            <w:pPr>
              <w:spacing w:after="0" w:line="240" w:lineRule="auto"/>
              <w:jc w:val="center"/>
              <w:rPr>
                <w:rFonts w:ascii="GHEA Grapalat" w:eastAsia="Times New Roman" w:hAnsi="GHEA Grapalat" w:cs="Times New Roman"/>
                <w:sz w:val="28"/>
                <w:szCs w:val="20"/>
                <w:vertAlign w:val="superscript"/>
                <w:lang w:val="es-ES"/>
              </w:rPr>
            </w:pPr>
            <w:r w:rsidRPr="000036EF">
              <w:rPr>
                <w:rFonts w:ascii="GHEA Grapalat" w:eastAsia="Times New Roman" w:hAnsi="GHEA Grapalat" w:cs="Times New Roman"/>
                <w:sz w:val="28"/>
                <w:szCs w:val="20"/>
                <w:vertAlign w:val="superscript"/>
              </w:rPr>
              <w:t>ՀՀ</w:t>
            </w:r>
            <w:r w:rsidRPr="000036EF">
              <w:rPr>
                <w:rFonts w:ascii="GHEA Grapalat" w:eastAsia="Times New Roman" w:hAnsi="GHEA Grapalat" w:cs="Times New Roman"/>
                <w:sz w:val="28"/>
                <w:szCs w:val="20"/>
                <w:vertAlign w:val="superscript"/>
                <w:lang w:val="es-ES"/>
              </w:rPr>
              <w:t xml:space="preserve"> </w:t>
            </w:r>
            <w:proofErr w:type="spellStart"/>
            <w:r w:rsidRPr="000036EF">
              <w:rPr>
                <w:rFonts w:ascii="GHEA Grapalat" w:eastAsia="Times New Roman" w:hAnsi="GHEA Grapalat" w:cs="Times New Roman"/>
                <w:sz w:val="28"/>
                <w:szCs w:val="20"/>
                <w:vertAlign w:val="superscript"/>
              </w:rPr>
              <w:t>քաղաքացիների</w:t>
            </w:r>
            <w:proofErr w:type="spellEnd"/>
            <w:r w:rsidRPr="000036EF">
              <w:rPr>
                <w:rFonts w:ascii="GHEA Grapalat" w:eastAsia="Times New Roman" w:hAnsi="GHEA Grapalat" w:cs="Times New Roman"/>
                <w:sz w:val="28"/>
                <w:szCs w:val="20"/>
                <w:vertAlign w:val="superscript"/>
                <w:lang w:val="es-ES"/>
              </w:rPr>
              <w:t xml:space="preserve"> </w:t>
            </w:r>
            <w:proofErr w:type="spellStart"/>
            <w:r w:rsidRPr="000036EF">
              <w:rPr>
                <w:rFonts w:ascii="GHEA Grapalat" w:eastAsia="Times New Roman" w:hAnsi="GHEA Grapalat" w:cs="Times New Roman"/>
                <w:sz w:val="28"/>
                <w:szCs w:val="20"/>
                <w:vertAlign w:val="superscript"/>
              </w:rPr>
              <w:t>համար</w:t>
            </w:r>
            <w:proofErr w:type="spellEnd"/>
            <w:r w:rsidRPr="000036EF">
              <w:rPr>
                <w:rFonts w:ascii="GHEA Grapalat" w:eastAsia="Times New Roman" w:hAnsi="GHEA Grapalat" w:cs="Times New Roman"/>
                <w:sz w:val="28"/>
                <w:szCs w:val="20"/>
                <w:vertAlign w:val="superscript"/>
                <w:lang w:val="es-ES"/>
              </w:rPr>
              <w:t xml:space="preserve">` </w:t>
            </w:r>
            <w:proofErr w:type="spellStart"/>
            <w:r w:rsidRPr="000036EF">
              <w:rPr>
                <w:rFonts w:ascii="GHEA Grapalat" w:eastAsia="Times New Roman" w:hAnsi="GHEA Grapalat" w:cs="Times New Roman"/>
                <w:sz w:val="28"/>
                <w:szCs w:val="20"/>
                <w:vertAlign w:val="superscript"/>
              </w:rPr>
              <w:t>նույնականացման</w:t>
            </w:r>
            <w:proofErr w:type="spellEnd"/>
            <w:r w:rsidRPr="000036EF">
              <w:rPr>
                <w:rFonts w:ascii="GHEA Grapalat" w:eastAsia="Times New Roman" w:hAnsi="GHEA Grapalat" w:cs="Times New Roman"/>
                <w:sz w:val="28"/>
                <w:szCs w:val="20"/>
                <w:vertAlign w:val="superscript"/>
                <w:lang w:val="es-ES"/>
              </w:rPr>
              <w:t xml:space="preserve"> </w:t>
            </w:r>
            <w:proofErr w:type="spellStart"/>
            <w:r w:rsidRPr="000036EF">
              <w:rPr>
                <w:rFonts w:ascii="GHEA Grapalat" w:eastAsia="Times New Roman" w:hAnsi="GHEA Grapalat" w:cs="Times New Roman"/>
                <w:sz w:val="28"/>
                <w:szCs w:val="20"/>
                <w:vertAlign w:val="superscript"/>
              </w:rPr>
              <w:t>քարտի</w:t>
            </w:r>
            <w:proofErr w:type="spellEnd"/>
            <w:r w:rsidRPr="000036EF">
              <w:rPr>
                <w:rFonts w:ascii="GHEA Grapalat" w:eastAsia="Times New Roman" w:hAnsi="GHEA Grapalat" w:cs="Times New Roman"/>
                <w:sz w:val="28"/>
                <w:szCs w:val="20"/>
                <w:vertAlign w:val="superscript"/>
                <w:lang w:val="es-ES"/>
              </w:rPr>
              <w:t xml:space="preserve"> </w:t>
            </w:r>
            <w:proofErr w:type="spellStart"/>
            <w:r w:rsidRPr="000036EF">
              <w:rPr>
                <w:rFonts w:ascii="GHEA Grapalat" w:eastAsia="Times New Roman" w:hAnsi="GHEA Grapalat" w:cs="Times New Roman"/>
                <w:sz w:val="28"/>
                <w:szCs w:val="20"/>
                <w:vertAlign w:val="superscript"/>
              </w:rPr>
              <w:t>կամ</w:t>
            </w:r>
            <w:proofErr w:type="spellEnd"/>
            <w:r w:rsidRPr="000036EF">
              <w:rPr>
                <w:rFonts w:ascii="GHEA Grapalat" w:eastAsia="Times New Roman" w:hAnsi="GHEA Grapalat" w:cs="Times New Roman"/>
                <w:sz w:val="28"/>
                <w:szCs w:val="20"/>
                <w:vertAlign w:val="superscript"/>
                <w:lang w:val="es-ES"/>
              </w:rPr>
              <w:t xml:space="preserve"> </w:t>
            </w:r>
            <w:proofErr w:type="spellStart"/>
            <w:r w:rsidRPr="000036EF">
              <w:rPr>
                <w:rFonts w:ascii="GHEA Grapalat" w:eastAsia="Times New Roman" w:hAnsi="GHEA Grapalat" w:cs="Times New Roman"/>
                <w:sz w:val="28"/>
                <w:szCs w:val="20"/>
                <w:vertAlign w:val="superscript"/>
              </w:rPr>
              <w:t>անձնագրի</w:t>
            </w:r>
            <w:proofErr w:type="spellEnd"/>
            <w:r w:rsidRPr="000036EF">
              <w:rPr>
                <w:rFonts w:ascii="GHEA Grapalat" w:eastAsia="Times New Roman" w:hAnsi="GHEA Grapalat" w:cs="Times New Roman"/>
                <w:sz w:val="28"/>
                <w:szCs w:val="20"/>
                <w:vertAlign w:val="superscript"/>
                <w:lang w:val="es-ES"/>
              </w:rPr>
              <w:t xml:space="preserve"> </w:t>
            </w:r>
            <w:proofErr w:type="spellStart"/>
            <w:r w:rsidRPr="000036EF">
              <w:rPr>
                <w:rFonts w:ascii="GHEA Grapalat" w:eastAsia="Times New Roman" w:hAnsi="GHEA Grapalat" w:cs="Times New Roman"/>
                <w:sz w:val="28"/>
                <w:szCs w:val="20"/>
                <w:vertAlign w:val="superscript"/>
              </w:rPr>
              <w:t>կամ</w:t>
            </w:r>
            <w:proofErr w:type="spellEnd"/>
            <w:r w:rsidRPr="000036EF">
              <w:rPr>
                <w:rFonts w:ascii="GHEA Grapalat" w:eastAsia="Times New Roman" w:hAnsi="GHEA Grapalat" w:cs="Times New Roman"/>
                <w:sz w:val="28"/>
                <w:szCs w:val="20"/>
                <w:vertAlign w:val="superscript"/>
                <w:lang w:val="es-ES"/>
              </w:rPr>
              <w:t xml:space="preserve"> </w:t>
            </w:r>
            <w:r w:rsidRPr="000036EF">
              <w:rPr>
                <w:rFonts w:ascii="GHEA Grapalat" w:eastAsia="Times New Roman" w:hAnsi="GHEA Grapalat" w:cs="Times New Roman"/>
                <w:sz w:val="28"/>
                <w:szCs w:val="20"/>
                <w:vertAlign w:val="superscript"/>
              </w:rPr>
              <w:t>ՀՀ</w:t>
            </w:r>
            <w:r w:rsidRPr="000036EF">
              <w:rPr>
                <w:rFonts w:ascii="GHEA Grapalat" w:eastAsia="Times New Roman" w:hAnsi="GHEA Grapalat" w:cs="Times New Roman"/>
                <w:sz w:val="28"/>
                <w:szCs w:val="20"/>
                <w:vertAlign w:val="superscript"/>
                <w:lang w:val="es-ES"/>
              </w:rPr>
              <w:t xml:space="preserve"> </w:t>
            </w:r>
            <w:proofErr w:type="spellStart"/>
            <w:r w:rsidRPr="000036EF">
              <w:rPr>
                <w:rFonts w:ascii="GHEA Grapalat" w:eastAsia="Times New Roman" w:hAnsi="GHEA Grapalat" w:cs="Times New Roman"/>
                <w:sz w:val="28"/>
                <w:szCs w:val="20"/>
                <w:vertAlign w:val="superscript"/>
              </w:rPr>
              <w:t>օրենսդրությամբ</w:t>
            </w:r>
            <w:proofErr w:type="spellEnd"/>
            <w:r w:rsidRPr="000036EF">
              <w:rPr>
                <w:rFonts w:ascii="GHEA Grapalat" w:eastAsia="Times New Roman" w:hAnsi="GHEA Grapalat" w:cs="Times New Roman"/>
                <w:sz w:val="28"/>
                <w:szCs w:val="20"/>
                <w:vertAlign w:val="superscript"/>
                <w:lang w:val="es-ES"/>
              </w:rPr>
              <w:t xml:space="preserve"> </w:t>
            </w:r>
            <w:proofErr w:type="spellStart"/>
            <w:r w:rsidRPr="000036EF">
              <w:rPr>
                <w:rFonts w:ascii="GHEA Grapalat" w:eastAsia="Times New Roman" w:hAnsi="GHEA Grapalat" w:cs="Times New Roman"/>
                <w:sz w:val="28"/>
                <w:szCs w:val="20"/>
                <w:vertAlign w:val="superscript"/>
              </w:rPr>
              <w:t>նախատեսված</w:t>
            </w:r>
            <w:proofErr w:type="spellEnd"/>
            <w:r w:rsidRPr="000036EF">
              <w:rPr>
                <w:rFonts w:ascii="GHEA Grapalat" w:eastAsia="Times New Roman" w:hAnsi="GHEA Grapalat" w:cs="Times New Roman"/>
                <w:sz w:val="28"/>
                <w:szCs w:val="20"/>
                <w:vertAlign w:val="superscript"/>
                <w:lang w:val="es-ES"/>
              </w:rPr>
              <w:t xml:space="preserve"> </w:t>
            </w:r>
            <w:proofErr w:type="spellStart"/>
            <w:r w:rsidRPr="000036EF">
              <w:rPr>
                <w:rFonts w:ascii="GHEA Grapalat" w:eastAsia="Times New Roman" w:hAnsi="GHEA Grapalat" w:cs="Times New Roman"/>
                <w:sz w:val="28"/>
                <w:szCs w:val="20"/>
                <w:vertAlign w:val="superscript"/>
              </w:rPr>
              <w:t>անձը</w:t>
            </w:r>
            <w:proofErr w:type="spellEnd"/>
            <w:r w:rsidRPr="000036EF">
              <w:rPr>
                <w:rFonts w:ascii="GHEA Grapalat" w:eastAsia="Times New Roman" w:hAnsi="GHEA Grapalat" w:cs="Times New Roman"/>
                <w:sz w:val="28"/>
                <w:szCs w:val="20"/>
                <w:vertAlign w:val="superscript"/>
                <w:lang w:val="es-ES"/>
              </w:rPr>
              <w:t xml:space="preserve"> </w:t>
            </w:r>
            <w:proofErr w:type="spellStart"/>
            <w:r w:rsidRPr="000036EF">
              <w:rPr>
                <w:rFonts w:ascii="GHEA Grapalat" w:eastAsia="Times New Roman" w:hAnsi="GHEA Grapalat" w:cs="Times New Roman"/>
                <w:sz w:val="28"/>
                <w:szCs w:val="20"/>
                <w:vertAlign w:val="superscript"/>
              </w:rPr>
              <w:t>հաստատող</w:t>
            </w:r>
            <w:proofErr w:type="spellEnd"/>
            <w:r w:rsidRPr="000036EF">
              <w:rPr>
                <w:rFonts w:ascii="GHEA Grapalat" w:eastAsia="Times New Roman" w:hAnsi="GHEA Grapalat" w:cs="Times New Roman"/>
                <w:sz w:val="28"/>
                <w:szCs w:val="20"/>
                <w:vertAlign w:val="superscript"/>
                <w:lang w:val="es-ES"/>
              </w:rPr>
              <w:t xml:space="preserve"> </w:t>
            </w:r>
            <w:proofErr w:type="spellStart"/>
            <w:r w:rsidRPr="000036EF">
              <w:rPr>
                <w:rFonts w:ascii="GHEA Grapalat" w:eastAsia="Times New Roman" w:hAnsi="GHEA Grapalat" w:cs="Times New Roman"/>
                <w:sz w:val="28"/>
                <w:szCs w:val="20"/>
                <w:vertAlign w:val="superscript"/>
              </w:rPr>
              <w:t>փաստաթղթի</w:t>
            </w:r>
            <w:proofErr w:type="spellEnd"/>
            <w:r w:rsidRPr="000036EF">
              <w:rPr>
                <w:rFonts w:ascii="GHEA Grapalat" w:eastAsia="Times New Roman" w:hAnsi="GHEA Grapalat" w:cs="Times New Roman"/>
                <w:sz w:val="28"/>
                <w:szCs w:val="20"/>
                <w:vertAlign w:val="superscript"/>
                <w:lang w:val="es-ES"/>
              </w:rPr>
              <w:t xml:space="preserve"> </w:t>
            </w:r>
            <w:proofErr w:type="spellStart"/>
            <w:r w:rsidRPr="000036EF">
              <w:rPr>
                <w:rFonts w:ascii="GHEA Grapalat" w:eastAsia="Times New Roman" w:hAnsi="GHEA Grapalat" w:cs="Times New Roman"/>
                <w:sz w:val="28"/>
                <w:szCs w:val="20"/>
                <w:vertAlign w:val="superscript"/>
              </w:rPr>
              <w:t>տեսակը</w:t>
            </w:r>
            <w:proofErr w:type="spellEnd"/>
            <w:r w:rsidRPr="000036EF">
              <w:rPr>
                <w:rFonts w:ascii="GHEA Grapalat" w:eastAsia="Times New Roman" w:hAnsi="GHEA Grapalat" w:cs="Times New Roman"/>
                <w:sz w:val="28"/>
                <w:szCs w:val="20"/>
                <w:vertAlign w:val="superscript"/>
                <w:lang w:val="es-ES"/>
              </w:rPr>
              <w:t xml:space="preserve"> </w:t>
            </w:r>
            <w:r w:rsidRPr="000036EF">
              <w:rPr>
                <w:rFonts w:ascii="GHEA Grapalat" w:eastAsia="Times New Roman" w:hAnsi="GHEA Grapalat" w:cs="Times New Roman"/>
                <w:sz w:val="28"/>
                <w:szCs w:val="20"/>
                <w:vertAlign w:val="superscript"/>
              </w:rPr>
              <w:t>և</w:t>
            </w:r>
            <w:r w:rsidRPr="000036EF">
              <w:rPr>
                <w:rFonts w:ascii="GHEA Grapalat" w:eastAsia="Times New Roman" w:hAnsi="GHEA Grapalat" w:cs="Times New Roman"/>
                <w:sz w:val="28"/>
                <w:szCs w:val="20"/>
                <w:vertAlign w:val="superscript"/>
                <w:lang w:val="es-ES"/>
              </w:rPr>
              <w:t xml:space="preserve"> </w:t>
            </w:r>
            <w:proofErr w:type="spellStart"/>
            <w:r w:rsidRPr="000036EF">
              <w:rPr>
                <w:rFonts w:ascii="GHEA Grapalat" w:eastAsia="Times New Roman" w:hAnsi="GHEA Grapalat" w:cs="Times New Roman"/>
                <w:sz w:val="28"/>
                <w:szCs w:val="20"/>
                <w:vertAlign w:val="superscript"/>
              </w:rPr>
              <w:t>համարը</w:t>
            </w:r>
            <w:proofErr w:type="spellEnd"/>
            <w:r w:rsidRPr="000036EF">
              <w:rPr>
                <w:rFonts w:ascii="GHEA Grapalat" w:eastAsia="Times New Roman" w:hAnsi="GHEA Grapalat" w:cs="Times New Roman"/>
                <w:sz w:val="28"/>
                <w:szCs w:val="20"/>
                <w:vertAlign w:val="superscript"/>
                <w:lang w:val="es-ES"/>
              </w:rPr>
              <w:t xml:space="preserve"> </w:t>
            </w:r>
          </w:p>
        </w:tc>
        <w:tc>
          <w:tcPr>
            <w:tcW w:w="3370" w:type="dxa"/>
          </w:tcPr>
          <w:p w14:paraId="6ED32A94" w14:textId="77777777" w:rsidR="000036EF" w:rsidRPr="000036EF" w:rsidRDefault="000036EF" w:rsidP="000036EF">
            <w:pPr>
              <w:spacing w:after="0" w:line="240" w:lineRule="auto"/>
              <w:jc w:val="center"/>
              <w:rPr>
                <w:rFonts w:ascii="GHEA Grapalat" w:eastAsia="Times New Roman" w:hAnsi="GHEA Grapalat" w:cs="Times New Roman"/>
                <w:sz w:val="28"/>
                <w:szCs w:val="20"/>
                <w:vertAlign w:val="superscript"/>
                <w:lang w:val="es-ES"/>
              </w:rPr>
            </w:pPr>
            <w:proofErr w:type="spellStart"/>
            <w:r w:rsidRPr="000036EF">
              <w:rPr>
                <w:rFonts w:ascii="GHEA Grapalat" w:eastAsia="Times New Roman" w:hAnsi="GHEA Grapalat" w:cs="Times New Roman"/>
                <w:sz w:val="28"/>
                <w:szCs w:val="20"/>
                <w:vertAlign w:val="superscript"/>
              </w:rPr>
              <w:t>Օտարերկրյա</w:t>
            </w:r>
            <w:proofErr w:type="spellEnd"/>
            <w:r w:rsidRPr="000036EF">
              <w:rPr>
                <w:rFonts w:ascii="GHEA Grapalat" w:eastAsia="Times New Roman" w:hAnsi="GHEA Grapalat" w:cs="Times New Roman"/>
                <w:sz w:val="28"/>
                <w:szCs w:val="20"/>
                <w:vertAlign w:val="superscript"/>
                <w:lang w:val="es-ES"/>
              </w:rPr>
              <w:t xml:space="preserve"> </w:t>
            </w:r>
            <w:proofErr w:type="spellStart"/>
            <w:r w:rsidRPr="000036EF">
              <w:rPr>
                <w:rFonts w:ascii="GHEA Grapalat" w:eastAsia="Times New Roman" w:hAnsi="GHEA Grapalat" w:cs="Times New Roman"/>
                <w:sz w:val="28"/>
                <w:szCs w:val="20"/>
                <w:vertAlign w:val="superscript"/>
              </w:rPr>
              <w:t>քաղաքացիների</w:t>
            </w:r>
            <w:proofErr w:type="spellEnd"/>
            <w:r w:rsidRPr="000036EF">
              <w:rPr>
                <w:rFonts w:ascii="GHEA Grapalat" w:eastAsia="Times New Roman" w:hAnsi="GHEA Grapalat" w:cs="Times New Roman"/>
                <w:sz w:val="28"/>
                <w:szCs w:val="20"/>
                <w:vertAlign w:val="superscript"/>
                <w:lang w:val="es-ES"/>
              </w:rPr>
              <w:t xml:space="preserve"> </w:t>
            </w:r>
            <w:proofErr w:type="spellStart"/>
            <w:r w:rsidRPr="000036EF">
              <w:rPr>
                <w:rFonts w:ascii="GHEA Grapalat" w:eastAsia="Times New Roman" w:hAnsi="GHEA Grapalat" w:cs="Times New Roman"/>
                <w:sz w:val="28"/>
                <w:szCs w:val="20"/>
                <w:vertAlign w:val="superscript"/>
              </w:rPr>
              <w:t>համար</w:t>
            </w:r>
            <w:proofErr w:type="spellEnd"/>
            <w:r w:rsidRPr="000036EF">
              <w:rPr>
                <w:rFonts w:ascii="GHEA Grapalat" w:eastAsia="Times New Roman" w:hAnsi="GHEA Grapalat" w:cs="Times New Roman"/>
                <w:sz w:val="28"/>
                <w:szCs w:val="20"/>
                <w:vertAlign w:val="superscript"/>
                <w:lang w:val="es-ES"/>
              </w:rPr>
              <w:t xml:space="preserve"> </w:t>
            </w:r>
            <w:proofErr w:type="spellStart"/>
            <w:r w:rsidRPr="000036EF">
              <w:rPr>
                <w:rFonts w:ascii="GHEA Grapalat" w:eastAsia="Times New Roman" w:hAnsi="GHEA Grapalat" w:cs="Times New Roman"/>
                <w:sz w:val="28"/>
                <w:szCs w:val="20"/>
                <w:vertAlign w:val="superscript"/>
              </w:rPr>
              <w:t>համապատասխան</w:t>
            </w:r>
            <w:proofErr w:type="spellEnd"/>
            <w:r w:rsidRPr="000036EF">
              <w:rPr>
                <w:rFonts w:ascii="GHEA Grapalat" w:eastAsia="Times New Roman" w:hAnsi="GHEA Grapalat" w:cs="Times New Roman"/>
                <w:sz w:val="28"/>
                <w:szCs w:val="20"/>
                <w:vertAlign w:val="superscript"/>
                <w:lang w:val="es-ES"/>
              </w:rPr>
              <w:t xml:space="preserve"> </w:t>
            </w:r>
            <w:proofErr w:type="spellStart"/>
            <w:r w:rsidRPr="000036EF">
              <w:rPr>
                <w:rFonts w:ascii="GHEA Grapalat" w:eastAsia="Times New Roman" w:hAnsi="GHEA Grapalat" w:cs="Times New Roman"/>
                <w:sz w:val="28"/>
                <w:szCs w:val="20"/>
                <w:vertAlign w:val="superscript"/>
              </w:rPr>
              <w:t>երկրի</w:t>
            </w:r>
            <w:proofErr w:type="spellEnd"/>
            <w:r w:rsidRPr="000036EF">
              <w:rPr>
                <w:rFonts w:ascii="GHEA Grapalat" w:eastAsia="Times New Roman" w:hAnsi="GHEA Grapalat" w:cs="Times New Roman"/>
                <w:sz w:val="28"/>
                <w:szCs w:val="20"/>
                <w:vertAlign w:val="superscript"/>
                <w:lang w:val="es-ES"/>
              </w:rPr>
              <w:t xml:space="preserve"> </w:t>
            </w:r>
            <w:proofErr w:type="spellStart"/>
            <w:r w:rsidRPr="000036EF">
              <w:rPr>
                <w:rFonts w:ascii="GHEA Grapalat" w:eastAsia="Times New Roman" w:hAnsi="GHEA Grapalat" w:cs="Times New Roman"/>
                <w:sz w:val="28"/>
                <w:szCs w:val="20"/>
                <w:vertAlign w:val="superscript"/>
              </w:rPr>
              <w:t>օրենսդրությամբ</w:t>
            </w:r>
            <w:proofErr w:type="spellEnd"/>
            <w:r w:rsidRPr="000036EF">
              <w:rPr>
                <w:rFonts w:ascii="GHEA Grapalat" w:eastAsia="Times New Roman" w:hAnsi="GHEA Grapalat" w:cs="Times New Roman"/>
                <w:sz w:val="28"/>
                <w:szCs w:val="20"/>
                <w:vertAlign w:val="superscript"/>
                <w:lang w:val="es-ES"/>
              </w:rPr>
              <w:t xml:space="preserve"> </w:t>
            </w:r>
            <w:proofErr w:type="spellStart"/>
            <w:r w:rsidRPr="000036EF">
              <w:rPr>
                <w:rFonts w:ascii="GHEA Grapalat" w:eastAsia="Times New Roman" w:hAnsi="GHEA Grapalat" w:cs="Times New Roman"/>
                <w:sz w:val="28"/>
                <w:szCs w:val="20"/>
                <w:vertAlign w:val="superscript"/>
              </w:rPr>
              <w:t>նախատեսված</w:t>
            </w:r>
            <w:proofErr w:type="spellEnd"/>
            <w:r w:rsidRPr="000036EF">
              <w:rPr>
                <w:rFonts w:ascii="GHEA Grapalat" w:eastAsia="Times New Roman" w:hAnsi="GHEA Grapalat" w:cs="Times New Roman"/>
                <w:sz w:val="28"/>
                <w:szCs w:val="20"/>
                <w:vertAlign w:val="superscript"/>
                <w:lang w:val="es-ES"/>
              </w:rPr>
              <w:t xml:space="preserve"> </w:t>
            </w:r>
            <w:proofErr w:type="spellStart"/>
            <w:r w:rsidRPr="000036EF">
              <w:rPr>
                <w:rFonts w:ascii="GHEA Grapalat" w:eastAsia="Times New Roman" w:hAnsi="GHEA Grapalat" w:cs="Times New Roman"/>
                <w:sz w:val="28"/>
                <w:szCs w:val="20"/>
                <w:vertAlign w:val="superscript"/>
              </w:rPr>
              <w:t>անձը</w:t>
            </w:r>
            <w:proofErr w:type="spellEnd"/>
            <w:r w:rsidRPr="000036EF">
              <w:rPr>
                <w:rFonts w:ascii="GHEA Grapalat" w:eastAsia="Times New Roman" w:hAnsi="GHEA Grapalat" w:cs="Times New Roman"/>
                <w:sz w:val="28"/>
                <w:szCs w:val="20"/>
                <w:vertAlign w:val="superscript"/>
                <w:lang w:val="es-ES"/>
              </w:rPr>
              <w:t xml:space="preserve"> </w:t>
            </w:r>
            <w:proofErr w:type="spellStart"/>
            <w:r w:rsidRPr="000036EF">
              <w:rPr>
                <w:rFonts w:ascii="GHEA Grapalat" w:eastAsia="Times New Roman" w:hAnsi="GHEA Grapalat" w:cs="Times New Roman"/>
                <w:sz w:val="28"/>
                <w:szCs w:val="20"/>
                <w:vertAlign w:val="superscript"/>
              </w:rPr>
              <w:t>հաստատող</w:t>
            </w:r>
            <w:proofErr w:type="spellEnd"/>
            <w:r w:rsidRPr="000036EF">
              <w:rPr>
                <w:rFonts w:ascii="GHEA Grapalat" w:eastAsia="Times New Roman" w:hAnsi="GHEA Grapalat" w:cs="Times New Roman"/>
                <w:sz w:val="28"/>
                <w:szCs w:val="20"/>
                <w:vertAlign w:val="superscript"/>
                <w:lang w:val="es-ES"/>
              </w:rPr>
              <w:t xml:space="preserve"> </w:t>
            </w:r>
            <w:proofErr w:type="spellStart"/>
            <w:r w:rsidRPr="000036EF">
              <w:rPr>
                <w:rFonts w:ascii="GHEA Grapalat" w:eastAsia="Times New Roman" w:hAnsi="GHEA Grapalat" w:cs="Times New Roman"/>
                <w:sz w:val="28"/>
                <w:szCs w:val="20"/>
                <w:vertAlign w:val="superscript"/>
              </w:rPr>
              <w:t>փաստաթղթի</w:t>
            </w:r>
            <w:proofErr w:type="spellEnd"/>
            <w:r w:rsidRPr="000036EF">
              <w:rPr>
                <w:rFonts w:ascii="GHEA Grapalat" w:eastAsia="Times New Roman" w:hAnsi="GHEA Grapalat" w:cs="Times New Roman"/>
                <w:sz w:val="28"/>
                <w:szCs w:val="20"/>
                <w:vertAlign w:val="superscript"/>
                <w:lang w:val="es-ES"/>
              </w:rPr>
              <w:t xml:space="preserve"> </w:t>
            </w:r>
            <w:proofErr w:type="spellStart"/>
            <w:r w:rsidRPr="000036EF">
              <w:rPr>
                <w:rFonts w:ascii="GHEA Grapalat" w:eastAsia="Times New Roman" w:hAnsi="GHEA Grapalat" w:cs="Times New Roman"/>
                <w:sz w:val="28"/>
                <w:szCs w:val="20"/>
                <w:vertAlign w:val="superscript"/>
              </w:rPr>
              <w:t>տեսակը</w:t>
            </w:r>
            <w:proofErr w:type="spellEnd"/>
            <w:r w:rsidRPr="000036EF">
              <w:rPr>
                <w:rFonts w:ascii="GHEA Grapalat" w:eastAsia="Times New Roman" w:hAnsi="GHEA Grapalat" w:cs="Times New Roman"/>
                <w:sz w:val="28"/>
                <w:szCs w:val="20"/>
                <w:vertAlign w:val="superscript"/>
                <w:lang w:val="es-ES"/>
              </w:rPr>
              <w:t xml:space="preserve"> </w:t>
            </w:r>
            <w:r w:rsidRPr="000036EF">
              <w:rPr>
                <w:rFonts w:ascii="GHEA Grapalat" w:eastAsia="Times New Roman" w:hAnsi="GHEA Grapalat" w:cs="Times New Roman"/>
                <w:sz w:val="28"/>
                <w:szCs w:val="20"/>
                <w:vertAlign w:val="superscript"/>
              </w:rPr>
              <w:t>և</w:t>
            </w:r>
            <w:r w:rsidRPr="000036EF">
              <w:rPr>
                <w:rFonts w:ascii="GHEA Grapalat" w:eastAsia="Times New Roman" w:hAnsi="GHEA Grapalat" w:cs="Times New Roman"/>
                <w:sz w:val="28"/>
                <w:szCs w:val="20"/>
                <w:vertAlign w:val="superscript"/>
                <w:lang w:val="es-ES"/>
              </w:rPr>
              <w:t xml:space="preserve"> </w:t>
            </w:r>
            <w:proofErr w:type="spellStart"/>
            <w:r w:rsidRPr="000036EF">
              <w:rPr>
                <w:rFonts w:ascii="GHEA Grapalat" w:eastAsia="Times New Roman" w:hAnsi="GHEA Grapalat" w:cs="Times New Roman"/>
                <w:sz w:val="28"/>
                <w:szCs w:val="20"/>
                <w:vertAlign w:val="superscript"/>
              </w:rPr>
              <w:t>համարը</w:t>
            </w:r>
            <w:proofErr w:type="spellEnd"/>
            <w:r w:rsidRPr="000036EF">
              <w:rPr>
                <w:rFonts w:ascii="GHEA Grapalat" w:eastAsia="Times New Roman" w:hAnsi="GHEA Grapalat" w:cs="Times New Roman"/>
                <w:sz w:val="28"/>
                <w:szCs w:val="20"/>
                <w:vertAlign w:val="superscript"/>
                <w:lang w:val="es-ES"/>
              </w:rPr>
              <w:t xml:space="preserve"> </w:t>
            </w:r>
          </w:p>
        </w:tc>
      </w:tr>
      <w:tr w:rsidR="000036EF" w:rsidRPr="008861A1" w14:paraId="76C26109" w14:textId="77777777" w:rsidTr="00E27A65">
        <w:trPr>
          <w:jc w:val="center"/>
        </w:trPr>
        <w:tc>
          <w:tcPr>
            <w:tcW w:w="2570" w:type="dxa"/>
            <w:vAlign w:val="center"/>
          </w:tcPr>
          <w:p w14:paraId="6A9B86B5" w14:textId="77777777" w:rsidR="000036EF" w:rsidRPr="000036EF" w:rsidRDefault="000036EF" w:rsidP="000036EF">
            <w:pPr>
              <w:spacing w:after="0" w:line="240" w:lineRule="auto"/>
              <w:jc w:val="center"/>
              <w:rPr>
                <w:rFonts w:ascii="Sylfaen" w:eastAsia="Times New Roman" w:hAnsi="Sylfaen" w:cs="Times New Roman"/>
                <w:sz w:val="26"/>
                <w:szCs w:val="20"/>
                <w:vertAlign w:val="superscript"/>
                <w:lang w:val="hy-AM"/>
              </w:rPr>
            </w:pPr>
          </w:p>
        </w:tc>
        <w:tc>
          <w:tcPr>
            <w:tcW w:w="3960" w:type="dxa"/>
            <w:vAlign w:val="center"/>
          </w:tcPr>
          <w:p w14:paraId="6B8BBDB2" w14:textId="77777777" w:rsidR="000036EF" w:rsidRPr="000036EF" w:rsidRDefault="000036EF" w:rsidP="000036EF">
            <w:pPr>
              <w:spacing w:after="0" w:line="240" w:lineRule="auto"/>
              <w:jc w:val="center"/>
              <w:rPr>
                <w:rFonts w:ascii="GHEA Grapalat" w:eastAsia="Times New Roman" w:hAnsi="GHEA Grapalat" w:cs="Times New Roman"/>
                <w:sz w:val="26"/>
                <w:szCs w:val="20"/>
                <w:vertAlign w:val="superscript"/>
                <w:lang w:val="es-ES"/>
              </w:rPr>
            </w:pPr>
          </w:p>
        </w:tc>
        <w:tc>
          <w:tcPr>
            <w:tcW w:w="3370" w:type="dxa"/>
          </w:tcPr>
          <w:p w14:paraId="6AF93DBD" w14:textId="77777777" w:rsidR="000036EF" w:rsidRPr="000036EF" w:rsidRDefault="000036EF" w:rsidP="000036EF">
            <w:pPr>
              <w:spacing w:after="0" w:line="240" w:lineRule="auto"/>
              <w:jc w:val="center"/>
              <w:rPr>
                <w:rFonts w:ascii="GHEA Grapalat" w:eastAsia="Times New Roman" w:hAnsi="GHEA Grapalat" w:cs="Times New Roman"/>
                <w:sz w:val="26"/>
                <w:szCs w:val="20"/>
                <w:vertAlign w:val="superscript"/>
                <w:lang w:val="es-ES"/>
              </w:rPr>
            </w:pPr>
          </w:p>
        </w:tc>
      </w:tr>
      <w:tr w:rsidR="000036EF" w:rsidRPr="008861A1" w14:paraId="23B6E51E" w14:textId="77777777" w:rsidTr="00E27A65">
        <w:trPr>
          <w:jc w:val="center"/>
        </w:trPr>
        <w:tc>
          <w:tcPr>
            <w:tcW w:w="2570" w:type="dxa"/>
            <w:vAlign w:val="center"/>
          </w:tcPr>
          <w:p w14:paraId="1A118D55" w14:textId="77777777" w:rsidR="000036EF" w:rsidRPr="000036EF" w:rsidRDefault="000036EF" w:rsidP="000036EF">
            <w:pPr>
              <w:spacing w:after="0" w:line="240" w:lineRule="auto"/>
              <w:jc w:val="center"/>
              <w:rPr>
                <w:rFonts w:ascii="GHEA Grapalat" w:eastAsia="Times New Roman" w:hAnsi="GHEA Grapalat" w:cs="Times New Roman"/>
                <w:sz w:val="26"/>
                <w:szCs w:val="20"/>
                <w:vertAlign w:val="superscript"/>
                <w:lang w:val="es-ES"/>
              </w:rPr>
            </w:pPr>
          </w:p>
        </w:tc>
        <w:tc>
          <w:tcPr>
            <w:tcW w:w="3960" w:type="dxa"/>
            <w:vAlign w:val="center"/>
          </w:tcPr>
          <w:p w14:paraId="2E67C17C" w14:textId="77777777" w:rsidR="000036EF" w:rsidRPr="000036EF" w:rsidRDefault="000036EF" w:rsidP="000036EF">
            <w:pPr>
              <w:spacing w:after="0" w:line="240" w:lineRule="auto"/>
              <w:jc w:val="center"/>
              <w:rPr>
                <w:rFonts w:ascii="GHEA Grapalat" w:eastAsia="Times New Roman" w:hAnsi="GHEA Grapalat" w:cs="Times New Roman"/>
                <w:sz w:val="26"/>
                <w:szCs w:val="20"/>
                <w:vertAlign w:val="superscript"/>
                <w:lang w:val="es-ES"/>
              </w:rPr>
            </w:pPr>
          </w:p>
        </w:tc>
        <w:tc>
          <w:tcPr>
            <w:tcW w:w="3370" w:type="dxa"/>
          </w:tcPr>
          <w:p w14:paraId="5D767016" w14:textId="77777777" w:rsidR="000036EF" w:rsidRPr="000036EF" w:rsidRDefault="000036EF" w:rsidP="000036EF">
            <w:pPr>
              <w:spacing w:after="0" w:line="240" w:lineRule="auto"/>
              <w:jc w:val="center"/>
              <w:rPr>
                <w:rFonts w:ascii="GHEA Grapalat" w:eastAsia="Times New Roman" w:hAnsi="GHEA Grapalat" w:cs="Times New Roman"/>
                <w:sz w:val="26"/>
                <w:szCs w:val="20"/>
                <w:vertAlign w:val="superscript"/>
                <w:lang w:val="es-ES"/>
              </w:rPr>
            </w:pPr>
          </w:p>
        </w:tc>
      </w:tr>
      <w:tr w:rsidR="000036EF" w:rsidRPr="008861A1" w14:paraId="3DED33DE" w14:textId="77777777" w:rsidTr="00E27A65">
        <w:trPr>
          <w:jc w:val="center"/>
        </w:trPr>
        <w:tc>
          <w:tcPr>
            <w:tcW w:w="2570" w:type="dxa"/>
            <w:vAlign w:val="center"/>
          </w:tcPr>
          <w:p w14:paraId="3A8083AB" w14:textId="77777777" w:rsidR="000036EF" w:rsidRPr="000036EF" w:rsidRDefault="000036EF" w:rsidP="000036EF">
            <w:pPr>
              <w:spacing w:after="0" w:line="240" w:lineRule="auto"/>
              <w:jc w:val="center"/>
              <w:rPr>
                <w:rFonts w:ascii="GHEA Grapalat" w:eastAsia="Times New Roman" w:hAnsi="GHEA Grapalat" w:cs="Times New Roman"/>
                <w:sz w:val="26"/>
                <w:szCs w:val="20"/>
                <w:vertAlign w:val="superscript"/>
                <w:lang w:val="es-ES"/>
              </w:rPr>
            </w:pPr>
          </w:p>
        </w:tc>
        <w:tc>
          <w:tcPr>
            <w:tcW w:w="3960" w:type="dxa"/>
            <w:vAlign w:val="center"/>
          </w:tcPr>
          <w:p w14:paraId="6F4813CE" w14:textId="77777777" w:rsidR="000036EF" w:rsidRPr="000036EF" w:rsidRDefault="000036EF" w:rsidP="000036EF">
            <w:pPr>
              <w:spacing w:after="0" w:line="240" w:lineRule="auto"/>
              <w:jc w:val="center"/>
              <w:rPr>
                <w:rFonts w:ascii="GHEA Grapalat" w:eastAsia="Times New Roman" w:hAnsi="GHEA Grapalat" w:cs="Times New Roman"/>
                <w:sz w:val="26"/>
                <w:szCs w:val="20"/>
                <w:vertAlign w:val="superscript"/>
                <w:lang w:val="es-ES"/>
              </w:rPr>
            </w:pPr>
          </w:p>
        </w:tc>
        <w:tc>
          <w:tcPr>
            <w:tcW w:w="3370" w:type="dxa"/>
          </w:tcPr>
          <w:p w14:paraId="3B2CBA20" w14:textId="77777777" w:rsidR="000036EF" w:rsidRPr="000036EF" w:rsidRDefault="000036EF" w:rsidP="000036EF">
            <w:pPr>
              <w:spacing w:after="0" w:line="240" w:lineRule="auto"/>
              <w:jc w:val="center"/>
              <w:rPr>
                <w:rFonts w:ascii="GHEA Grapalat" w:eastAsia="Times New Roman" w:hAnsi="GHEA Grapalat" w:cs="Times New Roman"/>
                <w:sz w:val="26"/>
                <w:szCs w:val="20"/>
                <w:vertAlign w:val="superscript"/>
                <w:lang w:val="es-ES"/>
              </w:rPr>
            </w:pPr>
          </w:p>
        </w:tc>
      </w:tr>
    </w:tbl>
    <w:p w14:paraId="4FEBA81C" w14:textId="77777777" w:rsidR="000036EF" w:rsidRPr="000036EF" w:rsidRDefault="000036EF" w:rsidP="000036EF">
      <w:pPr>
        <w:spacing w:after="0" w:line="240" w:lineRule="auto"/>
        <w:jc w:val="right"/>
        <w:rPr>
          <w:rFonts w:ascii="GHEA Grapalat" w:eastAsia="Times New Roman" w:hAnsi="GHEA Grapalat" w:cs="Times New Roman"/>
          <w:sz w:val="10"/>
          <w:szCs w:val="10"/>
          <w:lang w:val="es-ES"/>
        </w:rPr>
      </w:pPr>
    </w:p>
    <w:p w14:paraId="1E9D198F" w14:textId="77777777" w:rsidR="000036EF" w:rsidRPr="000036EF" w:rsidRDefault="000036EF" w:rsidP="000036EF">
      <w:pPr>
        <w:spacing w:after="0" w:line="240" w:lineRule="auto"/>
        <w:ind w:firstLine="708"/>
        <w:jc w:val="both"/>
        <w:rPr>
          <w:rFonts w:ascii="GHEA Grapalat" w:eastAsia="Times New Roman" w:hAnsi="GHEA Grapalat" w:cs="Times New Roman"/>
          <w:sz w:val="20"/>
          <w:szCs w:val="24"/>
          <w:lang w:val="es-ES"/>
        </w:rPr>
      </w:pPr>
      <w:proofErr w:type="spellStart"/>
      <w:r w:rsidRPr="000036EF">
        <w:rPr>
          <w:rFonts w:ascii="GHEA Grapalat" w:eastAsia="Times New Roman" w:hAnsi="GHEA Grapalat" w:cs="Times New Roman"/>
          <w:sz w:val="20"/>
          <w:szCs w:val="24"/>
          <w:lang w:val="es-ES"/>
        </w:rPr>
        <w:t>Կից</w:t>
      </w:r>
      <w:proofErr w:type="spellEnd"/>
      <w:r w:rsidRPr="000036EF">
        <w:rPr>
          <w:rFonts w:ascii="GHEA Grapalat" w:eastAsia="Times New Roman" w:hAnsi="GHEA Grapalat" w:cs="Times New Roman"/>
          <w:sz w:val="20"/>
          <w:szCs w:val="24"/>
          <w:lang w:val="es-ES"/>
        </w:rPr>
        <w:t xml:space="preserve"> </w:t>
      </w:r>
      <w:proofErr w:type="spellStart"/>
      <w:r w:rsidRPr="000036EF">
        <w:rPr>
          <w:rFonts w:ascii="GHEA Grapalat" w:eastAsia="Times New Roman" w:hAnsi="GHEA Grapalat" w:cs="Times New Roman"/>
          <w:sz w:val="20"/>
          <w:szCs w:val="24"/>
          <w:lang w:val="es-ES"/>
        </w:rPr>
        <w:t>ներկայացվում</w:t>
      </w:r>
      <w:proofErr w:type="spellEnd"/>
      <w:r w:rsidRPr="000036EF">
        <w:rPr>
          <w:rFonts w:ascii="GHEA Grapalat" w:eastAsia="Times New Roman" w:hAnsi="GHEA Grapalat" w:cs="Times New Roman"/>
          <w:sz w:val="20"/>
          <w:szCs w:val="24"/>
          <w:lang w:val="es-ES"/>
        </w:rPr>
        <w:t xml:space="preserve"> է </w:t>
      </w:r>
      <w:proofErr w:type="spellStart"/>
      <w:r w:rsidRPr="000036EF">
        <w:rPr>
          <w:rFonts w:ascii="GHEA Grapalat" w:eastAsia="Times New Roman" w:hAnsi="GHEA Grapalat" w:cs="Times New Roman"/>
          <w:sz w:val="20"/>
          <w:szCs w:val="24"/>
          <w:lang w:val="es-ES"/>
        </w:rPr>
        <w:t>հրավերին</w:t>
      </w:r>
      <w:proofErr w:type="spellEnd"/>
      <w:r w:rsidRPr="000036EF">
        <w:rPr>
          <w:rFonts w:ascii="GHEA Grapalat" w:eastAsia="Times New Roman" w:hAnsi="GHEA Grapalat" w:cs="Times New Roman"/>
          <w:sz w:val="20"/>
          <w:szCs w:val="24"/>
          <w:lang w:val="es-ES"/>
        </w:rPr>
        <w:t xml:space="preserve"> </w:t>
      </w:r>
      <w:proofErr w:type="spellStart"/>
      <w:r w:rsidRPr="000036EF">
        <w:rPr>
          <w:rFonts w:ascii="GHEA Grapalat" w:eastAsia="Times New Roman" w:hAnsi="GHEA Grapalat" w:cs="Times New Roman"/>
          <w:sz w:val="20"/>
          <w:szCs w:val="24"/>
          <w:lang w:val="es-ES"/>
        </w:rPr>
        <w:t>կցված</w:t>
      </w:r>
      <w:proofErr w:type="spellEnd"/>
      <w:r w:rsidRPr="000036EF">
        <w:rPr>
          <w:rFonts w:ascii="GHEA Grapalat" w:eastAsia="Times New Roman" w:hAnsi="GHEA Grapalat" w:cs="Times New Roman"/>
          <w:sz w:val="20"/>
          <w:szCs w:val="24"/>
          <w:lang w:val="es-ES"/>
        </w:rPr>
        <w:t xml:space="preserve"> </w:t>
      </w:r>
      <w:proofErr w:type="spellStart"/>
      <w:r w:rsidRPr="000036EF">
        <w:rPr>
          <w:rFonts w:ascii="GHEA Grapalat" w:eastAsia="Times New Roman" w:hAnsi="GHEA Grapalat" w:cs="Times New Roman"/>
          <w:sz w:val="20"/>
          <w:szCs w:val="24"/>
          <w:lang w:val="es-ES"/>
        </w:rPr>
        <w:t>նախագծային</w:t>
      </w:r>
      <w:proofErr w:type="spellEnd"/>
      <w:r w:rsidRPr="000036EF">
        <w:rPr>
          <w:rFonts w:ascii="GHEA Grapalat" w:eastAsia="Times New Roman" w:hAnsi="GHEA Grapalat" w:cs="Times New Roman"/>
          <w:sz w:val="20"/>
          <w:szCs w:val="24"/>
          <w:lang w:val="es-ES"/>
        </w:rPr>
        <w:t xml:space="preserve"> </w:t>
      </w:r>
      <w:proofErr w:type="spellStart"/>
      <w:r w:rsidRPr="000036EF">
        <w:rPr>
          <w:rFonts w:ascii="GHEA Grapalat" w:eastAsia="Times New Roman" w:hAnsi="GHEA Grapalat" w:cs="Times New Roman"/>
          <w:sz w:val="20"/>
          <w:szCs w:val="24"/>
          <w:lang w:val="es-ES"/>
        </w:rPr>
        <w:t>փաստաթղթերով</w:t>
      </w:r>
      <w:proofErr w:type="spellEnd"/>
      <w:r w:rsidRPr="000036EF">
        <w:rPr>
          <w:rFonts w:ascii="GHEA Grapalat" w:eastAsia="Times New Roman" w:hAnsi="GHEA Grapalat" w:cs="Times New Roman"/>
          <w:sz w:val="20"/>
          <w:szCs w:val="24"/>
          <w:lang w:val="es-ES"/>
        </w:rPr>
        <w:t xml:space="preserve"> </w:t>
      </w:r>
      <w:proofErr w:type="spellStart"/>
      <w:r w:rsidRPr="000036EF">
        <w:rPr>
          <w:rFonts w:ascii="GHEA Grapalat" w:eastAsia="Times New Roman" w:hAnsi="GHEA Grapalat" w:cs="Times New Roman"/>
          <w:sz w:val="20"/>
          <w:szCs w:val="24"/>
          <w:lang w:val="es-ES"/>
        </w:rPr>
        <w:t>սահմանված</w:t>
      </w:r>
      <w:proofErr w:type="spellEnd"/>
      <w:r w:rsidRPr="000036EF">
        <w:rPr>
          <w:rFonts w:ascii="GHEA Grapalat" w:eastAsia="Times New Roman" w:hAnsi="GHEA Grapalat" w:cs="Times New Roman"/>
          <w:sz w:val="20"/>
          <w:szCs w:val="24"/>
          <w:lang w:val="es-ES"/>
        </w:rPr>
        <w:t xml:space="preserve"> </w:t>
      </w:r>
      <w:proofErr w:type="spellStart"/>
      <w:r w:rsidRPr="000036EF">
        <w:rPr>
          <w:rFonts w:ascii="GHEA Grapalat" w:eastAsia="Times New Roman" w:hAnsi="GHEA Grapalat" w:cs="Times New Roman"/>
          <w:sz w:val="20"/>
          <w:szCs w:val="24"/>
          <w:lang w:val="es-ES"/>
        </w:rPr>
        <w:t>տեխնիկական</w:t>
      </w:r>
      <w:proofErr w:type="spellEnd"/>
      <w:r w:rsidRPr="000036EF">
        <w:rPr>
          <w:rFonts w:ascii="GHEA Grapalat" w:eastAsia="Times New Roman" w:hAnsi="GHEA Grapalat" w:cs="Times New Roman"/>
          <w:sz w:val="20"/>
          <w:szCs w:val="24"/>
          <w:lang w:val="es-ES"/>
        </w:rPr>
        <w:t xml:space="preserve"> </w:t>
      </w:r>
      <w:proofErr w:type="spellStart"/>
      <w:r w:rsidRPr="000036EF">
        <w:rPr>
          <w:rFonts w:ascii="GHEA Grapalat" w:eastAsia="Times New Roman" w:hAnsi="GHEA Grapalat" w:cs="Times New Roman"/>
          <w:sz w:val="20"/>
          <w:szCs w:val="24"/>
          <w:lang w:val="es-ES"/>
        </w:rPr>
        <w:t>բնութագրերին</w:t>
      </w:r>
      <w:proofErr w:type="spellEnd"/>
      <w:r w:rsidRPr="000036EF">
        <w:rPr>
          <w:rFonts w:ascii="GHEA Grapalat" w:eastAsia="Times New Roman" w:hAnsi="GHEA Grapalat" w:cs="Times New Roman"/>
          <w:sz w:val="20"/>
          <w:szCs w:val="24"/>
          <w:lang w:val="es-ES"/>
        </w:rPr>
        <w:t xml:space="preserve"> </w:t>
      </w:r>
      <w:proofErr w:type="spellStart"/>
      <w:r w:rsidRPr="000036EF">
        <w:rPr>
          <w:rFonts w:ascii="GHEA Grapalat" w:eastAsia="Times New Roman" w:hAnsi="GHEA Grapalat" w:cs="Times New Roman"/>
          <w:sz w:val="20"/>
          <w:szCs w:val="24"/>
          <w:lang w:val="es-ES"/>
        </w:rPr>
        <w:t>համապատասխանող</w:t>
      </w:r>
      <w:proofErr w:type="spellEnd"/>
      <w:r w:rsidRPr="000036EF">
        <w:rPr>
          <w:rFonts w:ascii="GHEA Grapalat" w:eastAsia="Times New Roman" w:hAnsi="GHEA Grapalat" w:cs="Times New Roman"/>
          <w:sz w:val="20"/>
          <w:szCs w:val="24"/>
          <w:lang w:val="es-ES"/>
        </w:rPr>
        <w:t xml:space="preserve"> </w:t>
      </w:r>
      <w:proofErr w:type="spellStart"/>
      <w:r w:rsidRPr="000036EF">
        <w:rPr>
          <w:rFonts w:ascii="GHEA Grapalat" w:eastAsia="Times New Roman" w:hAnsi="GHEA Grapalat" w:cs="Times New Roman"/>
          <w:sz w:val="20"/>
          <w:szCs w:val="24"/>
          <w:lang w:val="es-ES"/>
        </w:rPr>
        <w:t>սարքերի</w:t>
      </w:r>
      <w:proofErr w:type="spellEnd"/>
      <w:r w:rsidRPr="000036EF">
        <w:rPr>
          <w:rFonts w:ascii="GHEA Grapalat" w:eastAsia="Times New Roman" w:hAnsi="GHEA Grapalat" w:cs="Times New Roman"/>
          <w:sz w:val="20"/>
          <w:szCs w:val="24"/>
          <w:lang w:val="es-ES"/>
        </w:rPr>
        <w:t xml:space="preserve"> և </w:t>
      </w:r>
      <w:proofErr w:type="spellStart"/>
      <w:r w:rsidRPr="000036EF">
        <w:rPr>
          <w:rFonts w:ascii="GHEA Grapalat" w:eastAsia="Times New Roman" w:hAnsi="GHEA Grapalat" w:cs="Times New Roman"/>
          <w:sz w:val="20"/>
          <w:szCs w:val="24"/>
          <w:lang w:val="es-ES"/>
        </w:rPr>
        <w:t>սարքավորումների</w:t>
      </w:r>
      <w:proofErr w:type="spellEnd"/>
      <w:r w:rsidRPr="000036EF">
        <w:rPr>
          <w:rFonts w:ascii="GHEA Grapalat" w:eastAsia="Times New Roman" w:hAnsi="GHEA Grapalat" w:cs="Times New Roman"/>
          <w:sz w:val="20"/>
          <w:szCs w:val="24"/>
          <w:lang w:val="es-ES"/>
        </w:rPr>
        <w:t xml:space="preserve"> </w:t>
      </w:r>
      <w:proofErr w:type="spellStart"/>
      <w:r w:rsidRPr="000036EF">
        <w:rPr>
          <w:rFonts w:ascii="GHEA Grapalat" w:eastAsia="Times New Roman" w:hAnsi="GHEA Grapalat" w:cs="Times New Roman"/>
          <w:sz w:val="20"/>
          <w:szCs w:val="24"/>
          <w:lang w:val="es-ES"/>
        </w:rPr>
        <w:t>տեխնիկական</w:t>
      </w:r>
      <w:proofErr w:type="spellEnd"/>
      <w:r w:rsidRPr="000036EF">
        <w:rPr>
          <w:rFonts w:ascii="GHEA Grapalat" w:eastAsia="Times New Roman" w:hAnsi="GHEA Grapalat" w:cs="Times New Roman"/>
          <w:sz w:val="20"/>
          <w:szCs w:val="24"/>
          <w:lang w:val="es-ES"/>
        </w:rPr>
        <w:t xml:space="preserve"> </w:t>
      </w:r>
      <w:proofErr w:type="spellStart"/>
      <w:r w:rsidRPr="000036EF">
        <w:rPr>
          <w:rFonts w:ascii="GHEA Grapalat" w:eastAsia="Times New Roman" w:hAnsi="GHEA Grapalat" w:cs="Times New Roman"/>
          <w:sz w:val="20"/>
          <w:szCs w:val="24"/>
          <w:lang w:val="es-ES"/>
        </w:rPr>
        <w:t>բնութագրերը</w:t>
      </w:r>
      <w:proofErr w:type="spellEnd"/>
      <w:r w:rsidRPr="000036EF">
        <w:rPr>
          <w:rFonts w:ascii="GHEA Grapalat" w:eastAsia="Times New Roman" w:hAnsi="GHEA Grapalat" w:cs="Times New Roman"/>
          <w:sz w:val="20"/>
          <w:szCs w:val="24"/>
          <w:lang w:val="es-ES"/>
        </w:rPr>
        <w:t xml:space="preserve">, </w:t>
      </w:r>
      <w:proofErr w:type="spellStart"/>
      <w:r w:rsidRPr="000036EF">
        <w:rPr>
          <w:rFonts w:ascii="GHEA Grapalat" w:eastAsia="Times New Roman" w:hAnsi="GHEA Grapalat" w:cs="Times New Roman"/>
          <w:sz w:val="20"/>
          <w:szCs w:val="24"/>
          <w:lang w:val="es-ES"/>
        </w:rPr>
        <w:t>ապրանքային</w:t>
      </w:r>
      <w:proofErr w:type="spellEnd"/>
      <w:r w:rsidRPr="000036EF">
        <w:rPr>
          <w:rFonts w:ascii="GHEA Grapalat" w:eastAsia="Times New Roman" w:hAnsi="GHEA Grapalat" w:cs="Times New Roman"/>
          <w:sz w:val="20"/>
          <w:szCs w:val="24"/>
          <w:lang w:val="es-ES"/>
        </w:rPr>
        <w:t xml:space="preserve"> </w:t>
      </w:r>
      <w:proofErr w:type="spellStart"/>
      <w:r w:rsidRPr="000036EF">
        <w:rPr>
          <w:rFonts w:ascii="GHEA Grapalat" w:eastAsia="Times New Roman" w:hAnsi="GHEA Grapalat" w:cs="Times New Roman"/>
          <w:sz w:val="20"/>
          <w:szCs w:val="24"/>
          <w:lang w:val="es-ES"/>
        </w:rPr>
        <w:t>նշանները</w:t>
      </w:r>
      <w:proofErr w:type="spellEnd"/>
      <w:r w:rsidRPr="000036EF">
        <w:rPr>
          <w:rFonts w:ascii="GHEA Grapalat" w:eastAsia="Times New Roman" w:hAnsi="GHEA Grapalat" w:cs="Times New Roman"/>
          <w:sz w:val="20"/>
          <w:szCs w:val="24"/>
          <w:lang w:val="es-ES"/>
        </w:rPr>
        <w:t xml:space="preserve">, </w:t>
      </w:r>
      <w:proofErr w:type="spellStart"/>
      <w:r w:rsidRPr="000036EF">
        <w:rPr>
          <w:rFonts w:ascii="GHEA Grapalat" w:eastAsia="Times New Roman" w:hAnsi="GHEA Grapalat" w:cs="Times New Roman"/>
          <w:sz w:val="20"/>
          <w:szCs w:val="24"/>
          <w:lang w:val="es-ES"/>
        </w:rPr>
        <w:t>ֆիրմային</w:t>
      </w:r>
      <w:proofErr w:type="spellEnd"/>
      <w:r w:rsidRPr="000036EF">
        <w:rPr>
          <w:rFonts w:ascii="GHEA Grapalat" w:eastAsia="Times New Roman" w:hAnsi="GHEA Grapalat" w:cs="Times New Roman"/>
          <w:sz w:val="20"/>
          <w:szCs w:val="24"/>
          <w:lang w:val="es-ES"/>
        </w:rPr>
        <w:t xml:space="preserve"> </w:t>
      </w:r>
      <w:proofErr w:type="spellStart"/>
      <w:r w:rsidRPr="000036EF">
        <w:rPr>
          <w:rFonts w:ascii="GHEA Grapalat" w:eastAsia="Times New Roman" w:hAnsi="GHEA Grapalat" w:cs="Times New Roman"/>
          <w:sz w:val="20"/>
          <w:szCs w:val="24"/>
          <w:lang w:val="es-ES"/>
        </w:rPr>
        <w:t>անվանումները</w:t>
      </w:r>
      <w:proofErr w:type="spellEnd"/>
      <w:r w:rsidRPr="000036EF">
        <w:rPr>
          <w:rFonts w:ascii="GHEA Grapalat" w:eastAsia="Times New Roman" w:hAnsi="GHEA Grapalat" w:cs="Times New Roman"/>
          <w:sz w:val="20"/>
          <w:szCs w:val="24"/>
          <w:lang w:val="es-ES"/>
        </w:rPr>
        <w:t xml:space="preserve">, </w:t>
      </w:r>
      <w:proofErr w:type="spellStart"/>
      <w:r w:rsidRPr="000036EF">
        <w:rPr>
          <w:rFonts w:ascii="GHEA Grapalat" w:eastAsia="Times New Roman" w:hAnsi="GHEA Grapalat" w:cs="Times New Roman"/>
          <w:sz w:val="20"/>
          <w:szCs w:val="24"/>
          <w:lang w:val="es-ES"/>
        </w:rPr>
        <w:t>մակնիշները</w:t>
      </w:r>
      <w:proofErr w:type="spellEnd"/>
      <w:r w:rsidRPr="000036EF">
        <w:rPr>
          <w:rFonts w:ascii="GHEA Grapalat" w:eastAsia="Times New Roman" w:hAnsi="GHEA Grapalat" w:cs="Times New Roman"/>
          <w:sz w:val="20"/>
          <w:szCs w:val="24"/>
          <w:lang w:val="es-ES"/>
        </w:rPr>
        <w:t xml:space="preserve">, </w:t>
      </w:r>
      <w:proofErr w:type="spellStart"/>
      <w:r w:rsidRPr="000036EF">
        <w:rPr>
          <w:rFonts w:ascii="GHEA Grapalat" w:eastAsia="Times New Roman" w:hAnsi="GHEA Grapalat" w:cs="Times New Roman"/>
          <w:sz w:val="20"/>
          <w:szCs w:val="24"/>
          <w:lang w:val="es-ES"/>
        </w:rPr>
        <w:t>արտադրողները</w:t>
      </w:r>
      <w:proofErr w:type="spellEnd"/>
      <w:r w:rsidRPr="000036EF">
        <w:rPr>
          <w:rFonts w:ascii="GHEA Grapalat" w:eastAsia="Times New Roman" w:hAnsi="GHEA Grapalat" w:cs="Times New Roman"/>
          <w:sz w:val="20"/>
          <w:szCs w:val="24"/>
          <w:lang w:val="es-ES"/>
        </w:rPr>
        <w:t xml:space="preserve"> և </w:t>
      </w:r>
      <w:proofErr w:type="spellStart"/>
      <w:r w:rsidRPr="000036EF">
        <w:rPr>
          <w:rFonts w:ascii="GHEA Grapalat" w:eastAsia="Times New Roman" w:hAnsi="GHEA Grapalat" w:cs="Times New Roman"/>
          <w:sz w:val="20"/>
          <w:szCs w:val="24"/>
          <w:lang w:val="es-ES"/>
        </w:rPr>
        <w:t>երաշխիքային</w:t>
      </w:r>
      <w:proofErr w:type="spellEnd"/>
      <w:r w:rsidRPr="000036EF">
        <w:rPr>
          <w:rFonts w:ascii="GHEA Grapalat" w:eastAsia="Times New Roman" w:hAnsi="GHEA Grapalat" w:cs="Times New Roman"/>
          <w:sz w:val="20"/>
          <w:szCs w:val="24"/>
          <w:lang w:val="es-ES"/>
        </w:rPr>
        <w:t xml:space="preserve"> </w:t>
      </w:r>
      <w:proofErr w:type="spellStart"/>
      <w:proofErr w:type="gramStart"/>
      <w:r w:rsidRPr="000036EF">
        <w:rPr>
          <w:rFonts w:ascii="GHEA Grapalat" w:eastAsia="Times New Roman" w:hAnsi="GHEA Grapalat" w:cs="Times New Roman"/>
          <w:sz w:val="20"/>
          <w:szCs w:val="24"/>
          <w:lang w:val="es-ES"/>
        </w:rPr>
        <w:t>ժամկետները</w:t>
      </w:r>
      <w:proofErr w:type="spellEnd"/>
      <w:r w:rsidRPr="000036EF">
        <w:rPr>
          <w:rFonts w:ascii="GHEA Grapalat" w:eastAsia="Times New Roman" w:hAnsi="GHEA Grapalat" w:cs="Times New Roman"/>
          <w:sz w:val="20"/>
          <w:szCs w:val="24"/>
          <w:lang w:val="es-ES"/>
        </w:rPr>
        <w:t>:*</w:t>
      </w:r>
      <w:proofErr w:type="gramEnd"/>
      <w:r w:rsidRPr="000036EF">
        <w:rPr>
          <w:rFonts w:ascii="GHEA Grapalat" w:eastAsia="Times New Roman" w:hAnsi="GHEA Grapalat" w:cs="Times New Roman"/>
          <w:sz w:val="20"/>
          <w:szCs w:val="24"/>
          <w:lang w:val="es-ES"/>
        </w:rPr>
        <w:t>**</w:t>
      </w:r>
    </w:p>
    <w:p w14:paraId="0BEA3F32" w14:textId="77777777" w:rsidR="000036EF" w:rsidRPr="000036EF" w:rsidRDefault="000036EF" w:rsidP="000036EF">
      <w:pPr>
        <w:spacing w:after="0" w:line="240" w:lineRule="auto"/>
        <w:ind w:firstLine="708"/>
        <w:jc w:val="both"/>
        <w:rPr>
          <w:rFonts w:ascii="GHEA Grapalat" w:eastAsia="Times New Roman" w:hAnsi="GHEA Grapalat" w:cs="Times New Roman"/>
          <w:sz w:val="20"/>
          <w:szCs w:val="24"/>
          <w:lang w:val="es-ES"/>
        </w:rPr>
      </w:pPr>
    </w:p>
    <w:p w14:paraId="34871624" w14:textId="77777777" w:rsidR="000036EF" w:rsidRPr="000036EF" w:rsidRDefault="000036EF" w:rsidP="000036EF">
      <w:pPr>
        <w:spacing w:after="0" w:line="240" w:lineRule="auto"/>
        <w:ind w:firstLine="708"/>
        <w:jc w:val="both"/>
        <w:rPr>
          <w:rFonts w:ascii="GHEA Grapalat" w:eastAsia="Times New Roman" w:hAnsi="GHEA Grapalat" w:cs="Times New Roman"/>
          <w:sz w:val="20"/>
          <w:szCs w:val="24"/>
          <w:lang w:val="es-ES"/>
        </w:rPr>
      </w:pPr>
    </w:p>
    <w:p w14:paraId="3D6926AA" w14:textId="77777777" w:rsidR="000036EF" w:rsidRPr="000036EF" w:rsidRDefault="000036EF" w:rsidP="000036EF">
      <w:pPr>
        <w:spacing w:after="0" w:line="240" w:lineRule="auto"/>
        <w:ind w:firstLine="708"/>
        <w:jc w:val="both"/>
        <w:rPr>
          <w:rFonts w:ascii="GHEA Grapalat" w:eastAsia="Times New Roman" w:hAnsi="GHEA Grapalat" w:cs="Times New Roman"/>
          <w:sz w:val="20"/>
          <w:szCs w:val="24"/>
          <w:lang w:val="es-ES"/>
        </w:rPr>
      </w:pPr>
    </w:p>
    <w:p w14:paraId="05FD1B75" w14:textId="77777777" w:rsidR="000036EF" w:rsidRPr="000036EF" w:rsidRDefault="000036EF" w:rsidP="000036EF">
      <w:pPr>
        <w:spacing w:after="0" w:line="240" w:lineRule="auto"/>
        <w:jc w:val="both"/>
        <w:rPr>
          <w:rFonts w:ascii="GHEA Grapalat" w:eastAsia="Times New Roman" w:hAnsi="GHEA Grapalat" w:cs="Times New Roman"/>
          <w:sz w:val="20"/>
          <w:szCs w:val="24"/>
          <w:lang w:val="es-ES"/>
        </w:rPr>
      </w:pPr>
    </w:p>
    <w:p w14:paraId="5A1306DB" w14:textId="77777777" w:rsidR="000036EF" w:rsidRPr="000036EF" w:rsidRDefault="000036EF" w:rsidP="000036EF">
      <w:pPr>
        <w:spacing w:after="0" w:line="240" w:lineRule="auto"/>
        <w:jc w:val="both"/>
        <w:rPr>
          <w:rFonts w:ascii="GHEA Grapalat" w:eastAsia="Times New Roman" w:hAnsi="GHEA Grapalat" w:cs="Times New Roman"/>
          <w:sz w:val="20"/>
          <w:szCs w:val="24"/>
          <w:lang w:val="es-ES"/>
        </w:rPr>
      </w:pPr>
    </w:p>
    <w:p w14:paraId="26FAF7F8" w14:textId="77777777" w:rsidR="000036EF" w:rsidRPr="000036EF" w:rsidRDefault="000036EF" w:rsidP="000036EF">
      <w:pPr>
        <w:spacing w:after="0" w:line="240" w:lineRule="auto"/>
        <w:jc w:val="both"/>
        <w:rPr>
          <w:rFonts w:ascii="GHEA Grapalat" w:eastAsia="Times New Roman" w:hAnsi="GHEA Grapalat" w:cs="Arial"/>
          <w:sz w:val="20"/>
          <w:szCs w:val="24"/>
          <w:vertAlign w:val="superscript"/>
          <w:lang w:val="es-ES"/>
        </w:rPr>
      </w:pPr>
      <w:r w:rsidRPr="000036EF">
        <w:rPr>
          <w:rFonts w:ascii="GHEA Grapalat" w:eastAsia="Times New Roman" w:hAnsi="GHEA Grapalat" w:cs="Times New Roman"/>
          <w:sz w:val="20"/>
          <w:szCs w:val="24"/>
          <w:lang w:val="es-ES"/>
        </w:rPr>
        <w:t xml:space="preserve">   </w:t>
      </w:r>
      <w:r w:rsidRPr="000036EF">
        <w:rPr>
          <w:rFonts w:ascii="GHEA Grapalat" w:eastAsia="Times New Roman" w:hAnsi="GHEA Grapalat" w:cs="Times New Roman"/>
          <w:sz w:val="20"/>
          <w:szCs w:val="24"/>
          <w:lang w:val="hy-AM"/>
        </w:rPr>
        <w:t xml:space="preserve">___________________________________________________ </w:t>
      </w:r>
      <w:r w:rsidRPr="000036EF">
        <w:rPr>
          <w:rFonts w:ascii="GHEA Grapalat" w:eastAsia="Times New Roman" w:hAnsi="GHEA Grapalat" w:cs="Times New Roman"/>
          <w:sz w:val="20"/>
          <w:szCs w:val="24"/>
          <w:lang w:val="hy-AM"/>
        </w:rPr>
        <w:tab/>
        <w:t xml:space="preserve">                _____________</w:t>
      </w:r>
      <w:r w:rsidRPr="000036EF">
        <w:rPr>
          <w:rFonts w:ascii="GHEA Grapalat" w:eastAsia="Times New Roman" w:hAnsi="GHEA Grapalat" w:cs="Times New Roman"/>
          <w:sz w:val="20"/>
          <w:szCs w:val="24"/>
          <w:u w:val="single"/>
          <w:lang w:val="es-ES"/>
        </w:rPr>
        <w:tab/>
      </w:r>
      <w:r w:rsidRPr="000036EF">
        <w:rPr>
          <w:rFonts w:ascii="GHEA Grapalat" w:eastAsia="Times New Roman" w:hAnsi="GHEA Grapalat" w:cs="Times New Roman"/>
          <w:sz w:val="20"/>
          <w:szCs w:val="24"/>
          <w:u w:val="single"/>
          <w:lang w:val="es-ES"/>
        </w:rPr>
        <w:tab/>
      </w:r>
      <w:r w:rsidRPr="000036EF">
        <w:rPr>
          <w:rFonts w:ascii="GHEA Grapalat" w:eastAsia="Times New Roman" w:hAnsi="GHEA Grapalat" w:cs="Times New Roman"/>
          <w:sz w:val="20"/>
          <w:szCs w:val="24"/>
          <w:lang w:val="es-ES"/>
        </w:rPr>
        <w:tab/>
      </w:r>
      <w:r w:rsidRPr="000036EF">
        <w:rPr>
          <w:rFonts w:ascii="GHEA Grapalat" w:eastAsia="Times New Roman" w:hAnsi="GHEA Grapalat" w:cs="Times New Roman"/>
          <w:sz w:val="20"/>
          <w:szCs w:val="24"/>
          <w:lang w:val="es-ES"/>
        </w:rPr>
        <w:tab/>
      </w:r>
      <w:r w:rsidRPr="000036EF">
        <w:rPr>
          <w:rFonts w:ascii="GHEA Grapalat" w:eastAsia="Times New Roman" w:hAnsi="GHEA Grapalat" w:cs="Times New Roman"/>
          <w:sz w:val="20"/>
          <w:szCs w:val="24"/>
          <w:lang w:val="hy-AM"/>
        </w:rPr>
        <w:t xml:space="preserve"> </w:t>
      </w:r>
      <w:r w:rsidRPr="000036EF">
        <w:rPr>
          <w:rFonts w:ascii="GHEA Grapalat" w:eastAsia="Times New Roman" w:hAnsi="GHEA Grapalat" w:cs="Sylfaen"/>
          <w:sz w:val="20"/>
          <w:szCs w:val="24"/>
          <w:vertAlign w:val="superscript"/>
          <w:lang w:val="hy-AM"/>
        </w:rPr>
        <w:t>Մասնակցի</w:t>
      </w:r>
      <w:r w:rsidRPr="000036EF">
        <w:rPr>
          <w:rFonts w:ascii="GHEA Grapalat" w:eastAsia="Times New Roman" w:hAnsi="GHEA Grapalat" w:cs="Arial"/>
          <w:sz w:val="20"/>
          <w:szCs w:val="24"/>
          <w:vertAlign w:val="superscript"/>
          <w:lang w:val="hy-AM"/>
        </w:rPr>
        <w:t xml:space="preserve"> </w:t>
      </w:r>
      <w:r w:rsidRPr="000036EF">
        <w:rPr>
          <w:rFonts w:ascii="GHEA Grapalat" w:eastAsia="Times New Roman" w:hAnsi="GHEA Grapalat" w:cs="Sylfaen"/>
          <w:sz w:val="20"/>
          <w:szCs w:val="24"/>
          <w:vertAlign w:val="superscript"/>
          <w:lang w:val="hy-AM"/>
        </w:rPr>
        <w:t>անվանումը</w:t>
      </w:r>
      <w:r w:rsidRPr="000036EF">
        <w:rPr>
          <w:rFonts w:ascii="GHEA Grapalat" w:eastAsia="Times New Roman" w:hAnsi="GHEA Grapalat" w:cs="Arial"/>
          <w:sz w:val="20"/>
          <w:szCs w:val="24"/>
          <w:vertAlign w:val="superscript"/>
          <w:lang w:val="hy-AM"/>
        </w:rPr>
        <w:t xml:space="preserve"> </w:t>
      </w:r>
      <w:r w:rsidRPr="000036EF">
        <w:rPr>
          <w:rFonts w:ascii="GHEA Grapalat" w:eastAsia="Times New Roman" w:hAnsi="GHEA Grapalat" w:cs="Times New Roman"/>
          <w:sz w:val="20"/>
          <w:szCs w:val="24"/>
          <w:vertAlign w:val="superscript"/>
          <w:lang w:val="hy-AM"/>
        </w:rPr>
        <w:t xml:space="preserve"> (</w:t>
      </w:r>
      <w:r w:rsidRPr="000036EF">
        <w:rPr>
          <w:rFonts w:ascii="GHEA Grapalat" w:eastAsia="Times New Roman" w:hAnsi="GHEA Grapalat" w:cs="Sylfaen"/>
          <w:sz w:val="20"/>
          <w:szCs w:val="24"/>
          <w:vertAlign w:val="superscript"/>
          <w:lang w:val="hy-AM"/>
        </w:rPr>
        <w:t>ղեկավարի</w:t>
      </w:r>
      <w:r w:rsidRPr="000036EF">
        <w:rPr>
          <w:rFonts w:ascii="GHEA Grapalat" w:eastAsia="Times New Roman" w:hAnsi="GHEA Grapalat" w:cs="Arial"/>
          <w:sz w:val="20"/>
          <w:szCs w:val="24"/>
          <w:vertAlign w:val="superscript"/>
          <w:lang w:val="hy-AM"/>
        </w:rPr>
        <w:t xml:space="preserve"> </w:t>
      </w:r>
      <w:r w:rsidRPr="000036EF">
        <w:rPr>
          <w:rFonts w:ascii="GHEA Grapalat" w:eastAsia="Times New Roman" w:hAnsi="GHEA Grapalat" w:cs="Sylfaen"/>
          <w:sz w:val="20"/>
          <w:szCs w:val="24"/>
          <w:vertAlign w:val="superscript"/>
          <w:lang w:val="hy-AM"/>
        </w:rPr>
        <w:t>պաշտոնը</w:t>
      </w:r>
      <w:r w:rsidRPr="000036EF">
        <w:rPr>
          <w:rFonts w:ascii="GHEA Grapalat" w:eastAsia="Times New Roman" w:hAnsi="GHEA Grapalat" w:cs="Arial"/>
          <w:sz w:val="20"/>
          <w:szCs w:val="24"/>
          <w:vertAlign w:val="superscript"/>
          <w:lang w:val="hy-AM"/>
        </w:rPr>
        <w:t xml:space="preserve">, </w:t>
      </w:r>
      <w:r w:rsidRPr="000036EF">
        <w:rPr>
          <w:rFonts w:ascii="GHEA Grapalat" w:eastAsia="Times New Roman" w:hAnsi="GHEA Grapalat" w:cs="Arial"/>
          <w:sz w:val="20"/>
          <w:szCs w:val="24"/>
          <w:vertAlign w:val="superscript"/>
        </w:rPr>
        <w:t>ա</w:t>
      </w:r>
      <w:r w:rsidRPr="000036EF">
        <w:rPr>
          <w:rFonts w:ascii="GHEA Grapalat" w:eastAsia="Times New Roman" w:hAnsi="GHEA Grapalat" w:cs="Sylfaen"/>
          <w:sz w:val="20"/>
          <w:szCs w:val="24"/>
          <w:vertAlign w:val="superscript"/>
          <w:lang w:val="hy-AM"/>
        </w:rPr>
        <w:t>նուն</w:t>
      </w:r>
      <w:r w:rsidRPr="000036EF">
        <w:rPr>
          <w:rFonts w:ascii="GHEA Grapalat" w:eastAsia="Times New Roman" w:hAnsi="GHEA Grapalat" w:cs="Arial"/>
          <w:sz w:val="20"/>
          <w:szCs w:val="24"/>
          <w:vertAlign w:val="superscript"/>
          <w:lang w:val="hy-AM"/>
        </w:rPr>
        <w:t xml:space="preserve"> </w:t>
      </w:r>
      <w:r w:rsidRPr="000036EF">
        <w:rPr>
          <w:rFonts w:ascii="GHEA Grapalat" w:eastAsia="Times New Roman" w:hAnsi="GHEA Grapalat" w:cs="Sylfaen"/>
          <w:sz w:val="20"/>
          <w:szCs w:val="24"/>
          <w:vertAlign w:val="superscript"/>
        </w:rPr>
        <w:t>ա</w:t>
      </w:r>
      <w:r w:rsidRPr="000036EF">
        <w:rPr>
          <w:rFonts w:ascii="GHEA Grapalat" w:eastAsia="Times New Roman" w:hAnsi="GHEA Grapalat" w:cs="Sylfaen"/>
          <w:sz w:val="20"/>
          <w:szCs w:val="24"/>
          <w:vertAlign w:val="superscript"/>
          <w:lang w:val="hy-AM"/>
        </w:rPr>
        <w:t>զգանունը</w:t>
      </w:r>
      <w:r w:rsidRPr="000036EF">
        <w:rPr>
          <w:rFonts w:ascii="GHEA Grapalat" w:eastAsia="Times New Roman" w:hAnsi="GHEA Grapalat" w:cs="Arial"/>
          <w:sz w:val="20"/>
          <w:szCs w:val="24"/>
          <w:vertAlign w:val="superscript"/>
          <w:lang w:val="hy-AM"/>
        </w:rPr>
        <w:t xml:space="preserve">)                                             </w:t>
      </w:r>
      <w:r w:rsidRPr="000036EF">
        <w:rPr>
          <w:rFonts w:ascii="GHEA Grapalat" w:eastAsia="Times New Roman" w:hAnsi="GHEA Grapalat" w:cs="Arial"/>
          <w:sz w:val="20"/>
          <w:szCs w:val="24"/>
          <w:vertAlign w:val="superscript"/>
          <w:lang w:val="es-ES"/>
        </w:rPr>
        <w:t xml:space="preserve">               </w:t>
      </w:r>
      <w:r w:rsidRPr="000036EF">
        <w:rPr>
          <w:rFonts w:ascii="GHEA Grapalat" w:eastAsia="Times New Roman" w:hAnsi="GHEA Grapalat" w:cs="Sylfaen"/>
          <w:sz w:val="20"/>
          <w:szCs w:val="24"/>
          <w:vertAlign w:val="superscript"/>
          <w:lang w:val="hy-AM"/>
        </w:rPr>
        <w:t>ստորագրությունը</w:t>
      </w:r>
      <w:r w:rsidRPr="000036EF">
        <w:rPr>
          <w:rFonts w:ascii="GHEA Grapalat" w:eastAsia="Times New Roman" w:hAnsi="GHEA Grapalat" w:cs="Arial"/>
          <w:sz w:val="20"/>
          <w:szCs w:val="24"/>
          <w:vertAlign w:val="superscript"/>
          <w:lang w:val="hy-AM"/>
        </w:rPr>
        <w:t>)</w:t>
      </w:r>
    </w:p>
    <w:p w14:paraId="0507BAF7" w14:textId="77777777" w:rsidR="000036EF" w:rsidRPr="000036EF" w:rsidRDefault="000036EF" w:rsidP="000036EF">
      <w:pPr>
        <w:spacing w:after="0" w:line="240" w:lineRule="auto"/>
        <w:jc w:val="both"/>
        <w:rPr>
          <w:rFonts w:ascii="GHEA Grapalat" w:eastAsia="Times New Roman" w:hAnsi="GHEA Grapalat" w:cs="Arial"/>
          <w:sz w:val="20"/>
          <w:szCs w:val="24"/>
          <w:vertAlign w:val="superscript"/>
          <w:lang w:val="es-ES"/>
        </w:rPr>
      </w:pPr>
    </w:p>
    <w:p w14:paraId="149C4F5A" w14:textId="77777777" w:rsidR="000036EF" w:rsidRPr="000036EF" w:rsidRDefault="000036EF" w:rsidP="000036EF">
      <w:pPr>
        <w:spacing w:after="0" w:line="240" w:lineRule="auto"/>
        <w:jc w:val="both"/>
        <w:rPr>
          <w:rFonts w:ascii="GHEA Grapalat" w:eastAsia="Times New Roman" w:hAnsi="GHEA Grapalat" w:cs="Times New Roman"/>
          <w:sz w:val="20"/>
          <w:szCs w:val="24"/>
          <w:lang w:val="hy-AM"/>
        </w:rPr>
      </w:pPr>
      <w:r w:rsidRPr="000036EF">
        <w:rPr>
          <w:rFonts w:ascii="GHEA Grapalat" w:eastAsia="Times New Roman" w:hAnsi="GHEA Grapalat" w:cs="Times New Roman"/>
          <w:sz w:val="20"/>
          <w:szCs w:val="24"/>
          <w:lang w:val="hy-AM"/>
        </w:rPr>
        <w:t xml:space="preserve">    </w:t>
      </w:r>
    </w:p>
    <w:p w14:paraId="4B9CFD52" w14:textId="77777777" w:rsidR="000036EF" w:rsidRPr="000036EF" w:rsidRDefault="000036EF" w:rsidP="000036EF">
      <w:pPr>
        <w:spacing w:after="0" w:line="240" w:lineRule="auto"/>
        <w:jc w:val="right"/>
        <w:rPr>
          <w:rFonts w:ascii="GHEA Grapalat" w:eastAsia="Times New Roman" w:hAnsi="GHEA Grapalat" w:cs="Arial"/>
          <w:sz w:val="20"/>
          <w:szCs w:val="24"/>
          <w:lang w:val="hy-AM"/>
        </w:rPr>
      </w:pPr>
      <w:r w:rsidRPr="000036EF">
        <w:rPr>
          <w:rFonts w:ascii="GHEA Grapalat" w:eastAsia="Times New Roman" w:hAnsi="GHEA Grapalat" w:cs="Sylfaen"/>
          <w:sz w:val="20"/>
          <w:szCs w:val="24"/>
          <w:lang w:val="hy-AM"/>
        </w:rPr>
        <w:t>Կ</w:t>
      </w:r>
      <w:r w:rsidRPr="000036EF">
        <w:rPr>
          <w:rFonts w:ascii="GHEA Grapalat" w:eastAsia="Times New Roman" w:hAnsi="GHEA Grapalat" w:cs="Arial"/>
          <w:sz w:val="20"/>
          <w:szCs w:val="24"/>
          <w:lang w:val="hy-AM"/>
        </w:rPr>
        <w:t xml:space="preserve">. </w:t>
      </w:r>
      <w:r w:rsidRPr="000036EF">
        <w:rPr>
          <w:rFonts w:ascii="GHEA Grapalat" w:eastAsia="Times New Roman" w:hAnsi="GHEA Grapalat" w:cs="Sylfaen"/>
          <w:sz w:val="20"/>
          <w:szCs w:val="24"/>
          <w:lang w:val="hy-AM"/>
        </w:rPr>
        <w:t>Տ</w:t>
      </w:r>
      <w:r w:rsidRPr="000036EF">
        <w:rPr>
          <w:rFonts w:ascii="GHEA Grapalat" w:eastAsia="Times New Roman" w:hAnsi="GHEA Grapalat" w:cs="Arial"/>
          <w:sz w:val="20"/>
          <w:szCs w:val="24"/>
          <w:lang w:val="hy-AM"/>
        </w:rPr>
        <w:t>.</w:t>
      </w:r>
      <w:r w:rsidRPr="000036EF">
        <w:rPr>
          <w:rFonts w:ascii="GHEA Grapalat" w:eastAsia="Times New Roman" w:hAnsi="GHEA Grapalat" w:cs="Arial"/>
          <w:color w:val="FFFFFF"/>
          <w:sz w:val="20"/>
          <w:szCs w:val="24"/>
          <w:vertAlign w:val="superscript"/>
          <w:lang w:val="hy-AM"/>
        </w:rPr>
        <w:footnoteReference w:id="11"/>
      </w:r>
      <w:r w:rsidRPr="000036EF">
        <w:rPr>
          <w:rFonts w:ascii="GHEA Grapalat" w:eastAsia="Times New Roman" w:hAnsi="GHEA Grapalat" w:cs="Arial"/>
          <w:sz w:val="20"/>
          <w:szCs w:val="24"/>
          <w:lang w:val="hy-AM"/>
        </w:rPr>
        <w:tab/>
      </w:r>
      <w:r w:rsidRPr="000036EF">
        <w:rPr>
          <w:rFonts w:ascii="GHEA Grapalat" w:eastAsia="Times New Roman" w:hAnsi="GHEA Grapalat" w:cs="Arial"/>
          <w:sz w:val="20"/>
          <w:szCs w:val="24"/>
          <w:lang w:val="hy-AM"/>
        </w:rPr>
        <w:tab/>
        <w:t xml:space="preserve"> </w:t>
      </w:r>
    </w:p>
    <w:p w14:paraId="60AF1385" w14:textId="77777777" w:rsidR="000036EF" w:rsidRPr="000036EF" w:rsidRDefault="000036EF" w:rsidP="000036EF">
      <w:pPr>
        <w:spacing w:after="0" w:line="240" w:lineRule="auto"/>
        <w:ind w:firstLine="567"/>
        <w:jc w:val="right"/>
        <w:rPr>
          <w:rFonts w:ascii="GHEA Grapalat" w:eastAsia="Times New Roman" w:hAnsi="GHEA Grapalat" w:cs="Times New Roman"/>
          <w:b/>
          <w:sz w:val="20"/>
          <w:szCs w:val="20"/>
          <w:lang w:val="hy-AM"/>
        </w:rPr>
      </w:pPr>
    </w:p>
    <w:p w14:paraId="378CC243" w14:textId="77777777" w:rsidR="000036EF" w:rsidRPr="000036EF" w:rsidRDefault="000036EF" w:rsidP="000036EF">
      <w:pPr>
        <w:spacing w:after="0" w:line="240" w:lineRule="auto"/>
        <w:ind w:firstLine="567"/>
        <w:jc w:val="right"/>
        <w:rPr>
          <w:rFonts w:ascii="GHEA Grapalat" w:eastAsia="Times New Roman" w:hAnsi="GHEA Grapalat" w:cs="Times New Roman"/>
          <w:b/>
          <w:sz w:val="20"/>
          <w:szCs w:val="20"/>
          <w:lang w:val="hy-AM"/>
        </w:rPr>
      </w:pPr>
    </w:p>
    <w:p w14:paraId="2E05623A" w14:textId="77777777" w:rsidR="000036EF" w:rsidRPr="000036EF" w:rsidRDefault="000036EF" w:rsidP="000036EF">
      <w:pPr>
        <w:spacing w:after="0" w:line="240" w:lineRule="auto"/>
        <w:ind w:firstLine="567"/>
        <w:jc w:val="right"/>
        <w:rPr>
          <w:rFonts w:ascii="GHEA Grapalat" w:eastAsia="Times New Roman" w:hAnsi="GHEA Grapalat" w:cs="Sylfaen"/>
          <w:b/>
          <w:sz w:val="20"/>
          <w:szCs w:val="20"/>
          <w:lang w:val="hy-AM"/>
        </w:rPr>
      </w:pPr>
      <w:r w:rsidRPr="000036EF">
        <w:rPr>
          <w:rFonts w:ascii="GHEA Grapalat" w:eastAsia="Times New Roman" w:hAnsi="GHEA Grapalat" w:cs="Sylfaen"/>
          <w:b/>
          <w:sz w:val="20"/>
          <w:szCs w:val="20"/>
          <w:lang w:val="hy-AM"/>
        </w:rPr>
        <w:br w:type="page"/>
      </w:r>
      <w:r w:rsidRPr="000036EF">
        <w:rPr>
          <w:rFonts w:ascii="GHEA Grapalat" w:eastAsia="Times New Roman" w:hAnsi="GHEA Grapalat" w:cs="Sylfaen"/>
          <w:b/>
          <w:sz w:val="20"/>
          <w:szCs w:val="20"/>
          <w:lang w:val="hy-AM"/>
        </w:rPr>
        <w:lastRenderedPageBreak/>
        <w:t xml:space="preserve"> </w:t>
      </w:r>
    </w:p>
    <w:p w14:paraId="1F961567" w14:textId="77777777" w:rsidR="000036EF" w:rsidRPr="000036EF" w:rsidRDefault="000036EF" w:rsidP="000036EF">
      <w:pPr>
        <w:keepNext/>
        <w:spacing w:after="0" w:line="240" w:lineRule="auto"/>
        <w:ind w:firstLine="567"/>
        <w:jc w:val="right"/>
        <w:outlineLvl w:val="2"/>
        <w:rPr>
          <w:rFonts w:ascii="GHEA Grapalat" w:eastAsia="Times New Roman" w:hAnsi="GHEA Grapalat" w:cs="Arial"/>
          <w:b/>
          <w:sz w:val="20"/>
          <w:szCs w:val="20"/>
          <w:lang w:val="hy-AM"/>
        </w:rPr>
      </w:pPr>
      <w:r w:rsidRPr="000036EF">
        <w:rPr>
          <w:rFonts w:ascii="GHEA Grapalat" w:eastAsia="Times New Roman" w:hAnsi="GHEA Grapalat" w:cs="Sylfaen"/>
          <w:b/>
          <w:sz w:val="20"/>
          <w:szCs w:val="20"/>
          <w:lang w:val="hy-AM"/>
        </w:rPr>
        <w:t>Հավելված</w:t>
      </w:r>
      <w:r w:rsidRPr="000036EF">
        <w:rPr>
          <w:rFonts w:ascii="GHEA Grapalat" w:eastAsia="Times New Roman" w:hAnsi="GHEA Grapalat" w:cs="Arial"/>
          <w:b/>
          <w:sz w:val="20"/>
          <w:szCs w:val="20"/>
          <w:lang w:val="hy-AM"/>
        </w:rPr>
        <w:t xml:space="preserve"> 1.1</w:t>
      </w:r>
    </w:p>
    <w:p w14:paraId="5BBFCB16" w14:textId="527BD90C" w:rsidR="000036EF" w:rsidRPr="000036EF" w:rsidRDefault="000036EF" w:rsidP="000036EF">
      <w:pPr>
        <w:spacing w:after="0" w:line="240" w:lineRule="auto"/>
        <w:ind w:firstLine="567"/>
        <w:jc w:val="right"/>
        <w:rPr>
          <w:rFonts w:ascii="GHEA Grapalat" w:eastAsia="Times New Roman" w:hAnsi="GHEA Grapalat" w:cs="Arial"/>
          <w:b/>
          <w:sz w:val="20"/>
          <w:szCs w:val="20"/>
          <w:lang w:val="hy-AM"/>
        </w:rPr>
      </w:pPr>
      <w:r w:rsidRPr="000036EF">
        <w:rPr>
          <w:rFonts w:ascii="GHEA Grapalat" w:eastAsia="Times New Roman" w:hAnsi="GHEA Grapalat" w:cs="Times New Roman"/>
          <w:sz w:val="24"/>
          <w:szCs w:val="24"/>
          <w:lang w:val="hy-AM"/>
        </w:rPr>
        <w:t>«</w:t>
      </w:r>
      <w:r w:rsidR="000B6642">
        <w:rPr>
          <w:rFonts w:ascii="GHEA Grapalat" w:eastAsia="Times New Roman" w:hAnsi="GHEA Grapalat" w:cs="Times New Roman"/>
          <w:b/>
          <w:sz w:val="20"/>
          <w:szCs w:val="20"/>
          <w:lang w:val="hy-AM"/>
        </w:rPr>
        <w:t>ԿՄՄՀ</w:t>
      </w:r>
      <w:r w:rsidRPr="000036EF">
        <w:rPr>
          <w:rFonts w:ascii="GHEA Grapalat" w:eastAsia="Times New Roman" w:hAnsi="GHEA Grapalat" w:cs="Times New Roman"/>
          <w:b/>
          <w:sz w:val="20"/>
          <w:szCs w:val="20"/>
          <w:lang w:val="hy-AM"/>
        </w:rPr>
        <w:t>-</w:t>
      </w:r>
      <w:r w:rsidR="00033B39">
        <w:rPr>
          <w:rFonts w:ascii="GHEA Grapalat" w:eastAsia="Times New Roman" w:hAnsi="GHEA Grapalat" w:cs="Times New Roman"/>
          <w:b/>
          <w:sz w:val="20"/>
          <w:szCs w:val="20"/>
          <w:lang w:val="hy-AM"/>
        </w:rPr>
        <w:t>Հ</w:t>
      </w:r>
      <w:r w:rsidRPr="000036EF">
        <w:rPr>
          <w:rFonts w:ascii="GHEA Grapalat" w:eastAsia="Times New Roman" w:hAnsi="GHEA Grapalat" w:cs="Sylfaen"/>
          <w:b/>
          <w:sz w:val="20"/>
          <w:szCs w:val="20"/>
          <w:lang w:val="hy-AM"/>
        </w:rPr>
        <w:t>ԲՄԱՇՁԲ</w:t>
      </w:r>
      <w:r w:rsidRPr="000036EF">
        <w:rPr>
          <w:rFonts w:ascii="GHEA Grapalat" w:eastAsia="Times New Roman" w:hAnsi="GHEA Grapalat" w:cs="Arial"/>
          <w:b/>
          <w:sz w:val="20"/>
          <w:szCs w:val="20"/>
          <w:lang w:val="hy-AM"/>
        </w:rPr>
        <w:t>-</w:t>
      </w:r>
      <w:r w:rsidR="000B6642">
        <w:rPr>
          <w:rFonts w:ascii="GHEA Grapalat" w:eastAsia="Times New Roman" w:hAnsi="GHEA Grapalat" w:cs="Arial"/>
          <w:b/>
          <w:sz w:val="20"/>
          <w:szCs w:val="20"/>
          <w:lang w:val="hy-AM"/>
        </w:rPr>
        <w:t>21</w:t>
      </w:r>
      <w:r w:rsidRPr="000036EF">
        <w:rPr>
          <w:rFonts w:ascii="GHEA Grapalat" w:eastAsia="Times New Roman" w:hAnsi="GHEA Grapalat" w:cs="Arial"/>
          <w:b/>
          <w:sz w:val="20"/>
          <w:szCs w:val="20"/>
          <w:lang w:val="hy-AM"/>
        </w:rPr>
        <w:t>/</w:t>
      </w:r>
      <w:r w:rsidR="000B6642">
        <w:rPr>
          <w:rFonts w:ascii="GHEA Grapalat" w:eastAsia="Times New Roman" w:hAnsi="GHEA Grapalat" w:cs="Arial"/>
          <w:b/>
          <w:sz w:val="20"/>
          <w:szCs w:val="20"/>
          <w:lang w:val="hy-AM"/>
        </w:rPr>
        <w:t>4</w:t>
      </w:r>
      <w:r w:rsidRPr="000036EF">
        <w:rPr>
          <w:rFonts w:ascii="GHEA Grapalat" w:eastAsia="Times New Roman" w:hAnsi="GHEA Grapalat" w:cs="Times New Roman"/>
          <w:sz w:val="24"/>
          <w:szCs w:val="24"/>
          <w:lang w:val="hy-AM"/>
        </w:rPr>
        <w:t>»</w:t>
      </w:r>
      <w:r w:rsidRPr="000036EF">
        <w:rPr>
          <w:rFonts w:ascii="GHEA Grapalat" w:eastAsia="Times New Roman" w:hAnsi="GHEA Grapalat" w:cs="Sylfaen"/>
          <w:b/>
          <w:sz w:val="20"/>
          <w:szCs w:val="20"/>
          <w:lang w:val="hy-AM"/>
        </w:rPr>
        <w:t>*</w:t>
      </w:r>
      <w:r w:rsidRPr="000036EF">
        <w:rPr>
          <w:rFonts w:ascii="GHEA Grapalat" w:eastAsia="Times New Roman" w:hAnsi="GHEA Grapalat" w:cs="Times New Roman"/>
          <w:b/>
          <w:sz w:val="20"/>
          <w:szCs w:val="20"/>
          <w:lang w:val="hy-AM"/>
        </w:rPr>
        <w:t xml:space="preserve">  </w:t>
      </w:r>
      <w:r w:rsidRPr="000036EF">
        <w:rPr>
          <w:rFonts w:ascii="GHEA Grapalat" w:eastAsia="Times New Roman" w:hAnsi="GHEA Grapalat" w:cs="Sylfaen"/>
          <w:b/>
          <w:sz w:val="20"/>
          <w:szCs w:val="20"/>
          <w:lang w:val="hy-AM"/>
        </w:rPr>
        <w:t>ծածկագրով</w:t>
      </w:r>
    </w:p>
    <w:p w14:paraId="67DEED72" w14:textId="50D27045" w:rsidR="000036EF" w:rsidRPr="000036EF" w:rsidRDefault="002B1391" w:rsidP="000036EF">
      <w:pPr>
        <w:spacing w:after="0" w:line="240" w:lineRule="auto"/>
        <w:ind w:firstLine="567"/>
        <w:jc w:val="right"/>
        <w:rPr>
          <w:rFonts w:ascii="GHEA Grapalat" w:eastAsia="Times New Roman" w:hAnsi="GHEA Grapalat" w:cs="Arial"/>
          <w:b/>
          <w:sz w:val="20"/>
          <w:szCs w:val="20"/>
          <w:lang w:val="hy-AM"/>
        </w:rPr>
      </w:pPr>
      <w:r>
        <w:rPr>
          <w:rFonts w:ascii="GHEA Grapalat" w:eastAsia="Times New Roman" w:hAnsi="GHEA Grapalat" w:cs="Sylfaen"/>
          <w:b/>
          <w:sz w:val="20"/>
          <w:szCs w:val="20"/>
          <w:lang w:val="hy-AM"/>
        </w:rPr>
        <w:t xml:space="preserve">հրատապ </w:t>
      </w:r>
      <w:r w:rsidR="000036EF" w:rsidRPr="000036EF">
        <w:rPr>
          <w:rFonts w:ascii="GHEA Grapalat" w:eastAsia="Times New Roman" w:hAnsi="GHEA Grapalat" w:cs="Sylfaen"/>
          <w:b/>
          <w:sz w:val="20"/>
          <w:szCs w:val="20"/>
          <w:lang w:val="hy-AM"/>
        </w:rPr>
        <w:t>բաց</w:t>
      </w:r>
      <w:r w:rsidR="000036EF" w:rsidRPr="000036EF">
        <w:rPr>
          <w:rFonts w:ascii="GHEA Grapalat" w:eastAsia="Times New Roman" w:hAnsi="GHEA Grapalat" w:cs="Arial"/>
          <w:b/>
          <w:sz w:val="20"/>
          <w:szCs w:val="20"/>
          <w:lang w:val="hy-AM"/>
        </w:rPr>
        <w:t xml:space="preserve"> մրցույթի </w:t>
      </w:r>
      <w:r w:rsidR="000036EF" w:rsidRPr="000036EF">
        <w:rPr>
          <w:rFonts w:ascii="GHEA Grapalat" w:eastAsia="Times New Roman" w:hAnsi="GHEA Grapalat" w:cs="Sylfaen"/>
          <w:b/>
          <w:sz w:val="20"/>
          <w:szCs w:val="20"/>
          <w:lang w:val="hy-AM"/>
        </w:rPr>
        <w:t>հրավերի</w:t>
      </w:r>
    </w:p>
    <w:p w14:paraId="6E48222D" w14:textId="77777777" w:rsidR="000036EF" w:rsidRPr="000036EF" w:rsidRDefault="000036EF" w:rsidP="000036EF">
      <w:pPr>
        <w:spacing w:after="0" w:line="240" w:lineRule="auto"/>
        <w:ind w:left="-66"/>
        <w:jc w:val="center"/>
        <w:rPr>
          <w:rFonts w:ascii="GHEA Grapalat" w:eastAsia="Times New Roman" w:hAnsi="GHEA Grapalat" w:cs="Times New Roman"/>
          <w:b/>
          <w:sz w:val="24"/>
          <w:szCs w:val="24"/>
          <w:lang w:val="hy-AM"/>
        </w:rPr>
      </w:pPr>
    </w:p>
    <w:p w14:paraId="60540A89" w14:textId="77777777" w:rsidR="000036EF" w:rsidRPr="000036EF" w:rsidRDefault="000036EF" w:rsidP="000036EF">
      <w:pPr>
        <w:keepNext/>
        <w:spacing w:after="0" w:line="240" w:lineRule="auto"/>
        <w:ind w:firstLine="567"/>
        <w:outlineLvl w:val="2"/>
        <w:rPr>
          <w:rFonts w:ascii="GHEA Grapalat" w:eastAsia="Times New Roman" w:hAnsi="GHEA Grapalat" w:cs="Times New Roman"/>
          <w:b/>
          <w:i/>
          <w:sz w:val="20"/>
          <w:szCs w:val="20"/>
          <w:lang w:val="hy-AM"/>
        </w:rPr>
      </w:pPr>
    </w:p>
    <w:p w14:paraId="13252315" w14:textId="77777777" w:rsidR="000036EF" w:rsidRPr="000036EF" w:rsidRDefault="000036EF" w:rsidP="000036EF">
      <w:pPr>
        <w:keepNext/>
        <w:spacing w:after="0" w:line="240" w:lineRule="auto"/>
        <w:ind w:firstLine="567"/>
        <w:jc w:val="center"/>
        <w:outlineLvl w:val="2"/>
        <w:rPr>
          <w:rFonts w:ascii="GHEA Grapalat" w:eastAsia="Times New Roman" w:hAnsi="GHEA Grapalat" w:cs="Times New Roman"/>
          <w:b/>
          <w:sz w:val="20"/>
          <w:szCs w:val="20"/>
          <w:lang w:val="hy-AM"/>
        </w:rPr>
      </w:pPr>
      <w:r w:rsidRPr="000036EF">
        <w:rPr>
          <w:rFonts w:ascii="GHEA Grapalat" w:eastAsia="Times New Roman" w:hAnsi="GHEA Grapalat" w:cs="Times New Roman"/>
          <w:b/>
          <w:sz w:val="20"/>
          <w:szCs w:val="20"/>
          <w:lang w:val="hy-AM"/>
        </w:rPr>
        <w:t>ՆԿԱՐԱԳԻՐ</w:t>
      </w:r>
    </w:p>
    <w:p w14:paraId="12BF9308" w14:textId="77777777" w:rsidR="000036EF" w:rsidRPr="000036EF" w:rsidRDefault="000036EF" w:rsidP="000036EF">
      <w:pPr>
        <w:keepNext/>
        <w:spacing w:after="0" w:line="240" w:lineRule="auto"/>
        <w:ind w:firstLine="567"/>
        <w:jc w:val="center"/>
        <w:outlineLvl w:val="2"/>
        <w:rPr>
          <w:rFonts w:ascii="GHEA Grapalat" w:eastAsia="Times New Roman" w:hAnsi="GHEA Grapalat" w:cs="Arial"/>
          <w:i/>
          <w:sz w:val="20"/>
          <w:szCs w:val="20"/>
          <w:lang w:val="es-ES"/>
        </w:rPr>
      </w:pPr>
      <w:r w:rsidRPr="000036EF">
        <w:rPr>
          <w:rFonts w:ascii="GHEA Grapalat" w:eastAsia="Times New Roman" w:hAnsi="GHEA Grapalat" w:cs="Times New Roman"/>
          <w:b/>
          <w:sz w:val="20"/>
          <w:szCs w:val="20"/>
          <w:lang w:val="hy-AM"/>
        </w:rPr>
        <w:t xml:space="preserve">սարքերի և սարքավորումների </w:t>
      </w:r>
    </w:p>
    <w:p w14:paraId="5A78486F" w14:textId="74428336" w:rsidR="000036EF" w:rsidRPr="000036EF" w:rsidRDefault="000036EF" w:rsidP="000036EF">
      <w:pPr>
        <w:spacing w:after="0" w:line="240" w:lineRule="auto"/>
        <w:ind w:firstLine="567"/>
        <w:jc w:val="both"/>
        <w:rPr>
          <w:rFonts w:ascii="GHEA Grapalat" w:eastAsia="Times New Roman" w:hAnsi="GHEA Grapalat" w:cs="Arial"/>
          <w:sz w:val="20"/>
          <w:szCs w:val="20"/>
          <w:lang w:val="es-ES"/>
        </w:rPr>
      </w:pPr>
      <w:r w:rsidRPr="000036EF">
        <w:rPr>
          <w:rFonts w:ascii="GHEA Grapalat" w:eastAsia="Times New Roman" w:hAnsi="GHEA Grapalat" w:cs="Arial"/>
          <w:sz w:val="20"/>
          <w:szCs w:val="20"/>
          <w:u w:val="single"/>
          <w:lang w:val="es-ES"/>
        </w:rPr>
        <w:tab/>
      </w:r>
      <w:r w:rsidRPr="000036EF">
        <w:rPr>
          <w:rFonts w:ascii="GHEA Grapalat" w:eastAsia="Times New Roman" w:hAnsi="GHEA Grapalat" w:cs="Arial"/>
          <w:sz w:val="20"/>
          <w:szCs w:val="20"/>
          <w:u w:val="single"/>
          <w:lang w:val="es-ES"/>
        </w:rPr>
        <w:tab/>
      </w:r>
      <w:r w:rsidRPr="000036EF">
        <w:rPr>
          <w:rFonts w:ascii="GHEA Grapalat" w:eastAsia="Times New Roman" w:hAnsi="GHEA Grapalat" w:cs="Arial"/>
          <w:sz w:val="20"/>
          <w:szCs w:val="20"/>
          <w:u w:val="single"/>
          <w:lang w:val="es-ES"/>
        </w:rPr>
        <w:tab/>
      </w:r>
      <w:r w:rsidRPr="000036EF">
        <w:rPr>
          <w:rFonts w:ascii="GHEA Grapalat" w:eastAsia="Times New Roman" w:hAnsi="GHEA Grapalat" w:cs="Arial"/>
          <w:sz w:val="20"/>
          <w:szCs w:val="20"/>
          <w:u w:val="single"/>
          <w:lang w:val="es-ES"/>
        </w:rPr>
        <w:tab/>
      </w:r>
      <w:r w:rsidRPr="000036EF">
        <w:rPr>
          <w:rFonts w:ascii="GHEA Grapalat" w:eastAsia="Times New Roman" w:hAnsi="GHEA Grapalat" w:cs="Arial"/>
          <w:sz w:val="20"/>
          <w:szCs w:val="20"/>
          <w:u w:val="single"/>
          <w:lang w:val="es-ES"/>
        </w:rPr>
        <w:tab/>
      </w:r>
      <w:r w:rsidRPr="000036EF">
        <w:rPr>
          <w:rFonts w:ascii="GHEA Grapalat" w:eastAsia="Times New Roman" w:hAnsi="GHEA Grapalat" w:cs="Arial"/>
          <w:sz w:val="20"/>
          <w:szCs w:val="20"/>
          <w:u w:val="single"/>
          <w:lang w:val="es-ES"/>
        </w:rPr>
        <w:tab/>
      </w:r>
      <w:r w:rsidRPr="000036EF">
        <w:rPr>
          <w:rFonts w:ascii="GHEA Grapalat" w:eastAsia="Times New Roman" w:hAnsi="GHEA Grapalat" w:cs="Arial"/>
          <w:sz w:val="20"/>
          <w:szCs w:val="20"/>
          <w:u w:val="single"/>
          <w:lang w:val="es-ES"/>
        </w:rPr>
        <w:tab/>
      </w:r>
      <w:r w:rsidRPr="000036EF">
        <w:rPr>
          <w:rFonts w:ascii="GHEA Grapalat" w:eastAsia="Times New Roman" w:hAnsi="GHEA Grapalat" w:cs="Arial"/>
          <w:sz w:val="20"/>
          <w:szCs w:val="20"/>
          <w:u w:val="single"/>
          <w:lang w:val="es-ES"/>
        </w:rPr>
        <w:tab/>
        <w:t xml:space="preserve">      </w:t>
      </w:r>
      <w:r w:rsidRPr="000036EF">
        <w:rPr>
          <w:rFonts w:ascii="GHEA Grapalat" w:eastAsia="Times New Roman" w:hAnsi="GHEA Grapalat" w:cs="Arial"/>
          <w:sz w:val="20"/>
          <w:szCs w:val="20"/>
          <w:u w:val="single"/>
          <w:lang w:val="es-ES"/>
        </w:rPr>
        <w:tab/>
      </w:r>
      <w:r w:rsidRPr="000036EF">
        <w:rPr>
          <w:rFonts w:ascii="GHEA Grapalat" w:eastAsia="Times New Roman" w:hAnsi="GHEA Grapalat" w:cs="Arial"/>
          <w:sz w:val="20"/>
          <w:szCs w:val="20"/>
          <w:u w:val="single"/>
          <w:lang w:val="es-ES"/>
        </w:rPr>
        <w:tab/>
      </w:r>
      <w:r w:rsidRPr="000036EF">
        <w:rPr>
          <w:rFonts w:ascii="GHEA Grapalat" w:eastAsia="Times New Roman" w:hAnsi="GHEA Grapalat" w:cs="Arial"/>
          <w:sz w:val="20"/>
          <w:szCs w:val="20"/>
          <w:lang w:val="es-ES"/>
        </w:rPr>
        <w:t>-ն «</w:t>
      </w:r>
      <w:r w:rsidR="000B6642">
        <w:rPr>
          <w:rFonts w:ascii="GHEA Grapalat" w:eastAsia="Times New Roman" w:hAnsi="GHEA Grapalat" w:cs="Arial"/>
          <w:sz w:val="20"/>
          <w:szCs w:val="20"/>
          <w:lang w:val="hy-AM"/>
        </w:rPr>
        <w:t>ԿՄՄՀ</w:t>
      </w:r>
      <w:r w:rsidRPr="000036EF">
        <w:rPr>
          <w:rFonts w:ascii="GHEA Grapalat" w:eastAsia="Times New Roman" w:hAnsi="GHEA Grapalat" w:cs="Arial"/>
          <w:sz w:val="20"/>
          <w:szCs w:val="20"/>
          <w:lang w:val="es-ES"/>
        </w:rPr>
        <w:t>-</w:t>
      </w:r>
      <w:r w:rsidR="00033B39">
        <w:rPr>
          <w:rFonts w:ascii="GHEA Grapalat" w:eastAsia="Times New Roman" w:hAnsi="GHEA Grapalat" w:cs="Arial"/>
          <w:sz w:val="20"/>
          <w:szCs w:val="20"/>
          <w:lang w:val="hy-AM"/>
        </w:rPr>
        <w:t>Հ</w:t>
      </w:r>
      <w:r w:rsidRPr="000036EF">
        <w:rPr>
          <w:rFonts w:ascii="GHEA Grapalat" w:eastAsia="Times New Roman" w:hAnsi="GHEA Grapalat" w:cs="Arial"/>
          <w:sz w:val="20"/>
          <w:szCs w:val="20"/>
          <w:lang w:val="es-ES"/>
        </w:rPr>
        <w:t>Բ</w:t>
      </w:r>
      <w:r w:rsidR="00274122">
        <w:rPr>
          <w:rFonts w:ascii="GHEA Grapalat" w:eastAsia="Times New Roman" w:hAnsi="GHEA Grapalat" w:cs="Arial"/>
          <w:sz w:val="20"/>
          <w:szCs w:val="20"/>
          <w:lang w:val="hy-AM"/>
        </w:rPr>
        <w:t>Մ</w:t>
      </w:r>
      <w:r w:rsidRPr="000036EF">
        <w:rPr>
          <w:rFonts w:ascii="GHEA Grapalat" w:eastAsia="Times New Roman" w:hAnsi="GHEA Grapalat" w:cs="Arial"/>
          <w:sz w:val="20"/>
          <w:szCs w:val="20"/>
          <w:lang w:val="es-ES"/>
        </w:rPr>
        <w:t>ԱՇՁԲ-</w:t>
      </w:r>
      <w:r w:rsidR="000B6642">
        <w:rPr>
          <w:rFonts w:ascii="GHEA Grapalat" w:eastAsia="Times New Roman" w:hAnsi="GHEA Grapalat" w:cs="Arial"/>
          <w:sz w:val="20"/>
          <w:szCs w:val="20"/>
          <w:lang w:val="hy-AM"/>
        </w:rPr>
        <w:t>21</w:t>
      </w:r>
      <w:r w:rsidRPr="000036EF">
        <w:rPr>
          <w:rFonts w:ascii="GHEA Grapalat" w:eastAsia="Times New Roman" w:hAnsi="GHEA Grapalat" w:cs="Arial"/>
          <w:sz w:val="20"/>
          <w:szCs w:val="20"/>
          <w:lang w:val="es-ES"/>
        </w:rPr>
        <w:t>/</w:t>
      </w:r>
      <w:proofErr w:type="gramStart"/>
      <w:r w:rsidR="000B6642">
        <w:rPr>
          <w:rFonts w:ascii="GHEA Grapalat" w:eastAsia="Times New Roman" w:hAnsi="GHEA Grapalat" w:cs="Arial"/>
          <w:sz w:val="20"/>
          <w:szCs w:val="20"/>
          <w:lang w:val="hy-AM"/>
        </w:rPr>
        <w:t>4</w:t>
      </w:r>
      <w:r w:rsidRPr="000036EF">
        <w:rPr>
          <w:rFonts w:ascii="GHEA Grapalat" w:eastAsia="Times New Roman" w:hAnsi="GHEA Grapalat" w:cs="Arial"/>
          <w:sz w:val="20"/>
          <w:szCs w:val="20"/>
          <w:lang w:val="es-ES"/>
        </w:rPr>
        <w:t>»</w:t>
      </w:r>
      <w:r w:rsidRPr="000036EF">
        <w:rPr>
          <w:rFonts w:ascii="GHEA Grapalat" w:eastAsia="Times New Roman" w:hAnsi="GHEA Grapalat" w:cs="Arial"/>
          <w:sz w:val="20"/>
          <w:szCs w:val="20"/>
          <w:vertAlign w:val="superscript"/>
          <w:lang w:val="es-ES"/>
        </w:rPr>
        <w:t>*</w:t>
      </w:r>
      <w:proofErr w:type="gramEnd"/>
      <w:r w:rsidRPr="000036EF">
        <w:rPr>
          <w:rFonts w:ascii="GHEA Grapalat" w:eastAsia="Times New Roman" w:hAnsi="GHEA Grapalat" w:cs="Arial"/>
          <w:sz w:val="20"/>
          <w:szCs w:val="20"/>
          <w:lang w:val="es-ES"/>
        </w:rPr>
        <w:t xml:space="preserve"> </w:t>
      </w:r>
    </w:p>
    <w:p w14:paraId="537FC2CF" w14:textId="77777777" w:rsidR="000036EF" w:rsidRPr="000036EF" w:rsidRDefault="000036EF" w:rsidP="000036EF">
      <w:pPr>
        <w:spacing w:after="0" w:line="240" w:lineRule="auto"/>
        <w:jc w:val="both"/>
        <w:rPr>
          <w:rFonts w:ascii="GHEA Grapalat" w:eastAsia="Times New Roman" w:hAnsi="GHEA Grapalat" w:cs="Arial"/>
          <w:sz w:val="20"/>
          <w:szCs w:val="20"/>
          <w:u w:val="single"/>
          <w:lang w:val="es-ES"/>
        </w:rPr>
      </w:pPr>
      <w:r w:rsidRPr="000036EF">
        <w:rPr>
          <w:rFonts w:ascii="GHEA Grapalat" w:eastAsia="Times New Roman" w:hAnsi="GHEA Grapalat" w:cs="Times New Roman"/>
          <w:sz w:val="20"/>
          <w:szCs w:val="24"/>
          <w:vertAlign w:val="superscript"/>
          <w:lang w:val="es-ES"/>
        </w:rPr>
        <w:t xml:space="preserve">                                                    </w:t>
      </w:r>
      <w:r w:rsidRPr="000036EF">
        <w:rPr>
          <w:rFonts w:ascii="GHEA Grapalat" w:eastAsia="Times New Roman" w:hAnsi="GHEA Grapalat" w:cs="Times New Roman"/>
          <w:sz w:val="20"/>
          <w:szCs w:val="24"/>
          <w:vertAlign w:val="superscript"/>
        </w:rPr>
        <w:t>մ</w:t>
      </w:r>
      <w:r w:rsidRPr="000036EF">
        <w:rPr>
          <w:rFonts w:ascii="GHEA Grapalat" w:eastAsia="Times New Roman" w:hAnsi="GHEA Grapalat" w:cs="Times New Roman"/>
          <w:sz w:val="20"/>
          <w:szCs w:val="24"/>
          <w:vertAlign w:val="superscript"/>
          <w:lang w:val="hy-AM"/>
        </w:rPr>
        <w:t>ասնակցի անվանումը</w:t>
      </w:r>
    </w:p>
    <w:p w14:paraId="67615C09" w14:textId="77777777" w:rsidR="000036EF" w:rsidRPr="000036EF" w:rsidRDefault="000036EF" w:rsidP="000036EF">
      <w:pPr>
        <w:spacing w:after="0" w:line="240" w:lineRule="auto"/>
        <w:jc w:val="both"/>
        <w:rPr>
          <w:rFonts w:ascii="GHEA Grapalat" w:eastAsia="Times New Roman" w:hAnsi="GHEA Grapalat" w:cs="Times New Roman"/>
          <w:sz w:val="24"/>
          <w:szCs w:val="24"/>
          <w:lang w:val="hy-AM"/>
        </w:rPr>
      </w:pPr>
      <w:proofErr w:type="spellStart"/>
      <w:r w:rsidRPr="000036EF">
        <w:rPr>
          <w:rFonts w:ascii="GHEA Grapalat" w:eastAsia="Times New Roman" w:hAnsi="GHEA Grapalat" w:cs="Arial"/>
          <w:sz w:val="20"/>
          <w:szCs w:val="20"/>
          <w:lang w:val="es-ES"/>
        </w:rPr>
        <w:t>ծածկագրով</w:t>
      </w:r>
      <w:proofErr w:type="spellEnd"/>
      <w:r w:rsidRPr="000036EF">
        <w:rPr>
          <w:rFonts w:ascii="GHEA Grapalat" w:eastAsia="Times New Roman" w:hAnsi="GHEA Grapalat" w:cs="Arial"/>
          <w:sz w:val="20"/>
          <w:szCs w:val="20"/>
          <w:lang w:val="es-ES"/>
        </w:rPr>
        <w:t xml:space="preserve"> </w:t>
      </w:r>
      <w:proofErr w:type="spellStart"/>
      <w:r w:rsidRPr="000036EF">
        <w:rPr>
          <w:rFonts w:ascii="GHEA Grapalat" w:eastAsia="Times New Roman" w:hAnsi="GHEA Grapalat" w:cs="Arial"/>
          <w:sz w:val="20"/>
          <w:szCs w:val="20"/>
          <w:lang w:val="es-ES"/>
        </w:rPr>
        <w:t>բաց</w:t>
      </w:r>
      <w:proofErr w:type="spellEnd"/>
      <w:r w:rsidRPr="000036EF">
        <w:rPr>
          <w:rFonts w:ascii="GHEA Grapalat" w:eastAsia="Times New Roman" w:hAnsi="GHEA Grapalat" w:cs="Arial"/>
          <w:sz w:val="20"/>
          <w:szCs w:val="20"/>
          <w:lang w:val="es-ES"/>
        </w:rPr>
        <w:t xml:space="preserve"> </w:t>
      </w:r>
      <w:proofErr w:type="spellStart"/>
      <w:r w:rsidRPr="000036EF">
        <w:rPr>
          <w:rFonts w:ascii="GHEA Grapalat" w:eastAsia="Times New Roman" w:hAnsi="GHEA Grapalat" w:cs="Arial"/>
          <w:sz w:val="20"/>
          <w:szCs w:val="20"/>
          <w:lang w:val="es-ES"/>
        </w:rPr>
        <w:t>մրցույթի</w:t>
      </w:r>
      <w:proofErr w:type="spellEnd"/>
      <w:r w:rsidRPr="000036EF">
        <w:rPr>
          <w:rFonts w:ascii="GHEA Grapalat" w:eastAsia="Times New Roman" w:hAnsi="GHEA Grapalat" w:cs="Arial"/>
          <w:sz w:val="20"/>
          <w:szCs w:val="20"/>
          <w:lang w:val="es-ES"/>
        </w:rPr>
        <w:t xml:space="preserve"> </w:t>
      </w:r>
      <w:proofErr w:type="spellStart"/>
      <w:proofErr w:type="gramStart"/>
      <w:r w:rsidRPr="000036EF">
        <w:rPr>
          <w:rFonts w:ascii="GHEA Grapalat" w:eastAsia="Times New Roman" w:hAnsi="GHEA Grapalat" w:cs="Arial"/>
          <w:sz w:val="20"/>
          <w:szCs w:val="20"/>
          <w:lang w:val="es-ES"/>
        </w:rPr>
        <w:t>շրջանակում</w:t>
      </w:r>
      <w:proofErr w:type="spellEnd"/>
      <w:r w:rsidRPr="000036EF">
        <w:rPr>
          <w:rFonts w:ascii="GHEA Grapalat" w:eastAsia="Times New Roman" w:hAnsi="GHEA Grapalat" w:cs="Arial"/>
          <w:sz w:val="20"/>
          <w:szCs w:val="20"/>
          <w:lang w:val="es-ES"/>
        </w:rPr>
        <w:t xml:space="preserve">  </w:t>
      </w:r>
      <w:proofErr w:type="spellStart"/>
      <w:r w:rsidRPr="000036EF">
        <w:rPr>
          <w:rFonts w:ascii="GHEA Grapalat" w:eastAsia="Times New Roman" w:hAnsi="GHEA Grapalat" w:cs="Arial"/>
          <w:sz w:val="20"/>
          <w:szCs w:val="20"/>
          <w:lang w:val="es-ES"/>
        </w:rPr>
        <w:t>ըստ</w:t>
      </w:r>
      <w:proofErr w:type="spellEnd"/>
      <w:proofErr w:type="gramEnd"/>
      <w:r w:rsidRPr="000036EF">
        <w:rPr>
          <w:rFonts w:ascii="GHEA Grapalat" w:eastAsia="Times New Roman" w:hAnsi="GHEA Grapalat" w:cs="Arial"/>
          <w:sz w:val="20"/>
          <w:szCs w:val="20"/>
          <w:lang w:val="es-ES"/>
        </w:rPr>
        <w:t xml:space="preserve"> </w:t>
      </w:r>
      <w:proofErr w:type="spellStart"/>
      <w:r w:rsidRPr="000036EF">
        <w:rPr>
          <w:rFonts w:ascii="GHEA Grapalat" w:eastAsia="Times New Roman" w:hAnsi="GHEA Grapalat" w:cs="Arial"/>
          <w:sz w:val="20"/>
          <w:szCs w:val="20"/>
          <w:lang w:val="es-ES"/>
        </w:rPr>
        <w:t>չափաբաժինների</w:t>
      </w:r>
      <w:proofErr w:type="spellEnd"/>
      <w:r w:rsidRPr="000036EF">
        <w:rPr>
          <w:rFonts w:ascii="GHEA Grapalat" w:eastAsia="Times New Roman" w:hAnsi="GHEA Grapalat" w:cs="Arial"/>
          <w:sz w:val="20"/>
          <w:szCs w:val="20"/>
          <w:lang w:val="es-ES"/>
        </w:rPr>
        <w:t xml:space="preserve"> </w:t>
      </w:r>
      <w:proofErr w:type="spellStart"/>
      <w:r w:rsidRPr="000036EF">
        <w:rPr>
          <w:rFonts w:ascii="GHEA Grapalat" w:eastAsia="Times New Roman" w:hAnsi="GHEA Grapalat" w:cs="Arial"/>
          <w:sz w:val="20"/>
          <w:szCs w:val="20"/>
          <w:lang w:val="es-ES"/>
        </w:rPr>
        <w:t>ստորև</w:t>
      </w:r>
      <w:proofErr w:type="spellEnd"/>
      <w:r w:rsidRPr="000036EF">
        <w:rPr>
          <w:rFonts w:ascii="GHEA Grapalat" w:eastAsia="Times New Roman" w:hAnsi="GHEA Grapalat" w:cs="Arial"/>
          <w:sz w:val="20"/>
          <w:szCs w:val="20"/>
          <w:lang w:val="es-ES"/>
        </w:rPr>
        <w:t xml:space="preserve"> </w:t>
      </w:r>
      <w:proofErr w:type="spellStart"/>
      <w:r w:rsidRPr="000036EF">
        <w:rPr>
          <w:rFonts w:ascii="GHEA Grapalat" w:eastAsia="Times New Roman" w:hAnsi="GHEA Grapalat" w:cs="Arial"/>
          <w:sz w:val="20"/>
          <w:szCs w:val="20"/>
          <w:lang w:val="es-ES"/>
        </w:rPr>
        <w:t>ներկայացնում</w:t>
      </w:r>
      <w:proofErr w:type="spellEnd"/>
      <w:r w:rsidRPr="000036EF">
        <w:rPr>
          <w:rFonts w:ascii="GHEA Grapalat" w:eastAsia="Times New Roman" w:hAnsi="GHEA Grapalat" w:cs="Arial"/>
          <w:sz w:val="20"/>
          <w:szCs w:val="20"/>
          <w:lang w:val="es-ES"/>
        </w:rPr>
        <w:t xml:space="preserve"> է </w:t>
      </w:r>
      <w:proofErr w:type="spellStart"/>
      <w:r w:rsidRPr="000036EF">
        <w:rPr>
          <w:rFonts w:ascii="GHEA Grapalat" w:eastAsia="Times New Roman" w:hAnsi="GHEA Grapalat" w:cs="Arial"/>
          <w:sz w:val="20"/>
          <w:szCs w:val="20"/>
          <w:lang w:val="es-ES"/>
        </w:rPr>
        <w:t>իր</w:t>
      </w:r>
      <w:proofErr w:type="spellEnd"/>
      <w:r w:rsidRPr="000036EF">
        <w:rPr>
          <w:rFonts w:ascii="GHEA Grapalat" w:eastAsia="Times New Roman" w:hAnsi="GHEA Grapalat" w:cs="Arial"/>
          <w:sz w:val="20"/>
          <w:szCs w:val="20"/>
          <w:lang w:val="es-ES"/>
        </w:rPr>
        <w:t xml:space="preserve"> </w:t>
      </w:r>
      <w:proofErr w:type="spellStart"/>
      <w:r w:rsidRPr="000036EF">
        <w:rPr>
          <w:rFonts w:ascii="GHEA Grapalat" w:eastAsia="Times New Roman" w:hAnsi="GHEA Grapalat" w:cs="Arial"/>
          <w:sz w:val="20"/>
          <w:szCs w:val="20"/>
          <w:lang w:val="es-ES"/>
        </w:rPr>
        <w:t>կողմից</w:t>
      </w:r>
      <w:proofErr w:type="spellEnd"/>
      <w:r w:rsidRPr="000036EF">
        <w:rPr>
          <w:rFonts w:ascii="GHEA Grapalat" w:eastAsia="Times New Roman" w:hAnsi="GHEA Grapalat" w:cs="Arial"/>
          <w:sz w:val="20"/>
          <w:szCs w:val="20"/>
          <w:lang w:val="es-ES"/>
        </w:rPr>
        <w:t xml:space="preserve"> </w:t>
      </w:r>
      <w:proofErr w:type="spellStart"/>
      <w:r w:rsidRPr="000036EF">
        <w:rPr>
          <w:rFonts w:ascii="GHEA Grapalat" w:eastAsia="Times New Roman" w:hAnsi="GHEA Grapalat" w:cs="Arial"/>
          <w:sz w:val="20"/>
          <w:szCs w:val="20"/>
          <w:lang w:val="es-ES"/>
        </w:rPr>
        <w:t>առաջարկվող</w:t>
      </w:r>
      <w:proofErr w:type="spellEnd"/>
      <w:r w:rsidRPr="000036EF">
        <w:rPr>
          <w:rFonts w:ascii="GHEA Grapalat" w:eastAsia="Times New Roman" w:hAnsi="GHEA Grapalat" w:cs="Arial"/>
          <w:sz w:val="20"/>
          <w:szCs w:val="20"/>
          <w:lang w:val="es-ES"/>
        </w:rPr>
        <w:t xml:space="preserve"> </w:t>
      </w:r>
      <w:proofErr w:type="spellStart"/>
      <w:r w:rsidRPr="000036EF">
        <w:rPr>
          <w:rFonts w:ascii="GHEA Grapalat" w:eastAsia="Times New Roman" w:hAnsi="GHEA Grapalat" w:cs="Arial"/>
          <w:sz w:val="20"/>
          <w:szCs w:val="20"/>
          <w:lang w:val="es-ES"/>
        </w:rPr>
        <w:t>սարքերի</w:t>
      </w:r>
      <w:proofErr w:type="spellEnd"/>
      <w:r w:rsidRPr="000036EF">
        <w:rPr>
          <w:rFonts w:ascii="GHEA Grapalat" w:eastAsia="Times New Roman" w:hAnsi="GHEA Grapalat" w:cs="Arial"/>
          <w:sz w:val="20"/>
          <w:szCs w:val="20"/>
          <w:lang w:val="es-ES"/>
        </w:rPr>
        <w:t xml:space="preserve"> և </w:t>
      </w:r>
      <w:proofErr w:type="spellStart"/>
      <w:r w:rsidRPr="000036EF">
        <w:rPr>
          <w:rFonts w:ascii="GHEA Grapalat" w:eastAsia="Times New Roman" w:hAnsi="GHEA Grapalat" w:cs="Arial"/>
          <w:sz w:val="20"/>
          <w:szCs w:val="20"/>
          <w:lang w:val="es-ES"/>
        </w:rPr>
        <w:t>սարքավորումների</w:t>
      </w:r>
      <w:proofErr w:type="spellEnd"/>
      <w:r w:rsidRPr="000036EF">
        <w:rPr>
          <w:rFonts w:ascii="GHEA Grapalat" w:eastAsia="Times New Roman" w:hAnsi="GHEA Grapalat" w:cs="Arial"/>
          <w:sz w:val="20"/>
          <w:szCs w:val="20"/>
          <w:lang w:val="es-ES"/>
        </w:rPr>
        <w:t xml:space="preserve"> </w:t>
      </w:r>
      <w:proofErr w:type="spellStart"/>
      <w:r w:rsidRPr="000036EF">
        <w:rPr>
          <w:rFonts w:ascii="GHEA Grapalat" w:eastAsia="Times New Roman" w:hAnsi="GHEA Grapalat" w:cs="Arial"/>
          <w:sz w:val="20"/>
          <w:szCs w:val="20"/>
          <w:lang w:val="es-ES"/>
        </w:rPr>
        <w:t>նկարագիրը</w:t>
      </w:r>
      <w:proofErr w:type="spellEnd"/>
      <w:r w:rsidRPr="000036EF">
        <w:rPr>
          <w:rFonts w:ascii="GHEA Grapalat" w:eastAsia="Times New Roman" w:hAnsi="GHEA Grapalat" w:cs="Arial"/>
          <w:sz w:val="20"/>
          <w:szCs w:val="20"/>
          <w:lang w:val="es-ES"/>
        </w:rPr>
        <w:t xml:space="preserve"> </w:t>
      </w:r>
    </w:p>
    <w:p w14:paraId="1D14A122" w14:textId="77777777" w:rsidR="000036EF" w:rsidRPr="000036EF" w:rsidRDefault="000036EF" w:rsidP="000036EF">
      <w:pPr>
        <w:keepNext/>
        <w:spacing w:after="0" w:line="240" w:lineRule="auto"/>
        <w:ind w:firstLine="567"/>
        <w:jc w:val="center"/>
        <w:outlineLvl w:val="2"/>
        <w:rPr>
          <w:rFonts w:ascii="GHEA Grapalat" w:eastAsia="Times New Roman" w:hAnsi="GHEA Grapalat" w:cs="Arial"/>
          <w:i/>
          <w:sz w:val="20"/>
          <w:szCs w:val="20"/>
          <w:lang w:val="es-ES"/>
        </w:rPr>
      </w:pPr>
    </w:p>
    <w:p w14:paraId="3B76635A" w14:textId="77777777" w:rsidR="000036EF" w:rsidRPr="000036EF" w:rsidRDefault="000036EF" w:rsidP="000036EF">
      <w:pPr>
        <w:spacing w:after="0" w:line="240" w:lineRule="auto"/>
        <w:rPr>
          <w:rFonts w:ascii="Times New Roman" w:eastAsia="Times New Roman" w:hAnsi="Times New Roman" w:cs="Times New Roman"/>
          <w:sz w:val="24"/>
          <w:szCs w:val="24"/>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7"/>
        <w:gridCol w:w="1427"/>
        <w:gridCol w:w="1937"/>
        <w:gridCol w:w="1678"/>
        <w:gridCol w:w="1500"/>
        <w:gridCol w:w="1323"/>
        <w:gridCol w:w="1304"/>
      </w:tblGrid>
      <w:tr w:rsidR="000036EF" w:rsidRPr="000036EF" w14:paraId="6EA52F84" w14:textId="77777777" w:rsidTr="00E27A65">
        <w:tc>
          <w:tcPr>
            <w:tcW w:w="1368" w:type="dxa"/>
            <w:vMerge w:val="restart"/>
            <w:vAlign w:val="center"/>
          </w:tcPr>
          <w:p w14:paraId="47CE50E8" w14:textId="77777777" w:rsidR="000036EF" w:rsidRPr="000036EF" w:rsidRDefault="000036EF" w:rsidP="000036EF">
            <w:pPr>
              <w:spacing w:after="0" w:line="240" w:lineRule="auto"/>
              <w:jc w:val="center"/>
              <w:rPr>
                <w:rFonts w:ascii="GHEA Grapalat" w:eastAsia="Times New Roman" w:hAnsi="GHEA Grapalat" w:cs="Times New Roman"/>
                <w:b/>
                <w:bCs/>
                <w:sz w:val="16"/>
                <w:szCs w:val="18"/>
                <w:lang w:val="es-ES"/>
              </w:rPr>
            </w:pPr>
            <w:proofErr w:type="spellStart"/>
            <w:r w:rsidRPr="000036EF">
              <w:rPr>
                <w:rFonts w:ascii="GHEA Grapalat" w:eastAsia="Times New Roman" w:hAnsi="GHEA Grapalat" w:cs="Times New Roman"/>
                <w:b/>
                <w:bCs/>
                <w:sz w:val="16"/>
                <w:szCs w:val="18"/>
                <w:lang w:val="es-ES"/>
              </w:rPr>
              <w:t>Չափաբաժնի</w:t>
            </w:r>
            <w:proofErr w:type="spellEnd"/>
            <w:r w:rsidRPr="000036EF">
              <w:rPr>
                <w:rFonts w:ascii="GHEA Grapalat" w:eastAsia="Times New Roman" w:hAnsi="GHEA Grapalat" w:cs="Times New Roman"/>
                <w:b/>
                <w:bCs/>
                <w:sz w:val="16"/>
                <w:szCs w:val="18"/>
                <w:lang w:val="es-ES"/>
              </w:rPr>
              <w:t xml:space="preserve"> </w:t>
            </w:r>
            <w:proofErr w:type="spellStart"/>
            <w:r w:rsidRPr="000036EF">
              <w:rPr>
                <w:rFonts w:ascii="GHEA Grapalat" w:eastAsia="Times New Roman" w:hAnsi="GHEA Grapalat" w:cs="Times New Roman"/>
                <w:b/>
                <w:bCs/>
                <w:sz w:val="16"/>
                <w:szCs w:val="18"/>
                <w:lang w:val="es-ES"/>
              </w:rPr>
              <w:t>համար</w:t>
            </w:r>
            <w:proofErr w:type="spellEnd"/>
          </w:p>
        </w:tc>
        <w:tc>
          <w:tcPr>
            <w:tcW w:w="8973" w:type="dxa"/>
            <w:gridSpan w:val="6"/>
            <w:vAlign w:val="center"/>
          </w:tcPr>
          <w:p w14:paraId="5102AC9F" w14:textId="77777777" w:rsidR="000036EF" w:rsidRPr="000036EF" w:rsidRDefault="000036EF" w:rsidP="000036EF">
            <w:pPr>
              <w:spacing w:after="0" w:line="240" w:lineRule="auto"/>
              <w:jc w:val="center"/>
              <w:rPr>
                <w:rFonts w:ascii="GHEA Grapalat" w:eastAsia="Times New Roman" w:hAnsi="GHEA Grapalat" w:cs="Times New Roman"/>
                <w:b/>
                <w:bCs/>
                <w:sz w:val="16"/>
                <w:szCs w:val="18"/>
                <w:lang w:val="es-ES"/>
              </w:rPr>
            </w:pPr>
            <w:proofErr w:type="spellStart"/>
            <w:r w:rsidRPr="000036EF">
              <w:rPr>
                <w:rFonts w:ascii="GHEA Grapalat" w:eastAsia="Times New Roman" w:hAnsi="GHEA Grapalat" w:cs="Times New Roman"/>
                <w:b/>
                <w:bCs/>
                <w:sz w:val="16"/>
                <w:szCs w:val="18"/>
                <w:lang w:val="es-ES"/>
              </w:rPr>
              <w:t>Առաջարկվող</w:t>
            </w:r>
            <w:proofErr w:type="spellEnd"/>
            <w:r w:rsidRPr="000036EF">
              <w:rPr>
                <w:rFonts w:ascii="GHEA Grapalat" w:eastAsia="Times New Roman" w:hAnsi="GHEA Grapalat" w:cs="Times New Roman"/>
                <w:b/>
                <w:bCs/>
                <w:sz w:val="16"/>
                <w:szCs w:val="18"/>
                <w:lang w:val="es-ES"/>
              </w:rPr>
              <w:t xml:space="preserve"> </w:t>
            </w:r>
            <w:proofErr w:type="spellStart"/>
            <w:r w:rsidRPr="000036EF">
              <w:rPr>
                <w:rFonts w:ascii="GHEA Grapalat" w:eastAsia="Times New Roman" w:hAnsi="GHEA Grapalat" w:cs="Times New Roman"/>
                <w:b/>
                <w:bCs/>
                <w:sz w:val="16"/>
                <w:szCs w:val="18"/>
                <w:lang w:val="es-ES"/>
              </w:rPr>
              <w:t>սարքերի</w:t>
            </w:r>
            <w:proofErr w:type="spellEnd"/>
            <w:r w:rsidRPr="000036EF">
              <w:rPr>
                <w:rFonts w:ascii="GHEA Grapalat" w:eastAsia="Times New Roman" w:hAnsi="GHEA Grapalat" w:cs="Times New Roman"/>
                <w:b/>
                <w:bCs/>
                <w:sz w:val="16"/>
                <w:szCs w:val="18"/>
                <w:lang w:val="es-ES"/>
              </w:rPr>
              <w:t xml:space="preserve"> և </w:t>
            </w:r>
            <w:proofErr w:type="spellStart"/>
            <w:r w:rsidRPr="000036EF">
              <w:rPr>
                <w:rFonts w:ascii="GHEA Grapalat" w:eastAsia="Times New Roman" w:hAnsi="GHEA Grapalat" w:cs="Times New Roman"/>
                <w:b/>
                <w:bCs/>
                <w:sz w:val="16"/>
                <w:szCs w:val="18"/>
                <w:lang w:val="es-ES"/>
              </w:rPr>
              <w:t>սարքավորումների</w:t>
            </w:r>
            <w:proofErr w:type="spellEnd"/>
            <w:r w:rsidRPr="000036EF">
              <w:rPr>
                <w:rFonts w:ascii="GHEA Grapalat" w:eastAsia="Times New Roman" w:hAnsi="GHEA Grapalat" w:cs="Times New Roman"/>
                <w:b/>
                <w:bCs/>
                <w:sz w:val="16"/>
                <w:szCs w:val="18"/>
                <w:lang w:val="es-ES"/>
              </w:rPr>
              <w:t xml:space="preserve"> </w:t>
            </w:r>
          </w:p>
        </w:tc>
      </w:tr>
      <w:tr w:rsidR="000036EF" w:rsidRPr="000036EF" w14:paraId="7B4D8875" w14:textId="77777777" w:rsidTr="00E27A65">
        <w:tc>
          <w:tcPr>
            <w:tcW w:w="1368" w:type="dxa"/>
            <w:vMerge/>
            <w:vAlign w:val="center"/>
          </w:tcPr>
          <w:p w14:paraId="521CE066" w14:textId="77777777" w:rsidR="000036EF" w:rsidRPr="000036EF" w:rsidRDefault="000036EF" w:rsidP="000036EF">
            <w:pPr>
              <w:spacing w:after="0" w:line="240" w:lineRule="auto"/>
              <w:jc w:val="center"/>
              <w:rPr>
                <w:rFonts w:ascii="GHEA Grapalat" w:eastAsia="Times New Roman" w:hAnsi="GHEA Grapalat" w:cs="Times New Roman"/>
                <w:b/>
                <w:bCs/>
                <w:sz w:val="16"/>
                <w:szCs w:val="18"/>
                <w:lang w:val="es-ES"/>
              </w:rPr>
            </w:pPr>
          </w:p>
        </w:tc>
        <w:tc>
          <w:tcPr>
            <w:tcW w:w="1460" w:type="dxa"/>
            <w:vAlign w:val="center"/>
          </w:tcPr>
          <w:p w14:paraId="38D9963A" w14:textId="77777777" w:rsidR="000036EF" w:rsidRPr="000036EF" w:rsidRDefault="000036EF" w:rsidP="000036EF">
            <w:pPr>
              <w:spacing w:after="0" w:line="240" w:lineRule="auto"/>
              <w:jc w:val="center"/>
              <w:rPr>
                <w:rFonts w:ascii="GHEA Grapalat" w:eastAsia="Times New Roman" w:hAnsi="GHEA Grapalat" w:cs="Times New Roman"/>
                <w:b/>
                <w:bCs/>
                <w:sz w:val="16"/>
                <w:szCs w:val="18"/>
                <w:lang w:val="es-ES"/>
              </w:rPr>
            </w:pPr>
            <w:r w:rsidRPr="000036EF">
              <w:rPr>
                <w:rFonts w:ascii="GHEA Grapalat" w:eastAsia="Times New Roman" w:hAnsi="GHEA Grapalat" w:cs="Times New Roman"/>
                <w:b/>
                <w:bCs/>
                <w:sz w:val="16"/>
                <w:szCs w:val="18"/>
              </w:rPr>
              <w:t>ֆ</w:t>
            </w:r>
            <w:r w:rsidRPr="000036EF">
              <w:rPr>
                <w:rFonts w:ascii="GHEA Grapalat" w:eastAsia="Times New Roman" w:hAnsi="GHEA Grapalat" w:cs="Times New Roman"/>
                <w:b/>
                <w:bCs/>
                <w:sz w:val="16"/>
                <w:szCs w:val="18"/>
                <w:lang w:val="hy-AM"/>
              </w:rPr>
              <w:t>իրմային անվանումը</w:t>
            </w:r>
          </w:p>
        </w:tc>
        <w:tc>
          <w:tcPr>
            <w:tcW w:w="2003" w:type="dxa"/>
            <w:vAlign w:val="center"/>
          </w:tcPr>
          <w:p w14:paraId="0E64FB80" w14:textId="77777777" w:rsidR="000036EF" w:rsidRPr="000036EF" w:rsidRDefault="000036EF" w:rsidP="000036EF">
            <w:pPr>
              <w:spacing w:after="0" w:line="240" w:lineRule="auto"/>
              <w:jc w:val="center"/>
              <w:rPr>
                <w:rFonts w:ascii="GHEA Grapalat" w:eastAsia="Times New Roman" w:hAnsi="GHEA Grapalat" w:cs="Times New Roman"/>
                <w:b/>
                <w:bCs/>
                <w:sz w:val="16"/>
                <w:szCs w:val="18"/>
                <w:lang w:val="es-ES"/>
              </w:rPr>
            </w:pPr>
            <w:proofErr w:type="spellStart"/>
            <w:r w:rsidRPr="000036EF">
              <w:rPr>
                <w:rFonts w:ascii="GHEA Grapalat" w:eastAsia="Times New Roman" w:hAnsi="GHEA Grapalat" w:cs="Times New Roman"/>
                <w:b/>
                <w:bCs/>
                <w:sz w:val="16"/>
                <w:szCs w:val="18"/>
                <w:lang w:val="es-ES"/>
              </w:rPr>
              <w:t>ապրանքային</w:t>
            </w:r>
            <w:proofErr w:type="spellEnd"/>
            <w:r w:rsidRPr="000036EF">
              <w:rPr>
                <w:rFonts w:ascii="GHEA Grapalat" w:eastAsia="Times New Roman" w:hAnsi="GHEA Grapalat" w:cs="Times New Roman"/>
                <w:b/>
                <w:bCs/>
                <w:sz w:val="16"/>
                <w:szCs w:val="18"/>
                <w:lang w:val="es-ES"/>
              </w:rPr>
              <w:t xml:space="preserve"> </w:t>
            </w:r>
            <w:proofErr w:type="spellStart"/>
            <w:r w:rsidRPr="000036EF">
              <w:rPr>
                <w:rFonts w:ascii="GHEA Grapalat" w:eastAsia="Times New Roman" w:hAnsi="GHEA Grapalat" w:cs="Times New Roman"/>
                <w:b/>
                <w:bCs/>
                <w:sz w:val="16"/>
                <w:szCs w:val="18"/>
                <w:lang w:val="es-ES"/>
              </w:rPr>
              <w:t>նշանը</w:t>
            </w:r>
            <w:proofErr w:type="spellEnd"/>
          </w:p>
        </w:tc>
        <w:tc>
          <w:tcPr>
            <w:tcW w:w="1757" w:type="dxa"/>
            <w:vAlign w:val="center"/>
          </w:tcPr>
          <w:p w14:paraId="53111B77" w14:textId="77777777" w:rsidR="000036EF" w:rsidRPr="000036EF" w:rsidRDefault="000036EF" w:rsidP="000036EF">
            <w:pPr>
              <w:spacing w:after="0" w:line="240" w:lineRule="auto"/>
              <w:jc w:val="center"/>
              <w:rPr>
                <w:rFonts w:ascii="GHEA Grapalat" w:eastAsia="Times New Roman" w:hAnsi="GHEA Grapalat" w:cs="Times New Roman"/>
                <w:b/>
                <w:bCs/>
                <w:sz w:val="16"/>
                <w:szCs w:val="18"/>
                <w:lang w:val="hy-AM"/>
              </w:rPr>
            </w:pPr>
            <w:r w:rsidRPr="000036EF">
              <w:rPr>
                <w:rFonts w:ascii="GHEA Grapalat" w:eastAsia="Times New Roman" w:hAnsi="GHEA Grapalat" w:cs="Times New Roman"/>
                <w:b/>
                <w:bCs/>
                <w:sz w:val="16"/>
                <w:szCs w:val="18"/>
                <w:lang w:val="hy-AM"/>
              </w:rPr>
              <w:t>մակնիշը</w:t>
            </w:r>
          </w:p>
        </w:tc>
        <w:tc>
          <w:tcPr>
            <w:tcW w:w="1530" w:type="dxa"/>
            <w:vAlign w:val="center"/>
          </w:tcPr>
          <w:p w14:paraId="52578663" w14:textId="77777777" w:rsidR="000036EF" w:rsidRPr="000036EF" w:rsidRDefault="000036EF" w:rsidP="000036EF">
            <w:pPr>
              <w:spacing w:after="0" w:line="240" w:lineRule="auto"/>
              <w:jc w:val="center"/>
              <w:rPr>
                <w:rFonts w:ascii="GHEA Grapalat" w:eastAsia="Times New Roman" w:hAnsi="GHEA Grapalat" w:cs="Times New Roman"/>
                <w:b/>
                <w:bCs/>
                <w:sz w:val="16"/>
                <w:szCs w:val="18"/>
                <w:lang w:val="es-ES"/>
              </w:rPr>
            </w:pPr>
            <w:proofErr w:type="spellStart"/>
            <w:r w:rsidRPr="000036EF">
              <w:rPr>
                <w:rFonts w:ascii="GHEA Grapalat" w:eastAsia="Times New Roman" w:hAnsi="GHEA Grapalat" w:cs="Times New Roman"/>
                <w:b/>
                <w:bCs/>
                <w:sz w:val="16"/>
                <w:szCs w:val="18"/>
                <w:lang w:val="es-ES"/>
              </w:rPr>
              <w:t>արտադրողի</w:t>
            </w:r>
            <w:proofErr w:type="spellEnd"/>
            <w:r w:rsidRPr="000036EF">
              <w:rPr>
                <w:rFonts w:ascii="GHEA Grapalat" w:eastAsia="Times New Roman" w:hAnsi="GHEA Grapalat" w:cs="Times New Roman"/>
                <w:b/>
                <w:bCs/>
                <w:sz w:val="16"/>
                <w:szCs w:val="18"/>
                <w:lang w:val="es-ES"/>
              </w:rPr>
              <w:t xml:space="preserve"> </w:t>
            </w:r>
            <w:proofErr w:type="spellStart"/>
            <w:r w:rsidRPr="000036EF">
              <w:rPr>
                <w:rFonts w:ascii="GHEA Grapalat" w:eastAsia="Times New Roman" w:hAnsi="GHEA Grapalat" w:cs="Times New Roman"/>
                <w:b/>
                <w:bCs/>
                <w:sz w:val="16"/>
                <w:szCs w:val="18"/>
                <w:lang w:val="es-ES"/>
              </w:rPr>
              <w:t>անվանումը</w:t>
            </w:r>
            <w:proofErr w:type="spellEnd"/>
          </w:p>
        </w:tc>
        <w:tc>
          <w:tcPr>
            <w:tcW w:w="1323" w:type="dxa"/>
            <w:vAlign w:val="center"/>
          </w:tcPr>
          <w:p w14:paraId="02CB5BDC" w14:textId="77777777" w:rsidR="000036EF" w:rsidRPr="000036EF" w:rsidRDefault="000036EF" w:rsidP="000036EF">
            <w:pPr>
              <w:spacing w:after="0" w:line="240" w:lineRule="auto"/>
              <w:jc w:val="center"/>
              <w:rPr>
                <w:rFonts w:ascii="GHEA Grapalat" w:eastAsia="Times New Roman" w:hAnsi="GHEA Grapalat" w:cs="Times New Roman"/>
                <w:b/>
                <w:bCs/>
                <w:sz w:val="16"/>
                <w:szCs w:val="18"/>
                <w:lang w:val="es-ES"/>
              </w:rPr>
            </w:pPr>
            <w:proofErr w:type="spellStart"/>
            <w:r w:rsidRPr="000036EF">
              <w:rPr>
                <w:rFonts w:ascii="GHEA Grapalat" w:eastAsia="Times New Roman" w:hAnsi="GHEA Grapalat" w:cs="Times New Roman"/>
                <w:b/>
                <w:bCs/>
                <w:sz w:val="16"/>
                <w:szCs w:val="18"/>
                <w:lang w:val="es-ES"/>
              </w:rPr>
              <w:t>տեխնիկական</w:t>
            </w:r>
            <w:proofErr w:type="spellEnd"/>
            <w:r w:rsidRPr="000036EF">
              <w:rPr>
                <w:rFonts w:ascii="GHEA Grapalat" w:eastAsia="Times New Roman" w:hAnsi="GHEA Grapalat" w:cs="Times New Roman"/>
                <w:b/>
                <w:bCs/>
                <w:sz w:val="16"/>
                <w:szCs w:val="18"/>
                <w:lang w:val="es-ES"/>
              </w:rPr>
              <w:t xml:space="preserve"> </w:t>
            </w:r>
            <w:proofErr w:type="spellStart"/>
            <w:r w:rsidRPr="000036EF">
              <w:rPr>
                <w:rFonts w:ascii="GHEA Grapalat" w:eastAsia="Times New Roman" w:hAnsi="GHEA Grapalat" w:cs="Times New Roman"/>
                <w:b/>
                <w:bCs/>
                <w:sz w:val="16"/>
                <w:szCs w:val="18"/>
                <w:lang w:val="es-ES"/>
              </w:rPr>
              <w:t>բնութագրերը</w:t>
            </w:r>
            <w:proofErr w:type="spellEnd"/>
          </w:p>
        </w:tc>
        <w:tc>
          <w:tcPr>
            <w:tcW w:w="900" w:type="dxa"/>
            <w:vAlign w:val="center"/>
          </w:tcPr>
          <w:p w14:paraId="4E8FBCDF" w14:textId="77777777" w:rsidR="000036EF" w:rsidRPr="000036EF" w:rsidRDefault="000036EF" w:rsidP="000036EF">
            <w:pPr>
              <w:spacing w:after="0" w:line="240" w:lineRule="auto"/>
              <w:jc w:val="center"/>
              <w:rPr>
                <w:rFonts w:ascii="GHEA Grapalat" w:eastAsia="Times New Roman" w:hAnsi="GHEA Grapalat" w:cs="Times New Roman"/>
                <w:b/>
                <w:bCs/>
                <w:sz w:val="16"/>
                <w:szCs w:val="18"/>
                <w:lang w:val="es-ES"/>
              </w:rPr>
            </w:pPr>
            <w:proofErr w:type="spellStart"/>
            <w:r w:rsidRPr="000036EF">
              <w:rPr>
                <w:rFonts w:ascii="GHEA Grapalat" w:eastAsia="Times New Roman" w:hAnsi="GHEA Grapalat" w:cs="Times New Roman"/>
                <w:b/>
                <w:bCs/>
                <w:sz w:val="16"/>
                <w:szCs w:val="18"/>
                <w:lang w:val="es-ES"/>
              </w:rPr>
              <w:t>երաշխիքային</w:t>
            </w:r>
            <w:proofErr w:type="spellEnd"/>
            <w:r w:rsidRPr="000036EF">
              <w:rPr>
                <w:rFonts w:ascii="GHEA Grapalat" w:eastAsia="Times New Roman" w:hAnsi="GHEA Grapalat" w:cs="Times New Roman"/>
                <w:b/>
                <w:bCs/>
                <w:sz w:val="16"/>
                <w:szCs w:val="18"/>
                <w:lang w:val="es-ES"/>
              </w:rPr>
              <w:t xml:space="preserve"> </w:t>
            </w:r>
            <w:proofErr w:type="spellStart"/>
            <w:r w:rsidRPr="000036EF">
              <w:rPr>
                <w:rFonts w:ascii="GHEA Grapalat" w:eastAsia="Times New Roman" w:hAnsi="GHEA Grapalat" w:cs="Times New Roman"/>
                <w:b/>
                <w:bCs/>
                <w:sz w:val="16"/>
                <w:szCs w:val="18"/>
                <w:lang w:val="es-ES"/>
              </w:rPr>
              <w:t>ժամկետները</w:t>
            </w:r>
            <w:proofErr w:type="spellEnd"/>
          </w:p>
        </w:tc>
      </w:tr>
      <w:tr w:rsidR="000036EF" w:rsidRPr="000036EF" w14:paraId="66DBFBDB" w14:textId="77777777" w:rsidTr="00E27A65">
        <w:tc>
          <w:tcPr>
            <w:tcW w:w="1368" w:type="dxa"/>
            <w:vAlign w:val="center"/>
          </w:tcPr>
          <w:p w14:paraId="6878F25A" w14:textId="77777777" w:rsidR="000036EF" w:rsidRPr="000036EF" w:rsidRDefault="000036EF" w:rsidP="000036EF">
            <w:pPr>
              <w:spacing w:after="0" w:line="240" w:lineRule="auto"/>
              <w:jc w:val="center"/>
              <w:rPr>
                <w:rFonts w:ascii="GHEA Grapalat" w:eastAsia="Times New Roman" w:hAnsi="GHEA Grapalat" w:cs="Times New Roman"/>
                <w:b/>
                <w:bCs/>
                <w:sz w:val="16"/>
                <w:szCs w:val="18"/>
                <w:lang w:val="es-ES"/>
              </w:rPr>
            </w:pPr>
          </w:p>
        </w:tc>
        <w:tc>
          <w:tcPr>
            <w:tcW w:w="1460" w:type="dxa"/>
            <w:vAlign w:val="center"/>
          </w:tcPr>
          <w:p w14:paraId="02F65EA9" w14:textId="77777777" w:rsidR="000036EF" w:rsidRPr="000036EF" w:rsidDel="00E968EF" w:rsidRDefault="000036EF" w:rsidP="000036EF">
            <w:pPr>
              <w:spacing w:after="0" w:line="240" w:lineRule="auto"/>
              <w:jc w:val="center"/>
              <w:rPr>
                <w:rFonts w:ascii="GHEA Grapalat" w:eastAsia="Times New Roman" w:hAnsi="GHEA Grapalat" w:cs="Times New Roman"/>
                <w:b/>
                <w:bCs/>
                <w:sz w:val="16"/>
                <w:szCs w:val="18"/>
                <w:lang w:val="hy-AM"/>
              </w:rPr>
            </w:pPr>
          </w:p>
        </w:tc>
        <w:tc>
          <w:tcPr>
            <w:tcW w:w="2003" w:type="dxa"/>
            <w:vAlign w:val="center"/>
          </w:tcPr>
          <w:p w14:paraId="409A2574" w14:textId="77777777" w:rsidR="000036EF" w:rsidRPr="000036EF" w:rsidRDefault="000036EF" w:rsidP="000036EF">
            <w:pPr>
              <w:spacing w:after="0" w:line="240" w:lineRule="auto"/>
              <w:jc w:val="center"/>
              <w:rPr>
                <w:rFonts w:ascii="GHEA Grapalat" w:eastAsia="Times New Roman" w:hAnsi="GHEA Grapalat" w:cs="Times New Roman"/>
                <w:b/>
                <w:bCs/>
                <w:sz w:val="16"/>
                <w:szCs w:val="18"/>
                <w:lang w:val="es-ES"/>
              </w:rPr>
            </w:pPr>
          </w:p>
        </w:tc>
        <w:tc>
          <w:tcPr>
            <w:tcW w:w="1757" w:type="dxa"/>
            <w:vAlign w:val="center"/>
          </w:tcPr>
          <w:p w14:paraId="749BA57C" w14:textId="77777777" w:rsidR="000036EF" w:rsidRPr="000036EF" w:rsidRDefault="000036EF" w:rsidP="000036EF">
            <w:pPr>
              <w:spacing w:after="0" w:line="240" w:lineRule="auto"/>
              <w:jc w:val="center"/>
              <w:rPr>
                <w:rFonts w:ascii="GHEA Grapalat" w:eastAsia="Times New Roman" w:hAnsi="GHEA Grapalat" w:cs="Times New Roman"/>
                <w:b/>
                <w:bCs/>
                <w:sz w:val="16"/>
                <w:szCs w:val="18"/>
                <w:lang w:val="hy-AM"/>
              </w:rPr>
            </w:pPr>
          </w:p>
        </w:tc>
        <w:tc>
          <w:tcPr>
            <w:tcW w:w="1530" w:type="dxa"/>
            <w:vAlign w:val="center"/>
          </w:tcPr>
          <w:p w14:paraId="12288ECB" w14:textId="77777777" w:rsidR="000036EF" w:rsidRPr="000036EF" w:rsidRDefault="000036EF" w:rsidP="000036EF">
            <w:pPr>
              <w:spacing w:after="0" w:line="240" w:lineRule="auto"/>
              <w:jc w:val="center"/>
              <w:rPr>
                <w:rFonts w:ascii="GHEA Grapalat" w:eastAsia="Times New Roman" w:hAnsi="GHEA Grapalat" w:cs="Times New Roman"/>
                <w:b/>
                <w:bCs/>
                <w:sz w:val="16"/>
                <w:szCs w:val="18"/>
                <w:lang w:val="es-ES"/>
              </w:rPr>
            </w:pPr>
          </w:p>
        </w:tc>
        <w:tc>
          <w:tcPr>
            <w:tcW w:w="1323" w:type="dxa"/>
            <w:vAlign w:val="center"/>
          </w:tcPr>
          <w:p w14:paraId="38FAC841" w14:textId="77777777" w:rsidR="000036EF" w:rsidRPr="000036EF" w:rsidRDefault="000036EF" w:rsidP="000036EF">
            <w:pPr>
              <w:spacing w:after="0" w:line="240" w:lineRule="auto"/>
              <w:jc w:val="center"/>
              <w:rPr>
                <w:rFonts w:ascii="GHEA Grapalat" w:eastAsia="Times New Roman" w:hAnsi="GHEA Grapalat" w:cs="Times New Roman"/>
                <w:b/>
                <w:bCs/>
                <w:sz w:val="16"/>
                <w:szCs w:val="18"/>
                <w:lang w:val="es-ES"/>
              </w:rPr>
            </w:pPr>
          </w:p>
        </w:tc>
        <w:tc>
          <w:tcPr>
            <w:tcW w:w="900" w:type="dxa"/>
            <w:vAlign w:val="center"/>
          </w:tcPr>
          <w:p w14:paraId="07E13C89" w14:textId="77777777" w:rsidR="000036EF" w:rsidRPr="000036EF" w:rsidRDefault="000036EF" w:rsidP="000036EF">
            <w:pPr>
              <w:spacing w:after="0" w:line="240" w:lineRule="auto"/>
              <w:jc w:val="center"/>
              <w:rPr>
                <w:rFonts w:ascii="GHEA Grapalat" w:eastAsia="Times New Roman" w:hAnsi="GHEA Grapalat" w:cs="Times New Roman"/>
                <w:b/>
                <w:bCs/>
                <w:sz w:val="16"/>
                <w:szCs w:val="18"/>
                <w:lang w:val="es-ES"/>
              </w:rPr>
            </w:pPr>
          </w:p>
        </w:tc>
      </w:tr>
      <w:tr w:rsidR="000036EF" w:rsidRPr="000036EF" w14:paraId="734709C6" w14:textId="77777777" w:rsidTr="00E27A65">
        <w:tc>
          <w:tcPr>
            <w:tcW w:w="1368" w:type="dxa"/>
            <w:vAlign w:val="center"/>
          </w:tcPr>
          <w:p w14:paraId="2059E138" w14:textId="77777777" w:rsidR="000036EF" w:rsidRPr="000036EF" w:rsidRDefault="000036EF" w:rsidP="000036EF">
            <w:pPr>
              <w:spacing w:after="0" w:line="240" w:lineRule="auto"/>
              <w:jc w:val="center"/>
              <w:rPr>
                <w:rFonts w:ascii="GHEA Grapalat" w:eastAsia="Times New Roman" w:hAnsi="GHEA Grapalat" w:cs="Times New Roman"/>
                <w:b/>
                <w:bCs/>
                <w:sz w:val="16"/>
                <w:szCs w:val="18"/>
                <w:lang w:val="es-ES"/>
              </w:rPr>
            </w:pPr>
          </w:p>
        </w:tc>
        <w:tc>
          <w:tcPr>
            <w:tcW w:w="1460" w:type="dxa"/>
            <w:vAlign w:val="center"/>
          </w:tcPr>
          <w:p w14:paraId="3321E0F5" w14:textId="77777777" w:rsidR="000036EF" w:rsidRPr="000036EF" w:rsidDel="00E968EF" w:rsidRDefault="000036EF" w:rsidP="000036EF">
            <w:pPr>
              <w:spacing w:after="0" w:line="240" w:lineRule="auto"/>
              <w:jc w:val="center"/>
              <w:rPr>
                <w:rFonts w:ascii="GHEA Grapalat" w:eastAsia="Times New Roman" w:hAnsi="GHEA Grapalat" w:cs="Times New Roman"/>
                <w:b/>
                <w:bCs/>
                <w:sz w:val="16"/>
                <w:szCs w:val="18"/>
                <w:lang w:val="hy-AM"/>
              </w:rPr>
            </w:pPr>
          </w:p>
        </w:tc>
        <w:tc>
          <w:tcPr>
            <w:tcW w:w="2003" w:type="dxa"/>
            <w:vAlign w:val="center"/>
          </w:tcPr>
          <w:p w14:paraId="35BFF903" w14:textId="77777777" w:rsidR="000036EF" w:rsidRPr="000036EF" w:rsidRDefault="000036EF" w:rsidP="000036EF">
            <w:pPr>
              <w:spacing w:after="0" w:line="240" w:lineRule="auto"/>
              <w:jc w:val="center"/>
              <w:rPr>
                <w:rFonts w:ascii="GHEA Grapalat" w:eastAsia="Times New Roman" w:hAnsi="GHEA Grapalat" w:cs="Times New Roman"/>
                <w:b/>
                <w:bCs/>
                <w:sz w:val="16"/>
                <w:szCs w:val="18"/>
                <w:lang w:val="es-ES"/>
              </w:rPr>
            </w:pPr>
          </w:p>
        </w:tc>
        <w:tc>
          <w:tcPr>
            <w:tcW w:w="1757" w:type="dxa"/>
            <w:vAlign w:val="center"/>
          </w:tcPr>
          <w:p w14:paraId="20C0B20C" w14:textId="77777777" w:rsidR="000036EF" w:rsidRPr="000036EF" w:rsidRDefault="000036EF" w:rsidP="000036EF">
            <w:pPr>
              <w:spacing w:after="0" w:line="240" w:lineRule="auto"/>
              <w:jc w:val="center"/>
              <w:rPr>
                <w:rFonts w:ascii="GHEA Grapalat" w:eastAsia="Times New Roman" w:hAnsi="GHEA Grapalat" w:cs="Times New Roman"/>
                <w:b/>
                <w:bCs/>
                <w:sz w:val="16"/>
                <w:szCs w:val="18"/>
                <w:lang w:val="hy-AM"/>
              </w:rPr>
            </w:pPr>
          </w:p>
        </w:tc>
        <w:tc>
          <w:tcPr>
            <w:tcW w:w="1530" w:type="dxa"/>
            <w:vAlign w:val="center"/>
          </w:tcPr>
          <w:p w14:paraId="1B7B348D" w14:textId="77777777" w:rsidR="000036EF" w:rsidRPr="000036EF" w:rsidRDefault="000036EF" w:rsidP="000036EF">
            <w:pPr>
              <w:spacing w:after="0" w:line="240" w:lineRule="auto"/>
              <w:jc w:val="center"/>
              <w:rPr>
                <w:rFonts w:ascii="GHEA Grapalat" w:eastAsia="Times New Roman" w:hAnsi="GHEA Grapalat" w:cs="Times New Roman"/>
                <w:b/>
                <w:bCs/>
                <w:sz w:val="16"/>
                <w:szCs w:val="18"/>
                <w:lang w:val="es-ES"/>
              </w:rPr>
            </w:pPr>
          </w:p>
        </w:tc>
        <w:tc>
          <w:tcPr>
            <w:tcW w:w="1323" w:type="dxa"/>
            <w:vAlign w:val="center"/>
          </w:tcPr>
          <w:p w14:paraId="609BD5EB" w14:textId="77777777" w:rsidR="000036EF" w:rsidRPr="000036EF" w:rsidRDefault="000036EF" w:rsidP="000036EF">
            <w:pPr>
              <w:spacing w:after="0" w:line="240" w:lineRule="auto"/>
              <w:jc w:val="center"/>
              <w:rPr>
                <w:rFonts w:ascii="GHEA Grapalat" w:eastAsia="Times New Roman" w:hAnsi="GHEA Grapalat" w:cs="Times New Roman"/>
                <w:b/>
                <w:bCs/>
                <w:sz w:val="16"/>
                <w:szCs w:val="18"/>
                <w:lang w:val="es-ES"/>
              </w:rPr>
            </w:pPr>
          </w:p>
        </w:tc>
        <w:tc>
          <w:tcPr>
            <w:tcW w:w="900" w:type="dxa"/>
            <w:vAlign w:val="center"/>
          </w:tcPr>
          <w:p w14:paraId="556A8A43" w14:textId="77777777" w:rsidR="000036EF" w:rsidRPr="000036EF" w:rsidRDefault="000036EF" w:rsidP="000036EF">
            <w:pPr>
              <w:spacing w:after="0" w:line="240" w:lineRule="auto"/>
              <w:jc w:val="center"/>
              <w:rPr>
                <w:rFonts w:ascii="GHEA Grapalat" w:eastAsia="Times New Roman" w:hAnsi="GHEA Grapalat" w:cs="Times New Roman"/>
                <w:b/>
                <w:bCs/>
                <w:sz w:val="16"/>
                <w:szCs w:val="18"/>
                <w:lang w:val="es-ES"/>
              </w:rPr>
            </w:pPr>
          </w:p>
        </w:tc>
      </w:tr>
      <w:tr w:rsidR="000036EF" w:rsidRPr="000036EF" w14:paraId="2B0D0CFA" w14:textId="77777777" w:rsidTr="00E27A65">
        <w:tc>
          <w:tcPr>
            <w:tcW w:w="1368" w:type="dxa"/>
            <w:vAlign w:val="center"/>
          </w:tcPr>
          <w:p w14:paraId="074EDE2E" w14:textId="77777777" w:rsidR="000036EF" w:rsidRPr="000036EF" w:rsidRDefault="000036EF" w:rsidP="000036EF">
            <w:pPr>
              <w:spacing w:after="0" w:line="240" w:lineRule="auto"/>
              <w:jc w:val="center"/>
              <w:rPr>
                <w:rFonts w:ascii="GHEA Grapalat" w:eastAsia="Times New Roman" w:hAnsi="GHEA Grapalat" w:cs="Times New Roman"/>
                <w:b/>
                <w:bCs/>
                <w:sz w:val="16"/>
                <w:szCs w:val="18"/>
                <w:lang w:val="es-ES"/>
              </w:rPr>
            </w:pPr>
          </w:p>
        </w:tc>
        <w:tc>
          <w:tcPr>
            <w:tcW w:w="1460" w:type="dxa"/>
            <w:vAlign w:val="center"/>
          </w:tcPr>
          <w:p w14:paraId="77AE37E4" w14:textId="77777777" w:rsidR="000036EF" w:rsidRPr="000036EF" w:rsidDel="00E968EF" w:rsidRDefault="000036EF" w:rsidP="000036EF">
            <w:pPr>
              <w:spacing w:after="0" w:line="240" w:lineRule="auto"/>
              <w:jc w:val="center"/>
              <w:rPr>
                <w:rFonts w:ascii="GHEA Grapalat" w:eastAsia="Times New Roman" w:hAnsi="GHEA Grapalat" w:cs="Times New Roman"/>
                <w:b/>
                <w:bCs/>
                <w:sz w:val="16"/>
                <w:szCs w:val="18"/>
                <w:lang w:val="hy-AM"/>
              </w:rPr>
            </w:pPr>
          </w:p>
        </w:tc>
        <w:tc>
          <w:tcPr>
            <w:tcW w:w="2003" w:type="dxa"/>
            <w:vAlign w:val="center"/>
          </w:tcPr>
          <w:p w14:paraId="71A313F8" w14:textId="77777777" w:rsidR="000036EF" w:rsidRPr="000036EF" w:rsidRDefault="000036EF" w:rsidP="000036EF">
            <w:pPr>
              <w:spacing w:after="0" w:line="240" w:lineRule="auto"/>
              <w:jc w:val="center"/>
              <w:rPr>
                <w:rFonts w:ascii="GHEA Grapalat" w:eastAsia="Times New Roman" w:hAnsi="GHEA Grapalat" w:cs="Times New Roman"/>
                <w:b/>
                <w:bCs/>
                <w:sz w:val="16"/>
                <w:szCs w:val="18"/>
                <w:lang w:val="es-ES"/>
              </w:rPr>
            </w:pPr>
          </w:p>
        </w:tc>
        <w:tc>
          <w:tcPr>
            <w:tcW w:w="1757" w:type="dxa"/>
            <w:vAlign w:val="center"/>
          </w:tcPr>
          <w:p w14:paraId="184211E6" w14:textId="77777777" w:rsidR="000036EF" w:rsidRPr="000036EF" w:rsidRDefault="000036EF" w:rsidP="000036EF">
            <w:pPr>
              <w:spacing w:after="0" w:line="240" w:lineRule="auto"/>
              <w:jc w:val="center"/>
              <w:rPr>
                <w:rFonts w:ascii="GHEA Grapalat" w:eastAsia="Times New Roman" w:hAnsi="GHEA Grapalat" w:cs="Times New Roman"/>
                <w:b/>
                <w:bCs/>
                <w:sz w:val="16"/>
                <w:szCs w:val="18"/>
                <w:lang w:val="hy-AM"/>
              </w:rPr>
            </w:pPr>
          </w:p>
        </w:tc>
        <w:tc>
          <w:tcPr>
            <w:tcW w:w="1530" w:type="dxa"/>
            <w:vAlign w:val="center"/>
          </w:tcPr>
          <w:p w14:paraId="39B56152" w14:textId="77777777" w:rsidR="000036EF" w:rsidRPr="000036EF" w:rsidRDefault="000036EF" w:rsidP="000036EF">
            <w:pPr>
              <w:spacing w:after="0" w:line="240" w:lineRule="auto"/>
              <w:jc w:val="center"/>
              <w:rPr>
                <w:rFonts w:ascii="GHEA Grapalat" w:eastAsia="Times New Roman" w:hAnsi="GHEA Grapalat" w:cs="Times New Roman"/>
                <w:b/>
                <w:bCs/>
                <w:sz w:val="16"/>
                <w:szCs w:val="18"/>
                <w:lang w:val="es-ES"/>
              </w:rPr>
            </w:pPr>
          </w:p>
        </w:tc>
        <w:tc>
          <w:tcPr>
            <w:tcW w:w="1323" w:type="dxa"/>
            <w:vAlign w:val="center"/>
          </w:tcPr>
          <w:p w14:paraId="7E636C8A" w14:textId="77777777" w:rsidR="000036EF" w:rsidRPr="000036EF" w:rsidRDefault="000036EF" w:rsidP="000036EF">
            <w:pPr>
              <w:spacing w:after="0" w:line="240" w:lineRule="auto"/>
              <w:jc w:val="center"/>
              <w:rPr>
                <w:rFonts w:ascii="GHEA Grapalat" w:eastAsia="Times New Roman" w:hAnsi="GHEA Grapalat" w:cs="Times New Roman"/>
                <w:b/>
                <w:bCs/>
                <w:sz w:val="16"/>
                <w:szCs w:val="18"/>
                <w:lang w:val="es-ES"/>
              </w:rPr>
            </w:pPr>
          </w:p>
        </w:tc>
        <w:tc>
          <w:tcPr>
            <w:tcW w:w="900" w:type="dxa"/>
            <w:vAlign w:val="center"/>
          </w:tcPr>
          <w:p w14:paraId="4747DD99" w14:textId="77777777" w:rsidR="000036EF" w:rsidRPr="000036EF" w:rsidRDefault="000036EF" w:rsidP="000036EF">
            <w:pPr>
              <w:spacing w:after="0" w:line="240" w:lineRule="auto"/>
              <w:jc w:val="center"/>
              <w:rPr>
                <w:rFonts w:ascii="GHEA Grapalat" w:eastAsia="Times New Roman" w:hAnsi="GHEA Grapalat" w:cs="Times New Roman"/>
                <w:b/>
                <w:bCs/>
                <w:sz w:val="16"/>
                <w:szCs w:val="18"/>
                <w:lang w:val="es-ES"/>
              </w:rPr>
            </w:pPr>
          </w:p>
        </w:tc>
      </w:tr>
    </w:tbl>
    <w:p w14:paraId="2EB796DB" w14:textId="77777777" w:rsidR="000036EF" w:rsidRPr="000036EF" w:rsidRDefault="000036EF" w:rsidP="000036EF">
      <w:pPr>
        <w:keepNext/>
        <w:spacing w:after="0" w:line="240" w:lineRule="auto"/>
        <w:ind w:firstLine="567"/>
        <w:outlineLvl w:val="2"/>
        <w:rPr>
          <w:rFonts w:ascii="GHEA Grapalat" w:eastAsia="Times New Roman" w:hAnsi="GHEA Grapalat" w:cs="Times New Roman"/>
          <w:b/>
          <w:i/>
          <w:sz w:val="20"/>
          <w:szCs w:val="20"/>
        </w:rPr>
      </w:pPr>
    </w:p>
    <w:p w14:paraId="542326B3" w14:textId="77777777" w:rsidR="000036EF" w:rsidRPr="000036EF" w:rsidRDefault="000036EF" w:rsidP="000036EF">
      <w:pPr>
        <w:keepNext/>
        <w:spacing w:after="0" w:line="240" w:lineRule="auto"/>
        <w:ind w:firstLine="567"/>
        <w:outlineLvl w:val="2"/>
        <w:rPr>
          <w:rFonts w:ascii="GHEA Grapalat" w:eastAsia="Times New Roman" w:hAnsi="GHEA Grapalat" w:cs="Times New Roman"/>
          <w:b/>
          <w:i/>
          <w:sz w:val="20"/>
          <w:szCs w:val="20"/>
        </w:rPr>
      </w:pPr>
    </w:p>
    <w:p w14:paraId="63908461" w14:textId="77777777" w:rsidR="000036EF" w:rsidRPr="000036EF" w:rsidRDefault="000036EF" w:rsidP="000036EF">
      <w:pPr>
        <w:keepNext/>
        <w:spacing w:after="0" w:line="240" w:lineRule="auto"/>
        <w:ind w:firstLine="567"/>
        <w:outlineLvl w:val="2"/>
        <w:rPr>
          <w:rFonts w:ascii="GHEA Grapalat" w:eastAsia="Times New Roman" w:hAnsi="GHEA Grapalat" w:cs="Times New Roman"/>
          <w:b/>
          <w:i/>
          <w:sz w:val="20"/>
          <w:szCs w:val="20"/>
        </w:rPr>
      </w:pPr>
    </w:p>
    <w:p w14:paraId="3A3377E6" w14:textId="77777777" w:rsidR="000036EF" w:rsidRPr="000036EF" w:rsidRDefault="000036EF" w:rsidP="000036EF">
      <w:pPr>
        <w:keepNext/>
        <w:spacing w:after="0" w:line="240" w:lineRule="auto"/>
        <w:ind w:firstLine="567"/>
        <w:outlineLvl w:val="2"/>
        <w:rPr>
          <w:rFonts w:ascii="GHEA Grapalat" w:eastAsia="Times New Roman" w:hAnsi="GHEA Grapalat" w:cs="Times New Roman"/>
          <w:b/>
          <w:i/>
          <w:sz w:val="20"/>
          <w:szCs w:val="20"/>
        </w:rPr>
      </w:pPr>
    </w:p>
    <w:p w14:paraId="638B734A" w14:textId="77777777" w:rsidR="000036EF" w:rsidRPr="000036EF" w:rsidRDefault="000036EF" w:rsidP="000036EF">
      <w:pPr>
        <w:spacing w:after="0" w:line="240" w:lineRule="auto"/>
        <w:rPr>
          <w:rFonts w:ascii="GHEA Grapalat" w:eastAsia="Times New Roman" w:hAnsi="GHEA Grapalat" w:cs="Times New Roman"/>
          <w:sz w:val="20"/>
          <w:szCs w:val="24"/>
          <w:lang w:val="es-ES"/>
        </w:rPr>
      </w:pPr>
    </w:p>
    <w:p w14:paraId="77D2DBAF" w14:textId="77777777" w:rsidR="000036EF" w:rsidRPr="000036EF" w:rsidRDefault="000036EF" w:rsidP="000036EF">
      <w:pPr>
        <w:spacing w:after="0" w:line="240" w:lineRule="auto"/>
        <w:jc w:val="both"/>
        <w:rPr>
          <w:rFonts w:ascii="GHEA Grapalat" w:eastAsia="Times New Roman" w:hAnsi="GHEA Grapalat" w:cs="Times New Roman"/>
          <w:sz w:val="20"/>
          <w:szCs w:val="24"/>
          <w:u w:val="single"/>
        </w:rPr>
      </w:pPr>
      <w:r w:rsidRPr="000036EF">
        <w:rPr>
          <w:rFonts w:ascii="GHEA Grapalat" w:eastAsia="Times New Roman" w:hAnsi="GHEA Grapalat" w:cs="Times New Roman"/>
          <w:sz w:val="20"/>
          <w:szCs w:val="24"/>
          <w:u w:val="single"/>
        </w:rPr>
        <w:tab/>
      </w:r>
      <w:r w:rsidRPr="000036EF">
        <w:rPr>
          <w:rFonts w:ascii="GHEA Grapalat" w:eastAsia="Times New Roman" w:hAnsi="GHEA Grapalat" w:cs="Times New Roman"/>
          <w:sz w:val="20"/>
          <w:szCs w:val="24"/>
          <w:u w:val="single"/>
        </w:rPr>
        <w:tab/>
      </w:r>
      <w:r w:rsidRPr="000036EF">
        <w:rPr>
          <w:rFonts w:ascii="GHEA Grapalat" w:eastAsia="Times New Roman" w:hAnsi="GHEA Grapalat" w:cs="Times New Roman"/>
          <w:sz w:val="20"/>
          <w:szCs w:val="24"/>
          <w:u w:val="single"/>
        </w:rPr>
        <w:tab/>
      </w:r>
      <w:r w:rsidRPr="000036EF">
        <w:rPr>
          <w:rFonts w:ascii="GHEA Grapalat" w:eastAsia="Times New Roman" w:hAnsi="GHEA Grapalat" w:cs="Times New Roman"/>
          <w:sz w:val="20"/>
          <w:szCs w:val="24"/>
          <w:u w:val="single"/>
        </w:rPr>
        <w:tab/>
      </w:r>
      <w:r w:rsidRPr="000036EF">
        <w:rPr>
          <w:rFonts w:ascii="GHEA Grapalat" w:eastAsia="Times New Roman" w:hAnsi="GHEA Grapalat" w:cs="Times New Roman"/>
          <w:sz w:val="20"/>
          <w:szCs w:val="24"/>
          <w:u w:val="single"/>
        </w:rPr>
        <w:tab/>
      </w:r>
      <w:r w:rsidRPr="000036EF">
        <w:rPr>
          <w:rFonts w:ascii="GHEA Grapalat" w:eastAsia="Times New Roman" w:hAnsi="GHEA Grapalat" w:cs="Times New Roman"/>
          <w:sz w:val="20"/>
          <w:szCs w:val="24"/>
          <w:u w:val="single"/>
        </w:rPr>
        <w:tab/>
      </w:r>
      <w:r w:rsidRPr="000036EF">
        <w:rPr>
          <w:rFonts w:ascii="GHEA Grapalat" w:eastAsia="Times New Roman" w:hAnsi="GHEA Grapalat" w:cs="Times New Roman"/>
          <w:sz w:val="20"/>
          <w:szCs w:val="24"/>
          <w:u w:val="single"/>
        </w:rPr>
        <w:tab/>
      </w:r>
      <w:r w:rsidRPr="000036EF">
        <w:rPr>
          <w:rFonts w:ascii="GHEA Grapalat" w:eastAsia="Times New Roman" w:hAnsi="GHEA Grapalat" w:cs="Times New Roman"/>
          <w:sz w:val="20"/>
          <w:szCs w:val="24"/>
          <w:u w:val="single"/>
        </w:rPr>
        <w:tab/>
      </w:r>
      <w:r w:rsidRPr="000036EF">
        <w:rPr>
          <w:rFonts w:ascii="GHEA Grapalat" w:eastAsia="Times New Roman" w:hAnsi="GHEA Grapalat" w:cs="Times New Roman"/>
          <w:sz w:val="20"/>
          <w:szCs w:val="24"/>
          <w:u w:val="single"/>
        </w:rPr>
        <w:tab/>
      </w:r>
      <w:r w:rsidRPr="000036EF">
        <w:rPr>
          <w:rFonts w:ascii="GHEA Grapalat" w:eastAsia="Times New Roman" w:hAnsi="GHEA Grapalat" w:cs="Times New Roman"/>
          <w:sz w:val="20"/>
          <w:szCs w:val="24"/>
        </w:rPr>
        <w:tab/>
      </w:r>
      <w:r w:rsidRPr="000036EF">
        <w:rPr>
          <w:rFonts w:ascii="GHEA Grapalat" w:eastAsia="Times New Roman" w:hAnsi="GHEA Grapalat" w:cs="Times New Roman"/>
          <w:sz w:val="20"/>
          <w:szCs w:val="24"/>
          <w:u w:val="single"/>
        </w:rPr>
        <w:tab/>
      </w:r>
      <w:r w:rsidRPr="000036EF">
        <w:rPr>
          <w:rFonts w:ascii="GHEA Grapalat" w:eastAsia="Times New Roman" w:hAnsi="GHEA Grapalat" w:cs="Times New Roman"/>
          <w:sz w:val="20"/>
          <w:szCs w:val="24"/>
          <w:u w:val="single"/>
        </w:rPr>
        <w:tab/>
      </w:r>
      <w:r w:rsidRPr="000036EF">
        <w:rPr>
          <w:rFonts w:ascii="GHEA Grapalat" w:eastAsia="Times New Roman" w:hAnsi="GHEA Grapalat" w:cs="Times New Roman"/>
          <w:sz w:val="20"/>
          <w:szCs w:val="24"/>
          <w:u w:val="single"/>
        </w:rPr>
        <w:tab/>
        <w:t xml:space="preserve">    </w:t>
      </w:r>
    </w:p>
    <w:p w14:paraId="6F42C7CD" w14:textId="77777777" w:rsidR="000036EF" w:rsidRPr="000036EF" w:rsidRDefault="000036EF" w:rsidP="000036EF">
      <w:pPr>
        <w:spacing w:after="0" w:line="240" w:lineRule="auto"/>
        <w:jc w:val="both"/>
        <w:rPr>
          <w:rFonts w:ascii="GHEA Grapalat" w:eastAsia="Times New Roman" w:hAnsi="GHEA Grapalat" w:cs="Times New Roman"/>
          <w:sz w:val="20"/>
          <w:szCs w:val="24"/>
          <w:u w:val="single"/>
          <w:lang w:val="hy-AM"/>
        </w:rPr>
      </w:pPr>
      <w:r w:rsidRPr="000036EF">
        <w:rPr>
          <w:rFonts w:ascii="GHEA Grapalat" w:eastAsia="Times New Roman" w:hAnsi="GHEA Grapalat" w:cs="Sylfaen"/>
          <w:sz w:val="20"/>
          <w:szCs w:val="24"/>
          <w:vertAlign w:val="superscript"/>
          <w:lang w:val="hy-AM"/>
        </w:rPr>
        <w:t xml:space="preserve"> </w:t>
      </w:r>
      <w:r w:rsidRPr="000036EF">
        <w:rPr>
          <w:rFonts w:ascii="GHEA Grapalat" w:eastAsia="Times New Roman" w:hAnsi="GHEA Grapalat" w:cs="Sylfaen"/>
          <w:sz w:val="20"/>
          <w:szCs w:val="24"/>
          <w:vertAlign w:val="superscript"/>
        </w:rPr>
        <w:t xml:space="preserve">                        </w:t>
      </w:r>
      <w:r w:rsidRPr="000036EF">
        <w:rPr>
          <w:rFonts w:ascii="GHEA Grapalat" w:eastAsia="Times New Roman" w:hAnsi="GHEA Grapalat" w:cs="Sylfaen"/>
          <w:sz w:val="20"/>
          <w:szCs w:val="24"/>
          <w:vertAlign w:val="superscript"/>
          <w:lang w:val="hy-AM"/>
        </w:rPr>
        <w:t xml:space="preserve"> մասնակցի անվանումը (ղեկավարի պաշտոնը, անուն ազգանունը)  </w:t>
      </w:r>
      <w:r w:rsidRPr="000036EF">
        <w:rPr>
          <w:rFonts w:ascii="GHEA Grapalat" w:eastAsia="Times New Roman" w:hAnsi="GHEA Grapalat" w:cs="Sylfaen"/>
          <w:sz w:val="20"/>
          <w:szCs w:val="24"/>
          <w:vertAlign w:val="superscript"/>
          <w:lang w:val="hy-AM"/>
        </w:rPr>
        <w:tab/>
      </w:r>
      <w:r w:rsidRPr="000036EF">
        <w:rPr>
          <w:rFonts w:ascii="GHEA Grapalat" w:eastAsia="Times New Roman" w:hAnsi="GHEA Grapalat" w:cs="Sylfaen"/>
          <w:sz w:val="20"/>
          <w:szCs w:val="24"/>
          <w:vertAlign w:val="superscript"/>
          <w:lang w:val="hy-AM"/>
        </w:rPr>
        <w:tab/>
      </w:r>
      <w:r w:rsidRPr="000036EF">
        <w:rPr>
          <w:rFonts w:ascii="GHEA Grapalat" w:eastAsia="Times New Roman" w:hAnsi="GHEA Grapalat" w:cs="Sylfaen"/>
          <w:sz w:val="24"/>
          <w:szCs w:val="24"/>
          <w:vertAlign w:val="superscript"/>
          <w:lang w:val="hy-AM"/>
        </w:rPr>
        <w:t xml:space="preserve">                                           </w:t>
      </w:r>
      <w:r w:rsidRPr="000036EF">
        <w:rPr>
          <w:rFonts w:ascii="GHEA Grapalat" w:eastAsia="Times New Roman" w:hAnsi="GHEA Grapalat" w:cs="Sylfaen"/>
          <w:sz w:val="20"/>
          <w:szCs w:val="24"/>
          <w:vertAlign w:val="superscript"/>
          <w:lang w:val="hy-AM"/>
        </w:rPr>
        <w:t>ստորագրություն</w:t>
      </w:r>
      <w:r w:rsidRPr="000036EF">
        <w:rPr>
          <w:rFonts w:ascii="GHEA Grapalat" w:eastAsia="Times New Roman" w:hAnsi="GHEA Grapalat" w:cs="Sylfaen"/>
          <w:sz w:val="20"/>
          <w:szCs w:val="24"/>
          <w:lang w:val="hy-AM"/>
        </w:rPr>
        <w:t xml:space="preserve"> </w:t>
      </w:r>
    </w:p>
    <w:p w14:paraId="6FF7EDCB" w14:textId="77777777" w:rsidR="000036EF" w:rsidRPr="000036EF" w:rsidRDefault="000036EF" w:rsidP="000036EF">
      <w:pPr>
        <w:spacing w:after="0" w:line="240" w:lineRule="auto"/>
        <w:jc w:val="right"/>
        <w:rPr>
          <w:rFonts w:ascii="GHEA Grapalat" w:eastAsia="Times New Roman" w:hAnsi="GHEA Grapalat" w:cs="Sylfaen"/>
          <w:sz w:val="20"/>
          <w:szCs w:val="24"/>
          <w:lang w:val="hy-AM"/>
        </w:rPr>
      </w:pPr>
    </w:p>
    <w:p w14:paraId="156A7B5C" w14:textId="77777777" w:rsidR="000036EF" w:rsidRPr="000036EF" w:rsidRDefault="000036EF" w:rsidP="000036EF">
      <w:pPr>
        <w:spacing w:after="0" w:line="240" w:lineRule="auto"/>
        <w:jc w:val="right"/>
        <w:rPr>
          <w:rFonts w:ascii="GHEA Grapalat" w:eastAsia="Times New Roman" w:hAnsi="GHEA Grapalat" w:cs="Sylfaen"/>
          <w:sz w:val="20"/>
          <w:szCs w:val="24"/>
          <w:lang w:val="hy-AM"/>
        </w:rPr>
      </w:pPr>
    </w:p>
    <w:p w14:paraId="310B4094" w14:textId="77777777" w:rsidR="000036EF" w:rsidRPr="000036EF" w:rsidRDefault="000036EF" w:rsidP="000036EF">
      <w:pPr>
        <w:spacing w:after="0" w:line="240" w:lineRule="auto"/>
        <w:jc w:val="right"/>
        <w:rPr>
          <w:rFonts w:ascii="GHEA Grapalat" w:eastAsia="Times New Roman" w:hAnsi="GHEA Grapalat" w:cs="Arial"/>
          <w:sz w:val="20"/>
          <w:szCs w:val="24"/>
          <w:lang w:val="hy-AM"/>
        </w:rPr>
      </w:pPr>
      <w:r w:rsidRPr="000036EF">
        <w:rPr>
          <w:rFonts w:ascii="GHEA Grapalat" w:eastAsia="Times New Roman" w:hAnsi="GHEA Grapalat" w:cs="Sylfaen"/>
          <w:sz w:val="20"/>
          <w:szCs w:val="24"/>
          <w:lang w:val="hy-AM"/>
        </w:rPr>
        <w:t>Կ</w:t>
      </w:r>
      <w:r w:rsidRPr="000036EF">
        <w:rPr>
          <w:rFonts w:ascii="GHEA Grapalat" w:eastAsia="Times New Roman" w:hAnsi="GHEA Grapalat" w:cs="Arial"/>
          <w:sz w:val="20"/>
          <w:szCs w:val="24"/>
          <w:lang w:val="hy-AM"/>
        </w:rPr>
        <w:t xml:space="preserve">. </w:t>
      </w:r>
      <w:r w:rsidRPr="000036EF">
        <w:rPr>
          <w:rFonts w:ascii="GHEA Grapalat" w:eastAsia="Times New Roman" w:hAnsi="GHEA Grapalat" w:cs="Sylfaen"/>
          <w:sz w:val="20"/>
          <w:szCs w:val="24"/>
          <w:lang w:val="hy-AM"/>
        </w:rPr>
        <w:t>Տ</w:t>
      </w:r>
      <w:r w:rsidRPr="000036EF">
        <w:rPr>
          <w:rFonts w:ascii="GHEA Grapalat" w:eastAsia="Times New Roman" w:hAnsi="GHEA Grapalat" w:cs="Arial"/>
          <w:sz w:val="20"/>
          <w:szCs w:val="24"/>
          <w:lang w:val="hy-AM"/>
        </w:rPr>
        <w:t>.</w:t>
      </w:r>
      <w:r w:rsidRPr="000036EF">
        <w:rPr>
          <w:rFonts w:ascii="GHEA Grapalat" w:eastAsia="Times New Roman" w:hAnsi="GHEA Grapalat" w:cs="Arial"/>
          <w:sz w:val="20"/>
          <w:szCs w:val="24"/>
          <w:lang w:val="hy-AM"/>
        </w:rPr>
        <w:tab/>
      </w:r>
      <w:r w:rsidRPr="000036EF">
        <w:rPr>
          <w:rFonts w:ascii="GHEA Grapalat" w:eastAsia="Times New Roman" w:hAnsi="GHEA Grapalat" w:cs="Arial"/>
          <w:sz w:val="20"/>
          <w:szCs w:val="24"/>
          <w:lang w:val="hy-AM"/>
        </w:rPr>
        <w:tab/>
        <w:t xml:space="preserve"> </w:t>
      </w:r>
    </w:p>
    <w:p w14:paraId="17B94489" w14:textId="77777777" w:rsidR="000036EF" w:rsidRPr="000036EF" w:rsidRDefault="000036EF" w:rsidP="000036EF">
      <w:pPr>
        <w:spacing w:after="0" w:line="240" w:lineRule="auto"/>
        <w:jc w:val="right"/>
        <w:rPr>
          <w:rFonts w:ascii="GHEA Grapalat" w:eastAsia="Times New Roman" w:hAnsi="GHEA Grapalat" w:cs="Times New Roman"/>
          <w:sz w:val="20"/>
          <w:szCs w:val="24"/>
          <w:lang w:val="hy-AM"/>
        </w:rPr>
      </w:pPr>
    </w:p>
    <w:p w14:paraId="3986FC49" w14:textId="77777777" w:rsidR="000036EF" w:rsidRPr="000036EF" w:rsidRDefault="000036EF" w:rsidP="000036EF">
      <w:pPr>
        <w:spacing w:after="0" w:line="240" w:lineRule="auto"/>
        <w:jc w:val="right"/>
        <w:rPr>
          <w:rFonts w:ascii="GHEA Grapalat" w:eastAsia="Times New Roman" w:hAnsi="GHEA Grapalat" w:cs="Times New Roman"/>
          <w:sz w:val="20"/>
          <w:szCs w:val="24"/>
          <w:lang w:val="hy-AM"/>
        </w:rPr>
      </w:pPr>
    </w:p>
    <w:p w14:paraId="0A893F0F" w14:textId="77777777" w:rsidR="000036EF" w:rsidRPr="000036EF" w:rsidRDefault="000036EF" w:rsidP="000036EF">
      <w:pPr>
        <w:spacing w:after="0" w:line="240" w:lineRule="auto"/>
        <w:rPr>
          <w:rFonts w:ascii="GHEA Grapalat" w:eastAsia="Times New Roman" w:hAnsi="GHEA Grapalat" w:cs="Times New Roman"/>
          <w:i/>
          <w:sz w:val="16"/>
          <w:szCs w:val="16"/>
          <w:lang w:val="af-ZA" w:eastAsia="ru-RU"/>
        </w:rPr>
      </w:pPr>
      <w:r w:rsidRPr="000036EF">
        <w:rPr>
          <w:rFonts w:ascii="GHEA Grapalat" w:eastAsia="Times New Roman" w:hAnsi="GHEA Grapalat" w:cs="Times New Roman"/>
          <w:i/>
          <w:sz w:val="16"/>
          <w:szCs w:val="16"/>
          <w:lang w:val="hy-AM" w:eastAsia="ru-RU"/>
        </w:rPr>
        <w:t>*լրացվում</w:t>
      </w:r>
      <w:r w:rsidRPr="000036EF">
        <w:rPr>
          <w:rFonts w:ascii="GHEA Grapalat" w:eastAsia="Times New Roman" w:hAnsi="GHEA Grapalat" w:cs="Times New Roman"/>
          <w:i/>
          <w:sz w:val="16"/>
          <w:szCs w:val="16"/>
          <w:lang w:val="af-ZA" w:eastAsia="ru-RU"/>
        </w:rPr>
        <w:t xml:space="preserve"> </w:t>
      </w:r>
      <w:r w:rsidRPr="000036EF">
        <w:rPr>
          <w:rFonts w:ascii="GHEA Grapalat" w:eastAsia="Times New Roman" w:hAnsi="GHEA Grapalat" w:cs="Times New Roman"/>
          <w:i/>
          <w:sz w:val="16"/>
          <w:szCs w:val="16"/>
          <w:lang w:val="hy-AM" w:eastAsia="ru-RU"/>
        </w:rPr>
        <w:t>է</w:t>
      </w:r>
      <w:r w:rsidRPr="000036EF">
        <w:rPr>
          <w:rFonts w:ascii="GHEA Grapalat" w:eastAsia="Times New Roman" w:hAnsi="GHEA Grapalat" w:cs="Times New Roman"/>
          <w:i/>
          <w:sz w:val="16"/>
          <w:szCs w:val="16"/>
          <w:lang w:val="af-ZA" w:eastAsia="ru-RU"/>
        </w:rPr>
        <w:t xml:space="preserve"> </w:t>
      </w:r>
      <w:r w:rsidRPr="000036EF">
        <w:rPr>
          <w:rFonts w:ascii="GHEA Grapalat" w:eastAsia="Times New Roman" w:hAnsi="GHEA Grapalat" w:cs="Times New Roman"/>
          <w:i/>
          <w:sz w:val="16"/>
          <w:szCs w:val="16"/>
          <w:lang w:val="hy-AM" w:eastAsia="ru-RU"/>
        </w:rPr>
        <w:t>հանձնաժողովի</w:t>
      </w:r>
      <w:r w:rsidRPr="000036EF">
        <w:rPr>
          <w:rFonts w:ascii="GHEA Grapalat" w:eastAsia="Times New Roman" w:hAnsi="GHEA Grapalat" w:cs="Times New Roman"/>
          <w:i/>
          <w:sz w:val="16"/>
          <w:szCs w:val="16"/>
          <w:lang w:val="af-ZA" w:eastAsia="ru-RU"/>
        </w:rPr>
        <w:t xml:space="preserve"> </w:t>
      </w:r>
      <w:r w:rsidRPr="000036EF">
        <w:rPr>
          <w:rFonts w:ascii="GHEA Grapalat" w:eastAsia="Times New Roman" w:hAnsi="GHEA Grapalat" w:cs="Times New Roman"/>
          <w:i/>
          <w:sz w:val="16"/>
          <w:szCs w:val="16"/>
          <w:lang w:val="hy-AM" w:eastAsia="ru-RU"/>
        </w:rPr>
        <w:t>քարտուղարի</w:t>
      </w:r>
      <w:r w:rsidRPr="000036EF">
        <w:rPr>
          <w:rFonts w:ascii="GHEA Grapalat" w:eastAsia="Times New Roman" w:hAnsi="GHEA Grapalat" w:cs="Times New Roman"/>
          <w:i/>
          <w:sz w:val="16"/>
          <w:szCs w:val="16"/>
          <w:lang w:val="af-ZA" w:eastAsia="ru-RU"/>
        </w:rPr>
        <w:t xml:space="preserve"> </w:t>
      </w:r>
      <w:r w:rsidRPr="000036EF">
        <w:rPr>
          <w:rFonts w:ascii="GHEA Grapalat" w:eastAsia="Times New Roman" w:hAnsi="GHEA Grapalat" w:cs="Times New Roman"/>
          <w:i/>
          <w:sz w:val="16"/>
          <w:szCs w:val="16"/>
          <w:lang w:val="hy-AM" w:eastAsia="ru-RU"/>
        </w:rPr>
        <w:t>կողմից</w:t>
      </w:r>
      <w:r w:rsidRPr="000036EF">
        <w:rPr>
          <w:rFonts w:ascii="GHEA Grapalat" w:eastAsia="Times New Roman" w:hAnsi="GHEA Grapalat" w:cs="Times New Roman"/>
          <w:i/>
          <w:sz w:val="16"/>
          <w:szCs w:val="16"/>
          <w:lang w:val="af-ZA" w:eastAsia="ru-RU"/>
        </w:rPr>
        <w:t xml:space="preserve">` </w:t>
      </w:r>
      <w:r w:rsidRPr="000036EF">
        <w:rPr>
          <w:rFonts w:ascii="GHEA Grapalat" w:eastAsia="Times New Roman" w:hAnsi="GHEA Grapalat" w:cs="Times New Roman"/>
          <w:i/>
          <w:sz w:val="16"/>
          <w:szCs w:val="16"/>
          <w:lang w:val="hy-AM" w:eastAsia="ru-RU"/>
        </w:rPr>
        <w:t>մինչև</w:t>
      </w:r>
      <w:r w:rsidRPr="000036EF">
        <w:rPr>
          <w:rFonts w:ascii="GHEA Grapalat" w:eastAsia="Times New Roman" w:hAnsi="GHEA Grapalat" w:cs="Times New Roman"/>
          <w:i/>
          <w:sz w:val="16"/>
          <w:szCs w:val="16"/>
          <w:lang w:val="af-ZA" w:eastAsia="ru-RU"/>
        </w:rPr>
        <w:t xml:space="preserve"> </w:t>
      </w:r>
      <w:r w:rsidRPr="000036EF">
        <w:rPr>
          <w:rFonts w:ascii="GHEA Grapalat" w:eastAsia="Times New Roman" w:hAnsi="GHEA Grapalat" w:cs="Times New Roman"/>
          <w:i/>
          <w:sz w:val="16"/>
          <w:szCs w:val="16"/>
          <w:lang w:val="hy-AM" w:eastAsia="ru-RU"/>
        </w:rPr>
        <w:t>հրավերը</w:t>
      </w:r>
      <w:r w:rsidRPr="000036EF">
        <w:rPr>
          <w:rFonts w:ascii="GHEA Grapalat" w:eastAsia="Times New Roman" w:hAnsi="GHEA Grapalat" w:cs="Times New Roman"/>
          <w:i/>
          <w:sz w:val="16"/>
          <w:szCs w:val="16"/>
          <w:lang w:val="af-ZA" w:eastAsia="ru-RU"/>
        </w:rPr>
        <w:t xml:space="preserve"> </w:t>
      </w:r>
      <w:r w:rsidRPr="000036EF">
        <w:rPr>
          <w:rFonts w:ascii="GHEA Grapalat" w:eastAsia="Times New Roman" w:hAnsi="GHEA Grapalat" w:cs="Times New Roman"/>
          <w:i/>
          <w:sz w:val="16"/>
          <w:szCs w:val="16"/>
          <w:lang w:val="hy-AM" w:eastAsia="ru-RU"/>
        </w:rPr>
        <w:t>տեղեկագրում</w:t>
      </w:r>
      <w:r w:rsidRPr="000036EF">
        <w:rPr>
          <w:rFonts w:ascii="GHEA Grapalat" w:eastAsia="Times New Roman" w:hAnsi="GHEA Grapalat" w:cs="Times New Roman"/>
          <w:i/>
          <w:sz w:val="16"/>
          <w:szCs w:val="16"/>
          <w:lang w:val="af-ZA" w:eastAsia="ru-RU"/>
        </w:rPr>
        <w:t xml:space="preserve"> </w:t>
      </w:r>
      <w:r w:rsidRPr="000036EF">
        <w:rPr>
          <w:rFonts w:ascii="GHEA Grapalat" w:eastAsia="Times New Roman" w:hAnsi="GHEA Grapalat" w:cs="Times New Roman"/>
          <w:i/>
          <w:sz w:val="16"/>
          <w:szCs w:val="16"/>
          <w:lang w:val="hy-AM" w:eastAsia="ru-RU"/>
        </w:rPr>
        <w:t>հրապարակելը:</w:t>
      </w:r>
    </w:p>
    <w:p w14:paraId="4E44E150" w14:textId="77777777" w:rsidR="000036EF" w:rsidRPr="000036EF" w:rsidRDefault="000036EF" w:rsidP="000036EF">
      <w:pPr>
        <w:spacing w:after="0" w:line="240" w:lineRule="auto"/>
        <w:jc w:val="right"/>
        <w:rPr>
          <w:rFonts w:ascii="GHEA Grapalat" w:eastAsia="Times New Roman" w:hAnsi="GHEA Grapalat" w:cs="Arial"/>
          <w:b/>
          <w:sz w:val="20"/>
          <w:szCs w:val="20"/>
          <w:lang w:val="hy-AM"/>
        </w:rPr>
      </w:pPr>
      <w:r w:rsidRPr="000036EF">
        <w:rPr>
          <w:rFonts w:ascii="GHEA Grapalat" w:eastAsia="Times New Roman" w:hAnsi="GHEA Grapalat" w:cs="Times New Roman"/>
          <w:b/>
          <w:sz w:val="20"/>
          <w:szCs w:val="20"/>
          <w:lang w:val="hy-AM"/>
        </w:rPr>
        <w:t xml:space="preserve"> </w:t>
      </w:r>
      <w:r w:rsidRPr="000036EF">
        <w:rPr>
          <w:rFonts w:ascii="GHEA Grapalat" w:eastAsia="Times New Roman" w:hAnsi="GHEA Grapalat" w:cs="Times New Roman"/>
          <w:b/>
          <w:sz w:val="20"/>
          <w:szCs w:val="20"/>
          <w:lang w:val="hy-AM"/>
        </w:rPr>
        <w:br w:type="page"/>
      </w:r>
      <w:r w:rsidRPr="000036EF">
        <w:rPr>
          <w:rFonts w:ascii="GHEA Grapalat" w:eastAsia="Times New Roman" w:hAnsi="GHEA Grapalat" w:cs="Sylfaen"/>
          <w:b/>
          <w:sz w:val="20"/>
          <w:szCs w:val="20"/>
          <w:lang w:val="hy-AM"/>
        </w:rPr>
        <w:lastRenderedPageBreak/>
        <w:t>Հավելված</w:t>
      </w:r>
      <w:r w:rsidRPr="000036EF">
        <w:rPr>
          <w:rFonts w:ascii="GHEA Grapalat" w:eastAsia="Times New Roman" w:hAnsi="GHEA Grapalat" w:cs="Arial"/>
          <w:b/>
          <w:sz w:val="20"/>
          <w:szCs w:val="20"/>
          <w:lang w:val="hy-AM"/>
        </w:rPr>
        <w:t xml:space="preserve"> 2</w:t>
      </w:r>
    </w:p>
    <w:p w14:paraId="4384A31D" w14:textId="36B0B75D" w:rsidR="000036EF" w:rsidRPr="000036EF" w:rsidRDefault="000036EF" w:rsidP="000036EF">
      <w:pPr>
        <w:spacing w:after="0" w:line="240" w:lineRule="auto"/>
        <w:ind w:firstLine="567"/>
        <w:jc w:val="right"/>
        <w:rPr>
          <w:rFonts w:ascii="GHEA Grapalat" w:eastAsia="Times New Roman" w:hAnsi="GHEA Grapalat" w:cs="Arial"/>
          <w:b/>
          <w:sz w:val="20"/>
          <w:szCs w:val="20"/>
          <w:lang w:val="hy-AM"/>
        </w:rPr>
      </w:pPr>
      <w:r w:rsidRPr="000036EF">
        <w:rPr>
          <w:rFonts w:ascii="GHEA Grapalat" w:eastAsia="Times New Roman" w:hAnsi="GHEA Grapalat" w:cs="Times New Roman"/>
          <w:sz w:val="24"/>
          <w:szCs w:val="24"/>
          <w:lang w:val="hy-AM"/>
        </w:rPr>
        <w:t>«</w:t>
      </w:r>
      <w:r w:rsidR="000B6642">
        <w:rPr>
          <w:rFonts w:ascii="GHEA Grapalat" w:eastAsia="Times New Roman" w:hAnsi="GHEA Grapalat" w:cs="Times New Roman"/>
          <w:b/>
          <w:sz w:val="20"/>
          <w:szCs w:val="20"/>
          <w:lang w:val="hy-AM"/>
        </w:rPr>
        <w:t>ԿՄՄՀ</w:t>
      </w:r>
      <w:r w:rsidRPr="000036EF">
        <w:rPr>
          <w:rFonts w:ascii="GHEA Grapalat" w:eastAsia="Times New Roman" w:hAnsi="GHEA Grapalat" w:cs="Times New Roman"/>
          <w:b/>
          <w:sz w:val="20"/>
          <w:szCs w:val="20"/>
          <w:lang w:val="hy-AM"/>
        </w:rPr>
        <w:t>-</w:t>
      </w:r>
      <w:r w:rsidR="00033B39">
        <w:rPr>
          <w:rFonts w:ascii="GHEA Grapalat" w:eastAsia="Times New Roman" w:hAnsi="GHEA Grapalat" w:cs="Times New Roman"/>
          <w:b/>
          <w:sz w:val="20"/>
          <w:szCs w:val="20"/>
          <w:lang w:val="hy-AM"/>
        </w:rPr>
        <w:t>Հ</w:t>
      </w:r>
      <w:r w:rsidRPr="000036EF">
        <w:rPr>
          <w:rFonts w:ascii="GHEA Grapalat" w:eastAsia="Times New Roman" w:hAnsi="GHEA Grapalat" w:cs="Sylfaen"/>
          <w:b/>
          <w:sz w:val="20"/>
          <w:szCs w:val="20"/>
          <w:lang w:val="hy-AM"/>
        </w:rPr>
        <w:t>ԲՄԱՇՁԲ</w:t>
      </w:r>
      <w:r w:rsidRPr="000036EF">
        <w:rPr>
          <w:rFonts w:ascii="GHEA Grapalat" w:eastAsia="Times New Roman" w:hAnsi="GHEA Grapalat" w:cs="Arial"/>
          <w:b/>
          <w:sz w:val="20"/>
          <w:szCs w:val="20"/>
          <w:lang w:val="hy-AM"/>
        </w:rPr>
        <w:t>-</w:t>
      </w:r>
      <w:r w:rsidR="000B6642">
        <w:rPr>
          <w:rFonts w:ascii="GHEA Grapalat" w:eastAsia="Times New Roman" w:hAnsi="GHEA Grapalat" w:cs="Arial"/>
          <w:b/>
          <w:sz w:val="20"/>
          <w:szCs w:val="20"/>
          <w:lang w:val="hy-AM"/>
        </w:rPr>
        <w:t>21</w:t>
      </w:r>
      <w:r w:rsidRPr="000036EF">
        <w:rPr>
          <w:rFonts w:ascii="GHEA Grapalat" w:eastAsia="Times New Roman" w:hAnsi="GHEA Grapalat" w:cs="Arial"/>
          <w:b/>
          <w:sz w:val="20"/>
          <w:szCs w:val="20"/>
          <w:lang w:val="hy-AM"/>
        </w:rPr>
        <w:t>/</w:t>
      </w:r>
      <w:r w:rsidR="000B6642">
        <w:rPr>
          <w:rFonts w:ascii="GHEA Grapalat" w:eastAsia="Times New Roman" w:hAnsi="GHEA Grapalat" w:cs="Arial"/>
          <w:b/>
          <w:sz w:val="20"/>
          <w:szCs w:val="20"/>
          <w:lang w:val="hy-AM"/>
        </w:rPr>
        <w:t>4</w:t>
      </w:r>
      <w:r w:rsidRPr="000036EF">
        <w:rPr>
          <w:rFonts w:ascii="GHEA Grapalat" w:eastAsia="Times New Roman" w:hAnsi="GHEA Grapalat" w:cs="Times New Roman"/>
          <w:sz w:val="24"/>
          <w:szCs w:val="24"/>
          <w:lang w:val="hy-AM"/>
        </w:rPr>
        <w:t>»</w:t>
      </w:r>
      <w:r w:rsidRPr="000036EF">
        <w:rPr>
          <w:rFonts w:ascii="GHEA Grapalat" w:eastAsia="Times New Roman" w:hAnsi="GHEA Grapalat" w:cs="Sylfaen"/>
          <w:b/>
          <w:sz w:val="20"/>
          <w:szCs w:val="20"/>
          <w:lang w:val="hy-AM"/>
        </w:rPr>
        <w:t>*</w:t>
      </w:r>
      <w:r w:rsidRPr="000036EF">
        <w:rPr>
          <w:rFonts w:ascii="GHEA Grapalat" w:eastAsia="Times New Roman" w:hAnsi="GHEA Grapalat" w:cs="Times New Roman"/>
          <w:b/>
          <w:sz w:val="20"/>
          <w:szCs w:val="20"/>
          <w:lang w:val="hy-AM"/>
        </w:rPr>
        <w:t xml:space="preserve">  </w:t>
      </w:r>
      <w:r w:rsidRPr="000036EF">
        <w:rPr>
          <w:rFonts w:ascii="GHEA Grapalat" w:eastAsia="Times New Roman" w:hAnsi="GHEA Grapalat" w:cs="Sylfaen"/>
          <w:b/>
          <w:sz w:val="20"/>
          <w:szCs w:val="20"/>
          <w:lang w:val="hy-AM"/>
        </w:rPr>
        <w:t>ծածկագրով</w:t>
      </w:r>
    </w:p>
    <w:p w14:paraId="52725C56" w14:textId="56740888" w:rsidR="000036EF" w:rsidRPr="000036EF" w:rsidRDefault="002B1391" w:rsidP="000036EF">
      <w:pPr>
        <w:spacing w:after="0" w:line="240" w:lineRule="auto"/>
        <w:ind w:firstLine="567"/>
        <w:jc w:val="right"/>
        <w:rPr>
          <w:rFonts w:ascii="GHEA Grapalat" w:eastAsia="Times New Roman" w:hAnsi="GHEA Grapalat" w:cs="Arial"/>
          <w:b/>
          <w:sz w:val="20"/>
          <w:szCs w:val="20"/>
          <w:lang w:val="hy-AM"/>
        </w:rPr>
      </w:pPr>
      <w:r>
        <w:rPr>
          <w:rFonts w:ascii="GHEA Grapalat" w:eastAsia="Times New Roman" w:hAnsi="GHEA Grapalat" w:cs="Sylfaen"/>
          <w:b/>
          <w:sz w:val="20"/>
          <w:szCs w:val="20"/>
          <w:lang w:val="hy-AM"/>
        </w:rPr>
        <w:t xml:space="preserve">հրատապ </w:t>
      </w:r>
      <w:r w:rsidR="000036EF" w:rsidRPr="000036EF">
        <w:rPr>
          <w:rFonts w:ascii="GHEA Grapalat" w:eastAsia="Times New Roman" w:hAnsi="GHEA Grapalat" w:cs="Sylfaen"/>
          <w:b/>
          <w:sz w:val="20"/>
          <w:szCs w:val="20"/>
          <w:lang w:val="hy-AM"/>
        </w:rPr>
        <w:t>բաց</w:t>
      </w:r>
      <w:r w:rsidR="000036EF" w:rsidRPr="000036EF">
        <w:rPr>
          <w:rFonts w:ascii="GHEA Grapalat" w:eastAsia="Times New Roman" w:hAnsi="GHEA Grapalat" w:cs="Arial"/>
          <w:b/>
          <w:sz w:val="20"/>
          <w:szCs w:val="20"/>
          <w:lang w:val="hy-AM"/>
        </w:rPr>
        <w:t xml:space="preserve"> մրցույթի </w:t>
      </w:r>
      <w:r w:rsidR="000036EF" w:rsidRPr="000036EF">
        <w:rPr>
          <w:rFonts w:ascii="GHEA Grapalat" w:eastAsia="Times New Roman" w:hAnsi="GHEA Grapalat" w:cs="Sylfaen"/>
          <w:b/>
          <w:sz w:val="20"/>
          <w:szCs w:val="20"/>
          <w:lang w:val="hy-AM"/>
        </w:rPr>
        <w:t>հրավերի</w:t>
      </w:r>
    </w:p>
    <w:p w14:paraId="084D300E" w14:textId="77777777" w:rsidR="000036EF" w:rsidRPr="000036EF" w:rsidRDefault="000036EF" w:rsidP="000036EF">
      <w:pPr>
        <w:spacing w:after="0" w:line="240" w:lineRule="auto"/>
        <w:rPr>
          <w:rFonts w:ascii="GHEA Grapalat" w:eastAsia="Times New Roman" w:hAnsi="GHEA Grapalat" w:cs="Times New Roman"/>
          <w:sz w:val="24"/>
          <w:szCs w:val="24"/>
          <w:lang w:val="hy-AM"/>
        </w:rPr>
      </w:pPr>
    </w:p>
    <w:p w14:paraId="14393047" w14:textId="77777777" w:rsidR="000036EF" w:rsidRPr="000036EF" w:rsidRDefault="000036EF" w:rsidP="000036EF">
      <w:pPr>
        <w:spacing w:after="0" w:line="240" w:lineRule="auto"/>
        <w:ind w:firstLine="567"/>
        <w:jc w:val="center"/>
        <w:rPr>
          <w:rFonts w:ascii="GHEA Grapalat" w:eastAsia="Times New Roman" w:hAnsi="GHEA Grapalat" w:cs="Times New Roman"/>
          <w:sz w:val="20"/>
          <w:szCs w:val="24"/>
          <w:lang w:val="hy-AM"/>
        </w:rPr>
      </w:pPr>
    </w:p>
    <w:p w14:paraId="70FDC731" w14:textId="77777777" w:rsidR="000036EF" w:rsidRPr="000036EF" w:rsidRDefault="000036EF" w:rsidP="000036EF">
      <w:pPr>
        <w:spacing w:after="0" w:line="240" w:lineRule="auto"/>
        <w:ind w:left="-66"/>
        <w:jc w:val="center"/>
        <w:rPr>
          <w:rFonts w:ascii="GHEA Grapalat" w:eastAsia="Times New Roman" w:hAnsi="GHEA Grapalat" w:cs="Times New Roman"/>
          <w:b/>
          <w:sz w:val="20"/>
          <w:szCs w:val="24"/>
          <w:lang w:val="hy-AM"/>
        </w:rPr>
      </w:pPr>
      <w:r w:rsidRPr="000036EF">
        <w:rPr>
          <w:rFonts w:ascii="GHEA Grapalat" w:eastAsia="Times New Roman" w:hAnsi="GHEA Grapalat" w:cs="Times New Roman"/>
          <w:b/>
          <w:sz w:val="20"/>
          <w:szCs w:val="24"/>
          <w:lang w:val="hy-AM"/>
        </w:rPr>
        <w:t>Գ Ն Ա Յ Ի Ն   Ա Ռ Ա Ջ Ա Ր Կ</w:t>
      </w:r>
    </w:p>
    <w:p w14:paraId="52CF93DE" w14:textId="77777777" w:rsidR="000036EF" w:rsidRPr="000036EF" w:rsidRDefault="000036EF" w:rsidP="000036EF">
      <w:pPr>
        <w:spacing w:after="0" w:line="240" w:lineRule="auto"/>
        <w:ind w:firstLine="567"/>
        <w:rPr>
          <w:rFonts w:ascii="GHEA Grapalat" w:eastAsia="Times New Roman" w:hAnsi="GHEA Grapalat" w:cs="Times New Roman"/>
          <w:sz w:val="24"/>
          <w:szCs w:val="24"/>
          <w:lang w:val="hy-AM"/>
        </w:rPr>
      </w:pPr>
    </w:p>
    <w:p w14:paraId="0068893D" w14:textId="0475C426" w:rsidR="000036EF" w:rsidRPr="000036EF" w:rsidRDefault="000036EF" w:rsidP="000036EF">
      <w:pPr>
        <w:spacing w:after="0" w:line="240" w:lineRule="auto"/>
        <w:ind w:firstLine="567"/>
        <w:jc w:val="both"/>
        <w:rPr>
          <w:rFonts w:ascii="GHEA Grapalat" w:eastAsia="Times New Roman" w:hAnsi="GHEA Grapalat" w:cs="Arial"/>
          <w:sz w:val="24"/>
          <w:szCs w:val="24"/>
          <w:lang w:val="hy-AM"/>
        </w:rPr>
      </w:pPr>
      <w:proofErr w:type="spellStart"/>
      <w:r w:rsidRPr="000036EF">
        <w:rPr>
          <w:rFonts w:ascii="GHEA Grapalat" w:eastAsia="Times New Roman" w:hAnsi="GHEA Grapalat" w:cs="Arial"/>
          <w:sz w:val="20"/>
          <w:szCs w:val="20"/>
          <w:lang w:val="es-ES"/>
        </w:rPr>
        <w:t>Ուսումնասիրելով</w:t>
      </w:r>
      <w:proofErr w:type="spellEnd"/>
      <w:r w:rsidRPr="000036EF">
        <w:rPr>
          <w:rFonts w:ascii="GHEA Grapalat" w:eastAsia="Times New Roman" w:hAnsi="GHEA Grapalat" w:cs="Arial"/>
          <w:sz w:val="20"/>
          <w:szCs w:val="20"/>
          <w:lang w:val="es-ES"/>
        </w:rPr>
        <w:t xml:space="preserve"> «</w:t>
      </w:r>
      <w:r w:rsidR="000B6642">
        <w:rPr>
          <w:rFonts w:ascii="GHEA Grapalat" w:eastAsia="Times New Roman" w:hAnsi="GHEA Grapalat" w:cs="Arial"/>
          <w:sz w:val="20"/>
          <w:szCs w:val="20"/>
          <w:lang w:val="hy-AM"/>
        </w:rPr>
        <w:t>ԿՄՄՀ</w:t>
      </w:r>
      <w:r w:rsidRPr="000036EF">
        <w:rPr>
          <w:rFonts w:ascii="GHEA Grapalat" w:eastAsia="Times New Roman" w:hAnsi="GHEA Grapalat" w:cs="Arial"/>
          <w:sz w:val="20"/>
          <w:szCs w:val="20"/>
          <w:lang w:val="es-ES"/>
        </w:rPr>
        <w:t>-</w:t>
      </w:r>
      <w:r w:rsidR="00033B39">
        <w:rPr>
          <w:rFonts w:ascii="GHEA Grapalat" w:eastAsia="Times New Roman" w:hAnsi="GHEA Grapalat" w:cs="Arial"/>
          <w:sz w:val="20"/>
          <w:szCs w:val="20"/>
          <w:lang w:val="hy-AM"/>
        </w:rPr>
        <w:t>Հ</w:t>
      </w:r>
      <w:r w:rsidRPr="000036EF">
        <w:rPr>
          <w:rFonts w:ascii="GHEA Grapalat" w:eastAsia="Times New Roman" w:hAnsi="GHEA Grapalat" w:cs="Arial"/>
          <w:sz w:val="20"/>
          <w:szCs w:val="20"/>
          <w:lang w:val="es-ES"/>
        </w:rPr>
        <w:t>ԲՄԱՇՁԲ-</w:t>
      </w:r>
      <w:r w:rsidR="000B6642">
        <w:rPr>
          <w:rFonts w:ascii="GHEA Grapalat" w:eastAsia="Times New Roman" w:hAnsi="GHEA Grapalat" w:cs="Arial"/>
          <w:sz w:val="20"/>
          <w:szCs w:val="20"/>
          <w:lang w:val="hy-AM"/>
        </w:rPr>
        <w:t>21</w:t>
      </w:r>
      <w:r w:rsidRPr="000036EF">
        <w:rPr>
          <w:rFonts w:ascii="GHEA Grapalat" w:eastAsia="Times New Roman" w:hAnsi="GHEA Grapalat" w:cs="Arial"/>
          <w:sz w:val="20"/>
          <w:szCs w:val="20"/>
          <w:lang w:val="es-ES"/>
        </w:rPr>
        <w:t>/</w:t>
      </w:r>
      <w:proofErr w:type="gramStart"/>
      <w:r w:rsidR="000B6642">
        <w:rPr>
          <w:rFonts w:ascii="GHEA Grapalat" w:eastAsia="Times New Roman" w:hAnsi="GHEA Grapalat" w:cs="Arial"/>
          <w:sz w:val="20"/>
          <w:szCs w:val="20"/>
          <w:lang w:val="hy-AM"/>
        </w:rPr>
        <w:t>4</w:t>
      </w:r>
      <w:r w:rsidRPr="000036EF">
        <w:rPr>
          <w:rFonts w:ascii="GHEA Grapalat" w:eastAsia="Times New Roman" w:hAnsi="GHEA Grapalat" w:cs="Arial"/>
          <w:sz w:val="20"/>
          <w:szCs w:val="20"/>
          <w:lang w:val="es-ES"/>
        </w:rPr>
        <w:t>»*</w:t>
      </w:r>
      <w:proofErr w:type="gramEnd"/>
      <w:r w:rsidRPr="000036EF">
        <w:rPr>
          <w:rFonts w:ascii="GHEA Grapalat" w:eastAsia="Times New Roman" w:hAnsi="GHEA Grapalat" w:cs="Arial"/>
          <w:sz w:val="20"/>
          <w:szCs w:val="20"/>
          <w:lang w:val="es-ES"/>
        </w:rPr>
        <w:t xml:space="preserve"> </w:t>
      </w:r>
      <w:proofErr w:type="spellStart"/>
      <w:r w:rsidRPr="000036EF">
        <w:rPr>
          <w:rFonts w:ascii="GHEA Grapalat" w:eastAsia="Times New Roman" w:hAnsi="GHEA Grapalat" w:cs="Arial"/>
          <w:sz w:val="20"/>
          <w:szCs w:val="20"/>
          <w:lang w:val="es-ES"/>
        </w:rPr>
        <w:t>ծածկագրով</w:t>
      </w:r>
      <w:proofErr w:type="spellEnd"/>
      <w:r w:rsidRPr="000036EF">
        <w:rPr>
          <w:rFonts w:ascii="GHEA Grapalat" w:eastAsia="Times New Roman" w:hAnsi="GHEA Grapalat" w:cs="Arial"/>
          <w:sz w:val="20"/>
          <w:szCs w:val="20"/>
          <w:lang w:val="es-ES"/>
        </w:rPr>
        <w:t xml:space="preserve"> </w:t>
      </w:r>
      <w:r w:rsidR="00033B39">
        <w:rPr>
          <w:rFonts w:ascii="GHEA Grapalat" w:eastAsia="Times New Roman" w:hAnsi="GHEA Grapalat" w:cs="Arial"/>
          <w:sz w:val="20"/>
          <w:szCs w:val="20"/>
          <w:lang w:val="hy-AM"/>
        </w:rPr>
        <w:t xml:space="preserve"> հրատապ  </w:t>
      </w:r>
      <w:proofErr w:type="spellStart"/>
      <w:r w:rsidRPr="000036EF">
        <w:rPr>
          <w:rFonts w:ascii="GHEA Grapalat" w:eastAsia="Times New Roman" w:hAnsi="GHEA Grapalat" w:cs="Arial"/>
          <w:sz w:val="20"/>
          <w:szCs w:val="20"/>
          <w:lang w:val="es-ES"/>
        </w:rPr>
        <w:t>բաց</w:t>
      </w:r>
      <w:proofErr w:type="spellEnd"/>
      <w:r w:rsidRPr="000036EF">
        <w:rPr>
          <w:rFonts w:ascii="GHEA Grapalat" w:eastAsia="Times New Roman" w:hAnsi="GHEA Grapalat" w:cs="Arial"/>
          <w:sz w:val="20"/>
          <w:szCs w:val="20"/>
          <w:lang w:val="es-ES"/>
        </w:rPr>
        <w:t xml:space="preserve"> </w:t>
      </w:r>
      <w:proofErr w:type="spellStart"/>
      <w:r w:rsidRPr="000036EF">
        <w:rPr>
          <w:rFonts w:ascii="GHEA Grapalat" w:eastAsia="Times New Roman" w:hAnsi="GHEA Grapalat" w:cs="Arial"/>
          <w:sz w:val="20"/>
          <w:szCs w:val="20"/>
          <w:lang w:val="es-ES"/>
        </w:rPr>
        <w:t>մրցույթի</w:t>
      </w:r>
      <w:proofErr w:type="spellEnd"/>
      <w:r w:rsidRPr="000036EF">
        <w:rPr>
          <w:rFonts w:ascii="GHEA Grapalat" w:eastAsia="Times New Roman" w:hAnsi="GHEA Grapalat" w:cs="Arial"/>
          <w:sz w:val="20"/>
          <w:szCs w:val="20"/>
          <w:lang w:val="es-ES"/>
        </w:rPr>
        <w:t xml:space="preserve"> </w:t>
      </w:r>
      <w:proofErr w:type="spellStart"/>
      <w:r w:rsidRPr="000036EF">
        <w:rPr>
          <w:rFonts w:ascii="GHEA Grapalat" w:eastAsia="Times New Roman" w:hAnsi="GHEA Grapalat" w:cs="Arial"/>
          <w:sz w:val="20"/>
          <w:szCs w:val="20"/>
          <w:lang w:val="es-ES"/>
        </w:rPr>
        <w:t>հրավերը</w:t>
      </w:r>
      <w:proofErr w:type="spellEnd"/>
      <w:r w:rsidRPr="000036EF">
        <w:rPr>
          <w:rFonts w:ascii="GHEA Grapalat" w:eastAsia="Times New Roman" w:hAnsi="GHEA Grapalat" w:cs="Arial"/>
          <w:sz w:val="20"/>
          <w:szCs w:val="20"/>
          <w:lang w:val="es-ES"/>
        </w:rPr>
        <w:t xml:space="preserve">, </w:t>
      </w:r>
      <w:proofErr w:type="spellStart"/>
      <w:r w:rsidRPr="000036EF">
        <w:rPr>
          <w:rFonts w:ascii="GHEA Grapalat" w:eastAsia="Times New Roman" w:hAnsi="GHEA Grapalat" w:cs="Arial"/>
          <w:sz w:val="20"/>
          <w:szCs w:val="20"/>
          <w:lang w:val="es-ES"/>
        </w:rPr>
        <w:t>այդ</w:t>
      </w:r>
      <w:proofErr w:type="spellEnd"/>
      <w:r w:rsidRPr="000036EF">
        <w:rPr>
          <w:rFonts w:ascii="GHEA Grapalat" w:eastAsia="Times New Roman" w:hAnsi="GHEA Grapalat" w:cs="Arial"/>
          <w:sz w:val="20"/>
          <w:szCs w:val="20"/>
          <w:lang w:val="es-ES"/>
        </w:rPr>
        <w:t xml:space="preserve"> </w:t>
      </w:r>
      <w:proofErr w:type="spellStart"/>
      <w:r w:rsidRPr="000036EF">
        <w:rPr>
          <w:rFonts w:ascii="GHEA Grapalat" w:eastAsia="Times New Roman" w:hAnsi="GHEA Grapalat" w:cs="Arial"/>
          <w:sz w:val="20"/>
          <w:szCs w:val="20"/>
          <w:lang w:val="es-ES"/>
        </w:rPr>
        <w:t>թվում</w:t>
      </w:r>
      <w:proofErr w:type="spellEnd"/>
      <w:r w:rsidRPr="000036EF">
        <w:rPr>
          <w:rFonts w:ascii="GHEA Grapalat" w:eastAsia="Times New Roman" w:hAnsi="GHEA Grapalat" w:cs="Arial"/>
          <w:sz w:val="20"/>
          <w:szCs w:val="20"/>
          <w:lang w:val="es-ES"/>
        </w:rPr>
        <w:t xml:space="preserve"> </w:t>
      </w:r>
      <w:proofErr w:type="spellStart"/>
      <w:r w:rsidRPr="000036EF">
        <w:rPr>
          <w:rFonts w:ascii="GHEA Grapalat" w:eastAsia="Times New Roman" w:hAnsi="GHEA Grapalat" w:cs="Arial"/>
          <w:sz w:val="20"/>
          <w:szCs w:val="20"/>
          <w:lang w:val="es-ES"/>
        </w:rPr>
        <w:t>կնքվելիք</w:t>
      </w:r>
      <w:proofErr w:type="spellEnd"/>
      <w:r w:rsidRPr="000036EF">
        <w:rPr>
          <w:rFonts w:ascii="GHEA Grapalat" w:eastAsia="Times New Roman" w:hAnsi="GHEA Grapalat" w:cs="Arial"/>
          <w:sz w:val="20"/>
          <w:szCs w:val="20"/>
          <w:lang w:val="es-ES"/>
        </w:rPr>
        <w:t xml:space="preserve">  </w:t>
      </w:r>
      <w:proofErr w:type="spellStart"/>
      <w:r w:rsidRPr="000036EF">
        <w:rPr>
          <w:rFonts w:ascii="GHEA Grapalat" w:eastAsia="Times New Roman" w:hAnsi="GHEA Grapalat" w:cs="Arial"/>
          <w:sz w:val="20"/>
          <w:szCs w:val="20"/>
          <w:lang w:val="es-ES"/>
        </w:rPr>
        <w:t>պայմանագրի</w:t>
      </w:r>
      <w:proofErr w:type="spellEnd"/>
      <w:r w:rsidRPr="000036EF">
        <w:rPr>
          <w:rFonts w:ascii="GHEA Grapalat" w:eastAsia="Times New Roman" w:hAnsi="GHEA Grapalat" w:cs="Arial"/>
          <w:sz w:val="20"/>
          <w:szCs w:val="20"/>
          <w:lang w:val="es-ES"/>
        </w:rPr>
        <w:t xml:space="preserve"> </w:t>
      </w:r>
      <w:proofErr w:type="spellStart"/>
      <w:r w:rsidRPr="000036EF">
        <w:rPr>
          <w:rFonts w:ascii="GHEA Grapalat" w:eastAsia="Times New Roman" w:hAnsi="GHEA Grapalat" w:cs="Arial"/>
          <w:sz w:val="20"/>
          <w:szCs w:val="20"/>
          <w:lang w:val="es-ES"/>
        </w:rPr>
        <w:t>նախագիծը</w:t>
      </w:r>
      <w:proofErr w:type="spellEnd"/>
      <w:r w:rsidRPr="000036EF">
        <w:rPr>
          <w:rFonts w:ascii="GHEA Grapalat" w:eastAsia="Times New Roman" w:hAnsi="GHEA Grapalat" w:cs="Arial"/>
          <w:sz w:val="24"/>
          <w:szCs w:val="24"/>
          <w:lang w:val="hy-AM"/>
        </w:rPr>
        <w:t xml:space="preserve">, </w:t>
      </w:r>
      <w:r w:rsidRPr="000036EF">
        <w:rPr>
          <w:rFonts w:ascii="GHEA Grapalat" w:eastAsia="Times New Roman" w:hAnsi="GHEA Grapalat" w:cs="Times New Roman"/>
          <w:sz w:val="20"/>
          <w:szCs w:val="24"/>
          <w:u w:val="single"/>
          <w:lang w:val="hy-AM"/>
        </w:rPr>
        <w:t xml:space="preserve">                  </w:t>
      </w:r>
      <w:r w:rsidRPr="000036EF">
        <w:rPr>
          <w:rFonts w:ascii="GHEA Grapalat" w:eastAsia="Times New Roman" w:hAnsi="GHEA Grapalat" w:cs="Times New Roman"/>
          <w:sz w:val="20"/>
          <w:szCs w:val="24"/>
          <w:u w:val="single"/>
          <w:lang w:val="hy-AM"/>
        </w:rPr>
        <w:tab/>
      </w:r>
      <w:r w:rsidRPr="000036EF">
        <w:rPr>
          <w:rFonts w:ascii="GHEA Grapalat" w:eastAsia="Times New Roman" w:hAnsi="GHEA Grapalat" w:cs="Times New Roman"/>
          <w:sz w:val="20"/>
          <w:szCs w:val="24"/>
          <w:u w:val="single"/>
          <w:lang w:val="hy-AM"/>
        </w:rPr>
        <w:tab/>
      </w:r>
      <w:r w:rsidRPr="000036EF">
        <w:rPr>
          <w:rFonts w:ascii="GHEA Grapalat" w:eastAsia="Times New Roman" w:hAnsi="GHEA Grapalat" w:cs="Times New Roman"/>
          <w:sz w:val="20"/>
          <w:szCs w:val="24"/>
          <w:u w:val="single"/>
          <w:lang w:val="hy-AM"/>
        </w:rPr>
        <w:tab/>
      </w:r>
      <w:r w:rsidRPr="000036EF">
        <w:rPr>
          <w:rFonts w:ascii="GHEA Grapalat" w:eastAsia="Times New Roman" w:hAnsi="GHEA Grapalat" w:cs="Times New Roman"/>
          <w:sz w:val="20"/>
          <w:szCs w:val="24"/>
          <w:u w:val="single"/>
          <w:lang w:val="hy-AM"/>
        </w:rPr>
        <w:tab/>
        <w:t xml:space="preserve">     </w:t>
      </w:r>
      <w:r w:rsidRPr="000036EF">
        <w:rPr>
          <w:rFonts w:ascii="GHEA Grapalat" w:eastAsia="Times New Roman" w:hAnsi="GHEA Grapalat" w:cs="Times New Roman"/>
          <w:sz w:val="20"/>
          <w:szCs w:val="24"/>
          <w:u w:val="single"/>
          <w:lang w:val="hy-AM"/>
        </w:rPr>
        <w:tab/>
      </w:r>
      <w:r w:rsidRPr="000036EF">
        <w:rPr>
          <w:rFonts w:ascii="GHEA Grapalat" w:eastAsia="Times New Roman" w:hAnsi="GHEA Grapalat" w:cs="Times New Roman"/>
          <w:sz w:val="20"/>
          <w:szCs w:val="24"/>
          <w:u w:val="single"/>
          <w:lang w:val="hy-AM"/>
        </w:rPr>
        <w:tab/>
        <w:t xml:space="preserve">           </w:t>
      </w:r>
      <w:r w:rsidRPr="000036EF">
        <w:rPr>
          <w:rFonts w:ascii="GHEA Grapalat" w:eastAsia="Times New Roman" w:hAnsi="GHEA Grapalat" w:cs="Arial"/>
          <w:sz w:val="20"/>
          <w:szCs w:val="20"/>
          <w:lang w:val="es-ES"/>
        </w:rPr>
        <w:t xml:space="preserve">-ն </w:t>
      </w:r>
      <w:proofErr w:type="spellStart"/>
      <w:r w:rsidRPr="000036EF">
        <w:rPr>
          <w:rFonts w:ascii="GHEA Grapalat" w:eastAsia="Times New Roman" w:hAnsi="GHEA Grapalat" w:cs="Arial"/>
          <w:sz w:val="20"/>
          <w:szCs w:val="20"/>
          <w:lang w:val="es-ES"/>
        </w:rPr>
        <w:t>առաջարկում</w:t>
      </w:r>
      <w:proofErr w:type="spellEnd"/>
      <w:r w:rsidRPr="000036EF">
        <w:rPr>
          <w:rFonts w:ascii="GHEA Grapalat" w:eastAsia="Times New Roman" w:hAnsi="GHEA Grapalat" w:cs="Arial"/>
          <w:sz w:val="20"/>
          <w:szCs w:val="20"/>
          <w:lang w:val="es-ES"/>
        </w:rPr>
        <w:t xml:space="preserve"> է</w:t>
      </w:r>
      <w:r w:rsidRPr="000036EF">
        <w:rPr>
          <w:rFonts w:ascii="GHEA Grapalat" w:eastAsia="Times New Roman" w:hAnsi="GHEA Grapalat" w:cs="Arial"/>
          <w:sz w:val="24"/>
          <w:szCs w:val="24"/>
          <w:lang w:val="hy-AM"/>
        </w:rPr>
        <w:t xml:space="preserve">   </w:t>
      </w:r>
    </w:p>
    <w:p w14:paraId="4565979E" w14:textId="77777777" w:rsidR="000036EF" w:rsidRPr="000036EF" w:rsidRDefault="000036EF" w:rsidP="000036EF">
      <w:pPr>
        <w:spacing w:after="0" w:line="240" w:lineRule="auto"/>
        <w:ind w:firstLine="567"/>
        <w:jc w:val="both"/>
        <w:rPr>
          <w:rFonts w:ascii="GHEA Grapalat" w:eastAsia="Times New Roman" w:hAnsi="GHEA Grapalat" w:cs="Arial"/>
          <w:sz w:val="24"/>
          <w:szCs w:val="24"/>
        </w:rPr>
      </w:pPr>
      <w:bookmarkStart w:id="12" w:name="_Hlk23147299"/>
      <w:r w:rsidRPr="000036EF">
        <w:rPr>
          <w:rFonts w:ascii="GHEA Grapalat" w:eastAsia="Times New Roman" w:hAnsi="GHEA Grapalat" w:cs="Sylfaen"/>
          <w:sz w:val="24"/>
          <w:szCs w:val="24"/>
          <w:vertAlign w:val="superscript"/>
          <w:lang w:val="hy-AM"/>
        </w:rPr>
        <w:t xml:space="preserve">                                                                                     մասնակցի անվանումը</w:t>
      </w:r>
    </w:p>
    <w:bookmarkEnd w:id="12"/>
    <w:p w14:paraId="6576538D" w14:textId="77777777" w:rsidR="000036EF" w:rsidRPr="000036EF" w:rsidRDefault="000036EF" w:rsidP="000036EF">
      <w:pPr>
        <w:spacing w:after="0" w:line="240" w:lineRule="auto"/>
        <w:jc w:val="both"/>
        <w:rPr>
          <w:rFonts w:ascii="GHEA Grapalat" w:eastAsia="Times New Roman" w:hAnsi="GHEA Grapalat" w:cs="Times New Roman"/>
          <w:sz w:val="20"/>
          <w:szCs w:val="24"/>
          <w:lang w:val="hy-AM"/>
        </w:rPr>
      </w:pPr>
      <w:proofErr w:type="spellStart"/>
      <w:r w:rsidRPr="000036EF">
        <w:rPr>
          <w:rFonts w:ascii="GHEA Grapalat" w:eastAsia="Times New Roman" w:hAnsi="GHEA Grapalat" w:cs="Arial"/>
          <w:sz w:val="20"/>
          <w:szCs w:val="20"/>
          <w:lang w:val="es-ES"/>
        </w:rPr>
        <w:t>պայմանագիրը</w:t>
      </w:r>
      <w:proofErr w:type="spellEnd"/>
      <w:r w:rsidRPr="000036EF">
        <w:rPr>
          <w:rFonts w:ascii="GHEA Grapalat" w:eastAsia="Times New Roman" w:hAnsi="GHEA Grapalat" w:cs="Arial"/>
          <w:sz w:val="20"/>
          <w:szCs w:val="20"/>
          <w:lang w:val="es-ES"/>
        </w:rPr>
        <w:t xml:space="preserve"> </w:t>
      </w:r>
      <w:proofErr w:type="spellStart"/>
      <w:r w:rsidRPr="000036EF">
        <w:rPr>
          <w:rFonts w:ascii="GHEA Grapalat" w:eastAsia="Times New Roman" w:hAnsi="GHEA Grapalat" w:cs="Arial"/>
          <w:sz w:val="20"/>
          <w:szCs w:val="20"/>
          <w:lang w:val="es-ES"/>
        </w:rPr>
        <w:t>կատարել</w:t>
      </w:r>
      <w:proofErr w:type="spellEnd"/>
      <w:r w:rsidRPr="000036EF">
        <w:rPr>
          <w:rFonts w:ascii="GHEA Grapalat" w:eastAsia="Times New Roman" w:hAnsi="GHEA Grapalat" w:cs="Arial"/>
          <w:sz w:val="20"/>
          <w:szCs w:val="20"/>
          <w:lang w:val="es-ES"/>
        </w:rPr>
        <w:t xml:space="preserve"> </w:t>
      </w:r>
      <w:proofErr w:type="spellStart"/>
      <w:r w:rsidRPr="000036EF">
        <w:rPr>
          <w:rFonts w:ascii="GHEA Grapalat" w:eastAsia="Times New Roman" w:hAnsi="GHEA Grapalat" w:cs="Arial"/>
          <w:sz w:val="20"/>
          <w:szCs w:val="20"/>
          <w:lang w:val="es-ES"/>
        </w:rPr>
        <w:t>ներքոհիշյալ</w:t>
      </w:r>
      <w:proofErr w:type="spellEnd"/>
      <w:r w:rsidRPr="000036EF">
        <w:rPr>
          <w:rFonts w:ascii="GHEA Grapalat" w:eastAsia="Times New Roman" w:hAnsi="GHEA Grapalat" w:cs="Arial"/>
          <w:sz w:val="20"/>
          <w:szCs w:val="20"/>
          <w:lang w:val="es-ES"/>
        </w:rPr>
        <w:t xml:space="preserve"> </w:t>
      </w:r>
      <w:proofErr w:type="spellStart"/>
      <w:r w:rsidRPr="000036EF">
        <w:rPr>
          <w:rFonts w:ascii="GHEA Grapalat" w:eastAsia="Times New Roman" w:hAnsi="GHEA Grapalat" w:cs="Arial"/>
          <w:sz w:val="20"/>
          <w:szCs w:val="20"/>
          <w:lang w:val="es-ES"/>
        </w:rPr>
        <w:t>ընդհանուր</w:t>
      </w:r>
      <w:proofErr w:type="spellEnd"/>
      <w:r w:rsidRPr="000036EF">
        <w:rPr>
          <w:rFonts w:ascii="GHEA Grapalat" w:eastAsia="Times New Roman" w:hAnsi="GHEA Grapalat" w:cs="Arial"/>
          <w:sz w:val="20"/>
          <w:szCs w:val="20"/>
          <w:lang w:val="es-ES"/>
        </w:rPr>
        <w:t xml:space="preserve"> </w:t>
      </w:r>
      <w:proofErr w:type="spellStart"/>
      <w:r w:rsidRPr="000036EF">
        <w:rPr>
          <w:rFonts w:ascii="GHEA Grapalat" w:eastAsia="Times New Roman" w:hAnsi="GHEA Grapalat" w:cs="Arial"/>
          <w:sz w:val="20"/>
          <w:szCs w:val="20"/>
          <w:lang w:val="es-ES"/>
        </w:rPr>
        <w:t>գներով</w:t>
      </w:r>
      <w:proofErr w:type="spellEnd"/>
      <w:r w:rsidRPr="000036EF">
        <w:rPr>
          <w:rFonts w:ascii="GHEA Grapalat" w:eastAsia="Times New Roman" w:hAnsi="GHEA Grapalat" w:cs="Arial"/>
          <w:sz w:val="20"/>
          <w:szCs w:val="20"/>
          <w:lang w:val="es-ES"/>
        </w:rPr>
        <w:t>.</w:t>
      </w:r>
    </w:p>
    <w:p w14:paraId="07703792" w14:textId="77777777" w:rsidR="000036EF" w:rsidRPr="000036EF" w:rsidRDefault="000036EF" w:rsidP="000036EF">
      <w:pPr>
        <w:spacing w:after="0" w:line="240" w:lineRule="auto"/>
        <w:jc w:val="center"/>
        <w:rPr>
          <w:rFonts w:ascii="GHEA Grapalat" w:eastAsia="Times New Roman" w:hAnsi="GHEA Grapalat" w:cs="Times New Roman"/>
          <w:sz w:val="20"/>
          <w:szCs w:val="24"/>
          <w:lang w:val="hy-AM"/>
        </w:rPr>
      </w:pPr>
      <w:r w:rsidRPr="000036EF">
        <w:rPr>
          <w:rFonts w:ascii="GHEA Grapalat" w:eastAsia="Times New Roman" w:hAnsi="GHEA Grapalat" w:cs="Times New Roman"/>
          <w:sz w:val="20"/>
          <w:szCs w:val="20"/>
          <w:lang w:val="es-ES"/>
        </w:rPr>
        <w:t xml:space="preserve">                                                                                                                                   </w:t>
      </w:r>
      <w:r w:rsidRPr="000036EF">
        <w:rPr>
          <w:rFonts w:ascii="GHEA Grapalat" w:eastAsia="Times New Roman" w:hAnsi="GHEA Grapalat" w:cs="Times New Roman"/>
          <w:sz w:val="20"/>
          <w:szCs w:val="24"/>
          <w:lang w:val="es-ES"/>
        </w:rPr>
        <w:t xml:space="preserve">ՀՀ </w:t>
      </w:r>
      <w:proofErr w:type="spellStart"/>
      <w:r w:rsidRPr="000036EF">
        <w:rPr>
          <w:rFonts w:ascii="GHEA Grapalat" w:eastAsia="Times New Roman" w:hAnsi="GHEA Grapalat" w:cs="Times New Roman"/>
          <w:sz w:val="20"/>
          <w:szCs w:val="24"/>
          <w:lang w:val="es-ES"/>
        </w:rPr>
        <w:t>դրամ</w:t>
      </w:r>
      <w:proofErr w:type="spellEnd"/>
    </w:p>
    <w:tbl>
      <w:tblPr>
        <w:tblW w:w="944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1643"/>
        <w:gridCol w:w="1701"/>
        <w:gridCol w:w="1701"/>
      </w:tblGrid>
      <w:tr w:rsidR="000036EF" w:rsidRPr="008861A1" w14:paraId="644DA60D" w14:textId="77777777" w:rsidTr="00E27A65">
        <w:trPr>
          <w:cantSplit/>
          <w:trHeight w:val="916"/>
          <w:jc w:val="center"/>
        </w:trPr>
        <w:tc>
          <w:tcPr>
            <w:tcW w:w="1136" w:type="dxa"/>
            <w:tcBorders>
              <w:top w:val="single" w:sz="4" w:space="0" w:color="auto"/>
              <w:left w:val="single" w:sz="4" w:space="0" w:color="auto"/>
              <w:right w:val="single" w:sz="4" w:space="0" w:color="auto"/>
            </w:tcBorders>
            <w:vAlign w:val="center"/>
          </w:tcPr>
          <w:p w14:paraId="77108C5D" w14:textId="77777777" w:rsidR="000036EF" w:rsidRPr="000036EF" w:rsidRDefault="000036EF" w:rsidP="000036EF">
            <w:pPr>
              <w:spacing w:after="0" w:line="240" w:lineRule="auto"/>
              <w:jc w:val="center"/>
              <w:rPr>
                <w:rFonts w:ascii="GHEA Grapalat" w:eastAsia="Times New Roman" w:hAnsi="GHEA Grapalat" w:cs="Times New Roman"/>
                <w:b/>
                <w:bCs/>
                <w:sz w:val="16"/>
                <w:szCs w:val="18"/>
                <w:lang w:val="es-ES"/>
              </w:rPr>
            </w:pPr>
            <w:proofErr w:type="spellStart"/>
            <w:r w:rsidRPr="000036EF">
              <w:rPr>
                <w:rFonts w:ascii="GHEA Grapalat" w:eastAsia="Times New Roman" w:hAnsi="GHEA Grapalat" w:cs="Times New Roman"/>
                <w:b/>
                <w:bCs/>
                <w:sz w:val="16"/>
                <w:szCs w:val="18"/>
                <w:lang w:val="es-ES"/>
              </w:rPr>
              <w:t>Չափա</w:t>
            </w:r>
            <w:proofErr w:type="spellEnd"/>
            <w:r w:rsidRPr="000036EF">
              <w:rPr>
                <w:rFonts w:ascii="GHEA Grapalat" w:eastAsia="Times New Roman" w:hAnsi="GHEA Grapalat" w:cs="Times New Roman"/>
                <w:b/>
                <w:bCs/>
                <w:sz w:val="16"/>
                <w:szCs w:val="18"/>
                <w:lang w:val="es-ES"/>
              </w:rPr>
              <w:t>-</w:t>
            </w:r>
          </w:p>
          <w:p w14:paraId="50E5D20E" w14:textId="77777777" w:rsidR="000036EF" w:rsidRPr="000036EF" w:rsidRDefault="000036EF" w:rsidP="000036EF">
            <w:pPr>
              <w:spacing w:after="0" w:line="240" w:lineRule="auto"/>
              <w:jc w:val="center"/>
              <w:rPr>
                <w:rFonts w:ascii="GHEA Grapalat" w:eastAsia="Times New Roman" w:hAnsi="GHEA Grapalat" w:cs="Times New Roman"/>
                <w:b/>
                <w:bCs/>
                <w:sz w:val="16"/>
                <w:szCs w:val="24"/>
                <w:lang w:val="es-ES"/>
              </w:rPr>
            </w:pPr>
            <w:proofErr w:type="spellStart"/>
            <w:r w:rsidRPr="000036EF">
              <w:rPr>
                <w:rFonts w:ascii="GHEA Grapalat" w:eastAsia="Times New Roman" w:hAnsi="GHEA Grapalat" w:cs="Times New Roman"/>
                <w:b/>
                <w:bCs/>
                <w:sz w:val="16"/>
                <w:szCs w:val="18"/>
                <w:lang w:val="es-ES"/>
              </w:rPr>
              <w:t>բաժինների</w:t>
            </w:r>
            <w:proofErr w:type="spellEnd"/>
            <w:r w:rsidRPr="000036EF">
              <w:rPr>
                <w:rFonts w:ascii="GHEA Grapalat" w:eastAsia="Times New Roman" w:hAnsi="GHEA Grapalat" w:cs="Times New Roman"/>
                <w:b/>
                <w:bCs/>
                <w:sz w:val="16"/>
                <w:szCs w:val="18"/>
                <w:lang w:val="es-ES"/>
              </w:rPr>
              <w:t xml:space="preserve"> </w:t>
            </w:r>
            <w:proofErr w:type="spellStart"/>
            <w:r w:rsidRPr="000036EF">
              <w:rPr>
                <w:rFonts w:ascii="GHEA Grapalat" w:eastAsia="Times New Roman" w:hAnsi="GHEA Grapalat" w:cs="Times New Roman"/>
                <w:b/>
                <w:bCs/>
                <w:sz w:val="16"/>
                <w:szCs w:val="18"/>
                <w:lang w:val="es-ES"/>
              </w:rPr>
              <w:t>համարները</w:t>
            </w:r>
            <w:proofErr w:type="spellEnd"/>
          </w:p>
        </w:tc>
        <w:tc>
          <w:tcPr>
            <w:tcW w:w="3259" w:type="dxa"/>
            <w:tcBorders>
              <w:top w:val="single" w:sz="4" w:space="0" w:color="auto"/>
              <w:left w:val="single" w:sz="4" w:space="0" w:color="auto"/>
              <w:right w:val="single" w:sz="4" w:space="0" w:color="auto"/>
            </w:tcBorders>
            <w:vAlign w:val="center"/>
          </w:tcPr>
          <w:p w14:paraId="1BB8501C" w14:textId="77777777" w:rsidR="000036EF" w:rsidRPr="000036EF" w:rsidRDefault="000036EF" w:rsidP="000036EF">
            <w:pPr>
              <w:spacing w:after="0" w:line="240" w:lineRule="auto"/>
              <w:jc w:val="center"/>
              <w:rPr>
                <w:rFonts w:ascii="GHEA Grapalat" w:eastAsia="Times New Roman" w:hAnsi="GHEA Grapalat" w:cs="Times New Roman"/>
                <w:b/>
                <w:bCs/>
                <w:sz w:val="16"/>
                <w:szCs w:val="18"/>
                <w:lang w:val="es-ES"/>
              </w:rPr>
            </w:pPr>
            <w:proofErr w:type="spellStart"/>
            <w:r w:rsidRPr="000036EF">
              <w:rPr>
                <w:rFonts w:ascii="GHEA Grapalat" w:eastAsia="Times New Roman" w:hAnsi="GHEA Grapalat" w:cs="Times New Roman"/>
                <w:b/>
                <w:bCs/>
                <w:sz w:val="16"/>
                <w:szCs w:val="18"/>
                <w:lang w:val="es-ES"/>
              </w:rPr>
              <w:t>Աշխատանքի</w:t>
            </w:r>
            <w:proofErr w:type="spellEnd"/>
            <w:r w:rsidRPr="000036EF">
              <w:rPr>
                <w:rFonts w:ascii="GHEA Grapalat" w:eastAsia="Times New Roman" w:hAnsi="GHEA Grapalat" w:cs="Times New Roman"/>
                <w:b/>
                <w:bCs/>
                <w:sz w:val="16"/>
                <w:szCs w:val="18"/>
                <w:lang w:val="es-ES"/>
              </w:rPr>
              <w:t xml:space="preserve"> </w:t>
            </w:r>
            <w:proofErr w:type="spellStart"/>
            <w:r w:rsidRPr="000036EF">
              <w:rPr>
                <w:rFonts w:ascii="GHEA Grapalat" w:eastAsia="Times New Roman" w:hAnsi="GHEA Grapalat" w:cs="Times New Roman"/>
                <w:b/>
                <w:bCs/>
                <w:sz w:val="16"/>
                <w:szCs w:val="18"/>
                <w:lang w:val="es-ES"/>
              </w:rPr>
              <w:t>անվանումը</w:t>
            </w:r>
            <w:proofErr w:type="spellEnd"/>
          </w:p>
        </w:tc>
        <w:tc>
          <w:tcPr>
            <w:tcW w:w="1643" w:type="dxa"/>
            <w:tcBorders>
              <w:top w:val="single" w:sz="4" w:space="0" w:color="auto"/>
              <w:left w:val="single" w:sz="4" w:space="0" w:color="auto"/>
              <w:right w:val="single" w:sz="4" w:space="0" w:color="auto"/>
            </w:tcBorders>
            <w:vAlign w:val="center"/>
          </w:tcPr>
          <w:p w14:paraId="08E600AA" w14:textId="77777777" w:rsidR="000036EF" w:rsidRPr="000036EF" w:rsidRDefault="000036EF" w:rsidP="000036EF">
            <w:pPr>
              <w:spacing w:after="0" w:line="240" w:lineRule="auto"/>
              <w:jc w:val="center"/>
              <w:rPr>
                <w:rFonts w:ascii="GHEA Grapalat" w:eastAsia="Times New Roman" w:hAnsi="GHEA Grapalat" w:cs="Times New Roman"/>
                <w:bCs/>
                <w:sz w:val="16"/>
                <w:szCs w:val="18"/>
                <w:lang w:val="es-ES"/>
              </w:rPr>
            </w:pPr>
            <w:proofErr w:type="spellStart"/>
            <w:r w:rsidRPr="000036EF">
              <w:rPr>
                <w:rFonts w:ascii="GHEA Grapalat" w:eastAsia="Times New Roman" w:hAnsi="GHEA Grapalat" w:cs="Times New Roman"/>
                <w:b/>
                <w:bCs/>
                <w:sz w:val="16"/>
                <w:szCs w:val="18"/>
                <w:lang w:val="es-ES"/>
              </w:rPr>
              <w:t>Արժեք</w:t>
            </w:r>
            <w:proofErr w:type="spellEnd"/>
            <w:r w:rsidRPr="000036EF">
              <w:rPr>
                <w:rFonts w:ascii="GHEA Grapalat" w:eastAsia="Times New Roman" w:hAnsi="GHEA Grapalat" w:cs="Times New Roman"/>
                <w:b/>
                <w:bCs/>
                <w:sz w:val="16"/>
                <w:szCs w:val="18"/>
                <w:lang w:val="es-ES"/>
              </w:rPr>
              <w:t xml:space="preserve"> </w:t>
            </w:r>
            <w:r w:rsidRPr="000036EF">
              <w:rPr>
                <w:rFonts w:ascii="GHEA Grapalat" w:eastAsia="Times New Roman" w:hAnsi="GHEA Grapalat" w:cs="Times New Roman"/>
                <w:bCs/>
                <w:sz w:val="16"/>
                <w:szCs w:val="18"/>
                <w:lang w:val="es-ES"/>
              </w:rPr>
              <w:t>(</w:t>
            </w:r>
            <w:proofErr w:type="spellStart"/>
            <w:r w:rsidRPr="000036EF">
              <w:rPr>
                <w:rFonts w:ascii="GHEA Grapalat" w:eastAsia="Times New Roman" w:hAnsi="GHEA Grapalat" w:cs="Times New Roman"/>
                <w:bCs/>
                <w:sz w:val="16"/>
                <w:szCs w:val="18"/>
                <w:lang w:val="es-ES"/>
              </w:rPr>
              <w:t>ինքնարժեքի</w:t>
            </w:r>
            <w:proofErr w:type="spellEnd"/>
            <w:r w:rsidRPr="000036EF">
              <w:rPr>
                <w:rFonts w:ascii="GHEA Grapalat" w:eastAsia="Times New Roman" w:hAnsi="GHEA Grapalat" w:cs="Times New Roman"/>
                <w:bCs/>
                <w:sz w:val="16"/>
                <w:szCs w:val="18"/>
                <w:lang w:val="es-ES"/>
              </w:rPr>
              <w:t xml:space="preserve"> և </w:t>
            </w:r>
            <w:proofErr w:type="spellStart"/>
            <w:r w:rsidRPr="000036EF">
              <w:rPr>
                <w:rFonts w:ascii="GHEA Grapalat" w:eastAsia="Times New Roman" w:hAnsi="GHEA Grapalat" w:cs="Times New Roman"/>
                <w:bCs/>
                <w:sz w:val="16"/>
                <w:szCs w:val="18"/>
                <w:lang w:val="es-ES"/>
              </w:rPr>
              <w:t>կանխատեսվող</w:t>
            </w:r>
            <w:proofErr w:type="spellEnd"/>
            <w:r w:rsidRPr="000036EF">
              <w:rPr>
                <w:rFonts w:ascii="GHEA Grapalat" w:eastAsia="Times New Roman" w:hAnsi="GHEA Grapalat" w:cs="Times New Roman"/>
                <w:bCs/>
                <w:sz w:val="16"/>
                <w:szCs w:val="18"/>
                <w:lang w:val="es-ES"/>
              </w:rPr>
              <w:t xml:space="preserve"> </w:t>
            </w:r>
            <w:proofErr w:type="spellStart"/>
            <w:r w:rsidRPr="000036EF">
              <w:rPr>
                <w:rFonts w:ascii="GHEA Grapalat" w:eastAsia="Times New Roman" w:hAnsi="GHEA Grapalat" w:cs="Times New Roman"/>
                <w:bCs/>
                <w:sz w:val="16"/>
                <w:szCs w:val="18"/>
                <w:lang w:val="es-ES"/>
              </w:rPr>
              <w:t>շահույթի</w:t>
            </w:r>
            <w:proofErr w:type="spellEnd"/>
            <w:r w:rsidRPr="000036EF">
              <w:rPr>
                <w:rFonts w:ascii="GHEA Grapalat" w:eastAsia="Times New Roman" w:hAnsi="GHEA Grapalat" w:cs="Times New Roman"/>
                <w:bCs/>
                <w:sz w:val="16"/>
                <w:szCs w:val="18"/>
                <w:lang w:val="es-ES"/>
              </w:rPr>
              <w:t xml:space="preserve"> </w:t>
            </w:r>
            <w:proofErr w:type="spellStart"/>
            <w:r w:rsidRPr="000036EF">
              <w:rPr>
                <w:rFonts w:ascii="GHEA Grapalat" w:eastAsia="Times New Roman" w:hAnsi="GHEA Grapalat" w:cs="Times New Roman"/>
                <w:bCs/>
                <w:sz w:val="16"/>
                <w:szCs w:val="18"/>
                <w:lang w:val="es-ES"/>
              </w:rPr>
              <w:t>հանրագումարը</w:t>
            </w:r>
            <w:proofErr w:type="spellEnd"/>
            <w:r w:rsidRPr="000036EF">
              <w:rPr>
                <w:rFonts w:ascii="GHEA Grapalat" w:eastAsia="Times New Roman" w:hAnsi="GHEA Grapalat" w:cs="Times New Roman"/>
                <w:bCs/>
                <w:sz w:val="16"/>
                <w:szCs w:val="18"/>
                <w:lang w:val="es-ES"/>
              </w:rPr>
              <w:t>)</w:t>
            </w:r>
          </w:p>
          <w:p w14:paraId="7AB43FF6" w14:textId="77777777" w:rsidR="000036EF" w:rsidRPr="000036EF" w:rsidRDefault="000036EF" w:rsidP="000036EF">
            <w:pPr>
              <w:spacing w:after="0" w:line="240" w:lineRule="auto"/>
              <w:jc w:val="center"/>
              <w:rPr>
                <w:rFonts w:ascii="GHEA Grapalat" w:eastAsia="Times New Roman" w:hAnsi="GHEA Grapalat" w:cs="Times New Roman"/>
                <w:b/>
                <w:bCs/>
                <w:sz w:val="16"/>
                <w:szCs w:val="18"/>
                <w:lang w:val="es-ES"/>
              </w:rPr>
            </w:pPr>
            <w:r w:rsidRPr="000036EF">
              <w:rPr>
                <w:rFonts w:ascii="GHEA Grapalat" w:eastAsia="Times New Roman" w:hAnsi="GHEA Grapalat" w:cs="Times New Roman"/>
                <w:b/>
                <w:bCs/>
                <w:sz w:val="16"/>
                <w:szCs w:val="18"/>
                <w:lang w:val="es-ES"/>
              </w:rPr>
              <w:t>/</w:t>
            </w:r>
            <w:proofErr w:type="spellStart"/>
            <w:r w:rsidRPr="000036EF">
              <w:rPr>
                <w:rFonts w:ascii="GHEA Grapalat" w:eastAsia="Times New Roman" w:hAnsi="GHEA Grapalat" w:cs="Times New Roman"/>
                <w:b/>
                <w:bCs/>
                <w:sz w:val="16"/>
                <w:szCs w:val="18"/>
                <w:lang w:val="es-ES"/>
              </w:rPr>
              <w:t>տառերով</w:t>
            </w:r>
            <w:proofErr w:type="spellEnd"/>
            <w:r w:rsidRPr="000036EF">
              <w:rPr>
                <w:rFonts w:ascii="GHEA Grapalat" w:eastAsia="Times New Roman" w:hAnsi="GHEA Grapalat" w:cs="Times New Roman"/>
                <w:b/>
                <w:bCs/>
                <w:sz w:val="16"/>
                <w:szCs w:val="18"/>
                <w:lang w:val="es-ES"/>
              </w:rPr>
              <w:t xml:space="preserve"> և </w:t>
            </w:r>
            <w:proofErr w:type="spellStart"/>
            <w:r w:rsidRPr="000036EF">
              <w:rPr>
                <w:rFonts w:ascii="GHEA Grapalat" w:eastAsia="Times New Roman" w:hAnsi="GHEA Grapalat" w:cs="Times New Roman"/>
                <w:b/>
                <w:bCs/>
                <w:sz w:val="16"/>
                <w:szCs w:val="18"/>
                <w:lang w:val="es-ES"/>
              </w:rPr>
              <w:t>թվերով</w:t>
            </w:r>
            <w:proofErr w:type="spellEnd"/>
            <w:r w:rsidRPr="000036EF">
              <w:rPr>
                <w:rFonts w:ascii="GHEA Grapalat" w:eastAsia="Times New Roman" w:hAnsi="GHEA Grapalat" w:cs="Times New Roman"/>
                <w:b/>
                <w:bCs/>
                <w:sz w:val="16"/>
                <w:szCs w:val="18"/>
                <w:lang w:val="es-ES"/>
              </w:rPr>
              <w:t>/</w:t>
            </w:r>
          </w:p>
        </w:tc>
        <w:tc>
          <w:tcPr>
            <w:tcW w:w="1701" w:type="dxa"/>
            <w:tcBorders>
              <w:top w:val="single" w:sz="4" w:space="0" w:color="auto"/>
              <w:left w:val="single" w:sz="4" w:space="0" w:color="auto"/>
              <w:right w:val="single" w:sz="4" w:space="0" w:color="auto"/>
            </w:tcBorders>
            <w:vAlign w:val="center"/>
          </w:tcPr>
          <w:p w14:paraId="7006C822" w14:textId="77777777" w:rsidR="000036EF" w:rsidRPr="000036EF" w:rsidRDefault="000036EF" w:rsidP="000036EF">
            <w:pPr>
              <w:spacing w:after="0" w:line="240" w:lineRule="auto"/>
              <w:jc w:val="center"/>
              <w:rPr>
                <w:rFonts w:ascii="GHEA Grapalat" w:eastAsia="Times New Roman" w:hAnsi="GHEA Grapalat" w:cs="Times New Roman"/>
                <w:b/>
                <w:bCs/>
                <w:sz w:val="16"/>
                <w:szCs w:val="18"/>
                <w:lang w:val="es-ES"/>
              </w:rPr>
            </w:pPr>
            <w:r w:rsidRPr="000036EF">
              <w:rPr>
                <w:rFonts w:ascii="GHEA Grapalat" w:eastAsia="Times New Roman" w:hAnsi="GHEA Grapalat" w:cs="Times New Roman"/>
                <w:b/>
                <w:bCs/>
                <w:sz w:val="16"/>
                <w:szCs w:val="18"/>
                <w:lang w:val="es-ES"/>
              </w:rPr>
              <w:t>ԱԱՀ**</w:t>
            </w:r>
          </w:p>
          <w:p w14:paraId="4F38C5A6" w14:textId="77777777" w:rsidR="000036EF" w:rsidRPr="000036EF" w:rsidRDefault="000036EF" w:rsidP="000036EF">
            <w:pPr>
              <w:spacing w:after="0" w:line="240" w:lineRule="auto"/>
              <w:jc w:val="center"/>
              <w:rPr>
                <w:rFonts w:ascii="GHEA Grapalat" w:eastAsia="Times New Roman" w:hAnsi="GHEA Grapalat" w:cs="Times New Roman"/>
                <w:b/>
                <w:bCs/>
                <w:sz w:val="16"/>
                <w:szCs w:val="18"/>
                <w:lang w:val="es-ES"/>
              </w:rPr>
            </w:pPr>
            <w:r w:rsidRPr="000036EF">
              <w:rPr>
                <w:rFonts w:ascii="GHEA Grapalat" w:eastAsia="Times New Roman" w:hAnsi="GHEA Grapalat" w:cs="Times New Roman"/>
                <w:b/>
                <w:bCs/>
                <w:sz w:val="16"/>
                <w:szCs w:val="18"/>
                <w:lang w:val="es-ES"/>
              </w:rPr>
              <w:t>/</w:t>
            </w:r>
            <w:proofErr w:type="spellStart"/>
            <w:r w:rsidRPr="000036EF">
              <w:rPr>
                <w:rFonts w:ascii="GHEA Grapalat" w:eastAsia="Times New Roman" w:hAnsi="GHEA Grapalat" w:cs="Times New Roman"/>
                <w:b/>
                <w:bCs/>
                <w:sz w:val="16"/>
                <w:szCs w:val="18"/>
                <w:lang w:val="es-ES"/>
              </w:rPr>
              <w:t>տառերով</w:t>
            </w:r>
            <w:proofErr w:type="spellEnd"/>
            <w:r w:rsidRPr="000036EF">
              <w:rPr>
                <w:rFonts w:ascii="GHEA Grapalat" w:eastAsia="Times New Roman" w:hAnsi="GHEA Grapalat" w:cs="Times New Roman"/>
                <w:b/>
                <w:bCs/>
                <w:sz w:val="16"/>
                <w:szCs w:val="18"/>
                <w:lang w:val="es-ES"/>
              </w:rPr>
              <w:t xml:space="preserve"> և </w:t>
            </w:r>
            <w:proofErr w:type="spellStart"/>
            <w:r w:rsidRPr="000036EF">
              <w:rPr>
                <w:rFonts w:ascii="GHEA Grapalat" w:eastAsia="Times New Roman" w:hAnsi="GHEA Grapalat" w:cs="Times New Roman"/>
                <w:b/>
                <w:bCs/>
                <w:sz w:val="16"/>
                <w:szCs w:val="18"/>
                <w:lang w:val="es-ES"/>
              </w:rPr>
              <w:t>թվերով</w:t>
            </w:r>
            <w:proofErr w:type="spellEnd"/>
            <w:r w:rsidRPr="000036EF">
              <w:rPr>
                <w:rFonts w:ascii="GHEA Grapalat" w:eastAsia="Times New Roman" w:hAnsi="GHEA Grapalat" w:cs="Times New Roman"/>
                <w:b/>
                <w:bCs/>
                <w:sz w:val="16"/>
                <w:szCs w:val="18"/>
                <w:lang w:val="es-ES"/>
              </w:rPr>
              <w:t>/</w:t>
            </w:r>
          </w:p>
        </w:tc>
        <w:tc>
          <w:tcPr>
            <w:tcW w:w="1701" w:type="dxa"/>
            <w:tcBorders>
              <w:top w:val="single" w:sz="4" w:space="0" w:color="auto"/>
              <w:left w:val="single" w:sz="4" w:space="0" w:color="auto"/>
              <w:right w:val="single" w:sz="4" w:space="0" w:color="auto"/>
            </w:tcBorders>
            <w:vAlign w:val="center"/>
          </w:tcPr>
          <w:p w14:paraId="5003508A" w14:textId="77777777" w:rsidR="000036EF" w:rsidRPr="000036EF" w:rsidRDefault="000036EF" w:rsidP="000036EF">
            <w:pPr>
              <w:spacing w:after="0" w:line="240" w:lineRule="auto"/>
              <w:jc w:val="center"/>
              <w:rPr>
                <w:rFonts w:ascii="GHEA Grapalat" w:eastAsia="Times New Roman" w:hAnsi="GHEA Grapalat" w:cs="Times New Roman"/>
                <w:b/>
                <w:bCs/>
                <w:sz w:val="16"/>
                <w:szCs w:val="18"/>
                <w:lang w:val="es-ES"/>
              </w:rPr>
            </w:pPr>
            <w:proofErr w:type="spellStart"/>
            <w:r w:rsidRPr="000036EF">
              <w:rPr>
                <w:rFonts w:ascii="GHEA Grapalat" w:eastAsia="Times New Roman" w:hAnsi="GHEA Grapalat" w:cs="Times New Roman"/>
                <w:b/>
                <w:bCs/>
                <w:sz w:val="16"/>
                <w:szCs w:val="18"/>
                <w:lang w:val="es-ES"/>
              </w:rPr>
              <w:t>Ընդհանուր</w:t>
            </w:r>
            <w:proofErr w:type="spellEnd"/>
            <w:r w:rsidRPr="000036EF">
              <w:rPr>
                <w:rFonts w:ascii="GHEA Grapalat" w:eastAsia="Times New Roman" w:hAnsi="GHEA Grapalat" w:cs="Times New Roman"/>
                <w:b/>
                <w:bCs/>
                <w:sz w:val="16"/>
                <w:szCs w:val="18"/>
                <w:lang w:val="es-ES"/>
              </w:rPr>
              <w:t xml:space="preserve"> </w:t>
            </w:r>
            <w:proofErr w:type="spellStart"/>
            <w:r w:rsidRPr="000036EF">
              <w:rPr>
                <w:rFonts w:ascii="GHEA Grapalat" w:eastAsia="Times New Roman" w:hAnsi="GHEA Grapalat" w:cs="Times New Roman"/>
                <w:b/>
                <w:bCs/>
                <w:sz w:val="16"/>
                <w:szCs w:val="18"/>
                <w:lang w:val="es-ES"/>
              </w:rPr>
              <w:t>գինը</w:t>
            </w:r>
            <w:proofErr w:type="spellEnd"/>
          </w:p>
          <w:p w14:paraId="2A3592CE" w14:textId="77777777" w:rsidR="000036EF" w:rsidRPr="000036EF" w:rsidRDefault="000036EF" w:rsidP="000036EF">
            <w:pPr>
              <w:spacing w:after="0" w:line="240" w:lineRule="auto"/>
              <w:jc w:val="center"/>
              <w:rPr>
                <w:rFonts w:ascii="GHEA Grapalat" w:eastAsia="Times New Roman" w:hAnsi="GHEA Grapalat" w:cs="Times New Roman"/>
                <w:b/>
                <w:bCs/>
                <w:sz w:val="16"/>
                <w:szCs w:val="18"/>
                <w:lang w:val="es-ES"/>
              </w:rPr>
            </w:pPr>
            <w:r w:rsidRPr="000036EF">
              <w:rPr>
                <w:rFonts w:ascii="GHEA Grapalat" w:eastAsia="Times New Roman" w:hAnsi="GHEA Grapalat" w:cs="Times New Roman"/>
                <w:b/>
                <w:bCs/>
                <w:sz w:val="16"/>
                <w:szCs w:val="18"/>
                <w:lang w:val="es-ES"/>
              </w:rPr>
              <w:t xml:space="preserve"> /</w:t>
            </w:r>
            <w:proofErr w:type="spellStart"/>
            <w:r w:rsidRPr="000036EF">
              <w:rPr>
                <w:rFonts w:ascii="GHEA Grapalat" w:eastAsia="Times New Roman" w:hAnsi="GHEA Grapalat" w:cs="Times New Roman"/>
                <w:b/>
                <w:bCs/>
                <w:sz w:val="16"/>
                <w:szCs w:val="18"/>
                <w:lang w:val="es-ES"/>
              </w:rPr>
              <w:t>տառերով</w:t>
            </w:r>
            <w:proofErr w:type="spellEnd"/>
            <w:r w:rsidRPr="000036EF">
              <w:rPr>
                <w:rFonts w:ascii="GHEA Grapalat" w:eastAsia="Times New Roman" w:hAnsi="GHEA Grapalat" w:cs="Times New Roman"/>
                <w:b/>
                <w:bCs/>
                <w:sz w:val="16"/>
                <w:szCs w:val="18"/>
                <w:lang w:val="es-ES"/>
              </w:rPr>
              <w:t xml:space="preserve"> և </w:t>
            </w:r>
            <w:proofErr w:type="spellStart"/>
            <w:r w:rsidRPr="000036EF">
              <w:rPr>
                <w:rFonts w:ascii="GHEA Grapalat" w:eastAsia="Times New Roman" w:hAnsi="GHEA Grapalat" w:cs="Times New Roman"/>
                <w:b/>
                <w:bCs/>
                <w:sz w:val="16"/>
                <w:szCs w:val="18"/>
                <w:lang w:val="es-ES"/>
              </w:rPr>
              <w:t>թվերով</w:t>
            </w:r>
            <w:proofErr w:type="spellEnd"/>
            <w:r w:rsidRPr="000036EF">
              <w:rPr>
                <w:rFonts w:ascii="GHEA Grapalat" w:eastAsia="Times New Roman" w:hAnsi="GHEA Grapalat" w:cs="Times New Roman"/>
                <w:b/>
                <w:bCs/>
                <w:sz w:val="16"/>
                <w:szCs w:val="18"/>
                <w:lang w:val="es-ES"/>
              </w:rPr>
              <w:t>/</w:t>
            </w:r>
          </w:p>
        </w:tc>
      </w:tr>
      <w:tr w:rsidR="000036EF" w:rsidRPr="000036EF" w14:paraId="7C81E022" w14:textId="77777777" w:rsidTr="00E27A65">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11E829ED" w14:textId="77777777" w:rsidR="000036EF" w:rsidRPr="000036EF" w:rsidRDefault="000036EF" w:rsidP="000036EF">
            <w:pPr>
              <w:spacing w:after="0" w:line="240" w:lineRule="auto"/>
              <w:jc w:val="center"/>
              <w:rPr>
                <w:rFonts w:ascii="GHEA Grapalat" w:eastAsia="Times New Roman" w:hAnsi="GHEA Grapalat" w:cs="Times New Roman"/>
                <w:b/>
                <w:i/>
                <w:sz w:val="16"/>
                <w:szCs w:val="24"/>
                <w:lang w:val="es-ES"/>
              </w:rPr>
            </w:pPr>
            <w:r w:rsidRPr="000036EF">
              <w:rPr>
                <w:rFonts w:ascii="GHEA Grapalat" w:eastAsia="Times New Roman" w:hAnsi="GHEA Grapalat" w:cs="Times New Roman"/>
                <w:b/>
                <w:i/>
                <w:sz w:val="16"/>
                <w:szCs w:val="24"/>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129D1D7A" w14:textId="77777777" w:rsidR="000036EF" w:rsidRPr="000036EF" w:rsidRDefault="000036EF" w:rsidP="000036EF">
            <w:pPr>
              <w:spacing w:after="0" w:line="240" w:lineRule="auto"/>
              <w:jc w:val="center"/>
              <w:rPr>
                <w:rFonts w:ascii="GHEA Grapalat" w:eastAsia="Times New Roman" w:hAnsi="GHEA Grapalat" w:cs="Times New Roman"/>
                <w:b/>
                <w:i/>
                <w:sz w:val="16"/>
                <w:szCs w:val="24"/>
                <w:lang w:val="es-ES"/>
              </w:rPr>
            </w:pPr>
            <w:r w:rsidRPr="000036EF">
              <w:rPr>
                <w:rFonts w:ascii="GHEA Grapalat" w:eastAsia="Times New Roman" w:hAnsi="GHEA Grapalat" w:cs="Times New Roman"/>
                <w:b/>
                <w:i/>
                <w:sz w:val="16"/>
                <w:szCs w:val="24"/>
                <w:lang w:val="es-ES"/>
              </w:rPr>
              <w:t>2</w:t>
            </w:r>
          </w:p>
        </w:tc>
        <w:tc>
          <w:tcPr>
            <w:tcW w:w="1643" w:type="dxa"/>
            <w:tcBorders>
              <w:top w:val="single" w:sz="4" w:space="0" w:color="auto"/>
              <w:left w:val="single" w:sz="4" w:space="0" w:color="auto"/>
              <w:bottom w:val="single" w:sz="4" w:space="0" w:color="auto"/>
              <w:right w:val="single" w:sz="4" w:space="0" w:color="auto"/>
            </w:tcBorders>
            <w:shd w:val="clear" w:color="auto" w:fill="99CCFF"/>
          </w:tcPr>
          <w:p w14:paraId="30808386" w14:textId="77777777" w:rsidR="000036EF" w:rsidRPr="000036EF" w:rsidRDefault="000036EF" w:rsidP="000036EF">
            <w:pPr>
              <w:spacing w:after="0" w:line="240" w:lineRule="auto"/>
              <w:jc w:val="center"/>
              <w:rPr>
                <w:rFonts w:ascii="GHEA Grapalat" w:eastAsia="Times New Roman" w:hAnsi="GHEA Grapalat" w:cs="Times New Roman"/>
                <w:i/>
                <w:sz w:val="16"/>
                <w:szCs w:val="24"/>
                <w:lang w:val="es-ES"/>
              </w:rPr>
            </w:pPr>
            <w:r w:rsidRPr="000036EF">
              <w:rPr>
                <w:rFonts w:ascii="GHEA Grapalat" w:eastAsia="Times New Roman" w:hAnsi="GHEA Grapalat" w:cs="Times New Roman"/>
                <w:b/>
                <w:i/>
                <w:sz w:val="16"/>
                <w:szCs w:val="24"/>
                <w:lang w:val="es-ES"/>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4D4279FB" w14:textId="77777777" w:rsidR="000036EF" w:rsidRPr="000036EF" w:rsidRDefault="000036EF" w:rsidP="000036EF">
            <w:pPr>
              <w:spacing w:after="0" w:line="240" w:lineRule="auto"/>
              <w:jc w:val="center"/>
              <w:rPr>
                <w:rFonts w:ascii="GHEA Grapalat" w:eastAsia="Times New Roman" w:hAnsi="GHEA Grapalat" w:cs="Times New Roman"/>
                <w:i/>
                <w:sz w:val="16"/>
                <w:szCs w:val="24"/>
                <w:lang w:val="es-ES"/>
              </w:rPr>
            </w:pPr>
            <w:r w:rsidRPr="000036EF">
              <w:rPr>
                <w:rFonts w:ascii="GHEA Grapalat" w:eastAsia="Times New Roman" w:hAnsi="GHEA Grapalat" w:cs="Times New Roman"/>
                <w:b/>
                <w:i/>
                <w:sz w:val="16"/>
                <w:szCs w:val="24"/>
                <w:lang w:val="es-E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0A4E64E8" w14:textId="77777777" w:rsidR="000036EF" w:rsidRPr="000036EF" w:rsidRDefault="000036EF" w:rsidP="000036EF">
            <w:pPr>
              <w:spacing w:after="0" w:line="240" w:lineRule="auto"/>
              <w:jc w:val="center"/>
              <w:rPr>
                <w:rFonts w:ascii="GHEA Grapalat" w:eastAsia="Times New Roman" w:hAnsi="GHEA Grapalat" w:cs="Times New Roman"/>
                <w:i/>
                <w:sz w:val="16"/>
                <w:szCs w:val="24"/>
                <w:lang w:val="es-ES"/>
              </w:rPr>
            </w:pPr>
            <w:r w:rsidRPr="000036EF">
              <w:rPr>
                <w:rFonts w:ascii="GHEA Grapalat" w:eastAsia="Times New Roman" w:hAnsi="GHEA Grapalat" w:cs="Times New Roman"/>
                <w:b/>
                <w:i/>
                <w:sz w:val="16"/>
                <w:szCs w:val="24"/>
                <w:lang w:val="es-ES"/>
              </w:rPr>
              <w:t>5=3+4</w:t>
            </w:r>
          </w:p>
        </w:tc>
      </w:tr>
      <w:tr w:rsidR="00274122" w:rsidRPr="008861A1" w14:paraId="112566F2" w14:textId="77777777" w:rsidTr="0034086B">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07FF9" w14:textId="77777777" w:rsidR="00274122" w:rsidRPr="000036EF" w:rsidRDefault="00274122" w:rsidP="00274122">
            <w:pPr>
              <w:spacing w:after="0" w:line="240" w:lineRule="auto"/>
              <w:jc w:val="center"/>
              <w:rPr>
                <w:rFonts w:ascii="GHEA Grapalat" w:eastAsia="Times New Roman" w:hAnsi="GHEA Grapalat" w:cs="Times New Roman"/>
                <w:b/>
                <w:bCs/>
                <w:sz w:val="18"/>
                <w:szCs w:val="24"/>
                <w:lang w:val="es-ES"/>
              </w:rPr>
            </w:pPr>
            <w:r w:rsidRPr="000036EF">
              <w:rPr>
                <w:rFonts w:ascii="GHEA Grapalat" w:eastAsia="Times New Roman" w:hAnsi="GHEA Grapalat" w:cs="Times New Roman"/>
                <w:b/>
                <w:bCs/>
                <w:sz w:val="18"/>
                <w:szCs w:val="24"/>
                <w:lang w:val="es-ES"/>
              </w:rPr>
              <w:t>1</w:t>
            </w:r>
          </w:p>
        </w:tc>
        <w:tc>
          <w:tcPr>
            <w:tcW w:w="3259" w:type="dxa"/>
            <w:tcBorders>
              <w:top w:val="single" w:sz="4" w:space="0" w:color="auto"/>
              <w:left w:val="single" w:sz="4" w:space="0" w:color="auto"/>
              <w:bottom w:val="single" w:sz="4" w:space="0" w:color="auto"/>
              <w:right w:val="single" w:sz="4" w:space="0" w:color="auto"/>
            </w:tcBorders>
          </w:tcPr>
          <w:p w14:paraId="65BA449A" w14:textId="2CFCA8EB" w:rsidR="00274122" w:rsidRPr="000036EF" w:rsidRDefault="00274122" w:rsidP="00274122">
            <w:pPr>
              <w:spacing w:after="0" w:line="240" w:lineRule="auto"/>
              <w:rPr>
                <w:rFonts w:ascii="GHEA Grapalat" w:eastAsia="Times New Roman" w:hAnsi="GHEA Grapalat" w:cs="Times New Roman"/>
                <w:sz w:val="18"/>
                <w:szCs w:val="24"/>
                <w:lang w:val="es-ES"/>
              </w:rPr>
            </w:pPr>
            <w:proofErr w:type="gramStart"/>
            <w:r w:rsidRPr="00965E46">
              <w:t>Գ</w:t>
            </w:r>
            <w:r w:rsidRPr="00274122">
              <w:rPr>
                <w:lang w:val="es-ES"/>
              </w:rPr>
              <w:t>.</w:t>
            </w:r>
            <w:proofErr w:type="spellStart"/>
            <w:r w:rsidRPr="00965E46">
              <w:t>Մեղրաձոր</w:t>
            </w:r>
            <w:proofErr w:type="spellEnd"/>
            <w:proofErr w:type="gramEnd"/>
            <w:r w:rsidRPr="00274122">
              <w:rPr>
                <w:lang w:val="es-ES"/>
              </w:rPr>
              <w:t xml:space="preserve">  3-</w:t>
            </w:r>
            <w:proofErr w:type="spellStart"/>
            <w:r w:rsidRPr="00965E46">
              <w:t>րդ</w:t>
            </w:r>
            <w:proofErr w:type="spellEnd"/>
            <w:r w:rsidRPr="00274122">
              <w:rPr>
                <w:lang w:val="es-ES"/>
              </w:rPr>
              <w:t xml:space="preserve">  </w:t>
            </w:r>
            <w:proofErr w:type="spellStart"/>
            <w:r w:rsidRPr="00965E46">
              <w:t>փողոցի</w:t>
            </w:r>
            <w:proofErr w:type="spellEnd"/>
            <w:r w:rsidRPr="00274122">
              <w:rPr>
                <w:lang w:val="es-ES"/>
              </w:rPr>
              <w:t xml:space="preserve">  </w:t>
            </w:r>
            <w:proofErr w:type="spellStart"/>
            <w:r w:rsidRPr="00965E46">
              <w:t>ասֆալտապատում</w:t>
            </w:r>
            <w:proofErr w:type="spellEnd"/>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35E6BD49" w14:textId="77777777" w:rsidR="00274122" w:rsidRPr="000036EF" w:rsidRDefault="00274122" w:rsidP="00274122">
            <w:pPr>
              <w:spacing w:after="0" w:line="240" w:lineRule="auto"/>
              <w:jc w:val="center"/>
              <w:rPr>
                <w:rFonts w:ascii="GHEA Grapalat" w:eastAsia="Times New Roman" w:hAnsi="GHEA Grapalat" w:cs="Times New Roman"/>
                <w:sz w:val="24"/>
                <w:szCs w:val="24"/>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FF85E3A" w14:textId="77777777" w:rsidR="00274122" w:rsidRPr="000036EF" w:rsidRDefault="00274122" w:rsidP="00274122">
            <w:pPr>
              <w:spacing w:after="0" w:line="240" w:lineRule="auto"/>
              <w:jc w:val="center"/>
              <w:rPr>
                <w:rFonts w:ascii="GHEA Grapalat" w:eastAsia="Times New Roman" w:hAnsi="GHEA Grapalat" w:cs="Times New Roman"/>
                <w:sz w:val="24"/>
                <w:szCs w:val="24"/>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643C691" w14:textId="77777777" w:rsidR="00274122" w:rsidRPr="000036EF" w:rsidRDefault="00274122" w:rsidP="00274122">
            <w:pPr>
              <w:spacing w:after="0" w:line="240" w:lineRule="auto"/>
              <w:jc w:val="center"/>
              <w:rPr>
                <w:rFonts w:ascii="GHEA Grapalat" w:eastAsia="Times New Roman" w:hAnsi="GHEA Grapalat" w:cs="Times New Roman"/>
                <w:sz w:val="24"/>
                <w:szCs w:val="24"/>
                <w:lang w:val="es-ES"/>
              </w:rPr>
            </w:pPr>
          </w:p>
        </w:tc>
      </w:tr>
      <w:tr w:rsidR="00274122" w:rsidRPr="008861A1" w14:paraId="634AAE2A" w14:textId="77777777" w:rsidTr="0034086B">
        <w:trPr>
          <w:trHeight w:val="123"/>
          <w:jc w:val="center"/>
        </w:trPr>
        <w:tc>
          <w:tcPr>
            <w:tcW w:w="1136" w:type="dxa"/>
            <w:tcBorders>
              <w:top w:val="single" w:sz="4" w:space="0" w:color="auto"/>
              <w:left w:val="single" w:sz="4" w:space="0" w:color="auto"/>
              <w:bottom w:val="single" w:sz="4" w:space="0" w:color="auto"/>
              <w:right w:val="single" w:sz="4" w:space="0" w:color="auto"/>
            </w:tcBorders>
            <w:vAlign w:val="center"/>
          </w:tcPr>
          <w:p w14:paraId="62EB0337" w14:textId="77777777" w:rsidR="00274122" w:rsidRPr="000036EF" w:rsidRDefault="00274122" w:rsidP="00274122">
            <w:pPr>
              <w:spacing w:after="0" w:line="240" w:lineRule="auto"/>
              <w:jc w:val="center"/>
              <w:rPr>
                <w:rFonts w:ascii="GHEA Grapalat" w:eastAsia="Times New Roman" w:hAnsi="GHEA Grapalat" w:cs="Times New Roman"/>
                <w:b/>
                <w:bCs/>
                <w:sz w:val="18"/>
                <w:szCs w:val="24"/>
                <w:lang w:val="es-ES"/>
              </w:rPr>
            </w:pPr>
            <w:r w:rsidRPr="000036EF">
              <w:rPr>
                <w:rFonts w:ascii="GHEA Grapalat" w:eastAsia="Times New Roman" w:hAnsi="GHEA Grapalat" w:cs="Times New Roman"/>
                <w:b/>
                <w:bCs/>
                <w:sz w:val="18"/>
                <w:szCs w:val="24"/>
                <w:lang w:val="es-ES"/>
              </w:rPr>
              <w:t>2</w:t>
            </w:r>
          </w:p>
        </w:tc>
        <w:tc>
          <w:tcPr>
            <w:tcW w:w="3259" w:type="dxa"/>
            <w:tcBorders>
              <w:top w:val="single" w:sz="4" w:space="0" w:color="auto"/>
              <w:left w:val="single" w:sz="4" w:space="0" w:color="auto"/>
              <w:bottom w:val="single" w:sz="4" w:space="0" w:color="auto"/>
              <w:right w:val="single" w:sz="4" w:space="0" w:color="auto"/>
            </w:tcBorders>
          </w:tcPr>
          <w:p w14:paraId="6CE742BF" w14:textId="73E90653" w:rsidR="00274122" w:rsidRPr="000036EF" w:rsidRDefault="00274122" w:rsidP="00274122">
            <w:pPr>
              <w:spacing w:after="0" w:line="240" w:lineRule="auto"/>
              <w:rPr>
                <w:rFonts w:ascii="GHEA Grapalat" w:eastAsia="Times New Roman" w:hAnsi="GHEA Grapalat" w:cs="Times New Roman"/>
                <w:sz w:val="18"/>
                <w:szCs w:val="24"/>
                <w:lang w:val="es-ES"/>
              </w:rPr>
            </w:pPr>
            <w:proofErr w:type="gramStart"/>
            <w:r w:rsidRPr="00965E46">
              <w:t>Գ</w:t>
            </w:r>
            <w:r w:rsidRPr="00274122">
              <w:rPr>
                <w:lang w:val="es-ES"/>
              </w:rPr>
              <w:t>.</w:t>
            </w:r>
            <w:proofErr w:type="spellStart"/>
            <w:r w:rsidRPr="00965E46">
              <w:t>Մեղրաձոր</w:t>
            </w:r>
            <w:proofErr w:type="spellEnd"/>
            <w:proofErr w:type="gramEnd"/>
            <w:r w:rsidRPr="00274122">
              <w:rPr>
                <w:lang w:val="es-ES"/>
              </w:rPr>
              <w:t xml:space="preserve">  7-</w:t>
            </w:r>
            <w:proofErr w:type="spellStart"/>
            <w:r w:rsidRPr="00965E46">
              <w:t>րդ</w:t>
            </w:r>
            <w:proofErr w:type="spellEnd"/>
            <w:r w:rsidRPr="00274122">
              <w:rPr>
                <w:lang w:val="es-ES"/>
              </w:rPr>
              <w:t xml:space="preserve">  </w:t>
            </w:r>
            <w:proofErr w:type="spellStart"/>
            <w:r w:rsidRPr="00965E46">
              <w:t>փողոցի</w:t>
            </w:r>
            <w:proofErr w:type="spellEnd"/>
            <w:r w:rsidRPr="00274122">
              <w:rPr>
                <w:lang w:val="es-ES"/>
              </w:rPr>
              <w:t xml:space="preserve">  </w:t>
            </w:r>
            <w:proofErr w:type="spellStart"/>
            <w:r w:rsidRPr="00965E46">
              <w:t>ասֆալտապատում</w:t>
            </w:r>
            <w:proofErr w:type="spellEnd"/>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7EF89D8F" w14:textId="77777777" w:rsidR="00274122" w:rsidRPr="000036EF" w:rsidRDefault="00274122" w:rsidP="00274122">
            <w:pPr>
              <w:spacing w:after="0" w:line="240" w:lineRule="auto"/>
              <w:jc w:val="center"/>
              <w:rPr>
                <w:rFonts w:ascii="GHEA Grapalat" w:eastAsia="Times New Roman" w:hAnsi="GHEA Grapalat" w:cs="Times New Roman"/>
                <w:sz w:val="24"/>
                <w:szCs w:val="24"/>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2C160AD" w14:textId="77777777" w:rsidR="00274122" w:rsidRPr="000036EF" w:rsidRDefault="00274122" w:rsidP="00274122">
            <w:pPr>
              <w:spacing w:after="0" w:line="240" w:lineRule="auto"/>
              <w:jc w:val="center"/>
              <w:rPr>
                <w:rFonts w:ascii="GHEA Grapalat" w:eastAsia="Times New Roman" w:hAnsi="GHEA Grapalat" w:cs="Times New Roman"/>
                <w:sz w:val="24"/>
                <w:szCs w:val="24"/>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FA68BB6" w14:textId="77777777" w:rsidR="00274122" w:rsidRPr="000036EF" w:rsidRDefault="00274122" w:rsidP="00274122">
            <w:pPr>
              <w:spacing w:after="0" w:line="240" w:lineRule="auto"/>
              <w:rPr>
                <w:rFonts w:ascii="GHEA Grapalat" w:eastAsia="Times New Roman" w:hAnsi="GHEA Grapalat" w:cs="Times New Roman"/>
                <w:sz w:val="24"/>
                <w:szCs w:val="24"/>
                <w:lang w:val="es-ES"/>
              </w:rPr>
            </w:pPr>
          </w:p>
        </w:tc>
      </w:tr>
      <w:tr w:rsidR="00274122" w:rsidRPr="008861A1" w14:paraId="7ACD8356" w14:textId="77777777" w:rsidTr="0034086B">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43087493" w14:textId="77777777" w:rsidR="00274122" w:rsidRPr="000036EF" w:rsidRDefault="00274122" w:rsidP="00274122">
            <w:pPr>
              <w:spacing w:after="0" w:line="240" w:lineRule="auto"/>
              <w:jc w:val="center"/>
              <w:rPr>
                <w:rFonts w:ascii="GHEA Grapalat" w:eastAsia="Times New Roman" w:hAnsi="GHEA Grapalat" w:cs="Times New Roman"/>
                <w:b/>
                <w:bCs/>
                <w:sz w:val="18"/>
                <w:szCs w:val="24"/>
                <w:lang w:val="es-ES"/>
              </w:rPr>
            </w:pPr>
            <w:r w:rsidRPr="000036EF">
              <w:rPr>
                <w:rFonts w:ascii="GHEA Grapalat" w:eastAsia="Times New Roman" w:hAnsi="GHEA Grapalat" w:cs="Times New Roman"/>
                <w:b/>
                <w:bCs/>
                <w:sz w:val="18"/>
                <w:szCs w:val="24"/>
                <w:lang w:val="es-ES"/>
              </w:rPr>
              <w:t>3</w:t>
            </w:r>
          </w:p>
        </w:tc>
        <w:tc>
          <w:tcPr>
            <w:tcW w:w="3259" w:type="dxa"/>
            <w:tcBorders>
              <w:top w:val="single" w:sz="4" w:space="0" w:color="auto"/>
              <w:left w:val="single" w:sz="4" w:space="0" w:color="auto"/>
              <w:bottom w:val="single" w:sz="4" w:space="0" w:color="auto"/>
              <w:right w:val="single" w:sz="4" w:space="0" w:color="auto"/>
            </w:tcBorders>
          </w:tcPr>
          <w:p w14:paraId="366CF3C9" w14:textId="4DA49EE1" w:rsidR="00274122" w:rsidRPr="000036EF" w:rsidRDefault="00274122" w:rsidP="00274122">
            <w:pPr>
              <w:spacing w:after="0" w:line="240" w:lineRule="auto"/>
              <w:rPr>
                <w:rFonts w:ascii="GHEA Grapalat" w:eastAsia="Times New Roman" w:hAnsi="GHEA Grapalat" w:cs="Times New Roman"/>
                <w:sz w:val="18"/>
                <w:szCs w:val="24"/>
                <w:lang w:val="es-ES"/>
              </w:rPr>
            </w:pPr>
            <w:proofErr w:type="gramStart"/>
            <w:r w:rsidRPr="00965E46">
              <w:t>Գ</w:t>
            </w:r>
            <w:r w:rsidRPr="00274122">
              <w:rPr>
                <w:lang w:val="es-ES"/>
              </w:rPr>
              <w:t>.</w:t>
            </w:r>
            <w:proofErr w:type="spellStart"/>
            <w:r w:rsidRPr="00965E46">
              <w:t>Մարմարիկ</w:t>
            </w:r>
            <w:proofErr w:type="spellEnd"/>
            <w:proofErr w:type="gramEnd"/>
            <w:r w:rsidRPr="00274122">
              <w:rPr>
                <w:lang w:val="es-ES"/>
              </w:rPr>
              <w:t xml:space="preserve"> 1-</w:t>
            </w:r>
            <w:proofErr w:type="spellStart"/>
            <w:r w:rsidRPr="00965E46">
              <w:t>ին</w:t>
            </w:r>
            <w:proofErr w:type="spellEnd"/>
            <w:r w:rsidRPr="00274122">
              <w:rPr>
                <w:lang w:val="es-ES"/>
              </w:rPr>
              <w:t xml:space="preserve"> </w:t>
            </w:r>
            <w:proofErr w:type="spellStart"/>
            <w:r w:rsidRPr="00965E46">
              <w:t>փողոցի</w:t>
            </w:r>
            <w:proofErr w:type="spellEnd"/>
            <w:r w:rsidRPr="00274122">
              <w:rPr>
                <w:lang w:val="es-ES"/>
              </w:rPr>
              <w:t xml:space="preserve">  </w:t>
            </w:r>
            <w:proofErr w:type="spellStart"/>
            <w:r w:rsidRPr="00965E46">
              <w:t>ասֆալտապատում</w:t>
            </w:r>
            <w:proofErr w:type="spellEnd"/>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0CD12B55" w14:textId="77777777" w:rsidR="00274122" w:rsidRPr="000036EF" w:rsidRDefault="00274122" w:rsidP="00274122">
            <w:pPr>
              <w:spacing w:after="0" w:line="240" w:lineRule="auto"/>
              <w:jc w:val="center"/>
              <w:rPr>
                <w:rFonts w:ascii="GHEA Grapalat" w:eastAsia="Times New Roman" w:hAnsi="GHEA Grapalat" w:cs="Times New Roman"/>
                <w:sz w:val="24"/>
                <w:szCs w:val="24"/>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F781007" w14:textId="77777777" w:rsidR="00274122" w:rsidRPr="000036EF" w:rsidRDefault="00274122" w:rsidP="00274122">
            <w:pPr>
              <w:spacing w:after="0" w:line="240" w:lineRule="auto"/>
              <w:jc w:val="center"/>
              <w:rPr>
                <w:rFonts w:ascii="GHEA Grapalat" w:eastAsia="Times New Roman" w:hAnsi="GHEA Grapalat" w:cs="Times New Roman"/>
                <w:sz w:val="24"/>
                <w:szCs w:val="24"/>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C0BC691" w14:textId="77777777" w:rsidR="00274122" w:rsidRPr="000036EF" w:rsidRDefault="00274122" w:rsidP="00274122">
            <w:pPr>
              <w:spacing w:after="0" w:line="240" w:lineRule="auto"/>
              <w:jc w:val="center"/>
              <w:rPr>
                <w:rFonts w:ascii="GHEA Grapalat" w:eastAsia="Times New Roman" w:hAnsi="GHEA Grapalat" w:cs="Times New Roman"/>
                <w:sz w:val="24"/>
                <w:szCs w:val="24"/>
                <w:lang w:val="es-ES"/>
              </w:rPr>
            </w:pPr>
          </w:p>
        </w:tc>
      </w:tr>
      <w:tr w:rsidR="00274122" w:rsidRPr="008861A1" w14:paraId="73092034" w14:textId="77777777" w:rsidTr="0034086B">
        <w:trPr>
          <w:cantSplit/>
          <w:trHeight w:val="97"/>
          <w:jc w:val="center"/>
        </w:trPr>
        <w:tc>
          <w:tcPr>
            <w:tcW w:w="1136" w:type="dxa"/>
            <w:tcBorders>
              <w:top w:val="single" w:sz="4" w:space="0" w:color="auto"/>
              <w:left w:val="single" w:sz="4" w:space="0" w:color="auto"/>
              <w:bottom w:val="single" w:sz="4" w:space="0" w:color="auto"/>
              <w:right w:val="single" w:sz="4" w:space="0" w:color="auto"/>
            </w:tcBorders>
            <w:vAlign w:val="center"/>
          </w:tcPr>
          <w:p w14:paraId="39347234" w14:textId="7DB7FE9D" w:rsidR="00274122" w:rsidRPr="000036EF" w:rsidRDefault="00274122" w:rsidP="00274122">
            <w:pPr>
              <w:spacing w:after="0" w:line="240" w:lineRule="auto"/>
              <w:jc w:val="center"/>
              <w:rPr>
                <w:rFonts w:ascii="GHEA Grapalat" w:eastAsia="Times New Roman" w:hAnsi="GHEA Grapalat" w:cs="Times New Roman"/>
                <w:b/>
                <w:bCs/>
                <w:sz w:val="18"/>
                <w:szCs w:val="24"/>
                <w:lang w:val="hy-AM"/>
              </w:rPr>
            </w:pPr>
            <w:r>
              <w:rPr>
                <w:rFonts w:ascii="GHEA Grapalat" w:eastAsia="Times New Roman" w:hAnsi="GHEA Grapalat" w:cs="Times New Roman"/>
                <w:b/>
                <w:bCs/>
                <w:sz w:val="18"/>
                <w:szCs w:val="24"/>
                <w:lang w:val="hy-AM"/>
              </w:rPr>
              <w:t>4</w:t>
            </w:r>
          </w:p>
        </w:tc>
        <w:tc>
          <w:tcPr>
            <w:tcW w:w="3259" w:type="dxa"/>
            <w:tcBorders>
              <w:top w:val="single" w:sz="4" w:space="0" w:color="auto"/>
              <w:left w:val="single" w:sz="4" w:space="0" w:color="auto"/>
              <w:bottom w:val="single" w:sz="4" w:space="0" w:color="auto"/>
              <w:right w:val="single" w:sz="4" w:space="0" w:color="auto"/>
            </w:tcBorders>
          </w:tcPr>
          <w:p w14:paraId="2C0E0763" w14:textId="3F6FF9FA" w:rsidR="00274122" w:rsidRPr="000036EF" w:rsidRDefault="00274122" w:rsidP="00274122">
            <w:pPr>
              <w:spacing w:after="0" w:line="240" w:lineRule="auto"/>
              <w:rPr>
                <w:rFonts w:ascii="GHEA Grapalat" w:eastAsia="Times New Roman" w:hAnsi="GHEA Grapalat" w:cs="Times New Roman"/>
                <w:sz w:val="18"/>
                <w:szCs w:val="24"/>
                <w:lang w:val="es-ES"/>
              </w:rPr>
            </w:pPr>
            <w:r w:rsidRPr="00274122">
              <w:rPr>
                <w:lang w:val="hy-AM"/>
              </w:rPr>
              <w:t>Գ.Աղավնաձոր 1-ին փողոցի  ասֆալտապատում</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313E3A48" w14:textId="77777777" w:rsidR="00274122" w:rsidRPr="000036EF" w:rsidRDefault="00274122" w:rsidP="00274122">
            <w:pPr>
              <w:spacing w:after="0" w:line="240" w:lineRule="auto"/>
              <w:jc w:val="center"/>
              <w:rPr>
                <w:rFonts w:ascii="GHEA Grapalat" w:eastAsia="Times New Roman" w:hAnsi="GHEA Grapalat" w:cs="Times New Roman"/>
                <w:sz w:val="24"/>
                <w:szCs w:val="24"/>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B4EA36A" w14:textId="77777777" w:rsidR="00274122" w:rsidRPr="000036EF" w:rsidRDefault="00274122" w:rsidP="00274122">
            <w:pPr>
              <w:spacing w:after="0" w:line="240" w:lineRule="auto"/>
              <w:jc w:val="center"/>
              <w:rPr>
                <w:rFonts w:ascii="GHEA Grapalat" w:eastAsia="Times New Roman" w:hAnsi="GHEA Grapalat" w:cs="Times New Roman"/>
                <w:sz w:val="24"/>
                <w:szCs w:val="24"/>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2DFE961" w14:textId="77777777" w:rsidR="00274122" w:rsidRPr="000036EF" w:rsidRDefault="00274122" w:rsidP="00274122">
            <w:pPr>
              <w:spacing w:after="0" w:line="240" w:lineRule="auto"/>
              <w:jc w:val="center"/>
              <w:rPr>
                <w:rFonts w:ascii="GHEA Grapalat" w:eastAsia="Times New Roman" w:hAnsi="GHEA Grapalat" w:cs="Times New Roman"/>
                <w:sz w:val="24"/>
                <w:szCs w:val="24"/>
                <w:lang w:val="es-ES"/>
              </w:rPr>
            </w:pPr>
          </w:p>
        </w:tc>
      </w:tr>
      <w:tr w:rsidR="00274122" w:rsidRPr="008861A1" w14:paraId="4343594C" w14:textId="77777777" w:rsidTr="0034086B">
        <w:trPr>
          <w:cantSplit/>
          <w:trHeight w:val="21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5C7FC43" w14:textId="16AFDB2D" w:rsidR="00274122" w:rsidRPr="000B6642" w:rsidRDefault="00274122" w:rsidP="00274122">
            <w:pPr>
              <w:spacing w:after="0" w:line="240" w:lineRule="auto"/>
              <w:jc w:val="center"/>
              <w:rPr>
                <w:rFonts w:ascii="GHEA Grapalat" w:eastAsia="Times New Roman" w:hAnsi="GHEA Grapalat" w:cs="Times New Roman"/>
                <w:b/>
                <w:bCs/>
                <w:sz w:val="18"/>
                <w:szCs w:val="24"/>
                <w:lang w:val="hy-AM"/>
              </w:rPr>
            </w:pPr>
            <w:r>
              <w:rPr>
                <w:rFonts w:ascii="GHEA Grapalat" w:eastAsia="Times New Roman" w:hAnsi="GHEA Grapalat" w:cs="Times New Roman"/>
                <w:b/>
                <w:bCs/>
                <w:sz w:val="18"/>
                <w:szCs w:val="24"/>
                <w:lang w:val="hy-AM"/>
              </w:rPr>
              <w:t>5</w:t>
            </w:r>
          </w:p>
        </w:tc>
        <w:tc>
          <w:tcPr>
            <w:tcW w:w="3259" w:type="dxa"/>
            <w:tcBorders>
              <w:top w:val="single" w:sz="4" w:space="0" w:color="auto"/>
              <w:left w:val="single" w:sz="4" w:space="0" w:color="auto"/>
              <w:bottom w:val="single" w:sz="4" w:space="0" w:color="auto"/>
              <w:right w:val="single" w:sz="4" w:space="0" w:color="auto"/>
            </w:tcBorders>
          </w:tcPr>
          <w:p w14:paraId="54256191" w14:textId="45D5B64D" w:rsidR="00274122" w:rsidRPr="00274122" w:rsidRDefault="00274122" w:rsidP="00274122">
            <w:pPr>
              <w:spacing w:after="0" w:line="240" w:lineRule="auto"/>
              <w:rPr>
                <w:rFonts w:ascii="GHEA Grapalat" w:eastAsia="Times New Roman" w:hAnsi="GHEA Grapalat" w:cs="Times New Roman"/>
                <w:sz w:val="20"/>
                <w:szCs w:val="24"/>
                <w:lang w:val="hy-AM"/>
              </w:rPr>
            </w:pPr>
            <w:r w:rsidRPr="00274122">
              <w:rPr>
                <w:lang w:val="hy-AM"/>
              </w:rPr>
              <w:t>Գ.Աղավնաձոր  2-րդ  փողոցի  ասֆալտապատում</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391CDF9A" w14:textId="77777777" w:rsidR="00274122" w:rsidRPr="000036EF" w:rsidRDefault="00274122" w:rsidP="00274122">
            <w:pPr>
              <w:spacing w:after="0" w:line="240" w:lineRule="auto"/>
              <w:jc w:val="center"/>
              <w:rPr>
                <w:rFonts w:ascii="GHEA Grapalat" w:eastAsia="Times New Roman" w:hAnsi="GHEA Grapalat" w:cs="Times New Roman"/>
                <w:sz w:val="24"/>
                <w:szCs w:val="24"/>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3BAEE50" w14:textId="77777777" w:rsidR="00274122" w:rsidRPr="000036EF" w:rsidRDefault="00274122" w:rsidP="00274122">
            <w:pPr>
              <w:spacing w:after="0" w:line="240" w:lineRule="auto"/>
              <w:jc w:val="center"/>
              <w:rPr>
                <w:rFonts w:ascii="GHEA Grapalat" w:eastAsia="Times New Roman" w:hAnsi="GHEA Grapalat" w:cs="Times New Roman"/>
                <w:sz w:val="24"/>
                <w:szCs w:val="24"/>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55544F5" w14:textId="77777777" w:rsidR="00274122" w:rsidRPr="000036EF" w:rsidRDefault="00274122" w:rsidP="00274122">
            <w:pPr>
              <w:spacing w:after="0" w:line="240" w:lineRule="auto"/>
              <w:jc w:val="center"/>
              <w:rPr>
                <w:rFonts w:ascii="GHEA Grapalat" w:eastAsia="Times New Roman" w:hAnsi="GHEA Grapalat" w:cs="Times New Roman"/>
                <w:sz w:val="24"/>
                <w:szCs w:val="24"/>
                <w:lang w:val="es-ES"/>
              </w:rPr>
            </w:pPr>
          </w:p>
        </w:tc>
      </w:tr>
      <w:tr w:rsidR="00274122" w:rsidRPr="008861A1" w14:paraId="0D4F97DE" w14:textId="77777777" w:rsidTr="0034086B">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40254F4B" w14:textId="61118A4D" w:rsidR="00274122" w:rsidRPr="000036EF" w:rsidRDefault="00274122" w:rsidP="00274122">
            <w:pPr>
              <w:spacing w:after="0" w:line="240" w:lineRule="auto"/>
              <w:jc w:val="center"/>
              <w:rPr>
                <w:rFonts w:ascii="GHEA Grapalat" w:eastAsia="Times New Roman" w:hAnsi="GHEA Grapalat" w:cs="Times New Roman"/>
                <w:b/>
                <w:bCs/>
                <w:sz w:val="18"/>
                <w:szCs w:val="24"/>
                <w:lang w:val="hy-AM"/>
              </w:rPr>
            </w:pPr>
            <w:r>
              <w:rPr>
                <w:rFonts w:ascii="GHEA Grapalat" w:eastAsia="Times New Roman" w:hAnsi="GHEA Grapalat" w:cs="Times New Roman"/>
                <w:b/>
                <w:sz w:val="18"/>
                <w:szCs w:val="24"/>
                <w:lang w:val="hy-AM"/>
              </w:rPr>
              <w:t>6</w:t>
            </w:r>
          </w:p>
        </w:tc>
        <w:tc>
          <w:tcPr>
            <w:tcW w:w="3259" w:type="dxa"/>
            <w:tcBorders>
              <w:top w:val="single" w:sz="4" w:space="0" w:color="auto"/>
              <w:left w:val="single" w:sz="4" w:space="0" w:color="auto"/>
              <w:bottom w:val="single" w:sz="4" w:space="0" w:color="auto"/>
              <w:right w:val="single" w:sz="4" w:space="0" w:color="auto"/>
            </w:tcBorders>
          </w:tcPr>
          <w:p w14:paraId="725FD95E" w14:textId="32BF7094" w:rsidR="00274122" w:rsidRPr="000036EF" w:rsidRDefault="00274122" w:rsidP="00274122">
            <w:pPr>
              <w:spacing w:after="0" w:line="240" w:lineRule="auto"/>
              <w:rPr>
                <w:rFonts w:ascii="GHEA Grapalat" w:eastAsia="Times New Roman" w:hAnsi="GHEA Grapalat" w:cs="Times New Roman"/>
                <w:sz w:val="18"/>
                <w:szCs w:val="24"/>
                <w:lang w:val="es-ES"/>
              </w:rPr>
            </w:pPr>
            <w:r w:rsidRPr="00274122">
              <w:rPr>
                <w:lang w:val="hy-AM"/>
              </w:rPr>
              <w:t>Գ.Փյունիկ  1-ին փողոցի 4-րդ  նրբանցքի  ասֆալտապատում</w:t>
            </w:r>
          </w:p>
        </w:tc>
        <w:tc>
          <w:tcPr>
            <w:tcW w:w="1643" w:type="dxa"/>
            <w:tcBorders>
              <w:top w:val="single" w:sz="4" w:space="0" w:color="auto"/>
              <w:left w:val="single" w:sz="4" w:space="0" w:color="auto"/>
              <w:bottom w:val="single" w:sz="4" w:space="0" w:color="auto"/>
              <w:right w:val="single" w:sz="4" w:space="0" w:color="auto"/>
            </w:tcBorders>
            <w:shd w:val="clear" w:color="auto" w:fill="auto"/>
            <w:vAlign w:val="center"/>
          </w:tcPr>
          <w:p w14:paraId="6222E548" w14:textId="77777777" w:rsidR="00274122" w:rsidRPr="000036EF" w:rsidRDefault="00274122" w:rsidP="00274122">
            <w:pPr>
              <w:spacing w:after="0" w:line="240" w:lineRule="auto"/>
              <w:jc w:val="center"/>
              <w:rPr>
                <w:rFonts w:ascii="GHEA Grapalat" w:eastAsia="Times New Roman" w:hAnsi="GHEA Grapalat" w:cs="Times New Roman"/>
                <w:sz w:val="20"/>
                <w:szCs w:val="24"/>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FC2D7FD" w14:textId="77777777" w:rsidR="00274122" w:rsidRPr="000036EF" w:rsidRDefault="00274122" w:rsidP="00274122">
            <w:pPr>
              <w:spacing w:after="0" w:line="240" w:lineRule="auto"/>
              <w:jc w:val="center"/>
              <w:rPr>
                <w:rFonts w:ascii="GHEA Grapalat" w:eastAsia="Times New Roman" w:hAnsi="GHEA Grapalat" w:cs="Times New Roman"/>
                <w:sz w:val="20"/>
                <w:szCs w:val="24"/>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0E50723" w14:textId="77777777" w:rsidR="00274122" w:rsidRPr="000036EF" w:rsidRDefault="00274122" w:rsidP="00274122">
            <w:pPr>
              <w:spacing w:after="0" w:line="240" w:lineRule="auto"/>
              <w:jc w:val="center"/>
              <w:rPr>
                <w:rFonts w:ascii="GHEA Grapalat" w:eastAsia="Times New Roman" w:hAnsi="GHEA Grapalat" w:cs="Times New Roman"/>
                <w:sz w:val="20"/>
                <w:szCs w:val="24"/>
                <w:lang w:val="es-ES"/>
              </w:rPr>
            </w:pPr>
          </w:p>
        </w:tc>
      </w:tr>
    </w:tbl>
    <w:p w14:paraId="4181E46F" w14:textId="77777777" w:rsidR="000036EF" w:rsidRPr="000036EF" w:rsidRDefault="000036EF" w:rsidP="000036EF">
      <w:pPr>
        <w:spacing w:after="0" w:line="240" w:lineRule="auto"/>
        <w:rPr>
          <w:rFonts w:ascii="GHEA Grapalat" w:eastAsia="Times New Roman" w:hAnsi="GHEA Grapalat" w:cs="Times New Roman"/>
          <w:sz w:val="18"/>
          <w:szCs w:val="18"/>
          <w:lang w:val="es-ES"/>
        </w:rPr>
      </w:pPr>
    </w:p>
    <w:p w14:paraId="2F25466D" w14:textId="77777777" w:rsidR="000036EF" w:rsidRPr="000036EF" w:rsidRDefault="000036EF" w:rsidP="000036EF">
      <w:pPr>
        <w:spacing w:after="0" w:line="240" w:lineRule="auto"/>
        <w:rPr>
          <w:rFonts w:ascii="GHEA Grapalat" w:eastAsia="Times New Roman" w:hAnsi="GHEA Grapalat" w:cs="Times New Roman"/>
          <w:sz w:val="18"/>
          <w:szCs w:val="18"/>
          <w:lang w:val="es-ES"/>
        </w:rPr>
      </w:pPr>
    </w:p>
    <w:p w14:paraId="440B7DBE" w14:textId="77777777" w:rsidR="000036EF" w:rsidRPr="000036EF" w:rsidRDefault="000036EF" w:rsidP="000036EF">
      <w:pPr>
        <w:spacing w:after="0" w:line="240" w:lineRule="auto"/>
        <w:rPr>
          <w:rFonts w:ascii="GHEA Grapalat" w:eastAsia="Times New Roman" w:hAnsi="GHEA Grapalat" w:cs="Times New Roman"/>
          <w:sz w:val="18"/>
          <w:szCs w:val="18"/>
          <w:lang w:val="hy-AM"/>
        </w:rPr>
      </w:pPr>
    </w:p>
    <w:p w14:paraId="07E3BA11" w14:textId="77777777" w:rsidR="000036EF" w:rsidRPr="000036EF" w:rsidRDefault="000036EF" w:rsidP="000036EF">
      <w:pPr>
        <w:spacing w:after="0" w:line="240" w:lineRule="auto"/>
        <w:ind w:left="720" w:firstLine="720"/>
        <w:jc w:val="both"/>
        <w:rPr>
          <w:rFonts w:ascii="GHEA Grapalat" w:eastAsia="Times New Roman" w:hAnsi="GHEA Grapalat" w:cs="Times New Roman"/>
          <w:sz w:val="20"/>
          <w:szCs w:val="24"/>
          <w:lang w:val="hy-AM"/>
        </w:rPr>
      </w:pPr>
      <w:r w:rsidRPr="000036EF">
        <w:rPr>
          <w:rFonts w:ascii="GHEA Grapalat" w:eastAsia="Times New Roman" w:hAnsi="GHEA Grapalat" w:cs="Times New Roman"/>
          <w:sz w:val="20"/>
          <w:szCs w:val="24"/>
          <w:lang w:val="hy-AM"/>
        </w:rPr>
        <w:t xml:space="preserve">     ___________________________________________ </w:t>
      </w:r>
      <w:r w:rsidRPr="000036EF">
        <w:rPr>
          <w:rFonts w:ascii="GHEA Grapalat" w:eastAsia="Times New Roman" w:hAnsi="GHEA Grapalat" w:cs="Times New Roman"/>
          <w:sz w:val="20"/>
          <w:szCs w:val="24"/>
          <w:lang w:val="hy-AM"/>
        </w:rPr>
        <w:tab/>
        <w:t xml:space="preserve">                </w:t>
      </w:r>
      <w:r w:rsidRPr="00B66B22">
        <w:rPr>
          <w:rFonts w:ascii="GHEA Grapalat" w:eastAsia="Times New Roman" w:hAnsi="GHEA Grapalat" w:cs="Times New Roman"/>
          <w:sz w:val="20"/>
          <w:szCs w:val="24"/>
          <w:lang w:val="hy-AM"/>
        </w:rPr>
        <w:t xml:space="preserve">       </w:t>
      </w:r>
      <w:r w:rsidRPr="000036EF">
        <w:rPr>
          <w:rFonts w:ascii="GHEA Grapalat" w:eastAsia="Times New Roman" w:hAnsi="GHEA Grapalat" w:cs="Times New Roman"/>
          <w:sz w:val="20"/>
          <w:szCs w:val="24"/>
          <w:lang w:val="hy-AM"/>
        </w:rPr>
        <w:t xml:space="preserve">_____________ </w:t>
      </w:r>
    </w:p>
    <w:p w14:paraId="4665E210" w14:textId="77777777" w:rsidR="000036EF" w:rsidRPr="000036EF" w:rsidRDefault="000036EF" w:rsidP="000036EF">
      <w:pPr>
        <w:spacing w:after="0" w:line="240" w:lineRule="auto"/>
        <w:jc w:val="both"/>
        <w:rPr>
          <w:rFonts w:ascii="GHEA Grapalat" w:eastAsia="Times New Roman" w:hAnsi="GHEA Grapalat" w:cs="Times New Roman"/>
          <w:sz w:val="20"/>
          <w:szCs w:val="24"/>
          <w:vertAlign w:val="superscript"/>
          <w:lang w:val="hy-AM"/>
        </w:rPr>
      </w:pPr>
      <w:r w:rsidRPr="000036EF">
        <w:rPr>
          <w:rFonts w:ascii="GHEA Grapalat" w:eastAsia="Times New Roman" w:hAnsi="GHEA Grapalat" w:cs="Times New Roman"/>
          <w:sz w:val="20"/>
          <w:szCs w:val="24"/>
          <w:vertAlign w:val="superscript"/>
          <w:lang w:val="hy-AM"/>
        </w:rPr>
        <w:t xml:space="preserve">                                                      մասնակցի անվանումը (ղեկավարի պաշտոնը, անուն ազգանունը)                                                       ստորագրությունը</w:t>
      </w:r>
      <w:r w:rsidRPr="000036EF">
        <w:rPr>
          <w:rFonts w:ascii="GHEA Grapalat" w:eastAsia="Times New Roman" w:hAnsi="GHEA Grapalat" w:cs="Times New Roman"/>
          <w:sz w:val="20"/>
          <w:szCs w:val="24"/>
          <w:vertAlign w:val="superscript"/>
          <w:lang w:val="hy-AM"/>
        </w:rPr>
        <w:tab/>
      </w:r>
    </w:p>
    <w:p w14:paraId="4D9E4904" w14:textId="77777777" w:rsidR="000036EF" w:rsidRPr="000036EF" w:rsidRDefault="000036EF" w:rsidP="000036EF">
      <w:pPr>
        <w:spacing w:after="0" w:line="240" w:lineRule="auto"/>
        <w:jc w:val="right"/>
        <w:rPr>
          <w:rFonts w:ascii="GHEA Grapalat" w:eastAsia="Times New Roman" w:hAnsi="GHEA Grapalat" w:cs="Times New Roman"/>
          <w:sz w:val="20"/>
          <w:szCs w:val="24"/>
          <w:lang w:val="hy-AM"/>
        </w:rPr>
      </w:pPr>
      <w:r w:rsidRPr="000036EF">
        <w:rPr>
          <w:rFonts w:ascii="GHEA Grapalat" w:eastAsia="Times New Roman" w:hAnsi="GHEA Grapalat" w:cs="Times New Roman"/>
          <w:sz w:val="20"/>
          <w:szCs w:val="24"/>
          <w:lang w:val="hy-AM"/>
        </w:rPr>
        <w:t xml:space="preserve">    </w:t>
      </w:r>
    </w:p>
    <w:p w14:paraId="4C640A0D" w14:textId="77777777" w:rsidR="000036EF" w:rsidRPr="000036EF" w:rsidRDefault="000036EF" w:rsidP="000036EF">
      <w:pPr>
        <w:spacing w:after="0" w:line="240" w:lineRule="auto"/>
        <w:jc w:val="right"/>
        <w:rPr>
          <w:rFonts w:ascii="GHEA Grapalat" w:eastAsia="Times New Roman" w:hAnsi="GHEA Grapalat" w:cs="Times New Roman"/>
          <w:sz w:val="20"/>
          <w:szCs w:val="24"/>
          <w:lang w:val="hy-AM"/>
        </w:rPr>
      </w:pPr>
      <w:r w:rsidRPr="000036EF">
        <w:rPr>
          <w:rFonts w:ascii="GHEA Grapalat" w:eastAsia="Times New Roman" w:hAnsi="GHEA Grapalat" w:cs="Times New Roman"/>
          <w:sz w:val="20"/>
          <w:szCs w:val="24"/>
          <w:lang w:val="hy-AM"/>
        </w:rPr>
        <w:t>Կ. Տ.</w:t>
      </w:r>
      <w:r w:rsidRPr="000036EF">
        <w:rPr>
          <w:rFonts w:ascii="GHEA Grapalat" w:eastAsia="Times New Roman" w:hAnsi="GHEA Grapalat" w:cs="Times New Roman"/>
          <w:color w:val="FFFFFF"/>
          <w:sz w:val="20"/>
          <w:szCs w:val="24"/>
          <w:vertAlign w:val="superscript"/>
          <w:lang w:val="hy-AM"/>
        </w:rPr>
        <w:footnoteReference w:id="12"/>
      </w:r>
      <w:r w:rsidRPr="000036EF">
        <w:rPr>
          <w:rFonts w:ascii="GHEA Grapalat" w:eastAsia="Times New Roman" w:hAnsi="GHEA Grapalat" w:cs="Times New Roman"/>
          <w:sz w:val="20"/>
          <w:szCs w:val="24"/>
          <w:lang w:val="hy-AM"/>
        </w:rPr>
        <w:tab/>
      </w:r>
      <w:r w:rsidRPr="000036EF">
        <w:rPr>
          <w:rFonts w:ascii="GHEA Grapalat" w:eastAsia="Times New Roman" w:hAnsi="GHEA Grapalat" w:cs="Times New Roman"/>
          <w:sz w:val="20"/>
          <w:szCs w:val="24"/>
          <w:lang w:val="hy-AM"/>
        </w:rPr>
        <w:tab/>
        <w:t xml:space="preserve"> </w:t>
      </w:r>
    </w:p>
    <w:p w14:paraId="34E26845" w14:textId="77777777" w:rsidR="000036EF" w:rsidRPr="000036EF" w:rsidRDefault="000036EF" w:rsidP="000036EF">
      <w:pPr>
        <w:spacing w:after="0" w:line="240" w:lineRule="auto"/>
        <w:jc w:val="right"/>
        <w:rPr>
          <w:rFonts w:ascii="GHEA Grapalat" w:eastAsia="Times New Roman" w:hAnsi="GHEA Grapalat" w:cs="Times New Roman"/>
          <w:sz w:val="20"/>
          <w:szCs w:val="24"/>
          <w:lang w:val="hy-AM"/>
        </w:rPr>
      </w:pPr>
    </w:p>
    <w:p w14:paraId="6CC6E6D8" w14:textId="77777777" w:rsidR="000036EF" w:rsidRPr="000036EF" w:rsidRDefault="000036EF" w:rsidP="000036EF">
      <w:pPr>
        <w:spacing w:after="0" w:line="240" w:lineRule="auto"/>
        <w:rPr>
          <w:rFonts w:ascii="GHEA Grapalat" w:eastAsia="Times New Roman" w:hAnsi="GHEA Grapalat" w:cs="Sylfaen"/>
          <w:i/>
          <w:sz w:val="16"/>
          <w:szCs w:val="16"/>
          <w:lang w:val="hy-AM" w:eastAsia="ru-RU"/>
        </w:rPr>
      </w:pPr>
    </w:p>
    <w:p w14:paraId="2592ED1F" w14:textId="77777777" w:rsidR="000036EF" w:rsidRPr="000036EF" w:rsidRDefault="000036EF" w:rsidP="000036EF">
      <w:pPr>
        <w:spacing w:after="0" w:line="240" w:lineRule="auto"/>
        <w:rPr>
          <w:rFonts w:ascii="GHEA Grapalat" w:eastAsia="Times New Roman" w:hAnsi="GHEA Grapalat" w:cs="Sylfaen"/>
          <w:i/>
          <w:sz w:val="16"/>
          <w:szCs w:val="16"/>
          <w:lang w:val="hy-AM" w:eastAsia="ru-RU"/>
        </w:rPr>
      </w:pPr>
    </w:p>
    <w:p w14:paraId="109F9375" w14:textId="77777777" w:rsidR="000036EF" w:rsidRPr="000036EF" w:rsidRDefault="000036EF" w:rsidP="000036EF">
      <w:pPr>
        <w:spacing w:after="0" w:line="240" w:lineRule="auto"/>
        <w:rPr>
          <w:rFonts w:ascii="GHEA Grapalat" w:eastAsia="Times New Roman" w:hAnsi="GHEA Grapalat" w:cs="Sylfaen"/>
          <w:i/>
          <w:sz w:val="16"/>
          <w:szCs w:val="16"/>
          <w:lang w:val="hy-AM" w:eastAsia="ru-RU"/>
        </w:rPr>
      </w:pPr>
    </w:p>
    <w:p w14:paraId="54E8B722" w14:textId="77777777" w:rsidR="000036EF" w:rsidRPr="000036EF" w:rsidRDefault="000036EF" w:rsidP="000036EF">
      <w:pPr>
        <w:spacing w:after="0" w:line="240" w:lineRule="auto"/>
        <w:rPr>
          <w:rFonts w:ascii="GHEA Grapalat" w:eastAsia="Times New Roman" w:hAnsi="GHEA Grapalat" w:cs="Sylfaen"/>
          <w:i/>
          <w:sz w:val="16"/>
          <w:szCs w:val="16"/>
          <w:lang w:val="hy-AM" w:eastAsia="ru-RU"/>
        </w:rPr>
      </w:pPr>
    </w:p>
    <w:p w14:paraId="7EC68610" w14:textId="77777777" w:rsidR="000036EF" w:rsidRPr="000036EF" w:rsidRDefault="000036EF" w:rsidP="000036EF">
      <w:pPr>
        <w:spacing w:after="0" w:line="240" w:lineRule="auto"/>
        <w:rPr>
          <w:rFonts w:ascii="GHEA Grapalat" w:eastAsia="Times New Roman" w:hAnsi="GHEA Grapalat" w:cs="Sylfaen"/>
          <w:i/>
          <w:sz w:val="16"/>
          <w:szCs w:val="16"/>
          <w:lang w:val="hy-AM" w:eastAsia="ru-RU"/>
        </w:rPr>
      </w:pPr>
    </w:p>
    <w:p w14:paraId="2112178A" w14:textId="77777777" w:rsidR="000036EF" w:rsidRPr="000036EF" w:rsidRDefault="000036EF" w:rsidP="000036EF">
      <w:pPr>
        <w:spacing w:after="0" w:line="240" w:lineRule="auto"/>
        <w:rPr>
          <w:rFonts w:ascii="GHEA Grapalat" w:eastAsia="Times New Roman" w:hAnsi="GHEA Grapalat" w:cs="Sylfaen"/>
          <w:i/>
          <w:sz w:val="16"/>
          <w:szCs w:val="16"/>
          <w:lang w:val="hy-AM" w:eastAsia="ru-RU"/>
        </w:rPr>
      </w:pPr>
    </w:p>
    <w:p w14:paraId="4E1DC932" w14:textId="77777777" w:rsidR="000036EF" w:rsidRPr="000036EF" w:rsidRDefault="000036EF" w:rsidP="000036EF">
      <w:pPr>
        <w:spacing w:after="0" w:line="240" w:lineRule="auto"/>
        <w:rPr>
          <w:rFonts w:ascii="GHEA Grapalat" w:eastAsia="Times New Roman" w:hAnsi="GHEA Grapalat" w:cs="Sylfaen"/>
          <w:i/>
          <w:sz w:val="16"/>
          <w:szCs w:val="16"/>
          <w:lang w:val="hy-AM" w:eastAsia="ru-RU"/>
        </w:rPr>
      </w:pPr>
    </w:p>
    <w:p w14:paraId="67BC689D" w14:textId="77777777" w:rsidR="000036EF" w:rsidRPr="000036EF" w:rsidRDefault="000036EF" w:rsidP="000036EF">
      <w:pPr>
        <w:spacing w:after="0" w:line="240" w:lineRule="auto"/>
        <w:rPr>
          <w:rFonts w:ascii="GHEA Grapalat" w:eastAsia="Times New Roman" w:hAnsi="GHEA Grapalat" w:cs="Sylfaen"/>
          <w:i/>
          <w:sz w:val="16"/>
          <w:szCs w:val="16"/>
          <w:lang w:val="hy-AM" w:eastAsia="ru-RU"/>
        </w:rPr>
      </w:pPr>
    </w:p>
    <w:p w14:paraId="42064CFD" w14:textId="77777777" w:rsidR="000036EF" w:rsidRPr="000036EF" w:rsidRDefault="000036EF" w:rsidP="000036EF">
      <w:pPr>
        <w:spacing w:after="0" w:line="240" w:lineRule="auto"/>
        <w:rPr>
          <w:rFonts w:ascii="GHEA Grapalat" w:eastAsia="Times New Roman" w:hAnsi="GHEA Grapalat" w:cs="Sylfaen"/>
          <w:i/>
          <w:sz w:val="16"/>
          <w:szCs w:val="16"/>
          <w:lang w:val="hy-AM" w:eastAsia="ru-RU"/>
        </w:rPr>
      </w:pPr>
    </w:p>
    <w:p w14:paraId="06C46CB7" w14:textId="77777777" w:rsidR="000036EF" w:rsidRPr="000036EF" w:rsidRDefault="000036EF" w:rsidP="000036EF">
      <w:pPr>
        <w:spacing w:after="0" w:line="240" w:lineRule="auto"/>
        <w:rPr>
          <w:rFonts w:ascii="GHEA Grapalat" w:eastAsia="Times New Roman" w:hAnsi="GHEA Grapalat" w:cs="Sylfaen"/>
          <w:i/>
          <w:sz w:val="16"/>
          <w:szCs w:val="16"/>
          <w:lang w:val="hy-AM" w:eastAsia="ru-RU"/>
        </w:rPr>
      </w:pPr>
    </w:p>
    <w:p w14:paraId="388B640D" w14:textId="77777777" w:rsidR="000036EF" w:rsidRPr="000036EF" w:rsidRDefault="000036EF" w:rsidP="000036EF">
      <w:pPr>
        <w:spacing w:after="0" w:line="240" w:lineRule="auto"/>
        <w:rPr>
          <w:rFonts w:ascii="GHEA Grapalat" w:eastAsia="Times New Roman" w:hAnsi="GHEA Grapalat" w:cs="Sylfaen"/>
          <w:i/>
          <w:sz w:val="16"/>
          <w:szCs w:val="16"/>
          <w:lang w:val="hy-AM" w:eastAsia="ru-RU"/>
        </w:rPr>
      </w:pPr>
    </w:p>
    <w:p w14:paraId="568A09B5" w14:textId="77777777" w:rsidR="000036EF" w:rsidRPr="000036EF" w:rsidRDefault="000036EF" w:rsidP="000036EF">
      <w:pPr>
        <w:spacing w:after="0" w:line="240" w:lineRule="auto"/>
        <w:rPr>
          <w:rFonts w:ascii="GHEA Grapalat" w:eastAsia="Times New Roman" w:hAnsi="GHEA Grapalat" w:cs="Sylfaen"/>
          <w:i/>
          <w:sz w:val="16"/>
          <w:szCs w:val="16"/>
          <w:lang w:val="hy-AM" w:eastAsia="ru-RU"/>
        </w:rPr>
      </w:pPr>
    </w:p>
    <w:p w14:paraId="08A34D6F" w14:textId="77777777" w:rsidR="000036EF" w:rsidRPr="000036EF" w:rsidRDefault="000036EF" w:rsidP="000036EF">
      <w:pPr>
        <w:spacing w:after="0" w:line="240" w:lineRule="auto"/>
        <w:ind w:firstLine="567"/>
        <w:jc w:val="right"/>
        <w:rPr>
          <w:rFonts w:ascii="GHEA Grapalat" w:eastAsia="Times New Roman" w:hAnsi="GHEA Grapalat" w:cs="Times New Roman"/>
          <w:i/>
          <w:sz w:val="20"/>
          <w:szCs w:val="20"/>
          <w:lang w:val="hy-AM"/>
        </w:rPr>
      </w:pPr>
    </w:p>
    <w:p w14:paraId="7BDE4548" w14:textId="77777777" w:rsidR="000036EF" w:rsidRPr="000036EF" w:rsidRDefault="000036EF" w:rsidP="000036EF">
      <w:pPr>
        <w:spacing w:after="0" w:line="240" w:lineRule="auto"/>
        <w:ind w:firstLine="567"/>
        <w:jc w:val="right"/>
        <w:rPr>
          <w:rFonts w:ascii="GHEA Grapalat" w:eastAsia="Times New Roman" w:hAnsi="GHEA Grapalat" w:cs="Times New Roman"/>
          <w:i/>
          <w:sz w:val="20"/>
          <w:szCs w:val="20"/>
          <w:lang w:val="hy-AM"/>
        </w:rPr>
      </w:pPr>
    </w:p>
    <w:p w14:paraId="1914D092" w14:textId="77777777" w:rsidR="000036EF" w:rsidRPr="000036EF" w:rsidRDefault="000036EF" w:rsidP="000036EF">
      <w:pPr>
        <w:spacing w:after="0" w:line="240" w:lineRule="auto"/>
        <w:ind w:firstLine="567"/>
        <w:jc w:val="right"/>
        <w:rPr>
          <w:rFonts w:ascii="GHEA Grapalat" w:eastAsia="Times New Roman" w:hAnsi="GHEA Grapalat" w:cs="Times New Roman"/>
          <w:i/>
          <w:sz w:val="20"/>
          <w:szCs w:val="20"/>
          <w:lang w:val="hy-AM"/>
        </w:rPr>
      </w:pPr>
    </w:p>
    <w:p w14:paraId="4E923CCA" w14:textId="77777777" w:rsidR="000036EF" w:rsidRPr="000036EF" w:rsidRDefault="000036EF" w:rsidP="000036EF">
      <w:pPr>
        <w:spacing w:after="0" w:line="240" w:lineRule="auto"/>
        <w:ind w:firstLine="567"/>
        <w:jc w:val="right"/>
        <w:rPr>
          <w:rFonts w:ascii="GHEA Grapalat" w:eastAsia="Times New Roman" w:hAnsi="GHEA Grapalat" w:cs="Times New Roman"/>
          <w:i/>
          <w:sz w:val="20"/>
          <w:szCs w:val="20"/>
          <w:lang w:val="es-ES" w:eastAsia="ru-RU"/>
        </w:rPr>
      </w:pPr>
    </w:p>
    <w:p w14:paraId="4F22B117" w14:textId="76263F41" w:rsidR="000036EF" w:rsidRPr="000036EF" w:rsidRDefault="000036EF" w:rsidP="001C42CA">
      <w:pPr>
        <w:spacing w:after="0" w:line="240" w:lineRule="auto"/>
        <w:jc w:val="right"/>
        <w:rPr>
          <w:rFonts w:ascii="GHEA Grapalat" w:eastAsia="Times New Roman" w:hAnsi="GHEA Grapalat" w:cs="Times New Roman"/>
          <w:i/>
          <w:sz w:val="20"/>
          <w:szCs w:val="20"/>
          <w:lang w:val="es-ES" w:eastAsia="ru-RU"/>
        </w:rPr>
      </w:pPr>
      <w:r w:rsidRPr="000036EF">
        <w:rPr>
          <w:rFonts w:ascii="GHEA Grapalat" w:eastAsia="Times New Roman" w:hAnsi="GHEA Grapalat" w:cs="Sylfaen"/>
          <w:b/>
          <w:sz w:val="20"/>
          <w:szCs w:val="20"/>
          <w:lang w:val="hy-AM"/>
        </w:rPr>
        <w:t>Հավելված</w:t>
      </w:r>
      <w:r w:rsidRPr="000036EF">
        <w:rPr>
          <w:rFonts w:ascii="GHEA Grapalat" w:eastAsia="Times New Roman" w:hAnsi="GHEA Grapalat" w:cs="Arial"/>
          <w:b/>
          <w:sz w:val="20"/>
          <w:szCs w:val="20"/>
          <w:lang w:val="hy-AM"/>
        </w:rPr>
        <w:t xml:space="preserve"> 3</w:t>
      </w:r>
    </w:p>
    <w:p w14:paraId="00F093E1" w14:textId="34F29CE1" w:rsidR="000036EF" w:rsidRPr="000036EF" w:rsidRDefault="000036EF" w:rsidP="000036EF">
      <w:pPr>
        <w:spacing w:after="0" w:line="240" w:lineRule="auto"/>
        <w:ind w:firstLine="567"/>
        <w:jc w:val="right"/>
        <w:rPr>
          <w:rFonts w:ascii="GHEA Grapalat" w:eastAsia="Times New Roman" w:hAnsi="GHEA Grapalat" w:cs="Arial"/>
          <w:b/>
          <w:sz w:val="20"/>
          <w:szCs w:val="20"/>
          <w:lang w:val="hy-AM"/>
        </w:rPr>
      </w:pPr>
      <w:r w:rsidRPr="000036EF">
        <w:rPr>
          <w:rFonts w:ascii="GHEA Grapalat" w:eastAsia="Times New Roman" w:hAnsi="GHEA Grapalat" w:cs="Times New Roman"/>
          <w:sz w:val="24"/>
          <w:szCs w:val="24"/>
          <w:lang w:val="hy-AM"/>
        </w:rPr>
        <w:t>«</w:t>
      </w:r>
      <w:r w:rsidR="00274122">
        <w:rPr>
          <w:rFonts w:ascii="GHEA Grapalat" w:eastAsia="Times New Roman" w:hAnsi="GHEA Grapalat" w:cs="Times New Roman"/>
          <w:b/>
          <w:sz w:val="20"/>
          <w:szCs w:val="20"/>
          <w:lang w:val="hy-AM"/>
        </w:rPr>
        <w:t>ԿՄՄՀ</w:t>
      </w:r>
      <w:r w:rsidRPr="000036EF">
        <w:rPr>
          <w:rFonts w:ascii="GHEA Grapalat" w:eastAsia="Times New Roman" w:hAnsi="GHEA Grapalat" w:cs="Times New Roman"/>
          <w:b/>
          <w:sz w:val="20"/>
          <w:szCs w:val="20"/>
          <w:lang w:val="hy-AM"/>
        </w:rPr>
        <w:t>-</w:t>
      </w:r>
      <w:r w:rsidR="00033B39">
        <w:rPr>
          <w:rFonts w:ascii="GHEA Grapalat" w:eastAsia="Times New Roman" w:hAnsi="GHEA Grapalat" w:cs="Times New Roman"/>
          <w:b/>
          <w:sz w:val="20"/>
          <w:szCs w:val="20"/>
          <w:lang w:val="hy-AM"/>
        </w:rPr>
        <w:t>Հ</w:t>
      </w:r>
      <w:r w:rsidRPr="000036EF">
        <w:rPr>
          <w:rFonts w:ascii="GHEA Grapalat" w:eastAsia="Times New Roman" w:hAnsi="GHEA Grapalat" w:cs="Sylfaen"/>
          <w:b/>
          <w:sz w:val="20"/>
          <w:szCs w:val="20"/>
          <w:lang w:val="hy-AM"/>
        </w:rPr>
        <w:t>ԲՄԱՇՁԲ</w:t>
      </w:r>
      <w:r w:rsidRPr="000036EF">
        <w:rPr>
          <w:rFonts w:ascii="GHEA Grapalat" w:eastAsia="Times New Roman" w:hAnsi="GHEA Grapalat" w:cs="Arial"/>
          <w:b/>
          <w:sz w:val="20"/>
          <w:szCs w:val="20"/>
          <w:lang w:val="hy-AM"/>
        </w:rPr>
        <w:t>-</w:t>
      </w:r>
      <w:r w:rsidR="00274122">
        <w:rPr>
          <w:rFonts w:ascii="GHEA Grapalat" w:eastAsia="Times New Roman" w:hAnsi="GHEA Grapalat" w:cs="Arial"/>
          <w:b/>
          <w:sz w:val="20"/>
          <w:szCs w:val="20"/>
          <w:lang w:val="hy-AM"/>
        </w:rPr>
        <w:t>21</w:t>
      </w:r>
      <w:r w:rsidRPr="000036EF">
        <w:rPr>
          <w:rFonts w:ascii="GHEA Grapalat" w:eastAsia="Times New Roman" w:hAnsi="GHEA Grapalat" w:cs="Arial"/>
          <w:b/>
          <w:sz w:val="20"/>
          <w:szCs w:val="20"/>
          <w:lang w:val="hy-AM"/>
        </w:rPr>
        <w:t>/</w:t>
      </w:r>
      <w:r w:rsidR="00274122">
        <w:rPr>
          <w:rFonts w:ascii="GHEA Grapalat" w:eastAsia="Times New Roman" w:hAnsi="GHEA Grapalat" w:cs="Arial"/>
          <w:b/>
          <w:sz w:val="20"/>
          <w:szCs w:val="20"/>
          <w:lang w:val="hy-AM"/>
        </w:rPr>
        <w:t>4</w:t>
      </w:r>
      <w:r w:rsidRPr="000036EF">
        <w:rPr>
          <w:rFonts w:ascii="GHEA Grapalat" w:eastAsia="Times New Roman" w:hAnsi="GHEA Grapalat" w:cs="Times New Roman"/>
          <w:sz w:val="24"/>
          <w:szCs w:val="24"/>
          <w:lang w:val="hy-AM"/>
        </w:rPr>
        <w:t>»</w:t>
      </w:r>
      <w:r w:rsidRPr="000036EF">
        <w:rPr>
          <w:rFonts w:ascii="GHEA Grapalat" w:eastAsia="Times New Roman" w:hAnsi="GHEA Grapalat" w:cs="Sylfaen"/>
          <w:b/>
          <w:sz w:val="20"/>
          <w:szCs w:val="20"/>
          <w:lang w:val="es-ES"/>
        </w:rPr>
        <w:t>*</w:t>
      </w:r>
      <w:r w:rsidRPr="000036EF">
        <w:rPr>
          <w:rFonts w:ascii="GHEA Grapalat" w:eastAsia="Times New Roman" w:hAnsi="GHEA Grapalat" w:cs="Times New Roman"/>
          <w:b/>
          <w:sz w:val="20"/>
          <w:szCs w:val="20"/>
          <w:lang w:val="hy-AM"/>
        </w:rPr>
        <w:t xml:space="preserve">  </w:t>
      </w:r>
      <w:r w:rsidRPr="000036EF">
        <w:rPr>
          <w:rFonts w:ascii="GHEA Grapalat" w:eastAsia="Times New Roman" w:hAnsi="GHEA Grapalat" w:cs="Sylfaen"/>
          <w:b/>
          <w:sz w:val="20"/>
          <w:szCs w:val="20"/>
          <w:lang w:val="hy-AM"/>
        </w:rPr>
        <w:t>ծածկագրով</w:t>
      </w:r>
    </w:p>
    <w:p w14:paraId="2865CE05" w14:textId="24FD96D7" w:rsidR="000036EF" w:rsidRPr="000036EF" w:rsidRDefault="002B1391" w:rsidP="000036EF">
      <w:pPr>
        <w:spacing w:after="0" w:line="240" w:lineRule="auto"/>
        <w:ind w:firstLine="567"/>
        <w:jc w:val="right"/>
        <w:rPr>
          <w:rFonts w:ascii="GHEA Grapalat" w:eastAsia="Times New Roman" w:hAnsi="GHEA Grapalat" w:cs="Sylfaen"/>
          <w:b/>
          <w:sz w:val="20"/>
          <w:szCs w:val="20"/>
          <w:lang w:val="hy-AM"/>
        </w:rPr>
      </w:pPr>
      <w:r>
        <w:rPr>
          <w:rFonts w:ascii="GHEA Grapalat" w:eastAsia="Times New Roman" w:hAnsi="GHEA Grapalat" w:cs="Sylfaen"/>
          <w:b/>
          <w:sz w:val="20"/>
          <w:szCs w:val="20"/>
          <w:lang w:val="hy-AM"/>
        </w:rPr>
        <w:t xml:space="preserve">հրատապ </w:t>
      </w:r>
      <w:r w:rsidR="000036EF" w:rsidRPr="000036EF">
        <w:rPr>
          <w:rFonts w:ascii="GHEA Grapalat" w:eastAsia="Times New Roman" w:hAnsi="GHEA Grapalat" w:cs="Sylfaen"/>
          <w:b/>
          <w:sz w:val="20"/>
          <w:szCs w:val="20"/>
          <w:lang w:val="hy-AM"/>
        </w:rPr>
        <w:t>բաց</w:t>
      </w:r>
      <w:r w:rsidR="000036EF" w:rsidRPr="000036EF">
        <w:rPr>
          <w:rFonts w:ascii="GHEA Grapalat" w:eastAsia="Times New Roman" w:hAnsi="GHEA Grapalat" w:cs="Arial"/>
          <w:b/>
          <w:sz w:val="20"/>
          <w:szCs w:val="20"/>
          <w:lang w:val="hy-AM"/>
        </w:rPr>
        <w:t xml:space="preserve"> մրցույթի </w:t>
      </w:r>
      <w:r w:rsidR="000036EF" w:rsidRPr="000036EF">
        <w:rPr>
          <w:rFonts w:ascii="GHEA Grapalat" w:eastAsia="Times New Roman" w:hAnsi="GHEA Grapalat" w:cs="Sylfaen"/>
          <w:b/>
          <w:sz w:val="20"/>
          <w:szCs w:val="20"/>
          <w:lang w:val="hy-AM"/>
        </w:rPr>
        <w:t>հրավերի</w:t>
      </w:r>
    </w:p>
    <w:p w14:paraId="649D60E5" w14:textId="77777777" w:rsidR="000036EF" w:rsidRPr="000036EF" w:rsidRDefault="000036EF" w:rsidP="000036EF">
      <w:pPr>
        <w:spacing w:after="0" w:line="240" w:lineRule="auto"/>
        <w:ind w:firstLine="567"/>
        <w:jc w:val="right"/>
        <w:rPr>
          <w:rFonts w:ascii="GHEA Grapalat" w:eastAsia="Times New Roman" w:hAnsi="GHEA Grapalat" w:cs="Sylfaen"/>
          <w:b/>
          <w:sz w:val="20"/>
          <w:szCs w:val="20"/>
          <w:lang w:val="hy-AM"/>
        </w:rPr>
      </w:pPr>
    </w:p>
    <w:p w14:paraId="049B16B0" w14:textId="77777777" w:rsidR="000036EF" w:rsidRPr="000036EF" w:rsidRDefault="000036EF" w:rsidP="000036EF">
      <w:pPr>
        <w:shd w:val="clear" w:color="auto" w:fill="FFFFFF"/>
        <w:spacing w:after="0" w:line="240" w:lineRule="auto"/>
        <w:ind w:firstLine="375"/>
        <w:jc w:val="center"/>
        <w:rPr>
          <w:rFonts w:ascii="GHEA Grapalat" w:eastAsia="Times New Roman" w:hAnsi="GHEA Grapalat" w:cs="Times New Roman"/>
          <w:b/>
          <w:bCs/>
          <w:color w:val="000000"/>
          <w:sz w:val="20"/>
          <w:szCs w:val="20"/>
          <w:lang w:val="hy-AM"/>
        </w:rPr>
      </w:pPr>
      <w:r w:rsidRPr="000036EF">
        <w:rPr>
          <w:rFonts w:ascii="GHEA Grapalat" w:eastAsia="Times New Roman" w:hAnsi="GHEA Grapalat" w:cs="Times New Roman"/>
          <w:b/>
          <w:bCs/>
          <w:color w:val="000000"/>
          <w:sz w:val="20"/>
          <w:szCs w:val="20"/>
          <w:lang w:val="hy-AM"/>
        </w:rPr>
        <w:t>ԵՐԱՇԽԻՔ N __________</w:t>
      </w:r>
    </w:p>
    <w:p w14:paraId="4CC1FF81" w14:textId="77777777" w:rsidR="000036EF" w:rsidRPr="000036EF" w:rsidRDefault="000036EF" w:rsidP="000036EF">
      <w:pPr>
        <w:shd w:val="clear" w:color="auto" w:fill="FFFFFF"/>
        <w:spacing w:after="0" w:line="240" w:lineRule="auto"/>
        <w:ind w:firstLine="375"/>
        <w:rPr>
          <w:rFonts w:ascii="Times New Roman" w:eastAsia="Times New Roman" w:hAnsi="Times New Roman" w:cs="Times New Roman"/>
          <w:b/>
          <w:bCs/>
          <w:sz w:val="24"/>
          <w:szCs w:val="24"/>
          <w:lang w:val="hy-AM"/>
        </w:rPr>
      </w:pPr>
    </w:p>
    <w:p w14:paraId="4973E017" w14:textId="692563D5" w:rsidR="000036EF" w:rsidRPr="000036EF" w:rsidRDefault="000036EF" w:rsidP="000036EF">
      <w:pPr>
        <w:shd w:val="clear" w:color="auto" w:fill="FFFFFF"/>
        <w:spacing w:after="0" w:line="240" w:lineRule="auto"/>
        <w:ind w:firstLine="375"/>
        <w:rPr>
          <w:rFonts w:ascii="GHEA Grapalat" w:eastAsia="Times New Roman" w:hAnsi="GHEA Grapalat" w:cs="Times New Roman"/>
          <w:sz w:val="20"/>
          <w:szCs w:val="20"/>
          <w:u w:val="single"/>
          <w:lang w:val="hy-AM"/>
        </w:rPr>
      </w:pPr>
      <w:r w:rsidRPr="000036EF">
        <w:rPr>
          <w:rFonts w:ascii="GHEA Grapalat" w:eastAsia="Times New Roman" w:hAnsi="GHEA Grapalat" w:cs="Times New Roman"/>
          <w:sz w:val="20"/>
          <w:szCs w:val="20"/>
          <w:lang w:val="hy-AM"/>
        </w:rPr>
        <w:tab/>
        <w:t xml:space="preserve">1.Սույն երաշխիքը (այսուհետ՝ երաշխիք) հանդիսանում է </w:t>
      </w:r>
      <w:r w:rsidR="00274122" w:rsidRPr="00274122">
        <w:rPr>
          <w:rFonts w:ascii="GHEA Grapalat" w:eastAsia="Times New Roman" w:hAnsi="GHEA Grapalat" w:cs="Times New Roman"/>
          <w:sz w:val="20"/>
          <w:szCs w:val="20"/>
          <w:lang w:val="hy-AM"/>
        </w:rPr>
        <w:t>Մեղրաձորի  համայնքապետարանի</w:t>
      </w:r>
    </w:p>
    <w:p w14:paraId="31B18236" w14:textId="5A792A9F" w:rsidR="000036EF" w:rsidRPr="000036EF" w:rsidRDefault="000036EF" w:rsidP="000036EF">
      <w:pPr>
        <w:shd w:val="clear" w:color="auto" w:fill="FFFFFF"/>
        <w:spacing w:after="0" w:line="240" w:lineRule="auto"/>
        <w:rPr>
          <w:rFonts w:ascii="GHEA Grapalat" w:eastAsia="Times New Roman" w:hAnsi="GHEA Grapalat" w:cs="Sylfaen"/>
          <w:sz w:val="24"/>
          <w:szCs w:val="24"/>
          <w:vertAlign w:val="superscript"/>
          <w:lang w:val="hy-AM"/>
        </w:rPr>
      </w:pPr>
      <w:r w:rsidRPr="000036EF">
        <w:rPr>
          <w:rFonts w:ascii="GHEA Grapalat" w:eastAsia="Times New Roman" w:hAnsi="GHEA Grapalat" w:cs="Times New Roman"/>
          <w:sz w:val="20"/>
          <w:szCs w:val="20"/>
          <w:lang w:val="hy-AM"/>
        </w:rPr>
        <w:t xml:space="preserve">(այսուհետ՝ բենեֆիցիար) կողմից </w:t>
      </w:r>
      <w:r w:rsidR="00274122" w:rsidRPr="00274122">
        <w:rPr>
          <w:rFonts w:ascii="GHEA Grapalat" w:eastAsia="Times New Roman" w:hAnsi="GHEA Grapalat" w:cs="Times New Roman"/>
          <w:sz w:val="20"/>
          <w:szCs w:val="20"/>
          <w:lang w:val="hy-AM"/>
        </w:rPr>
        <w:t>ԿՄՄՀ-</w:t>
      </w:r>
      <w:r w:rsidR="00033B39">
        <w:rPr>
          <w:rFonts w:ascii="GHEA Grapalat" w:eastAsia="Times New Roman" w:hAnsi="GHEA Grapalat" w:cs="Times New Roman"/>
          <w:sz w:val="20"/>
          <w:szCs w:val="20"/>
          <w:lang w:val="hy-AM"/>
        </w:rPr>
        <w:t>Հ</w:t>
      </w:r>
      <w:r w:rsidR="00274122" w:rsidRPr="00274122">
        <w:rPr>
          <w:rFonts w:ascii="GHEA Grapalat" w:eastAsia="Times New Roman" w:hAnsi="GHEA Grapalat" w:cs="Times New Roman"/>
          <w:sz w:val="20"/>
          <w:szCs w:val="20"/>
          <w:lang w:val="hy-AM"/>
        </w:rPr>
        <w:t>ԲՄԱՇՁԲ-21/4</w:t>
      </w:r>
      <w:r w:rsidRPr="000036EF">
        <w:rPr>
          <w:rFonts w:ascii="GHEA Grapalat" w:eastAsia="Times New Roman" w:hAnsi="GHEA Grapalat" w:cs="Times New Roman"/>
          <w:sz w:val="20"/>
          <w:szCs w:val="20"/>
          <w:lang w:val="hy-AM"/>
        </w:rPr>
        <w:t xml:space="preserve"> ծածկագրով կազմակերպված</w:t>
      </w:r>
      <w:r w:rsidRPr="000036EF">
        <w:rPr>
          <w:rFonts w:ascii="Times New Roman" w:eastAsia="Times New Roman" w:hAnsi="Times New Roman" w:cs="Sylfaen"/>
          <w:sz w:val="24"/>
          <w:szCs w:val="24"/>
          <w:vertAlign w:val="superscript"/>
          <w:lang w:val="hy-AM"/>
        </w:rPr>
        <w:t xml:space="preserve">                       </w:t>
      </w:r>
      <w:r w:rsidRPr="000036EF">
        <w:rPr>
          <w:rFonts w:ascii="Times New Roman" w:eastAsia="Times New Roman" w:hAnsi="Times New Roman" w:cs="Sylfaen"/>
          <w:sz w:val="24"/>
          <w:szCs w:val="24"/>
          <w:vertAlign w:val="superscript"/>
          <w:lang w:val="hy-AM"/>
        </w:rPr>
        <w:tab/>
      </w:r>
      <w:r w:rsidRPr="000036EF">
        <w:rPr>
          <w:rFonts w:ascii="Times New Roman" w:eastAsia="Times New Roman" w:hAnsi="Times New Roman" w:cs="Sylfaen"/>
          <w:sz w:val="24"/>
          <w:szCs w:val="24"/>
          <w:vertAlign w:val="superscript"/>
          <w:lang w:val="hy-AM"/>
        </w:rPr>
        <w:tab/>
      </w:r>
      <w:r w:rsidRPr="000036EF">
        <w:rPr>
          <w:rFonts w:ascii="Times New Roman" w:eastAsia="Times New Roman" w:hAnsi="Times New Roman" w:cs="Sylfaen"/>
          <w:sz w:val="24"/>
          <w:szCs w:val="24"/>
          <w:vertAlign w:val="superscript"/>
          <w:lang w:val="hy-AM"/>
        </w:rPr>
        <w:tab/>
      </w:r>
      <w:r w:rsidRPr="000036EF">
        <w:rPr>
          <w:rFonts w:ascii="Times New Roman" w:eastAsia="Times New Roman" w:hAnsi="Times New Roman" w:cs="Sylfaen"/>
          <w:sz w:val="24"/>
          <w:szCs w:val="24"/>
          <w:vertAlign w:val="superscript"/>
          <w:lang w:val="hy-AM"/>
        </w:rPr>
        <w:tab/>
      </w:r>
      <w:r w:rsidRPr="000036EF">
        <w:rPr>
          <w:rFonts w:ascii="Times New Roman" w:eastAsia="Times New Roman" w:hAnsi="Times New Roman" w:cs="Sylfaen"/>
          <w:sz w:val="24"/>
          <w:szCs w:val="24"/>
          <w:vertAlign w:val="superscript"/>
          <w:lang w:val="hy-AM"/>
        </w:rPr>
        <w:tab/>
      </w:r>
      <w:r w:rsidRPr="000036EF">
        <w:rPr>
          <w:rFonts w:ascii="GHEA Grapalat" w:eastAsia="Times New Roman" w:hAnsi="GHEA Grapalat" w:cs="Sylfaen"/>
          <w:sz w:val="24"/>
          <w:szCs w:val="24"/>
          <w:vertAlign w:val="superscript"/>
          <w:lang w:val="hy-AM"/>
        </w:rPr>
        <w:t xml:space="preserve"> </w:t>
      </w:r>
    </w:p>
    <w:p w14:paraId="01DD1B20" w14:textId="77777777" w:rsidR="000036EF" w:rsidRPr="000036EF" w:rsidRDefault="000036EF" w:rsidP="000036EF">
      <w:pPr>
        <w:shd w:val="clear" w:color="auto" w:fill="FFFFFF"/>
        <w:spacing w:after="0" w:line="240" w:lineRule="auto"/>
        <w:rPr>
          <w:rFonts w:ascii="GHEA Grapalat" w:eastAsia="Times New Roman" w:hAnsi="GHEA Grapalat" w:cs="Times New Roman"/>
          <w:sz w:val="20"/>
          <w:szCs w:val="20"/>
          <w:lang w:val="hy-AM"/>
        </w:rPr>
      </w:pPr>
      <w:r w:rsidRPr="000036EF">
        <w:rPr>
          <w:rFonts w:ascii="GHEA Grapalat" w:eastAsia="Times New Roman" w:hAnsi="GHEA Grapalat" w:cs="Times New Roman"/>
          <w:sz w:val="20"/>
          <w:szCs w:val="20"/>
          <w:lang w:val="hy-AM"/>
        </w:rPr>
        <w:t xml:space="preserve">գնման ընթացակարգին </w:t>
      </w:r>
      <w:r w:rsidRPr="000036EF">
        <w:rPr>
          <w:rFonts w:ascii="GHEA Grapalat" w:eastAsia="Times New Roman" w:hAnsi="GHEA Grapalat" w:cs="Times New Roman"/>
          <w:sz w:val="20"/>
          <w:szCs w:val="20"/>
          <w:u w:val="single"/>
          <w:lang w:val="hy-AM"/>
        </w:rPr>
        <w:tab/>
      </w:r>
      <w:r w:rsidRPr="000036EF">
        <w:rPr>
          <w:rFonts w:ascii="GHEA Grapalat" w:eastAsia="Times New Roman" w:hAnsi="GHEA Grapalat" w:cs="Times New Roman"/>
          <w:sz w:val="20"/>
          <w:szCs w:val="20"/>
          <w:u w:val="single"/>
          <w:lang w:val="hy-AM"/>
        </w:rPr>
        <w:tab/>
      </w:r>
      <w:r w:rsidRPr="000036EF">
        <w:rPr>
          <w:rFonts w:ascii="GHEA Grapalat" w:eastAsia="Times New Roman" w:hAnsi="GHEA Grapalat" w:cs="Times New Roman"/>
          <w:sz w:val="20"/>
          <w:szCs w:val="20"/>
          <w:u w:val="single"/>
          <w:lang w:val="hy-AM"/>
        </w:rPr>
        <w:tab/>
      </w:r>
      <w:r w:rsidRPr="000036EF">
        <w:rPr>
          <w:rFonts w:ascii="GHEA Grapalat" w:eastAsia="Times New Roman" w:hAnsi="GHEA Grapalat" w:cs="Times New Roman"/>
          <w:sz w:val="20"/>
          <w:szCs w:val="20"/>
          <w:u w:val="single"/>
          <w:lang w:val="hy-AM"/>
        </w:rPr>
        <w:tab/>
      </w:r>
      <w:r w:rsidRPr="000036EF">
        <w:rPr>
          <w:rFonts w:ascii="GHEA Grapalat" w:eastAsia="Times New Roman" w:hAnsi="GHEA Grapalat" w:cs="Times New Roman"/>
          <w:sz w:val="20"/>
          <w:szCs w:val="20"/>
          <w:u w:val="single"/>
          <w:lang w:val="hy-AM"/>
        </w:rPr>
        <w:tab/>
      </w:r>
      <w:r w:rsidRPr="000036EF">
        <w:rPr>
          <w:rFonts w:ascii="GHEA Grapalat" w:eastAsia="Times New Roman" w:hAnsi="GHEA Grapalat" w:cs="Times New Roman"/>
          <w:sz w:val="20"/>
          <w:szCs w:val="20"/>
          <w:u w:val="single"/>
          <w:lang w:val="hy-AM"/>
        </w:rPr>
        <w:tab/>
      </w:r>
      <w:r w:rsidRPr="000036EF">
        <w:rPr>
          <w:rFonts w:ascii="GHEA Grapalat" w:eastAsia="Times New Roman" w:hAnsi="GHEA Grapalat" w:cs="Times New Roman"/>
          <w:sz w:val="20"/>
          <w:szCs w:val="20"/>
          <w:lang w:val="hy-AM"/>
        </w:rPr>
        <w:t xml:space="preserve"> (այսուհետ՝ պրիցիպալ) մասնակցելուց </w:t>
      </w:r>
    </w:p>
    <w:p w14:paraId="1A66555F" w14:textId="77777777" w:rsidR="000036EF" w:rsidRPr="000036EF" w:rsidRDefault="000036EF" w:rsidP="000036EF">
      <w:pPr>
        <w:shd w:val="clear" w:color="auto" w:fill="FFFFFF"/>
        <w:spacing w:after="0" w:line="240" w:lineRule="auto"/>
        <w:ind w:left="2832" w:firstLine="708"/>
        <w:rPr>
          <w:rFonts w:ascii="GHEA Grapalat" w:eastAsia="Times New Roman" w:hAnsi="GHEA Grapalat" w:cs="Times New Roman"/>
          <w:sz w:val="20"/>
          <w:szCs w:val="20"/>
          <w:lang w:val="hy-AM"/>
        </w:rPr>
      </w:pPr>
      <w:r w:rsidRPr="000036EF">
        <w:rPr>
          <w:rFonts w:ascii="GHEA Grapalat" w:eastAsia="Times New Roman" w:hAnsi="GHEA Grapalat" w:cs="Sylfaen"/>
          <w:sz w:val="24"/>
          <w:szCs w:val="24"/>
          <w:vertAlign w:val="superscript"/>
          <w:lang w:val="hy-AM"/>
        </w:rPr>
        <w:t>մասնակցի անվանումը</w:t>
      </w:r>
    </w:p>
    <w:p w14:paraId="62E5E093" w14:textId="77777777" w:rsidR="000036EF" w:rsidRPr="000036EF" w:rsidRDefault="000036EF" w:rsidP="000036EF">
      <w:pPr>
        <w:shd w:val="clear" w:color="auto" w:fill="FFFFFF"/>
        <w:spacing w:after="0" w:line="240" w:lineRule="auto"/>
        <w:rPr>
          <w:rFonts w:ascii="GHEA Grapalat" w:eastAsia="Times New Roman" w:hAnsi="GHEA Grapalat" w:cs="Times New Roman"/>
          <w:sz w:val="20"/>
          <w:szCs w:val="20"/>
          <w:lang w:val="hy-AM"/>
        </w:rPr>
      </w:pPr>
      <w:r w:rsidRPr="000036EF">
        <w:rPr>
          <w:rFonts w:ascii="GHEA Grapalat" w:eastAsia="Times New Roman" w:hAnsi="GHEA Grapalat" w:cs="Times New Roman"/>
          <w:sz w:val="20"/>
          <w:szCs w:val="20"/>
          <w:lang w:val="hy-AM"/>
        </w:rPr>
        <w:t xml:space="preserve">բխող՝ նույն ծածկագրով հրավերով սահմանված պարտավորությունների (այսուհետ՝ երաշխավորված պարտավորություններ) կատարման ապահովում: </w:t>
      </w:r>
    </w:p>
    <w:p w14:paraId="27E547B0" w14:textId="77777777" w:rsidR="000036EF" w:rsidRPr="000036EF" w:rsidRDefault="000036EF" w:rsidP="000036EF">
      <w:pPr>
        <w:shd w:val="clear" w:color="auto" w:fill="FFFFFF"/>
        <w:spacing w:after="0" w:line="240" w:lineRule="auto"/>
        <w:ind w:firstLine="708"/>
        <w:rPr>
          <w:rFonts w:ascii="GHEA Grapalat" w:eastAsia="Times New Roman" w:hAnsi="GHEA Grapalat" w:cs="Times New Roman"/>
          <w:sz w:val="20"/>
          <w:szCs w:val="20"/>
          <w:lang w:val="hy-AM"/>
        </w:rPr>
      </w:pPr>
      <w:r w:rsidRPr="000036EF">
        <w:rPr>
          <w:rFonts w:ascii="GHEA Grapalat" w:eastAsia="Times New Roman" w:hAnsi="GHEA Grapalat" w:cs="Times New Roman"/>
          <w:sz w:val="20"/>
          <w:szCs w:val="20"/>
          <w:lang w:val="hy-AM"/>
        </w:rPr>
        <w:t xml:space="preserve">2. Երաշխիքով </w:t>
      </w:r>
      <w:r w:rsidRPr="000036EF">
        <w:rPr>
          <w:rFonts w:ascii="GHEA Grapalat" w:eastAsia="Times New Roman" w:hAnsi="GHEA Grapalat" w:cs="Times New Roman"/>
          <w:sz w:val="20"/>
          <w:szCs w:val="20"/>
          <w:u w:val="single"/>
          <w:lang w:val="hy-AM"/>
        </w:rPr>
        <w:tab/>
      </w:r>
      <w:r w:rsidRPr="000036EF">
        <w:rPr>
          <w:rFonts w:ascii="GHEA Grapalat" w:eastAsia="Times New Roman" w:hAnsi="GHEA Grapalat" w:cs="Times New Roman"/>
          <w:sz w:val="20"/>
          <w:szCs w:val="20"/>
          <w:u w:val="single"/>
          <w:lang w:val="hy-AM"/>
        </w:rPr>
        <w:tab/>
      </w:r>
      <w:r w:rsidRPr="000036EF">
        <w:rPr>
          <w:rFonts w:ascii="GHEA Grapalat" w:eastAsia="Times New Roman" w:hAnsi="GHEA Grapalat" w:cs="Times New Roman"/>
          <w:sz w:val="20"/>
          <w:szCs w:val="20"/>
          <w:u w:val="single"/>
          <w:lang w:val="hy-AM"/>
        </w:rPr>
        <w:tab/>
      </w:r>
      <w:r w:rsidRPr="000036EF">
        <w:rPr>
          <w:rFonts w:ascii="GHEA Grapalat" w:eastAsia="Times New Roman" w:hAnsi="GHEA Grapalat" w:cs="Times New Roman"/>
          <w:sz w:val="20"/>
          <w:szCs w:val="20"/>
          <w:u w:val="single"/>
          <w:lang w:val="hy-AM"/>
        </w:rPr>
        <w:tab/>
      </w:r>
      <w:r w:rsidRPr="000036EF">
        <w:rPr>
          <w:rFonts w:ascii="GHEA Grapalat" w:eastAsia="Times New Roman" w:hAnsi="GHEA Grapalat" w:cs="Times New Roman"/>
          <w:sz w:val="20"/>
          <w:szCs w:val="20"/>
          <w:u w:val="single"/>
          <w:lang w:val="hy-AM"/>
        </w:rPr>
        <w:tab/>
      </w:r>
      <w:r w:rsidRPr="000036EF">
        <w:rPr>
          <w:rFonts w:ascii="GHEA Grapalat" w:eastAsia="Times New Roman" w:hAnsi="GHEA Grapalat" w:cs="Times New Roman"/>
          <w:sz w:val="20"/>
          <w:szCs w:val="20"/>
          <w:u w:val="single"/>
          <w:lang w:val="hy-AM"/>
        </w:rPr>
        <w:tab/>
      </w:r>
      <w:r w:rsidRPr="000036EF">
        <w:rPr>
          <w:rFonts w:ascii="GHEA Grapalat" w:eastAsia="Times New Roman" w:hAnsi="GHEA Grapalat" w:cs="Times New Roman"/>
          <w:sz w:val="20"/>
          <w:szCs w:val="20"/>
          <w:u w:val="single"/>
          <w:lang w:val="hy-AM"/>
        </w:rPr>
        <w:tab/>
      </w:r>
      <w:r w:rsidRPr="000036EF">
        <w:rPr>
          <w:rFonts w:ascii="GHEA Grapalat" w:eastAsia="Times New Roman" w:hAnsi="GHEA Grapalat" w:cs="Times New Roman"/>
          <w:sz w:val="20"/>
          <w:szCs w:val="20"/>
          <w:u w:val="single"/>
          <w:lang w:val="hy-AM"/>
        </w:rPr>
        <w:tab/>
      </w:r>
      <w:r w:rsidRPr="000036EF">
        <w:rPr>
          <w:rFonts w:ascii="GHEA Grapalat" w:eastAsia="Times New Roman" w:hAnsi="GHEA Grapalat" w:cs="Times New Roman"/>
          <w:sz w:val="20"/>
          <w:szCs w:val="20"/>
          <w:lang w:val="hy-AM"/>
        </w:rPr>
        <w:t xml:space="preserve"> (այսուհետ՝ երաշխիք տվող </w:t>
      </w:r>
    </w:p>
    <w:p w14:paraId="21FBEE13" w14:textId="77777777" w:rsidR="000036EF" w:rsidRPr="000036EF" w:rsidRDefault="000036EF" w:rsidP="000036EF">
      <w:pPr>
        <w:shd w:val="clear" w:color="auto" w:fill="FFFFFF"/>
        <w:spacing w:after="0" w:line="240" w:lineRule="auto"/>
        <w:ind w:firstLine="375"/>
        <w:rPr>
          <w:rFonts w:ascii="GHEA Grapalat" w:eastAsia="Times New Roman" w:hAnsi="GHEA Grapalat" w:cs="Times New Roman"/>
          <w:sz w:val="20"/>
          <w:szCs w:val="20"/>
          <w:lang w:val="hy-AM"/>
        </w:rPr>
      </w:pPr>
      <w:r w:rsidRPr="000036EF">
        <w:rPr>
          <w:rFonts w:ascii="GHEA Grapalat" w:eastAsia="Times New Roman" w:hAnsi="GHEA Grapalat" w:cs="Times New Roman"/>
          <w:sz w:val="20"/>
          <w:szCs w:val="20"/>
          <w:lang w:val="hy-AM"/>
        </w:rPr>
        <w:tab/>
      </w:r>
      <w:r w:rsidRPr="000036EF">
        <w:rPr>
          <w:rFonts w:ascii="GHEA Grapalat" w:eastAsia="Times New Roman" w:hAnsi="GHEA Grapalat" w:cs="Times New Roman"/>
          <w:sz w:val="20"/>
          <w:szCs w:val="20"/>
          <w:lang w:val="hy-AM"/>
        </w:rPr>
        <w:tab/>
      </w:r>
      <w:r w:rsidRPr="000036EF">
        <w:rPr>
          <w:rFonts w:ascii="GHEA Grapalat" w:eastAsia="Times New Roman" w:hAnsi="GHEA Grapalat" w:cs="Times New Roman"/>
          <w:sz w:val="20"/>
          <w:szCs w:val="20"/>
          <w:lang w:val="hy-AM"/>
        </w:rPr>
        <w:tab/>
        <w:t xml:space="preserve">                         </w:t>
      </w:r>
      <w:r w:rsidRPr="000036EF">
        <w:rPr>
          <w:rFonts w:ascii="GHEA Grapalat" w:eastAsia="Times New Roman" w:hAnsi="GHEA Grapalat" w:cs="Sylfaen"/>
          <w:sz w:val="24"/>
          <w:szCs w:val="24"/>
          <w:vertAlign w:val="superscript"/>
          <w:lang w:val="hy-AM"/>
        </w:rPr>
        <w:t>երաշխիքը տվող բանկի անվանումը</w:t>
      </w:r>
    </w:p>
    <w:p w14:paraId="58E91F26" w14:textId="77777777" w:rsidR="000036EF" w:rsidRPr="000036EF" w:rsidRDefault="000036EF" w:rsidP="000036EF">
      <w:pPr>
        <w:shd w:val="clear" w:color="auto" w:fill="FFFFFF"/>
        <w:spacing w:after="0" w:line="240" w:lineRule="auto"/>
        <w:rPr>
          <w:rFonts w:ascii="GHEA Grapalat" w:eastAsia="Times New Roman" w:hAnsi="GHEA Grapalat" w:cs="Times New Roman"/>
          <w:sz w:val="20"/>
          <w:szCs w:val="20"/>
          <w:u w:val="single"/>
          <w:lang w:val="hy-AM"/>
        </w:rPr>
      </w:pPr>
      <w:r w:rsidRPr="000036EF">
        <w:rPr>
          <w:rFonts w:ascii="GHEA Grapalat" w:eastAsia="Times New Roman" w:hAnsi="GHEA Grapalat" w:cs="Times New Roman"/>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0036EF">
        <w:rPr>
          <w:rFonts w:ascii="GHEA Grapalat" w:eastAsia="Times New Roman" w:hAnsi="GHEA Grapalat" w:cs="Times New Roman"/>
          <w:sz w:val="20"/>
          <w:szCs w:val="20"/>
          <w:u w:val="single"/>
          <w:lang w:val="hy-AM"/>
        </w:rPr>
        <w:tab/>
      </w:r>
      <w:r w:rsidRPr="000036EF">
        <w:rPr>
          <w:rFonts w:ascii="GHEA Grapalat" w:eastAsia="Times New Roman" w:hAnsi="GHEA Grapalat" w:cs="Times New Roman"/>
          <w:sz w:val="20"/>
          <w:szCs w:val="20"/>
          <w:u w:val="single"/>
          <w:lang w:val="hy-AM"/>
        </w:rPr>
        <w:tab/>
      </w:r>
      <w:r w:rsidRPr="000036EF">
        <w:rPr>
          <w:rFonts w:ascii="GHEA Grapalat" w:eastAsia="Times New Roman" w:hAnsi="GHEA Grapalat" w:cs="Times New Roman"/>
          <w:sz w:val="20"/>
          <w:szCs w:val="20"/>
          <w:u w:val="single"/>
          <w:lang w:val="hy-AM"/>
        </w:rPr>
        <w:tab/>
      </w:r>
      <w:r w:rsidRPr="000036EF">
        <w:rPr>
          <w:rFonts w:ascii="GHEA Grapalat" w:eastAsia="Times New Roman" w:hAnsi="GHEA Grapalat" w:cs="Times New Roman"/>
          <w:sz w:val="20"/>
          <w:szCs w:val="20"/>
          <w:u w:val="single"/>
          <w:lang w:val="hy-AM"/>
        </w:rPr>
        <w:tab/>
      </w:r>
    </w:p>
    <w:p w14:paraId="025CE341" w14:textId="77777777" w:rsidR="000036EF" w:rsidRPr="000036EF" w:rsidRDefault="000036EF" w:rsidP="000036EF">
      <w:pPr>
        <w:shd w:val="clear" w:color="auto" w:fill="FFFFFF"/>
        <w:spacing w:after="0" w:line="240" w:lineRule="auto"/>
        <w:ind w:left="7080" w:firstLine="708"/>
        <w:rPr>
          <w:rFonts w:ascii="GHEA Grapalat" w:eastAsia="Times New Roman" w:hAnsi="GHEA Grapalat" w:cs="Times New Roman"/>
          <w:sz w:val="20"/>
          <w:szCs w:val="20"/>
          <w:u w:val="single"/>
          <w:lang w:val="hy-AM"/>
        </w:rPr>
      </w:pPr>
      <w:r w:rsidRPr="000036EF">
        <w:rPr>
          <w:rFonts w:ascii="GHEA Grapalat" w:eastAsia="Times New Roman" w:hAnsi="GHEA Grapalat" w:cs="Sylfaen"/>
          <w:sz w:val="24"/>
          <w:szCs w:val="24"/>
          <w:vertAlign w:val="superscript"/>
          <w:lang w:val="hy-AM"/>
        </w:rPr>
        <w:t xml:space="preserve">  գումարը թվերով և տառերով</w:t>
      </w:r>
    </w:p>
    <w:p w14:paraId="4086DE0D" w14:textId="77777777" w:rsidR="000036EF" w:rsidRPr="000036EF" w:rsidRDefault="000036EF" w:rsidP="000036EF">
      <w:pPr>
        <w:shd w:val="clear" w:color="auto" w:fill="FFFFFF"/>
        <w:spacing w:after="0" w:line="240" w:lineRule="auto"/>
        <w:rPr>
          <w:rFonts w:ascii="GHEA Grapalat" w:eastAsia="Times New Roman" w:hAnsi="GHEA Grapalat" w:cs="Times New Roman"/>
          <w:sz w:val="20"/>
          <w:szCs w:val="20"/>
          <w:lang w:val="hy-AM"/>
        </w:rPr>
      </w:pPr>
      <w:r w:rsidRPr="000036EF">
        <w:rPr>
          <w:rFonts w:ascii="GHEA Grapalat" w:eastAsia="Times New Roman" w:hAnsi="GHEA Grapalat" w:cs="Times New Roman"/>
          <w:sz w:val="20"/>
          <w:szCs w:val="20"/>
          <w:lang w:val="hy-AM"/>
        </w:rPr>
        <w:t xml:space="preserve">(այսուհետ՝ երաշխիքի գումար)՝ պահանջն ստանալուց տասը աշխատանքային օրվա ընթացքում:   Վճարումը  կատարվում է բենեֆիցիարի </w:t>
      </w:r>
      <w:r w:rsidRPr="000036EF">
        <w:rPr>
          <w:rFonts w:ascii="GHEA Grapalat" w:eastAsia="Times New Roman" w:hAnsi="GHEA Grapalat" w:cs="Times New Roman"/>
          <w:sz w:val="20"/>
          <w:szCs w:val="20"/>
          <w:u w:val="single"/>
          <w:lang w:val="hy-AM"/>
        </w:rPr>
        <w:tab/>
      </w:r>
      <w:r w:rsidRPr="000036EF">
        <w:rPr>
          <w:rFonts w:ascii="GHEA Grapalat" w:eastAsia="Times New Roman" w:hAnsi="GHEA Grapalat" w:cs="Times New Roman"/>
          <w:sz w:val="20"/>
          <w:szCs w:val="20"/>
          <w:u w:val="single"/>
          <w:lang w:val="hy-AM"/>
        </w:rPr>
        <w:tab/>
      </w:r>
      <w:r w:rsidRPr="000036EF">
        <w:rPr>
          <w:rFonts w:ascii="GHEA Grapalat" w:eastAsia="Times New Roman" w:hAnsi="GHEA Grapalat" w:cs="Times New Roman"/>
          <w:sz w:val="20"/>
          <w:szCs w:val="20"/>
          <w:u w:val="single"/>
          <w:lang w:val="hy-AM"/>
        </w:rPr>
        <w:tab/>
        <w:t xml:space="preserve"> </w:t>
      </w:r>
      <w:r w:rsidRPr="000036EF">
        <w:rPr>
          <w:rFonts w:ascii="GHEA Grapalat" w:eastAsia="Times New Roman" w:hAnsi="GHEA Grapalat" w:cs="Times New Roman"/>
          <w:sz w:val="20"/>
          <w:szCs w:val="20"/>
          <w:u w:val="single"/>
          <w:lang w:val="hy-AM"/>
        </w:rPr>
        <w:tab/>
      </w:r>
      <w:r w:rsidRPr="000036EF">
        <w:rPr>
          <w:rFonts w:ascii="GHEA Grapalat" w:eastAsia="Times New Roman" w:hAnsi="GHEA Grapalat" w:cs="Times New Roman"/>
          <w:sz w:val="20"/>
          <w:szCs w:val="20"/>
          <w:u w:val="single"/>
          <w:lang w:val="hy-AM"/>
        </w:rPr>
        <w:tab/>
      </w:r>
      <w:r w:rsidRPr="000036EF">
        <w:rPr>
          <w:rFonts w:ascii="GHEA Grapalat" w:eastAsia="Times New Roman" w:hAnsi="GHEA Grapalat" w:cs="Times New Roman"/>
          <w:sz w:val="20"/>
          <w:szCs w:val="20"/>
          <w:u w:val="single"/>
          <w:lang w:val="hy-AM"/>
        </w:rPr>
        <w:tab/>
      </w:r>
      <w:r w:rsidRPr="000036EF">
        <w:rPr>
          <w:rFonts w:ascii="GHEA Grapalat" w:eastAsia="Times New Roman" w:hAnsi="GHEA Grapalat" w:cs="Times New Roman"/>
          <w:sz w:val="20"/>
          <w:szCs w:val="20"/>
          <w:lang w:val="hy-AM"/>
        </w:rPr>
        <w:t xml:space="preserve"> հաշվեհամարին փոխանցման միջոցով:</w:t>
      </w:r>
    </w:p>
    <w:p w14:paraId="11015D5D" w14:textId="77777777" w:rsidR="000036EF" w:rsidRPr="000036EF" w:rsidRDefault="000036EF" w:rsidP="000036EF">
      <w:pPr>
        <w:shd w:val="clear" w:color="auto" w:fill="FFFFFF"/>
        <w:spacing w:after="0" w:line="240" w:lineRule="auto"/>
        <w:rPr>
          <w:rFonts w:ascii="GHEA Grapalat" w:eastAsia="Times New Roman" w:hAnsi="GHEA Grapalat" w:cs="Times New Roman"/>
          <w:sz w:val="20"/>
          <w:szCs w:val="20"/>
          <w:lang w:val="hy-AM"/>
        </w:rPr>
      </w:pPr>
      <w:r w:rsidRPr="000036EF">
        <w:rPr>
          <w:rFonts w:ascii="GHEA Grapalat" w:eastAsia="Times New Roman" w:hAnsi="GHEA Grapalat" w:cs="Sylfaen"/>
          <w:sz w:val="24"/>
          <w:szCs w:val="24"/>
          <w:vertAlign w:val="superscript"/>
          <w:lang w:val="hy-AM"/>
        </w:rPr>
        <w:t xml:space="preserve">                                                                                               հաշվեհամարը  </w:t>
      </w:r>
    </w:p>
    <w:p w14:paraId="7C676B95" w14:textId="77777777" w:rsidR="000036EF" w:rsidRPr="000036EF" w:rsidRDefault="000036EF" w:rsidP="000036EF">
      <w:pPr>
        <w:shd w:val="clear" w:color="auto" w:fill="FFFFFF"/>
        <w:spacing w:after="0" w:line="240" w:lineRule="auto"/>
        <w:ind w:firstLine="375"/>
        <w:rPr>
          <w:rFonts w:ascii="GHEA Grapalat" w:eastAsia="Times New Roman" w:hAnsi="GHEA Grapalat" w:cs="Times New Roman"/>
          <w:color w:val="000000"/>
          <w:sz w:val="20"/>
          <w:szCs w:val="20"/>
          <w:lang w:val="hy-AM"/>
        </w:rPr>
      </w:pPr>
      <w:r w:rsidRPr="000036EF">
        <w:rPr>
          <w:rFonts w:ascii="GHEA Grapalat" w:eastAsia="Times New Roman" w:hAnsi="GHEA Grapalat" w:cs="Times New Roman"/>
          <w:color w:val="000000"/>
          <w:sz w:val="20"/>
          <w:szCs w:val="20"/>
          <w:lang w:val="hy-AM"/>
        </w:rPr>
        <w:t>3. Սույն երաշխիքն անհետկանչելի է:</w:t>
      </w:r>
    </w:p>
    <w:p w14:paraId="2697392D" w14:textId="77777777" w:rsidR="000036EF" w:rsidRPr="000036EF" w:rsidRDefault="000036EF" w:rsidP="000036EF">
      <w:pPr>
        <w:shd w:val="clear" w:color="auto" w:fill="FFFFFF"/>
        <w:spacing w:after="0" w:line="240" w:lineRule="auto"/>
        <w:ind w:firstLine="375"/>
        <w:rPr>
          <w:rFonts w:ascii="GHEA Grapalat" w:eastAsia="Times New Roman" w:hAnsi="GHEA Grapalat" w:cs="Times New Roman"/>
          <w:color w:val="000000"/>
          <w:sz w:val="20"/>
          <w:szCs w:val="20"/>
          <w:lang w:val="hy-AM"/>
        </w:rPr>
      </w:pPr>
      <w:r w:rsidRPr="000036EF">
        <w:rPr>
          <w:rFonts w:ascii="GHEA Grapalat" w:eastAsia="Times New Roman" w:hAnsi="GHEA Grapalat" w:cs="Times New Roman"/>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12794B8B" w14:textId="77777777" w:rsidR="000036EF" w:rsidRPr="000036EF" w:rsidRDefault="000036EF" w:rsidP="000036EF">
      <w:pPr>
        <w:shd w:val="clear" w:color="auto" w:fill="FFFFFF"/>
        <w:spacing w:after="0" w:line="240" w:lineRule="auto"/>
        <w:ind w:firstLine="375"/>
        <w:jc w:val="both"/>
        <w:rPr>
          <w:rFonts w:ascii="GHEA Grapalat" w:eastAsia="Times New Roman" w:hAnsi="GHEA Grapalat" w:cs="Times New Roman"/>
          <w:color w:val="000000"/>
          <w:sz w:val="20"/>
          <w:szCs w:val="20"/>
          <w:lang w:val="hy-AM"/>
        </w:rPr>
      </w:pPr>
      <w:r w:rsidRPr="000036EF">
        <w:rPr>
          <w:rFonts w:ascii="GHEA Grapalat" w:eastAsia="Times New Roman" w:hAnsi="GHEA Grapalat" w:cs="Times New Roman"/>
          <w:color w:val="000000"/>
          <w:sz w:val="20"/>
          <w:szCs w:val="20"/>
          <w:lang w:val="hy-AM"/>
        </w:rPr>
        <w:t xml:space="preserve">5. Երաշխիքը գործում է բենեֆիցիարի կողմից </w:t>
      </w:r>
      <w:r w:rsidRPr="000036EF">
        <w:rPr>
          <w:rFonts w:ascii="GHEA Grapalat" w:eastAsia="Times New Roman" w:hAnsi="GHEA Grapalat" w:cs="Times New Roman"/>
          <w:color w:val="000000"/>
          <w:sz w:val="20"/>
          <w:szCs w:val="20"/>
          <w:u w:val="single"/>
          <w:lang w:val="hy-AM"/>
        </w:rPr>
        <w:tab/>
      </w:r>
      <w:r w:rsidRPr="000036EF">
        <w:rPr>
          <w:rFonts w:ascii="GHEA Grapalat" w:eastAsia="Times New Roman" w:hAnsi="GHEA Grapalat" w:cs="Times New Roman"/>
          <w:color w:val="000000"/>
          <w:sz w:val="20"/>
          <w:szCs w:val="20"/>
          <w:u w:val="single"/>
          <w:lang w:val="hy-AM"/>
        </w:rPr>
        <w:tab/>
      </w:r>
      <w:r w:rsidRPr="000036EF">
        <w:rPr>
          <w:rFonts w:ascii="GHEA Grapalat" w:eastAsia="Times New Roman" w:hAnsi="GHEA Grapalat" w:cs="Times New Roman"/>
          <w:color w:val="000000"/>
          <w:sz w:val="20"/>
          <w:szCs w:val="20"/>
          <w:u w:val="single"/>
          <w:lang w:val="hy-AM"/>
        </w:rPr>
        <w:tab/>
      </w:r>
      <w:r w:rsidRPr="000036EF">
        <w:rPr>
          <w:rFonts w:ascii="GHEA Grapalat" w:eastAsia="Times New Roman" w:hAnsi="GHEA Grapalat" w:cs="Times New Roman"/>
          <w:color w:val="000000"/>
          <w:sz w:val="20"/>
          <w:szCs w:val="20"/>
          <w:u w:val="single"/>
          <w:lang w:val="hy-AM"/>
        </w:rPr>
        <w:tab/>
      </w:r>
      <w:r w:rsidRPr="000036EF">
        <w:rPr>
          <w:rFonts w:ascii="GHEA Grapalat" w:eastAsia="Times New Roman" w:hAnsi="GHEA Grapalat" w:cs="Times New Roman"/>
          <w:color w:val="000000"/>
          <w:sz w:val="20"/>
          <w:szCs w:val="20"/>
          <w:u w:val="single"/>
          <w:lang w:val="hy-AM"/>
        </w:rPr>
        <w:tab/>
      </w:r>
      <w:r w:rsidRPr="000036EF">
        <w:rPr>
          <w:rFonts w:ascii="GHEA Grapalat" w:eastAsia="Times New Roman" w:hAnsi="GHEA Grapalat" w:cs="Times New Roman"/>
          <w:color w:val="000000"/>
          <w:sz w:val="20"/>
          <w:szCs w:val="20"/>
          <w:u w:val="single"/>
          <w:lang w:val="hy-AM"/>
        </w:rPr>
        <w:tab/>
      </w:r>
      <w:r w:rsidRPr="000036EF">
        <w:rPr>
          <w:rFonts w:ascii="GHEA Grapalat" w:eastAsia="Times New Roman" w:hAnsi="GHEA Grapalat" w:cs="Times New Roman"/>
          <w:color w:val="000000"/>
          <w:sz w:val="20"/>
          <w:szCs w:val="20"/>
          <w:lang w:val="hy-AM"/>
        </w:rPr>
        <w:t xml:space="preserve"> ծածկագրով </w:t>
      </w:r>
    </w:p>
    <w:p w14:paraId="5253BEF4" w14:textId="77777777" w:rsidR="000036EF" w:rsidRPr="000036EF" w:rsidRDefault="000036EF" w:rsidP="000036EF">
      <w:pPr>
        <w:shd w:val="clear" w:color="auto" w:fill="FFFFFF"/>
        <w:spacing w:after="0" w:line="240" w:lineRule="auto"/>
        <w:ind w:left="4956" w:firstLine="708"/>
        <w:rPr>
          <w:rFonts w:ascii="GHEA Grapalat" w:eastAsia="Times New Roman" w:hAnsi="GHEA Grapalat" w:cs="Sylfaen"/>
          <w:sz w:val="24"/>
          <w:szCs w:val="24"/>
          <w:vertAlign w:val="superscript"/>
          <w:lang w:val="hy-AM"/>
        </w:rPr>
      </w:pPr>
      <w:r w:rsidRPr="000036EF">
        <w:rPr>
          <w:rFonts w:ascii="GHEA Grapalat" w:eastAsia="Times New Roman" w:hAnsi="GHEA Grapalat" w:cs="Sylfaen"/>
          <w:sz w:val="24"/>
          <w:szCs w:val="24"/>
          <w:vertAlign w:val="superscript"/>
          <w:lang w:val="hy-AM"/>
        </w:rPr>
        <w:t xml:space="preserve">ընթացակարգի ծածկագիրը </w:t>
      </w:r>
    </w:p>
    <w:p w14:paraId="71D17DF7" w14:textId="77777777" w:rsidR="000036EF" w:rsidRPr="000036EF" w:rsidRDefault="000036EF" w:rsidP="000036EF">
      <w:pPr>
        <w:tabs>
          <w:tab w:val="left" w:pos="0"/>
        </w:tabs>
        <w:spacing w:after="0" w:line="240" w:lineRule="auto"/>
        <w:mirrorIndents/>
        <w:jc w:val="both"/>
        <w:rPr>
          <w:rFonts w:ascii="GHEA Grapalat" w:eastAsia="Calibri" w:hAnsi="GHEA Grapalat" w:cs="Times New Roman"/>
          <w:color w:val="000000"/>
          <w:sz w:val="20"/>
          <w:szCs w:val="20"/>
          <w:lang w:val="hy-AM" w:eastAsia="ru-RU"/>
        </w:rPr>
      </w:pPr>
      <w:r w:rsidRPr="000036EF">
        <w:rPr>
          <w:rFonts w:ascii="GHEA Grapalat" w:eastAsia="Times New Roman" w:hAnsi="GHEA Grapalat" w:cs="Times New Roman"/>
          <w:color w:val="000000"/>
          <w:sz w:val="20"/>
          <w:szCs w:val="20"/>
          <w:lang w:val="hy-AM" w:eastAsia="ru-RU"/>
        </w:rPr>
        <w:t xml:space="preserve">կազմակերպված գնման ընթացակագին մասնակցելու նպատակով պրինացիպալի կողմից հայտը ներկայացնելու օրվանից հաշված իննսուն աշխատանքային օր: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Pr="000036EF">
        <w:rPr>
          <w:rFonts w:ascii="GHEA Grapalat" w:eastAsia="Calibri" w:hAnsi="GHEA Grapalat" w:cs="Times New Roman"/>
          <w:color w:val="000000"/>
          <w:sz w:val="20"/>
          <w:szCs w:val="20"/>
          <w:lang w:val="hy-AM" w:eastAsia="ru-RU"/>
        </w:rPr>
        <w:t xml:space="preserve">գնահատող հանձնաժողովի </w:t>
      </w:r>
      <w:r w:rsidRPr="000036EF">
        <w:rPr>
          <w:rFonts w:ascii="GHEA Grapalat" w:eastAsia="Times New Roman" w:hAnsi="GHEA Grapalat" w:cs="Times New Roman"/>
          <w:color w:val="000000"/>
          <w:sz w:val="20"/>
          <w:szCs w:val="20"/>
          <w:lang w:val="hy-AM" w:eastAsia="ru-RU"/>
        </w:rPr>
        <w:t xml:space="preserve">քարտուղարի էլեկտրոնային փոստի հասցեին։        </w:t>
      </w:r>
    </w:p>
    <w:p w14:paraId="0CDA5915" w14:textId="77777777" w:rsidR="000036EF" w:rsidRPr="000036EF" w:rsidRDefault="000036EF" w:rsidP="000036EF">
      <w:pPr>
        <w:shd w:val="clear" w:color="auto" w:fill="FFFFFF"/>
        <w:spacing w:after="0" w:line="240" w:lineRule="auto"/>
        <w:ind w:firstLine="375"/>
        <w:rPr>
          <w:rFonts w:ascii="GHEA Grapalat" w:eastAsia="Times New Roman" w:hAnsi="GHEA Grapalat" w:cs="Times New Roman"/>
          <w:color w:val="000000"/>
          <w:sz w:val="20"/>
          <w:szCs w:val="20"/>
          <w:lang w:val="hy-AM"/>
        </w:rPr>
      </w:pPr>
      <w:r w:rsidRPr="000036EF">
        <w:rPr>
          <w:rFonts w:ascii="GHEA Grapalat" w:eastAsia="Times New Roman" w:hAnsi="GHEA Grapalat" w:cs="Times New Roman"/>
          <w:color w:val="000000"/>
          <w:sz w:val="20"/>
          <w:szCs w:val="20"/>
          <w:lang w:val="hy-AM"/>
        </w:rPr>
        <w:t>6. Բենեֆիցիարը պահանջը ներկայացնում է երաշխիք տվող անձին գրավոր ձևով: Պահանջին կից ներկայացվում է հայտը մերժելու մասին գնահատող հանձնաժողովի նիստի արձանագրության պատճենը:</w:t>
      </w:r>
    </w:p>
    <w:p w14:paraId="2F9820EB" w14:textId="77777777" w:rsidR="000036EF" w:rsidRPr="000036EF" w:rsidRDefault="000036EF" w:rsidP="000036EF">
      <w:pPr>
        <w:shd w:val="clear" w:color="auto" w:fill="FFFFFF"/>
        <w:spacing w:after="0" w:line="240" w:lineRule="auto"/>
        <w:ind w:firstLine="375"/>
        <w:jc w:val="both"/>
        <w:rPr>
          <w:rFonts w:ascii="GHEA Grapalat" w:eastAsia="Times New Roman" w:hAnsi="GHEA Grapalat" w:cs="Times New Roman"/>
          <w:color w:val="000000"/>
          <w:sz w:val="20"/>
          <w:szCs w:val="20"/>
          <w:lang w:val="hy-AM"/>
        </w:rPr>
      </w:pPr>
      <w:r w:rsidRPr="000036EF">
        <w:rPr>
          <w:rFonts w:ascii="GHEA Grapalat" w:eastAsia="Times New Roman" w:hAnsi="GHEA Grapalat" w:cs="Times New Roman"/>
          <w:color w:val="000000"/>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7A33AA3D" w14:textId="77777777" w:rsidR="000036EF" w:rsidRPr="000036EF" w:rsidRDefault="000036EF" w:rsidP="000036EF">
      <w:pPr>
        <w:shd w:val="clear" w:color="auto" w:fill="FFFFFF"/>
        <w:spacing w:after="0" w:line="240" w:lineRule="auto"/>
        <w:ind w:firstLine="375"/>
        <w:rPr>
          <w:rFonts w:ascii="GHEA Grapalat" w:eastAsia="Times New Roman" w:hAnsi="GHEA Grapalat" w:cs="Times New Roman"/>
          <w:color w:val="000000"/>
          <w:sz w:val="20"/>
          <w:szCs w:val="20"/>
          <w:lang w:val="hy-AM"/>
        </w:rPr>
      </w:pPr>
      <w:r w:rsidRPr="000036EF">
        <w:rPr>
          <w:rFonts w:ascii="GHEA Grapalat" w:eastAsia="Times New Roman" w:hAnsi="GHEA Grapalat" w:cs="Times New Roman"/>
          <w:color w:val="000000"/>
          <w:sz w:val="20"/>
          <w:szCs w:val="20"/>
          <w:lang w:val="hy-AM"/>
        </w:rPr>
        <w:t>8. Երաշխիք տվող անձը մերժում է բենեֆիցիարի պահանջը, եթե`</w:t>
      </w:r>
    </w:p>
    <w:p w14:paraId="2B16E251" w14:textId="77777777" w:rsidR="000036EF" w:rsidRPr="000036EF" w:rsidRDefault="000036EF" w:rsidP="000036EF">
      <w:pPr>
        <w:shd w:val="clear" w:color="auto" w:fill="FFFFFF"/>
        <w:spacing w:after="0" w:line="240" w:lineRule="auto"/>
        <w:ind w:firstLine="375"/>
        <w:jc w:val="both"/>
        <w:rPr>
          <w:rFonts w:ascii="GHEA Grapalat" w:eastAsia="Times New Roman" w:hAnsi="GHEA Grapalat" w:cs="Times New Roman"/>
          <w:color w:val="000000"/>
          <w:sz w:val="20"/>
          <w:szCs w:val="20"/>
          <w:lang w:val="hy-AM"/>
        </w:rPr>
      </w:pPr>
      <w:r w:rsidRPr="000036EF">
        <w:rPr>
          <w:rFonts w:ascii="GHEA Grapalat" w:eastAsia="Times New Roman" w:hAnsi="GHEA Grapalat" w:cs="Times New Roman"/>
          <w:color w:val="000000"/>
          <w:sz w:val="20"/>
          <w:szCs w:val="20"/>
          <w:lang w:val="hy-AM"/>
        </w:rPr>
        <w:t>1) պահանջը կամ կից փաստաթղթերը չեն համապատասխանում սույն երաշխիքի պայմաններին.</w:t>
      </w:r>
    </w:p>
    <w:p w14:paraId="27F51684" w14:textId="77777777" w:rsidR="000036EF" w:rsidRPr="000036EF" w:rsidRDefault="000036EF" w:rsidP="000036EF">
      <w:pPr>
        <w:shd w:val="clear" w:color="auto" w:fill="FFFFFF"/>
        <w:spacing w:after="0" w:line="240" w:lineRule="auto"/>
        <w:ind w:firstLine="375"/>
        <w:rPr>
          <w:rFonts w:ascii="GHEA Grapalat" w:eastAsia="Times New Roman" w:hAnsi="GHEA Grapalat" w:cs="Times New Roman"/>
          <w:color w:val="000000"/>
          <w:sz w:val="20"/>
          <w:szCs w:val="20"/>
          <w:lang w:val="hy-AM"/>
        </w:rPr>
      </w:pPr>
      <w:r w:rsidRPr="000036EF">
        <w:rPr>
          <w:rFonts w:ascii="GHEA Grapalat" w:eastAsia="Times New Roman" w:hAnsi="GHEA Grapalat" w:cs="Times New Roman"/>
          <w:color w:val="000000"/>
          <w:sz w:val="20"/>
          <w:szCs w:val="20"/>
          <w:lang w:val="hy-AM"/>
        </w:rPr>
        <w:t>2) պահանջը ներկայացվել է երաշխիքով սահմանված ժամկետի ավարտից հետո:</w:t>
      </w:r>
    </w:p>
    <w:p w14:paraId="006D9EAC" w14:textId="77777777" w:rsidR="000036EF" w:rsidRPr="000036EF" w:rsidRDefault="000036EF" w:rsidP="000036EF">
      <w:pPr>
        <w:shd w:val="clear" w:color="auto" w:fill="FFFFFF"/>
        <w:spacing w:after="0" w:line="240" w:lineRule="auto"/>
        <w:ind w:firstLine="375"/>
        <w:jc w:val="both"/>
        <w:rPr>
          <w:rFonts w:ascii="GHEA Grapalat" w:eastAsia="Times New Roman" w:hAnsi="GHEA Grapalat" w:cs="Times New Roman"/>
          <w:color w:val="000000"/>
          <w:sz w:val="20"/>
          <w:szCs w:val="20"/>
          <w:lang w:val="hy-AM"/>
        </w:rPr>
      </w:pPr>
      <w:r w:rsidRPr="000036EF">
        <w:rPr>
          <w:rFonts w:ascii="GHEA Grapalat" w:eastAsia="Times New Roman" w:hAnsi="GHEA Grapalat" w:cs="Times New Roman"/>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086CE25D" w14:textId="77777777" w:rsidR="000036EF" w:rsidRPr="000036EF" w:rsidRDefault="000036EF" w:rsidP="000036EF">
      <w:pPr>
        <w:shd w:val="clear" w:color="auto" w:fill="FFFFFF"/>
        <w:spacing w:after="0" w:line="240" w:lineRule="auto"/>
        <w:ind w:firstLine="375"/>
        <w:jc w:val="both"/>
        <w:rPr>
          <w:rFonts w:ascii="GHEA Grapalat" w:eastAsia="Times New Roman" w:hAnsi="GHEA Grapalat" w:cs="Times New Roman"/>
          <w:color w:val="000000"/>
          <w:sz w:val="20"/>
          <w:szCs w:val="20"/>
          <w:lang w:val="hy-AM"/>
        </w:rPr>
      </w:pPr>
      <w:r w:rsidRPr="000036EF">
        <w:rPr>
          <w:rFonts w:ascii="GHEA Grapalat" w:eastAsia="Times New Roman" w:hAnsi="GHEA Grapalat" w:cs="Times New Roman"/>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5434ADE7" w14:textId="77777777" w:rsidR="000036EF" w:rsidRPr="000036EF" w:rsidRDefault="000036EF" w:rsidP="000036EF">
      <w:pPr>
        <w:shd w:val="clear" w:color="auto" w:fill="FFFFFF"/>
        <w:spacing w:after="0" w:line="240" w:lineRule="auto"/>
        <w:ind w:firstLine="375"/>
        <w:jc w:val="both"/>
        <w:rPr>
          <w:rFonts w:ascii="GHEA Grapalat" w:eastAsia="Times New Roman" w:hAnsi="GHEA Grapalat" w:cs="Times New Roman"/>
          <w:color w:val="000000"/>
          <w:sz w:val="20"/>
          <w:szCs w:val="20"/>
          <w:lang w:val="hy-AM"/>
        </w:rPr>
      </w:pPr>
      <w:r w:rsidRPr="000036EF">
        <w:rPr>
          <w:rFonts w:ascii="GHEA Grapalat" w:eastAsia="Times New Roman" w:hAnsi="GHEA Grapalat" w:cs="Times New Roman"/>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04004B07" w14:textId="77777777" w:rsidR="000036EF" w:rsidRPr="000036EF" w:rsidRDefault="000036EF" w:rsidP="000036EF">
      <w:pPr>
        <w:shd w:val="clear" w:color="auto" w:fill="FFFFFF"/>
        <w:spacing w:after="0" w:line="240" w:lineRule="auto"/>
        <w:ind w:firstLine="375"/>
        <w:jc w:val="both"/>
        <w:rPr>
          <w:rFonts w:ascii="GHEA Grapalat" w:eastAsia="Times New Roman" w:hAnsi="GHEA Grapalat" w:cs="Times New Roman"/>
          <w:color w:val="000000"/>
          <w:sz w:val="20"/>
          <w:szCs w:val="20"/>
          <w:lang w:val="hy-AM"/>
        </w:rPr>
      </w:pPr>
    </w:p>
    <w:p w14:paraId="1A4B0E15" w14:textId="77777777" w:rsidR="000036EF" w:rsidRPr="000036EF" w:rsidRDefault="000036EF" w:rsidP="000036EF">
      <w:pPr>
        <w:shd w:val="clear" w:color="auto" w:fill="FFFFFF"/>
        <w:spacing w:after="0" w:line="240" w:lineRule="auto"/>
        <w:ind w:firstLine="375"/>
        <w:jc w:val="both"/>
        <w:rPr>
          <w:rFonts w:ascii="GHEA Grapalat" w:eastAsia="Times New Roman" w:hAnsi="GHEA Grapalat" w:cs="Times New Roman"/>
          <w:color w:val="000000"/>
          <w:sz w:val="20"/>
          <w:szCs w:val="20"/>
          <w:u w:val="single"/>
          <w:lang w:val="hy-AM"/>
        </w:rPr>
      </w:pPr>
      <w:r w:rsidRPr="000036EF">
        <w:rPr>
          <w:rFonts w:ascii="GHEA Grapalat" w:eastAsia="Times New Roman" w:hAnsi="GHEA Grapalat" w:cs="Times New Roman"/>
          <w:color w:val="000000"/>
          <w:sz w:val="20"/>
          <w:szCs w:val="20"/>
          <w:lang w:val="hy-AM"/>
        </w:rPr>
        <w:t xml:space="preserve">Գործադիր մարմնի ղեկավար  </w:t>
      </w:r>
      <w:r w:rsidRPr="000036EF">
        <w:rPr>
          <w:rFonts w:ascii="GHEA Grapalat" w:eastAsia="Times New Roman" w:hAnsi="GHEA Grapalat" w:cs="Times New Roman"/>
          <w:color w:val="000000"/>
          <w:sz w:val="20"/>
          <w:szCs w:val="20"/>
          <w:u w:val="single"/>
          <w:lang w:val="hy-AM"/>
        </w:rPr>
        <w:tab/>
      </w:r>
      <w:r w:rsidRPr="000036EF">
        <w:rPr>
          <w:rFonts w:ascii="GHEA Grapalat" w:eastAsia="Times New Roman" w:hAnsi="GHEA Grapalat" w:cs="Times New Roman"/>
          <w:color w:val="000000"/>
          <w:sz w:val="20"/>
          <w:szCs w:val="20"/>
          <w:u w:val="single"/>
          <w:lang w:val="hy-AM"/>
        </w:rPr>
        <w:tab/>
      </w:r>
      <w:r w:rsidRPr="000036EF">
        <w:rPr>
          <w:rFonts w:ascii="GHEA Grapalat" w:eastAsia="Times New Roman" w:hAnsi="GHEA Grapalat" w:cs="Times New Roman"/>
          <w:color w:val="000000"/>
          <w:sz w:val="20"/>
          <w:szCs w:val="20"/>
          <w:u w:val="single"/>
          <w:lang w:val="hy-AM"/>
        </w:rPr>
        <w:tab/>
      </w:r>
      <w:r w:rsidRPr="000036EF">
        <w:rPr>
          <w:rFonts w:ascii="GHEA Grapalat" w:eastAsia="Times New Roman" w:hAnsi="GHEA Grapalat" w:cs="Times New Roman"/>
          <w:color w:val="000000"/>
          <w:sz w:val="20"/>
          <w:szCs w:val="20"/>
          <w:u w:val="single"/>
          <w:lang w:val="hy-AM"/>
        </w:rPr>
        <w:tab/>
      </w:r>
    </w:p>
    <w:p w14:paraId="4C67FA7E" w14:textId="77777777" w:rsidR="000036EF" w:rsidRPr="000036EF" w:rsidRDefault="000036EF" w:rsidP="000036EF">
      <w:pPr>
        <w:shd w:val="clear" w:color="auto" w:fill="FFFFFF"/>
        <w:spacing w:after="0" w:line="240" w:lineRule="auto"/>
        <w:ind w:firstLine="375"/>
        <w:jc w:val="both"/>
        <w:rPr>
          <w:rFonts w:ascii="GHEA Grapalat" w:eastAsia="Times New Roman" w:hAnsi="GHEA Grapalat" w:cs="Times New Roman"/>
          <w:color w:val="000000"/>
          <w:sz w:val="20"/>
          <w:szCs w:val="20"/>
          <w:lang w:val="hy-AM"/>
        </w:rPr>
      </w:pPr>
    </w:p>
    <w:p w14:paraId="4C019CD3" w14:textId="77777777" w:rsidR="000036EF" w:rsidRPr="000036EF" w:rsidRDefault="000036EF" w:rsidP="000036EF">
      <w:pPr>
        <w:shd w:val="clear" w:color="auto" w:fill="FFFFFF"/>
        <w:spacing w:after="0" w:line="240" w:lineRule="auto"/>
        <w:ind w:firstLine="375"/>
        <w:jc w:val="both"/>
        <w:rPr>
          <w:rFonts w:ascii="GHEA Grapalat" w:eastAsia="Times New Roman" w:hAnsi="GHEA Grapalat" w:cs="Times New Roman"/>
          <w:color w:val="000000"/>
          <w:sz w:val="20"/>
          <w:szCs w:val="20"/>
          <w:lang w:val="hy-AM"/>
        </w:rPr>
      </w:pPr>
    </w:p>
    <w:p w14:paraId="74EA1773" w14:textId="77777777" w:rsidR="000036EF" w:rsidRPr="000036EF" w:rsidRDefault="000036EF" w:rsidP="000036EF">
      <w:pPr>
        <w:shd w:val="clear" w:color="auto" w:fill="FFFFFF"/>
        <w:spacing w:after="0" w:line="240" w:lineRule="auto"/>
        <w:ind w:firstLine="375"/>
        <w:jc w:val="both"/>
        <w:rPr>
          <w:rFonts w:ascii="GHEA Grapalat" w:eastAsia="Times New Roman" w:hAnsi="GHEA Grapalat" w:cs="Times New Roman"/>
          <w:color w:val="000000"/>
          <w:sz w:val="20"/>
          <w:szCs w:val="20"/>
          <w:lang w:val="hy-AM"/>
        </w:rPr>
      </w:pPr>
      <w:r w:rsidRPr="000036EF">
        <w:rPr>
          <w:rFonts w:ascii="GHEA Grapalat" w:eastAsia="Times New Roman" w:hAnsi="GHEA Grapalat" w:cs="Times New Roman"/>
          <w:color w:val="000000"/>
          <w:sz w:val="20"/>
          <w:szCs w:val="20"/>
          <w:u w:val="single"/>
          <w:lang w:val="hy-AM"/>
        </w:rPr>
        <w:tab/>
      </w:r>
      <w:r w:rsidRPr="000036EF">
        <w:rPr>
          <w:rFonts w:ascii="GHEA Grapalat" w:eastAsia="Times New Roman" w:hAnsi="GHEA Grapalat" w:cs="Times New Roman"/>
          <w:color w:val="000000"/>
          <w:sz w:val="20"/>
          <w:szCs w:val="20"/>
          <w:u w:val="single"/>
          <w:lang w:val="hy-AM"/>
        </w:rPr>
        <w:tab/>
      </w:r>
      <w:r w:rsidRPr="000036EF">
        <w:rPr>
          <w:rFonts w:ascii="GHEA Grapalat" w:eastAsia="Times New Roman" w:hAnsi="GHEA Grapalat" w:cs="Times New Roman"/>
          <w:color w:val="000000"/>
          <w:sz w:val="20"/>
          <w:szCs w:val="20"/>
          <w:u w:val="single"/>
          <w:lang w:val="hy-AM"/>
        </w:rPr>
        <w:tab/>
      </w:r>
      <w:r w:rsidRPr="000036EF">
        <w:rPr>
          <w:rFonts w:ascii="GHEA Grapalat" w:eastAsia="Times New Roman" w:hAnsi="GHEA Grapalat" w:cs="Times New Roman"/>
          <w:color w:val="000000"/>
          <w:sz w:val="20"/>
          <w:szCs w:val="20"/>
          <w:u w:val="single"/>
          <w:lang w:val="hy-AM"/>
        </w:rPr>
        <w:tab/>
      </w:r>
      <w:r w:rsidRPr="000036EF">
        <w:rPr>
          <w:rFonts w:ascii="GHEA Grapalat" w:eastAsia="Times New Roman" w:hAnsi="GHEA Grapalat" w:cs="Times New Roman"/>
          <w:color w:val="000000"/>
          <w:sz w:val="20"/>
          <w:szCs w:val="20"/>
          <w:u w:val="single"/>
          <w:lang w:val="hy-AM"/>
        </w:rPr>
        <w:tab/>
      </w:r>
      <w:r w:rsidRPr="000036EF">
        <w:rPr>
          <w:rFonts w:ascii="GHEA Grapalat" w:eastAsia="Times New Roman" w:hAnsi="GHEA Grapalat" w:cs="Times New Roman"/>
          <w:color w:val="000000"/>
          <w:sz w:val="20"/>
          <w:szCs w:val="20"/>
          <w:u w:val="single"/>
          <w:lang w:val="hy-AM"/>
        </w:rPr>
        <w:tab/>
      </w:r>
      <w:r w:rsidRPr="000036EF">
        <w:rPr>
          <w:rFonts w:ascii="GHEA Grapalat" w:eastAsia="Times New Roman" w:hAnsi="GHEA Grapalat" w:cs="Times New Roman"/>
          <w:color w:val="000000"/>
          <w:sz w:val="20"/>
          <w:szCs w:val="20"/>
          <w:u w:val="single"/>
          <w:lang w:val="hy-AM"/>
        </w:rPr>
        <w:tab/>
      </w:r>
      <w:r w:rsidRPr="000036EF">
        <w:rPr>
          <w:rFonts w:ascii="GHEA Grapalat" w:eastAsia="Times New Roman" w:hAnsi="GHEA Grapalat" w:cs="Times New Roman"/>
          <w:color w:val="000000"/>
          <w:sz w:val="20"/>
          <w:szCs w:val="20"/>
          <w:u w:val="single"/>
          <w:lang w:val="hy-AM"/>
        </w:rPr>
        <w:tab/>
      </w:r>
      <w:r w:rsidRPr="000036EF">
        <w:rPr>
          <w:rFonts w:ascii="GHEA Grapalat" w:eastAsia="Times New Roman" w:hAnsi="GHEA Grapalat" w:cs="Times New Roman"/>
          <w:color w:val="000000"/>
          <w:sz w:val="20"/>
          <w:szCs w:val="20"/>
          <w:u w:val="single"/>
          <w:lang w:val="hy-AM"/>
        </w:rPr>
        <w:tab/>
      </w:r>
    </w:p>
    <w:p w14:paraId="53929DF2" w14:textId="77777777" w:rsidR="000036EF" w:rsidRPr="000036EF" w:rsidRDefault="000036EF" w:rsidP="000036EF">
      <w:pPr>
        <w:shd w:val="clear" w:color="auto" w:fill="FFFFFF"/>
        <w:spacing w:after="0" w:line="240" w:lineRule="auto"/>
        <w:rPr>
          <w:rFonts w:ascii="GHEA Grapalat" w:eastAsia="Times New Roman" w:hAnsi="GHEA Grapalat" w:cs="Sylfaen"/>
          <w:sz w:val="24"/>
          <w:szCs w:val="24"/>
          <w:vertAlign w:val="superscript"/>
          <w:lang w:val="hy-AM"/>
        </w:rPr>
      </w:pPr>
      <w:r w:rsidRPr="000036EF">
        <w:rPr>
          <w:rFonts w:ascii="GHEA Grapalat" w:eastAsia="Times New Roman" w:hAnsi="GHEA Grapalat" w:cs="Sylfaen"/>
          <w:sz w:val="24"/>
          <w:szCs w:val="24"/>
          <w:vertAlign w:val="superscript"/>
          <w:lang w:val="hy-AM"/>
        </w:rPr>
        <w:t xml:space="preserve">                                                        ամիսը, ամսաթիվը, տարեթիվը</w:t>
      </w:r>
    </w:p>
    <w:p w14:paraId="3AC240D4" w14:textId="77777777" w:rsidR="000036EF" w:rsidRPr="000036EF" w:rsidRDefault="000036EF" w:rsidP="000036EF">
      <w:pPr>
        <w:spacing w:after="0" w:line="240" w:lineRule="auto"/>
        <w:ind w:firstLine="567"/>
        <w:jc w:val="center"/>
        <w:rPr>
          <w:rFonts w:ascii="GHEA Grapalat" w:eastAsia="Times New Roman" w:hAnsi="GHEA Grapalat" w:cs="Arial"/>
          <w:b/>
          <w:sz w:val="20"/>
          <w:szCs w:val="20"/>
          <w:lang w:val="hy-AM"/>
        </w:rPr>
      </w:pPr>
    </w:p>
    <w:p w14:paraId="493DDEC8" w14:textId="77777777" w:rsidR="000036EF" w:rsidRPr="000036EF" w:rsidRDefault="000036EF" w:rsidP="000036EF">
      <w:pPr>
        <w:spacing w:after="0" w:line="240" w:lineRule="auto"/>
        <w:ind w:firstLine="567"/>
        <w:jc w:val="right"/>
        <w:rPr>
          <w:rFonts w:ascii="GHEA Grapalat" w:eastAsia="Times New Roman" w:hAnsi="GHEA Grapalat" w:cs="Times New Roman"/>
          <w:sz w:val="20"/>
          <w:szCs w:val="24"/>
          <w:lang w:val="hy-AM"/>
        </w:rPr>
      </w:pPr>
    </w:p>
    <w:p w14:paraId="6598695C" w14:textId="3A387AD3" w:rsidR="00274122" w:rsidRPr="000036EF" w:rsidRDefault="000036EF" w:rsidP="00274122">
      <w:pPr>
        <w:spacing w:after="0" w:line="240" w:lineRule="auto"/>
        <w:ind w:firstLine="567"/>
        <w:jc w:val="right"/>
        <w:rPr>
          <w:rFonts w:ascii="GHEA Grapalat" w:eastAsia="Times New Roman" w:hAnsi="GHEA Grapalat" w:cs="Sylfaen"/>
          <w:b/>
          <w:sz w:val="20"/>
          <w:szCs w:val="20"/>
          <w:lang w:val="hy-AM"/>
        </w:rPr>
      </w:pPr>
      <w:r w:rsidRPr="000036EF">
        <w:rPr>
          <w:rFonts w:ascii="GHEA Grapalat" w:eastAsia="Times New Roman" w:hAnsi="GHEA Grapalat" w:cs="Times New Roman"/>
          <w:b/>
          <w:sz w:val="20"/>
          <w:szCs w:val="20"/>
          <w:lang w:val="hy-AM"/>
        </w:rPr>
        <w:br w:type="page"/>
      </w:r>
      <w:r w:rsidR="00274122" w:rsidRPr="000036EF">
        <w:rPr>
          <w:rFonts w:ascii="GHEA Grapalat" w:eastAsia="Times New Roman" w:hAnsi="GHEA Grapalat" w:cs="Sylfaen"/>
          <w:b/>
          <w:sz w:val="20"/>
          <w:szCs w:val="20"/>
          <w:lang w:val="hy-AM"/>
        </w:rPr>
        <w:lastRenderedPageBreak/>
        <w:t xml:space="preserve"> </w:t>
      </w:r>
    </w:p>
    <w:p w14:paraId="077F2F60" w14:textId="4B977261" w:rsidR="000036EF" w:rsidRPr="000036EF" w:rsidRDefault="000036EF" w:rsidP="000036EF">
      <w:pPr>
        <w:spacing w:after="0" w:line="240" w:lineRule="auto"/>
        <w:ind w:firstLine="567"/>
        <w:jc w:val="right"/>
        <w:rPr>
          <w:rFonts w:ascii="GHEA Grapalat" w:eastAsia="Times New Roman" w:hAnsi="GHEA Grapalat" w:cs="Arial"/>
          <w:b/>
          <w:sz w:val="20"/>
          <w:szCs w:val="20"/>
          <w:lang w:val="hy-AM"/>
        </w:rPr>
      </w:pPr>
      <w:r w:rsidRPr="000036EF">
        <w:rPr>
          <w:rFonts w:ascii="GHEA Grapalat" w:eastAsia="Times New Roman" w:hAnsi="GHEA Grapalat" w:cs="Sylfaen"/>
          <w:b/>
          <w:sz w:val="20"/>
          <w:szCs w:val="20"/>
          <w:lang w:val="hy-AM"/>
        </w:rPr>
        <w:t>Հավելված</w:t>
      </w:r>
      <w:r w:rsidRPr="000036EF">
        <w:rPr>
          <w:rFonts w:ascii="GHEA Grapalat" w:eastAsia="Times New Roman" w:hAnsi="GHEA Grapalat" w:cs="Arial"/>
          <w:b/>
          <w:sz w:val="20"/>
          <w:szCs w:val="20"/>
          <w:lang w:val="hy-AM"/>
        </w:rPr>
        <w:t xml:space="preserve"> 4.2</w:t>
      </w:r>
    </w:p>
    <w:p w14:paraId="35493C62" w14:textId="7564E927" w:rsidR="000036EF" w:rsidRPr="000036EF" w:rsidRDefault="000036EF" w:rsidP="000036EF">
      <w:pPr>
        <w:spacing w:after="0" w:line="240" w:lineRule="auto"/>
        <w:ind w:firstLine="567"/>
        <w:jc w:val="right"/>
        <w:rPr>
          <w:rFonts w:ascii="GHEA Grapalat" w:eastAsia="Times New Roman" w:hAnsi="GHEA Grapalat" w:cs="Arial"/>
          <w:b/>
          <w:sz w:val="20"/>
          <w:szCs w:val="20"/>
          <w:lang w:val="hy-AM"/>
        </w:rPr>
      </w:pPr>
      <w:r w:rsidRPr="000036EF">
        <w:rPr>
          <w:rFonts w:ascii="GHEA Grapalat" w:eastAsia="Times New Roman" w:hAnsi="GHEA Grapalat" w:cs="Times New Roman"/>
          <w:sz w:val="24"/>
          <w:szCs w:val="24"/>
          <w:lang w:val="hy-AM"/>
        </w:rPr>
        <w:t>«</w:t>
      </w:r>
      <w:r w:rsidR="00274122">
        <w:rPr>
          <w:rFonts w:ascii="GHEA Grapalat" w:eastAsia="Times New Roman" w:hAnsi="GHEA Grapalat" w:cs="Times New Roman"/>
          <w:b/>
          <w:sz w:val="20"/>
          <w:szCs w:val="20"/>
          <w:lang w:val="hy-AM"/>
        </w:rPr>
        <w:t>ԿՄՄՀ</w:t>
      </w:r>
      <w:r w:rsidRPr="000036EF">
        <w:rPr>
          <w:rFonts w:ascii="GHEA Grapalat" w:eastAsia="Times New Roman" w:hAnsi="GHEA Grapalat" w:cs="Times New Roman"/>
          <w:b/>
          <w:sz w:val="20"/>
          <w:szCs w:val="20"/>
          <w:lang w:val="hy-AM"/>
        </w:rPr>
        <w:t>-</w:t>
      </w:r>
      <w:r w:rsidR="00033B39">
        <w:rPr>
          <w:rFonts w:ascii="GHEA Grapalat" w:eastAsia="Times New Roman" w:hAnsi="GHEA Grapalat" w:cs="Times New Roman"/>
          <w:b/>
          <w:sz w:val="20"/>
          <w:szCs w:val="20"/>
          <w:lang w:val="hy-AM"/>
        </w:rPr>
        <w:t>Հ</w:t>
      </w:r>
      <w:r w:rsidRPr="000036EF">
        <w:rPr>
          <w:rFonts w:ascii="GHEA Grapalat" w:eastAsia="Times New Roman" w:hAnsi="GHEA Grapalat" w:cs="Sylfaen"/>
          <w:b/>
          <w:sz w:val="20"/>
          <w:szCs w:val="20"/>
          <w:lang w:val="hy-AM"/>
        </w:rPr>
        <w:t>ԲՄԱՇՁԲ</w:t>
      </w:r>
      <w:r w:rsidRPr="000036EF">
        <w:rPr>
          <w:rFonts w:ascii="GHEA Grapalat" w:eastAsia="Times New Roman" w:hAnsi="GHEA Grapalat" w:cs="Arial"/>
          <w:b/>
          <w:sz w:val="20"/>
          <w:szCs w:val="20"/>
          <w:lang w:val="hy-AM"/>
        </w:rPr>
        <w:t>-</w:t>
      </w:r>
      <w:r w:rsidR="00274122">
        <w:rPr>
          <w:rFonts w:ascii="GHEA Grapalat" w:eastAsia="Times New Roman" w:hAnsi="GHEA Grapalat" w:cs="Arial"/>
          <w:b/>
          <w:sz w:val="20"/>
          <w:szCs w:val="20"/>
          <w:lang w:val="hy-AM"/>
        </w:rPr>
        <w:t>21</w:t>
      </w:r>
      <w:r w:rsidRPr="000036EF">
        <w:rPr>
          <w:rFonts w:ascii="GHEA Grapalat" w:eastAsia="Times New Roman" w:hAnsi="GHEA Grapalat" w:cs="Arial"/>
          <w:b/>
          <w:sz w:val="20"/>
          <w:szCs w:val="20"/>
          <w:lang w:val="hy-AM"/>
        </w:rPr>
        <w:t>/</w:t>
      </w:r>
      <w:r w:rsidR="00274122">
        <w:rPr>
          <w:rFonts w:ascii="GHEA Grapalat" w:eastAsia="Times New Roman" w:hAnsi="GHEA Grapalat" w:cs="Arial"/>
          <w:b/>
          <w:sz w:val="20"/>
          <w:szCs w:val="20"/>
          <w:lang w:val="hy-AM"/>
        </w:rPr>
        <w:t>4</w:t>
      </w:r>
      <w:r w:rsidRPr="000036EF">
        <w:rPr>
          <w:rFonts w:ascii="GHEA Grapalat" w:eastAsia="Times New Roman" w:hAnsi="GHEA Grapalat" w:cs="Times New Roman"/>
          <w:sz w:val="24"/>
          <w:szCs w:val="24"/>
          <w:lang w:val="hy-AM"/>
        </w:rPr>
        <w:t>»</w:t>
      </w:r>
      <w:r w:rsidRPr="000036EF">
        <w:rPr>
          <w:rFonts w:ascii="GHEA Grapalat" w:eastAsia="Times New Roman" w:hAnsi="GHEA Grapalat" w:cs="Sylfaen"/>
          <w:b/>
          <w:sz w:val="20"/>
          <w:szCs w:val="20"/>
          <w:lang w:val="es-ES"/>
        </w:rPr>
        <w:t>*</w:t>
      </w:r>
      <w:r w:rsidRPr="000036EF">
        <w:rPr>
          <w:rFonts w:ascii="GHEA Grapalat" w:eastAsia="Times New Roman" w:hAnsi="GHEA Grapalat" w:cs="Times New Roman"/>
          <w:b/>
          <w:sz w:val="20"/>
          <w:szCs w:val="20"/>
          <w:lang w:val="hy-AM"/>
        </w:rPr>
        <w:t xml:space="preserve">  </w:t>
      </w:r>
      <w:r w:rsidRPr="000036EF">
        <w:rPr>
          <w:rFonts w:ascii="GHEA Grapalat" w:eastAsia="Times New Roman" w:hAnsi="GHEA Grapalat" w:cs="Sylfaen"/>
          <w:b/>
          <w:sz w:val="20"/>
          <w:szCs w:val="20"/>
          <w:lang w:val="hy-AM"/>
        </w:rPr>
        <w:t>ծածկագրով</w:t>
      </w:r>
    </w:p>
    <w:p w14:paraId="559E5284" w14:textId="6DA5FF32" w:rsidR="000036EF" w:rsidRPr="000036EF" w:rsidRDefault="002B1391" w:rsidP="000036EF">
      <w:pPr>
        <w:spacing w:after="0" w:line="240" w:lineRule="auto"/>
        <w:ind w:firstLine="567"/>
        <w:jc w:val="right"/>
        <w:rPr>
          <w:rFonts w:ascii="GHEA Grapalat" w:eastAsia="Times New Roman" w:hAnsi="GHEA Grapalat" w:cs="Sylfaen"/>
          <w:b/>
          <w:sz w:val="20"/>
          <w:szCs w:val="20"/>
          <w:lang w:val="hy-AM"/>
        </w:rPr>
      </w:pPr>
      <w:r>
        <w:rPr>
          <w:rFonts w:ascii="GHEA Grapalat" w:eastAsia="Times New Roman" w:hAnsi="GHEA Grapalat" w:cs="Sylfaen"/>
          <w:b/>
          <w:sz w:val="20"/>
          <w:szCs w:val="20"/>
          <w:lang w:val="hy-AM"/>
        </w:rPr>
        <w:t xml:space="preserve">հրատապ </w:t>
      </w:r>
      <w:r w:rsidR="000036EF" w:rsidRPr="000036EF">
        <w:rPr>
          <w:rFonts w:ascii="GHEA Grapalat" w:eastAsia="Times New Roman" w:hAnsi="GHEA Grapalat" w:cs="Sylfaen"/>
          <w:b/>
          <w:sz w:val="20"/>
          <w:szCs w:val="20"/>
          <w:lang w:val="hy-AM"/>
        </w:rPr>
        <w:t>բաց</w:t>
      </w:r>
      <w:r w:rsidR="000036EF" w:rsidRPr="000036EF">
        <w:rPr>
          <w:rFonts w:ascii="GHEA Grapalat" w:eastAsia="Times New Roman" w:hAnsi="GHEA Grapalat" w:cs="Arial"/>
          <w:b/>
          <w:sz w:val="20"/>
          <w:szCs w:val="20"/>
          <w:lang w:val="hy-AM"/>
        </w:rPr>
        <w:t xml:space="preserve"> մրցույթի </w:t>
      </w:r>
      <w:r w:rsidR="000036EF" w:rsidRPr="000036EF">
        <w:rPr>
          <w:rFonts w:ascii="GHEA Grapalat" w:eastAsia="Times New Roman" w:hAnsi="GHEA Grapalat" w:cs="Sylfaen"/>
          <w:b/>
          <w:sz w:val="20"/>
          <w:szCs w:val="20"/>
          <w:lang w:val="hy-AM"/>
        </w:rPr>
        <w:t>հրավերի</w:t>
      </w:r>
    </w:p>
    <w:p w14:paraId="35D086C4" w14:textId="77777777" w:rsidR="000036EF" w:rsidRPr="000036EF" w:rsidRDefault="000036EF" w:rsidP="000036EF">
      <w:pPr>
        <w:spacing w:after="0" w:line="240" w:lineRule="auto"/>
        <w:ind w:firstLine="567"/>
        <w:jc w:val="right"/>
        <w:rPr>
          <w:rFonts w:ascii="GHEA Grapalat" w:eastAsia="Times New Roman" w:hAnsi="GHEA Grapalat" w:cs="Sylfaen"/>
          <w:b/>
          <w:sz w:val="20"/>
          <w:szCs w:val="20"/>
          <w:lang w:val="hy-AM"/>
        </w:rPr>
      </w:pPr>
    </w:p>
    <w:p w14:paraId="1BCEEDDD" w14:textId="77777777" w:rsidR="000036EF" w:rsidRPr="000036EF" w:rsidRDefault="000036EF" w:rsidP="000036EF">
      <w:pPr>
        <w:spacing w:after="0" w:line="240" w:lineRule="auto"/>
        <w:jc w:val="center"/>
        <w:rPr>
          <w:rFonts w:ascii="GHEA Grapalat" w:eastAsia="Times New Roman" w:hAnsi="GHEA Grapalat" w:cs="GHEA Grapalat"/>
          <w:b/>
          <w:sz w:val="20"/>
          <w:szCs w:val="20"/>
          <w:lang w:val="hy-AM"/>
        </w:rPr>
      </w:pPr>
      <w:r w:rsidRPr="000036EF">
        <w:rPr>
          <w:rFonts w:ascii="GHEA Grapalat" w:eastAsia="Times New Roman" w:hAnsi="GHEA Grapalat" w:cs="GHEA Grapalat"/>
          <w:b/>
          <w:sz w:val="18"/>
          <w:szCs w:val="18"/>
          <w:lang w:val="hy-AM"/>
        </w:rPr>
        <w:t xml:space="preserve">       </w:t>
      </w:r>
      <w:r w:rsidRPr="000036EF">
        <w:rPr>
          <w:rFonts w:ascii="GHEA Grapalat" w:eastAsia="Times New Roman" w:hAnsi="GHEA Grapalat" w:cs="GHEA Grapalat"/>
          <w:b/>
          <w:sz w:val="20"/>
          <w:szCs w:val="20"/>
          <w:lang w:val="hy-AM"/>
        </w:rPr>
        <w:t xml:space="preserve">ՏՈւԺԱՆՔԻ ՄԱՍԻՆ ՀԱՄԱՁԱՅՆԱԳԻՐ </w:t>
      </w:r>
    </w:p>
    <w:p w14:paraId="6C87F6E6" w14:textId="77777777" w:rsidR="000036EF" w:rsidRPr="000036EF" w:rsidRDefault="000036EF" w:rsidP="000036EF">
      <w:pPr>
        <w:spacing w:after="0" w:line="240" w:lineRule="auto"/>
        <w:jc w:val="center"/>
        <w:rPr>
          <w:rFonts w:ascii="GHEA Grapalat" w:eastAsia="Times New Roman" w:hAnsi="GHEA Grapalat" w:cs="GHEA Grapalat"/>
          <w:b/>
          <w:sz w:val="20"/>
          <w:szCs w:val="20"/>
          <w:lang w:val="hy-AM"/>
        </w:rPr>
      </w:pPr>
      <w:r w:rsidRPr="000036EF">
        <w:rPr>
          <w:rFonts w:ascii="GHEA Grapalat" w:eastAsia="Times New Roman" w:hAnsi="GHEA Grapalat" w:cs="GHEA Grapalat"/>
          <w:b/>
          <w:sz w:val="18"/>
          <w:szCs w:val="18"/>
          <w:lang w:val="hy-AM"/>
        </w:rPr>
        <w:t xml:space="preserve">         (որակավորման ապահովում)</w:t>
      </w:r>
    </w:p>
    <w:p w14:paraId="3717B790" w14:textId="77777777" w:rsidR="000036EF" w:rsidRPr="000036EF" w:rsidRDefault="000036EF" w:rsidP="000036EF">
      <w:pPr>
        <w:spacing w:after="0" w:line="240" w:lineRule="auto"/>
        <w:rPr>
          <w:rFonts w:ascii="GHEA Grapalat" w:eastAsia="Times New Roman" w:hAnsi="GHEA Grapalat" w:cs="GHEA Grapalat"/>
          <w:b/>
          <w:sz w:val="20"/>
          <w:szCs w:val="20"/>
          <w:lang w:val="hy-AM"/>
        </w:rPr>
      </w:pPr>
      <w:r w:rsidRPr="000036EF">
        <w:rPr>
          <w:rFonts w:ascii="GHEA Grapalat" w:eastAsia="Times New Roman" w:hAnsi="GHEA Grapalat" w:cs="GHEA Grapalat"/>
          <w:color w:val="FF0000"/>
          <w:sz w:val="20"/>
          <w:szCs w:val="20"/>
          <w:shd w:val="clear" w:color="auto" w:fill="92CDDC"/>
          <w:lang w:val="hy-AM"/>
        </w:rPr>
        <w:t xml:space="preserve">                                                              </w:t>
      </w:r>
    </w:p>
    <w:p w14:paraId="23E9D945" w14:textId="77777777" w:rsidR="000036EF" w:rsidRPr="000036EF" w:rsidRDefault="000036EF" w:rsidP="000036EF">
      <w:pPr>
        <w:spacing w:after="0" w:line="240" w:lineRule="auto"/>
        <w:rPr>
          <w:rFonts w:ascii="GHEA Grapalat" w:eastAsia="Times New Roman" w:hAnsi="GHEA Grapalat" w:cs="GHEA Grapalat"/>
          <w:sz w:val="20"/>
          <w:szCs w:val="20"/>
          <w:lang w:val="hy-AM"/>
        </w:rPr>
      </w:pPr>
      <w:r w:rsidRPr="000036EF">
        <w:rPr>
          <w:rFonts w:ascii="GHEA Grapalat" w:eastAsia="Times New Roman" w:hAnsi="GHEA Grapalat" w:cs="GHEA Grapalat"/>
          <w:sz w:val="20"/>
          <w:szCs w:val="20"/>
          <w:lang w:val="hy-AM"/>
        </w:rPr>
        <w:t xml:space="preserve">     ք. Երևան</w:t>
      </w:r>
      <w:r w:rsidRPr="000036EF">
        <w:rPr>
          <w:rFonts w:ascii="GHEA Grapalat" w:eastAsia="Times New Roman" w:hAnsi="GHEA Grapalat" w:cs="GHEA Grapalat"/>
          <w:sz w:val="20"/>
          <w:szCs w:val="20"/>
          <w:lang w:val="hy-AM"/>
        </w:rPr>
        <w:tab/>
      </w:r>
      <w:r w:rsidRPr="000036EF">
        <w:rPr>
          <w:rFonts w:ascii="GHEA Grapalat" w:eastAsia="Times New Roman" w:hAnsi="GHEA Grapalat" w:cs="GHEA Grapalat"/>
          <w:sz w:val="20"/>
          <w:szCs w:val="20"/>
          <w:lang w:val="hy-AM"/>
        </w:rPr>
        <w:tab/>
      </w:r>
      <w:r w:rsidRPr="000036EF">
        <w:rPr>
          <w:rFonts w:ascii="GHEA Grapalat" w:eastAsia="Times New Roman" w:hAnsi="GHEA Grapalat" w:cs="GHEA Grapalat"/>
          <w:sz w:val="20"/>
          <w:szCs w:val="20"/>
          <w:lang w:val="hy-AM"/>
        </w:rPr>
        <w:tab/>
      </w:r>
      <w:r w:rsidRPr="000036EF">
        <w:rPr>
          <w:rFonts w:ascii="GHEA Grapalat" w:eastAsia="Times New Roman" w:hAnsi="GHEA Grapalat" w:cs="GHEA Grapalat"/>
          <w:sz w:val="20"/>
          <w:szCs w:val="20"/>
          <w:lang w:val="hy-AM"/>
        </w:rPr>
        <w:tab/>
      </w:r>
      <w:r w:rsidRPr="000036EF">
        <w:rPr>
          <w:rFonts w:ascii="GHEA Grapalat" w:eastAsia="Times New Roman" w:hAnsi="GHEA Grapalat" w:cs="GHEA Grapalat"/>
          <w:sz w:val="20"/>
          <w:szCs w:val="20"/>
          <w:lang w:val="hy-AM"/>
        </w:rPr>
        <w:tab/>
      </w:r>
      <w:r w:rsidRPr="000036EF">
        <w:rPr>
          <w:rFonts w:ascii="GHEA Grapalat" w:eastAsia="Times New Roman" w:hAnsi="GHEA Grapalat" w:cs="GHEA Grapalat"/>
          <w:sz w:val="20"/>
          <w:szCs w:val="20"/>
          <w:lang w:val="hy-AM"/>
        </w:rPr>
        <w:tab/>
        <w:t xml:space="preserve">            </w:t>
      </w:r>
      <w:r w:rsidRPr="000036EF">
        <w:rPr>
          <w:rFonts w:ascii="GHEA Grapalat" w:eastAsia="Times New Roman" w:hAnsi="GHEA Grapalat" w:cs="Times New Roman"/>
          <w:sz w:val="20"/>
          <w:szCs w:val="20"/>
          <w:lang w:val="hy-AM"/>
        </w:rPr>
        <w:t>«</w:t>
      </w:r>
      <w:r w:rsidRPr="000036EF">
        <w:rPr>
          <w:rFonts w:ascii="GHEA Grapalat" w:eastAsia="Times New Roman" w:hAnsi="GHEA Grapalat" w:cs="GHEA Grapalat"/>
          <w:sz w:val="20"/>
          <w:szCs w:val="20"/>
          <w:u w:val="single"/>
          <w:lang w:val="hy-AM"/>
        </w:rPr>
        <w:t xml:space="preserve">         </w:t>
      </w:r>
      <w:r w:rsidRPr="000036EF">
        <w:rPr>
          <w:rFonts w:ascii="GHEA Grapalat" w:eastAsia="Times New Roman" w:hAnsi="GHEA Grapalat" w:cs="Times New Roman"/>
          <w:sz w:val="20"/>
          <w:szCs w:val="20"/>
          <w:lang w:val="hy-AM"/>
        </w:rPr>
        <w:t>»</w:t>
      </w:r>
      <w:r w:rsidRPr="000036EF">
        <w:rPr>
          <w:rFonts w:ascii="GHEA Grapalat" w:eastAsia="Times New Roman" w:hAnsi="GHEA Grapalat" w:cs="GHEA Grapalat"/>
          <w:sz w:val="20"/>
          <w:szCs w:val="20"/>
          <w:u w:val="single"/>
          <w:lang w:val="hy-AM"/>
        </w:rPr>
        <w:t xml:space="preserve"> </w:t>
      </w:r>
      <w:r w:rsidRPr="000036EF">
        <w:rPr>
          <w:rFonts w:ascii="GHEA Grapalat" w:eastAsia="Times New Roman" w:hAnsi="GHEA Grapalat" w:cs="GHEA Grapalat"/>
          <w:sz w:val="20"/>
          <w:szCs w:val="20"/>
          <w:u w:val="single"/>
          <w:lang w:val="hy-AM"/>
        </w:rPr>
        <w:tab/>
      </w:r>
      <w:r w:rsidRPr="000036EF">
        <w:rPr>
          <w:rFonts w:ascii="GHEA Grapalat" w:eastAsia="Times New Roman" w:hAnsi="GHEA Grapalat" w:cs="GHEA Grapalat"/>
          <w:sz w:val="20"/>
          <w:szCs w:val="20"/>
          <w:u w:val="single"/>
          <w:lang w:val="hy-AM"/>
        </w:rPr>
        <w:tab/>
      </w:r>
      <w:r w:rsidRPr="000036EF">
        <w:rPr>
          <w:rFonts w:ascii="GHEA Grapalat" w:eastAsia="Times New Roman" w:hAnsi="GHEA Grapalat" w:cs="GHEA Grapalat"/>
          <w:sz w:val="20"/>
          <w:szCs w:val="20"/>
          <w:u w:val="single"/>
          <w:lang w:val="hy-AM"/>
        </w:rPr>
        <w:tab/>
      </w:r>
      <w:r w:rsidRPr="000036EF">
        <w:rPr>
          <w:rFonts w:ascii="GHEA Grapalat" w:eastAsia="Times New Roman" w:hAnsi="GHEA Grapalat" w:cs="GHEA Grapalat"/>
          <w:sz w:val="20"/>
          <w:szCs w:val="20"/>
          <w:lang w:val="hy-AM"/>
        </w:rPr>
        <w:t xml:space="preserve"> 20   թ.**</w:t>
      </w:r>
    </w:p>
    <w:p w14:paraId="5D40EA41" w14:textId="77777777" w:rsidR="000036EF" w:rsidRPr="000036EF" w:rsidRDefault="000036EF" w:rsidP="000036EF">
      <w:pPr>
        <w:spacing w:after="0" w:line="240" w:lineRule="auto"/>
        <w:rPr>
          <w:rFonts w:ascii="GHEA Grapalat" w:eastAsia="Times New Roman" w:hAnsi="GHEA Grapalat" w:cs="GHEA Grapalat"/>
          <w:sz w:val="20"/>
          <w:szCs w:val="20"/>
          <w:lang w:val="hy-AM"/>
        </w:rPr>
      </w:pPr>
    </w:p>
    <w:p w14:paraId="1E67B6AD" w14:textId="77777777" w:rsidR="000036EF" w:rsidRPr="000036EF" w:rsidRDefault="000036EF" w:rsidP="000036EF">
      <w:pPr>
        <w:spacing w:after="0" w:line="240" w:lineRule="auto"/>
        <w:jc w:val="both"/>
        <w:rPr>
          <w:rFonts w:ascii="GHEA Grapalat" w:eastAsia="Times New Roman" w:hAnsi="GHEA Grapalat" w:cs="GHEA Grapalat"/>
          <w:sz w:val="20"/>
          <w:szCs w:val="20"/>
          <w:u w:val="single"/>
          <w:vertAlign w:val="subscript"/>
          <w:lang w:val="hy-AM"/>
        </w:rPr>
      </w:pPr>
      <w:r w:rsidRPr="000036EF">
        <w:rPr>
          <w:rFonts w:ascii="GHEA Grapalat" w:eastAsia="Times New Roman" w:hAnsi="GHEA Grapalat" w:cs="GHEA Grapalat"/>
          <w:sz w:val="20"/>
          <w:szCs w:val="20"/>
          <w:u w:val="single"/>
          <w:vertAlign w:val="subscript"/>
          <w:lang w:val="hy-AM"/>
        </w:rPr>
        <w:tab/>
      </w:r>
      <w:r w:rsidRPr="000036EF">
        <w:rPr>
          <w:rFonts w:ascii="GHEA Grapalat" w:eastAsia="Times New Roman" w:hAnsi="GHEA Grapalat" w:cs="GHEA Grapalat"/>
          <w:sz w:val="20"/>
          <w:szCs w:val="20"/>
          <w:u w:val="single"/>
          <w:vertAlign w:val="subscript"/>
          <w:lang w:val="hy-AM"/>
        </w:rPr>
        <w:tab/>
      </w:r>
      <w:r w:rsidRPr="000036EF">
        <w:rPr>
          <w:rFonts w:ascii="GHEA Grapalat" w:eastAsia="Times New Roman" w:hAnsi="GHEA Grapalat" w:cs="GHEA Grapalat"/>
          <w:sz w:val="20"/>
          <w:szCs w:val="20"/>
          <w:u w:val="single"/>
          <w:vertAlign w:val="subscript"/>
          <w:lang w:val="hy-AM"/>
        </w:rPr>
        <w:tab/>
      </w:r>
      <w:r w:rsidRPr="000036EF">
        <w:rPr>
          <w:rFonts w:ascii="GHEA Grapalat" w:eastAsia="Times New Roman" w:hAnsi="GHEA Grapalat" w:cs="GHEA Grapalat"/>
          <w:sz w:val="20"/>
          <w:szCs w:val="20"/>
          <w:vertAlign w:val="subscript"/>
          <w:lang w:val="hy-AM"/>
        </w:rPr>
        <w:t xml:space="preserve">, </w:t>
      </w:r>
      <w:r w:rsidRPr="000036EF">
        <w:rPr>
          <w:rFonts w:ascii="GHEA Grapalat" w:eastAsia="Times New Roman" w:hAnsi="GHEA Grapalat" w:cs="GHEA Grapalat"/>
          <w:sz w:val="20"/>
          <w:szCs w:val="20"/>
          <w:lang w:val="hy-AM"/>
        </w:rPr>
        <w:t xml:space="preserve">ի դեմս Ընկերության տնօրեն </w:t>
      </w:r>
      <w:r w:rsidRPr="000036EF">
        <w:rPr>
          <w:rFonts w:ascii="GHEA Grapalat" w:eastAsia="Times New Roman" w:hAnsi="GHEA Grapalat" w:cs="GHEA Grapalat"/>
          <w:sz w:val="20"/>
          <w:szCs w:val="20"/>
          <w:u w:val="single"/>
          <w:lang w:val="hy-AM"/>
        </w:rPr>
        <w:tab/>
      </w:r>
      <w:r w:rsidRPr="000036EF">
        <w:rPr>
          <w:rFonts w:ascii="GHEA Grapalat" w:eastAsia="Times New Roman" w:hAnsi="GHEA Grapalat" w:cs="GHEA Grapalat"/>
          <w:sz w:val="20"/>
          <w:szCs w:val="20"/>
          <w:u w:val="single"/>
          <w:lang w:val="hy-AM"/>
        </w:rPr>
        <w:tab/>
      </w:r>
      <w:r w:rsidRPr="000036EF">
        <w:rPr>
          <w:rFonts w:ascii="GHEA Grapalat" w:eastAsia="Times New Roman" w:hAnsi="GHEA Grapalat" w:cs="GHEA Grapalat"/>
          <w:sz w:val="20"/>
          <w:szCs w:val="20"/>
          <w:u w:val="single"/>
          <w:lang w:val="hy-AM"/>
        </w:rPr>
        <w:tab/>
      </w:r>
      <w:r w:rsidRPr="000036EF">
        <w:rPr>
          <w:rFonts w:ascii="GHEA Grapalat" w:eastAsia="Times New Roman" w:hAnsi="GHEA Grapalat" w:cs="GHEA Grapalat"/>
          <w:sz w:val="20"/>
          <w:szCs w:val="20"/>
          <w:u w:val="single"/>
          <w:lang w:val="hy-AM"/>
        </w:rPr>
        <w:tab/>
      </w:r>
      <w:r w:rsidRPr="000036EF">
        <w:rPr>
          <w:rFonts w:ascii="GHEA Grapalat" w:eastAsia="Times New Roman" w:hAnsi="GHEA Grapalat" w:cs="GHEA Grapalat"/>
          <w:sz w:val="20"/>
          <w:szCs w:val="20"/>
          <w:u w:val="single"/>
          <w:lang w:val="hy-AM"/>
        </w:rPr>
        <w:tab/>
      </w:r>
      <w:r w:rsidRPr="000036EF">
        <w:rPr>
          <w:rFonts w:ascii="GHEA Grapalat" w:eastAsia="Times New Roman" w:hAnsi="GHEA Grapalat" w:cs="GHEA Grapalat"/>
          <w:sz w:val="20"/>
          <w:szCs w:val="20"/>
          <w:u w:val="single"/>
          <w:lang w:val="hy-AM"/>
        </w:rPr>
        <w:tab/>
      </w:r>
      <w:r w:rsidRPr="000036EF">
        <w:rPr>
          <w:rFonts w:ascii="GHEA Grapalat" w:eastAsia="Times New Roman" w:hAnsi="GHEA Grapalat" w:cs="GHEA Grapalat"/>
          <w:sz w:val="20"/>
          <w:szCs w:val="20"/>
          <w:u w:val="single"/>
          <w:lang w:val="hy-AM"/>
        </w:rPr>
        <w:tab/>
      </w:r>
    </w:p>
    <w:p w14:paraId="0BD7D661" w14:textId="77777777" w:rsidR="000036EF" w:rsidRPr="000036EF" w:rsidRDefault="000036EF" w:rsidP="000036EF">
      <w:pPr>
        <w:spacing w:after="0" w:line="240" w:lineRule="auto"/>
        <w:jc w:val="both"/>
        <w:rPr>
          <w:rFonts w:ascii="GHEA Grapalat" w:eastAsia="Times New Roman" w:hAnsi="GHEA Grapalat" w:cs="GHEA Grapalat"/>
          <w:sz w:val="20"/>
          <w:szCs w:val="20"/>
          <w:lang w:val="hy-AM"/>
        </w:rPr>
      </w:pPr>
      <w:r w:rsidRPr="000036EF">
        <w:rPr>
          <w:rFonts w:ascii="GHEA Grapalat" w:eastAsia="Times New Roman" w:hAnsi="GHEA Grapalat" w:cs="Times New Roman"/>
          <w:sz w:val="20"/>
          <w:szCs w:val="20"/>
          <w:vertAlign w:val="superscript"/>
          <w:lang w:val="hy-AM"/>
        </w:rPr>
        <w:t xml:space="preserve">       Ընկերության անվանումը</w:t>
      </w:r>
      <w:r w:rsidRPr="000036EF">
        <w:rPr>
          <w:rFonts w:ascii="GHEA Grapalat" w:eastAsia="Times New Roman" w:hAnsi="GHEA Grapalat" w:cs="GHEA Grapalat"/>
          <w:sz w:val="20"/>
          <w:szCs w:val="20"/>
          <w:vertAlign w:val="subscript"/>
          <w:lang w:val="hy-AM"/>
        </w:rPr>
        <w:tab/>
      </w:r>
      <w:r w:rsidRPr="000036EF">
        <w:rPr>
          <w:rFonts w:ascii="GHEA Grapalat" w:eastAsia="Times New Roman" w:hAnsi="GHEA Grapalat" w:cs="GHEA Grapalat"/>
          <w:sz w:val="20"/>
          <w:szCs w:val="20"/>
          <w:vertAlign w:val="subscript"/>
          <w:lang w:val="hy-AM"/>
        </w:rPr>
        <w:tab/>
      </w:r>
      <w:r w:rsidRPr="000036EF">
        <w:rPr>
          <w:rFonts w:ascii="GHEA Grapalat" w:eastAsia="Times New Roman" w:hAnsi="GHEA Grapalat" w:cs="GHEA Grapalat"/>
          <w:sz w:val="20"/>
          <w:szCs w:val="20"/>
          <w:vertAlign w:val="subscript"/>
          <w:lang w:val="hy-AM"/>
        </w:rPr>
        <w:tab/>
      </w:r>
      <w:r w:rsidRPr="000036EF">
        <w:rPr>
          <w:rFonts w:ascii="GHEA Grapalat" w:eastAsia="Times New Roman" w:hAnsi="GHEA Grapalat" w:cs="GHEA Grapalat"/>
          <w:sz w:val="20"/>
          <w:szCs w:val="20"/>
          <w:vertAlign w:val="subscript"/>
          <w:lang w:val="hy-AM"/>
        </w:rPr>
        <w:tab/>
      </w:r>
      <w:r w:rsidRPr="000036EF">
        <w:rPr>
          <w:rFonts w:ascii="GHEA Grapalat" w:eastAsia="Times New Roman" w:hAnsi="GHEA Grapalat" w:cs="GHEA Grapalat"/>
          <w:sz w:val="20"/>
          <w:szCs w:val="20"/>
          <w:vertAlign w:val="subscript"/>
          <w:lang w:val="hy-AM"/>
        </w:rPr>
        <w:tab/>
        <w:t xml:space="preserve">    </w:t>
      </w:r>
      <w:r w:rsidRPr="000036EF">
        <w:rPr>
          <w:rFonts w:ascii="GHEA Grapalat" w:eastAsia="Times New Roman" w:hAnsi="GHEA Grapalat" w:cs="Times New Roman"/>
          <w:sz w:val="20"/>
          <w:szCs w:val="20"/>
          <w:vertAlign w:val="superscript"/>
          <w:lang w:val="hy-AM"/>
        </w:rPr>
        <w:t>Ընկերության տնօրենի անուն ազգանունը, անձնագրային տվյալները</w:t>
      </w:r>
      <w:r w:rsidRPr="000036EF">
        <w:rPr>
          <w:rFonts w:ascii="GHEA Grapalat" w:eastAsia="Times New Roman" w:hAnsi="GHEA Grapalat" w:cs="GHEA Grapalat"/>
          <w:sz w:val="20"/>
          <w:szCs w:val="20"/>
          <w:vertAlign w:val="subscript"/>
          <w:lang w:val="hy-AM"/>
        </w:rPr>
        <w:t xml:space="preserve">, </w:t>
      </w:r>
      <w:r w:rsidRPr="000036EF">
        <w:rPr>
          <w:rFonts w:ascii="GHEA Grapalat" w:eastAsia="Times New Roman"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47FE4F" w14:textId="77777777" w:rsidR="000036EF" w:rsidRPr="000036EF" w:rsidRDefault="000036EF" w:rsidP="000036EF">
      <w:pPr>
        <w:spacing w:after="0" w:line="240" w:lineRule="auto"/>
        <w:ind w:firstLine="708"/>
        <w:jc w:val="both"/>
        <w:rPr>
          <w:rFonts w:ascii="GHEA Grapalat" w:eastAsia="Times New Roman" w:hAnsi="GHEA Grapalat" w:cs="GHEA Grapalat"/>
          <w:sz w:val="20"/>
          <w:szCs w:val="20"/>
          <w:lang w:val="hy-AM"/>
        </w:rPr>
      </w:pPr>
    </w:p>
    <w:p w14:paraId="4EF409F2" w14:textId="77777777" w:rsidR="000036EF" w:rsidRPr="000036EF" w:rsidRDefault="000036EF" w:rsidP="000036EF">
      <w:pPr>
        <w:numPr>
          <w:ilvl w:val="0"/>
          <w:numId w:val="6"/>
        </w:numPr>
        <w:spacing w:after="0" w:line="240" w:lineRule="auto"/>
        <w:jc w:val="center"/>
        <w:rPr>
          <w:rFonts w:ascii="GHEA Grapalat" w:eastAsia="Times New Roman" w:hAnsi="GHEA Grapalat" w:cs="GHEA Grapalat"/>
          <w:b/>
          <w:bCs/>
          <w:sz w:val="20"/>
          <w:szCs w:val="20"/>
          <w:lang w:val="pt-BR"/>
        </w:rPr>
      </w:pPr>
      <w:r w:rsidRPr="000036EF">
        <w:rPr>
          <w:rFonts w:ascii="GHEA Grapalat" w:eastAsia="Times New Roman" w:hAnsi="GHEA Grapalat" w:cs="GHEA Grapalat"/>
          <w:b/>
          <w:sz w:val="20"/>
          <w:szCs w:val="20"/>
          <w:lang w:val="hy-AM"/>
        </w:rPr>
        <w:t xml:space="preserve"> Հ</w:t>
      </w:r>
      <w:proofErr w:type="spellStart"/>
      <w:r w:rsidRPr="000036EF">
        <w:rPr>
          <w:rFonts w:ascii="GHEA Grapalat" w:eastAsia="Times New Roman" w:hAnsi="GHEA Grapalat" w:cs="GHEA Grapalat"/>
          <w:b/>
          <w:sz w:val="20"/>
          <w:szCs w:val="20"/>
        </w:rPr>
        <w:t>ամաձայնության</w:t>
      </w:r>
      <w:proofErr w:type="spellEnd"/>
      <w:r w:rsidRPr="000036EF">
        <w:rPr>
          <w:rFonts w:ascii="GHEA Grapalat" w:eastAsia="Times New Roman" w:hAnsi="GHEA Grapalat" w:cs="GHEA Grapalat"/>
          <w:b/>
          <w:sz w:val="20"/>
          <w:szCs w:val="20"/>
        </w:rPr>
        <w:t xml:space="preserve"> </w:t>
      </w:r>
      <w:proofErr w:type="spellStart"/>
      <w:r w:rsidRPr="000036EF">
        <w:rPr>
          <w:rFonts w:ascii="GHEA Grapalat" w:eastAsia="Times New Roman" w:hAnsi="GHEA Grapalat" w:cs="GHEA Grapalat"/>
          <w:b/>
          <w:sz w:val="20"/>
          <w:szCs w:val="20"/>
        </w:rPr>
        <w:t>առարկան</w:t>
      </w:r>
      <w:proofErr w:type="spellEnd"/>
    </w:p>
    <w:p w14:paraId="032E5C77" w14:textId="77777777" w:rsidR="000036EF" w:rsidRPr="000036EF" w:rsidRDefault="000036EF" w:rsidP="000036EF">
      <w:pPr>
        <w:spacing w:after="0" w:line="240" w:lineRule="auto"/>
        <w:jc w:val="both"/>
        <w:rPr>
          <w:rFonts w:ascii="GHEA Grapalat" w:eastAsia="Times New Roman" w:hAnsi="GHEA Grapalat" w:cs="GHEA Grapalat"/>
          <w:b/>
          <w:bCs/>
          <w:sz w:val="20"/>
          <w:szCs w:val="20"/>
          <w:lang w:val="pt-BR"/>
        </w:rPr>
      </w:pPr>
      <w:r w:rsidRPr="000036EF">
        <w:rPr>
          <w:rFonts w:ascii="GHEA Grapalat" w:eastAsia="Times New Roman" w:hAnsi="GHEA Grapalat" w:cs="GHEA Grapalat"/>
          <w:sz w:val="20"/>
          <w:szCs w:val="20"/>
          <w:lang w:val="pt-BR"/>
        </w:rPr>
        <w:tab/>
      </w:r>
      <w:r w:rsidRPr="000036EF">
        <w:rPr>
          <w:rFonts w:ascii="GHEA Grapalat" w:eastAsia="Times New Roman" w:hAnsi="GHEA Grapalat" w:cs="GHEA Grapalat"/>
          <w:sz w:val="20"/>
          <w:szCs w:val="20"/>
          <w:lang w:val="pt-BR"/>
        </w:rPr>
        <w:tab/>
        <w:t xml:space="preserve">                               </w:t>
      </w:r>
    </w:p>
    <w:p w14:paraId="249DE2A7" w14:textId="7507A97A" w:rsidR="000036EF" w:rsidRPr="000036EF" w:rsidRDefault="000036EF" w:rsidP="000036EF">
      <w:pPr>
        <w:numPr>
          <w:ilvl w:val="1"/>
          <w:numId w:val="7"/>
        </w:numPr>
        <w:spacing w:after="0" w:line="240" w:lineRule="auto"/>
        <w:ind w:firstLine="426"/>
        <w:jc w:val="both"/>
        <w:rPr>
          <w:rFonts w:ascii="GHEA Grapalat" w:eastAsia="Times New Roman" w:hAnsi="GHEA Grapalat" w:cs="GHEA Grapalat"/>
          <w:sz w:val="20"/>
          <w:szCs w:val="20"/>
          <w:lang w:val="pt-BR"/>
        </w:rPr>
      </w:pPr>
      <w:r w:rsidRPr="000036EF">
        <w:rPr>
          <w:rFonts w:ascii="GHEA Grapalat" w:eastAsia="Times New Roman" w:hAnsi="GHEA Grapalat" w:cs="GHEA Grapalat"/>
          <w:sz w:val="20"/>
          <w:szCs w:val="20"/>
          <w:lang w:val="pt-BR"/>
        </w:rPr>
        <w:t xml:space="preserve">Ընկերությունը մասնակցում </w:t>
      </w:r>
      <w:r w:rsidR="00274122">
        <w:rPr>
          <w:rFonts w:ascii="GHEA Grapalat" w:eastAsia="Times New Roman" w:hAnsi="GHEA Grapalat" w:cs="GHEA Grapalat"/>
          <w:sz w:val="20"/>
          <w:szCs w:val="20"/>
          <w:lang w:val="hy-AM"/>
        </w:rPr>
        <w:t>Մեղրաձորի  համայնքապետարանի</w:t>
      </w:r>
      <w:r w:rsidRPr="000036EF">
        <w:rPr>
          <w:rFonts w:ascii="GHEA Grapalat" w:eastAsia="Times New Roman" w:hAnsi="GHEA Grapalat" w:cs="GHEA Grapalat"/>
          <w:sz w:val="20"/>
          <w:szCs w:val="20"/>
          <w:lang w:val="pt-BR"/>
        </w:rPr>
        <w:t xml:space="preserve">*  (այսուհետ` Պատվիրատու) կողմից </w:t>
      </w:r>
    </w:p>
    <w:p w14:paraId="580CD498" w14:textId="77777777" w:rsidR="000036EF" w:rsidRPr="000036EF" w:rsidRDefault="000036EF" w:rsidP="000036EF">
      <w:pPr>
        <w:spacing w:after="0" w:line="240" w:lineRule="auto"/>
        <w:ind w:left="426"/>
        <w:jc w:val="both"/>
        <w:rPr>
          <w:rFonts w:ascii="GHEA Grapalat" w:eastAsia="Times New Roman" w:hAnsi="GHEA Grapalat" w:cs="GHEA Grapalat"/>
          <w:sz w:val="20"/>
          <w:szCs w:val="20"/>
          <w:lang w:val="pt-BR"/>
        </w:rPr>
      </w:pPr>
      <w:r w:rsidRPr="000036EF">
        <w:rPr>
          <w:rFonts w:ascii="GHEA Grapalat" w:eastAsia="Times New Roman" w:hAnsi="GHEA Grapalat" w:cs="GHEA Grapalat"/>
          <w:sz w:val="20"/>
          <w:szCs w:val="20"/>
          <w:lang w:val="pt-BR"/>
        </w:rPr>
        <w:t xml:space="preserve">                                                                 </w:t>
      </w:r>
      <w:r w:rsidRPr="000036EF">
        <w:rPr>
          <w:rFonts w:ascii="GHEA Grapalat" w:eastAsia="Times New Roman" w:hAnsi="GHEA Grapalat" w:cs="Times New Roman"/>
          <w:sz w:val="20"/>
          <w:szCs w:val="20"/>
          <w:vertAlign w:val="superscript"/>
          <w:lang w:val="hy-AM"/>
        </w:rPr>
        <w:t>պատվիրատուի անվանումը</w:t>
      </w:r>
    </w:p>
    <w:p w14:paraId="7F44B756" w14:textId="77777777" w:rsidR="000036EF" w:rsidRPr="000036EF" w:rsidRDefault="000036EF" w:rsidP="000036EF">
      <w:pPr>
        <w:spacing w:after="0" w:line="240" w:lineRule="auto"/>
        <w:jc w:val="both"/>
        <w:rPr>
          <w:rFonts w:ascii="GHEA Grapalat" w:eastAsia="Times New Roman" w:hAnsi="GHEA Grapalat" w:cs="GHEA Grapalat"/>
          <w:sz w:val="20"/>
          <w:szCs w:val="20"/>
          <w:lang w:val="pt-BR"/>
        </w:rPr>
      </w:pPr>
      <w:r w:rsidRPr="000036EF">
        <w:rPr>
          <w:rFonts w:ascii="GHEA Grapalat" w:eastAsia="Times New Roman" w:hAnsi="GHEA Grapalat" w:cs="GHEA Grapalat"/>
          <w:sz w:val="20"/>
          <w:szCs w:val="20"/>
          <w:lang w:val="pt-BR"/>
        </w:rPr>
        <w:t xml:space="preserve">կազմակերպված` </w:t>
      </w:r>
      <w:r w:rsidRPr="000036EF">
        <w:rPr>
          <w:rFonts w:ascii="GHEA Grapalat" w:eastAsia="Times New Roman" w:hAnsi="GHEA Grapalat" w:cs="GHEA Grapalat"/>
          <w:sz w:val="20"/>
          <w:szCs w:val="20"/>
          <w:u w:val="single"/>
          <w:lang w:val="pt-BR"/>
        </w:rPr>
        <w:t xml:space="preserve"> </w:t>
      </w:r>
      <w:r w:rsidRPr="000036EF">
        <w:rPr>
          <w:rFonts w:ascii="GHEA Grapalat" w:eastAsia="Times New Roman" w:hAnsi="GHEA Grapalat" w:cs="GHEA Grapalat"/>
          <w:sz w:val="20"/>
          <w:szCs w:val="20"/>
          <w:u w:val="single"/>
          <w:lang w:val="pt-BR"/>
        </w:rPr>
        <w:tab/>
        <w:t xml:space="preserve">                                             </w:t>
      </w:r>
      <w:r w:rsidRPr="000036EF">
        <w:rPr>
          <w:rFonts w:ascii="GHEA Grapalat" w:eastAsia="Times New Roman" w:hAnsi="GHEA Grapalat" w:cs="GHEA Grapalat"/>
          <w:sz w:val="20"/>
          <w:szCs w:val="20"/>
          <w:lang w:val="pt-BR"/>
        </w:rPr>
        <w:t>* ծածկագրով գնման ընթացակարգին:</w:t>
      </w:r>
    </w:p>
    <w:p w14:paraId="0A3A6292" w14:textId="77777777" w:rsidR="000036EF" w:rsidRPr="000036EF" w:rsidRDefault="000036EF" w:rsidP="000036EF">
      <w:pPr>
        <w:spacing w:after="0" w:line="240" w:lineRule="auto"/>
        <w:ind w:left="426"/>
        <w:jc w:val="both"/>
        <w:rPr>
          <w:rFonts w:ascii="GHEA Grapalat" w:eastAsia="Times New Roman" w:hAnsi="GHEA Grapalat" w:cs="GHEA Grapalat"/>
          <w:sz w:val="20"/>
          <w:szCs w:val="20"/>
          <w:lang w:val="pt-BR"/>
        </w:rPr>
      </w:pPr>
      <w:r w:rsidRPr="000036EF">
        <w:rPr>
          <w:rFonts w:ascii="GHEA Grapalat" w:eastAsia="Times New Roman" w:hAnsi="GHEA Grapalat" w:cs="Times New Roman"/>
          <w:sz w:val="20"/>
          <w:szCs w:val="20"/>
          <w:vertAlign w:val="superscript"/>
          <w:lang w:val="pt-BR"/>
        </w:rPr>
        <w:t xml:space="preserve">                                                        </w:t>
      </w:r>
      <w:r w:rsidRPr="000036EF">
        <w:rPr>
          <w:rFonts w:ascii="GHEA Grapalat" w:eastAsia="Times New Roman" w:hAnsi="GHEA Grapalat" w:cs="Times New Roman"/>
          <w:sz w:val="20"/>
          <w:szCs w:val="20"/>
          <w:vertAlign w:val="superscript"/>
          <w:lang w:val="hy-AM"/>
        </w:rPr>
        <w:t>ընթացակարգի ծածկագիրը</w:t>
      </w:r>
    </w:p>
    <w:p w14:paraId="7CE4261F" w14:textId="77777777" w:rsidR="000036EF" w:rsidRPr="000036EF" w:rsidRDefault="000036EF" w:rsidP="000036EF">
      <w:pPr>
        <w:spacing w:after="0" w:line="240" w:lineRule="auto"/>
        <w:ind w:firstLine="360"/>
        <w:jc w:val="both"/>
        <w:rPr>
          <w:rFonts w:ascii="GHEA Grapalat" w:eastAsia="Times New Roman" w:hAnsi="GHEA Grapalat" w:cs="GHEA Grapalat"/>
          <w:color w:val="5B9BD5"/>
          <w:sz w:val="20"/>
          <w:szCs w:val="20"/>
          <w:lang w:val="hy-AM"/>
        </w:rPr>
      </w:pPr>
      <w:r w:rsidRPr="000036EF">
        <w:rPr>
          <w:rFonts w:ascii="GHEA Grapalat" w:eastAsia="Times New Roman"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57975E1C" w14:textId="77777777" w:rsidR="000036EF" w:rsidRPr="000036EF" w:rsidRDefault="000036EF" w:rsidP="000036EF">
      <w:pPr>
        <w:spacing w:after="0" w:line="240" w:lineRule="auto"/>
        <w:ind w:firstLine="360"/>
        <w:jc w:val="both"/>
        <w:rPr>
          <w:rFonts w:ascii="GHEA Grapalat" w:eastAsia="Times New Roman" w:hAnsi="GHEA Grapalat" w:cs="GHEA Grapalat"/>
          <w:color w:val="000000"/>
          <w:sz w:val="20"/>
          <w:szCs w:val="20"/>
          <w:lang w:val="pt-BR"/>
        </w:rPr>
      </w:pPr>
      <w:r w:rsidRPr="000036EF">
        <w:rPr>
          <w:rFonts w:ascii="GHEA Grapalat" w:eastAsia="Times New Roman" w:hAnsi="GHEA Grapalat" w:cs="GHEA Grapalat"/>
          <w:color w:val="000000"/>
          <w:sz w:val="20"/>
          <w:szCs w:val="20"/>
          <w:lang w:val="pt-BR"/>
        </w:rPr>
        <w:t>1.3 Ընկերությունը</w:t>
      </w:r>
      <w:r w:rsidRPr="000036EF">
        <w:rPr>
          <w:rFonts w:ascii="GHEA Grapalat" w:eastAsia="Times New Roman" w:hAnsi="GHEA Grapalat" w:cs="GHEA Grapalat"/>
          <w:color w:val="000000"/>
          <w:sz w:val="20"/>
          <w:szCs w:val="20"/>
          <w:lang w:val="hy-AM"/>
        </w:rPr>
        <w:t xml:space="preserve"> սույն </w:t>
      </w:r>
      <w:r w:rsidRPr="000036EF">
        <w:rPr>
          <w:rFonts w:ascii="GHEA Grapalat" w:eastAsia="Times New Roman" w:hAnsi="GHEA Grapalat" w:cs="GHEA Grapalat"/>
          <w:color w:val="000000"/>
          <w:sz w:val="20"/>
          <w:szCs w:val="20"/>
          <w:lang w:val="pt-BR"/>
        </w:rPr>
        <w:t>տուժանքի համաձայնագ</w:t>
      </w:r>
      <w:r w:rsidRPr="000036EF">
        <w:rPr>
          <w:rFonts w:ascii="GHEA Grapalat" w:eastAsia="Times New Roman" w:hAnsi="GHEA Grapalat" w:cs="GHEA Grapalat"/>
          <w:color w:val="000000"/>
          <w:sz w:val="20"/>
          <w:szCs w:val="20"/>
          <w:lang w:val="hy-AM"/>
        </w:rPr>
        <w:t>ր</w:t>
      </w:r>
      <w:r w:rsidRPr="000036EF">
        <w:rPr>
          <w:rFonts w:ascii="GHEA Grapalat" w:eastAsia="Times New Roman" w:hAnsi="GHEA Grapalat" w:cs="GHEA Grapalat"/>
          <w:color w:val="000000"/>
          <w:sz w:val="20"/>
          <w:szCs w:val="20"/>
          <w:lang w:val="pt-BR"/>
        </w:rPr>
        <w:t>ի</w:t>
      </w:r>
      <w:r w:rsidRPr="000036EF">
        <w:rPr>
          <w:rFonts w:ascii="GHEA Grapalat" w:eastAsia="Times New Roman"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650232E8" w14:textId="77777777" w:rsidR="000036EF" w:rsidRPr="000036EF" w:rsidRDefault="000036EF" w:rsidP="000036EF">
      <w:pPr>
        <w:spacing w:after="0" w:line="240" w:lineRule="auto"/>
        <w:ind w:firstLine="426"/>
        <w:jc w:val="both"/>
        <w:rPr>
          <w:rFonts w:ascii="GHEA Grapalat" w:eastAsia="Times New Roman" w:hAnsi="GHEA Grapalat" w:cs="GHEA Grapalat"/>
          <w:color w:val="000000"/>
          <w:sz w:val="20"/>
          <w:szCs w:val="20"/>
          <w:lang w:val="hy-AM"/>
        </w:rPr>
      </w:pPr>
      <w:r w:rsidRPr="000036EF">
        <w:rPr>
          <w:rFonts w:ascii="GHEA Grapalat" w:eastAsia="Times New Roman"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2067ED36" w14:textId="77777777" w:rsidR="000036EF" w:rsidRPr="000036EF" w:rsidRDefault="000036EF" w:rsidP="000036EF">
      <w:pPr>
        <w:spacing w:after="0" w:line="240" w:lineRule="auto"/>
        <w:ind w:firstLine="426"/>
        <w:jc w:val="both"/>
        <w:rPr>
          <w:rFonts w:ascii="GHEA Grapalat" w:eastAsia="Times New Roman" w:hAnsi="GHEA Grapalat" w:cs="GHEA Grapalat"/>
          <w:color w:val="000000"/>
          <w:sz w:val="20"/>
          <w:szCs w:val="20"/>
          <w:lang w:val="hy-AM"/>
        </w:rPr>
      </w:pPr>
      <w:r w:rsidRPr="000036EF">
        <w:rPr>
          <w:rFonts w:ascii="GHEA Grapalat" w:eastAsia="Times New Roman"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0036EF">
        <w:rPr>
          <w:rFonts w:ascii="GHEA Grapalat" w:eastAsia="Times New Roman" w:hAnsi="GHEA Grapalat" w:cs="GHEA Grapalat"/>
          <w:color w:val="000000"/>
          <w:sz w:val="20"/>
          <w:szCs w:val="20"/>
          <w:lang w:val="pt-BR"/>
        </w:rPr>
        <w:t>Ընկերության</w:t>
      </w:r>
      <w:r w:rsidRPr="000036EF">
        <w:rPr>
          <w:rFonts w:ascii="GHEA Grapalat" w:eastAsia="Times New Roman" w:hAnsi="GHEA Grapalat" w:cs="GHEA Grapalat"/>
          <w:color w:val="000000"/>
          <w:sz w:val="20"/>
          <w:szCs w:val="20"/>
          <w:lang w:val="hy-AM"/>
        </w:rPr>
        <w:t xml:space="preserve"> հաշվից  գանձելու համար՝ առանց լրացուցիչ ակցեպտավորման: </w:t>
      </w:r>
    </w:p>
    <w:p w14:paraId="4E03FEEB" w14:textId="77777777" w:rsidR="000036EF" w:rsidRPr="000036EF" w:rsidRDefault="000036EF" w:rsidP="000036EF">
      <w:pPr>
        <w:spacing w:after="0" w:line="240" w:lineRule="auto"/>
        <w:ind w:firstLine="426"/>
        <w:jc w:val="both"/>
        <w:rPr>
          <w:rFonts w:ascii="GHEA Grapalat" w:eastAsia="Times New Roman" w:hAnsi="GHEA Grapalat" w:cs="GHEA Grapalat"/>
          <w:color w:val="000000"/>
          <w:sz w:val="20"/>
          <w:szCs w:val="20"/>
          <w:lang w:val="hy-AM"/>
        </w:rPr>
      </w:pPr>
      <w:r w:rsidRPr="000036EF">
        <w:rPr>
          <w:rFonts w:ascii="GHEA Grapalat" w:eastAsia="Times New Roman" w:hAnsi="GHEA Grapalat" w:cs="GHEA Grapalat"/>
          <w:color w:val="000000"/>
          <w:sz w:val="20"/>
          <w:szCs w:val="20"/>
          <w:lang w:val="hy-AM"/>
        </w:rPr>
        <w:t xml:space="preserve">գ)  </w:t>
      </w:r>
      <w:r w:rsidRPr="000036EF">
        <w:rPr>
          <w:rFonts w:ascii="GHEA Grapalat" w:eastAsia="Times New Roman" w:hAnsi="GHEA Grapalat" w:cs="GHEA Grapalat"/>
          <w:color w:val="000000"/>
          <w:sz w:val="20"/>
          <w:szCs w:val="20"/>
          <w:lang w:val="pt-BR"/>
        </w:rPr>
        <w:t>Ընկերությունը</w:t>
      </w:r>
      <w:r w:rsidRPr="000036EF">
        <w:rPr>
          <w:rFonts w:ascii="GHEA Grapalat" w:eastAsia="Times New Roman"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0A575018" w14:textId="77777777" w:rsidR="000036EF" w:rsidRPr="000036EF" w:rsidRDefault="000036EF" w:rsidP="000036EF">
      <w:pPr>
        <w:spacing w:after="0" w:line="240" w:lineRule="auto"/>
        <w:ind w:left="426"/>
        <w:jc w:val="both"/>
        <w:rPr>
          <w:rFonts w:ascii="GHEA Grapalat" w:eastAsia="Times New Roman" w:hAnsi="GHEA Grapalat" w:cs="GHEA Grapalat"/>
          <w:color w:val="000000"/>
          <w:sz w:val="20"/>
          <w:szCs w:val="20"/>
          <w:lang w:val="hy-AM"/>
        </w:rPr>
      </w:pPr>
      <w:r w:rsidRPr="000036EF">
        <w:rPr>
          <w:rFonts w:ascii="GHEA Grapalat" w:eastAsia="Times New Roman" w:hAnsi="GHEA Grapalat" w:cs="GHEA Grapalat"/>
          <w:color w:val="000000"/>
          <w:sz w:val="20"/>
          <w:szCs w:val="20"/>
          <w:lang w:val="hy-AM"/>
        </w:rPr>
        <w:t xml:space="preserve">դ) </w:t>
      </w:r>
      <w:r w:rsidRPr="000036EF">
        <w:rPr>
          <w:rFonts w:ascii="GHEA Grapalat" w:eastAsia="Times New Roman" w:hAnsi="GHEA Grapalat" w:cs="GHEA Grapalat"/>
          <w:color w:val="000000"/>
          <w:sz w:val="20"/>
          <w:szCs w:val="20"/>
          <w:lang w:val="pt-BR"/>
        </w:rPr>
        <w:t>Ընկերությունը</w:t>
      </w:r>
      <w:r w:rsidRPr="000036EF">
        <w:rPr>
          <w:rFonts w:ascii="GHEA Grapalat" w:eastAsia="Times New Roman" w:hAnsi="GHEA Grapalat" w:cs="GHEA Grapalat"/>
          <w:color w:val="000000"/>
          <w:sz w:val="20"/>
          <w:szCs w:val="20"/>
          <w:lang w:val="hy-AM"/>
        </w:rPr>
        <w:t xml:space="preserve"> հավաստում է, որ Պահանջագիրը ակցեպտավորել է տուժանքի ամբողջ գումարով:</w:t>
      </w:r>
    </w:p>
    <w:p w14:paraId="52A87093" w14:textId="77777777" w:rsidR="000036EF" w:rsidRPr="000036EF" w:rsidRDefault="000036EF" w:rsidP="000036EF">
      <w:pPr>
        <w:spacing w:after="0" w:line="240" w:lineRule="auto"/>
        <w:ind w:firstLine="426"/>
        <w:jc w:val="both"/>
        <w:rPr>
          <w:rFonts w:ascii="GHEA Grapalat" w:eastAsia="Times New Roman" w:hAnsi="GHEA Grapalat" w:cs="GHEA Grapalat"/>
          <w:sz w:val="20"/>
          <w:szCs w:val="20"/>
          <w:lang w:val="hy-AM"/>
        </w:rPr>
      </w:pPr>
      <w:r w:rsidRPr="000036EF">
        <w:rPr>
          <w:rFonts w:ascii="GHEA Grapalat" w:eastAsia="Times New Roman"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22F398A9" w14:textId="77777777" w:rsidR="000036EF" w:rsidRPr="000036EF" w:rsidRDefault="000036EF" w:rsidP="000036EF">
      <w:pPr>
        <w:spacing w:after="0" w:line="240" w:lineRule="auto"/>
        <w:ind w:firstLine="426"/>
        <w:jc w:val="both"/>
        <w:rPr>
          <w:rFonts w:ascii="GHEA Grapalat" w:eastAsia="Times New Roman" w:hAnsi="GHEA Grapalat" w:cs="GHEA Grapalat"/>
          <w:sz w:val="20"/>
          <w:szCs w:val="20"/>
          <w:lang w:val="pt-BR"/>
        </w:rPr>
      </w:pPr>
      <w:r w:rsidRPr="000036EF">
        <w:rPr>
          <w:rFonts w:ascii="GHEA Grapalat" w:eastAsia="Times New Roman"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0036EF">
        <w:rPr>
          <w:rFonts w:ascii="GHEA Grapalat" w:eastAsia="Times New Roman" w:hAnsi="GHEA Grapalat" w:cs="GHEA Grapalat"/>
          <w:sz w:val="20"/>
          <w:szCs w:val="20"/>
          <w:lang w:val="hy-AM"/>
        </w:rPr>
        <w:t xml:space="preserve">Պահանջագիրը բնօրինակներով </w:t>
      </w:r>
      <w:r w:rsidRPr="000036EF">
        <w:rPr>
          <w:rFonts w:ascii="GHEA Grapalat" w:eastAsia="Times New Roman" w:hAnsi="GHEA Grapalat" w:cs="GHEA Grapalat"/>
          <w:sz w:val="20"/>
          <w:szCs w:val="20"/>
          <w:lang w:val="pt-BR"/>
        </w:rPr>
        <w:t xml:space="preserve">ներկայացնում է </w:t>
      </w:r>
      <w:r w:rsidRPr="000036EF">
        <w:rPr>
          <w:rFonts w:ascii="GHEA Grapalat" w:eastAsia="Times New Roman" w:hAnsi="GHEA Grapalat" w:cs="GHEA Grapalat"/>
          <w:sz w:val="20"/>
          <w:szCs w:val="20"/>
          <w:lang w:val="hy-AM"/>
        </w:rPr>
        <w:t>Վճարող Բանկին</w:t>
      </w:r>
      <w:r w:rsidRPr="000036EF">
        <w:rPr>
          <w:rFonts w:ascii="GHEA Grapalat" w:eastAsia="Times New Roman" w:hAnsi="GHEA Grapalat" w:cs="GHEA Grapalat"/>
          <w:sz w:val="20"/>
          <w:szCs w:val="20"/>
          <w:lang w:val="pt-BR"/>
        </w:rPr>
        <w:t xml:space="preserve">` այդ մասին գրավոր տեղեկացնելով Ընկերությանը: Սույն տուժանքի համաձայնագիրը և կից </w:t>
      </w:r>
      <w:r w:rsidRPr="000036EF">
        <w:rPr>
          <w:rFonts w:ascii="GHEA Grapalat" w:eastAsia="Times New Roman" w:hAnsi="GHEA Grapalat" w:cs="GHEA Grapalat"/>
          <w:sz w:val="20"/>
          <w:szCs w:val="20"/>
          <w:lang w:val="hy-AM"/>
        </w:rPr>
        <w:t>Պահանջագիրը</w:t>
      </w:r>
      <w:r w:rsidRPr="000036EF">
        <w:rPr>
          <w:rFonts w:ascii="GHEA Grapalat" w:eastAsia="Times New Roman" w:hAnsi="GHEA Grapalat" w:cs="GHEA Grapalat"/>
          <w:sz w:val="20"/>
          <w:szCs w:val="20"/>
          <w:lang w:val="pt-BR"/>
        </w:rPr>
        <w:t xml:space="preserve"> </w:t>
      </w:r>
      <w:r w:rsidRPr="000036EF">
        <w:rPr>
          <w:rFonts w:ascii="GHEA Grapalat" w:eastAsia="Times New Roman" w:hAnsi="GHEA Grapalat" w:cs="GHEA Grapalat"/>
          <w:sz w:val="20"/>
          <w:szCs w:val="20"/>
          <w:lang w:val="hy-AM"/>
        </w:rPr>
        <w:t>էլեկտրոնային</w:t>
      </w:r>
      <w:r w:rsidRPr="000036EF">
        <w:rPr>
          <w:rFonts w:ascii="GHEA Grapalat" w:eastAsia="Times New Roman" w:hAnsi="GHEA Grapalat" w:cs="GHEA Grapalat"/>
          <w:sz w:val="20"/>
          <w:szCs w:val="20"/>
          <w:lang w:val="pt-BR"/>
        </w:rPr>
        <w:t xml:space="preserve"> </w:t>
      </w:r>
      <w:r w:rsidRPr="000036EF">
        <w:rPr>
          <w:rFonts w:ascii="GHEA Grapalat" w:eastAsia="Times New Roman" w:hAnsi="GHEA Grapalat" w:cs="GHEA Grapalat"/>
          <w:sz w:val="20"/>
          <w:szCs w:val="20"/>
          <w:lang w:val="hy-AM"/>
        </w:rPr>
        <w:t>թվային</w:t>
      </w:r>
      <w:r w:rsidRPr="000036EF">
        <w:rPr>
          <w:rFonts w:ascii="GHEA Grapalat" w:eastAsia="Times New Roman" w:hAnsi="GHEA Grapalat" w:cs="GHEA Grapalat"/>
          <w:sz w:val="20"/>
          <w:szCs w:val="20"/>
          <w:lang w:val="pt-BR"/>
        </w:rPr>
        <w:t xml:space="preserve"> </w:t>
      </w:r>
      <w:r w:rsidRPr="000036EF">
        <w:rPr>
          <w:rFonts w:ascii="GHEA Grapalat" w:eastAsia="Times New Roman" w:hAnsi="GHEA Grapalat" w:cs="GHEA Grapalat"/>
          <w:sz w:val="20"/>
          <w:szCs w:val="20"/>
          <w:lang w:val="hy-AM"/>
        </w:rPr>
        <w:t>ստորագրությամբ</w:t>
      </w:r>
      <w:r w:rsidRPr="000036EF">
        <w:rPr>
          <w:rFonts w:ascii="GHEA Grapalat" w:eastAsia="Times New Roman" w:hAnsi="GHEA Grapalat" w:cs="GHEA Grapalat"/>
          <w:sz w:val="20"/>
          <w:szCs w:val="20"/>
          <w:lang w:val="pt-BR"/>
        </w:rPr>
        <w:t xml:space="preserve"> </w:t>
      </w:r>
      <w:r w:rsidRPr="000036EF">
        <w:rPr>
          <w:rFonts w:ascii="GHEA Grapalat" w:eastAsia="Times New Roman" w:hAnsi="GHEA Grapalat" w:cs="GHEA Grapalat"/>
          <w:sz w:val="20"/>
          <w:szCs w:val="20"/>
          <w:lang w:val="hy-AM"/>
        </w:rPr>
        <w:t>հաստատված</w:t>
      </w:r>
      <w:r w:rsidRPr="000036EF">
        <w:rPr>
          <w:rFonts w:ascii="GHEA Grapalat" w:eastAsia="Times New Roman" w:hAnsi="GHEA Grapalat" w:cs="GHEA Grapalat"/>
          <w:sz w:val="20"/>
          <w:szCs w:val="20"/>
          <w:lang w:val="pt-BR"/>
        </w:rPr>
        <w:t xml:space="preserve"> </w:t>
      </w:r>
      <w:r w:rsidRPr="000036EF">
        <w:rPr>
          <w:rFonts w:ascii="GHEA Grapalat" w:eastAsia="Times New Roman" w:hAnsi="GHEA Grapalat" w:cs="GHEA Grapalat"/>
          <w:sz w:val="20"/>
          <w:szCs w:val="20"/>
          <w:lang w:val="hy-AM"/>
        </w:rPr>
        <w:t>լինելու</w:t>
      </w:r>
      <w:r w:rsidRPr="000036EF">
        <w:rPr>
          <w:rFonts w:ascii="GHEA Grapalat" w:eastAsia="Times New Roman" w:hAnsi="GHEA Grapalat" w:cs="GHEA Grapalat"/>
          <w:sz w:val="20"/>
          <w:szCs w:val="20"/>
          <w:lang w:val="pt-BR"/>
        </w:rPr>
        <w:t xml:space="preserve"> </w:t>
      </w:r>
      <w:r w:rsidRPr="000036EF">
        <w:rPr>
          <w:rFonts w:ascii="GHEA Grapalat" w:eastAsia="Times New Roman" w:hAnsi="GHEA Grapalat" w:cs="GHEA Grapalat"/>
          <w:sz w:val="20"/>
          <w:szCs w:val="20"/>
          <w:lang w:val="hy-AM"/>
        </w:rPr>
        <w:t>դեպքում</w:t>
      </w:r>
      <w:r w:rsidRPr="000036EF">
        <w:rPr>
          <w:rFonts w:ascii="GHEA Grapalat" w:eastAsia="Times New Roman" w:hAnsi="GHEA Grapalat" w:cs="GHEA Grapalat"/>
          <w:sz w:val="20"/>
          <w:szCs w:val="20"/>
          <w:lang w:val="pt-BR"/>
        </w:rPr>
        <w:t xml:space="preserve"> </w:t>
      </w:r>
      <w:r w:rsidRPr="000036EF">
        <w:rPr>
          <w:rFonts w:ascii="GHEA Grapalat" w:eastAsia="Times New Roman" w:hAnsi="GHEA Grapalat" w:cs="GHEA Grapalat"/>
          <w:sz w:val="20"/>
          <w:szCs w:val="20"/>
          <w:lang w:val="hy-AM"/>
        </w:rPr>
        <w:t>դրանք</w:t>
      </w:r>
      <w:r w:rsidRPr="000036EF">
        <w:rPr>
          <w:rFonts w:ascii="GHEA Grapalat" w:eastAsia="Times New Roman" w:hAnsi="GHEA Grapalat" w:cs="GHEA Grapalat"/>
          <w:sz w:val="20"/>
          <w:szCs w:val="20"/>
          <w:lang w:val="pt-BR"/>
        </w:rPr>
        <w:t xml:space="preserve"> </w:t>
      </w:r>
      <w:r w:rsidRPr="000036EF">
        <w:rPr>
          <w:rFonts w:ascii="GHEA Grapalat" w:eastAsia="Times New Roman" w:hAnsi="GHEA Grapalat" w:cs="GHEA Grapalat"/>
          <w:sz w:val="20"/>
          <w:szCs w:val="20"/>
          <w:lang w:val="hy-AM"/>
        </w:rPr>
        <w:t>Վճարող</w:t>
      </w:r>
      <w:r w:rsidRPr="000036EF">
        <w:rPr>
          <w:rFonts w:ascii="GHEA Grapalat" w:eastAsia="Times New Roman" w:hAnsi="GHEA Grapalat" w:cs="GHEA Grapalat"/>
          <w:sz w:val="20"/>
          <w:szCs w:val="20"/>
          <w:lang w:val="pt-BR"/>
        </w:rPr>
        <w:t xml:space="preserve"> </w:t>
      </w:r>
      <w:r w:rsidRPr="000036EF">
        <w:rPr>
          <w:rFonts w:ascii="GHEA Grapalat" w:eastAsia="Times New Roman" w:hAnsi="GHEA Grapalat" w:cs="GHEA Grapalat"/>
          <w:sz w:val="20"/>
          <w:szCs w:val="20"/>
          <w:lang w:val="hy-AM"/>
        </w:rPr>
        <w:t>Բանկին</w:t>
      </w:r>
      <w:r w:rsidRPr="000036EF">
        <w:rPr>
          <w:rFonts w:ascii="GHEA Grapalat" w:eastAsia="Times New Roman" w:hAnsi="GHEA Grapalat" w:cs="GHEA Grapalat"/>
          <w:sz w:val="20"/>
          <w:szCs w:val="20"/>
          <w:lang w:val="pt-BR"/>
        </w:rPr>
        <w:t xml:space="preserve"> </w:t>
      </w:r>
      <w:r w:rsidRPr="000036EF">
        <w:rPr>
          <w:rFonts w:ascii="GHEA Grapalat" w:eastAsia="Times New Roman" w:hAnsi="GHEA Grapalat" w:cs="GHEA Grapalat"/>
          <w:sz w:val="20"/>
          <w:szCs w:val="20"/>
          <w:lang w:val="hy-AM"/>
        </w:rPr>
        <w:t>են</w:t>
      </w:r>
      <w:r w:rsidRPr="000036EF">
        <w:rPr>
          <w:rFonts w:ascii="GHEA Grapalat" w:eastAsia="Times New Roman" w:hAnsi="GHEA Grapalat" w:cs="GHEA Grapalat"/>
          <w:sz w:val="20"/>
          <w:szCs w:val="20"/>
          <w:lang w:val="pt-BR"/>
        </w:rPr>
        <w:t xml:space="preserve"> </w:t>
      </w:r>
      <w:r w:rsidRPr="000036EF">
        <w:rPr>
          <w:rFonts w:ascii="GHEA Grapalat" w:eastAsia="Times New Roman" w:hAnsi="GHEA Grapalat" w:cs="GHEA Grapalat"/>
          <w:sz w:val="20"/>
          <w:szCs w:val="20"/>
          <w:lang w:val="hy-AM"/>
        </w:rPr>
        <w:t>ներկայացվում</w:t>
      </w:r>
      <w:r w:rsidRPr="000036EF">
        <w:rPr>
          <w:rFonts w:ascii="GHEA Grapalat" w:eastAsia="Times New Roman" w:hAnsi="GHEA Grapalat" w:cs="GHEA Grapalat"/>
          <w:sz w:val="20"/>
          <w:szCs w:val="20"/>
          <w:lang w:val="pt-BR"/>
        </w:rPr>
        <w:t xml:space="preserve"> </w:t>
      </w:r>
      <w:r w:rsidRPr="000036EF">
        <w:rPr>
          <w:rFonts w:ascii="GHEA Grapalat" w:eastAsia="Times New Roman" w:hAnsi="GHEA Grapalat" w:cs="GHEA Grapalat"/>
          <w:sz w:val="20"/>
          <w:szCs w:val="20"/>
          <w:lang w:val="hy-AM"/>
        </w:rPr>
        <w:t>էլեկտրոնային</w:t>
      </w:r>
      <w:r w:rsidRPr="000036EF">
        <w:rPr>
          <w:rFonts w:ascii="GHEA Grapalat" w:eastAsia="Times New Roman" w:hAnsi="GHEA Grapalat" w:cs="GHEA Grapalat"/>
          <w:sz w:val="20"/>
          <w:szCs w:val="20"/>
          <w:lang w:val="pt-BR"/>
        </w:rPr>
        <w:t xml:space="preserve"> </w:t>
      </w:r>
      <w:r w:rsidRPr="000036EF">
        <w:rPr>
          <w:rFonts w:ascii="GHEA Grapalat" w:eastAsia="Times New Roman" w:hAnsi="GHEA Grapalat" w:cs="GHEA Grapalat"/>
          <w:sz w:val="20"/>
          <w:szCs w:val="20"/>
          <w:lang w:val="hy-AM"/>
        </w:rPr>
        <w:t>կրիչներով</w:t>
      </w:r>
      <w:r w:rsidRPr="000036EF">
        <w:rPr>
          <w:rFonts w:ascii="GHEA Grapalat" w:eastAsia="Times New Roman" w:hAnsi="GHEA Grapalat" w:cs="GHEA Grapalat"/>
          <w:sz w:val="20"/>
          <w:szCs w:val="20"/>
          <w:lang w:val="pt-BR"/>
        </w:rPr>
        <w:t xml:space="preserve">, </w:t>
      </w:r>
      <w:r w:rsidRPr="000036EF">
        <w:rPr>
          <w:rFonts w:ascii="GHEA Grapalat" w:eastAsia="Times New Roman" w:hAnsi="GHEA Grapalat" w:cs="GHEA Grapalat"/>
          <w:sz w:val="20"/>
          <w:szCs w:val="20"/>
          <w:lang w:val="hy-AM"/>
        </w:rPr>
        <w:t>ինչպես</w:t>
      </w:r>
      <w:r w:rsidRPr="000036EF">
        <w:rPr>
          <w:rFonts w:ascii="GHEA Grapalat" w:eastAsia="Times New Roman" w:hAnsi="GHEA Grapalat" w:cs="GHEA Grapalat"/>
          <w:sz w:val="20"/>
          <w:szCs w:val="20"/>
          <w:lang w:val="pt-BR"/>
        </w:rPr>
        <w:t xml:space="preserve"> </w:t>
      </w:r>
      <w:r w:rsidRPr="000036EF">
        <w:rPr>
          <w:rFonts w:ascii="GHEA Grapalat" w:eastAsia="Times New Roman" w:hAnsi="GHEA Grapalat" w:cs="GHEA Grapalat"/>
          <w:sz w:val="20"/>
          <w:szCs w:val="20"/>
          <w:lang w:val="hy-AM"/>
        </w:rPr>
        <w:t>նաև</w:t>
      </w:r>
      <w:r w:rsidRPr="000036EF">
        <w:rPr>
          <w:rFonts w:ascii="GHEA Grapalat" w:eastAsia="Times New Roman" w:hAnsi="GHEA Grapalat" w:cs="GHEA Grapalat"/>
          <w:sz w:val="20"/>
          <w:szCs w:val="20"/>
          <w:lang w:val="pt-BR"/>
        </w:rPr>
        <w:t xml:space="preserve"> </w:t>
      </w:r>
      <w:r w:rsidRPr="000036EF">
        <w:rPr>
          <w:rFonts w:ascii="GHEA Grapalat" w:eastAsia="Times New Roman" w:hAnsi="GHEA Grapalat" w:cs="GHEA Grapalat"/>
          <w:sz w:val="20"/>
          <w:szCs w:val="20"/>
          <w:lang w:val="hy-AM"/>
        </w:rPr>
        <w:t>դրանցից</w:t>
      </w:r>
      <w:r w:rsidRPr="000036EF">
        <w:rPr>
          <w:rFonts w:ascii="GHEA Grapalat" w:eastAsia="Times New Roman" w:hAnsi="GHEA Grapalat" w:cs="GHEA Grapalat"/>
          <w:sz w:val="20"/>
          <w:szCs w:val="20"/>
          <w:lang w:val="pt-BR"/>
        </w:rPr>
        <w:t xml:space="preserve"> </w:t>
      </w:r>
      <w:r w:rsidRPr="000036EF">
        <w:rPr>
          <w:rFonts w:ascii="GHEA Grapalat" w:eastAsia="Times New Roman" w:hAnsi="GHEA Grapalat" w:cs="GHEA Grapalat"/>
          <w:sz w:val="20"/>
          <w:szCs w:val="20"/>
          <w:lang w:val="hy-AM"/>
        </w:rPr>
        <w:t>արտատպված</w:t>
      </w:r>
      <w:r w:rsidRPr="000036EF">
        <w:rPr>
          <w:rFonts w:ascii="GHEA Grapalat" w:eastAsia="Times New Roman" w:hAnsi="GHEA Grapalat" w:cs="GHEA Grapalat"/>
          <w:sz w:val="20"/>
          <w:szCs w:val="20"/>
          <w:lang w:val="pt-BR"/>
        </w:rPr>
        <w:t xml:space="preserve"> </w:t>
      </w:r>
      <w:r w:rsidRPr="000036EF">
        <w:rPr>
          <w:rFonts w:ascii="GHEA Grapalat" w:eastAsia="Times New Roman" w:hAnsi="GHEA Grapalat" w:cs="GHEA Grapalat"/>
          <w:sz w:val="20"/>
          <w:szCs w:val="20"/>
          <w:lang w:val="hy-AM"/>
        </w:rPr>
        <w:t>թղթային</w:t>
      </w:r>
      <w:r w:rsidRPr="000036EF">
        <w:rPr>
          <w:rFonts w:ascii="GHEA Grapalat" w:eastAsia="Times New Roman" w:hAnsi="GHEA Grapalat" w:cs="GHEA Grapalat"/>
          <w:sz w:val="20"/>
          <w:szCs w:val="20"/>
          <w:lang w:val="pt-BR"/>
        </w:rPr>
        <w:t xml:space="preserve"> </w:t>
      </w:r>
      <w:r w:rsidRPr="000036EF">
        <w:rPr>
          <w:rFonts w:ascii="GHEA Grapalat" w:eastAsia="Times New Roman" w:hAnsi="GHEA Grapalat" w:cs="GHEA Grapalat"/>
          <w:sz w:val="20"/>
          <w:szCs w:val="20"/>
          <w:lang w:val="hy-AM"/>
        </w:rPr>
        <w:t>տարբերակներով</w:t>
      </w:r>
      <w:r w:rsidRPr="000036EF">
        <w:rPr>
          <w:rFonts w:ascii="GHEA Grapalat" w:eastAsia="Times New Roman" w:hAnsi="GHEA Grapalat" w:cs="GHEA Grapalat"/>
          <w:sz w:val="20"/>
          <w:szCs w:val="20"/>
          <w:lang w:val="pt-BR"/>
        </w:rPr>
        <w:t>:</w:t>
      </w:r>
    </w:p>
    <w:p w14:paraId="76345C64" w14:textId="77777777" w:rsidR="000036EF" w:rsidRPr="000036EF" w:rsidRDefault="000036EF" w:rsidP="000036EF">
      <w:pPr>
        <w:numPr>
          <w:ilvl w:val="1"/>
          <w:numId w:val="25"/>
        </w:numPr>
        <w:spacing w:after="0" w:line="240" w:lineRule="auto"/>
        <w:jc w:val="both"/>
        <w:rPr>
          <w:rFonts w:ascii="GHEA Grapalat" w:eastAsia="Times New Roman" w:hAnsi="GHEA Grapalat" w:cs="GHEA Grapalat"/>
          <w:color w:val="000000"/>
          <w:sz w:val="20"/>
          <w:szCs w:val="20"/>
          <w:lang w:val="hy-AM"/>
        </w:rPr>
      </w:pPr>
      <w:r w:rsidRPr="000036EF">
        <w:rPr>
          <w:rFonts w:ascii="GHEA Grapalat" w:eastAsia="Times New Roman" w:hAnsi="GHEA Grapalat" w:cs="GHEA Grapalat"/>
          <w:color w:val="000000"/>
          <w:sz w:val="20"/>
          <w:szCs w:val="20"/>
          <w:lang w:val="hy-AM"/>
        </w:rPr>
        <w:t>Պատվիրատուն Վճարող բանկին կարող է ներկայացնել այլ լրացուցիչ փաստաթղթեր:</w:t>
      </w:r>
    </w:p>
    <w:p w14:paraId="51C94FBA" w14:textId="77777777" w:rsidR="000036EF" w:rsidRPr="000036EF" w:rsidRDefault="000036EF" w:rsidP="000036EF">
      <w:pPr>
        <w:spacing w:after="0" w:line="240" w:lineRule="auto"/>
        <w:ind w:firstLine="426"/>
        <w:jc w:val="both"/>
        <w:rPr>
          <w:rFonts w:ascii="GHEA Grapalat" w:eastAsia="Times New Roman" w:hAnsi="GHEA Grapalat" w:cs="GHEA Grapalat"/>
          <w:sz w:val="20"/>
          <w:szCs w:val="20"/>
          <w:lang w:val="pt-BR"/>
        </w:rPr>
      </w:pPr>
      <w:r w:rsidRPr="000036EF">
        <w:rPr>
          <w:rFonts w:ascii="GHEA Grapalat" w:eastAsia="Times New Roman" w:hAnsi="GHEA Grapalat" w:cs="GHEA Grapalat"/>
          <w:sz w:val="20"/>
          <w:szCs w:val="20"/>
          <w:lang w:val="hy-AM"/>
        </w:rPr>
        <w:t>1.6 Վճարող Բանկի կողմից Պ</w:t>
      </w:r>
      <w:r w:rsidRPr="000036EF">
        <w:rPr>
          <w:rFonts w:ascii="GHEA Grapalat" w:eastAsia="Times New Roman" w:hAnsi="GHEA Grapalat" w:cs="GHEA Grapalat"/>
          <w:sz w:val="20"/>
          <w:szCs w:val="20"/>
          <w:lang w:val="pt-BR"/>
        </w:rPr>
        <w:t xml:space="preserve">ահանջագրում նշված գումարի վճարման հետևանքով </w:t>
      </w:r>
      <w:r w:rsidRPr="000036EF">
        <w:rPr>
          <w:rFonts w:ascii="GHEA Grapalat" w:eastAsia="Times New Roman" w:hAnsi="GHEA Grapalat" w:cs="GHEA Grapalat"/>
          <w:sz w:val="20"/>
          <w:szCs w:val="20"/>
          <w:lang w:val="hy-AM"/>
        </w:rPr>
        <w:t xml:space="preserve">Ընկերության </w:t>
      </w:r>
      <w:r w:rsidRPr="000036EF">
        <w:rPr>
          <w:rFonts w:ascii="GHEA Grapalat" w:eastAsia="Times New Roman" w:hAnsi="GHEA Grapalat" w:cs="GHEA Grapalat"/>
          <w:sz w:val="20"/>
          <w:szCs w:val="20"/>
          <w:lang w:val="pt-BR"/>
        </w:rPr>
        <w:t xml:space="preserve">առաջացած ռիսկերի (Ընկերության կրած վնասների) </w:t>
      </w:r>
      <w:r w:rsidRPr="000036EF">
        <w:rPr>
          <w:rFonts w:ascii="GHEA Grapalat" w:eastAsia="Times New Roman" w:hAnsi="GHEA Grapalat" w:cs="GHEA Grapalat"/>
          <w:sz w:val="20"/>
          <w:szCs w:val="20"/>
          <w:lang w:val="hy-AM"/>
        </w:rPr>
        <w:t xml:space="preserve">և բացասական հետևանքների </w:t>
      </w:r>
      <w:r w:rsidRPr="000036EF">
        <w:rPr>
          <w:rFonts w:ascii="GHEA Grapalat" w:eastAsia="Times New Roman" w:hAnsi="GHEA Grapalat" w:cs="GHEA Grapalat"/>
          <w:sz w:val="20"/>
          <w:szCs w:val="20"/>
          <w:lang w:val="pt-BR"/>
        </w:rPr>
        <w:t>համար Բանկը</w:t>
      </w:r>
      <w:r w:rsidRPr="000036EF">
        <w:rPr>
          <w:rFonts w:ascii="GHEA Grapalat" w:eastAsia="Times New Roman" w:hAnsi="GHEA Grapalat" w:cs="GHEA Grapalat"/>
          <w:sz w:val="20"/>
          <w:szCs w:val="20"/>
          <w:lang w:val="hy-AM"/>
        </w:rPr>
        <w:t xml:space="preserve"> որևէ</w:t>
      </w:r>
      <w:r w:rsidRPr="000036EF">
        <w:rPr>
          <w:rFonts w:ascii="GHEA Grapalat" w:eastAsia="Times New Roman" w:hAnsi="GHEA Grapalat" w:cs="GHEA Grapalat"/>
          <w:sz w:val="20"/>
          <w:szCs w:val="20"/>
          <w:lang w:val="pt-BR"/>
        </w:rPr>
        <w:t xml:space="preserve"> պատասխանատվություն չի կրում</w:t>
      </w:r>
      <w:r w:rsidRPr="000036EF">
        <w:rPr>
          <w:rFonts w:ascii="GHEA Grapalat" w:eastAsia="Times New Roman" w:hAnsi="GHEA Grapalat" w:cs="GHEA Grapalat"/>
          <w:sz w:val="20"/>
          <w:szCs w:val="20"/>
          <w:lang w:val="hy-AM"/>
        </w:rPr>
        <w:t>:</w:t>
      </w:r>
      <w:r w:rsidRPr="000036EF">
        <w:rPr>
          <w:rFonts w:ascii="GHEA Grapalat" w:eastAsia="Times New Roman" w:hAnsi="GHEA Grapalat" w:cs="GHEA Grapalat"/>
          <w:sz w:val="20"/>
          <w:szCs w:val="20"/>
          <w:lang w:val="pt-BR"/>
        </w:rPr>
        <w:t xml:space="preserve"> </w:t>
      </w:r>
      <w:r w:rsidRPr="000036EF">
        <w:rPr>
          <w:rFonts w:ascii="GHEA Grapalat" w:eastAsia="Times New Roman" w:hAnsi="GHEA Grapalat" w:cs="GHEA Grapalat"/>
          <w:sz w:val="20"/>
          <w:szCs w:val="20"/>
          <w:lang w:val="hy-AM"/>
        </w:rPr>
        <w:t>Բանկը պարտավոր չէ ստուգելու Ընկերության կողմից պայմանագրի պայմանները խախտելու փաստերը:</w:t>
      </w:r>
    </w:p>
    <w:p w14:paraId="330485E3" w14:textId="77777777" w:rsidR="000036EF" w:rsidRPr="000036EF" w:rsidRDefault="000036EF" w:rsidP="000036EF">
      <w:pPr>
        <w:spacing w:after="0" w:line="240" w:lineRule="auto"/>
        <w:ind w:firstLine="426"/>
        <w:jc w:val="both"/>
        <w:rPr>
          <w:rFonts w:ascii="GHEA Grapalat" w:eastAsia="Times New Roman" w:hAnsi="GHEA Grapalat" w:cs="GHEA Grapalat"/>
          <w:sz w:val="20"/>
          <w:szCs w:val="20"/>
          <w:lang w:val="pt-BR"/>
        </w:rPr>
      </w:pPr>
      <w:r w:rsidRPr="000036EF">
        <w:rPr>
          <w:rFonts w:ascii="GHEA Grapalat" w:eastAsia="Times New Roman" w:hAnsi="GHEA Grapalat" w:cs="GHEA Grapalat"/>
          <w:sz w:val="20"/>
          <w:szCs w:val="20"/>
          <w:lang w:val="pt-BR"/>
        </w:rPr>
        <w:t xml:space="preserve">1.7 </w:t>
      </w:r>
      <w:r w:rsidRPr="000036EF">
        <w:rPr>
          <w:rFonts w:ascii="GHEA Grapalat" w:eastAsia="Times New Roman" w:hAnsi="GHEA Grapalat" w:cs="GHEA Grapalat"/>
          <w:sz w:val="20"/>
          <w:szCs w:val="20"/>
          <w:lang w:val="hy-AM"/>
        </w:rPr>
        <w:t>Այն դեպքում</w:t>
      </w:r>
      <w:r w:rsidRPr="000036EF">
        <w:rPr>
          <w:rFonts w:ascii="GHEA Grapalat" w:eastAsia="Times New Roman" w:hAnsi="GHEA Grapalat" w:cs="GHEA Grapalat"/>
          <w:sz w:val="20"/>
          <w:szCs w:val="20"/>
          <w:lang w:val="pt-BR"/>
        </w:rPr>
        <w:t>,</w:t>
      </w:r>
      <w:r w:rsidRPr="000036EF">
        <w:rPr>
          <w:rFonts w:ascii="GHEA Grapalat" w:eastAsia="Times New Roman" w:hAnsi="GHEA Grapalat" w:cs="GHEA Grapalat"/>
          <w:sz w:val="20"/>
          <w:szCs w:val="20"/>
          <w:lang w:val="hy-AM"/>
        </w:rPr>
        <w:t xml:space="preserve"> երբ Ընկերության հաշվի միջոցները չեն բավարարում</w:t>
      </w:r>
      <w:r w:rsidRPr="000036EF">
        <w:rPr>
          <w:rFonts w:ascii="GHEA Grapalat" w:eastAsia="Times New Roman" w:hAnsi="GHEA Grapalat" w:cs="GHEA Grapalat"/>
          <w:sz w:val="20"/>
          <w:szCs w:val="20"/>
        </w:rPr>
        <w:t>՝</w:t>
      </w:r>
      <w:r w:rsidRPr="000036EF">
        <w:rPr>
          <w:rFonts w:ascii="GHEA Grapalat" w:eastAsia="Times New Roman" w:hAnsi="GHEA Grapalat" w:cs="GHEA Grapalat"/>
          <w:sz w:val="20"/>
          <w:szCs w:val="20"/>
          <w:lang w:val="pt-BR"/>
        </w:rPr>
        <w:t xml:space="preserve"> </w:t>
      </w:r>
      <w:proofErr w:type="spellStart"/>
      <w:r w:rsidRPr="000036EF">
        <w:rPr>
          <w:rFonts w:ascii="GHEA Grapalat" w:eastAsia="Times New Roman" w:hAnsi="GHEA Grapalat" w:cs="GHEA Grapalat"/>
          <w:sz w:val="20"/>
          <w:szCs w:val="20"/>
        </w:rPr>
        <w:t>Վճարող</w:t>
      </w:r>
      <w:proofErr w:type="spellEnd"/>
      <w:r w:rsidRPr="000036EF">
        <w:rPr>
          <w:rFonts w:ascii="GHEA Grapalat" w:eastAsia="Times New Roman" w:hAnsi="GHEA Grapalat" w:cs="GHEA Grapalat"/>
          <w:sz w:val="20"/>
          <w:szCs w:val="20"/>
          <w:lang w:val="pt-BR"/>
        </w:rPr>
        <w:t xml:space="preserve"> </w:t>
      </w:r>
      <w:proofErr w:type="spellStart"/>
      <w:r w:rsidRPr="000036EF">
        <w:rPr>
          <w:rFonts w:ascii="GHEA Grapalat" w:eastAsia="Times New Roman" w:hAnsi="GHEA Grapalat" w:cs="GHEA Grapalat"/>
          <w:sz w:val="20"/>
          <w:szCs w:val="20"/>
        </w:rPr>
        <w:t>բանկը</w:t>
      </w:r>
      <w:proofErr w:type="spellEnd"/>
      <w:r w:rsidRPr="000036EF">
        <w:rPr>
          <w:rFonts w:ascii="GHEA Grapalat" w:eastAsia="Times New Roman" w:hAnsi="GHEA Grapalat" w:cs="GHEA Grapalat"/>
          <w:sz w:val="20"/>
          <w:szCs w:val="20"/>
          <w:lang w:val="pt-BR"/>
        </w:rPr>
        <w:t xml:space="preserve"> </w:t>
      </w:r>
      <w:proofErr w:type="spellStart"/>
      <w:r w:rsidRPr="000036EF">
        <w:rPr>
          <w:rFonts w:ascii="GHEA Grapalat" w:eastAsia="Times New Roman" w:hAnsi="GHEA Grapalat" w:cs="GHEA Grapalat"/>
          <w:sz w:val="20"/>
          <w:szCs w:val="20"/>
        </w:rPr>
        <w:t>վճարման</w:t>
      </w:r>
      <w:proofErr w:type="spellEnd"/>
      <w:r w:rsidRPr="000036EF">
        <w:rPr>
          <w:rFonts w:ascii="GHEA Grapalat" w:eastAsia="Times New Roman" w:hAnsi="GHEA Grapalat" w:cs="GHEA Grapalat"/>
          <w:sz w:val="20"/>
          <w:szCs w:val="20"/>
          <w:lang w:val="pt-BR"/>
        </w:rPr>
        <w:t xml:space="preserve"> </w:t>
      </w:r>
      <w:proofErr w:type="spellStart"/>
      <w:r w:rsidRPr="000036EF">
        <w:rPr>
          <w:rFonts w:ascii="GHEA Grapalat" w:eastAsia="Times New Roman" w:hAnsi="GHEA Grapalat" w:cs="GHEA Grapalat"/>
          <w:sz w:val="20"/>
          <w:szCs w:val="20"/>
        </w:rPr>
        <w:t>պահանջագիրը</w:t>
      </w:r>
      <w:proofErr w:type="spellEnd"/>
      <w:r w:rsidRPr="000036EF">
        <w:rPr>
          <w:rFonts w:ascii="GHEA Grapalat" w:eastAsia="Times New Roman" w:hAnsi="GHEA Grapalat" w:cs="GHEA Grapalat"/>
          <w:sz w:val="20"/>
          <w:szCs w:val="20"/>
          <w:lang w:val="pt-BR"/>
        </w:rPr>
        <w:t xml:space="preserve"> </w:t>
      </w:r>
      <w:proofErr w:type="spellStart"/>
      <w:r w:rsidRPr="000036EF">
        <w:rPr>
          <w:rFonts w:ascii="GHEA Grapalat" w:eastAsia="Times New Roman" w:hAnsi="GHEA Grapalat" w:cs="GHEA Grapalat"/>
          <w:sz w:val="20"/>
          <w:szCs w:val="20"/>
        </w:rPr>
        <w:t>ստանալուց</w:t>
      </w:r>
      <w:proofErr w:type="spellEnd"/>
      <w:r w:rsidRPr="000036EF">
        <w:rPr>
          <w:rFonts w:ascii="GHEA Grapalat" w:eastAsia="Times New Roman" w:hAnsi="GHEA Grapalat" w:cs="GHEA Grapalat"/>
          <w:sz w:val="20"/>
          <w:szCs w:val="20"/>
          <w:lang w:val="pt-BR"/>
        </w:rPr>
        <w:t xml:space="preserve"> </w:t>
      </w:r>
      <w:proofErr w:type="spellStart"/>
      <w:r w:rsidRPr="000036EF">
        <w:rPr>
          <w:rFonts w:ascii="GHEA Grapalat" w:eastAsia="Times New Roman" w:hAnsi="GHEA Grapalat" w:cs="GHEA Grapalat"/>
          <w:sz w:val="20"/>
          <w:szCs w:val="20"/>
        </w:rPr>
        <w:t>հետո</w:t>
      </w:r>
      <w:proofErr w:type="spellEnd"/>
      <w:r w:rsidRPr="000036EF">
        <w:rPr>
          <w:rFonts w:ascii="GHEA Grapalat" w:eastAsia="Times New Roman" w:hAnsi="GHEA Grapalat" w:cs="GHEA Grapalat"/>
          <w:sz w:val="20"/>
          <w:szCs w:val="20"/>
        </w:rPr>
        <w:t>՝</w:t>
      </w:r>
      <w:r w:rsidRPr="000036EF">
        <w:rPr>
          <w:rFonts w:ascii="GHEA Grapalat" w:eastAsia="Times New Roman" w:hAnsi="GHEA Grapalat" w:cs="GHEA Grapalat"/>
          <w:sz w:val="20"/>
          <w:szCs w:val="20"/>
          <w:lang w:val="pt-BR"/>
        </w:rPr>
        <w:t xml:space="preserve"> 2 (</w:t>
      </w:r>
      <w:proofErr w:type="spellStart"/>
      <w:r w:rsidRPr="000036EF">
        <w:rPr>
          <w:rFonts w:ascii="GHEA Grapalat" w:eastAsia="Times New Roman" w:hAnsi="GHEA Grapalat" w:cs="GHEA Grapalat"/>
          <w:sz w:val="20"/>
          <w:szCs w:val="20"/>
        </w:rPr>
        <w:t>երկու</w:t>
      </w:r>
      <w:proofErr w:type="spellEnd"/>
      <w:r w:rsidRPr="000036EF">
        <w:rPr>
          <w:rFonts w:ascii="GHEA Grapalat" w:eastAsia="Times New Roman" w:hAnsi="GHEA Grapalat" w:cs="GHEA Grapalat"/>
          <w:sz w:val="20"/>
          <w:szCs w:val="20"/>
          <w:lang w:val="pt-BR"/>
        </w:rPr>
        <w:t xml:space="preserve">) </w:t>
      </w:r>
      <w:proofErr w:type="spellStart"/>
      <w:r w:rsidRPr="000036EF">
        <w:rPr>
          <w:rFonts w:ascii="GHEA Grapalat" w:eastAsia="Times New Roman" w:hAnsi="GHEA Grapalat" w:cs="GHEA Grapalat"/>
          <w:sz w:val="20"/>
          <w:szCs w:val="20"/>
        </w:rPr>
        <w:t>աշխատանքային</w:t>
      </w:r>
      <w:proofErr w:type="spellEnd"/>
      <w:r w:rsidRPr="000036EF">
        <w:rPr>
          <w:rFonts w:ascii="GHEA Grapalat" w:eastAsia="Times New Roman" w:hAnsi="GHEA Grapalat" w:cs="GHEA Grapalat"/>
          <w:sz w:val="20"/>
          <w:szCs w:val="20"/>
          <w:lang w:val="pt-BR"/>
        </w:rPr>
        <w:t xml:space="preserve"> </w:t>
      </w:r>
      <w:proofErr w:type="spellStart"/>
      <w:r w:rsidRPr="000036EF">
        <w:rPr>
          <w:rFonts w:ascii="GHEA Grapalat" w:eastAsia="Times New Roman" w:hAnsi="GHEA Grapalat" w:cs="GHEA Grapalat"/>
          <w:sz w:val="20"/>
          <w:szCs w:val="20"/>
        </w:rPr>
        <w:t>օրվա</w:t>
      </w:r>
      <w:proofErr w:type="spellEnd"/>
      <w:r w:rsidRPr="000036EF">
        <w:rPr>
          <w:rFonts w:ascii="GHEA Grapalat" w:eastAsia="Times New Roman" w:hAnsi="GHEA Grapalat" w:cs="GHEA Grapalat"/>
          <w:sz w:val="20"/>
          <w:szCs w:val="20"/>
          <w:lang w:val="pt-BR"/>
        </w:rPr>
        <w:t xml:space="preserve"> </w:t>
      </w:r>
      <w:proofErr w:type="spellStart"/>
      <w:r w:rsidRPr="000036EF">
        <w:rPr>
          <w:rFonts w:ascii="GHEA Grapalat" w:eastAsia="Times New Roman" w:hAnsi="GHEA Grapalat" w:cs="GHEA Grapalat"/>
          <w:sz w:val="20"/>
          <w:szCs w:val="20"/>
        </w:rPr>
        <w:t>ընթացքում</w:t>
      </w:r>
      <w:proofErr w:type="spellEnd"/>
      <w:r w:rsidRPr="000036EF">
        <w:rPr>
          <w:rFonts w:ascii="GHEA Grapalat" w:eastAsia="Times New Roman" w:hAnsi="GHEA Grapalat" w:cs="GHEA Grapalat"/>
          <w:sz w:val="20"/>
          <w:szCs w:val="20"/>
          <w:lang w:val="pt-BR"/>
        </w:rPr>
        <w:t xml:space="preserve"> </w:t>
      </w:r>
      <w:proofErr w:type="spellStart"/>
      <w:r w:rsidRPr="000036EF">
        <w:rPr>
          <w:rFonts w:ascii="GHEA Grapalat" w:eastAsia="Times New Roman" w:hAnsi="GHEA Grapalat" w:cs="GHEA Grapalat"/>
          <w:sz w:val="20"/>
          <w:szCs w:val="20"/>
        </w:rPr>
        <w:t>պետք</w:t>
      </w:r>
      <w:proofErr w:type="spellEnd"/>
      <w:r w:rsidRPr="000036EF">
        <w:rPr>
          <w:rFonts w:ascii="GHEA Grapalat" w:eastAsia="Times New Roman" w:hAnsi="GHEA Grapalat" w:cs="GHEA Grapalat"/>
          <w:sz w:val="20"/>
          <w:szCs w:val="20"/>
          <w:lang w:val="pt-BR"/>
        </w:rPr>
        <w:t xml:space="preserve"> </w:t>
      </w:r>
      <w:r w:rsidRPr="000036EF">
        <w:rPr>
          <w:rFonts w:ascii="GHEA Grapalat" w:eastAsia="Times New Roman" w:hAnsi="GHEA Grapalat" w:cs="GHEA Grapalat"/>
          <w:sz w:val="20"/>
          <w:szCs w:val="20"/>
        </w:rPr>
        <w:t>է</w:t>
      </w:r>
      <w:r w:rsidRPr="000036EF">
        <w:rPr>
          <w:rFonts w:ascii="GHEA Grapalat" w:eastAsia="Times New Roman" w:hAnsi="GHEA Grapalat" w:cs="GHEA Grapalat"/>
          <w:sz w:val="20"/>
          <w:szCs w:val="20"/>
          <w:lang w:val="pt-BR"/>
        </w:rPr>
        <w:t xml:space="preserve"> </w:t>
      </w:r>
      <w:proofErr w:type="spellStart"/>
      <w:r w:rsidRPr="000036EF">
        <w:rPr>
          <w:rFonts w:ascii="GHEA Grapalat" w:eastAsia="Times New Roman" w:hAnsi="GHEA Grapalat" w:cs="GHEA Grapalat"/>
          <w:sz w:val="20"/>
          <w:szCs w:val="20"/>
        </w:rPr>
        <w:t>տեղեկացնի</w:t>
      </w:r>
      <w:proofErr w:type="spellEnd"/>
      <w:r w:rsidRPr="000036EF">
        <w:rPr>
          <w:rFonts w:ascii="GHEA Grapalat" w:eastAsia="Times New Roman" w:hAnsi="GHEA Grapalat" w:cs="GHEA Grapalat"/>
          <w:sz w:val="20"/>
          <w:szCs w:val="20"/>
          <w:lang w:val="pt-BR"/>
        </w:rPr>
        <w:t xml:space="preserve"> </w:t>
      </w:r>
      <w:proofErr w:type="spellStart"/>
      <w:r w:rsidRPr="000036EF">
        <w:rPr>
          <w:rFonts w:ascii="GHEA Grapalat" w:eastAsia="Times New Roman" w:hAnsi="GHEA Grapalat" w:cs="GHEA Grapalat"/>
          <w:sz w:val="20"/>
          <w:szCs w:val="20"/>
        </w:rPr>
        <w:t>Պատվիրատուին</w:t>
      </w:r>
      <w:proofErr w:type="spellEnd"/>
      <w:r w:rsidRPr="000036EF">
        <w:rPr>
          <w:rFonts w:ascii="GHEA Grapalat" w:eastAsia="Times New Roman" w:hAnsi="GHEA Grapalat" w:cs="GHEA Grapalat"/>
          <w:sz w:val="20"/>
          <w:szCs w:val="20"/>
        </w:rPr>
        <w:t>՝</w:t>
      </w:r>
      <w:r w:rsidRPr="000036EF">
        <w:rPr>
          <w:rFonts w:ascii="GHEA Grapalat" w:eastAsia="Times New Roman" w:hAnsi="GHEA Grapalat" w:cs="GHEA Grapalat"/>
          <w:sz w:val="20"/>
          <w:szCs w:val="20"/>
          <w:lang w:val="pt-BR"/>
        </w:rPr>
        <w:t xml:space="preserve"> </w:t>
      </w:r>
      <w:proofErr w:type="spellStart"/>
      <w:r w:rsidRPr="000036EF">
        <w:rPr>
          <w:rFonts w:ascii="GHEA Grapalat" w:eastAsia="Times New Roman" w:hAnsi="GHEA Grapalat" w:cs="GHEA Grapalat"/>
          <w:sz w:val="20"/>
          <w:szCs w:val="20"/>
        </w:rPr>
        <w:t>գրավոր</w:t>
      </w:r>
      <w:proofErr w:type="spellEnd"/>
      <w:r w:rsidRPr="000036EF">
        <w:rPr>
          <w:rFonts w:ascii="GHEA Grapalat" w:eastAsia="Times New Roman" w:hAnsi="GHEA Grapalat" w:cs="GHEA Grapalat"/>
          <w:sz w:val="20"/>
          <w:szCs w:val="20"/>
          <w:lang w:val="pt-BR"/>
        </w:rPr>
        <w:t xml:space="preserve"> </w:t>
      </w:r>
      <w:proofErr w:type="spellStart"/>
      <w:r w:rsidRPr="000036EF">
        <w:rPr>
          <w:rFonts w:ascii="GHEA Grapalat" w:eastAsia="Times New Roman" w:hAnsi="GHEA Grapalat" w:cs="GHEA Grapalat"/>
          <w:sz w:val="20"/>
          <w:szCs w:val="20"/>
        </w:rPr>
        <w:t>ձևով</w:t>
      </w:r>
      <w:proofErr w:type="spellEnd"/>
      <w:r w:rsidRPr="000036EF">
        <w:rPr>
          <w:rFonts w:ascii="GHEA Grapalat" w:eastAsia="Times New Roman" w:hAnsi="GHEA Grapalat" w:cs="GHEA Grapalat"/>
          <w:sz w:val="20"/>
          <w:szCs w:val="20"/>
          <w:lang w:val="pt-BR"/>
        </w:rPr>
        <w:t>:</w:t>
      </w:r>
    </w:p>
    <w:p w14:paraId="4F911DD8" w14:textId="77777777" w:rsidR="000036EF" w:rsidRPr="000036EF" w:rsidRDefault="000036EF" w:rsidP="000036EF">
      <w:pPr>
        <w:spacing w:after="0" w:line="240" w:lineRule="auto"/>
        <w:ind w:firstLine="360"/>
        <w:jc w:val="both"/>
        <w:rPr>
          <w:rFonts w:ascii="GHEA Grapalat" w:eastAsia="Times New Roman" w:hAnsi="GHEA Grapalat" w:cs="GHEA Grapalat"/>
          <w:sz w:val="20"/>
          <w:szCs w:val="20"/>
          <w:lang w:val="pt-BR"/>
        </w:rPr>
      </w:pPr>
      <w:r w:rsidRPr="000036EF">
        <w:rPr>
          <w:rFonts w:ascii="GHEA Grapalat" w:eastAsia="Times New Roman" w:hAnsi="GHEA Grapalat" w:cs="GHEA Grapalat"/>
          <w:sz w:val="20"/>
          <w:szCs w:val="20"/>
          <w:lang w:val="pt-BR"/>
        </w:rPr>
        <w:t xml:space="preserve">1.8 Սույն համաձայնագիրը և կից </w:t>
      </w:r>
      <w:r w:rsidRPr="000036EF">
        <w:rPr>
          <w:rFonts w:ascii="GHEA Grapalat" w:eastAsia="Times New Roman" w:hAnsi="GHEA Grapalat" w:cs="GHEA Grapalat"/>
          <w:sz w:val="20"/>
          <w:szCs w:val="20"/>
          <w:lang w:val="hy-AM"/>
        </w:rPr>
        <w:t>Պ</w:t>
      </w:r>
      <w:r w:rsidRPr="000036EF">
        <w:rPr>
          <w:rFonts w:ascii="GHEA Grapalat" w:eastAsia="Times New Roman"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Pr="000036EF">
        <w:rPr>
          <w:rFonts w:ascii="GHEA Grapalat" w:eastAsia="Times New Roman"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0D32D325" w14:textId="77777777" w:rsidR="000036EF" w:rsidRPr="000036EF" w:rsidRDefault="000036EF" w:rsidP="000036EF">
      <w:pPr>
        <w:spacing w:after="0" w:line="240" w:lineRule="auto"/>
        <w:jc w:val="both"/>
        <w:rPr>
          <w:rFonts w:ascii="GHEA Grapalat" w:eastAsia="Times New Roman" w:hAnsi="GHEA Grapalat" w:cs="GHEA Grapalat"/>
          <w:sz w:val="20"/>
          <w:szCs w:val="20"/>
          <w:lang w:val="hy-AM"/>
        </w:rPr>
      </w:pPr>
    </w:p>
    <w:p w14:paraId="71DAE697" w14:textId="77777777" w:rsidR="000036EF" w:rsidRPr="000036EF" w:rsidRDefault="000036EF" w:rsidP="000036EF">
      <w:pPr>
        <w:numPr>
          <w:ilvl w:val="0"/>
          <w:numId w:val="6"/>
        </w:numPr>
        <w:spacing w:after="0" w:line="240" w:lineRule="auto"/>
        <w:jc w:val="center"/>
        <w:rPr>
          <w:rFonts w:ascii="GHEA Grapalat" w:eastAsia="Times New Roman" w:hAnsi="GHEA Grapalat" w:cs="GHEA Grapalat"/>
          <w:b/>
          <w:bCs/>
          <w:sz w:val="20"/>
          <w:szCs w:val="20"/>
        </w:rPr>
      </w:pPr>
      <w:proofErr w:type="spellStart"/>
      <w:r w:rsidRPr="000036EF">
        <w:rPr>
          <w:rFonts w:ascii="GHEA Grapalat" w:eastAsia="Times New Roman" w:hAnsi="GHEA Grapalat" w:cs="GHEA Grapalat"/>
          <w:b/>
          <w:bCs/>
          <w:sz w:val="20"/>
          <w:szCs w:val="20"/>
        </w:rPr>
        <w:t>Այլ</w:t>
      </w:r>
      <w:proofErr w:type="spellEnd"/>
      <w:r w:rsidRPr="000036EF">
        <w:rPr>
          <w:rFonts w:ascii="GHEA Grapalat" w:eastAsia="Times New Roman" w:hAnsi="GHEA Grapalat" w:cs="GHEA Grapalat"/>
          <w:b/>
          <w:bCs/>
          <w:sz w:val="20"/>
          <w:szCs w:val="20"/>
        </w:rPr>
        <w:t xml:space="preserve"> </w:t>
      </w:r>
      <w:proofErr w:type="spellStart"/>
      <w:r w:rsidRPr="000036EF">
        <w:rPr>
          <w:rFonts w:ascii="GHEA Grapalat" w:eastAsia="Times New Roman" w:hAnsi="GHEA Grapalat" w:cs="GHEA Grapalat"/>
          <w:b/>
          <w:bCs/>
          <w:sz w:val="20"/>
          <w:szCs w:val="20"/>
        </w:rPr>
        <w:t>պայմաններ</w:t>
      </w:r>
      <w:proofErr w:type="spellEnd"/>
    </w:p>
    <w:p w14:paraId="75CD18E0" w14:textId="77777777" w:rsidR="000036EF" w:rsidRPr="000036EF" w:rsidRDefault="000036EF" w:rsidP="000036EF">
      <w:pPr>
        <w:spacing w:after="0" w:line="240" w:lineRule="auto"/>
        <w:ind w:firstLine="567"/>
        <w:jc w:val="both"/>
        <w:rPr>
          <w:rFonts w:ascii="GHEA Grapalat" w:eastAsia="Times New Roman" w:hAnsi="GHEA Grapalat" w:cs="GHEA Grapalat"/>
          <w:sz w:val="20"/>
          <w:szCs w:val="20"/>
          <w:lang w:val="hy-AM"/>
        </w:rPr>
      </w:pPr>
      <w:r w:rsidRPr="000036EF">
        <w:rPr>
          <w:rFonts w:ascii="GHEA Grapalat" w:eastAsia="Times New Roman" w:hAnsi="GHEA Grapalat" w:cs="GHEA Grapalat"/>
          <w:sz w:val="20"/>
          <w:szCs w:val="20"/>
        </w:rPr>
        <w:t xml:space="preserve">2.1 </w:t>
      </w:r>
      <w:proofErr w:type="spellStart"/>
      <w:r w:rsidRPr="000036EF">
        <w:rPr>
          <w:rFonts w:ascii="GHEA Grapalat" w:eastAsia="Times New Roman" w:hAnsi="GHEA Grapalat" w:cs="GHEA Grapalat"/>
          <w:sz w:val="20"/>
          <w:szCs w:val="20"/>
        </w:rPr>
        <w:t>Սույն</w:t>
      </w:r>
      <w:proofErr w:type="spellEnd"/>
      <w:r w:rsidRPr="000036EF">
        <w:rPr>
          <w:rFonts w:ascii="GHEA Grapalat" w:eastAsia="Times New Roman" w:hAnsi="GHEA Grapalat" w:cs="GHEA Grapalat"/>
          <w:sz w:val="20"/>
          <w:szCs w:val="20"/>
        </w:rPr>
        <w:t xml:space="preserve"> </w:t>
      </w:r>
      <w:proofErr w:type="spellStart"/>
      <w:r w:rsidRPr="000036EF">
        <w:rPr>
          <w:rFonts w:ascii="GHEA Grapalat" w:eastAsia="Times New Roman" w:hAnsi="GHEA Grapalat" w:cs="GHEA Grapalat"/>
          <w:sz w:val="20"/>
          <w:szCs w:val="20"/>
        </w:rPr>
        <w:t>համաձայնագիրը</w:t>
      </w:r>
      <w:proofErr w:type="spellEnd"/>
      <w:r w:rsidRPr="000036EF">
        <w:rPr>
          <w:rFonts w:ascii="GHEA Grapalat" w:eastAsia="Times New Roman" w:hAnsi="GHEA Grapalat" w:cs="GHEA Grapalat"/>
          <w:sz w:val="20"/>
          <w:szCs w:val="20"/>
          <w:lang w:val="hy-AM"/>
        </w:rPr>
        <w:t xml:space="preserve"> և Պահանջագիրը անհետկանչելի են,</w:t>
      </w:r>
      <w:r w:rsidRPr="000036EF">
        <w:rPr>
          <w:rFonts w:ascii="GHEA Grapalat" w:eastAsia="Times New Roman" w:hAnsi="GHEA Grapalat" w:cs="GHEA Grapalat"/>
          <w:sz w:val="20"/>
          <w:szCs w:val="20"/>
        </w:rPr>
        <w:t xml:space="preserve"> </w:t>
      </w:r>
      <w:proofErr w:type="spellStart"/>
      <w:r w:rsidRPr="000036EF">
        <w:rPr>
          <w:rFonts w:ascii="GHEA Grapalat" w:eastAsia="Times New Roman" w:hAnsi="GHEA Grapalat" w:cs="GHEA Grapalat"/>
          <w:sz w:val="20"/>
          <w:szCs w:val="20"/>
        </w:rPr>
        <w:t>ուժի</w:t>
      </w:r>
      <w:proofErr w:type="spellEnd"/>
      <w:r w:rsidRPr="000036EF">
        <w:rPr>
          <w:rFonts w:ascii="GHEA Grapalat" w:eastAsia="Times New Roman" w:hAnsi="GHEA Grapalat" w:cs="GHEA Grapalat"/>
          <w:sz w:val="20"/>
          <w:szCs w:val="20"/>
        </w:rPr>
        <w:t xml:space="preserve"> </w:t>
      </w:r>
      <w:proofErr w:type="spellStart"/>
      <w:r w:rsidRPr="000036EF">
        <w:rPr>
          <w:rFonts w:ascii="GHEA Grapalat" w:eastAsia="Times New Roman" w:hAnsi="GHEA Grapalat" w:cs="GHEA Grapalat"/>
          <w:sz w:val="20"/>
          <w:szCs w:val="20"/>
        </w:rPr>
        <w:t>մեջ</w:t>
      </w:r>
      <w:proofErr w:type="spellEnd"/>
      <w:r w:rsidRPr="000036EF">
        <w:rPr>
          <w:rFonts w:ascii="GHEA Grapalat" w:eastAsia="Times New Roman" w:hAnsi="GHEA Grapalat" w:cs="GHEA Grapalat"/>
          <w:sz w:val="20"/>
          <w:szCs w:val="20"/>
        </w:rPr>
        <w:t xml:space="preserve"> </w:t>
      </w:r>
      <w:r w:rsidRPr="000036EF">
        <w:rPr>
          <w:rFonts w:ascii="GHEA Grapalat" w:eastAsia="Times New Roman" w:hAnsi="GHEA Grapalat" w:cs="GHEA Grapalat"/>
          <w:sz w:val="20"/>
          <w:szCs w:val="20"/>
          <w:lang w:val="hy-AM"/>
        </w:rPr>
        <w:t>են</w:t>
      </w:r>
      <w:r w:rsidRPr="000036EF">
        <w:rPr>
          <w:rFonts w:ascii="GHEA Grapalat" w:eastAsia="Times New Roman" w:hAnsi="GHEA Grapalat" w:cs="GHEA Grapalat"/>
          <w:sz w:val="20"/>
          <w:szCs w:val="20"/>
        </w:rPr>
        <w:t xml:space="preserve"> </w:t>
      </w:r>
      <w:proofErr w:type="spellStart"/>
      <w:r w:rsidRPr="000036EF">
        <w:rPr>
          <w:rFonts w:ascii="GHEA Grapalat" w:eastAsia="Times New Roman" w:hAnsi="GHEA Grapalat" w:cs="GHEA Grapalat"/>
          <w:sz w:val="20"/>
          <w:szCs w:val="20"/>
        </w:rPr>
        <w:t>մտնում</w:t>
      </w:r>
      <w:proofErr w:type="spellEnd"/>
      <w:r w:rsidRPr="000036EF">
        <w:rPr>
          <w:rFonts w:ascii="GHEA Grapalat" w:eastAsia="Times New Roman" w:hAnsi="GHEA Grapalat" w:cs="GHEA Grapalat"/>
          <w:sz w:val="20"/>
          <w:szCs w:val="20"/>
        </w:rPr>
        <w:t xml:space="preserve"> </w:t>
      </w:r>
      <w:proofErr w:type="spellStart"/>
      <w:r w:rsidRPr="000036EF">
        <w:rPr>
          <w:rFonts w:ascii="GHEA Grapalat" w:eastAsia="Times New Roman" w:hAnsi="GHEA Grapalat" w:cs="GHEA Grapalat"/>
          <w:sz w:val="20"/>
          <w:szCs w:val="20"/>
        </w:rPr>
        <w:t>Ընկերության</w:t>
      </w:r>
      <w:proofErr w:type="spellEnd"/>
      <w:r w:rsidRPr="000036EF">
        <w:rPr>
          <w:rFonts w:ascii="GHEA Grapalat" w:eastAsia="Times New Roman" w:hAnsi="GHEA Grapalat" w:cs="GHEA Grapalat"/>
          <w:sz w:val="20"/>
          <w:szCs w:val="20"/>
        </w:rPr>
        <w:t xml:space="preserve"> </w:t>
      </w:r>
      <w:proofErr w:type="spellStart"/>
      <w:r w:rsidRPr="000036EF">
        <w:rPr>
          <w:rFonts w:ascii="GHEA Grapalat" w:eastAsia="Times New Roman" w:hAnsi="GHEA Grapalat" w:cs="GHEA Grapalat"/>
          <w:sz w:val="20"/>
          <w:szCs w:val="20"/>
        </w:rPr>
        <w:t>կողմից</w:t>
      </w:r>
      <w:proofErr w:type="spellEnd"/>
      <w:r w:rsidRPr="000036EF">
        <w:rPr>
          <w:rFonts w:ascii="GHEA Grapalat" w:eastAsia="Times New Roman" w:hAnsi="GHEA Grapalat" w:cs="GHEA Grapalat"/>
          <w:sz w:val="20"/>
          <w:szCs w:val="20"/>
        </w:rPr>
        <w:t xml:space="preserve"> </w:t>
      </w:r>
      <w:proofErr w:type="spellStart"/>
      <w:r w:rsidRPr="000036EF">
        <w:rPr>
          <w:rFonts w:ascii="GHEA Grapalat" w:eastAsia="Times New Roman" w:hAnsi="GHEA Grapalat" w:cs="GHEA Grapalat"/>
          <w:sz w:val="20"/>
          <w:szCs w:val="20"/>
        </w:rPr>
        <w:t>վավերացման</w:t>
      </w:r>
      <w:proofErr w:type="spellEnd"/>
      <w:r w:rsidRPr="000036EF">
        <w:rPr>
          <w:rFonts w:ascii="GHEA Grapalat" w:eastAsia="Times New Roman" w:hAnsi="GHEA Grapalat" w:cs="GHEA Grapalat"/>
          <w:sz w:val="20"/>
          <w:szCs w:val="20"/>
        </w:rPr>
        <w:t xml:space="preserve"> </w:t>
      </w:r>
      <w:proofErr w:type="spellStart"/>
      <w:r w:rsidRPr="000036EF">
        <w:rPr>
          <w:rFonts w:ascii="GHEA Grapalat" w:eastAsia="Times New Roman" w:hAnsi="GHEA Grapalat" w:cs="GHEA Grapalat"/>
          <w:sz w:val="20"/>
          <w:szCs w:val="20"/>
        </w:rPr>
        <w:t>պահից</w:t>
      </w:r>
      <w:proofErr w:type="spellEnd"/>
      <w:r w:rsidRPr="000036EF">
        <w:rPr>
          <w:rFonts w:ascii="GHEA Grapalat" w:eastAsia="Times New Roman" w:hAnsi="GHEA Grapalat" w:cs="GHEA Grapalat"/>
          <w:sz w:val="20"/>
          <w:szCs w:val="20"/>
        </w:rPr>
        <w:t xml:space="preserve"> և </w:t>
      </w:r>
      <w:proofErr w:type="spellStart"/>
      <w:r w:rsidRPr="000036EF">
        <w:rPr>
          <w:rFonts w:ascii="GHEA Grapalat" w:eastAsia="Times New Roman" w:hAnsi="GHEA Grapalat" w:cs="GHEA Grapalat"/>
          <w:sz w:val="20"/>
          <w:szCs w:val="20"/>
        </w:rPr>
        <w:t>ուժի</w:t>
      </w:r>
      <w:proofErr w:type="spellEnd"/>
      <w:r w:rsidRPr="000036EF">
        <w:rPr>
          <w:rFonts w:ascii="GHEA Grapalat" w:eastAsia="Times New Roman" w:hAnsi="GHEA Grapalat" w:cs="GHEA Grapalat"/>
          <w:sz w:val="20"/>
          <w:szCs w:val="20"/>
        </w:rPr>
        <w:t xml:space="preserve"> </w:t>
      </w:r>
      <w:proofErr w:type="spellStart"/>
      <w:r w:rsidRPr="000036EF">
        <w:rPr>
          <w:rFonts w:ascii="GHEA Grapalat" w:eastAsia="Times New Roman" w:hAnsi="GHEA Grapalat" w:cs="GHEA Grapalat"/>
          <w:sz w:val="20"/>
          <w:szCs w:val="20"/>
        </w:rPr>
        <w:t>մեջ</w:t>
      </w:r>
      <w:proofErr w:type="spellEnd"/>
      <w:r w:rsidRPr="000036EF">
        <w:rPr>
          <w:rFonts w:ascii="GHEA Grapalat" w:eastAsia="Times New Roman" w:hAnsi="GHEA Grapalat" w:cs="GHEA Grapalat"/>
          <w:sz w:val="20"/>
          <w:szCs w:val="20"/>
          <w:lang w:val="hy-AM"/>
        </w:rPr>
        <w:t xml:space="preserve"> են մինչև </w:t>
      </w:r>
      <w:proofErr w:type="spellStart"/>
      <w:r w:rsidRPr="000036EF">
        <w:rPr>
          <w:rFonts w:ascii="GHEA Grapalat" w:eastAsia="Times New Roman" w:hAnsi="GHEA Grapalat" w:cs="GHEA Grapalat"/>
          <w:sz w:val="20"/>
          <w:szCs w:val="20"/>
        </w:rPr>
        <w:t>Պատվիրատուի</w:t>
      </w:r>
      <w:proofErr w:type="spellEnd"/>
      <w:r w:rsidRPr="000036EF">
        <w:rPr>
          <w:rFonts w:ascii="GHEA Grapalat" w:eastAsia="Times New Roman" w:hAnsi="GHEA Grapalat" w:cs="GHEA Grapalat"/>
          <w:sz w:val="20"/>
          <w:szCs w:val="20"/>
        </w:rPr>
        <w:t xml:space="preserve"> </w:t>
      </w:r>
      <w:proofErr w:type="spellStart"/>
      <w:r w:rsidRPr="000036EF">
        <w:rPr>
          <w:rFonts w:ascii="GHEA Grapalat" w:eastAsia="Times New Roman" w:hAnsi="GHEA Grapalat" w:cs="GHEA Grapalat"/>
          <w:sz w:val="20"/>
          <w:szCs w:val="20"/>
        </w:rPr>
        <w:t>կողմից</w:t>
      </w:r>
      <w:proofErr w:type="spellEnd"/>
      <w:r w:rsidRPr="000036EF">
        <w:rPr>
          <w:rFonts w:ascii="GHEA Grapalat" w:eastAsia="Times New Roman" w:hAnsi="GHEA Grapalat" w:cs="GHEA Grapalat"/>
          <w:sz w:val="20"/>
          <w:szCs w:val="20"/>
        </w:rPr>
        <w:t xml:space="preserve"> </w:t>
      </w:r>
      <w:proofErr w:type="spellStart"/>
      <w:r w:rsidRPr="000036EF">
        <w:rPr>
          <w:rFonts w:ascii="GHEA Grapalat" w:eastAsia="Times New Roman" w:hAnsi="GHEA Grapalat" w:cs="GHEA Grapalat"/>
          <w:sz w:val="20"/>
          <w:szCs w:val="20"/>
        </w:rPr>
        <w:t>կնքված</w:t>
      </w:r>
      <w:proofErr w:type="spellEnd"/>
      <w:r w:rsidRPr="000036EF">
        <w:rPr>
          <w:rFonts w:ascii="GHEA Grapalat" w:eastAsia="Times New Roman" w:hAnsi="GHEA Grapalat" w:cs="GHEA Grapalat"/>
          <w:sz w:val="20"/>
          <w:szCs w:val="20"/>
        </w:rPr>
        <w:t xml:space="preserve"> </w:t>
      </w:r>
      <w:proofErr w:type="spellStart"/>
      <w:r w:rsidRPr="000036EF">
        <w:rPr>
          <w:rFonts w:ascii="GHEA Grapalat" w:eastAsia="Times New Roman" w:hAnsi="GHEA Grapalat" w:cs="GHEA Grapalat"/>
          <w:sz w:val="20"/>
          <w:szCs w:val="20"/>
        </w:rPr>
        <w:t>պայմանագրի</w:t>
      </w:r>
      <w:proofErr w:type="spellEnd"/>
      <w:r w:rsidRPr="000036EF">
        <w:rPr>
          <w:rFonts w:ascii="GHEA Grapalat" w:eastAsia="Times New Roman" w:hAnsi="GHEA Grapalat" w:cs="GHEA Grapalat"/>
          <w:sz w:val="20"/>
          <w:szCs w:val="20"/>
        </w:rPr>
        <w:t xml:space="preserve"> </w:t>
      </w:r>
      <w:proofErr w:type="spellStart"/>
      <w:r w:rsidRPr="000036EF">
        <w:rPr>
          <w:rFonts w:ascii="GHEA Grapalat" w:eastAsia="Times New Roman" w:hAnsi="GHEA Grapalat" w:cs="GHEA Grapalat"/>
          <w:sz w:val="20"/>
          <w:szCs w:val="20"/>
        </w:rPr>
        <w:t>կատարման</w:t>
      </w:r>
      <w:proofErr w:type="spellEnd"/>
      <w:r w:rsidRPr="000036EF">
        <w:rPr>
          <w:rFonts w:ascii="GHEA Grapalat" w:eastAsia="Times New Roman" w:hAnsi="GHEA Grapalat" w:cs="GHEA Grapalat"/>
          <w:sz w:val="20"/>
          <w:szCs w:val="20"/>
        </w:rPr>
        <w:t xml:space="preserve"> </w:t>
      </w:r>
      <w:proofErr w:type="spellStart"/>
      <w:r w:rsidRPr="000036EF">
        <w:rPr>
          <w:rFonts w:ascii="GHEA Grapalat" w:eastAsia="Times New Roman" w:hAnsi="GHEA Grapalat" w:cs="GHEA Grapalat"/>
          <w:sz w:val="20"/>
          <w:szCs w:val="20"/>
        </w:rPr>
        <w:t>արդյունքը</w:t>
      </w:r>
      <w:proofErr w:type="spellEnd"/>
      <w:r w:rsidRPr="000036EF">
        <w:rPr>
          <w:rFonts w:ascii="GHEA Grapalat" w:eastAsia="Times New Roman" w:hAnsi="GHEA Grapalat" w:cs="GHEA Grapalat"/>
          <w:sz w:val="20"/>
          <w:szCs w:val="20"/>
        </w:rPr>
        <w:t xml:space="preserve"> </w:t>
      </w:r>
      <w:proofErr w:type="spellStart"/>
      <w:r w:rsidRPr="000036EF">
        <w:rPr>
          <w:rFonts w:ascii="GHEA Grapalat" w:eastAsia="Times New Roman" w:hAnsi="GHEA Grapalat" w:cs="GHEA Grapalat"/>
          <w:sz w:val="20"/>
          <w:szCs w:val="20"/>
        </w:rPr>
        <w:t>ամբողջական</w:t>
      </w:r>
      <w:proofErr w:type="spellEnd"/>
      <w:r w:rsidRPr="000036EF">
        <w:rPr>
          <w:rFonts w:ascii="GHEA Grapalat" w:eastAsia="Times New Roman" w:hAnsi="GHEA Grapalat" w:cs="GHEA Grapalat"/>
          <w:sz w:val="20"/>
          <w:szCs w:val="20"/>
        </w:rPr>
        <w:t xml:space="preserve"> </w:t>
      </w:r>
      <w:proofErr w:type="spellStart"/>
      <w:r w:rsidRPr="000036EF">
        <w:rPr>
          <w:rFonts w:ascii="GHEA Grapalat" w:eastAsia="Times New Roman" w:hAnsi="GHEA Grapalat" w:cs="GHEA Grapalat"/>
          <w:sz w:val="20"/>
          <w:szCs w:val="20"/>
        </w:rPr>
        <w:t>ընդունվելու</w:t>
      </w:r>
      <w:proofErr w:type="spellEnd"/>
      <w:r w:rsidRPr="000036EF">
        <w:rPr>
          <w:rFonts w:ascii="GHEA Grapalat" w:eastAsia="Times New Roman" w:hAnsi="GHEA Grapalat" w:cs="GHEA Grapalat"/>
          <w:sz w:val="20"/>
          <w:szCs w:val="20"/>
        </w:rPr>
        <w:t xml:space="preserve"> </w:t>
      </w:r>
      <w:proofErr w:type="spellStart"/>
      <w:r w:rsidRPr="000036EF">
        <w:rPr>
          <w:rFonts w:ascii="GHEA Grapalat" w:eastAsia="Times New Roman" w:hAnsi="GHEA Grapalat" w:cs="GHEA Grapalat"/>
          <w:sz w:val="20"/>
          <w:szCs w:val="20"/>
        </w:rPr>
        <w:t>օրվան</w:t>
      </w:r>
      <w:proofErr w:type="spellEnd"/>
      <w:r w:rsidRPr="000036EF">
        <w:rPr>
          <w:rFonts w:ascii="GHEA Grapalat" w:eastAsia="Times New Roman" w:hAnsi="GHEA Grapalat" w:cs="GHEA Grapalat"/>
          <w:sz w:val="20"/>
          <w:szCs w:val="20"/>
        </w:rPr>
        <w:t xml:space="preserve"> </w:t>
      </w:r>
      <w:proofErr w:type="spellStart"/>
      <w:r w:rsidRPr="000036EF">
        <w:rPr>
          <w:rFonts w:ascii="GHEA Grapalat" w:eastAsia="Times New Roman" w:hAnsi="GHEA Grapalat" w:cs="GHEA Grapalat"/>
          <w:sz w:val="20"/>
          <w:szCs w:val="20"/>
        </w:rPr>
        <w:t>հաջորդող</w:t>
      </w:r>
      <w:proofErr w:type="spellEnd"/>
      <w:r w:rsidRPr="000036EF">
        <w:rPr>
          <w:rFonts w:ascii="GHEA Grapalat" w:eastAsia="Times New Roman" w:hAnsi="GHEA Grapalat" w:cs="GHEA Grapalat"/>
          <w:sz w:val="20"/>
          <w:szCs w:val="20"/>
        </w:rPr>
        <w:t xml:space="preserve"> </w:t>
      </w:r>
      <w:proofErr w:type="spellStart"/>
      <w:r w:rsidRPr="000036EF">
        <w:rPr>
          <w:rFonts w:ascii="GHEA Grapalat" w:eastAsia="Times New Roman" w:hAnsi="GHEA Grapalat" w:cs="GHEA Grapalat"/>
          <w:sz w:val="20"/>
          <w:szCs w:val="20"/>
        </w:rPr>
        <w:t>քսաներորդ</w:t>
      </w:r>
      <w:proofErr w:type="spellEnd"/>
      <w:r w:rsidRPr="000036EF">
        <w:rPr>
          <w:rFonts w:ascii="GHEA Grapalat" w:eastAsia="Times New Roman" w:hAnsi="GHEA Grapalat" w:cs="GHEA Grapalat"/>
          <w:sz w:val="20"/>
          <w:szCs w:val="20"/>
        </w:rPr>
        <w:t xml:space="preserve"> </w:t>
      </w:r>
      <w:proofErr w:type="spellStart"/>
      <w:r w:rsidRPr="000036EF">
        <w:rPr>
          <w:rFonts w:ascii="GHEA Grapalat" w:eastAsia="Times New Roman" w:hAnsi="GHEA Grapalat" w:cs="GHEA Grapalat"/>
          <w:sz w:val="20"/>
          <w:szCs w:val="20"/>
        </w:rPr>
        <w:t>աշխատանքային</w:t>
      </w:r>
      <w:proofErr w:type="spellEnd"/>
      <w:r w:rsidRPr="000036EF">
        <w:rPr>
          <w:rFonts w:ascii="GHEA Grapalat" w:eastAsia="Times New Roman" w:hAnsi="GHEA Grapalat" w:cs="GHEA Grapalat"/>
          <w:sz w:val="20"/>
          <w:szCs w:val="20"/>
        </w:rPr>
        <w:t xml:space="preserve"> </w:t>
      </w:r>
      <w:proofErr w:type="spellStart"/>
      <w:r w:rsidRPr="000036EF">
        <w:rPr>
          <w:rFonts w:ascii="GHEA Grapalat" w:eastAsia="Times New Roman" w:hAnsi="GHEA Grapalat" w:cs="GHEA Grapalat"/>
          <w:sz w:val="20"/>
          <w:szCs w:val="20"/>
        </w:rPr>
        <w:t>օրը</w:t>
      </w:r>
      <w:proofErr w:type="spellEnd"/>
      <w:r w:rsidRPr="000036EF">
        <w:rPr>
          <w:rFonts w:ascii="GHEA Grapalat" w:eastAsia="Times New Roman" w:hAnsi="GHEA Grapalat" w:cs="GHEA Grapalat"/>
          <w:sz w:val="20"/>
          <w:szCs w:val="20"/>
        </w:rPr>
        <w:t xml:space="preserve"> </w:t>
      </w:r>
      <w:proofErr w:type="spellStart"/>
      <w:r w:rsidRPr="000036EF">
        <w:rPr>
          <w:rFonts w:ascii="GHEA Grapalat" w:eastAsia="Times New Roman" w:hAnsi="GHEA Grapalat" w:cs="GHEA Grapalat"/>
          <w:sz w:val="20"/>
          <w:szCs w:val="20"/>
        </w:rPr>
        <w:t>ներառյալ</w:t>
      </w:r>
      <w:proofErr w:type="spellEnd"/>
      <w:r w:rsidRPr="000036EF">
        <w:rPr>
          <w:rFonts w:ascii="GHEA Grapalat" w:eastAsia="Times New Roman" w:hAnsi="GHEA Grapalat" w:cs="GHEA Grapalat"/>
          <w:sz w:val="20"/>
          <w:szCs w:val="20"/>
        </w:rPr>
        <w:t xml:space="preserve">։ </w:t>
      </w:r>
    </w:p>
    <w:p w14:paraId="58404A7A" w14:textId="77777777" w:rsidR="000036EF" w:rsidRPr="000036EF" w:rsidRDefault="000036EF" w:rsidP="000036EF">
      <w:pPr>
        <w:spacing w:after="0" w:line="240" w:lineRule="auto"/>
        <w:ind w:firstLine="567"/>
        <w:jc w:val="both"/>
        <w:rPr>
          <w:rFonts w:ascii="GHEA Grapalat" w:eastAsia="Times New Roman" w:hAnsi="GHEA Grapalat" w:cs="GHEA Grapalat"/>
          <w:sz w:val="20"/>
          <w:szCs w:val="20"/>
          <w:lang w:val="hy-AM"/>
        </w:rPr>
      </w:pPr>
      <w:r w:rsidRPr="000036EF">
        <w:rPr>
          <w:rFonts w:ascii="GHEA Grapalat" w:eastAsia="Times New Roman"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357602F6" w14:textId="77777777" w:rsidR="000036EF" w:rsidRPr="000036EF" w:rsidRDefault="000036EF" w:rsidP="000036EF">
      <w:pPr>
        <w:spacing w:after="0" w:line="240" w:lineRule="auto"/>
        <w:ind w:firstLine="567"/>
        <w:jc w:val="both"/>
        <w:rPr>
          <w:rFonts w:ascii="GHEA Grapalat" w:eastAsia="Times New Roman" w:hAnsi="GHEA Grapalat" w:cs="GHEA Grapalat"/>
          <w:sz w:val="20"/>
          <w:szCs w:val="20"/>
          <w:lang w:val="hy-AM"/>
        </w:rPr>
      </w:pPr>
      <w:r w:rsidRPr="000036EF">
        <w:rPr>
          <w:rFonts w:ascii="GHEA Grapalat" w:eastAsia="Times New Roman"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0B5C6CA4" w14:textId="77777777" w:rsidR="000036EF" w:rsidRPr="000036EF" w:rsidDel="00A13215" w:rsidRDefault="000036EF" w:rsidP="000036EF">
      <w:pPr>
        <w:spacing w:after="0" w:line="240" w:lineRule="auto"/>
        <w:ind w:firstLine="567"/>
        <w:jc w:val="both"/>
        <w:rPr>
          <w:rFonts w:ascii="GHEA Grapalat" w:eastAsia="Times New Roman" w:hAnsi="GHEA Grapalat" w:cs="GHEA Grapalat"/>
          <w:sz w:val="20"/>
          <w:szCs w:val="20"/>
          <w:lang w:val="hy-AM"/>
        </w:rPr>
      </w:pPr>
      <w:r w:rsidRPr="000036EF">
        <w:rPr>
          <w:rFonts w:ascii="GHEA Grapalat" w:eastAsia="Times New Roman"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3C077D0" w14:textId="77777777" w:rsidR="000036EF" w:rsidRPr="000036EF" w:rsidRDefault="000036EF" w:rsidP="000036EF">
      <w:pPr>
        <w:spacing w:after="0" w:line="240" w:lineRule="auto"/>
        <w:ind w:firstLine="567"/>
        <w:jc w:val="both"/>
        <w:rPr>
          <w:rFonts w:ascii="GHEA Grapalat" w:eastAsia="Times New Roman" w:hAnsi="GHEA Grapalat" w:cs="GHEA Grapalat"/>
          <w:sz w:val="20"/>
          <w:szCs w:val="20"/>
          <w:lang w:val="hy-AM"/>
        </w:rPr>
      </w:pPr>
      <w:r w:rsidRPr="000036EF">
        <w:rPr>
          <w:rFonts w:ascii="GHEA Grapalat" w:eastAsia="Times New Roman"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9C15528" w14:textId="77777777" w:rsidR="000036EF" w:rsidRPr="000036EF" w:rsidRDefault="000036EF" w:rsidP="000036EF">
      <w:pPr>
        <w:spacing w:after="0" w:line="240" w:lineRule="auto"/>
        <w:ind w:firstLine="567"/>
        <w:jc w:val="both"/>
        <w:rPr>
          <w:rFonts w:ascii="GHEA Grapalat" w:eastAsia="Times New Roman" w:hAnsi="GHEA Grapalat" w:cs="GHEA Grapalat"/>
          <w:sz w:val="20"/>
          <w:szCs w:val="20"/>
          <w:lang w:val="hy-AM"/>
        </w:rPr>
      </w:pPr>
    </w:p>
    <w:p w14:paraId="48ECBD44" w14:textId="77777777" w:rsidR="000036EF" w:rsidRPr="000036EF" w:rsidRDefault="000036EF" w:rsidP="000036EF">
      <w:pPr>
        <w:spacing w:after="0" w:line="240" w:lineRule="auto"/>
        <w:ind w:firstLine="567"/>
        <w:jc w:val="center"/>
        <w:rPr>
          <w:rFonts w:ascii="GHEA Grapalat" w:eastAsia="Times New Roman" w:hAnsi="GHEA Grapalat" w:cs="GHEA Grapalat"/>
          <w:sz w:val="20"/>
          <w:szCs w:val="20"/>
          <w:lang w:val="hy-AM"/>
        </w:rPr>
      </w:pPr>
      <w:r w:rsidRPr="000036EF">
        <w:rPr>
          <w:rFonts w:ascii="GHEA Grapalat" w:eastAsia="Times New Roman" w:hAnsi="GHEA Grapalat" w:cs="GHEA Grapalat"/>
          <w:b/>
          <w:sz w:val="20"/>
          <w:szCs w:val="20"/>
          <w:lang w:val="hy-AM"/>
        </w:rPr>
        <w:t>3. Ընկերության հասցեն, բանկային վավերապայմանները`</w:t>
      </w:r>
    </w:p>
    <w:p w14:paraId="3D25BC76" w14:textId="77777777" w:rsidR="000036EF" w:rsidRPr="000036EF" w:rsidRDefault="000036EF" w:rsidP="000036EF">
      <w:pPr>
        <w:spacing w:after="0" w:line="240" w:lineRule="auto"/>
        <w:jc w:val="both"/>
        <w:rPr>
          <w:rFonts w:ascii="GHEA Grapalat" w:eastAsia="Times New Roman" w:hAnsi="GHEA Grapalat" w:cs="GHEA Grapalat"/>
          <w:sz w:val="20"/>
          <w:szCs w:val="20"/>
          <w:u w:val="single"/>
          <w:lang w:val="hy-AM"/>
        </w:rPr>
      </w:pPr>
      <w:r w:rsidRPr="000036EF">
        <w:rPr>
          <w:rFonts w:ascii="GHEA Grapalat" w:eastAsia="Times New Roman" w:hAnsi="GHEA Grapalat" w:cs="GHEA Grapalat"/>
          <w:sz w:val="20"/>
          <w:szCs w:val="20"/>
          <w:u w:val="single"/>
          <w:lang w:val="hy-AM"/>
        </w:rPr>
        <w:tab/>
      </w:r>
      <w:r w:rsidRPr="000036EF">
        <w:rPr>
          <w:rFonts w:ascii="GHEA Grapalat" w:eastAsia="Times New Roman" w:hAnsi="GHEA Grapalat" w:cs="GHEA Grapalat"/>
          <w:sz w:val="20"/>
          <w:szCs w:val="20"/>
          <w:u w:val="single"/>
          <w:lang w:val="hy-AM"/>
        </w:rPr>
        <w:tab/>
      </w:r>
      <w:r w:rsidRPr="000036EF">
        <w:rPr>
          <w:rFonts w:ascii="GHEA Grapalat" w:eastAsia="Times New Roman" w:hAnsi="GHEA Grapalat" w:cs="GHEA Grapalat"/>
          <w:sz w:val="20"/>
          <w:szCs w:val="20"/>
          <w:u w:val="single"/>
          <w:lang w:val="hy-AM"/>
        </w:rPr>
        <w:tab/>
      </w:r>
      <w:r w:rsidRPr="000036EF">
        <w:rPr>
          <w:rFonts w:ascii="GHEA Grapalat" w:eastAsia="Times New Roman" w:hAnsi="GHEA Grapalat" w:cs="GHEA Grapalat"/>
          <w:sz w:val="20"/>
          <w:szCs w:val="20"/>
          <w:u w:val="single"/>
          <w:lang w:val="hy-AM"/>
        </w:rPr>
        <w:tab/>
      </w:r>
      <w:r w:rsidRPr="000036EF">
        <w:rPr>
          <w:rFonts w:ascii="GHEA Grapalat" w:eastAsia="Times New Roman" w:hAnsi="GHEA Grapalat" w:cs="GHEA Grapalat"/>
          <w:sz w:val="20"/>
          <w:szCs w:val="20"/>
          <w:u w:val="single"/>
          <w:lang w:val="hy-AM"/>
        </w:rPr>
        <w:tab/>
      </w:r>
    </w:p>
    <w:p w14:paraId="6BBBBDC7" w14:textId="77777777" w:rsidR="000036EF" w:rsidRPr="000036EF" w:rsidRDefault="000036EF" w:rsidP="000036EF">
      <w:pPr>
        <w:spacing w:after="0" w:line="240" w:lineRule="auto"/>
        <w:jc w:val="both"/>
        <w:rPr>
          <w:rFonts w:ascii="GHEA Grapalat" w:eastAsia="Times New Roman" w:hAnsi="GHEA Grapalat" w:cs="Times New Roman"/>
          <w:sz w:val="18"/>
          <w:szCs w:val="18"/>
          <w:vertAlign w:val="superscript"/>
          <w:lang w:val="hy-AM"/>
        </w:rPr>
      </w:pPr>
      <w:r w:rsidRPr="000036EF">
        <w:rPr>
          <w:rFonts w:ascii="GHEA Grapalat" w:eastAsia="Times New Roman" w:hAnsi="GHEA Grapalat" w:cs="Times New Roman"/>
          <w:sz w:val="18"/>
          <w:szCs w:val="18"/>
          <w:vertAlign w:val="superscript"/>
          <w:lang w:val="hy-AM"/>
        </w:rPr>
        <w:t xml:space="preserve">                               ընկերության անվանումը</w:t>
      </w:r>
    </w:p>
    <w:p w14:paraId="1C6C5D01" w14:textId="77777777" w:rsidR="000036EF" w:rsidRPr="000036EF" w:rsidRDefault="000036EF" w:rsidP="000036EF">
      <w:pPr>
        <w:spacing w:after="0" w:line="240" w:lineRule="auto"/>
        <w:jc w:val="both"/>
        <w:rPr>
          <w:rFonts w:ascii="GHEA Grapalat" w:eastAsia="Times New Roman" w:hAnsi="GHEA Grapalat" w:cs="Times New Roman"/>
          <w:sz w:val="18"/>
          <w:szCs w:val="18"/>
          <w:u w:val="single"/>
          <w:vertAlign w:val="superscript"/>
          <w:lang w:val="hy-AM"/>
        </w:rPr>
      </w:pPr>
      <w:r w:rsidRPr="000036EF">
        <w:rPr>
          <w:rFonts w:ascii="GHEA Grapalat" w:eastAsia="Times New Roman" w:hAnsi="GHEA Grapalat" w:cs="Times New Roman"/>
          <w:sz w:val="18"/>
          <w:szCs w:val="18"/>
          <w:vertAlign w:val="superscript"/>
          <w:lang w:val="hy-AM"/>
        </w:rPr>
        <w:t xml:space="preserve"> </w:t>
      </w:r>
      <w:r w:rsidRPr="000036EF">
        <w:rPr>
          <w:rFonts w:ascii="GHEA Grapalat" w:eastAsia="Times New Roman" w:hAnsi="GHEA Grapalat" w:cs="Times New Roman"/>
          <w:sz w:val="18"/>
          <w:szCs w:val="18"/>
          <w:u w:val="single"/>
          <w:vertAlign w:val="superscript"/>
          <w:lang w:val="hy-AM"/>
        </w:rPr>
        <w:tab/>
      </w:r>
      <w:r w:rsidRPr="000036EF">
        <w:rPr>
          <w:rFonts w:ascii="GHEA Grapalat" w:eastAsia="Times New Roman" w:hAnsi="GHEA Grapalat" w:cs="Times New Roman"/>
          <w:sz w:val="18"/>
          <w:szCs w:val="18"/>
          <w:u w:val="single"/>
          <w:vertAlign w:val="superscript"/>
          <w:lang w:val="hy-AM"/>
        </w:rPr>
        <w:tab/>
      </w:r>
      <w:r w:rsidRPr="000036EF">
        <w:rPr>
          <w:rFonts w:ascii="GHEA Grapalat" w:eastAsia="Times New Roman" w:hAnsi="GHEA Grapalat" w:cs="Times New Roman"/>
          <w:sz w:val="18"/>
          <w:szCs w:val="18"/>
          <w:u w:val="single"/>
          <w:vertAlign w:val="superscript"/>
          <w:lang w:val="hy-AM"/>
        </w:rPr>
        <w:tab/>
      </w:r>
      <w:r w:rsidRPr="000036EF">
        <w:rPr>
          <w:rFonts w:ascii="GHEA Grapalat" w:eastAsia="Times New Roman" w:hAnsi="GHEA Grapalat" w:cs="Times New Roman"/>
          <w:sz w:val="18"/>
          <w:szCs w:val="18"/>
          <w:u w:val="single"/>
          <w:vertAlign w:val="superscript"/>
          <w:lang w:val="hy-AM"/>
        </w:rPr>
        <w:tab/>
      </w:r>
      <w:r w:rsidRPr="000036EF">
        <w:rPr>
          <w:rFonts w:ascii="GHEA Grapalat" w:eastAsia="Times New Roman" w:hAnsi="GHEA Grapalat" w:cs="Times New Roman"/>
          <w:sz w:val="18"/>
          <w:szCs w:val="18"/>
          <w:u w:val="single"/>
          <w:vertAlign w:val="superscript"/>
          <w:lang w:val="hy-AM"/>
        </w:rPr>
        <w:tab/>
      </w:r>
    </w:p>
    <w:p w14:paraId="04389D73" w14:textId="77777777" w:rsidR="000036EF" w:rsidRPr="000036EF" w:rsidRDefault="000036EF" w:rsidP="000036EF">
      <w:pPr>
        <w:spacing w:after="0" w:line="240" w:lineRule="auto"/>
        <w:jc w:val="both"/>
        <w:rPr>
          <w:rFonts w:ascii="GHEA Grapalat" w:eastAsia="Times New Roman" w:hAnsi="GHEA Grapalat" w:cs="Times New Roman"/>
          <w:sz w:val="18"/>
          <w:szCs w:val="18"/>
          <w:vertAlign w:val="superscript"/>
          <w:lang w:val="hy-AM"/>
        </w:rPr>
      </w:pPr>
      <w:r w:rsidRPr="000036EF">
        <w:rPr>
          <w:rFonts w:ascii="GHEA Grapalat" w:eastAsia="Times New Roman" w:hAnsi="GHEA Grapalat" w:cs="Times New Roman"/>
          <w:sz w:val="18"/>
          <w:szCs w:val="18"/>
          <w:vertAlign w:val="superscript"/>
          <w:lang w:val="hy-AM"/>
        </w:rPr>
        <w:t xml:space="preserve">                              ընկերության հասցեն</w:t>
      </w:r>
    </w:p>
    <w:p w14:paraId="0AFCED18" w14:textId="77777777" w:rsidR="000036EF" w:rsidRPr="000036EF" w:rsidRDefault="000036EF" w:rsidP="000036EF">
      <w:pPr>
        <w:spacing w:after="0" w:line="240" w:lineRule="auto"/>
        <w:jc w:val="both"/>
        <w:rPr>
          <w:rFonts w:ascii="GHEA Grapalat" w:eastAsia="Times New Roman" w:hAnsi="GHEA Grapalat" w:cs="Times New Roman"/>
          <w:sz w:val="18"/>
          <w:szCs w:val="18"/>
          <w:u w:val="single"/>
          <w:vertAlign w:val="superscript"/>
          <w:lang w:val="hy-AM"/>
        </w:rPr>
      </w:pPr>
      <w:r w:rsidRPr="000036EF">
        <w:rPr>
          <w:rFonts w:ascii="GHEA Grapalat" w:eastAsia="Times New Roman" w:hAnsi="GHEA Grapalat" w:cs="Times New Roman"/>
          <w:sz w:val="18"/>
          <w:szCs w:val="18"/>
          <w:u w:val="single"/>
          <w:vertAlign w:val="superscript"/>
          <w:lang w:val="hy-AM"/>
        </w:rPr>
        <w:tab/>
      </w:r>
      <w:r w:rsidRPr="000036EF">
        <w:rPr>
          <w:rFonts w:ascii="GHEA Grapalat" w:eastAsia="Times New Roman" w:hAnsi="GHEA Grapalat" w:cs="Times New Roman"/>
          <w:sz w:val="18"/>
          <w:szCs w:val="18"/>
          <w:u w:val="single"/>
          <w:vertAlign w:val="superscript"/>
          <w:lang w:val="hy-AM"/>
        </w:rPr>
        <w:tab/>
      </w:r>
      <w:r w:rsidRPr="000036EF">
        <w:rPr>
          <w:rFonts w:ascii="GHEA Grapalat" w:eastAsia="Times New Roman" w:hAnsi="GHEA Grapalat" w:cs="Times New Roman"/>
          <w:sz w:val="18"/>
          <w:szCs w:val="18"/>
          <w:u w:val="single"/>
          <w:vertAlign w:val="superscript"/>
          <w:lang w:val="hy-AM"/>
        </w:rPr>
        <w:tab/>
      </w:r>
      <w:r w:rsidRPr="000036EF">
        <w:rPr>
          <w:rFonts w:ascii="GHEA Grapalat" w:eastAsia="Times New Roman" w:hAnsi="GHEA Grapalat" w:cs="Times New Roman"/>
          <w:sz w:val="18"/>
          <w:szCs w:val="18"/>
          <w:u w:val="single"/>
          <w:vertAlign w:val="superscript"/>
          <w:lang w:val="hy-AM"/>
        </w:rPr>
        <w:tab/>
      </w:r>
      <w:r w:rsidRPr="000036EF">
        <w:rPr>
          <w:rFonts w:ascii="GHEA Grapalat" w:eastAsia="Times New Roman" w:hAnsi="GHEA Grapalat" w:cs="Times New Roman"/>
          <w:sz w:val="18"/>
          <w:szCs w:val="18"/>
          <w:u w:val="single"/>
          <w:vertAlign w:val="superscript"/>
          <w:lang w:val="hy-AM"/>
        </w:rPr>
        <w:tab/>
      </w:r>
    </w:p>
    <w:p w14:paraId="24205A8F" w14:textId="77777777" w:rsidR="000036EF" w:rsidRPr="000036EF" w:rsidRDefault="000036EF" w:rsidP="000036EF">
      <w:pPr>
        <w:spacing w:after="0" w:line="240" w:lineRule="auto"/>
        <w:jc w:val="both"/>
        <w:rPr>
          <w:rFonts w:ascii="GHEA Grapalat" w:eastAsia="Times New Roman" w:hAnsi="GHEA Grapalat" w:cs="Times New Roman"/>
          <w:sz w:val="18"/>
          <w:szCs w:val="18"/>
          <w:vertAlign w:val="superscript"/>
          <w:lang w:val="hy-AM"/>
        </w:rPr>
      </w:pPr>
      <w:r w:rsidRPr="000036EF">
        <w:rPr>
          <w:rFonts w:ascii="GHEA Grapalat" w:eastAsia="Times New Roman" w:hAnsi="GHEA Grapalat" w:cs="Times New Roman"/>
          <w:sz w:val="18"/>
          <w:szCs w:val="18"/>
          <w:vertAlign w:val="superscript"/>
          <w:lang w:val="hy-AM"/>
        </w:rPr>
        <w:t xml:space="preserve">              ընկերությանը սպասարկող բանկի անվանումը</w:t>
      </w:r>
    </w:p>
    <w:p w14:paraId="083ED334" w14:textId="77777777" w:rsidR="000036EF" w:rsidRPr="000036EF" w:rsidRDefault="000036EF" w:rsidP="000036EF">
      <w:pPr>
        <w:spacing w:after="0" w:line="240" w:lineRule="auto"/>
        <w:jc w:val="both"/>
        <w:rPr>
          <w:rFonts w:ascii="GHEA Grapalat" w:eastAsia="Times New Roman" w:hAnsi="GHEA Grapalat" w:cs="Times New Roman"/>
          <w:sz w:val="18"/>
          <w:szCs w:val="18"/>
          <w:u w:val="single"/>
          <w:vertAlign w:val="superscript"/>
          <w:lang w:val="hy-AM"/>
        </w:rPr>
      </w:pPr>
      <w:r w:rsidRPr="000036EF">
        <w:rPr>
          <w:rFonts w:ascii="GHEA Grapalat" w:eastAsia="Times New Roman" w:hAnsi="GHEA Grapalat" w:cs="Times New Roman"/>
          <w:sz w:val="18"/>
          <w:szCs w:val="18"/>
          <w:u w:val="single"/>
          <w:vertAlign w:val="superscript"/>
          <w:lang w:val="hy-AM"/>
        </w:rPr>
        <w:tab/>
      </w:r>
      <w:r w:rsidRPr="000036EF">
        <w:rPr>
          <w:rFonts w:ascii="GHEA Grapalat" w:eastAsia="Times New Roman" w:hAnsi="GHEA Grapalat" w:cs="Times New Roman"/>
          <w:sz w:val="18"/>
          <w:szCs w:val="18"/>
          <w:u w:val="single"/>
          <w:vertAlign w:val="superscript"/>
          <w:lang w:val="hy-AM"/>
        </w:rPr>
        <w:tab/>
      </w:r>
      <w:r w:rsidRPr="000036EF">
        <w:rPr>
          <w:rFonts w:ascii="GHEA Grapalat" w:eastAsia="Times New Roman" w:hAnsi="GHEA Grapalat" w:cs="Times New Roman"/>
          <w:sz w:val="18"/>
          <w:szCs w:val="18"/>
          <w:u w:val="single"/>
          <w:vertAlign w:val="superscript"/>
          <w:lang w:val="hy-AM"/>
        </w:rPr>
        <w:tab/>
      </w:r>
      <w:r w:rsidRPr="000036EF">
        <w:rPr>
          <w:rFonts w:ascii="GHEA Grapalat" w:eastAsia="Times New Roman" w:hAnsi="GHEA Grapalat" w:cs="Times New Roman"/>
          <w:sz w:val="18"/>
          <w:szCs w:val="18"/>
          <w:u w:val="single"/>
          <w:vertAlign w:val="superscript"/>
          <w:lang w:val="hy-AM"/>
        </w:rPr>
        <w:tab/>
      </w:r>
      <w:r w:rsidRPr="000036EF">
        <w:rPr>
          <w:rFonts w:ascii="GHEA Grapalat" w:eastAsia="Times New Roman" w:hAnsi="GHEA Grapalat" w:cs="Times New Roman"/>
          <w:sz w:val="18"/>
          <w:szCs w:val="18"/>
          <w:u w:val="single"/>
          <w:vertAlign w:val="superscript"/>
          <w:lang w:val="hy-AM"/>
        </w:rPr>
        <w:tab/>
      </w:r>
    </w:p>
    <w:p w14:paraId="6D392EA8" w14:textId="77777777" w:rsidR="000036EF" w:rsidRPr="000036EF" w:rsidRDefault="000036EF" w:rsidP="000036EF">
      <w:pPr>
        <w:spacing w:after="0" w:line="240" w:lineRule="auto"/>
        <w:jc w:val="both"/>
        <w:rPr>
          <w:rFonts w:ascii="GHEA Grapalat" w:eastAsia="Times New Roman" w:hAnsi="GHEA Grapalat" w:cs="Times New Roman"/>
          <w:sz w:val="18"/>
          <w:szCs w:val="18"/>
          <w:u w:val="single"/>
          <w:vertAlign w:val="superscript"/>
          <w:lang w:val="hy-AM"/>
        </w:rPr>
      </w:pPr>
    </w:p>
    <w:p w14:paraId="45BFC8C9" w14:textId="77777777" w:rsidR="000036EF" w:rsidRPr="000036EF" w:rsidRDefault="000036EF" w:rsidP="000036EF">
      <w:pPr>
        <w:spacing w:after="0" w:line="240" w:lineRule="auto"/>
        <w:jc w:val="both"/>
        <w:rPr>
          <w:rFonts w:ascii="GHEA Grapalat" w:eastAsia="Times New Roman" w:hAnsi="GHEA Grapalat" w:cs="Times New Roman"/>
          <w:sz w:val="20"/>
          <w:szCs w:val="20"/>
          <w:lang w:val="hy-AM"/>
        </w:rPr>
      </w:pPr>
      <w:r w:rsidRPr="000036EF">
        <w:rPr>
          <w:rFonts w:ascii="GHEA Grapalat" w:eastAsia="Times New Roman" w:hAnsi="GHEA Grapalat" w:cs="Times New Roman"/>
          <w:sz w:val="20"/>
          <w:szCs w:val="20"/>
          <w:lang w:val="hy-AM"/>
        </w:rPr>
        <w:t>Կ.Տ</w:t>
      </w:r>
    </w:p>
    <w:p w14:paraId="69869445" w14:textId="77777777" w:rsidR="000036EF" w:rsidRPr="000036EF" w:rsidRDefault="000036EF" w:rsidP="000036EF">
      <w:pPr>
        <w:spacing w:after="0" w:line="240" w:lineRule="auto"/>
        <w:jc w:val="both"/>
        <w:rPr>
          <w:rFonts w:ascii="GHEA Grapalat" w:eastAsia="Times New Roman" w:hAnsi="GHEA Grapalat" w:cs="Times New Roman"/>
          <w:sz w:val="20"/>
          <w:szCs w:val="20"/>
          <w:lang w:val="hy-AM"/>
        </w:rPr>
      </w:pPr>
    </w:p>
    <w:p w14:paraId="6AF2FF51" w14:textId="77777777" w:rsidR="000036EF" w:rsidRPr="000036EF" w:rsidRDefault="000036EF" w:rsidP="000036EF">
      <w:pPr>
        <w:spacing w:after="0" w:line="240" w:lineRule="auto"/>
        <w:jc w:val="both"/>
        <w:rPr>
          <w:rFonts w:ascii="GHEA Grapalat" w:eastAsia="Times New Roman" w:hAnsi="GHEA Grapalat" w:cs="Times New Roman"/>
          <w:sz w:val="20"/>
          <w:szCs w:val="20"/>
          <w:lang w:val="hy-AM"/>
        </w:rPr>
      </w:pPr>
      <w:r w:rsidRPr="000036EF">
        <w:rPr>
          <w:rFonts w:ascii="GHEA Grapalat" w:eastAsia="Times New Roman" w:hAnsi="GHEA Grapalat" w:cs="Times New Roman"/>
          <w:sz w:val="20"/>
          <w:szCs w:val="20"/>
          <w:lang w:val="hy-AM"/>
        </w:rPr>
        <w:t>Օր/ամիս/տարի</w:t>
      </w:r>
    </w:p>
    <w:p w14:paraId="0739C7FB" w14:textId="77777777" w:rsidR="000036EF" w:rsidRPr="000036EF" w:rsidRDefault="000036EF" w:rsidP="000036EF">
      <w:pPr>
        <w:spacing w:after="0" w:line="240" w:lineRule="auto"/>
        <w:jc w:val="both"/>
        <w:rPr>
          <w:rFonts w:ascii="GHEA Grapalat" w:eastAsia="Times New Roman" w:hAnsi="GHEA Grapalat" w:cs="Times New Roman"/>
          <w:sz w:val="18"/>
          <w:szCs w:val="18"/>
          <w:vertAlign w:val="superscript"/>
          <w:lang w:val="hy-AM"/>
        </w:rPr>
      </w:pPr>
    </w:p>
    <w:p w14:paraId="4EB99DE8" w14:textId="77777777" w:rsidR="000036EF" w:rsidRPr="000036EF" w:rsidRDefault="000036EF" w:rsidP="000036EF">
      <w:pPr>
        <w:spacing w:after="0" w:line="240" w:lineRule="auto"/>
        <w:jc w:val="both"/>
        <w:rPr>
          <w:rFonts w:ascii="GHEA Grapalat" w:eastAsia="Times New Roman" w:hAnsi="GHEA Grapalat" w:cs="GHEA Grapalat"/>
          <w:i/>
          <w:sz w:val="18"/>
          <w:szCs w:val="18"/>
          <w:lang w:val="hy-AM"/>
        </w:rPr>
      </w:pPr>
    </w:p>
    <w:p w14:paraId="41EBB030" w14:textId="77777777" w:rsidR="000036EF" w:rsidRPr="000036EF" w:rsidRDefault="000036EF" w:rsidP="000036EF">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Sylfaen"/>
          <w:i/>
          <w:sz w:val="16"/>
          <w:szCs w:val="16"/>
          <w:lang w:val="hy-AM"/>
        </w:rPr>
      </w:pPr>
      <w:r w:rsidRPr="000036EF">
        <w:rPr>
          <w:rFonts w:ascii="GHEA Grapalat" w:eastAsia="Times New Roman" w:hAnsi="GHEA Grapalat" w:cs="Sylfaen"/>
          <w:i/>
          <w:sz w:val="16"/>
          <w:szCs w:val="16"/>
          <w:lang w:val="hy-AM"/>
        </w:rPr>
        <w:t xml:space="preserve">* </w:t>
      </w:r>
      <w:r w:rsidRPr="000036EF">
        <w:rPr>
          <w:rFonts w:ascii="GHEA Grapalat" w:eastAsia="Times New Roman" w:hAnsi="GHEA Grapalat" w:cs="Times New Roman"/>
          <w:i/>
          <w:sz w:val="16"/>
          <w:szCs w:val="16"/>
          <w:lang w:val="hy-AM"/>
        </w:rPr>
        <w:t>լրացվում է հանձնաժողովի քարտուղարի կողմից` մինչև հրավերը տեղեկագրում հրապարակելը:</w:t>
      </w:r>
    </w:p>
    <w:p w14:paraId="09D2F24A" w14:textId="77777777" w:rsidR="000036EF" w:rsidRPr="000036EF" w:rsidRDefault="000036EF" w:rsidP="000036EF">
      <w:pPr>
        <w:spacing w:after="0" w:line="240" w:lineRule="auto"/>
        <w:ind w:firstLine="567"/>
        <w:jc w:val="right"/>
        <w:rPr>
          <w:rFonts w:ascii="GHEA Grapalat" w:eastAsia="Times New Roman" w:hAnsi="GHEA Grapalat" w:cs="Times New Roman"/>
          <w:b/>
          <w:sz w:val="20"/>
          <w:szCs w:val="20"/>
          <w:lang w:val="hy-AM"/>
        </w:rPr>
      </w:pPr>
      <w:r w:rsidRPr="000036EF">
        <w:rPr>
          <w:rFonts w:ascii="GHEA Grapalat" w:eastAsia="Times New Roman" w:hAnsi="GHEA Grapalat" w:cs="Times New Roman"/>
          <w:b/>
          <w:sz w:val="20"/>
          <w:szCs w:val="20"/>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036EF" w:rsidRPr="000036EF" w14:paraId="3F5B03BB" w14:textId="77777777" w:rsidTr="00E27A6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F69FBD" w14:textId="248D73D0" w:rsidR="000036EF" w:rsidRPr="000036EF" w:rsidRDefault="000036EF" w:rsidP="00274122">
            <w:pPr>
              <w:spacing w:after="0" w:line="240" w:lineRule="auto"/>
              <w:rPr>
                <w:rFonts w:ascii="GHEA Grapalat" w:eastAsia="Times New Roman" w:hAnsi="GHEA Grapalat" w:cs="Sylfaen"/>
                <w:b/>
                <w:bCs/>
                <w:sz w:val="20"/>
                <w:szCs w:val="20"/>
                <w:lang w:val="hy-AM"/>
              </w:rPr>
            </w:pPr>
            <w:r w:rsidRPr="000036EF">
              <w:rPr>
                <w:rFonts w:ascii="GHEA Grapalat" w:eastAsia="Times New Roman" w:hAnsi="GHEA Grapalat" w:cs="Sylfaen"/>
                <w:sz w:val="20"/>
                <w:szCs w:val="20"/>
              </w:rPr>
              <w:lastRenderedPageBreak/>
              <w:t xml:space="preserve">1.                                                              </w:t>
            </w:r>
            <w:r w:rsidRPr="000036EF">
              <w:rPr>
                <w:rFonts w:ascii="GHEA Grapalat" w:eastAsia="Times New Roman" w:hAnsi="GHEA Grapalat" w:cs="Sylfaen"/>
                <w:b/>
                <w:bCs/>
                <w:sz w:val="20"/>
                <w:szCs w:val="20"/>
              </w:rPr>
              <w:t>ՎՃԱՐՄԱՆ</w:t>
            </w:r>
            <w:r w:rsidRPr="000036EF">
              <w:rPr>
                <w:rFonts w:ascii="GHEA Grapalat" w:eastAsia="Times New Roman" w:hAnsi="GHEA Grapalat" w:cs="Arial"/>
                <w:b/>
                <w:bCs/>
                <w:sz w:val="20"/>
                <w:szCs w:val="20"/>
              </w:rPr>
              <w:t xml:space="preserve"> </w:t>
            </w:r>
            <w:r w:rsidRPr="000036EF">
              <w:rPr>
                <w:rFonts w:ascii="GHEA Grapalat" w:eastAsia="Times New Roman" w:hAnsi="GHEA Grapalat" w:cs="Sylfaen"/>
                <w:b/>
                <w:bCs/>
                <w:sz w:val="20"/>
                <w:szCs w:val="20"/>
              </w:rPr>
              <w:t xml:space="preserve">ՊԱՀԱՆՋԱԳԻՐ* </w:t>
            </w:r>
          </w:p>
        </w:tc>
      </w:tr>
      <w:tr w:rsidR="000036EF" w:rsidRPr="000036EF" w14:paraId="35D2A6B9" w14:textId="77777777" w:rsidTr="00274122">
        <w:trPr>
          <w:trHeight w:val="156"/>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AAF055" w14:textId="77777777" w:rsidR="000036EF" w:rsidRPr="000036EF" w:rsidRDefault="000036EF" w:rsidP="000036EF">
            <w:pPr>
              <w:spacing w:after="0" w:line="240" w:lineRule="auto"/>
              <w:rPr>
                <w:rFonts w:ascii="GHEA Grapalat" w:eastAsia="Times New Roman" w:hAnsi="GHEA Grapalat" w:cs="Sylfaen"/>
                <w:sz w:val="20"/>
                <w:szCs w:val="20"/>
                <w:lang w:val="hy-AM"/>
              </w:rPr>
            </w:pPr>
            <w:r w:rsidRPr="000036EF">
              <w:rPr>
                <w:rFonts w:ascii="GHEA Grapalat" w:eastAsia="Times New Roman" w:hAnsi="GHEA Grapalat" w:cs="Sylfaen"/>
                <w:sz w:val="20"/>
                <w:szCs w:val="20"/>
                <w:lang w:val="hy-AM"/>
              </w:rPr>
              <w:t>2</w:t>
            </w:r>
            <w:r w:rsidRPr="000036EF">
              <w:rPr>
                <w:rFonts w:ascii="GHEA Grapalat" w:eastAsia="Times New Roman" w:hAnsi="GHEA Grapalat" w:cs="Sylfaen"/>
                <w:sz w:val="20"/>
                <w:szCs w:val="20"/>
              </w:rPr>
              <w:t>.</w:t>
            </w:r>
            <w:r w:rsidRPr="000036EF">
              <w:rPr>
                <w:rFonts w:ascii="GHEA Grapalat" w:eastAsia="Times New Roman" w:hAnsi="GHEA Grapalat" w:cs="Sylfaen"/>
                <w:sz w:val="20"/>
                <w:szCs w:val="20"/>
                <w:lang w:val="hy-AM"/>
              </w:rPr>
              <w:t xml:space="preserve"> Թիվ </w:t>
            </w:r>
          </w:p>
        </w:tc>
      </w:tr>
      <w:tr w:rsidR="000036EF" w:rsidRPr="000036EF" w14:paraId="20DDCC08" w14:textId="77777777" w:rsidTr="00274122">
        <w:trPr>
          <w:trHeight w:val="20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D52E9BC" w14:textId="75618A5D" w:rsidR="000036EF" w:rsidRPr="000036EF" w:rsidRDefault="000036EF" w:rsidP="000036EF">
            <w:pPr>
              <w:spacing w:after="0" w:line="240" w:lineRule="auto"/>
              <w:rPr>
                <w:rFonts w:ascii="GHEA Grapalat" w:eastAsia="Times New Roman" w:hAnsi="GHEA Grapalat" w:cs="Sylfaen"/>
                <w:sz w:val="20"/>
                <w:szCs w:val="20"/>
              </w:rPr>
            </w:pPr>
            <w:r w:rsidRPr="000036EF">
              <w:rPr>
                <w:rFonts w:ascii="GHEA Grapalat" w:eastAsia="Times New Roman" w:hAnsi="GHEA Grapalat" w:cs="Sylfaen"/>
                <w:sz w:val="20"/>
                <w:szCs w:val="20"/>
                <w:lang w:val="hy-AM"/>
              </w:rPr>
              <w:t>3</w:t>
            </w:r>
            <w:r w:rsidRPr="000036EF">
              <w:rPr>
                <w:rFonts w:ascii="GHEA Grapalat" w:eastAsia="Times New Roman" w:hAnsi="GHEA Grapalat" w:cs="Sylfaen"/>
                <w:sz w:val="20"/>
                <w:szCs w:val="20"/>
              </w:rPr>
              <w:t xml:space="preserve">. </w:t>
            </w:r>
            <w:proofErr w:type="spellStart"/>
            <w:r w:rsidRPr="000036EF">
              <w:rPr>
                <w:rFonts w:ascii="GHEA Grapalat" w:eastAsia="Times New Roman" w:hAnsi="GHEA Grapalat" w:cs="Sylfaen"/>
                <w:sz w:val="20"/>
                <w:szCs w:val="20"/>
              </w:rPr>
              <w:t>Ներկայացման</w:t>
            </w:r>
            <w:proofErr w:type="spellEnd"/>
            <w:r w:rsidRPr="000036EF">
              <w:rPr>
                <w:rFonts w:ascii="GHEA Grapalat" w:eastAsia="Times New Roman" w:hAnsi="GHEA Grapalat" w:cs="Arial"/>
                <w:sz w:val="20"/>
                <w:szCs w:val="20"/>
              </w:rPr>
              <w:t xml:space="preserve"> </w:t>
            </w:r>
            <w:proofErr w:type="spellStart"/>
            <w:r w:rsidRPr="000036EF">
              <w:rPr>
                <w:rFonts w:ascii="GHEA Grapalat" w:eastAsia="Times New Roman" w:hAnsi="GHEA Grapalat" w:cs="Sylfaen"/>
                <w:sz w:val="20"/>
                <w:szCs w:val="20"/>
              </w:rPr>
              <w:t>ամսաթիվը</w:t>
            </w:r>
            <w:proofErr w:type="spellEnd"/>
            <w:r w:rsidRPr="000036EF">
              <w:rPr>
                <w:rFonts w:ascii="GHEA Grapalat" w:eastAsia="Times New Roman" w:hAnsi="GHEA Grapalat" w:cs="Arial"/>
                <w:sz w:val="20"/>
                <w:szCs w:val="20"/>
              </w:rPr>
              <w:t xml:space="preserve">` </w:t>
            </w:r>
            <w:r w:rsidRPr="000036EF">
              <w:rPr>
                <w:rFonts w:ascii="GHEA Grapalat" w:eastAsia="Times New Roman" w:hAnsi="GHEA Grapalat" w:cs="Tahoma"/>
                <w:color w:val="000000"/>
                <w:sz w:val="20"/>
                <w:szCs w:val="20"/>
              </w:rPr>
              <w:t xml:space="preserve">"___" </w:t>
            </w:r>
            <w:r w:rsidRPr="000036EF">
              <w:rPr>
                <w:rFonts w:ascii="GHEA Grapalat" w:eastAsia="Times New Roman" w:hAnsi="GHEA Grapalat" w:cs="Sylfaen"/>
                <w:color w:val="000000"/>
                <w:sz w:val="20"/>
                <w:szCs w:val="20"/>
              </w:rPr>
              <w:t xml:space="preserve">___ </w:t>
            </w:r>
            <w:r w:rsidRPr="000036EF">
              <w:rPr>
                <w:rFonts w:ascii="GHEA Grapalat" w:eastAsia="Times New Roman" w:hAnsi="GHEA Grapalat" w:cs="Tahoma"/>
                <w:color w:val="000000"/>
                <w:sz w:val="20"/>
                <w:szCs w:val="20"/>
              </w:rPr>
              <w:t>20___</w:t>
            </w:r>
            <w:r w:rsidRPr="000036EF">
              <w:rPr>
                <w:rFonts w:ascii="GHEA Grapalat" w:eastAsia="Times New Roman" w:hAnsi="GHEA Grapalat" w:cs="Sylfaen"/>
                <w:color w:val="000000"/>
                <w:sz w:val="20"/>
                <w:szCs w:val="20"/>
              </w:rPr>
              <w:t>թ.</w:t>
            </w:r>
          </w:p>
        </w:tc>
      </w:tr>
      <w:tr w:rsidR="000036EF" w:rsidRPr="000036EF" w14:paraId="441B1819" w14:textId="77777777" w:rsidTr="00274122">
        <w:trPr>
          <w:trHeight w:val="13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7E916C2" w14:textId="77777777" w:rsidR="000036EF" w:rsidRPr="000036EF" w:rsidRDefault="000036EF" w:rsidP="000036EF">
            <w:pPr>
              <w:spacing w:after="0" w:line="240" w:lineRule="auto"/>
              <w:rPr>
                <w:rFonts w:ascii="GHEA Grapalat" w:eastAsia="Times New Roman" w:hAnsi="GHEA Grapalat" w:cs="Arial"/>
                <w:sz w:val="20"/>
                <w:szCs w:val="20"/>
              </w:rPr>
            </w:pPr>
            <w:r w:rsidRPr="000036EF">
              <w:rPr>
                <w:rFonts w:ascii="GHEA Grapalat" w:eastAsia="Times New Roman" w:hAnsi="GHEA Grapalat" w:cs="Sylfaen"/>
                <w:sz w:val="20"/>
                <w:szCs w:val="20"/>
                <w:lang w:val="hy-AM"/>
              </w:rPr>
              <w:t>4</w:t>
            </w:r>
            <w:r w:rsidRPr="000036EF">
              <w:rPr>
                <w:rFonts w:ascii="GHEA Grapalat" w:eastAsia="Times New Roman" w:hAnsi="GHEA Grapalat" w:cs="Sylfaen"/>
                <w:sz w:val="20"/>
                <w:szCs w:val="20"/>
              </w:rPr>
              <w:t xml:space="preserve">. </w:t>
            </w:r>
            <w:r w:rsidRPr="000036EF">
              <w:rPr>
                <w:rFonts w:ascii="GHEA Grapalat" w:eastAsia="Times New Roman" w:hAnsi="GHEA Grapalat" w:cs="Sylfaen"/>
                <w:sz w:val="20"/>
                <w:szCs w:val="20"/>
                <w:lang w:val="hy-AM"/>
              </w:rPr>
              <w:t>Վճարողի անվանումը</w:t>
            </w:r>
            <w:r w:rsidRPr="000036EF">
              <w:rPr>
                <w:rFonts w:ascii="GHEA Grapalat" w:eastAsia="Times New Roman" w:hAnsi="GHEA Grapalat" w:cs="Sylfaen"/>
                <w:sz w:val="20"/>
                <w:szCs w:val="20"/>
              </w:rPr>
              <w:t>,</w:t>
            </w:r>
            <w:r w:rsidRPr="000036EF">
              <w:rPr>
                <w:rFonts w:ascii="GHEA Grapalat" w:eastAsia="Times New Roman" w:hAnsi="GHEA Grapalat" w:cs="Sylfaen"/>
                <w:sz w:val="20"/>
                <w:szCs w:val="20"/>
                <w:lang w:val="hy-AM"/>
              </w:rPr>
              <w:t xml:space="preserve"> կամ անուն ազգանուն </w:t>
            </w:r>
            <w:r w:rsidRPr="000036EF">
              <w:rPr>
                <w:rFonts w:ascii="GHEA Grapalat" w:eastAsia="Times New Roman" w:hAnsi="GHEA Grapalat" w:cs="Sylfaen"/>
                <w:sz w:val="20"/>
                <w:szCs w:val="20"/>
              </w:rPr>
              <w:t>(</w:t>
            </w:r>
            <w:proofErr w:type="spellStart"/>
            <w:r w:rsidRPr="000036EF">
              <w:rPr>
                <w:rFonts w:ascii="GHEA Grapalat" w:eastAsia="Times New Roman" w:hAnsi="GHEA Grapalat" w:cs="Sylfaen"/>
                <w:sz w:val="20"/>
                <w:szCs w:val="20"/>
              </w:rPr>
              <w:t>Ընկերություն</w:t>
            </w:r>
            <w:proofErr w:type="spellEnd"/>
            <w:r w:rsidRPr="000036EF">
              <w:rPr>
                <w:rFonts w:ascii="GHEA Grapalat" w:eastAsia="Times New Roman" w:hAnsi="GHEA Grapalat" w:cs="Sylfaen"/>
                <w:sz w:val="20"/>
                <w:szCs w:val="20"/>
              </w:rPr>
              <w:t xml:space="preserve"> </w:t>
            </w:r>
            <w:r w:rsidRPr="000036EF">
              <w:rPr>
                <w:rFonts w:ascii="GHEA Grapalat" w:eastAsia="Times New Roman" w:hAnsi="GHEA Grapalat" w:cs="Arial"/>
                <w:sz w:val="20"/>
                <w:szCs w:val="20"/>
              </w:rPr>
              <w:t>`</w:t>
            </w:r>
          </w:p>
        </w:tc>
      </w:tr>
      <w:tr w:rsidR="000036EF" w:rsidRPr="000036EF" w14:paraId="4777CE68" w14:textId="77777777" w:rsidTr="00274122">
        <w:trPr>
          <w:trHeight w:val="21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78483A" w14:textId="77777777" w:rsidR="000036EF" w:rsidRPr="000036EF" w:rsidRDefault="000036EF" w:rsidP="000036EF">
            <w:pPr>
              <w:spacing w:after="0" w:line="240" w:lineRule="auto"/>
              <w:rPr>
                <w:rFonts w:ascii="GHEA Grapalat" w:eastAsia="Times New Roman" w:hAnsi="GHEA Grapalat" w:cs="Arial"/>
                <w:sz w:val="20"/>
                <w:szCs w:val="20"/>
              </w:rPr>
            </w:pPr>
            <w:r w:rsidRPr="000036EF">
              <w:rPr>
                <w:rFonts w:ascii="GHEA Grapalat" w:eastAsia="Times New Roman" w:hAnsi="GHEA Grapalat" w:cs="Sylfaen"/>
                <w:sz w:val="20"/>
                <w:szCs w:val="20"/>
                <w:lang w:val="hy-AM"/>
              </w:rPr>
              <w:t>5</w:t>
            </w:r>
            <w:r w:rsidRPr="000036EF">
              <w:rPr>
                <w:rFonts w:ascii="GHEA Grapalat" w:eastAsia="Times New Roman" w:hAnsi="GHEA Grapalat" w:cs="Sylfaen"/>
                <w:sz w:val="20"/>
                <w:szCs w:val="20"/>
              </w:rPr>
              <w:t xml:space="preserve">. </w:t>
            </w:r>
            <w:proofErr w:type="spellStart"/>
            <w:r w:rsidRPr="000036EF">
              <w:rPr>
                <w:rFonts w:ascii="GHEA Grapalat" w:eastAsia="Times New Roman" w:hAnsi="GHEA Grapalat" w:cs="Sylfaen"/>
                <w:sz w:val="20"/>
                <w:szCs w:val="20"/>
              </w:rPr>
              <w:t>Վճարողի</w:t>
            </w:r>
            <w:proofErr w:type="spellEnd"/>
            <w:r w:rsidRPr="000036EF">
              <w:rPr>
                <w:rFonts w:ascii="GHEA Grapalat" w:eastAsia="Times New Roman" w:hAnsi="GHEA Grapalat" w:cs="Sylfaen"/>
                <w:sz w:val="20"/>
                <w:szCs w:val="20"/>
                <w:lang w:val="hy-AM"/>
              </w:rPr>
              <w:t xml:space="preserve">ն սպասարկող Ֆինանսական կազմակերպություն </w:t>
            </w:r>
            <w:proofErr w:type="gramStart"/>
            <w:r w:rsidRPr="000036EF">
              <w:rPr>
                <w:rFonts w:ascii="GHEA Grapalat" w:eastAsia="Times New Roman" w:hAnsi="GHEA Grapalat" w:cs="Sylfaen"/>
                <w:sz w:val="20"/>
                <w:szCs w:val="20"/>
              </w:rPr>
              <w:t>(</w:t>
            </w:r>
            <w:r w:rsidRPr="000036EF">
              <w:rPr>
                <w:rFonts w:ascii="GHEA Grapalat" w:eastAsia="Times New Roman" w:hAnsi="GHEA Grapalat" w:cs="Arial"/>
                <w:sz w:val="20"/>
                <w:szCs w:val="20"/>
              </w:rPr>
              <w:t xml:space="preserve"> </w:t>
            </w:r>
            <w:proofErr w:type="spellStart"/>
            <w:r w:rsidRPr="000036EF">
              <w:rPr>
                <w:rFonts w:ascii="GHEA Grapalat" w:eastAsia="Times New Roman" w:hAnsi="GHEA Grapalat" w:cs="Sylfaen"/>
                <w:sz w:val="20"/>
                <w:szCs w:val="20"/>
              </w:rPr>
              <w:t>բանկ</w:t>
            </w:r>
            <w:proofErr w:type="spellEnd"/>
            <w:proofErr w:type="gramEnd"/>
            <w:r w:rsidRPr="000036EF">
              <w:rPr>
                <w:rFonts w:ascii="GHEA Grapalat" w:eastAsia="Times New Roman" w:hAnsi="GHEA Grapalat" w:cs="Sylfaen"/>
                <w:sz w:val="20"/>
                <w:szCs w:val="20"/>
              </w:rPr>
              <w:t>)</w:t>
            </w:r>
            <w:r w:rsidRPr="000036EF">
              <w:rPr>
                <w:rFonts w:ascii="GHEA Grapalat" w:eastAsia="Times New Roman" w:hAnsi="GHEA Grapalat" w:cs="Arial"/>
                <w:sz w:val="20"/>
                <w:szCs w:val="20"/>
              </w:rPr>
              <w:t>`</w:t>
            </w:r>
          </w:p>
        </w:tc>
      </w:tr>
      <w:tr w:rsidR="000036EF" w:rsidRPr="000036EF" w14:paraId="71AED8B0" w14:textId="77777777" w:rsidTr="00274122">
        <w:trPr>
          <w:trHeight w:val="11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3656DA" w14:textId="77777777" w:rsidR="000036EF" w:rsidRPr="000036EF" w:rsidRDefault="000036EF" w:rsidP="000036EF">
            <w:pPr>
              <w:spacing w:after="0" w:line="240" w:lineRule="auto"/>
              <w:rPr>
                <w:rFonts w:ascii="GHEA Grapalat" w:eastAsia="Times New Roman" w:hAnsi="GHEA Grapalat" w:cs="Arial"/>
                <w:sz w:val="20"/>
                <w:szCs w:val="20"/>
              </w:rPr>
            </w:pPr>
            <w:r w:rsidRPr="000036EF">
              <w:rPr>
                <w:rFonts w:ascii="GHEA Grapalat" w:eastAsia="Times New Roman" w:hAnsi="GHEA Grapalat" w:cs="Sylfaen"/>
                <w:sz w:val="20"/>
                <w:szCs w:val="20"/>
                <w:lang w:val="hy-AM"/>
              </w:rPr>
              <w:t>6</w:t>
            </w:r>
            <w:r w:rsidRPr="000036EF">
              <w:rPr>
                <w:rFonts w:ascii="GHEA Grapalat" w:eastAsia="Times New Roman" w:hAnsi="GHEA Grapalat" w:cs="Sylfaen"/>
                <w:sz w:val="20"/>
                <w:szCs w:val="20"/>
              </w:rPr>
              <w:t xml:space="preserve">. </w:t>
            </w:r>
            <w:proofErr w:type="spellStart"/>
            <w:r w:rsidRPr="000036EF">
              <w:rPr>
                <w:rFonts w:ascii="GHEA Grapalat" w:eastAsia="Times New Roman" w:hAnsi="GHEA Grapalat" w:cs="Sylfaen"/>
                <w:sz w:val="20"/>
                <w:szCs w:val="20"/>
              </w:rPr>
              <w:t>Վճարողի</w:t>
            </w:r>
            <w:proofErr w:type="spellEnd"/>
            <w:r w:rsidRPr="000036EF">
              <w:rPr>
                <w:rFonts w:ascii="GHEA Grapalat" w:eastAsia="Times New Roman" w:hAnsi="GHEA Grapalat" w:cs="Sylfaen"/>
                <w:sz w:val="20"/>
                <w:szCs w:val="20"/>
                <w:lang w:val="hy-AM"/>
              </w:rPr>
              <w:t xml:space="preserve"> </w:t>
            </w:r>
            <w:proofErr w:type="spellStart"/>
            <w:r w:rsidRPr="000036EF">
              <w:rPr>
                <w:rFonts w:ascii="GHEA Grapalat" w:eastAsia="Times New Roman" w:hAnsi="GHEA Grapalat" w:cs="Sylfaen"/>
                <w:sz w:val="20"/>
                <w:szCs w:val="20"/>
              </w:rPr>
              <w:t>հաշվի</w:t>
            </w:r>
            <w:proofErr w:type="spellEnd"/>
            <w:r w:rsidRPr="000036EF">
              <w:rPr>
                <w:rFonts w:ascii="GHEA Grapalat" w:eastAsia="Times New Roman" w:hAnsi="GHEA Grapalat" w:cs="Arial"/>
                <w:sz w:val="20"/>
                <w:szCs w:val="20"/>
              </w:rPr>
              <w:t xml:space="preserve"> </w:t>
            </w:r>
            <w:proofErr w:type="spellStart"/>
            <w:r w:rsidRPr="000036EF">
              <w:rPr>
                <w:rFonts w:ascii="GHEA Grapalat" w:eastAsia="Times New Roman" w:hAnsi="GHEA Grapalat" w:cs="Sylfaen"/>
                <w:sz w:val="20"/>
                <w:szCs w:val="20"/>
              </w:rPr>
              <w:t>համարը</w:t>
            </w:r>
            <w:proofErr w:type="spellEnd"/>
            <w:r w:rsidRPr="000036EF">
              <w:rPr>
                <w:rFonts w:ascii="GHEA Grapalat" w:eastAsia="Times New Roman" w:hAnsi="GHEA Grapalat" w:cs="Arial"/>
                <w:sz w:val="20"/>
                <w:szCs w:val="20"/>
              </w:rPr>
              <w:t>`</w:t>
            </w:r>
          </w:p>
        </w:tc>
      </w:tr>
      <w:tr w:rsidR="000036EF" w:rsidRPr="000036EF" w14:paraId="4C3DDE6B" w14:textId="77777777" w:rsidTr="00274122">
        <w:trPr>
          <w:trHeight w:val="25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BBBC91" w14:textId="77777777" w:rsidR="000036EF" w:rsidRPr="000036EF" w:rsidRDefault="000036EF" w:rsidP="000036EF">
            <w:pPr>
              <w:spacing w:after="0" w:line="240" w:lineRule="auto"/>
              <w:rPr>
                <w:rFonts w:ascii="GHEA Grapalat" w:eastAsia="Times New Roman" w:hAnsi="GHEA Grapalat" w:cs="Arial"/>
                <w:sz w:val="20"/>
                <w:szCs w:val="20"/>
              </w:rPr>
            </w:pPr>
            <w:r w:rsidRPr="000036EF">
              <w:rPr>
                <w:rFonts w:ascii="GHEA Grapalat" w:eastAsia="Times New Roman" w:hAnsi="GHEA Grapalat" w:cs="Sylfaen"/>
                <w:sz w:val="20"/>
                <w:szCs w:val="20"/>
                <w:lang w:val="hy-AM"/>
              </w:rPr>
              <w:t>7</w:t>
            </w:r>
            <w:r w:rsidRPr="000036EF">
              <w:rPr>
                <w:rFonts w:ascii="GHEA Grapalat" w:eastAsia="Times New Roman" w:hAnsi="GHEA Grapalat" w:cs="Sylfaen"/>
                <w:sz w:val="20"/>
                <w:szCs w:val="20"/>
              </w:rPr>
              <w:t xml:space="preserve">. </w:t>
            </w:r>
            <w:proofErr w:type="spellStart"/>
            <w:r w:rsidRPr="000036EF">
              <w:rPr>
                <w:rFonts w:ascii="GHEA Grapalat" w:eastAsia="Times New Roman" w:hAnsi="GHEA Grapalat" w:cs="Sylfaen"/>
                <w:sz w:val="20"/>
                <w:szCs w:val="20"/>
              </w:rPr>
              <w:t>Վճարողի</w:t>
            </w:r>
            <w:proofErr w:type="spellEnd"/>
            <w:r w:rsidRPr="000036EF">
              <w:rPr>
                <w:rFonts w:ascii="GHEA Grapalat" w:eastAsia="Times New Roman" w:hAnsi="GHEA Grapalat" w:cs="Arial"/>
                <w:sz w:val="20"/>
                <w:szCs w:val="20"/>
              </w:rPr>
              <w:t xml:space="preserve"> </w:t>
            </w:r>
            <w:r w:rsidRPr="000036EF">
              <w:rPr>
                <w:rFonts w:ascii="GHEA Grapalat" w:eastAsia="Times New Roman" w:hAnsi="GHEA Grapalat" w:cs="Sylfaen"/>
                <w:sz w:val="20"/>
                <w:szCs w:val="20"/>
              </w:rPr>
              <w:t>ՀՎՀՀ</w:t>
            </w:r>
            <w:r w:rsidRPr="000036EF">
              <w:rPr>
                <w:rFonts w:ascii="GHEA Grapalat" w:eastAsia="Times New Roman" w:hAnsi="GHEA Grapalat" w:cs="Arial"/>
                <w:sz w:val="20"/>
                <w:szCs w:val="20"/>
              </w:rPr>
              <w:t>`</w:t>
            </w:r>
          </w:p>
        </w:tc>
      </w:tr>
      <w:tr w:rsidR="000036EF" w:rsidRPr="000036EF" w14:paraId="67F3B393" w14:textId="77777777" w:rsidTr="00274122">
        <w:trPr>
          <w:trHeight w:val="30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8A7D3E" w14:textId="77777777" w:rsidR="000036EF" w:rsidRPr="000036EF" w:rsidRDefault="000036EF" w:rsidP="000036EF">
            <w:pPr>
              <w:spacing w:after="0" w:line="240" w:lineRule="auto"/>
              <w:rPr>
                <w:rFonts w:ascii="GHEA Grapalat" w:eastAsia="Times New Roman" w:hAnsi="GHEA Grapalat" w:cs="Arial"/>
                <w:sz w:val="20"/>
                <w:szCs w:val="20"/>
              </w:rPr>
            </w:pPr>
            <w:r w:rsidRPr="000036EF">
              <w:rPr>
                <w:rFonts w:ascii="GHEA Grapalat" w:eastAsia="Times New Roman" w:hAnsi="GHEA Grapalat" w:cs="Sylfaen"/>
                <w:sz w:val="20"/>
                <w:szCs w:val="20"/>
                <w:lang w:val="hy-AM"/>
              </w:rPr>
              <w:t>8</w:t>
            </w:r>
            <w:r w:rsidRPr="000036EF">
              <w:rPr>
                <w:rFonts w:ascii="GHEA Grapalat" w:eastAsia="Times New Roman" w:hAnsi="GHEA Grapalat" w:cs="Sylfaen"/>
                <w:sz w:val="20"/>
                <w:szCs w:val="20"/>
              </w:rPr>
              <w:t xml:space="preserve">. </w:t>
            </w:r>
            <w:proofErr w:type="spellStart"/>
            <w:r w:rsidRPr="000036EF">
              <w:rPr>
                <w:rFonts w:ascii="GHEA Grapalat" w:eastAsia="Times New Roman" w:hAnsi="GHEA Grapalat" w:cs="Sylfaen"/>
                <w:sz w:val="20"/>
                <w:szCs w:val="20"/>
              </w:rPr>
              <w:t>Վճարողի</w:t>
            </w:r>
            <w:proofErr w:type="spellEnd"/>
            <w:r w:rsidRPr="000036EF">
              <w:rPr>
                <w:rFonts w:ascii="GHEA Grapalat" w:eastAsia="Times New Roman" w:hAnsi="GHEA Grapalat" w:cs="Arial"/>
                <w:sz w:val="20"/>
                <w:szCs w:val="20"/>
              </w:rPr>
              <w:t xml:space="preserve"> </w:t>
            </w:r>
            <w:r w:rsidRPr="000036EF">
              <w:rPr>
                <w:rFonts w:ascii="GHEA Grapalat" w:eastAsia="Times New Roman" w:hAnsi="GHEA Grapalat" w:cs="Sylfaen"/>
                <w:sz w:val="20"/>
                <w:szCs w:val="20"/>
              </w:rPr>
              <w:t>ՀԾՀ</w:t>
            </w:r>
            <w:r w:rsidRPr="000036EF">
              <w:rPr>
                <w:rFonts w:ascii="GHEA Grapalat" w:eastAsia="Times New Roman" w:hAnsi="GHEA Grapalat" w:cs="Arial"/>
                <w:sz w:val="20"/>
                <w:szCs w:val="20"/>
              </w:rPr>
              <w:t>`</w:t>
            </w:r>
          </w:p>
        </w:tc>
      </w:tr>
      <w:tr w:rsidR="000036EF" w:rsidRPr="000036EF" w14:paraId="3D190801" w14:textId="77777777" w:rsidTr="00E27A6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3CF894" w14:textId="42A2D42C" w:rsidR="000036EF" w:rsidRPr="000036EF" w:rsidRDefault="000036EF" w:rsidP="000036EF">
            <w:pPr>
              <w:spacing w:after="0" w:line="240" w:lineRule="auto"/>
              <w:rPr>
                <w:rFonts w:ascii="GHEA Grapalat" w:eastAsia="Times New Roman" w:hAnsi="GHEA Grapalat" w:cs="Arial"/>
                <w:sz w:val="20"/>
                <w:szCs w:val="20"/>
                <w:lang w:val="hy-AM"/>
              </w:rPr>
            </w:pPr>
            <w:r w:rsidRPr="000036EF">
              <w:rPr>
                <w:rFonts w:ascii="GHEA Grapalat" w:eastAsia="Times New Roman" w:hAnsi="GHEA Grapalat" w:cs="Sylfaen"/>
                <w:sz w:val="20"/>
                <w:szCs w:val="20"/>
                <w:lang w:val="hy-AM"/>
              </w:rPr>
              <w:t>9</w:t>
            </w:r>
            <w:r w:rsidRPr="000036EF">
              <w:rPr>
                <w:rFonts w:ascii="GHEA Grapalat" w:eastAsia="Times New Roman" w:hAnsi="GHEA Grapalat" w:cs="Sylfaen"/>
                <w:sz w:val="20"/>
                <w:szCs w:val="20"/>
              </w:rPr>
              <w:t xml:space="preserve">. </w:t>
            </w:r>
            <w:proofErr w:type="spellStart"/>
            <w:proofErr w:type="gramStart"/>
            <w:r w:rsidRPr="000036EF">
              <w:rPr>
                <w:rFonts w:ascii="GHEA Grapalat" w:eastAsia="Times New Roman" w:hAnsi="GHEA Grapalat" w:cs="Sylfaen"/>
                <w:sz w:val="20"/>
                <w:szCs w:val="20"/>
              </w:rPr>
              <w:t>Շահառու</w:t>
            </w:r>
            <w:proofErr w:type="spellEnd"/>
            <w:r w:rsidRPr="000036EF">
              <w:rPr>
                <w:rFonts w:ascii="GHEA Grapalat" w:eastAsia="Times New Roman" w:hAnsi="GHEA Grapalat" w:cs="Sylfaen"/>
                <w:sz w:val="20"/>
                <w:szCs w:val="20"/>
                <w:lang w:val="hy-AM"/>
              </w:rPr>
              <w:t>ի  անվանումը</w:t>
            </w:r>
            <w:proofErr w:type="gramEnd"/>
            <w:r w:rsidRPr="000036EF">
              <w:rPr>
                <w:rFonts w:ascii="GHEA Grapalat" w:eastAsia="Times New Roman" w:hAnsi="GHEA Grapalat" w:cs="Sylfaen"/>
                <w:sz w:val="20"/>
                <w:szCs w:val="20"/>
              </w:rPr>
              <w:t>,</w:t>
            </w:r>
            <w:r w:rsidRPr="000036EF">
              <w:rPr>
                <w:rFonts w:ascii="GHEA Grapalat" w:eastAsia="Times New Roman" w:hAnsi="GHEA Grapalat" w:cs="Sylfaen"/>
                <w:sz w:val="20"/>
                <w:szCs w:val="20"/>
                <w:lang w:val="hy-AM"/>
              </w:rPr>
              <w:t xml:space="preserve"> կամ անուն ազգանուն </w:t>
            </w:r>
            <w:r w:rsidRPr="000036EF">
              <w:rPr>
                <w:rFonts w:ascii="GHEA Grapalat" w:eastAsia="Times New Roman" w:hAnsi="GHEA Grapalat" w:cs="Arial"/>
                <w:sz w:val="20"/>
                <w:szCs w:val="20"/>
              </w:rPr>
              <w:t>`</w:t>
            </w:r>
            <w:r w:rsidR="00274122">
              <w:rPr>
                <w:rFonts w:ascii="GHEA Grapalat" w:eastAsia="Times New Roman" w:hAnsi="GHEA Grapalat" w:cs="Arial"/>
                <w:sz w:val="20"/>
                <w:szCs w:val="20"/>
                <w:lang w:val="hy-AM"/>
              </w:rPr>
              <w:t xml:space="preserve"> Մեղրաձորի  համայնքապետարան</w:t>
            </w:r>
          </w:p>
        </w:tc>
      </w:tr>
      <w:tr w:rsidR="000036EF" w:rsidRPr="000036EF" w14:paraId="45E48104" w14:textId="77777777" w:rsidTr="00E27A6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54D7B9" w14:textId="77777777" w:rsidR="000036EF" w:rsidRPr="000036EF" w:rsidRDefault="000036EF" w:rsidP="000036EF">
            <w:pPr>
              <w:spacing w:after="0" w:line="240" w:lineRule="auto"/>
              <w:rPr>
                <w:rFonts w:ascii="GHEA Grapalat" w:eastAsia="Times New Roman" w:hAnsi="GHEA Grapalat" w:cs="Sylfaen"/>
                <w:sz w:val="20"/>
                <w:szCs w:val="20"/>
                <w:lang w:val="ru-RU"/>
              </w:rPr>
            </w:pPr>
            <w:r w:rsidRPr="000036EF">
              <w:rPr>
                <w:rFonts w:ascii="GHEA Grapalat" w:eastAsia="Times New Roman" w:hAnsi="GHEA Grapalat" w:cs="Sylfaen"/>
                <w:sz w:val="20"/>
                <w:szCs w:val="20"/>
                <w:lang w:val="ru-RU"/>
              </w:rPr>
              <w:t xml:space="preserve">10. </w:t>
            </w:r>
            <w:r w:rsidRPr="000036EF">
              <w:rPr>
                <w:rFonts w:ascii="GHEA Grapalat" w:eastAsia="Times New Roman" w:hAnsi="GHEA Grapalat" w:cs="Sylfaen"/>
                <w:sz w:val="20"/>
                <w:szCs w:val="20"/>
              </w:rPr>
              <w:t xml:space="preserve"> </w:t>
            </w:r>
            <w:proofErr w:type="spellStart"/>
            <w:proofErr w:type="gramStart"/>
            <w:r w:rsidRPr="000036EF">
              <w:rPr>
                <w:rFonts w:ascii="GHEA Grapalat" w:eastAsia="Times New Roman" w:hAnsi="GHEA Grapalat" w:cs="Sylfaen"/>
                <w:sz w:val="20"/>
                <w:szCs w:val="20"/>
              </w:rPr>
              <w:t>Շահառուի</w:t>
            </w:r>
            <w:proofErr w:type="spellEnd"/>
            <w:r w:rsidRPr="000036EF">
              <w:rPr>
                <w:rFonts w:ascii="GHEA Grapalat" w:eastAsia="Times New Roman" w:hAnsi="GHEA Grapalat" w:cs="Arial"/>
                <w:sz w:val="20"/>
                <w:szCs w:val="20"/>
              </w:rPr>
              <w:t xml:space="preserve"> </w:t>
            </w:r>
            <w:r w:rsidRPr="000036EF">
              <w:rPr>
                <w:rFonts w:ascii="GHEA Grapalat" w:eastAsia="Times New Roman" w:hAnsi="GHEA Grapalat" w:cs="Sylfaen"/>
                <w:sz w:val="20"/>
                <w:szCs w:val="20"/>
              </w:rPr>
              <w:t xml:space="preserve"> ՀԾՀ</w:t>
            </w:r>
            <w:proofErr w:type="gramEnd"/>
            <w:r w:rsidRPr="000036EF">
              <w:rPr>
                <w:rFonts w:ascii="GHEA Grapalat" w:eastAsia="Times New Roman" w:hAnsi="GHEA Grapalat" w:cs="Sylfaen"/>
                <w:sz w:val="20"/>
                <w:szCs w:val="20"/>
                <w:lang w:val="ru-RU"/>
              </w:rPr>
              <w:t xml:space="preserve"> (</w:t>
            </w:r>
            <w:r w:rsidRPr="000036EF">
              <w:rPr>
                <w:rFonts w:ascii="GHEA Grapalat" w:eastAsia="Times New Roman" w:hAnsi="GHEA Grapalat" w:cs="Sylfaen"/>
                <w:sz w:val="20"/>
                <w:szCs w:val="20"/>
                <w:lang w:val="hy-AM"/>
              </w:rPr>
              <w:t>չի լրացվում</w:t>
            </w:r>
            <w:r w:rsidRPr="000036EF">
              <w:rPr>
                <w:rFonts w:ascii="GHEA Grapalat" w:eastAsia="Times New Roman" w:hAnsi="GHEA Grapalat" w:cs="Sylfaen"/>
                <w:sz w:val="20"/>
                <w:szCs w:val="20"/>
                <w:lang w:val="ru-RU"/>
              </w:rPr>
              <w:t>)</w:t>
            </w:r>
          </w:p>
        </w:tc>
      </w:tr>
      <w:tr w:rsidR="000036EF" w:rsidRPr="000036EF" w14:paraId="3E857802" w14:textId="77777777" w:rsidTr="00E27A65">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3641C1" w14:textId="78F7F105" w:rsidR="000036EF" w:rsidRPr="000036EF" w:rsidRDefault="000036EF" w:rsidP="000036EF">
            <w:pPr>
              <w:spacing w:after="0" w:line="240" w:lineRule="auto"/>
              <w:rPr>
                <w:rFonts w:ascii="GHEA Grapalat" w:eastAsia="Times New Roman" w:hAnsi="GHEA Grapalat" w:cs="Arial"/>
                <w:sz w:val="20"/>
                <w:szCs w:val="20"/>
                <w:lang w:val="hy-AM"/>
              </w:rPr>
            </w:pPr>
            <w:r w:rsidRPr="000036EF">
              <w:rPr>
                <w:rFonts w:ascii="GHEA Grapalat" w:eastAsia="Times New Roman" w:hAnsi="GHEA Grapalat" w:cs="Sylfaen"/>
                <w:sz w:val="20"/>
                <w:szCs w:val="20"/>
                <w:lang w:val="hy-AM"/>
              </w:rPr>
              <w:t>11</w:t>
            </w:r>
            <w:r w:rsidRPr="000036EF">
              <w:rPr>
                <w:rFonts w:ascii="GHEA Grapalat" w:eastAsia="Times New Roman" w:hAnsi="GHEA Grapalat" w:cs="Sylfaen"/>
                <w:sz w:val="20"/>
                <w:szCs w:val="20"/>
              </w:rPr>
              <w:t xml:space="preserve">. </w:t>
            </w:r>
            <w:proofErr w:type="spellStart"/>
            <w:r w:rsidRPr="000036EF">
              <w:rPr>
                <w:rFonts w:ascii="GHEA Grapalat" w:eastAsia="Times New Roman" w:hAnsi="GHEA Grapalat" w:cs="Sylfaen"/>
                <w:sz w:val="20"/>
                <w:szCs w:val="20"/>
              </w:rPr>
              <w:t>Շահառուի</w:t>
            </w:r>
            <w:proofErr w:type="spellEnd"/>
            <w:r w:rsidRPr="000036EF">
              <w:rPr>
                <w:rFonts w:ascii="GHEA Grapalat" w:eastAsia="Times New Roman" w:hAnsi="GHEA Grapalat" w:cs="Arial"/>
                <w:sz w:val="20"/>
                <w:szCs w:val="20"/>
              </w:rPr>
              <w:t xml:space="preserve"> </w:t>
            </w:r>
            <w:r w:rsidRPr="000036EF">
              <w:rPr>
                <w:rFonts w:ascii="GHEA Grapalat" w:eastAsia="Times New Roman" w:hAnsi="GHEA Grapalat" w:cs="Sylfaen"/>
                <w:sz w:val="20"/>
                <w:szCs w:val="20"/>
              </w:rPr>
              <w:t>ՀՎՀՀ</w:t>
            </w:r>
            <w:r w:rsidRPr="000036EF">
              <w:rPr>
                <w:rFonts w:ascii="GHEA Grapalat" w:eastAsia="Times New Roman" w:hAnsi="GHEA Grapalat" w:cs="Arial"/>
                <w:sz w:val="20"/>
                <w:szCs w:val="20"/>
              </w:rPr>
              <w:t>`</w:t>
            </w:r>
            <w:r w:rsidR="00274122">
              <w:rPr>
                <w:rFonts w:ascii="GHEA Grapalat" w:eastAsia="Times New Roman" w:hAnsi="GHEA Grapalat" w:cs="Arial"/>
                <w:sz w:val="20"/>
                <w:szCs w:val="20"/>
                <w:lang w:val="hy-AM"/>
              </w:rPr>
              <w:t>03022507</w:t>
            </w:r>
          </w:p>
        </w:tc>
      </w:tr>
      <w:tr w:rsidR="000036EF" w:rsidRPr="000036EF" w14:paraId="09F39DBB" w14:textId="77777777" w:rsidTr="00E27A6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59B7F9" w14:textId="06BAA97E" w:rsidR="000036EF" w:rsidRPr="000036EF" w:rsidRDefault="000036EF" w:rsidP="000036EF">
            <w:pPr>
              <w:spacing w:after="0" w:line="240" w:lineRule="auto"/>
              <w:rPr>
                <w:rFonts w:ascii="GHEA Grapalat" w:eastAsia="Times New Roman" w:hAnsi="GHEA Grapalat" w:cs="Arial"/>
                <w:sz w:val="20"/>
                <w:szCs w:val="20"/>
                <w:lang w:val="hy-AM"/>
              </w:rPr>
            </w:pPr>
            <w:r w:rsidRPr="000036EF">
              <w:rPr>
                <w:rFonts w:ascii="GHEA Grapalat" w:eastAsia="Times New Roman" w:hAnsi="GHEA Grapalat" w:cs="Sylfaen"/>
                <w:sz w:val="20"/>
                <w:szCs w:val="20"/>
              </w:rPr>
              <w:t>1</w:t>
            </w:r>
            <w:r w:rsidRPr="000036EF">
              <w:rPr>
                <w:rFonts w:ascii="GHEA Grapalat" w:eastAsia="Times New Roman" w:hAnsi="GHEA Grapalat" w:cs="Sylfaen"/>
                <w:sz w:val="20"/>
                <w:szCs w:val="20"/>
                <w:lang w:val="hy-AM"/>
              </w:rPr>
              <w:t>2</w:t>
            </w:r>
            <w:r w:rsidRPr="000036EF">
              <w:rPr>
                <w:rFonts w:ascii="GHEA Grapalat" w:eastAsia="Times New Roman" w:hAnsi="GHEA Grapalat" w:cs="Sylfaen"/>
                <w:sz w:val="20"/>
                <w:szCs w:val="20"/>
              </w:rPr>
              <w:t>.</w:t>
            </w:r>
            <w:proofErr w:type="spellStart"/>
            <w:proofErr w:type="gramStart"/>
            <w:r w:rsidRPr="000036EF">
              <w:rPr>
                <w:rFonts w:ascii="GHEA Grapalat" w:eastAsia="Times New Roman" w:hAnsi="GHEA Grapalat" w:cs="Sylfaen"/>
                <w:sz w:val="20"/>
                <w:szCs w:val="20"/>
              </w:rPr>
              <w:t>Շահառուի</w:t>
            </w:r>
            <w:proofErr w:type="spellEnd"/>
            <w:r w:rsidRPr="000036EF">
              <w:rPr>
                <w:rFonts w:ascii="GHEA Grapalat" w:eastAsia="Times New Roman" w:hAnsi="GHEA Grapalat" w:cs="Sylfaen"/>
                <w:sz w:val="20"/>
                <w:szCs w:val="20"/>
                <w:lang w:val="hy-AM"/>
              </w:rPr>
              <w:t>ն</w:t>
            </w:r>
            <w:r w:rsidRPr="000036EF">
              <w:rPr>
                <w:rFonts w:ascii="GHEA Grapalat" w:eastAsia="Times New Roman" w:hAnsi="GHEA Grapalat" w:cs="Arial"/>
                <w:sz w:val="20"/>
                <w:szCs w:val="20"/>
              </w:rPr>
              <w:t xml:space="preserve"> </w:t>
            </w:r>
            <w:r w:rsidRPr="000036EF">
              <w:rPr>
                <w:rFonts w:ascii="GHEA Grapalat" w:eastAsia="Times New Roman" w:hAnsi="GHEA Grapalat" w:cs="Sylfaen"/>
                <w:sz w:val="20"/>
                <w:szCs w:val="20"/>
                <w:lang w:val="hy-AM"/>
              </w:rPr>
              <w:t xml:space="preserve"> սպասարկող</w:t>
            </w:r>
            <w:proofErr w:type="gramEnd"/>
            <w:r w:rsidRPr="000036EF">
              <w:rPr>
                <w:rFonts w:ascii="GHEA Grapalat" w:eastAsia="Times New Roman" w:hAnsi="GHEA Grapalat" w:cs="Sylfaen"/>
                <w:sz w:val="20"/>
                <w:szCs w:val="20"/>
                <w:lang w:val="hy-AM"/>
              </w:rPr>
              <w:t xml:space="preserve"> Ֆինանսական կազմակերպություն</w:t>
            </w:r>
            <w:r w:rsidRPr="000036EF">
              <w:rPr>
                <w:rFonts w:ascii="GHEA Grapalat" w:eastAsia="Times New Roman" w:hAnsi="GHEA Grapalat" w:cs="Sylfaen"/>
                <w:sz w:val="20"/>
                <w:szCs w:val="20"/>
              </w:rPr>
              <w:t xml:space="preserve"> (</w:t>
            </w:r>
            <w:proofErr w:type="spellStart"/>
            <w:r w:rsidRPr="000036EF">
              <w:rPr>
                <w:rFonts w:ascii="GHEA Grapalat" w:eastAsia="Times New Roman" w:hAnsi="GHEA Grapalat" w:cs="Sylfaen"/>
                <w:sz w:val="20"/>
                <w:szCs w:val="20"/>
              </w:rPr>
              <w:t>բանկ</w:t>
            </w:r>
            <w:proofErr w:type="spellEnd"/>
            <w:r w:rsidRPr="000036EF">
              <w:rPr>
                <w:rFonts w:ascii="GHEA Grapalat" w:eastAsia="Times New Roman" w:hAnsi="GHEA Grapalat" w:cs="Sylfaen"/>
                <w:sz w:val="20"/>
                <w:szCs w:val="20"/>
              </w:rPr>
              <w:t>)</w:t>
            </w:r>
            <w:r w:rsidRPr="000036EF">
              <w:rPr>
                <w:rFonts w:ascii="GHEA Grapalat" w:eastAsia="Times New Roman" w:hAnsi="GHEA Grapalat" w:cs="Arial"/>
                <w:sz w:val="20"/>
                <w:szCs w:val="20"/>
              </w:rPr>
              <w:t>`</w:t>
            </w:r>
            <w:r w:rsidR="00274122">
              <w:rPr>
                <w:rFonts w:ascii="GHEA Grapalat" w:eastAsia="Times New Roman" w:hAnsi="GHEA Grapalat" w:cs="Arial"/>
                <w:sz w:val="20"/>
                <w:szCs w:val="20"/>
                <w:lang w:val="hy-AM"/>
              </w:rPr>
              <w:t xml:space="preserve"> ֆինանսների նախարարության գործառնական  վարչության կենտրոնական գանձապետարան</w:t>
            </w:r>
          </w:p>
        </w:tc>
      </w:tr>
      <w:tr w:rsidR="000036EF" w:rsidRPr="000036EF" w14:paraId="5516AA96" w14:textId="77777777" w:rsidTr="00274122">
        <w:trPr>
          <w:trHeight w:val="216"/>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F6D357" w14:textId="5FCBF98F" w:rsidR="000036EF" w:rsidRPr="000036EF" w:rsidRDefault="000036EF" w:rsidP="000036EF">
            <w:pPr>
              <w:spacing w:after="0" w:line="240" w:lineRule="auto"/>
              <w:rPr>
                <w:rFonts w:ascii="GHEA Grapalat" w:eastAsia="Times New Roman" w:hAnsi="GHEA Grapalat" w:cs="Arial"/>
                <w:sz w:val="20"/>
                <w:szCs w:val="20"/>
                <w:lang w:val="hy-AM"/>
              </w:rPr>
            </w:pPr>
            <w:r w:rsidRPr="000036EF">
              <w:rPr>
                <w:rFonts w:ascii="GHEA Grapalat" w:eastAsia="Times New Roman" w:hAnsi="GHEA Grapalat" w:cs="Sylfaen"/>
                <w:sz w:val="20"/>
                <w:szCs w:val="20"/>
              </w:rPr>
              <w:t>1</w:t>
            </w:r>
            <w:r w:rsidRPr="000036EF">
              <w:rPr>
                <w:rFonts w:ascii="GHEA Grapalat" w:eastAsia="Times New Roman" w:hAnsi="GHEA Grapalat" w:cs="Sylfaen"/>
                <w:sz w:val="20"/>
                <w:szCs w:val="20"/>
                <w:lang w:val="hy-AM"/>
              </w:rPr>
              <w:t>3</w:t>
            </w:r>
            <w:r w:rsidRPr="000036EF">
              <w:rPr>
                <w:rFonts w:ascii="GHEA Grapalat" w:eastAsia="Times New Roman" w:hAnsi="GHEA Grapalat" w:cs="Sylfaen"/>
                <w:sz w:val="20"/>
                <w:szCs w:val="20"/>
              </w:rPr>
              <w:t>.</w:t>
            </w:r>
            <w:proofErr w:type="spellStart"/>
            <w:r w:rsidRPr="000036EF">
              <w:rPr>
                <w:rFonts w:ascii="GHEA Grapalat" w:eastAsia="Times New Roman" w:hAnsi="GHEA Grapalat" w:cs="Sylfaen"/>
                <w:sz w:val="20"/>
                <w:szCs w:val="20"/>
              </w:rPr>
              <w:t>Շահառուի</w:t>
            </w:r>
            <w:proofErr w:type="spellEnd"/>
            <w:r w:rsidRPr="000036EF">
              <w:rPr>
                <w:rFonts w:ascii="GHEA Grapalat" w:eastAsia="Times New Roman" w:hAnsi="GHEA Grapalat" w:cs="Arial"/>
                <w:sz w:val="20"/>
                <w:szCs w:val="20"/>
              </w:rPr>
              <w:t xml:space="preserve"> </w:t>
            </w:r>
            <w:proofErr w:type="spellStart"/>
            <w:r w:rsidRPr="000036EF">
              <w:rPr>
                <w:rFonts w:ascii="GHEA Grapalat" w:eastAsia="Times New Roman" w:hAnsi="GHEA Grapalat" w:cs="Sylfaen"/>
                <w:sz w:val="20"/>
                <w:szCs w:val="20"/>
              </w:rPr>
              <w:t>հաշվի</w:t>
            </w:r>
            <w:proofErr w:type="spellEnd"/>
            <w:r w:rsidRPr="000036EF">
              <w:rPr>
                <w:rFonts w:ascii="GHEA Grapalat" w:eastAsia="Times New Roman" w:hAnsi="GHEA Grapalat" w:cs="Arial"/>
                <w:sz w:val="20"/>
                <w:szCs w:val="20"/>
              </w:rPr>
              <w:t xml:space="preserve"> </w:t>
            </w:r>
            <w:proofErr w:type="spellStart"/>
            <w:r w:rsidRPr="000036EF">
              <w:rPr>
                <w:rFonts w:ascii="GHEA Grapalat" w:eastAsia="Times New Roman" w:hAnsi="GHEA Grapalat" w:cs="Sylfaen"/>
                <w:sz w:val="20"/>
                <w:szCs w:val="20"/>
              </w:rPr>
              <w:t>համարը</w:t>
            </w:r>
            <w:proofErr w:type="spellEnd"/>
            <w:r w:rsidRPr="000036EF">
              <w:rPr>
                <w:rFonts w:ascii="GHEA Grapalat" w:eastAsia="Times New Roman" w:hAnsi="GHEA Grapalat" w:cs="Arial"/>
                <w:sz w:val="20"/>
                <w:szCs w:val="20"/>
              </w:rPr>
              <w:t xml:space="preserve"> (</w:t>
            </w:r>
            <w:proofErr w:type="spellStart"/>
            <w:proofErr w:type="gramStart"/>
            <w:r w:rsidRPr="000036EF">
              <w:rPr>
                <w:rFonts w:ascii="GHEA Grapalat" w:eastAsia="Times New Roman" w:hAnsi="GHEA Grapalat" w:cs="Sylfaen"/>
                <w:sz w:val="20"/>
                <w:szCs w:val="20"/>
              </w:rPr>
              <w:t>հշ</w:t>
            </w:r>
            <w:r w:rsidRPr="000036EF">
              <w:rPr>
                <w:rFonts w:ascii="GHEA Grapalat" w:eastAsia="Times New Roman" w:hAnsi="GHEA Grapalat" w:cs="Arial"/>
                <w:sz w:val="20"/>
                <w:szCs w:val="20"/>
              </w:rPr>
              <w:t>.N</w:t>
            </w:r>
            <w:proofErr w:type="spellEnd"/>
            <w:proofErr w:type="gramEnd"/>
            <w:r w:rsidRPr="000036EF">
              <w:rPr>
                <w:rFonts w:ascii="GHEA Grapalat" w:eastAsia="Times New Roman" w:hAnsi="GHEA Grapalat" w:cs="Arial"/>
                <w:sz w:val="20"/>
                <w:szCs w:val="20"/>
              </w:rPr>
              <w:t>)</w:t>
            </w:r>
            <w:r w:rsidR="00274122">
              <w:rPr>
                <w:rFonts w:ascii="GHEA Grapalat" w:eastAsia="Times New Roman" w:hAnsi="GHEA Grapalat" w:cs="Arial"/>
                <w:sz w:val="20"/>
                <w:szCs w:val="20"/>
                <w:lang w:val="hy-AM"/>
              </w:rPr>
              <w:t xml:space="preserve"> 900122006241</w:t>
            </w:r>
          </w:p>
        </w:tc>
      </w:tr>
      <w:tr w:rsidR="000036EF" w:rsidRPr="000036EF" w14:paraId="19CADD7B" w14:textId="77777777" w:rsidTr="00274122">
        <w:trPr>
          <w:trHeight w:val="22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9B319A" w14:textId="77777777" w:rsidR="000036EF" w:rsidRPr="000036EF" w:rsidRDefault="000036EF" w:rsidP="000036EF">
            <w:pPr>
              <w:spacing w:after="0" w:line="240" w:lineRule="auto"/>
              <w:rPr>
                <w:rFonts w:ascii="GHEA Grapalat" w:eastAsia="Times New Roman" w:hAnsi="GHEA Grapalat" w:cs="Arial"/>
                <w:sz w:val="20"/>
                <w:szCs w:val="20"/>
              </w:rPr>
            </w:pPr>
            <w:r w:rsidRPr="000036EF">
              <w:rPr>
                <w:rFonts w:ascii="GHEA Grapalat" w:eastAsia="Times New Roman" w:hAnsi="GHEA Grapalat" w:cs="Sylfaen"/>
                <w:sz w:val="20"/>
                <w:szCs w:val="20"/>
              </w:rPr>
              <w:t>1</w:t>
            </w:r>
            <w:r w:rsidRPr="000036EF">
              <w:rPr>
                <w:rFonts w:ascii="GHEA Grapalat" w:eastAsia="Times New Roman" w:hAnsi="GHEA Grapalat" w:cs="Sylfaen"/>
                <w:sz w:val="20"/>
                <w:szCs w:val="20"/>
                <w:lang w:val="hy-AM"/>
              </w:rPr>
              <w:t>4</w:t>
            </w:r>
            <w:r w:rsidRPr="000036EF">
              <w:rPr>
                <w:rFonts w:ascii="GHEA Grapalat" w:eastAsia="Times New Roman" w:hAnsi="GHEA Grapalat" w:cs="Sylfaen"/>
                <w:sz w:val="20"/>
                <w:szCs w:val="20"/>
              </w:rPr>
              <w:t>.</w:t>
            </w:r>
            <w:proofErr w:type="spellStart"/>
            <w:r w:rsidRPr="000036EF">
              <w:rPr>
                <w:rFonts w:ascii="GHEA Grapalat" w:eastAsia="Times New Roman" w:hAnsi="GHEA Grapalat" w:cs="Sylfaen"/>
                <w:sz w:val="20"/>
                <w:szCs w:val="20"/>
              </w:rPr>
              <w:t>Գումարը</w:t>
            </w:r>
            <w:proofErr w:type="spellEnd"/>
            <w:r w:rsidRPr="000036EF">
              <w:rPr>
                <w:rFonts w:ascii="GHEA Grapalat" w:eastAsia="Times New Roman" w:hAnsi="GHEA Grapalat" w:cs="Arial"/>
                <w:sz w:val="20"/>
                <w:szCs w:val="20"/>
              </w:rPr>
              <w:t xml:space="preserve"> </w:t>
            </w:r>
            <w:r w:rsidRPr="000036EF">
              <w:rPr>
                <w:rFonts w:ascii="GHEA Grapalat" w:eastAsia="Times New Roman" w:hAnsi="GHEA Grapalat" w:cs="Arial"/>
                <w:sz w:val="20"/>
                <w:szCs w:val="20"/>
                <w:lang w:val="ru-RU"/>
              </w:rPr>
              <w:t>(</w:t>
            </w:r>
            <w:proofErr w:type="spellStart"/>
            <w:r w:rsidRPr="000036EF">
              <w:rPr>
                <w:rFonts w:ascii="GHEA Grapalat" w:eastAsia="Times New Roman" w:hAnsi="GHEA Grapalat" w:cs="Sylfaen"/>
                <w:sz w:val="20"/>
                <w:szCs w:val="20"/>
              </w:rPr>
              <w:t>թվերով</w:t>
            </w:r>
            <w:proofErr w:type="spellEnd"/>
            <w:r w:rsidRPr="000036EF">
              <w:rPr>
                <w:rFonts w:ascii="GHEA Grapalat" w:eastAsia="Times New Roman" w:hAnsi="GHEA Grapalat" w:cs="Arial"/>
                <w:sz w:val="20"/>
                <w:szCs w:val="20"/>
              </w:rPr>
              <w:t xml:space="preserve"> </w:t>
            </w:r>
            <w:r w:rsidRPr="000036EF">
              <w:rPr>
                <w:rFonts w:ascii="GHEA Grapalat" w:eastAsia="Times New Roman" w:hAnsi="GHEA Grapalat" w:cs="Sylfaen"/>
                <w:sz w:val="20"/>
                <w:szCs w:val="20"/>
              </w:rPr>
              <w:t>և</w:t>
            </w:r>
            <w:r w:rsidRPr="000036EF">
              <w:rPr>
                <w:rFonts w:ascii="GHEA Grapalat" w:eastAsia="Times New Roman" w:hAnsi="GHEA Grapalat" w:cs="Arial"/>
                <w:sz w:val="20"/>
                <w:szCs w:val="20"/>
              </w:rPr>
              <w:t xml:space="preserve"> </w:t>
            </w:r>
            <w:proofErr w:type="spellStart"/>
            <w:proofErr w:type="gramStart"/>
            <w:r w:rsidRPr="000036EF">
              <w:rPr>
                <w:rFonts w:ascii="GHEA Grapalat" w:eastAsia="Times New Roman" w:hAnsi="GHEA Grapalat" w:cs="Sylfaen"/>
                <w:sz w:val="20"/>
                <w:szCs w:val="20"/>
              </w:rPr>
              <w:t>բառերով</w:t>
            </w:r>
            <w:proofErr w:type="spellEnd"/>
            <w:r w:rsidRPr="000036EF">
              <w:rPr>
                <w:rFonts w:ascii="GHEA Grapalat" w:eastAsia="Times New Roman" w:hAnsi="GHEA Grapalat" w:cs="Sylfaen"/>
                <w:sz w:val="20"/>
                <w:szCs w:val="20"/>
                <w:lang w:val="ru-RU"/>
              </w:rPr>
              <w:t>)</w:t>
            </w:r>
            <w:r w:rsidRPr="000036EF">
              <w:rPr>
                <w:rFonts w:ascii="GHEA Grapalat" w:eastAsia="Times New Roman" w:hAnsi="GHEA Grapalat" w:cs="Arial"/>
                <w:sz w:val="20"/>
                <w:szCs w:val="20"/>
              </w:rPr>
              <w:t>`</w:t>
            </w:r>
            <w:proofErr w:type="gramEnd"/>
          </w:p>
        </w:tc>
      </w:tr>
      <w:tr w:rsidR="000036EF" w:rsidRPr="000036EF" w14:paraId="7C381D10" w14:textId="77777777" w:rsidTr="00E27A6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9F66D1" w14:textId="77777777" w:rsidR="000036EF" w:rsidRPr="000036EF" w:rsidRDefault="000036EF" w:rsidP="000036EF">
            <w:pPr>
              <w:spacing w:after="0" w:line="240" w:lineRule="auto"/>
              <w:rPr>
                <w:rFonts w:ascii="GHEA Grapalat" w:eastAsia="Times New Roman" w:hAnsi="GHEA Grapalat" w:cs="Sylfaen"/>
                <w:sz w:val="20"/>
                <w:szCs w:val="20"/>
              </w:rPr>
            </w:pPr>
            <w:r w:rsidRPr="000036EF">
              <w:rPr>
                <w:rFonts w:ascii="GHEA Grapalat" w:eastAsia="Times New Roman" w:hAnsi="GHEA Grapalat" w:cs="Sylfaen"/>
                <w:sz w:val="20"/>
                <w:szCs w:val="20"/>
              </w:rPr>
              <w:t xml:space="preserve">15. </w:t>
            </w:r>
            <w:r w:rsidRPr="000036EF">
              <w:rPr>
                <w:rFonts w:ascii="GHEA Grapalat" w:eastAsia="Times New Roman" w:hAnsi="GHEA Grapalat" w:cs="Sylfaen"/>
                <w:sz w:val="20"/>
                <w:szCs w:val="20"/>
                <w:lang w:val="hy-AM"/>
              </w:rPr>
              <w:t>Ակցեպտավորված գումարը</w:t>
            </w:r>
            <w:proofErr w:type="gramStart"/>
            <w:r w:rsidRPr="000036EF">
              <w:rPr>
                <w:rFonts w:ascii="GHEA Grapalat" w:eastAsia="Times New Roman" w:hAnsi="GHEA Grapalat" w:cs="Sylfaen"/>
                <w:sz w:val="20"/>
                <w:szCs w:val="20"/>
                <w:lang w:val="hy-AM"/>
              </w:rPr>
              <w:t xml:space="preserve">՝ </w:t>
            </w:r>
            <w:r w:rsidRPr="000036EF">
              <w:rPr>
                <w:rFonts w:ascii="GHEA Grapalat" w:eastAsia="Times New Roman" w:hAnsi="GHEA Grapalat" w:cs="Sylfaen"/>
                <w:sz w:val="20"/>
                <w:szCs w:val="20"/>
              </w:rPr>
              <w:t xml:space="preserve"> (</w:t>
            </w:r>
            <w:proofErr w:type="spellStart"/>
            <w:proofErr w:type="gramEnd"/>
            <w:r w:rsidRPr="000036EF">
              <w:rPr>
                <w:rFonts w:ascii="GHEA Grapalat" w:eastAsia="Times New Roman" w:hAnsi="GHEA Grapalat" w:cs="Sylfaen"/>
                <w:sz w:val="20"/>
                <w:szCs w:val="20"/>
              </w:rPr>
              <w:t>թվերով</w:t>
            </w:r>
            <w:proofErr w:type="spellEnd"/>
            <w:r w:rsidRPr="000036EF">
              <w:rPr>
                <w:rFonts w:ascii="GHEA Grapalat" w:eastAsia="Times New Roman" w:hAnsi="GHEA Grapalat" w:cs="Arial"/>
                <w:sz w:val="20"/>
                <w:szCs w:val="20"/>
              </w:rPr>
              <w:t xml:space="preserve"> </w:t>
            </w:r>
            <w:r w:rsidRPr="000036EF">
              <w:rPr>
                <w:rFonts w:ascii="GHEA Grapalat" w:eastAsia="Times New Roman" w:hAnsi="GHEA Grapalat" w:cs="Sylfaen"/>
                <w:sz w:val="20"/>
                <w:szCs w:val="20"/>
              </w:rPr>
              <w:t>և</w:t>
            </w:r>
            <w:r w:rsidRPr="000036EF">
              <w:rPr>
                <w:rFonts w:ascii="GHEA Grapalat" w:eastAsia="Times New Roman" w:hAnsi="GHEA Grapalat" w:cs="Arial"/>
                <w:sz w:val="20"/>
                <w:szCs w:val="20"/>
              </w:rPr>
              <w:t xml:space="preserve"> </w:t>
            </w:r>
            <w:proofErr w:type="spellStart"/>
            <w:r w:rsidRPr="000036EF">
              <w:rPr>
                <w:rFonts w:ascii="GHEA Grapalat" w:eastAsia="Times New Roman" w:hAnsi="GHEA Grapalat" w:cs="Sylfaen"/>
                <w:sz w:val="20"/>
                <w:szCs w:val="20"/>
              </w:rPr>
              <w:t>բառերով</w:t>
            </w:r>
            <w:proofErr w:type="spellEnd"/>
            <w:r w:rsidRPr="000036EF">
              <w:rPr>
                <w:rFonts w:ascii="GHEA Grapalat" w:eastAsia="Times New Roman" w:hAnsi="GHEA Grapalat" w:cs="Sylfaen"/>
                <w:sz w:val="20"/>
                <w:szCs w:val="20"/>
              </w:rPr>
              <w:t>)</w:t>
            </w:r>
            <w:r w:rsidRPr="000036EF">
              <w:rPr>
                <w:rFonts w:ascii="GHEA Grapalat" w:eastAsia="Times New Roman" w:hAnsi="GHEA Grapalat" w:cs="Sylfaen"/>
                <w:sz w:val="20"/>
                <w:szCs w:val="20"/>
                <w:lang w:val="hy-AM"/>
              </w:rPr>
              <w:t xml:space="preserve">  </w:t>
            </w:r>
            <w:r w:rsidRPr="000036EF">
              <w:rPr>
                <w:rFonts w:ascii="GHEA Grapalat" w:eastAsia="Times New Roman" w:hAnsi="GHEA Grapalat" w:cs="Sylfaen"/>
                <w:sz w:val="20"/>
                <w:szCs w:val="20"/>
              </w:rPr>
              <w:t>(</w:t>
            </w:r>
            <w:r w:rsidRPr="000036EF">
              <w:rPr>
                <w:rFonts w:ascii="GHEA Grapalat" w:eastAsia="Times New Roman" w:hAnsi="GHEA Grapalat" w:cs="Sylfaen"/>
                <w:sz w:val="20"/>
                <w:szCs w:val="20"/>
                <w:lang w:val="hy-AM"/>
              </w:rPr>
              <w:t>նախատեսված է նշված գումարի մասնակի ակցեպտի համար, որը չի կիրառվում</w:t>
            </w:r>
            <w:r w:rsidRPr="000036EF">
              <w:rPr>
                <w:rFonts w:ascii="GHEA Grapalat" w:eastAsia="Times New Roman" w:hAnsi="GHEA Grapalat" w:cs="Sylfaen"/>
                <w:sz w:val="20"/>
                <w:szCs w:val="20"/>
              </w:rPr>
              <w:t>)</w:t>
            </w:r>
          </w:p>
        </w:tc>
      </w:tr>
      <w:tr w:rsidR="000036EF" w:rsidRPr="000036EF" w14:paraId="52832FB7" w14:textId="77777777" w:rsidTr="00274122">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FBFF769" w14:textId="77777777" w:rsidR="000036EF" w:rsidRPr="000036EF" w:rsidRDefault="000036EF" w:rsidP="000036EF">
            <w:pPr>
              <w:spacing w:after="0" w:line="240" w:lineRule="auto"/>
              <w:rPr>
                <w:rFonts w:ascii="GHEA Grapalat" w:eastAsia="Times New Roman" w:hAnsi="GHEA Grapalat" w:cs="Arial"/>
                <w:sz w:val="20"/>
                <w:szCs w:val="20"/>
              </w:rPr>
            </w:pPr>
            <w:r w:rsidRPr="000036EF">
              <w:rPr>
                <w:rFonts w:ascii="GHEA Grapalat" w:eastAsia="Times New Roman" w:hAnsi="GHEA Grapalat" w:cs="Sylfaen"/>
                <w:sz w:val="20"/>
                <w:szCs w:val="20"/>
              </w:rPr>
              <w:t>1</w:t>
            </w:r>
            <w:r w:rsidRPr="000036EF">
              <w:rPr>
                <w:rFonts w:ascii="GHEA Grapalat" w:eastAsia="Times New Roman" w:hAnsi="GHEA Grapalat" w:cs="Sylfaen"/>
                <w:sz w:val="20"/>
                <w:szCs w:val="20"/>
                <w:lang w:val="ru-RU"/>
              </w:rPr>
              <w:t>6</w:t>
            </w:r>
            <w:r w:rsidRPr="000036EF">
              <w:rPr>
                <w:rFonts w:ascii="GHEA Grapalat" w:eastAsia="Times New Roman" w:hAnsi="GHEA Grapalat" w:cs="Sylfaen"/>
                <w:sz w:val="20"/>
                <w:szCs w:val="20"/>
              </w:rPr>
              <w:t>.</w:t>
            </w:r>
            <w:proofErr w:type="spellStart"/>
            <w:r w:rsidRPr="000036EF">
              <w:rPr>
                <w:rFonts w:ascii="GHEA Grapalat" w:eastAsia="Times New Roman" w:hAnsi="GHEA Grapalat" w:cs="Sylfaen"/>
                <w:sz w:val="20"/>
                <w:szCs w:val="20"/>
              </w:rPr>
              <w:t>Արժույթը</w:t>
            </w:r>
            <w:proofErr w:type="spellEnd"/>
            <w:r w:rsidRPr="000036EF">
              <w:rPr>
                <w:rFonts w:ascii="GHEA Grapalat" w:eastAsia="Times New Roman" w:hAnsi="GHEA Grapalat" w:cs="Arial"/>
                <w:sz w:val="20"/>
                <w:szCs w:val="20"/>
              </w:rPr>
              <w:t xml:space="preserve"> (</w:t>
            </w:r>
            <w:proofErr w:type="spellStart"/>
            <w:r w:rsidRPr="000036EF">
              <w:rPr>
                <w:rFonts w:ascii="GHEA Grapalat" w:eastAsia="Times New Roman" w:hAnsi="GHEA Grapalat" w:cs="Sylfaen"/>
                <w:sz w:val="20"/>
                <w:szCs w:val="20"/>
              </w:rPr>
              <w:t>բառերով</w:t>
            </w:r>
            <w:proofErr w:type="spellEnd"/>
            <w:r w:rsidRPr="000036EF">
              <w:rPr>
                <w:rFonts w:ascii="GHEA Grapalat" w:eastAsia="Times New Roman" w:hAnsi="GHEA Grapalat" w:cs="Arial"/>
                <w:sz w:val="20"/>
                <w:szCs w:val="20"/>
              </w:rPr>
              <w:t xml:space="preserve"> </w:t>
            </w:r>
            <w:r w:rsidRPr="000036EF">
              <w:rPr>
                <w:rFonts w:ascii="GHEA Grapalat" w:eastAsia="Times New Roman" w:hAnsi="GHEA Grapalat" w:cs="Sylfaen"/>
                <w:sz w:val="20"/>
                <w:szCs w:val="20"/>
              </w:rPr>
              <w:t>և</w:t>
            </w:r>
            <w:r w:rsidRPr="000036EF">
              <w:rPr>
                <w:rFonts w:ascii="GHEA Grapalat" w:eastAsia="Times New Roman" w:hAnsi="GHEA Grapalat" w:cs="Arial"/>
                <w:sz w:val="20"/>
                <w:szCs w:val="20"/>
              </w:rPr>
              <w:t xml:space="preserve"> </w:t>
            </w:r>
            <w:proofErr w:type="spellStart"/>
            <w:proofErr w:type="gramStart"/>
            <w:r w:rsidRPr="000036EF">
              <w:rPr>
                <w:rFonts w:ascii="GHEA Grapalat" w:eastAsia="Times New Roman" w:hAnsi="GHEA Grapalat" w:cs="Sylfaen"/>
                <w:sz w:val="20"/>
                <w:szCs w:val="20"/>
              </w:rPr>
              <w:t>կոդով</w:t>
            </w:r>
            <w:proofErr w:type="spellEnd"/>
            <w:r w:rsidRPr="000036EF">
              <w:rPr>
                <w:rFonts w:ascii="GHEA Grapalat" w:eastAsia="Times New Roman" w:hAnsi="GHEA Grapalat" w:cs="Arial"/>
                <w:sz w:val="20"/>
                <w:szCs w:val="20"/>
              </w:rPr>
              <w:t>)`</w:t>
            </w:r>
            <w:proofErr w:type="gramEnd"/>
          </w:p>
        </w:tc>
      </w:tr>
      <w:tr w:rsidR="000036EF" w:rsidRPr="000036EF" w14:paraId="279D8748" w14:textId="77777777" w:rsidTr="00274122">
        <w:trPr>
          <w:trHeight w:val="16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CA5EA5" w14:textId="77777777" w:rsidR="000036EF" w:rsidRPr="000036EF" w:rsidRDefault="000036EF" w:rsidP="000036EF">
            <w:pPr>
              <w:spacing w:after="0" w:line="240" w:lineRule="auto"/>
              <w:rPr>
                <w:rFonts w:ascii="GHEA Grapalat" w:eastAsia="Times New Roman" w:hAnsi="GHEA Grapalat" w:cs="Arial"/>
                <w:sz w:val="20"/>
                <w:szCs w:val="20"/>
                <w:lang w:val="hy-AM"/>
              </w:rPr>
            </w:pPr>
            <w:r w:rsidRPr="000036EF">
              <w:rPr>
                <w:rFonts w:ascii="GHEA Grapalat" w:eastAsia="Times New Roman" w:hAnsi="GHEA Grapalat" w:cs="Sylfaen"/>
                <w:sz w:val="20"/>
                <w:szCs w:val="20"/>
              </w:rPr>
              <w:t>1</w:t>
            </w:r>
            <w:r w:rsidRPr="000036EF">
              <w:rPr>
                <w:rFonts w:ascii="GHEA Grapalat" w:eastAsia="Times New Roman" w:hAnsi="GHEA Grapalat" w:cs="Sylfaen"/>
                <w:sz w:val="20"/>
                <w:szCs w:val="20"/>
                <w:lang w:val="hy-AM"/>
              </w:rPr>
              <w:t>7</w:t>
            </w:r>
            <w:r w:rsidRPr="000036EF">
              <w:rPr>
                <w:rFonts w:ascii="GHEA Grapalat" w:eastAsia="Times New Roman" w:hAnsi="GHEA Grapalat" w:cs="Sylfaen"/>
                <w:sz w:val="20"/>
                <w:szCs w:val="20"/>
              </w:rPr>
              <w:t>.</w:t>
            </w:r>
            <w:proofErr w:type="spellStart"/>
            <w:r w:rsidRPr="000036EF">
              <w:rPr>
                <w:rFonts w:ascii="GHEA Grapalat" w:eastAsia="Times New Roman" w:hAnsi="GHEA Grapalat" w:cs="Sylfaen"/>
                <w:sz w:val="20"/>
                <w:szCs w:val="20"/>
              </w:rPr>
              <w:t>Գործարքի</w:t>
            </w:r>
            <w:proofErr w:type="spellEnd"/>
            <w:r w:rsidRPr="000036EF">
              <w:rPr>
                <w:rFonts w:ascii="GHEA Grapalat" w:eastAsia="Times New Roman" w:hAnsi="GHEA Grapalat" w:cs="Arial"/>
                <w:sz w:val="20"/>
                <w:szCs w:val="20"/>
              </w:rPr>
              <w:t xml:space="preserve"> (</w:t>
            </w:r>
            <w:proofErr w:type="spellStart"/>
            <w:r w:rsidRPr="000036EF">
              <w:rPr>
                <w:rFonts w:ascii="GHEA Grapalat" w:eastAsia="Times New Roman" w:hAnsi="GHEA Grapalat" w:cs="Sylfaen"/>
                <w:sz w:val="20"/>
                <w:szCs w:val="20"/>
              </w:rPr>
              <w:t>վճարման</w:t>
            </w:r>
            <w:proofErr w:type="spellEnd"/>
            <w:r w:rsidRPr="000036EF">
              <w:rPr>
                <w:rFonts w:ascii="GHEA Grapalat" w:eastAsia="Times New Roman" w:hAnsi="GHEA Grapalat" w:cs="Arial"/>
                <w:sz w:val="20"/>
                <w:szCs w:val="20"/>
              </w:rPr>
              <w:t xml:space="preserve">) </w:t>
            </w:r>
            <w:proofErr w:type="spellStart"/>
            <w:r w:rsidRPr="000036EF">
              <w:rPr>
                <w:rFonts w:ascii="GHEA Grapalat" w:eastAsia="Times New Roman" w:hAnsi="GHEA Grapalat" w:cs="Sylfaen"/>
                <w:sz w:val="20"/>
                <w:szCs w:val="20"/>
              </w:rPr>
              <w:t>նպատակը</w:t>
            </w:r>
            <w:proofErr w:type="spellEnd"/>
            <w:proofErr w:type="gramStart"/>
            <w:r w:rsidRPr="000036EF">
              <w:rPr>
                <w:rFonts w:ascii="GHEA Grapalat" w:eastAsia="Times New Roman" w:hAnsi="GHEA Grapalat" w:cs="Arial"/>
                <w:sz w:val="20"/>
                <w:szCs w:val="20"/>
              </w:rPr>
              <w:t>`</w:t>
            </w:r>
            <w:r w:rsidRPr="000036EF">
              <w:rPr>
                <w:rFonts w:ascii="GHEA Grapalat" w:eastAsia="Times New Roman" w:hAnsi="GHEA Grapalat" w:cs="Arial"/>
                <w:sz w:val="20"/>
                <w:szCs w:val="20"/>
                <w:lang w:val="hy-AM"/>
              </w:rPr>
              <w:t xml:space="preserve">  </w:t>
            </w:r>
            <w:r w:rsidRPr="000036EF">
              <w:rPr>
                <w:rFonts w:ascii="GHEA Grapalat" w:eastAsia="Times New Roman" w:hAnsi="GHEA Grapalat" w:cs="Sylfaen"/>
                <w:bCs/>
                <w:i/>
                <w:sz w:val="20"/>
                <w:szCs w:val="20"/>
              </w:rPr>
              <w:t>(</w:t>
            </w:r>
            <w:proofErr w:type="spellStart"/>
            <w:proofErr w:type="gramEnd"/>
            <w:r w:rsidRPr="000036EF">
              <w:rPr>
                <w:rFonts w:ascii="GHEA Grapalat" w:eastAsia="Times New Roman" w:hAnsi="GHEA Grapalat" w:cs="Sylfaen"/>
                <w:bCs/>
                <w:i/>
                <w:sz w:val="20"/>
                <w:szCs w:val="20"/>
              </w:rPr>
              <w:t>որակավորման</w:t>
            </w:r>
            <w:proofErr w:type="spellEnd"/>
            <w:r w:rsidRPr="000036EF">
              <w:rPr>
                <w:rFonts w:ascii="GHEA Grapalat" w:eastAsia="Times New Roman" w:hAnsi="GHEA Grapalat" w:cs="Sylfaen"/>
                <w:bCs/>
                <w:i/>
                <w:sz w:val="20"/>
                <w:szCs w:val="20"/>
              </w:rPr>
              <w:t xml:space="preserve"> </w:t>
            </w:r>
            <w:proofErr w:type="spellStart"/>
            <w:r w:rsidRPr="000036EF">
              <w:rPr>
                <w:rFonts w:ascii="GHEA Grapalat" w:eastAsia="Times New Roman" w:hAnsi="GHEA Grapalat" w:cs="Sylfaen"/>
                <w:bCs/>
                <w:i/>
                <w:sz w:val="20"/>
                <w:szCs w:val="20"/>
              </w:rPr>
              <w:t>ապահովմ</w:t>
            </w:r>
            <w:proofErr w:type="spellEnd"/>
            <w:r w:rsidRPr="000036EF">
              <w:rPr>
                <w:rFonts w:ascii="GHEA Grapalat" w:eastAsia="Times New Roman" w:hAnsi="GHEA Grapalat" w:cs="Sylfaen"/>
                <w:bCs/>
                <w:i/>
                <w:sz w:val="20"/>
                <w:szCs w:val="20"/>
                <w:lang w:val="hy-AM"/>
              </w:rPr>
              <w:t>ան համար</w:t>
            </w:r>
            <w:r w:rsidRPr="000036EF">
              <w:rPr>
                <w:rFonts w:ascii="GHEA Grapalat" w:eastAsia="Times New Roman" w:hAnsi="GHEA Grapalat" w:cs="Sylfaen"/>
                <w:bCs/>
                <w:i/>
                <w:sz w:val="20"/>
                <w:szCs w:val="20"/>
              </w:rPr>
              <w:t>)</w:t>
            </w:r>
          </w:p>
        </w:tc>
      </w:tr>
      <w:tr w:rsidR="000036EF" w:rsidRPr="000036EF" w14:paraId="2652F3D8" w14:textId="77777777" w:rsidTr="00E27A65">
        <w:trPr>
          <w:trHeight w:val="424"/>
        </w:trPr>
        <w:tc>
          <w:tcPr>
            <w:tcW w:w="10980" w:type="dxa"/>
            <w:gridSpan w:val="2"/>
            <w:tcBorders>
              <w:top w:val="single" w:sz="4" w:space="0" w:color="auto"/>
              <w:left w:val="single" w:sz="4" w:space="0" w:color="auto"/>
              <w:right w:val="single" w:sz="4" w:space="0" w:color="000000"/>
            </w:tcBorders>
            <w:noWrap/>
            <w:vAlign w:val="bottom"/>
          </w:tcPr>
          <w:p w14:paraId="615B967E" w14:textId="77777777" w:rsidR="000036EF" w:rsidRPr="000036EF" w:rsidRDefault="000036EF" w:rsidP="000036EF">
            <w:pPr>
              <w:spacing w:after="0" w:line="240" w:lineRule="auto"/>
              <w:rPr>
                <w:rFonts w:ascii="GHEA Grapalat" w:eastAsia="Times New Roman" w:hAnsi="GHEA Grapalat" w:cs="Arial"/>
                <w:sz w:val="20"/>
                <w:szCs w:val="20"/>
              </w:rPr>
            </w:pPr>
            <w:r w:rsidRPr="000036EF">
              <w:rPr>
                <w:rFonts w:ascii="GHEA Grapalat" w:eastAsia="Times New Roman" w:hAnsi="GHEA Grapalat" w:cs="Sylfaen"/>
                <w:sz w:val="20"/>
                <w:szCs w:val="20"/>
              </w:rPr>
              <w:t>1</w:t>
            </w:r>
            <w:r w:rsidRPr="000036EF">
              <w:rPr>
                <w:rFonts w:ascii="GHEA Grapalat" w:eastAsia="Times New Roman" w:hAnsi="GHEA Grapalat" w:cs="Sylfaen"/>
                <w:sz w:val="20"/>
                <w:szCs w:val="20"/>
                <w:lang w:val="hy-AM"/>
              </w:rPr>
              <w:t>8</w:t>
            </w:r>
            <w:r w:rsidRPr="000036EF">
              <w:rPr>
                <w:rFonts w:ascii="GHEA Grapalat" w:eastAsia="Times New Roman" w:hAnsi="GHEA Grapalat" w:cs="Sylfaen"/>
                <w:sz w:val="20"/>
                <w:szCs w:val="20"/>
              </w:rPr>
              <w:t xml:space="preserve">. </w:t>
            </w:r>
            <w:r w:rsidRPr="000036EF">
              <w:rPr>
                <w:rFonts w:ascii="GHEA Grapalat" w:eastAsia="Times New Roman" w:hAnsi="GHEA Grapalat" w:cs="Sylfaen"/>
                <w:sz w:val="20"/>
                <w:szCs w:val="20"/>
                <w:lang w:val="hy-AM"/>
              </w:rPr>
              <w:t xml:space="preserve">Վճարման կատարման հիմքերը՝ </w:t>
            </w:r>
            <w:r w:rsidRPr="000036EF">
              <w:rPr>
                <w:rFonts w:ascii="GHEA Grapalat" w:eastAsia="Times New Roman" w:hAnsi="GHEA Grapalat" w:cs="Sylfaen"/>
                <w:sz w:val="20"/>
                <w:szCs w:val="20"/>
              </w:rPr>
              <w:t>(</w:t>
            </w:r>
            <w:r w:rsidRPr="000036EF">
              <w:rPr>
                <w:rFonts w:ascii="GHEA Grapalat" w:eastAsia="Times New Roman" w:hAnsi="GHEA Grapalat" w:cs="Sylfaen"/>
                <w:sz w:val="20"/>
                <w:szCs w:val="20"/>
                <w:lang w:val="hy-AM"/>
              </w:rPr>
              <w:t>Փաստաթղթերի</w:t>
            </w:r>
            <w:r w:rsidRPr="000036EF">
              <w:rPr>
                <w:rFonts w:ascii="GHEA Grapalat" w:eastAsia="Times New Roman" w:hAnsi="GHEA Grapalat" w:cs="Arial"/>
                <w:sz w:val="20"/>
                <w:szCs w:val="20"/>
                <w:lang w:val="hy-AM"/>
              </w:rPr>
              <w:t xml:space="preserve"> անվանումը</w:t>
            </w:r>
            <w:r w:rsidRPr="000036EF">
              <w:rPr>
                <w:rFonts w:ascii="GHEA Grapalat" w:eastAsia="Times New Roman" w:hAnsi="GHEA Grapalat" w:cs="Arial"/>
                <w:sz w:val="20"/>
                <w:szCs w:val="20"/>
              </w:rPr>
              <w:t>,</w:t>
            </w:r>
            <w:r w:rsidRPr="000036EF">
              <w:rPr>
                <w:rFonts w:ascii="GHEA Grapalat" w:eastAsia="Times New Roman" w:hAnsi="GHEA Grapalat" w:cs="Arial"/>
                <w:sz w:val="20"/>
                <w:szCs w:val="20"/>
                <w:lang w:val="hy-AM"/>
              </w:rPr>
              <w:t xml:space="preserve"> այդ թվում՝ տուժանքի մասին համաձայնագիրը, </w:t>
            </w:r>
            <w:r w:rsidRPr="000036EF">
              <w:rPr>
                <w:rFonts w:ascii="GHEA Grapalat" w:eastAsia="Times New Roman" w:hAnsi="GHEA Grapalat" w:cs="Sylfaen"/>
                <w:sz w:val="20"/>
                <w:szCs w:val="20"/>
                <w:lang w:val="hy-AM"/>
              </w:rPr>
              <w:t>դրանց</w:t>
            </w:r>
            <w:r w:rsidRPr="000036EF">
              <w:rPr>
                <w:rFonts w:ascii="GHEA Grapalat" w:eastAsia="Times New Roman" w:hAnsi="GHEA Grapalat" w:cs="Arial"/>
                <w:sz w:val="20"/>
                <w:szCs w:val="20"/>
                <w:lang w:val="hy-AM"/>
              </w:rPr>
              <w:t xml:space="preserve"> </w:t>
            </w:r>
            <w:r w:rsidRPr="000036EF">
              <w:rPr>
                <w:rFonts w:ascii="GHEA Grapalat" w:eastAsia="Times New Roman" w:hAnsi="GHEA Grapalat" w:cs="Sylfaen"/>
                <w:sz w:val="20"/>
                <w:szCs w:val="20"/>
                <w:lang w:val="hy-AM"/>
              </w:rPr>
              <w:t>համարները</w:t>
            </w:r>
            <w:r w:rsidRPr="000036EF">
              <w:rPr>
                <w:rFonts w:ascii="GHEA Grapalat" w:eastAsia="Times New Roman" w:hAnsi="GHEA Grapalat" w:cs="Arial"/>
                <w:sz w:val="20"/>
                <w:szCs w:val="20"/>
                <w:lang w:val="hy-AM"/>
              </w:rPr>
              <w:t>,</w:t>
            </w:r>
            <w:r w:rsidRPr="000036EF">
              <w:rPr>
                <w:rFonts w:ascii="GHEA Grapalat" w:eastAsia="Times New Roman" w:hAnsi="GHEA Grapalat" w:cs="Arial"/>
                <w:sz w:val="20"/>
                <w:szCs w:val="20"/>
              </w:rPr>
              <w:t xml:space="preserve"> </w:t>
            </w:r>
            <w:proofErr w:type="gramStart"/>
            <w:r w:rsidRPr="000036EF">
              <w:rPr>
                <w:rFonts w:ascii="GHEA Grapalat" w:eastAsia="Times New Roman" w:hAnsi="GHEA Grapalat" w:cs="Sylfaen"/>
                <w:sz w:val="20"/>
                <w:szCs w:val="20"/>
                <w:lang w:val="hy-AM"/>
              </w:rPr>
              <w:t>պ</w:t>
            </w:r>
            <w:proofErr w:type="spellStart"/>
            <w:r w:rsidRPr="000036EF">
              <w:rPr>
                <w:rFonts w:ascii="GHEA Grapalat" w:eastAsia="Times New Roman" w:hAnsi="GHEA Grapalat" w:cs="Sylfaen"/>
                <w:sz w:val="20"/>
                <w:szCs w:val="20"/>
              </w:rPr>
              <w:t>այմանագրի</w:t>
            </w:r>
            <w:proofErr w:type="spellEnd"/>
            <w:r w:rsidRPr="000036EF">
              <w:rPr>
                <w:rFonts w:ascii="GHEA Grapalat" w:eastAsia="Times New Roman" w:hAnsi="GHEA Grapalat" w:cs="Sylfaen"/>
                <w:sz w:val="20"/>
                <w:szCs w:val="20"/>
              </w:rPr>
              <w:t xml:space="preserve"> </w:t>
            </w:r>
            <w:r w:rsidRPr="000036EF">
              <w:rPr>
                <w:rFonts w:ascii="GHEA Grapalat" w:eastAsia="Times New Roman" w:hAnsi="GHEA Grapalat" w:cs="Arial"/>
                <w:sz w:val="20"/>
                <w:szCs w:val="20"/>
              </w:rPr>
              <w:t xml:space="preserve"> </w:t>
            </w:r>
            <w:proofErr w:type="spellStart"/>
            <w:r w:rsidRPr="000036EF">
              <w:rPr>
                <w:rFonts w:ascii="GHEA Grapalat" w:eastAsia="Times New Roman" w:hAnsi="GHEA Grapalat" w:cs="Sylfaen"/>
                <w:sz w:val="20"/>
                <w:szCs w:val="20"/>
              </w:rPr>
              <w:t>ծածկագիրը</w:t>
            </w:r>
            <w:proofErr w:type="spellEnd"/>
            <w:proofErr w:type="gramEnd"/>
            <w:r w:rsidRPr="000036EF">
              <w:rPr>
                <w:rFonts w:ascii="GHEA Grapalat" w:eastAsia="Times New Roman" w:hAnsi="GHEA Grapalat" w:cs="Arial"/>
                <w:sz w:val="20"/>
                <w:szCs w:val="20"/>
                <w:lang w:val="hy-AM"/>
              </w:rPr>
              <w:t xml:space="preserve"> որի հիման վրա կատարվում է  գանձումը</w:t>
            </w:r>
            <w:r w:rsidRPr="000036EF">
              <w:rPr>
                <w:rFonts w:ascii="GHEA Grapalat" w:eastAsia="Times New Roman" w:hAnsi="GHEA Grapalat" w:cs="Arial"/>
                <w:sz w:val="20"/>
                <w:szCs w:val="20"/>
              </w:rPr>
              <w:t>)</w:t>
            </w:r>
            <w:r w:rsidRPr="000036EF">
              <w:rPr>
                <w:rFonts w:ascii="GHEA Grapalat" w:eastAsia="Times New Roman" w:hAnsi="GHEA Grapalat" w:cs="Sylfaen"/>
                <w:sz w:val="20"/>
                <w:szCs w:val="20"/>
              </w:rPr>
              <w:t>`</w:t>
            </w:r>
          </w:p>
          <w:p w14:paraId="11A9489A" w14:textId="77777777" w:rsidR="000036EF" w:rsidRPr="000036EF" w:rsidRDefault="000036EF" w:rsidP="000036EF">
            <w:pPr>
              <w:spacing w:after="0" w:line="240" w:lineRule="auto"/>
              <w:rPr>
                <w:rFonts w:ascii="GHEA Grapalat" w:eastAsia="Times New Roman" w:hAnsi="GHEA Grapalat" w:cs="Arial"/>
                <w:sz w:val="20"/>
                <w:szCs w:val="20"/>
              </w:rPr>
            </w:pPr>
          </w:p>
        </w:tc>
      </w:tr>
      <w:tr w:rsidR="000036EF" w:rsidRPr="000036EF" w14:paraId="4F83AC38" w14:textId="77777777" w:rsidTr="00274122">
        <w:trPr>
          <w:trHeight w:val="80"/>
        </w:trPr>
        <w:tc>
          <w:tcPr>
            <w:tcW w:w="10980" w:type="dxa"/>
            <w:gridSpan w:val="2"/>
            <w:tcBorders>
              <w:left w:val="single" w:sz="4" w:space="0" w:color="auto"/>
              <w:bottom w:val="single" w:sz="4" w:space="0" w:color="auto"/>
              <w:right w:val="single" w:sz="4" w:space="0" w:color="000000"/>
            </w:tcBorders>
            <w:noWrap/>
            <w:vAlign w:val="bottom"/>
          </w:tcPr>
          <w:p w14:paraId="57616C46" w14:textId="77777777" w:rsidR="000036EF" w:rsidRPr="000036EF" w:rsidRDefault="000036EF" w:rsidP="000036EF">
            <w:pPr>
              <w:spacing w:after="0" w:line="240" w:lineRule="auto"/>
              <w:rPr>
                <w:rFonts w:ascii="GHEA Grapalat" w:eastAsia="Times New Roman" w:hAnsi="GHEA Grapalat" w:cs="Arial"/>
                <w:sz w:val="20"/>
                <w:szCs w:val="20"/>
                <w:lang w:val="hy-AM"/>
              </w:rPr>
            </w:pPr>
          </w:p>
        </w:tc>
      </w:tr>
      <w:tr w:rsidR="000036EF" w:rsidRPr="000036EF" w14:paraId="16F05779" w14:textId="77777777" w:rsidTr="00274122">
        <w:trPr>
          <w:trHeight w:val="37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EFDCA5" w14:textId="4CA4BF04" w:rsidR="000036EF" w:rsidRPr="000036EF" w:rsidRDefault="000036EF" w:rsidP="000036EF">
            <w:pPr>
              <w:spacing w:after="0" w:line="240" w:lineRule="auto"/>
              <w:rPr>
                <w:rFonts w:ascii="GHEA Grapalat" w:eastAsia="Times New Roman" w:hAnsi="GHEA Grapalat" w:cs="Sylfaen"/>
                <w:sz w:val="20"/>
                <w:szCs w:val="20"/>
                <w:lang w:val="hy-AM"/>
              </w:rPr>
            </w:pPr>
            <w:r w:rsidRPr="000036EF">
              <w:rPr>
                <w:rFonts w:ascii="GHEA Grapalat" w:eastAsia="Times New Roman" w:hAnsi="GHEA Grapalat" w:cs="Sylfaen"/>
                <w:sz w:val="20"/>
                <w:szCs w:val="20"/>
                <w:lang w:val="hy-AM"/>
              </w:rPr>
              <w:t>19. Վճարման պայմանները՝                                &lt;ակցեպտավորված վճարում&gt;</w:t>
            </w:r>
          </w:p>
        </w:tc>
      </w:tr>
      <w:tr w:rsidR="000036EF" w:rsidRPr="000036EF" w14:paraId="702B6D6A" w14:textId="77777777" w:rsidTr="00E27A6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5872E8" w14:textId="77777777" w:rsidR="000036EF" w:rsidRPr="000036EF" w:rsidRDefault="000036EF" w:rsidP="000036EF">
            <w:pPr>
              <w:spacing w:after="0" w:line="240" w:lineRule="auto"/>
              <w:rPr>
                <w:rFonts w:ascii="GHEA Grapalat" w:eastAsia="Times New Roman" w:hAnsi="GHEA Grapalat" w:cs="Sylfaen"/>
                <w:sz w:val="20"/>
                <w:szCs w:val="20"/>
              </w:rPr>
            </w:pPr>
            <w:r w:rsidRPr="000036EF">
              <w:rPr>
                <w:rFonts w:ascii="GHEA Grapalat" w:eastAsia="Times New Roman" w:hAnsi="GHEA Grapalat" w:cs="Sylfaen"/>
                <w:sz w:val="20"/>
                <w:szCs w:val="20"/>
                <w:lang w:val="hy-AM"/>
              </w:rPr>
              <w:t xml:space="preserve">20. Առդիր էջերի քանակը՝    </w:t>
            </w:r>
            <w:r w:rsidRPr="000036EF">
              <w:rPr>
                <w:rFonts w:ascii="GHEA Grapalat" w:eastAsia="Times New Roman" w:hAnsi="GHEA Grapalat" w:cs="Arial"/>
                <w:sz w:val="20"/>
                <w:szCs w:val="20"/>
              </w:rPr>
              <w:t xml:space="preserve">--- </w:t>
            </w:r>
            <w:r w:rsidRPr="000036EF">
              <w:rPr>
                <w:rFonts w:ascii="GHEA Grapalat" w:eastAsia="Times New Roman" w:hAnsi="GHEA Grapalat" w:cs="Arial"/>
                <w:sz w:val="20"/>
                <w:szCs w:val="20"/>
                <w:lang w:val="hy-AM"/>
              </w:rPr>
              <w:t xml:space="preserve">    </w:t>
            </w:r>
            <w:proofErr w:type="spellStart"/>
            <w:r w:rsidRPr="000036EF">
              <w:rPr>
                <w:rFonts w:ascii="GHEA Grapalat" w:eastAsia="Times New Roman" w:hAnsi="GHEA Grapalat" w:cs="Sylfaen"/>
                <w:sz w:val="20"/>
                <w:szCs w:val="20"/>
              </w:rPr>
              <w:t>էջ</w:t>
            </w:r>
            <w:proofErr w:type="spellEnd"/>
          </w:p>
          <w:p w14:paraId="653CFFBA" w14:textId="77777777" w:rsidR="000036EF" w:rsidRPr="000036EF" w:rsidRDefault="000036EF" w:rsidP="000036EF">
            <w:pPr>
              <w:spacing w:after="0" w:line="240" w:lineRule="auto"/>
              <w:rPr>
                <w:rFonts w:ascii="GHEA Grapalat" w:eastAsia="Times New Roman" w:hAnsi="GHEA Grapalat" w:cs="Sylfaen"/>
                <w:sz w:val="20"/>
                <w:szCs w:val="20"/>
                <w:lang w:val="hy-AM"/>
              </w:rPr>
            </w:pPr>
          </w:p>
        </w:tc>
      </w:tr>
      <w:tr w:rsidR="000036EF" w:rsidRPr="000036EF" w14:paraId="7B957E17" w14:textId="77777777" w:rsidTr="00274122">
        <w:trPr>
          <w:trHeight w:val="1123"/>
        </w:trPr>
        <w:tc>
          <w:tcPr>
            <w:tcW w:w="5616" w:type="dxa"/>
            <w:tcBorders>
              <w:top w:val="nil"/>
              <w:left w:val="single" w:sz="4" w:space="0" w:color="auto"/>
              <w:bottom w:val="single" w:sz="4" w:space="0" w:color="auto"/>
              <w:right w:val="single" w:sz="4" w:space="0" w:color="auto"/>
            </w:tcBorders>
            <w:noWrap/>
            <w:vAlign w:val="bottom"/>
          </w:tcPr>
          <w:p w14:paraId="4D117C75" w14:textId="77777777" w:rsidR="000036EF" w:rsidRPr="000036EF" w:rsidRDefault="000036EF" w:rsidP="000036EF">
            <w:pPr>
              <w:spacing w:after="0" w:line="240" w:lineRule="auto"/>
              <w:rPr>
                <w:rFonts w:ascii="GHEA Grapalat" w:eastAsia="Times New Roman" w:hAnsi="GHEA Grapalat" w:cs="Sylfaen"/>
                <w:sz w:val="20"/>
                <w:szCs w:val="20"/>
              </w:rPr>
            </w:pPr>
            <w:r w:rsidRPr="000036EF">
              <w:rPr>
                <w:rFonts w:ascii="Courier New" w:eastAsia="Times New Roman" w:hAnsi="Courier New" w:cs="Courier New"/>
                <w:sz w:val="20"/>
                <w:szCs w:val="20"/>
              </w:rPr>
              <w:t> </w:t>
            </w:r>
            <w:r w:rsidRPr="000036EF">
              <w:rPr>
                <w:rFonts w:ascii="GHEA Grapalat" w:eastAsia="Times New Roman" w:hAnsi="GHEA Grapalat" w:cs="Arial"/>
                <w:sz w:val="20"/>
                <w:szCs w:val="20"/>
                <w:lang w:val="hy-AM"/>
              </w:rPr>
              <w:t>22</w:t>
            </w:r>
            <w:r w:rsidRPr="000036EF">
              <w:rPr>
                <w:rFonts w:ascii="GHEA Grapalat" w:eastAsia="Times New Roman" w:hAnsi="GHEA Grapalat" w:cs="Arial"/>
                <w:sz w:val="20"/>
                <w:szCs w:val="20"/>
              </w:rPr>
              <w:t>.</w:t>
            </w:r>
            <w:r w:rsidRPr="000036EF">
              <w:rPr>
                <w:rFonts w:ascii="GHEA Grapalat" w:eastAsia="Times New Roman" w:hAnsi="GHEA Grapalat" w:cs="Sylfaen"/>
                <w:sz w:val="20"/>
                <w:szCs w:val="20"/>
              </w:rPr>
              <w:t xml:space="preserve">ա. </w:t>
            </w:r>
            <w:proofErr w:type="spellStart"/>
            <w:r w:rsidRPr="000036EF">
              <w:rPr>
                <w:rFonts w:ascii="GHEA Grapalat" w:eastAsia="Times New Roman" w:hAnsi="GHEA Grapalat" w:cs="Sylfaen"/>
                <w:sz w:val="20"/>
                <w:szCs w:val="20"/>
              </w:rPr>
              <w:t>Շահառուի</w:t>
            </w:r>
            <w:proofErr w:type="spellEnd"/>
            <w:r w:rsidRPr="000036EF">
              <w:rPr>
                <w:rFonts w:ascii="GHEA Grapalat" w:eastAsia="Times New Roman" w:hAnsi="GHEA Grapalat" w:cs="Sylfaen"/>
                <w:sz w:val="20"/>
                <w:szCs w:val="20"/>
              </w:rPr>
              <w:t xml:space="preserve"> </w:t>
            </w:r>
            <w:proofErr w:type="spellStart"/>
            <w:r w:rsidRPr="000036EF">
              <w:rPr>
                <w:rFonts w:ascii="GHEA Grapalat" w:eastAsia="Times New Roman" w:hAnsi="GHEA Grapalat" w:cs="Sylfaen"/>
                <w:sz w:val="20"/>
                <w:szCs w:val="20"/>
              </w:rPr>
              <w:t>ստորագրությունները</w:t>
            </w:r>
            <w:proofErr w:type="spellEnd"/>
          </w:p>
          <w:p w14:paraId="32E08592" w14:textId="77777777" w:rsidR="000036EF" w:rsidRPr="000036EF" w:rsidRDefault="000036EF" w:rsidP="000036EF">
            <w:pPr>
              <w:spacing w:after="0" w:line="240" w:lineRule="auto"/>
              <w:rPr>
                <w:rFonts w:ascii="GHEA Grapalat" w:eastAsia="Times New Roman" w:hAnsi="GHEA Grapalat" w:cs="Sylfaen"/>
                <w:sz w:val="20"/>
                <w:szCs w:val="20"/>
              </w:rPr>
            </w:pPr>
          </w:p>
          <w:p w14:paraId="3BB5422D" w14:textId="6028CD40" w:rsidR="000036EF" w:rsidRPr="000036EF" w:rsidRDefault="000036EF" w:rsidP="00274122">
            <w:pPr>
              <w:spacing w:after="0" w:line="240" w:lineRule="auto"/>
              <w:jc w:val="right"/>
              <w:rPr>
                <w:rFonts w:ascii="GHEA Grapalat" w:eastAsia="Times New Roman" w:hAnsi="GHEA Grapalat" w:cs="Tahoma"/>
                <w:color w:val="000000"/>
                <w:sz w:val="20"/>
                <w:szCs w:val="20"/>
              </w:rPr>
            </w:pPr>
            <w:r w:rsidRPr="000036EF">
              <w:rPr>
                <w:rFonts w:ascii="GHEA Grapalat" w:eastAsia="Times New Roman" w:hAnsi="GHEA Grapalat" w:cs="Tahoma"/>
                <w:color w:val="000000"/>
                <w:sz w:val="20"/>
                <w:szCs w:val="20"/>
              </w:rPr>
              <w:t>/____________________/</w:t>
            </w:r>
          </w:p>
          <w:p w14:paraId="33B898EE" w14:textId="77777777" w:rsidR="000036EF" w:rsidRPr="000036EF" w:rsidRDefault="000036EF" w:rsidP="000036EF">
            <w:pPr>
              <w:spacing w:after="0" w:line="240" w:lineRule="auto"/>
              <w:jc w:val="right"/>
              <w:rPr>
                <w:rFonts w:ascii="GHEA Grapalat" w:eastAsia="Times New Roman" w:hAnsi="GHEA Grapalat" w:cs="Sylfaen"/>
                <w:sz w:val="20"/>
                <w:szCs w:val="20"/>
              </w:rPr>
            </w:pPr>
            <w:r w:rsidRPr="000036EF">
              <w:rPr>
                <w:rFonts w:ascii="GHEA Grapalat" w:eastAsia="Times New Roman" w:hAnsi="GHEA Grapalat" w:cs="Tahoma"/>
                <w:color w:val="000000"/>
                <w:sz w:val="20"/>
                <w:szCs w:val="20"/>
              </w:rPr>
              <w:t>/____________________/</w:t>
            </w:r>
          </w:p>
          <w:p w14:paraId="4BCFC178" w14:textId="77777777" w:rsidR="000036EF" w:rsidRPr="000036EF" w:rsidRDefault="000036EF" w:rsidP="000036EF">
            <w:pPr>
              <w:spacing w:after="0" w:line="240" w:lineRule="auto"/>
              <w:rPr>
                <w:rFonts w:ascii="GHEA Grapalat" w:eastAsia="Times New Roman" w:hAnsi="GHEA Grapalat" w:cs="Sylfaen"/>
                <w:sz w:val="20"/>
                <w:szCs w:val="20"/>
              </w:rPr>
            </w:pPr>
          </w:p>
          <w:p w14:paraId="7C3DFEB8" w14:textId="77777777" w:rsidR="000036EF" w:rsidRPr="000036EF" w:rsidRDefault="000036EF" w:rsidP="000036EF">
            <w:pPr>
              <w:spacing w:after="0" w:line="240" w:lineRule="auto"/>
              <w:rPr>
                <w:rFonts w:ascii="GHEA Grapalat" w:eastAsia="Times New Roman" w:hAnsi="GHEA Grapalat" w:cs="Sylfaen"/>
                <w:sz w:val="20"/>
                <w:szCs w:val="20"/>
              </w:rPr>
            </w:pPr>
            <w:r w:rsidRPr="000036EF">
              <w:rPr>
                <w:rFonts w:ascii="GHEA Grapalat" w:eastAsia="Times New Roman" w:hAnsi="GHEA Grapalat" w:cs="Sylfaen"/>
                <w:sz w:val="20"/>
                <w:szCs w:val="20"/>
                <w:lang w:val="hy-AM"/>
              </w:rPr>
              <w:t>22</w:t>
            </w:r>
            <w:r w:rsidRPr="000036EF">
              <w:rPr>
                <w:rFonts w:ascii="GHEA Grapalat" w:eastAsia="Times New Roman" w:hAnsi="GHEA Grapalat" w:cs="Sylfaen"/>
                <w:sz w:val="20"/>
                <w:szCs w:val="20"/>
              </w:rPr>
              <w:t>.բ.</w:t>
            </w:r>
          </w:p>
          <w:p w14:paraId="4F60AF3F" w14:textId="0975BB40" w:rsidR="000036EF" w:rsidRPr="000036EF" w:rsidRDefault="000036EF" w:rsidP="000036EF">
            <w:pPr>
              <w:spacing w:after="0" w:line="240" w:lineRule="auto"/>
              <w:rPr>
                <w:rFonts w:ascii="GHEA Grapalat" w:eastAsia="Times New Roman" w:hAnsi="GHEA Grapalat" w:cs="Sylfaen"/>
                <w:sz w:val="20"/>
                <w:szCs w:val="20"/>
              </w:rPr>
            </w:pPr>
            <w:r w:rsidRPr="000036EF">
              <w:rPr>
                <w:rFonts w:ascii="GHEA Grapalat" w:eastAsia="Times New Roman" w:hAnsi="GHEA Grapalat" w:cs="Sylfaen"/>
                <w:sz w:val="20"/>
                <w:szCs w:val="20"/>
              </w:rPr>
              <w:t xml:space="preserve">                                                                             Կ.Տ.</w:t>
            </w:r>
          </w:p>
        </w:tc>
        <w:tc>
          <w:tcPr>
            <w:tcW w:w="5364" w:type="dxa"/>
            <w:tcBorders>
              <w:top w:val="nil"/>
              <w:left w:val="nil"/>
              <w:bottom w:val="single" w:sz="4" w:space="0" w:color="auto"/>
              <w:right w:val="single" w:sz="4" w:space="0" w:color="auto"/>
            </w:tcBorders>
            <w:noWrap/>
            <w:vAlign w:val="bottom"/>
          </w:tcPr>
          <w:p w14:paraId="4B2FD0D6" w14:textId="77777777" w:rsidR="000036EF" w:rsidRPr="000036EF" w:rsidRDefault="000036EF" w:rsidP="000036EF">
            <w:pPr>
              <w:spacing w:after="0" w:line="240" w:lineRule="auto"/>
              <w:rPr>
                <w:rFonts w:ascii="GHEA Grapalat" w:eastAsia="Times New Roman" w:hAnsi="GHEA Grapalat" w:cs="Sylfaen"/>
                <w:sz w:val="20"/>
                <w:szCs w:val="20"/>
              </w:rPr>
            </w:pPr>
            <w:r w:rsidRPr="000036EF">
              <w:rPr>
                <w:rFonts w:ascii="GHEA Grapalat" w:eastAsia="Times New Roman" w:hAnsi="GHEA Grapalat" w:cs="Arial"/>
                <w:sz w:val="20"/>
                <w:szCs w:val="20"/>
                <w:lang w:val="hy-AM"/>
              </w:rPr>
              <w:t>2</w:t>
            </w:r>
            <w:r w:rsidRPr="000036EF">
              <w:rPr>
                <w:rFonts w:ascii="GHEA Grapalat" w:eastAsia="Times New Roman" w:hAnsi="GHEA Grapalat" w:cs="Arial"/>
                <w:sz w:val="20"/>
                <w:szCs w:val="20"/>
              </w:rPr>
              <w:t>1.</w:t>
            </w:r>
            <w:r w:rsidRPr="000036EF">
              <w:rPr>
                <w:rFonts w:ascii="GHEA Grapalat" w:eastAsia="Times New Roman" w:hAnsi="GHEA Grapalat" w:cs="Sylfaen"/>
                <w:sz w:val="20"/>
                <w:szCs w:val="20"/>
              </w:rPr>
              <w:t xml:space="preserve">ա. </w:t>
            </w:r>
            <w:r w:rsidRPr="000036EF">
              <w:rPr>
                <w:rFonts w:ascii="Courier New" w:eastAsia="Times New Roman" w:hAnsi="Courier New" w:cs="Courier New"/>
                <w:sz w:val="20"/>
                <w:szCs w:val="20"/>
              </w:rPr>
              <w:t> </w:t>
            </w:r>
            <w:proofErr w:type="spellStart"/>
            <w:r w:rsidRPr="000036EF">
              <w:rPr>
                <w:rFonts w:ascii="GHEA Grapalat" w:eastAsia="Times New Roman" w:hAnsi="GHEA Grapalat" w:cs="Sylfaen"/>
                <w:sz w:val="20"/>
                <w:szCs w:val="20"/>
              </w:rPr>
              <w:t>Վճարողի</w:t>
            </w:r>
            <w:proofErr w:type="spellEnd"/>
            <w:r w:rsidRPr="000036EF">
              <w:rPr>
                <w:rFonts w:ascii="GHEA Grapalat" w:eastAsia="Times New Roman" w:hAnsi="GHEA Grapalat" w:cs="Sylfaen"/>
                <w:sz w:val="20"/>
                <w:szCs w:val="20"/>
              </w:rPr>
              <w:t xml:space="preserve"> </w:t>
            </w:r>
            <w:proofErr w:type="spellStart"/>
            <w:r w:rsidRPr="000036EF">
              <w:rPr>
                <w:rFonts w:ascii="GHEA Grapalat" w:eastAsia="Times New Roman" w:hAnsi="GHEA Grapalat" w:cs="Sylfaen"/>
                <w:sz w:val="20"/>
                <w:szCs w:val="20"/>
              </w:rPr>
              <w:t>ստորագրությունները</w:t>
            </w:r>
            <w:proofErr w:type="spellEnd"/>
            <w:r w:rsidRPr="000036EF">
              <w:rPr>
                <w:rFonts w:ascii="GHEA Grapalat" w:eastAsia="Times New Roman" w:hAnsi="GHEA Grapalat" w:cs="Sylfaen"/>
                <w:sz w:val="20"/>
                <w:szCs w:val="20"/>
              </w:rPr>
              <w:t>`</w:t>
            </w:r>
          </w:p>
          <w:p w14:paraId="046B907D" w14:textId="77777777" w:rsidR="000036EF" w:rsidRPr="000036EF" w:rsidRDefault="000036EF" w:rsidP="000036EF">
            <w:pPr>
              <w:spacing w:after="0" w:line="240" w:lineRule="auto"/>
              <w:jc w:val="right"/>
              <w:rPr>
                <w:rFonts w:ascii="GHEA Grapalat" w:eastAsia="Times New Roman" w:hAnsi="GHEA Grapalat" w:cs="Sylfaen"/>
                <w:sz w:val="20"/>
                <w:szCs w:val="20"/>
              </w:rPr>
            </w:pPr>
          </w:p>
          <w:p w14:paraId="54CD7615" w14:textId="7027FB7E" w:rsidR="000036EF" w:rsidRPr="000036EF" w:rsidRDefault="000036EF" w:rsidP="00274122">
            <w:pPr>
              <w:spacing w:after="0" w:line="240" w:lineRule="auto"/>
              <w:rPr>
                <w:rFonts w:ascii="GHEA Grapalat" w:eastAsia="Times New Roman" w:hAnsi="GHEA Grapalat" w:cs="Sylfaen"/>
                <w:sz w:val="20"/>
                <w:szCs w:val="20"/>
              </w:rPr>
            </w:pPr>
            <w:r w:rsidRPr="000036EF">
              <w:rPr>
                <w:rFonts w:ascii="GHEA Grapalat" w:eastAsia="Times New Roman" w:hAnsi="GHEA Grapalat" w:cs="Tahoma"/>
                <w:color w:val="000000"/>
                <w:sz w:val="20"/>
                <w:szCs w:val="20"/>
              </w:rPr>
              <w:t xml:space="preserve">                                               /____________________/</w:t>
            </w:r>
          </w:p>
          <w:p w14:paraId="6937DE5D" w14:textId="77777777" w:rsidR="000036EF" w:rsidRPr="000036EF" w:rsidRDefault="000036EF" w:rsidP="000036EF">
            <w:pPr>
              <w:spacing w:after="0" w:line="240" w:lineRule="auto"/>
              <w:jc w:val="right"/>
              <w:rPr>
                <w:rFonts w:ascii="GHEA Grapalat" w:eastAsia="Times New Roman" w:hAnsi="GHEA Grapalat" w:cs="Sylfaen"/>
                <w:sz w:val="20"/>
                <w:szCs w:val="20"/>
              </w:rPr>
            </w:pPr>
            <w:r w:rsidRPr="000036EF">
              <w:rPr>
                <w:rFonts w:ascii="GHEA Grapalat" w:eastAsia="Times New Roman" w:hAnsi="GHEA Grapalat" w:cs="Tahoma"/>
                <w:color w:val="000000"/>
                <w:sz w:val="20"/>
                <w:szCs w:val="20"/>
              </w:rPr>
              <w:t>/____________________/</w:t>
            </w:r>
          </w:p>
          <w:p w14:paraId="1F5A94B7" w14:textId="77777777" w:rsidR="000036EF" w:rsidRPr="000036EF" w:rsidRDefault="000036EF" w:rsidP="000036EF">
            <w:pPr>
              <w:spacing w:after="0" w:line="240" w:lineRule="auto"/>
              <w:jc w:val="right"/>
              <w:rPr>
                <w:rFonts w:ascii="GHEA Grapalat" w:eastAsia="Times New Roman" w:hAnsi="GHEA Grapalat" w:cs="Sylfaen"/>
                <w:sz w:val="20"/>
                <w:szCs w:val="20"/>
              </w:rPr>
            </w:pPr>
          </w:p>
          <w:p w14:paraId="5AC61160" w14:textId="10E1C6CD" w:rsidR="000036EF" w:rsidRPr="000036EF" w:rsidRDefault="000036EF" w:rsidP="00274122">
            <w:pPr>
              <w:spacing w:after="0" w:line="240" w:lineRule="auto"/>
              <w:jc w:val="right"/>
              <w:rPr>
                <w:rFonts w:ascii="GHEA Grapalat" w:eastAsia="Times New Roman" w:hAnsi="GHEA Grapalat" w:cs="Sylfaen"/>
                <w:sz w:val="20"/>
                <w:szCs w:val="20"/>
              </w:rPr>
            </w:pPr>
            <w:r w:rsidRPr="000036EF">
              <w:rPr>
                <w:rFonts w:ascii="GHEA Grapalat" w:eastAsia="Times New Roman" w:hAnsi="GHEA Grapalat" w:cs="Sylfaen"/>
                <w:sz w:val="20"/>
                <w:szCs w:val="20"/>
                <w:lang w:val="hy-AM"/>
              </w:rPr>
              <w:t>2</w:t>
            </w:r>
            <w:r w:rsidRPr="000036EF">
              <w:rPr>
                <w:rFonts w:ascii="GHEA Grapalat" w:eastAsia="Times New Roman" w:hAnsi="GHEA Grapalat" w:cs="Sylfaen"/>
                <w:sz w:val="20"/>
                <w:szCs w:val="20"/>
              </w:rPr>
              <w:t>1.բ.                                                                    Կ.Տ.</w:t>
            </w:r>
          </w:p>
        </w:tc>
      </w:tr>
      <w:tr w:rsidR="000036EF" w:rsidRPr="000036EF" w14:paraId="4D527CD5" w14:textId="77777777" w:rsidTr="00E27A65">
        <w:trPr>
          <w:trHeight w:val="2058"/>
        </w:trPr>
        <w:tc>
          <w:tcPr>
            <w:tcW w:w="5616" w:type="dxa"/>
            <w:tcBorders>
              <w:top w:val="single" w:sz="4" w:space="0" w:color="auto"/>
              <w:left w:val="single" w:sz="4" w:space="0" w:color="auto"/>
              <w:right w:val="single" w:sz="4" w:space="0" w:color="auto"/>
            </w:tcBorders>
            <w:noWrap/>
            <w:vAlign w:val="bottom"/>
          </w:tcPr>
          <w:p w14:paraId="31133FFA" w14:textId="77777777" w:rsidR="000036EF" w:rsidRPr="000036EF" w:rsidRDefault="000036EF" w:rsidP="000036EF">
            <w:pPr>
              <w:spacing w:after="0" w:line="240" w:lineRule="auto"/>
              <w:rPr>
                <w:rFonts w:ascii="GHEA Grapalat" w:eastAsia="Times New Roman" w:hAnsi="GHEA Grapalat" w:cs="Tahoma"/>
                <w:color w:val="000000"/>
                <w:sz w:val="20"/>
                <w:szCs w:val="20"/>
              </w:rPr>
            </w:pPr>
            <w:r w:rsidRPr="000036EF">
              <w:rPr>
                <w:rFonts w:ascii="GHEA Grapalat" w:eastAsia="Times New Roman" w:hAnsi="GHEA Grapalat" w:cs="Tahoma"/>
                <w:color w:val="000000"/>
                <w:sz w:val="20"/>
                <w:szCs w:val="20"/>
              </w:rPr>
              <w:t>2</w:t>
            </w:r>
            <w:r w:rsidRPr="000036EF">
              <w:rPr>
                <w:rFonts w:ascii="GHEA Grapalat" w:eastAsia="Times New Roman" w:hAnsi="GHEA Grapalat" w:cs="Tahoma"/>
                <w:color w:val="000000"/>
                <w:sz w:val="20"/>
                <w:szCs w:val="20"/>
                <w:lang w:val="hy-AM"/>
              </w:rPr>
              <w:t>4</w:t>
            </w:r>
            <w:r w:rsidRPr="000036EF">
              <w:rPr>
                <w:rFonts w:ascii="GHEA Grapalat" w:eastAsia="Times New Roman" w:hAnsi="GHEA Grapalat" w:cs="Tahoma"/>
                <w:color w:val="000000"/>
                <w:sz w:val="20"/>
                <w:szCs w:val="20"/>
              </w:rPr>
              <w:t xml:space="preserve">.ա.   </w:t>
            </w:r>
            <w:r w:rsidRPr="000036EF">
              <w:rPr>
                <w:rFonts w:ascii="GHEA Grapalat" w:eastAsia="Times New Roman" w:hAnsi="GHEA Grapalat" w:cs="Tahoma"/>
                <w:color w:val="000000"/>
                <w:sz w:val="20"/>
                <w:szCs w:val="20"/>
                <w:lang w:val="hy-AM"/>
              </w:rPr>
              <w:t>Շահառուին  սպասարկող ֆինանսական կազմակերպություն</w:t>
            </w:r>
            <w:r w:rsidRPr="000036EF">
              <w:rPr>
                <w:rFonts w:ascii="GHEA Grapalat" w:eastAsia="Times New Roman" w:hAnsi="GHEA Grapalat" w:cs="Tahoma"/>
                <w:color w:val="000000"/>
                <w:sz w:val="20"/>
                <w:szCs w:val="20"/>
              </w:rPr>
              <w:t xml:space="preserve"> </w:t>
            </w:r>
          </w:p>
          <w:p w14:paraId="4A8A2AF8" w14:textId="77777777" w:rsidR="000036EF" w:rsidRPr="000036EF" w:rsidRDefault="000036EF" w:rsidP="000036EF">
            <w:pPr>
              <w:spacing w:after="0" w:line="240" w:lineRule="auto"/>
              <w:rPr>
                <w:rFonts w:ascii="GHEA Grapalat" w:eastAsia="Times New Roman" w:hAnsi="GHEA Grapalat" w:cs="Tahoma"/>
                <w:color w:val="000000"/>
                <w:sz w:val="20"/>
                <w:szCs w:val="20"/>
                <w:lang w:val="hy-AM"/>
              </w:rPr>
            </w:pPr>
            <w:r w:rsidRPr="000036EF">
              <w:rPr>
                <w:rFonts w:ascii="GHEA Grapalat" w:eastAsia="Times New Roman" w:hAnsi="GHEA Grapalat" w:cs="Tahoma"/>
                <w:color w:val="000000"/>
                <w:sz w:val="20"/>
                <w:szCs w:val="20"/>
              </w:rPr>
              <w:t xml:space="preserve">                             </w:t>
            </w:r>
            <w:r w:rsidRPr="000036EF">
              <w:rPr>
                <w:rFonts w:ascii="GHEA Grapalat" w:eastAsia="Times New Roman" w:hAnsi="GHEA Grapalat" w:cs="Tahoma"/>
                <w:color w:val="000000"/>
                <w:sz w:val="20"/>
                <w:szCs w:val="20"/>
                <w:lang w:val="hy-AM"/>
              </w:rPr>
              <w:t xml:space="preserve">                 </w:t>
            </w:r>
          </w:p>
          <w:p w14:paraId="319F3B12" w14:textId="77777777" w:rsidR="000036EF" w:rsidRPr="000036EF" w:rsidRDefault="000036EF" w:rsidP="000036EF">
            <w:pPr>
              <w:spacing w:after="0" w:line="240" w:lineRule="auto"/>
              <w:rPr>
                <w:rFonts w:ascii="GHEA Grapalat" w:eastAsia="Times New Roman" w:hAnsi="GHEA Grapalat" w:cs="Tahoma"/>
                <w:color w:val="000000"/>
                <w:sz w:val="20"/>
                <w:szCs w:val="20"/>
              </w:rPr>
            </w:pPr>
            <w:r w:rsidRPr="000036EF">
              <w:rPr>
                <w:rFonts w:ascii="GHEA Grapalat" w:eastAsia="Times New Roman" w:hAnsi="GHEA Grapalat" w:cs="Tahoma"/>
                <w:color w:val="000000"/>
                <w:sz w:val="20"/>
                <w:szCs w:val="20"/>
                <w:lang w:val="hy-AM"/>
              </w:rPr>
              <w:t xml:space="preserve">                                                 </w:t>
            </w:r>
            <w:r w:rsidRPr="000036EF">
              <w:rPr>
                <w:rFonts w:ascii="GHEA Grapalat" w:eastAsia="Times New Roman" w:hAnsi="GHEA Grapalat" w:cs="Tahoma"/>
                <w:color w:val="000000"/>
                <w:sz w:val="20"/>
                <w:szCs w:val="20"/>
              </w:rPr>
              <w:t xml:space="preserve">   /____________________/</w:t>
            </w:r>
          </w:p>
          <w:p w14:paraId="44A9E640" w14:textId="1696FA99" w:rsidR="000036EF" w:rsidRPr="000036EF" w:rsidRDefault="000036EF" w:rsidP="000036EF">
            <w:pPr>
              <w:spacing w:after="0" w:line="240" w:lineRule="auto"/>
              <w:rPr>
                <w:rFonts w:ascii="GHEA Grapalat" w:eastAsia="Times New Roman" w:hAnsi="GHEA Grapalat" w:cs="Sylfaen"/>
                <w:sz w:val="20"/>
                <w:szCs w:val="20"/>
              </w:rPr>
            </w:pPr>
          </w:p>
          <w:p w14:paraId="44F2EE61" w14:textId="77777777" w:rsidR="000036EF" w:rsidRPr="000036EF" w:rsidRDefault="000036EF" w:rsidP="000036EF">
            <w:pPr>
              <w:spacing w:after="0" w:line="240" w:lineRule="auto"/>
              <w:rPr>
                <w:rFonts w:ascii="GHEA Grapalat" w:eastAsia="Times New Roman" w:hAnsi="GHEA Grapalat" w:cs="Sylfaen"/>
                <w:sz w:val="20"/>
                <w:szCs w:val="20"/>
              </w:rPr>
            </w:pPr>
            <w:r w:rsidRPr="000036EF">
              <w:rPr>
                <w:rFonts w:ascii="GHEA Grapalat" w:eastAsia="Times New Roman" w:hAnsi="GHEA Grapalat" w:cs="Sylfaen"/>
                <w:sz w:val="20"/>
                <w:szCs w:val="20"/>
              </w:rPr>
              <w:t xml:space="preserve">                                                       /</w:t>
            </w:r>
            <w:proofErr w:type="spellStart"/>
            <w:r w:rsidRPr="000036EF">
              <w:rPr>
                <w:rFonts w:ascii="GHEA Grapalat" w:eastAsia="Times New Roman" w:hAnsi="GHEA Grapalat" w:cs="Sylfaen"/>
                <w:sz w:val="20"/>
                <w:szCs w:val="20"/>
              </w:rPr>
              <w:t>ստորագրություն</w:t>
            </w:r>
            <w:proofErr w:type="spellEnd"/>
            <w:r w:rsidRPr="000036EF">
              <w:rPr>
                <w:rFonts w:ascii="GHEA Grapalat" w:eastAsia="Times New Roman" w:hAnsi="GHEA Grapalat" w:cs="Sylfaen"/>
                <w:sz w:val="20"/>
                <w:szCs w:val="20"/>
              </w:rPr>
              <w:t>/</w:t>
            </w:r>
          </w:p>
          <w:p w14:paraId="36AFE3DE" w14:textId="77777777" w:rsidR="000036EF" w:rsidRPr="000036EF" w:rsidRDefault="000036EF" w:rsidP="000036EF">
            <w:pPr>
              <w:spacing w:after="0" w:line="240" w:lineRule="auto"/>
              <w:rPr>
                <w:rFonts w:ascii="GHEA Grapalat" w:eastAsia="Times New Roman" w:hAnsi="GHEA Grapalat" w:cs="Tahoma"/>
                <w:color w:val="000000"/>
                <w:sz w:val="20"/>
                <w:szCs w:val="20"/>
              </w:rPr>
            </w:pPr>
          </w:p>
          <w:p w14:paraId="14C59351" w14:textId="77777777" w:rsidR="000036EF" w:rsidRPr="000036EF" w:rsidRDefault="000036EF" w:rsidP="000036EF">
            <w:pPr>
              <w:spacing w:after="0" w:line="240" w:lineRule="auto"/>
              <w:rPr>
                <w:rFonts w:ascii="GHEA Grapalat" w:eastAsia="Times New Roman" w:hAnsi="GHEA Grapalat" w:cs="Arial"/>
                <w:sz w:val="20"/>
                <w:szCs w:val="20"/>
              </w:rPr>
            </w:pPr>
          </w:p>
        </w:tc>
        <w:tc>
          <w:tcPr>
            <w:tcW w:w="5364" w:type="dxa"/>
            <w:tcBorders>
              <w:top w:val="single" w:sz="4" w:space="0" w:color="auto"/>
              <w:left w:val="nil"/>
              <w:right w:val="single" w:sz="4" w:space="0" w:color="auto"/>
            </w:tcBorders>
            <w:noWrap/>
            <w:vAlign w:val="bottom"/>
          </w:tcPr>
          <w:p w14:paraId="7F9D3630" w14:textId="3A273B3E" w:rsidR="000036EF" w:rsidRPr="000036EF" w:rsidRDefault="000036EF" w:rsidP="00274122">
            <w:pPr>
              <w:spacing w:after="0" w:line="240" w:lineRule="auto"/>
              <w:rPr>
                <w:rFonts w:ascii="GHEA Grapalat" w:eastAsia="Times New Roman" w:hAnsi="GHEA Grapalat" w:cs="Tahoma"/>
                <w:color w:val="000000"/>
                <w:sz w:val="20"/>
                <w:szCs w:val="20"/>
              </w:rPr>
            </w:pPr>
            <w:r w:rsidRPr="000036EF">
              <w:rPr>
                <w:rFonts w:ascii="GHEA Grapalat" w:eastAsia="Times New Roman" w:hAnsi="GHEA Grapalat" w:cs="Tahoma"/>
                <w:color w:val="000000"/>
                <w:sz w:val="20"/>
                <w:szCs w:val="20"/>
              </w:rPr>
              <w:t>2</w:t>
            </w:r>
            <w:r w:rsidRPr="000036EF">
              <w:rPr>
                <w:rFonts w:ascii="GHEA Grapalat" w:eastAsia="Times New Roman" w:hAnsi="GHEA Grapalat" w:cs="Tahoma"/>
                <w:color w:val="000000"/>
                <w:sz w:val="20"/>
                <w:szCs w:val="20"/>
                <w:lang w:val="hy-AM"/>
              </w:rPr>
              <w:t>3</w:t>
            </w:r>
            <w:r w:rsidRPr="000036EF">
              <w:rPr>
                <w:rFonts w:ascii="GHEA Grapalat" w:eastAsia="Times New Roman" w:hAnsi="GHEA Grapalat" w:cs="Tahoma"/>
                <w:color w:val="000000"/>
                <w:sz w:val="20"/>
                <w:szCs w:val="20"/>
              </w:rPr>
              <w:t xml:space="preserve">.ա.   </w:t>
            </w:r>
            <w:r w:rsidRPr="000036EF">
              <w:rPr>
                <w:rFonts w:ascii="GHEA Grapalat" w:eastAsia="Times New Roman" w:hAnsi="GHEA Grapalat" w:cs="Tahoma"/>
                <w:color w:val="000000"/>
                <w:sz w:val="20"/>
                <w:szCs w:val="20"/>
                <w:lang w:val="hy-AM"/>
              </w:rPr>
              <w:t>Վճարողին  սպասարկող ֆինանսական կազմակերպություն</w:t>
            </w:r>
            <w:r w:rsidRPr="000036EF">
              <w:rPr>
                <w:rFonts w:ascii="GHEA Grapalat" w:eastAsia="Times New Roman" w:hAnsi="GHEA Grapalat" w:cs="Tahoma"/>
                <w:color w:val="000000"/>
                <w:sz w:val="20"/>
                <w:szCs w:val="20"/>
              </w:rPr>
              <w:t xml:space="preserve"> </w:t>
            </w:r>
          </w:p>
          <w:p w14:paraId="4D34B929" w14:textId="77777777" w:rsidR="000036EF" w:rsidRPr="000036EF" w:rsidRDefault="000036EF" w:rsidP="000036EF">
            <w:pPr>
              <w:spacing w:after="0" w:line="240" w:lineRule="auto"/>
              <w:jc w:val="right"/>
              <w:rPr>
                <w:rFonts w:ascii="GHEA Grapalat" w:eastAsia="Times New Roman" w:hAnsi="GHEA Grapalat" w:cs="Tahoma"/>
                <w:color w:val="000000"/>
                <w:sz w:val="20"/>
                <w:szCs w:val="20"/>
              </w:rPr>
            </w:pPr>
          </w:p>
          <w:p w14:paraId="7AB03F1F" w14:textId="77777777" w:rsidR="000036EF" w:rsidRPr="000036EF" w:rsidRDefault="000036EF" w:rsidP="000036EF">
            <w:pPr>
              <w:spacing w:after="0" w:line="240" w:lineRule="auto"/>
              <w:jc w:val="right"/>
              <w:rPr>
                <w:rFonts w:ascii="GHEA Grapalat" w:eastAsia="Times New Roman" w:hAnsi="GHEA Grapalat" w:cs="Tahoma"/>
                <w:color w:val="000000"/>
                <w:sz w:val="20"/>
                <w:szCs w:val="20"/>
              </w:rPr>
            </w:pPr>
            <w:r w:rsidRPr="000036EF">
              <w:rPr>
                <w:rFonts w:ascii="GHEA Grapalat" w:eastAsia="Times New Roman" w:hAnsi="GHEA Grapalat" w:cs="Tahoma"/>
                <w:color w:val="000000"/>
                <w:sz w:val="20"/>
                <w:szCs w:val="20"/>
              </w:rPr>
              <w:t>/____________________/</w:t>
            </w:r>
          </w:p>
          <w:p w14:paraId="5672714F" w14:textId="77777777" w:rsidR="000036EF" w:rsidRPr="000036EF" w:rsidRDefault="000036EF" w:rsidP="000036EF">
            <w:pPr>
              <w:spacing w:after="0" w:line="240" w:lineRule="auto"/>
              <w:jc w:val="center"/>
              <w:rPr>
                <w:rFonts w:ascii="GHEA Grapalat" w:eastAsia="Times New Roman" w:hAnsi="GHEA Grapalat" w:cs="Sylfaen"/>
                <w:sz w:val="20"/>
                <w:szCs w:val="20"/>
              </w:rPr>
            </w:pPr>
            <w:r w:rsidRPr="000036EF">
              <w:rPr>
                <w:rFonts w:ascii="GHEA Grapalat" w:eastAsia="Times New Roman" w:hAnsi="GHEA Grapalat" w:cs="Tahoma"/>
                <w:color w:val="000000"/>
                <w:sz w:val="20"/>
                <w:szCs w:val="20"/>
              </w:rPr>
              <w:t xml:space="preserve">                                                   </w:t>
            </w:r>
            <w:r w:rsidRPr="000036EF">
              <w:rPr>
                <w:rFonts w:ascii="GHEA Grapalat" w:eastAsia="Times New Roman" w:hAnsi="GHEA Grapalat" w:cs="Sylfaen"/>
                <w:sz w:val="20"/>
                <w:szCs w:val="20"/>
              </w:rPr>
              <w:t>/</w:t>
            </w:r>
            <w:proofErr w:type="spellStart"/>
            <w:r w:rsidRPr="000036EF">
              <w:rPr>
                <w:rFonts w:ascii="GHEA Grapalat" w:eastAsia="Times New Roman" w:hAnsi="GHEA Grapalat" w:cs="Sylfaen"/>
                <w:sz w:val="20"/>
                <w:szCs w:val="20"/>
              </w:rPr>
              <w:t>ստորագրություն</w:t>
            </w:r>
            <w:proofErr w:type="spellEnd"/>
            <w:r w:rsidRPr="000036EF">
              <w:rPr>
                <w:rFonts w:ascii="GHEA Grapalat" w:eastAsia="Times New Roman" w:hAnsi="GHEA Grapalat" w:cs="Sylfaen"/>
                <w:sz w:val="20"/>
                <w:szCs w:val="20"/>
              </w:rPr>
              <w:t>/</w:t>
            </w:r>
          </w:p>
          <w:p w14:paraId="7F71D703" w14:textId="77777777" w:rsidR="000036EF" w:rsidRPr="000036EF" w:rsidRDefault="000036EF" w:rsidP="000036EF">
            <w:pPr>
              <w:spacing w:after="0" w:line="240" w:lineRule="auto"/>
              <w:jc w:val="right"/>
              <w:rPr>
                <w:rFonts w:ascii="GHEA Grapalat" w:eastAsia="Times New Roman" w:hAnsi="GHEA Grapalat" w:cs="Arial"/>
                <w:sz w:val="20"/>
                <w:szCs w:val="20"/>
                <w:lang w:val="hy-AM"/>
              </w:rPr>
            </w:pPr>
          </w:p>
        </w:tc>
      </w:tr>
      <w:tr w:rsidR="000036EF" w:rsidRPr="000036EF" w14:paraId="62C2A756" w14:textId="77777777" w:rsidTr="00274122">
        <w:trPr>
          <w:trHeight w:val="624"/>
        </w:trPr>
        <w:tc>
          <w:tcPr>
            <w:tcW w:w="5616" w:type="dxa"/>
            <w:tcBorders>
              <w:top w:val="nil"/>
              <w:left w:val="single" w:sz="4" w:space="0" w:color="auto"/>
              <w:bottom w:val="single" w:sz="4" w:space="0" w:color="auto"/>
              <w:right w:val="single" w:sz="4" w:space="0" w:color="auto"/>
            </w:tcBorders>
            <w:noWrap/>
            <w:vAlign w:val="bottom"/>
          </w:tcPr>
          <w:p w14:paraId="708BE333" w14:textId="77777777" w:rsidR="000036EF" w:rsidRPr="000036EF" w:rsidRDefault="000036EF" w:rsidP="000036EF">
            <w:pPr>
              <w:spacing w:after="0" w:line="240" w:lineRule="auto"/>
              <w:rPr>
                <w:rFonts w:ascii="GHEA Grapalat" w:eastAsia="Times New Roman" w:hAnsi="GHEA Grapalat" w:cs="Sylfaen"/>
                <w:sz w:val="20"/>
                <w:szCs w:val="20"/>
              </w:rPr>
            </w:pPr>
            <w:r w:rsidRPr="000036EF">
              <w:rPr>
                <w:rFonts w:ascii="GHEA Grapalat" w:eastAsia="Times New Roman" w:hAnsi="GHEA Grapalat" w:cs="Sylfaen"/>
                <w:sz w:val="20"/>
                <w:szCs w:val="20"/>
              </w:rPr>
              <w:t>24.բ.                                                       Կ.Տ.</w:t>
            </w:r>
          </w:p>
          <w:p w14:paraId="419803FA" w14:textId="77777777" w:rsidR="000036EF" w:rsidRPr="000036EF" w:rsidRDefault="000036EF" w:rsidP="000036EF">
            <w:pPr>
              <w:spacing w:after="0" w:line="240" w:lineRule="auto"/>
              <w:rPr>
                <w:rFonts w:ascii="GHEA Grapalat" w:eastAsia="Times New Roman" w:hAnsi="GHEA Grapalat" w:cs="Sylfaen"/>
                <w:sz w:val="20"/>
                <w:szCs w:val="20"/>
              </w:rPr>
            </w:pPr>
          </w:p>
          <w:p w14:paraId="7FDD6FBF" w14:textId="77777777" w:rsidR="000036EF" w:rsidRPr="000036EF" w:rsidRDefault="000036EF" w:rsidP="000036EF">
            <w:pPr>
              <w:spacing w:after="0" w:line="240" w:lineRule="auto"/>
              <w:rPr>
                <w:rFonts w:ascii="GHEA Grapalat" w:eastAsia="Times New Roman" w:hAnsi="GHEA Grapalat" w:cs="Sylfaen"/>
                <w:sz w:val="20"/>
                <w:szCs w:val="20"/>
              </w:rPr>
            </w:pPr>
          </w:p>
          <w:p w14:paraId="6D150219" w14:textId="77777777" w:rsidR="000036EF" w:rsidRPr="000036EF" w:rsidRDefault="000036EF" w:rsidP="000036EF">
            <w:pPr>
              <w:spacing w:after="0" w:line="240" w:lineRule="auto"/>
              <w:rPr>
                <w:rFonts w:ascii="GHEA Grapalat" w:eastAsia="Times New Roman" w:hAnsi="GHEA Grapalat" w:cs="Sylfaen"/>
                <w:sz w:val="20"/>
                <w:szCs w:val="20"/>
              </w:rPr>
            </w:pPr>
            <w:r w:rsidRPr="000036EF">
              <w:rPr>
                <w:rFonts w:ascii="GHEA Grapalat" w:eastAsia="Times New Roman" w:hAnsi="GHEA Grapalat" w:cs="Tahoma"/>
                <w:color w:val="000000"/>
                <w:sz w:val="20"/>
                <w:szCs w:val="20"/>
              </w:rPr>
              <w:t xml:space="preserve"> </w:t>
            </w:r>
            <w:r w:rsidRPr="000036EF">
              <w:rPr>
                <w:rFonts w:ascii="GHEA Grapalat" w:eastAsia="Times New Roman" w:hAnsi="GHEA Grapalat" w:cs="Sylfaen"/>
                <w:sz w:val="20"/>
                <w:szCs w:val="20"/>
              </w:rPr>
              <w:t>2</w:t>
            </w:r>
            <w:r w:rsidRPr="000036EF">
              <w:rPr>
                <w:rFonts w:ascii="GHEA Grapalat" w:eastAsia="Times New Roman" w:hAnsi="GHEA Grapalat" w:cs="Sylfaen"/>
                <w:sz w:val="20"/>
                <w:szCs w:val="20"/>
                <w:lang w:val="hy-AM"/>
              </w:rPr>
              <w:t>4</w:t>
            </w:r>
            <w:r w:rsidRPr="000036EF">
              <w:rPr>
                <w:rFonts w:ascii="GHEA Grapalat" w:eastAsia="Times New Roman" w:hAnsi="GHEA Grapalat" w:cs="Sylfaen"/>
                <w:sz w:val="20"/>
                <w:szCs w:val="20"/>
              </w:rPr>
              <w:t>.</w:t>
            </w:r>
            <w:r w:rsidRPr="000036EF">
              <w:rPr>
                <w:rFonts w:ascii="GHEA Grapalat" w:eastAsia="Times New Roman" w:hAnsi="GHEA Grapalat" w:cs="Sylfaen"/>
                <w:sz w:val="20"/>
                <w:szCs w:val="20"/>
                <w:lang w:val="hy-AM"/>
              </w:rPr>
              <w:t>գ</w:t>
            </w:r>
            <w:r w:rsidRPr="000036EF">
              <w:rPr>
                <w:rFonts w:ascii="GHEA Grapalat" w:eastAsia="Times New Roman" w:hAnsi="GHEA Grapalat" w:cs="Tahoma"/>
                <w:color w:val="000000"/>
                <w:sz w:val="20"/>
                <w:szCs w:val="20"/>
              </w:rPr>
              <w:t xml:space="preserve">                                                 "___" </w:t>
            </w:r>
            <w:r w:rsidRPr="000036EF">
              <w:rPr>
                <w:rFonts w:ascii="GHEA Grapalat" w:eastAsia="Times New Roman" w:hAnsi="GHEA Grapalat" w:cs="Sylfaen"/>
                <w:color w:val="000000"/>
                <w:sz w:val="20"/>
                <w:szCs w:val="20"/>
              </w:rPr>
              <w:t xml:space="preserve">___ </w:t>
            </w:r>
            <w:r w:rsidRPr="000036EF">
              <w:rPr>
                <w:rFonts w:ascii="GHEA Grapalat" w:eastAsia="Times New Roman" w:hAnsi="GHEA Grapalat" w:cs="Tahoma"/>
                <w:color w:val="000000"/>
                <w:sz w:val="20"/>
                <w:szCs w:val="20"/>
              </w:rPr>
              <w:t xml:space="preserve">20___ </w:t>
            </w:r>
            <w:r w:rsidRPr="000036EF">
              <w:rPr>
                <w:rFonts w:ascii="GHEA Grapalat" w:eastAsia="Times New Roman" w:hAnsi="GHEA Grapalat" w:cs="Sylfaen"/>
                <w:color w:val="000000"/>
                <w:sz w:val="20"/>
                <w:szCs w:val="20"/>
              </w:rPr>
              <w:t>թ.</w:t>
            </w:r>
            <w:r w:rsidRPr="000036EF">
              <w:rPr>
                <w:rFonts w:ascii="GHEA Grapalat" w:eastAsia="Times New Roman" w:hAnsi="GHEA Grapalat" w:cs="Sylfaen"/>
                <w:sz w:val="20"/>
                <w:szCs w:val="20"/>
              </w:rPr>
              <w:t xml:space="preserve"> </w:t>
            </w:r>
          </w:p>
          <w:p w14:paraId="59FE61E8" w14:textId="77777777" w:rsidR="000036EF" w:rsidRPr="000036EF" w:rsidRDefault="000036EF" w:rsidP="000036EF">
            <w:pPr>
              <w:spacing w:after="0" w:line="240" w:lineRule="auto"/>
              <w:rPr>
                <w:rFonts w:ascii="GHEA Grapalat" w:eastAsia="Times New Roman" w:hAnsi="GHEA Grapalat" w:cs="Sylfaen"/>
                <w:sz w:val="20"/>
                <w:szCs w:val="20"/>
              </w:rPr>
            </w:pPr>
          </w:p>
          <w:p w14:paraId="0EFEDF9F" w14:textId="77777777" w:rsidR="000036EF" w:rsidRPr="000036EF" w:rsidRDefault="000036EF" w:rsidP="000036EF">
            <w:pPr>
              <w:spacing w:after="0" w:line="240" w:lineRule="auto"/>
              <w:rPr>
                <w:rFonts w:ascii="GHEA Grapalat" w:eastAsia="Times New Roman" w:hAnsi="GHEA Grapalat" w:cs="Sylfaen"/>
                <w:sz w:val="20"/>
                <w:szCs w:val="20"/>
              </w:rPr>
            </w:pPr>
            <w:r w:rsidRPr="000036EF">
              <w:rPr>
                <w:rFonts w:ascii="GHEA Grapalat" w:eastAsia="Times New Roman" w:hAnsi="GHEA Grapalat" w:cs="Sylfaen"/>
                <w:sz w:val="20"/>
                <w:szCs w:val="20"/>
              </w:rPr>
              <w:t xml:space="preserve">  </w:t>
            </w:r>
          </w:p>
          <w:p w14:paraId="62D57E2C" w14:textId="77777777" w:rsidR="000036EF" w:rsidRPr="000036EF" w:rsidRDefault="000036EF" w:rsidP="000036EF">
            <w:pPr>
              <w:spacing w:after="0" w:line="240" w:lineRule="auto"/>
              <w:rPr>
                <w:rFonts w:ascii="GHEA Grapalat" w:eastAsia="Times New Roman"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3564CA8" w14:textId="77777777" w:rsidR="000036EF" w:rsidRPr="000036EF" w:rsidRDefault="000036EF" w:rsidP="000036EF">
            <w:pPr>
              <w:spacing w:after="0" w:line="240" w:lineRule="auto"/>
              <w:rPr>
                <w:rFonts w:ascii="GHEA Grapalat" w:eastAsia="Times New Roman" w:hAnsi="GHEA Grapalat" w:cs="Sylfaen"/>
                <w:sz w:val="20"/>
                <w:szCs w:val="20"/>
              </w:rPr>
            </w:pPr>
            <w:r w:rsidRPr="000036EF">
              <w:rPr>
                <w:rFonts w:ascii="GHEA Grapalat" w:eastAsia="Times New Roman" w:hAnsi="GHEA Grapalat" w:cs="Sylfaen"/>
                <w:sz w:val="20"/>
                <w:szCs w:val="20"/>
              </w:rPr>
              <w:t xml:space="preserve">23.բ.                                                                 Կ.Տ.    </w:t>
            </w:r>
          </w:p>
          <w:p w14:paraId="10C78760" w14:textId="77777777" w:rsidR="000036EF" w:rsidRPr="000036EF" w:rsidRDefault="000036EF" w:rsidP="000036EF">
            <w:pPr>
              <w:spacing w:after="0" w:line="240" w:lineRule="auto"/>
              <w:rPr>
                <w:rFonts w:ascii="GHEA Grapalat" w:eastAsia="Times New Roman" w:hAnsi="GHEA Grapalat" w:cs="Sylfaen"/>
                <w:sz w:val="20"/>
                <w:szCs w:val="20"/>
              </w:rPr>
            </w:pPr>
          </w:p>
          <w:p w14:paraId="51A12625" w14:textId="77777777" w:rsidR="000036EF" w:rsidRPr="000036EF" w:rsidRDefault="000036EF" w:rsidP="000036EF">
            <w:pPr>
              <w:spacing w:after="0" w:line="240" w:lineRule="auto"/>
              <w:rPr>
                <w:rFonts w:ascii="GHEA Grapalat" w:eastAsia="Times New Roman" w:hAnsi="GHEA Grapalat" w:cs="Sylfaen"/>
                <w:sz w:val="20"/>
                <w:szCs w:val="20"/>
              </w:rPr>
            </w:pPr>
            <w:r w:rsidRPr="000036EF">
              <w:rPr>
                <w:rFonts w:ascii="GHEA Grapalat" w:eastAsia="Times New Roman" w:hAnsi="GHEA Grapalat" w:cs="Sylfaen"/>
                <w:sz w:val="20"/>
                <w:szCs w:val="20"/>
              </w:rPr>
              <w:t xml:space="preserve">                     </w:t>
            </w:r>
          </w:p>
          <w:p w14:paraId="2E414317" w14:textId="77777777" w:rsidR="000036EF" w:rsidRPr="000036EF" w:rsidRDefault="000036EF" w:rsidP="000036EF">
            <w:pPr>
              <w:spacing w:after="0" w:line="240" w:lineRule="auto"/>
              <w:rPr>
                <w:rFonts w:ascii="GHEA Grapalat" w:eastAsia="Times New Roman" w:hAnsi="GHEA Grapalat" w:cs="Sylfaen"/>
                <w:color w:val="000000"/>
                <w:sz w:val="20"/>
                <w:szCs w:val="20"/>
              </w:rPr>
            </w:pPr>
            <w:r w:rsidRPr="000036EF">
              <w:rPr>
                <w:rFonts w:ascii="GHEA Grapalat" w:eastAsia="Times New Roman" w:hAnsi="GHEA Grapalat" w:cs="Sylfaen"/>
                <w:sz w:val="20"/>
                <w:szCs w:val="20"/>
              </w:rPr>
              <w:t>23.</w:t>
            </w:r>
            <w:proofErr w:type="gramStart"/>
            <w:r w:rsidRPr="000036EF">
              <w:rPr>
                <w:rFonts w:ascii="GHEA Grapalat" w:eastAsia="Times New Roman" w:hAnsi="GHEA Grapalat" w:cs="Sylfaen"/>
                <w:sz w:val="20"/>
                <w:szCs w:val="20"/>
                <w:lang w:val="hy-AM"/>
              </w:rPr>
              <w:t>գ</w:t>
            </w:r>
            <w:r w:rsidRPr="000036EF">
              <w:rPr>
                <w:rFonts w:ascii="GHEA Grapalat" w:eastAsia="Times New Roman" w:hAnsi="GHEA Grapalat" w:cs="Sylfaen"/>
                <w:sz w:val="20"/>
                <w:szCs w:val="20"/>
              </w:rPr>
              <w:t>.</w:t>
            </w:r>
            <w:proofErr w:type="spellStart"/>
            <w:r w:rsidRPr="000036EF">
              <w:rPr>
                <w:rFonts w:ascii="GHEA Grapalat" w:eastAsia="Times New Roman" w:hAnsi="GHEA Grapalat" w:cs="Sylfaen"/>
                <w:sz w:val="20"/>
                <w:szCs w:val="20"/>
              </w:rPr>
              <w:t>Կատարման</w:t>
            </w:r>
            <w:proofErr w:type="spellEnd"/>
            <w:proofErr w:type="gramEnd"/>
            <w:r w:rsidRPr="000036EF">
              <w:rPr>
                <w:rFonts w:ascii="GHEA Grapalat" w:eastAsia="Times New Roman" w:hAnsi="GHEA Grapalat" w:cs="Sylfaen"/>
                <w:sz w:val="20"/>
                <w:szCs w:val="20"/>
              </w:rPr>
              <w:t xml:space="preserve"> </w:t>
            </w:r>
            <w:proofErr w:type="spellStart"/>
            <w:r w:rsidRPr="000036EF">
              <w:rPr>
                <w:rFonts w:ascii="GHEA Grapalat" w:eastAsia="Times New Roman" w:hAnsi="GHEA Grapalat" w:cs="Sylfaen"/>
                <w:sz w:val="20"/>
                <w:szCs w:val="20"/>
              </w:rPr>
              <w:t>ամսաթիվը</w:t>
            </w:r>
            <w:proofErr w:type="spellEnd"/>
            <w:r w:rsidRPr="000036EF">
              <w:rPr>
                <w:rFonts w:ascii="GHEA Grapalat" w:eastAsia="Times New Roman" w:hAnsi="GHEA Grapalat" w:cs="Sylfaen"/>
                <w:sz w:val="20"/>
                <w:szCs w:val="20"/>
              </w:rPr>
              <w:t xml:space="preserve">`           </w:t>
            </w:r>
            <w:r w:rsidRPr="000036EF">
              <w:rPr>
                <w:rFonts w:ascii="GHEA Grapalat" w:eastAsia="Times New Roman" w:hAnsi="GHEA Grapalat" w:cs="Tahoma"/>
                <w:color w:val="000000"/>
                <w:sz w:val="20"/>
                <w:szCs w:val="20"/>
              </w:rPr>
              <w:t xml:space="preserve">"___" </w:t>
            </w:r>
            <w:r w:rsidRPr="000036EF">
              <w:rPr>
                <w:rFonts w:ascii="GHEA Grapalat" w:eastAsia="Times New Roman" w:hAnsi="GHEA Grapalat" w:cs="Sylfaen"/>
                <w:color w:val="000000"/>
                <w:sz w:val="20"/>
                <w:szCs w:val="20"/>
              </w:rPr>
              <w:t xml:space="preserve">___ </w:t>
            </w:r>
            <w:r w:rsidRPr="000036EF">
              <w:rPr>
                <w:rFonts w:ascii="GHEA Grapalat" w:eastAsia="Times New Roman" w:hAnsi="GHEA Grapalat" w:cs="Tahoma"/>
                <w:color w:val="000000"/>
                <w:sz w:val="20"/>
                <w:szCs w:val="20"/>
              </w:rPr>
              <w:t>20___</w:t>
            </w:r>
            <w:r w:rsidRPr="000036EF">
              <w:rPr>
                <w:rFonts w:ascii="GHEA Grapalat" w:eastAsia="Times New Roman" w:hAnsi="GHEA Grapalat" w:cs="Sylfaen"/>
                <w:color w:val="000000"/>
                <w:sz w:val="20"/>
                <w:szCs w:val="20"/>
              </w:rPr>
              <w:t>թ.</w:t>
            </w:r>
          </w:p>
          <w:p w14:paraId="18B7A78B" w14:textId="77777777" w:rsidR="000036EF" w:rsidRPr="000036EF" w:rsidRDefault="000036EF" w:rsidP="000036EF">
            <w:pPr>
              <w:spacing w:after="0" w:line="240" w:lineRule="auto"/>
              <w:rPr>
                <w:rFonts w:ascii="GHEA Grapalat" w:eastAsia="Times New Roman" w:hAnsi="GHEA Grapalat" w:cs="Sylfaen"/>
                <w:color w:val="000000"/>
                <w:sz w:val="20"/>
                <w:szCs w:val="20"/>
              </w:rPr>
            </w:pPr>
          </w:p>
          <w:p w14:paraId="58A33F55" w14:textId="77777777" w:rsidR="000036EF" w:rsidRPr="000036EF" w:rsidRDefault="000036EF" w:rsidP="000036EF">
            <w:pPr>
              <w:spacing w:after="0" w:line="240" w:lineRule="auto"/>
              <w:rPr>
                <w:rFonts w:ascii="GHEA Grapalat" w:eastAsia="Times New Roman" w:hAnsi="GHEA Grapalat" w:cs="Sylfaen"/>
                <w:sz w:val="20"/>
                <w:szCs w:val="20"/>
              </w:rPr>
            </w:pPr>
          </w:p>
          <w:p w14:paraId="09C196CB" w14:textId="77777777" w:rsidR="000036EF" w:rsidRPr="000036EF" w:rsidRDefault="000036EF" w:rsidP="000036EF">
            <w:pPr>
              <w:spacing w:after="0" w:line="240" w:lineRule="auto"/>
              <w:jc w:val="right"/>
              <w:rPr>
                <w:rFonts w:ascii="GHEA Grapalat" w:eastAsia="Times New Roman" w:hAnsi="GHEA Grapalat" w:cs="Arial"/>
                <w:sz w:val="20"/>
                <w:szCs w:val="20"/>
              </w:rPr>
            </w:pPr>
          </w:p>
        </w:tc>
      </w:tr>
    </w:tbl>
    <w:p w14:paraId="609A73EB" w14:textId="77777777" w:rsidR="000036EF" w:rsidRPr="000036EF" w:rsidRDefault="000036EF" w:rsidP="000036EF">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i/>
          <w:sz w:val="16"/>
          <w:szCs w:val="24"/>
          <w:lang w:val="hy-AM"/>
        </w:rPr>
      </w:pPr>
    </w:p>
    <w:p w14:paraId="205DEADF" w14:textId="77777777" w:rsidR="000036EF" w:rsidRPr="000036EF" w:rsidRDefault="000036EF" w:rsidP="000036EF">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i/>
          <w:sz w:val="16"/>
          <w:szCs w:val="24"/>
          <w:lang w:val="hy-AM"/>
        </w:rPr>
      </w:pPr>
    </w:p>
    <w:p w14:paraId="4E082116" w14:textId="77777777" w:rsidR="000036EF" w:rsidRPr="000036EF" w:rsidRDefault="000036EF" w:rsidP="000036EF">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i/>
          <w:sz w:val="16"/>
          <w:szCs w:val="24"/>
          <w:lang w:val="hy-AM"/>
        </w:rPr>
      </w:pPr>
    </w:p>
    <w:p w14:paraId="28EA2C0D" w14:textId="77777777" w:rsidR="000036EF" w:rsidRPr="000036EF" w:rsidRDefault="000036EF" w:rsidP="000036EF">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i/>
          <w:sz w:val="16"/>
          <w:szCs w:val="24"/>
          <w:lang w:val="hy-AM"/>
        </w:rPr>
      </w:pPr>
    </w:p>
    <w:p w14:paraId="3AA8A725" w14:textId="77777777" w:rsidR="000036EF" w:rsidRPr="000036EF" w:rsidRDefault="000036EF" w:rsidP="000036EF">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i/>
          <w:sz w:val="16"/>
          <w:szCs w:val="24"/>
          <w:lang w:val="hy-AM"/>
        </w:rPr>
      </w:pPr>
    </w:p>
    <w:p w14:paraId="732107A9" w14:textId="77777777" w:rsidR="000036EF" w:rsidRPr="000036EF" w:rsidRDefault="000036EF" w:rsidP="000036EF">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Sylfaen"/>
          <w:sz w:val="20"/>
          <w:szCs w:val="20"/>
          <w:lang w:val="hy-AM"/>
        </w:rPr>
      </w:pPr>
      <w:r w:rsidRPr="000036EF">
        <w:rPr>
          <w:rFonts w:ascii="GHEA Grapalat" w:eastAsia="Times New Roman" w:hAnsi="GHEA Grapalat" w:cs="Times New Roman"/>
          <w:i/>
          <w:sz w:val="16"/>
          <w:szCs w:val="24"/>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552FDAB3" w14:textId="77777777" w:rsidR="000036EF" w:rsidRPr="000036EF" w:rsidRDefault="000036EF" w:rsidP="000036EF">
      <w:pPr>
        <w:spacing w:after="0" w:line="240" w:lineRule="auto"/>
        <w:jc w:val="center"/>
        <w:rPr>
          <w:rFonts w:ascii="GHEA Grapalat" w:eastAsia="Times New Roman" w:hAnsi="GHEA Grapalat" w:cs="Times New Roman"/>
          <w:b/>
          <w:lang w:val="nl-NL"/>
        </w:rPr>
      </w:pPr>
      <w:r w:rsidRPr="000036EF">
        <w:rPr>
          <w:rFonts w:ascii="GHEA Grapalat" w:eastAsia="Times New Roman" w:hAnsi="GHEA Grapalat" w:cs="Times New Roman"/>
          <w:b/>
          <w:sz w:val="24"/>
          <w:szCs w:val="24"/>
          <w:lang w:val="hy-AM"/>
        </w:rPr>
        <w:br w:type="page"/>
      </w:r>
      <w:r w:rsidRPr="000036EF">
        <w:rPr>
          <w:rFonts w:ascii="GHEA Grapalat" w:eastAsia="Times New Roman" w:hAnsi="GHEA Grapalat" w:cs="Times New Roman"/>
          <w:b/>
          <w:lang w:val="hy-AM"/>
        </w:rPr>
        <w:lastRenderedPageBreak/>
        <w:t>Վճարման</w:t>
      </w:r>
      <w:r w:rsidRPr="000036EF">
        <w:rPr>
          <w:rFonts w:ascii="GHEA Grapalat" w:eastAsia="Times New Roman" w:hAnsi="GHEA Grapalat" w:cs="Times New Roman"/>
          <w:b/>
          <w:lang w:val="nl-NL"/>
        </w:rPr>
        <w:t xml:space="preserve"> </w:t>
      </w:r>
      <w:r w:rsidRPr="000036EF">
        <w:rPr>
          <w:rFonts w:ascii="GHEA Grapalat" w:eastAsia="Times New Roman" w:hAnsi="GHEA Grapalat" w:cs="Times New Roman"/>
          <w:b/>
          <w:lang w:val="hy-AM"/>
        </w:rPr>
        <w:t>պահանջագրի</w:t>
      </w:r>
      <w:r w:rsidRPr="000036EF">
        <w:rPr>
          <w:rFonts w:ascii="GHEA Grapalat" w:eastAsia="Times New Roman" w:hAnsi="GHEA Grapalat" w:cs="Times New Roman"/>
          <w:b/>
          <w:lang w:val="nl-NL"/>
        </w:rPr>
        <w:t xml:space="preserve"> </w:t>
      </w:r>
      <w:r w:rsidRPr="000036EF">
        <w:rPr>
          <w:rFonts w:ascii="GHEA Grapalat" w:eastAsia="Times New Roman" w:hAnsi="GHEA Grapalat" w:cs="Times New Roman"/>
          <w:b/>
          <w:lang w:val="hy-AM"/>
        </w:rPr>
        <w:t>պարտադիր</w:t>
      </w:r>
      <w:r w:rsidRPr="000036EF">
        <w:rPr>
          <w:rFonts w:ascii="GHEA Grapalat" w:eastAsia="Times New Roman" w:hAnsi="GHEA Grapalat" w:cs="Times New Roman"/>
          <w:b/>
          <w:lang w:val="nl-NL"/>
        </w:rPr>
        <w:t xml:space="preserve"> </w:t>
      </w:r>
      <w:r w:rsidRPr="000036EF">
        <w:rPr>
          <w:rFonts w:ascii="GHEA Grapalat" w:eastAsia="Times New Roman" w:hAnsi="GHEA Grapalat" w:cs="Times New Roman"/>
          <w:b/>
          <w:lang w:val="hy-AM"/>
        </w:rPr>
        <w:t>վավերապայմանները</w:t>
      </w:r>
      <w:r w:rsidRPr="000036EF">
        <w:rPr>
          <w:rFonts w:ascii="GHEA Grapalat" w:eastAsia="Times New Roman" w:hAnsi="GHEA Grapalat" w:cs="Times New Roman"/>
          <w:b/>
          <w:lang w:val="nl-NL"/>
        </w:rPr>
        <w:t xml:space="preserve"> </w:t>
      </w:r>
      <w:r w:rsidRPr="000036EF">
        <w:rPr>
          <w:rFonts w:ascii="GHEA Grapalat" w:eastAsia="Times New Roman" w:hAnsi="GHEA Grapalat" w:cs="Times New Roman"/>
          <w:b/>
          <w:lang w:val="hy-AM"/>
        </w:rPr>
        <w:t>և</w:t>
      </w:r>
      <w:r w:rsidRPr="000036EF">
        <w:rPr>
          <w:rFonts w:ascii="GHEA Grapalat" w:eastAsia="Times New Roman" w:hAnsi="GHEA Grapalat" w:cs="Times New Roman"/>
          <w:b/>
          <w:lang w:val="nl-NL"/>
        </w:rPr>
        <w:t xml:space="preserve"> </w:t>
      </w:r>
      <w:r w:rsidRPr="000036EF">
        <w:rPr>
          <w:rFonts w:ascii="GHEA Grapalat" w:eastAsia="Times New Roman" w:hAnsi="GHEA Grapalat" w:cs="Times New Roman"/>
          <w:b/>
          <w:lang w:val="hy-AM"/>
        </w:rPr>
        <w:t>լրացման</w:t>
      </w:r>
      <w:r w:rsidRPr="000036EF">
        <w:rPr>
          <w:rFonts w:ascii="GHEA Grapalat" w:eastAsia="Times New Roman" w:hAnsi="GHEA Grapalat" w:cs="Times New Roman"/>
          <w:b/>
          <w:lang w:val="nl-NL"/>
        </w:rPr>
        <w:t xml:space="preserve"> </w:t>
      </w:r>
      <w:r w:rsidRPr="000036EF">
        <w:rPr>
          <w:rFonts w:ascii="GHEA Grapalat" w:eastAsia="Times New Roman" w:hAnsi="GHEA Grapalat" w:cs="Times New Roman"/>
          <w:b/>
          <w:lang w:val="hy-AM"/>
        </w:rPr>
        <w:t>ուղեցույցը</w:t>
      </w:r>
    </w:p>
    <w:p w14:paraId="27E5EC0E" w14:textId="77777777" w:rsidR="000036EF" w:rsidRPr="000036EF" w:rsidRDefault="000036EF" w:rsidP="000036EF">
      <w:pPr>
        <w:spacing w:after="0" w:line="240" w:lineRule="auto"/>
        <w:jc w:val="center"/>
        <w:rPr>
          <w:rFonts w:ascii="GHEA Grapalat" w:eastAsia="Times New Roman" w:hAnsi="GHEA Grapalat" w:cs="Times New Roman"/>
          <w:b/>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036EF" w:rsidRPr="000036EF" w14:paraId="38008B5A" w14:textId="77777777" w:rsidTr="00E27A65">
        <w:tc>
          <w:tcPr>
            <w:tcW w:w="720" w:type="dxa"/>
            <w:tcBorders>
              <w:top w:val="single" w:sz="4" w:space="0" w:color="auto"/>
              <w:left w:val="single" w:sz="4" w:space="0" w:color="auto"/>
              <w:bottom w:val="single" w:sz="4" w:space="0" w:color="auto"/>
              <w:right w:val="single" w:sz="4" w:space="0" w:color="auto"/>
            </w:tcBorders>
          </w:tcPr>
          <w:p w14:paraId="3A9DA58F" w14:textId="77777777" w:rsidR="000036EF" w:rsidRPr="000036EF" w:rsidRDefault="000036EF" w:rsidP="000036EF">
            <w:pPr>
              <w:spacing w:after="0" w:line="240" w:lineRule="auto"/>
              <w:jc w:val="both"/>
              <w:rPr>
                <w:rFonts w:ascii="GHEA Grapalat" w:eastAsia="Times New Roman" w:hAnsi="GHEA Grapalat" w:cs="Times New Roman"/>
                <w:sz w:val="20"/>
                <w:szCs w:val="20"/>
              </w:rPr>
            </w:pPr>
            <w:r w:rsidRPr="000036EF">
              <w:rPr>
                <w:rFonts w:ascii="GHEA Grapalat" w:eastAsia="Times New Roman" w:hAnsi="GHEA Grapalat" w:cs="Times New Roman"/>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4CE53BEF" w14:textId="77777777" w:rsidR="000036EF" w:rsidRPr="000036EF" w:rsidRDefault="000036EF" w:rsidP="000036EF">
            <w:pPr>
              <w:spacing w:after="0" w:line="240" w:lineRule="auto"/>
              <w:jc w:val="center"/>
              <w:rPr>
                <w:rFonts w:ascii="GHEA Grapalat" w:eastAsia="Times New Roman" w:hAnsi="GHEA Grapalat" w:cs="Times New Roman"/>
                <w:b/>
                <w:sz w:val="20"/>
                <w:szCs w:val="20"/>
              </w:rPr>
            </w:pPr>
            <w:r w:rsidRPr="000036EF">
              <w:rPr>
                <w:rFonts w:ascii="GHEA Grapalat" w:eastAsia="Times New Roman" w:hAnsi="GHEA Grapalat" w:cs="Times New Roman"/>
                <w:b/>
                <w:sz w:val="20"/>
                <w:szCs w:val="20"/>
              </w:rPr>
              <w:t>&lt;&lt;</w:t>
            </w:r>
            <w:proofErr w:type="spellStart"/>
            <w:r w:rsidRPr="000036EF">
              <w:rPr>
                <w:rFonts w:ascii="GHEA Grapalat" w:eastAsia="Times New Roman" w:hAnsi="GHEA Grapalat" w:cs="Times New Roman"/>
                <w:b/>
                <w:sz w:val="20"/>
                <w:szCs w:val="20"/>
              </w:rPr>
              <w:t>Վճարման</w:t>
            </w:r>
            <w:proofErr w:type="spellEnd"/>
            <w:r w:rsidRPr="000036EF">
              <w:rPr>
                <w:rFonts w:ascii="GHEA Grapalat" w:eastAsia="Times New Roman" w:hAnsi="GHEA Grapalat" w:cs="Times New Roman"/>
                <w:b/>
                <w:sz w:val="20"/>
                <w:szCs w:val="20"/>
              </w:rPr>
              <w:t xml:space="preserve"> </w:t>
            </w:r>
            <w:proofErr w:type="spellStart"/>
            <w:r w:rsidRPr="000036EF">
              <w:rPr>
                <w:rFonts w:ascii="GHEA Grapalat" w:eastAsia="Times New Roman" w:hAnsi="GHEA Grapalat" w:cs="Times New Roman"/>
                <w:b/>
                <w:sz w:val="20"/>
                <w:szCs w:val="20"/>
              </w:rPr>
              <w:t>պահանջագիր</w:t>
            </w:r>
            <w:proofErr w:type="spellEnd"/>
            <w:r w:rsidRPr="000036EF">
              <w:rPr>
                <w:rFonts w:ascii="GHEA Grapalat" w:eastAsia="Times New Roman" w:hAnsi="GHEA Grapalat" w:cs="Times New Roman"/>
                <w:b/>
                <w:sz w:val="20"/>
                <w:szCs w:val="20"/>
              </w:rPr>
              <w:t xml:space="preserve">&gt;&gt; </w:t>
            </w:r>
            <w:proofErr w:type="spellStart"/>
            <w:r w:rsidRPr="000036EF">
              <w:rPr>
                <w:rFonts w:ascii="GHEA Grapalat" w:eastAsia="Times New Roman" w:hAnsi="GHEA Grapalat" w:cs="Times New Roman"/>
                <w:b/>
                <w:sz w:val="20"/>
                <w:szCs w:val="20"/>
              </w:rPr>
              <w:t>փաստաթղթի</w:t>
            </w:r>
            <w:proofErr w:type="spellEnd"/>
            <w:r w:rsidRPr="000036EF">
              <w:rPr>
                <w:rFonts w:ascii="GHEA Grapalat" w:eastAsia="Times New Roman" w:hAnsi="GHEA Grapalat" w:cs="Times New Roman"/>
                <w:b/>
                <w:sz w:val="20"/>
                <w:szCs w:val="20"/>
              </w:rPr>
              <w:t xml:space="preserve"> </w:t>
            </w:r>
            <w:proofErr w:type="spellStart"/>
            <w:r w:rsidRPr="000036EF">
              <w:rPr>
                <w:rFonts w:ascii="GHEA Grapalat" w:eastAsia="Times New Roman" w:hAnsi="GHEA Grapalat" w:cs="Times New Roman"/>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113929A0" w14:textId="77777777" w:rsidR="000036EF" w:rsidRPr="000036EF" w:rsidRDefault="000036EF" w:rsidP="000036EF">
            <w:pPr>
              <w:spacing w:after="0" w:line="240" w:lineRule="auto"/>
              <w:jc w:val="center"/>
              <w:rPr>
                <w:rFonts w:ascii="GHEA Grapalat" w:eastAsia="Times New Roman" w:hAnsi="GHEA Grapalat" w:cs="Times New Roman"/>
                <w:b/>
                <w:sz w:val="20"/>
                <w:szCs w:val="20"/>
              </w:rPr>
            </w:pPr>
            <w:proofErr w:type="spellStart"/>
            <w:r w:rsidRPr="000036EF">
              <w:rPr>
                <w:rFonts w:ascii="GHEA Grapalat" w:eastAsia="Times New Roman" w:hAnsi="GHEA Grapalat" w:cs="Times New Roman"/>
                <w:b/>
                <w:sz w:val="20"/>
                <w:szCs w:val="20"/>
              </w:rPr>
              <w:t>Նշված</w:t>
            </w:r>
            <w:proofErr w:type="spellEnd"/>
            <w:r w:rsidRPr="000036EF">
              <w:rPr>
                <w:rFonts w:ascii="GHEA Grapalat" w:eastAsia="Times New Roman" w:hAnsi="GHEA Grapalat" w:cs="Times New Roman"/>
                <w:b/>
                <w:sz w:val="20"/>
                <w:szCs w:val="20"/>
              </w:rPr>
              <w:t xml:space="preserve"> </w:t>
            </w:r>
            <w:proofErr w:type="spellStart"/>
            <w:r w:rsidRPr="000036EF">
              <w:rPr>
                <w:rFonts w:ascii="GHEA Grapalat" w:eastAsia="Times New Roman" w:hAnsi="GHEA Grapalat" w:cs="Times New Roman"/>
                <w:b/>
                <w:sz w:val="20"/>
                <w:szCs w:val="20"/>
              </w:rPr>
              <w:t>դաշտի</w:t>
            </w:r>
            <w:proofErr w:type="spellEnd"/>
            <w:r w:rsidRPr="000036EF">
              <w:rPr>
                <w:rFonts w:ascii="GHEA Grapalat" w:eastAsia="Times New Roman" w:hAnsi="GHEA Grapalat" w:cs="Times New Roman"/>
                <w:b/>
                <w:sz w:val="20"/>
                <w:szCs w:val="20"/>
              </w:rPr>
              <w:t>/</w:t>
            </w:r>
          </w:p>
          <w:p w14:paraId="58FEA4E2" w14:textId="77777777" w:rsidR="000036EF" w:rsidRPr="000036EF" w:rsidRDefault="000036EF" w:rsidP="000036EF">
            <w:pPr>
              <w:spacing w:after="0" w:line="240" w:lineRule="auto"/>
              <w:jc w:val="center"/>
              <w:rPr>
                <w:rFonts w:ascii="GHEA Grapalat" w:eastAsia="Times New Roman" w:hAnsi="GHEA Grapalat" w:cs="Times New Roman"/>
                <w:b/>
                <w:sz w:val="20"/>
                <w:szCs w:val="20"/>
              </w:rPr>
            </w:pPr>
            <w:proofErr w:type="spellStart"/>
            <w:r w:rsidRPr="000036EF">
              <w:rPr>
                <w:rFonts w:ascii="GHEA Grapalat" w:eastAsia="Times New Roman" w:hAnsi="GHEA Grapalat" w:cs="Times New Roman"/>
                <w:b/>
                <w:sz w:val="20"/>
                <w:szCs w:val="20"/>
              </w:rPr>
              <w:t>վավերապայմանի</w:t>
            </w:r>
            <w:proofErr w:type="spellEnd"/>
            <w:r w:rsidRPr="000036EF">
              <w:rPr>
                <w:rFonts w:ascii="GHEA Grapalat" w:eastAsia="Times New Roman" w:hAnsi="GHEA Grapalat" w:cs="Times New Roman"/>
                <w:b/>
                <w:sz w:val="20"/>
                <w:szCs w:val="20"/>
              </w:rPr>
              <w:t xml:space="preserve"> </w:t>
            </w:r>
            <w:proofErr w:type="spellStart"/>
            <w:r w:rsidRPr="000036EF">
              <w:rPr>
                <w:rFonts w:ascii="GHEA Grapalat" w:eastAsia="Times New Roman" w:hAnsi="GHEA Grapalat" w:cs="Times New Roman"/>
                <w:b/>
                <w:sz w:val="20"/>
                <w:szCs w:val="20"/>
              </w:rPr>
              <w:t>առկայությունը</w:t>
            </w:r>
            <w:proofErr w:type="spellEnd"/>
            <w:r w:rsidRPr="000036EF">
              <w:rPr>
                <w:rFonts w:ascii="GHEA Grapalat" w:eastAsia="Times New Roman" w:hAnsi="GHEA Grapalat" w:cs="Times New Roman"/>
                <w:b/>
                <w:sz w:val="20"/>
                <w:szCs w:val="20"/>
              </w:rPr>
              <w:t xml:space="preserve"> </w:t>
            </w:r>
            <w:proofErr w:type="spellStart"/>
            <w:r w:rsidRPr="000036EF">
              <w:rPr>
                <w:rFonts w:ascii="GHEA Grapalat" w:eastAsia="Times New Roman" w:hAnsi="GHEA Grapalat" w:cs="Times New Roman"/>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3C085010" w14:textId="77777777" w:rsidR="000036EF" w:rsidRPr="000036EF" w:rsidRDefault="000036EF" w:rsidP="000036EF">
            <w:pPr>
              <w:spacing w:after="0" w:line="240" w:lineRule="auto"/>
              <w:jc w:val="center"/>
              <w:rPr>
                <w:rFonts w:ascii="GHEA Grapalat" w:eastAsia="Times New Roman" w:hAnsi="GHEA Grapalat" w:cs="Times New Roman"/>
                <w:b/>
                <w:sz w:val="20"/>
                <w:szCs w:val="20"/>
                <w:lang w:val="hy-AM"/>
              </w:rPr>
            </w:pPr>
            <w:proofErr w:type="spellStart"/>
            <w:r w:rsidRPr="000036EF">
              <w:rPr>
                <w:rFonts w:ascii="GHEA Grapalat" w:eastAsia="Times New Roman" w:hAnsi="GHEA Grapalat" w:cs="Times New Roman"/>
                <w:b/>
                <w:sz w:val="20"/>
                <w:szCs w:val="20"/>
              </w:rPr>
              <w:t>Վավերապայմանի</w:t>
            </w:r>
            <w:proofErr w:type="spellEnd"/>
            <w:r w:rsidRPr="000036EF">
              <w:rPr>
                <w:rFonts w:ascii="GHEA Grapalat" w:eastAsia="Times New Roman" w:hAnsi="GHEA Grapalat" w:cs="Times New Roman"/>
                <w:b/>
                <w:sz w:val="20"/>
                <w:szCs w:val="20"/>
              </w:rPr>
              <w:t xml:space="preserve"> </w:t>
            </w:r>
            <w:proofErr w:type="spellStart"/>
            <w:r w:rsidRPr="000036EF">
              <w:rPr>
                <w:rFonts w:ascii="GHEA Grapalat" w:eastAsia="Times New Roman" w:hAnsi="GHEA Grapalat" w:cs="Times New Roman"/>
                <w:b/>
                <w:sz w:val="20"/>
                <w:szCs w:val="20"/>
              </w:rPr>
              <w:t>լրացման</w:t>
            </w:r>
            <w:proofErr w:type="spellEnd"/>
            <w:r w:rsidRPr="000036EF">
              <w:rPr>
                <w:rFonts w:ascii="GHEA Grapalat" w:eastAsia="Times New Roman" w:hAnsi="GHEA Grapalat" w:cs="Times New Roman"/>
                <w:b/>
                <w:sz w:val="20"/>
                <w:szCs w:val="20"/>
              </w:rPr>
              <w:t xml:space="preserve"> </w:t>
            </w:r>
            <w:proofErr w:type="spellStart"/>
            <w:r w:rsidRPr="000036EF">
              <w:rPr>
                <w:rFonts w:ascii="GHEA Grapalat" w:eastAsia="Times New Roman" w:hAnsi="GHEA Grapalat" w:cs="Times New Roman"/>
                <w:b/>
                <w:sz w:val="20"/>
                <w:szCs w:val="20"/>
              </w:rPr>
              <w:t>պահանջը</w:t>
            </w:r>
            <w:proofErr w:type="spellEnd"/>
            <w:r w:rsidRPr="000036EF">
              <w:rPr>
                <w:rFonts w:ascii="GHEA Grapalat" w:eastAsia="Times New Roman" w:hAnsi="GHEA Grapalat" w:cs="Times New Roman"/>
                <w:b/>
                <w:sz w:val="20"/>
                <w:szCs w:val="20"/>
                <w:lang w:val="hy-AM"/>
              </w:rPr>
              <w:t xml:space="preserve"> </w:t>
            </w:r>
          </w:p>
          <w:p w14:paraId="25F4471D" w14:textId="77777777" w:rsidR="000036EF" w:rsidRPr="000036EF" w:rsidRDefault="000036EF" w:rsidP="000036EF">
            <w:pPr>
              <w:spacing w:after="0" w:line="240" w:lineRule="auto"/>
              <w:jc w:val="center"/>
              <w:rPr>
                <w:rFonts w:ascii="GHEA Grapalat" w:eastAsia="Times New Roman" w:hAnsi="GHEA Grapalat" w:cs="Times New Roman"/>
                <w:b/>
                <w:sz w:val="20"/>
                <w:szCs w:val="20"/>
              </w:rPr>
            </w:pPr>
            <w:r w:rsidRPr="000036EF">
              <w:rPr>
                <w:rFonts w:ascii="GHEA Grapalat" w:eastAsia="Times New Roman" w:hAnsi="GHEA Grapalat" w:cs="Times New Roman"/>
                <w:b/>
                <w:sz w:val="20"/>
                <w:szCs w:val="20"/>
              </w:rPr>
              <w:t>(</w:t>
            </w:r>
            <w:r w:rsidRPr="000036EF">
              <w:rPr>
                <w:rFonts w:ascii="GHEA Grapalat" w:eastAsia="Times New Roman" w:hAnsi="GHEA Grapalat" w:cs="Times New Roman"/>
                <w:b/>
                <w:sz w:val="20"/>
                <w:szCs w:val="20"/>
                <w:lang w:val="hy-AM"/>
              </w:rPr>
              <w:t>գնումների գործընթացի հետ կապված</w:t>
            </w:r>
            <w:r w:rsidRPr="000036EF">
              <w:rPr>
                <w:rFonts w:ascii="GHEA Grapalat" w:eastAsia="Times New Roman" w:hAnsi="GHEA Grapalat" w:cs="Times New Roman"/>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758DA16" w14:textId="77777777" w:rsidR="000036EF" w:rsidRPr="000036EF" w:rsidRDefault="000036EF" w:rsidP="000036EF">
            <w:pPr>
              <w:spacing w:after="0" w:line="240" w:lineRule="auto"/>
              <w:ind w:left="-588" w:firstLine="588"/>
              <w:jc w:val="center"/>
              <w:rPr>
                <w:rFonts w:ascii="GHEA Grapalat" w:eastAsia="Times New Roman" w:hAnsi="GHEA Grapalat" w:cs="Times New Roman"/>
                <w:b/>
                <w:sz w:val="20"/>
                <w:szCs w:val="20"/>
              </w:rPr>
            </w:pPr>
            <w:proofErr w:type="spellStart"/>
            <w:r w:rsidRPr="000036EF">
              <w:rPr>
                <w:rFonts w:ascii="GHEA Grapalat" w:eastAsia="Times New Roman" w:hAnsi="GHEA Grapalat" w:cs="Times New Roman"/>
                <w:b/>
                <w:sz w:val="20"/>
                <w:szCs w:val="20"/>
              </w:rPr>
              <w:t>Վավերապայմանը</w:t>
            </w:r>
            <w:proofErr w:type="spellEnd"/>
          </w:p>
          <w:p w14:paraId="16B33A76" w14:textId="77777777" w:rsidR="000036EF" w:rsidRPr="000036EF" w:rsidRDefault="000036EF" w:rsidP="000036EF">
            <w:pPr>
              <w:spacing w:after="0" w:line="240" w:lineRule="auto"/>
              <w:ind w:left="-588" w:firstLine="588"/>
              <w:jc w:val="center"/>
              <w:rPr>
                <w:rFonts w:ascii="GHEA Grapalat" w:eastAsia="Times New Roman" w:hAnsi="GHEA Grapalat" w:cs="Times New Roman"/>
                <w:b/>
                <w:sz w:val="20"/>
                <w:szCs w:val="20"/>
              </w:rPr>
            </w:pPr>
            <w:proofErr w:type="spellStart"/>
            <w:r w:rsidRPr="000036EF">
              <w:rPr>
                <w:rFonts w:ascii="GHEA Grapalat" w:eastAsia="Times New Roman" w:hAnsi="GHEA Grapalat" w:cs="Times New Roman"/>
                <w:b/>
                <w:sz w:val="20"/>
                <w:szCs w:val="20"/>
              </w:rPr>
              <w:t>լրացնող</w:t>
            </w:r>
            <w:proofErr w:type="spellEnd"/>
            <w:r w:rsidRPr="000036EF">
              <w:rPr>
                <w:rFonts w:ascii="GHEA Grapalat" w:eastAsia="Times New Roman" w:hAnsi="GHEA Grapalat" w:cs="Times New Roman"/>
                <w:b/>
                <w:sz w:val="20"/>
                <w:szCs w:val="20"/>
              </w:rPr>
              <w:t xml:space="preserve"> </w:t>
            </w:r>
            <w:proofErr w:type="spellStart"/>
            <w:r w:rsidRPr="000036EF">
              <w:rPr>
                <w:rFonts w:ascii="GHEA Grapalat" w:eastAsia="Times New Roman" w:hAnsi="GHEA Grapalat" w:cs="Times New Roman"/>
                <w:b/>
                <w:sz w:val="20"/>
                <w:szCs w:val="20"/>
              </w:rPr>
              <w:t>կողմը</w:t>
            </w:r>
            <w:proofErr w:type="spellEnd"/>
            <w:r w:rsidRPr="000036EF">
              <w:rPr>
                <w:rFonts w:ascii="GHEA Grapalat" w:eastAsia="Times New Roman" w:hAnsi="GHEA Grapalat" w:cs="Times New Roman"/>
                <w:b/>
                <w:sz w:val="20"/>
                <w:szCs w:val="20"/>
              </w:rPr>
              <w:t xml:space="preserve">` </w:t>
            </w:r>
          </w:p>
          <w:p w14:paraId="74D68ABE" w14:textId="77777777" w:rsidR="000036EF" w:rsidRPr="000036EF" w:rsidRDefault="000036EF" w:rsidP="000036EF">
            <w:pPr>
              <w:spacing w:after="0" w:line="240" w:lineRule="auto"/>
              <w:ind w:left="-588" w:firstLine="588"/>
              <w:jc w:val="center"/>
              <w:rPr>
                <w:rFonts w:ascii="GHEA Grapalat" w:eastAsia="Times New Roman" w:hAnsi="GHEA Grapalat" w:cs="Times New Roman"/>
                <w:b/>
                <w:sz w:val="20"/>
                <w:szCs w:val="20"/>
              </w:rPr>
            </w:pPr>
            <w:proofErr w:type="spellStart"/>
            <w:r w:rsidRPr="000036EF">
              <w:rPr>
                <w:rFonts w:ascii="GHEA Grapalat" w:eastAsia="Times New Roman" w:hAnsi="GHEA Grapalat" w:cs="Times New Roman"/>
                <w:b/>
                <w:sz w:val="20"/>
                <w:szCs w:val="20"/>
              </w:rPr>
              <w:t>շահառուն</w:t>
            </w:r>
            <w:proofErr w:type="spellEnd"/>
            <w:r w:rsidRPr="000036EF">
              <w:rPr>
                <w:rFonts w:ascii="GHEA Grapalat" w:eastAsia="Times New Roman" w:hAnsi="GHEA Grapalat" w:cs="Times New Roman"/>
                <w:b/>
                <w:sz w:val="20"/>
                <w:szCs w:val="20"/>
              </w:rPr>
              <w:t xml:space="preserve"> </w:t>
            </w:r>
            <w:proofErr w:type="spellStart"/>
            <w:r w:rsidRPr="000036EF">
              <w:rPr>
                <w:rFonts w:ascii="GHEA Grapalat" w:eastAsia="Times New Roman" w:hAnsi="GHEA Grapalat" w:cs="Times New Roman"/>
                <w:b/>
                <w:sz w:val="20"/>
                <w:szCs w:val="20"/>
              </w:rPr>
              <w:t>կամ</w:t>
            </w:r>
            <w:proofErr w:type="spellEnd"/>
            <w:r w:rsidRPr="000036EF">
              <w:rPr>
                <w:rFonts w:ascii="GHEA Grapalat" w:eastAsia="Times New Roman" w:hAnsi="GHEA Grapalat" w:cs="Times New Roman"/>
                <w:b/>
                <w:sz w:val="20"/>
                <w:szCs w:val="20"/>
              </w:rPr>
              <w:t xml:space="preserve"> </w:t>
            </w:r>
            <w:proofErr w:type="spellStart"/>
            <w:r w:rsidRPr="000036EF">
              <w:rPr>
                <w:rFonts w:ascii="GHEA Grapalat" w:eastAsia="Times New Roman" w:hAnsi="GHEA Grapalat" w:cs="Times New Roman"/>
                <w:b/>
                <w:sz w:val="20"/>
                <w:szCs w:val="20"/>
              </w:rPr>
              <w:t>վճարողը</w:t>
            </w:r>
            <w:proofErr w:type="spellEnd"/>
          </w:p>
          <w:p w14:paraId="65959EF8" w14:textId="77777777" w:rsidR="000036EF" w:rsidRPr="000036EF" w:rsidRDefault="000036EF" w:rsidP="000036EF">
            <w:pPr>
              <w:spacing w:after="0" w:line="240" w:lineRule="auto"/>
              <w:ind w:left="-588" w:firstLine="588"/>
              <w:jc w:val="center"/>
              <w:rPr>
                <w:rFonts w:ascii="GHEA Grapalat" w:eastAsia="Times New Roman" w:hAnsi="GHEA Grapalat" w:cs="Times New Roman"/>
                <w:b/>
                <w:sz w:val="20"/>
                <w:szCs w:val="20"/>
              </w:rPr>
            </w:pPr>
            <w:r w:rsidRPr="000036EF">
              <w:rPr>
                <w:rFonts w:ascii="GHEA Grapalat" w:eastAsia="Times New Roman" w:hAnsi="GHEA Grapalat" w:cs="Times New Roman"/>
                <w:b/>
                <w:sz w:val="20"/>
                <w:szCs w:val="20"/>
              </w:rPr>
              <w:t>(</w:t>
            </w:r>
            <w:r w:rsidRPr="000036EF">
              <w:rPr>
                <w:rFonts w:ascii="GHEA Grapalat" w:eastAsia="Times New Roman" w:hAnsi="GHEA Grapalat" w:cs="Times New Roman"/>
                <w:b/>
                <w:sz w:val="20"/>
                <w:szCs w:val="20"/>
                <w:lang w:val="hy-AM"/>
              </w:rPr>
              <w:t>գնումների գործընթացի հետ կապված</w:t>
            </w:r>
            <w:r w:rsidRPr="000036EF">
              <w:rPr>
                <w:rFonts w:ascii="GHEA Grapalat" w:eastAsia="Times New Roman" w:hAnsi="GHEA Grapalat" w:cs="Times New Roman"/>
                <w:b/>
                <w:sz w:val="20"/>
                <w:szCs w:val="20"/>
              </w:rPr>
              <w:t>)</w:t>
            </w:r>
          </w:p>
        </w:tc>
      </w:tr>
      <w:tr w:rsidR="000036EF" w:rsidRPr="000036EF" w14:paraId="41CE2941" w14:textId="77777777" w:rsidTr="00E27A65">
        <w:tc>
          <w:tcPr>
            <w:tcW w:w="720" w:type="dxa"/>
            <w:tcBorders>
              <w:top w:val="single" w:sz="4" w:space="0" w:color="auto"/>
              <w:left w:val="single" w:sz="4" w:space="0" w:color="auto"/>
              <w:bottom w:val="single" w:sz="4" w:space="0" w:color="auto"/>
              <w:right w:val="single" w:sz="4" w:space="0" w:color="auto"/>
            </w:tcBorders>
          </w:tcPr>
          <w:p w14:paraId="07EECDD2" w14:textId="77777777" w:rsidR="000036EF" w:rsidRPr="000036EF" w:rsidRDefault="000036EF" w:rsidP="000036EF">
            <w:pPr>
              <w:spacing w:after="0" w:line="240" w:lineRule="auto"/>
              <w:jc w:val="center"/>
              <w:rPr>
                <w:rFonts w:ascii="GHEA Grapalat" w:eastAsia="Times New Roman" w:hAnsi="GHEA Grapalat" w:cs="Times New Roman"/>
                <w:b/>
                <w:sz w:val="20"/>
                <w:szCs w:val="20"/>
              </w:rPr>
            </w:pPr>
            <w:r w:rsidRPr="000036EF">
              <w:rPr>
                <w:rFonts w:ascii="GHEA Grapalat" w:eastAsia="Times New Roman" w:hAnsi="GHEA Grapalat" w:cs="Times New Roman"/>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6F5AA7C2" w14:textId="77777777" w:rsidR="000036EF" w:rsidRPr="000036EF" w:rsidRDefault="000036EF" w:rsidP="000036EF">
            <w:pPr>
              <w:spacing w:after="0" w:line="240" w:lineRule="auto"/>
              <w:jc w:val="center"/>
              <w:rPr>
                <w:rFonts w:ascii="GHEA Grapalat" w:eastAsia="Times New Roman" w:hAnsi="GHEA Grapalat" w:cs="Times New Roman"/>
                <w:b/>
                <w:sz w:val="20"/>
                <w:szCs w:val="20"/>
              </w:rPr>
            </w:pPr>
            <w:r w:rsidRPr="000036EF">
              <w:rPr>
                <w:rFonts w:ascii="GHEA Grapalat" w:eastAsia="Times New Roman" w:hAnsi="GHEA Grapalat" w:cs="Times New Roman"/>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03E2BFB5" w14:textId="77777777" w:rsidR="000036EF" w:rsidRPr="000036EF" w:rsidRDefault="000036EF" w:rsidP="000036EF">
            <w:pPr>
              <w:spacing w:after="0" w:line="240" w:lineRule="auto"/>
              <w:jc w:val="center"/>
              <w:rPr>
                <w:rFonts w:ascii="GHEA Grapalat" w:eastAsia="Times New Roman" w:hAnsi="GHEA Grapalat" w:cs="Times New Roman"/>
                <w:b/>
                <w:sz w:val="20"/>
                <w:szCs w:val="20"/>
              </w:rPr>
            </w:pPr>
            <w:r w:rsidRPr="000036EF">
              <w:rPr>
                <w:rFonts w:ascii="GHEA Grapalat" w:eastAsia="Times New Roman" w:hAnsi="GHEA Grapalat" w:cs="Times New Roman"/>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2CE12A8B" w14:textId="77777777" w:rsidR="000036EF" w:rsidRPr="000036EF" w:rsidRDefault="000036EF" w:rsidP="000036EF">
            <w:pPr>
              <w:spacing w:after="0" w:line="240" w:lineRule="auto"/>
              <w:jc w:val="center"/>
              <w:rPr>
                <w:rFonts w:ascii="GHEA Grapalat" w:eastAsia="Times New Roman" w:hAnsi="GHEA Grapalat" w:cs="Times New Roman"/>
                <w:b/>
                <w:sz w:val="20"/>
                <w:szCs w:val="20"/>
              </w:rPr>
            </w:pPr>
            <w:r w:rsidRPr="000036EF">
              <w:rPr>
                <w:rFonts w:ascii="GHEA Grapalat" w:eastAsia="Times New Roman" w:hAnsi="GHEA Grapalat" w:cs="Times New Roman"/>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529DB48" w14:textId="77777777" w:rsidR="000036EF" w:rsidRPr="000036EF" w:rsidRDefault="000036EF" w:rsidP="000036EF">
            <w:pPr>
              <w:spacing w:after="0" w:line="240" w:lineRule="auto"/>
              <w:jc w:val="center"/>
              <w:rPr>
                <w:rFonts w:ascii="GHEA Grapalat" w:eastAsia="Times New Roman" w:hAnsi="GHEA Grapalat" w:cs="Times New Roman"/>
                <w:b/>
                <w:sz w:val="20"/>
                <w:szCs w:val="20"/>
              </w:rPr>
            </w:pPr>
            <w:r w:rsidRPr="000036EF">
              <w:rPr>
                <w:rFonts w:ascii="GHEA Grapalat" w:eastAsia="Times New Roman" w:hAnsi="GHEA Grapalat" w:cs="Times New Roman"/>
                <w:b/>
                <w:sz w:val="20"/>
                <w:szCs w:val="20"/>
              </w:rPr>
              <w:t>5</w:t>
            </w:r>
          </w:p>
        </w:tc>
      </w:tr>
      <w:tr w:rsidR="000036EF" w:rsidRPr="000036EF" w14:paraId="54569F11" w14:textId="77777777" w:rsidTr="00E27A65">
        <w:tc>
          <w:tcPr>
            <w:tcW w:w="720" w:type="dxa"/>
            <w:tcBorders>
              <w:top w:val="single" w:sz="4" w:space="0" w:color="auto"/>
              <w:left w:val="single" w:sz="4" w:space="0" w:color="auto"/>
              <w:bottom w:val="single" w:sz="4" w:space="0" w:color="auto"/>
              <w:right w:val="single" w:sz="4" w:space="0" w:color="auto"/>
            </w:tcBorders>
          </w:tcPr>
          <w:p w14:paraId="1D118320" w14:textId="77777777" w:rsidR="000036EF" w:rsidRPr="000036EF" w:rsidRDefault="000036EF" w:rsidP="000036EF">
            <w:pPr>
              <w:spacing w:after="0" w:line="240" w:lineRule="auto"/>
              <w:jc w:val="center"/>
              <w:rPr>
                <w:rFonts w:ascii="GHEA Grapalat" w:eastAsia="Times New Roman" w:hAnsi="GHEA Grapalat" w:cs="Times New Roman"/>
                <w:sz w:val="20"/>
                <w:szCs w:val="20"/>
                <w:lang w:val="hy-AM"/>
              </w:rPr>
            </w:pPr>
            <w:r w:rsidRPr="000036EF">
              <w:rPr>
                <w:rFonts w:ascii="GHEA Grapalat" w:eastAsia="Times New Roman" w:hAnsi="GHEA Grapalat" w:cs="Times New Roman"/>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43E0144D" w14:textId="77777777" w:rsidR="000036EF" w:rsidRPr="000036EF" w:rsidRDefault="000036EF" w:rsidP="000036EF">
            <w:pPr>
              <w:spacing w:after="0" w:line="240" w:lineRule="auto"/>
              <w:jc w:val="center"/>
              <w:rPr>
                <w:rFonts w:ascii="GHEA Grapalat" w:eastAsia="Times New Roman" w:hAnsi="GHEA Grapalat" w:cs="Times New Roman"/>
                <w:sz w:val="20"/>
                <w:szCs w:val="20"/>
                <w:lang w:val="hy-AM"/>
              </w:rPr>
            </w:pPr>
            <w:r w:rsidRPr="000036EF">
              <w:rPr>
                <w:rFonts w:ascii="GHEA Grapalat" w:eastAsia="Times New Roman" w:hAnsi="GHEA Grapalat" w:cs="Times New Roman"/>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0677B83A"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9E32BEA"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B18753D" w14:textId="77777777" w:rsidR="000036EF" w:rsidRPr="000036EF" w:rsidRDefault="000036EF" w:rsidP="000036EF">
            <w:pPr>
              <w:spacing w:after="0" w:line="240" w:lineRule="auto"/>
              <w:jc w:val="center"/>
              <w:rPr>
                <w:rFonts w:ascii="GHEA Grapalat" w:eastAsia="Times New Roman" w:hAnsi="GHEA Grapalat" w:cs="Times New Roman"/>
                <w:sz w:val="20"/>
                <w:szCs w:val="20"/>
                <w:lang w:val="hy-AM"/>
              </w:rPr>
            </w:pPr>
            <w:r w:rsidRPr="000036EF">
              <w:rPr>
                <w:rFonts w:ascii="GHEA Grapalat" w:eastAsia="Times New Roman" w:hAnsi="GHEA Grapalat" w:cs="Times New Roman"/>
                <w:sz w:val="20"/>
                <w:szCs w:val="20"/>
                <w:lang w:val="hy-AM"/>
              </w:rPr>
              <w:t>Փաստաթղթի վրա նախապես լրացված է &lt;Վճարման պահանջագիր&gt;</w:t>
            </w:r>
          </w:p>
        </w:tc>
      </w:tr>
      <w:tr w:rsidR="000036EF" w:rsidRPr="000036EF" w14:paraId="7126B15A" w14:textId="77777777" w:rsidTr="00E27A65">
        <w:tc>
          <w:tcPr>
            <w:tcW w:w="720" w:type="dxa"/>
            <w:tcBorders>
              <w:top w:val="single" w:sz="4" w:space="0" w:color="auto"/>
              <w:left w:val="single" w:sz="4" w:space="0" w:color="auto"/>
              <w:bottom w:val="single" w:sz="4" w:space="0" w:color="auto"/>
              <w:right w:val="single" w:sz="4" w:space="0" w:color="auto"/>
            </w:tcBorders>
          </w:tcPr>
          <w:p w14:paraId="1A213D53" w14:textId="77777777" w:rsidR="000036EF" w:rsidRPr="000036EF" w:rsidRDefault="000036EF" w:rsidP="000036EF">
            <w:pPr>
              <w:numPr>
                <w:ilvl w:val="0"/>
                <w:numId w:val="17"/>
              </w:numPr>
              <w:spacing w:after="0" w:line="240" w:lineRule="auto"/>
              <w:contextualSpacing/>
              <w:rPr>
                <w:rFonts w:ascii="GHEA Grapalat" w:eastAsia="Times New Roman" w:hAnsi="GHEA Grapalat" w:cs="Times Armeni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tcPr>
          <w:p w14:paraId="083A4D15" w14:textId="77777777" w:rsidR="000036EF" w:rsidRPr="000036EF" w:rsidRDefault="000036EF" w:rsidP="000036EF">
            <w:pPr>
              <w:spacing w:after="0" w:line="240" w:lineRule="auto"/>
              <w:jc w:val="both"/>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վճարման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պահանջագրի</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3FABCD62"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F30FA1"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3AB63F6"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լրացվում</w:t>
            </w:r>
            <w:proofErr w:type="spellEnd"/>
            <w:r w:rsidRPr="000036EF">
              <w:rPr>
                <w:rFonts w:ascii="GHEA Grapalat" w:eastAsia="Times New Roman" w:hAnsi="GHEA Grapalat" w:cs="Times New Roman"/>
                <w:sz w:val="20"/>
                <w:szCs w:val="20"/>
              </w:rPr>
              <w:t xml:space="preserve"> է </w:t>
            </w:r>
            <w:proofErr w:type="spellStart"/>
            <w:r w:rsidRPr="000036EF">
              <w:rPr>
                <w:rFonts w:ascii="GHEA Grapalat" w:eastAsia="Times New Roman" w:hAnsi="GHEA Grapalat" w:cs="Times New Roman"/>
                <w:sz w:val="20"/>
                <w:szCs w:val="20"/>
              </w:rPr>
              <w:t>շահառուի</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կողմից</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վճարողի</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բանկին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վճարման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պահանջագիրը</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ներկայացնելիս</w:t>
            </w:r>
            <w:proofErr w:type="spellEnd"/>
          </w:p>
        </w:tc>
      </w:tr>
      <w:tr w:rsidR="000036EF" w:rsidRPr="000036EF" w14:paraId="00921466" w14:textId="77777777" w:rsidTr="00E27A65">
        <w:tc>
          <w:tcPr>
            <w:tcW w:w="720" w:type="dxa"/>
            <w:tcBorders>
              <w:top w:val="single" w:sz="4" w:space="0" w:color="auto"/>
              <w:left w:val="single" w:sz="4" w:space="0" w:color="auto"/>
              <w:bottom w:val="single" w:sz="4" w:space="0" w:color="auto"/>
              <w:right w:val="single" w:sz="4" w:space="0" w:color="auto"/>
            </w:tcBorders>
          </w:tcPr>
          <w:p w14:paraId="746EB37E" w14:textId="77777777" w:rsidR="000036EF" w:rsidRPr="000036EF" w:rsidRDefault="000036EF" w:rsidP="000036EF">
            <w:pPr>
              <w:numPr>
                <w:ilvl w:val="0"/>
                <w:numId w:val="17"/>
              </w:numPr>
              <w:spacing w:after="0" w:line="240" w:lineRule="auto"/>
              <w:ind w:hanging="436"/>
              <w:contextualSpacing/>
              <w:jc w:val="both"/>
              <w:rPr>
                <w:rFonts w:ascii="GHEA Grapalat" w:eastAsia="Times New Roman" w:hAnsi="GHEA Grapalat" w:cs="Times Armeni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tcPr>
          <w:p w14:paraId="55E8D4E5" w14:textId="77777777" w:rsidR="000036EF" w:rsidRPr="000036EF" w:rsidRDefault="000036EF" w:rsidP="000036EF">
            <w:pPr>
              <w:spacing w:after="0" w:line="240" w:lineRule="auto"/>
              <w:jc w:val="both"/>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ներկայացման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03C333A"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0861057"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պարտադիր</w:t>
            </w:r>
            <w:proofErr w:type="spellEnd"/>
          </w:p>
          <w:p w14:paraId="322D8C09"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861F21D" w14:textId="77777777" w:rsidR="000036EF" w:rsidRPr="000036EF" w:rsidRDefault="000036EF" w:rsidP="000036EF">
            <w:pPr>
              <w:spacing w:after="0" w:line="240" w:lineRule="auto"/>
              <w:ind w:left="132" w:hanging="132"/>
              <w:jc w:val="center"/>
              <w:rPr>
                <w:rFonts w:ascii="GHEA Grapalat" w:eastAsia="Times New Roman" w:hAnsi="GHEA Grapalat" w:cs="Times New Roman"/>
                <w:sz w:val="20"/>
                <w:szCs w:val="20"/>
                <w:lang w:val="hy-AM"/>
              </w:rPr>
            </w:pPr>
            <w:proofErr w:type="spellStart"/>
            <w:r w:rsidRPr="000036EF">
              <w:rPr>
                <w:rFonts w:ascii="GHEA Grapalat" w:eastAsia="Times New Roman" w:hAnsi="GHEA Grapalat" w:cs="Times New Roman"/>
                <w:sz w:val="20"/>
                <w:szCs w:val="20"/>
              </w:rPr>
              <w:t>լրացվում</w:t>
            </w:r>
            <w:proofErr w:type="spellEnd"/>
            <w:r w:rsidRPr="000036EF">
              <w:rPr>
                <w:rFonts w:ascii="GHEA Grapalat" w:eastAsia="Times New Roman" w:hAnsi="GHEA Grapalat" w:cs="Times New Roman"/>
                <w:sz w:val="20"/>
                <w:szCs w:val="20"/>
              </w:rPr>
              <w:t xml:space="preserve"> է </w:t>
            </w:r>
            <w:proofErr w:type="spellStart"/>
            <w:r w:rsidRPr="000036EF">
              <w:rPr>
                <w:rFonts w:ascii="GHEA Grapalat" w:eastAsia="Times New Roman" w:hAnsi="GHEA Grapalat" w:cs="Times New Roman"/>
                <w:sz w:val="20"/>
                <w:szCs w:val="20"/>
              </w:rPr>
              <w:t>շահառուի</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կողմից</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վճարողի</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բանկին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վճարման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պահանջագրի</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ներկայացման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օրը</w:t>
            </w:r>
            <w:proofErr w:type="spellEnd"/>
            <w:r w:rsidRPr="000036EF">
              <w:rPr>
                <w:rFonts w:ascii="GHEA Grapalat" w:eastAsia="Times New Roman" w:hAnsi="GHEA Grapalat" w:cs="Times New Roman"/>
                <w:sz w:val="20"/>
                <w:szCs w:val="20"/>
                <w:lang w:val="hy-AM"/>
              </w:rPr>
              <w:t xml:space="preserve">: </w:t>
            </w:r>
          </w:p>
        </w:tc>
      </w:tr>
      <w:tr w:rsidR="000036EF" w:rsidRPr="000036EF" w14:paraId="0C19D41D" w14:textId="77777777" w:rsidTr="00E27A65">
        <w:tc>
          <w:tcPr>
            <w:tcW w:w="720" w:type="dxa"/>
            <w:tcBorders>
              <w:top w:val="single" w:sz="4" w:space="0" w:color="auto"/>
              <w:left w:val="single" w:sz="4" w:space="0" w:color="auto"/>
              <w:bottom w:val="single" w:sz="4" w:space="0" w:color="auto"/>
              <w:right w:val="single" w:sz="4" w:space="0" w:color="auto"/>
            </w:tcBorders>
          </w:tcPr>
          <w:p w14:paraId="7F253E51" w14:textId="77777777" w:rsidR="000036EF" w:rsidRPr="000036EF" w:rsidRDefault="000036EF" w:rsidP="000036EF">
            <w:pPr>
              <w:numPr>
                <w:ilvl w:val="0"/>
                <w:numId w:val="17"/>
              </w:numPr>
              <w:spacing w:after="0" w:line="240" w:lineRule="auto"/>
              <w:ind w:hanging="436"/>
              <w:contextualSpacing/>
              <w:jc w:val="both"/>
              <w:rPr>
                <w:rFonts w:ascii="GHEA Grapalat" w:eastAsia="Times New Roman" w:hAnsi="GHEA Grapalat" w:cs="Times Armeni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tcPr>
          <w:p w14:paraId="52D4A6E5" w14:textId="77777777" w:rsidR="000036EF" w:rsidRPr="000036EF" w:rsidRDefault="000036EF" w:rsidP="000036EF">
            <w:pPr>
              <w:spacing w:after="0" w:line="240" w:lineRule="auto"/>
              <w:jc w:val="both"/>
              <w:rPr>
                <w:rFonts w:ascii="GHEA Grapalat" w:eastAsia="Times New Roman" w:hAnsi="GHEA Grapalat" w:cs="Times New Roman"/>
                <w:sz w:val="20"/>
                <w:szCs w:val="20"/>
              </w:rPr>
            </w:pPr>
            <w:r w:rsidRPr="000036EF">
              <w:rPr>
                <w:rFonts w:ascii="GHEA Grapalat" w:eastAsia="Times New Roman" w:hAnsi="GHEA Grapalat" w:cs="Sylfaen"/>
                <w:sz w:val="20"/>
                <w:szCs w:val="20"/>
                <w:lang w:val="hy-AM"/>
              </w:rPr>
              <w:t>Վճարողի անվանումը</w:t>
            </w:r>
            <w:r w:rsidRPr="000036EF">
              <w:rPr>
                <w:rFonts w:ascii="GHEA Grapalat" w:eastAsia="Times New Roman" w:hAnsi="GHEA Grapalat" w:cs="Sylfaen"/>
                <w:sz w:val="20"/>
                <w:szCs w:val="20"/>
              </w:rPr>
              <w:t>,</w:t>
            </w:r>
            <w:r w:rsidRPr="000036EF">
              <w:rPr>
                <w:rFonts w:ascii="GHEA Grapalat" w:eastAsia="Times New Roman"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3137762"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CD7BC6C"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պարտադիր</w:t>
            </w:r>
            <w:proofErr w:type="spellEnd"/>
          </w:p>
          <w:p w14:paraId="5B64628F"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լրացվում</w:t>
            </w:r>
            <w:proofErr w:type="spellEnd"/>
            <w:r w:rsidRPr="000036EF">
              <w:rPr>
                <w:rFonts w:ascii="GHEA Grapalat" w:eastAsia="Times New Roman" w:hAnsi="GHEA Grapalat" w:cs="Times New Roman"/>
                <w:sz w:val="20"/>
                <w:szCs w:val="20"/>
              </w:rPr>
              <w:t xml:space="preserve"> է </w:t>
            </w:r>
            <w:proofErr w:type="spellStart"/>
            <w:r w:rsidRPr="000036EF">
              <w:rPr>
                <w:rFonts w:ascii="GHEA Grapalat" w:eastAsia="Times New Roman" w:hAnsi="GHEA Grapalat" w:cs="Times New Roman"/>
                <w:sz w:val="20"/>
                <w:szCs w:val="20"/>
              </w:rPr>
              <w:t>այն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անձի</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վճարողի</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անունը</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որի</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հաշվից</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պետք</w:t>
            </w:r>
            <w:proofErr w:type="spellEnd"/>
            <w:r w:rsidRPr="000036EF">
              <w:rPr>
                <w:rFonts w:ascii="GHEA Grapalat" w:eastAsia="Times New Roman" w:hAnsi="GHEA Grapalat" w:cs="Times New Roman"/>
                <w:sz w:val="20"/>
                <w:szCs w:val="20"/>
              </w:rPr>
              <w:t xml:space="preserve"> է </w:t>
            </w:r>
            <w:proofErr w:type="spellStart"/>
            <w:r w:rsidRPr="000036EF">
              <w:rPr>
                <w:rFonts w:ascii="GHEA Grapalat" w:eastAsia="Times New Roman" w:hAnsi="GHEA Grapalat" w:cs="Times New Roman"/>
                <w:sz w:val="20"/>
                <w:szCs w:val="20"/>
              </w:rPr>
              <w:t>գանձվի</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պահանջագրով</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նշված</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գումարը</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Լրացվում</w:t>
            </w:r>
            <w:proofErr w:type="spellEnd"/>
            <w:r w:rsidRPr="000036EF">
              <w:rPr>
                <w:rFonts w:ascii="GHEA Grapalat" w:eastAsia="Times New Roman" w:hAnsi="GHEA Grapalat" w:cs="Times New Roman"/>
                <w:sz w:val="20"/>
                <w:szCs w:val="20"/>
              </w:rPr>
              <w:t xml:space="preserve"> է </w:t>
            </w:r>
            <w:proofErr w:type="spellStart"/>
            <w:r w:rsidRPr="000036EF">
              <w:rPr>
                <w:rFonts w:ascii="GHEA Grapalat" w:eastAsia="Times New Roman" w:hAnsi="GHEA Grapalat" w:cs="Times New Roman"/>
                <w:sz w:val="20"/>
                <w:szCs w:val="20"/>
              </w:rPr>
              <w:t>վճարողի</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անունը</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ազգանունը</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եթե</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այն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ֆիզիկական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անձ</w:t>
            </w:r>
            <w:proofErr w:type="spellEnd"/>
            <w:r w:rsidRPr="000036EF">
              <w:rPr>
                <w:rFonts w:ascii="GHEA Grapalat" w:eastAsia="Times New Roman" w:hAnsi="GHEA Grapalat" w:cs="Times New Roman"/>
                <w:sz w:val="20"/>
                <w:szCs w:val="20"/>
              </w:rPr>
              <w:t xml:space="preserve"> է </w:t>
            </w:r>
            <w:proofErr w:type="spellStart"/>
            <w:r w:rsidRPr="000036EF">
              <w:rPr>
                <w:rFonts w:ascii="GHEA Grapalat" w:eastAsia="Times New Roman" w:hAnsi="GHEA Grapalat" w:cs="Times New Roman"/>
                <w:sz w:val="20"/>
                <w:szCs w:val="20"/>
              </w:rPr>
              <w:t>կամ</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անվանումը</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եթե</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այն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իրավաբանական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անձ</w:t>
            </w:r>
            <w:proofErr w:type="spellEnd"/>
            <w:r w:rsidRPr="000036EF">
              <w:rPr>
                <w:rFonts w:ascii="GHEA Grapalat" w:eastAsia="Times New Roman" w:hAnsi="GHEA Grapalat" w:cs="Times New Roman"/>
                <w:sz w:val="20"/>
                <w:szCs w:val="20"/>
              </w:rPr>
              <w:t xml:space="preserve"> է: </w:t>
            </w:r>
            <w:proofErr w:type="spellStart"/>
            <w:r w:rsidRPr="000036EF">
              <w:rPr>
                <w:rFonts w:ascii="GHEA Grapalat" w:eastAsia="Times New Roman" w:hAnsi="GHEA Grapalat" w:cs="Times New Roman"/>
                <w:sz w:val="20"/>
                <w:szCs w:val="20"/>
              </w:rPr>
              <w:t>Նշվում</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են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նաև</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այլ</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տվյալներ</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ըստ</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անհրաժեշտության</w:t>
            </w:r>
            <w:proofErr w:type="spellEnd"/>
            <w:r w:rsidRPr="000036EF">
              <w:rPr>
                <w:rFonts w:ascii="GHEA Grapalat" w:eastAsia="Times New Roman" w:hAnsi="GHEA Grapalat" w:cs="Times New Roman"/>
                <w:sz w:val="20"/>
                <w:szCs w:val="20"/>
              </w:rPr>
              <w:t>:</w:t>
            </w:r>
            <w:r w:rsidRPr="000036EF">
              <w:rPr>
                <w:rFonts w:ascii="GHEA Grapalat" w:eastAsia="Times New Roman" w:hAnsi="GHEA Grapalat" w:cs="Times New Roman"/>
                <w:sz w:val="20"/>
                <w:szCs w:val="20"/>
                <w:lang w:val="hy-AM"/>
              </w:rPr>
              <w:t xml:space="preserve"> </w:t>
            </w:r>
            <w:proofErr w:type="spellStart"/>
            <w:r w:rsidRPr="000036EF">
              <w:rPr>
                <w:rFonts w:ascii="GHEA Grapalat" w:eastAsia="Times New Roman" w:hAnsi="GHEA Grapalat" w:cs="Times New Roman"/>
                <w:sz w:val="20"/>
                <w:szCs w:val="20"/>
              </w:rPr>
              <w:t>Լրացվում</w:t>
            </w:r>
            <w:proofErr w:type="spellEnd"/>
            <w:r w:rsidRPr="000036EF">
              <w:rPr>
                <w:rFonts w:ascii="GHEA Grapalat" w:eastAsia="Times New Roman" w:hAnsi="GHEA Grapalat" w:cs="Times New Roman"/>
                <w:sz w:val="20"/>
                <w:szCs w:val="20"/>
              </w:rPr>
              <w:t xml:space="preserve"> է </w:t>
            </w:r>
            <w:proofErr w:type="spellStart"/>
            <w:r w:rsidRPr="000036EF">
              <w:rPr>
                <w:rFonts w:ascii="GHEA Grapalat" w:eastAsia="Times New Roman" w:hAnsi="GHEA Grapalat" w:cs="Times New Roman"/>
                <w:sz w:val="20"/>
                <w:szCs w:val="20"/>
              </w:rPr>
              <w:t>վճարողի</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3525F44C" w14:textId="77777777" w:rsidR="000036EF" w:rsidRPr="000036EF" w:rsidRDefault="000036EF" w:rsidP="000036EF">
            <w:pPr>
              <w:spacing w:after="0" w:line="240" w:lineRule="auto"/>
              <w:ind w:left="252" w:hanging="252"/>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լրացվում</w:t>
            </w:r>
            <w:proofErr w:type="spellEnd"/>
            <w:r w:rsidRPr="000036EF">
              <w:rPr>
                <w:rFonts w:ascii="GHEA Grapalat" w:eastAsia="Times New Roman" w:hAnsi="GHEA Grapalat" w:cs="Times New Roman"/>
                <w:sz w:val="20"/>
                <w:szCs w:val="20"/>
              </w:rPr>
              <w:t xml:space="preserve"> է </w:t>
            </w:r>
            <w:proofErr w:type="spellStart"/>
            <w:r w:rsidRPr="000036EF">
              <w:rPr>
                <w:rFonts w:ascii="GHEA Grapalat" w:eastAsia="Times New Roman" w:hAnsi="GHEA Grapalat" w:cs="Times New Roman"/>
                <w:sz w:val="20"/>
                <w:szCs w:val="20"/>
              </w:rPr>
              <w:t>վճարողի</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կողմից</w:t>
            </w:r>
            <w:proofErr w:type="spellEnd"/>
          </w:p>
        </w:tc>
      </w:tr>
      <w:tr w:rsidR="000036EF" w:rsidRPr="000036EF" w14:paraId="11D8E0FC" w14:textId="77777777" w:rsidTr="00E27A65">
        <w:tc>
          <w:tcPr>
            <w:tcW w:w="720" w:type="dxa"/>
            <w:tcBorders>
              <w:top w:val="single" w:sz="4" w:space="0" w:color="auto"/>
              <w:left w:val="single" w:sz="4" w:space="0" w:color="auto"/>
              <w:bottom w:val="single" w:sz="4" w:space="0" w:color="auto"/>
              <w:right w:val="single" w:sz="4" w:space="0" w:color="auto"/>
            </w:tcBorders>
          </w:tcPr>
          <w:p w14:paraId="55EB2178"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r w:rsidRPr="000036EF">
              <w:rPr>
                <w:rFonts w:ascii="GHEA Grapalat" w:eastAsia="Times New Roman" w:hAnsi="GHEA Grapalat" w:cs="Times New Roman"/>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386FD6A1"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վճարողին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սպասարկող</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ֆինանսական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կազմակերպության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մասնաճյուղի</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անվանումը</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վճարողի</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բանկը</w:t>
            </w:r>
            <w:proofErr w:type="spellEnd"/>
            <w:r w:rsidRPr="000036EF">
              <w:rPr>
                <w:rFonts w:ascii="GHEA Grapalat" w:eastAsia="Times New Roman" w:hAnsi="GHEA Grapalat" w:cs="Times New Roman"/>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589B6C1"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F34E2E6"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պարտադիր</w:t>
            </w:r>
            <w:proofErr w:type="spellEnd"/>
            <w:r w:rsidRPr="000036EF">
              <w:rPr>
                <w:rFonts w:ascii="GHEA Grapalat" w:eastAsia="Times New Roman" w:hAnsi="GHEA Grapalat" w:cs="Times New Roman"/>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AF19B20"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լրացվում</w:t>
            </w:r>
            <w:proofErr w:type="spellEnd"/>
            <w:r w:rsidRPr="000036EF">
              <w:rPr>
                <w:rFonts w:ascii="GHEA Grapalat" w:eastAsia="Times New Roman" w:hAnsi="GHEA Grapalat" w:cs="Times New Roman"/>
                <w:sz w:val="20"/>
                <w:szCs w:val="20"/>
              </w:rPr>
              <w:t xml:space="preserve"> է </w:t>
            </w:r>
            <w:proofErr w:type="spellStart"/>
            <w:r w:rsidRPr="000036EF">
              <w:rPr>
                <w:rFonts w:ascii="GHEA Grapalat" w:eastAsia="Times New Roman" w:hAnsi="GHEA Grapalat" w:cs="Times New Roman"/>
                <w:sz w:val="20"/>
                <w:szCs w:val="20"/>
              </w:rPr>
              <w:t>վճարողի</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կողմից</w:t>
            </w:r>
            <w:proofErr w:type="spellEnd"/>
          </w:p>
        </w:tc>
      </w:tr>
      <w:tr w:rsidR="000036EF" w:rsidRPr="000036EF" w14:paraId="52C15429" w14:textId="77777777" w:rsidTr="00E27A65">
        <w:tc>
          <w:tcPr>
            <w:tcW w:w="720" w:type="dxa"/>
            <w:tcBorders>
              <w:top w:val="single" w:sz="4" w:space="0" w:color="auto"/>
              <w:left w:val="single" w:sz="4" w:space="0" w:color="auto"/>
              <w:bottom w:val="single" w:sz="4" w:space="0" w:color="auto"/>
              <w:right w:val="single" w:sz="4" w:space="0" w:color="auto"/>
            </w:tcBorders>
          </w:tcPr>
          <w:p w14:paraId="483BEC87"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r w:rsidRPr="000036EF">
              <w:rPr>
                <w:rFonts w:ascii="GHEA Grapalat" w:eastAsia="Times New Roman" w:hAnsi="GHEA Grapalat" w:cs="Times New Roman"/>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DEDCDBC"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վճարողի</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հաշվի</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66FA8534"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3D508EA"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պարտադիր</w:t>
            </w:r>
            <w:proofErr w:type="spellEnd"/>
          </w:p>
          <w:p w14:paraId="0EC3B780"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լրացվում</w:t>
            </w:r>
            <w:proofErr w:type="spellEnd"/>
            <w:r w:rsidRPr="000036EF">
              <w:rPr>
                <w:rFonts w:ascii="GHEA Grapalat" w:eastAsia="Times New Roman" w:hAnsi="GHEA Grapalat" w:cs="Times New Roman"/>
                <w:sz w:val="20"/>
                <w:szCs w:val="20"/>
              </w:rPr>
              <w:t xml:space="preserve"> է </w:t>
            </w:r>
            <w:proofErr w:type="spellStart"/>
            <w:r w:rsidRPr="000036EF">
              <w:rPr>
                <w:rFonts w:ascii="GHEA Grapalat" w:eastAsia="Times New Roman" w:hAnsi="GHEA Grapalat" w:cs="Times New Roman"/>
                <w:sz w:val="20"/>
                <w:szCs w:val="20"/>
              </w:rPr>
              <w:t>վճարողի</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բանկային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հաշվի</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համարը</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իրեն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սպասարկող</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ֆինանսական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կազմակերպությունում</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մասնաճյուղի</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որից</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պետք</w:t>
            </w:r>
            <w:proofErr w:type="spellEnd"/>
            <w:r w:rsidRPr="000036EF">
              <w:rPr>
                <w:rFonts w:ascii="GHEA Grapalat" w:eastAsia="Times New Roman" w:hAnsi="GHEA Grapalat" w:cs="Times New Roman"/>
                <w:sz w:val="20"/>
                <w:szCs w:val="20"/>
              </w:rPr>
              <w:t xml:space="preserve"> է </w:t>
            </w:r>
            <w:proofErr w:type="spellStart"/>
            <w:r w:rsidRPr="000036EF">
              <w:rPr>
                <w:rFonts w:ascii="GHEA Grapalat" w:eastAsia="Times New Roman" w:hAnsi="GHEA Grapalat" w:cs="Times New Roman"/>
                <w:sz w:val="20"/>
                <w:szCs w:val="20"/>
              </w:rPr>
              <w:t>գանձվի</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պահանջագրով</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նշված</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գումարը</w:t>
            </w:r>
            <w:proofErr w:type="spellEnd"/>
            <w:r w:rsidRPr="000036EF">
              <w:rPr>
                <w:rFonts w:ascii="GHEA Grapalat" w:eastAsia="Times New Roman" w:hAnsi="GHEA Grapalat" w:cs="Times New Roman"/>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5636FB6"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լրացվում</w:t>
            </w:r>
            <w:proofErr w:type="spellEnd"/>
            <w:r w:rsidRPr="000036EF">
              <w:rPr>
                <w:rFonts w:ascii="GHEA Grapalat" w:eastAsia="Times New Roman" w:hAnsi="GHEA Grapalat" w:cs="Times New Roman"/>
                <w:sz w:val="20"/>
                <w:szCs w:val="20"/>
              </w:rPr>
              <w:t xml:space="preserve"> է </w:t>
            </w:r>
            <w:proofErr w:type="spellStart"/>
            <w:r w:rsidRPr="000036EF">
              <w:rPr>
                <w:rFonts w:ascii="GHEA Grapalat" w:eastAsia="Times New Roman" w:hAnsi="GHEA Grapalat" w:cs="Times New Roman"/>
                <w:sz w:val="20"/>
                <w:szCs w:val="20"/>
              </w:rPr>
              <w:t>վճարողի</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կողմից</w:t>
            </w:r>
            <w:proofErr w:type="spellEnd"/>
          </w:p>
        </w:tc>
      </w:tr>
      <w:tr w:rsidR="000036EF" w:rsidRPr="000036EF" w14:paraId="0B9D971D" w14:textId="77777777" w:rsidTr="00E27A65">
        <w:tc>
          <w:tcPr>
            <w:tcW w:w="720" w:type="dxa"/>
            <w:tcBorders>
              <w:top w:val="single" w:sz="4" w:space="0" w:color="auto"/>
              <w:left w:val="single" w:sz="4" w:space="0" w:color="auto"/>
              <w:bottom w:val="single" w:sz="4" w:space="0" w:color="auto"/>
              <w:right w:val="single" w:sz="4" w:space="0" w:color="auto"/>
            </w:tcBorders>
          </w:tcPr>
          <w:p w14:paraId="5DC687D4"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r w:rsidRPr="000036EF">
              <w:rPr>
                <w:rFonts w:ascii="GHEA Grapalat" w:eastAsia="Times New Roman" w:hAnsi="GHEA Grapalat" w:cs="Times New Roman"/>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2455AF2D"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վճարողի</w:t>
            </w:r>
            <w:proofErr w:type="spellEnd"/>
            <w:r w:rsidRPr="000036EF">
              <w:rPr>
                <w:rFonts w:ascii="GHEA Grapalat" w:eastAsia="Times New Roman" w:hAnsi="GHEA Grapalat" w:cs="Times New Roman"/>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062E1F0D"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269F710"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ոչ</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պարտադիր</w:t>
            </w:r>
            <w:proofErr w:type="spellEnd"/>
          </w:p>
          <w:p w14:paraId="2637E347"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լրացվում</w:t>
            </w:r>
            <w:proofErr w:type="spellEnd"/>
            <w:r w:rsidRPr="000036EF">
              <w:rPr>
                <w:rFonts w:ascii="GHEA Grapalat" w:eastAsia="Times New Roman" w:hAnsi="GHEA Grapalat" w:cs="Times New Roman"/>
                <w:sz w:val="20"/>
                <w:szCs w:val="20"/>
              </w:rPr>
              <w:t xml:space="preserve"> է </w:t>
            </w:r>
            <w:proofErr w:type="spellStart"/>
            <w:r w:rsidRPr="000036EF">
              <w:rPr>
                <w:rFonts w:ascii="GHEA Grapalat" w:eastAsia="Times New Roman" w:hAnsi="GHEA Grapalat" w:cs="Times New Roman"/>
                <w:sz w:val="20"/>
                <w:szCs w:val="20"/>
              </w:rPr>
              <w:t>Հայաստանի</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Հանրապետության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նորմատիվ</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իրավական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ակտերով</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սահմաված</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դեպքերում</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երբ</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վճարողը</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հանդիսանում</w:t>
            </w:r>
            <w:proofErr w:type="spellEnd"/>
            <w:r w:rsidRPr="000036EF">
              <w:rPr>
                <w:rFonts w:ascii="GHEA Grapalat" w:eastAsia="Times New Roman" w:hAnsi="GHEA Grapalat" w:cs="Times New Roman"/>
                <w:sz w:val="20"/>
                <w:szCs w:val="20"/>
              </w:rPr>
              <w:t xml:space="preserve"> է </w:t>
            </w:r>
            <w:proofErr w:type="spellStart"/>
            <w:r w:rsidRPr="000036EF">
              <w:rPr>
                <w:rFonts w:ascii="GHEA Grapalat" w:eastAsia="Times New Roman" w:hAnsi="GHEA Grapalat" w:cs="Times New Roman"/>
                <w:sz w:val="20"/>
                <w:szCs w:val="20"/>
              </w:rPr>
              <w:t>հաշվառված</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4916D2B0"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լրացվում</w:t>
            </w:r>
            <w:proofErr w:type="spellEnd"/>
            <w:r w:rsidRPr="000036EF">
              <w:rPr>
                <w:rFonts w:ascii="GHEA Grapalat" w:eastAsia="Times New Roman" w:hAnsi="GHEA Grapalat" w:cs="Times New Roman"/>
                <w:sz w:val="20"/>
                <w:szCs w:val="20"/>
              </w:rPr>
              <w:t xml:space="preserve"> է </w:t>
            </w:r>
            <w:proofErr w:type="spellStart"/>
            <w:r w:rsidRPr="000036EF">
              <w:rPr>
                <w:rFonts w:ascii="GHEA Grapalat" w:eastAsia="Times New Roman" w:hAnsi="GHEA Grapalat" w:cs="Times New Roman"/>
                <w:sz w:val="20"/>
                <w:szCs w:val="20"/>
              </w:rPr>
              <w:t>վճարողի</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կողմից</w:t>
            </w:r>
            <w:proofErr w:type="spellEnd"/>
          </w:p>
        </w:tc>
      </w:tr>
      <w:tr w:rsidR="000036EF" w:rsidRPr="000036EF" w14:paraId="51D2ABE4" w14:textId="77777777" w:rsidTr="00E27A65">
        <w:tc>
          <w:tcPr>
            <w:tcW w:w="720" w:type="dxa"/>
            <w:tcBorders>
              <w:top w:val="single" w:sz="4" w:space="0" w:color="auto"/>
              <w:left w:val="single" w:sz="4" w:space="0" w:color="auto"/>
              <w:bottom w:val="single" w:sz="4" w:space="0" w:color="auto"/>
              <w:right w:val="single" w:sz="4" w:space="0" w:color="auto"/>
            </w:tcBorders>
          </w:tcPr>
          <w:p w14:paraId="37BAD999"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r w:rsidRPr="000036EF">
              <w:rPr>
                <w:rFonts w:ascii="GHEA Grapalat" w:eastAsia="Times New Roman" w:hAnsi="GHEA Grapalat" w:cs="Times New Roman"/>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163AA6EA"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վճարողի</w:t>
            </w:r>
            <w:proofErr w:type="spellEnd"/>
            <w:r w:rsidRPr="000036EF">
              <w:rPr>
                <w:rFonts w:ascii="GHEA Grapalat" w:eastAsia="Times New Roman" w:hAnsi="GHEA Grapalat" w:cs="Times New Roman"/>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63221ACC"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E6B025D"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ոչ</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պարտադիր</w:t>
            </w:r>
            <w:proofErr w:type="spellEnd"/>
          </w:p>
          <w:p w14:paraId="5A468618"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lastRenderedPageBreak/>
              <w:t>լրացվում</w:t>
            </w:r>
            <w:proofErr w:type="spellEnd"/>
            <w:r w:rsidRPr="000036EF">
              <w:rPr>
                <w:rFonts w:ascii="GHEA Grapalat" w:eastAsia="Times New Roman" w:hAnsi="GHEA Grapalat" w:cs="Times New Roman"/>
                <w:sz w:val="20"/>
                <w:szCs w:val="20"/>
              </w:rPr>
              <w:t xml:space="preserve"> է </w:t>
            </w:r>
            <w:proofErr w:type="spellStart"/>
            <w:r w:rsidRPr="000036EF">
              <w:rPr>
                <w:rFonts w:ascii="GHEA Grapalat" w:eastAsia="Times New Roman" w:hAnsi="GHEA Grapalat" w:cs="Times New Roman"/>
                <w:sz w:val="20"/>
                <w:szCs w:val="20"/>
              </w:rPr>
              <w:t>Հայաստանի</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Հանրապետության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նորմատիվ</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իրավական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ակտերով</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սահմանված</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դեպքերում</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երբ</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վճարողը</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հանդիսանում</w:t>
            </w:r>
            <w:proofErr w:type="spellEnd"/>
            <w:r w:rsidRPr="000036EF">
              <w:rPr>
                <w:rFonts w:ascii="GHEA Grapalat" w:eastAsia="Times New Roman" w:hAnsi="GHEA Grapalat" w:cs="Times New Roman"/>
                <w:sz w:val="20"/>
                <w:szCs w:val="20"/>
              </w:rPr>
              <w:t xml:space="preserve"> է </w:t>
            </w:r>
            <w:proofErr w:type="spellStart"/>
            <w:r w:rsidRPr="000036EF">
              <w:rPr>
                <w:rFonts w:ascii="GHEA Grapalat" w:eastAsia="Times New Roman" w:hAnsi="GHEA Grapalat" w:cs="Times New Roman"/>
                <w:sz w:val="20"/>
                <w:szCs w:val="20"/>
              </w:rPr>
              <w:t>ֆիզիկական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E933E87"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lastRenderedPageBreak/>
              <w:t>լրացվում</w:t>
            </w:r>
            <w:proofErr w:type="spellEnd"/>
            <w:r w:rsidRPr="000036EF">
              <w:rPr>
                <w:rFonts w:ascii="GHEA Grapalat" w:eastAsia="Times New Roman" w:hAnsi="GHEA Grapalat" w:cs="Times New Roman"/>
                <w:sz w:val="20"/>
                <w:szCs w:val="20"/>
              </w:rPr>
              <w:t xml:space="preserve"> է </w:t>
            </w:r>
            <w:proofErr w:type="spellStart"/>
            <w:r w:rsidRPr="000036EF">
              <w:rPr>
                <w:rFonts w:ascii="GHEA Grapalat" w:eastAsia="Times New Roman" w:hAnsi="GHEA Grapalat" w:cs="Times New Roman"/>
                <w:sz w:val="20"/>
                <w:szCs w:val="20"/>
              </w:rPr>
              <w:t>վճարողի</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կողմից</w:t>
            </w:r>
            <w:proofErr w:type="spellEnd"/>
          </w:p>
        </w:tc>
      </w:tr>
      <w:tr w:rsidR="000036EF" w:rsidRPr="000036EF" w14:paraId="3FE8F57D" w14:textId="77777777" w:rsidTr="00E27A65">
        <w:tc>
          <w:tcPr>
            <w:tcW w:w="720" w:type="dxa"/>
            <w:tcBorders>
              <w:top w:val="single" w:sz="4" w:space="0" w:color="auto"/>
              <w:left w:val="single" w:sz="4" w:space="0" w:color="auto"/>
              <w:bottom w:val="single" w:sz="4" w:space="0" w:color="auto"/>
              <w:right w:val="single" w:sz="4" w:space="0" w:color="auto"/>
            </w:tcBorders>
          </w:tcPr>
          <w:p w14:paraId="1A19246B"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r w:rsidRPr="000036EF">
              <w:rPr>
                <w:rFonts w:ascii="GHEA Grapalat" w:eastAsia="Times New Roman" w:hAnsi="GHEA Grapalat" w:cs="Times New Roman"/>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196E780"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proofErr w:type="gramStart"/>
            <w:r w:rsidRPr="000036EF">
              <w:rPr>
                <w:rFonts w:ascii="GHEA Grapalat" w:eastAsia="Times New Roman" w:hAnsi="GHEA Grapalat" w:cs="Times New Roman"/>
                <w:sz w:val="20"/>
                <w:szCs w:val="20"/>
              </w:rPr>
              <w:t>շահառու</w:t>
            </w:r>
            <w:proofErr w:type="spellEnd"/>
            <w:r w:rsidRPr="000036EF">
              <w:rPr>
                <w:rFonts w:ascii="GHEA Grapalat" w:eastAsia="Times New Roman" w:hAnsi="GHEA Grapalat" w:cs="Sylfaen"/>
                <w:sz w:val="20"/>
                <w:szCs w:val="20"/>
                <w:lang w:val="hy-AM"/>
              </w:rPr>
              <w:t>ի  անվանումը</w:t>
            </w:r>
            <w:proofErr w:type="gramEnd"/>
            <w:r w:rsidRPr="000036EF">
              <w:rPr>
                <w:rFonts w:ascii="GHEA Grapalat" w:eastAsia="Times New Roman" w:hAnsi="GHEA Grapalat" w:cs="Sylfaen"/>
                <w:sz w:val="20"/>
                <w:szCs w:val="20"/>
              </w:rPr>
              <w:t>,</w:t>
            </w:r>
            <w:r w:rsidRPr="000036EF">
              <w:rPr>
                <w:rFonts w:ascii="GHEA Grapalat" w:eastAsia="Times New Roman"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53BF00B"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774A7F9"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պարտադիր</w:t>
            </w:r>
            <w:proofErr w:type="spellEnd"/>
          </w:p>
          <w:p w14:paraId="215CA3FF"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լրացվում</w:t>
            </w:r>
            <w:proofErr w:type="spellEnd"/>
            <w:r w:rsidRPr="000036EF">
              <w:rPr>
                <w:rFonts w:ascii="GHEA Grapalat" w:eastAsia="Times New Roman" w:hAnsi="GHEA Grapalat" w:cs="Times New Roman"/>
                <w:sz w:val="20"/>
                <w:szCs w:val="20"/>
              </w:rPr>
              <w:t xml:space="preserve"> է </w:t>
            </w:r>
            <w:proofErr w:type="spellStart"/>
            <w:r w:rsidRPr="000036EF">
              <w:rPr>
                <w:rFonts w:ascii="GHEA Grapalat" w:eastAsia="Times New Roman" w:hAnsi="GHEA Grapalat" w:cs="Times New Roman"/>
                <w:sz w:val="20"/>
                <w:szCs w:val="20"/>
              </w:rPr>
              <w:t>շահառու</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հանդիսացող</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անձի</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վճարումը</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ստացողի</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անվանումը</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Նշվում</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են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նաև</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այլ</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տվյալներ</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ըստ</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7A0C2B60"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նախապես</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լրացվում</w:t>
            </w:r>
            <w:proofErr w:type="spellEnd"/>
            <w:r w:rsidRPr="000036EF">
              <w:rPr>
                <w:rFonts w:ascii="GHEA Grapalat" w:eastAsia="Times New Roman" w:hAnsi="GHEA Grapalat" w:cs="Times New Roman"/>
                <w:sz w:val="20"/>
                <w:szCs w:val="20"/>
              </w:rPr>
              <w:t xml:space="preserve"> է </w:t>
            </w:r>
            <w:proofErr w:type="spellStart"/>
            <w:r w:rsidRPr="000036EF">
              <w:rPr>
                <w:rFonts w:ascii="GHEA Grapalat" w:eastAsia="Times New Roman" w:hAnsi="GHEA Grapalat" w:cs="Times New Roman"/>
                <w:sz w:val="20"/>
                <w:szCs w:val="20"/>
              </w:rPr>
              <w:t>շահառուի</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կողմից</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հրավերով</w:t>
            </w:r>
            <w:proofErr w:type="spellEnd"/>
          </w:p>
        </w:tc>
      </w:tr>
      <w:tr w:rsidR="000036EF" w:rsidRPr="000036EF" w14:paraId="767CCA1E" w14:textId="77777777" w:rsidTr="00E27A65">
        <w:tc>
          <w:tcPr>
            <w:tcW w:w="720" w:type="dxa"/>
            <w:tcBorders>
              <w:top w:val="single" w:sz="4" w:space="0" w:color="auto"/>
              <w:left w:val="single" w:sz="4" w:space="0" w:color="auto"/>
              <w:bottom w:val="single" w:sz="4" w:space="0" w:color="auto"/>
              <w:right w:val="single" w:sz="4" w:space="0" w:color="auto"/>
            </w:tcBorders>
          </w:tcPr>
          <w:p w14:paraId="671EA0BD" w14:textId="77777777" w:rsidR="000036EF" w:rsidRPr="000036EF" w:rsidRDefault="000036EF" w:rsidP="000036EF">
            <w:pPr>
              <w:spacing w:after="0" w:line="240" w:lineRule="auto"/>
              <w:jc w:val="center"/>
              <w:rPr>
                <w:rFonts w:ascii="GHEA Grapalat" w:eastAsia="Times New Roman" w:hAnsi="GHEA Grapalat" w:cs="Times New Roman"/>
                <w:sz w:val="20"/>
                <w:szCs w:val="20"/>
                <w:lang w:val="hy-AM"/>
              </w:rPr>
            </w:pPr>
            <w:r w:rsidRPr="000036EF">
              <w:rPr>
                <w:rFonts w:ascii="GHEA Grapalat" w:eastAsia="Times New Roman" w:hAnsi="GHEA Grapalat" w:cs="Times New Roman"/>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1D0954D2"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շահառուի</w:t>
            </w:r>
            <w:proofErr w:type="spellEnd"/>
            <w:r w:rsidRPr="000036EF">
              <w:rPr>
                <w:rFonts w:ascii="GHEA Grapalat" w:eastAsia="Times New Roman" w:hAnsi="GHEA Grapalat" w:cs="Times New Roman"/>
                <w:sz w:val="20"/>
                <w:szCs w:val="20"/>
              </w:rPr>
              <w:t xml:space="preserve"> Հ</w:t>
            </w:r>
            <w:r w:rsidRPr="000036EF">
              <w:rPr>
                <w:rFonts w:ascii="GHEA Grapalat" w:eastAsia="Times New Roman" w:hAnsi="GHEA Grapalat" w:cs="Times New Roman"/>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0A07ADD2"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3A4073C"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ոչ</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պարտադիր</w:t>
            </w:r>
            <w:proofErr w:type="spellEnd"/>
          </w:p>
          <w:p w14:paraId="26B6809C"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r w:rsidRPr="000036EF">
              <w:rPr>
                <w:rFonts w:ascii="GHEA Grapalat" w:eastAsia="Times New Roman" w:hAnsi="GHEA Grapalat" w:cs="Sylfaen"/>
                <w:sz w:val="20"/>
                <w:szCs w:val="20"/>
              </w:rPr>
              <w:t xml:space="preserve"> (</w:t>
            </w:r>
            <w:r w:rsidRPr="000036EF">
              <w:rPr>
                <w:rFonts w:ascii="GHEA Grapalat" w:eastAsia="Times New Roman" w:hAnsi="GHEA Grapalat" w:cs="Sylfaen"/>
                <w:sz w:val="20"/>
                <w:szCs w:val="20"/>
                <w:lang w:val="hy-AM"/>
              </w:rPr>
              <w:t>գնումների հետ կապված գործընթացում չի լրացվում</w:t>
            </w:r>
            <w:r w:rsidRPr="000036EF">
              <w:rPr>
                <w:rFonts w:ascii="GHEA Grapalat" w:eastAsia="Times New Roman"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270A528"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r w:rsidRPr="000036EF">
              <w:rPr>
                <w:rFonts w:ascii="GHEA Grapalat" w:eastAsia="Times New Roman" w:hAnsi="GHEA Grapalat" w:cs="Sylfaen"/>
                <w:sz w:val="20"/>
                <w:szCs w:val="20"/>
                <w:lang w:val="ru-RU"/>
              </w:rPr>
              <w:t>(</w:t>
            </w:r>
            <w:r w:rsidRPr="000036EF">
              <w:rPr>
                <w:rFonts w:ascii="GHEA Grapalat" w:eastAsia="Times New Roman" w:hAnsi="GHEA Grapalat" w:cs="Sylfaen"/>
                <w:sz w:val="20"/>
                <w:szCs w:val="20"/>
                <w:lang w:val="hy-AM"/>
              </w:rPr>
              <w:t>չի լրացվում</w:t>
            </w:r>
            <w:r w:rsidRPr="000036EF">
              <w:rPr>
                <w:rFonts w:ascii="GHEA Grapalat" w:eastAsia="Times New Roman" w:hAnsi="GHEA Grapalat" w:cs="Sylfaen"/>
                <w:sz w:val="20"/>
                <w:szCs w:val="20"/>
                <w:lang w:val="ru-RU"/>
              </w:rPr>
              <w:t>)</w:t>
            </w:r>
          </w:p>
        </w:tc>
      </w:tr>
      <w:tr w:rsidR="000036EF" w:rsidRPr="000036EF" w14:paraId="696DC46D" w14:textId="77777777" w:rsidTr="00E27A65">
        <w:tc>
          <w:tcPr>
            <w:tcW w:w="720" w:type="dxa"/>
            <w:tcBorders>
              <w:top w:val="single" w:sz="4" w:space="0" w:color="auto"/>
              <w:left w:val="single" w:sz="4" w:space="0" w:color="auto"/>
              <w:bottom w:val="single" w:sz="4" w:space="0" w:color="auto"/>
              <w:right w:val="single" w:sz="4" w:space="0" w:color="auto"/>
            </w:tcBorders>
          </w:tcPr>
          <w:p w14:paraId="2C62D1E4"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r w:rsidRPr="000036EF">
              <w:rPr>
                <w:rFonts w:ascii="GHEA Grapalat" w:eastAsia="Times New Roman" w:hAnsi="GHEA Grapalat" w:cs="Times New Roman"/>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661AEE5E"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շահառուի</w:t>
            </w:r>
            <w:proofErr w:type="spellEnd"/>
            <w:r w:rsidRPr="000036EF">
              <w:rPr>
                <w:rFonts w:ascii="GHEA Grapalat" w:eastAsia="Times New Roman" w:hAnsi="GHEA Grapalat" w:cs="Times New Roman"/>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237847C"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6E257F3"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ոչ</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պարտադիր</w:t>
            </w:r>
            <w:proofErr w:type="spellEnd"/>
          </w:p>
          <w:p w14:paraId="0454C306"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լրացվում</w:t>
            </w:r>
            <w:proofErr w:type="spellEnd"/>
            <w:r w:rsidRPr="000036EF">
              <w:rPr>
                <w:rFonts w:ascii="GHEA Grapalat" w:eastAsia="Times New Roman" w:hAnsi="GHEA Grapalat" w:cs="Times New Roman"/>
                <w:sz w:val="20"/>
                <w:szCs w:val="20"/>
              </w:rPr>
              <w:t xml:space="preserve"> է </w:t>
            </w:r>
            <w:proofErr w:type="spellStart"/>
            <w:r w:rsidRPr="000036EF">
              <w:rPr>
                <w:rFonts w:ascii="GHEA Grapalat" w:eastAsia="Times New Roman" w:hAnsi="GHEA Grapalat" w:cs="Times New Roman"/>
                <w:sz w:val="20"/>
                <w:szCs w:val="20"/>
              </w:rPr>
              <w:t>Հայաստանի</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Հանրապետության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նորմատիվ</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իրավական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ակտերով</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սահմանված</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դեպքերում</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երբ</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շահառուն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հանդիսանում</w:t>
            </w:r>
            <w:proofErr w:type="spellEnd"/>
            <w:r w:rsidRPr="000036EF">
              <w:rPr>
                <w:rFonts w:ascii="GHEA Grapalat" w:eastAsia="Times New Roman" w:hAnsi="GHEA Grapalat" w:cs="Times New Roman"/>
                <w:sz w:val="20"/>
                <w:szCs w:val="20"/>
              </w:rPr>
              <w:t xml:space="preserve"> է </w:t>
            </w:r>
            <w:proofErr w:type="spellStart"/>
            <w:r w:rsidRPr="000036EF">
              <w:rPr>
                <w:rFonts w:ascii="GHEA Grapalat" w:eastAsia="Times New Roman" w:hAnsi="GHEA Grapalat" w:cs="Times New Roman"/>
                <w:sz w:val="20"/>
                <w:szCs w:val="20"/>
              </w:rPr>
              <w:t>հաշվառված</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հարկատու</w:t>
            </w:r>
            <w:proofErr w:type="spellEnd"/>
            <w:r w:rsidRPr="000036EF">
              <w:rPr>
                <w:rFonts w:ascii="GHEA Grapalat" w:eastAsia="Times New Roman" w:hAnsi="GHEA Grapalat" w:cs="Times New Roman"/>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42CA6411"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նախապես</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լրացվում</w:t>
            </w:r>
            <w:proofErr w:type="spellEnd"/>
            <w:r w:rsidRPr="000036EF">
              <w:rPr>
                <w:rFonts w:ascii="GHEA Grapalat" w:eastAsia="Times New Roman" w:hAnsi="GHEA Grapalat" w:cs="Times New Roman"/>
                <w:sz w:val="20"/>
                <w:szCs w:val="20"/>
              </w:rPr>
              <w:t xml:space="preserve"> է </w:t>
            </w:r>
            <w:proofErr w:type="spellStart"/>
            <w:r w:rsidRPr="000036EF">
              <w:rPr>
                <w:rFonts w:ascii="GHEA Grapalat" w:eastAsia="Times New Roman" w:hAnsi="GHEA Grapalat" w:cs="Times New Roman"/>
                <w:sz w:val="20"/>
                <w:szCs w:val="20"/>
              </w:rPr>
              <w:t>շահառուի</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կողմից</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հրավերով</w:t>
            </w:r>
            <w:proofErr w:type="spellEnd"/>
          </w:p>
        </w:tc>
      </w:tr>
      <w:tr w:rsidR="000036EF" w:rsidRPr="000036EF" w14:paraId="4705C81B" w14:textId="77777777" w:rsidTr="00E27A65">
        <w:tc>
          <w:tcPr>
            <w:tcW w:w="720" w:type="dxa"/>
            <w:tcBorders>
              <w:top w:val="single" w:sz="4" w:space="0" w:color="auto"/>
              <w:left w:val="single" w:sz="4" w:space="0" w:color="auto"/>
              <w:bottom w:val="single" w:sz="4" w:space="0" w:color="auto"/>
              <w:right w:val="single" w:sz="4" w:space="0" w:color="auto"/>
            </w:tcBorders>
          </w:tcPr>
          <w:p w14:paraId="33158B26"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r w:rsidRPr="000036EF">
              <w:rPr>
                <w:rFonts w:ascii="GHEA Grapalat" w:eastAsia="Times New Roman" w:hAnsi="GHEA Grapalat" w:cs="Times New Roman"/>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5C880CD1"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շահառուին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սպասարկող</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ֆինանսական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կազմակերպության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մասնաճյուղի</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անվանումը</w:t>
            </w:r>
            <w:proofErr w:type="spellEnd"/>
            <w:r w:rsidRPr="000036EF">
              <w:rPr>
                <w:rFonts w:ascii="GHEA Grapalat" w:eastAsia="Times New Roman" w:hAnsi="GHEA Grapalat" w:cs="Times New Roman"/>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A6089DC"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495B842"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4ECA6EB4"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նախապես</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լրացվում</w:t>
            </w:r>
            <w:proofErr w:type="spellEnd"/>
            <w:r w:rsidRPr="000036EF">
              <w:rPr>
                <w:rFonts w:ascii="GHEA Grapalat" w:eastAsia="Times New Roman" w:hAnsi="GHEA Grapalat" w:cs="Times New Roman"/>
                <w:sz w:val="20"/>
                <w:szCs w:val="20"/>
              </w:rPr>
              <w:t xml:space="preserve"> է </w:t>
            </w:r>
            <w:proofErr w:type="spellStart"/>
            <w:r w:rsidRPr="000036EF">
              <w:rPr>
                <w:rFonts w:ascii="GHEA Grapalat" w:eastAsia="Times New Roman" w:hAnsi="GHEA Grapalat" w:cs="Times New Roman"/>
                <w:sz w:val="20"/>
                <w:szCs w:val="20"/>
              </w:rPr>
              <w:t>շահառուի</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կողմից</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հրավերով</w:t>
            </w:r>
            <w:proofErr w:type="spellEnd"/>
          </w:p>
        </w:tc>
      </w:tr>
      <w:tr w:rsidR="000036EF" w:rsidRPr="000036EF" w14:paraId="2117C267" w14:textId="77777777" w:rsidTr="00E27A65">
        <w:tc>
          <w:tcPr>
            <w:tcW w:w="720" w:type="dxa"/>
            <w:tcBorders>
              <w:top w:val="single" w:sz="4" w:space="0" w:color="auto"/>
              <w:left w:val="single" w:sz="4" w:space="0" w:color="auto"/>
              <w:bottom w:val="single" w:sz="4" w:space="0" w:color="auto"/>
              <w:right w:val="single" w:sz="4" w:space="0" w:color="auto"/>
            </w:tcBorders>
          </w:tcPr>
          <w:p w14:paraId="43DA900C"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r w:rsidRPr="000036EF">
              <w:rPr>
                <w:rFonts w:ascii="GHEA Grapalat" w:eastAsia="Times New Roman" w:hAnsi="GHEA Grapalat" w:cs="Times New Roman"/>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32D4E6D7"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շահառուի</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հաշվի</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CA88EB6"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977B654"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պարտադիր</w:t>
            </w:r>
            <w:proofErr w:type="spellEnd"/>
          </w:p>
          <w:p w14:paraId="609AA907"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լրացվում</w:t>
            </w:r>
            <w:proofErr w:type="spellEnd"/>
            <w:r w:rsidRPr="000036EF">
              <w:rPr>
                <w:rFonts w:ascii="GHEA Grapalat" w:eastAsia="Times New Roman" w:hAnsi="GHEA Grapalat" w:cs="Times New Roman"/>
                <w:sz w:val="20"/>
                <w:szCs w:val="20"/>
              </w:rPr>
              <w:t xml:space="preserve"> է </w:t>
            </w:r>
            <w:proofErr w:type="spellStart"/>
            <w:r w:rsidRPr="000036EF">
              <w:rPr>
                <w:rFonts w:ascii="GHEA Grapalat" w:eastAsia="Times New Roman" w:hAnsi="GHEA Grapalat" w:cs="Times New Roman"/>
                <w:sz w:val="20"/>
                <w:szCs w:val="20"/>
              </w:rPr>
              <w:t>շահառուի</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այն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բանկային</w:t>
            </w:r>
            <w:proofErr w:type="spellEnd"/>
            <w:r w:rsidRPr="000036EF">
              <w:rPr>
                <w:rFonts w:ascii="GHEA Grapalat" w:eastAsia="Times New Roman" w:hAnsi="GHEA Grapalat" w:cs="Times New Roman"/>
                <w:sz w:val="20"/>
                <w:szCs w:val="20"/>
              </w:rPr>
              <w:t xml:space="preserve"> (</w:t>
            </w:r>
            <w:r w:rsidRPr="000036EF">
              <w:rPr>
                <w:rFonts w:ascii="GHEA Grapalat" w:eastAsia="Times New Roman" w:hAnsi="GHEA Grapalat" w:cs="Times New Roman"/>
                <w:sz w:val="20"/>
                <w:szCs w:val="20"/>
                <w:lang w:val="hy-AM"/>
              </w:rPr>
              <w:t>գանձապետական</w:t>
            </w:r>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հաշվի</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համարը</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որի</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վրա</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պետք</w:t>
            </w:r>
            <w:proofErr w:type="spellEnd"/>
            <w:r w:rsidRPr="000036EF">
              <w:rPr>
                <w:rFonts w:ascii="GHEA Grapalat" w:eastAsia="Times New Roman" w:hAnsi="GHEA Grapalat" w:cs="Times New Roman"/>
                <w:sz w:val="20"/>
                <w:szCs w:val="20"/>
              </w:rPr>
              <w:t xml:space="preserve"> է </w:t>
            </w:r>
            <w:proofErr w:type="spellStart"/>
            <w:r w:rsidRPr="000036EF">
              <w:rPr>
                <w:rFonts w:ascii="GHEA Grapalat" w:eastAsia="Times New Roman" w:hAnsi="GHEA Grapalat" w:cs="Times New Roman"/>
                <w:sz w:val="20"/>
                <w:szCs w:val="20"/>
              </w:rPr>
              <w:t>փոխանցվեն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վճարողից</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գանձված</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28535CB1"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նախապես</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լրացվում</w:t>
            </w:r>
            <w:proofErr w:type="spellEnd"/>
            <w:r w:rsidRPr="000036EF">
              <w:rPr>
                <w:rFonts w:ascii="GHEA Grapalat" w:eastAsia="Times New Roman" w:hAnsi="GHEA Grapalat" w:cs="Times New Roman"/>
                <w:sz w:val="20"/>
                <w:szCs w:val="20"/>
              </w:rPr>
              <w:t xml:space="preserve"> է </w:t>
            </w:r>
            <w:proofErr w:type="spellStart"/>
            <w:r w:rsidRPr="000036EF">
              <w:rPr>
                <w:rFonts w:ascii="GHEA Grapalat" w:eastAsia="Times New Roman" w:hAnsi="GHEA Grapalat" w:cs="Times New Roman"/>
                <w:sz w:val="20"/>
                <w:szCs w:val="20"/>
              </w:rPr>
              <w:t>շահառուի</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կողմից</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հրավերով</w:t>
            </w:r>
            <w:proofErr w:type="spellEnd"/>
          </w:p>
        </w:tc>
      </w:tr>
      <w:tr w:rsidR="000036EF" w:rsidRPr="000036EF" w14:paraId="20ED385C" w14:textId="77777777" w:rsidTr="00E27A65">
        <w:tc>
          <w:tcPr>
            <w:tcW w:w="720" w:type="dxa"/>
            <w:tcBorders>
              <w:top w:val="single" w:sz="4" w:space="0" w:color="auto"/>
              <w:left w:val="single" w:sz="4" w:space="0" w:color="auto"/>
              <w:bottom w:val="single" w:sz="4" w:space="0" w:color="auto"/>
              <w:right w:val="single" w:sz="4" w:space="0" w:color="auto"/>
            </w:tcBorders>
          </w:tcPr>
          <w:p w14:paraId="2789A390"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r w:rsidRPr="000036EF">
              <w:rPr>
                <w:rFonts w:ascii="GHEA Grapalat" w:eastAsia="Times New Roman" w:hAnsi="GHEA Grapalat" w:cs="Times New Roman"/>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6654A35A"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գումարը</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թվերով</w:t>
            </w:r>
            <w:proofErr w:type="spellEnd"/>
            <w:r w:rsidRPr="000036EF">
              <w:rPr>
                <w:rFonts w:ascii="GHEA Grapalat" w:eastAsia="Times New Roman" w:hAnsi="GHEA Grapalat" w:cs="Times New Roman"/>
                <w:sz w:val="20"/>
                <w:szCs w:val="20"/>
              </w:rPr>
              <w:t xml:space="preserve"> և </w:t>
            </w:r>
            <w:proofErr w:type="spellStart"/>
            <w:r w:rsidRPr="000036EF">
              <w:rPr>
                <w:rFonts w:ascii="GHEA Grapalat" w:eastAsia="Times New Roman" w:hAnsi="GHEA Grapalat" w:cs="Times New Roman"/>
                <w:sz w:val="20"/>
                <w:szCs w:val="20"/>
              </w:rPr>
              <w:t>բառերով</w:t>
            </w:r>
            <w:proofErr w:type="spellEnd"/>
            <w:r w:rsidRPr="000036EF">
              <w:rPr>
                <w:rFonts w:ascii="GHEA Grapalat" w:eastAsia="Times New Roman" w:hAnsi="GHEA Grapalat" w:cs="Times New Roman"/>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580B9DF1"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B7161E"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պարտադիր</w:t>
            </w:r>
            <w:proofErr w:type="spellEnd"/>
          </w:p>
          <w:p w14:paraId="1AD86880"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լրացվում</w:t>
            </w:r>
            <w:proofErr w:type="spellEnd"/>
            <w:r w:rsidRPr="000036EF">
              <w:rPr>
                <w:rFonts w:ascii="GHEA Grapalat" w:eastAsia="Times New Roman" w:hAnsi="GHEA Grapalat" w:cs="Times New Roman"/>
                <w:sz w:val="20"/>
                <w:szCs w:val="20"/>
              </w:rPr>
              <w:t xml:space="preserve"> է </w:t>
            </w:r>
            <w:proofErr w:type="spellStart"/>
            <w:r w:rsidRPr="000036EF">
              <w:rPr>
                <w:rFonts w:ascii="GHEA Grapalat" w:eastAsia="Times New Roman" w:hAnsi="GHEA Grapalat" w:cs="Times New Roman"/>
                <w:sz w:val="20"/>
                <w:szCs w:val="20"/>
              </w:rPr>
              <w:t>շահառուին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վճարման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ենթակա</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7B2DA3AE" w14:textId="77777777" w:rsidR="000036EF" w:rsidRPr="000036EF" w:rsidRDefault="000036EF" w:rsidP="000036EF">
            <w:pPr>
              <w:spacing w:after="0" w:line="240" w:lineRule="auto"/>
              <w:jc w:val="center"/>
              <w:rPr>
                <w:rFonts w:ascii="GHEA Grapalat" w:eastAsia="Times New Roman" w:hAnsi="GHEA Grapalat" w:cs="Times New Roman"/>
                <w:sz w:val="20"/>
                <w:szCs w:val="20"/>
                <w:lang w:val="hy-AM"/>
              </w:rPr>
            </w:pPr>
            <w:proofErr w:type="spellStart"/>
            <w:r w:rsidRPr="000036EF">
              <w:rPr>
                <w:rFonts w:ascii="GHEA Grapalat" w:eastAsia="Times New Roman" w:hAnsi="GHEA Grapalat" w:cs="Times New Roman"/>
                <w:sz w:val="20"/>
                <w:szCs w:val="20"/>
              </w:rPr>
              <w:t>լրացվում</w:t>
            </w:r>
            <w:proofErr w:type="spellEnd"/>
            <w:r w:rsidRPr="000036EF">
              <w:rPr>
                <w:rFonts w:ascii="GHEA Grapalat" w:eastAsia="Times New Roman" w:hAnsi="GHEA Grapalat" w:cs="Times New Roman"/>
                <w:sz w:val="20"/>
                <w:szCs w:val="20"/>
              </w:rPr>
              <w:t xml:space="preserve"> է </w:t>
            </w:r>
            <w:proofErr w:type="spellStart"/>
            <w:r w:rsidRPr="000036EF">
              <w:rPr>
                <w:rFonts w:ascii="GHEA Grapalat" w:eastAsia="Times New Roman" w:hAnsi="GHEA Grapalat" w:cs="Times New Roman"/>
                <w:sz w:val="20"/>
                <w:szCs w:val="20"/>
              </w:rPr>
              <w:t>վճարողի</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կողմից</w:t>
            </w:r>
            <w:proofErr w:type="spellEnd"/>
            <w:r w:rsidRPr="000036EF">
              <w:rPr>
                <w:rFonts w:ascii="GHEA Grapalat" w:eastAsia="Times New Roman" w:hAnsi="GHEA Grapalat" w:cs="Times New Roman"/>
                <w:sz w:val="20"/>
                <w:szCs w:val="20"/>
                <w:lang w:val="hy-AM"/>
              </w:rPr>
              <w:t xml:space="preserve"> </w:t>
            </w:r>
          </w:p>
        </w:tc>
      </w:tr>
      <w:tr w:rsidR="000036EF" w:rsidRPr="008861A1" w14:paraId="42C5B418" w14:textId="77777777" w:rsidTr="00E27A65">
        <w:tc>
          <w:tcPr>
            <w:tcW w:w="720" w:type="dxa"/>
            <w:tcBorders>
              <w:top w:val="single" w:sz="4" w:space="0" w:color="auto"/>
              <w:left w:val="single" w:sz="4" w:space="0" w:color="auto"/>
              <w:bottom w:val="single" w:sz="4" w:space="0" w:color="auto"/>
              <w:right w:val="single" w:sz="4" w:space="0" w:color="auto"/>
            </w:tcBorders>
          </w:tcPr>
          <w:p w14:paraId="4797D57F" w14:textId="77777777" w:rsidR="000036EF" w:rsidRPr="000036EF" w:rsidRDefault="000036EF" w:rsidP="000036EF">
            <w:pPr>
              <w:spacing w:after="0" w:line="240" w:lineRule="auto"/>
              <w:jc w:val="center"/>
              <w:rPr>
                <w:rFonts w:ascii="GHEA Grapalat" w:eastAsia="Times New Roman" w:hAnsi="GHEA Grapalat" w:cs="Times New Roman"/>
                <w:sz w:val="20"/>
                <w:szCs w:val="20"/>
                <w:lang w:val="hy-AM"/>
              </w:rPr>
            </w:pPr>
            <w:bookmarkStart w:id="14" w:name="_Hlk78271049"/>
            <w:r w:rsidRPr="000036EF">
              <w:rPr>
                <w:rFonts w:ascii="GHEA Grapalat" w:eastAsia="Times New Roman" w:hAnsi="GHEA Grapalat" w:cs="Times New Roman"/>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26E64C32" w14:textId="77777777" w:rsidR="000036EF" w:rsidRPr="000036EF" w:rsidRDefault="000036EF" w:rsidP="000036EF">
            <w:pPr>
              <w:spacing w:after="0" w:line="240" w:lineRule="auto"/>
              <w:jc w:val="center"/>
              <w:rPr>
                <w:rFonts w:ascii="GHEA Grapalat" w:eastAsia="Times New Roman" w:hAnsi="GHEA Grapalat" w:cs="Times New Roman"/>
                <w:sz w:val="20"/>
                <w:szCs w:val="20"/>
                <w:lang w:val="hy-AM"/>
              </w:rPr>
            </w:pPr>
            <w:r w:rsidRPr="000036EF">
              <w:rPr>
                <w:rFonts w:ascii="GHEA Grapalat" w:eastAsia="Times New Roman" w:hAnsi="GHEA Grapalat" w:cs="Sylfaen"/>
                <w:sz w:val="20"/>
                <w:szCs w:val="20"/>
                <w:lang w:val="hy-AM"/>
              </w:rPr>
              <w:t>Ակցեպտավորված գումարը՝  (թվերով</w:t>
            </w:r>
            <w:r w:rsidRPr="000036EF">
              <w:rPr>
                <w:rFonts w:ascii="GHEA Grapalat" w:eastAsia="Times New Roman" w:hAnsi="GHEA Grapalat" w:cs="Arial"/>
                <w:sz w:val="20"/>
                <w:szCs w:val="20"/>
                <w:lang w:val="hy-AM"/>
              </w:rPr>
              <w:t xml:space="preserve"> </w:t>
            </w:r>
            <w:r w:rsidRPr="000036EF">
              <w:rPr>
                <w:rFonts w:ascii="GHEA Grapalat" w:eastAsia="Times New Roman" w:hAnsi="GHEA Grapalat" w:cs="Sylfaen"/>
                <w:sz w:val="20"/>
                <w:szCs w:val="20"/>
                <w:lang w:val="hy-AM"/>
              </w:rPr>
              <w:t>և</w:t>
            </w:r>
            <w:r w:rsidRPr="000036EF">
              <w:rPr>
                <w:rFonts w:ascii="GHEA Grapalat" w:eastAsia="Times New Roman" w:hAnsi="GHEA Grapalat" w:cs="Arial"/>
                <w:sz w:val="20"/>
                <w:szCs w:val="20"/>
                <w:lang w:val="hy-AM"/>
              </w:rPr>
              <w:t xml:space="preserve"> </w:t>
            </w:r>
            <w:r w:rsidRPr="000036EF">
              <w:rPr>
                <w:rFonts w:ascii="GHEA Grapalat" w:eastAsia="Times New Roman"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6C05D295" w14:textId="77777777" w:rsidR="000036EF" w:rsidRPr="000036EF" w:rsidRDefault="000036EF" w:rsidP="000036EF">
            <w:pPr>
              <w:spacing w:after="0" w:line="240" w:lineRule="auto"/>
              <w:jc w:val="center"/>
              <w:rPr>
                <w:rFonts w:ascii="GHEA Grapalat" w:eastAsia="Times New Roman" w:hAnsi="GHEA Grapalat" w:cs="Times New Roman"/>
                <w:sz w:val="20"/>
                <w:szCs w:val="20"/>
                <w:lang w:val="hy-AM"/>
              </w:rPr>
            </w:pPr>
            <w:proofErr w:type="spellStart"/>
            <w:r w:rsidRPr="000036EF">
              <w:rPr>
                <w:rFonts w:ascii="GHEA Grapalat" w:eastAsia="Times New Roman" w:hAnsi="GHEA Grapalat" w:cs="Times New Roma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66C95B7" w14:textId="77777777" w:rsidR="000036EF" w:rsidRPr="000036EF" w:rsidRDefault="000036EF" w:rsidP="000036EF">
            <w:pPr>
              <w:spacing w:after="0" w:line="240" w:lineRule="auto"/>
              <w:jc w:val="center"/>
              <w:rPr>
                <w:rFonts w:ascii="GHEA Grapalat" w:eastAsia="Times New Roman" w:hAnsi="GHEA Grapalat" w:cs="Times New Roman"/>
                <w:sz w:val="20"/>
                <w:szCs w:val="20"/>
                <w:lang w:val="hy-AM"/>
              </w:rPr>
            </w:pPr>
            <w:r w:rsidRPr="000036EF">
              <w:rPr>
                <w:rFonts w:ascii="GHEA Grapalat" w:eastAsia="Times New Roman" w:hAnsi="GHEA Grapalat" w:cs="Times New Roman"/>
                <w:sz w:val="20"/>
                <w:szCs w:val="20"/>
                <w:lang w:val="hy-AM"/>
              </w:rPr>
              <w:t>ոչ պարտադիր</w:t>
            </w:r>
          </w:p>
          <w:p w14:paraId="7EB8636B" w14:textId="77777777" w:rsidR="000036EF" w:rsidRPr="000036EF" w:rsidRDefault="000036EF" w:rsidP="000036EF">
            <w:pPr>
              <w:spacing w:after="0" w:line="240" w:lineRule="auto"/>
              <w:jc w:val="center"/>
              <w:rPr>
                <w:rFonts w:ascii="GHEA Grapalat" w:eastAsia="Times New Roman" w:hAnsi="GHEA Grapalat" w:cs="Times New Roman"/>
                <w:sz w:val="20"/>
                <w:szCs w:val="20"/>
                <w:lang w:val="hy-AM"/>
              </w:rPr>
            </w:pPr>
            <w:r w:rsidRPr="000036EF">
              <w:rPr>
                <w:rFonts w:ascii="GHEA Grapalat" w:eastAsia="Times New Roman"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2CB0D31" w14:textId="77777777" w:rsidR="000036EF" w:rsidRPr="000036EF" w:rsidRDefault="000036EF" w:rsidP="000036EF">
            <w:pPr>
              <w:spacing w:after="0" w:line="240" w:lineRule="auto"/>
              <w:jc w:val="center"/>
              <w:rPr>
                <w:rFonts w:ascii="GHEA Grapalat" w:eastAsia="Times New Roman" w:hAnsi="GHEA Grapalat" w:cs="Times New Roman"/>
                <w:sz w:val="20"/>
                <w:szCs w:val="20"/>
                <w:lang w:val="hy-AM"/>
              </w:rPr>
            </w:pPr>
            <w:r w:rsidRPr="000036EF">
              <w:rPr>
                <w:rFonts w:ascii="GHEA Grapalat" w:eastAsia="Times New Roman" w:hAnsi="GHEA Grapalat" w:cs="Sylfaen"/>
                <w:sz w:val="20"/>
                <w:szCs w:val="20"/>
                <w:lang w:val="hy-AM"/>
              </w:rPr>
              <w:t>(չի լրացվում եւ չի կիրառվում)</w:t>
            </w:r>
          </w:p>
        </w:tc>
      </w:tr>
      <w:tr w:rsidR="000036EF" w:rsidRPr="000036EF" w14:paraId="06E5C7D8" w14:textId="77777777" w:rsidTr="00E27A65">
        <w:tc>
          <w:tcPr>
            <w:tcW w:w="720" w:type="dxa"/>
            <w:tcBorders>
              <w:top w:val="single" w:sz="4" w:space="0" w:color="auto"/>
              <w:left w:val="single" w:sz="4" w:space="0" w:color="auto"/>
              <w:bottom w:val="single" w:sz="4" w:space="0" w:color="auto"/>
              <w:right w:val="single" w:sz="4" w:space="0" w:color="auto"/>
            </w:tcBorders>
          </w:tcPr>
          <w:p w14:paraId="359AC567" w14:textId="77777777" w:rsidR="000036EF" w:rsidRPr="000036EF" w:rsidRDefault="000036EF" w:rsidP="000036EF">
            <w:pPr>
              <w:spacing w:after="0" w:line="240" w:lineRule="auto"/>
              <w:jc w:val="center"/>
              <w:rPr>
                <w:rFonts w:ascii="GHEA Grapalat" w:eastAsia="Times New Roman" w:hAnsi="GHEA Grapalat" w:cs="Times New Roman"/>
                <w:sz w:val="20"/>
                <w:szCs w:val="20"/>
                <w:lang w:val="hy-AM"/>
              </w:rPr>
            </w:pPr>
            <w:r w:rsidRPr="000036EF">
              <w:rPr>
                <w:rFonts w:ascii="GHEA Grapalat" w:eastAsia="Times New Roman" w:hAnsi="GHEA Grapalat" w:cs="Times New Roman"/>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0D93D23E"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արժույթը</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բառերով</w:t>
            </w:r>
            <w:proofErr w:type="spellEnd"/>
            <w:r w:rsidRPr="000036EF">
              <w:rPr>
                <w:rFonts w:ascii="GHEA Grapalat" w:eastAsia="Times New Roman" w:hAnsi="GHEA Grapalat" w:cs="Times New Roman"/>
                <w:sz w:val="20"/>
                <w:szCs w:val="20"/>
              </w:rPr>
              <w:t xml:space="preserve"> և </w:t>
            </w:r>
            <w:proofErr w:type="spellStart"/>
            <w:r w:rsidRPr="000036EF">
              <w:rPr>
                <w:rFonts w:ascii="GHEA Grapalat" w:eastAsia="Times New Roman" w:hAnsi="GHEA Grapalat" w:cs="Times New Roman"/>
                <w:sz w:val="20"/>
                <w:szCs w:val="20"/>
              </w:rPr>
              <w:t>կոդով</w:t>
            </w:r>
            <w:proofErr w:type="spellEnd"/>
            <w:r w:rsidRPr="000036EF">
              <w:rPr>
                <w:rFonts w:ascii="GHEA Grapalat" w:eastAsia="Times New Roman" w:hAnsi="GHEA Grapalat" w:cs="Times New Roman"/>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7AF5557C"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0DD6265"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8148958"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լրացվում</w:t>
            </w:r>
            <w:proofErr w:type="spellEnd"/>
            <w:r w:rsidRPr="000036EF">
              <w:rPr>
                <w:rFonts w:ascii="GHEA Grapalat" w:eastAsia="Times New Roman" w:hAnsi="GHEA Grapalat" w:cs="Times New Roman"/>
                <w:sz w:val="20"/>
                <w:szCs w:val="20"/>
              </w:rPr>
              <w:t xml:space="preserve"> է </w:t>
            </w:r>
            <w:proofErr w:type="spellStart"/>
            <w:r w:rsidRPr="000036EF">
              <w:rPr>
                <w:rFonts w:ascii="GHEA Grapalat" w:eastAsia="Times New Roman" w:hAnsi="GHEA Grapalat" w:cs="Times New Roman"/>
                <w:sz w:val="20"/>
                <w:szCs w:val="20"/>
              </w:rPr>
              <w:t>վճարողի</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կողմից</w:t>
            </w:r>
            <w:proofErr w:type="spellEnd"/>
          </w:p>
        </w:tc>
      </w:tr>
      <w:tr w:rsidR="000036EF" w:rsidRPr="008861A1" w14:paraId="3F535BEA" w14:textId="77777777" w:rsidTr="00E27A65">
        <w:tc>
          <w:tcPr>
            <w:tcW w:w="720" w:type="dxa"/>
            <w:tcBorders>
              <w:top w:val="single" w:sz="4" w:space="0" w:color="auto"/>
              <w:left w:val="single" w:sz="4" w:space="0" w:color="auto"/>
              <w:bottom w:val="single" w:sz="4" w:space="0" w:color="auto"/>
              <w:right w:val="single" w:sz="4" w:space="0" w:color="auto"/>
            </w:tcBorders>
          </w:tcPr>
          <w:p w14:paraId="383058E6"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r w:rsidRPr="000036EF">
              <w:rPr>
                <w:rFonts w:ascii="GHEA Grapalat" w:eastAsia="Times New Roman" w:hAnsi="GHEA Grapalat" w:cs="Times New Roman"/>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1CF4892"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գործարքի</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781FDAC8"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9193160" w14:textId="77777777" w:rsidR="000036EF" w:rsidRPr="000036EF" w:rsidRDefault="000036EF" w:rsidP="000036EF">
            <w:pPr>
              <w:spacing w:after="0" w:line="240" w:lineRule="auto"/>
              <w:jc w:val="center"/>
              <w:rPr>
                <w:rFonts w:ascii="GHEA Grapalat" w:eastAsia="Times New Roman" w:hAnsi="GHEA Grapalat" w:cs="Times New Roman"/>
                <w:sz w:val="20"/>
                <w:szCs w:val="20"/>
                <w:lang w:val="hy-AM"/>
              </w:rPr>
            </w:pPr>
            <w:proofErr w:type="spellStart"/>
            <w:r w:rsidRPr="000036EF">
              <w:rPr>
                <w:rFonts w:ascii="GHEA Grapalat" w:eastAsia="Times New Roman" w:hAnsi="GHEA Grapalat" w:cs="Times New Roman"/>
                <w:sz w:val="20"/>
                <w:szCs w:val="20"/>
              </w:rPr>
              <w:t>Պարտադիր</w:t>
            </w:r>
            <w:proofErr w:type="spellEnd"/>
            <w:r w:rsidRPr="000036EF">
              <w:rPr>
                <w:rFonts w:ascii="GHEA Grapalat" w:eastAsia="Times New Roman" w:hAnsi="GHEA Grapalat" w:cs="Times New Roman"/>
                <w:sz w:val="20"/>
                <w:szCs w:val="20"/>
              </w:rPr>
              <w:t xml:space="preserve"> </w:t>
            </w:r>
            <w:r w:rsidRPr="000036EF">
              <w:rPr>
                <w:rFonts w:ascii="GHEA Grapalat" w:eastAsia="Times New Roman" w:hAnsi="GHEA Grapalat" w:cs="Times New Roman"/>
                <w:sz w:val="20"/>
                <w:szCs w:val="20"/>
                <w:lang w:val="hy-AM"/>
              </w:rPr>
              <w:t xml:space="preserve">լրացվում է </w:t>
            </w:r>
            <w:r w:rsidRPr="000036EF">
              <w:rPr>
                <w:rFonts w:ascii="GHEA Grapalat" w:eastAsia="Times New Roman" w:hAnsi="GHEA Grapalat" w:cs="Times New Roman"/>
                <w:sz w:val="20"/>
                <w:szCs w:val="20"/>
              </w:rPr>
              <w:t>«</w:t>
            </w:r>
            <w:r w:rsidRPr="000036EF">
              <w:rPr>
                <w:rFonts w:ascii="GHEA Grapalat" w:eastAsia="Times New Roman" w:hAnsi="GHEA Grapalat" w:cs="Times New Roman"/>
                <w:sz w:val="20"/>
                <w:szCs w:val="20"/>
                <w:lang w:val="hy-AM"/>
              </w:rPr>
              <w:t>որակավորման ապահովման համար</w:t>
            </w:r>
            <w:r w:rsidRPr="000036EF">
              <w:rPr>
                <w:rFonts w:ascii="GHEA Grapalat" w:eastAsia="Times New Roman" w:hAnsi="GHEA Grapalat" w:cs="Times New Roman"/>
                <w:sz w:val="20"/>
                <w:szCs w:val="20"/>
              </w:rPr>
              <w:t>»</w:t>
            </w:r>
            <w:r w:rsidRPr="000036EF">
              <w:rPr>
                <w:rFonts w:ascii="GHEA Grapalat" w:eastAsia="Times New Roman" w:hAnsi="GHEA Grapalat" w:cs="Times New Roman"/>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688207E" w14:textId="77777777" w:rsidR="000036EF" w:rsidRPr="000036EF" w:rsidRDefault="000036EF" w:rsidP="000036EF">
            <w:pPr>
              <w:spacing w:after="0" w:line="240" w:lineRule="auto"/>
              <w:jc w:val="center"/>
              <w:rPr>
                <w:rFonts w:ascii="GHEA Grapalat" w:eastAsia="Times New Roman" w:hAnsi="GHEA Grapalat" w:cs="Times New Roman"/>
                <w:sz w:val="20"/>
                <w:szCs w:val="20"/>
                <w:lang w:val="hy-AM"/>
              </w:rPr>
            </w:pPr>
            <w:r w:rsidRPr="000036EF">
              <w:rPr>
                <w:rFonts w:ascii="GHEA Grapalat" w:eastAsia="Times New Roman" w:hAnsi="GHEA Grapalat" w:cs="Times New Roman"/>
                <w:sz w:val="20"/>
                <w:szCs w:val="20"/>
                <w:lang w:val="hy-AM"/>
              </w:rPr>
              <w:t>նախապես լրացվում է շահառուի կողմից` հրավերով</w:t>
            </w:r>
          </w:p>
        </w:tc>
      </w:tr>
      <w:tr w:rsidR="000036EF" w:rsidRPr="000036EF" w14:paraId="6B6E8F37" w14:textId="77777777" w:rsidTr="00E27A65">
        <w:tc>
          <w:tcPr>
            <w:tcW w:w="720" w:type="dxa"/>
            <w:tcBorders>
              <w:top w:val="single" w:sz="4" w:space="0" w:color="auto"/>
              <w:left w:val="single" w:sz="4" w:space="0" w:color="auto"/>
              <w:bottom w:val="single" w:sz="4" w:space="0" w:color="auto"/>
              <w:right w:val="single" w:sz="4" w:space="0" w:color="auto"/>
            </w:tcBorders>
          </w:tcPr>
          <w:p w14:paraId="7BF9E730"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r w:rsidRPr="000036EF">
              <w:rPr>
                <w:rFonts w:ascii="GHEA Grapalat" w:eastAsia="Times New Roman" w:hAnsi="GHEA Grapalat" w:cs="Times New Roman"/>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3D270BB5"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r w:rsidRPr="000036EF">
              <w:rPr>
                <w:rFonts w:ascii="GHEA Grapalat" w:eastAsia="Times New Roman"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DF8EE8E"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E48238"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պարտադիր</w:t>
            </w:r>
            <w:proofErr w:type="spellEnd"/>
          </w:p>
          <w:p w14:paraId="666486DE"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լրացվում</w:t>
            </w:r>
            <w:proofErr w:type="spellEnd"/>
            <w:r w:rsidRPr="000036EF">
              <w:rPr>
                <w:rFonts w:ascii="GHEA Grapalat" w:eastAsia="Times New Roman" w:hAnsi="GHEA Grapalat" w:cs="Times New Roman"/>
                <w:sz w:val="20"/>
                <w:szCs w:val="20"/>
              </w:rPr>
              <w:t xml:space="preserve"> է </w:t>
            </w:r>
            <w:proofErr w:type="spellStart"/>
            <w:r w:rsidRPr="000036EF">
              <w:rPr>
                <w:rFonts w:ascii="GHEA Grapalat" w:eastAsia="Times New Roman" w:hAnsi="GHEA Grapalat" w:cs="Times New Roman"/>
                <w:sz w:val="20"/>
                <w:szCs w:val="20"/>
              </w:rPr>
              <w:t>պահանջագրով</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նշված</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գումարի</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գանձման</w:t>
            </w:r>
            <w:proofErr w:type="spellEnd"/>
            <w:r w:rsidRPr="000036EF">
              <w:rPr>
                <w:rFonts w:ascii="GHEA Grapalat" w:eastAsia="Times New Roman" w:hAnsi="GHEA Grapalat" w:cs="Times New Roman"/>
                <w:sz w:val="20"/>
                <w:szCs w:val="20"/>
              </w:rPr>
              <w:t xml:space="preserve"> և </w:t>
            </w:r>
            <w:proofErr w:type="spellStart"/>
            <w:r w:rsidRPr="000036EF">
              <w:rPr>
                <w:rFonts w:ascii="GHEA Grapalat" w:eastAsia="Times New Roman" w:hAnsi="GHEA Grapalat" w:cs="Times New Roman"/>
                <w:sz w:val="20"/>
                <w:szCs w:val="20"/>
              </w:rPr>
              <w:t>շահառուին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վճարման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համար</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հիմք</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հանդիսացող</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փաստաթղթի</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տվյալները</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որոնց</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հիման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վրա</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շահառուն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վճարման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պահանջագիր</w:t>
            </w:r>
            <w:proofErr w:type="spellEnd"/>
            <w:r w:rsidRPr="000036EF">
              <w:rPr>
                <w:rFonts w:ascii="GHEA Grapalat" w:eastAsia="Times New Roman" w:hAnsi="GHEA Grapalat" w:cs="Times New Roman"/>
                <w:sz w:val="20"/>
                <w:szCs w:val="20"/>
              </w:rPr>
              <w:t xml:space="preserve"> է </w:t>
            </w:r>
            <w:proofErr w:type="spellStart"/>
            <w:r w:rsidRPr="000036EF">
              <w:rPr>
                <w:rFonts w:ascii="GHEA Grapalat" w:eastAsia="Times New Roman" w:hAnsi="GHEA Grapalat" w:cs="Times New Roman"/>
                <w:sz w:val="20"/>
                <w:szCs w:val="20"/>
              </w:rPr>
              <w:t>ներկայացնում</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վճարողին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սպասարկող</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բանկին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lastRenderedPageBreak/>
              <w:t>լրացվում</w:t>
            </w:r>
            <w:proofErr w:type="spellEnd"/>
            <w:r w:rsidRPr="000036EF">
              <w:rPr>
                <w:rFonts w:ascii="GHEA Grapalat" w:eastAsia="Times New Roman" w:hAnsi="GHEA Grapalat" w:cs="Times New Roman"/>
                <w:sz w:val="20"/>
                <w:szCs w:val="20"/>
              </w:rPr>
              <w:t xml:space="preserve"> է </w:t>
            </w:r>
            <w:proofErr w:type="spellStart"/>
            <w:r w:rsidRPr="000036EF">
              <w:rPr>
                <w:rFonts w:ascii="GHEA Grapalat" w:eastAsia="Times New Roman" w:hAnsi="GHEA Grapalat" w:cs="Times New Roman"/>
                <w:sz w:val="20"/>
                <w:szCs w:val="20"/>
              </w:rPr>
              <w:t>պահանջագրի</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ներկայացման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համար</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հիմք</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հանդիսացող</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պայմանագրի</w:t>
            </w:r>
            <w:proofErr w:type="spellEnd"/>
            <w:r w:rsidRPr="000036EF">
              <w:rPr>
                <w:rFonts w:ascii="GHEA Grapalat" w:eastAsia="Times New Roman" w:hAnsi="GHEA Grapalat" w:cs="Times New Roman"/>
                <w:sz w:val="20"/>
                <w:szCs w:val="20"/>
              </w:rPr>
              <w:t xml:space="preserve"> </w:t>
            </w:r>
            <w:proofErr w:type="spellStart"/>
            <w:proofErr w:type="gramStart"/>
            <w:r w:rsidRPr="000036EF">
              <w:rPr>
                <w:rFonts w:ascii="GHEA Grapalat" w:eastAsia="Times New Roman" w:hAnsi="GHEA Grapalat" w:cs="Times New Roman"/>
                <w:sz w:val="20"/>
                <w:szCs w:val="20"/>
              </w:rPr>
              <w:t>համարը</w:t>
            </w:r>
            <w:proofErr w:type="spellEnd"/>
            <w:r w:rsidRPr="000036EF">
              <w:rPr>
                <w:rFonts w:ascii="GHEA Grapalat" w:eastAsia="Times New Roman" w:hAnsi="GHEA Grapalat" w:cs="Times New Roman"/>
                <w:sz w:val="20"/>
                <w:szCs w:val="20"/>
                <w:lang w:val="hy-AM"/>
              </w:rPr>
              <w:t>,</w:t>
            </w:r>
            <w:r w:rsidRPr="000036EF">
              <w:rPr>
                <w:rFonts w:ascii="GHEA Grapalat" w:eastAsia="Times New Roman" w:hAnsi="GHEA Grapalat" w:cs="Arial"/>
                <w:sz w:val="20"/>
                <w:szCs w:val="20"/>
                <w:lang w:val="hy-AM"/>
              </w:rPr>
              <w:t xml:space="preserve"> </w:t>
            </w:r>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գնման</w:t>
            </w:r>
            <w:proofErr w:type="spellEnd"/>
            <w:proofErr w:type="gram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ընթացակարգի</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ծածկագիրը</w:t>
            </w:r>
            <w:proofErr w:type="spellEnd"/>
            <w:r w:rsidRPr="000036EF">
              <w:rPr>
                <w:rFonts w:ascii="GHEA Grapalat" w:eastAsia="Times New Roman"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3996DB79" w14:textId="77777777" w:rsidR="000036EF" w:rsidRPr="000036EF" w:rsidRDefault="000036EF" w:rsidP="000036EF">
            <w:pPr>
              <w:spacing w:after="0" w:line="240" w:lineRule="auto"/>
              <w:jc w:val="center"/>
              <w:rPr>
                <w:rFonts w:ascii="GHEA Grapalat" w:eastAsia="Times New Roman" w:hAnsi="GHEA Grapalat" w:cs="Times New Roman"/>
                <w:sz w:val="20"/>
                <w:szCs w:val="20"/>
                <w:lang w:val="hy-AM"/>
              </w:rPr>
            </w:pPr>
            <w:proofErr w:type="spellStart"/>
            <w:r w:rsidRPr="000036EF">
              <w:rPr>
                <w:rFonts w:ascii="GHEA Grapalat" w:eastAsia="Times New Roman" w:hAnsi="GHEA Grapalat" w:cs="Times New Roman"/>
                <w:sz w:val="20"/>
                <w:szCs w:val="20"/>
              </w:rPr>
              <w:lastRenderedPageBreak/>
              <w:t>լրացվում</w:t>
            </w:r>
            <w:proofErr w:type="spellEnd"/>
            <w:r w:rsidRPr="000036EF">
              <w:rPr>
                <w:rFonts w:ascii="GHEA Grapalat" w:eastAsia="Times New Roman" w:hAnsi="GHEA Grapalat" w:cs="Times New Roman"/>
                <w:sz w:val="20"/>
                <w:szCs w:val="20"/>
              </w:rPr>
              <w:t xml:space="preserve"> է </w:t>
            </w:r>
            <w:r w:rsidRPr="000036EF">
              <w:rPr>
                <w:rFonts w:ascii="GHEA Grapalat" w:eastAsia="Times New Roman" w:hAnsi="GHEA Grapalat" w:cs="Times New Roman"/>
                <w:sz w:val="20"/>
                <w:szCs w:val="20"/>
                <w:lang w:val="hy-AM"/>
              </w:rPr>
              <w:t>շահառու</w:t>
            </w:r>
            <w:r w:rsidRPr="000036EF">
              <w:rPr>
                <w:rFonts w:ascii="GHEA Grapalat" w:eastAsia="Times New Roman" w:hAnsi="GHEA Grapalat" w:cs="Times New Roman"/>
                <w:sz w:val="20"/>
                <w:szCs w:val="20"/>
              </w:rPr>
              <w:t xml:space="preserve">ի </w:t>
            </w:r>
            <w:proofErr w:type="spellStart"/>
            <w:r w:rsidRPr="000036EF">
              <w:rPr>
                <w:rFonts w:ascii="GHEA Grapalat" w:eastAsia="Times New Roman" w:hAnsi="GHEA Grapalat" w:cs="Times New Roman"/>
                <w:sz w:val="20"/>
                <w:szCs w:val="20"/>
              </w:rPr>
              <w:t>կողմից</w:t>
            </w:r>
            <w:proofErr w:type="spellEnd"/>
          </w:p>
        </w:tc>
      </w:tr>
      <w:tr w:rsidR="000036EF" w:rsidRPr="008861A1" w14:paraId="5115E4F2" w14:textId="77777777" w:rsidTr="00E27A65">
        <w:tc>
          <w:tcPr>
            <w:tcW w:w="720" w:type="dxa"/>
            <w:tcBorders>
              <w:top w:val="single" w:sz="4" w:space="0" w:color="auto"/>
              <w:left w:val="single" w:sz="4" w:space="0" w:color="auto"/>
              <w:bottom w:val="single" w:sz="4" w:space="0" w:color="auto"/>
              <w:right w:val="single" w:sz="4" w:space="0" w:color="auto"/>
            </w:tcBorders>
          </w:tcPr>
          <w:p w14:paraId="0B791E28" w14:textId="77777777" w:rsidR="000036EF" w:rsidRPr="000036EF" w:rsidDel="0010680B" w:rsidRDefault="000036EF" w:rsidP="000036EF">
            <w:pPr>
              <w:spacing w:after="0" w:line="240" w:lineRule="auto"/>
              <w:jc w:val="center"/>
              <w:rPr>
                <w:rFonts w:ascii="GHEA Grapalat" w:eastAsia="Times New Roman" w:hAnsi="GHEA Grapalat" w:cs="Times New Roman"/>
                <w:sz w:val="20"/>
                <w:szCs w:val="20"/>
                <w:lang w:val="hy-AM"/>
              </w:rPr>
            </w:pPr>
            <w:r w:rsidRPr="000036EF">
              <w:rPr>
                <w:rFonts w:ascii="GHEA Grapalat" w:eastAsia="Times New Roman" w:hAnsi="GHEA Grapalat" w:cs="Times New Roman"/>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40868AAC"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r w:rsidRPr="000036EF">
              <w:rPr>
                <w:rFonts w:ascii="GHEA Grapalat" w:eastAsia="Times New Roman"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0482AD6C"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443BFE8" w14:textId="77777777" w:rsidR="000036EF" w:rsidRPr="000036EF" w:rsidRDefault="000036EF" w:rsidP="000036EF">
            <w:pPr>
              <w:spacing w:after="0" w:line="240" w:lineRule="auto"/>
              <w:jc w:val="center"/>
              <w:rPr>
                <w:rFonts w:ascii="GHEA Grapalat" w:eastAsia="Times New Roman" w:hAnsi="GHEA Grapalat" w:cs="Sylfaen"/>
                <w:sz w:val="20"/>
                <w:szCs w:val="20"/>
                <w:lang w:val="hy-AM"/>
              </w:rPr>
            </w:pPr>
            <w:proofErr w:type="spellStart"/>
            <w:r w:rsidRPr="000036EF">
              <w:rPr>
                <w:rFonts w:ascii="GHEA Grapalat" w:eastAsia="Times New Roman" w:hAnsi="GHEA Grapalat" w:cs="Times New Roman"/>
                <w:sz w:val="20"/>
                <w:szCs w:val="20"/>
              </w:rPr>
              <w:t>պարտադիր</w:t>
            </w:r>
            <w:proofErr w:type="spellEnd"/>
            <w:r w:rsidRPr="000036EF">
              <w:rPr>
                <w:rFonts w:ascii="GHEA Grapalat" w:eastAsia="Times New Roman" w:hAnsi="GHEA Grapalat" w:cs="Sylfaen"/>
                <w:sz w:val="20"/>
                <w:szCs w:val="20"/>
                <w:lang w:val="hy-AM"/>
              </w:rPr>
              <w:t xml:space="preserve"> </w:t>
            </w:r>
          </w:p>
          <w:p w14:paraId="5625FF8C" w14:textId="77777777" w:rsidR="000036EF" w:rsidRPr="000036EF" w:rsidRDefault="000036EF" w:rsidP="000036EF">
            <w:pPr>
              <w:spacing w:after="0" w:line="240" w:lineRule="auto"/>
              <w:jc w:val="center"/>
              <w:rPr>
                <w:rFonts w:ascii="GHEA Grapalat" w:eastAsia="Times New Roman" w:hAnsi="GHEA Grapalat" w:cs="Sylfaen"/>
                <w:sz w:val="20"/>
                <w:szCs w:val="20"/>
                <w:lang w:val="hy-AM"/>
              </w:rPr>
            </w:pPr>
            <w:r w:rsidRPr="000036EF">
              <w:rPr>
                <w:rFonts w:ascii="GHEA Grapalat" w:eastAsia="Times New Roman" w:hAnsi="GHEA Grapalat" w:cs="Sylfaen"/>
                <w:sz w:val="20"/>
                <w:szCs w:val="20"/>
                <w:lang w:val="hy-AM"/>
              </w:rPr>
              <w:t xml:space="preserve">լրացվում է &lt;ակցեպտավորված վճարում&gt; բառերը, </w:t>
            </w:r>
          </w:p>
          <w:p w14:paraId="0AC976A7" w14:textId="77777777" w:rsidR="000036EF" w:rsidRPr="000036EF" w:rsidRDefault="000036EF" w:rsidP="000036EF">
            <w:pPr>
              <w:spacing w:after="0" w:line="240" w:lineRule="auto"/>
              <w:jc w:val="center"/>
              <w:rPr>
                <w:rFonts w:ascii="GHEA Grapalat" w:eastAsia="Times New Roman" w:hAnsi="GHEA Grapalat" w:cs="Times New Roman"/>
                <w:sz w:val="20"/>
                <w:szCs w:val="20"/>
                <w:lang w:val="hy-AM"/>
              </w:rPr>
            </w:pPr>
            <w:r w:rsidRPr="000036EF">
              <w:rPr>
                <w:rFonts w:ascii="GHEA Grapalat" w:eastAsia="Times New Roman"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6DD9A182" w14:textId="77777777" w:rsidR="000036EF" w:rsidRPr="000036EF" w:rsidRDefault="000036EF" w:rsidP="000036EF">
            <w:pPr>
              <w:spacing w:after="0" w:line="240" w:lineRule="auto"/>
              <w:jc w:val="center"/>
              <w:rPr>
                <w:rFonts w:ascii="GHEA Grapalat" w:eastAsia="Times New Roman" w:hAnsi="GHEA Grapalat" w:cs="Times New Roman"/>
                <w:sz w:val="20"/>
                <w:szCs w:val="20"/>
                <w:lang w:val="hy-AM"/>
              </w:rPr>
            </w:pPr>
            <w:r w:rsidRPr="000036EF">
              <w:rPr>
                <w:rFonts w:ascii="GHEA Grapalat" w:eastAsia="Times New Roman" w:hAnsi="GHEA Grapalat" w:cs="Times New Roman"/>
                <w:sz w:val="20"/>
                <w:szCs w:val="20"/>
                <w:lang w:val="hy-AM"/>
              </w:rPr>
              <w:t xml:space="preserve">նախապես լրացվում է շահառուի կողմից </w:t>
            </w:r>
          </w:p>
        </w:tc>
      </w:tr>
      <w:tr w:rsidR="000036EF" w:rsidRPr="000036EF" w14:paraId="336D1B2B" w14:textId="77777777" w:rsidTr="00E27A65">
        <w:tc>
          <w:tcPr>
            <w:tcW w:w="720" w:type="dxa"/>
            <w:tcBorders>
              <w:top w:val="single" w:sz="4" w:space="0" w:color="auto"/>
              <w:left w:val="single" w:sz="4" w:space="0" w:color="auto"/>
              <w:bottom w:val="single" w:sz="4" w:space="0" w:color="auto"/>
              <w:right w:val="single" w:sz="4" w:space="0" w:color="auto"/>
            </w:tcBorders>
          </w:tcPr>
          <w:p w14:paraId="4FFD0755" w14:textId="77777777" w:rsidR="000036EF" w:rsidRPr="000036EF" w:rsidRDefault="000036EF" w:rsidP="000036EF">
            <w:pPr>
              <w:spacing w:after="0" w:line="240" w:lineRule="auto"/>
              <w:jc w:val="center"/>
              <w:rPr>
                <w:rFonts w:ascii="GHEA Grapalat" w:eastAsia="Times New Roman" w:hAnsi="GHEA Grapalat" w:cs="Times New Roman"/>
                <w:sz w:val="20"/>
                <w:szCs w:val="20"/>
                <w:lang w:val="hy-AM"/>
              </w:rPr>
            </w:pPr>
            <w:r w:rsidRPr="000036EF">
              <w:rPr>
                <w:rFonts w:ascii="GHEA Grapalat" w:eastAsia="Times New Roman" w:hAnsi="GHEA Grapalat" w:cs="Times New Roman"/>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390F258A"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առդիր</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էջերի</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151FFAEC"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E9F6C5"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ոչ</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պարտադիր</w:t>
            </w:r>
            <w:proofErr w:type="spellEnd"/>
          </w:p>
          <w:p w14:paraId="58AC9E89"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լրացվում</w:t>
            </w:r>
            <w:proofErr w:type="spellEnd"/>
            <w:r w:rsidRPr="000036EF">
              <w:rPr>
                <w:rFonts w:ascii="GHEA Grapalat" w:eastAsia="Times New Roman" w:hAnsi="GHEA Grapalat" w:cs="Times New Roman"/>
                <w:sz w:val="20"/>
                <w:szCs w:val="20"/>
              </w:rPr>
              <w:t xml:space="preserve"> է </w:t>
            </w:r>
            <w:proofErr w:type="spellStart"/>
            <w:r w:rsidRPr="000036EF">
              <w:rPr>
                <w:rFonts w:ascii="GHEA Grapalat" w:eastAsia="Times New Roman" w:hAnsi="GHEA Grapalat" w:cs="Times New Roman"/>
                <w:sz w:val="20"/>
                <w:szCs w:val="20"/>
              </w:rPr>
              <w:t>պահանջագրին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կից</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ներկայացված</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փաստաթղթերի</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էջերի</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քանակը</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որոնք</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պետք</w:t>
            </w:r>
            <w:proofErr w:type="spellEnd"/>
            <w:r w:rsidRPr="000036EF">
              <w:rPr>
                <w:rFonts w:ascii="GHEA Grapalat" w:eastAsia="Times New Roman" w:hAnsi="GHEA Grapalat" w:cs="Times New Roman"/>
                <w:sz w:val="20"/>
                <w:szCs w:val="20"/>
              </w:rPr>
              <w:t xml:space="preserve"> է </w:t>
            </w:r>
            <w:proofErr w:type="spellStart"/>
            <w:r w:rsidRPr="000036EF">
              <w:rPr>
                <w:rFonts w:ascii="GHEA Grapalat" w:eastAsia="Times New Roman" w:hAnsi="GHEA Grapalat" w:cs="Times New Roman"/>
                <w:sz w:val="20"/>
                <w:szCs w:val="20"/>
              </w:rPr>
              <w:t>տրամադրվեն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վճարողին</w:t>
            </w:r>
            <w:proofErr w:type="spellEnd"/>
            <w:r w:rsidRPr="000036EF">
              <w:rPr>
                <w:rFonts w:ascii="GHEA Grapalat" w:eastAsia="Times New Roman" w:hAnsi="GHEA Grapalat" w:cs="Times New Roman"/>
                <w:sz w:val="20"/>
                <w:szCs w:val="20"/>
                <w:lang w:val="hy-AM"/>
              </w:rPr>
              <w:t xml:space="preserve"> </w:t>
            </w:r>
            <w:r w:rsidRPr="000036EF">
              <w:rPr>
                <w:rFonts w:ascii="GHEA Grapalat" w:eastAsia="Times New Roman" w:hAnsi="GHEA Grapalat" w:cs="Times New Roman"/>
                <w:sz w:val="20"/>
                <w:szCs w:val="20"/>
              </w:rPr>
              <w:t>(</w:t>
            </w:r>
            <w:r w:rsidRPr="000036EF">
              <w:rPr>
                <w:rFonts w:ascii="GHEA Grapalat" w:eastAsia="Times New Roman" w:hAnsi="GHEA Grapalat" w:cs="Times New Roman"/>
                <w:sz w:val="20"/>
                <w:szCs w:val="20"/>
                <w:lang w:val="hy-AM"/>
              </w:rPr>
              <w:t>վճարողի բանկին</w:t>
            </w:r>
            <w:r w:rsidRPr="000036EF">
              <w:rPr>
                <w:rFonts w:ascii="GHEA Grapalat" w:eastAsia="Times New Roman" w:hAnsi="GHEA Grapalat" w:cs="Times New Roman"/>
                <w:sz w:val="20"/>
                <w:szCs w:val="20"/>
              </w:rPr>
              <w:t>)</w:t>
            </w:r>
          </w:p>
          <w:p w14:paraId="714AC5BC"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r w:rsidRPr="000036EF">
              <w:rPr>
                <w:rFonts w:ascii="GHEA Grapalat" w:eastAsia="Times New Roman" w:hAnsi="GHEA Grapalat" w:cs="Times New Roman"/>
                <w:sz w:val="20"/>
                <w:szCs w:val="20"/>
                <w:lang w:val="hy-AM"/>
              </w:rPr>
              <w:t>Եթ ե լրացվել է &lt;</w:t>
            </w:r>
            <w:r w:rsidRPr="000036EF">
              <w:rPr>
                <w:rFonts w:ascii="GHEA Grapalat" w:eastAsia="Times New Roman" w:hAnsi="GHEA Grapalat" w:cs="Sylfaen"/>
                <w:sz w:val="20"/>
                <w:szCs w:val="20"/>
                <w:lang w:val="hy-AM"/>
              </w:rPr>
              <w:t>Վճարման կատարման հիմքեր&gt; դաշտը ապա այս տվյալը պարտադիր լրացվում է</w:t>
            </w:r>
            <w:r w:rsidRPr="000036EF">
              <w:rPr>
                <w:rFonts w:ascii="GHEA Grapalat" w:eastAsia="Times New Roman"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C90A093"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լրացվում</w:t>
            </w:r>
            <w:proofErr w:type="spellEnd"/>
            <w:r w:rsidRPr="000036EF">
              <w:rPr>
                <w:rFonts w:ascii="GHEA Grapalat" w:eastAsia="Times New Roman" w:hAnsi="GHEA Grapalat" w:cs="Times New Roman"/>
                <w:sz w:val="20"/>
                <w:szCs w:val="20"/>
              </w:rPr>
              <w:t xml:space="preserve"> է </w:t>
            </w:r>
            <w:proofErr w:type="spellStart"/>
            <w:r w:rsidRPr="000036EF">
              <w:rPr>
                <w:rFonts w:ascii="GHEA Grapalat" w:eastAsia="Times New Roman" w:hAnsi="GHEA Grapalat" w:cs="Times New Roman"/>
                <w:sz w:val="20"/>
                <w:szCs w:val="20"/>
              </w:rPr>
              <w:t>շահառուի</w:t>
            </w:r>
            <w:proofErr w:type="spellEnd"/>
            <w:r w:rsidRPr="000036EF">
              <w:rPr>
                <w:rFonts w:ascii="GHEA Grapalat" w:eastAsia="Times New Roman" w:hAnsi="GHEA Grapalat" w:cs="Times New Roman"/>
                <w:sz w:val="20"/>
                <w:szCs w:val="20"/>
                <w:lang w:val="hy-AM"/>
              </w:rPr>
              <w:t xml:space="preserve"> </w:t>
            </w:r>
            <w:proofErr w:type="spellStart"/>
            <w:r w:rsidRPr="000036EF">
              <w:rPr>
                <w:rFonts w:ascii="GHEA Grapalat" w:eastAsia="Times New Roman" w:hAnsi="GHEA Grapalat" w:cs="Times New Roman"/>
                <w:sz w:val="20"/>
                <w:szCs w:val="20"/>
              </w:rPr>
              <w:t>կողմից</w:t>
            </w:r>
            <w:proofErr w:type="spellEnd"/>
          </w:p>
        </w:tc>
      </w:tr>
      <w:tr w:rsidR="000036EF" w:rsidRPr="008861A1" w14:paraId="41CCA051" w14:textId="77777777" w:rsidTr="00E27A65">
        <w:tc>
          <w:tcPr>
            <w:tcW w:w="720" w:type="dxa"/>
            <w:tcBorders>
              <w:top w:val="single" w:sz="4" w:space="0" w:color="auto"/>
              <w:left w:val="single" w:sz="4" w:space="0" w:color="auto"/>
              <w:bottom w:val="single" w:sz="4" w:space="0" w:color="auto"/>
              <w:right w:val="single" w:sz="4" w:space="0" w:color="auto"/>
            </w:tcBorders>
          </w:tcPr>
          <w:p w14:paraId="7BB80C72"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r w:rsidRPr="000036EF">
              <w:rPr>
                <w:rFonts w:ascii="GHEA Grapalat" w:eastAsia="Times New Roman" w:hAnsi="GHEA Grapalat" w:cs="Times New Roman"/>
                <w:sz w:val="20"/>
                <w:szCs w:val="20"/>
                <w:lang w:val="hy-AM"/>
              </w:rPr>
              <w:t>2</w:t>
            </w:r>
            <w:r w:rsidRPr="000036EF">
              <w:rPr>
                <w:rFonts w:ascii="GHEA Grapalat" w:eastAsia="Times New Roman" w:hAnsi="GHEA Grapalat" w:cs="Times New Roman"/>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EC26AB9"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վճարողի</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385180B"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3F839DD"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պարտադիր</w:t>
            </w:r>
            <w:proofErr w:type="spellEnd"/>
          </w:p>
          <w:p w14:paraId="2D088CF2" w14:textId="7E48222B" w:rsidR="000036EF" w:rsidRPr="000036EF" w:rsidRDefault="000036EF" w:rsidP="00274122">
            <w:pPr>
              <w:spacing w:after="0" w:line="240" w:lineRule="auto"/>
              <w:jc w:val="center"/>
              <w:rPr>
                <w:rFonts w:ascii="GHEA Grapalat" w:eastAsia="Times New Roman" w:hAnsi="GHEA Grapalat" w:cs="Times New Roman"/>
                <w:sz w:val="20"/>
                <w:szCs w:val="20"/>
                <w:lang w:val="hy-AM"/>
              </w:rPr>
            </w:pPr>
            <w:proofErr w:type="spellStart"/>
            <w:r w:rsidRPr="000036EF">
              <w:rPr>
                <w:rFonts w:ascii="GHEA Grapalat" w:eastAsia="Times New Roman" w:hAnsi="GHEA Grapalat" w:cs="Times New Roman"/>
                <w:sz w:val="20"/>
                <w:szCs w:val="20"/>
              </w:rPr>
              <w:t>այս</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դաշտը</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լրացվում</w:t>
            </w:r>
            <w:proofErr w:type="spellEnd"/>
            <w:r w:rsidRPr="000036EF">
              <w:rPr>
                <w:rFonts w:ascii="GHEA Grapalat" w:eastAsia="Times New Roman" w:hAnsi="GHEA Grapalat" w:cs="Times New Roman"/>
                <w:sz w:val="20"/>
                <w:szCs w:val="20"/>
                <w:lang w:val="hy-AM"/>
              </w:rPr>
              <w:t xml:space="preserve"> է վճարողի կողմից պահանջագրի ներկայացման դեպքում: Ընդ որում</w:t>
            </w:r>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եթե</w:t>
            </w:r>
            <w:proofErr w:type="spellEnd"/>
            <w:r w:rsidRPr="000036EF">
              <w:rPr>
                <w:rFonts w:ascii="GHEA Grapalat" w:eastAsia="Times New Roman" w:hAnsi="GHEA Grapalat" w:cs="Times New Roman"/>
                <w:sz w:val="20"/>
                <w:szCs w:val="20"/>
              </w:rPr>
              <w:t xml:space="preserve"> </w:t>
            </w:r>
            <w:r w:rsidRPr="000036EF">
              <w:rPr>
                <w:rFonts w:ascii="GHEA Grapalat" w:eastAsia="Times New Roman" w:hAnsi="GHEA Grapalat" w:cs="Sylfaen"/>
                <w:sz w:val="20"/>
                <w:szCs w:val="20"/>
                <w:lang w:val="hy-AM"/>
              </w:rPr>
              <w:t xml:space="preserve">Վճարման պայմաններ դաշտում </w:t>
            </w:r>
            <w:r w:rsidRPr="000036EF">
              <w:rPr>
                <w:rFonts w:ascii="GHEA Grapalat" w:eastAsia="Times New Roman" w:hAnsi="GHEA Grapalat" w:cs="Times New Roman"/>
                <w:sz w:val="20"/>
                <w:szCs w:val="20"/>
                <w:lang w:val="hy-AM"/>
              </w:rPr>
              <w:t>նշված է &lt;ակցեպտավորված վճարում&gt; ապա</w:t>
            </w:r>
            <w:r w:rsidRPr="000036EF">
              <w:rPr>
                <w:rFonts w:ascii="GHEA Grapalat" w:eastAsia="Times New Roman" w:hAnsi="GHEA Grapalat" w:cs="Sylfaen"/>
                <w:sz w:val="20"/>
                <w:szCs w:val="20"/>
                <w:lang w:val="hy-AM"/>
              </w:rPr>
              <w:t xml:space="preserve"> </w:t>
            </w:r>
            <w:proofErr w:type="spellStart"/>
            <w:r w:rsidRPr="000036EF">
              <w:rPr>
                <w:rFonts w:ascii="GHEA Grapalat" w:eastAsia="Times New Roman" w:hAnsi="GHEA Grapalat" w:cs="Times New Roman"/>
                <w:sz w:val="20"/>
                <w:szCs w:val="20"/>
              </w:rPr>
              <w:t>վճարող</w:t>
            </w:r>
            <w:proofErr w:type="spellEnd"/>
            <w:r w:rsidRPr="000036EF">
              <w:rPr>
                <w:rFonts w:ascii="GHEA Grapalat" w:eastAsia="Times New Roman" w:hAnsi="GHEA Grapalat" w:cs="Times New Roman"/>
                <w:sz w:val="20"/>
                <w:szCs w:val="20"/>
                <w:lang w:val="hy-AM"/>
              </w:rPr>
              <w:t xml:space="preserve">ը ստորագրելով՝ </w:t>
            </w:r>
            <w:r w:rsidRPr="000036EF">
              <w:rPr>
                <w:rFonts w:ascii="GHEA Grapalat" w:eastAsia="Times New Roman" w:hAnsi="GHEA Grapalat" w:cs="Sylfaen"/>
                <w:sz w:val="20"/>
                <w:szCs w:val="20"/>
                <w:lang w:val="hy-AM"/>
              </w:rPr>
              <w:t xml:space="preserve">նախապես </w:t>
            </w:r>
            <w:r w:rsidRPr="000036EF">
              <w:rPr>
                <w:rFonts w:ascii="GHEA Grapalat" w:eastAsia="Times New Roman" w:hAnsi="GHEA Grapalat" w:cs="Times New Roman"/>
                <w:sz w:val="20"/>
                <w:szCs w:val="20"/>
                <w:lang w:val="hy-AM"/>
              </w:rPr>
              <w:t xml:space="preserve">համաձայնվում  </w:t>
            </w:r>
            <w:r w:rsidRPr="000036EF">
              <w:rPr>
                <w:rFonts w:ascii="GHEA Grapalat" w:eastAsia="Times New Roman" w:hAnsi="GHEA Grapalat" w:cs="Sylfaen"/>
                <w:sz w:val="20"/>
                <w:szCs w:val="20"/>
                <w:lang w:val="hy-AM"/>
              </w:rPr>
              <w:t xml:space="preserve">  </w:t>
            </w:r>
            <w:r w:rsidRPr="000036EF">
              <w:rPr>
                <w:rFonts w:ascii="GHEA Grapalat" w:eastAsia="Times New Roman" w:hAnsi="GHEA Grapalat" w:cs="Times New Roman"/>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tc>
        <w:tc>
          <w:tcPr>
            <w:tcW w:w="2640" w:type="dxa"/>
            <w:tcBorders>
              <w:top w:val="single" w:sz="4" w:space="0" w:color="auto"/>
              <w:left w:val="single" w:sz="4" w:space="0" w:color="auto"/>
              <w:bottom w:val="single" w:sz="4" w:space="0" w:color="auto"/>
              <w:right w:val="single" w:sz="4" w:space="0" w:color="auto"/>
            </w:tcBorders>
          </w:tcPr>
          <w:p w14:paraId="3C13F841" w14:textId="77777777" w:rsidR="000036EF" w:rsidRPr="000036EF" w:rsidRDefault="000036EF" w:rsidP="000036EF">
            <w:pPr>
              <w:spacing w:after="0" w:line="240" w:lineRule="auto"/>
              <w:jc w:val="center"/>
              <w:rPr>
                <w:rFonts w:ascii="GHEA Grapalat" w:eastAsia="Times New Roman" w:hAnsi="GHEA Grapalat" w:cs="Times New Roman"/>
                <w:sz w:val="20"/>
                <w:szCs w:val="20"/>
                <w:lang w:val="hy-AM"/>
              </w:rPr>
            </w:pPr>
            <w:r w:rsidRPr="000036EF">
              <w:rPr>
                <w:rFonts w:ascii="GHEA Grapalat" w:eastAsia="Times New Roman" w:hAnsi="GHEA Grapalat" w:cs="Times New Roman"/>
                <w:sz w:val="20"/>
                <w:szCs w:val="20"/>
                <w:lang w:val="hy-AM"/>
              </w:rPr>
              <w:t xml:space="preserve">ստորագրվում է վճարողի կողմից կամ </w:t>
            </w:r>
          </w:p>
          <w:p w14:paraId="6527B55F" w14:textId="77777777" w:rsidR="000036EF" w:rsidRPr="000036EF" w:rsidRDefault="000036EF" w:rsidP="000036EF">
            <w:pPr>
              <w:spacing w:after="0" w:line="240" w:lineRule="auto"/>
              <w:jc w:val="center"/>
              <w:rPr>
                <w:rFonts w:ascii="GHEA Grapalat" w:eastAsia="Times New Roman" w:hAnsi="GHEA Grapalat" w:cs="Times New Roman"/>
                <w:sz w:val="20"/>
                <w:szCs w:val="20"/>
                <w:lang w:val="hy-AM"/>
              </w:rPr>
            </w:pPr>
            <w:r w:rsidRPr="000036EF">
              <w:rPr>
                <w:rFonts w:ascii="GHEA Grapalat" w:eastAsia="Times New Roman" w:hAnsi="GHEA Grapalat" w:cs="Times New Roman"/>
                <w:sz w:val="20"/>
                <w:szCs w:val="20"/>
                <w:lang w:val="hy-AM"/>
              </w:rPr>
              <w:t>դրվում է վճարողի էլեկտրոնային ստորագրությունը</w:t>
            </w:r>
          </w:p>
          <w:p w14:paraId="3F65DC99" w14:textId="77777777" w:rsidR="000036EF" w:rsidRPr="000036EF" w:rsidRDefault="000036EF" w:rsidP="000036EF">
            <w:pPr>
              <w:spacing w:after="0" w:line="240" w:lineRule="auto"/>
              <w:jc w:val="center"/>
              <w:rPr>
                <w:rFonts w:ascii="GHEA Grapalat" w:eastAsia="Times New Roman" w:hAnsi="GHEA Grapalat" w:cs="Times New Roman"/>
                <w:sz w:val="20"/>
                <w:szCs w:val="20"/>
                <w:lang w:val="hy-AM"/>
              </w:rPr>
            </w:pPr>
          </w:p>
        </w:tc>
      </w:tr>
      <w:tr w:rsidR="000036EF" w:rsidRPr="008861A1" w14:paraId="372DD4E7" w14:textId="77777777" w:rsidTr="00E27A65">
        <w:tc>
          <w:tcPr>
            <w:tcW w:w="720" w:type="dxa"/>
            <w:tcBorders>
              <w:top w:val="single" w:sz="4" w:space="0" w:color="auto"/>
              <w:left w:val="single" w:sz="4" w:space="0" w:color="auto"/>
              <w:bottom w:val="single" w:sz="4" w:space="0" w:color="auto"/>
              <w:right w:val="single" w:sz="4" w:space="0" w:color="auto"/>
            </w:tcBorders>
            <w:vAlign w:val="center"/>
          </w:tcPr>
          <w:p w14:paraId="622F08E2" w14:textId="77777777" w:rsidR="000036EF" w:rsidRPr="000036EF" w:rsidRDefault="000036EF" w:rsidP="000036EF">
            <w:pPr>
              <w:spacing w:after="0" w:line="240" w:lineRule="auto"/>
              <w:rPr>
                <w:rFonts w:ascii="GHEA Grapalat" w:eastAsia="Times New Roman" w:hAnsi="GHEA Grapalat" w:cs="Times New Roman"/>
                <w:sz w:val="20"/>
                <w:szCs w:val="20"/>
              </w:rPr>
            </w:pPr>
            <w:r w:rsidRPr="000036EF">
              <w:rPr>
                <w:rFonts w:ascii="GHEA Grapalat" w:eastAsia="Times New Roman" w:hAnsi="GHEA Grapalat" w:cs="Times New Roman"/>
                <w:sz w:val="20"/>
                <w:szCs w:val="20"/>
                <w:lang w:val="hy-AM"/>
              </w:rPr>
              <w:t>2</w:t>
            </w:r>
            <w:r w:rsidRPr="000036EF">
              <w:rPr>
                <w:rFonts w:ascii="GHEA Grapalat" w:eastAsia="Times New Roman" w:hAnsi="GHEA Grapalat" w:cs="Times New Roman"/>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4174AE8D"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վճարողի</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4593901"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ECB6C6"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պարտադիր</w:t>
            </w:r>
            <w:proofErr w:type="spellEnd"/>
            <w:r w:rsidRPr="000036EF">
              <w:rPr>
                <w:rFonts w:ascii="GHEA Grapalat" w:eastAsia="Times New Roman" w:hAnsi="GHEA Grapalat" w:cs="Times New Roman"/>
                <w:sz w:val="20"/>
                <w:szCs w:val="20"/>
              </w:rPr>
              <w:t xml:space="preserve">` </w:t>
            </w:r>
          </w:p>
          <w:p w14:paraId="5D2CBAD8" w14:textId="77777777" w:rsidR="000036EF" w:rsidRPr="000036EF" w:rsidRDefault="000036EF" w:rsidP="000036EF">
            <w:pPr>
              <w:spacing w:after="0" w:line="240" w:lineRule="auto"/>
              <w:jc w:val="center"/>
              <w:rPr>
                <w:rFonts w:ascii="GHEA Grapalat" w:eastAsia="Times New Roman" w:hAnsi="GHEA Grapalat" w:cs="Times New Roman"/>
                <w:sz w:val="20"/>
                <w:szCs w:val="20"/>
                <w:lang w:val="hy-AM"/>
              </w:rPr>
            </w:pPr>
            <w:proofErr w:type="spellStart"/>
            <w:r w:rsidRPr="000036EF">
              <w:rPr>
                <w:rFonts w:ascii="GHEA Grapalat" w:eastAsia="Times New Roman" w:hAnsi="GHEA Grapalat" w:cs="Times New Roman"/>
                <w:sz w:val="20"/>
                <w:szCs w:val="20"/>
              </w:rPr>
              <w:t>կնիքի</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առկայության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դեպքում</w:t>
            </w:r>
            <w:proofErr w:type="spellEnd"/>
            <w:r w:rsidRPr="000036EF">
              <w:rPr>
                <w:rFonts w:ascii="GHEA Grapalat" w:eastAsia="Times New Roman" w:hAnsi="GHEA Grapalat" w:cs="Times New Roman"/>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808E669" w14:textId="77777777" w:rsidR="000036EF" w:rsidRPr="000036EF" w:rsidRDefault="000036EF" w:rsidP="000036EF">
            <w:pPr>
              <w:spacing w:after="0" w:line="240" w:lineRule="auto"/>
              <w:jc w:val="center"/>
              <w:rPr>
                <w:rFonts w:ascii="GHEA Grapalat" w:eastAsia="Times New Roman" w:hAnsi="GHEA Grapalat" w:cs="Times New Roman"/>
                <w:sz w:val="20"/>
                <w:szCs w:val="20"/>
                <w:lang w:val="hy-AM"/>
              </w:rPr>
            </w:pPr>
            <w:r w:rsidRPr="000036EF">
              <w:rPr>
                <w:rFonts w:ascii="GHEA Grapalat" w:eastAsia="Times New Roman" w:hAnsi="GHEA Grapalat" w:cs="Times New Roman"/>
                <w:sz w:val="20"/>
                <w:szCs w:val="20"/>
                <w:lang w:val="hy-AM"/>
              </w:rPr>
              <w:t xml:space="preserve">կնքվում է վճարողի կողմից </w:t>
            </w:r>
          </w:p>
          <w:p w14:paraId="287BF9E0" w14:textId="77777777" w:rsidR="000036EF" w:rsidRPr="000036EF" w:rsidRDefault="000036EF" w:rsidP="000036EF">
            <w:pPr>
              <w:spacing w:after="0" w:line="240" w:lineRule="auto"/>
              <w:jc w:val="center"/>
              <w:rPr>
                <w:rFonts w:ascii="GHEA Grapalat" w:eastAsia="Times New Roman" w:hAnsi="GHEA Grapalat" w:cs="Times New Roman"/>
                <w:sz w:val="20"/>
                <w:szCs w:val="20"/>
                <w:lang w:val="hy-AM"/>
              </w:rPr>
            </w:pPr>
            <w:r w:rsidRPr="000036EF">
              <w:rPr>
                <w:rFonts w:ascii="GHEA Grapalat" w:eastAsia="Times New Roman" w:hAnsi="GHEA Grapalat" w:cs="Times New Roman"/>
                <w:sz w:val="20"/>
                <w:szCs w:val="20"/>
                <w:lang w:val="hy-AM"/>
              </w:rPr>
              <w:t>թղթային եղանակով ներկայացնելիս</w:t>
            </w:r>
          </w:p>
        </w:tc>
      </w:tr>
      <w:tr w:rsidR="000036EF" w:rsidRPr="000036EF" w14:paraId="3A673A45" w14:textId="77777777" w:rsidTr="00E27A65">
        <w:tc>
          <w:tcPr>
            <w:tcW w:w="720" w:type="dxa"/>
            <w:tcBorders>
              <w:top w:val="single" w:sz="4" w:space="0" w:color="auto"/>
              <w:left w:val="single" w:sz="4" w:space="0" w:color="auto"/>
              <w:bottom w:val="single" w:sz="4" w:space="0" w:color="auto"/>
              <w:right w:val="single" w:sz="4" w:space="0" w:color="auto"/>
            </w:tcBorders>
          </w:tcPr>
          <w:p w14:paraId="744D632D"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r w:rsidRPr="000036EF">
              <w:rPr>
                <w:rFonts w:ascii="GHEA Grapalat" w:eastAsia="Times New Roman" w:hAnsi="GHEA Grapalat" w:cs="Times New Roman"/>
                <w:sz w:val="20"/>
                <w:szCs w:val="20"/>
                <w:lang w:val="hy-AM"/>
              </w:rPr>
              <w:t>22</w:t>
            </w:r>
            <w:r w:rsidRPr="000036EF">
              <w:rPr>
                <w:rFonts w:ascii="GHEA Grapalat" w:eastAsia="Times New Roman" w:hAnsi="GHEA Grapalat" w:cs="Times New Roman"/>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7E2BD91"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շահառուի</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08F4635"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38533A1"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Պարտադիր</w:t>
            </w:r>
            <w:proofErr w:type="spellEnd"/>
            <w:r w:rsidRPr="000036EF">
              <w:rPr>
                <w:rFonts w:ascii="GHEA Grapalat" w:eastAsia="Times New Roman" w:hAnsi="GHEA Grapalat" w:cs="Times New Roman"/>
                <w:sz w:val="20"/>
                <w:szCs w:val="20"/>
                <w:lang w:val="hy-AM"/>
              </w:rPr>
              <w:t>՝</w:t>
            </w:r>
            <w:r w:rsidRPr="000036EF">
              <w:rPr>
                <w:rFonts w:ascii="GHEA Grapalat" w:eastAsia="Times New Roman" w:hAnsi="GHEA Grapalat" w:cs="Times New Roman"/>
                <w:sz w:val="20"/>
                <w:szCs w:val="20"/>
              </w:rPr>
              <w:t xml:space="preserve"> </w:t>
            </w:r>
          </w:p>
          <w:p w14:paraId="281A48D5"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լրացվում</w:t>
            </w:r>
            <w:proofErr w:type="spellEnd"/>
            <w:r w:rsidRPr="000036EF">
              <w:rPr>
                <w:rFonts w:ascii="GHEA Grapalat" w:eastAsia="Times New Roman" w:hAnsi="GHEA Grapalat" w:cs="Times New Roman"/>
                <w:sz w:val="20"/>
                <w:szCs w:val="20"/>
              </w:rPr>
              <w:t xml:space="preserve"> է </w:t>
            </w:r>
            <w:proofErr w:type="spellStart"/>
            <w:r w:rsidRPr="000036EF">
              <w:rPr>
                <w:rFonts w:ascii="GHEA Grapalat" w:eastAsia="Times New Roman" w:hAnsi="GHEA Grapalat" w:cs="Times New Roman"/>
                <w:sz w:val="20"/>
                <w:szCs w:val="20"/>
              </w:rPr>
              <w:t>բանկ</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368E6B4"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ստորագրվում</w:t>
            </w:r>
            <w:proofErr w:type="spellEnd"/>
            <w:r w:rsidRPr="000036EF">
              <w:rPr>
                <w:rFonts w:ascii="GHEA Grapalat" w:eastAsia="Times New Roman" w:hAnsi="GHEA Grapalat" w:cs="Times New Roman"/>
                <w:sz w:val="20"/>
                <w:szCs w:val="20"/>
              </w:rPr>
              <w:t xml:space="preserve"> է </w:t>
            </w:r>
            <w:proofErr w:type="spellStart"/>
            <w:r w:rsidRPr="000036EF">
              <w:rPr>
                <w:rFonts w:ascii="GHEA Grapalat" w:eastAsia="Times New Roman" w:hAnsi="GHEA Grapalat" w:cs="Times New Roman"/>
                <w:sz w:val="20"/>
                <w:szCs w:val="20"/>
              </w:rPr>
              <w:t>շահառուի</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կողմից</w:t>
            </w:r>
            <w:proofErr w:type="spellEnd"/>
          </w:p>
        </w:tc>
      </w:tr>
      <w:tr w:rsidR="000036EF" w:rsidRPr="000036EF" w14:paraId="5C353BDC" w14:textId="77777777" w:rsidTr="00E27A65">
        <w:tc>
          <w:tcPr>
            <w:tcW w:w="720" w:type="dxa"/>
            <w:tcBorders>
              <w:top w:val="single" w:sz="4" w:space="0" w:color="auto"/>
              <w:left w:val="single" w:sz="4" w:space="0" w:color="auto"/>
              <w:bottom w:val="single" w:sz="4" w:space="0" w:color="auto"/>
              <w:right w:val="single" w:sz="4" w:space="0" w:color="auto"/>
            </w:tcBorders>
            <w:vAlign w:val="center"/>
          </w:tcPr>
          <w:p w14:paraId="2533295B" w14:textId="77777777" w:rsidR="000036EF" w:rsidRPr="000036EF" w:rsidRDefault="000036EF" w:rsidP="000036EF">
            <w:pPr>
              <w:spacing w:after="0" w:line="240" w:lineRule="auto"/>
              <w:rPr>
                <w:rFonts w:ascii="GHEA Grapalat" w:eastAsia="Times New Roman" w:hAnsi="GHEA Grapalat" w:cs="Times New Roman"/>
                <w:sz w:val="20"/>
                <w:szCs w:val="20"/>
              </w:rPr>
            </w:pPr>
            <w:r w:rsidRPr="000036EF">
              <w:rPr>
                <w:rFonts w:ascii="GHEA Grapalat" w:eastAsia="Times New Roman" w:hAnsi="GHEA Grapalat" w:cs="Times New Roman"/>
                <w:sz w:val="20"/>
                <w:szCs w:val="20"/>
                <w:lang w:val="hy-AM"/>
              </w:rPr>
              <w:t>22</w:t>
            </w:r>
            <w:r w:rsidRPr="000036EF">
              <w:rPr>
                <w:rFonts w:ascii="GHEA Grapalat" w:eastAsia="Times New Roman" w:hAnsi="GHEA Grapalat" w:cs="Times New Roman"/>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6C65C0E"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շահառուի</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72C65050"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D03F4FD"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պարտադիր</w:t>
            </w:r>
            <w:proofErr w:type="spellEnd"/>
            <w:r w:rsidRPr="000036EF">
              <w:rPr>
                <w:rFonts w:ascii="GHEA Grapalat" w:eastAsia="Times New Roman" w:hAnsi="GHEA Grapalat" w:cs="Times New Roman"/>
                <w:sz w:val="20"/>
                <w:szCs w:val="20"/>
              </w:rPr>
              <w:t xml:space="preserve">` </w:t>
            </w:r>
          </w:p>
          <w:p w14:paraId="5BDA655A"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կնիքի</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առկայության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646F068F" w14:textId="77777777" w:rsidR="000036EF" w:rsidRPr="000036EF" w:rsidRDefault="000036EF" w:rsidP="000036EF">
            <w:pPr>
              <w:spacing w:after="0" w:line="240" w:lineRule="auto"/>
              <w:jc w:val="center"/>
              <w:rPr>
                <w:rFonts w:ascii="GHEA Grapalat" w:eastAsia="Times New Roman" w:hAnsi="GHEA Grapalat" w:cs="Times New Roman"/>
                <w:sz w:val="20"/>
                <w:szCs w:val="20"/>
                <w:lang w:val="hy-AM"/>
              </w:rPr>
            </w:pPr>
            <w:proofErr w:type="spellStart"/>
            <w:r w:rsidRPr="000036EF">
              <w:rPr>
                <w:rFonts w:ascii="GHEA Grapalat" w:eastAsia="Times New Roman" w:hAnsi="GHEA Grapalat" w:cs="Times New Roman"/>
                <w:sz w:val="20"/>
                <w:szCs w:val="20"/>
              </w:rPr>
              <w:t>կնքվում</w:t>
            </w:r>
            <w:proofErr w:type="spellEnd"/>
            <w:r w:rsidRPr="000036EF">
              <w:rPr>
                <w:rFonts w:ascii="GHEA Grapalat" w:eastAsia="Times New Roman" w:hAnsi="GHEA Grapalat" w:cs="Times New Roman"/>
                <w:sz w:val="20"/>
                <w:szCs w:val="20"/>
              </w:rPr>
              <w:t xml:space="preserve"> է </w:t>
            </w:r>
            <w:proofErr w:type="spellStart"/>
            <w:r w:rsidRPr="000036EF">
              <w:rPr>
                <w:rFonts w:ascii="GHEA Grapalat" w:eastAsia="Times New Roman" w:hAnsi="GHEA Grapalat" w:cs="Times New Roman"/>
                <w:sz w:val="20"/>
                <w:szCs w:val="20"/>
              </w:rPr>
              <w:t>շահառուի</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կողմից</w:t>
            </w:r>
            <w:proofErr w:type="spellEnd"/>
            <w:r w:rsidRPr="000036EF">
              <w:rPr>
                <w:rFonts w:ascii="GHEA Grapalat" w:eastAsia="Times New Roman" w:hAnsi="GHEA Grapalat" w:cs="Times New Roman"/>
                <w:sz w:val="20"/>
                <w:szCs w:val="20"/>
                <w:lang w:val="hy-AM"/>
              </w:rPr>
              <w:t xml:space="preserve"> </w:t>
            </w:r>
          </w:p>
          <w:p w14:paraId="125B8620" w14:textId="77777777" w:rsidR="000036EF" w:rsidRPr="000036EF" w:rsidRDefault="000036EF" w:rsidP="000036EF">
            <w:pPr>
              <w:spacing w:after="0" w:line="240" w:lineRule="auto"/>
              <w:jc w:val="center"/>
              <w:rPr>
                <w:rFonts w:ascii="GHEA Grapalat" w:eastAsia="Times New Roman" w:hAnsi="GHEA Grapalat" w:cs="Times New Roman"/>
                <w:sz w:val="20"/>
                <w:szCs w:val="20"/>
                <w:lang w:val="hy-AM"/>
              </w:rPr>
            </w:pPr>
            <w:r w:rsidRPr="000036EF">
              <w:rPr>
                <w:rFonts w:ascii="GHEA Grapalat" w:eastAsia="Times New Roman" w:hAnsi="GHEA Grapalat" w:cs="Times New Roman"/>
                <w:sz w:val="20"/>
                <w:szCs w:val="20"/>
                <w:lang w:val="hy-AM"/>
              </w:rPr>
              <w:t>թղթային եղանակով բանկ ներկայացնելիս</w:t>
            </w:r>
          </w:p>
        </w:tc>
      </w:tr>
      <w:tr w:rsidR="000036EF" w:rsidRPr="000036EF" w14:paraId="4919131E" w14:textId="77777777" w:rsidTr="00E27A65">
        <w:tc>
          <w:tcPr>
            <w:tcW w:w="720" w:type="dxa"/>
            <w:tcBorders>
              <w:top w:val="single" w:sz="4" w:space="0" w:color="auto"/>
              <w:left w:val="single" w:sz="4" w:space="0" w:color="auto"/>
              <w:bottom w:val="single" w:sz="4" w:space="0" w:color="auto"/>
              <w:right w:val="single" w:sz="4" w:space="0" w:color="auto"/>
            </w:tcBorders>
          </w:tcPr>
          <w:p w14:paraId="014656A5"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r w:rsidRPr="000036EF">
              <w:rPr>
                <w:rFonts w:ascii="GHEA Grapalat" w:eastAsia="Times New Roman" w:hAnsi="GHEA Grapalat" w:cs="Times New Roman"/>
                <w:sz w:val="20"/>
                <w:szCs w:val="20"/>
              </w:rPr>
              <w:t>2</w:t>
            </w:r>
            <w:r w:rsidRPr="000036EF">
              <w:rPr>
                <w:rFonts w:ascii="GHEA Grapalat" w:eastAsia="Times New Roman" w:hAnsi="GHEA Grapalat" w:cs="Times New Roman"/>
                <w:sz w:val="20"/>
                <w:szCs w:val="20"/>
                <w:lang w:val="hy-AM"/>
              </w:rPr>
              <w:t>3</w:t>
            </w:r>
            <w:r w:rsidRPr="000036EF">
              <w:rPr>
                <w:rFonts w:ascii="GHEA Grapalat" w:eastAsia="Times New Roman" w:hAnsi="GHEA Grapalat" w:cs="Times New Roman"/>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276A4C1"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վճարողին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սպասարկող</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ֆինանսական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կազմակերպության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մասնաճյուղի</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lastRenderedPageBreak/>
              <w:t>աշխատակցի</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C9B250E"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E95E1F"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պարտադիր</w:t>
            </w:r>
            <w:proofErr w:type="spellEnd"/>
          </w:p>
          <w:p w14:paraId="41CC6FCA"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վճարման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պահանջագիրը</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վճարողին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սպասարկող</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ֆինանսական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կազմակերպության</w:t>
            </w:r>
            <w:proofErr w:type="spellEnd"/>
            <w:r w:rsidRPr="000036EF">
              <w:rPr>
                <w:rFonts w:ascii="GHEA Grapalat" w:eastAsia="Times New Roman" w:hAnsi="GHEA Grapalat" w:cs="Times New Roman"/>
                <w:sz w:val="20"/>
                <w:szCs w:val="20"/>
                <w:lang w:val="hy-AM"/>
              </w:rPr>
              <w:t>ը</w:t>
            </w:r>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թղթային</w:t>
            </w:r>
            <w:proofErr w:type="spellEnd"/>
            <w:r w:rsidRPr="000036EF">
              <w:rPr>
                <w:rFonts w:ascii="GHEA Grapalat" w:eastAsia="Times New Roman" w:hAnsi="GHEA Grapalat" w:cs="Times New Roman"/>
                <w:sz w:val="20"/>
                <w:szCs w:val="20"/>
              </w:rPr>
              <w:t xml:space="preserve"> </w:t>
            </w:r>
            <w:proofErr w:type="spellStart"/>
            <w:proofErr w:type="gramStart"/>
            <w:r w:rsidRPr="000036EF">
              <w:rPr>
                <w:rFonts w:ascii="GHEA Grapalat" w:eastAsia="Times New Roman" w:hAnsi="GHEA Grapalat" w:cs="Times New Roman"/>
                <w:sz w:val="20"/>
                <w:szCs w:val="20"/>
              </w:rPr>
              <w:lastRenderedPageBreak/>
              <w:t>եղանակով</w:t>
            </w:r>
            <w:proofErr w:type="spellEnd"/>
            <w:r w:rsidRPr="000036EF">
              <w:rPr>
                <w:rFonts w:ascii="GHEA Grapalat" w:eastAsia="Times New Roman" w:hAnsi="GHEA Grapalat" w:cs="Times New Roman"/>
                <w:sz w:val="20"/>
                <w:szCs w:val="20"/>
              </w:rPr>
              <w:t xml:space="preserve"> </w:t>
            </w:r>
            <w:r w:rsidRPr="000036EF">
              <w:rPr>
                <w:rFonts w:ascii="GHEA Grapalat" w:eastAsia="Times New Roman" w:hAnsi="GHEA Grapalat" w:cs="Times New Roman"/>
                <w:sz w:val="20"/>
                <w:szCs w:val="20"/>
                <w:lang w:val="hy-AM"/>
              </w:rPr>
              <w:t xml:space="preserve"> </w:t>
            </w:r>
            <w:proofErr w:type="spellStart"/>
            <w:r w:rsidRPr="000036EF">
              <w:rPr>
                <w:rFonts w:ascii="GHEA Grapalat" w:eastAsia="Times New Roman" w:hAnsi="GHEA Grapalat" w:cs="Times New Roman"/>
                <w:sz w:val="20"/>
                <w:szCs w:val="20"/>
              </w:rPr>
              <w:t>ներկայաց</w:t>
            </w:r>
            <w:proofErr w:type="spellEnd"/>
            <w:r w:rsidRPr="000036EF">
              <w:rPr>
                <w:rFonts w:ascii="GHEA Grapalat" w:eastAsia="Times New Roman" w:hAnsi="GHEA Grapalat" w:cs="Times New Roman"/>
                <w:sz w:val="20"/>
                <w:szCs w:val="20"/>
                <w:lang w:val="hy-AM"/>
              </w:rPr>
              <w:t>ված</w:t>
            </w:r>
            <w:proofErr w:type="gramEnd"/>
            <w:r w:rsidRPr="000036EF">
              <w:rPr>
                <w:rFonts w:ascii="GHEA Grapalat" w:eastAsia="Times New Roman" w:hAnsi="GHEA Grapalat" w:cs="Times New Roman"/>
                <w:sz w:val="20"/>
                <w:szCs w:val="20"/>
                <w:lang w:val="hy-AM"/>
              </w:rPr>
              <w:t xml:space="preserve"> լի</w:t>
            </w:r>
            <w:proofErr w:type="spellStart"/>
            <w:r w:rsidRPr="000036EF">
              <w:rPr>
                <w:rFonts w:ascii="GHEA Grapalat" w:eastAsia="Times New Roman" w:hAnsi="GHEA Grapalat" w:cs="Times New Roman"/>
                <w:sz w:val="20"/>
                <w:szCs w:val="20"/>
              </w:rPr>
              <w:t>նելու</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AE97422"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
        </w:tc>
      </w:tr>
      <w:tr w:rsidR="000036EF" w:rsidRPr="000036EF" w14:paraId="5F62405C" w14:textId="77777777" w:rsidTr="00E27A65">
        <w:tc>
          <w:tcPr>
            <w:tcW w:w="720" w:type="dxa"/>
            <w:tcBorders>
              <w:top w:val="single" w:sz="4" w:space="0" w:color="auto"/>
              <w:left w:val="single" w:sz="4" w:space="0" w:color="auto"/>
              <w:bottom w:val="single" w:sz="4" w:space="0" w:color="auto"/>
              <w:right w:val="single" w:sz="4" w:space="0" w:color="auto"/>
            </w:tcBorders>
            <w:vAlign w:val="center"/>
          </w:tcPr>
          <w:p w14:paraId="61FF4CC6" w14:textId="77777777" w:rsidR="000036EF" w:rsidRPr="000036EF" w:rsidRDefault="000036EF" w:rsidP="000036EF">
            <w:pPr>
              <w:spacing w:after="0" w:line="240" w:lineRule="auto"/>
              <w:rPr>
                <w:rFonts w:ascii="GHEA Grapalat" w:eastAsia="Times New Roman" w:hAnsi="GHEA Grapalat" w:cs="Times New Roman"/>
                <w:sz w:val="20"/>
                <w:szCs w:val="20"/>
              </w:rPr>
            </w:pPr>
            <w:r w:rsidRPr="000036EF">
              <w:rPr>
                <w:rFonts w:ascii="GHEA Grapalat" w:eastAsia="Times New Roman" w:hAnsi="GHEA Grapalat" w:cs="Times New Roman"/>
                <w:sz w:val="20"/>
                <w:szCs w:val="20"/>
              </w:rPr>
              <w:t>2</w:t>
            </w:r>
            <w:r w:rsidRPr="000036EF">
              <w:rPr>
                <w:rFonts w:ascii="GHEA Grapalat" w:eastAsia="Times New Roman" w:hAnsi="GHEA Grapalat" w:cs="Times New Roman"/>
                <w:sz w:val="20"/>
                <w:szCs w:val="20"/>
                <w:lang w:val="hy-AM"/>
              </w:rPr>
              <w:t>3</w:t>
            </w:r>
            <w:r w:rsidRPr="000036EF">
              <w:rPr>
                <w:rFonts w:ascii="GHEA Grapalat" w:eastAsia="Times New Roman" w:hAnsi="GHEA Grapalat" w:cs="Times New Roman"/>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A3130D5"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վճարողին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սպասարկող</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ֆինանսական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կազմակերպության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մասնաճյուղի</w:t>
            </w:r>
            <w:proofErr w:type="spellEnd"/>
            <w:r w:rsidRPr="000036EF">
              <w:rPr>
                <w:rFonts w:ascii="GHEA Grapalat" w:eastAsia="Times New Roman" w:hAnsi="GHEA Grapalat" w:cs="Times New Roman"/>
                <w:sz w:val="20"/>
                <w:szCs w:val="20"/>
              </w:rPr>
              <w:t xml:space="preserve">) </w:t>
            </w:r>
            <w:r w:rsidRPr="000036EF">
              <w:rPr>
                <w:rFonts w:ascii="GHEA Grapalat" w:eastAsia="Times New Roman" w:hAnsi="GHEA Grapalat" w:cs="Times New Roman"/>
                <w:sz w:val="20"/>
                <w:szCs w:val="20"/>
                <w:lang w:val="hy-AM"/>
              </w:rPr>
              <w:t>դրոշմա</w:t>
            </w:r>
            <w:proofErr w:type="spellStart"/>
            <w:r w:rsidRPr="000036EF">
              <w:rPr>
                <w:rFonts w:ascii="GHEA Grapalat" w:eastAsia="Times New Roman" w:hAnsi="GHEA Grapalat" w:cs="Times New Roman"/>
                <w:sz w:val="20"/>
                <w:szCs w:val="20"/>
              </w:rPr>
              <w:t>կնիքը</w:t>
            </w:r>
            <w:proofErr w:type="spellEnd"/>
            <w:r w:rsidRPr="000036EF">
              <w:rPr>
                <w:rFonts w:ascii="GHEA Grapalat" w:eastAsia="Times New Roman" w:hAnsi="GHEA Grapalat" w:cs="Times New Roman"/>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C2B1A3E"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C9AA593"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պարտադիր</w:t>
            </w:r>
            <w:proofErr w:type="spellEnd"/>
          </w:p>
          <w:p w14:paraId="63CEC55A"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վճարման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պահանջագիրը</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վճարողին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սպասարկող</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ֆինանսական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կազմակերպության</w:t>
            </w:r>
            <w:proofErr w:type="spellEnd"/>
            <w:r w:rsidRPr="000036EF">
              <w:rPr>
                <w:rFonts w:ascii="GHEA Grapalat" w:eastAsia="Times New Roman" w:hAnsi="GHEA Grapalat" w:cs="Times New Roman"/>
                <w:sz w:val="20"/>
                <w:szCs w:val="20"/>
                <w:lang w:val="hy-AM"/>
              </w:rPr>
              <w:t>ը</w:t>
            </w:r>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թղթային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եղանակով</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ներկայաց</w:t>
            </w:r>
            <w:proofErr w:type="spellEnd"/>
            <w:r w:rsidRPr="000036EF">
              <w:rPr>
                <w:rFonts w:ascii="GHEA Grapalat" w:eastAsia="Times New Roman" w:hAnsi="GHEA Grapalat" w:cs="Times New Roman"/>
                <w:sz w:val="20"/>
                <w:szCs w:val="20"/>
                <w:lang w:val="hy-AM"/>
              </w:rPr>
              <w:t>ված լի</w:t>
            </w:r>
            <w:proofErr w:type="spellStart"/>
            <w:r w:rsidRPr="000036EF">
              <w:rPr>
                <w:rFonts w:ascii="GHEA Grapalat" w:eastAsia="Times New Roman" w:hAnsi="GHEA Grapalat" w:cs="Times New Roman"/>
                <w:sz w:val="20"/>
                <w:szCs w:val="20"/>
              </w:rPr>
              <w:t>նելու</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0E75FC71"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
        </w:tc>
      </w:tr>
      <w:tr w:rsidR="000036EF" w:rsidRPr="000036EF" w14:paraId="246C6B41" w14:textId="77777777" w:rsidTr="00E27A65">
        <w:tc>
          <w:tcPr>
            <w:tcW w:w="720" w:type="dxa"/>
            <w:tcBorders>
              <w:top w:val="single" w:sz="4" w:space="0" w:color="auto"/>
              <w:left w:val="single" w:sz="4" w:space="0" w:color="auto"/>
              <w:bottom w:val="single" w:sz="4" w:space="0" w:color="auto"/>
              <w:right w:val="single" w:sz="4" w:space="0" w:color="auto"/>
            </w:tcBorders>
          </w:tcPr>
          <w:p w14:paraId="574BE3EF" w14:textId="77777777" w:rsidR="000036EF" w:rsidRPr="000036EF" w:rsidRDefault="000036EF" w:rsidP="000036EF">
            <w:pPr>
              <w:spacing w:after="0" w:line="240" w:lineRule="auto"/>
              <w:jc w:val="center"/>
              <w:rPr>
                <w:rFonts w:ascii="GHEA Grapalat" w:eastAsia="Times New Roman" w:hAnsi="GHEA Grapalat" w:cs="Times New Roman"/>
                <w:sz w:val="20"/>
                <w:szCs w:val="20"/>
                <w:lang w:val="hy-AM"/>
              </w:rPr>
            </w:pPr>
            <w:r w:rsidRPr="000036EF">
              <w:rPr>
                <w:rFonts w:ascii="GHEA Grapalat" w:eastAsia="Times New Roman" w:hAnsi="GHEA Grapalat" w:cs="Times New Roman"/>
                <w:sz w:val="20"/>
                <w:szCs w:val="20"/>
              </w:rPr>
              <w:t>2</w:t>
            </w:r>
            <w:r w:rsidRPr="000036EF">
              <w:rPr>
                <w:rFonts w:ascii="GHEA Grapalat" w:eastAsia="Times New Roman" w:hAnsi="GHEA Grapalat" w:cs="Times New Roman"/>
                <w:sz w:val="20"/>
                <w:szCs w:val="20"/>
                <w:lang w:val="hy-AM"/>
              </w:rPr>
              <w:t>3</w:t>
            </w:r>
            <w:r w:rsidRPr="000036EF">
              <w:rPr>
                <w:rFonts w:ascii="GHEA Grapalat" w:eastAsia="Times New Roman" w:hAnsi="GHEA Grapalat" w:cs="Times New Roman"/>
                <w:sz w:val="20"/>
                <w:szCs w:val="20"/>
              </w:rPr>
              <w:t>.</w:t>
            </w:r>
            <w:r w:rsidRPr="000036EF">
              <w:rPr>
                <w:rFonts w:ascii="GHEA Grapalat" w:eastAsia="Times New Roman" w:hAnsi="GHEA Grapalat" w:cs="Times New Roman"/>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57431DA" w14:textId="77777777" w:rsidR="000036EF" w:rsidRPr="000036EF" w:rsidRDefault="000036EF" w:rsidP="000036EF">
            <w:pPr>
              <w:spacing w:after="0" w:line="240" w:lineRule="auto"/>
              <w:jc w:val="center"/>
              <w:rPr>
                <w:rFonts w:ascii="GHEA Grapalat" w:eastAsia="Times New Roman" w:hAnsi="GHEA Grapalat" w:cs="Times New Roman"/>
                <w:sz w:val="20"/>
                <w:szCs w:val="20"/>
                <w:lang w:val="hy-AM"/>
              </w:rPr>
            </w:pPr>
            <w:r w:rsidRPr="000036EF">
              <w:rPr>
                <w:rFonts w:ascii="GHEA Grapalat" w:eastAsia="Times New Roman" w:hAnsi="GHEA Grapalat" w:cs="Times New Roman"/>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5A92C7F"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61CD5BB"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պարտադիր</w:t>
            </w:r>
            <w:proofErr w:type="spellEnd"/>
          </w:p>
          <w:p w14:paraId="7B405FB7"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վճարողին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սպասարկող</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ֆինանսական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կազմակերպության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մասնաճյուղի</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կողմից</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պարտադիր</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նշվում</w:t>
            </w:r>
            <w:proofErr w:type="spellEnd"/>
            <w:r w:rsidRPr="000036EF">
              <w:rPr>
                <w:rFonts w:ascii="GHEA Grapalat" w:eastAsia="Times New Roman" w:hAnsi="GHEA Grapalat" w:cs="Times New Roman"/>
                <w:sz w:val="20"/>
                <w:szCs w:val="20"/>
              </w:rPr>
              <w:t xml:space="preserve"> է </w:t>
            </w:r>
            <w:proofErr w:type="spellStart"/>
            <w:r w:rsidRPr="000036EF">
              <w:rPr>
                <w:rFonts w:ascii="GHEA Grapalat" w:eastAsia="Times New Roman" w:hAnsi="GHEA Grapalat" w:cs="Times New Roman"/>
                <w:sz w:val="20"/>
                <w:szCs w:val="20"/>
              </w:rPr>
              <w:t>պահանջագրի</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կատարման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ամսաթիվը</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ժամը</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6FA4E830"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
        </w:tc>
      </w:tr>
      <w:tr w:rsidR="000036EF" w:rsidRPr="000036EF" w14:paraId="22F76163" w14:textId="77777777" w:rsidTr="00E27A65">
        <w:tc>
          <w:tcPr>
            <w:tcW w:w="720" w:type="dxa"/>
            <w:tcBorders>
              <w:top w:val="single" w:sz="4" w:space="0" w:color="auto"/>
              <w:left w:val="single" w:sz="4" w:space="0" w:color="auto"/>
              <w:bottom w:val="single" w:sz="4" w:space="0" w:color="auto"/>
              <w:right w:val="single" w:sz="4" w:space="0" w:color="auto"/>
            </w:tcBorders>
          </w:tcPr>
          <w:p w14:paraId="6E5B7327"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r w:rsidRPr="000036EF">
              <w:rPr>
                <w:rFonts w:ascii="GHEA Grapalat" w:eastAsia="Times New Roman" w:hAnsi="GHEA Grapalat" w:cs="Times New Roman"/>
                <w:sz w:val="20"/>
                <w:szCs w:val="20"/>
              </w:rPr>
              <w:t>2</w:t>
            </w:r>
            <w:r w:rsidRPr="000036EF">
              <w:rPr>
                <w:rFonts w:ascii="GHEA Grapalat" w:eastAsia="Times New Roman" w:hAnsi="GHEA Grapalat" w:cs="Times New Roman"/>
                <w:sz w:val="20"/>
                <w:szCs w:val="20"/>
                <w:lang w:val="hy-AM"/>
              </w:rPr>
              <w:t>4</w:t>
            </w:r>
            <w:r w:rsidRPr="000036EF">
              <w:rPr>
                <w:rFonts w:ascii="GHEA Grapalat" w:eastAsia="Times New Roman" w:hAnsi="GHEA Grapalat" w:cs="Times New Roman"/>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55D9781"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շահառուին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սպասարկող</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ֆինանսական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կազմակերպության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մասնաճյուղի</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աշխատակցի</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289FEEA"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30522AF"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ոչ</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պարտադիր</w:t>
            </w:r>
            <w:proofErr w:type="spellEnd"/>
          </w:p>
          <w:p w14:paraId="27107EF3"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r w:rsidRPr="000036EF">
              <w:rPr>
                <w:rFonts w:ascii="GHEA Grapalat" w:eastAsia="Times New Roman" w:hAnsi="GHEA Grapalat" w:cs="Times New Roman"/>
                <w:sz w:val="20"/>
                <w:szCs w:val="20"/>
                <w:lang w:val="hy-AM"/>
              </w:rPr>
              <w:t xml:space="preserve">լրացվում է </w:t>
            </w:r>
            <w:proofErr w:type="spellStart"/>
            <w:r w:rsidRPr="000036EF">
              <w:rPr>
                <w:rFonts w:ascii="GHEA Grapalat" w:eastAsia="Times New Roman" w:hAnsi="GHEA Grapalat" w:cs="Times New Roman"/>
                <w:sz w:val="20"/>
                <w:szCs w:val="20"/>
              </w:rPr>
              <w:t>վճարման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պահանջագիրը</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շահառուին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սպասարկող</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ֆինանսական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կազմակերպության</w:t>
            </w:r>
            <w:proofErr w:type="spellEnd"/>
            <w:r w:rsidRPr="000036EF">
              <w:rPr>
                <w:rFonts w:ascii="GHEA Grapalat" w:eastAsia="Times New Roman" w:hAnsi="GHEA Grapalat" w:cs="Times New Roman"/>
                <w:sz w:val="20"/>
                <w:szCs w:val="20"/>
                <w:lang w:val="hy-AM"/>
              </w:rPr>
              <w:t xml:space="preserve">ը </w:t>
            </w:r>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ներկայաց</w:t>
            </w:r>
            <w:proofErr w:type="spellEnd"/>
            <w:r w:rsidRPr="000036EF">
              <w:rPr>
                <w:rFonts w:ascii="GHEA Grapalat" w:eastAsia="Times New Roman" w:hAnsi="GHEA Grapalat" w:cs="Times New Roman"/>
                <w:sz w:val="20"/>
                <w:szCs w:val="20"/>
                <w:lang w:val="hy-AM"/>
              </w:rPr>
              <w:t>վ</w:t>
            </w:r>
            <w:proofErr w:type="spellStart"/>
            <w:r w:rsidRPr="000036EF">
              <w:rPr>
                <w:rFonts w:ascii="GHEA Grapalat" w:eastAsia="Times New Roman" w:hAnsi="GHEA Grapalat" w:cs="Times New Roman"/>
                <w:sz w:val="20"/>
                <w:szCs w:val="20"/>
              </w:rPr>
              <w:t>ելու</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դեպքում</w:t>
            </w:r>
            <w:proofErr w:type="spellEnd"/>
            <w:r w:rsidRPr="000036EF">
              <w:rPr>
                <w:rFonts w:ascii="GHEA Grapalat" w:eastAsia="Times New Roman" w:hAnsi="GHEA Grapalat" w:cs="Times New Roman"/>
                <w:sz w:val="20"/>
                <w:szCs w:val="20"/>
                <w:lang w:val="hy-AM"/>
              </w:rPr>
              <w:t xml:space="preserve">, որտեղ </w:t>
            </w:r>
            <w:r w:rsidRPr="000036EF" w:rsidDel="00DF049B">
              <w:rPr>
                <w:rFonts w:ascii="GHEA Grapalat" w:eastAsia="Times New Roman" w:hAnsi="GHEA Grapalat" w:cs="Times New Roman"/>
                <w:sz w:val="20"/>
                <w:szCs w:val="20"/>
                <w:lang w:val="hy-AM"/>
              </w:rPr>
              <w:t xml:space="preserve"> </w:t>
            </w:r>
            <w:r w:rsidRPr="000036EF">
              <w:rPr>
                <w:rFonts w:ascii="GHEA Grapalat" w:eastAsia="Times New Roman" w:hAnsi="GHEA Grapalat" w:cs="Times New Roman"/>
                <w:sz w:val="20"/>
                <w:szCs w:val="20"/>
                <w:lang w:val="hy-AM"/>
              </w:rPr>
              <w:t xml:space="preserve"> </w:t>
            </w:r>
            <w:proofErr w:type="spellStart"/>
            <w:r w:rsidRPr="000036EF">
              <w:rPr>
                <w:rFonts w:ascii="GHEA Grapalat" w:eastAsia="Times New Roman" w:hAnsi="GHEA Grapalat" w:cs="Times New Roman"/>
                <w:sz w:val="20"/>
                <w:szCs w:val="20"/>
              </w:rPr>
              <w:t>աշխատակցի</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ստորագրությունը</w:t>
            </w:r>
            <w:proofErr w:type="spellEnd"/>
            <w:r w:rsidRPr="000036EF">
              <w:rPr>
                <w:rFonts w:ascii="GHEA Grapalat" w:eastAsia="Times New Roman" w:hAnsi="GHEA Grapalat" w:cs="Times New Roman"/>
                <w:sz w:val="20"/>
                <w:szCs w:val="20"/>
              </w:rPr>
              <w:t xml:space="preserve"> </w:t>
            </w:r>
            <w:r w:rsidRPr="000036EF">
              <w:rPr>
                <w:rFonts w:ascii="GHEA Grapalat" w:eastAsia="Times New Roman" w:hAnsi="GHEA Grapalat" w:cs="Times New Roman"/>
                <w:sz w:val="20"/>
                <w:szCs w:val="20"/>
                <w:lang w:val="hy-AM"/>
              </w:rPr>
              <w:t xml:space="preserve">դրվում է </w:t>
            </w:r>
            <w:proofErr w:type="spellStart"/>
            <w:r w:rsidRPr="000036EF">
              <w:rPr>
                <w:rFonts w:ascii="GHEA Grapalat" w:eastAsia="Times New Roman" w:hAnsi="GHEA Grapalat" w:cs="Times New Roman"/>
                <w:sz w:val="20"/>
                <w:szCs w:val="20"/>
              </w:rPr>
              <w:t>թղթային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եղանակով</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ներկայաց</w:t>
            </w:r>
            <w:proofErr w:type="spellEnd"/>
            <w:r w:rsidRPr="000036EF">
              <w:rPr>
                <w:rFonts w:ascii="GHEA Grapalat" w:eastAsia="Times New Roman" w:hAnsi="GHEA Grapalat" w:cs="Times New Roma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EE2EEFE"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
        </w:tc>
      </w:tr>
      <w:tr w:rsidR="000036EF" w:rsidRPr="000036EF" w14:paraId="3E715E59" w14:textId="77777777" w:rsidTr="00E27A65">
        <w:tc>
          <w:tcPr>
            <w:tcW w:w="720" w:type="dxa"/>
            <w:tcBorders>
              <w:top w:val="single" w:sz="4" w:space="0" w:color="auto"/>
              <w:left w:val="single" w:sz="4" w:space="0" w:color="auto"/>
              <w:bottom w:val="single" w:sz="4" w:space="0" w:color="auto"/>
              <w:right w:val="single" w:sz="4" w:space="0" w:color="auto"/>
            </w:tcBorders>
          </w:tcPr>
          <w:p w14:paraId="075FE803"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r w:rsidRPr="000036EF">
              <w:rPr>
                <w:rFonts w:ascii="GHEA Grapalat" w:eastAsia="Times New Roman" w:hAnsi="GHEA Grapalat" w:cs="Times New Roman"/>
                <w:sz w:val="20"/>
                <w:szCs w:val="20"/>
              </w:rPr>
              <w:t>2</w:t>
            </w:r>
            <w:r w:rsidRPr="000036EF">
              <w:rPr>
                <w:rFonts w:ascii="GHEA Grapalat" w:eastAsia="Times New Roman" w:hAnsi="GHEA Grapalat" w:cs="Times New Roman"/>
                <w:sz w:val="20"/>
                <w:szCs w:val="20"/>
                <w:lang w:val="hy-AM"/>
              </w:rPr>
              <w:t>4</w:t>
            </w:r>
            <w:r w:rsidRPr="000036EF">
              <w:rPr>
                <w:rFonts w:ascii="GHEA Grapalat" w:eastAsia="Times New Roman" w:hAnsi="GHEA Grapalat" w:cs="Times New Roman"/>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55474CA"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շահառռւին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սպասարկող</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ֆինանսական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կազմակերպության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մասնաճյուղի</w:t>
            </w:r>
            <w:proofErr w:type="spellEnd"/>
            <w:r w:rsidRPr="000036EF">
              <w:rPr>
                <w:rFonts w:ascii="GHEA Grapalat" w:eastAsia="Times New Roman" w:hAnsi="GHEA Grapalat" w:cs="Times New Roman"/>
                <w:sz w:val="20"/>
                <w:szCs w:val="20"/>
              </w:rPr>
              <w:t xml:space="preserve">) </w:t>
            </w:r>
            <w:r w:rsidRPr="000036EF">
              <w:rPr>
                <w:rFonts w:ascii="GHEA Grapalat" w:eastAsia="Times New Roman" w:hAnsi="GHEA Grapalat" w:cs="Times New Roman"/>
                <w:sz w:val="20"/>
                <w:szCs w:val="20"/>
                <w:lang w:val="hy-AM"/>
              </w:rPr>
              <w:t>դրոշմա</w:t>
            </w:r>
            <w:proofErr w:type="spellStart"/>
            <w:r w:rsidRPr="000036EF">
              <w:rPr>
                <w:rFonts w:ascii="GHEA Grapalat" w:eastAsia="Times New Roman" w:hAnsi="GHEA Grapalat" w:cs="Times New Roman"/>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1411179E"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C3BEA5"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r w:rsidRPr="000036EF">
              <w:rPr>
                <w:rFonts w:ascii="GHEA Grapalat" w:eastAsia="Times New Roman" w:hAnsi="GHEA Grapalat" w:cs="Times New Roman"/>
                <w:sz w:val="20"/>
                <w:szCs w:val="20"/>
                <w:lang w:val="hy-AM"/>
              </w:rPr>
              <w:t xml:space="preserve">ոչ </w:t>
            </w:r>
            <w:proofErr w:type="spellStart"/>
            <w:r w:rsidRPr="000036EF">
              <w:rPr>
                <w:rFonts w:ascii="GHEA Grapalat" w:eastAsia="Times New Roman" w:hAnsi="GHEA Grapalat" w:cs="Times New Roman"/>
                <w:sz w:val="20"/>
                <w:szCs w:val="20"/>
              </w:rPr>
              <w:t>պարտադիր</w:t>
            </w:r>
            <w:proofErr w:type="spellEnd"/>
          </w:p>
          <w:p w14:paraId="6675AD43"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r w:rsidRPr="000036EF">
              <w:rPr>
                <w:rFonts w:ascii="GHEA Grapalat" w:eastAsia="Times New Roman" w:hAnsi="GHEA Grapalat" w:cs="Times New Roman"/>
                <w:sz w:val="20"/>
                <w:szCs w:val="20"/>
                <w:lang w:val="hy-AM"/>
              </w:rPr>
              <w:t xml:space="preserve">լրացվում է </w:t>
            </w:r>
            <w:proofErr w:type="spellStart"/>
            <w:r w:rsidRPr="000036EF">
              <w:rPr>
                <w:rFonts w:ascii="GHEA Grapalat" w:eastAsia="Times New Roman" w:hAnsi="GHEA Grapalat" w:cs="Times New Roman"/>
                <w:sz w:val="20"/>
                <w:szCs w:val="20"/>
              </w:rPr>
              <w:t>վճարման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պահանջագիրը</w:t>
            </w:r>
            <w:proofErr w:type="spellEnd"/>
            <w:r w:rsidRPr="000036EF">
              <w:rPr>
                <w:rFonts w:ascii="GHEA Grapalat" w:eastAsia="Times New Roman" w:hAnsi="GHEA Grapalat" w:cs="Times New Roman"/>
                <w:sz w:val="20"/>
                <w:szCs w:val="20"/>
              </w:rPr>
              <w:t xml:space="preserve"> </w:t>
            </w:r>
            <w:r w:rsidRPr="000036EF">
              <w:rPr>
                <w:rFonts w:ascii="GHEA Grapalat" w:eastAsia="Times New Roman" w:hAnsi="GHEA Grapalat" w:cs="Times New Roman"/>
                <w:sz w:val="20"/>
                <w:szCs w:val="20"/>
                <w:lang w:val="hy-AM"/>
              </w:rPr>
              <w:t xml:space="preserve">վերջինիս </w:t>
            </w:r>
            <w:proofErr w:type="spellStart"/>
            <w:r w:rsidRPr="000036EF">
              <w:rPr>
                <w:rFonts w:ascii="GHEA Grapalat" w:eastAsia="Times New Roman" w:hAnsi="GHEA Grapalat" w:cs="Times New Roman"/>
                <w:sz w:val="20"/>
                <w:szCs w:val="20"/>
              </w:rPr>
              <w:t>ներկայաց</w:t>
            </w:r>
            <w:proofErr w:type="spellEnd"/>
            <w:r w:rsidRPr="000036EF">
              <w:rPr>
                <w:rFonts w:ascii="GHEA Grapalat" w:eastAsia="Times New Roman" w:hAnsi="GHEA Grapalat" w:cs="Times New Roman"/>
                <w:sz w:val="20"/>
                <w:szCs w:val="20"/>
                <w:lang w:val="hy-AM"/>
              </w:rPr>
              <w:t>վ</w:t>
            </w:r>
            <w:proofErr w:type="spellStart"/>
            <w:r w:rsidRPr="000036EF">
              <w:rPr>
                <w:rFonts w:ascii="GHEA Grapalat" w:eastAsia="Times New Roman" w:hAnsi="GHEA Grapalat" w:cs="Times New Roman"/>
                <w:sz w:val="20"/>
                <w:szCs w:val="20"/>
              </w:rPr>
              <w:t>ելու</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դեպքում</w:t>
            </w:r>
            <w:proofErr w:type="spellEnd"/>
            <w:r w:rsidRPr="000036EF">
              <w:rPr>
                <w:rFonts w:ascii="GHEA Grapalat" w:eastAsia="Times New Roman" w:hAnsi="GHEA Grapalat" w:cs="Times New Roman"/>
                <w:sz w:val="20"/>
                <w:szCs w:val="20"/>
                <w:lang w:val="hy-AM"/>
              </w:rPr>
              <w:t xml:space="preserve">, որտեղ </w:t>
            </w:r>
            <w:r w:rsidRPr="000036EF" w:rsidDel="00DF049B">
              <w:rPr>
                <w:rFonts w:ascii="GHEA Grapalat" w:eastAsia="Times New Roman" w:hAnsi="GHEA Grapalat" w:cs="Times New Roman"/>
                <w:sz w:val="20"/>
                <w:szCs w:val="20"/>
                <w:lang w:val="hy-AM"/>
              </w:rPr>
              <w:t xml:space="preserve"> </w:t>
            </w:r>
            <w:r w:rsidRPr="000036EF">
              <w:rPr>
                <w:rFonts w:ascii="GHEA Grapalat" w:eastAsia="Times New Roman" w:hAnsi="GHEA Grapalat" w:cs="Times New Roman"/>
                <w:sz w:val="20"/>
                <w:szCs w:val="20"/>
                <w:lang w:val="hy-AM"/>
              </w:rPr>
              <w:t xml:space="preserve"> դրոշմակնիքը</w:t>
            </w:r>
            <w:r w:rsidRPr="000036EF">
              <w:rPr>
                <w:rFonts w:ascii="GHEA Grapalat" w:eastAsia="Times New Roman" w:hAnsi="GHEA Grapalat" w:cs="Times New Roman"/>
                <w:sz w:val="20"/>
                <w:szCs w:val="20"/>
              </w:rPr>
              <w:t xml:space="preserve"> </w:t>
            </w:r>
            <w:r w:rsidRPr="000036EF">
              <w:rPr>
                <w:rFonts w:ascii="GHEA Grapalat" w:eastAsia="Times New Roman" w:hAnsi="GHEA Grapalat" w:cs="Times New Roman"/>
                <w:sz w:val="20"/>
                <w:szCs w:val="20"/>
                <w:lang w:val="hy-AM"/>
              </w:rPr>
              <w:t xml:space="preserve">դրվում է </w:t>
            </w:r>
            <w:proofErr w:type="spellStart"/>
            <w:r w:rsidRPr="000036EF">
              <w:rPr>
                <w:rFonts w:ascii="GHEA Grapalat" w:eastAsia="Times New Roman" w:hAnsi="GHEA Grapalat" w:cs="Times New Roman"/>
                <w:sz w:val="20"/>
                <w:szCs w:val="20"/>
              </w:rPr>
              <w:t>թղթային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եղանակով</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ներկայաց</w:t>
            </w:r>
            <w:proofErr w:type="spellEnd"/>
            <w:r w:rsidRPr="000036EF">
              <w:rPr>
                <w:rFonts w:ascii="GHEA Grapalat" w:eastAsia="Times New Roman" w:hAnsi="GHEA Grapalat" w:cs="Times New Roma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B84BDC7"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
        </w:tc>
      </w:tr>
      <w:tr w:rsidR="000036EF" w:rsidRPr="000036EF" w14:paraId="62969084" w14:textId="77777777" w:rsidTr="00E27A65">
        <w:tc>
          <w:tcPr>
            <w:tcW w:w="720" w:type="dxa"/>
            <w:tcBorders>
              <w:top w:val="single" w:sz="4" w:space="0" w:color="auto"/>
              <w:left w:val="single" w:sz="4" w:space="0" w:color="auto"/>
              <w:bottom w:val="single" w:sz="4" w:space="0" w:color="auto"/>
              <w:right w:val="single" w:sz="4" w:space="0" w:color="auto"/>
            </w:tcBorders>
          </w:tcPr>
          <w:p w14:paraId="1E3D5B1E"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r w:rsidRPr="000036EF">
              <w:rPr>
                <w:rFonts w:ascii="GHEA Grapalat" w:eastAsia="Times New Roman" w:hAnsi="GHEA Grapalat" w:cs="Times New Roman"/>
                <w:sz w:val="20"/>
                <w:szCs w:val="20"/>
              </w:rPr>
              <w:t>2</w:t>
            </w:r>
            <w:r w:rsidRPr="000036EF">
              <w:rPr>
                <w:rFonts w:ascii="GHEA Grapalat" w:eastAsia="Times New Roman" w:hAnsi="GHEA Grapalat" w:cs="Times New Roman"/>
                <w:sz w:val="20"/>
                <w:szCs w:val="20"/>
                <w:lang w:val="hy-AM"/>
              </w:rPr>
              <w:t>4</w:t>
            </w:r>
            <w:r w:rsidRPr="000036EF">
              <w:rPr>
                <w:rFonts w:ascii="GHEA Grapalat" w:eastAsia="Times New Roman" w:hAnsi="GHEA Grapalat" w:cs="Times New Roman"/>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2DD5F1F"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շահառռւին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սպասարկող</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ֆինանսական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կազմակերպության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ամսաթիվը</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ժամը</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7196FE34"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8A2F7D8"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r w:rsidRPr="000036EF">
              <w:rPr>
                <w:rFonts w:ascii="GHEA Grapalat" w:eastAsia="Times New Roman" w:hAnsi="GHEA Grapalat" w:cs="Times New Roman"/>
                <w:sz w:val="20"/>
                <w:szCs w:val="20"/>
                <w:lang w:val="hy-AM"/>
              </w:rPr>
              <w:t xml:space="preserve">ոչ </w:t>
            </w:r>
            <w:proofErr w:type="spellStart"/>
            <w:r w:rsidRPr="000036EF">
              <w:rPr>
                <w:rFonts w:ascii="GHEA Grapalat" w:eastAsia="Times New Roman" w:hAnsi="GHEA Grapalat" w:cs="Times New Roman"/>
                <w:sz w:val="20"/>
                <w:szCs w:val="20"/>
              </w:rPr>
              <w:t>պարտադիր</w:t>
            </w:r>
            <w:proofErr w:type="spellEnd"/>
          </w:p>
          <w:p w14:paraId="2F0AE320"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r w:rsidRPr="000036EF">
              <w:rPr>
                <w:rFonts w:ascii="GHEA Grapalat" w:eastAsia="Times New Roman" w:hAnsi="GHEA Grapalat" w:cs="Times New Roman"/>
                <w:sz w:val="20"/>
                <w:szCs w:val="20"/>
                <w:lang w:val="hy-AM"/>
              </w:rPr>
              <w:t xml:space="preserve">լրացվում է </w:t>
            </w:r>
            <w:proofErr w:type="spellStart"/>
            <w:r w:rsidRPr="000036EF">
              <w:rPr>
                <w:rFonts w:ascii="GHEA Grapalat" w:eastAsia="Times New Roman" w:hAnsi="GHEA Grapalat" w:cs="Times New Roman"/>
                <w:sz w:val="20"/>
                <w:szCs w:val="20"/>
              </w:rPr>
              <w:t>վճարման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պահանջագիրը</w:t>
            </w:r>
            <w:proofErr w:type="spellEnd"/>
            <w:r w:rsidRPr="000036EF">
              <w:rPr>
                <w:rFonts w:ascii="GHEA Grapalat" w:eastAsia="Times New Roman" w:hAnsi="GHEA Grapalat" w:cs="Times New Roman"/>
                <w:sz w:val="20"/>
                <w:szCs w:val="20"/>
              </w:rPr>
              <w:t xml:space="preserve"> </w:t>
            </w:r>
            <w:r w:rsidRPr="000036EF">
              <w:rPr>
                <w:rFonts w:ascii="GHEA Grapalat" w:eastAsia="Times New Roman" w:hAnsi="GHEA Grapalat" w:cs="Times New Roman"/>
                <w:sz w:val="20"/>
                <w:szCs w:val="20"/>
                <w:lang w:val="hy-AM"/>
              </w:rPr>
              <w:t xml:space="preserve">վերջինիս </w:t>
            </w:r>
            <w:proofErr w:type="spellStart"/>
            <w:r w:rsidRPr="000036EF">
              <w:rPr>
                <w:rFonts w:ascii="GHEA Grapalat" w:eastAsia="Times New Roman" w:hAnsi="GHEA Grapalat" w:cs="Times New Roman"/>
                <w:sz w:val="20"/>
                <w:szCs w:val="20"/>
              </w:rPr>
              <w:t>ներկայաց</w:t>
            </w:r>
            <w:proofErr w:type="spellEnd"/>
            <w:r w:rsidRPr="000036EF">
              <w:rPr>
                <w:rFonts w:ascii="GHEA Grapalat" w:eastAsia="Times New Roman" w:hAnsi="GHEA Grapalat" w:cs="Times New Roman"/>
                <w:sz w:val="20"/>
                <w:szCs w:val="20"/>
                <w:lang w:val="hy-AM"/>
              </w:rPr>
              <w:t>վ</w:t>
            </w:r>
            <w:proofErr w:type="spellStart"/>
            <w:r w:rsidRPr="000036EF">
              <w:rPr>
                <w:rFonts w:ascii="GHEA Grapalat" w:eastAsia="Times New Roman" w:hAnsi="GHEA Grapalat" w:cs="Times New Roman"/>
                <w:sz w:val="20"/>
                <w:szCs w:val="20"/>
              </w:rPr>
              <w:t>ելու</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դեպքում</w:t>
            </w:r>
            <w:proofErr w:type="spellEnd"/>
            <w:r w:rsidRPr="000036EF">
              <w:rPr>
                <w:rFonts w:ascii="GHEA Grapalat" w:eastAsia="Times New Roman" w:hAnsi="GHEA Grapalat" w:cs="Times New Roman"/>
                <w:sz w:val="20"/>
                <w:szCs w:val="20"/>
                <w:lang w:val="hy-AM"/>
              </w:rPr>
              <w:t xml:space="preserve">,   որտեղ </w:t>
            </w:r>
            <w:r w:rsidRPr="000036EF" w:rsidDel="00DF049B">
              <w:rPr>
                <w:rFonts w:ascii="GHEA Grapalat" w:eastAsia="Times New Roman" w:hAnsi="GHEA Grapalat" w:cs="Times New Roman"/>
                <w:sz w:val="20"/>
                <w:szCs w:val="20"/>
                <w:lang w:val="hy-AM"/>
              </w:rPr>
              <w:t xml:space="preserve"> </w:t>
            </w:r>
            <w:r w:rsidRPr="000036EF">
              <w:rPr>
                <w:rFonts w:ascii="GHEA Grapalat" w:eastAsia="Times New Roman" w:hAnsi="GHEA Grapalat" w:cs="Times New Roman"/>
                <w:sz w:val="20"/>
                <w:szCs w:val="20"/>
                <w:lang w:val="hy-AM"/>
              </w:rPr>
              <w:t xml:space="preserve"> սույն տվյալները</w:t>
            </w:r>
            <w:r w:rsidRPr="000036EF">
              <w:rPr>
                <w:rFonts w:ascii="GHEA Grapalat" w:eastAsia="Times New Roman" w:hAnsi="GHEA Grapalat" w:cs="Times New Roman"/>
                <w:sz w:val="20"/>
                <w:szCs w:val="20"/>
              </w:rPr>
              <w:t xml:space="preserve"> </w:t>
            </w:r>
            <w:r w:rsidRPr="000036EF">
              <w:rPr>
                <w:rFonts w:ascii="GHEA Grapalat" w:eastAsia="Times New Roman" w:hAnsi="GHEA Grapalat" w:cs="Times New Roman"/>
                <w:sz w:val="20"/>
                <w:szCs w:val="20"/>
                <w:lang w:val="hy-AM"/>
              </w:rPr>
              <w:t xml:space="preserve">դրվում են </w:t>
            </w:r>
            <w:proofErr w:type="spellStart"/>
            <w:r w:rsidRPr="000036EF">
              <w:rPr>
                <w:rFonts w:ascii="GHEA Grapalat" w:eastAsia="Times New Roman" w:hAnsi="GHEA Grapalat" w:cs="Times New Roman"/>
                <w:sz w:val="20"/>
                <w:szCs w:val="20"/>
              </w:rPr>
              <w:t>թղթային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եղանակով</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ներկայաց</w:t>
            </w:r>
            <w:proofErr w:type="spellEnd"/>
            <w:r w:rsidRPr="000036EF">
              <w:rPr>
                <w:rFonts w:ascii="GHEA Grapalat" w:eastAsia="Times New Roman" w:hAnsi="GHEA Grapalat" w:cs="Times New Roma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FB80B4E"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
        </w:tc>
      </w:tr>
    </w:tbl>
    <w:p w14:paraId="45330858" w14:textId="77777777" w:rsidR="000036EF" w:rsidRPr="000036EF" w:rsidRDefault="000036EF" w:rsidP="000036EF">
      <w:pPr>
        <w:spacing w:after="0" w:line="360" w:lineRule="auto"/>
        <w:ind w:firstLine="720"/>
        <w:jc w:val="right"/>
        <w:rPr>
          <w:rFonts w:ascii="GHEA Grapalat" w:eastAsia="Times New Roman" w:hAnsi="GHEA Grapalat" w:cs="Sylfaen"/>
          <w:sz w:val="20"/>
          <w:szCs w:val="20"/>
        </w:rPr>
      </w:pPr>
    </w:p>
    <w:p w14:paraId="51D4037D" w14:textId="77777777" w:rsidR="000036EF" w:rsidRPr="000036EF" w:rsidRDefault="000036EF" w:rsidP="000036EF">
      <w:pPr>
        <w:spacing w:after="0" w:line="360" w:lineRule="auto"/>
        <w:ind w:firstLine="720"/>
        <w:jc w:val="right"/>
        <w:rPr>
          <w:rFonts w:ascii="GHEA Grapalat" w:eastAsia="Times New Roman" w:hAnsi="GHEA Grapalat" w:cs="Sylfaen"/>
          <w:sz w:val="20"/>
          <w:szCs w:val="20"/>
        </w:rPr>
      </w:pPr>
    </w:p>
    <w:p w14:paraId="4D96C55A" w14:textId="77777777" w:rsidR="000036EF" w:rsidRPr="000036EF" w:rsidRDefault="000036EF" w:rsidP="000036EF">
      <w:pPr>
        <w:spacing w:after="0" w:line="360" w:lineRule="auto"/>
        <w:ind w:firstLine="720"/>
        <w:jc w:val="right"/>
        <w:rPr>
          <w:rFonts w:ascii="GHEA Grapalat" w:eastAsia="Times New Roman" w:hAnsi="GHEA Grapalat" w:cs="Sylfaen"/>
          <w:sz w:val="20"/>
          <w:szCs w:val="20"/>
        </w:rPr>
      </w:pPr>
    </w:p>
    <w:p w14:paraId="2C1DD999" w14:textId="77777777" w:rsidR="000036EF" w:rsidRPr="000036EF" w:rsidRDefault="000036EF" w:rsidP="000036EF">
      <w:pPr>
        <w:spacing w:after="0" w:line="360" w:lineRule="auto"/>
        <w:ind w:firstLine="720"/>
        <w:jc w:val="right"/>
        <w:rPr>
          <w:rFonts w:ascii="GHEA Grapalat" w:eastAsia="Times New Roman" w:hAnsi="GHEA Grapalat" w:cs="Sylfaen"/>
          <w:sz w:val="20"/>
          <w:szCs w:val="20"/>
        </w:rPr>
      </w:pPr>
    </w:p>
    <w:p w14:paraId="10319C80" w14:textId="77777777" w:rsidR="000036EF" w:rsidRPr="000036EF" w:rsidRDefault="000036EF" w:rsidP="000036EF">
      <w:pPr>
        <w:spacing w:after="0" w:line="360" w:lineRule="auto"/>
        <w:ind w:firstLine="720"/>
        <w:jc w:val="right"/>
        <w:rPr>
          <w:rFonts w:ascii="GHEA Grapalat" w:eastAsia="Times New Roman" w:hAnsi="GHEA Grapalat" w:cs="Sylfaen"/>
          <w:sz w:val="20"/>
          <w:szCs w:val="20"/>
        </w:rPr>
      </w:pPr>
    </w:p>
    <w:p w14:paraId="5A4D8CC7" w14:textId="77777777" w:rsidR="000036EF" w:rsidRPr="000036EF" w:rsidRDefault="000036EF" w:rsidP="000036EF">
      <w:pPr>
        <w:spacing w:after="0" w:line="240" w:lineRule="auto"/>
        <w:rPr>
          <w:rFonts w:ascii="GHEA Grapalat" w:eastAsia="Times New Roman" w:hAnsi="GHEA Grapalat" w:cs="Times New Roman"/>
          <w:sz w:val="24"/>
          <w:szCs w:val="24"/>
        </w:rPr>
      </w:pPr>
    </w:p>
    <w:p w14:paraId="6C1E838F" w14:textId="77777777" w:rsidR="000036EF" w:rsidRPr="000036EF" w:rsidRDefault="000036EF" w:rsidP="000036EF">
      <w:pPr>
        <w:spacing w:after="0" w:line="240" w:lineRule="auto"/>
        <w:jc w:val="center"/>
        <w:rPr>
          <w:rFonts w:ascii="GHEA Grapalat" w:eastAsia="Times New Roman" w:hAnsi="GHEA Grapalat" w:cs="GHEA Grapalat"/>
          <w:lang w:val="hy-AM"/>
        </w:rPr>
      </w:pPr>
    </w:p>
    <w:p w14:paraId="45F989FC" w14:textId="5EDFA70F" w:rsidR="000036EF" w:rsidRPr="000036EF" w:rsidRDefault="000036EF" w:rsidP="00274122">
      <w:pPr>
        <w:spacing w:after="0" w:line="240" w:lineRule="auto"/>
        <w:ind w:firstLine="567"/>
        <w:jc w:val="right"/>
        <w:rPr>
          <w:rFonts w:ascii="GHEA Grapalat" w:eastAsia="Times New Roman" w:hAnsi="GHEA Grapalat" w:cs="GHEA Grapalat"/>
          <w:i/>
          <w:sz w:val="18"/>
          <w:szCs w:val="18"/>
          <w:lang w:val="hy-AM"/>
        </w:rPr>
      </w:pPr>
      <w:r w:rsidRPr="000036EF">
        <w:rPr>
          <w:rFonts w:ascii="GHEA Grapalat" w:eastAsia="Times New Roman" w:hAnsi="GHEA Grapalat" w:cs="Times New Roman"/>
          <w:b/>
          <w:sz w:val="20"/>
          <w:szCs w:val="20"/>
          <w:lang w:val="hy-AM"/>
        </w:rPr>
        <w:br w:type="page"/>
      </w:r>
    </w:p>
    <w:p w14:paraId="112F56C6" w14:textId="77777777" w:rsidR="000036EF" w:rsidRPr="000036EF" w:rsidRDefault="000036EF" w:rsidP="000036EF">
      <w:pPr>
        <w:spacing w:after="0" w:line="240" w:lineRule="auto"/>
        <w:ind w:firstLine="567"/>
        <w:jc w:val="right"/>
        <w:rPr>
          <w:rFonts w:ascii="GHEA Grapalat" w:eastAsia="Times New Roman" w:hAnsi="GHEA Grapalat" w:cs="Sylfaen"/>
          <w:b/>
          <w:sz w:val="20"/>
          <w:szCs w:val="20"/>
          <w:lang w:val="hy-AM"/>
        </w:rPr>
      </w:pPr>
      <w:r w:rsidRPr="000036EF">
        <w:rPr>
          <w:rFonts w:ascii="GHEA Grapalat" w:eastAsia="Times New Roman" w:hAnsi="GHEA Grapalat" w:cs="Sylfaen"/>
          <w:b/>
          <w:sz w:val="20"/>
          <w:szCs w:val="20"/>
          <w:lang w:val="hy-AM"/>
        </w:rPr>
        <w:lastRenderedPageBreak/>
        <w:t>Հավելված 5.1</w:t>
      </w:r>
    </w:p>
    <w:p w14:paraId="6020B5AE" w14:textId="3B5183BD" w:rsidR="000036EF" w:rsidRPr="000036EF" w:rsidRDefault="000036EF" w:rsidP="000036EF">
      <w:pPr>
        <w:spacing w:after="0" w:line="240" w:lineRule="auto"/>
        <w:ind w:firstLine="567"/>
        <w:jc w:val="right"/>
        <w:rPr>
          <w:rFonts w:ascii="GHEA Grapalat" w:eastAsia="Times New Roman" w:hAnsi="GHEA Grapalat" w:cs="Sylfaen"/>
          <w:b/>
          <w:sz w:val="20"/>
          <w:szCs w:val="20"/>
          <w:lang w:val="hy-AM"/>
        </w:rPr>
      </w:pPr>
      <w:r w:rsidRPr="000036EF">
        <w:rPr>
          <w:rFonts w:ascii="GHEA Grapalat" w:eastAsia="Times New Roman" w:hAnsi="GHEA Grapalat" w:cs="Sylfaen"/>
          <w:b/>
          <w:sz w:val="20"/>
          <w:szCs w:val="20"/>
          <w:lang w:val="hy-AM"/>
        </w:rPr>
        <w:t>«</w:t>
      </w:r>
      <w:r w:rsidR="00274122">
        <w:rPr>
          <w:rFonts w:ascii="GHEA Grapalat" w:eastAsia="Times New Roman" w:hAnsi="GHEA Grapalat" w:cs="Sylfaen"/>
          <w:b/>
          <w:sz w:val="20"/>
          <w:szCs w:val="20"/>
          <w:lang w:val="hy-AM"/>
        </w:rPr>
        <w:t>ԿՄՄՀ</w:t>
      </w:r>
      <w:r w:rsidRPr="000036EF">
        <w:rPr>
          <w:rFonts w:ascii="GHEA Grapalat" w:eastAsia="Times New Roman" w:hAnsi="GHEA Grapalat" w:cs="Sylfaen"/>
          <w:b/>
          <w:sz w:val="20"/>
          <w:szCs w:val="20"/>
          <w:lang w:val="hy-AM"/>
        </w:rPr>
        <w:t>-</w:t>
      </w:r>
      <w:r w:rsidR="00033B39">
        <w:rPr>
          <w:rFonts w:ascii="GHEA Grapalat" w:eastAsia="Times New Roman" w:hAnsi="GHEA Grapalat" w:cs="Sylfaen"/>
          <w:b/>
          <w:sz w:val="20"/>
          <w:szCs w:val="20"/>
          <w:lang w:val="hy-AM"/>
        </w:rPr>
        <w:t>Հ</w:t>
      </w:r>
      <w:r w:rsidRPr="000036EF">
        <w:rPr>
          <w:rFonts w:ascii="GHEA Grapalat" w:eastAsia="Times New Roman" w:hAnsi="GHEA Grapalat" w:cs="Sylfaen"/>
          <w:b/>
          <w:sz w:val="20"/>
          <w:szCs w:val="20"/>
          <w:lang w:val="hy-AM"/>
        </w:rPr>
        <w:t>ԲՄԱՇՁԲ-</w:t>
      </w:r>
      <w:r w:rsidR="00274122">
        <w:rPr>
          <w:rFonts w:ascii="GHEA Grapalat" w:eastAsia="Times New Roman" w:hAnsi="GHEA Grapalat" w:cs="Sylfaen"/>
          <w:b/>
          <w:sz w:val="20"/>
          <w:szCs w:val="20"/>
          <w:lang w:val="hy-AM"/>
        </w:rPr>
        <w:t>21</w:t>
      </w:r>
      <w:r w:rsidRPr="000036EF">
        <w:rPr>
          <w:rFonts w:ascii="GHEA Grapalat" w:eastAsia="Times New Roman" w:hAnsi="GHEA Grapalat" w:cs="Sylfaen"/>
          <w:b/>
          <w:sz w:val="20"/>
          <w:szCs w:val="20"/>
          <w:lang w:val="hy-AM"/>
        </w:rPr>
        <w:t>/</w:t>
      </w:r>
      <w:r w:rsidR="00274122">
        <w:rPr>
          <w:rFonts w:ascii="GHEA Grapalat" w:eastAsia="Times New Roman" w:hAnsi="GHEA Grapalat" w:cs="Sylfaen"/>
          <w:b/>
          <w:sz w:val="20"/>
          <w:szCs w:val="20"/>
          <w:lang w:val="hy-AM"/>
        </w:rPr>
        <w:t>4</w:t>
      </w:r>
      <w:r w:rsidRPr="000036EF">
        <w:rPr>
          <w:rFonts w:ascii="GHEA Grapalat" w:eastAsia="Times New Roman" w:hAnsi="GHEA Grapalat" w:cs="Sylfaen"/>
          <w:b/>
          <w:sz w:val="20"/>
          <w:szCs w:val="20"/>
          <w:lang w:val="hy-AM"/>
        </w:rPr>
        <w:t>»*  ծածկագրով</w:t>
      </w:r>
    </w:p>
    <w:p w14:paraId="61E6C68D" w14:textId="12BF444B" w:rsidR="000036EF" w:rsidRDefault="002B1391" w:rsidP="000036EF">
      <w:pPr>
        <w:spacing w:after="0" w:line="240" w:lineRule="auto"/>
        <w:ind w:firstLine="567"/>
        <w:jc w:val="right"/>
        <w:rPr>
          <w:rFonts w:ascii="GHEA Grapalat" w:eastAsia="Times New Roman" w:hAnsi="GHEA Grapalat" w:cs="Sylfaen"/>
          <w:b/>
          <w:sz w:val="20"/>
          <w:szCs w:val="20"/>
          <w:lang w:val="hy-AM"/>
        </w:rPr>
      </w:pPr>
      <w:r>
        <w:rPr>
          <w:rFonts w:ascii="GHEA Grapalat" w:eastAsia="Times New Roman" w:hAnsi="GHEA Grapalat" w:cs="Sylfaen"/>
          <w:b/>
          <w:sz w:val="20"/>
          <w:szCs w:val="20"/>
          <w:lang w:val="hy-AM"/>
        </w:rPr>
        <w:t xml:space="preserve">հրատապ </w:t>
      </w:r>
      <w:r w:rsidR="000036EF" w:rsidRPr="000036EF">
        <w:rPr>
          <w:rFonts w:ascii="GHEA Grapalat" w:eastAsia="Times New Roman" w:hAnsi="GHEA Grapalat" w:cs="Sylfaen"/>
          <w:b/>
          <w:sz w:val="20"/>
          <w:szCs w:val="20"/>
          <w:lang w:val="hy-AM"/>
        </w:rPr>
        <w:t>բաց մրցույթի հրավերի</w:t>
      </w:r>
    </w:p>
    <w:p w14:paraId="4EABA878" w14:textId="77777777" w:rsidR="002B1391" w:rsidRPr="000036EF" w:rsidRDefault="002B1391" w:rsidP="000036EF">
      <w:pPr>
        <w:spacing w:after="0" w:line="240" w:lineRule="auto"/>
        <w:ind w:firstLine="567"/>
        <w:jc w:val="right"/>
        <w:rPr>
          <w:rFonts w:ascii="GHEA Grapalat" w:eastAsia="Times New Roman" w:hAnsi="GHEA Grapalat" w:cs="Sylfaen"/>
          <w:b/>
          <w:sz w:val="20"/>
          <w:szCs w:val="20"/>
          <w:lang w:val="hy-AM"/>
        </w:rPr>
      </w:pPr>
    </w:p>
    <w:p w14:paraId="6D5BF01A" w14:textId="77777777" w:rsidR="000036EF" w:rsidRPr="000036EF" w:rsidRDefault="000036EF" w:rsidP="000036EF">
      <w:pPr>
        <w:spacing w:after="0" w:line="240" w:lineRule="auto"/>
        <w:jc w:val="center"/>
        <w:rPr>
          <w:rFonts w:ascii="GHEA Grapalat" w:eastAsia="Times New Roman" w:hAnsi="GHEA Grapalat" w:cs="GHEA Grapalat"/>
          <w:b/>
          <w:sz w:val="20"/>
          <w:szCs w:val="20"/>
          <w:lang w:val="hy-AM"/>
        </w:rPr>
      </w:pPr>
      <w:r w:rsidRPr="000036EF">
        <w:rPr>
          <w:rFonts w:ascii="GHEA Grapalat" w:eastAsia="Times New Roman" w:hAnsi="GHEA Grapalat" w:cs="GHEA Grapalat"/>
          <w:b/>
          <w:sz w:val="18"/>
          <w:szCs w:val="18"/>
          <w:lang w:val="hy-AM"/>
        </w:rPr>
        <w:t xml:space="preserve">       </w:t>
      </w:r>
      <w:r w:rsidRPr="000036EF">
        <w:rPr>
          <w:rFonts w:ascii="GHEA Grapalat" w:eastAsia="Times New Roman" w:hAnsi="GHEA Grapalat" w:cs="GHEA Grapalat"/>
          <w:b/>
          <w:sz w:val="20"/>
          <w:szCs w:val="20"/>
          <w:lang w:val="hy-AM"/>
        </w:rPr>
        <w:t xml:space="preserve">ՏՈւԺԱՆՔԻ ՄԱՍԻՆ ՀԱՄԱՁԱՅՆԱԳԻՐ </w:t>
      </w:r>
    </w:p>
    <w:p w14:paraId="7B171053" w14:textId="77777777" w:rsidR="000036EF" w:rsidRPr="000036EF" w:rsidRDefault="000036EF" w:rsidP="000036EF">
      <w:pPr>
        <w:spacing w:after="0" w:line="240" w:lineRule="auto"/>
        <w:jc w:val="center"/>
        <w:rPr>
          <w:rFonts w:ascii="GHEA Grapalat" w:eastAsia="Times New Roman" w:hAnsi="GHEA Grapalat" w:cs="GHEA Grapalat"/>
          <w:b/>
          <w:sz w:val="20"/>
          <w:szCs w:val="20"/>
          <w:lang w:val="hy-AM"/>
        </w:rPr>
      </w:pPr>
      <w:r w:rsidRPr="000036EF">
        <w:rPr>
          <w:rFonts w:ascii="GHEA Grapalat" w:eastAsia="Times New Roman" w:hAnsi="GHEA Grapalat" w:cs="GHEA Grapalat"/>
          <w:sz w:val="20"/>
          <w:szCs w:val="20"/>
          <w:lang w:val="hy-AM"/>
        </w:rPr>
        <w:t xml:space="preserve">  </w:t>
      </w:r>
      <w:r w:rsidRPr="000036EF">
        <w:rPr>
          <w:rFonts w:ascii="GHEA Grapalat" w:eastAsia="Times New Roman" w:hAnsi="GHEA Grapalat" w:cs="GHEA Grapalat"/>
          <w:b/>
          <w:sz w:val="20"/>
          <w:szCs w:val="20"/>
          <w:lang w:val="hy-AM"/>
        </w:rPr>
        <w:t xml:space="preserve"> </w:t>
      </w:r>
      <w:r w:rsidRPr="000036EF">
        <w:rPr>
          <w:rFonts w:ascii="GHEA Grapalat" w:eastAsia="Times New Roman" w:hAnsi="GHEA Grapalat" w:cs="GHEA Grapalat"/>
          <w:b/>
          <w:sz w:val="18"/>
          <w:szCs w:val="18"/>
          <w:lang w:val="hy-AM"/>
        </w:rPr>
        <w:t xml:space="preserve">         (պայմանագրի ապահովում)</w:t>
      </w:r>
    </w:p>
    <w:p w14:paraId="3EDA3C29" w14:textId="77777777" w:rsidR="000036EF" w:rsidRPr="000036EF" w:rsidRDefault="000036EF" w:rsidP="000036EF">
      <w:pPr>
        <w:spacing w:after="0" w:line="240" w:lineRule="auto"/>
        <w:rPr>
          <w:rFonts w:ascii="GHEA Grapalat" w:eastAsia="Times New Roman" w:hAnsi="GHEA Grapalat" w:cs="GHEA Grapalat"/>
          <w:b/>
          <w:sz w:val="20"/>
          <w:szCs w:val="20"/>
          <w:lang w:val="hy-AM"/>
        </w:rPr>
      </w:pPr>
    </w:p>
    <w:p w14:paraId="5542BC0C" w14:textId="7BEA5E4D" w:rsidR="000036EF" w:rsidRPr="000036EF" w:rsidRDefault="000036EF" w:rsidP="000036EF">
      <w:pPr>
        <w:spacing w:after="0" w:line="240" w:lineRule="auto"/>
        <w:rPr>
          <w:rFonts w:ascii="GHEA Grapalat" w:eastAsia="Times New Roman" w:hAnsi="GHEA Grapalat" w:cs="GHEA Grapalat"/>
          <w:sz w:val="20"/>
          <w:szCs w:val="20"/>
          <w:lang w:val="hy-AM"/>
        </w:rPr>
      </w:pPr>
      <w:r w:rsidRPr="000036EF">
        <w:rPr>
          <w:rFonts w:ascii="GHEA Grapalat" w:eastAsia="Times New Roman" w:hAnsi="GHEA Grapalat" w:cs="GHEA Grapalat"/>
          <w:sz w:val="20"/>
          <w:szCs w:val="20"/>
          <w:lang w:val="hy-AM"/>
        </w:rPr>
        <w:t xml:space="preserve">     ք. Երևան</w:t>
      </w:r>
      <w:r w:rsidRPr="000036EF">
        <w:rPr>
          <w:rFonts w:ascii="GHEA Grapalat" w:eastAsia="Times New Roman" w:hAnsi="GHEA Grapalat" w:cs="GHEA Grapalat"/>
          <w:sz w:val="20"/>
          <w:szCs w:val="20"/>
          <w:lang w:val="hy-AM"/>
        </w:rPr>
        <w:tab/>
      </w:r>
      <w:r w:rsidRPr="000036EF">
        <w:rPr>
          <w:rFonts w:ascii="GHEA Grapalat" w:eastAsia="Times New Roman" w:hAnsi="GHEA Grapalat" w:cs="GHEA Grapalat"/>
          <w:sz w:val="20"/>
          <w:szCs w:val="20"/>
          <w:lang w:val="hy-AM"/>
        </w:rPr>
        <w:tab/>
      </w:r>
      <w:r w:rsidRPr="000036EF">
        <w:rPr>
          <w:rFonts w:ascii="GHEA Grapalat" w:eastAsia="Times New Roman" w:hAnsi="GHEA Grapalat" w:cs="GHEA Grapalat"/>
          <w:sz w:val="20"/>
          <w:szCs w:val="20"/>
          <w:lang w:val="hy-AM"/>
        </w:rPr>
        <w:tab/>
      </w:r>
      <w:r w:rsidRPr="000036EF">
        <w:rPr>
          <w:rFonts w:ascii="GHEA Grapalat" w:eastAsia="Times New Roman" w:hAnsi="GHEA Grapalat" w:cs="GHEA Grapalat"/>
          <w:sz w:val="20"/>
          <w:szCs w:val="20"/>
          <w:lang w:val="hy-AM"/>
        </w:rPr>
        <w:tab/>
      </w:r>
      <w:r w:rsidRPr="000036EF">
        <w:rPr>
          <w:rFonts w:ascii="GHEA Grapalat" w:eastAsia="Times New Roman" w:hAnsi="GHEA Grapalat" w:cs="GHEA Grapalat"/>
          <w:sz w:val="20"/>
          <w:szCs w:val="20"/>
          <w:lang w:val="hy-AM"/>
        </w:rPr>
        <w:tab/>
      </w:r>
      <w:r w:rsidRPr="000036EF">
        <w:rPr>
          <w:rFonts w:ascii="GHEA Grapalat" w:eastAsia="Times New Roman" w:hAnsi="GHEA Grapalat" w:cs="GHEA Grapalat"/>
          <w:sz w:val="20"/>
          <w:szCs w:val="20"/>
          <w:lang w:val="hy-AM"/>
        </w:rPr>
        <w:tab/>
        <w:t xml:space="preserve">           </w:t>
      </w:r>
      <w:r w:rsidR="00D23BB5">
        <w:rPr>
          <w:rFonts w:ascii="GHEA Grapalat" w:eastAsia="Times New Roman" w:hAnsi="GHEA Grapalat" w:cs="GHEA Grapalat"/>
          <w:sz w:val="20"/>
          <w:szCs w:val="20"/>
          <w:lang w:val="hy-AM"/>
        </w:rPr>
        <w:t xml:space="preserve">                     </w:t>
      </w:r>
      <w:r w:rsidRPr="000036EF">
        <w:rPr>
          <w:rFonts w:ascii="GHEA Grapalat" w:eastAsia="Times New Roman" w:hAnsi="GHEA Grapalat" w:cs="GHEA Grapalat"/>
          <w:sz w:val="20"/>
          <w:szCs w:val="20"/>
          <w:lang w:val="hy-AM"/>
        </w:rPr>
        <w:t xml:space="preserve"> </w:t>
      </w:r>
      <w:r w:rsidRPr="000036EF">
        <w:rPr>
          <w:rFonts w:ascii="GHEA Grapalat" w:eastAsia="Times New Roman" w:hAnsi="GHEA Grapalat" w:cs="Times New Roman"/>
          <w:sz w:val="20"/>
          <w:szCs w:val="20"/>
          <w:lang w:val="hy-AM"/>
        </w:rPr>
        <w:t>«</w:t>
      </w:r>
      <w:r w:rsidRPr="000036EF">
        <w:rPr>
          <w:rFonts w:ascii="GHEA Grapalat" w:eastAsia="Times New Roman" w:hAnsi="GHEA Grapalat" w:cs="GHEA Grapalat"/>
          <w:sz w:val="20"/>
          <w:szCs w:val="20"/>
          <w:u w:val="single"/>
          <w:lang w:val="hy-AM"/>
        </w:rPr>
        <w:t xml:space="preserve">         </w:t>
      </w:r>
      <w:r w:rsidRPr="000036EF">
        <w:rPr>
          <w:rFonts w:ascii="GHEA Grapalat" w:eastAsia="Times New Roman" w:hAnsi="GHEA Grapalat" w:cs="Times New Roman"/>
          <w:sz w:val="20"/>
          <w:szCs w:val="20"/>
          <w:lang w:val="hy-AM"/>
        </w:rPr>
        <w:t>»</w:t>
      </w:r>
      <w:r w:rsidRPr="000036EF">
        <w:rPr>
          <w:rFonts w:ascii="GHEA Grapalat" w:eastAsia="Times New Roman" w:hAnsi="GHEA Grapalat" w:cs="GHEA Grapalat"/>
          <w:sz w:val="20"/>
          <w:szCs w:val="20"/>
          <w:u w:val="single"/>
          <w:lang w:val="hy-AM"/>
        </w:rPr>
        <w:t xml:space="preserve"> </w:t>
      </w:r>
      <w:r w:rsidRPr="000036EF">
        <w:rPr>
          <w:rFonts w:ascii="GHEA Grapalat" w:eastAsia="Times New Roman" w:hAnsi="GHEA Grapalat" w:cs="GHEA Grapalat"/>
          <w:sz w:val="20"/>
          <w:szCs w:val="20"/>
          <w:u w:val="single"/>
          <w:lang w:val="hy-AM"/>
        </w:rPr>
        <w:tab/>
      </w:r>
      <w:r w:rsidRPr="000036EF">
        <w:rPr>
          <w:rFonts w:ascii="GHEA Grapalat" w:eastAsia="Times New Roman" w:hAnsi="GHEA Grapalat" w:cs="GHEA Grapalat"/>
          <w:sz w:val="20"/>
          <w:szCs w:val="20"/>
          <w:u w:val="single"/>
          <w:lang w:val="hy-AM"/>
        </w:rPr>
        <w:tab/>
      </w:r>
      <w:r w:rsidRPr="000036EF">
        <w:rPr>
          <w:rFonts w:ascii="GHEA Grapalat" w:eastAsia="Times New Roman" w:hAnsi="GHEA Grapalat" w:cs="GHEA Grapalat"/>
          <w:sz w:val="20"/>
          <w:szCs w:val="20"/>
          <w:u w:val="single"/>
          <w:lang w:val="hy-AM"/>
        </w:rPr>
        <w:tab/>
      </w:r>
      <w:r w:rsidRPr="000036EF">
        <w:rPr>
          <w:rFonts w:ascii="GHEA Grapalat" w:eastAsia="Times New Roman" w:hAnsi="GHEA Grapalat" w:cs="GHEA Grapalat"/>
          <w:sz w:val="20"/>
          <w:szCs w:val="20"/>
          <w:lang w:val="hy-AM"/>
        </w:rPr>
        <w:t xml:space="preserve"> 20   թ.**</w:t>
      </w:r>
    </w:p>
    <w:p w14:paraId="7C34F950" w14:textId="77777777" w:rsidR="000036EF" w:rsidRPr="000036EF" w:rsidRDefault="000036EF" w:rsidP="000036EF">
      <w:pPr>
        <w:spacing w:after="0" w:line="240" w:lineRule="auto"/>
        <w:rPr>
          <w:rFonts w:ascii="GHEA Grapalat" w:eastAsia="Times New Roman" w:hAnsi="GHEA Grapalat" w:cs="GHEA Grapalat"/>
          <w:sz w:val="20"/>
          <w:szCs w:val="20"/>
          <w:lang w:val="hy-AM"/>
        </w:rPr>
      </w:pPr>
    </w:p>
    <w:p w14:paraId="174D73EB" w14:textId="77777777" w:rsidR="000036EF" w:rsidRPr="000036EF" w:rsidRDefault="000036EF" w:rsidP="000036EF">
      <w:pPr>
        <w:spacing w:after="0" w:line="240" w:lineRule="auto"/>
        <w:jc w:val="both"/>
        <w:rPr>
          <w:rFonts w:ascii="GHEA Grapalat" w:eastAsia="Times New Roman" w:hAnsi="GHEA Grapalat" w:cs="GHEA Grapalat"/>
          <w:sz w:val="20"/>
          <w:szCs w:val="20"/>
          <w:u w:val="single"/>
          <w:vertAlign w:val="subscript"/>
          <w:lang w:val="hy-AM"/>
        </w:rPr>
      </w:pPr>
      <w:r w:rsidRPr="000036EF">
        <w:rPr>
          <w:rFonts w:ascii="GHEA Grapalat" w:eastAsia="Times New Roman" w:hAnsi="GHEA Grapalat" w:cs="GHEA Grapalat"/>
          <w:sz w:val="20"/>
          <w:szCs w:val="20"/>
          <w:u w:val="single"/>
          <w:vertAlign w:val="subscript"/>
          <w:lang w:val="hy-AM"/>
        </w:rPr>
        <w:tab/>
      </w:r>
      <w:r w:rsidRPr="000036EF">
        <w:rPr>
          <w:rFonts w:ascii="GHEA Grapalat" w:eastAsia="Times New Roman" w:hAnsi="GHEA Grapalat" w:cs="GHEA Grapalat"/>
          <w:sz w:val="20"/>
          <w:szCs w:val="20"/>
          <w:u w:val="single"/>
          <w:vertAlign w:val="subscript"/>
          <w:lang w:val="hy-AM"/>
        </w:rPr>
        <w:tab/>
      </w:r>
      <w:r w:rsidRPr="000036EF">
        <w:rPr>
          <w:rFonts w:ascii="GHEA Grapalat" w:eastAsia="Times New Roman" w:hAnsi="GHEA Grapalat" w:cs="GHEA Grapalat"/>
          <w:sz w:val="20"/>
          <w:szCs w:val="20"/>
          <w:u w:val="single"/>
          <w:vertAlign w:val="subscript"/>
          <w:lang w:val="hy-AM"/>
        </w:rPr>
        <w:tab/>
      </w:r>
      <w:r w:rsidRPr="000036EF">
        <w:rPr>
          <w:rFonts w:ascii="GHEA Grapalat" w:eastAsia="Times New Roman" w:hAnsi="GHEA Grapalat" w:cs="GHEA Grapalat"/>
          <w:sz w:val="20"/>
          <w:szCs w:val="20"/>
          <w:vertAlign w:val="subscript"/>
          <w:lang w:val="hy-AM"/>
        </w:rPr>
        <w:t xml:space="preserve">, </w:t>
      </w:r>
      <w:r w:rsidRPr="000036EF">
        <w:rPr>
          <w:rFonts w:ascii="GHEA Grapalat" w:eastAsia="Times New Roman" w:hAnsi="GHEA Grapalat" w:cs="GHEA Grapalat"/>
          <w:sz w:val="20"/>
          <w:szCs w:val="20"/>
          <w:lang w:val="hy-AM"/>
        </w:rPr>
        <w:t xml:space="preserve">ի դեմս Ընկերության տնօրեն </w:t>
      </w:r>
      <w:r w:rsidRPr="000036EF">
        <w:rPr>
          <w:rFonts w:ascii="GHEA Grapalat" w:eastAsia="Times New Roman" w:hAnsi="GHEA Grapalat" w:cs="GHEA Grapalat"/>
          <w:sz w:val="20"/>
          <w:szCs w:val="20"/>
          <w:u w:val="single"/>
          <w:lang w:val="hy-AM"/>
        </w:rPr>
        <w:tab/>
      </w:r>
      <w:r w:rsidRPr="000036EF">
        <w:rPr>
          <w:rFonts w:ascii="GHEA Grapalat" w:eastAsia="Times New Roman" w:hAnsi="GHEA Grapalat" w:cs="GHEA Grapalat"/>
          <w:sz w:val="20"/>
          <w:szCs w:val="20"/>
          <w:u w:val="single"/>
          <w:lang w:val="hy-AM"/>
        </w:rPr>
        <w:tab/>
      </w:r>
      <w:r w:rsidRPr="000036EF">
        <w:rPr>
          <w:rFonts w:ascii="GHEA Grapalat" w:eastAsia="Times New Roman" w:hAnsi="GHEA Grapalat" w:cs="GHEA Grapalat"/>
          <w:sz w:val="20"/>
          <w:szCs w:val="20"/>
          <w:u w:val="single"/>
          <w:lang w:val="hy-AM"/>
        </w:rPr>
        <w:tab/>
      </w:r>
      <w:r w:rsidRPr="000036EF">
        <w:rPr>
          <w:rFonts w:ascii="GHEA Grapalat" w:eastAsia="Times New Roman" w:hAnsi="GHEA Grapalat" w:cs="GHEA Grapalat"/>
          <w:sz w:val="20"/>
          <w:szCs w:val="20"/>
          <w:u w:val="single"/>
          <w:lang w:val="hy-AM"/>
        </w:rPr>
        <w:tab/>
      </w:r>
      <w:r w:rsidRPr="000036EF">
        <w:rPr>
          <w:rFonts w:ascii="GHEA Grapalat" w:eastAsia="Times New Roman" w:hAnsi="GHEA Grapalat" w:cs="GHEA Grapalat"/>
          <w:sz w:val="20"/>
          <w:szCs w:val="20"/>
          <w:u w:val="single"/>
          <w:lang w:val="hy-AM"/>
        </w:rPr>
        <w:tab/>
      </w:r>
      <w:r w:rsidRPr="000036EF">
        <w:rPr>
          <w:rFonts w:ascii="GHEA Grapalat" w:eastAsia="Times New Roman" w:hAnsi="GHEA Grapalat" w:cs="GHEA Grapalat"/>
          <w:sz w:val="20"/>
          <w:szCs w:val="20"/>
          <w:u w:val="single"/>
          <w:lang w:val="hy-AM"/>
        </w:rPr>
        <w:tab/>
      </w:r>
      <w:r w:rsidRPr="000036EF">
        <w:rPr>
          <w:rFonts w:ascii="GHEA Grapalat" w:eastAsia="Times New Roman" w:hAnsi="GHEA Grapalat" w:cs="GHEA Grapalat"/>
          <w:sz w:val="20"/>
          <w:szCs w:val="20"/>
          <w:u w:val="single"/>
          <w:lang w:val="hy-AM"/>
        </w:rPr>
        <w:tab/>
      </w:r>
    </w:p>
    <w:p w14:paraId="1164A99C" w14:textId="77777777" w:rsidR="000036EF" w:rsidRPr="000036EF" w:rsidRDefault="000036EF" w:rsidP="000036EF">
      <w:pPr>
        <w:spacing w:after="0" w:line="240" w:lineRule="auto"/>
        <w:jc w:val="both"/>
        <w:rPr>
          <w:rFonts w:ascii="GHEA Grapalat" w:eastAsia="Times New Roman" w:hAnsi="GHEA Grapalat" w:cs="GHEA Grapalat"/>
          <w:sz w:val="20"/>
          <w:szCs w:val="20"/>
          <w:lang w:val="hy-AM"/>
        </w:rPr>
      </w:pPr>
      <w:r w:rsidRPr="000036EF">
        <w:rPr>
          <w:rFonts w:ascii="GHEA Grapalat" w:eastAsia="Times New Roman" w:hAnsi="GHEA Grapalat" w:cs="Times New Roman"/>
          <w:sz w:val="20"/>
          <w:szCs w:val="20"/>
          <w:vertAlign w:val="superscript"/>
          <w:lang w:val="hy-AM"/>
        </w:rPr>
        <w:t xml:space="preserve">       Ընկերության անվանումը</w:t>
      </w:r>
      <w:r w:rsidRPr="000036EF">
        <w:rPr>
          <w:rFonts w:ascii="GHEA Grapalat" w:eastAsia="Times New Roman" w:hAnsi="GHEA Grapalat" w:cs="GHEA Grapalat"/>
          <w:sz w:val="20"/>
          <w:szCs w:val="20"/>
          <w:vertAlign w:val="subscript"/>
          <w:lang w:val="hy-AM"/>
        </w:rPr>
        <w:tab/>
      </w:r>
      <w:r w:rsidRPr="000036EF">
        <w:rPr>
          <w:rFonts w:ascii="GHEA Grapalat" w:eastAsia="Times New Roman" w:hAnsi="GHEA Grapalat" w:cs="GHEA Grapalat"/>
          <w:sz w:val="20"/>
          <w:szCs w:val="20"/>
          <w:vertAlign w:val="subscript"/>
          <w:lang w:val="hy-AM"/>
        </w:rPr>
        <w:tab/>
      </w:r>
      <w:r w:rsidRPr="000036EF">
        <w:rPr>
          <w:rFonts w:ascii="GHEA Grapalat" w:eastAsia="Times New Roman" w:hAnsi="GHEA Grapalat" w:cs="GHEA Grapalat"/>
          <w:sz w:val="20"/>
          <w:szCs w:val="20"/>
          <w:vertAlign w:val="subscript"/>
          <w:lang w:val="hy-AM"/>
        </w:rPr>
        <w:tab/>
      </w:r>
      <w:r w:rsidRPr="000036EF">
        <w:rPr>
          <w:rFonts w:ascii="GHEA Grapalat" w:eastAsia="Times New Roman" w:hAnsi="GHEA Grapalat" w:cs="GHEA Grapalat"/>
          <w:sz w:val="20"/>
          <w:szCs w:val="20"/>
          <w:vertAlign w:val="subscript"/>
          <w:lang w:val="hy-AM"/>
        </w:rPr>
        <w:tab/>
      </w:r>
      <w:r w:rsidRPr="000036EF">
        <w:rPr>
          <w:rFonts w:ascii="GHEA Grapalat" w:eastAsia="Times New Roman" w:hAnsi="GHEA Grapalat" w:cs="GHEA Grapalat"/>
          <w:sz w:val="20"/>
          <w:szCs w:val="20"/>
          <w:vertAlign w:val="subscript"/>
          <w:lang w:val="hy-AM"/>
        </w:rPr>
        <w:tab/>
        <w:t xml:space="preserve">    </w:t>
      </w:r>
      <w:r w:rsidRPr="000036EF">
        <w:rPr>
          <w:rFonts w:ascii="GHEA Grapalat" w:eastAsia="Times New Roman" w:hAnsi="GHEA Grapalat" w:cs="Times New Roman"/>
          <w:sz w:val="20"/>
          <w:szCs w:val="20"/>
          <w:vertAlign w:val="superscript"/>
          <w:lang w:val="hy-AM"/>
        </w:rPr>
        <w:t>Ընկերության տնօրենի անուն ազգանունը, անձնագրային տվյալները</w:t>
      </w:r>
      <w:r w:rsidRPr="000036EF">
        <w:rPr>
          <w:rFonts w:ascii="GHEA Grapalat" w:eastAsia="Times New Roman" w:hAnsi="GHEA Grapalat" w:cs="GHEA Grapalat"/>
          <w:sz w:val="20"/>
          <w:szCs w:val="20"/>
          <w:vertAlign w:val="subscript"/>
          <w:lang w:val="hy-AM"/>
        </w:rPr>
        <w:t xml:space="preserve">, </w:t>
      </w:r>
      <w:r w:rsidRPr="000036EF">
        <w:rPr>
          <w:rFonts w:ascii="GHEA Grapalat" w:eastAsia="Times New Roman"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DCB71BA" w14:textId="77777777" w:rsidR="000036EF" w:rsidRPr="000036EF" w:rsidRDefault="000036EF" w:rsidP="000036EF">
      <w:pPr>
        <w:spacing w:after="0" w:line="240" w:lineRule="auto"/>
        <w:ind w:firstLine="708"/>
        <w:jc w:val="both"/>
        <w:rPr>
          <w:rFonts w:ascii="GHEA Grapalat" w:eastAsia="Times New Roman" w:hAnsi="GHEA Grapalat" w:cs="GHEA Grapalat"/>
          <w:sz w:val="20"/>
          <w:szCs w:val="20"/>
          <w:lang w:val="hy-AM"/>
        </w:rPr>
      </w:pPr>
    </w:p>
    <w:p w14:paraId="60D6E547" w14:textId="77777777" w:rsidR="000036EF" w:rsidRPr="000036EF" w:rsidRDefault="000036EF" w:rsidP="000036EF">
      <w:pPr>
        <w:spacing w:after="0" w:line="240" w:lineRule="auto"/>
        <w:ind w:left="360"/>
        <w:jc w:val="center"/>
        <w:rPr>
          <w:rFonts w:ascii="GHEA Grapalat" w:eastAsia="Times New Roman" w:hAnsi="GHEA Grapalat" w:cs="GHEA Grapalat"/>
          <w:b/>
          <w:bCs/>
          <w:sz w:val="20"/>
          <w:szCs w:val="20"/>
          <w:lang w:val="pt-BR"/>
        </w:rPr>
      </w:pPr>
      <w:r w:rsidRPr="000036EF">
        <w:rPr>
          <w:rFonts w:ascii="GHEA Grapalat" w:eastAsia="Times New Roman" w:hAnsi="GHEA Grapalat" w:cs="GHEA Grapalat"/>
          <w:b/>
          <w:sz w:val="20"/>
          <w:szCs w:val="20"/>
          <w:lang w:val="hy-AM"/>
        </w:rPr>
        <w:t>1. Համաձայնության առարկան</w:t>
      </w:r>
    </w:p>
    <w:p w14:paraId="2F26C689" w14:textId="77777777" w:rsidR="000036EF" w:rsidRPr="000036EF" w:rsidRDefault="000036EF" w:rsidP="000036EF">
      <w:pPr>
        <w:spacing w:after="0" w:line="240" w:lineRule="auto"/>
        <w:jc w:val="both"/>
        <w:rPr>
          <w:rFonts w:ascii="GHEA Grapalat" w:eastAsia="Times New Roman" w:hAnsi="GHEA Grapalat" w:cs="GHEA Grapalat"/>
          <w:b/>
          <w:bCs/>
          <w:sz w:val="20"/>
          <w:szCs w:val="20"/>
          <w:lang w:val="pt-BR"/>
        </w:rPr>
      </w:pPr>
      <w:r w:rsidRPr="000036EF">
        <w:rPr>
          <w:rFonts w:ascii="GHEA Grapalat" w:eastAsia="Times New Roman" w:hAnsi="GHEA Grapalat" w:cs="GHEA Grapalat"/>
          <w:sz w:val="20"/>
          <w:szCs w:val="20"/>
          <w:lang w:val="pt-BR"/>
        </w:rPr>
        <w:tab/>
      </w:r>
      <w:r w:rsidRPr="000036EF">
        <w:rPr>
          <w:rFonts w:ascii="GHEA Grapalat" w:eastAsia="Times New Roman" w:hAnsi="GHEA Grapalat" w:cs="GHEA Grapalat"/>
          <w:sz w:val="20"/>
          <w:szCs w:val="20"/>
          <w:lang w:val="pt-BR"/>
        </w:rPr>
        <w:tab/>
        <w:t xml:space="preserve">                               </w:t>
      </w:r>
    </w:p>
    <w:p w14:paraId="7D9B4544" w14:textId="6C309879" w:rsidR="000036EF" w:rsidRPr="000036EF" w:rsidRDefault="000036EF" w:rsidP="000036EF">
      <w:pPr>
        <w:spacing w:after="0" w:line="240" w:lineRule="auto"/>
        <w:ind w:left="426"/>
        <w:jc w:val="both"/>
        <w:rPr>
          <w:rFonts w:ascii="GHEA Grapalat" w:eastAsia="Times New Roman" w:hAnsi="GHEA Grapalat" w:cs="GHEA Grapalat"/>
          <w:sz w:val="20"/>
          <w:szCs w:val="20"/>
          <w:lang w:val="pt-BR"/>
        </w:rPr>
      </w:pPr>
      <w:r w:rsidRPr="000036EF">
        <w:rPr>
          <w:rFonts w:ascii="GHEA Grapalat" w:eastAsia="Times New Roman" w:hAnsi="GHEA Grapalat" w:cs="GHEA Grapalat"/>
          <w:sz w:val="20"/>
          <w:szCs w:val="20"/>
          <w:lang w:val="pt-BR"/>
        </w:rPr>
        <w:t xml:space="preserve">1.1 Ընկերությունը մասնակցում է </w:t>
      </w:r>
      <w:r w:rsidR="00274122" w:rsidRPr="00274122">
        <w:rPr>
          <w:rFonts w:ascii="GHEA Grapalat" w:eastAsia="Times New Roman" w:hAnsi="GHEA Grapalat" w:cs="GHEA Grapalat"/>
          <w:sz w:val="20"/>
          <w:szCs w:val="20"/>
          <w:lang w:val="hy-AM"/>
        </w:rPr>
        <w:t>Մեղրաձորի  համայնքապետարանի</w:t>
      </w:r>
      <w:r w:rsidRPr="000036EF">
        <w:rPr>
          <w:rFonts w:ascii="GHEA Grapalat" w:eastAsia="Times New Roman" w:hAnsi="GHEA Grapalat" w:cs="GHEA Grapalat"/>
          <w:sz w:val="20"/>
          <w:szCs w:val="20"/>
          <w:lang w:val="pt-BR"/>
        </w:rPr>
        <w:t xml:space="preserve">*  (այսուհետ` Պատվիրատու) կողմից </w:t>
      </w:r>
    </w:p>
    <w:p w14:paraId="1DFB2573" w14:textId="4137CC31" w:rsidR="000036EF" w:rsidRPr="000036EF" w:rsidRDefault="000036EF" w:rsidP="000036EF">
      <w:pPr>
        <w:spacing w:after="0" w:line="240" w:lineRule="auto"/>
        <w:jc w:val="both"/>
        <w:rPr>
          <w:rFonts w:ascii="GHEA Grapalat" w:eastAsia="Times New Roman" w:hAnsi="GHEA Grapalat" w:cs="GHEA Grapalat"/>
          <w:sz w:val="20"/>
          <w:szCs w:val="20"/>
          <w:lang w:val="pt-BR"/>
        </w:rPr>
      </w:pPr>
      <w:r w:rsidRPr="000036EF">
        <w:rPr>
          <w:rFonts w:ascii="GHEA Grapalat" w:eastAsia="Times New Roman" w:hAnsi="GHEA Grapalat" w:cs="GHEA Grapalat"/>
          <w:sz w:val="20"/>
          <w:szCs w:val="20"/>
          <w:lang w:val="pt-BR"/>
        </w:rPr>
        <w:t xml:space="preserve">կազմակերպված` </w:t>
      </w:r>
      <w:r w:rsidR="00274122" w:rsidRPr="00274122">
        <w:rPr>
          <w:rFonts w:ascii="GHEA Grapalat" w:eastAsia="Times New Roman" w:hAnsi="GHEA Grapalat" w:cs="Sylfaen"/>
          <w:bCs/>
          <w:sz w:val="20"/>
          <w:szCs w:val="20"/>
          <w:lang w:val="hy-AM"/>
        </w:rPr>
        <w:t>ԿՄՄՀ</w:t>
      </w:r>
      <w:r w:rsidR="00274122" w:rsidRPr="000036EF">
        <w:rPr>
          <w:rFonts w:ascii="GHEA Grapalat" w:eastAsia="Times New Roman" w:hAnsi="GHEA Grapalat" w:cs="Sylfaen"/>
          <w:bCs/>
          <w:sz w:val="20"/>
          <w:szCs w:val="20"/>
          <w:lang w:val="hy-AM"/>
        </w:rPr>
        <w:t>-</w:t>
      </w:r>
      <w:r w:rsidR="00033B39">
        <w:rPr>
          <w:rFonts w:ascii="GHEA Grapalat" w:eastAsia="Times New Roman" w:hAnsi="GHEA Grapalat" w:cs="Sylfaen"/>
          <w:bCs/>
          <w:sz w:val="20"/>
          <w:szCs w:val="20"/>
          <w:lang w:val="hy-AM"/>
        </w:rPr>
        <w:t>Հ</w:t>
      </w:r>
      <w:r w:rsidR="00274122" w:rsidRPr="000036EF">
        <w:rPr>
          <w:rFonts w:ascii="GHEA Grapalat" w:eastAsia="Times New Roman" w:hAnsi="GHEA Grapalat" w:cs="Sylfaen"/>
          <w:bCs/>
          <w:sz w:val="20"/>
          <w:szCs w:val="20"/>
          <w:lang w:val="hy-AM"/>
        </w:rPr>
        <w:t>ԲՄԱՇՁԲ-</w:t>
      </w:r>
      <w:r w:rsidR="00274122" w:rsidRPr="00274122">
        <w:rPr>
          <w:rFonts w:ascii="GHEA Grapalat" w:eastAsia="Times New Roman" w:hAnsi="GHEA Grapalat" w:cs="Sylfaen"/>
          <w:bCs/>
          <w:sz w:val="20"/>
          <w:szCs w:val="20"/>
          <w:lang w:val="hy-AM"/>
        </w:rPr>
        <w:t>21</w:t>
      </w:r>
      <w:r w:rsidR="00274122" w:rsidRPr="000036EF">
        <w:rPr>
          <w:rFonts w:ascii="GHEA Grapalat" w:eastAsia="Times New Roman" w:hAnsi="GHEA Grapalat" w:cs="Sylfaen"/>
          <w:bCs/>
          <w:sz w:val="20"/>
          <w:szCs w:val="20"/>
          <w:lang w:val="hy-AM"/>
        </w:rPr>
        <w:t>/</w:t>
      </w:r>
      <w:r w:rsidR="00274122" w:rsidRPr="00274122">
        <w:rPr>
          <w:rFonts w:ascii="GHEA Grapalat" w:eastAsia="Times New Roman" w:hAnsi="GHEA Grapalat" w:cs="Sylfaen"/>
          <w:bCs/>
          <w:sz w:val="20"/>
          <w:szCs w:val="20"/>
          <w:lang w:val="hy-AM"/>
        </w:rPr>
        <w:t>4</w:t>
      </w:r>
      <w:r w:rsidRPr="000036EF">
        <w:rPr>
          <w:rFonts w:ascii="GHEA Grapalat" w:eastAsia="Times New Roman" w:hAnsi="GHEA Grapalat" w:cs="GHEA Grapalat"/>
          <w:sz w:val="20"/>
          <w:szCs w:val="20"/>
          <w:lang w:val="pt-BR"/>
        </w:rPr>
        <w:t>* ծածկագրով գնման ընթացակարգին:</w:t>
      </w:r>
    </w:p>
    <w:p w14:paraId="77F3F822" w14:textId="77777777" w:rsidR="000036EF" w:rsidRPr="000036EF" w:rsidRDefault="000036EF" w:rsidP="000036EF">
      <w:pPr>
        <w:spacing w:after="0" w:line="240" w:lineRule="auto"/>
        <w:ind w:firstLine="426"/>
        <w:jc w:val="both"/>
        <w:rPr>
          <w:rFonts w:ascii="GHEA Grapalat" w:eastAsia="Times New Roman" w:hAnsi="GHEA Grapalat" w:cs="GHEA Grapalat"/>
          <w:color w:val="5B9BD5"/>
          <w:sz w:val="20"/>
          <w:szCs w:val="20"/>
          <w:lang w:val="hy-AM"/>
        </w:rPr>
      </w:pPr>
      <w:r w:rsidRPr="000036EF">
        <w:rPr>
          <w:rFonts w:ascii="GHEA Grapalat" w:eastAsia="Times New Roman"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5832756" w14:textId="77777777" w:rsidR="000036EF" w:rsidRPr="000036EF" w:rsidRDefault="000036EF" w:rsidP="000036EF">
      <w:pPr>
        <w:spacing w:after="0" w:line="240" w:lineRule="auto"/>
        <w:ind w:firstLine="426"/>
        <w:jc w:val="both"/>
        <w:rPr>
          <w:rFonts w:ascii="GHEA Grapalat" w:eastAsia="Times New Roman" w:hAnsi="GHEA Grapalat" w:cs="GHEA Grapalat"/>
          <w:color w:val="000000"/>
          <w:sz w:val="20"/>
          <w:szCs w:val="20"/>
          <w:lang w:val="pt-BR"/>
        </w:rPr>
      </w:pPr>
      <w:r w:rsidRPr="000036EF">
        <w:rPr>
          <w:rFonts w:ascii="GHEA Grapalat" w:eastAsia="Times New Roman" w:hAnsi="GHEA Grapalat" w:cs="GHEA Grapalat"/>
          <w:color w:val="000000"/>
          <w:sz w:val="20"/>
          <w:szCs w:val="20"/>
          <w:lang w:val="pt-BR"/>
        </w:rPr>
        <w:t>1.3 Ընկերությունը</w:t>
      </w:r>
      <w:r w:rsidRPr="000036EF">
        <w:rPr>
          <w:rFonts w:ascii="GHEA Grapalat" w:eastAsia="Times New Roman" w:hAnsi="GHEA Grapalat" w:cs="GHEA Grapalat"/>
          <w:color w:val="000000"/>
          <w:sz w:val="20"/>
          <w:szCs w:val="20"/>
          <w:lang w:val="hy-AM"/>
        </w:rPr>
        <w:t xml:space="preserve"> սույն </w:t>
      </w:r>
      <w:r w:rsidRPr="000036EF">
        <w:rPr>
          <w:rFonts w:ascii="GHEA Grapalat" w:eastAsia="Times New Roman" w:hAnsi="GHEA Grapalat" w:cs="GHEA Grapalat"/>
          <w:color w:val="000000"/>
          <w:sz w:val="20"/>
          <w:szCs w:val="20"/>
          <w:lang w:val="pt-BR"/>
        </w:rPr>
        <w:t>տուժանքի համաձայնագ</w:t>
      </w:r>
      <w:r w:rsidRPr="000036EF">
        <w:rPr>
          <w:rFonts w:ascii="GHEA Grapalat" w:eastAsia="Times New Roman" w:hAnsi="GHEA Grapalat" w:cs="GHEA Grapalat"/>
          <w:color w:val="000000"/>
          <w:sz w:val="20"/>
          <w:szCs w:val="20"/>
          <w:lang w:val="hy-AM"/>
        </w:rPr>
        <w:t>ր</w:t>
      </w:r>
      <w:r w:rsidRPr="000036EF">
        <w:rPr>
          <w:rFonts w:ascii="GHEA Grapalat" w:eastAsia="Times New Roman" w:hAnsi="GHEA Grapalat" w:cs="GHEA Grapalat"/>
          <w:color w:val="000000"/>
          <w:sz w:val="20"/>
          <w:szCs w:val="20"/>
          <w:lang w:val="pt-BR"/>
        </w:rPr>
        <w:t>ի</w:t>
      </w:r>
      <w:r w:rsidRPr="000036EF">
        <w:rPr>
          <w:rFonts w:ascii="GHEA Grapalat" w:eastAsia="Times New Roman"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7388F929" w14:textId="77777777" w:rsidR="000036EF" w:rsidRPr="000036EF" w:rsidRDefault="000036EF" w:rsidP="000036EF">
      <w:pPr>
        <w:spacing w:after="0" w:line="240" w:lineRule="auto"/>
        <w:ind w:firstLine="426"/>
        <w:jc w:val="both"/>
        <w:rPr>
          <w:rFonts w:ascii="GHEA Grapalat" w:eastAsia="Times New Roman" w:hAnsi="GHEA Grapalat" w:cs="GHEA Grapalat"/>
          <w:color w:val="000000"/>
          <w:sz w:val="20"/>
          <w:szCs w:val="20"/>
          <w:lang w:val="hy-AM"/>
        </w:rPr>
      </w:pPr>
      <w:r w:rsidRPr="000036EF">
        <w:rPr>
          <w:rFonts w:ascii="GHEA Grapalat" w:eastAsia="Times New Roman"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8CBA1D0" w14:textId="77777777" w:rsidR="000036EF" w:rsidRPr="000036EF" w:rsidRDefault="000036EF" w:rsidP="000036EF">
      <w:pPr>
        <w:spacing w:after="0" w:line="240" w:lineRule="auto"/>
        <w:ind w:firstLine="426"/>
        <w:jc w:val="both"/>
        <w:rPr>
          <w:rFonts w:ascii="GHEA Grapalat" w:eastAsia="Times New Roman" w:hAnsi="GHEA Grapalat" w:cs="GHEA Grapalat"/>
          <w:color w:val="000000"/>
          <w:sz w:val="20"/>
          <w:szCs w:val="20"/>
          <w:lang w:val="hy-AM"/>
        </w:rPr>
      </w:pPr>
      <w:r w:rsidRPr="000036EF">
        <w:rPr>
          <w:rFonts w:ascii="GHEA Grapalat" w:eastAsia="Times New Roman"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036EF">
        <w:rPr>
          <w:rFonts w:ascii="GHEA Grapalat" w:eastAsia="Times New Roman" w:hAnsi="GHEA Grapalat" w:cs="GHEA Grapalat"/>
          <w:color w:val="000000"/>
          <w:sz w:val="20"/>
          <w:szCs w:val="20"/>
          <w:lang w:val="pt-BR"/>
        </w:rPr>
        <w:t>Ընկերության</w:t>
      </w:r>
      <w:r w:rsidRPr="000036EF">
        <w:rPr>
          <w:rFonts w:ascii="GHEA Grapalat" w:eastAsia="Times New Roman" w:hAnsi="GHEA Grapalat" w:cs="GHEA Grapalat"/>
          <w:color w:val="000000"/>
          <w:sz w:val="20"/>
          <w:szCs w:val="20"/>
          <w:lang w:val="hy-AM"/>
        </w:rPr>
        <w:t xml:space="preserve"> հաշվից  գանձելու համար՝ առանց լրացուցիչ ակցեպտավորման: </w:t>
      </w:r>
    </w:p>
    <w:p w14:paraId="670B9595" w14:textId="77777777" w:rsidR="000036EF" w:rsidRPr="000036EF" w:rsidRDefault="000036EF" w:rsidP="000036EF">
      <w:pPr>
        <w:spacing w:after="0" w:line="240" w:lineRule="auto"/>
        <w:ind w:firstLine="426"/>
        <w:jc w:val="both"/>
        <w:rPr>
          <w:rFonts w:ascii="GHEA Grapalat" w:eastAsia="Times New Roman" w:hAnsi="GHEA Grapalat" w:cs="GHEA Grapalat"/>
          <w:color w:val="000000"/>
          <w:sz w:val="20"/>
          <w:szCs w:val="20"/>
          <w:lang w:val="hy-AM"/>
        </w:rPr>
      </w:pPr>
      <w:r w:rsidRPr="000036EF">
        <w:rPr>
          <w:rFonts w:ascii="GHEA Grapalat" w:eastAsia="Times New Roman" w:hAnsi="GHEA Grapalat" w:cs="GHEA Grapalat"/>
          <w:color w:val="000000"/>
          <w:sz w:val="20"/>
          <w:szCs w:val="20"/>
          <w:lang w:val="hy-AM"/>
        </w:rPr>
        <w:t xml:space="preserve">գ)  </w:t>
      </w:r>
      <w:r w:rsidRPr="000036EF">
        <w:rPr>
          <w:rFonts w:ascii="GHEA Grapalat" w:eastAsia="Times New Roman" w:hAnsi="GHEA Grapalat" w:cs="GHEA Grapalat"/>
          <w:color w:val="000000"/>
          <w:sz w:val="20"/>
          <w:szCs w:val="20"/>
          <w:lang w:val="pt-BR"/>
        </w:rPr>
        <w:t>Ընկերությունը</w:t>
      </w:r>
      <w:r w:rsidRPr="000036EF">
        <w:rPr>
          <w:rFonts w:ascii="GHEA Grapalat" w:eastAsia="Times New Roman"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27659FC" w14:textId="77777777" w:rsidR="000036EF" w:rsidRPr="000036EF" w:rsidRDefault="000036EF" w:rsidP="000036EF">
      <w:pPr>
        <w:spacing w:after="0" w:line="240" w:lineRule="auto"/>
        <w:ind w:left="426"/>
        <w:jc w:val="both"/>
        <w:rPr>
          <w:rFonts w:ascii="GHEA Grapalat" w:eastAsia="Times New Roman" w:hAnsi="GHEA Grapalat" w:cs="GHEA Grapalat"/>
          <w:color w:val="000000"/>
          <w:sz w:val="20"/>
          <w:szCs w:val="20"/>
          <w:lang w:val="hy-AM"/>
        </w:rPr>
      </w:pPr>
      <w:r w:rsidRPr="000036EF">
        <w:rPr>
          <w:rFonts w:ascii="GHEA Grapalat" w:eastAsia="Times New Roman" w:hAnsi="GHEA Grapalat" w:cs="GHEA Grapalat"/>
          <w:color w:val="000000"/>
          <w:sz w:val="20"/>
          <w:szCs w:val="20"/>
          <w:lang w:val="hy-AM"/>
        </w:rPr>
        <w:t xml:space="preserve">դ) </w:t>
      </w:r>
      <w:r w:rsidRPr="000036EF">
        <w:rPr>
          <w:rFonts w:ascii="GHEA Grapalat" w:eastAsia="Times New Roman" w:hAnsi="GHEA Grapalat" w:cs="GHEA Grapalat"/>
          <w:color w:val="000000"/>
          <w:sz w:val="20"/>
          <w:szCs w:val="20"/>
          <w:lang w:val="pt-BR"/>
        </w:rPr>
        <w:t>Ընկերությունը</w:t>
      </w:r>
      <w:r w:rsidRPr="000036EF">
        <w:rPr>
          <w:rFonts w:ascii="GHEA Grapalat" w:eastAsia="Times New Roman" w:hAnsi="GHEA Grapalat" w:cs="GHEA Grapalat"/>
          <w:color w:val="000000"/>
          <w:sz w:val="20"/>
          <w:szCs w:val="20"/>
          <w:lang w:val="hy-AM"/>
        </w:rPr>
        <w:t xml:space="preserve"> հավաստում է, որ Պահանջագիրը ակցեպտավորել է տուժանքի ամբողջ գումարով:</w:t>
      </w:r>
    </w:p>
    <w:p w14:paraId="5166DEC1" w14:textId="77777777" w:rsidR="000036EF" w:rsidRPr="000036EF" w:rsidRDefault="000036EF" w:rsidP="000036EF">
      <w:pPr>
        <w:spacing w:after="0" w:line="240" w:lineRule="auto"/>
        <w:ind w:firstLine="426"/>
        <w:jc w:val="both"/>
        <w:rPr>
          <w:rFonts w:ascii="GHEA Grapalat" w:eastAsia="Times New Roman" w:hAnsi="GHEA Grapalat" w:cs="GHEA Grapalat"/>
          <w:sz w:val="20"/>
          <w:szCs w:val="20"/>
          <w:lang w:val="hy-AM"/>
        </w:rPr>
      </w:pPr>
      <w:r w:rsidRPr="000036EF">
        <w:rPr>
          <w:rFonts w:ascii="GHEA Grapalat" w:eastAsia="Times New Roman"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727C7384" w14:textId="1A1104B6" w:rsidR="000036EF" w:rsidRPr="000036EF" w:rsidRDefault="000036EF" w:rsidP="000036EF">
      <w:pPr>
        <w:numPr>
          <w:ilvl w:val="1"/>
          <w:numId w:val="25"/>
        </w:numPr>
        <w:spacing w:after="0" w:line="240" w:lineRule="auto"/>
        <w:ind w:firstLine="426"/>
        <w:jc w:val="both"/>
        <w:rPr>
          <w:rFonts w:ascii="GHEA Grapalat" w:eastAsia="Times New Roman" w:hAnsi="GHEA Grapalat" w:cs="GHEA Grapalat"/>
          <w:sz w:val="20"/>
          <w:szCs w:val="20"/>
          <w:lang w:val="pt-BR"/>
        </w:rPr>
      </w:pPr>
      <w:r w:rsidRPr="000036EF">
        <w:rPr>
          <w:rFonts w:ascii="GHEA Grapalat" w:eastAsia="Times New Roman" w:hAnsi="GHEA Grapalat" w:cs="GHEA Grapalat"/>
          <w:sz w:val="20"/>
          <w:szCs w:val="20"/>
          <w:lang w:val="pt-BR"/>
        </w:rPr>
        <w:t xml:space="preserve">  Ընկերության կողմից գնման ընթացակարգի արդյունքում կնքված պայմանագիրը</w:t>
      </w:r>
      <w:r w:rsidR="00274122">
        <w:rPr>
          <w:rFonts w:ascii="GHEA Grapalat" w:eastAsia="Times New Roman" w:hAnsi="GHEA Grapalat" w:cs="GHEA Grapalat"/>
          <w:sz w:val="20"/>
          <w:szCs w:val="20"/>
          <w:lang w:val="hy-AM"/>
        </w:rPr>
        <w:t xml:space="preserve"> </w:t>
      </w:r>
      <w:r w:rsidRPr="000036EF">
        <w:rPr>
          <w:rFonts w:ascii="GHEA Grapalat" w:eastAsia="Times New Roman" w:hAnsi="GHEA Grapalat" w:cs="GHEA Grapalat"/>
          <w:sz w:val="20"/>
          <w:szCs w:val="20"/>
          <w:lang w:val="pt-BR"/>
        </w:rPr>
        <w:t xml:space="preserve">չկատարելու կամ ոչ պատշաճ կատարելու դեպքում Պատվիրատուն սույն տուժանքի համաձայնագիրը և կից </w:t>
      </w:r>
      <w:r w:rsidRPr="000036EF">
        <w:rPr>
          <w:rFonts w:ascii="GHEA Grapalat" w:eastAsia="Times New Roman" w:hAnsi="GHEA Grapalat" w:cs="GHEA Grapalat"/>
          <w:sz w:val="20"/>
          <w:szCs w:val="20"/>
          <w:lang w:val="hy-AM"/>
        </w:rPr>
        <w:t xml:space="preserve">Պահանջագիրը բնօրինակներով </w:t>
      </w:r>
      <w:r w:rsidRPr="000036EF">
        <w:rPr>
          <w:rFonts w:ascii="GHEA Grapalat" w:eastAsia="Times New Roman" w:hAnsi="GHEA Grapalat" w:cs="GHEA Grapalat"/>
          <w:sz w:val="20"/>
          <w:szCs w:val="20"/>
          <w:lang w:val="pt-BR"/>
        </w:rPr>
        <w:t xml:space="preserve">ներկայացնում է </w:t>
      </w:r>
      <w:r w:rsidRPr="000036EF">
        <w:rPr>
          <w:rFonts w:ascii="GHEA Grapalat" w:eastAsia="Times New Roman" w:hAnsi="GHEA Grapalat" w:cs="GHEA Grapalat"/>
          <w:sz w:val="20"/>
          <w:szCs w:val="20"/>
          <w:lang w:val="hy-AM"/>
        </w:rPr>
        <w:t>Վճարող Բանկին</w:t>
      </w:r>
      <w:r w:rsidRPr="000036EF">
        <w:rPr>
          <w:rFonts w:ascii="GHEA Grapalat" w:eastAsia="Times New Roman" w:hAnsi="GHEA Grapalat" w:cs="GHEA Grapalat"/>
          <w:sz w:val="20"/>
          <w:szCs w:val="20"/>
          <w:lang w:val="pt-BR"/>
        </w:rPr>
        <w:t xml:space="preserve">` այդ մասին գրավոր տեղեկացնելով Ընկերությանը: Սույն տուժանքի համաձայնագիրը և կից </w:t>
      </w:r>
      <w:r w:rsidRPr="000036EF">
        <w:rPr>
          <w:rFonts w:ascii="GHEA Grapalat" w:eastAsia="Times New Roman" w:hAnsi="GHEA Grapalat" w:cs="GHEA Grapalat"/>
          <w:sz w:val="20"/>
          <w:szCs w:val="20"/>
          <w:lang w:val="hy-AM"/>
        </w:rPr>
        <w:t>Պահանջագիրը</w:t>
      </w:r>
      <w:r w:rsidRPr="000036EF">
        <w:rPr>
          <w:rFonts w:ascii="GHEA Grapalat" w:eastAsia="Times New Roman" w:hAnsi="GHEA Grapalat" w:cs="GHEA Grapalat"/>
          <w:sz w:val="20"/>
          <w:szCs w:val="20"/>
          <w:lang w:val="pt-BR"/>
        </w:rPr>
        <w:t xml:space="preserve"> </w:t>
      </w:r>
      <w:r w:rsidRPr="000036EF">
        <w:rPr>
          <w:rFonts w:ascii="GHEA Grapalat" w:eastAsia="Times New Roman" w:hAnsi="GHEA Grapalat" w:cs="GHEA Grapalat"/>
          <w:sz w:val="20"/>
          <w:szCs w:val="20"/>
          <w:lang w:val="hy-AM"/>
        </w:rPr>
        <w:t>էլեկտրոնային</w:t>
      </w:r>
      <w:r w:rsidRPr="000036EF">
        <w:rPr>
          <w:rFonts w:ascii="GHEA Grapalat" w:eastAsia="Times New Roman" w:hAnsi="GHEA Grapalat" w:cs="GHEA Grapalat"/>
          <w:sz w:val="20"/>
          <w:szCs w:val="20"/>
          <w:lang w:val="pt-BR"/>
        </w:rPr>
        <w:t xml:space="preserve"> </w:t>
      </w:r>
      <w:r w:rsidRPr="000036EF">
        <w:rPr>
          <w:rFonts w:ascii="GHEA Grapalat" w:eastAsia="Times New Roman" w:hAnsi="GHEA Grapalat" w:cs="GHEA Grapalat"/>
          <w:sz w:val="20"/>
          <w:szCs w:val="20"/>
          <w:lang w:val="hy-AM"/>
        </w:rPr>
        <w:t>թվային</w:t>
      </w:r>
      <w:r w:rsidRPr="000036EF">
        <w:rPr>
          <w:rFonts w:ascii="GHEA Grapalat" w:eastAsia="Times New Roman" w:hAnsi="GHEA Grapalat" w:cs="GHEA Grapalat"/>
          <w:sz w:val="20"/>
          <w:szCs w:val="20"/>
          <w:lang w:val="pt-BR"/>
        </w:rPr>
        <w:t xml:space="preserve"> </w:t>
      </w:r>
      <w:r w:rsidRPr="000036EF">
        <w:rPr>
          <w:rFonts w:ascii="GHEA Grapalat" w:eastAsia="Times New Roman" w:hAnsi="GHEA Grapalat" w:cs="GHEA Grapalat"/>
          <w:sz w:val="20"/>
          <w:szCs w:val="20"/>
          <w:lang w:val="hy-AM"/>
        </w:rPr>
        <w:t>ստորագրությամբ</w:t>
      </w:r>
      <w:r w:rsidRPr="000036EF">
        <w:rPr>
          <w:rFonts w:ascii="GHEA Grapalat" w:eastAsia="Times New Roman" w:hAnsi="GHEA Grapalat" w:cs="GHEA Grapalat"/>
          <w:sz w:val="20"/>
          <w:szCs w:val="20"/>
          <w:lang w:val="pt-BR"/>
        </w:rPr>
        <w:t xml:space="preserve"> </w:t>
      </w:r>
      <w:r w:rsidRPr="000036EF">
        <w:rPr>
          <w:rFonts w:ascii="GHEA Grapalat" w:eastAsia="Times New Roman" w:hAnsi="GHEA Grapalat" w:cs="GHEA Grapalat"/>
          <w:sz w:val="20"/>
          <w:szCs w:val="20"/>
          <w:lang w:val="hy-AM"/>
        </w:rPr>
        <w:t>հաստատված</w:t>
      </w:r>
      <w:r w:rsidRPr="000036EF">
        <w:rPr>
          <w:rFonts w:ascii="GHEA Grapalat" w:eastAsia="Times New Roman" w:hAnsi="GHEA Grapalat" w:cs="GHEA Grapalat"/>
          <w:sz w:val="20"/>
          <w:szCs w:val="20"/>
          <w:lang w:val="pt-BR"/>
        </w:rPr>
        <w:t xml:space="preserve"> </w:t>
      </w:r>
      <w:r w:rsidRPr="000036EF">
        <w:rPr>
          <w:rFonts w:ascii="GHEA Grapalat" w:eastAsia="Times New Roman" w:hAnsi="GHEA Grapalat" w:cs="GHEA Grapalat"/>
          <w:sz w:val="20"/>
          <w:szCs w:val="20"/>
          <w:lang w:val="hy-AM"/>
        </w:rPr>
        <w:t>լինելու</w:t>
      </w:r>
      <w:r w:rsidRPr="000036EF">
        <w:rPr>
          <w:rFonts w:ascii="GHEA Grapalat" w:eastAsia="Times New Roman" w:hAnsi="GHEA Grapalat" w:cs="GHEA Grapalat"/>
          <w:sz w:val="20"/>
          <w:szCs w:val="20"/>
          <w:lang w:val="pt-BR"/>
        </w:rPr>
        <w:t xml:space="preserve"> </w:t>
      </w:r>
      <w:r w:rsidRPr="000036EF">
        <w:rPr>
          <w:rFonts w:ascii="GHEA Grapalat" w:eastAsia="Times New Roman" w:hAnsi="GHEA Grapalat" w:cs="GHEA Grapalat"/>
          <w:sz w:val="20"/>
          <w:szCs w:val="20"/>
          <w:lang w:val="hy-AM"/>
        </w:rPr>
        <w:t>դեպքում</w:t>
      </w:r>
      <w:r w:rsidRPr="000036EF">
        <w:rPr>
          <w:rFonts w:ascii="GHEA Grapalat" w:eastAsia="Times New Roman" w:hAnsi="GHEA Grapalat" w:cs="GHEA Grapalat"/>
          <w:sz w:val="20"/>
          <w:szCs w:val="20"/>
          <w:lang w:val="pt-BR"/>
        </w:rPr>
        <w:t xml:space="preserve"> </w:t>
      </w:r>
      <w:r w:rsidRPr="000036EF">
        <w:rPr>
          <w:rFonts w:ascii="GHEA Grapalat" w:eastAsia="Times New Roman" w:hAnsi="GHEA Grapalat" w:cs="GHEA Grapalat"/>
          <w:sz w:val="20"/>
          <w:szCs w:val="20"/>
          <w:lang w:val="hy-AM"/>
        </w:rPr>
        <w:t>դրանք</w:t>
      </w:r>
      <w:r w:rsidRPr="000036EF">
        <w:rPr>
          <w:rFonts w:ascii="GHEA Grapalat" w:eastAsia="Times New Roman" w:hAnsi="GHEA Grapalat" w:cs="GHEA Grapalat"/>
          <w:sz w:val="20"/>
          <w:szCs w:val="20"/>
          <w:lang w:val="pt-BR"/>
        </w:rPr>
        <w:t xml:space="preserve"> </w:t>
      </w:r>
      <w:r w:rsidRPr="000036EF">
        <w:rPr>
          <w:rFonts w:ascii="GHEA Grapalat" w:eastAsia="Times New Roman" w:hAnsi="GHEA Grapalat" w:cs="GHEA Grapalat"/>
          <w:sz w:val="20"/>
          <w:szCs w:val="20"/>
          <w:lang w:val="hy-AM"/>
        </w:rPr>
        <w:t>Վճարող</w:t>
      </w:r>
      <w:r w:rsidRPr="000036EF">
        <w:rPr>
          <w:rFonts w:ascii="GHEA Grapalat" w:eastAsia="Times New Roman" w:hAnsi="GHEA Grapalat" w:cs="GHEA Grapalat"/>
          <w:sz w:val="20"/>
          <w:szCs w:val="20"/>
          <w:lang w:val="pt-BR"/>
        </w:rPr>
        <w:t xml:space="preserve"> </w:t>
      </w:r>
      <w:r w:rsidRPr="000036EF">
        <w:rPr>
          <w:rFonts w:ascii="GHEA Grapalat" w:eastAsia="Times New Roman" w:hAnsi="GHEA Grapalat" w:cs="GHEA Grapalat"/>
          <w:sz w:val="20"/>
          <w:szCs w:val="20"/>
          <w:lang w:val="hy-AM"/>
        </w:rPr>
        <w:t>Բանկին</w:t>
      </w:r>
      <w:r w:rsidRPr="000036EF">
        <w:rPr>
          <w:rFonts w:ascii="GHEA Grapalat" w:eastAsia="Times New Roman" w:hAnsi="GHEA Grapalat" w:cs="GHEA Grapalat"/>
          <w:sz w:val="20"/>
          <w:szCs w:val="20"/>
          <w:lang w:val="pt-BR"/>
        </w:rPr>
        <w:t xml:space="preserve"> </w:t>
      </w:r>
      <w:r w:rsidRPr="000036EF">
        <w:rPr>
          <w:rFonts w:ascii="GHEA Grapalat" w:eastAsia="Times New Roman" w:hAnsi="GHEA Grapalat" w:cs="GHEA Grapalat"/>
          <w:sz w:val="20"/>
          <w:szCs w:val="20"/>
          <w:lang w:val="hy-AM"/>
        </w:rPr>
        <w:t>են</w:t>
      </w:r>
      <w:r w:rsidRPr="000036EF">
        <w:rPr>
          <w:rFonts w:ascii="GHEA Grapalat" w:eastAsia="Times New Roman" w:hAnsi="GHEA Grapalat" w:cs="GHEA Grapalat"/>
          <w:sz w:val="20"/>
          <w:szCs w:val="20"/>
          <w:lang w:val="pt-BR"/>
        </w:rPr>
        <w:t xml:space="preserve"> </w:t>
      </w:r>
      <w:r w:rsidRPr="000036EF">
        <w:rPr>
          <w:rFonts w:ascii="GHEA Grapalat" w:eastAsia="Times New Roman" w:hAnsi="GHEA Grapalat" w:cs="GHEA Grapalat"/>
          <w:sz w:val="20"/>
          <w:szCs w:val="20"/>
          <w:lang w:val="hy-AM"/>
        </w:rPr>
        <w:t>ներկայացվում</w:t>
      </w:r>
      <w:r w:rsidRPr="000036EF">
        <w:rPr>
          <w:rFonts w:ascii="GHEA Grapalat" w:eastAsia="Times New Roman" w:hAnsi="GHEA Grapalat" w:cs="GHEA Grapalat"/>
          <w:sz w:val="20"/>
          <w:szCs w:val="20"/>
          <w:lang w:val="pt-BR"/>
        </w:rPr>
        <w:t xml:space="preserve"> </w:t>
      </w:r>
      <w:r w:rsidRPr="000036EF">
        <w:rPr>
          <w:rFonts w:ascii="GHEA Grapalat" w:eastAsia="Times New Roman" w:hAnsi="GHEA Grapalat" w:cs="GHEA Grapalat"/>
          <w:sz w:val="20"/>
          <w:szCs w:val="20"/>
          <w:lang w:val="hy-AM"/>
        </w:rPr>
        <w:t>էլեկտրոնային</w:t>
      </w:r>
      <w:r w:rsidRPr="000036EF">
        <w:rPr>
          <w:rFonts w:ascii="GHEA Grapalat" w:eastAsia="Times New Roman" w:hAnsi="GHEA Grapalat" w:cs="GHEA Grapalat"/>
          <w:sz w:val="20"/>
          <w:szCs w:val="20"/>
          <w:lang w:val="pt-BR"/>
        </w:rPr>
        <w:t xml:space="preserve"> </w:t>
      </w:r>
      <w:r w:rsidRPr="000036EF">
        <w:rPr>
          <w:rFonts w:ascii="GHEA Grapalat" w:eastAsia="Times New Roman" w:hAnsi="GHEA Grapalat" w:cs="GHEA Grapalat"/>
          <w:sz w:val="20"/>
          <w:szCs w:val="20"/>
          <w:lang w:val="hy-AM"/>
        </w:rPr>
        <w:t>կրիչներով</w:t>
      </w:r>
      <w:r w:rsidRPr="000036EF">
        <w:rPr>
          <w:rFonts w:ascii="GHEA Grapalat" w:eastAsia="Times New Roman" w:hAnsi="GHEA Grapalat" w:cs="GHEA Grapalat"/>
          <w:sz w:val="20"/>
          <w:szCs w:val="20"/>
          <w:lang w:val="pt-BR"/>
        </w:rPr>
        <w:t xml:space="preserve">, </w:t>
      </w:r>
      <w:r w:rsidRPr="000036EF">
        <w:rPr>
          <w:rFonts w:ascii="GHEA Grapalat" w:eastAsia="Times New Roman" w:hAnsi="GHEA Grapalat" w:cs="GHEA Grapalat"/>
          <w:sz w:val="20"/>
          <w:szCs w:val="20"/>
          <w:lang w:val="hy-AM"/>
        </w:rPr>
        <w:t>ինչպես</w:t>
      </w:r>
      <w:r w:rsidRPr="000036EF">
        <w:rPr>
          <w:rFonts w:ascii="GHEA Grapalat" w:eastAsia="Times New Roman" w:hAnsi="GHEA Grapalat" w:cs="GHEA Grapalat"/>
          <w:sz w:val="20"/>
          <w:szCs w:val="20"/>
          <w:lang w:val="pt-BR"/>
        </w:rPr>
        <w:t xml:space="preserve"> </w:t>
      </w:r>
      <w:r w:rsidRPr="000036EF">
        <w:rPr>
          <w:rFonts w:ascii="GHEA Grapalat" w:eastAsia="Times New Roman" w:hAnsi="GHEA Grapalat" w:cs="GHEA Grapalat"/>
          <w:sz w:val="20"/>
          <w:szCs w:val="20"/>
          <w:lang w:val="hy-AM"/>
        </w:rPr>
        <w:t>նաև</w:t>
      </w:r>
      <w:r w:rsidRPr="000036EF">
        <w:rPr>
          <w:rFonts w:ascii="GHEA Grapalat" w:eastAsia="Times New Roman" w:hAnsi="GHEA Grapalat" w:cs="GHEA Grapalat"/>
          <w:sz w:val="20"/>
          <w:szCs w:val="20"/>
          <w:lang w:val="pt-BR"/>
        </w:rPr>
        <w:t xml:space="preserve"> </w:t>
      </w:r>
      <w:r w:rsidRPr="000036EF">
        <w:rPr>
          <w:rFonts w:ascii="GHEA Grapalat" w:eastAsia="Times New Roman" w:hAnsi="GHEA Grapalat" w:cs="GHEA Grapalat"/>
          <w:sz w:val="20"/>
          <w:szCs w:val="20"/>
          <w:lang w:val="hy-AM"/>
        </w:rPr>
        <w:t>դրանցից</w:t>
      </w:r>
      <w:r w:rsidRPr="000036EF">
        <w:rPr>
          <w:rFonts w:ascii="GHEA Grapalat" w:eastAsia="Times New Roman" w:hAnsi="GHEA Grapalat" w:cs="GHEA Grapalat"/>
          <w:sz w:val="20"/>
          <w:szCs w:val="20"/>
          <w:lang w:val="pt-BR"/>
        </w:rPr>
        <w:t xml:space="preserve"> </w:t>
      </w:r>
      <w:r w:rsidRPr="000036EF">
        <w:rPr>
          <w:rFonts w:ascii="GHEA Grapalat" w:eastAsia="Times New Roman" w:hAnsi="GHEA Grapalat" w:cs="GHEA Grapalat"/>
          <w:sz w:val="20"/>
          <w:szCs w:val="20"/>
          <w:lang w:val="hy-AM"/>
        </w:rPr>
        <w:t>արտատպված</w:t>
      </w:r>
      <w:r w:rsidRPr="000036EF">
        <w:rPr>
          <w:rFonts w:ascii="GHEA Grapalat" w:eastAsia="Times New Roman" w:hAnsi="GHEA Grapalat" w:cs="GHEA Grapalat"/>
          <w:sz w:val="20"/>
          <w:szCs w:val="20"/>
          <w:lang w:val="pt-BR"/>
        </w:rPr>
        <w:t xml:space="preserve"> </w:t>
      </w:r>
      <w:r w:rsidRPr="000036EF">
        <w:rPr>
          <w:rFonts w:ascii="GHEA Grapalat" w:eastAsia="Times New Roman" w:hAnsi="GHEA Grapalat" w:cs="GHEA Grapalat"/>
          <w:sz w:val="20"/>
          <w:szCs w:val="20"/>
          <w:lang w:val="hy-AM"/>
        </w:rPr>
        <w:t>թղթային</w:t>
      </w:r>
      <w:r w:rsidRPr="000036EF">
        <w:rPr>
          <w:rFonts w:ascii="GHEA Grapalat" w:eastAsia="Times New Roman" w:hAnsi="GHEA Grapalat" w:cs="GHEA Grapalat"/>
          <w:sz w:val="20"/>
          <w:szCs w:val="20"/>
          <w:lang w:val="pt-BR"/>
        </w:rPr>
        <w:t xml:space="preserve"> </w:t>
      </w:r>
      <w:r w:rsidRPr="000036EF">
        <w:rPr>
          <w:rFonts w:ascii="GHEA Grapalat" w:eastAsia="Times New Roman" w:hAnsi="GHEA Grapalat" w:cs="GHEA Grapalat"/>
          <w:sz w:val="20"/>
          <w:szCs w:val="20"/>
          <w:lang w:val="hy-AM"/>
        </w:rPr>
        <w:t>տարբերակներով</w:t>
      </w:r>
      <w:r w:rsidRPr="000036EF">
        <w:rPr>
          <w:rFonts w:ascii="GHEA Grapalat" w:eastAsia="Times New Roman" w:hAnsi="GHEA Grapalat" w:cs="GHEA Grapalat"/>
          <w:sz w:val="20"/>
          <w:szCs w:val="20"/>
          <w:lang w:val="pt-BR"/>
        </w:rPr>
        <w:t>:</w:t>
      </w:r>
    </w:p>
    <w:p w14:paraId="2B689441" w14:textId="77777777" w:rsidR="000036EF" w:rsidRPr="000036EF" w:rsidRDefault="000036EF" w:rsidP="000036EF">
      <w:pPr>
        <w:numPr>
          <w:ilvl w:val="1"/>
          <w:numId w:val="25"/>
        </w:numPr>
        <w:spacing w:after="0" w:line="240" w:lineRule="auto"/>
        <w:ind w:firstLine="426"/>
        <w:jc w:val="both"/>
        <w:rPr>
          <w:rFonts w:ascii="GHEA Grapalat" w:eastAsia="Times New Roman" w:hAnsi="GHEA Grapalat" w:cs="GHEA Grapalat"/>
          <w:color w:val="000000"/>
          <w:sz w:val="20"/>
          <w:szCs w:val="20"/>
          <w:lang w:val="hy-AM"/>
        </w:rPr>
      </w:pPr>
      <w:r w:rsidRPr="000036EF">
        <w:rPr>
          <w:rFonts w:ascii="GHEA Grapalat" w:eastAsia="Times New Roman" w:hAnsi="GHEA Grapalat" w:cs="GHEA Grapalat"/>
          <w:color w:val="000000"/>
          <w:sz w:val="20"/>
          <w:szCs w:val="20"/>
          <w:lang w:val="hy-AM"/>
        </w:rPr>
        <w:t xml:space="preserve"> Պատվիրատուն Վճարող բանկին կարող է ներկայացնել այլ լրացուցիչ փաստաթղթեր:</w:t>
      </w:r>
    </w:p>
    <w:p w14:paraId="660C3A7B" w14:textId="77777777" w:rsidR="000036EF" w:rsidRPr="000036EF" w:rsidRDefault="000036EF" w:rsidP="000036EF">
      <w:pPr>
        <w:numPr>
          <w:ilvl w:val="1"/>
          <w:numId w:val="25"/>
        </w:numPr>
        <w:spacing w:after="0" w:line="240" w:lineRule="auto"/>
        <w:ind w:firstLine="426"/>
        <w:jc w:val="both"/>
        <w:rPr>
          <w:rFonts w:ascii="GHEA Grapalat" w:eastAsia="Times New Roman" w:hAnsi="GHEA Grapalat" w:cs="GHEA Grapalat"/>
          <w:sz w:val="20"/>
          <w:szCs w:val="20"/>
          <w:lang w:val="pt-BR"/>
        </w:rPr>
      </w:pPr>
      <w:r w:rsidRPr="000036EF">
        <w:rPr>
          <w:rFonts w:ascii="GHEA Grapalat" w:eastAsia="Times New Roman" w:hAnsi="GHEA Grapalat" w:cs="GHEA Grapalat"/>
          <w:sz w:val="20"/>
          <w:szCs w:val="20"/>
          <w:lang w:val="hy-AM"/>
        </w:rPr>
        <w:t>Վճարող Բանկի կողմից Պ</w:t>
      </w:r>
      <w:r w:rsidRPr="000036EF">
        <w:rPr>
          <w:rFonts w:ascii="GHEA Grapalat" w:eastAsia="Times New Roman" w:hAnsi="GHEA Grapalat" w:cs="GHEA Grapalat"/>
          <w:sz w:val="20"/>
          <w:szCs w:val="20"/>
          <w:lang w:val="pt-BR"/>
        </w:rPr>
        <w:t xml:space="preserve">ահանջագրում նշված գումարի վճարման հետևանքով </w:t>
      </w:r>
      <w:r w:rsidRPr="000036EF">
        <w:rPr>
          <w:rFonts w:ascii="GHEA Grapalat" w:eastAsia="Times New Roman" w:hAnsi="GHEA Grapalat" w:cs="GHEA Grapalat"/>
          <w:sz w:val="20"/>
          <w:szCs w:val="20"/>
          <w:lang w:val="hy-AM"/>
        </w:rPr>
        <w:t xml:space="preserve">Ընկերության </w:t>
      </w:r>
      <w:r w:rsidRPr="000036EF">
        <w:rPr>
          <w:rFonts w:ascii="GHEA Grapalat" w:eastAsia="Times New Roman" w:hAnsi="GHEA Grapalat" w:cs="GHEA Grapalat"/>
          <w:sz w:val="20"/>
          <w:szCs w:val="20"/>
          <w:lang w:val="pt-BR"/>
        </w:rPr>
        <w:t xml:space="preserve">առաջացած ռիսկերի (Ընկերության կրած վնասների) </w:t>
      </w:r>
      <w:r w:rsidRPr="000036EF">
        <w:rPr>
          <w:rFonts w:ascii="GHEA Grapalat" w:eastAsia="Times New Roman" w:hAnsi="GHEA Grapalat" w:cs="GHEA Grapalat"/>
          <w:sz w:val="20"/>
          <w:szCs w:val="20"/>
          <w:lang w:val="hy-AM"/>
        </w:rPr>
        <w:t xml:space="preserve">և բացասական հետևանքների </w:t>
      </w:r>
      <w:r w:rsidRPr="000036EF">
        <w:rPr>
          <w:rFonts w:ascii="GHEA Grapalat" w:eastAsia="Times New Roman" w:hAnsi="GHEA Grapalat" w:cs="GHEA Grapalat"/>
          <w:sz w:val="20"/>
          <w:szCs w:val="20"/>
          <w:lang w:val="pt-BR"/>
        </w:rPr>
        <w:t>համար Բանկը</w:t>
      </w:r>
      <w:r w:rsidRPr="000036EF">
        <w:rPr>
          <w:rFonts w:ascii="GHEA Grapalat" w:eastAsia="Times New Roman" w:hAnsi="GHEA Grapalat" w:cs="GHEA Grapalat"/>
          <w:sz w:val="20"/>
          <w:szCs w:val="20"/>
          <w:lang w:val="hy-AM"/>
        </w:rPr>
        <w:t xml:space="preserve"> որևէ</w:t>
      </w:r>
      <w:r w:rsidRPr="000036EF">
        <w:rPr>
          <w:rFonts w:ascii="GHEA Grapalat" w:eastAsia="Times New Roman" w:hAnsi="GHEA Grapalat" w:cs="GHEA Grapalat"/>
          <w:sz w:val="20"/>
          <w:szCs w:val="20"/>
          <w:lang w:val="pt-BR"/>
        </w:rPr>
        <w:t xml:space="preserve"> պատասխանատվություն չի կրում</w:t>
      </w:r>
      <w:r w:rsidRPr="000036EF">
        <w:rPr>
          <w:rFonts w:ascii="GHEA Grapalat" w:eastAsia="Times New Roman" w:hAnsi="GHEA Grapalat" w:cs="GHEA Grapalat"/>
          <w:sz w:val="20"/>
          <w:szCs w:val="20"/>
          <w:lang w:val="hy-AM"/>
        </w:rPr>
        <w:t>:</w:t>
      </w:r>
      <w:r w:rsidRPr="000036EF">
        <w:rPr>
          <w:rFonts w:ascii="GHEA Grapalat" w:eastAsia="Times New Roman" w:hAnsi="GHEA Grapalat" w:cs="GHEA Grapalat"/>
          <w:sz w:val="20"/>
          <w:szCs w:val="20"/>
          <w:lang w:val="pt-BR"/>
        </w:rPr>
        <w:t xml:space="preserve"> </w:t>
      </w:r>
      <w:r w:rsidRPr="000036EF">
        <w:rPr>
          <w:rFonts w:ascii="GHEA Grapalat" w:eastAsia="Times New Roman" w:hAnsi="GHEA Grapalat" w:cs="GHEA Grapalat"/>
          <w:sz w:val="20"/>
          <w:szCs w:val="20"/>
          <w:lang w:val="hy-AM"/>
        </w:rPr>
        <w:t>Բանկը պարտավոր չէ ստուգելու Ընկերության կողմից պայմանագրի պայմանները խախտելու փաստերը:</w:t>
      </w:r>
    </w:p>
    <w:p w14:paraId="7E2C7BB6" w14:textId="77777777" w:rsidR="000036EF" w:rsidRPr="000036EF" w:rsidRDefault="000036EF" w:rsidP="000036EF">
      <w:pPr>
        <w:numPr>
          <w:ilvl w:val="1"/>
          <w:numId w:val="25"/>
        </w:numPr>
        <w:spacing w:after="0" w:line="240" w:lineRule="auto"/>
        <w:ind w:firstLine="426"/>
        <w:jc w:val="both"/>
        <w:rPr>
          <w:rFonts w:ascii="GHEA Grapalat" w:eastAsia="Times New Roman" w:hAnsi="GHEA Grapalat" w:cs="GHEA Grapalat"/>
          <w:sz w:val="20"/>
          <w:szCs w:val="20"/>
          <w:lang w:val="pt-BR"/>
        </w:rPr>
      </w:pPr>
      <w:r w:rsidRPr="000036EF">
        <w:rPr>
          <w:rFonts w:ascii="GHEA Grapalat" w:eastAsia="Times New Roman" w:hAnsi="GHEA Grapalat" w:cs="GHEA Grapalat"/>
          <w:sz w:val="20"/>
          <w:szCs w:val="20"/>
          <w:lang w:val="hy-AM"/>
        </w:rPr>
        <w:t>Այն դեպքում</w:t>
      </w:r>
      <w:r w:rsidRPr="000036EF">
        <w:rPr>
          <w:rFonts w:ascii="GHEA Grapalat" w:eastAsia="Times New Roman" w:hAnsi="GHEA Grapalat" w:cs="GHEA Grapalat"/>
          <w:sz w:val="20"/>
          <w:szCs w:val="20"/>
          <w:lang w:val="pt-BR"/>
        </w:rPr>
        <w:t>,</w:t>
      </w:r>
      <w:r w:rsidRPr="000036EF">
        <w:rPr>
          <w:rFonts w:ascii="GHEA Grapalat" w:eastAsia="Times New Roman" w:hAnsi="GHEA Grapalat" w:cs="GHEA Grapalat"/>
          <w:sz w:val="20"/>
          <w:szCs w:val="20"/>
          <w:lang w:val="hy-AM"/>
        </w:rPr>
        <w:t xml:space="preserve"> երբ Ընկերության հաշվի միջոցները չեն բավարարում</w:t>
      </w:r>
      <w:r w:rsidRPr="000036EF">
        <w:rPr>
          <w:rFonts w:ascii="GHEA Grapalat" w:eastAsia="Times New Roman" w:hAnsi="GHEA Grapalat" w:cs="GHEA Grapalat"/>
          <w:sz w:val="20"/>
          <w:szCs w:val="20"/>
        </w:rPr>
        <w:t>՝</w:t>
      </w:r>
      <w:r w:rsidRPr="000036EF">
        <w:rPr>
          <w:rFonts w:ascii="GHEA Grapalat" w:eastAsia="Times New Roman" w:hAnsi="GHEA Grapalat" w:cs="GHEA Grapalat"/>
          <w:sz w:val="20"/>
          <w:szCs w:val="20"/>
          <w:lang w:val="pt-BR"/>
        </w:rPr>
        <w:t xml:space="preserve"> </w:t>
      </w:r>
      <w:proofErr w:type="spellStart"/>
      <w:r w:rsidRPr="000036EF">
        <w:rPr>
          <w:rFonts w:ascii="GHEA Grapalat" w:eastAsia="Times New Roman" w:hAnsi="GHEA Grapalat" w:cs="GHEA Grapalat"/>
          <w:sz w:val="20"/>
          <w:szCs w:val="20"/>
        </w:rPr>
        <w:t>Վճարող</w:t>
      </w:r>
      <w:proofErr w:type="spellEnd"/>
      <w:r w:rsidRPr="000036EF">
        <w:rPr>
          <w:rFonts w:ascii="GHEA Grapalat" w:eastAsia="Times New Roman" w:hAnsi="GHEA Grapalat" w:cs="GHEA Grapalat"/>
          <w:sz w:val="20"/>
          <w:szCs w:val="20"/>
          <w:lang w:val="pt-BR"/>
        </w:rPr>
        <w:t xml:space="preserve"> </w:t>
      </w:r>
      <w:proofErr w:type="spellStart"/>
      <w:r w:rsidRPr="000036EF">
        <w:rPr>
          <w:rFonts w:ascii="GHEA Grapalat" w:eastAsia="Times New Roman" w:hAnsi="GHEA Grapalat" w:cs="GHEA Grapalat"/>
          <w:sz w:val="20"/>
          <w:szCs w:val="20"/>
        </w:rPr>
        <w:t>բանկը</w:t>
      </w:r>
      <w:proofErr w:type="spellEnd"/>
      <w:r w:rsidRPr="000036EF">
        <w:rPr>
          <w:rFonts w:ascii="GHEA Grapalat" w:eastAsia="Times New Roman" w:hAnsi="GHEA Grapalat" w:cs="GHEA Grapalat"/>
          <w:sz w:val="20"/>
          <w:szCs w:val="20"/>
          <w:lang w:val="pt-BR"/>
        </w:rPr>
        <w:t xml:space="preserve"> </w:t>
      </w:r>
      <w:proofErr w:type="spellStart"/>
      <w:r w:rsidRPr="000036EF">
        <w:rPr>
          <w:rFonts w:ascii="GHEA Grapalat" w:eastAsia="Times New Roman" w:hAnsi="GHEA Grapalat" w:cs="GHEA Grapalat"/>
          <w:sz w:val="20"/>
          <w:szCs w:val="20"/>
        </w:rPr>
        <w:t>վճարման</w:t>
      </w:r>
      <w:proofErr w:type="spellEnd"/>
      <w:r w:rsidRPr="000036EF">
        <w:rPr>
          <w:rFonts w:ascii="GHEA Grapalat" w:eastAsia="Times New Roman" w:hAnsi="GHEA Grapalat" w:cs="GHEA Grapalat"/>
          <w:sz w:val="20"/>
          <w:szCs w:val="20"/>
          <w:lang w:val="pt-BR"/>
        </w:rPr>
        <w:t xml:space="preserve"> </w:t>
      </w:r>
      <w:proofErr w:type="spellStart"/>
      <w:r w:rsidRPr="000036EF">
        <w:rPr>
          <w:rFonts w:ascii="GHEA Grapalat" w:eastAsia="Times New Roman" w:hAnsi="GHEA Grapalat" w:cs="GHEA Grapalat"/>
          <w:sz w:val="20"/>
          <w:szCs w:val="20"/>
        </w:rPr>
        <w:t>պահանջագիրը</w:t>
      </w:r>
      <w:proofErr w:type="spellEnd"/>
      <w:r w:rsidRPr="000036EF">
        <w:rPr>
          <w:rFonts w:ascii="GHEA Grapalat" w:eastAsia="Times New Roman" w:hAnsi="GHEA Grapalat" w:cs="GHEA Grapalat"/>
          <w:sz w:val="20"/>
          <w:szCs w:val="20"/>
          <w:lang w:val="pt-BR"/>
        </w:rPr>
        <w:t xml:space="preserve"> </w:t>
      </w:r>
      <w:proofErr w:type="spellStart"/>
      <w:r w:rsidRPr="000036EF">
        <w:rPr>
          <w:rFonts w:ascii="GHEA Grapalat" w:eastAsia="Times New Roman" w:hAnsi="GHEA Grapalat" w:cs="GHEA Grapalat"/>
          <w:sz w:val="20"/>
          <w:szCs w:val="20"/>
        </w:rPr>
        <w:t>ստանալուց</w:t>
      </w:r>
      <w:proofErr w:type="spellEnd"/>
      <w:r w:rsidRPr="000036EF">
        <w:rPr>
          <w:rFonts w:ascii="GHEA Grapalat" w:eastAsia="Times New Roman" w:hAnsi="GHEA Grapalat" w:cs="GHEA Grapalat"/>
          <w:sz w:val="20"/>
          <w:szCs w:val="20"/>
          <w:lang w:val="pt-BR"/>
        </w:rPr>
        <w:t xml:space="preserve"> </w:t>
      </w:r>
      <w:proofErr w:type="spellStart"/>
      <w:r w:rsidRPr="000036EF">
        <w:rPr>
          <w:rFonts w:ascii="GHEA Grapalat" w:eastAsia="Times New Roman" w:hAnsi="GHEA Grapalat" w:cs="GHEA Grapalat"/>
          <w:sz w:val="20"/>
          <w:szCs w:val="20"/>
        </w:rPr>
        <w:t>հետո</w:t>
      </w:r>
      <w:proofErr w:type="spellEnd"/>
      <w:r w:rsidRPr="000036EF">
        <w:rPr>
          <w:rFonts w:ascii="GHEA Grapalat" w:eastAsia="Times New Roman" w:hAnsi="GHEA Grapalat" w:cs="GHEA Grapalat"/>
          <w:sz w:val="20"/>
          <w:szCs w:val="20"/>
        </w:rPr>
        <w:t>՝</w:t>
      </w:r>
      <w:r w:rsidRPr="000036EF">
        <w:rPr>
          <w:rFonts w:ascii="GHEA Grapalat" w:eastAsia="Times New Roman" w:hAnsi="GHEA Grapalat" w:cs="GHEA Grapalat"/>
          <w:sz w:val="20"/>
          <w:szCs w:val="20"/>
          <w:lang w:val="pt-BR"/>
        </w:rPr>
        <w:t xml:space="preserve"> 2 (</w:t>
      </w:r>
      <w:proofErr w:type="spellStart"/>
      <w:r w:rsidRPr="000036EF">
        <w:rPr>
          <w:rFonts w:ascii="GHEA Grapalat" w:eastAsia="Times New Roman" w:hAnsi="GHEA Grapalat" w:cs="GHEA Grapalat"/>
          <w:sz w:val="20"/>
          <w:szCs w:val="20"/>
        </w:rPr>
        <w:t>երկու</w:t>
      </w:r>
      <w:proofErr w:type="spellEnd"/>
      <w:r w:rsidRPr="000036EF">
        <w:rPr>
          <w:rFonts w:ascii="GHEA Grapalat" w:eastAsia="Times New Roman" w:hAnsi="GHEA Grapalat" w:cs="GHEA Grapalat"/>
          <w:sz w:val="20"/>
          <w:szCs w:val="20"/>
          <w:lang w:val="pt-BR"/>
        </w:rPr>
        <w:t xml:space="preserve">) </w:t>
      </w:r>
      <w:proofErr w:type="spellStart"/>
      <w:r w:rsidRPr="000036EF">
        <w:rPr>
          <w:rFonts w:ascii="GHEA Grapalat" w:eastAsia="Times New Roman" w:hAnsi="GHEA Grapalat" w:cs="GHEA Grapalat"/>
          <w:sz w:val="20"/>
          <w:szCs w:val="20"/>
        </w:rPr>
        <w:t>աշխատանքային</w:t>
      </w:r>
      <w:proofErr w:type="spellEnd"/>
      <w:r w:rsidRPr="000036EF">
        <w:rPr>
          <w:rFonts w:ascii="GHEA Grapalat" w:eastAsia="Times New Roman" w:hAnsi="GHEA Grapalat" w:cs="GHEA Grapalat"/>
          <w:sz w:val="20"/>
          <w:szCs w:val="20"/>
          <w:lang w:val="pt-BR"/>
        </w:rPr>
        <w:t xml:space="preserve"> </w:t>
      </w:r>
      <w:proofErr w:type="spellStart"/>
      <w:r w:rsidRPr="000036EF">
        <w:rPr>
          <w:rFonts w:ascii="GHEA Grapalat" w:eastAsia="Times New Roman" w:hAnsi="GHEA Grapalat" w:cs="GHEA Grapalat"/>
          <w:sz w:val="20"/>
          <w:szCs w:val="20"/>
        </w:rPr>
        <w:t>օրվա</w:t>
      </w:r>
      <w:proofErr w:type="spellEnd"/>
      <w:r w:rsidRPr="000036EF">
        <w:rPr>
          <w:rFonts w:ascii="GHEA Grapalat" w:eastAsia="Times New Roman" w:hAnsi="GHEA Grapalat" w:cs="GHEA Grapalat"/>
          <w:sz w:val="20"/>
          <w:szCs w:val="20"/>
          <w:lang w:val="pt-BR"/>
        </w:rPr>
        <w:t xml:space="preserve"> </w:t>
      </w:r>
      <w:proofErr w:type="spellStart"/>
      <w:r w:rsidRPr="000036EF">
        <w:rPr>
          <w:rFonts w:ascii="GHEA Grapalat" w:eastAsia="Times New Roman" w:hAnsi="GHEA Grapalat" w:cs="GHEA Grapalat"/>
          <w:sz w:val="20"/>
          <w:szCs w:val="20"/>
        </w:rPr>
        <w:t>ընթացքում</w:t>
      </w:r>
      <w:proofErr w:type="spellEnd"/>
      <w:r w:rsidRPr="000036EF">
        <w:rPr>
          <w:rFonts w:ascii="GHEA Grapalat" w:eastAsia="Times New Roman" w:hAnsi="GHEA Grapalat" w:cs="GHEA Grapalat"/>
          <w:sz w:val="20"/>
          <w:szCs w:val="20"/>
          <w:lang w:val="pt-BR"/>
        </w:rPr>
        <w:t xml:space="preserve"> </w:t>
      </w:r>
      <w:proofErr w:type="spellStart"/>
      <w:r w:rsidRPr="000036EF">
        <w:rPr>
          <w:rFonts w:ascii="GHEA Grapalat" w:eastAsia="Times New Roman" w:hAnsi="GHEA Grapalat" w:cs="GHEA Grapalat"/>
          <w:sz w:val="20"/>
          <w:szCs w:val="20"/>
        </w:rPr>
        <w:t>պետք</w:t>
      </w:r>
      <w:proofErr w:type="spellEnd"/>
      <w:r w:rsidRPr="000036EF">
        <w:rPr>
          <w:rFonts w:ascii="GHEA Grapalat" w:eastAsia="Times New Roman" w:hAnsi="GHEA Grapalat" w:cs="GHEA Grapalat"/>
          <w:sz w:val="20"/>
          <w:szCs w:val="20"/>
          <w:lang w:val="pt-BR"/>
        </w:rPr>
        <w:t xml:space="preserve"> </w:t>
      </w:r>
      <w:r w:rsidRPr="000036EF">
        <w:rPr>
          <w:rFonts w:ascii="GHEA Grapalat" w:eastAsia="Times New Roman" w:hAnsi="GHEA Grapalat" w:cs="GHEA Grapalat"/>
          <w:sz w:val="20"/>
          <w:szCs w:val="20"/>
        </w:rPr>
        <w:t>է</w:t>
      </w:r>
      <w:r w:rsidRPr="000036EF">
        <w:rPr>
          <w:rFonts w:ascii="GHEA Grapalat" w:eastAsia="Times New Roman" w:hAnsi="GHEA Grapalat" w:cs="GHEA Grapalat"/>
          <w:sz w:val="20"/>
          <w:szCs w:val="20"/>
          <w:lang w:val="pt-BR"/>
        </w:rPr>
        <w:t xml:space="preserve"> </w:t>
      </w:r>
      <w:proofErr w:type="spellStart"/>
      <w:r w:rsidRPr="000036EF">
        <w:rPr>
          <w:rFonts w:ascii="GHEA Grapalat" w:eastAsia="Times New Roman" w:hAnsi="GHEA Grapalat" w:cs="GHEA Grapalat"/>
          <w:sz w:val="20"/>
          <w:szCs w:val="20"/>
        </w:rPr>
        <w:t>տեղեկացնի</w:t>
      </w:r>
      <w:proofErr w:type="spellEnd"/>
      <w:r w:rsidRPr="000036EF">
        <w:rPr>
          <w:rFonts w:ascii="GHEA Grapalat" w:eastAsia="Times New Roman" w:hAnsi="GHEA Grapalat" w:cs="GHEA Grapalat"/>
          <w:sz w:val="20"/>
          <w:szCs w:val="20"/>
          <w:lang w:val="pt-BR"/>
        </w:rPr>
        <w:t xml:space="preserve"> </w:t>
      </w:r>
      <w:proofErr w:type="spellStart"/>
      <w:r w:rsidRPr="000036EF">
        <w:rPr>
          <w:rFonts w:ascii="GHEA Grapalat" w:eastAsia="Times New Roman" w:hAnsi="GHEA Grapalat" w:cs="GHEA Grapalat"/>
          <w:sz w:val="20"/>
          <w:szCs w:val="20"/>
        </w:rPr>
        <w:t>Պատվիրատուին</w:t>
      </w:r>
      <w:proofErr w:type="spellEnd"/>
      <w:r w:rsidRPr="000036EF">
        <w:rPr>
          <w:rFonts w:ascii="GHEA Grapalat" w:eastAsia="Times New Roman" w:hAnsi="GHEA Grapalat" w:cs="GHEA Grapalat"/>
          <w:sz w:val="20"/>
          <w:szCs w:val="20"/>
        </w:rPr>
        <w:t>՝</w:t>
      </w:r>
      <w:r w:rsidRPr="000036EF">
        <w:rPr>
          <w:rFonts w:ascii="GHEA Grapalat" w:eastAsia="Times New Roman" w:hAnsi="GHEA Grapalat" w:cs="GHEA Grapalat"/>
          <w:sz w:val="20"/>
          <w:szCs w:val="20"/>
          <w:lang w:val="pt-BR"/>
        </w:rPr>
        <w:t xml:space="preserve"> </w:t>
      </w:r>
      <w:proofErr w:type="spellStart"/>
      <w:r w:rsidRPr="000036EF">
        <w:rPr>
          <w:rFonts w:ascii="GHEA Grapalat" w:eastAsia="Times New Roman" w:hAnsi="GHEA Grapalat" w:cs="GHEA Grapalat"/>
          <w:sz w:val="20"/>
          <w:szCs w:val="20"/>
        </w:rPr>
        <w:t>գրավոր</w:t>
      </w:r>
      <w:proofErr w:type="spellEnd"/>
      <w:r w:rsidRPr="000036EF">
        <w:rPr>
          <w:rFonts w:ascii="GHEA Grapalat" w:eastAsia="Times New Roman" w:hAnsi="GHEA Grapalat" w:cs="GHEA Grapalat"/>
          <w:sz w:val="20"/>
          <w:szCs w:val="20"/>
          <w:lang w:val="pt-BR"/>
        </w:rPr>
        <w:t xml:space="preserve"> </w:t>
      </w:r>
      <w:proofErr w:type="spellStart"/>
      <w:r w:rsidRPr="000036EF">
        <w:rPr>
          <w:rFonts w:ascii="GHEA Grapalat" w:eastAsia="Times New Roman" w:hAnsi="GHEA Grapalat" w:cs="GHEA Grapalat"/>
          <w:sz w:val="20"/>
          <w:szCs w:val="20"/>
        </w:rPr>
        <w:t>ձևով</w:t>
      </w:r>
      <w:proofErr w:type="spellEnd"/>
      <w:r w:rsidRPr="000036EF">
        <w:rPr>
          <w:rFonts w:ascii="GHEA Grapalat" w:eastAsia="Times New Roman" w:hAnsi="GHEA Grapalat" w:cs="GHEA Grapalat"/>
          <w:sz w:val="20"/>
          <w:szCs w:val="20"/>
          <w:lang w:val="pt-BR"/>
        </w:rPr>
        <w:t>:</w:t>
      </w:r>
    </w:p>
    <w:p w14:paraId="0B92FF10" w14:textId="77777777" w:rsidR="000036EF" w:rsidRPr="000036EF" w:rsidRDefault="000036EF" w:rsidP="000036EF">
      <w:pPr>
        <w:numPr>
          <w:ilvl w:val="1"/>
          <w:numId w:val="25"/>
        </w:numPr>
        <w:spacing w:after="0" w:line="240" w:lineRule="auto"/>
        <w:ind w:firstLine="426"/>
        <w:jc w:val="both"/>
        <w:rPr>
          <w:rFonts w:ascii="GHEA Grapalat" w:eastAsia="Times New Roman" w:hAnsi="GHEA Grapalat" w:cs="GHEA Grapalat"/>
          <w:sz w:val="20"/>
          <w:szCs w:val="20"/>
          <w:lang w:val="pt-BR"/>
        </w:rPr>
      </w:pPr>
      <w:r w:rsidRPr="000036EF">
        <w:rPr>
          <w:rFonts w:ascii="GHEA Grapalat" w:eastAsia="Times New Roman" w:hAnsi="GHEA Grapalat" w:cs="GHEA Grapalat"/>
          <w:sz w:val="20"/>
          <w:szCs w:val="20"/>
          <w:lang w:val="pt-BR"/>
        </w:rPr>
        <w:t xml:space="preserve"> Սույն համաձայնագիրը և կից </w:t>
      </w:r>
      <w:r w:rsidRPr="000036EF">
        <w:rPr>
          <w:rFonts w:ascii="GHEA Grapalat" w:eastAsia="Times New Roman" w:hAnsi="GHEA Grapalat" w:cs="GHEA Grapalat"/>
          <w:sz w:val="20"/>
          <w:szCs w:val="20"/>
          <w:lang w:val="hy-AM"/>
        </w:rPr>
        <w:t>Պ</w:t>
      </w:r>
      <w:r w:rsidRPr="000036EF">
        <w:rPr>
          <w:rFonts w:ascii="GHEA Grapalat" w:eastAsia="Times New Roman"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214FCBBA" w14:textId="77777777" w:rsidR="000036EF" w:rsidRPr="000036EF" w:rsidRDefault="000036EF" w:rsidP="000036EF">
      <w:pPr>
        <w:spacing w:after="0" w:line="240" w:lineRule="auto"/>
        <w:jc w:val="both"/>
        <w:rPr>
          <w:rFonts w:ascii="GHEA Grapalat" w:eastAsia="Times New Roman" w:hAnsi="GHEA Grapalat" w:cs="GHEA Grapalat"/>
          <w:sz w:val="20"/>
          <w:szCs w:val="20"/>
          <w:lang w:val="hy-AM"/>
        </w:rPr>
      </w:pPr>
    </w:p>
    <w:p w14:paraId="0D4759EB" w14:textId="77777777" w:rsidR="000036EF" w:rsidRPr="000036EF" w:rsidRDefault="000036EF" w:rsidP="000036EF">
      <w:pPr>
        <w:spacing w:after="0" w:line="240" w:lineRule="auto"/>
        <w:ind w:left="360"/>
        <w:jc w:val="center"/>
        <w:rPr>
          <w:rFonts w:ascii="GHEA Grapalat" w:eastAsia="Times New Roman" w:hAnsi="GHEA Grapalat" w:cs="GHEA Grapalat"/>
          <w:b/>
          <w:bCs/>
          <w:sz w:val="20"/>
          <w:szCs w:val="20"/>
          <w:lang w:val="hy-AM"/>
        </w:rPr>
      </w:pPr>
      <w:r w:rsidRPr="000036EF">
        <w:rPr>
          <w:rFonts w:ascii="GHEA Grapalat" w:eastAsia="Times New Roman" w:hAnsi="GHEA Grapalat" w:cs="GHEA Grapalat"/>
          <w:b/>
          <w:bCs/>
          <w:sz w:val="20"/>
          <w:szCs w:val="20"/>
          <w:lang w:val="hy-AM"/>
        </w:rPr>
        <w:t>2.Այլ պայմաններ</w:t>
      </w:r>
    </w:p>
    <w:p w14:paraId="05513A75" w14:textId="77777777" w:rsidR="000036EF" w:rsidRPr="000036EF" w:rsidRDefault="000036EF" w:rsidP="000036EF">
      <w:pPr>
        <w:spacing w:after="0" w:line="240" w:lineRule="auto"/>
        <w:ind w:firstLine="567"/>
        <w:jc w:val="both"/>
        <w:rPr>
          <w:rFonts w:ascii="GHEA Grapalat" w:eastAsia="Times New Roman" w:hAnsi="GHEA Grapalat" w:cs="GHEA Grapalat"/>
          <w:sz w:val="20"/>
          <w:szCs w:val="20"/>
          <w:lang w:val="hy-AM"/>
        </w:rPr>
      </w:pPr>
      <w:r w:rsidRPr="000036EF">
        <w:rPr>
          <w:rFonts w:ascii="GHEA Grapalat" w:eastAsia="Times New Roman"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14:paraId="183C42D1" w14:textId="77777777" w:rsidR="000036EF" w:rsidRPr="000036EF" w:rsidRDefault="000036EF" w:rsidP="000036EF">
      <w:pPr>
        <w:spacing w:after="0" w:line="240" w:lineRule="auto"/>
        <w:ind w:firstLine="567"/>
        <w:jc w:val="both"/>
        <w:rPr>
          <w:rFonts w:ascii="GHEA Grapalat" w:eastAsia="Times New Roman" w:hAnsi="GHEA Grapalat" w:cs="GHEA Grapalat"/>
          <w:sz w:val="20"/>
          <w:szCs w:val="20"/>
          <w:lang w:val="hy-AM"/>
        </w:rPr>
      </w:pPr>
      <w:r w:rsidRPr="000036EF">
        <w:rPr>
          <w:rFonts w:ascii="GHEA Grapalat" w:eastAsia="Times New Roman"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5ADC1B20" w14:textId="77777777" w:rsidR="000036EF" w:rsidRPr="000036EF" w:rsidRDefault="000036EF" w:rsidP="000036EF">
      <w:pPr>
        <w:spacing w:after="0" w:line="240" w:lineRule="auto"/>
        <w:ind w:firstLine="567"/>
        <w:jc w:val="both"/>
        <w:rPr>
          <w:rFonts w:ascii="GHEA Grapalat" w:eastAsia="Times New Roman" w:hAnsi="GHEA Grapalat" w:cs="GHEA Grapalat"/>
          <w:sz w:val="20"/>
          <w:szCs w:val="20"/>
          <w:lang w:val="hy-AM"/>
        </w:rPr>
      </w:pPr>
      <w:r w:rsidRPr="000036EF">
        <w:rPr>
          <w:rFonts w:ascii="GHEA Grapalat" w:eastAsia="Times New Roman"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909743D" w14:textId="77777777" w:rsidR="000036EF" w:rsidRPr="000036EF" w:rsidDel="00A13215" w:rsidRDefault="000036EF" w:rsidP="000036EF">
      <w:pPr>
        <w:spacing w:after="0" w:line="240" w:lineRule="auto"/>
        <w:ind w:firstLine="567"/>
        <w:jc w:val="both"/>
        <w:rPr>
          <w:rFonts w:ascii="GHEA Grapalat" w:eastAsia="Times New Roman" w:hAnsi="GHEA Grapalat" w:cs="GHEA Grapalat"/>
          <w:sz w:val="20"/>
          <w:szCs w:val="20"/>
          <w:lang w:val="hy-AM"/>
        </w:rPr>
      </w:pPr>
      <w:r w:rsidRPr="000036EF">
        <w:rPr>
          <w:rFonts w:ascii="GHEA Grapalat" w:eastAsia="Times New Roman"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0ABD2B4B" w14:textId="77777777" w:rsidR="000036EF" w:rsidRPr="000036EF" w:rsidRDefault="000036EF" w:rsidP="000036EF">
      <w:pPr>
        <w:spacing w:after="0" w:line="240" w:lineRule="auto"/>
        <w:ind w:firstLine="567"/>
        <w:jc w:val="both"/>
        <w:rPr>
          <w:rFonts w:ascii="GHEA Grapalat" w:eastAsia="Times New Roman" w:hAnsi="GHEA Grapalat" w:cs="GHEA Grapalat"/>
          <w:sz w:val="20"/>
          <w:szCs w:val="20"/>
          <w:lang w:val="hy-AM"/>
        </w:rPr>
      </w:pPr>
      <w:r w:rsidRPr="000036EF">
        <w:rPr>
          <w:rFonts w:ascii="GHEA Grapalat" w:eastAsia="Times New Roman"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6329BA3" w14:textId="77777777" w:rsidR="000036EF" w:rsidRPr="000036EF" w:rsidRDefault="000036EF" w:rsidP="000036EF">
      <w:pPr>
        <w:spacing w:after="0" w:line="240" w:lineRule="auto"/>
        <w:ind w:firstLine="567"/>
        <w:jc w:val="both"/>
        <w:rPr>
          <w:rFonts w:ascii="GHEA Grapalat" w:eastAsia="Times New Roman" w:hAnsi="GHEA Grapalat" w:cs="GHEA Grapalat"/>
          <w:sz w:val="20"/>
          <w:szCs w:val="20"/>
          <w:lang w:val="hy-AM"/>
        </w:rPr>
      </w:pPr>
    </w:p>
    <w:p w14:paraId="2E898951" w14:textId="77777777" w:rsidR="000036EF" w:rsidRPr="000036EF" w:rsidRDefault="000036EF" w:rsidP="000036EF">
      <w:pPr>
        <w:spacing w:after="0" w:line="240" w:lineRule="auto"/>
        <w:ind w:firstLine="567"/>
        <w:jc w:val="center"/>
        <w:rPr>
          <w:rFonts w:ascii="GHEA Grapalat" w:eastAsia="Times New Roman" w:hAnsi="GHEA Grapalat" w:cs="GHEA Grapalat"/>
          <w:sz w:val="20"/>
          <w:szCs w:val="20"/>
          <w:lang w:val="hy-AM"/>
        </w:rPr>
      </w:pPr>
      <w:r w:rsidRPr="000036EF">
        <w:rPr>
          <w:rFonts w:ascii="GHEA Grapalat" w:eastAsia="Times New Roman" w:hAnsi="GHEA Grapalat" w:cs="GHEA Grapalat"/>
          <w:b/>
          <w:sz w:val="20"/>
          <w:szCs w:val="20"/>
          <w:lang w:val="hy-AM"/>
        </w:rPr>
        <w:t>3. Ընկերության հասցեն, բանկային վավերապայմանները`</w:t>
      </w:r>
    </w:p>
    <w:p w14:paraId="6D65BEBE" w14:textId="77777777" w:rsidR="000036EF" w:rsidRPr="000036EF" w:rsidRDefault="000036EF" w:rsidP="000036EF">
      <w:pPr>
        <w:spacing w:after="0" w:line="240" w:lineRule="auto"/>
        <w:jc w:val="both"/>
        <w:rPr>
          <w:rFonts w:ascii="GHEA Grapalat" w:eastAsia="Times New Roman" w:hAnsi="GHEA Grapalat" w:cs="GHEA Grapalat"/>
          <w:sz w:val="20"/>
          <w:szCs w:val="20"/>
          <w:u w:val="single"/>
          <w:lang w:val="hy-AM"/>
        </w:rPr>
      </w:pPr>
      <w:r w:rsidRPr="000036EF">
        <w:rPr>
          <w:rFonts w:ascii="GHEA Grapalat" w:eastAsia="Times New Roman" w:hAnsi="GHEA Grapalat" w:cs="GHEA Grapalat"/>
          <w:sz w:val="20"/>
          <w:szCs w:val="20"/>
          <w:u w:val="single"/>
          <w:lang w:val="hy-AM"/>
        </w:rPr>
        <w:tab/>
      </w:r>
      <w:r w:rsidRPr="000036EF">
        <w:rPr>
          <w:rFonts w:ascii="GHEA Grapalat" w:eastAsia="Times New Roman" w:hAnsi="GHEA Grapalat" w:cs="GHEA Grapalat"/>
          <w:sz w:val="20"/>
          <w:szCs w:val="20"/>
          <w:u w:val="single"/>
          <w:lang w:val="hy-AM"/>
        </w:rPr>
        <w:tab/>
      </w:r>
      <w:r w:rsidRPr="000036EF">
        <w:rPr>
          <w:rFonts w:ascii="GHEA Grapalat" w:eastAsia="Times New Roman" w:hAnsi="GHEA Grapalat" w:cs="GHEA Grapalat"/>
          <w:sz w:val="20"/>
          <w:szCs w:val="20"/>
          <w:u w:val="single"/>
          <w:lang w:val="hy-AM"/>
        </w:rPr>
        <w:tab/>
      </w:r>
      <w:r w:rsidRPr="000036EF">
        <w:rPr>
          <w:rFonts w:ascii="GHEA Grapalat" w:eastAsia="Times New Roman" w:hAnsi="GHEA Grapalat" w:cs="GHEA Grapalat"/>
          <w:sz w:val="20"/>
          <w:szCs w:val="20"/>
          <w:u w:val="single"/>
          <w:lang w:val="hy-AM"/>
        </w:rPr>
        <w:tab/>
      </w:r>
      <w:r w:rsidRPr="000036EF">
        <w:rPr>
          <w:rFonts w:ascii="GHEA Grapalat" w:eastAsia="Times New Roman" w:hAnsi="GHEA Grapalat" w:cs="GHEA Grapalat"/>
          <w:sz w:val="20"/>
          <w:szCs w:val="20"/>
          <w:u w:val="single"/>
          <w:lang w:val="hy-AM"/>
        </w:rPr>
        <w:tab/>
      </w:r>
    </w:p>
    <w:p w14:paraId="73536273" w14:textId="77777777" w:rsidR="000036EF" w:rsidRPr="000036EF" w:rsidRDefault="000036EF" w:rsidP="000036EF">
      <w:pPr>
        <w:spacing w:after="0" w:line="240" w:lineRule="auto"/>
        <w:jc w:val="both"/>
        <w:rPr>
          <w:rFonts w:ascii="GHEA Grapalat" w:eastAsia="Times New Roman" w:hAnsi="GHEA Grapalat" w:cs="Times New Roman"/>
          <w:sz w:val="20"/>
          <w:szCs w:val="20"/>
          <w:vertAlign w:val="superscript"/>
          <w:lang w:val="hy-AM"/>
        </w:rPr>
      </w:pPr>
      <w:r w:rsidRPr="000036EF">
        <w:rPr>
          <w:rFonts w:ascii="GHEA Grapalat" w:eastAsia="Times New Roman" w:hAnsi="GHEA Grapalat" w:cs="Times New Roman"/>
          <w:sz w:val="20"/>
          <w:szCs w:val="20"/>
          <w:vertAlign w:val="superscript"/>
          <w:lang w:val="hy-AM"/>
        </w:rPr>
        <w:t xml:space="preserve">                               ընկերության անվանումը</w:t>
      </w:r>
    </w:p>
    <w:p w14:paraId="60F4D77A" w14:textId="77777777" w:rsidR="000036EF" w:rsidRPr="000036EF" w:rsidRDefault="000036EF" w:rsidP="000036EF">
      <w:pPr>
        <w:spacing w:after="0" w:line="240" w:lineRule="auto"/>
        <w:jc w:val="both"/>
        <w:rPr>
          <w:rFonts w:ascii="GHEA Grapalat" w:eastAsia="Times New Roman" w:hAnsi="GHEA Grapalat" w:cs="Times New Roman"/>
          <w:sz w:val="20"/>
          <w:szCs w:val="20"/>
          <w:u w:val="single"/>
          <w:vertAlign w:val="superscript"/>
          <w:lang w:val="hy-AM"/>
        </w:rPr>
      </w:pPr>
      <w:r w:rsidRPr="000036EF">
        <w:rPr>
          <w:rFonts w:ascii="GHEA Grapalat" w:eastAsia="Times New Roman" w:hAnsi="GHEA Grapalat" w:cs="Times New Roman"/>
          <w:sz w:val="20"/>
          <w:szCs w:val="20"/>
          <w:vertAlign w:val="superscript"/>
          <w:lang w:val="hy-AM"/>
        </w:rPr>
        <w:t xml:space="preserve"> </w:t>
      </w:r>
      <w:r w:rsidRPr="000036EF">
        <w:rPr>
          <w:rFonts w:ascii="GHEA Grapalat" w:eastAsia="Times New Roman" w:hAnsi="GHEA Grapalat" w:cs="Times New Roman"/>
          <w:sz w:val="20"/>
          <w:szCs w:val="20"/>
          <w:u w:val="single"/>
          <w:vertAlign w:val="superscript"/>
          <w:lang w:val="hy-AM"/>
        </w:rPr>
        <w:tab/>
      </w:r>
      <w:r w:rsidRPr="000036EF">
        <w:rPr>
          <w:rFonts w:ascii="GHEA Grapalat" w:eastAsia="Times New Roman" w:hAnsi="GHEA Grapalat" w:cs="Times New Roman"/>
          <w:sz w:val="20"/>
          <w:szCs w:val="20"/>
          <w:u w:val="single"/>
          <w:vertAlign w:val="superscript"/>
          <w:lang w:val="hy-AM"/>
        </w:rPr>
        <w:tab/>
      </w:r>
      <w:r w:rsidRPr="000036EF">
        <w:rPr>
          <w:rFonts w:ascii="GHEA Grapalat" w:eastAsia="Times New Roman" w:hAnsi="GHEA Grapalat" w:cs="Times New Roman"/>
          <w:sz w:val="20"/>
          <w:szCs w:val="20"/>
          <w:u w:val="single"/>
          <w:vertAlign w:val="superscript"/>
          <w:lang w:val="hy-AM"/>
        </w:rPr>
        <w:tab/>
      </w:r>
      <w:r w:rsidRPr="000036EF">
        <w:rPr>
          <w:rFonts w:ascii="GHEA Grapalat" w:eastAsia="Times New Roman" w:hAnsi="GHEA Grapalat" w:cs="Times New Roman"/>
          <w:sz w:val="20"/>
          <w:szCs w:val="20"/>
          <w:u w:val="single"/>
          <w:vertAlign w:val="superscript"/>
          <w:lang w:val="hy-AM"/>
        </w:rPr>
        <w:tab/>
      </w:r>
      <w:r w:rsidRPr="000036EF">
        <w:rPr>
          <w:rFonts w:ascii="GHEA Grapalat" w:eastAsia="Times New Roman" w:hAnsi="GHEA Grapalat" w:cs="Times New Roman"/>
          <w:sz w:val="20"/>
          <w:szCs w:val="20"/>
          <w:u w:val="single"/>
          <w:vertAlign w:val="superscript"/>
          <w:lang w:val="hy-AM"/>
        </w:rPr>
        <w:tab/>
      </w:r>
    </w:p>
    <w:p w14:paraId="2BFB4D58" w14:textId="77777777" w:rsidR="000036EF" w:rsidRPr="000036EF" w:rsidRDefault="000036EF" w:rsidP="000036EF">
      <w:pPr>
        <w:spacing w:after="0" w:line="240" w:lineRule="auto"/>
        <w:jc w:val="both"/>
        <w:rPr>
          <w:rFonts w:ascii="GHEA Grapalat" w:eastAsia="Times New Roman" w:hAnsi="GHEA Grapalat" w:cs="Times New Roman"/>
          <w:sz w:val="20"/>
          <w:szCs w:val="20"/>
          <w:vertAlign w:val="superscript"/>
          <w:lang w:val="hy-AM"/>
        </w:rPr>
      </w:pPr>
      <w:r w:rsidRPr="000036EF">
        <w:rPr>
          <w:rFonts w:ascii="GHEA Grapalat" w:eastAsia="Times New Roman" w:hAnsi="GHEA Grapalat" w:cs="Times New Roman"/>
          <w:sz w:val="20"/>
          <w:szCs w:val="20"/>
          <w:vertAlign w:val="superscript"/>
          <w:lang w:val="hy-AM"/>
        </w:rPr>
        <w:t xml:space="preserve">                              ընկերության հասցեն</w:t>
      </w:r>
    </w:p>
    <w:p w14:paraId="62D303A1" w14:textId="77777777" w:rsidR="000036EF" w:rsidRPr="000036EF" w:rsidRDefault="000036EF" w:rsidP="000036EF">
      <w:pPr>
        <w:spacing w:after="0" w:line="240" w:lineRule="auto"/>
        <w:jc w:val="both"/>
        <w:rPr>
          <w:rFonts w:ascii="GHEA Grapalat" w:eastAsia="Times New Roman" w:hAnsi="GHEA Grapalat" w:cs="Times New Roman"/>
          <w:sz w:val="20"/>
          <w:szCs w:val="20"/>
          <w:u w:val="single"/>
          <w:vertAlign w:val="superscript"/>
          <w:lang w:val="hy-AM"/>
        </w:rPr>
      </w:pPr>
      <w:r w:rsidRPr="000036EF">
        <w:rPr>
          <w:rFonts w:ascii="GHEA Grapalat" w:eastAsia="Times New Roman" w:hAnsi="GHEA Grapalat" w:cs="Times New Roman"/>
          <w:sz w:val="20"/>
          <w:szCs w:val="20"/>
          <w:u w:val="single"/>
          <w:vertAlign w:val="superscript"/>
          <w:lang w:val="hy-AM"/>
        </w:rPr>
        <w:tab/>
      </w:r>
      <w:r w:rsidRPr="000036EF">
        <w:rPr>
          <w:rFonts w:ascii="GHEA Grapalat" w:eastAsia="Times New Roman" w:hAnsi="GHEA Grapalat" w:cs="Times New Roman"/>
          <w:sz w:val="20"/>
          <w:szCs w:val="20"/>
          <w:u w:val="single"/>
          <w:vertAlign w:val="superscript"/>
          <w:lang w:val="hy-AM"/>
        </w:rPr>
        <w:tab/>
      </w:r>
      <w:r w:rsidRPr="000036EF">
        <w:rPr>
          <w:rFonts w:ascii="GHEA Grapalat" w:eastAsia="Times New Roman" w:hAnsi="GHEA Grapalat" w:cs="Times New Roman"/>
          <w:sz w:val="20"/>
          <w:szCs w:val="20"/>
          <w:u w:val="single"/>
          <w:vertAlign w:val="superscript"/>
          <w:lang w:val="hy-AM"/>
        </w:rPr>
        <w:tab/>
      </w:r>
      <w:r w:rsidRPr="000036EF">
        <w:rPr>
          <w:rFonts w:ascii="GHEA Grapalat" w:eastAsia="Times New Roman" w:hAnsi="GHEA Grapalat" w:cs="Times New Roman"/>
          <w:sz w:val="20"/>
          <w:szCs w:val="20"/>
          <w:u w:val="single"/>
          <w:vertAlign w:val="superscript"/>
          <w:lang w:val="hy-AM"/>
        </w:rPr>
        <w:tab/>
      </w:r>
      <w:r w:rsidRPr="000036EF">
        <w:rPr>
          <w:rFonts w:ascii="GHEA Grapalat" w:eastAsia="Times New Roman" w:hAnsi="GHEA Grapalat" w:cs="Times New Roman"/>
          <w:sz w:val="20"/>
          <w:szCs w:val="20"/>
          <w:u w:val="single"/>
          <w:vertAlign w:val="superscript"/>
          <w:lang w:val="hy-AM"/>
        </w:rPr>
        <w:tab/>
      </w:r>
    </w:p>
    <w:p w14:paraId="543F2F73" w14:textId="77777777" w:rsidR="000036EF" w:rsidRPr="000036EF" w:rsidRDefault="000036EF" w:rsidP="000036EF">
      <w:pPr>
        <w:spacing w:after="0" w:line="240" w:lineRule="auto"/>
        <w:jc w:val="both"/>
        <w:rPr>
          <w:rFonts w:ascii="GHEA Grapalat" w:eastAsia="Times New Roman" w:hAnsi="GHEA Grapalat" w:cs="Times New Roman"/>
          <w:sz w:val="20"/>
          <w:szCs w:val="20"/>
          <w:vertAlign w:val="superscript"/>
          <w:lang w:val="hy-AM"/>
        </w:rPr>
      </w:pPr>
      <w:r w:rsidRPr="000036EF">
        <w:rPr>
          <w:rFonts w:ascii="GHEA Grapalat" w:eastAsia="Times New Roman" w:hAnsi="GHEA Grapalat" w:cs="Times New Roman"/>
          <w:sz w:val="20"/>
          <w:szCs w:val="20"/>
          <w:vertAlign w:val="superscript"/>
          <w:lang w:val="hy-AM"/>
        </w:rPr>
        <w:t xml:space="preserve">              ընկերությանը սպասարկող բանկի անվանումը</w:t>
      </w:r>
    </w:p>
    <w:p w14:paraId="170C2134" w14:textId="77777777" w:rsidR="000036EF" w:rsidRPr="000036EF" w:rsidRDefault="000036EF" w:rsidP="000036EF">
      <w:pPr>
        <w:spacing w:after="0" w:line="240" w:lineRule="auto"/>
        <w:jc w:val="both"/>
        <w:rPr>
          <w:rFonts w:ascii="GHEA Grapalat" w:eastAsia="Times New Roman" w:hAnsi="GHEA Grapalat" w:cs="Times New Roman"/>
          <w:sz w:val="20"/>
          <w:szCs w:val="20"/>
          <w:vertAlign w:val="superscript"/>
          <w:lang w:val="hy-AM"/>
        </w:rPr>
      </w:pPr>
      <w:r w:rsidRPr="000036EF">
        <w:rPr>
          <w:rFonts w:ascii="GHEA Grapalat" w:eastAsia="Times New Roman" w:hAnsi="GHEA Grapalat" w:cs="Times New Roman"/>
          <w:sz w:val="20"/>
          <w:szCs w:val="20"/>
          <w:u w:val="single"/>
          <w:vertAlign w:val="superscript"/>
          <w:lang w:val="hy-AM"/>
        </w:rPr>
        <w:tab/>
      </w:r>
      <w:r w:rsidRPr="000036EF">
        <w:rPr>
          <w:rFonts w:ascii="GHEA Grapalat" w:eastAsia="Times New Roman" w:hAnsi="GHEA Grapalat" w:cs="Times New Roman"/>
          <w:sz w:val="20"/>
          <w:szCs w:val="20"/>
          <w:u w:val="single"/>
          <w:vertAlign w:val="superscript"/>
          <w:lang w:val="hy-AM"/>
        </w:rPr>
        <w:tab/>
      </w:r>
      <w:r w:rsidRPr="000036EF">
        <w:rPr>
          <w:rFonts w:ascii="GHEA Grapalat" w:eastAsia="Times New Roman" w:hAnsi="GHEA Grapalat" w:cs="Times New Roman"/>
          <w:sz w:val="20"/>
          <w:szCs w:val="20"/>
          <w:u w:val="single"/>
          <w:vertAlign w:val="superscript"/>
          <w:lang w:val="hy-AM"/>
        </w:rPr>
        <w:tab/>
      </w:r>
      <w:r w:rsidRPr="000036EF">
        <w:rPr>
          <w:rFonts w:ascii="GHEA Grapalat" w:eastAsia="Times New Roman" w:hAnsi="GHEA Grapalat" w:cs="Times New Roman"/>
          <w:sz w:val="20"/>
          <w:szCs w:val="20"/>
          <w:u w:val="single"/>
          <w:vertAlign w:val="superscript"/>
          <w:lang w:val="hy-AM"/>
        </w:rPr>
        <w:tab/>
      </w:r>
      <w:r w:rsidRPr="000036EF">
        <w:rPr>
          <w:rFonts w:ascii="GHEA Grapalat" w:eastAsia="Times New Roman" w:hAnsi="GHEA Grapalat" w:cs="Times New Roman"/>
          <w:sz w:val="20"/>
          <w:szCs w:val="20"/>
          <w:u w:val="single"/>
          <w:vertAlign w:val="superscript"/>
          <w:lang w:val="hy-AM"/>
        </w:rPr>
        <w:tab/>
      </w:r>
    </w:p>
    <w:p w14:paraId="476273E0" w14:textId="77777777" w:rsidR="000036EF" w:rsidRPr="000036EF" w:rsidRDefault="000036EF" w:rsidP="000036EF">
      <w:pPr>
        <w:spacing w:after="0" w:line="240" w:lineRule="auto"/>
        <w:jc w:val="both"/>
        <w:rPr>
          <w:rFonts w:ascii="GHEA Grapalat" w:eastAsia="Times New Roman" w:hAnsi="GHEA Grapalat" w:cs="Times New Roman"/>
          <w:sz w:val="20"/>
          <w:szCs w:val="20"/>
          <w:vertAlign w:val="superscript"/>
          <w:lang w:val="hy-AM"/>
        </w:rPr>
      </w:pPr>
      <w:r w:rsidRPr="000036EF">
        <w:rPr>
          <w:rFonts w:ascii="GHEA Grapalat" w:eastAsia="Times New Roman" w:hAnsi="GHEA Grapalat" w:cs="Times New Roman"/>
          <w:sz w:val="20"/>
          <w:szCs w:val="20"/>
          <w:vertAlign w:val="superscript"/>
          <w:lang w:val="hy-AM"/>
        </w:rPr>
        <w:t xml:space="preserve">                   ընկերության բանկային հաշվեհամարը</w:t>
      </w:r>
    </w:p>
    <w:p w14:paraId="270423C1" w14:textId="77777777" w:rsidR="000036EF" w:rsidRPr="000036EF" w:rsidRDefault="000036EF" w:rsidP="000036EF">
      <w:pPr>
        <w:spacing w:after="0" w:line="240" w:lineRule="auto"/>
        <w:jc w:val="both"/>
        <w:rPr>
          <w:rFonts w:ascii="GHEA Grapalat" w:eastAsia="Times New Roman" w:hAnsi="GHEA Grapalat" w:cs="Times New Roman"/>
          <w:sz w:val="20"/>
          <w:szCs w:val="20"/>
          <w:vertAlign w:val="superscript"/>
          <w:lang w:val="hy-AM"/>
        </w:rPr>
      </w:pPr>
      <w:r w:rsidRPr="000036EF">
        <w:rPr>
          <w:rFonts w:ascii="GHEA Grapalat" w:eastAsia="Times New Roman" w:hAnsi="GHEA Grapalat" w:cs="Times New Roman"/>
          <w:sz w:val="20"/>
          <w:szCs w:val="20"/>
          <w:u w:val="single"/>
          <w:vertAlign w:val="superscript"/>
          <w:lang w:val="hy-AM"/>
        </w:rPr>
        <w:tab/>
      </w:r>
      <w:r w:rsidRPr="000036EF">
        <w:rPr>
          <w:rFonts w:ascii="GHEA Grapalat" w:eastAsia="Times New Roman" w:hAnsi="GHEA Grapalat" w:cs="Times New Roman"/>
          <w:sz w:val="20"/>
          <w:szCs w:val="20"/>
          <w:u w:val="single"/>
          <w:vertAlign w:val="superscript"/>
          <w:lang w:val="hy-AM"/>
        </w:rPr>
        <w:tab/>
      </w:r>
      <w:r w:rsidRPr="000036EF">
        <w:rPr>
          <w:rFonts w:ascii="GHEA Grapalat" w:eastAsia="Times New Roman" w:hAnsi="GHEA Grapalat" w:cs="Times New Roman"/>
          <w:sz w:val="20"/>
          <w:szCs w:val="20"/>
          <w:u w:val="single"/>
          <w:vertAlign w:val="superscript"/>
          <w:lang w:val="hy-AM"/>
        </w:rPr>
        <w:tab/>
      </w:r>
      <w:r w:rsidRPr="000036EF">
        <w:rPr>
          <w:rFonts w:ascii="GHEA Grapalat" w:eastAsia="Times New Roman" w:hAnsi="GHEA Grapalat" w:cs="Times New Roman"/>
          <w:sz w:val="20"/>
          <w:szCs w:val="20"/>
          <w:u w:val="single"/>
          <w:vertAlign w:val="superscript"/>
          <w:lang w:val="hy-AM"/>
        </w:rPr>
        <w:tab/>
      </w:r>
      <w:r w:rsidRPr="000036EF">
        <w:rPr>
          <w:rFonts w:ascii="GHEA Grapalat" w:eastAsia="Times New Roman" w:hAnsi="GHEA Grapalat" w:cs="Times New Roman"/>
          <w:sz w:val="20"/>
          <w:szCs w:val="20"/>
          <w:u w:val="single"/>
          <w:vertAlign w:val="superscript"/>
          <w:lang w:val="hy-AM"/>
        </w:rPr>
        <w:tab/>
      </w:r>
    </w:p>
    <w:p w14:paraId="64DC729C" w14:textId="77777777" w:rsidR="000036EF" w:rsidRPr="000036EF" w:rsidRDefault="000036EF" w:rsidP="000036EF">
      <w:pPr>
        <w:spacing w:after="0" w:line="240" w:lineRule="auto"/>
        <w:jc w:val="both"/>
        <w:rPr>
          <w:rFonts w:ascii="GHEA Grapalat" w:eastAsia="Times New Roman" w:hAnsi="GHEA Grapalat" w:cs="Times New Roman"/>
          <w:sz w:val="20"/>
          <w:szCs w:val="20"/>
          <w:vertAlign w:val="superscript"/>
          <w:lang w:val="hy-AM"/>
        </w:rPr>
      </w:pPr>
      <w:r w:rsidRPr="000036EF">
        <w:rPr>
          <w:rFonts w:ascii="GHEA Grapalat" w:eastAsia="Times New Roman" w:hAnsi="GHEA Grapalat" w:cs="Times New Roman"/>
          <w:sz w:val="20"/>
          <w:szCs w:val="20"/>
          <w:vertAlign w:val="superscript"/>
          <w:lang w:val="hy-AM"/>
        </w:rPr>
        <w:t xml:space="preserve">            ընկերության հարկ վճարողի հաշվառման համարը</w:t>
      </w:r>
    </w:p>
    <w:p w14:paraId="7825C028" w14:textId="77777777" w:rsidR="000036EF" w:rsidRPr="000036EF" w:rsidRDefault="000036EF" w:rsidP="000036EF">
      <w:pPr>
        <w:spacing w:after="0" w:line="240" w:lineRule="auto"/>
        <w:jc w:val="both"/>
        <w:rPr>
          <w:rFonts w:ascii="GHEA Grapalat" w:eastAsia="Times New Roman" w:hAnsi="GHEA Grapalat" w:cs="Times New Roman"/>
          <w:sz w:val="20"/>
          <w:szCs w:val="20"/>
          <w:u w:val="single"/>
          <w:vertAlign w:val="superscript"/>
          <w:lang w:val="hy-AM"/>
        </w:rPr>
      </w:pPr>
      <w:r w:rsidRPr="000036EF">
        <w:rPr>
          <w:rFonts w:ascii="GHEA Grapalat" w:eastAsia="Times New Roman" w:hAnsi="GHEA Grapalat" w:cs="Times New Roman"/>
          <w:sz w:val="20"/>
          <w:szCs w:val="20"/>
          <w:u w:val="single"/>
          <w:vertAlign w:val="superscript"/>
          <w:lang w:val="hy-AM"/>
        </w:rPr>
        <w:tab/>
      </w:r>
      <w:r w:rsidRPr="000036EF">
        <w:rPr>
          <w:rFonts w:ascii="GHEA Grapalat" w:eastAsia="Times New Roman" w:hAnsi="GHEA Grapalat" w:cs="Times New Roman"/>
          <w:sz w:val="20"/>
          <w:szCs w:val="20"/>
          <w:u w:val="single"/>
          <w:vertAlign w:val="superscript"/>
          <w:lang w:val="hy-AM"/>
        </w:rPr>
        <w:tab/>
      </w:r>
      <w:r w:rsidRPr="000036EF">
        <w:rPr>
          <w:rFonts w:ascii="GHEA Grapalat" w:eastAsia="Times New Roman" w:hAnsi="GHEA Grapalat" w:cs="Times New Roman"/>
          <w:sz w:val="20"/>
          <w:szCs w:val="20"/>
          <w:u w:val="single"/>
          <w:vertAlign w:val="superscript"/>
          <w:lang w:val="hy-AM"/>
        </w:rPr>
        <w:tab/>
      </w:r>
      <w:r w:rsidRPr="000036EF">
        <w:rPr>
          <w:rFonts w:ascii="GHEA Grapalat" w:eastAsia="Times New Roman" w:hAnsi="GHEA Grapalat" w:cs="Times New Roman"/>
          <w:sz w:val="20"/>
          <w:szCs w:val="20"/>
          <w:u w:val="single"/>
          <w:vertAlign w:val="superscript"/>
          <w:lang w:val="hy-AM"/>
        </w:rPr>
        <w:tab/>
      </w:r>
      <w:r w:rsidRPr="000036EF">
        <w:rPr>
          <w:rFonts w:ascii="GHEA Grapalat" w:eastAsia="Times New Roman" w:hAnsi="GHEA Grapalat" w:cs="Times New Roman"/>
          <w:sz w:val="20"/>
          <w:szCs w:val="20"/>
          <w:u w:val="single"/>
          <w:vertAlign w:val="superscript"/>
          <w:lang w:val="hy-AM"/>
        </w:rPr>
        <w:tab/>
      </w:r>
    </w:p>
    <w:p w14:paraId="5B49B78A" w14:textId="77777777" w:rsidR="000036EF" w:rsidRPr="000036EF" w:rsidRDefault="000036EF" w:rsidP="000036EF">
      <w:pPr>
        <w:spacing w:after="0" w:line="240" w:lineRule="auto"/>
        <w:jc w:val="both"/>
        <w:rPr>
          <w:rFonts w:ascii="GHEA Grapalat" w:eastAsia="Times New Roman" w:hAnsi="GHEA Grapalat" w:cs="Times New Roman"/>
          <w:sz w:val="20"/>
          <w:szCs w:val="20"/>
          <w:vertAlign w:val="superscript"/>
          <w:lang w:val="hy-AM"/>
        </w:rPr>
      </w:pPr>
      <w:r w:rsidRPr="000036EF">
        <w:rPr>
          <w:rFonts w:ascii="GHEA Grapalat" w:eastAsia="Times New Roman" w:hAnsi="GHEA Grapalat" w:cs="Times New Roman"/>
          <w:sz w:val="20"/>
          <w:szCs w:val="20"/>
          <w:vertAlign w:val="superscript"/>
          <w:lang w:val="hy-AM"/>
        </w:rPr>
        <w:t xml:space="preserve">       ընկերության տնօրենի անունը, ազգանունը և ստորագրությունը</w:t>
      </w:r>
    </w:p>
    <w:p w14:paraId="36131076" w14:textId="77777777" w:rsidR="000036EF" w:rsidRPr="000036EF" w:rsidRDefault="000036EF" w:rsidP="000036EF">
      <w:pPr>
        <w:spacing w:after="0" w:line="240" w:lineRule="auto"/>
        <w:jc w:val="both"/>
        <w:rPr>
          <w:rFonts w:ascii="GHEA Grapalat" w:eastAsia="Times New Roman" w:hAnsi="GHEA Grapalat" w:cs="Times New Roman"/>
          <w:sz w:val="20"/>
          <w:szCs w:val="20"/>
          <w:lang w:val="hy-AM"/>
        </w:rPr>
      </w:pPr>
      <w:r w:rsidRPr="000036EF">
        <w:rPr>
          <w:rFonts w:ascii="GHEA Grapalat" w:eastAsia="Times New Roman" w:hAnsi="GHEA Grapalat" w:cs="Times New Roman"/>
          <w:sz w:val="20"/>
          <w:szCs w:val="20"/>
          <w:lang w:val="hy-AM"/>
        </w:rPr>
        <w:t>Կ.Տ</w:t>
      </w:r>
    </w:p>
    <w:p w14:paraId="146B44DA" w14:textId="77777777" w:rsidR="000036EF" w:rsidRPr="000036EF" w:rsidRDefault="000036EF" w:rsidP="000036EF">
      <w:pPr>
        <w:spacing w:after="0" w:line="240" w:lineRule="auto"/>
        <w:jc w:val="both"/>
        <w:rPr>
          <w:rFonts w:ascii="GHEA Grapalat" w:eastAsia="Times New Roman" w:hAnsi="GHEA Grapalat" w:cs="Times New Roman"/>
          <w:sz w:val="20"/>
          <w:szCs w:val="20"/>
          <w:lang w:val="hy-AM"/>
        </w:rPr>
      </w:pPr>
    </w:p>
    <w:p w14:paraId="723D2BB2" w14:textId="77777777" w:rsidR="000036EF" w:rsidRPr="000036EF" w:rsidRDefault="000036EF" w:rsidP="000036EF">
      <w:pPr>
        <w:spacing w:after="0" w:line="240" w:lineRule="auto"/>
        <w:jc w:val="both"/>
        <w:rPr>
          <w:rFonts w:ascii="GHEA Grapalat" w:eastAsia="Times New Roman" w:hAnsi="GHEA Grapalat" w:cs="Times New Roman"/>
          <w:sz w:val="20"/>
          <w:szCs w:val="20"/>
          <w:lang w:val="hy-AM"/>
        </w:rPr>
      </w:pPr>
      <w:r w:rsidRPr="000036EF">
        <w:rPr>
          <w:rFonts w:ascii="GHEA Grapalat" w:eastAsia="Times New Roman" w:hAnsi="GHEA Grapalat" w:cs="Times New Roman"/>
          <w:sz w:val="20"/>
          <w:szCs w:val="20"/>
          <w:lang w:val="hy-AM"/>
        </w:rPr>
        <w:t>Օր/ամիս/տարի</w:t>
      </w:r>
    </w:p>
    <w:p w14:paraId="2FC236F6" w14:textId="77777777" w:rsidR="000036EF" w:rsidRPr="000036EF" w:rsidRDefault="000036EF" w:rsidP="000036EF">
      <w:pPr>
        <w:spacing w:after="0" w:line="240" w:lineRule="auto"/>
        <w:jc w:val="center"/>
        <w:rPr>
          <w:rFonts w:ascii="GHEA Grapalat" w:eastAsia="Times New Roman" w:hAnsi="GHEA Grapalat" w:cs="GHEA Grapalat"/>
          <w:sz w:val="20"/>
          <w:szCs w:val="20"/>
          <w:lang w:val="hy-AM"/>
        </w:rPr>
      </w:pPr>
    </w:p>
    <w:p w14:paraId="48C35967" w14:textId="77777777" w:rsidR="000036EF" w:rsidRPr="000036EF" w:rsidRDefault="000036EF" w:rsidP="000036EF">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Sylfaen"/>
          <w:i/>
          <w:sz w:val="20"/>
          <w:szCs w:val="20"/>
          <w:lang w:val="hy-AM"/>
        </w:rPr>
      </w:pPr>
      <w:r w:rsidRPr="000036EF">
        <w:rPr>
          <w:rFonts w:ascii="GHEA Grapalat" w:eastAsia="Times New Roman" w:hAnsi="GHEA Grapalat" w:cs="Sylfaen"/>
          <w:i/>
          <w:sz w:val="20"/>
          <w:szCs w:val="20"/>
          <w:lang w:val="hy-AM"/>
        </w:rPr>
        <w:t xml:space="preserve">* </w:t>
      </w:r>
      <w:r w:rsidRPr="000036EF">
        <w:rPr>
          <w:rFonts w:ascii="GHEA Grapalat" w:eastAsia="Times New Roman" w:hAnsi="GHEA Grapalat" w:cs="Times New Roman"/>
          <w:i/>
          <w:sz w:val="20"/>
          <w:szCs w:val="20"/>
          <w:lang w:val="hy-AM"/>
        </w:rPr>
        <w:t>լրացվում է հանձնաժողովի քարտուղարի կողմից` մինչև հրավերը տեղեկագրում հրապարակելը:</w:t>
      </w:r>
    </w:p>
    <w:p w14:paraId="09499CB0" w14:textId="77777777" w:rsidR="000036EF" w:rsidRPr="000036EF" w:rsidRDefault="000036EF" w:rsidP="000036EF">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Sylfaen"/>
          <w:i/>
          <w:sz w:val="16"/>
          <w:szCs w:val="16"/>
          <w:lang w:val="hy-AM"/>
        </w:rPr>
      </w:pPr>
    </w:p>
    <w:p w14:paraId="680CBE5D" w14:textId="77777777" w:rsidR="000036EF" w:rsidRPr="000036EF" w:rsidRDefault="000036EF" w:rsidP="000036EF">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Sylfaen"/>
          <w:i/>
          <w:sz w:val="16"/>
          <w:szCs w:val="16"/>
          <w:lang w:val="hy-AM"/>
        </w:rPr>
      </w:pPr>
    </w:p>
    <w:p w14:paraId="4BEFD8FD" w14:textId="77777777" w:rsidR="000036EF" w:rsidRPr="000036EF" w:rsidRDefault="000036EF" w:rsidP="000036EF">
      <w:pPr>
        <w:spacing w:after="0" w:line="240" w:lineRule="auto"/>
        <w:ind w:firstLine="567"/>
        <w:jc w:val="right"/>
        <w:rPr>
          <w:rFonts w:ascii="GHEA Grapalat" w:eastAsia="Times New Roman" w:hAnsi="GHEA Grapalat" w:cs="Times New Roman"/>
          <w:b/>
          <w:sz w:val="20"/>
          <w:szCs w:val="20"/>
          <w:lang w:val="hy-AM"/>
        </w:rPr>
      </w:pPr>
      <w:r w:rsidRPr="000036EF">
        <w:rPr>
          <w:rFonts w:ascii="GHEA Grapalat" w:eastAsia="Times New Roman" w:hAnsi="GHEA Grapalat" w:cs="Times New Roman"/>
          <w:b/>
          <w:sz w:val="20"/>
          <w:szCs w:val="20"/>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036EF" w:rsidRPr="000036EF" w14:paraId="69347312" w14:textId="77777777" w:rsidTr="00E27A6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2965D4" w14:textId="47B16369" w:rsidR="000036EF" w:rsidRPr="000036EF" w:rsidRDefault="000036EF" w:rsidP="00274122">
            <w:pPr>
              <w:spacing w:after="0" w:line="240" w:lineRule="auto"/>
              <w:rPr>
                <w:rFonts w:ascii="GHEA Grapalat" w:eastAsia="Times New Roman" w:hAnsi="GHEA Grapalat" w:cs="Sylfaen"/>
                <w:b/>
                <w:bCs/>
                <w:sz w:val="20"/>
                <w:szCs w:val="20"/>
                <w:lang w:val="hy-AM"/>
              </w:rPr>
            </w:pPr>
            <w:r w:rsidRPr="000036EF">
              <w:rPr>
                <w:rFonts w:ascii="GHEA Grapalat" w:eastAsia="Times New Roman" w:hAnsi="GHEA Grapalat" w:cs="Sylfaen"/>
                <w:sz w:val="20"/>
                <w:szCs w:val="20"/>
              </w:rPr>
              <w:lastRenderedPageBreak/>
              <w:t xml:space="preserve">1.                                                              </w:t>
            </w:r>
            <w:r w:rsidRPr="000036EF">
              <w:rPr>
                <w:rFonts w:ascii="GHEA Grapalat" w:eastAsia="Times New Roman" w:hAnsi="GHEA Grapalat" w:cs="Sylfaen"/>
                <w:b/>
                <w:bCs/>
                <w:sz w:val="20"/>
                <w:szCs w:val="20"/>
              </w:rPr>
              <w:t>ՎՃԱՐՄԱՆ</w:t>
            </w:r>
            <w:r w:rsidRPr="000036EF">
              <w:rPr>
                <w:rFonts w:ascii="GHEA Grapalat" w:eastAsia="Times New Roman" w:hAnsi="GHEA Grapalat" w:cs="Arial"/>
                <w:b/>
                <w:bCs/>
                <w:sz w:val="20"/>
                <w:szCs w:val="20"/>
              </w:rPr>
              <w:t xml:space="preserve"> </w:t>
            </w:r>
            <w:r w:rsidRPr="000036EF">
              <w:rPr>
                <w:rFonts w:ascii="GHEA Grapalat" w:eastAsia="Times New Roman" w:hAnsi="GHEA Grapalat" w:cs="Sylfaen"/>
                <w:b/>
                <w:bCs/>
                <w:sz w:val="20"/>
                <w:szCs w:val="20"/>
              </w:rPr>
              <w:t xml:space="preserve">ՊԱՀԱՆՋԱԳԻՐ* </w:t>
            </w:r>
          </w:p>
        </w:tc>
      </w:tr>
      <w:tr w:rsidR="000036EF" w:rsidRPr="000036EF" w14:paraId="5F87576F" w14:textId="77777777" w:rsidTr="00E27A6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2F5973" w14:textId="77777777" w:rsidR="000036EF" w:rsidRPr="000036EF" w:rsidRDefault="000036EF" w:rsidP="000036EF">
            <w:pPr>
              <w:spacing w:after="0" w:line="240" w:lineRule="auto"/>
              <w:rPr>
                <w:rFonts w:ascii="GHEA Grapalat" w:eastAsia="Times New Roman" w:hAnsi="GHEA Grapalat" w:cs="Sylfaen"/>
                <w:sz w:val="20"/>
                <w:szCs w:val="20"/>
                <w:lang w:val="hy-AM"/>
              </w:rPr>
            </w:pPr>
            <w:r w:rsidRPr="000036EF">
              <w:rPr>
                <w:rFonts w:ascii="GHEA Grapalat" w:eastAsia="Times New Roman" w:hAnsi="GHEA Grapalat" w:cs="Sylfaen"/>
                <w:sz w:val="20"/>
                <w:szCs w:val="20"/>
                <w:lang w:val="hy-AM"/>
              </w:rPr>
              <w:t>2</w:t>
            </w:r>
            <w:r w:rsidRPr="000036EF">
              <w:rPr>
                <w:rFonts w:ascii="GHEA Grapalat" w:eastAsia="Times New Roman" w:hAnsi="GHEA Grapalat" w:cs="Sylfaen"/>
                <w:sz w:val="20"/>
                <w:szCs w:val="20"/>
              </w:rPr>
              <w:t>.</w:t>
            </w:r>
            <w:r w:rsidRPr="000036EF">
              <w:rPr>
                <w:rFonts w:ascii="GHEA Grapalat" w:eastAsia="Times New Roman" w:hAnsi="GHEA Grapalat" w:cs="Sylfaen"/>
                <w:sz w:val="20"/>
                <w:szCs w:val="20"/>
                <w:lang w:val="hy-AM"/>
              </w:rPr>
              <w:t xml:space="preserve"> Թիվ </w:t>
            </w:r>
          </w:p>
        </w:tc>
      </w:tr>
      <w:tr w:rsidR="000036EF" w:rsidRPr="000036EF" w14:paraId="2C5604EC" w14:textId="77777777" w:rsidTr="00274122">
        <w:trPr>
          <w:trHeight w:val="258"/>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632222D" w14:textId="44E619B1" w:rsidR="000036EF" w:rsidRPr="000036EF" w:rsidRDefault="000036EF" w:rsidP="000036EF">
            <w:pPr>
              <w:spacing w:after="0" w:line="240" w:lineRule="auto"/>
              <w:rPr>
                <w:rFonts w:ascii="GHEA Grapalat" w:eastAsia="Times New Roman" w:hAnsi="GHEA Grapalat" w:cs="Sylfaen"/>
                <w:sz w:val="20"/>
                <w:szCs w:val="20"/>
              </w:rPr>
            </w:pPr>
            <w:r w:rsidRPr="000036EF">
              <w:rPr>
                <w:rFonts w:ascii="GHEA Grapalat" w:eastAsia="Times New Roman" w:hAnsi="GHEA Grapalat" w:cs="Sylfaen"/>
                <w:sz w:val="20"/>
                <w:szCs w:val="20"/>
                <w:lang w:val="hy-AM"/>
              </w:rPr>
              <w:t>3</w:t>
            </w:r>
            <w:r w:rsidRPr="000036EF">
              <w:rPr>
                <w:rFonts w:ascii="GHEA Grapalat" w:eastAsia="Times New Roman" w:hAnsi="GHEA Grapalat" w:cs="Sylfaen"/>
                <w:sz w:val="20"/>
                <w:szCs w:val="20"/>
              </w:rPr>
              <w:t>.</w:t>
            </w:r>
            <w:proofErr w:type="spellStart"/>
            <w:r w:rsidRPr="000036EF">
              <w:rPr>
                <w:rFonts w:ascii="GHEA Grapalat" w:eastAsia="Times New Roman" w:hAnsi="GHEA Grapalat" w:cs="Sylfaen"/>
                <w:sz w:val="20"/>
                <w:szCs w:val="20"/>
              </w:rPr>
              <w:t>Ներկայացման</w:t>
            </w:r>
            <w:proofErr w:type="spellEnd"/>
            <w:r w:rsidRPr="000036EF">
              <w:rPr>
                <w:rFonts w:ascii="GHEA Grapalat" w:eastAsia="Times New Roman" w:hAnsi="GHEA Grapalat" w:cs="Arial"/>
                <w:sz w:val="20"/>
                <w:szCs w:val="20"/>
              </w:rPr>
              <w:t xml:space="preserve"> </w:t>
            </w:r>
            <w:proofErr w:type="spellStart"/>
            <w:r w:rsidRPr="000036EF">
              <w:rPr>
                <w:rFonts w:ascii="GHEA Grapalat" w:eastAsia="Times New Roman" w:hAnsi="GHEA Grapalat" w:cs="Sylfaen"/>
                <w:sz w:val="20"/>
                <w:szCs w:val="20"/>
              </w:rPr>
              <w:t>ամսաթիվը</w:t>
            </w:r>
            <w:proofErr w:type="spellEnd"/>
            <w:r w:rsidRPr="000036EF">
              <w:rPr>
                <w:rFonts w:ascii="GHEA Grapalat" w:eastAsia="Times New Roman" w:hAnsi="GHEA Grapalat" w:cs="Arial"/>
                <w:sz w:val="20"/>
                <w:szCs w:val="20"/>
              </w:rPr>
              <w:t xml:space="preserve">` </w:t>
            </w:r>
            <w:r w:rsidRPr="000036EF">
              <w:rPr>
                <w:rFonts w:ascii="GHEA Grapalat" w:eastAsia="Times New Roman" w:hAnsi="GHEA Grapalat" w:cs="Tahoma"/>
                <w:color w:val="000000"/>
                <w:sz w:val="20"/>
                <w:szCs w:val="20"/>
              </w:rPr>
              <w:t xml:space="preserve">"___" </w:t>
            </w:r>
            <w:r w:rsidRPr="000036EF">
              <w:rPr>
                <w:rFonts w:ascii="GHEA Grapalat" w:eastAsia="Times New Roman" w:hAnsi="GHEA Grapalat" w:cs="Sylfaen"/>
                <w:color w:val="000000"/>
                <w:sz w:val="20"/>
                <w:szCs w:val="20"/>
              </w:rPr>
              <w:t xml:space="preserve">___ </w:t>
            </w:r>
            <w:r w:rsidRPr="000036EF">
              <w:rPr>
                <w:rFonts w:ascii="GHEA Grapalat" w:eastAsia="Times New Roman" w:hAnsi="GHEA Grapalat" w:cs="Tahoma"/>
                <w:color w:val="000000"/>
                <w:sz w:val="20"/>
                <w:szCs w:val="20"/>
              </w:rPr>
              <w:t>20___</w:t>
            </w:r>
            <w:r w:rsidRPr="000036EF">
              <w:rPr>
                <w:rFonts w:ascii="GHEA Grapalat" w:eastAsia="Times New Roman" w:hAnsi="GHEA Grapalat" w:cs="Sylfaen"/>
                <w:color w:val="000000"/>
                <w:sz w:val="20"/>
                <w:szCs w:val="20"/>
              </w:rPr>
              <w:t>թ.</w:t>
            </w:r>
          </w:p>
        </w:tc>
      </w:tr>
      <w:tr w:rsidR="000036EF" w:rsidRPr="000036EF" w14:paraId="6BB08D3A" w14:textId="77777777" w:rsidTr="00274122">
        <w:trPr>
          <w:trHeight w:val="19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078CC6" w14:textId="77777777" w:rsidR="000036EF" w:rsidRPr="000036EF" w:rsidRDefault="000036EF" w:rsidP="000036EF">
            <w:pPr>
              <w:spacing w:after="0" w:line="240" w:lineRule="auto"/>
              <w:rPr>
                <w:rFonts w:ascii="GHEA Grapalat" w:eastAsia="Times New Roman" w:hAnsi="GHEA Grapalat" w:cs="Arial"/>
                <w:sz w:val="20"/>
                <w:szCs w:val="20"/>
              </w:rPr>
            </w:pPr>
            <w:r w:rsidRPr="000036EF">
              <w:rPr>
                <w:rFonts w:ascii="GHEA Grapalat" w:eastAsia="Times New Roman" w:hAnsi="GHEA Grapalat" w:cs="Sylfaen"/>
                <w:sz w:val="20"/>
                <w:szCs w:val="20"/>
                <w:lang w:val="hy-AM"/>
              </w:rPr>
              <w:t>4</w:t>
            </w:r>
            <w:r w:rsidRPr="000036EF">
              <w:rPr>
                <w:rFonts w:ascii="GHEA Grapalat" w:eastAsia="Times New Roman" w:hAnsi="GHEA Grapalat" w:cs="Sylfaen"/>
                <w:sz w:val="20"/>
                <w:szCs w:val="20"/>
              </w:rPr>
              <w:t xml:space="preserve">. </w:t>
            </w:r>
            <w:r w:rsidRPr="000036EF">
              <w:rPr>
                <w:rFonts w:ascii="GHEA Grapalat" w:eastAsia="Times New Roman" w:hAnsi="GHEA Grapalat" w:cs="Sylfaen"/>
                <w:sz w:val="20"/>
                <w:szCs w:val="20"/>
                <w:lang w:val="hy-AM"/>
              </w:rPr>
              <w:t>Վճարողի անվանումը</w:t>
            </w:r>
            <w:r w:rsidRPr="000036EF">
              <w:rPr>
                <w:rFonts w:ascii="GHEA Grapalat" w:eastAsia="Times New Roman" w:hAnsi="GHEA Grapalat" w:cs="Sylfaen"/>
                <w:sz w:val="20"/>
                <w:szCs w:val="20"/>
              </w:rPr>
              <w:t>,</w:t>
            </w:r>
            <w:r w:rsidRPr="000036EF">
              <w:rPr>
                <w:rFonts w:ascii="GHEA Grapalat" w:eastAsia="Times New Roman" w:hAnsi="GHEA Grapalat" w:cs="Sylfaen"/>
                <w:sz w:val="20"/>
                <w:szCs w:val="20"/>
                <w:lang w:val="hy-AM"/>
              </w:rPr>
              <w:t xml:space="preserve"> կամ անուն ազգանուն </w:t>
            </w:r>
            <w:r w:rsidRPr="000036EF">
              <w:rPr>
                <w:rFonts w:ascii="GHEA Grapalat" w:eastAsia="Times New Roman" w:hAnsi="GHEA Grapalat" w:cs="Sylfaen"/>
                <w:sz w:val="20"/>
                <w:szCs w:val="20"/>
              </w:rPr>
              <w:t>(</w:t>
            </w:r>
            <w:proofErr w:type="spellStart"/>
            <w:r w:rsidRPr="000036EF">
              <w:rPr>
                <w:rFonts w:ascii="GHEA Grapalat" w:eastAsia="Times New Roman" w:hAnsi="GHEA Grapalat" w:cs="Sylfaen"/>
                <w:sz w:val="20"/>
                <w:szCs w:val="20"/>
              </w:rPr>
              <w:t>Ընկերություն</w:t>
            </w:r>
            <w:proofErr w:type="spellEnd"/>
            <w:r w:rsidRPr="000036EF">
              <w:rPr>
                <w:rFonts w:ascii="GHEA Grapalat" w:eastAsia="Times New Roman" w:hAnsi="GHEA Grapalat" w:cs="Sylfaen"/>
                <w:sz w:val="20"/>
                <w:szCs w:val="20"/>
              </w:rPr>
              <w:t xml:space="preserve"> </w:t>
            </w:r>
            <w:r w:rsidRPr="000036EF">
              <w:rPr>
                <w:rFonts w:ascii="GHEA Grapalat" w:eastAsia="Times New Roman" w:hAnsi="GHEA Grapalat" w:cs="Arial"/>
                <w:sz w:val="20"/>
                <w:szCs w:val="20"/>
              </w:rPr>
              <w:t>`</w:t>
            </w:r>
          </w:p>
        </w:tc>
      </w:tr>
      <w:tr w:rsidR="000036EF" w:rsidRPr="000036EF" w14:paraId="3E058A15" w14:textId="77777777" w:rsidTr="00274122">
        <w:trPr>
          <w:trHeight w:val="13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26C94D" w14:textId="77777777" w:rsidR="000036EF" w:rsidRPr="000036EF" w:rsidRDefault="000036EF" w:rsidP="000036EF">
            <w:pPr>
              <w:spacing w:after="0" w:line="240" w:lineRule="auto"/>
              <w:rPr>
                <w:rFonts w:ascii="GHEA Grapalat" w:eastAsia="Times New Roman" w:hAnsi="GHEA Grapalat" w:cs="Arial"/>
                <w:sz w:val="20"/>
                <w:szCs w:val="20"/>
              </w:rPr>
            </w:pPr>
            <w:r w:rsidRPr="000036EF">
              <w:rPr>
                <w:rFonts w:ascii="GHEA Grapalat" w:eastAsia="Times New Roman" w:hAnsi="GHEA Grapalat" w:cs="Sylfaen"/>
                <w:sz w:val="20"/>
                <w:szCs w:val="20"/>
                <w:lang w:val="hy-AM"/>
              </w:rPr>
              <w:t>5</w:t>
            </w:r>
            <w:r w:rsidRPr="000036EF">
              <w:rPr>
                <w:rFonts w:ascii="GHEA Grapalat" w:eastAsia="Times New Roman" w:hAnsi="GHEA Grapalat" w:cs="Sylfaen"/>
                <w:sz w:val="20"/>
                <w:szCs w:val="20"/>
              </w:rPr>
              <w:t xml:space="preserve">. </w:t>
            </w:r>
            <w:proofErr w:type="spellStart"/>
            <w:r w:rsidRPr="000036EF">
              <w:rPr>
                <w:rFonts w:ascii="GHEA Grapalat" w:eastAsia="Times New Roman" w:hAnsi="GHEA Grapalat" w:cs="Sylfaen"/>
                <w:sz w:val="20"/>
                <w:szCs w:val="20"/>
              </w:rPr>
              <w:t>Վճարողի</w:t>
            </w:r>
            <w:proofErr w:type="spellEnd"/>
            <w:r w:rsidRPr="000036EF">
              <w:rPr>
                <w:rFonts w:ascii="GHEA Grapalat" w:eastAsia="Times New Roman" w:hAnsi="GHEA Grapalat" w:cs="Sylfaen"/>
                <w:sz w:val="20"/>
                <w:szCs w:val="20"/>
                <w:lang w:val="hy-AM"/>
              </w:rPr>
              <w:t xml:space="preserve">ն սպասարկող Ֆինանսական կազմակերպություն </w:t>
            </w:r>
            <w:proofErr w:type="gramStart"/>
            <w:r w:rsidRPr="000036EF">
              <w:rPr>
                <w:rFonts w:ascii="GHEA Grapalat" w:eastAsia="Times New Roman" w:hAnsi="GHEA Grapalat" w:cs="Sylfaen"/>
                <w:sz w:val="20"/>
                <w:szCs w:val="20"/>
              </w:rPr>
              <w:t>(</w:t>
            </w:r>
            <w:r w:rsidRPr="000036EF">
              <w:rPr>
                <w:rFonts w:ascii="GHEA Grapalat" w:eastAsia="Times New Roman" w:hAnsi="GHEA Grapalat" w:cs="Arial"/>
                <w:sz w:val="20"/>
                <w:szCs w:val="20"/>
              </w:rPr>
              <w:t xml:space="preserve"> </w:t>
            </w:r>
            <w:proofErr w:type="spellStart"/>
            <w:r w:rsidRPr="000036EF">
              <w:rPr>
                <w:rFonts w:ascii="GHEA Grapalat" w:eastAsia="Times New Roman" w:hAnsi="GHEA Grapalat" w:cs="Sylfaen"/>
                <w:sz w:val="20"/>
                <w:szCs w:val="20"/>
              </w:rPr>
              <w:t>բանկ</w:t>
            </w:r>
            <w:proofErr w:type="spellEnd"/>
            <w:proofErr w:type="gramEnd"/>
            <w:r w:rsidRPr="000036EF">
              <w:rPr>
                <w:rFonts w:ascii="GHEA Grapalat" w:eastAsia="Times New Roman" w:hAnsi="GHEA Grapalat" w:cs="Sylfaen"/>
                <w:sz w:val="20"/>
                <w:szCs w:val="20"/>
              </w:rPr>
              <w:t>)</w:t>
            </w:r>
            <w:r w:rsidRPr="000036EF">
              <w:rPr>
                <w:rFonts w:ascii="GHEA Grapalat" w:eastAsia="Times New Roman" w:hAnsi="GHEA Grapalat" w:cs="Arial"/>
                <w:sz w:val="20"/>
                <w:szCs w:val="20"/>
              </w:rPr>
              <w:t>`</w:t>
            </w:r>
          </w:p>
        </w:tc>
      </w:tr>
      <w:tr w:rsidR="000036EF" w:rsidRPr="000036EF" w14:paraId="0BC7EF84" w14:textId="77777777" w:rsidTr="00274122">
        <w:trPr>
          <w:trHeight w:val="126"/>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8F0BE3" w14:textId="77777777" w:rsidR="000036EF" w:rsidRPr="000036EF" w:rsidRDefault="000036EF" w:rsidP="000036EF">
            <w:pPr>
              <w:spacing w:after="0" w:line="240" w:lineRule="auto"/>
              <w:rPr>
                <w:rFonts w:ascii="GHEA Grapalat" w:eastAsia="Times New Roman" w:hAnsi="GHEA Grapalat" w:cs="Arial"/>
                <w:sz w:val="20"/>
                <w:szCs w:val="20"/>
              </w:rPr>
            </w:pPr>
            <w:r w:rsidRPr="000036EF">
              <w:rPr>
                <w:rFonts w:ascii="GHEA Grapalat" w:eastAsia="Times New Roman" w:hAnsi="GHEA Grapalat" w:cs="Sylfaen"/>
                <w:sz w:val="20"/>
                <w:szCs w:val="20"/>
                <w:lang w:val="hy-AM"/>
              </w:rPr>
              <w:t>6</w:t>
            </w:r>
            <w:r w:rsidRPr="000036EF">
              <w:rPr>
                <w:rFonts w:ascii="GHEA Grapalat" w:eastAsia="Times New Roman" w:hAnsi="GHEA Grapalat" w:cs="Sylfaen"/>
                <w:sz w:val="20"/>
                <w:szCs w:val="20"/>
              </w:rPr>
              <w:t xml:space="preserve">. </w:t>
            </w:r>
            <w:proofErr w:type="spellStart"/>
            <w:r w:rsidRPr="000036EF">
              <w:rPr>
                <w:rFonts w:ascii="GHEA Grapalat" w:eastAsia="Times New Roman" w:hAnsi="GHEA Grapalat" w:cs="Sylfaen"/>
                <w:sz w:val="20"/>
                <w:szCs w:val="20"/>
              </w:rPr>
              <w:t>Վճարողի</w:t>
            </w:r>
            <w:proofErr w:type="spellEnd"/>
            <w:r w:rsidRPr="000036EF">
              <w:rPr>
                <w:rFonts w:ascii="GHEA Grapalat" w:eastAsia="Times New Roman" w:hAnsi="GHEA Grapalat" w:cs="Sylfaen"/>
                <w:sz w:val="20"/>
                <w:szCs w:val="20"/>
                <w:lang w:val="hy-AM"/>
              </w:rPr>
              <w:t xml:space="preserve"> </w:t>
            </w:r>
            <w:proofErr w:type="spellStart"/>
            <w:r w:rsidRPr="000036EF">
              <w:rPr>
                <w:rFonts w:ascii="GHEA Grapalat" w:eastAsia="Times New Roman" w:hAnsi="GHEA Grapalat" w:cs="Sylfaen"/>
                <w:sz w:val="20"/>
                <w:szCs w:val="20"/>
              </w:rPr>
              <w:t>հաշվի</w:t>
            </w:r>
            <w:proofErr w:type="spellEnd"/>
            <w:r w:rsidRPr="000036EF">
              <w:rPr>
                <w:rFonts w:ascii="GHEA Grapalat" w:eastAsia="Times New Roman" w:hAnsi="GHEA Grapalat" w:cs="Arial"/>
                <w:sz w:val="20"/>
                <w:szCs w:val="20"/>
              </w:rPr>
              <w:t xml:space="preserve"> </w:t>
            </w:r>
            <w:proofErr w:type="spellStart"/>
            <w:r w:rsidRPr="000036EF">
              <w:rPr>
                <w:rFonts w:ascii="GHEA Grapalat" w:eastAsia="Times New Roman" w:hAnsi="GHEA Grapalat" w:cs="Sylfaen"/>
                <w:sz w:val="20"/>
                <w:szCs w:val="20"/>
              </w:rPr>
              <w:t>համարը</w:t>
            </w:r>
            <w:proofErr w:type="spellEnd"/>
            <w:r w:rsidRPr="000036EF">
              <w:rPr>
                <w:rFonts w:ascii="GHEA Grapalat" w:eastAsia="Times New Roman" w:hAnsi="GHEA Grapalat" w:cs="Arial"/>
                <w:sz w:val="20"/>
                <w:szCs w:val="20"/>
              </w:rPr>
              <w:t>`</w:t>
            </w:r>
          </w:p>
        </w:tc>
      </w:tr>
      <w:tr w:rsidR="000036EF" w:rsidRPr="000036EF" w14:paraId="74322849" w14:textId="77777777" w:rsidTr="00274122">
        <w:trPr>
          <w:trHeight w:val="13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3C4BBC" w14:textId="77777777" w:rsidR="000036EF" w:rsidRPr="000036EF" w:rsidRDefault="000036EF" w:rsidP="000036EF">
            <w:pPr>
              <w:spacing w:after="0" w:line="240" w:lineRule="auto"/>
              <w:rPr>
                <w:rFonts w:ascii="GHEA Grapalat" w:eastAsia="Times New Roman" w:hAnsi="GHEA Grapalat" w:cs="Arial"/>
                <w:sz w:val="20"/>
                <w:szCs w:val="20"/>
              </w:rPr>
            </w:pPr>
            <w:r w:rsidRPr="000036EF">
              <w:rPr>
                <w:rFonts w:ascii="GHEA Grapalat" w:eastAsia="Times New Roman" w:hAnsi="GHEA Grapalat" w:cs="Sylfaen"/>
                <w:sz w:val="20"/>
                <w:szCs w:val="20"/>
                <w:lang w:val="hy-AM"/>
              </w:rPr>
              <w:t>7</w:t>
            </w:r>
            <w:r w:rsidRPr="000036EF">
              <w:rPr>
                <w:rFonts w:ascii="GHEA Grapalat" w:eastAsia="Times New Roman" w:hAnsi="GHEA Grapalat" w:cs="Sylfaen"/>
                <w:sz w:val="20"/>
                <w:szCs w:val="20"/>
              </w:rPr>
              <w:t xml:space="preserve">. </w:t>
            </w:r>
            <w:proofErr w:type="spellStart"/>
            <w:r w:rsidRPr="000036EF">
              <w:rPr>
                <w:rFonts w:ascii="GHEA Grapalat" w:eastAsia="Times New Roman" w:hAnsi="GHEA Grapalat" w:cs="Sylfaen"/>
                <w:sz w:val="20"/>
                <w:szCs w:val="20"/>
              </w:rPr>
              <w:t>Վճարողի</w:t>
            </w:r>
            <w:proofErr w:type="spellEnd"/>
            <w:r w:rsidRPr="000036EF">
              <w:rPr>
                <w:rFonts w:ascii="GHEA Grapalat" w:eastAsia="Times New Roman" w:hAnsi="GHEA Grapalat" w:cs="Arial"/>
                <w:sz w:val="20"/>
                <w:szCs w:val="20"/>
              </w:rPr>
              <w:t xml:space="preserve"> </w:t>
            </w:r>
            <w:r w:rsidRPr="000036EF">
              <w:rPr>
                <w:rFonts w:ascii="GHEA Grapalat" w:eastAsia="Times New Roman" w:hAnsi="GHEA Grapalat" w:cs="Sylfaen"/>
                <w:sz w:val="20"/>
                <w:szCs w:val="20"/>
              </w:rPr>
              <w:t>ՀՎՀՀ</w:t>
            </w:r>
            <w:r w:rsidRPr="000036EF">
              <w:rPr>
                <w:rFonts w:ascii="GHEA Grapalat" w:eastAsia="Times New Roman" w:hAnsi="GHEA Grapalat" w:cs="Arial"/>
                <w:sz w:val="20"/>
                <w:szCs w:val="20"/>
              </w:rPr>
              <w:t>`</w:t>
            </w:r>
          </w:p>
        </w:tc>
      </w:tr>
      <w:tr w:rsidR="000036EF" w:rsidRPr="000036EF" w14:paraId="1A8F6C87" w14:textId="77777777" w:rsidTr="00274122">
        <w:trPr>
          <w:trHeight w:val="1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340732D" w14:textId="77777777" w:rsidR="000036EF" w:rsidRPr="000036EF" w:rsidRDefault="000036EF" w:rsidP="000036EF">
            <w:pPr>
              <w:spacing w:after="0" w:line="240" w:lineRule="auto"/>
              <w:rPr>
                <w:rFonts w:ascii="GHEA Grapalat" w:eastAsia="Times New Roman" w:hAnsi="GHEA Grapalat" w:cs="Arial"/>
                <w:sz w:val="20"/>
                <w:szCs w:val="20"/>
              </w:rPr>
            </w:pPr>
            <w:r w:rsidRPr="000036EF">
              <w:rPr>
                <w:rFonts w:ascii="GHEA Grapalat" w:eastAsia="Times New Roman" w:hAnsi="GHEA Grapalat" w:cs="Sylfaen"/>
                <w:sz w:val="20"/>
                <w:szCs w:val="20"/>
                <w:lang w:val="hy-AM"/>
              </w:rPr>
              <w:t>8</w:t>
            </w:r>
            <w:r w:rsidRPr="000036EF">
              <w:rPr>
                <w:rFonts w:ascii="GHEA Grapalat" w:eastAsia="Times New Roman" w:hAnsi="GHEA Grapalat" w:cs="Sylfaen"/>
                <w:sz w:val="20"/>
                <w:szCs w:val="20"/>
              </w:rPr>
              <w:t xml:space="preserve">. </w:t>
            </w:r>
            <w:proofErr w:type="spellStart"/>
            <w:r w:rsidRPr="000036EF">
              <w:rPr>
                <w:rFonts w:ascii="GHEA Grapalat" w:eastAsia="Times New Roman" w:hAnsi="GHEA Grapalat" w:cs="Sylfaen"/>
                <w:sz w:val="20"/>
                <w:szCs w:val="20"/>
              </w:rPr>
              <w:t>Վճարողի</w:t>
            </w:r>
            <w:proofErr w:type="spellEnd"/>
            <w:r w:rsidRPr="000036EF">
              <w:rPr>
                <w:rFonts w:ascii="GHEA Grapalat" w:eastAsia="Times New Roman" w:hAnsi="GHEA Grapalat" w:cs="Arial"/>
                <w:sz w:val="20"/>
                <w:szCs w:val="20"/>
              </w:rPr>
              <w:t xml:space="preserve"> </w:t>
            </w:r>
            <w:r w:rsidRPr="000036EF">
              <w:rPr>
                <w:rFonts w:ascii="GHEA Grapalat" w:eastAsia="Times New Roman" w:hAnsi="GHEA Grapalat" w:cs="Sylfaen"/>
                <w:sz w:val="20"/>
                <w:szCs w:val="20"/>
              </w:rPr>
              <w:t>ՀԾՀ</w:t>
            </w:r>
            <w:r w:rsidRPr="000036EF">
              <w:rPr>
                <w:rFonts w:ascii="GHEA Grapalat" w:eastAsia="Times New Roman" w:hAnsi="GHEA Grapalat" w:cs="Arial"/>
                <w:sz w:val="20"/>
                <w:szCs w:val="20"/>
              </w:rPr>
              <w:t>`</w:t>
            </w:r>
          </w:p>
        </w:tc>
      </w:tr>
      <w:tr w:rsidR="000036EF" w:rsidRPr="000036EF" w14:paraId="2B725A1A" w14:textId="77777777" w:rsidTr="00E27A6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432F18" w14:textId="6895E196" w:rsidR="000036EF" w:rsidRPr="000036EF" w:rsidRDefault="000036EF" w:rsidP="000036EF">
            <w:pPr>
              <w:spacing w:after="0" w:line="240" w:lineRule="auto"/>
              <w:rPr>
                <w:rFonts w:ascii="GHEA Grapalat" w:eastAsia="Times New Roman" w:hAnsi="GHEA Grapalat" w:cs="Arial"/>
                <w:sz w:val="20"/>
                <w:szCs w:val="20"/>
                <w:lang w:val="hy-AM"/>
              </w:rPr>
            </w:pPr>
            <w:r w:rsidRPr="000036EF">
              <w:rPr>
                <w:rFonts w:ascii="GHEA Grapalat" w:eastAsia="Times New Roman" w:hAnsi="GHEA Grapalat" w:cs="Sylfaen"/>
                <w:sz w:val="20"/>
                <w:szCs w:val="20"/>
                <w:lang w:val="hy-AM"/>
              </w:rPr>
              <w:t>9</w:t>
            </w:r>
            <w:r w:rsidRPr="000036EF">
              <w:rPr>
                <w:rFonts w:ascii="GHEA Grapalat" w:eastAsia="Times New Roman" w:hAnsi="GHEA Grapalat" w:cs="Sylfaen"/>
                <w:sz w:val="20"/>
                <w:szCs w:val="20"/>
              </w:rPr>
              <w:t xml:space="preserve">. </w:t>
            </w:r>
            <w:proofErr w:type="spellStart"/>
            <w:proofErr w:type="gramStart"/>
            <w:r w:rsidRPr="000036EF">
              <w:rPr>
                <w:rFonts w:ascii="GHEA Grapalat" w:eastAsia="Times New Roman" w:hAnsi="GHEA Grapalat" w:cs="Sylfaen"/>
                <w:sz w:val="20"/>
                <w:szCs w:val="20"/>
              </w:rPr>
              <w:t>Շահառու</w:t>
            </w:r>
            <w:proofErr w:type="spellEnd"/>
            <w:r w:rsidRPr="000036EF">
              <w:rPr>
                <w:rFonts w:ascii="GHEA Grapalat" w:eastAsia="Times New Roman" w:hAnsi="GHEA Grapalat" w:cs="Sylfaen"/>
                <w:sz w:val="20"/>
                <w:szCs w:val="20"/>
                <w:lang w:val="hy-AM"/>
              </w:rPr>
              <w:t>ի  անվանումը</w:t>
            </w:r>
            <w:proofErr w:type="gramEnd"/>
            <w:r w:rsidRPr="000036EF">
              <w:rPr>
                <w:rFonts w:ascii="GHEA Grapalat" w:eastAsia="Times New Roman" w:hAnsi="GHEA Grapalat" w:cs="Sylfaen"/>
                <w:sz w:val="20"/>
                <w:szCs w:val="20"/>
              </w:rPr>
              <w:t>,</w:t>
            </w:r>
            <w:r w:rsidRPr="000036EF">
              <w:rPr>
                <w:rFonts w:ascii="GHEA Grapalat" w:eastAsia="Times New Roman" w:hAnsi="GHEA Grapalat" w:cs="Sylfaen"/>
                <w:sz w:val="20"/>
                <w:szCs w:val="20"/>
                <w:lang w:val="hy-AM"/>
              </w:rPr>
              <w:t xml:space="preserve"> կամ անուն ազգանուն </w:t>
            </w:r>
            <w:r w:rsidRPr="000036EF">
              <w:rPr>
                <w:rFonts w:ascii="GHEA Grapalat" w:eastAsia="Times New Roman" w:hAnsi="GHEA Grapalat" w:cs="Arial"/>
                <w:sz w:val="20"/>
                <w:szCs w:val="20"/>
              </w:rPr>
              <w:t>`</w:t>
            </w:r>
            <w:r w:rsidR="00274122">
              <w:rPr>
                <w:rFonts w:ascii="GHEA Grapalat" w:eastAsia="Times New Roman" w:hAnsi="GHEA Grapalat" w:cs="Arial"/>
                <w:sz w:val="20"/>
                <w:szCs w:val="20"/>
                <w:lang w:val="hy-AM"/>
              </w:rPr>
              <w:t>Մեղրաձորի  համայնքապետարան</w:t>
            </w:r>
          </w:p>
        </w:tc>
      </w:tr>
      <w:tr w:rsidR="000036EF" w:rsidRPr="000036EF" w14:paraId="18831492" w14:textId="77777777" w:rsidTr="00E27A6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CF75BA1" w14:textId="77777777" w:rsidR="000036EF" w:rsidRPr="000036EF" w:rsidRDefault="000036EF" w:rsidP="000036EF">
            <w:pPr>
              <w:spacing w:after="0" w:line="240" w:lineRule="auto"/>
              <w:rPr>
                <w:rFonts w:ascii="GHEA Grapalat" w:eastAsia="Times New Roman" w:hAnsi="GHEA Grapalat" w:cs="Sylfaen"/>
                <w:sz w:val="20"/>
                <w:szCs w:val="20"/>
                <w:lang w:val="ru-RU"/>
              </w:rPr>
            </w:pPr>
            <w:r w:rsidRPr="000036EF">
              <w:rPr>
                <w:rFonts w:ascii="GHEA Grapalat" w:eastAsia="Times New Roman" w:hAnsi="GHEA Grapalat" w:cs="Sylfaen"/>
                <w:sz w:val="20"/>
                <w:szCs w:val="20"/>
                <w:lang w:val="ru-RU"/>
              </w:rPr>
              <w:t xml:space="preserve">10. </w:t>
            </w:r>
            <w:r w:rsidRPr="000036EF">
              <w:rPr>
                <w:rFonts w:ascii="GHEA Grapalat" w:eastAsia="Times New Roman" w:hAnsi="GHEA Grapalat" w:cs="Sylfaen"/>
                <w:sz w:val="20"/>
                <w:szCs w:val="20"/>
              </w:rPr>
              <w:t xml:space="preserve"> </w:t>
            </w:r>
            <w:proofErr w:type="spellStart"/>
            <w:proofErr w:type="gramStart"/>
            <w:r w:rsidRPr="000036EF">
              <w:rPr>
                <w:rFonts w:ascii="GHEA Grapalat" w:eastAsia="Times New Roman" w:hAnsi="GHEA Grapalat" w:cs="Sylfaen"/>
                <w:sz w:val="20"/>
                <w:szCs w:val="20"/>
              </w:rPr>
              <w:t>Շահառուի</w:t>
            </w:r>
            <w:proofErr w:type="spellEnd"/>
            <w:r w:rsidRPr="000036EF">
              <w:rPr>
                <w:rFonts w:ascii="GHEA Grapalat" w:eastAsia="Times New Roman" w:hAnsi="GHEA Grapalat" w:cs="Arial"/>
                <w:sz w:val="20"/>
                <w:szCs w:val="20"/>
              </w:rPr>
              <w:t xml:space="preserve"> </w:t>
            </w:r>
            <w:r w:rsidRPr="000036EF">
              <w:rPr>
                <w:rFonts w:ascii="GHEA Grapalat" w:eastAsia="Times New Roman" w:hAnsi="GHEA Grapalat" w:cs="Sylfaen"/>
                <w:sz w:val="20"/>
                <w:szCs w:val="20"/>
              </w:rPr>
              <w:t xml:space="preserve"> ՀԾՀ</w:t>
            </w:r>
            <w:proofErr w:type="gramEnd"/>
            <w:r w:rsidRPr="000036EF">
              <w:rPr>
                <w:rFonts w:ascii="GHEA Grapalat" w:eastAsia="Times New Roman" w:hAnsi="GHEA Grapalat" w:cs="Sylfaen"/>
                <w:sz w:val="20"/>
                <w:szCs w:val="20"/>
                <w:lang w:val="ru-RU"/>
              </w:rPr>
              <w:t xml:space="preserve"> (</w:t>
            </w:r>
            <w:r w:rsidRPr="000036EF">
              <w:rPr>
                <w:rFonts w:ascii="GHEA Grapalat" w:eastAsia="Times New Roman" w:hAnsi="GHEA Grapalat" w:cs="Sylfaen"/>
                <w:sz w:val="20"/>
                <w:szCs w:val="20"/>
                <w:lang w:val="hy-AM"/>
              </w:rPr>
              <w:t>չի լրացվում</w:t>
            </w:r>
            <w:r w:rsidRPr="000036EF">
              <w:rPr>
                <w:rFonts w:ascii="GHEA Grapalat" w:eastAsia="Times New Roman" w:hAnsi="GHEA Grapalat" w:cs="Sylfaen"/>
                <w:sz w:val="20"/>
                <w:szCs w:val="20"/>
                <w:lang w:val="ru-RU"/>
              </w:rPr>
              <w:t>)</w:t>
            </w:r>
          </w:p>
        </w:tc>
      </w:tr>
      <w:tr w:rsidR="000036EF" w:rsidRPr="000036EF" w14:paraId="0987EF6E" w14:textId="77777777" w:rsidTr="00E27A65">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7B8D9C9" w14:textId="2CFA5015" w:rsidR="000036EF" w:rsidRPr="000036EF" w:rsidRDefault="000036EF" w:rsidP="000036EF">
            <w:pPr>
              <w:spacing w:after="0" w:line="240" w:lineRule="auto"/>
              <w:rPr>
                <w:rFonts w:ascii="GHEA Grapalat" w:eastAsia="Times New Roman" w:hAnsi="GHEA Grapalat" w:cs="Arial"/>
                <w:sz w:val="20"/>
                <w:szCs w:val="20"/>
                <w:lang w:val="hy-AM"/>
              </w:rPr>
            </w:pPr>
            <w:r w:rsidRPr="000036EF">
              <w:rPr>
                <w:rFonts w:ascii="GHEA Grapalat" w:eastAsia="Times New Roman" w:hAnsi="GHEA Grapalat" w:cs="Sylfaen"/>
                <w:sz w:val="20"/>
                <w:szCs w:val="20"/>
                <w:lang w:val="hy-AM"/>
              </w:rPr>
              <w:t>11</w:t>
            </w:r>
            <w:r w:rsidRPr="000036EF">
              <w:rPr>
                <w:rFonts w:ascii="GHEA Grapalat" w:eastAsia="Times New Roman" w:hAnsi="GHEA Grapalat" w:cs="Sylfaen"/>
                <w:sz w:val="20"/>
                <w:szCs w:val="20"/>
              </w:rPr>
              <w:t xml:space="preserve">. </w:t>
            </w:r>
            <w:proofErr w:type="spellStart"/>
            <w:r w:rsidRPr="000036EF">
              <w:rPr>
                <w:rFonts w:ascii="GHEA Grapalat" w:eastAsia="Times New Roman" w:hAnsi="GHEA Grapalat" w:cs="Sylfaen"/>
                <w:sz w:val="20"/>
                <w:szCs w:val="20"/>
              </w:rPr>
              <w:t>Շահառուի</w:t>
            </w:r>
            <w:proofErr w:type="spellEnd"/>
            <w:r w:rsidRPr="000036EF">
              <w:rPr>
                <w:rFonts w:ascii="GHEA Grapalat" w:eastAsia="Times New Roman" w:hAnsi="GHEA Grapalat" w:cs="Arial"/>
                <w:sz w:val="20"/>
                <w:szCs w:val="20"/>
              </w:rPr>
              <w:t xml:space="preserve"> </w:t>
            </w:r>
            <w:r w:rsidRPr="000036EF">
              <w:rPr>
                <w:rFonts w:ascii="GHEA Grapalat" w:eastAsia="Times New Roman" w:hAnsi="GHEA Grapalat" w:cs="Sylfaen"/>
                <w:sz w:val="20"/>
                <w:szCs w:val="20"/>
              </w:rPr>
              <w:t>ՀՎՀՀ</w:t>
            </w:r>
            <w:r w:rsidRPr="000036EF">
              <w:rPr>
                <w:rFonts w:ascii="GHEA Grapalat" w:eastAsia="Times New Roman" w:hAnsi="GHEA Grapalat" w:cs="Arial"/>
                <w:sz w:val="20"/>
                <w:szCs w:val="20"/>
              </w:rPr>
              <w:t>`</w:t>
            </w:r>
            <w:r w:rsidR="00274122">
              <w:rPr>
                <w:rFonts w:ascii="GHEA Grapalat" w:eastAsia="Times New Roman" w:hAnsi="GHEA Grapalat" w:cs="Arial"/>
                <w:sz w:val="20"/>
                <w:szCs w:val="20"/>
                <w:lang w:val="hy-AM"/>
              </w:rPr>
              <w:t>03022507</w:t>
            </w:r>
          </w:p>
        </w:tc>
      </w:tr>
      <w:tr w:rsidR="000036EF" w:rsidRPr="000036EF" w14:paraId="72D0C97E" w14:textId="77777777" w:rsidTr="00E27A6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F908BB" w14:textId="56C40F7D" w:rsidR="000036EF" w:rsidRPr="000036EF" w:rsidRDefault="000036EF" w:rsidP="000036EF">
            <w:pPr>
              <w:spacing w:after="0" w:line="240" w:lineRule="auto"/>
              <w:rPr>
                <w:rFonts w:ascii="GHEA Grapalat" w:eastAsia="Times New Roman" w:hAnsi="GHEA Grapalat" w:cs="Arial"/>
                <w:sz w:val="20"/>
                <w:szCs w:val="20"/>
                <w:lang w:val="hy-AM"/>
              </w:rPr>
            </w:pPr>
            <w:r w:rsidRPr="000036EF">
              <w:rPr>
                <w:rFonts w:ascii="GHEA Grapalat" w:eastAsia="Times New Roman" w:hAnsi="GHEA Grapalat" w:cs="Sylfaen"/>
                <w:sz w:val="20"/>
                <w:szCs w:val="20"/>
              </w:rPr>
              <w:t>1</w:t>
            </w:r>
            <w:r w:rsidRPr="000036EF">
              <w:rPr>
                <w:rFonts w:ascii="GHEA Grapalat" w:eastAsia="Times New Roman" w:hAnsi="GHEA Grapalat" w:cs="Sylfaen"/>
                <w:sz w:val="20"/>
                <w:szCs w:val="20"/>
                <w:lang w:val="hy-AM"/>
              </w:rPr>
              <w:t>2</w:t>
            </w:r>
            <w:r w:rsidRPr="000036EF">
              <w:rPr>
                <w:rFonts w:ascii="GHEA Grapalat" w:eastAsia="Times New Roman" w:hAnsi="GHEA Grapalat" w:cs="Sylfaen"/>
                <w:sz w:val="20"/>
                <w:szCs w:val="20"/>
              </w:rPr>
              <w:t>.</w:t>
            </w:r>
            <w:proofErr w:type="spellStart"/>
            <w:proofErr w:type="gramStart"/>
            <w:r w:rsidRPr="000036EF">
              <w:rPr>
                <w:rFonts w:ascii="GHEA Grapalat" w:eastAsia="Times New Roman" w:hAnsi="GHEA Grapalat" w:cs="Sylfaen"/>
                <w:sz w:val="20"/>
                <w:szCs w:val="20"/>
              </w:rPr>
              <w:t>Շահառուի</w:t>
            </w:r>
            <w:proofErr w:type="spellEnd"/>
            <w:r w:rsidRPr="000036EF">
              <w:rPr>
                <w:rFonts w:ascii="GHEA Grapalat" w:eastAsia="Times New Roman" w:hAnsi="GHEA Grapalat" w:cs="Sylfaen"/>
                <w:sz w:val="20"/>
                <w:szCs w:val="20"/>
                <w:lang w:val="hy-AM"/>
              </w:rPr>
              <w:t>ն</w:t>
            </w:r>
            <w:r w:rsidRPr="000036EF">
              <w:rPr>
                <w:rFonts w:ascii="GHEA Grapalat" w:eastAsia="Times New Roman" w:hAnsi="GHEA Grapalat" w:cs="Arial"/>
                <w:sz w:val="20"/>
                <w:szCs w:val="20"/>
              </w:rPr>
              <w:t xml:space="preserve"> </w:t>
            </w:r>
            <w:r w:rsidRPr="000036EF">
              <w:rPr>
                <w:rFonts w:ascii="GHEA Grapalat" w:eastAsia="Times New Roman" w:hAnsi="GHEA Grapalat" w:cs="Sylfaen"/>
                <w:sz w:val="20"/>
                <w:szCs w:val="20"/>
                <w:lang w:val="hy-AM"/>
              </w:rPr>
              <w:t xml:space="preserve"> սպասարկող</w:t>
            </w:r>
            <w:proofErr w:type="gramEnd"/>
            <w:r w:rsidRPr="000036EF">
              <w:rPr>
                <w:rFonts w:ascii="GHEA Grapalat" w:eastAsia="Times New Roman" w:hAnsi="GHEA Grapalat" w:cs="Sylfaen"/>
                <w:sz w:val="20"/>
                <w:szCs w:val="20"/>
                <w:lang w:val="hy-AM"/>
              </w:rPr>
              <w:t xml:space="preserve"> Ֆինանսական կազմակերպություն</w:t>
            </w:r>
            <w:r w:rsidRPr="000036EF">
              <w:rPr>
                <w:rFonts w:ascii="GHEA Grapalat" w:eastAsia="Times New Roman" w:hAnsi="GHEA Grapalat" w:cs="Sylfaen"/>
                <w:sz w:val="20"/>
                <w:szCs w:val="20"/>
              </w:rPr>
              <w:t xml:space="preserve"> (</w:t>
            </w:r>
            <w:proofErr w:type="spellStart"/>
            <w:r w:rsidRPr="000036EF">
              <w:rPr>
                <w:rFonts w:ascii="GHEA Grapalat" w:eastAsia="Times New Roman" w:hAnsi="GHEA Grapalat" w:cs="Sylfaen"/>
                <w:sz w:val="20"/>
                <w:szCs w:val="20"/>
              </w:rPr>
              <w:t>բանկ</w:t>
            </w:r>
            <w:proofErr w:type="spellEnd"/>
            <w:r w:rsidRPr="000036EF">
              <w:rPr>
                <w:rFonts w:ascii="GHEA Grapalat" w:eastAsia="Times New Roman" w:hAnsi="GHEA Grapalat" w:cs="Sylfaen"/>
                <w:sz w:val="20"/>
                <w:szCs w:val="20"/>
              </w:rPr>
              <w:t>)</w:t>
            </w:r>
            <w:r w:rsidRPr="000036EF">
              <w:rPr>
                <w:rFonts w:ascii="GHEA Grapalat" w:eastAsia="Times New Roman" w:hAnsi="GHEA Grapalat" w:cs="Arial"/>
                <w:sz w:val="20"/>
                <w:szCs w:val="20"/>
              </w:rPr>
              <w:t>`</w:t>
            </w:r>
            <w:r w:rsidR="00274122">
              <w:rPr>
                <w:rFonts w:ascii="GHEA Grapalat" w:eastAsia="Times New Roman" w:hAnsi="GHEA Grapalat" w:cs="Arial"/>
                <w:sz w:val="20"/>
                <w:szCs w:val="20"/>
                <w:lang w:val="hy-AM"/>
              </w:rPr>
              <w:t>Ֆինանսների նախարարության գործառնական վարչություն</w:t>
            </w:r>
          </w:p>
        </w:tc>
      </w:tr>
      <w:tr w:rsidR="000036EF" w:rsidRPr="000036EF" w14:paraId="724C18E4" w14:textId="77777777" w:rsidTr="00274122">
        <w:trPr>
          <w:trHeight w:val="21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ECEE5A0" w14:textId="09AF3089" w:rsidR="000036EF" w:rsidRPr="000036EF" w:rsidRDefault="000036EF" w:rsidP="000036EF">
            <w:pPr>
              <w:spacing w:after="0" w:line="240" w:lineRule="auto"/>
              <w:rPr>
                <w:rFonts w:ascii="GHEA Grapalat" w:eastAsia="Times New Roman" w:hAnsi="GHEA Grapalat" w:cs="Arial"/>
                <w:sz w:val="20"/>
                <w:szCs w:val="20"/>
                <w:lang w:val="hy-AM"/>
              </w:rPr>
            </w:pPr>
            <w:r w:rsidRPr="000036EF">
              <w:rPr>
                <w:rFonts w:ascii="GHEA Grapalat" w:eastAsia="Times New Roman" w:hAnsi="GHEA Grapalat" w:cs="Sylfaen"/>
                <w:sz w:val="20"/>
                <w:szCs w:val="20"/>
              </w:rPr>
              <w:t>1</w:t>
            </w:r>
            <w:r w:rsidRPr="000036EF">
              <w:rPr>
                <w:rFonts w:ascii="GHEA Grapalat" w:eastAsia="Times New Roman" w:hAnsi="GHEA Grapalat" w:cs="Sylfaen"/>
                <w:sz w:val="20"/>
                <w:szCs w:val="20"/>
                <w:lang w:val="hy-AM"/>
              </w:rPr>
              <w:t>3</w:t>
            </w:r>
            <w:r w:rsidRPr="000036EF">
              <w:rPr>
                <w:rFonts w:ascii="GHEA Grapalat" w:eastAsia="Times New Roman" w:hAnsi="GHEA Grapalat" w:cs="Sylfaen"/>
                <w:sz w:val="20"/>
                <w:szCs w:val="20"/>
              </w:rPr>
              <w:t>.</w:t>
            </w:r>
            <w:proofErr w:type="spellStart"/>
            <w:r w:rsidRPr="000036EF">
              <w:rPr>
                <w:rFonts w:ascii="GHEA Grapalat" w:eastAsia="Times New Roman" w:hAnsi="GHEA Grapalat" w:cs="Sylfaen"/>
                <w:sz w:val="20"/>
                <w:szCs w:val="20"/>
              </w:rPr>
              <w:t>Շահառուի</w:t>
            </w:r>
            <w:proofErr w:type="spellEnd"/>
            <w:r w:rsidRPr="000036EF">
              <w:rPr>
                <w:rFonts w:ascii="GHEA Grapalat" w:eastAsia="Times New Roman" w:hAnsi="GHEA Grapalat" w:cs="Arial"/>
                <w:sz w:val="20"/>
                <w:szCs w:val="20"/>
              </w:rPr>
              <w:t xml:space="preserve"> </w:t>
            </w:r>
            <w:proofErr w:type="spellStart"/>
            <w:r w:rsidRPr="000036EF">
              <w:rPr>
                <w:rFonts w:ascii="GHEA Grapalat" w:eastAsia="Times New Roman" w:hAnsi="GHEA Grapalat" w:cs="Sylfaen"/>
                <w:sz w:val="20"/>
                <w:szCs w:val="20"/>
              </w:rPr>
              <w:t>հաշվի</w:t>
            </w:r>
            <w:proofErr w:type="spellEnd"/>
            <w:r w:rsidRPr="000036EF">
              <w:rPr>
                <w:rFonts w:ascii="GHEA Grapalat" w:eastAsia="Times New Roman" w:hAnsi="GHEA Grapalat" w:cs="Arial"/>
                <w:sz w:val="20"/>
                <w:szCs w:val="20"/>
              </w:rPr>
              <w:t xml:space="preserve"> </w:t>
            </w:r>
            <w:proofErr w:type="spellStart"/>
            <w:r w:rsidRPr="000036EF">
              <w:rPr>
                <w:rFonts w:ascii="GHEA Grapalat" w:eastAsia="Times New Roman" w:hAnsi="GHEA Grapalat" w:cs="Sylfaen"/>
                <w:sz w:val="20"/>
                <w:szCs w:val="20"/>
              </w:rPr>
              <w:t>համարը</w:t>
            </w:r>
            <w:proofErr w:type="spellEnd"/>
            <w:r w:rsidRPr="000036EF">
              <w:rPr>
                <w:rFonts w:ascii="GHEA Grapalat" w:eastAsia="Times New Roman" w:hAnsi="GHEA Grapalat" w:cs="Arial"/>
                <w:sz w:val="20"/>
                <w:szCs w:val="20"/>
              </w:rPr>
              <w:t xml:space="preserve"> (</w:t>
            </w:r>
            <w:proofErr w:type="spellStart"/>
            <w:proofErr w:type="gramStart"/>
            <w:r w:rsidRPr="000036EF">
              <w:rPr>
                <w:rFonts w:ascii="GHEA Grapalat" w:eastAsia="Times New Roman" w:hAnsi="GHEA Grapalat" w:cs="Sylfaen"/>
                <w:sz w:val="20"/>
                <w:szCs w:val="20"/>
              </w:rPr>
              <w:t>հշ</w:t>
            </w:r>
            <w:r w:rsidRPr="000036EF">
              <w:rPr>
                <w:rFonts w:ascii="GHEA Grapalat" w:eastAsia="Times New Roman" w:hAnsi="GHEA Grapalat" w:cs="Arial"/>
                <w:sz w:val="20"/>
                <w:szCs w:val="20"/>
              </w:rPr>
              <w:t>.N</w:t>
            </w:r>
            <w:proofErr w:type="spellEnd"/>
            <w:proofErr w:type="gramEnd"/>
            <w:r w:rsidRPr="000036EF">
              <w:rPr>
                <w:rFonts w:ascii="GHEA Grapalat" w:eastAsia="Times New Roman" w:hAnsi="GHEA Grapalat" w:cs="Arial"/>
                <w:sz w:val="20"/>
                <w:szCs w:val="20"/>
              </w:rPr>
              <w:t>)</w:t>
            </w:r>
            <w:r w:rsidR="00274122">
              <w:rPr>
                <w:rFonts w:ascii="GHEA Grapalat" w:eastAsia="Times New Roman" w:hAnsi="GHEA Grapalat" w:cs="Arial"/>
                <w:sz w:val="20"/>
                <w:szCs w:val="20"/>
                <w:lang w:val="hy-AM"/>
              </w:rPr>
              <w:t>900122006241</w:t>
            </w:r>
          </w:p>
        </w:tc>
      </w:tr>
      <w:tr w:rsidR="000036EF" w:rsidRPr="000036EF" w14:paraId="4FA1D4B9" w14:textId="77777777" w:rsidTr="00274122">
        <w:trPr>
          <w:trHeight w:val="23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63E700" w14:textId="77777777" w:rsidR="000036EF" w:rsidRPr="000036EF" w:rsidRDefault="000036EF" w:rsidP="000036EF">
            <w:pPr>
              <w:spacing w:after="0" w:line="240" w:lineRule="auto"/>
              <w:rPr>
                <w:rFonts w:ascii="GHEA Grapalat" w:eastAsia="Times New Roman" w:hAnsi="GHEA Grapalat" w:cs="Arial"/>
                <w:sz w:val="20"/>
                <w:szCs w:val="20"/>
              </w:rPr>
            </w:pPr>
            <w:r w:rsidRPr="000036EF">
              <w:rPr>
                <w:rFonts w:ascii="GHEA Grapalat" w:eastAsia="Times New Roman" w:hAnsi="GHEA Grapalat" w:cs="Sylfaen"/>
                <w:sz w:val="20"/>
                <w:szCs w:val="20"/>
              </w:rPr>
              <w:t>1</w:t>
            </w:r>
            <w:r w:rsidRPr="000036EF">
              <w:rPr>
                <w:rFonts w:ascii="GHEA Grapalat" w:eastAsia="Times New Roman" w:hAnsi="GHEA Grapalat" w:cs="Sylfaen"/>
                <w:sz w:val="20"/>
                <w:szCs w:val="20"/>
                <w:lang w:val="hy-AM"/>
              </w:rPr>
              <w:t>4</w:t>
            </w:r>
            <w:r w:rsidRPr="000036EF">
              <w:rPr>
                <w:rFonts w:ascii="GHEA Grapalat" w:eastAsia="Times New Roman" w:hAnsi="GHEA Grapalat" w:cs="Sylfaen"/>
                <w:sz w:val="20"/>
                <w:szCs w:val="20"/>
              </w:rPr>
              <w:t>.</w:t>
            </w:r>
            <w:proofErr w:type="spellStart"/>
            <w:r w:rsidRPr="000036EF">
              <w:rPr>
                <w:rFonts w:ascii="GHEA Grapalat" w:eastAsia="Times New Roman" w:hAnsi="GHEA Grapalat" w:cs="Sylfaen"/>
                <w:sz w:val="20"/>
                <w:szCs w:val="20"/>
              </w:rPr>
              <w:t>Գումարը</w:t>
            </w:r>
            <w:proofErr w:type="spellEnd"/>
            <w:r w:rsidRPr="000036EF">
              <w:rPr>
                <w:rFonts w:ascii="GHEA Grapalat" w:eastAsia="Times New Roman" w:hAnsi="GHEA Grapalat" w:cs="Arial"/>
                <w:sz w:val="20"/>
                <w:szCs w:val="20"/>
              </w:rPr>
              <w:t xml:space="preserve"> </w:t>
            </w:r>
            <w:r w:rsidRPr="000036EF">
              <w:rPr>
                <w:rFonts w:ascii="GHEA Grapalat" w:eastAsia="Times New Roman" w:hAnsi="GHEA Grapalat" w:cs="Arial"/>
                <w:sz w:val="20"/>
                <w:szCs w:val="20"/>
                <w:lang w:val="ru-RU"/>
              </w:rPr>
              <w:t>(</w:t>
            </w:r>
            <w:proofErr w:type="spellStart"/>
            <w:r w:rsidRPr="000036EF">
              <w:rPr>
                <w:rFonts w:ascii="GHEA Grapalat" w:eastAsia="Times New Roman" w:hAnsi="GHEA Grapalat" w:cs="Sylfaen"/>
                <w:sz w:val="20"/>
                <w:szCs w:val="20"/>
              </w:rPr>
              <w:t>թվերով</w:t>
            </w:r>
            <w:proofErr w:type="spellEnd"/>
            <w:r w:rsidRPr="000036EF">
              <w:rPr>
                <w:rFonts w:ascii="GHEA Grapalat" w:eastAsia="Times New Roman" w:hAnsi="GHEA Grapalat" w:cs="Arial"/>
                <w:sz w:val="20"/>
                <w:szCs w:val="20"/>
              </w:rPr>
              <w:t xml:space="preserve"> </w:t>
            </w:r>
            <w:r w:rsidRPr="000036EF">
              <w:rPr>
                <w:rFonts w:ascii="GHEA Grapalat" w:eastAsia="Times New Roman" w:hAnsi="GHEA Grapalat" w:cs="Sylfaen"/>
                <w:sz w:val="20"/>
                <w:szCs w:val="20"/>
              </w:rPr>
              <w:t>և</w:t>
            </w:r>
            <w:r w:rsidRPr="000036EF">
              <w:rPr>
                <w:rFonts w:ascii="GHEA Grapalat" w:eastAsia="Times New Roman" w:hAnsi="GHEA Grapalat" w:cs="Arial"/>
                <w:sz w:val="20"/>
                <w:szCs w:val="20"/>
              </w:rPr>
              <w:t xml:space="preserve"> </w:t>
            </w:r>
            <w:proofErr w:type="spellStart"/>
            <w:proofErr w:type="gramStart"/>
            <w:r w:rsidRPr="000036EF">
              <w:rPr>
                <w:rFonts w:ascii="GHEA Grapalat" w:eastAsia="Times New Roman" w:hAnsi="GHEA Grapalat" w:cs="Sylfaen"/>
                <w:sz w:val="20"/>
                <w:szCs w:val="20"/>
              </w:rPr>
              <w:t>բառերով</w:t>
            </w:r>
            <w:proofErr w:type="spellEnd"/>
            <w:r w:rsidRPr="000036EF">
              <w:rPr>
                <w:rFonts w:ascii="GHEA Grapalat" w:eastAsia="Times New Roman" w:hAnsi="GHEA Grapalat" w:cs="Sylfaen"/>
                <w:sz w:val="20"/>
                <w:szCs w:val="20"/>
                <w:lang w:val="ru-RU"/>
              </w:rPr>
              <w:t>)</w:t>
            </w:r>
            <w:r w:rsidRPr="000036EF">
              <w:rPr>
                <w:rFonts w:ascii="GHEA Grapalat" w:eastAsia="Times New Roman" w:hAnsi="GHEA Grapalat" w:cs="Arial"/>
                <w:sz w:val="20"/>
                <w:szCs w:val="20"/>
              </w:rPr>
              <w:t>`</w:t>
            </w:r>
            <w:proofErr w:type="gramEnd"/>
          </w:p>
        </w:tc>
      </w:tr>
      <w:tr w:rsidR="000036EF" w:rsidRPr="000036EF" w14:paraId="2BE66560" w14:textId="77777777" w:rsidTr="00E27A6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E6AA270" w14:textId="77777777" w:rsidR="000036EF" w:rsidRPr="000036EF" w:rsidRDefault="000036EF" w:rsidP="000036EF">
            <w:pPr>
              <w:spacing w:after="0" w:line="240" w:lineRule="auto"/>
              <w:rPr>
                <w:rFonts w:ascii="GHEA Grapalat" w:eastAsia="Times New Roman" w:hAnsi="GHEA Grapalat" w:cs="Sylfaen"/>
                <w:sz w:val="20"/>
                <w:szCs w:val="20"/>
              </w:rPr>
            </w:pPr>
            <w:r w:rsidRPr="000036EF">
              <w:rPr>
                <w:rFonts w:ascii="GHEA Grapalat" w:eastAsia="Times New Roman" w:hAnsi="GHEA Grapalat" w:cs="Sylfaen"/>
                <w:sz w:val="20"/>
                <w:szCs w:val="20"/>
              </w:rPr>
              <w:t xml:space="preserve">15. </w:t>
            </w:r>
            <w:r w:rsidRPr="000036EF">
              <w:rPr>
                <w:rFonts w:ascii="GHEA Grapalat" w:eastAsia="Times New Roman" w:hAnsi="GHEA Grapalat" w:cs="Sylfaen"/>
                <w:sz w:val="20"/>
                <w:szCs w:val="20"/>
                <w:lang w:val="hy-AM"/>
              </w:rPr>
              <w:t>Ակցեպտավորված գումարը</w:t>
            </w:r>
            <w:proofErr w:type="gramStart"/>
            <w:r w:rsidRPr="000036EF">
              <w:rPr>
                <w:rFonts w:ascii="GHEA Grapalat" w:eastAsia="Times New Roman" w:hAnsi="GHEA Grapalat" w:cs="Sylfaen"/>
                <w:sz w:val="20"/>
                <w:szCs w:val="20"/>
                <w:lang w:val="hy-AM"/>
              </w:rPr>
              <w:t xml:space="preserve">՝ </w:t>
            </w:r>
            <w:r w:rsidRPr="000036EF">
              <w:rPr>
                <w:rFonts w:ascii="GHEA Grapalat" w:eastAsia="Times New Roman" w:hAnsi="GHEA Grapalat" w:cs="Sylfaen"/>
                <w:sz w:val="20"/>
                <w:szCs w:val="20"/>
              </w:rPr>
              <w:t xml:space="preserve"> (</w:t>
            </w:r>
            <w:proofErr w:type="spellStart"/>
            <w:proofErr w:type="gramEnd"/>
            <w:r w:rsidRPr="000036EF">
              <w:rPr>
                <w:rFonts w:ascii="GHEA Grapalat" w:eastAsia="Times New Roman" w:hAnsi="GHEA Grapalat" w:cs="Sylfaen"/>
                <w:sz w:val="20"/>
                <w:szCs w:val="20"/>
              </w:rPr>
              <w:t>թվերով</w:t>
            </w:r>
            <w:proofErr w:type="spellEnd"/>
            <w:r w:rsidRPr="000036EF">
              <w:rPr>
                <w:rFonts w:ascii="GHEA Grapalat" w:eastAsia="Times New Roman" w:hAnsi="GHEA Grapalat" w:cs="Arial"/>
                <w:sz w:val="20"/>
                <w:szCs w:val="20"/>
              </w:rPr>
              <w:t xml:space="preserve"> </w:t>
            </w:r>
            <w:r w:rsidRPr="000036EF">
              <w:rPr>
                <w:rFonts w:ascii="GHEA Grapalat" w:eastAsia="Times New Roman" w:hAnsi="GHEA Grapalat" w:cs="Sylfaen"/>
                <w:sz w:val="20"/>
                <w:szCs w:val="20"/>
              </w:rPr>
              <w:t>և</w:t>
            </w:r>
            <w:r w:rsidRPr="000036EF">
              <w:rPr>
                <w:rFonts w:ascii="GHEA Grapalat" w:eastAsia="Times New Roman" w:hAnsi="GHEA Grapalat" w:cs="Arial"/>
                <w:sz w:val="20"/>
                <w:szCs w:val="20"/>
              </w:rPr>
              <w:t xml:space="preserve"> </w:t>
            </w:r>
            <w:proofErr w:type="spellStart"/>
            <w:r w:rsidRPr="000036EF">
              <w:rPr>
                <w:rFonts w:ascii="GHEA Grapalat" w:eastAsia="Times New Roman" w:hAnsi="GHEA Grapalat" w:cs="Sylfaen"/>
                <w:sz w:val="20"/>
                <w:szCs w:val="20"/>
              </w:rPr>
              <w:t>բառերով</w:t>
            </w:r>
            <w:proofErr w:type="spellEnd"/>
            <w:r w:rsidRPr="000036EF">
              <w:rPr>
                <w:rFonts w:ascii="GHEA Grapalat" w:eastAsia="Times New Roman" w:hAnsi="GHEA Grapalat" w:cs="Sylfaen"/>
                <w:sz w:val="20"/>
                <w:szCs w:val="20"/>
              </w:rPr>
              <w:t>)</w:t>
            </w:r>
            <w:r w:rsidRPr="000036EF">
              <w:rPr>
                <w:rFonts w:ascii="GHEA Grapalat" w:eastAsia="Times New Roman" w:hAnsi="GHEA Grapalat" w:cs="Sylfaen"/>
                <w:sz w:val="20"/>
                <w:szCs w:val="20"/>
                <w:lang w:val="hy-AM"/>
              </w:rPr>
              <w:t xml:space="preserve">  </w:t>
            </w:r>
            <w:r w:rsidRPr="000036EF">
              <w:rPr>
                <w:rFonts w:ascii="GHEA Grapalat" w:eastAsia="Times New Roman" w:hAnsi="GHEA Grapalat" w:cs="Sylfaen"/>
                <w:sz w:val="20"/>
                <w:szCs w:val="20"/>
              </w:rPr>
              <w:t>(</w:t>
            </w:r>
            <w:r w:rsidRPr="000036EF">
              <w:rPr>
                <w:rFonts w:ascii="GHEA Grapalat" w:eastAsia="Times New Roman" w:hAnsi="GHEA Grapalat" w:cs="Sylfaen"/>
                <w:sz w:val="20"/>
                <w:szCs w:val="20"/>
                <w:lang w:val="hy-AM"/>
              </w:rPr>
              <w:t>նախատեսված է նշված գումարի մասնակի ակցեպտի համար, որը չի կիրառվում</w:t>
            </w:r>
            <w:r w:rsidRPr="000036EF">
              <w:rPr>
                <w:rFonts w:ascii="GHEA Grapalat" w:eastAsia="Times New Roman" w:hAnsi="GHEA Grapalat" w:cs="Sylfaen"/>
                <w:sz w:val="20"/>
                <w:szCs w:val="20"/>
              </w:rPr>
              <w:t>)</w:t>
            </w:r>
          </w:p>
        </w:tc>
      </w:tr>
      <w:tr w:rsidR="000036EF" w:rsidRPr="000036EF" w14:paraId="68772DA7" w14:textId="77777777" w:rsidTr="00274122">
        <w:trPr>
          <w:trHeight w:val="12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CBE0AD" w14:textId="77777777" w:rsidR="000036EF" w:rsidRPr="000036EF" w:rsidRDefault="000036EF" w:rsidP="000036EF">
            <w:pPr>
              <w:spacing w:after="0" w:line="240" w:lineRule="auto"/>
              <w:rPr>
                <w:rFonts w:ascii="GHEA Grapalat" w:eastAsia="Times New Roman" w:hAnsi="GHEA Grapalat" w:cs="Arial"/>
                <w:sz w:val="20"/>
                <w:szCs w:val="20"/>
              </w:rPr>
            </w:pPr>
            <w:r w:rsidRPr="000036EF">
              <w:rPr>
                <w:rFonts w:ascii="GHEA Grapalat" w:eastAsia="Times New Roman" w:hAnsi="GHEA Grapalat" w:cs="Sylfaen"/>
                <w:sz w:val="20"/>
                <w:szCs w:val="20"/>
              </w:rPr>
              <w:t>1</w:t>
            </w:r>
            <w:r w:rsidRPr="000036EF">
              <w:rPr>
                <w:rFonts w:ascii="GHEA Grapalat" w:eastAsia="Times New Roman" w:hAnsi="GHEA Grapalat" w:cs="Sylfaen"/>
                <w:sz w:val="20"/>
                <w:szCs w:val="20"/>
                <w:lang w:val="ru-RU"/>
              </w:rPr>
              <w:t>6</w:t>
            </w:r>
            <w:r w:rsidRPr="000036EF">
              <w:rPr>
                <w:rFonts w:ascii="GHEA Grapalat" w:eastAsia="Times New Roman" w:hAnsi="GHEA Grapalat" w:cs="Sylfaen"/>
                <w:sz w:val="20"/>
                <w:szCs w:val="20"/>
              </w:rPr>
              <w:t>.</w:t>
            </w:r>
            <w:proofErr w:type="spellStart"/>
            <w:r w:rsidRPr="000036EF">
              <w:rPr>
                <w:rFonts w:ascii="GHEA Grapalat" w:eastAsia="Times New Roman" w:hAnsi="GHEA Grapalat" w:cs="Sylfaen"/>
                <w:sz w:val="20"/>
                <w:szCs w:val="20"/>
              </w:rPr>
              <w:t>Արժույթը</w:t>
            </w:r>
            <w:proofErr w:type="spellEnd"/>
            <w:r w:rsidRPr="000036EF">
              <w:rPr>
                <w:rFonts w:ascii="GHEA Grapalat" w:eastAsia="Times New Roman" w:hAnsi="GHEA Grapalat" w:cs="Arial"/>
                <w:sz w:val="20"/>
                <w:szCs w:val="20"/>
              </w:rPr>
              <w:t xml:space="preserve"> (</w:t>
            </w:r>
            <w:proofErr w:type="spellStart"/>
            <w:r w:rsidRPr="000036EF">
              <w:rPr>
                <w:rFonts w:ascii="GHEA Grapalat" w:eastAsia="Times New Roman" w:hAnsi="GHEA Grapalat" w:cs="Sylfaen"/>
                <w:sz w:val="20"/>
                <w:szCs w:val="20"/>
              </w:rPr>
              <w:t>բառերով</w:t>
            </w:r>
            <w:proofErr w:type="spellEnd"/>
            <w:r w:rsidRPr="000036EF">
              <w:rPr>
                <w:rFonts w:ascii="GHEA Grapalat" w:eastAsia="Times New Roman" w:hAnsi="GHEA Grapalat" w:cs="Arial"/>
                <w:sz w:val="20"/>
                <w:szCs w:val="20"/>
              </w:rPr>
              <w:t xml:space="preserve"> </w:t>
            </w:r>
            <w:r w:rsidRPr="000036EF">
              <w:rPr>
                <w:rFonts w:ascii="GHEA Grapalat" w:eastAsia="Times New Roman" w:hAnsi="GHEA Grapalat" w:cs="Sylfaen"/>
                <w:sz w:val="20"/>
                <w:szCs w:val="20"/>
              </w:rPr>
              <w:t>և</w:t>
            </w:r>
            <w:r w:rsidRPr="000036EF">
              <w:rPr>
                <w:rFonts w:ascii="GHEA Grapalat" w:eastAsia="Times New Roman" w:hAnsi="GHEA Grapalat" w:cs="Arial"/>
                <w:sz w:val="20"/>
                <w:szCs w:val="20"/>
              </w:rPr>
              <w:t xml:space="preserve"> </w:t>
            </w:r>
            <w:proofErr w:type="spellStart"/>
            <w:proofErr w:type="gramStart"/>
            <w:r w:rsidRPr="000036EF">
              <w:rPr>
                <w:rFonts w:ascii="GHEA Grapalat" w:eastAsia="Times New Roman" w:hAnsi="GHEA Grapalat" w:cs="Sylfaen"/>
                <w:sz w:val="20"/>
                <w:szCs w:val="20"/>
              </w:rPr>
              <w:t>կոդով</w:t>
            </w:r>
            <w:proofErr w:type="spellEnd"/>
            <w:r w:rsidRPr="000036EF">
              <w:rPr>
                <w:rFonts w:ascii="GHEA Grapalat" w:eastAsia="Times New Roman" w:hAnsi="GHEA Grapalat" w:cs="Arial"/>
                <w:sz w:val="20"/>
                <w:szCs w:val="20"/>
              </w:rPr>
              <w:t>)`</w:t>
            </w:r>
            <w:proofErr w:type="gramEnd"/>
          </w:p>
        </w:tc>
      </w:tr>
      <w:tr w:rsidR="000036EF" w:rsidRPr="000036EF" w14:paraId="2FD654E5" w14:textId="77777777" w:rsidTr="00274122">
        <w:trPr>
          <w:trHeight w:val="12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1F5395" w14:textId="77777777" w:rsidR="000036EF" w:rsidRPr="000036EF" w:rsidRDefault="000036EF" w:rsidP="000036EF">
            <w:pPr>
              <w:spacing w:after="0" w:line="240" w:lineRule="auto"/>
              <w:rPr>
                <w:rFonts w:ascii="GHEA Grapalat" w:eastAsia="Times New Roman" w:hAnsi="GHEA Grapalat" w:cs="Arial"/>
                <w:sz w:val="20"/>
                <w:szCs w:val="20"/>
                <w:lang w:val="hy-AM"/>
              </w:rPr>
            </w:pPr>
            <w:r w:rsidRPr="000036EF">
              <w:rPr>
                <w:rFonts w:ascii="GHEA Grapalat" w:eastAsia="Times New Roman" w:hAnsi="GHEA Grapalat" w:cs="Sylfaen"/>
                <w:sz w:val="20"/>
                <w:szCs w:val="20"/>
              </w:rPr>
              <w:t>1</w:t>
            </w:r>
            <w:r w:rsidRPr="000036EF">
              <w:rPr>
                <w:rFonts w:ascii="GHEA Grapalat" w:eastAsia="Times New Roman" w:hAnsi="GHEA Grapalat" w:cs="Sylfaen"/>
                <w:sz w:val="20"/>
                <w:szCs w:val="20"/>
                <w:lang w:val="hy-AM"/>
              </w:rPr>
              <w:t>7</w:t>
            </w:r>
            <w:r w:rsidRPr="000036EF">
              <w:rPr>
                <w:rFonts w:ascii="GHEA Grapalat" w:eastAsia="Times New Roman" w:hAnsi="GHEA Grapalat" w:cs="Sylfaen"/>
                <w:sz w:val="20"/>
                <w:szCs w:val="20"/>
              </w:rPr>
              <w:t>.</w:t>
            </w:r>
            <w:proofErr w:type="spellStart"/>
            <w:r w:rsidRPr="000036EF">
              <w:rPr>
                <w:rFonts w:ascii="GHEA Grapalat" w:eastAsia="Times New Roman" w:hAnsi="GHEA Grapalat" w:cs="Sylfaen"/>
                <w:sz w:val="20"/>
                <w:szCs w:val="20"/>
              </w:rPr>
              <w:t>Գործարքի</w:t>
            </w:r>
            <w:proofErr w:type="spellEnd"/>
            <w:r w:rsidRPr="000036EF">
              <w:rPr>
                <w:rFonts w:ascii="GHEA Grapalat" w:eastAsia="Times New Roman" w:hAnsi="GHEA Grapalat" w:cs="Arial"/>
                <w:sz w:val="20"/>
                <w:szCs w:val="20"/>
              </w:rPr>
              <w:t xml:space="preserve"> (</w:t>
            </w:r>
            <w:proofErr w:type="spellStart"/>
            <w:r w:rsidRPr="000036EF">
              <w:rPr>
                <w:rFonts w:ascii="GHEA Grapalat" w:eastAsia="Times New Roman" w:hAnsi="GHEA Grapalat" w:cs="Sylfaen"/>
                <w:sz w:val="20"/>
                <w:szCs w:val="20"/>
              </w:rPr>
              <w:t>վճարման</w:t>
            </w:r>
            <w:proofErr w:type="spellEnd"/>
            <w:r w:rsidRPr="000036EF">
              <w:rPr>
                <w:rFonts w:ascii="GHEA Grapalat" w:eastAsia="Times New Roman" w:hAnsi="GHEA Grapalat" w:cs="Arial"/>
                <w:sz w:val="20"/>
                <w:szCs w:val="20"/>
              </w:rPr>
              <w:t xml:space="preserve">) </w:t>
            </w:r>
            <w:proofErr w:type="spellStart"/>
            <w:r w:rsidRPr="000036EF">
              <w:rPr>
                <w:rFonts w:ascii="GHEA Grapalat" w:eastAsia="Times New Roman" w:hAnsi="GHEA Grapalat" w:cs="Sylfaen"/>
                <w:sz w:val="20"/>
                <w:szCs w:val="20"/>
              </w:rPr>
              <w:t>նպատակը</w:t>
            </w:r>
            <w:proofErr w:type="spellEnd"/>
            <w:proofErr w:type="gramStart"/>
            <w:r w:rsidRPr="000036EF">
              <w:rPr>
                <w:rFonts w:ascii="GHEA Grapalat" w:eastAsia="Times New Roman" w:hAnsi="GHEA Grapalat" w:cs="Arial"/>
                <w:sz w:val="20"/>
                <w:szCs w:val="20"/>
              </w:rPr>
              <w:t>`</w:t>
            </w:r>
            <w:r w:rsidRPr="000036EF">
              <w:rPr>
                <w:rFonts w:ascii="GHEA Grapalat" w:eastAsia="Times New Roman" w:hAnsi="GHEA Grapalat" w:cs="Arial"/>
                <w:sz w:val="20"/>
                <w:szCs w:val="20"/>
                <w:lang w:val="hy-AM"/>
              </w:rPr>
              <w:t xml:space="preserve">  </w:t>
            </w:r>
            <w:r w:rsidRPr="000036EF">
              <w:rPr>
                <w:rFonts w:ascii="GHEA Grapalat" w:eastAsia="Times New Roman" w:hAnsi="GHEA Grapalat" w:cs="Sylfaen"/>
                <w:bCs/>
                <w:i/>
                <w:sz w:val="20"/>
                <w:szCs w:val="20"/>
              </w:rPr>
              <w:t>(</w:t>
            </w:r>
            <w:proofErr w:type="gramEnd"/>
            <w:r w:rsidRPr="000036EF">
              <w:rPr>
                <w:rFonts w:ascii="GHEA Grapalat" w:eastAsia="Times New Roman" w:hAnsi="GHEA Grapalat" w:cs="Sylfaen"/>
                <w:bCs/>
                <w:i/>
                <w:sz w:val="20"/>
                <w:szCs w:val="20"/>
                <w:lang w:val="hy-AM"/>
              </w:rPr>
              <w:t>պայմանագրի կատարման</w:t>
            </w:r>
            <w:r w:rsidRPr="000036EF">
              <w:rPr>
                <w:rFonts w:ascii="GHEA Grapalat" w:eastAsia="Times New Roman" w:hAnsi="GHEA Grapalat" w:cs="Sylfaen"/>
                <w:bCs/>
                <w:i/>
                <w:sz w:val="20"/>
                <w:szCs w:val="20"/>
              </w:rPr>
              <w:t xml:space="preserve"> </w:t>
            </w:r>
            <w:proofErr w:type="spellStart"/>
            <w:r w:rsidRPr="000036EF">
              <w:rPr>
                <w:rFonts w:ascii="GHEA Grapalat" w:eastAsia="Times New Roman" w:hAnsi="GHEA Grapalat" w:cs="Sylfaen"/>
                <w:bCs/>
                <w:i/>
                <w:sz w:val="20"/>
                <w:szCs w:val="20"/>
              </w:rPr>
              <w:t>ապահովմ</w:t>
            </w:r>
            <w:proofErr w:type="spellEnd"/>
            <w:r w:rsidRPr="000036EF">
              <w:rPr>
                <w:rFonts w:ascii="GHEA Grapalat" w:eastAsia="Times New Roman" w:hAnsi="GHEA Grapalat" w:cs="Sylfaen"/>
                <w:bCs/>
                <w:i/>
                <w:sz w:val="20"/>
                <w:szCs w:val="20"/>
                <w:lang w:val="hy-AM"/>
              </w:rPr>
              <w:t>ան համար</w:t>
            </w:r>
            <w:r w:rsidRPr="000036EF">
              <w:rPr>
                <w:rFonts w:ascii="GHEA Grapalat" w:eastAsia="Times New Roman" w:hAnsi="GHEA Grapalat" w:cs="Sylfaen"/>
                <w:bCs/>
                <w:i/>
                <w:sz w:val="20"/>
                <w:szCs w:val="20"/>
              </w:rPr>
              <w:t>)</w:t>
            </w:r>
          </w:p>
        </w:tc>
      </w:tr>
      <w:tr w:rsidR="000036EF" w:rsidRPr="000036EF" w14:paraId="5CDA543D" w14:textId="77777777" w:rsidTr="00E27A65">
        <w:trPr>
          <w:trHeight w:val="424"/>
        </w:trPr>
        <w:tc>
          <w:tcPr>
            <w:tcW w:w="10980" w:type="dxa"/>
            <w:gridSpan w:val="2"/>
            <w:tcBorders>
              <w:top w:val="single" w:sz="4" w:space="0" w:color="auto"/>
              <w:left w:val="single" w:sz="4" w:space="0" w:color="auto"/>
              <w:right w:val="single" w:sz="4" w:space="0" w:color="000000"/>
            </w:tcBorders>
            <w:noWrap/>
            <w:vAlign w:val="bottom"/>
          </w:tcPr>
          <w:p w14:paraId="4C839FE5" w14:textId="77777777" w:rsidR="000036EF" w:rsidRPr="000036EF" w:rsidRDefault="000036EF" w:rsidP="000036EF">
            <w:pPr>
              <w:spacing w:after="0" w:line="240" w:lineRule="auto"/>
              <w:rPr>
                <w:rFonts w:ascii="GHEA Grapalat" w:eastAsia="Times New Roman" w:hAnsi="GHEA Grapalat" w:cs="Arial"/>
                <w:sz w:val="20"/>
                <w:szCs w:val="20"/>
              </w:rPr>
            </w:pPr>
            <w:r w:rsidRPr="000036EF">
              <w:rPr>
                <w:rFonts w:ascii="GHEA Grapalat" w:eastAsia="Times New Roman" w:hAnsi="GHEA Grapalat" w:cs="Sylfaen"/>
                <w:sz w:val="20"/>
                <w:szCs w:val="20"/>
              </w:rPr>
              <w:t>1</w:t>
            </w:r>
            <w:r w:rsidRPr="000036EF">
              <w:rPr>
                <w:rFonts w:ascii="GHEA Grapalat" w:eastAsia="Times New Roman" w:hAnsi="GHEA Grapalat" w:cs="Sylfaen"/>
                <w:sz w:val="20"/>
                <w:szCs w:val="20"/>
                <w:lang w:val="hy-AM"/>
              </w:rPr>
              <w:t>8</w:t>
            </w:r>
            <w:r w:rsidRPr="000036EF">
              <w:rPr>
                <w:rFonts w:ascii="GHEA Grapalat" w:eastAsia="Times New Roman" w:hAnsi="GHEA Grapalat" w:cs="Sylfaen"/>
                <w:sz w:val="20"/>
                <w:szCs w:val="20"/>
              </w:rPr>
              <w:t xml:space="preserve">. </w:t>
            </w:r>
            <w:r w:rsidRPr="000036EF">
              <w:rPr>
                <w:rFonts w:ascii="GHEA Grapalat" w:eastAsia="Times New Roman" w:hAnsi="GHEA Grapalat" w:cs="Sylfaen"/>
                <w:sz w:val="20"/>
                <w:szCs w:val="20"/>
                <w:lang w:val="hy-AM"/>
              </w:rPr>
              <w:t xml:space="preserve">Վճարման կատարման հիմքերը՝ </w:t>
            </w:r>
            <w:r w:rsidRPr="000036EF">
              <w:rPr>
                <w:rFonts w:ascii="GHEA Grapalat" w:eastAsia="Times New Roman" w:hAnsi="GHEA Grapalat" w:cs="Sylfaen"/>
                <w:sz w:val="20"/>
                <w:szCs w:val="20"/>
              </w:rPr>
              <w:t>(</w:t>
            </w:r>
            <w:r w:rsidRPr="000036EF">
              <w:rPr>
                <w:rFonts w:ascii="GHEA Grapalat" w:eastAsia="Times New Roman" w:hAnsi="GHEA Grapalat" w:cs="Sylfaen"/>
                <w:sz w:val="20"/>
                <w:szCs w:val="20"/>
                <w:lang w:val="hy-AM"/>
              </w:rPr>
              <w:t>Փաստաթղթերի</w:t>
            </w:r>
            <w:r w:rsidRPr="000036EF">
              <w:rPr>
                <w:rFonts w:ascii="GHEA Grapalat" w:eastAsia="Times New Roman" w:hAnsi="GHEA Grapalat" w:cs="Arial"/>
                <w:sz w:val="20"/>
                <w:szCs w:val="20"/>
                <w:lang w:val="hy-AM"/>
              </w:rPr>
              <w:t xml:space="preserve"> անվանումը</w:t>
            </w:r>
            <w:r w:rsidRPr="000036EF">
              <w:rPr>
                <w:rFonts w:ascii="GHEA Grapalat" w:eastAsia="Times New Roman" w:hAnsi="GHEA Grapalat" w:cs="Arial"/>
                <w:sz w:val="20"/>
                <w:szCs w:val="20"/>
              </w:rPr>
              <w:t>,</w:t>
            </w:r>
            <w:r w:rsidRPr="000036EF">
              <w:rPr>
                <w:rFonts w:ascii="GHEA Grapalat" w:eastAsia="Times New Roman" w:hAnsi="GHEA Grapalat" w:cs="Arial"/>
                <w:sz w:val="20"/>
                <w:szCs w:val="20"/>
                <w:lang w:val="hy-AM"/>
              </w:rPr>
              <w:t xml:space="preserve"> այդ թվում՝ տուժանքի մասին համաձայնագիրը, </w:t>
            </w:r>
            <w:r w:rsidRPr="000036EF">
              <w:rPr>
                <w:rFonts w:ascii="GHEA Grapalat" w:eastAsia="Times New Roman" w:hAnsi="GHEA Grapalat" w:cs="Sylfaen"/>
                <w:sz w:val="20"/>
                <w:szCs w:val="20"/>
                <w:lang w:val="hy-AM"/>
              </w:rPr>
              <w:t>դրանց</w:t>
            </w:r>
            <w:r w:rsidRPr="000036EF">
              <w:rPr>
                <w:rFonts w:ascii="GHEA Grapalat" w:eastAsia="Times New Roman" w:hAnsi="GHEA Grapalat" w:cs="Arial"/>
                <w:sz w:val="20"/>
                <w:szCs w:val="20"/>
                <w:lang w:val="hy-AM"/>
              </w:rPr>
              <w:t xml:space="preserve"> </w:t>
            </w:r>
            <w:r w:rsidRPr="000036EF">
              <w:rPr>
                <w:rFonts w:ascii="GHEA Grapalat" w:eastAsia="Times New Roman" w:hAnsi="GHEA Grapalat" w:cs="Sylfaen"/>
                <w:sz w:val="20"/>
                <w:szCs w:val="20"/>
                <w:lang w:val="hy-AM"/>
              </w:rPr>
              <w:t>համարները</w:t>
            </w:r>
            <w:r w:rsidRPr="000036EF">
              <w:rPr>
                <w:rFonts w:ascii="GHEA Grapalat" w:eastAsia="Times New Roman" w:hAnsi="GHEA Grapalat" w:cs="Arial"/>
                <w:sz w:val="20"/>
                <w:szCs w:val="20"/>
                <w:lang w:val="hy-AM"/>
              </w:rPr>
              <w:t>,</w:t>
            </w:r>
            <w:r w:rsidRPr="000036EF">
              <w:rPr>
                <w:rFonts w:ascii="GHEA Grapalat" w:eastAsia="Times New Roman" w:hAnsi="GHEA Grapalat" w:cs="Arial"/>
                <w:sz w:val="20"/>
                <w:szCs w:val="20"/>
              </w:rPr>
              <w:t xml:space="preserve"> </w:t>
            </w:r>
            <w:proofErr w:type="gramStart"/>
            <w:r w:rsidRPr="000036EF">
              <w:rPr>
                <w:rFonts w:ascii="GHEA Grapalat" w:eastAsia="Times New Roman" w:hAnsi="GHEA Grapalat" w:cs="Sylfaen"/>
                <w:sz w:val="20"/>
                <w:szCs w:val="20"/>
                <w:lang w:val="hy-AM"/>
              </w:rPr>
              <w:t>պ</w:t>
            </w:r>
            <w:proofErr w:type="spellStart"/>
            <w:r w:rsidRPr="000036EF">
              <w:rPr>
                <w:rFonts w:ascii="GHEA Grapalat" w:eastAsia="Times New Roman" w:hAnsi="GHEA Grapalat" w:cs="Sylfaen"/>
                <w:sz w:val="20"/>
                <w:szCs w:val="20"/>
              </w:rPr>
              <w:t>այմանագրի</w:t>
            </w:r>
            <w:proofErr w:type="spellEnd"/>
            <w:r w:rsidRPr="000036EF">
              <w:rPr>
                <w:rFonts w:ascii="GHEA Grapalat" w:eastAsia="Times New Roman" w:hAnsi="GHEA Grapalat" w:cs="Sylfaen"/>
                <w:sz w:val="20"/>
                <w:szCs w:val="20"/>
              </w:rPr>
              <w:t xml:space="preserve"> </w:t>
            </w:r>
            <w:r w:rsidRPr="000036EF">
              <w:rPr>
                <w:rFonts w:ascii="GHEA Grapalat" w:eastAsia="Times New Roman" w:hAnsi="GHEA Grapalat" w:cs="Arial"/>
                <w:sz w:val="20"/>
                <w:szCs w:val="20"/>
              </w:rPr>
              <w:t xml:space="preserve"> </w:t>
            </w:r>
            <w:proofErr w:type="spellStart"/>
            <w:r w:rsidRPr="000036EF">
              <w:rPr>
                <w:rFonts w:ascii="GHEA Grapalat" w:eastAsia="Times New Roman" w:hAnsi="GHEA Grapalat" w:cs="Sylfaen"/>
                <w:sz w:val="20"/>
                <w:szCs w:val="20"/>
              </w:rPr>
              <w:t>ծածկագիրը</w:t>
            </w:r>
            <w:proofErr w:type="spellEnd"/>
            <w:proofErr w:type="gramEnd"/>
            <w:r w:rsidRPr="000036EF">
              <w:rPr>
                <w:rFonts w:ascii="GHEA Grapalat" w:eastAsia="Times New Roman" w:hAnsi="GHEA Grapalat" w:cs="Arial"/>
                <w:sz w:val="20"/>
                <w:szCs w:val="20"/>
                <w:lang w:val="hy-AM"/>
              </w:rPr>
              <w:t xml:space="preserve"> որի հիման վրա կատարվում է  գանձումը</w:t>
            </w:r>
            <w:r w:rsidRPr="000036EF">
              <w:rPr>
                <w:rFonts w:ascii="GHEA Grapalat" w:eastAsia="Times New Roman" w:hAnsi="GHEA Grapalat" w:cs="Arial"/>
                <w:sz w:val="20"/>
                <w:szCs w:val="20"/>
              </w:rPr>
              <w:t>)</w:t>
            </w:r>
            <w:r w:rsidRPr="000036EF">
              <w:rPr>
                <w:rFonts w:ascii="GHEA Grapalat" w:eastAsia="Times New Roman" w:hAnsi="GHEA Grapalat" w:cs="Sylfaen"/>
                <w:sz w:val="20"/>
                <w:szCs w:val="20"/>
              </w:rPr>
              <w:t>`</w:t>
            </w:r>
          </w:p>
          <w:p w14:paraId="7099F1B3" w14:textId="77777777" w:rsidR="000036EF" w:rsidRPr="000036EF" w:rsidRDefault="000036EF" w:rsidP="000036EF">
            <w:pPr>
              <w:spacing w:after="0" w:line="240" w:lineRule="auto"/>
              <w:rPr>
                <w:rFonts w:ascii="GHEA Grapalat" w:eastAsia="Times New Roman" w:hAnsi="GHEA Grapalat" w:cs="Arial"/>
                <w:sz w:val="20"/>
                <w:szCs w:val="20"/>
              </w:rPr>
            </w:pPr>
          </w:p>
        </w:tc>
      </w:tr>
      <w:tr w:rsidR="000036EF" w:rsidRPr="000036EF" w14:paraId="7D5B5B8F" w14:textId="77777777" w:rsidTr="00274122">
        <w:trPr>
          <w:trHeight w:val="80"/>
        </w:trPr>
        <w:tc>
          <w:tcPr>
            <w:tcW w:w="10980" w:type="dxa"/>
            <w:gridSpan w:val="2"/>
            <w:tcBorders>
              <w:left w:val="single" w:sz="4" w:space="0" w:color="auto"/>
              <w:bottom w:val="single" w:sz="4" w:space="0" w:color="auto"/>
              <w:right w:val="single" w:sz="4" w:space="0" w:color="000000"/>
            </w:tcBorders>
            <w:noWrap/>
            <w:vAlign w:val="bottom"/>
          </w:tcPr>
          <w:p w14:paraId="3EDE9DDF" w14:textId="77777777" w:rsidR="000036EF" w:rsidRPr="000036EF" w:rsidRDefault="000036EF" w:rsidP="000036EF">
            <w:pPr>
              <w:spacing w:after="0" w:line="240" w:lineRule="auto"/>
              <w:rPr>
                <w:rFonts w:ascii="GHEA Grapalat" w:eastAsia="Times New Roman" w:hAnsi="GHEA Grapalat" w:cs="Arial"/>
                <w:sz w:val="20"/>
                <w:szCs w:val="20"/>
                <w:lang w:val="hy-AM"/>
              </w:rPr>
            </w:pPr>
          </w:p>
        </w:tc>
      </w:tr>
      <w:tr w:rsidR="000036EF" w:rsidRPr="000036EF" w14:paraId="5C0645D5" w14:textId="77777777" w:rsidTr="00E27A6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D47E34" w14:textId="77777777" w:rsidR="000036EF" w:rsidRPr="000036EF" w:rsidRDefault="000036EF" w:rsidP="000036EF">
            <w:pPr>
              <w:spacing w:after="0" w:line="240" w:lineRule="auto"/>
              <w:rPr>
                <w:rFonts w:ascii="GHEA Grapalat" w:eastAsia="Times New Roman" w:hAnsi="GHEA Grapalat" w:cs="Sylfaen"/>
                <w:sz w:val="20"/>
                <w:szCs w:val="20"/>
                <w:lang w:val="hy-AM"/>
              </w:rPr>
            </w:pPr>
            <w:r w:rsidRPr="000036EF">
              <w:rPr>
                <w:rFonts w:ascii="GHEA Grapalat" w:eastAsia="Times New Roman" w:hAnsi="GHEA Grapalat" w:cs="Sylfaen"/>
                <w:sz w:val="20"/>
                <w:szCs w:val="20"/>
                <w:lang w:val="hy-AM"/>
              </w:rPr>
              <w:t>19. Վճարման պայմանները՝                                &lt;ակցեպտավորված վճարում&gt;</w:t>
            </w:r>
          </w:p>
          <w:p w14:paraId="56FA511A" w14:textId="77777777" w:rsidR="000036EF" w:rsidRPr="000036EF" w:rsidRDefault="000036EF" w:rsidP="000036EF">
            <w:pPr>
              <w:spacing w:after="0" w:line="240" w:lineRule="auto"/>
              <w:rPr>
                <w:rFonts w:ascii="GHEA Grapalat" w:eastAsia="Times New Roman" w:hAnsi="GHEA Grapalat" w:cs="Sylfaen"/>
                <w:sz w:val="20"/>
                <w:szCs w:val="20"/>
                <w:lang w:val="ru-RU"/>
              </w:rPr>
            </w:pPr>
          </w:p>
        </w:tc>
      </w:tr>
      <w:tr w:rsidR="000036EF" w:rsidRPr="000036EF" w14:paraId="45B6F652" w14:textId="77777777" w:rsidTr="00E27A6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7B1F217" w14:textId="77777777" w:rsidR="000036EF" w:rsidRPr="000036EF" w:rsidRDefault="000036EF" w:rsidP="000036EF">
            <w:pPr>
              <w:spacing w:after="0" w:line="240" w:lineRule="auto"/>
              <w:rPr>
                <w:rFonts w:ascii="GHEA Grapalat" w:eastAsia="Times New Roman" w:hAnsi="GHEA Grapalat" w:cs="Sylfaen"/>
                <w:sz w:val="20"/>
                <w:szCs w:val="20"/>
              </w:rPr>
            </w:pPr>
            <w:r w:rsidRPr="000036EF">
              <w:rPr>
                <w:rFonts w:ascii="GHEA Grapalat" w:eastAsia="Times New Roman" w:hAnsi="GHEA Grapalat" w:cs="Sylfaen"/>
                <w:sz w:val="20"/>
                <w:szCs w:val="20"/>
                <w:lang w:val="hy-AM"/>
              </w:rPr>
              <w:t xml:space="preserve">20. Առդիր էջերի քանակը՝    </w:t>
            </w:r>
            <w:r w:rsidRPr="000036EF">
              <w:rPr>
                <w:rFonts w:ascii="GHEA Grapalat" w:eastAsia="Times New Roman" w:hAnsi="GHEA Grapalat" w:cs="Arial"/>
                <w:sz w:val="20"/>
                <w:szCs w:val="20"/>
              </w:rPr>
              <w:t xml:space="preserve">--- </w:t>
            </w:r>
            <w:r w:rsidRPr="000036EF">
              <w:rPr>
                <w:rFonts w:ascii="GHEA Grapalat" w:eastAsia="Times New Roman" w:hAnsi="GHEA Grapalat" w:cs="Arial"/>
                <w:sz w:val="20"/>
                <w:szCs w:val="20"/>
                <w:lang w:val="hy-AM"/>
              </w:rPr>
              <w:t xml:space="preserve">    </w:t>
            </w:r>
            <w:proofErr w:type="spellStart"/>
            <w:r w:rsidRPr="000036EF">
              <w:rPr>
                <w:rFonts w:ascii="GHEA Grapalat" w:eastAsia="Times New Roman" w:hAnsi="GHEA Grapalat" w:cs="Sylfaen"/>
                <w:sz w:val="20"/>
                <w:szCs w:val="20"/>
              </w:rPr>
              <w:t>էջ</w:t>
            </w:r>
            <w:proofErr w:type="spellEnd"/>
          </w:p>
          <w:p w14:paraId="00A143E9" w14:textId="77777777" w:rsidR="000036EF" w:rsidRPr="000036EF" w:rsidRDefault="000036EF" w:rsidP="000036EF">
            <w:pPr>
              <w:spacing w:after="0" w:line="240" w:lineRule="auto"/>
              <w:rPr>
                <w:rFonts w:ascii="GHEA Grapalat" w:eastAsia="Times New Roman" w:hAnsi="GHEA Grapalat" w:cs="Sylfaen"/>
                <w:sz w:val="20"/>
                <w:szCs w:val="20"/>
                <w:lang w:val="hy-AM"/>
              </w:rPr>
            </w:pPr>
          </w:p>
        </w:tc>
      </w:tr>
      <w:tr w:rsidR="000036EF" w:rsidRPr="000036EF" w14:paraId="65DD4137" w14:textId="77777777" w:rsidTr="00274122">
        <w:trPr>
          <w:trHeight w:val="1582"/>
        </w:trPr>
        <w:tc>
          <w:tcPr>
            <w:tcW w:w="5616" w:type="dxa"/>
            <w:tcBorders>
              <w:top w:val="nil"/>
              <w:left w:val="single" w:sz="4" w:space="0" w:color="auto"/>
              <w:bottom w:val="single" w:sz="4" w:space="0" w:color="auto"/>
              <w:right w:val="single" w:sz="4" w:space="0" w:color="auto"/>
            </w:tcBorders>
            <w:noWrap/>
            <w:vAlign w:val="bottom"/>
          </w:tcPr>
          <w:p w14:paraId="06FA8EEF" w14:textId="6539D29C" w:rsidR="000036EF" w:rsidRPr="000036EF" w:rsidRDefault="000036EF" w:rsidP="000036EF">
            <w:pPr>
              <w:spacing w:after="0" w:line="240" w:lineRule="auto"/>
              <w:rPr>
                <w:rFonts w:ascii="GHEA Grapalat" w:eastAsia="Times New Roman" w:hAnsi="GHEA Grapalat" w:cs="Sylfaen"/>
                <w:sz w:val="20"/>
                <w:szCs w:val="20"/>
              </w:rPr>
            </w:pPr>
            <w:r w:rsidRPr="000036EF">
              <w:rPr>
                <w:rFonts w:ascii="Courier New" w:eastAsia="Times New Roman" w:hAnsi="Courier New" w:cs="Courier New"/>
                <w:sz w:val="20"/>
                <w:szCs w:val="20"/>
              </w:rPr>
              <w:t> </w:t>
            </w:r>
            <w:r w:rsidRPr="000036EF">
              <w:rPr>
                <w:rFonts w:ascii="GHEA Grapalat" w:eastAsia="Times New Roman" w:hAnsi="GHEA Grapalat" w:cs="Arial"/>
                <w:sz w:val="20"/>
                <w:szCs w:val="20"/>
                <w:lang w:val="hy-AM"/>
              </w:rPr>
              <w:t>22</w:t>
            </w:r>
            <w:r w:rsidRPr="000036EF">
              <w:rPr>
                <w:rFonts w:ascii="GHEA Grapalat" w:eastAsia="Times New Roman" w:hAnsi="GHEA Grapalat" w:cs="Arial"/>
                <w:sz w:val="20"/>
                <w:szCs w:val="20"/>
              </w:rPr>
              <w:t>.</w:t>
            </w:r>
            <w:r w:rsidRPr="000036EF">
              <w:rPr>
                <w:rFonts w:ascii="GHEA Grapalat" w:eastAsia="Times New Roman" w:hAnsi="GHEA Grapalat" w:cs="Sylfaen"/>
                <w:sz w:val="20"/>
                <w:szCs w:val="20"/>
              </w:rPr>
              <w:t xml:space="preserve">ա. </w:t>
            </w:r>
            <w:proofErr w:type="spellStart"/>
            <w:r w:rsidRPr="000036EF">
              <w:rPr>
                <w:rFonts w:ascii="GHEA Grapalat" w:eastAsia="Times New Roman" w:hAnsi="GHEA Grapalat" w:cs="Sylfaen"/>
                <w:sz w:val="20"/>
                <w:szCs w:val="20"/>
              </w:rPr>
              <w:t>Շահառուի</w:t>
            </w:r>
            <w:proofErr w:type="spellEnd"/>
            <w:r w:rsidRPr="000036EF">
              <w:rPr>
                <w:rFonts w:ascii="GHEA Grapalat" w:eastAsia="Times New Roman" w:hAnsi="GHEA Grapalat" w:cs="Sylfaen"/>
                <w:sz w:val="20"/>
                <w:szCs w:val="20"/>
              </w:rPr>
              <w:t xml:space="preserve"> </w:t>
            </w:r>
            <w:proofErr w:type="spellStart"/>
            <w:r w:rsidRPr="000036EF">
              <w:rPr>
                <w:rFonts w:ascii="GHEA Grapalat" w:eastAsia="Times New Roman" w:hAnsi="GHEA Grapalat" w:cs="Sylfaen"/>
                <w:sz w:val="20"/>
                <w:szCs w:val="20"/>
              </w:rPr>
              <w:t>ստորագրությունները</w:t>
            </w:r>
            <w:proofErr w:type="spellEnd"/>
          </w:p>
          <w:p w14:paraId="14D4A52F" w14:textId="50634114" w:rsidR="000036EF" w:rsidRPr="000036EF" w:rsidRDefault="000036EF" w:rsidP="00274122">
            <w:pPr>
              <w:spacing w:after="0" w:line="240" w:lineRule="auto"/>
              <w:jc w:val="right"/>
              <w:rPr>
                <w:rFonts w:ascii="GHEA Grapalat" w:eastAsia="Times New Roman" w:hAnsi="GHEA Grapalat" w:cs="Tahoma"/>
                <w:color w:val="000000"/>
                <w:sz w:val="20"/>
                <w:szCs w:val="20"/>
              </w:rPr>
            </w:pPr>
            <w:r w:rsidRPr="000036EF">
              <w:rPr>
                <w:rFonts w:ascii="GHEA Grapalat" w:eastAsia="Times New Roman" w:hAnsi="GHEA Grapalat" w:cs="Tahoma"/>
                <w:color w:val="000000"/>
                <w:sz w:val="20"/>
                <w:szCs w:val="20"/>
              </w:rPr>
              <w:t>/____________________/</w:t>
            </w:r>
          </w:p>
          <w:p w14:paraId="3CD1C43B" w14:textId="77777777" w:rsidR="000036EF" w:rsidRPr="000036EF" w:rsidRDefault="000036EF" w:rsidP="000036EF">
            <w:pPr>
              <w:spacing w:after="0" w:line="240" w:lineRule="auto"/>
              <w:rPr>
                <w:rFonts w:ascii="GHEA Grapalat" w:eastAsia="Times New Roman" w:hAnsi="GHEA Grapalat" w:cs="Sylfaen"/>
                <w:sz w:val="20"/>
                <w:szCs w:val="20"/>
              </w:rPr>
            </w:pPr>
          </w:p>
          <w:p w14:paraId="5661E233" w14:textId="77777777" w:rsidR="000036EF" w:rsidRPr="000036EF" w:rsidRDefault="000036EF" w:rsidP="000036EF">
            <w:pPr>
              <w:spacing w:after="0" w:line="240" w:lineRule="auto"/>
              <w:jc w:val="right"/>
              <w:rPr>
                <w:rFonts w:ascii="GHEA Grapalat" w:eastAsia="Times New Roman" w:hAnsi="GHEA Grapalat" w:cs="Sylfaen"/>
                <w:sz w:val="20"/>
                <w:szCs w:val="20"/>
              </w:rPr>
            </w:pPr>
            <w:r w:rsidRPr="000036EF">
              <w:rPr>
                <w:rFonts w:ascii="GHEA Grapalat" w:eastAsia="Times New Roman" w:hAnsi="GHEA Grapalat" w:cs="Tahoma"/>
                <w:color w:val="000000"/>
                <w:sz w:val="20"/>
                <w:szCs w:val="20"/>
              </w:rPr>
              <w:t>/____________________/</w:t>
            </w:r>
          </w:p>
          <w:p w14:paraId="042FA568" w14:textId="77777777" w:rsidR="000036EF" w:rsidRPr="000036EF" w:rsidRDefault="000036EF" w:rsidP="000036EF">
            <w:pPr>
              <w:spacing w:after="0" w:line="240" w:lineRule="auto"/>
              <w:rPr>
                <w:rFonts w:ascii="GHEA Grapalat" w:eastAsia="Times New Roman" w:hAnsi="GHEA Grapalat" w:cs="Sylfaen"/>
                <w:sz w:val="20"/>
                <w:szCs w:val="20"/>
              </w:rPr>
            </w:pPr>
          </w:p>
          <w:p w14:paraId="32E94952" w14:textId="77777777" w:rsidR="000036EF" w:rsidRPr="000036EF" w:rsidRDefault="000036EF" w:rsidP="000036EF">
            <w:pPr>
              <w:spacing w:after="0" w:line="240" w:lineRule="auto"/>
              <w:rPr>
                <w:rFonts w:ascii="GHEA Grapalat" w:eastAsia="Times New Roman" w:hAnsi="GHEA Grapalat" w:cs="Sylfaen"/>
                <w:sz w:val="20"/>
                <w:szCs w:val="20"/>
              </w:rPr>
            </w:pPr>
            <w:r w:rsidRPr="000036EF">
              <w:rPr>
                <w:rFonts w:ascii="GHEA Grapalat" w:eastAsia="Times New Roman" w:hAnsi="GHEA Grapalat" w:cs="Sylfaen"/>
                <w:sz w:val="20"/>
                <w:szCs w:val="20"/>
                <w:lang w:val="hy-AM"/>
              </w:rPr>
              <w:t>22</w:t>
            </w:r>
            <w:r w:rsidRPr="000036EF">
              <w:rPr>
                <w:rFonts w:ascii="GHEA Grapalat" w:eastAsia="Times New Roman" w:hAnsi="GHEA Grapalat" w:cs="Sylfaen"/>
                <w:sz w:val="20"/>
                <w:szCs w:val="20"/>
              </w:rPr>
              <w:t>.բ.</w:t>
            </w:r>
          </w:p>
          <w:p w14:paraId="3AAE8DA8" w14:textId="77777777" w:rsidR="000036EF" w:rsidRPr="000036EF" w:rsidRDefault="000036EF" w:rsidP="000036EF">
            <w:pPr>
              <w:spacing w:after="0" w:line="240" w:lineRule="auto"/>
              <w:rPr>
                <w:rFonts w:ascii="GHEA Grapalat" w:eastAsia="Times New Roman" w:hAnsi="GHEA Grapalat" w:cs="Sylfaen"/>
                <w:sz w:val="20"/>
                <w:szCs w:val="20"/>
              </w:rPr>
            </w:pPr>
            <w:r w:rsidRPr="000036EF">
              <w:rPr>
                <w:rFonts w:ascii="GHEA Grapalat" w:eastAsia="Times New Roman" w:hAnsi="GHEA Grapalat" w:cs="Sylfaen"/>
                <w:sz w:val="20"/>
                <w:szCs w:val="20"/>
              </w:rPr>
              <w:t xml:space="preserve">                                                                             Կ.Տ.</w:t>
            </w:r>
          </w:p>
          <w:p w14:paraId="557D28B7" w14:textId="77777777" w:rsidR="000036EF" w:rsidRPr="000036EF" w:rsidRDefault="000036EF" w:rsidP="000036EF">
            <w:pPr>
              <w:spacing w:after="0" w:line="240" w:lineRule="auto"/>
              <w:rPr>
                <w:rFonts w:ascii="GHEA Grapalat" w:eastAsia="Times New Roman"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3D8FE7A5" w14:textId="77777777" w:rsidR="000036EF" w:rsidRPr="000036EF" w:rsidRDefault="000036EF" w:rsidP="000036EF">
            <w:pPr>
              <w:spacing w:after="0" w:line="240" w:lineRule="auto"/>
              <w:rPr>
                <w:rFonts w:ascii="GHEA Grapalat" w:eastAsia="Times New Roman" w:hAnsi="GHEA Grapalat" w:cs="Sylfaen"/>
                <w:sz w:val="20"/>
                <w:szCs w:val="20"/>
              </w:rPr>
            </w:pPr>
            <w:r w:rsidRPr="000036EF">
              <w:rPr>
                <w:rFonts w:ascii="GHEA Grapalat" w:eastAsia="Times New Roman" w:hAnsi="GHEA Grapalat" w:cs="Arial"/>
                <w:sz w:val="20"/>
                <w:szCs w:val="20"/>
                <w:lang w:val="hy-AM"/>
              </w:rPr>
              <w:t>2</w:t>
            </w:r>
            <w:r w:rsidRPr="000036EF">
              <w:rPr>
                <w:rFonts w:ascii="GHEA Grapalat" w:eastAsia="Times New Roman" w:hAnsi="GHEA Grapalat" w:cs="Arial"/>
                <w:sz w:val="20"/>
                <w:szCs w:val="20"/>
              </w:rPr>
              <w:t>1.</w:t>
            </w:r>
            <w:r w:rsidRPr="000036EF">
              <w:rPr>
                <w:rFonts w:ascii="GHEA Grapalat" w:eastAsia="Times New Roman" w:hAnsi="GHEA Grapalat" w:cs="Sylfaen"/>
                <w:sz w:val="20"/>
                <w:szCs w:val="20"/>
              </w:rPr>
              <w:t xml:space="preserve">ա. </w:t>
            </w:r>
            <w:r w:rsidRPr="000036EF">
              <w:rPr>
                <w:rFonts w:ascii="Courier New" w:eastAsia="Times New Roman" w:hAnsi="Courier New" w:cs="Courier New"/>
                <w:sz w:val="20"/>
                <w:szCs w:val="20"/>
              </w:rPr>
              <w:t> </w:t>
            </w:r>
            <w:proofErr w:type="spellStart"/>
            <w:r w:rsidRPr="000036EF">
              <w:rPr>
                <w:rFonts w:ascii="GHEA Grapalat" w:eastAsia="Times New Roman" w:hAnsi="GHEA Grapalat" w:cs="Sylfaen"/>
                <w:sz w:val="20"/>
                <w:szCs w:val="20"/>
              </w:rPr>
              <w:t>Վճարողի</w:t>
            </w:r>
            <w:proofErr w:type="spellEnd"/>
            <w:r w:rsidRPr="000036EF">
              <w:rPr>
                <w:rFonts w:ascii="GHEA Grapalat" w:eastAsia="Times New Roman" w:hAnsi="GHEA Grapalat" w:cs="Sylfaen"/>
                <w:sz w:val="20"/>
                <w:szCs w:val="20"/>
              </w:rPr>
              <w:t xml:space="preserve"> </w:t>
            </w:r>
            <w:proofErr w:type="spellStart"/>
            <w:r w:rsidRPr="000036EF">
              <w:rPr>
                <w:rFonts w:ascii="GHEA Grapalat" w:eastAsia="Times New Roman" w:hAnsi="GHEA Grapalat" w:cs="Sylfaen"/>
                <w:sz w:val="20"/>
                <w:szCs w:val="20"/>
              </w:rPr>
              <w:t>ստորագրությունները</w:t>
            </w:r>
            <w:proofErr w:type="spellEnd"/>
            <w:r w:rsidRPr="000036EF">
              <w:rPr>
                <w:rFonts w:ascii="GHEA Grapalat" w:eastAsia="Times New Roman" w:hAnsi="GHEA Grapalat" w:cs="Sylfaen"/>
                <w:sz w:val="20"/>
                <w:szCs w:val="20"/>
              </w:rPr>
              <w:t>`</w:t>
            </w:r>
          </w:p>
          <w:p w14:paraId="54B685BF" w14:textId="77777777" w:rsidR="000036EF" w:rsidRPr="000036EF" w:rsidRDefault="000036EF" w:rsidP="000036EF">
            <w:pPr>
              <w:spacing w:after="0" w:line="240" w:lineRule="auto"/>
              <w:jc w:val="right"/>
              <w:rPr>
                <w:rFonts w:ascii="GHEA Grapalat" w:eastAsia="Times New Roman" w:hAnsi="GHEA Grapalat" w:cs="Sylfaen"/>
                <w:sz w:val="20"/>
                <w:szCs w:val="20"/>
              </w:rPr>
            </w:pPr>
          </w:p>
          <w:p w14:paraId="238437BD" w14:textId="27A011D4" w:rsidR="000036EF" w:rsidRPr="000036EF" w:rsidRDefault="000036EF" w:rsidP="00274122">
            <w:pPr>
              <w:spacing w:after="0" w:line="240" w:lineRule="auto"/>
              <w:rPr>
                <w:rFonts w:ascii="GHEA Grapalat" w:eastAsia="Times New Roman" w:hAnsi="GHEA Grapalat" w:cs="Sylfaen"/>
                <w:sz w:val="20"/>
                <w:szCs w:val="20"/>
              </w:rPr>
            </w:pPr>
            <w:r w:rsidRPr="000036EF">
              <w:rPr>
                <w:rFonts w:ascii="GHEA Grapalat" w:eastAsia="Times New Roman" w:hAnsi="GHEA Grapalat" w:cs="Tahoma"/>
                <w:color w:val="000000"/>
                <w:sz w:val="20"/>
                <w:szCs w:val="20"/>
              </w:rPr>
              <w:t xml:space="preserve">                                               /____________________/</w:t>
            </w:r>
          </w:p>
          <w:p w14:paraId="225B1884" w14:textId="77777777" w:rsidR="000036EF" w:rsidRPr="000036EF" w:rsidRDefault="000036EF" w:rsidP="000036EF">
            <w:pPr>
              <w:spacing w:after="0" w:line="240" w:lineRule="auto"/>
              <w:jc w:val="right"/>
              <w:rPr>
                <w:rFonts w:ascii="GHEA Grapalat" w:eastAsia="Times New Roman" w:hAnsi="GHEA Grapalat" w:cs="Tahoma"/>
                <w:color w:val="000000"/>
                <w:sz w:val="20"/>
                <w:szCs w:val="20"/>
              </w:rPr>
            </w:pPr>
          </w:p>
          <w:p w14:paraId="1BC8450A" w14:textId="77777777" w:rsidR="000036EF" w:rsidRPr="000036EF" w:rsidRDefault="000036EF" w:rsidP="000036EF">
            <w:pPr>
              <w:spacing w:after="0" w:line="240" w:lineRule="auto"/>
              <w:jc w:val="right"/>
              <w:rPr>
                <w:rFonts w:ascii="GHEA Grapalat" w:eastAsia="Times New Roman" w:hAnsi="GHEA Grapalat" w:cs="Sylfaen"/>
                <w:sz w:val="20"/>
                <w:szCs w:val="20"/>
              </w:rPr>
            </w:pPr>
            <w:r w:rsidRPr="000036EF">
              <w:rPr>
                <w:rFonts w:ascii="GHEA Grapalat" w:eastAsia="Times New Roman" w:hAnsi="GHEA Grapalat" w:cs="Tahoma"/>
                <w:color w:val="000000"/>
                <w:sz w:val="20"/>
                <w:szCs w:val="20"/>
              </w:rPr>
              <w:t>/____________________/</w:t>
            </w:r>
          </w:p>
          <w:p w14:paraId="6D0D563D" w14:textId="77777777" w:rsidR="000036EF" w:rsidRPr="000036EF" w:rsidRDefault="000036EF" w:rsidP="000036EF">
            <w:pPr>
              <w:spacing w:after="0" w:line="240" w:lineRule="auto"/>
              <w:jc w:val="right"/>
              <w:rPr>
                <w:rFonts w:ascii="GHEA Grapalat" w:eastAsia="Times New Roman" w:hAnsi="GHEA Grapalat" w:cs="Sylfaen"/>
                <w:sz w:val="20"/>
                <w:szCs w:val="20"/>
              </w:rPr>
            </w:pPr>
          </w:p>
          <w:p w14:paraId="33B2588C" w14:textId="77777777" w:rsidR="000036EF" w:rsidRPr="000036EF" w:rsidRDefault="000036EF" w:rsidP="000036EF">
            <w:pPr>
              <w:spacing w:after="0" w:line="240" w:lineRule="auto"/>
              <w:jc w:val="right"/>
              <w:rPr>
                <w:rFonts w:ascii="GHEA Grapalat" w:eastAsia="Times New Roman" w:hAnsi="GHEA Grapalat" w:cs="Sylfaen"/>
                <w:sz w:val="20"/>
                <w:szCs w:val="20"/>
              </w:rPr>
            </w:pPr>
            <w:r w:rsidRPr="000036EF">
              <w:rPr>
                <w:rFonts w:ascii="GHEA Grapalat" w:eastAsia="Times New Roman" w:hAnsi="GHEA Grapalat" w:cs="Sylfaen"/>
                <w:sz w:val="20"/>
                <w:szCs w:val="20"/>
                <w:lang w:val="hy-AM"/>
              </w:rPr>
              <w:t>2</w:t>
            </w:r>
            <w:r w:rsidRPr="000036EF">
              <w:rPr>
                <w:rFonts w:ascii="GHEA Grapalat" w:eastAsia="Times New Roman" w:hAnsi="GHEA Grapalat" w:cs="Sylfaen"/>
                <w:sz w:val="20"/>
                <w:szCs w:val="20"/>
              </w:rPr>
              <w:t>1.բ.                                                                    Կ.Տ.</w:t>
            </w:r>
          </w:p>
          <w:p w14:paraId="5BFBCC66" w14:textId="77777777" w:rsidR="000036EF" w:rsidRPr="000036EF" w:rsidRDefault="000036EF" w:rsidP="000036EF">
            <w:pPr>
              <w:spacing w:after="0" w:line="240" w:lineRule="auto"/>
              <w:jc w:val="right"/>
              <w:rPr>
                <w:rFonts w:ascii="GHEA Grapalat" w:eastAsia="Times New Roman" w:hAnsi="GHEA Grapalat" w:cs="Sylfaen"/>
                <w:sz w:val="20"/>
                <w:szCs w:val="20"/>
              </w:rPr>
            </w:pPr>
          </w:p>
        </w:tc>
      </w:tr>
      <w:tr w:rsidR="000036EF" w:rsidRPr="000036EF" w14:paraId="1B0EE902" w14:textId="77777777" w:rsidTr="00E27A65">
        <w:trPr>
          <w:trHeight w:val="2058"/>
        </w:trPr>
        <w:tc>
          <w:tcPr>
            <w:tcW w:w="5616" w:type="dxa"/>
            <w:tcBorders>
              <w:top w:val="single" w:sz="4" w:space="0" w:color="auto"/>
              <w:left w:val="single" w:sz="4" w:space="0" w:color="auto"/>
              <w:right w:val="single" w:sz="4" w:space="0" w:color="auto"/>
            </w:tcBorders>
            <w:noWrap/>
            <w:vAlign w:val="bottom"/>
          </w:tcPr>
          <w:p w14:paraId="741BC4DA" w14:textId="77777777" w:rsidR="000036EF" w:rsidRPr="000036EF" w:rsidRDefault="000036EF" w:rsidP="000036EF">
            <w:pPr>
              <w:spacing w:after="0" w:line="240" w:lineRule="auto"/>
              <w:rPr>
                <w:rFonts w:ascii="GHEA Grapalat" w:eastAsia="Times New Roman" w:hAnsi="GHEA Grapalat" w:cs="Tahoma"/>
                <w:color w:val="000000"/>
                <w:sz w:val="20"/>
                <w:szCs w:val="20"/>
              </w:rPr>
            </w:pPr>
            <w:r w:rsidRPr="000036EF">
              <w:rPr>
                <w:rFonts w:ascii="GHEA Grapalat" w:eastAsia="Times New Roman" w:hAnsi="GHEA Grapalat" w:cs="Tahoma"/>
                <w:color w:val="000000"/>
                <w:sz w:val="20"/>
                <w:szCs w:val="20"/>
              </w:rPr>
              <w:t>2</w:t>
            </w:r>
            <w:r w:rsidRPr="000036EF">
              <w:rPr>
                <w:rFonts w:ascii="GHEA Grapalat" w:eastAsia="Times New Roman" w:hAnsi="GHEA Grapalat" w:cs="Tahoma"/>
                <w:color w:val="000000"/>
                <w:sz w:val="20"/>
                <w:szCs w:val="20"/>
                <w:lang w:val="hy-AM"/>
              </w:rPr>
              <w:t>4</w:t>
            </w:r>
            <w:r w:rsidRPr="000036EF">
              <w:rPr>
                <w:rFonts w:ascii="GHEA Grapalat" w:eastAsia="Times New Roman" w:hAnsi="GHEA Grapalat" w:cs="Tahoma"/>
                <w:color w:val="000000"/>
                <w:sz w:val="20"/>
                <w:szCs w:val="20"/>
              </w:rPr>
              <w:t xml:space="preserve">.ա.   </w:t>
            </w:r>
            <w:r w:rsidRPr="000036EF">
              <w:rPr>
                <w:rFonts w:ascii="GHEA Grapalat" w:eastAsia="Times New Roman" w:hAnsi="GHEA Grapalat" w:cs="Tahoma"/>
                <w:color w:val="000000"/>
                <w:sz w:val="20"/>
                <w:szCs w:val="20"/>
                <w:lang w:val="hy-AM"/>
              </w:rPr>
              <w:t>Շահառուին  սպասարկող ֆինանսական կազմակերպություն</w:t>
            </w:r>
            <w:r w:rsidRPr="000036EF">
              <w:rPr>
                <w:rFonts w:ascii="GHEA Grapalat" w:eastAsia="Times New Roman" w:hAnsi="GHEA Grapalat" w:cs="Tahoma"/>
                <w:color w:val="000000"/>
                <w:sz w:val="20"/>
                <w:szCs w:val="20"/>
              </w:rPr>
              <w:t xml:space="preserve"> </w:t>
            </w:r>
          </w:p>
          <w:p w14:paraId="685BD248" w14:textId="77777777" w:rsidR="000036EF" w:rsidRPr="000036EF" w:rsidRDefault="000036EF" w:rsidP="000036EF">
            <w:pPr>
              <w:spacing w:after="0" w:line="240" w:lineRule="auto"/>
              <w:rPr>
                <w:rFonts w:ascii="GHEA Grapalat" w:eastAsia="Times New Roman" w:hAnsi="GHEA Grapalat" w:cs="Tahoma"/>
                <w:color w:val="000000"/>
                <w:sz w:val="20"/>
                <w:szCs w:val="20"/>
                <w:lang w:val="hy-AM"/>
              </w:rPr>
            </w:pPr>
            <w:r w:rsidRPr="000036EF">
              <w:rPr>
                <w:rFonts w:ascii="GHEA Grapalat" w:eastAsia="Times New Roman" w:hAnsi="GHEA Grapalat" w:cs="Tahoma"/>
                <w:color w:val="000000"/>
                <w:sz w:val="20"/>
                <w:szCs w:val="20"/>
              </w:rPr>
              <w:t xml:space="preserve">                             </w:t>
            </w:r>
            <w:r w:rsidRPr="000036EF">
              <w:rPr>
                <w:rFonts w:ascii="GHEA Grapalat" w:eastAsia="Times New Roman" w:hAnsi="GHEA Grapalat" w:cs="Tahoma"/>
                <w:color w:val="000000"/>
                <w:sz w:val="20"/>
                <w:szCs w:val="20"/>
                <w:lang w:val="hy-AM"/>
              </w:rPr>
              <w:t xml:space="preserve">                 </w:t>
            </w:r>
          </w:p>
          <w:p w14:paraId="259F145C" w14:textId="77777777" w:rsidR="000036EF" w:rsidRPr="000036EF" w:rsidRDefault="000036EF" w:rsidP="000036EF">
            <w:pPr>
              <w:spacing w:after="0" w:line="240" w:lineRule="auto"/>
              <w:rPr>
                <w:rFonts w:ascii="GHEA Grapalat" w:eastAsia="Times New Roman" w:hAnsi="GHEA Grapalat" w:cs="Tahoma"/>
                <w:color w:val="000000"/>
                <w:sz w:val="20"/>
                <w:szCs w:val="20"/>
              </w:rPr>
            </w:pPr>
            <w:r w:rsidRPr="000036EF">
              <w:rPr>
                <w:rFonts w:ascii="GHEA Grapalat" w:eastAsia="Times New Roman" w:hAnsi="GHEA Grapalat" w:cs="Tahoma"/>
                <w:color w:val="000000"/>
                <w:sz w:val="20"/>
                <w:szCs w:val="20"/>
                <w:lang w:val="hy-AM"/>
              </w:rPr>
              <w:t xml:space="preserve">                                                 </w:t>
            </w:r>
            <w:r w:rsidRPr="000036EF">
              <w:rPr>
                <w:rFonts w:ascii="GHEA Grapalat" w:eastAsia="Times New Roman" w:hAnsi="GHEA Grapalat" w:cs="Tahoma"/>
                <w:color w:val="000000"/>
                <w:sz w:val="20"/>
                <w:szCs w:val="20"/>
              </w:rPr>
              <w:t xml:space="preserve">   /____________________/</w:t>
            </w:r>
          </w:p>
          <w:p w14:paraId="62DCDF18" w14:textId="77777777" w:rsidR="000036EF" w:rsidRPr="000036EF" w:rsidRDefault="000036EF" w:rsidP="000036EF">
            <w:pPr>
              <w:spacing w:after="0" w:line="240" w:lineRule="auto"/>
              <w:rPr>
                <w:rFonts w:ascii="GHEA Grapalat" w:eastAsia="Times New Roman" w:hAnsi="GHEA Grapalat" w:cs="Sylfaen"/>
                <w:sz w:val="20"/>
                <w:szCs w:val="20"/>
              </w:rPr>
            </w:pPr>
            <w:r w:rsidRPr="000036EF">
              <w:rPr>
                <w:rFonts w:ascii="GHEA Grapalat" w:eastAsia="Times New Roman" w:hAnsi="GHEA Grapalat" w:cs="Sylfaen"/>
                <w:sz w:val="20"/>
                <w:szCs w:val="20"/>
              </w:rPr>
              <w:t xml:space="preserve">  </w:t>
            </w:r>
          </w:p>
          <w:p w14:paraId="4E67751C" w14:textId="77777777" w:rsidR="000036EF" w:rsidRPr="000036EF" w:rsidRDefault="000036EF" w:rsidP="000036EF">
            <w:pPr>
              <w:spacing w:after="0" w:line="240" w:lineRule="auto"/>
              <w:rPr>
                <w:rFonts w:ascii="GHEA Grapalat" w:eastAsia="Times New Roman" w:hAnsi="GHEA Grapalat" w:cs="Sylfaen"/>
                <w:sz w:val="20"/>
                <w:szCs w:val="20"/>
              </w:rPr>
            </w:pPr>
            <w:r w:rsidRPr="000036EF">
              <w:rPr>
                <w:rFonts w:ascii="GHEA Grapalat" w:eastAsia="Times New Roman" w:hAnsi="GHEA Grapalat" w:cs="Sylfaen"/>
                <w:sz w:val="20"/>
                <w:szCs w:val="20"/>
              </w:rPr>
              <w:t xml:space="preserve">                                                       /</w:t>
            </w:r>
            <w:proofErr w:type="spellStart"/>
            <w:r w:rsidRPr="000036EF">
              <w:rPr>
                <w:rFonts w:ascii="GHEA Grapalat" w:eastAsia="Times New Roman" w:hAnsi="GHEA Grapalat" w:cs="Sylfaen"/>
                <w:sz w:val="20"/>
                <w:szCs w:val="20"/>
              </w:rPr>
              <w:t>ստորագրություն</w:t>
            </w:r>
            <w:proofErr w:type="spellEnd"/>
            <w:r w:rsidRPr="000036EF">
              <w:rPr>
                <w:rFonts w:ascii="GHEA Grapalat" w:eastAsia="Times New Roman" w:hAnsi="GHEA Grapalat" w:cs="Sylfaen"/>
                <w:sz w:val="20"/>
                <w:szCs w:val="20"/>
              </w:rPr>
              <w:t>/</w:t>
            </w:r>
          </w:p>
          <w:p w14:paraId="72048165" w14:textId="77777777" w:rsidR="000036EF" w:rsidRPr="000036EF" w:rsidRDefault="000036EF" w:rsidP="000036EF">
            <w:pPr>
              <w:spacing w:after="0" w:line="240" w:lineRule="auto"/>
              <w:rPr>
                <w:rFonts w:ascii="GHEA Grapalat" w:eastAsia="Times New Roman" w:hAnsi="GHEA Grapalat" w:cs="Tahoma"/>
                <w:color w:val="000000"/>
                <w:sz w:val="20"/>
                <w:szCs w:val="20"/>
              </w:rPr>
            </w:pPr>
          </w:p>
          <w:p w14:paraId="31E4F1CF" w14:textId="77777777" w:rsidR="000036EF" w:rsidRPr="000036EF" w:rsidRDefault="000036EF" w:rsidP="000036EF">
            <w:pPr>
              <w:spacing w:after="0" w:line="240" w:lineRule="auto"/>
              <w:rPr>
                <w:rFonts w:ascii="GHEA Grapalat" w:eastAsia="Times New Roman" w:hAnsi="GHEA Grapalat" w:cs="Arial"/>
                <w:sz w:val="20"/>
                <w:szCs w:val="20"/>
              </w:rPr>
            </w:pPr>
          </w:p>
        </w:tc>
        <w:tc>
          <w:tcPr>
            <w:tcW w:w="5364" w:type="dxa"/>
            <w:tcBorders>
              <w:top w:val="single" w:sz="4" w:space="0" w:color="auto"/>
              <w:left w:val="nil"/>
              <w:right w:val="single" w:sz="4" w:space="0" w:color="auto"/>
            </w:tcBorders>
            <w:noWrap/>
            <w:vAlign w:val="bottom"/>
          </w:tcPr>
          <w:p w14:paraId="371D5E41" w14:textId="77777777" w:rsidR="000036EF" w:rsidRPr="000036EF" w:rsidRDefault="000036EF" w:rsidP="000036EF">
            <w:pPr>
              <w:spacing w:after="0" w:line="240" w:lineRule="auto"/>
              <w:rPr>
                <w:rFonts w:ascii="GHEA Grapalat" w:eastAsia="Times New Roman" w:hAnsi="GHEA Grapalat" w:cs="Tahoma"/>
                <w:color w:val="000000"/>
                <w:sz w:val="20"/>
                <w:szCs w:val="20"/>
              </w:rPr>
            </w:pPr>
            <w:r w:rsidRPr="000036EF">
              <w:rPr>
                <w:rFonts w:ascii="GHEA Grapalat" w:eastAsia="Times New Roman" w:hAnsi="GHEA Grapalat" w:cs="Tahoma"/>
                <w:color w:val="000000"/>
                <w:sz w:val="20"/>
                <w:szCs w:val="20"/>
              </w:rPr>
              <w:t>2</w:t>
            </w:r>
            <w:r w:rsidRPr="000036EF">
              <w:rPr>
                <w:rFonts w:ascii="GHEA Grapalat" w:eastAsia="Times New Roman" w:hAnsi="GHEA Grapalat" w:cs="Tahoma"/>
                <w:color w:val="000000"/>
                <w:sz w:val="20"/>
                <w:szCs w:val="20"/>
                <w:lang w:val="hy-AM"/>
              </w:rPr>
              <w:t>3</w:t>
            </w:r>
            <w:r w:rsidRPr="000036EF">
              <w:rPr>
                <w:rFonts w:ascii="GHEA Grapalat" w:eastAsia="Times New Roman" w:hAnsi="GHEA Grapalat" w:cs="Tahoma"/>
                <w:color w:val="000000"/>
                <w:sz w:val="20"/>
                <w:szCs w:val="20"/>
              </w:rPr>
              <w:t xml:space="preserve">.ա.   </w:t>
            </w:r>
            <w:r w:rsidRPr="000036EF">
              <w:rPr>
                <w:rFonts w:ascii="GHEA Grapalat" w:eastAsia="Times New Roman" w:hAnsi="GHEA Grapalat" w:cs="Tahoma"/>
                <w:color w:val="000000"/>
                <w:sz w:val="20"/>
                <w:szCs w:val="20"/>
                <w:lang w:val="hy-AM"/>
              </w:rPr>
              <w:t>Վճարողին  սպասարկող ֆինանսական կազմակերպություն</w:t>
            </w:r>
            <w:r w:rsidRPr="000036EF">
              <w:rPr>
                <w:rFonts w:ascii="GHEA Grapalat" w:eastAsia="Times New Roman" w:hAnsi="GHEA Grapalat" w:cs="Tahoma"/>
                <w:color w:val="000000"/>
                <w:sz w:val="20"/>
                <w:szCs w:val="20"/>
              </w:rPr>
              <w:t xml:space="preserve"> </w:t>
            </w:r>
          </w:p>
          <w:p w14:paraId="7CB5A519" w14:textId="77777777" w:rsidR="000036EF" w:rsidRPr="000036EF" w:rsidRDefault="000036EF" w:rsidP="000036EF">
            <w:pPr>
              <w:spacing w:after="0" w:line="240" w:lineRule="auto"/>
              <w:jc w:val="right"/>
              <w:rPr>
                <w:rFonts w:ascii="GHEA Grapalat" w:eastAsia="Times New Roman" w:hAnsi="GHEA Grapalat" w:cs="Tahoma"/>
                <w:color w:val="000000"/>
                <w:sz w:val="20"/>
                <w:szCs w:val="20"/>
              </w:rPr>
            </w:pPr>
          </w:p>
          <w:p w14:paraId="5F8BA6D7" w14:textId="77777777" w:rsidR="000036EF" w:rsidRPr="000036EF" w:rsidRDefault="000036EF" w:rsidP="000036EF">
            <w:pPr>
              <w:spacing w:after="0" w:line="240" w:lineRule="auto"/>
              <w:jc w:val="right"/>
              <w:rPr>
                <w:rFonts w:ascii="GHEA Grapalat" w:eastAsia="Times New Roman" w:hAnsi="GHEA Grapalat" w:cs="Tahoma"/>
                <w:color w:val="000000"/>
                <w:sz w:val="20"/>
                <w:szCs w:val="20"/>
              </w:rPr>
            </w:pPr>
          </w:p>
          <w:p w14:paraId="0B8C8291" w14:textId="77777777" w:rsidR="000036EF" w:rsidRPr="000036EF" w:rsidRDefault="000036EF" w:rsidP="000036EF">
            <w:pPr>
              <w:spacing w:after="0" w:line="240" w:lineRule="auto"/>
              <w:jc w:val="right"/>
              <w:rPr>
                <w:rFonts w:ascii="GHEA Grapalat" w:eastAsia="Times New Roman" w:hAnsi="GHEA Grapalat" w:cs="Tahoma"/>
                <w:color w:val="000000"/>
                <w:sz w:val="20"/>
                <w:szCs w:val="20"/>
              </w:rPr>
            </w:pPr>
            <w:r w:rsidRPr="000036EF">
              <w:rPr>
                <w:rFonts w:ascii="GHEA Grapalat" w:eastAsia="Times New Roman" w:hAnsi="GHEA Grapalat" w:cs="Tahoma"/>
                <w:color w:val="000000"/>
                <w:sz w:val="20"/>
                <w:szCs w:val="20"/>
              </w:rPr>
              <w:t>/____________________/</w:t>
            </w:r>
          </w:p>
          <w:p w14:paraId="28799CD7" w14:textId="77777777" w:rsidR="000036EF" w:rsidRPr="000036EF" w:rsidRDefault="000036EF" w:rsidP="000036EF">
            <w:pPr>
              <w:spacing w:after="0" w:line="240" w:lineRule="auto"/>
              <w:jc w:val="center"/>
              <w:rPr>
                <w:rFonts w:ascii="GHEA Grapalat" w:eastAsia="Times New Roman" w:hAnsi="GHEA Grapalat" w:cs="Sylfaen"/>
                <w:sz w:val="20"/>
                <w:szCs w:val="20"/>
              </w:rPr>
            </w:pPr>
            <w:r w:rsidRPr="000036EF">
              <w:rPr>
                <w:rFonts w:ascii="GHEA Grapalat" w:eastAsia="Times New Roman" w:hAnsi="GHEA Grapalat" w:cs="Tahoma"/>
                <w:color w:val="000000"/>
                <w:sz w:val="20"/>
                <w:szCs w:val="20"/>
              </w:rPr>
              <w:t xml:space="preserve">                                                   </w:t>
            </w:r>
            <w:r w:rsidRPr="000036EF">
              <w:rPr>
                <w:rFonts w:ascii="GHEA Grapalat" w:eastAsia="Times New Roman" w:hAnsi="GHEA Grapalat" w:cs="Sylfaen"/>
                <w:sz w:val="20"/>
                <w:szCs w:val="20"/>
              </w:rPr>
              <w:t>/</w:t>
            </w:r>
            <w:proofErr w:type="spellStart"/>
            <w:r w:rsidRPr="000036EF">
              <w:rPr>
                <w:rFonts w:ascii="GHEA Grapalat" w:eastAsia="Times New Roman" w:hAnsi="GHEA Grapalat" w:cs="Sylfaen"/>
                <w:sz w:val="20"/>
                <w:szCs w:val="20"/>
              </w:rPr>
              <w:t>ստորագրություն</w:t>
            </w:r>
            <w:proofErr w:type="spellEnd"/>
            <w:r w:rsidRPr="000036EF">
              <w:rPr>
                <w:rFonts w:ascii="GHEA Grapalat" w:eastAsia="Times New Roman" w:hAnsi="GHEA Grapalat" w:cs="Sylfaen"/>
                <w:sz w:val="20"/>
                <w:szCs w:val="20"/>
              </w:rPr>
              <w:t>/</w:t>
            </w:r>
          </w:p>
          <w:p w14:paraId="5C82A55E" w14:textId="77777777" w:rsidR="000036EF" w:rsidRPr="000036EF" w:rsidRDefault="000036EF" w:rsidP="000036EF">
            <w:pPr>
              <w:spacing w:after="0" w:line="240" w:lineRule="auto"/>
              <w:jc w:val="right"/>
              <w:rPr>
                <w:rFonts w:ascii="GHEA Grapalat" w:eastAsia="Times New Roman" w:hAnsi="GHEA Grapalat" w:cs="Arial"/>
                <w:sz w:val="20"/>
                <w:szCs w:val="20"/>
                <w:lang w:val="hy-AM"/>
              </w:rPr>
            </w:pPr>
          </w:p>
        </w:tc>
      </w:tr>
      <w:tr w:rsidR="000036EF" w:rsidRPr="000036EF" w14:paraId="082262F0" w14:textId="77777777" w:rsidTr="009A3C64">
        <w:trPr>
          <w:trHeight w:val="960"/>
        </w:trPr>
        <w:tc>
          <w:tcPr>
            <w:tcW w:w="5616" w:type="dxa"/>
            <w:tcBorders>
              <w:top w:val="nil"/>
              <w:left w:val="single" w:sz="4" w:space="0" w:color="auto"/>
              <w:bottom w:val="single" w:sz="4" w:space="0" w:color="auto"/>
              <w:right w:val="single" w:sz="4" w:space="0" w:color="auto"/>
            </w:tcBorders>
            <w:noWrap/>
            <w:vAlign w:val="bottom"/>
          </w:tcPr>
          <w:p w14:paraId="260DADBF" w14:textId="77777777" w:rsidR="000036EF" w:rsidRPr="000036EF" w:rsidRDefault="000036EF" w:rsidP="000036EF">
            <w:pPr>
              <w:spacing w:after="0" w:line="240" w:lineRule="auto"/>
              <w:rPr>
                <w:rFonts w:ascii="GHEA Grapalat" w:eastAsia="Times New Roman" w:hAnsi="GHEA Grapalat" w:cs="Sylfaen"/>
                <w:sz w:val="20"/>
                <w:szCs w:val="20"/>
              </w:rPr>
            </w:pPr>
            <w:r w:rsidRPr="000036EF">
              <w:rPr>
                <w:rFonts w:ascii="GHEA Grapalat" w:eastAsia="Times New Roman" w:hAnsi="GHEA Grapalat" w:cs="Sylfaen"/>
                <w:sz w:val="20"/>
                <w:szCs w:val="20"/>
              </w:rPr>
              <w:t>24.բ.                                                       Կ.Տ.</w:t>
            </w:r>
          </w:p>
          <w:p w14:paraId="75CF3ED1" w14:textId="77777777" w:rsidR="000036EF" w:rsidRPr="000036EF" w:rsidRDefault="000036EF" w:rsidP="000036EF">
            <w:pPr>
              <w:spacing w:after="0" w:line="240" w:lineRule="auto"/>
              <w:rPr>
                <w:rFonts w:ascii="GHEA Grapalat" w:eastAsia="Times New Roman" w:hAnsi="GHEA Grapalat" w:cs="Sylfaen"/>
                <w:sz w:val="20"/>
                <w:szCs w:val="20"/>
              </w:rPr>
            </w:pPr>
          </w:p>
          <w:p w14:paraId="2AA9CE3D" w14:textId="77777777" w:rsidR="000036EF" w:rsidRPr="000036EF" w:rsidRDefault="000036EF" w:rsidP="000036EF">
            <w:pPr>
              <w:spacing w:after="0" w:line="240" w:lineRule="auto"/>
              <w:rPr>
                <w:rFonts w:ascii="GHEA Grapalat" w:eastAsia="Times New Roman" w:hAnsi="GHEA Grapalat" w:cs="Sylfaen"/>
                <w:sz w:val="20"/>
                <w:szCs w:val="20"/>
              </w:rPr>
            </w:pPr>
          </w:p>
          <w:p w14:paraId="4F59CCCE" w14:textId="77777777" w:rsidR="000036EF" w:rsidRPr="000036EF" w:rsidRDefault="000036EF" w:rsidP="000036EF">
            <w:pPr>
              <w:spacing w:after="0" w:line="240" w:lineRule="auto"/>
              <w:rPr>
                <w:rFonts w:ascii="GHEA Grapalat" w:eastAsia="Times New Roman" w:hAnsi="GHEA Grapalat" w:cs="Sylfaen"/>
                <w:sz w:val="20"/>
                <w:szCs w:val="20"/>
              </w:rPr>
            </w:pPr>
            <w:r w:rsidRPr="000036EF">
              <w:rPr>
                <w:rFonts w:ascii="GHEA Grapalat" w:eastAsia="Times New Roman" w:hAnsi="GHEA Grapalat" w:cs="Tahoma"/>
                <w:color w:val="000000"/>
                <w:sz w:val="20"/>
                <w:szCs w:val="20"/>
              </w:rPr>
              <w:t xml:space="preserve"> </w:t>
            </w:r>
            <w:r w:rsidRPr="000036EF">
              <w:rPr>
                <w:rFonts w:ascii="GHEA Grapalat" w:eastAsia="Times New Roman" w:hAnsi="GHEA Grapalat" w:cs="Sylfaen"/>
                <w:sz w:val="20"/>
                <w:szCs w:val="20"/>
              </w:rPr>
              <w:t>2</w:t>
            </w:r>
            <w:r w:rsidRPr="000036EF">
              <w:rPr>
                <w:rFonts w:ascii="GHEA Grapalat" w:eastAsia="Times New Roman" w:hAnsi="GHEA Grapalat" w:cs="Sylfaen"/>
                <w:sz w:val="20"/>
                <w:szCs w:val="20"/>
                <w:lang w:val="hy-AM"/>
              </w:rPr>
              <w:t>4</w:t>
            </w:r>
            <w:r w:rsidRPr="000036EF">
              <w:rPr>
                <w:rFonts w:ascii="GHEA Grapalat" w:eastAsia="Times New Roman" w:hAnsi="GHEA Grapalat" w:cs="Sylfaen"/>
                <w:sz w:val="20"/>
                <w:szCs w:val="20"/>
              </w:rPr>
              <w:t>.</w:t>
            </w:r>
            <w:r w:rsidRPr="000036EF">
              <w:rPr>
                <w:rFonts w:ascii="GHEA Grapalat" w:eastAsia="Times New Roman" w:hAnsi="GHEA Grapalat" w:cs="Sylfaen"/>
                <w:sz w:val="20"/>
                <w:szCs w:val="20"/>
                <w:lang w:val="hy-AM"/>
              </w:rPr>
              <w:t>գ</w:t>
            </w:r>
            <w:r w:rsidRPr="000036EF">
              <w:rPr>
                <w:rFonts w:ascii="GHEA Grapalat" w:eastAsia="Times New Roman" w:hAnsi="GHEA Grapalat" w:cs="Tahoma"/>
                <w:color w:val="000000"/>
                <w:sz w:val="20"/>
                <w:szCs w:val="20"/>
              </w:rPr>
              <w:t xml:space="preserve">                                                 "___" </w:t>
            </w:r>
            <w:r w:rsidRPr="000036EF">
              <w:rPr>
                <w:rFonts w:ascii="GHEA Grapalat" w:eastAsia="Times New Roman" w:hAnsi="GHEA Grapalat" w:cs="Sylfaen"/>
                <w:color w:val="000000"/>
                <w:sz w:val="20"/>
                <w:szCs w:val="20"/>
              </w:rPr>
              <w:t xml:space="preserve">___ </w:t>
            </w:r>
            <w:r w:rsidRPr="000036EF">
              <w:rPr>
                <w:rFonts w:ascii="GHEA Grapalat" w:eastAsia="Times New Roman" w:hAnsi="GHEA Grapalat" w:cs="Tahoma"/>
                <w:color w:val="000000"/>
                <w:sz w:val="20"/>
                <w:szCs w:val="20"/>
              </w:rPr>
              <w:t xml:space="preserve">20___ </w:t>
            </w:r>
            <w:r w:rsidRPr="000036EF">
              <w:rPr>
                <w:rFonts w:ascii="GHEA Grapalat" w:eastAsia="Times New Roman" w:hAnsi="GHEA Grapalat" w:cs="Sylfaen"/>
                <w:color w:val="000000"/>
                <w:sz w:val="20"/>
                <w:szCs w:val="20"/>
              </w:rPr>
              <w:t>թ.</w:t>
            </w:r>
            <w:r w:rsidRPr="000036EF">
              <w:rPr>
                <w:rFonts w:ascii="GHEA Grapalat" w:eastAsia="Times New Roman" w:hAnsi="GHEA Grapalat" w:cs="Sylfaen"/>
                <w:sz w:val="20"/>
                <w:szCs w:val="20"/>
              </w:rPr>
              <w:t xml:space="preserve"> </w:t>
            </w:r>
          </w:p>
          <w:p w14:paraId="4312E216" w14:textId="77777777" w:rsidR="000036EF" w:rsidRPr="000036EF" w:rsidRDefault="000036EF" w:rsidP="000036EF">
            <w:pPr>
              <w:spacing w:after="0" w:line="240" w:lineRule="auto"/>
              <w:rPr>
                <w:rFonts w:ascii="GHEA Grapalat" w:eastAsia="Times New Roman" w:hAnsi="GHEA Grapalat" w:cs="Sylfaen"/>
                <w:sz w:val="20"/>
                <w:szCs w:val="20"/>
              </w:rPr>
            </w:pPr>
          </w:p>
          <w:p w14:paraId="0FF04C23" w14:textId="2A42D59C" w:rsidR="000036EF" w:rsidRPr="000036EF" w:rsidRDefault="000036EF" w:rsidP="000036EF">
            <w:pPr>
              <w:spacing w:after="0" w:line="240" w:lineRule="auto"/>
              <w:rPr>
                <w:rFonts w:ascii="GHEA Grapalat" w:eastAsia="Times New Roman" w:hAnsi="GHEA Grapalat" w:cs="Sylfaen"/>
                <w:sz w:val="20"/>
                <w:szCs w:val="20"/>
              </w:rPr>
            </w:pPr>
            <w:r w:rsidRPr="000036EF">
              <w:rPr>
                <w:rFonts w:ascii="GHEA Grapalat" w:eastAsia="Times New Roman" w:hAnsi="GHEA Grapalat" w:cs="Sylfaen"/>
                <w:sz w:val="20"/>
                <w:szCs w:val="20"/>
              </w:rPr>
              <w:t xml:space="preserve">  </w:t>
            </w:r>
          </w:p>
        </w:tc>
        <w:tc>
          <w:tcPr>
            <w:tcW w:w="5364" w:type="dxa"/>
            <w:tcBorders>
              <w:top w:val="nil"/>
              <w:left w:val="nil"/>
              <w:bottom w:val="single" w:sz="4" w:space="0" w:color="auto"/>
              <w:right w:val="single" w:sz="4" w:space="0" w:color="auto"/>
            </w:tcBorders>
            <w:noWrap/>
            <w:vAlign w:val="bottom"/>
          </w:tcPr>
          <w:p w14:paraId="10A59F47" w14:textId="77777777" w:rsidR="000036EF" w:rsidRPr="000036EF" w:rsidRDefault="000036EF" w:rsidP="000036EF">
            <w:pPr>
              <w:spacing w:after="0" w:line="240" w:lineRule="auto"/>
              <w:rPr>
                <w:rFonts w:ascii="GHEA Grapalat" w:eastAsia="Times New Roman" w:hAnsi="GHEA Grapalat" w:cs="Sylfaen"/>
                <w:sz w:val="20"/>
                <w:szCs w:val="20"/>
              </w:rPr>
            </w:pPr>
            <w:r w:rsidRPr="000036EF">
              <w:rPr>
                <w:rFonts w:ascii="GHEA Grapalat" w:eastAsia="Times New Roman" w:hAnsi="GHEA Grapalat" w:cs="Sylfaen"/>
                <w:sz w:val="20"/>
                <w:szCs w:val="20"/>
              </w:rPr>
              <w:t xml:space="preserve">23.բ.                                                                 Կ.Տ.    </w:t>
            </w:r>
          </w:p>
          <w:p w14:paraId="3CDC21FD" w14:textId="77777777" w:rsidR="000036EF" w:rsidRPr="000036EF" w:rsidRDefault="000036EF" w:rsidP="000036EF">
            <w:pPr>
              <w:spacing w:after="0" w:line="240" w:lineRule="auto"/>
              <w:rPr>
                <w:rFonts w:ascii="GHEA Grapalat" w:eastAsia="Times New Roman" w:hAnsi="GHEA Grapalat" w:cs="Sylfaen"/>
                <w:sz w:val="20"/>
                <w:szCs w:val="20"/>
              </w:rPr>
            </w:pPr>
          </w:p>
          <w:p w14:paraId="6410AD6A" w14:textId="77777777" w:rsidR="000036EF" w:rsidRPr="000036EF" w:rsidRDefault="000036EF" w:rsidP="000036EF">
            <w:pPr>
              <w:spacing w:after="0" w:line="240" w:lineRule="auto"/>
              <w:rPr>
                <w:rFonts w:ascii="GHEA Grapalat" w:eastAsia="Times New Roman" w:hAnsi="GHEA Grapalat" w:cs="Sylfaen"/>
                <w:sz w:val="20"/>
                <w:szCs w:val="20"/>
              </w:rPr>
            </w:pPr>
            <w:r w:rsidRPr="000036EF">
              <w:rPr>
                <w:rFonts w:ascii="GHEA Grapalat" w:eastAsia="Times New Roman" w:hAnsi="GHEA Grapalat" w:cs="Sylfaen"/>
                <w:sz w:val="20"/>
                <w:szCs w:val="20"/>
              </w:rPr>
              <w:t xml:space="preserve">                     </w:t>
            </w:r>
          </w:p>
          <w:p w14:paraId="6ED9B8C9" w14:textId="77777777" w:rsidR="000036EF" w:rsidRPr="000036EF" w:rsidRDefault="000036EF" w:rsidP="000036EF">
            <w:pPr>
              <w:spacing w:after="0" w:line="240" w:lineRule="auto"/>
              <w:rPr>
                <w:rFonts w:ascii="GHEA Grapalat" w:eastAsia="Times New Roman" w:hAnsi="GHEA Grapalat" w:cs="Sylfaen"/>
                <w:color w:val="000000"/>
                <w:sz w:val="20"/>
                <w:szCs w:val="20"/>
              </w:rPr>
            </w:pPr>
            <w:r w:rsidRPr="000036EF">
              <w:rPr>
                <w:rFonts w:ascii="GHEA Grapalat" w:eastAsia="Times New Roman" w:hAnsi="GHEA Grapalat" w:cs="Sylfaen"/>
                <w:sz w:val="20"/>
                <w:szCs w:val="20"/>
              </w:rPr>
              <w:t>23.</w:t>
            </w:r>
            <w:proofErr w:type="gramStart"/>
            <w:r w:rsidRPr="000036EF">
              <w:rPr>
                <w:rFonts w:ascii="GHEA Grapalat" w:eastAsia="Times New Roman" w:hAnsi="GHEA Grapalat" w:cs="Sylfaen"/>
                <w:sz w:val="20"/>
                <w:szCs w:val="20"/>
                <w:lang w:val="hy-AM"/>
              </w:rPr>
              <w:t>գ</w:t>
            </w:r>
            <w:r w:rsidRPr="000036EF">
              <w:rPr>
                <w:rFonts w:ascii="GHEA Grapalat" w:eastAsia="Times New Roman" w:hAnsi="GHEA Grapalat" w:cs="Sylfaen"/>
                <w:sz w:val="20"/>
                <w:szCs w:val="20"/>
              </w:rPr>
              <w:t>.</w:t>
            </w:r>
            <w:proofErr w:type="spellStart"/>
            <w:r w:rsidRPr="000036EF">
              <w:rPr>
                <w:rFonts w:ascii="GHEA Grapalat" w:eastAsia="Times New Roman" w:hAnsi="GHEA Grapalat" w:cs="Sylfaen"/>
                <w:sz w:val="20"/>
                <w:szCs w:val="20"/>
              </w:rPr>
              <w:t>Կատարման</w:t>
            </w:r>
            <w:proofErr w:type="spellEnd"/>
            <w:proofErr w:type="gramEnd"/>
            <w:r w:rsidRPr="000036EF">
              <w:rPr>
                <w:rFonts w:ascii="GHEA Grapalat" w:eastAsia="Times New Roman" w:hAnsi="GHEA Grapalat" w:cs="Sylfaen"/>
                <w:sz w:val="20"/>
                <w:szCs w:val="20"/>
              </w:rPr>
              <w:t xml:space="preserve"> </w:t>
            </w:r>
            <w:proofErr w:type="spellStart"/>
            <w:r w:rsidRPr="000036EF">
              <w:rPr>
                <w:rFonts w:ascii="GHEA Grapalat" w:eastAsia="Times New Roman" w:hAnsi="GHEA Grapalat" w:cs="Sylfaen"/>
                <w:sz w:val="20"/>
                <w:szCs w:val="20"/>
              </w:rPr>
              <w:t>ամսաթիվը</w:t>
            </w:r>
            <w:proofErr w:type="spellEnd"/>
            <w:r w:rsidRPr="000036EF">
              <w:rPr>
                <w:rFonts w:ascii="GHEA Grapalat" w:eastAsia="Times New Roman" w:hAnsi="GHEA Grapalat" w:cs="Sylfaen"/>
                <w:sz w:val="20"/>
                <w:szCs w:val="20"/>
              </w:rPr>
              <w:t xml:space="preserve">`           </w:t>
            </w:r>
            <w:r w:rsidRPr="000036EF">
              <w:rPr>
                <w:rFonts w:ascii="GHEA Grapalat" w:eastAsia="Times New Roman" w:hAnsi="GHEA Grapalat" w:cs="Tahoma"/>
                <w:color w:val="000000"/>
                <w:sz w:val="20"/>
                <w:szCs w:val="20"/>
              </w:rPr>
              <w:t xml:space="preserve">"___" </w:t>
            </w:r>
            <w:r w:rsidRPr="000036EF">
              <w:rPr>
                <w:rFonts w:ascii="GHEA Grapalat" w:eastAsia="Times New Roman" w:hAnsi="GHEA Grapalat" w:cs="Sylfaen"/>
                <w:color w:val="000000"/>
                <w:sz w:val="20"/>
                <w:szCs w:val="20"/>
              </w:rPr>
              <w:t xml:space="preserve">___ </w:t>
            </w:r>
            <w:r w:rsidRPr="000036EF">
              <w:rPr>
                <w:rFonts w:ascii="GHEA Grapalat" w:eastAsia="Times New Roman" w:hAnsi="GHEA Grapalat" w:cs="Tahoma"/>
                <w:color w:val="000000"/>
                <w:sz w:val="20"/>
                <w:szCs w:val="20"/>
              </w:rPr>
              <w:t>20___</w:t>
            </w:r>
            <w:r w:rsidRPr="000036EF">
              <w:rPr>
                <w:rFonts w:ascii="GHEA Grapalat" w:eastAsia="Times New Roman" w:hAnsi="GHEA Grapalat" w:cs="Sylfaen"/>
                <w:color w:val="000000"/>
                <w:sz w:val="20"/>
                <w:szCs w:val="20"/>
              </w:rPr>
              <w:t>թ.</w:t>
            </w:r>
          </w:p>
          <w:p w14:paraId="5978BE1E" w14:textId="77777777" w:rsidR="000036EF" w:rsidRPr="000036EF" w:rsidRDefault="000036EF" w:rsidP="009A3C64">
            <w:pPr>
              <w:spacing w:after="0" w:line="240" w:lineRule="auto"/>
              <w:rPr>
                <w:rFonts w:ascii="GHEA Grapalat" w:eastAsia="Times New Roman" w:hAnsi="GHEA Grapalat" w:cs="Arial"/>
                <w:sz w:val="20"/>
                <w:szCs w:val="20"/>
              </w:rPr>
            </w:pPr>
          </w:p>
        </w:tc>
      </w:tr>
    </w:tbl>
    <w:p w14:paraId="2A3A4317" w14:textId="77777777" w:rsidR="000036EF" w:rsidRPr="000036EF" w:rsidRDefault="000036EF" w:rsidP="000036EF">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i/>
          <w:sz w:val="16"/>
          <w:szCs w:val="24"/>
          <w:lang w:val="hy-AM"/>
        </w:rPr>
      </w:pPr>
    </w:p>
    <w:p w14:paraId="182CA226" w14:textId="77777777" w:rsidR="000036EF" w:rsidRPr="000036EF" w:rsidRDefault="000036EF" w:rsidP="000036EF">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i/>
          <w:sz w:val="16"/>
          <w:szCs w:val="24"/>
          <w:lang w:val="hy-AM"/>
        </w:rPr>
      </w:pPr>
    </w:p>
    <w:p w14:paraId="035548A7" w14:textId="77777777" w:rsidR="000036EF" w:rsidRPr="000036EF" w:rsidRDefault="000036EF" w:rsidP="000036EF">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i/>
          <w:sz w:val="16"/>
          <w:szCs w:val="24"/>
          <w:lang w:val="hy-AM"/>
        </w:rPr>
      </w:pPr>
    </w:p>
    <w:p w14:paraId="5A9518BD" w14:textId="77777777" w:rsidR="000036EF" w:rsidRPr="000036EF" w:rsidRDefault="000036EF" w:rsidP="000036EF">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i/>
          <w:sz w:val="16"/>
          <w:szCs w:val="24"/>
          <w:lang w:val="hy-AM"/>
        </w:rPr>
      </w:pPr>
    </w:p>
    <w:p w14:paraId="24E2F86F" w14:textId="77777777" w:rsidR="000036EF" w:rsidRPr="000036EF" w:rsidRDefault="000036EF" w:rsidP="000036EF">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Sylfaen"/>
          <w:sz w:val="20"/>
          <w:szCs w:val="20"/>
          <w:lang w:val="hy-AM"/>
        </w:rPr>
      </w:pPr>
      <w:r w:rsidRPr="000036EF">
        <w:rPr>
          <w:rFonts w:ascii="GHEA Grapalat" w:eastAsia="Times New Roman" w:hAnsi="GHEA Grapalat" w:cs="Times New Roman"/>
          <w:i/>
          <w:sz w:val="16"/>
          <w:szCs w:val="24"/>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326171C6" w14:textId="77777777" w:rsidR="000036EF" w:rsidRPr="000036EF" w:rsidRDefault="000036EF" w:rsidP="000036EF">
      <w:pPr>
        <w:spacing w:after="0" w:line="240" w:lineRule="auto"/>
        <w:jc w:val="center"/>
        <w:rPr>
          <w:rFonts w:ascii="GHEA Grapalat" w:eastAsia="Times New Roman" w:hAnsi="GHEA Grapalat" w:cs="Times New Roman"/>
          <w:b/>
          <w:lang w:val="nl-NL"/>
        </w:rPr>
      </w:pPr>
      <w:r w:rsidRPr="000036EF">
        <w:rPr>
          <w:rFonts w:ascii="GHEA Grapalat" w:eastAsia="Times New Roman" w:hAnsi="GHEA Grapalat" w:cs="Times New Roman"/>
          <w:b/>
          <w:sz w:val="24"/>
          <w:szCs w:val="24"/>
          <w:lang w:val="hy-AM"/>
        </w:rPr>
        <w:br w:type="page"/>
      </w:r>
      <w:r w:rsidRPr="000036EF">
        <w:rPr>
          <w:rFonts w:ascii="GHEA Grapalat" w:eastAsia="Times New Roman" w:hAnsi="GHEA Grapalat" w:cs="Times New Roman"/>
          <w:b/>
          <w:lang w:val="hy-AM"/>
        </w:rPr>
        <w:lastRenderedPageBreak/>
        <w:t>Վճարման</w:t>
      </w:r>
      <w:r w:rsidRPr="000036EF">
        <w:rPr>
          <w:rFonts w:ascii="GHEA Grapalat" w:eastAsia="Times New Roman" w:hAnsi="GHEA Grapalat" w:cs="Times New Roman"/>
          <w:b/>
          <w:lang w:val="nl-NL"/>
        </w:rPr>
        <w:t xml:space="preserve"> </w:t>
      </w:r>
      <w:r w:rsidRPr="000036EF">
        <w:rPr>
          <w:rFonts w:ascii="GHEA Grapalat" w:eastAsia="Times New Roman" w:hAnsi="GHEA Grapalat" w:cs="Times New Roman"/>
          <w:b/>
          <w:lang w:val="hy-AM"/>
        </w:rPr>
        <w:t>պահանջագրի</w:t>
      </w:r>
      <w:r w:rsidRPr="000036EF">
        <w:rPr>
          <w:rFonts w:ascii="GHEA Grapalat" w:eastAsia="Times New Roman" w:hAnsi="GHEA Grapalat" w:cs="Times New Roman"/>
          <w:b/>
          <w:lang w:val="nl-NL"/>
        </w:rPr>
        <w:t xml:space="preserve"> </w:t>
      </w:r>
      <w:r w:rsidRPr="000036EF">
        <w:rPr>
          <w:rFonts w:ascii="GHEA Grapalat" w:eastAsia="Times New Roman" w:hAnsi="GHEA Grapalat" w:cs="Times New Roman"/>
          <w:b/>
          <w:lang w:val="hy-AM"/>
        </w:rPr>
        <w:t>պարտադիր</w:t>
      </w:r>
      <w:r w:rsidRPr="000036EF">
        <w:rPr>
          <w:rFonts w:ascii="GHEA Grapalat" w:eastAsia="Times New Roman" w:hAnsi="GHEA Grapalat" w:cs="Times New Roman"/>
          <w:b/>
          <w:lang w:val="nl-NL"/>
        </w:rPr>
        <w:t xml:space="preserve"> </w:t>
      </w:r>
      <w:r w:rsidRPr="000036EF">
        <w:rPr>
          <w:rFonts w:ascii="GHEA Grapalat" w:eastAsia="Times New Roman" w:hAnsi="GHEA Grapalat" w:cs="Times New Roman"/>
          <w:b/>
          <w:lang w:val="hy-AM"/>
        </w:rPr>
        <w:t>վավերապայմանները</w:t>
      </w:r>
      <w:r w:rsidRPr="000036EF">
        <w:rPr>
          <w:rFonts w:ascii="GHEA Grapalat" w:eastAsia="Times New Roman" w:hAnsi="GHEA Grapalat" w:cs="Times New Roman"/>
          <w:b/>
          <w:lang w:val="nl-NL"/>
        </w:rPr>
        <w:t xml:space="preserve"> </w:t>
      </w:r>
      <w:r w:rsidRPr="000036EF">
        <w:rPr>
          <w:rFonts w:ascii="GHEA Grapalat" w:eastAsia="Times New Roman" w:hAnsi="GHEA Grapalat" w:cs="Times New Roman"/>
          <w:b/>
          <w:lang w:val="hy-AM"/>
        </w:rPr>
        <w:t>և</w:t>
      </w:r>
      <w:r w:rsidRPr="000036EF">
        <w:rPr>
          <w:rFonts w:ascii="GHEA Grapalat" w:eastAsia="Times New Roman" w:hAnsi="GHEA Grapalat" w:cs="Times New Roman"/>
          <w:b/>
          <w:lang w:val="nl-NL"/>
        </w:rPr>
        <w:t xml:space="preserve"> </w:t>
      </w:r>
      <w:r w:rsidRPr="000036EF">
        <w:rPr>
          <w:rFonts w:ascii="GHEA Grapalat" w:eastAsia="Times New Roman" w:hAnsi="GHEA Grapalat" w:cs="Times New Roman"/>
          <w:b/>
          <w:lang w:val="hy-AM"/>
        </w:rPr>
        <w:t>լրացման</w:t>
      </w:r>
      <w:r w:rsidRPr="000036EF">
        <w:rPr>
          <w:rFonts w:ascii="GHEA Grapalat" w:eastAsia="Times New Roman" w:hAnsi="GHEA Grapalat" w:cs="Times New Roman"/>
          <w:b/>
          <w:lang w:val="nl-NL"/>
        </w:rPr>
        <w:t xml:space="preserve"> </w:t>
      </w:r>
      <w:r w:rsidRPr="000036EF">
        <w:rPr>
          <w:rFonts w:ascii="GHEA Grapalat" w:eastAsia="Times New Roman" w:hAnsi="GHEA Grapalat" w:cs="Times New Roman"/>
          <w:b/>
          <w:lang w:val="hy-AM"/>
        </w:rPr>
        <w:t>ուղեցույցը</w:t>
      </w:r>
    </w:p>
    <w:p w14:paraId="5F567C4A" w14:textId="77777777" w:rsidR="000036EF" w:rsidRPr="000036EF" w:rsidRDefault="000036EF" w:rsidP="000036EF">
      <w:pPr>
        <w:spacing w:after="0" w:line="240" w:lineRule="auto"/>
        <w:jc w:val="center"/>
        <w:rPr>
          <w:rFonts w:ascii="GHEA Grapalat" w:eastAsia="Times New Roman" w:hAnsi="GHEA Grapalat" w:cs="Times New Roman"/>
          <w:b/>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036EF" w:rsidRPr="000036EF" w14:paraId="020A0DA6" w14:textId="77777777" w:rsidTr="00E27A65">
        <w:tc>
          <w:tcPr>
            <w:tcW w:w="720" w:type="dxa"/>
            <w:tcBorders>
              <w:top w:val="single" w:sz="4" w:space="0" w:color="auto"/>
              <w:left w:val="single" w:sz="4" w:space="0" w:color="auto"/>
              <w:bottom w:val="single" w:sz="4" w:space="0" w:color="auto"/>
              <w:right w:val="single" w:sz="4" w:space="0" w:color="auto"/>
            </w:tcBorders>
          </w:tcPr>
          <w:p w14:paraId="13EB080A" w14:textId="77777777" w:rsidR="000036EF" w:rsidRPr="000036EF" w:rsidRDefault="000036EF" w:rsidP="000036EF">
            <w:pPr>
              <w:spacing w:after="0" w:line="240" w:lineRule="auto"/>
              <w:jc w:val="both"/>
              <w:rPr>
                <w:rFonts w:ascii="GHEA Grapalat" w:eastAsia="Times New Roman" w:hAnsi="GHEA Grapalat" w:cs="Times New Roman"/>
                <w:sz w:val="20"/>
                <w:szCs w:val="20"/>
              </w:rPr>
            </w:pPr>
            <w:r w:rsidRPr="000036EF">
              <w:rPr>
                <w:rFonts w:ascii="GHEA Grapalat" w:eastAsia="Times New Roman" w:hAnsi="GHEA Grapalat" w:cs="Times New Roman"/>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3AA0235A" w14:textId="77777777" w:rsidR="000036EF" w:rsidRPr="000036EF" w:rsidRDefault="000036EF" w:rsidP="000036EF">
            <w:pPr>
              <w:spacing w:after="0" w:line="240" w:lineRule="auto"/>
              <w:jc w:val="center"/>
              <w:rPr>
                <w:rFonts w:ascii="GHEA Grapalat" w:eastAsia="Times New Roman" w:hAnsi="GHEA Grapalat" w:cs="Times New Roman"/>
                <w:b/>
                <w:sz w:val="20"/>
                <w:szCs w:val="20"/>
              </w:rPr>
            </w:pPr>
            <w:r w:rsidRPr="000036EF">
              <w:rPr>
                <w:rFonts w:ascii="GHEA Grapalat" w:eastAsia="Times New Roman" w:hAnsi="GHEA Grapalat" w:cs="Times New Roman"/>
                <w:b/>
                <w:sz w:val="20"/>
                <w:szCs w:val="20"/>
              </w:rPr>
              <w:t>&lt;&lt;</w:t>
            </w:r>
            <w:proofErr w:type="spellStart"/>
            <w:r w:rsidRPr="000036EF">
              <w:rPr>
                <w:rFonts w:ascii="GHEA Grapalat" w:eastAsia="Times New Roman" w:hAnsi="GHEA Grapalat" w:cs="Times New Roman"/>
                <w:b/>
                <w:sz w:val="20"/>
                <w:szCs w:val="20"/>
              </w:rPr>
              <w:t>Վճարման</w:t>
            </w:r>
            <w:proofErr w:type="spellEnd"/>
            <w:r w:rsidRPr="000036EF">
              <w:rPr>
                <w:rFonts w:ascii="GHEA Grapalat" w:eastAsia="Times New Roman" w:hAnsi="GHEA Grapalat" w:cs="Times New Roman"/>
                <w:b/>
                <w:sz w:val="20"/>
                <w:szCs w:val="20"/>
              </w:rPr>
              <w:t xml:space="preserve"> </w:t>
            </w:r>
            <w:proofErr w:type="spellStart"/>
            <w:r w:rsidRPr="000036EF">
              <w:rPr>
                <w:rFonts w:ascii="GHEA Grapalat" w:eastAsia="Times New Roman" w:hAnsi="GHEA Grapalat" w:cs="Times New Roman"/>
                <w:b/>
                <w:sz w:val="20"/>
                <w:szCs w:val="20"/>
              </w:rPr>
              <w:t>պահանջագիր</w:t>
            </w:r>
            <w:proofErr w:type="spellEnd"/>
            <w:r w:rsidRPr="000036EF">
              <w:rPr>
                <w:rFonts w:ascii="GHEA Grapalat" w:eastAsia="Times New Roman" w:hAnsi="GHEA Grapalat" w:cs="Times New Roman"/>
                <w:b/>
                <w:sz w:val="20"/>
                <w:szCs w:val="20"/>
              </w:rPr>
              <w:t xml:space="preserve">&gt;&gt; </w:t>
            </w:r>
            <w:proofErr w:type="spellStart"/>
            <w:r w:rsidRPr="000036EF">
              <w:rPr>
                <w:rFonts w:ascii="GHEA Grapalat" w:eastAsia="Times New Roman" w:hAnsi="GHEA Grapalat" w:cs="Times New Roman"/>
                <w:b/>
                <w:sz w:val="20"/>
                <w:szCs w:val="20"/>
              </w:rPr>
              <w:t>փաստաթղթի</w:t>
            </w:r>
            <w:proofErr w:type="spellEnd"/>
            <w:r w:rsidRPr="000036EF">
              <w:rPr>
                <w:rFonts w:ascii="GHEA Grapalat" w:eastAsia="Times New Roman" w:hAnsi="GHEA Grapalat" w:cs="Times New Roman"/>
                <w:b/>
                <w:sz w:val="20"/>
                <w:szCs w:val="20"/>
              </w:rPr>
              <w:t xml:space="preserve"> </w:t>
            </w:r>
            <w:proofErr w:type="spellStart"/>
            <w:r w:rsidRPr="000036EF">
              <w:rPr>
                <w:rFonts w:ascii="GHEA Grapalat" w:eastAsia="Times New Roman" w:hAnsi="GHEA Grapalat" w:cs="Times New Roman"/>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2C79049F" w14:textId="77777777" w:rsidR="000036EF" w:rsidRPr="000036EF" w:rsidRDefault="000036EF" w:rsidP="000036EF">
            <w:pPr>
              <w:spacing w:after="0" w:line="240" w:lineRule="auto"/>
              <w:jc w:val="center"/>
              <w:rPr>
                <w:rFonts w:ascii="GHEA Grapalat" w:eastAsia="Times New Roman" w:hAnsi="GHEA Grapalat" w:cs="Times New Roman"/>
                <w:b/>
                <w:sz w:val="20"/>
                <w:szCs w:val="20"/>
              </w:rPr>
            </w:pPr>
            <w:proofErr w:type="spellStart"/>
            <w:r w:rsidRPr="000036EF">
              <w:rPr>
                <w:rFonts w:ascii="GHEA Grapalat" w:eastAsia="Times New Roman" w:hAnsi="GHEA Grapalat" w:cs="Times New Roman"/>
                <w:b/>
                <w:sz w:val="20"/>
                <w:szCs w:val="20"/>
              </w:rPr>
              <w:t>Նշված</w:t>
            </w:r>
            <w:proofErr w:type="spellEnd"/>
            <w:r w:rsidRPr="000036EF">
              <w:rPr>
                <w:rFonts w:ascii="GHEA Grapalat" w:eastAsia="Times New Roman" w:hAnsi="GHEA Grapalat" w:cs="Times New Roman"/>
                <w:b/>
                <w:sz w:val="20"/>
                <w:szCs w:val="20"/>
              </w:rPr>
              <w:t xml:space="preserve"> </w:t>
            </w:r>
            <w:proofErr w:type="spellStart"/>
            <w:r w:rsidRPr="000036EF">
              <w:rPr>
                <w:rFonts w:ascii="GHEA Grapalat" w:eastAsia="Times New Roman" w:hAnsi="GHEA Grapalat" w:cs="Times New Roman"/>
                <w:b/>
                <w:sz w:val="20"/>
                <w:szCs w:val="20"/>
              </w:rPr>
              <w:t>դաշտի</w:t>
            </w:r>
            <w:proofErr w:type="spellEnd"/>
            <w:r w:rsidRPr="000036EF">
              <w:rPr>
                <w:rFonts w:ascii="GHEA Grapalat" w:eastAsia="Times New Roman" w:hAnsi="GHEA Grapalat" w:cs="Times New Roman"/>
                <w:b/>
                <w:sz w:val="20"/>
                <w:szCs w:val="20"/>
              </w:rPr>
              <w:t>/</w:t>
            </w:r>
          </w:p>
          <w:p w14:paraId="39B301D5" w14:textId="77777777" w:rsidR="000036EF" w:rsidRPr="000036EF" w:rsidRDefault="000036EF" w:rsidP="000036EF">
            <w:pPr>
              <w:spacing w:after="0" w:line="240" w:lineRule="auto"/>
              <w:jc w:val="center"/>
              <w:rPr>
                <w:rFonts w:ascii="GHEA Grapalat" w:eastAsia="Times New Roman" w:hAnsi="GHEA Grapalat" w:cs="Times New Roman"/>
                <w:b/>
                <w:sz w:val="20"/>
                <w:szCs w:val="20"/>
              </w:rPr>
            </w:pPr>
            <w:proofErr w:type="spellStart"/>
            <w:r w:rsidRPr="000036EF">
              <w:rPr>
                <w:rFonts w:ascii="GHEA Grapalat" w:eastAsia="Times New Roman" w:hAnsi="GHEA Grapalat" w:cs="Times New Roman"/>
                <w:b/>
                <w:sz w:val="20"/>
                <w:szCs w:val="20"/>
              </w:rPr>
              <w:t>վավերապայմանի</w:t>
            </w:r>
            <w:proofErr w:type="spellEnd"/>
            <w:r w:rsidRPr="000036EF">
              <w:rPr>
                <w:rFonts w:ascii="GHEA Grapalat" w:eastAsia="Times New Roman" w:hAnsi="GHEA Grapalat" w:cs="Times New Roman"/>
                <w:b/>
                <w:sz w:val="20"/>
                <w:szCs w:val="20"/>
              </w:rPr>
              <w:t xml:space="preserve"> </w:t>
            </w:r>
            <w:proofErr w:type="spellStart"/>
            <w:r w:rsidRPr="000036EF">
              <w:rPr>
                <w:rFonts w:ascii="GHEA Grapalat" w:eastAsia="Times New Roman" w:hAnsi="GHEA Grapalat" w:cs="Times New Roman"/>
                <w:b/>
                <w:sz w:val="20"/>
                <w:szCs w:val="20"/>
              </w:rPr>
              <w:t>առկայությունը</w:t>
            </w:r>
            <w:proofErr w:type="spellEnd"/>
            <w:r w:rsidRPr="000036EF">
              <w:rPr>
                <w:rFonts w:ascii="GHEA Grapalat" w:eastAsia="Times New Roman" w:hAnsi="GHEA Grapalat" w:cs="Times New Roman"/>
                <w:b/>
                <w:sz w:val="20"/>
                <w:szCs w:val="20"/>
              </w:rPr>
              <w:t xml:space="preserve"> </w:t>
            </w:r>
            <w:proofErr w:type="spellStart"/>
            <w:r w:rsidRPr="000036EF">
              <w:rPr>
                <w:rFonts w:ascii="GHEA Grapalat" w:eastAsia="Times New Roman" w:hAnsi="GHEA Grapalat" w:cs="Times New Roman"/>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235A1974" w14:textId="77777777" w:rsidR="000036EF" w:rsidRPr="000036EF" w:rsidRDefault="000036EF" w:rsidP="000036EF">
            <w:pPr>
              <w:spacing w:after="0" w:line="240" w:lineRule="auto"/>
              <w:jc w:val="center"/>
              <w:rPr>
                <w:rFonts w:ascii="GHEA Grapalat" w:eastAsia="Times New Roman" w:hAnsi="GHEA Grapalat" w:cs="Times New Roman"/>
                <w:b/>
                <w:sz w:val="20"/>
                <w:szCs w:val="20"/>
                <w:lang w:val="hy-AM"/>
              </w:rPr>
            </w:pPr>
            <w:proofErr w:type="spellStart"/>
            <w:r w:rsidRPr="000036EF">
              <w:rPr>
                <w:rFonts w:ascii="GHEA Grapalat" w:eastAsia="Times New Roman" w:hAnsi="GHEA Grapalat" w:cs="Times New Roman"/>
                <w:b/>
                <w:sz w:val="20"/>
                <w:szCs w:val="20"/>
              </w:rPr>
              <w:t>Վավերապայմանի</w:t>
            </w:r>
            <w:proofErr w:type="spellEnd"/>
            <w:r w:rsidRPr="000036EF">
              <w:rPr>
                <w:rFonts w:ascii="GHEA Grapalat" w:eastAsia="Times New Roman" w:hAnsi="GHEA Grapalat" w:cs="Times New Roman"/>
                <w:b/>
                <w:sz w:val="20"/>
                <w:szCs w:val="20"/>
              </w:rPr>
              <w:t xml:space="preserve"> </w:t>
            </w:r>
            <w:proofErr w:type="spellStart"/>
            <w:r w:rsidRPr="000036EF">
              <w:rPr>
                <w:rFonts w:ascii="GHEA Grapalat" w:eastAsia="Times New Roman" w:hAnsi="GHEA Grapalat" w:cs="Times New Roman"/>
                <w:b/>
                <w:sz w:val="20"/>
                <w:szCs w:val="20"/>
              </w:rPr>
              <w:t>լրացման</w:t>
            </w:r>
            <w:proofErr w:type="spellEnd"/>
            <w:r w:rsidRPr="000036EF">
              <w:rPr>
                <w:rFonts w:ascii="GHEA Grapalat" w:eastAsia="Times New Roman" w:hAnsi="GHEA Grapalat" w:cs="Times New Roman"/>
                <w:b/>
                <w:sz w:val="20"/>
                <w:szCs w:val="20"/>
              </w:rPr>
              <w:t xml:space="preserve"> </w:t>
            </w:r>
            <w:proofErr w:type="spellStart"/>
            <w:r w:rsidRPr="000036EF">
              <w:rPr>
                <w:rFonts w:ascii="GHEA Grapalat" w:eastAsia="Times New Roman" w:hAnsi="GHEA Grapalat" w:cs="Times New Roman"/>
                <w:b/>
                <w:sz w:val="20"/>
                <w:szCs w:val="20"/>
              </w:rPr>
              <w:t>պահանջը</w:t>
            </w:r>
            <w:proofErr w:type="spellEnd"/>
            <w:r w:rsidRPr="000036EF">
              <w:rPr>
                <w:rFonts w:ascii="GHEA Grapalat" w:eastAsia="Times New Roman" w:hAnsi="GHEA Grapalat" w:cs="Times New Roman"/>
                <w:b/>
                <w:sz w:val="20"/>
                <w:szCs w:val="20"/>
                <w:lang w:val="hy-AM"/>
              </w:rPr>
              <w:t xml:space="preserve"> </w:t>
            </w:r>
          </w:p>
          <w:p w14:paraId="528F3F25" w14:textId="77777777" w:rsidR="000036EF" w:rsidRPr="000036EF" w:rsidRDefault="000036EF" w:rsidP="000036EF">
            <w:pPr>
              <w:spacing w:after="0" w:line="240" w:lineRule="auto"/>
              <w:jc w:val="center"/>
              <w:rPr>
                <w:rFonts w:ascii="GHEA Grapalat" w:eastAsia="Times New Roman" w:hAnsi="GHEA Grapalat" w:cs="Times New Roman"/>
                <w:b/>
                <w:sz w:val="20"/>
                <w:szCs w:val="20"/>
              </w:rPr>
            </w:pPr>
            <w:r w:rsidRPr="000036EF">
              <w:rPr>
                <w:rFonts w:ascii="GHEA Grapalat" w:eastAsia="Times New Roman" w:hAnsi="GHEA Grapalat" w:cs="Times New Roman"/>
                <w:b/>
                <w:sz w:val="20"/>
                <w:szCs w:val="20"/>
              </w:rPr>
              <w:t>(</w:t>
            </w:r>
            <w:r w:rsidRPr="000036EF">
              <w:rPr>
                <w:rFonts w:ascii="GHEA Grapalat" w:eastAsia="Times New Roman" w:hAnsi="GHEA Grapalat" w:cs="Times New Roman"/>
                <w:b/>
                <w:sz w:val="20"/>
                <w:szCs w:val="20"/>
                <w:lang w:val="hy-AM"/>
              </w:rPr>
              <w:t>գնումների գործընթացի հետ կապված</w:t>
            </w:r>
            <w:r w:rsidRPr="000036EF">
              <w:rPr>
                <w:rFonts w:ascii="GHEA Grapalat" w:eastAsia="Times New Roman" w:hAnsi="GHEA Grapalat" w:cs="Times New Roman"/>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C765DA2" w14:textId="77777777" w:rsidR="000036EF" w:rsidRPr="000036EF" w:rsidRDefault="000036EF" w:rsidP="000036EF">
            <w:pPr>
              <w:spacing w:after="0" w:line="240" w:lineRule="auto"/>
              <w:ind w:left="-588" w:firstLine="588"/>
              <w:jc w:val="center"/>
              <w:rPr>
                <w:rFonts w:ascii="GHEA Grapalat" w:eastAsia="Times New Roman" w:hAnsi="GHEA Grapalat" w:cs="Times New Roman"/>
                <w:b/>
                <w:sz w:val="20"/>
                <w:szCs w:val="20"/>
              </w:rPr>
            </w:pPr>
            <w:proofErr w:type="spellStart"/>
            <w:r w:rsidRPr="000036EF">
              <w:rPr>
                <w:rFonts w:ascii="GHEA Grapalat" w:eastAsia="Times New Roman" w:hAnsi="GHEA Grapalat" w:cs="Times New Roman"/>
                <w:b/>
                <w:sz w:val="20"/>
                <w:szCs w:val="20"/>
              </w:rPr>
              <w:t>Վավերապայմանը</w:t>
            </w:r>
            <w:proofErr w:type="spellEnd"/>
          </w:p>
          <w:p w14:paraId="43F2FEF8" w14:textId="77777777" w:rsidR="000036EF" w:rsidRPr="000036EF" w:rsidRDefault="000036EF" w:rsidP="000036EF">
            <w:pPr>
              <w:spacing w:after="0" w:line="240" w:lineRule="auto"/>
              <w:ind w:left="-588" w:firstLine="588"/>
              <w:jc w:val="center"/>
              <w:rPr>
                <w:rFonts w:ascii="GHEA Grapalat" w:eastAsia="Times New Roman" w:hAnsi="GHEA Grapalat" w:cs="Times New Roman"/>
                <w:b/>
                <w:sz w:val="20"/>
                <w:szCs w:val="20"/>
              </w:rPr>
            </w:pPr>
            <w:proofErr w:type="spellStart"/>
            <w:r w:rsidRPr="000036EF">
              <w:rPr>
                <w:rFonts w:ascii="GHEA Grapalat" w:eastAsia="Times New Roman" w:hAnsi="GHEA Grapalat" w:cs="Times New Roman"/>
                <w:b/>
                <w:sz w:val="20"/>
                <w:szCs w:val="20"/>
              </w:rPr>
              <w:t>լրացնող</w:t>
            </w:r>
            <w:proofErr w:type="spellEnd"/>
            <w:r w:rsidRPr="000036EF">
              <w:rPr>
                <w:rFonts w:ascii="GHEA Grapalat" w:eastAsia="Times New Roman" w:hAnsi="GHEA Grapalat" w:cs="Times New Roman"/>
                <w:b/>
                <w:sz w:val="20"/>
                <w:szCs w:val="20"/>
              </w:rPr>
              <w:t xml:space="preserve"> </w:t>
            </w:r>
            <w:proofErr w:type="spellStart"/>
            <w:r w:rsidRPr="000036EF">
              <w:rPr>
                <w:rFonts w:ascii="GHEA Grapalat" w:eastAsia="Times New Roman" w:hAnsi="GHEA Grapalat" w:cs="Times New Roman"/>
                <w:b/>
                <w:sz w:val="20"/>
                <w:szCs w:val="20"/>
              </w:rPr>
              <w:t>կողմը</w:t>
            </w:r>
            <w:proofErr w:type="spellEnd"/>
            <w:r w:rsidRPr="000036EF">
              <w:rPr>
                <w:rFonts w:ascii="GHEA Grapalat" w:eastAsia="Times New Roman" w:hAnsi="GHEA Grapalat" w:cs="Times New Roman"/>
                <w:b/>
                <w:sz w:val="20"/>
                <w:szCs w:val="20"/>
              </w:rPr>
              <w:t xml:space="preserve">` </w:t>
            </w:r>
          </w:p>
          <w:p w14:paraId="5C2C583E" w14:textId="77777777" w:rsidR="000036EF" w:rsidRPr="000036EF" w:rsidRDefault="000036EF" w:rsidP="000036EF">
            <w:pPr>
              <w:spacing w:after="0" w:line="240" w:lineRule="auto"/>
              <w:ind w:left="-588" w:firstLine="588"/>
              <w:jc w:val="center"/>
              <w:rPr>
                <w:rFonts w:ascii="GHEA Grapalat" w:eastAsia="Times New Roman" w:hAnsi="GHEA Grapalat" w:cs="Times New Roman"/>
                <w:b/>
                <w:sz w:val="20"/>
                <w:szCs w:val="20"/>
              </w:rPr>
            </w:pPr>
            <w:proofErr w:type="spellStart"/>
            <w:r w:rsidRPr="000036EF">
              <w:rPr>
                <w:rFonts w:ascii="GHEA Grapalat" w:eastAsia="Times New Roman" w:hAnsi="GHEA Grapalat" w:cs="Times New Roman"/>
                <w:b/>
                <w:sz w:val="20"/>
                <w:szCs w:val="20"/>
              </w:rPr>
              <w:t>շահառուն</w:t>
            </w:r>
            <w:proofErr w:type="spellEnd"/>
            <w:r w:rsidRPr="000036EF">
              <w:rPr>
                <w:rFonts w:ascii="GHEA Grapalat" w:eastAsia="Times New Roman" w:hAnsi="GHEA Grapalat" w:cs="Times New Roman"/>
                <w:b/>
                <w:sz w:val="20"/>
                <w:szCs w:val="20"/>
              </w:rPr>
              <w:t xml:space="preserve"> </w:t>
            </w:r>
            <w:proofErr w:type="spellStart"/>
            <w:r w:rsidRPr="000036EF">
              <w:rPr>
                <w:rFonts w:ascii="GHEA Grapalat" w:eastAsia="Times New Roman" w:hAnsi="GHEA Grapalat" w:cs="Times New Roman"/>
                <w:b/>
                <w:sz w:val="20"/>
                <w:szCs w:val="20"/>
              </w:rPr>
              <w:t>կամ</w:t>
            </w:r>
            <w:proofErr w:type="spellEnd"/>
            <w:r w:rsidRPr="000036EF">
              <w:rPr>
                <w:rFonts w:ascii="GHEA Grapalat" w:eastAsia="Times New Roman" w:hAnsi="GHEA Grapalat" w:cs="Times New Roman"/>
                <w:b/>
                <w:sz w:val="20"/>
                <w:szCs w:val="20"/>
              </w:rPr>
              <w:t xml:space="preserve"> </w:t>
            </w:r>
            <w:proofErr w:type="spellStart"/>
            <w:r w:rsidRPr="000036EF">
              <w:rPr>
                <w:rFonts w:ascii="GHEA Grapalat" w:eastAsia="Times New Roman" w:hAnsi="GHEA Grapalat" w:cs="Times New Roman"/>
                <w:b/>
                <w:sz w:val="20"/>
                <w:szCs w:val="20"/>
              </w:rPr>
              <w:t>վճարողը</w:t>
            </w:r>
            <w:proofErr w:type="spellEnd"/>
          </w:p>
          <w:p w14:paraId="2C422ECC" w14:textId="77777777" w:rsidR="000036EF" w:rsidRPr="000036EF" w:rsidRDefault="000036EF" w:rsidP="000036EF">
            <w:pPr>
              <w:spacing w:after="0" w:line="240" w:lineRule="auto"/>
              <w:ind w:left="-588" w:firstLine="588"/>
              <w:jc w:val="center"/>
              <w:rPr>
                <w:rFonts w:ascii="GHEA Grapalat" w:eastAsia="Times New Roman" w:hAnsi="GHEA Grapalat" w:cs="Times New Roman"/>
                <w:b/>
                <w:sz w:val="20"/>
                <w:szCs w:val="20"/>
              </w:rPr>
            </w:pPr>
            <w:r w:rsidRPr="000036EF">
              <w:rPr>
                <w:rFonts w:ascii="GHEA Grapalat" w:eastAsia="Times New Roman" w:hAnsi="GHEA Grapalat" w:cs="Times New Roman"/>
                <w:b/>
                <w:sz w:val="20"/>
                <w:szCs w:val="20"/>
              </w:rPr>
              <w:t>(</w:t>
            </w:r>
            <w:r w:rsidRPr="000036EF">
              <w:rPr>
                <w:rFonts w:ascii="GHEA Grapalat" w:eastAsia="Times New Roman" w:hAnsi="GHEA Grapalat" w:cs="Times New Roman"/>
                <w:b/>
                <w:sz w:val="20"/>
                <w:szCs w:val="20"/>
                <w:lang w:val="hy-AM"/>
              </w:rPr>
              <w:t>գնումների գործընթացի հետ կապված</w:t>
            </w:r>
            <w:r w:rsidRPr="000036EF">
              <w:rPr>
                <w:rFonts w:ascii="GHEA Grapalat" w:eastAsia="Times New Roman" w:hAnsi="GHEA Grapalat" w:cs="Times New Roman"/>
                <w:b/>
                <w:sz w:val="20"/>
                <w:szCs w:val="20"/>
              </w:rPr>
              <w:t>)</w:t>
            </w:r>
          </w:p>
        </w:tc>
      </w:tr>
      <w:tr w:rsidR="000036EF" w:rsidRPr="000036EF" w14:paraId="0B318D5F" w14:textId="77777777" w:rsidTr="00E27A65">
        <w:tc>
          <w:tcPr>
            <w:tcW w:w="720" w:type="dxa"/>
            <w:tcBorders>
              <w:top w:val="single" w:sz="4" w:space="0" w:color="auto"/>
              <w:left w:val="single" w:sz="4" w:space="0" w:color="auto"/>
              <w:bottom w:val="single" w:sz="4" w:space="0" w:color="auto"/>
              <w:right w:val="single" w:sz="4" w:space="0" w:color="auto"/>
            </w:tcBorders>
          </w:tcPr>
          <w:p w14:paraId="56BA3BFF" w14:textId="77777777" w:rsidR="000036EF" w:rsidRPr="000036EF" w:rsidRDefault="000036EF" w:rsidP="000036EF">
            <w:pPr>
              <w:spacing w:after="0" w:line="240" w:lineRule="auto"/>
              <w:jc w:val="center"/>
              <w:rPr>
                <w:rFonts w:ascii="GHEA Grapalat" w:eastAsia="Times New Roman" w:hAnsi="GHEA Grapalat" w:cs="Times New Roman"/>
                <w:b/>
                <w:sz w:val="20"/>
                <w:szCs w:val="20"/>
              </w:rPr>
            </w:pPr>
            <w:r w:rsidRPr="000036EF">
              <w:rPr>
                <w:rFonts w:ascii="GHEA Grapalat" w:eastAsia="Times New Roman" w:hAnsi="GHEA Grapalat" w:cs="Times New Roman"/>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19C834D" w14:textId="77777777" w:rsidR="000036EF" w:rsidRPr="000036EF" w:rsidRDefault="000036EF" w:rsidP="000036EF">
            <w:pPr>
              <w:spacing w:after="0" w:line="240" w:lineRule="auto"/>
              <w:jc w:val="center"/>
              <w:rPr>
                <w:rFonts w:ascii="GHEA Grapalat" w:eastAsia="Times New Roman" w:hAnsi="GHEA Grapalat" w:cs="Times New Roman"/>
                <w:b/>
                <w:sz w:val="20"/>
                <w:szCs w:val="20"/>
              </w:rPr>
            </w:pPr>
            <w:r w:rsidRPr="000036EF">
              <w:rPr>
                <w:rFonts w:ascii="GHEA Grapalat" w:eastAsia="Times New Roman" w:hAnsi="GHEA Grapalat" w:cs="Times New Roman"/>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C65ED67" w14:textId="77777777" w:rsidR="000036EF" w:rsidRPr="000036EF" w:rsidRDefault="000036EF" w:rsidP="000036EF">
            <w:pPr>
              <w:spacing w:after="0" w:line="240" w:lineRule="auto"/>
              <w:jc w:val="center"/>
              <w:rPr>
                <w:rFonts w:ascii="GHEA Grapalat" w:eastAsia="Times New Roman" w:hAnsi="GHEA Grapalat" w:cs="Times New Roman"/>
                <w:b/>
                <w:sz w:val="20"/>
                <w:szCs w:val="20"/>
              </w:rPr>
            </w:pPr>
            <w:r w:rsidRPr="000036EF">
              <w:rPr>
                <w:rFonts w:ascii="GHEA Grapalat" w:eastAsia="Times New Roman" w:hAnsi="GHEA Grapalat" w:cs="Times New Roman"/>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5D514662" w14:textId="77777777" w:rsidR="000036EF" w:rsidRPr="000036EF" w:rsidRDefault="000036EF" w:rsidP="000036EF">
            <w:pPr>
              <w:spacing w:after="0" w:line="240" w:lineRule="auto"/>
              <w:jc w:val="center"/>
              <w:rPr>
                <w:rFonts w:ascii="GHEA Grapalat" w:eastAsia="Times New Roman" w:hAnsi="GHEA Grapalat" w:cs="Times New Roman"/>
                <w:b/>
                <w:sz w:val="20"/>
                <w:szCs w:val="20"/>
              </w:rPr>
            </w:pPr>
            <w:r w:rsidRPr="000036EF">
              <w:rPr>
                <w:rFonts w:ascii="GHEA Grapalat" w:eastAsia="Times New Roman" w:hAnsi="GHEA Grapalat" w:cs="Times New Roman"/>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205FFC3" w14:textId="77777777" w:rsidR="000036EF" w:rsidRPr="000036EF" w:rsidRDefault="000036EF" w:rsidP="000036EF">
            <w:pPr>
              <w:spacing w:after="0" w:line="240" w:lineRule="auto"/>
              <w:jc w:val="center"/>
              <w:rPr>
                <w:rFonts w:ascii="GHEA Grapalat" w:eastAsia="Times New Roman" w:hAnsi="GHEA Grapalat" w:cs="Times New Roman"/>
                <w:b/>
                <w:sz w:val="20"/>
                <w:szCs w:val="20"/>
              </w:rPr>
            </w:pPr>
            <w:r w:rsidRPr="000036EF">
              <w:rPr>
                <w:rFonts w:ascii="GHEA Grapalat" w:eastAsia="Times New Roman" w:hAnsi="GHEA Grapalat" w:cs="Times New Roman"/>
                <w:b/>
                <w:sz w:val="20"/>
                <w:szCs w:val="20"/>
              </w:rPr>
              <w:t>5</w:t>
            </w:r>
          </w:p>
        </w:tc>
      </w:tr>
      <w:tr w:rsidR="000036EF" w:rsidRPr="000036EF" w14:paraId="09155325" w14:textId="77777777" w:rsidTr="00E27A65">
        <w:tc>
          <w:tcPr>
            <w:tcW w:w="720" w:type="dxa"/>
            <w:tcBorders>
              <w:top w:val="single" w:sz="4" w:space="0" w:color="auto"/>
              <w:left w:val="single" w:sz="4" w:space="0" w:color="auto"/>
              <w:bottom w:val="single" w:sz="4" w:space="0" w:color="auto"/>
              <w:right w:val="single" w:sz="4" w:space="0" w:color="auto"/>
            </w:tcBorders>
          </w:tcPr>
          <w:p w14:paraId="07092B77" w14:textId="77777777" w:rsidR="000036EF" w:rsidRPr="000036EF" w:rsidRDefault="000036EF" w:rsidP="000036EF">
            <w:pPr>
              <w:spacing w:after="0" w:line="240" w:lineRule="auto"/>
              <w:jc w:val="center"/>
              <w:rPr>
                <w:rFonts w:ascii="GHEA Grapalat" w:eastAsia="Times New Roman" w:hAnsi="GHEA Grapalat" w:cs="Times New Roman"/>
                <w:sz w:val="20"/>
                <w:szCs w:val="20"/>
                <w:lang w:val="hy-AM"/>
              </w:rPr>
            </w:pPr>
            <w:r w:rsidRPr="000036EF">
              <w:rPr>
                <w:rFonts w:ascii="GHEA Grapalat" w:eastAsia="Times New Roman" w:hAnsi="GHEA Grapalat" w:cs="Times New Roman"/>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05D51F51" w14:textId="77777777" w:rsidR="000036EF" w:rsidRPr="000036EF" w:rsidRDefault="000036EF" w:rsidP="000036EF">
            <w:pPr>
              <w:spacing w:after="0" w:line="240" w:lineRule="auto"/>
              <w:jc w:val="center"/>
              <w:rPr>
                <w:rFonts w:ascii="GHEA Grapalat" w:eastAsia="Times New Roman" w:hAnsi="GHEA Grapalat" w:cs="Times New Roman"/>
                <w:sz w:val="20"/>
                <w:szCs w:val="20"/>
                <w:lang w:val="hy-AM"/>
              </w:rPr>
            </w:pPr>
            <w:r w:rsidRPr="000036EF">
              <w:rPr>
                <w:rFonts w:ascii="GHEA Grapalat" w:eastAsia="Times New Roman" w:hAnsi="GHEA Grapalat" w:cs="Times New Roman"/>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C1F2AE9"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2BE073C"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F28536D" w14:textId="77777777" w:rsidR="000036EF" w:rsidRPr="000036EF" w:rsidRDefault="000036EF" w:rsidP="000036EF">
            <w:pPr>
              <w:spacing w:after="0" w:line="240" w:lineRule="auto"/>
              <w:jc w:val="center"/>
              <w:rPr>
                <w:rFonts w:ascii="GHEA Grapalat" w:eastAsia="Times New Roman" w:hAnsi="GHEA Grapalat" w:cs="Times New Roman"/>
                <w:sz w:val="20"/>
                <w:szCs w:val="20"/>
                <w:lang w:val="hy-AM"/>
              </w:rPr>
            </w:pPr>
            <w:r w:rsidRPr="000036EF">
              <w:rPr>
                <w:rFonts w:ascii="GHEA Grapalat" w:eastAsia="Times New Roman" w:hAnsi="GHEA Grapalat" w:cs="Times New Roman"/>
                <w:sz w:val="20"/>
                <w:szCs w:val="20"/>
                <w:lang w:val="hy-AM"/>
              </w:rPr>
              <w:t>Փաստաթղթի վրա նախապես լրացված է &lt;Վճարման պահանջագիր&gt;</w:t>
            </w:r>
          </w:p>
        </w:tc>
      </w:tr>
      <w:tr w:rsidR="000036EF" w:rsidRPr="000036EF" w14:paraId="65C27263" w14:textId="77777777" w:rsidTr="00E27A65">
        <w:tc>
          <w:tcPr>
            <w:tcW w:w="720" w:type="dxa"/>
            <w:tcBorders>
              <w:top w:val="single" w:sz="4" w:space="0" w:color="auto"/>
              <w:left w:val="single" w:sz="4" w:space="0" w:color="auto"/>
              <w:bottom w:val="single" w:sz="4" w:space="0" w:color="auto"/>
              <w:right w:val="single" w:sz="4" w:space="0" w:color="auto"/>
            </w:tcBorders>
          </w:tcPr>
          <w:p w14:paraId="12235E0E" w14:textId="77777777" w:rsidR="000036EF" w:rsidRPr="000036EF" w:rsidRDefault="000036EF" w:rsidP="000036EF">
            <w:pPr>
              <w:numPr>
                <w:ilvl w:val="0"/>
                <w:numId w:val="26"/>
              </w:numPr>
              <w:spacing w:after="0" w:line="240" w:lineRule="auto"/>
              <w:contextualSpacing/>
              <w:rPr>
                <w:rFonts w:ascii="GHEA Grapalat" w:eastAsia="Times New Roman" w:hAnsi="GHEA Grapalat" w:cs="Times Armeni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tcPr>
          <w:p w14:paraId="71DBE79F" w14:textId="77777777" w:rsidR="000036EF" w:rsidRPr="000036EF" w:rsidRDefault="000036EF" w:rsidP="000036EF">
            <w:pPr>
              <w:spacing w:after="0" w:line="240" w:lineRule="auto"/>
              <w:jc w:val="both"/>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վճարման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պահանջագրի</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1C51A2DE"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2E1EBE7"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023BACF"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լրացվում</w:t>
            </w:r>
            <w:proofErr w:type="spellEnd"/>
            <w:r w:rsidRPr="000036EF">
              <w:rPr>
                <w:rFonts w:ascii="GHEA Grapalat" w:eastAsia="Times New Roman" w:hAnsi="GHEA Grapalat" w:cs="Times New Roman"/>
                <w:sz w:val="20"/>
                <w:szCs w:val="20"/>
              </w:rPr>
              <w:t xml:space="preserve"> է </w:t>
            </w:r>
            <w:proofErr w:type="spellStart"/>
            <w:r w:rsidRPr="000036EF">
              <w:rPr>
                <w:rFonts w:ascii="GHEA Grapalat" w:eastAsia="Times New Roman" w:hAnsi="GHEA Grapalat" w:cs="Times New Roman"/>
                <w:sz w:val="20"/>
                <w:szCs w:val="20"/>
              </w:rPr>
              <w:t>շահառուի</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կողմից</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վճարողի</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բանկին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վճարման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պահանջագիրը</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ներկայացնելիս</w:t>
            </w:r>
            <w:proofErr w:type="spellEnd"/>
          </w:p>
        </w:tc>
      </w:tr>
      <w:tr w:rsidR="000036EF" w:rsidRPr="000036EF" w14:paraId="4106AFDF" w14:textId="77777777" w:rsidTr="00E27A65">
        <w:tc>
          <w:tcPr>
            <w:tcW w:w="720" w:type="dxa"/>
            <w:tcBorders>
              <w:top w:val="single" w:sz="4" w:space="0" w:color="auto"/>
              <w:left w:val="single" w:sz="4" w:space="0" w:color="auto"/>
              <w:bottom w:val="single" w:sz="4" w:space="0" w:color="auto"/>
              <w:right w:val="single" w:sz="4" w:space="0" w:color="auto"/>
            </w:tcBorders>
          </w:tcPr>
          <w:p w14:paraId="6FAB32FA" w14:textId="77777777" w:rsidR="000036EF" w:rsidRPr="000036EF" w:rsidRDefault="000036EF" w:rsidP="000036EF">
            <w:pPr>
              <w:numPr>
                <w:ilvl w:val="0"/>
                <w:numId w:val="26"/>
              </w:numPr>
              <w:spacing w:after="0" w:line="240" w:lineRule="auto"/>
              <w:ind w:hanging="436"/>
              <w:contextualSpacing/>
              <w:jc w:val="both"/>
              <w:rPr>
                <w:rFonts w:ascii="GHEA Grapalat" w:eastAsia="Times New Roman" w:hAnsi="GHEA Grapalat" w:cs="Times Armeni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tcPr>
          <w:p w14:paraId="15CF9A0F" w14:textId="77777777" w:rsidR="000036EF" w:rsidRPr="000036EF" w:rsidRDefault="000036EF" w:rsidP="000036EF">
            <w:pPr>
              <w:spacing w:after="0" w:line="240" w:lineRule="auto"/>
              <w:jc w:val="both"/>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ներկայացման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5855E107"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A6B07E"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պարտադիր</w:t>
            </w:r>
            <w:proofErr w:type="spellEnd"/>
          </w:p>
          <w:p w14:paraId="22CDC1A5"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
        </w:tc>
        <w:tc>
          <w:tcPr>
            <w:tcW w:w="2640" w:type="dxa"/>
            <w:tcBorders>
              <w:top w:val="single" w:sz="4" w:space="0" w:color="auto"/>
              <w:left w:val="single" w:sz="4" w:space="0" w:color="auto"/>
              <w:bottom w:val="single" w:sz="4" w:space="0" w:color="auto"/>
              <w:right w:val="single" w:sz="4" w:space="0" w:color="auto"/>
            </w:tcBorders>
          </w:tcPr>
          <w:p w14:paraId="4A8A91C3" w14:textId="77777777" w:rsidR="000036EF" w:rsidRPr="000036EF" w:rsidRDefault="000036EF" w:rsidP="000036EF">
            <w:pPr>
              <w:spacing w:after="0" w:line="240" w:lineRule="auto"/>
              <w:ind w:left="132" w:hanging="132"/>
              <w:jc w:val="center"/>
              <w:rPr>
                <w:rFonts w:ascii="GHEA Grapalat" w:eastAsia="Times New Roman" w:hAnsi="GHEA Grapalat" w:cs="Times New Roman"/>
                <w:sz w:val="20"/>
                <w:szCs w:val="20"/>
                <w:lang w:val="hy-AM"/>
              </w:rPr>
            </w:pPr>
            <w:proofErr w:type="spellStart"/>
            <w:r w:rsidRPr="000036EF">
              <w:rPr>
                <w:rFonts w:ascii="GHEA Grapalat" w:eastAsia="Times New Roman" w:hAnsi="GHEA Grapalat" w:cs="Times New Roman"/>
                <w:sz w:val="20"/>
                <w:szCs w:val="20"/>
              </w:rPr>
              <w:t>լրացվում</w:t>
            </w:r>
            <w:proofErr w:type="spellEnd"/>
            <w:r w:rsidRPr="000036EF">
              <w:rPr>
                <w:rFonts w:ascii="GHEA Grapalat" w:eastAsia="Times New Roman" w:hAnsi="GHEA Grapalat" w:cs="Times New Roman"/>
                <w:sz w:val="20"/>
                <w:szCs w:val="20"/>
              </w:rPr>
              <w:t xml:space="preserve"> է </w:t>
            </w:r>
            <w:proofErr w:type="spellStart"/>
            <w:r w:rsidRPr="000036EF">
              <w:rPr>
                <w:rFonts w:ascii="GHEA Grapalat" w:eastAsia="Times New Roman" w:hAnsi="GHEA Grapalat" w:cs="Times New Roman"/>
                <w:sz w:val="20"/>
                <w:szCs w:val="20"/>
              </w:rPr>
              <w:t>շահառուի</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կողմից</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վճարողի</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բանկին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վճարման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պահանջագրի</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ներկայացման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օրը</w:t>
            </w:r>
            <w:proofErr w:type="spellEnd"/>
            <w:r w:rsidRPr="000036EF">
              <w:rPr>
                <w:rFonts w:ascii="GHEA Grapalat" w:eastAsia="Times New Roman" w:hAnsi="GHEA Grapalat" w:cs="Times New Roman"/>
                <w:sz w:val="20"/>
                <w:szCs w:val="20"/>
                <w:lang w:val="hy-AM"/>
              </w:rPr>
              <w:t xml:space="preserve">: </w:t>
            </w:r>
          </w:p>
        </w:tc>
      </w:tr>
      <w:tr w:rsidR="000036EF" w:rsidRPr="000036EF" w14:paraId="1BB911E8" w14:textId="77777777" w:rsidTr="00E27A65">
        <w:tc>
          <w:tcPr>
            <w:tcW w:w="720" w:type="dxa"/>
            <w:tcBorders>
              <w:top w:val="single" w:sz="4" w:space="0" w:color="auto"/>
              <w:left w:val="single" w:sz="4" w:space="0" w:color="auto"/>
              <w:bottom w:val="single" w:sz="4" w:space="0" w:color="auto"/>
              <w:right w:val="single" w:sz="4" w:space="0" w:color="auto"/>
            </w:tcBorders>
          </w:tcPr>
          <w:p w14:paraId="3895C32C" w14:textId="77777777" w:rsidR="000036EF" w:rsidRPr="000036EF" w:rsidRDefault="000036EF" w:rsidP="000036EF">
            <w:pPr>
              <w:numPr>
                <w:ilvl w:val="0"/>
                <w:numId w:val="26"/>
              </w:numPr>
              <w:spacing w:after="0" w:line="240" w:lineRule="auto"/>
              <w:ind w:hanging="436"/>
              <w:contextualSpacing/>
              <w:jc w:val="both"/>
              <w:rPr>
                <w:rFonts w:ascii="GHEA Grapalat" w:eastAsia="Times New Roman" w:hAnsi="GHEA Grapalat" w:cs="Times Armeni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tcPr>
          <w:p w14:paraId="646D3B8F" w14:textId="77777777" w:rsidR="000036EF" w:rsidRPr="000036EF" w:rsidRDefault="000036EF" w:rsidP="000036EF">
            <w:pPr>
              <w:spacing w:after="0" w:line="240" w:lineRule="auto"/>
              <w:jc w:val="both"/>
              <w:rPr>
                <w:rFonts w:ascii="GHEA Grapalat" w:eastAsia="Times New Roman" w:hAnsi="GHEA Grapalat" w:cs="Times New Roman"/>
                <w:sz w:val="20"/>
                <w:szCs w:val="20"/>
              </w:rPr>
            </w:pPr>
            <w:r w:rsidRPr="000036EF">
              <w:rPr>
                <w:rFonts w:ascii="GHEA Grapalat" w:eastAsia="Times New Roman" w:hAnsi="GHEA Grapalat" w:cs="Sylfaen"/>
                <w:sz w:val="20"/>
                <w:szCs w:val="20"/>
                <w:lang w:val="hy-AM"/>
              </w:rPr>
              <w:t>Վճարողի անվանումը</w:t>
            </w:r>
            <w:r w:rsidRPr="000036EF">
              <w:rPr>
                <w:rFonts w:ascii="GHEA Grapalat" w:eastAsia="Times New Roman" w:hAnsi="GHEA Grapalat" w:cs="Sylfaen"/>
                <w:sz w:val="20"/>
                <w:szCs w:val="20"/>
              </w:rPr>
              <w:t>,</w:t>
            </w:r>
            <w:r w:rsidRPr="000036EF">
              <w:rPr>
                <w:rFonts w:ascii="GHEA Grapalat" w:eastAsia="Times New Roman"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D92CF37"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4244AE6"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պարտադիր</w:t>
            </w:r>
            <w:proofErr w:type="spellEnd"/>
          </w:p>
          <w:p w14:paraId="4F5A0BD5"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լրացվում</w:t>
            </w:r>
            <w:proofErr w:type="spellEnd"/>
            <w:r w:rsidRPr="000036EF">
              <w:rPr>
                <w:rFonts w:ascii="GHEA Grapalat" w:eastAsia="Times New Roman" w:hAnsi="GHEA Grapalat" w:cs="Times New Roman"/>
                <w:sz w:val="20"/>
                <w:szCs w:val="20"/>
              </w:rPr>
              <w:t xml:space="preserve"> է </w:t>
            </w:r>
            <w:proofErr w:type="spellStart"/>
            <w:r w:rsidRPr="000036EF">
              <w:rPr>
                <w:rFonts w:ascii="GHEA Grapalat" w:eastAsia="Times New Roman" w:hAnsi="GHEA Grapalat" w:cs="Times New Roman"/>
                <w:sz w:val="20"/>
                <w:szCs w:val="20"/>
              </w:rPr>
              <w:t>այն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անձի</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վճարողի</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անունը</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որի</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հաշվից</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պետք</w:t>
            </w:r>
            <w:proofErr w:type="spellEnd"/>
            <w:r w:rsidRPr="000036EF">
              <w:rPr>
                <w:rFonts w:ascii="GHEA Grapalat" w:eastAsia="Times New Roman" w:hAnsi="GHEA Grapalat" w:cs="Times New Roman"/>
                <w:sz w:val="20"/>
                <w:szCs w:val="20"/>
              </w:rPr>
              <w:t xml:space="preserve"> է </w:t>
            </w:r>
            <w:proofErr w:type="spellStart"/>
            <w:r w:rsidRPr="000036EF">
              <w:rPr>
                <w:rFonts w:ascii="GHEA Grapalat" w:eastAsia="Times New Roman" w:hAnsi="GHEA Grapalat" w:cs="Times New Roman"/>
                <w:sz w:val="20"/>
                <w:szCs w:val="20"/>
              </w:rPr>
              <w:t>գանձվի</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պահանջագրով</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նշված</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գումարը</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Լրացվում</w:t>
            </w:r>
            <w:proofErr w:type="spellEnd"/>
            <w:r w:rsidRPr="000036EF">
              <w:rPr>
                <w:rFonts w:ascii="GHEA Grapalat" w:eastAsia="Times New Roman" w:hAnsi="GHEA Grapalat" w:cs="Times New Roman"/>
                <w:sz w:val="20"/>
                <w:szCs w:val="20"/>
              </w:rPr>
              <w:t xml:space="preserve"> է </w:t>
            </w:r>
            <w:proofErr w:type="spellStart"/>
            <w:r w:rsidRPr="000036EF">
              <w:rPr>
                <w:rFonts w:ascii="GHEA Grapalat" w:eastAsia="Times New Roman" w:hAnsi="GHEA Grapalat" w:cs="Times New Roman"/>
                <w:sz w:val="20"/>
                <w:szCs w:val="20"/>
              </w:rPr>
              <w:t>վճարողի</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անունը</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ազգանունը</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եթե</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այն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ֆիզիկական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անձ</w:t>
            </w:r>
            <w:proofErr w:type="spellEnd"/>
            <w:r w:rsidRPr="000036EF">
              <w:rPr>
                <w:rFonts w:ascii="GHEA Grapalat" w:eastAsia="Times New Roman" w:hAnsi="GHEA Grapalat" w:cs="Times New Roman"/>
                <w:sz w:val="20"/>
                <w:szCs w:val="20"/>
              </w:rPr>
              <w:t xml:space="preserve"> է </w:t>
            </w:r>
            <w:proofErr w:type="spellStart"/>
            <w:r w:rsidRPr="000036EF">
              <w:rPr>
                <w:rFonts w:ascii="GHEA Grapalat" w:eastAsia="Times New Roman" w:hAnsi="GHEA Grapalat" w:cs="Times New Roman"/>
                <w:sz w:val="20"/>
                <w:szCs w:val="20"/>
              </w:rPr>
              <w:t>կամ</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անվանումը</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եթե</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այն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իրավաբանական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անձ</w:t>
            </w:r>
            <w:proofErr w:type="spellEnd"/>
            <w:r w:rsidRPr="000036EF">
              <w:rPr>
                <w:rFonts w:ascii="GHEA Grapalat" w:eastAsia="Times New Roman" w:hAnsi="GHEA Grapalat" w:cs="Times New Roman"/>
                <w:sz w:val="20"/>
                <w:szCs w:val="20"/>
              </w:rPr>
              <w:t xml:space="preserve"> է: </w:t>
            </w:r>
            <w:proofErr w:type="spellStart"/>
            <w:r w:rsidRPr="000036EF">
              <w:rPr>
                <w:rFonts w:ascii="GHEA Grapalat" w:eastAsia="Times New Roman" w:hAnsi="GHEA Grapalat" w:cs="Times New Roman"/>
                <w:sz w:val="20"/>
                <w:szCs w:val="20"/>
              </w:rPr>
              <w:t>Նշվում</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են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նաև</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այլ</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տվյալներ</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ըստ</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անհրաժեշտության</w:t>
            </w:r>
            <w:proofErr w:type="spellEnd"/>
            <w:r w:rsidRPr="000036EF">
              <w:rPr>
                <w:rFonts w:ascii="GHEA Grapalat" w:eastAsia="Times New Roman" w:hAnsi="GHEA Grapalat" w:cs="Times New Roman"/>
                <w:sz w:val="20"/>
                <w:szCs w:val="20"/>
              </w:rPr>
              <w:t>:</w:t>
            </w:r>
            <w:r w:rsidRPr="000036EF">
              <w:rPr>
                <w:rFonts w:ascii="GHEA Grapalat" w:eastAsia="Times New Roman" w:hAnsi="GHEA Grapalat" w:cs="Times New Roman"/>
                <w:sz w:val="20"/>
                <w:szCs w:val="20"/>
                <w:lang w:val="hy-AM"/>
              </w:rPr>
              <w:t xml:space="preserve"> </w:t>
            </w:r>
            <w:proofErr w:type="spellStart"/>
            <w:r w:rsidRPr="000036EF">
              <w:rPr>
                <w:rFonts w:ascii="GHEA Grapalat" w:eastAsia="Times New Roman" w:hAnsi="GHEA Grapalat" w:cs="Times New Roman"/>
                <w:sz w:val="20"/>
                <w:szCs w:val="20"/>
              </w:rPr>
              <w:t>Լրացվում</w:t>
            </w:r>
            <w:proofErr w:type="spellEnd"/>
            <w:r w:rsidRPr="000036EF">
              <w:rPr>
                <w:rFonts w:ascii="GHEA Grapalat" w:eastAsia="Times New Roman" w:hAnsi="GHEA Grapalat" w:cs="Times New Roman"/>
                <w:sz w:val="20"/>
                <w:szCs w:val="20"/>
              </w:rPr>
              <w:t xml:space="preserve"> է </w:t>
            </w:r>
            <w:proofErr w:type="spellStart"/>
            <w:r w:rsidRPr="000036EF">
              <w:rPr>
                <w:rFonts w:ascii="GHEA Grapalat" w:eastAsia="Times New Roman" w:hAnsi="GHEA Grapalat" w:cs="Times New Roman"/>
                <w:sz w:val="20"/>
                <w:szCs w:val="20"/>
              </w:rPr>
              <w:t>վճարողի</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4C84BFA6" w14:textId="77777777" w:rsidR="000036EF" w:rsidRPr="000036EF" w:rsidRDefault="000036EF" w:rsidP="000036EF">
            <w:pPr>
              <w:spacing w:after="0" w:line="240" w:lineRule="auto"/>
              <w:ind w:left="252" w:hanging="252"/>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լրացվում</w:t>
            </w:r>
            <w:proofErr w:type="spellEnd"/>
            <w:r w:rsidRPr="000036EF">
              <w:rPr>
                <w:rFonts w:ascii="GHEA Grapalat" w:eastAsia="Times New Roman" w:hAnsi="GHEA Grapalat" w:cs="Times New Roman"/>
                <w:sz w:val="20"/>
                <w:szCs w:val="20"/>
              </w:rPr>
              <w:t xml:space="preserve"> է </w:t>
            </w:r>
            <w:proofErr w:type="spellStart"/>
            <w:r w:rsidRPr="000036EF">
              <w:rPr>
                <w:rFonts w:ascii="GHEA Grapalat" w:eastAsia="Times New Roman" w:hAnsi="GHEA Grapalat" w:cs="Times New Roman"/>
                <w:sz w:val="20"/>
                <w:szCs w:val="20"/>
              </w:rPr>
              <w:t>վճարողի</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կողմից</w:t>
            </w:r>
            <w:proofErr w:type="spellEnd"/>
          </w:p>
        </w:tc>
      </w:tr>
      <w:tr w:rsidR="000036EF" w:rsidRPr="000036EF" w14:paraId="4AA559B1" w14:textId="77777777" w:rsidTr="00E27A65">
        <w:tc>
          <w:tcPr>
            <w:tcW w:w="720" w:type="dxa"/>
            <w:tcBorders>
              <w:top w:val="single" w:sz="4" w:space="0" w:color="auto"/>
              <w:left w:val="single" w:sz="4" w:space="0" w:color="auto"/>
              <w:bottom w:val="single" w:sz="4" w:space="0" w:color="auto"/>
              <w:right w:val="single" w:sz="4" w:space="0" w:color="auto"/>
            </w:tcBorders>
          </w:tcPr>
          <w:p w14:paraId="25F0B984"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r w:rsidRPr="000036EF">
              <w:rPr>
                <w:rFonts w:ascii="GHEA Grapalat" w:eastAsia="Times New Roman" w:hAnsi="GHEA Grapalat" w:cs="Times New Roman"/>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F09B454"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վճարողին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սպասարկող</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ֆինանսական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կազմակերպության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մասնաճյուղի</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անվանումը</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վճարողի</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բանկը</w:t>
            </w:r>
            <w:proofErr w:type="spellEnd"/>
            <w:r w:rsidRPr="000036EF">
              <w:rPr>
                <w:rFonts w:ascii="GHEA Grapalat" w:eastAsia="Times New Roman" w:hAnsi="GHEA Grapalat" w:cs="Times New Roman"/>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5257B6E8"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A10CB8F"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պարտադիր</w:t>
            </w:r>
            <w:proofErr w:type="spellEnd"/>
            <w:r w:rsidRPr="000036EF">
              <w:rPr>
                <w:rFonts w:ascii="GHEA Grapalat" w:eastAsia="Times New Roman" w:hAnsi="GHEA Grapalat" w:cs="Times New Roman"/>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415DE84B"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լրացվում</w:t>
            </w:r>
            <w:proofErr w:type="spellEnd"/>
            <w:r w:rsidRPr="000036EF">
              <w:rPr>
                <w:rFonts w:ascii="GHEA Grapalat" w:eastAsia="Times New Roman" w:hAnsi="GHEA Grapalat" w:cs="Times New Roman"/>
                <w:sz w:val="20"/>
                <w:szCs w:val="20"/>
              </w:rPr>
              <w:t xml:space="preserve"> է </w:t>
            </w:r>
            <w:proofErr w:type="spellStart"/>
            <w:r w:rsidRPr="000036EF">
              <w:rPr>
                <w:rFonts w:ascii="GHEA Grapalat" w:eastAsia="Times New Roman" w:hAnsi="GHEA Grapalat" w:cs="Times New Roman"/>
                <w:sz w:val="20"/>
                <w:szCs w:val="20"/>
              </w:rPr>
              <w:t>վճարողի</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կողմից</w:t>
            </w:r>
            <w:proofErr w:type="spellEnd"/>
          </w:p>
        </w:tc>
      </w:tr>
      <w:tr w:rsidR="000036EF" w:rsidRPr="000036EF" w14:paraId="64B68BA3" w14:textId="77777777" w:rsidTr="00E27A65">
        <w:tc>
          <w:tcPr>
            <w:tcW w:w="720" w:type="dxa"/>
            <w:tcBorders>
              <w:top w:val="single" w:sz="4" w:space="0" w:color="auto"/>
              <w:left w:val="single" w:sz="4" w:space="0" w:color="auto"/>
              <w:bottom w:val="single" w:sz="4" w:space="0" w:color="auto"/>
              <w:right w:val="single" w:sz="4" w:space="0" w:color="auto"/>
            </w:tcBorders>
          </w:tcPr>
          <w:p w14:paraId="446EA9FA"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r w:rsidRPr="000036EF">
              <w:rPr>
                <w:rFonts w:ascii="GHEA Grapalat" w:eastAsia="Times New Roman" w:hAnsi="GHEA Grapalat" w:cs="Times New Roman"/>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647BAB05"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վճարողի</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հաշվի</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75CB86D"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B1C3717"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պարտադիր</w:t>
            </w:r>
            <w:proofErr w:type="spellEnd"/>
          </w:p>
          <w:p w14:paraId="447A532F"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լրացվում</w:t>
            </w:r>
            <w:proofErr w:type="spellEnd"/>
            <w:r w:rsidRPr="000036EF">
              <w:rPr>
                <w:rFonts w:ascii="GHEA Grapalat" w:eastAsia="Times New Roman" w:hAnsi="GHEA Grapalat" w:cs="Times New Roman"/>
                <w:sz w:val="20"/>
                <w:szCs w:val="20"/>
              </w:rPr>
              <w:t xml:space="preserve"> է </w:t>
            </w:r>
            <w:proofErr w:type="spellStart"/>
            <w:r w:rsidRPr="000036EF">
              <w:rPr>
                <w:rFonts w:ascii="GHEA Grapalat" w:eastAsia="Times New Roman" w:hAnsi="GHEA Grapalat" w:cs="Times New Roman"/>
                <w:sz w:val="20"/>
                <w:szCs w:val="20"/>
              </w:rPr>
              <w:t>վճարողի</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բանկային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հաշվի</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համարը</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իրեն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սպասարկող</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ֆինանսական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կազմակերպությունում</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մասնաճյուղի</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որից</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պետք</w:t>
            </w:r>
            <w:proofErr w:type="spellEnd"/>
            <w:r w:rsidRPr="000036EF">
              <w:rPr>
                <w:rFonts w:ascii="GHEA Grapalat" w:eastAsia="Times New Roman" w:hAnsi="GHEA Grapalat" w:cs="Times New Roman"/>
                <w:sz w:val="20"/>
                <w:szCs w:val="20"/>
              </w:rPr>
              <w:t xml:space="preserve"> է </w:t>
            </w:r>
            <w:proofErr w:type="spellStart"/>
            <w:r w:rsidRPr="000036EF">
              <w:rPr>
                <w:rFonts w:ascii="GHEA Grapalat" w:eastAsia="Times New Roman" w:hAnsi="GHEA Grapalat" w:cs="Times New Roman"/>
                <w:sz w:val="20"/>
                <w:szCs w:val="20"/>
              </w:rPr>
              <w:t>գանձվի</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պահանջագրով</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նշված</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գումարը</w:t>
            </w:r>
            <w:proofErr w:type="spellEnd"/>
            <w:r w:rsidRPr="000036EF">
              <w:rPr>
                <w:rFonts w:ascii="GHEA Grapalat" w:eastAsia="Times New Roman" w:hAnsi="GHEA Grapalat" w:cs="Times New Roman"/>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3D60625"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լրացվում</w:t>
            </w:r>
            <w:proofErr w:type="spellEnd"/>
            <w:r w:rsidRPr="000036EF">
              <w:rPr>
                <w:rFonts w:ascii="GHEA Grapalat" w:eastAsia="Times New Roman" w:hAnsi="GHEA Grapalat" w:cs="Times New Roman"/>
                <w:sz w:val="20"/>
                <w:szCs w:val="20"/>
              </w:rPr>
              <w:t xml:space="preserve"> է </w:t>
            </w:r>
            <w:proofErr w:type="spellStart"/>
            <w:r w:rsidRPr="000036EF">
              <w:rPr>
                <w:rFonts w:ascii="GHEA Grapalat" w:eastAsia="Times New Roman" w:hAnsi="GHEA Grapalat" w:cs="Times New Roman"/>
                <w:sz w:val="20"/>
                <w:szCs w:val="20"/>
              </w:rPr>
              <w:t>վճարողի</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կողմից</w:t>
            </w:r>
            <w:proofErr w:type="spellEnd"/>
          </w:p>
        </w:tc>
      </w:tr>
      <w:tr w:rsidR="000036EF" w:rsidRPr="000036EF" w14:paraId="381E9428" w14:textId="77777777" w:rsidTr="00E27A65">
        <w:tc>
          <w:tcPr>
            <w:tcW w:w="720" w:type="dxa"/>
            <w:tcBorders>
              <w:top w:val="single" w:sz="4" w:space="0" w:color="auto"/>
              <w:left w:val="single" w:sz="4" w:space="0" w:color="auto"/>
              <w:bottom w:val="single" w:sz="4" w:space="0" w:color="auto"/>
              <w:right w:val="single" w:sz="4" w:space="0" w:color="auto"/>
            </w:tcBorders>
          </w:tcPr>
          <w:p w14:paraId="4A17D005"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r w:rsidRPr="000036EF">
              <w:rPr>
                <w:rFonts w:ascii="GHEA Grapalat" w:eastAsia="Times New Roman" w:hAnsi="GHEA Grapalat" w:cs="Times New Roman"/>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0E942790"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վճարողի</w:t>
            </w:r>
            <w:proofErr w:type="spellEnd"/>
            <w:r w:rsidRPr="000036EF">
              <w:rPr>
                <w:rFonts w:ascii="GHEA Grapalat" w:eastAsia="Times New Roman" w:hAnsi="GHEA Grapalat" w:cs="Times New Roman"/>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64BE6753"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78EB4D7"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ոչ</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պարտադիր</w:t>
            </w:r>
            <w:proofErr w:type="spellEnd"/>
          </w:p>
          <w:p w14:paraId="38BC8634"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լրացվում</w:t>
            </w:r>
            <w:proofErr w:type="spellEnd"/>
            <w:r w:rsidRPr="000036EF">
              <w:rPr>
                <w:rFonts w:ascii="GHEA Grapalat" w:eastAsia="Times New Roman" w:hAnsi="GHEA Grapalat" w:cs="Times New Roman"/>
                <w:sz w:val="20"/>
                <w:szCs w:val="20"/>
              </w:rPr>
              <w:t xml:space="preserve"> է </w:t>
            </w:r>
            <w:proofErr w:type="spellStart"/>
            <w:r w:rsidRPr="000036EF">
              <w:rPr>
                <w:rFonts w:ascii="GHEA Grapalat" w:eastAsia="Times New Roman" w:hAnsi="GHEA Grapalat" w:cs="Times New Roman"/>
                <w:sz w:val="20"/>
                <w:szCs w:val="20"/>
              </w:rPr>
              <w:t>Հայաստանի</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Հանրապետության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նորմատիվ</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իրավական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ակտերով</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սահմաված</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դեպքերում</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երբ</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վճարողը</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հանդիսանում</w:t>
            </w:r>
            <w:proofErr w:type="spellEnd"/>
            <w:r w:rsidRPr="000036EF">
              <w:rPr>
                <w:rFonts w:ascii="GHEA Grapalat" w:eastAsia="Times New Roman" w:hAnsi="GHEA Grapalat" w:cs="Times New Roman"/>
                <w:sz w:val="20"/>
                <w:szCs w:val="20"/>
              </w:rPr>
              <w:t xml:space="preserve"> է </w:t>
            </w:r>
            <w:proofErr w:type="spellStart"/>
            <w:r w:rsidRPr="000036EF">
              <w:rPr>
                <w:rFonts w:ascii="GHEA Grapalat" w:eastAsia="Times New Roman" w:hAnsi="GHEA Grapalat" w:cs="Times New Roman"/>
                <w:sz w:val="20"/>
                <w:szCs w:val="20"/>
              </w:rPr>
              <w:t>հաշվառված</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33755A86"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լրացվում</w:t>
            </w:r>
            <w:proofErr w:type="spellEnd"/>
            <w:r w:rsidRPr="000036EF">
              <w:rPr>
                <w:rFonts w:ascii="GHEA Grapalat" w:eastAsia="Times New Roman" w:hAnsi="GHEA Grapalat" w:cs="Times New Roman"/>
                <w:sz w:val="20"/>
                <w:szCs w:val="20"/>
              </w:rPr>
              <w:t xml:space="preserve"> է </w:t>
            </w:r>
            <w:proofErr w:type="spellStart"/>
            <w:r w:rsidRPr="000036EF">
              <w:rPr>
                <w:rFonts w:ascii="GHEA Grapalat" w:eastAsia="Times New Roman" w:hAnsi="GHEA Grapalat" w:cs="Times New Roman"/>
                <w:sz w:val="20"/>
                <w:szCs w:val="20"/>
              </w:rPr>
              <w:t>վճարողի</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կողմից</w:t>
            </w:r>
            <w:proofErr w:type="spellEnd"/>
          </w:p>
        </w:tc>
      </w:tr>
      <w:tr w:rsidR="000036EF" w:rsidRPr="000036EF" w14:paraId="1661EF02" w14:textId="77777777" w:rsidTr="00E27A65">
        <w:tc>
          <w:tcPr>
            <w:tcW w:w="720" w:type="dxa"/>
            <w:tcBorders>
              <w:top w:val="single" w:sz="4" w:space="0" w:color="auto"/>
              <w:left w:val="single" w:sz="4" w:space="0" w:color="auto"/>
              <w:bottom w:val="single" w:sz="4" w:space="0" w:color="auto"/>
              <w:right w:val="single" w:sz="4" w:space="0" w:color="auto"/>
            </w:tcBorders>
          </w:tcPr>
          <w:p w14:paraId="08269555"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r w:rsidRPr="000036EF">
              <w:rPr>
                <w:rFonts w:ascii="GHEA Grapalat" w:eastAsia="Times New Roman" w:hAnsi="GHEA Grapalat" w:cs="Times New Roman"/>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B3B8657"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վճարողի</w:t>
            </w:r>
            <w:proofErr w:type="spellEnd"/>
            <w:r w:rsidRPr="000036EF">
              <w:rPr>
                <w:rFonts w:ascii="GHEA Grapalat" w:eastAsia="Times New Roman" w:hAnsi="GHEA Grapalat" w:cs="Times New Roman"/>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459D94BE"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9600E65"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ոչ</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պարտադիր</w:t>
            </w:r>
            <w:proofErr w:type="spellEnd"/>
          </w:p>
          <w:p w14:paraId="05151C93"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lastRenderedPageBreak/>
              <w:t>լրացվում</w:t>
            </w:r>
            <w:proofErr w:type="spellEnd"/>
            <w:r w:rsidRPr="000036EF">
              <w:rPr>
                <w:rFonts w:ascii="GHEA Grapalat" w:eastAsia="Times New Roman" w:hAnsi="GHEA Grapalat" w:cs="Times New Roman"/>
                <w:sz w:val="20"/>
                <w:szCs w:val="20"/>
              </w:rPr>
              <w:t xml:space="preserve"> է </w:t>
            </w:r>
            <w:proofErr w:type="spellStart"/>
            <w:r w:rsidRPr="000036EF">
              <w:rPr>
                <w:rFonts w:ascii="GHEA Grapalat" w:eastAsia="Times New Roman" w:hAnsi="GHEA Grapalat" w:cs="Times New Roman"/>
                <w:sz w:val="20"/>
                <w:szCs w:val="20"/>
              </w:rPr>
              <w:t>Հայաստանի</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Հանրապետության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նորմատիվ</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իրավական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ակտերով</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սահմանված</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դեպքերում</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երբ</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վճարողը</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հանդիսանում</w:t>
            </w:r>
            <w:proofErr w:type="spellEnd"/>
            <w:r w:rsidRPr="000036EF">
              <w:rPr>
                <w:rFonts w:ascii="GHEA Grapalat" w:eastAsia="Times New Roman" w:hAnsi="GHEA Grapalat" w:cs="Times New Roman"/>
                <w:sz w:val="20"/>
                <w:szCs w:val="20"/>
              </w:rPr>
              <w:t xml:space="preserve"> է </w:t>
            </w:r>
            <w:proofErr w:type="spellStart"/>
            <w:r w:rsidRPr="000036EF">
              <w:rPr>
                <w:rFonts w:ascii="GHEA Grapalat" w:eastAsia="Times New Roman" w:hAnsi="GHEA Grapalat" w:cs="Times New Roman"/>
                <w:sz w:val="20"/>
                <w:szCs w:val="20"/>
              </w:rPr>
              <w:t>ֆիզիկական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15F5EBC0"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lastRenderedPageBreak/>
              <w:t>լրացվում</w:t>
            </w:r>
            <w:proofErr w:type="spellEnd"/>
            <w:r w:rsidRPr="000036EF">
              <w:rPr>
                <w:rFonts w:ascii="GHEA Grapalat" w:eastAsia="Times New Roman" w:hAnsi="GHEA Grapalat" w:cs="Times New Roman"/>
                <w:sz w:val="20"/>
                <w:szCs w:val="20"/>
              </w:rPr>
              <w:t xml:space="preserve"> է </w:t>
            </w:r>
            <w:proofErr w:type="spellStart"/>
            <w:r w:rsidRPr="000036EF">
              <w:rPr>
                <w:rFonts w:ascii="GHEA Grapalat" w:eastAsia="Times New Roman" w:hAnsi="GHEA Grapalat" w:cs="Times New Roman"/>
                <w:sz w:val="20"/>
                <w:szCs w:val="20"/>
              </w:rPr>
              <w:t>վճարողի</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կողմից</w:t>
            </w:r>
            <w:proofErr w:type="spellEnd"/>
          </w:p>
        </w:tc>
      </w:tr>
      <w:tr w:rsidR="000036EF" w:rsidRPr="000036EF" w14:paraId="6B4E28C9" w14:textId="77777777" w:rsidTr="00E27A65">
        <w:tc>
          <w:tcPr>
            <w:tcW w:w="720" w:type="dxa"/>
            <w:tcBorders>
              <w:top w:val="single" w:sz="4" w:space="0" w:color="auto"/>
              <w:left w:val="single" w:sz="4" w:space="0" w:color="auto"/>
              <w:bottom w:val="single" w:sz="4" w:space="0" w:color="auto"/>
              <w:right w:val="single" w:sz="4" w:space="0" w:color="auto"/>
            </w:tcBorders>
          </w:tcPr>
          <w:p w14:paraId="461AD36D"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r w:rsidRPr="000036EF">
              <w:rPr>
                <w:rFonts w:ascii="GHEA Grapalat" w:eastAsia="Times New Roman" w:hAnsi="GHEA Grapalat" w:cs="Times New Roman"/>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0E2DE32E"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proofErr w:type="gramStart"/>
            <w:r w:rsidRPr="000036EF">
              <w:rPr>
                <w:rFonts w:ascii="GHEA Grapalat" w:eastAsia="Times New Roman" w:hAnsi="GHEA Grapalat" w:cs="Times New Roman"/>
                <w:sz w:val="20"/>
                <w:szCs w:val="20"/>
              </w:rPr>
              <w:t>շահառու</w:t>
            </w:r>
            <w:proofErr w:type="spellEnd"/>
            <w:r w:rsidRPr="000036EF">
              <w:rPr>
                <w:rFonts w:ascii="GHEA Grapalat" w:eastAsia="Times New Roman" w:hAnsi="GHEA Grapalat" w:cs="Sylfaen"/>
                <w:sz w:val="20"/>
                <w:szCs w:val="20"/>
                <w:lang w:val="hy-AM"/>
              </w:rPr>
              <w:t>ի  անվանումը</w:t>
            </w:r>
            <w:proofErr w:type="gramEnd"/>
            <w:r w:rsidRPr="000036EF">
              <w:rPr>
                <w:rFonts w:ascii="GHEA Grapalat" w:eastAsia="Times New Roman" w:hAnsi="GHEA Grapalat" w:cs="Sylfaen"/>
                <w:sz w:val="20"/>
                <w:szCs w:val="20"/>
              </w:rPr>
              <w:t>,</w:t>
            </w:r>
            <w:r w:rsidRPr="000036EF">
              <w:rPr>
                <w:rFonts w:ascii="GHEA Grapalat" w:eastAsia="Times New Roman"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11710261"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74EC3A"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պարտադիր</w:t>
            </w:r>
            <w:proofErr w:type="spellEnd"/>
          </w:p>
          <w:p w14:paraId="1B972E43"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լրացվում</w:t>
            </w:r>
            <w:proofErr w:type="spellEnd"/>
            <w:r w:rsidRPr="000036EF">
              <w:rPr>
                <w:rFonts w:ascii="GHEA Grapalat" w:eastAsia="Times New Roman" w:hAnsi="GHEA Grapalat" w:cs="Times New Roman"/>
                <w:sz w:val="20"/>
                <w:szCs w:val="20"/>
              </w:rPr>
              <w:t xml:space="preserve"> է </w:t>
            </w:r>
            <w:proofErr w:type="spellStart"/>
            <w:r w:rsidRPr="000036EF">
              <w:rPr>
                <w:rFonts w:ascii="GHEA Grapalat" w:eastAsia="Times New Roman" w:hAnsi="GHEA Grapalat" w:cs="Times New Roman"/>
                <w:sz w:val="20"/>
                <w:szCs w:val="20"/>
              </w:rPr>
              <w:t>շահառու</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հանդիսացող</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անձի</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վճարումը</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ստացողի</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անվանումը</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Նշվում</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են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նաև</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այլ</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տվյալներ</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ըստ</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11D674DE"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նախապես</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լրացվում</w:t>
            </w:r>
            <w:proofErr w:type="spellEnd"/>
            <w:r w:rsidRPr="000036EF">
              <w:rPr>
                <w:rFonts w:ascii="GHEA Grapalat" w:eastAsia="Times New Roman" w:hAnsi="GHEA Grapalat" w:cs="Times New Roman"/>
                <w:sz w:val="20"/>
                <w:szCs w:val="20"/>
              </w:rPr>
              <w:t xml:space="preserve"> է </w:t>
            </w:r>
            <w:proofErr w:type="spellStart"/>
            <w:r w:rsidRPr="000036EF">
              <w:rPr>
                <w:rFonts w:ascii="GHEA Grapalat" w:eastAsia="Times New Roman" w:hAnsi="GHEA Grapalat" w:cs="Times New Roman"/>
                <w:sz w:val="20"/>
                <w:szCs w:val="20"/>
              </w:rPr>
              <w:t>շահառուի</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կողմից</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հրավերով</w:t>
            </w:r>
            <w:proofErr w:type="spellEnd"/>
          </w:p>
        </w:tc>
      </w:tr>
      <w:tr w:rsidR="000036EF" w:rsidRPr="000036EF" w14:paraId="47C5C6F1" w14:textId="77777777" w:rsidTr="00E27A65">
        <w:tc>
          <w:tcPr>
            <w:tcW w:w="720" w:type="dxa"/>
            <w:tcBorders>
              <w:top w:val="single" w:sz="4" w:space="0" w:color="auto"/>
              <w:left w:val="single" w:sz="4" w:space="0" w:color="auto"/>
              <w:bottom w:val="single" w:sz="4" w:space="0" w:color="auto"/>
              <w:right w:val="single" w:sz="4" w:space="0" w:color="auto"/>
            </w:tcBorders>
          </w:tcPr>
          <w:p w14:paraId="307F9371" w14:textId="77777777" w:rsidR="000036EF" w:rsidRPr="000036EF" w:rsidRDefault="000036EF" w:rsidP="000036EF">
            <w:pPr>
              <w:spacing w:after="0" w:line="240" w:lineRule="auto"/>
              <w:jc w:val="center"/>
              <w:rPr>
                <w:rFonts w:ascii="GHEA Grapalat" w:eastAsia="Times New Roman" w:hAnsi="GHEA Grapalat" w:cs="Times New Roman"/>
                <w:sz w:val="20"/>
                <w:szCs w:val="20"/>
                <w:lang w:val="hy-AM"/>
              </w:rPr>
            </w:pPr>
            <w:r w:rsidRPr="000036EF">
              <w:rPr>
                <w:rFonts w:ascii="GHEA Grapalat" w:eastAsia="Times New Roman" w:hAnsi="GHEA Grapalat" w:cs="Times New Roman"/>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29482999"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շահառուի</w:t>
            </w:r>
            <w:proofErr w:type="spellEnd"/>
            <w:r w:rsidRPr="000036EF">
              <w:rPr>
                <w:rFonts w:ascii="GHEA Grapalat" w:eastAsia="Times New Roman" w:hAnsi="GHEA Grapalat" w:cs="Times New Roman"/>
                <w:sz w:val="20"/>
                <w:szCs w:val="20"/>
              </w:rPr>
              <w:t xml:space="preserve"> Հ</w:t>
            </w:r>
            <w:r w:rsidRPr="000036EF">
              <w:rPr>
                <w:rFonts w:ascii="GHEA Grapalat" w:eastAsia="Times New Roman" w:hAnsi="GHEA Grapalat" w:cs="Times New Roman"/>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0709A5D"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ADEBC14"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ոչ</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պարտադիր</w:t>
            </w:r>
            <w:proofErr w:type="spellEnd"/>
          </w:p>
          <w:p w14:paraId="1DE1FA06"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r w:rsidRPr="000036EF">
              <w:rPr>
                <w:rFonts w:ascii="GHEA Grapalat" w:eastAsia="Times New Roman" w:hAnsi="GHEA Grapalat" w:cs="Sylfaen"/>
                <w:sz w:val="20"/>
                <w:szCs w:val="20"/>
              </w:rPr>
              <w:t xml:space="preserve"> (</w:t>
            </w:r>
            <w:r w:rsidRPr="000036EF">
              <w:rPr>
                <w:rFonts w:ascii="GHEA Grapalat" w:eastAsia="Times New Roman" w:hAnsi="GHEA Grapalat" w:cs="Sylfaen"/>
                <w:sz w:val="20"/>
                <w:szCs w:val="20"/>
                <w:lang w:val="hy-AM"/>
              </w:rPr>
              <w:t>գնումների հետ կապված գործընթացում չի լրացվում</w:t>
            </w:r>
            <w:r w:rsidRPr="000036EF">
              <w:rPr>
                <w:rFonts w:ascii="GHEA Grapalat" w:eastAsia="Times New Roman"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14178D9"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r w:rsidRPr="000036EF">
              <w:rPr>
                <w:rFonts w:ascii="GHEA Grapalat" w:eastAsia="Times New Roman" w:hAnsi="GHEA Grapalat" w:cs="Sylfaen"/>
                <w:sz w:val="20"/>
                <w:szCs w:val="20"/>
                <w:lang w:val="ru-RU"/>
              </w:rPr>
              <w:t>(</w:t>
            </w:r>
            <w:r w:rsidRPr="000036EF">
              <w:rPr>
                <w:rFonts w:ascii="GHEA Grapalat" w:eastAsia="Times New Roman" w:hAnsi="GHEA Grapalat" w:cs="Sylfaen"/>
                <w:sz w:val="20"/>
                <w:szCs w:val="20"/>
                <w:lang w:val="hy-AM"/>
              </w:rPr>
              <w:t>չի լրացվում</w:t>
            </w:r>
            <w:r w:rsidRPr="000036EF">
              <w:rPr>
                <w:rFonts w:ascii="GHEA Grapalat" w:eastAsia="Times New Roman" w:hAnsi="GHEA Grapalat" w:cs="Sylfaen"/>
                <w:sz w:val="20"/>
                <w:szCs w:val="20"/>
                <w:lang w:val="ru-RU"/>
              </w:rPr>
              <w:t>)</w:t>
            </w:r>
          </w:p>
        </w:tc>
      </w:tr>
      <w:tr w:rsidR="000036EF" w:rsidRPr="000036EF" w14:paraId="3569322F" w14:textId="77777777" w:rsidTr="00E27A65">
        <w:tc>
          <w:tcPr>
            <w:tcW w:w="720" w:type="dxa"/>
            <w:tcBorders>
              <w:top w:val="single" w:sz="4" w:space="0" w:color="auto"/>
              <w:left w:val="single" w:sz="4" w:space="0" w:color="auto"/>
              <w:bottom w:val="single" w:sz="4" w:space="0" w:color="auto"/>
              <w:right w:val="single" w:sz="4" w:space="0" w:color="auto"/>
            </w:tcBorders>
          </w:tcPr>
          <w:p w14:paraId="096DE88B"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r w:rsidRPr="000036EF">
              <w:rPr>
                <w:rFonts w:ascii="GHEA Grapalat" w:eastAsia="Times New Roman" w:hAnsi="GHEA Grapalat" w:cs="Times New Roman"/>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587EC508"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շահառուի</w:t>
            </w:r>
            <w:proofErr w:type="spellEnd"/>
            <w:r w:rsidRPr="000036EF">
              <w:rPr>
                <w:rFonts w:ascii="GHEA Grapalat" w:eastAsia="Times New Roman" w:hAnsi="GHEA Grapalat" w:cs="Times New Roman"/>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1259A803"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48F4858"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ոչ</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պարտադիր</w:t>
            </w:r>
            <w:proofErr w:type="spellEnd"/>
          </w:p>
          <w:p w14:paraId="57D715DC"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լրացվում</w:t>
            </w:r>
            <w:proofErr w:type="spellEnd"/>
            <w:r w:rsidRPr="000036EF">
              <w:rPr>
                <w:rFonts w:ascii="GHEA Grapalat" w:eastAsia="Times New Roman" w:hAnsi="GHEA Grapalat" w:cs="Times New Roman"/>
                <w:sz w:val="20"/>
                <w:szCs w:val="20"/>
              </w:rPr>
              <w:t xml:space="preserve"> է </w:t>
            </w:r>
            <w:proofErr w:type="spellStart"/>
            <w:r w:rsidRPr="000036EF">
              <w:rPr>
                <w:rFonts w:ascii="GHEA Grapalat" w:eastAsia="Times New Roman" w:hAnsi="GHEA Grapalat" w:cs="Times New Roman"/>
                <w:sz w:val="20"/>
                <w:szCs w:val="20"/>
              </w:rPr>
              <w:t>Հայաստանի</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Հանրապետության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նորմատիվ</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իրավական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ակտերով</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սահմանված</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դեպքերում</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երբ</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շահառուն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հանդիսանում</w:t>
            </w:r>
            <w:proofErr w:type="spellEnd"/>
            <w:r w:rsidRPr="000036EF">
              <w:rPr>
                <w:rFonts w:ascii="GHEA Grapalat" w:eastAsia="Times New Roman" w:hAnsi="GHEA Grapalat" w:cs="Times New Roman"/>
                <w:sz w:val="20"/>
                <w:szCs w:val="20"/>
              </w:rPr>
              <w:t xml:space="preserve"> է </w:t>
            </w:r>
            <w:proofErr w:type="spellStart"/>
            <w:r w:rsidRPr="000036EF">
              <w:rPr>
                <w:rFonts w:ascii="GHEA Grapalat" w:eastAsia="Times New Roman" w:hAnsi="GHEA Grapalat" w:cs="Times New Roman"/>
                <w:sz w:val="20"/>
                <w:szCs w:val="20"/>
              </w:rPr>
              <w:t>հաշվառված</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հարկատու</w:t>
            </w:r>
            <w:proofErr w:type="spellEnd"/>
            <w:r w:rsidRPr="000036EF">
              <w:rPr>
                <w:rFonts w:ascii="GHEA Grapalat" w:eastAsia="Times New Roman" w:hAnsi="GHEA Grapalat" w:cs="Times New Roman"/>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16E741B"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նախապես</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լրացվում</w:t>
            </w:r>
            <w:proofErr w:type="spellEnd"/>
            <w:r w:rsidRPr="000036EF">
              <w:rPr>
                <w:rFonts w:ascii="GHEA Grapalat" w:eastAsia="Times New Roman" w:hAnsi="GHEA Grapalat" w:cs="Times New Roman"/>
                <w:sz w:val="20"/>
                <w:szCs w:val="20"/>
              </w:rPr>
              <w:t xml:space="preserve"> է </w:t>
            </w:r>
            <w:proofErr w:type="spellStart"/>
            <w:r w:rsidRPr="000036EF">
              <w:rPr>
                <w:rFonts w:ascii="GHEA Grapalat" w:eastAsia="Times New Roman" w:hAnsi="GHEA Grapalat" w:cs="Times New Roman"/>
                <w:sz w:val="20"/>
                <w:szCs w:val="20"/>
              </w:rPr>
              <w:t>շահառուի</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կողմից</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հրավերով</w:t>
            </w:r>
            <w:proofErr w:type="spellEnd"/>
          </w:p>
        </w:tc>
      </w:tr>
      <w:tr w:rsidR="000036EF" w:rsidRPr="000036EF" w14:paraId="2103ED05" w14:textId="77777777" w:rsidTr="00E27A65">
        <w:tc>
          <w:tcPr>
            <w:tcW w:w="720" w:type="dxa"/>
            <w:tcBorders>
              <w:top w:val="single" w:sz="4" w:space="0" w:color="auto"/>
              <w:left w:val="single" w:sz="4" w:space="0" w:color="auto"/>
              <w:bottom w:val="single" w:sz="4" w:space="0" w:color="auto"/>
              <w:right w:val="single" w:sz="4" w:space="0" w:color="auto"/>
            </w:tcBorders>
          </w:tcPr>
          <w:p w14:paraId="1FB71103"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r w:rsidRPr="000036EF">
              <w:rPr>
                <w:rFonts w:ascii="GHEA Grapalat" w:eastAsia="Times New Roman" w:hAnsi="GHEA Grapalat" w:cs="Times New Roman"/>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D14750F"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շահառուին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սպասարկող</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ֆինանսական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կազմակերպության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մասնաճյուղի</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անվանումը</w:t>
            </w:r>
            <w:proofErr w:type="spellEnd"/>
            <w:r w:rsidRPr="000036EF">
              <w:rPr>
                <w:rFonts w:ascii="GHEA Grapalat" w:eastAsia="Times New Roman" w:hAnsi="GHEA Grapalat" w:cs="Times New Roman"/>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4DB998A"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79E1BDA"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79F3012"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նախապես</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լրացվում</w:t>
            </w:r>
            <w:proofErr w:type="spellEnd"/>
            <w:r w:rsidRPr="000036EF">
              <w:rPr>
                <w:rFonts w:ascii="GHEA Grapalat" w:eastAsia="Times New Roman" w:hAnsi="GHEA Grapalat" w:cs="Times New Roman"/>
                <w:sz w:val="20"/>
                <w:szCs w:val="20"/>
              </w:rPr>
              <w:t xml:space="preserve"> է </w:t>
            </w:r>
            <w:proofErr w:type="spellStart"/>
            <w:r w:rsidRPr="000036EF">
              <w:rPr>
                <w:rFonts w:ascii="GHEA Grapalat" w:eastAsia="Times New Roman" w:hAnsi="GHEA Grapalat" w:cs="Times New Roman"/>
                <w:sz w:val="20"/>
                <w:szCs w:val="20"/>
              </w:rPr>
              <w:t>շահառուի</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կողմից</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հրավերով</w:t>
            </w:r>
            <w:proofErr w:type="spellEnd"/>
          </w:p>
        </w:tc>
      </w:tr>
      <w:tr w:rsidR="000036EF" w:rsidRPr="000036EF" w14:paraId="68185720" w14:textId="77777777" w:rsidTr="00E27A65">
        <w:tc>
          <w:tcPr>
            <w:tcW w:w="720" w:type="dxa"/>
            <w:tcBorders>
              <w:top w:val="single" w:sz="4" w:space="0" w:color="auto"/>
              <w:left w:val="single" w:sz="4" w:space="0" w:color="auto"/>
              <w:bottom w:val="single" w:sz="4" w:space="0" w:color="auto"/>
              <w:right w:val="single" w:sz="4" w:space="0" w:color="auto"/>
            </w:tcBorders>
          </w:tcPr>
          <w:p w14:paraId="2EA8A16C"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r w:rsidRPr="000036EF">
              <w:rPr>
                <w:rFonts w:ascii="GHEA Grapalat" w:eastAsia="Times New Roman" w:hAnsi="GHEA Grapalat" w:cs="Times New Roman"/>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16458673"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շահառուի</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հաշվի</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443B7EE"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F3EA3F"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պարտադիր</w:t>
            </w:r>
            <w:proofErr w:type="spellEnd"/>
          </w:p>
          <w:p w14:paraId="0C6E42FD"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լրացվում</w:t>
            </w:r>
            <w:proofErr w:type="spellEnd"/>
            <w:r w:rsidRPr="000036EF">
              <w:rPr>
                <w:rFonts w:ascii="GHEA Grapalat" w:eastAsia="Times New Roman" w:hAnsi="GHEA Grapalat" w:cs="Times New Roman"/>
                <w:sz w:val="20"/>
                <w:szCs w:val="20"/>
              </w:rPr>
              <w:t xml:space="preserve"> է </w:t>
            </w:r>
            <w:proofErr w:type="spellStart"/>
            <w:r w:rsidRPr="000036EF">
              <w:rPr>
                <w:rFonts w:ascii="GHEA Grapalat" w:eastAsia="Times New Roman" w:hAnsi="GHEA Grapalat" w:cs="Times New Roman"/>
                <w:sz w:val="20"/>
                <w:szCs w:val="20"/>
              </w:rPr>
              <w:t>շահառուի</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այն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բանկային</w:t>
            </w:r>
            <w:proofErr w:type="spellEnd"/>
            <w:r w:rsidRPr="000036EF">
              <w:rPr>
                <w:rFonts w:ascii="GHEA Grapalat" w:eastAsia="Times New Roman" w:hAnsi="GHEA Grapalat" w:cs="Times New Roman"/>
                <w:sz w:val="20"/>
                <w:szCs w:val="20"/>
              </w:rPr>
              <w:t xml:space="preserve"> (</w:t>
            </w:r>
            <w:r w:rsidRPr="000036EF">
              <w:rPr>
                <w:rFonts w:ascii="GHEA Grapalat" w:eastAsia="Times New Roman" w:hAnsi="GHEA Grapalat" w:cs="Times New Roman"/>
                <w:sz w:val="20"/>
                <w:szCs w:val="20"/>
                <w:lang w:val="hy-AM"/>
              </w:rPr>
              <w:t>գանձապետական</w:t>
            </w:r>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հաշվի</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համարը</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որի</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վրա</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պետք</w:t>
            </w:r>
            <w:proofErr w:type="spellEnd"/>
            <w:r w:rsidRPr="000036EF">
              <w:rPr>
                <w:rFonts w:ascii="GHEA Grapalat" w:eastAsia="Times New Roman" w:hAnsi="GHEA Grapalat" w:cs="Times New Roman"/>
                <w:sz w:val="20"/>
                <w:szCs w:val="20"/>
              </w:rPr>
              <w:t xml:space="preserve"> է </w:t>
            </w:r>
            <w:proofErr w:type="spellStart"/>
            <w:r w:rsidRPr="000036EF">
              <w:rPr>
                <w:rFonts w:ascii="GHEA Grapalat" w:eastAsia="Times New Roman" w:hAnsi="GHEA Grapalat" w:cs="Times New Roman"/>
                <w:sz w:val="20"/>
                <w:szCs w:val="20"/>
              </w:rPr>
              <w:t>փոխանցվեն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վճարողից</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գանձված</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7D0C9E0D"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նախապես</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լրացվում</w:t>
            </w:r>
            <w:proofErr w:type="spellEnd"/>
            <w:r w:rsidRPr="000036EF">
              <w:rPr>
                <w:rFonts w:ascii="GHEA Grapalat" w:eastAsia="Times New Roman" w:hAnsi="GHEA Grapalat" w:cs="Times New Roman"/>
                <w:sz w:val="20"/>
                <w:szCs w:val="20"/>
              </w:rPr>
              <w:t xml:space="preserve"> է </w:t>
            </w:r>
            <w:proofErr w:type="spellStart"/>
            <w:r w:rsidRPr="000036EF">
              <w:rPr>
                <w:rFonts w:ascii="GHEA Grapalat" w:eastAsia="Times New Roman" w:hAnsi="GHEA Grapalat" w:cs="Times New Roman"/>
                <w:sz w:val="20"/>
                <w:szCs w:val="20"/>
              </w:rPr>
              <w:t>շահառուի</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կողմից</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հրավերով</w:t>
            </w:r>
            <w:proofErr w:type="spellEnd"/>
          </w:p>
        </w:tc>
      </w:tr>
      <w:tr w:rsidR="000036EF" w:rsidRPr="000036EF" w14:paraId="447D25FF" w14:textId="77777777" w:rsidTr="00E27A65">
        <w:tc>
          <w:tcPr>
            <w:tcW w:w="720" w:type="dxa"/>
            <w:tcBorders>
              <w:top w:val="single" w:sz="4" w:space="0" w:color="auto"/>
              <w:left w:val="single" w:sz="4" w:space="0" w:color="auto"/>
              <w:bottom w:val="single" w:sz="4" w:space="0" w:color="auto"/>
              <w:right w:val="single" w:sz="4" w:space="0" w:color="auto"/>
            </w:tcBorders>
          </w:tcPr>
          <w:p w14:paraId="08D350F4"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r w:rsidRPr="000036EF">
              <w:rPr>
                <w:rFonts w:ascii="GHEA Grapalat" w:eastAsia="Times New Roman" w:hAnsi="GHEA Grapalat" w:cs="Times New Roman"/>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2DD54A74"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գումարը</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թվերով</w:t>
            </w:r>
            <w:proofErr w:type="spellEnd"/>
            <w:r w:rsidRPr="000036EF">
              <w:rPr>
                <w:rFonts w:ascii="GHEA Grapalat" w:eastAsia="Times New Roman" w:hAnsi="GHEA Grapalat" w:cs="Times New Roman"/>
                <w:sz w:val="20"/>
                <w:szCs w:val="20"/>
              </w:rPr>
              <w:t xml:space="preserve"> և </w:t>
            </w:r>
            <w:proofErr w:type="spellStart"/>
            <w:r w:rsidRPr="000036EF">
              <w:rPr>
                <w:rFonts w:ascii="GHEA Grapalat" w:eastAsia="Times New Roman" w:hAnsi="GHEA Grapalat" w:cs="Times New Roman"/>
                <w:sz w:val="20"/>
                <w:szCs w:val="20"/>
              </w:rPr>
              <w:t>բառերով</w:t>
            </w:r>
            <w:proofErr w:type="spellEnd"/>
            <w:r w:rsidRPr="000036EF">
              <w:rPr>
                <w:rFonts w:ascii="GHEA Grapalat" w:eastAsia="Times New Roman" w:hAnsi="GHEA Grapalat" w:cs="Times New Roman"/>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A960540"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8546289"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պարտադիր</w:t>
            </w:r>
            <w:proofErr w:type="spellEnd"/>
          </w:p>
          <w:p w14:paraId="7854E607"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լրացվում</w:t>
            </w:r>
            <w:proofErr w:type="spellEnd"/>
            <w:r w:rsidRPr="000036EF">
              <w:rPr>
                <w:rFonts w:ascii="GHEA Grapalat" w:eastAsia="Times New Roman" w:hAnsi="GHEA Grapalat" w:cs="Times New Roman"/>
                <w:sz w:val="20"/>
                <w:szCs w:val="20"/>
              </w:rPr>
              <w:t xml:space="preserve"> է </w:t>
            </w:r>
            <w:proofErr w:type="spellStart"/>
            <w:r w:rsidRPr="000036EF">
              <w:rPr>
                <w:rFonts w:ascii="GHEA Grapalat" w:eastAsia="Times New Roman" w:hAnsi="GHEA Grapalat" w:cs="Times New Roman"/>
                <w:sz w:val="20"/>
                <w:szCs w:val="20"/>
              </w:rPr>
              <w:t>շահառուին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վճարման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ենթակա</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6C098696" w14:textId="77777777" w:rsidR="000036EF" w:rsidRPr="000036EF" w:rsidRDefault="000036EF" w:rsidP="000036EF">
            <w:pPr>
              <w:spacing w:after="0" w:line="240" w:lineRule="auto"/>
              <w:jc w:val="center"/>
              <w:rPr>
                <w:rFonts w:ascii="GHEA Grapalat" w:eastAsia="Times New Roman" w:hAnsi="GHEA Grapalat" w:cs="Times New Roman"/>
                <w:sz w:val="20"/>
                <w:szCs w:val="20"/>
                <w:lang w:val="hy-AM"/>
              </w:rPr>
            </w:pPr>
            <w:proofErr w:type="spellStart"/>
            <w:r w:rsidRPr="000036EF">
              <w:rPr>
                <w:rFonts w:ascii="GHEA Grapalat" w:eastAsia="Times New Roman" w:hAnsi="GHEA Grapalat" w:cs="Times New Roman"/>
                <w:sz w:val="20"/>
                <w:szCs w:val="20"/>
              </w:rPr>
              <w:t>լրացվում</w:t>
            </w:r>
            <w:proofErr w:type="spellEnd"/>
            <w:r w:rsidRPr="000036EF">
              <w:rPr>
                <w:rFonts w:ascii="GHEA Grapalat" w:eastAsia="Times New Roman" w:hAnsi="GHEA Grapalat" w:cs="Times New Roman"/>
                <w:sz w:val="20"/>
                <w:szCs w:val="20"/>
              </w:rPr>
              <w:t xml:space="preserve"> է </w:t>
            </w:r>
            <w:proofErr w:type="spellStart"/>
            <w:r w:rsidRPr="000036EF">
              <w:rPr>
                <w:rFonts w:ascii="GHEA Grapalat" w:eastAsia="Times New Roman" w:hAnsi="GHEA Grapalat" w:cs="Times New Roman"/>
                <w:sz w:val="20"/>
                <w:szCs w:val="20"/>
              </w:rPr>
              <w:t>վճարողի</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կողմից</w:t>
            </w:r>
            <w:proofErr w:type="spellEnd"/>
            <w:r w:rsidRPr="000036EF">
              <w:rPr>
                <w:rFonts w:ascii="GHEA Grapalat" w:eastAsia="Times New Roman" w:hAnsi="GHEA Grapalat" w:cs="Times New Roman"/>
                <w:sz w:val="20"/>
                <w:szCs w:val="20"/>
                <w:lang w:val="hy-AM"/>
              </w:rPr>
              <w:t xml:space="preserve"> </w:t>
            </w:r>
          </w:p>
        </w:tc>
      </w:tr>
      <w:tr w:rsidR="000036EF" w:rsidRPr="008861A1" w14:paraId="5FA3E0EE" w14:textId="77777777" w:rsidTr="00E27A65">
        <w:tc>
          <w:tcPr>
            <w:tcW w:w="720" w:type="dxa"/>
            <w:tcBorders>
              <w:top w:val="single" w:sz="4" w:space="0" w:color="auto"/>
              <w:left w:val="single" w:sz="4" w:space="0" w:color="auto"/>
              <w:bottom w:val="single" w:sz="4" w:space="0" w:color="auto"/>
              <w:right w:val="single" w:sz="4" w:space="0" w:color="auto"/>
            </w:tcBorders>
          </w:tcPr>
          <w:p w14:paraId="10278B12" w14:textId="77777777" w:rsidR="000036EF" w:rsidRPr="000036EF" w:rsidRDefault="000036EF" w:rsidP="000036EF">
            <w:pPr>
              <w:spacing w:after="0" w:line="240" w:lineRule="auto"/>
              <w:jc w:val="center"/>
              <w:rPr>
                <w:rFonts w:ascii="GHEA Grapalat" w:eastAsia="Times New Roman" w:hAnsi="GHEA Grapalat" w:cs="Times New Roman"/>
                <w:sz w:val="20"/>
                <w:szCs w:val="20"/>
                <w:lang w:val="hy-AM"/>
              </w:rPr>
            </w:pPr>
            <w:r w:rsidRPr="000036EF">
              <w:rPr>
                <w:rFonts w:ascii="GHEA Grapalat" w:eastAsia="Times New Roman" w:hAnsi="GHEA Grapalat" w:cs="Times New Roman"/>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580EE670" w14:textId="77777777" w:rsidR="000036EF" w:rsidRPr="000036EF" w:rsidRDefault="000036EF" w:rsidP="000036EF">
            <w:pPr>
              <w:spacing w:after="0" w:line="240" w:lineRule="auto"/>
              <w:jc w:val="center"/>
              <w:rPr>
                <w:rFonts w:ascii="GHEA Grapalat" w:eastAsia="Times New Roman" w:hAnsi="GHEA Grapalat" w:cs="Times New Roman"/>
                <w:sz w:val="20"/>
                <w:szCs w:val="20"/>
                <w:lang w:val="hy-AM"/>
              </w:rPr>
            </w:pPr>
            <w:r w:rsidRPr="000036EF">
              <w:rPr>
                <w:rFonts w:ascii="GHEA Grapalat" w:eastAsia="Times New Roman" w:hAnsi="GHEA Grapalat" w:cs="Sylfaen"/>
                <w:sz w:val="20"/>
                <w:szCs w:val="20"/>
                <w:lang w:val="hy-AM"/>
              </w:rPr>
              <w:t>Ակցեպտավորված գումարը՝  (թվերով</w:t>
            </w:r>
            <w:r w:rsidRPr="000036EF">
              <w:rPr>
                <w:rFonts w:ascii="GHEA Grapalat" w:eastAsia="Times New Roman" w:hAnsi="GHEA Grapalat" w:cs="Arial"/>
                <w:sz w:val="20"/>
                <w:szCs w:val="20"/>
                <w:lang w:val="hy-AM"/>
              </w:rPr>
              <w:t xml:space="preserve"> </w:t>
            </w:r>
            <w:r w:rsidRPr="000036EF">
              <w:rPr>
                <w:rFonts w:ascii="GHEA Grapalat" w:eastAsia="Times New Roman" w:hAnsi="GHEA Grapalat" w:cs="Sylfaen"/>
                <w:sz w:val="20"/>
                <w:szCs w:val="20"/>
                <w:lang w:val="hy-AM"/>
              </w:rPr>
              <w:t>և</w:t>
            </w:r>
            <w:r w:rsidRPr="000036EF">
              <w:rPr>
                <w:rFonts w:ascii="GHEA Grapalat" w:eastAsia="Times New Roman" w:hAnsi="GHEA Grapalat" w:cs="Arial"/>
                <w:sz w:val="20"/>
                <w:szCs w:val="20"/>
                <w:lang w:val="hy-AM"/>
              </w:rPr>
              <w:t xml:space="preserve"> </w:t>
            </w:r>
            <w:r w:rsidRPr="000036EF">
              <w:rPr>
                <w:rFonts w:ascii="GHEA Grapalat" w:eastAsia="Times New Roman"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EAB39AB" w14:textId="77777777" w:rsidR="000036EF" w:rsidRPr="000036EF" w:rsidRDefault="000036EF" w:rsidP="000036EF">
            <w:pPr>
              <w:spacing w:after="0" w:line="240" w:lineRule="auto"/>
              <w:jc w:val="center"/>
              <w:rPr>
                <w:rFonts w:ascii="GHEA Grapalat" w:eastAsia="Times New Roman" w:hAnsi="GHEA Grapalat" w:cs="Times New Roman"/>
                <w:sz w:val="20"/>
                <w:szCs w:val="20"/>
                <w:lang w:val="hy-AM"/>
              </w:rPr>
            </w:pPr>
            <w:proofErr w:type="spellStart"/>
            <w:r w:rsidRPr="000036EF">
              <w:rPr>
                <w:rFonts w:ascii="GHEA Grapalat" w:eastAsia="Times New Roman" w:hAnsi="GHEA Grapalat" w:cs="Times New Roma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9D02CF1" w14:textId="77777777" w:rsidR="000036EF" w:rsidRPr="000036EF" w:rsidRDefault="000036EF" w:rsidP="000036EF">
            <w:pPr>
              <w:spacing w:after="0" w:line="240" w:lineRule="auto"/>
              <w:jc w:val="center"/>
              <w:rPr>
                <w:rFonts w:ascii="GHEA Grapalat" w:eastAsia="Times New Roman" w:hAnsi="GHEA Grapalat" w:cs="Times New Roman"/>
                <w:sz w:val="20"/>
                <w:szCs w:val="20"/>
                <w:lang w:val="hy-AM"/>
              </w:rPr>
            </w:pPr>
            <w:r w:rsidRPr="000036EF">
              <w:rPr>
                <w:rFonts w:ascii="GHEA Grapalat" w:eastAsia="Times New Roman" w:hAnsi="GHEA Grapalat" w:cs="Times New Roman"/>
                <w:sz w:val="20"/>
                <w:szCs w:val="20"/>
                <w:lang w:val="hy-AM"/>
              </w:rPr>
              <w:t>ոչ պարտադիր</w:t>
            </w:r>
          </w:p>
          <w:p w14:paraId="6258C887" w14:textId="77777777" w:rsidR="000036EF" w:rsidRPr="000036EF" w:rsidRDefault="000036EF" w:rsidP="000036EF">
            <w:pPr>
              <w:spacing w:after="0" w:line="240" w:lineRule="auto"/>
              <w:jc w:val="center"/>
              <w:rPr>
                <w:rFonts w:ascii="GHEA Grapalat" w:eastAsia="Times New Roman" w:hAnsi="GHEA Grapalat" w:cs="Times New Roman"/>
                <w:sz w:val="20"/>
                <w:szCs w:val="20"/>
                <w:lang w:val="hy-AM"/>
              </w:rPr>
            </w:pPr>
            <w:r w:rsidRPr="000036EF">
              <w:rPr>
                <w:rFonts w:ascii="GHEA Grapalat" w:eastAsia="Times New Roman"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311DEFA" w14:textId="77777777" w:rsidR="000036EF" w:rsidRPr="000036EF" w:rsidRDefault="000036EF" w:rsidP="000036EF">
            <w:pPr>
              <w:spacing w:after="0" w:line="240" w:lineRule="auto"/>
              <w:jc w:val="center"/>
              <w:rPr>
                <w:rFonts w:ascii="GHEA Grapalat" w:eastAsia="Times New Roman" w:hAnsi="GHEA Grapalat" w:cs="Times New Roman"/>
                <w:sz w:val="20"/>
                <w:szCs w:val="20"/>
                <w:lang w:val="hy-AM"/>
              </w:rPr>
            </w:pPr>
            <w:r w:rsidRPr="000036EF">
              <w:rPr>
                <w:rFonts w:ascii="GHEA Grapalat" w:eastAsia="Times New Roman" w:hAnsi="GHEA Grapalat" w:cs="Sylfaen"/>
                <w:sz w:val="20"/>
                <w:szCs w:val="20"/>
                <w:lang w:val="hy-AM"/>
              </w:rPr>
              <w:t>(չի լրացվում եւ չի կիրառվում)</w:t>
            </w:r>
          </w:p>
        </w:tc>
      </w:tr>
      <w:tr w:rsidR="000036EF" w:rsidRPr="000036EF" w14:paraId="126D0851" w14:textId="77777777" w:rsidTr="00E27A65">
        <w:tc>
          <w:tcPr>
            <w:tcW w:w="720" w:type="dxa"/>
            <w:tcBorders>
              <w:top w:val="single" w:sz="4" w:space="0" w:color="auto"/>
              <w:left w:val="single" w:sz="4" w:space="0" w:color="auto"/>
              <w:bottom w:val="single" w:sz="4" w:space="0" w:color="auto"/>
              <w:right w:val="single" w:sz="4" w:space="0" w:color="auto"/>
            </w:tcBorders>
          </w:tcPr>
          <w:p w14:paraId="2CF8E893" w14:textId="77777777" w:rsidR="000036EF" w:rsidRPr="000036EF" w:rsidRDefault="000036EF" w:rsidP="000036EF">
            <w:pPr>
              <w:spacing w:after="0" w:line="240" w:lineRule="auto"/>
              <w:jc w:val="center"/>
              <w:rPr>
                <w:rFonts w:ascii="GHEA Grapalat" w:eastAsia="Times New Roman" w:hAnsi="GHEA Grapalat" w:cs="Times New Roman"/>
                <w:sz w:val="20"/>
                <w:szCs w:val="20"/>
                <w:lang w:val="hy-AM"/>
              </w:rPr>
            </w:pPr>
            <w:r w:rsidRPr="000036EF">
              <w:rPr>
                <w:rFonts w:ascii="GHEA Grapalat" w:eastAsia="Times New Roman" w:hAnsi="GHEA Grapalat" w:cs="Times New Roman"/>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63FF1F46"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արժույթը</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բառերով</w:t>
            </w:r>
            <w:proofErr w:type="spellEnd"/>
            <w:r w:rsidRPr="000036EF">
              <w:rPr>
                <w:rFonts w:ascii="GHEA Grapalat" w:eastAsia="Times New Roman" w:hAnsi="GHEA Grapalat" w:cs="Times New Roman"/>
                <w:sz w:val="20"/>
                <w:szCs w:val="20"/>
              </w:rPr>
              <w:t xml:space="preserve"> և </w:t>
            </w:r>
            <w:proofErr w:type="spellStart"/>
            <w:r w:rsidRPr="000036EF">
              <w:rPr>
                <w:rFonts w:ascii="GHEA Grapalat" w:eastAsia="Times New Roman" w:hAnsi="GHEA Grapalat" w:cs="Times New Roman"/>
                <w:sz w:val="20"/>
                <w:szCs w:val="20"/>
              </w:rPr>
              <w:t>կոդով</w:t>
            </w:r>
            <w:proofErr w:type="spellEnd"/>
            <w:r w:rsidRPr="000036EF">
              <w:rPr>
                <w:rFonts w:ascii="GHEA Grapalat" w:eastAsia="Times New Roman" w:hAnsi="GHEA Grapalat" w:cs="Times New Roman"/>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D5FB265"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4BB118"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1D5CED8"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լրացվում</w:t>
            </w:r>
            <w:proofErr w:type="spellEnd"/>
            <w:r w:rsidRPr="000036EF">
              <w:rPr>
                <w:rFonts w:ascii="GHEA Grapalat" w:eastAsia="Times New Roman" w:hAnsi="GHEA Grapalat" w:cs="Times New Roman"/>
                <w:sz w:val="20"/>
                <w:szCs w:val="20"/>
              </w:rPr>
              <w:t xml:space="preserve"> է </w:t>
            </w:r>
            <w:proofErr w:type="spellStart"/>
            <w:r w:rsidRPr="000036EF">
              <w:rPr>
                <w:rFonts w:ascii="GHEA Grapalat" w:eastAsia="Times New Roman" w:hAnsi="GHEA Grapalat" w:cs="Times New Roman"/>
                <w:sz w:val="20"/>
                <w:szCs w:val="20"/>
              </w:rPr>
              <w:t>վճարողի</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կողմից</w:t>
            </w:r>
            <w:proofErr w:type="spellEnd"/>
          </w:p>
        </w:tc>
      </w:tr>
      <w:tr w:rsidR="000036EF" w:rsidRPr="008861A1" w14:paraId="03F4E1D0" w14:textId="77777777" w:rsidTr="00E27A65">
        <w:tc>
          <w:tcPr>
            <w:tcW w:w="720" w:type="dxa"/>
            <w:tcBorders>
              <w:top w:val="single" w:sz="4" w:space="0" w:color="auto"/>
              <w:left w:val="single" w:sz="4" w:space="0" w:color="auto"/>
              <w:bottom w:val="single" w:sz="4" w:space="0" w:color="auto"/>
              <w:right w:val="single" w:sz="4" w:space="0" w:color="auto"/>
            </w:tcBorders>
          </w:tcPr>
          <w:p w14:paraId="7BE4C8B7"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r w:rsidRPr="000036EF">
              <w:rPr>
                <w:rFonts w:ascii="GHEA Grapalat" w:eastAsia="Times New Roman" w:hAnsi="GHEA Grapalat" w:cs="Times New Roman"/>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2F504A7"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գործարքի</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CC02AFF"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33E588B" w14:textId="77777777" w:rsidR="000036EF" w:rsidRPr="000036EF" w:rsidRDefault="000036EF" w:rsidP="000036EF">
            <w:pPr>
              <w:spacing w:after="0" w:line="240" w:lineRule="auto"/>
              <w:jc w:val="center"/>
              <w:rPr>
                <w:rFonts w:ascii="GHEA Grapalat" w:eastAsia="Times New Roman" w:hAnsi="GHEA Grapalat" w:cs="Times New Roman"/>
                <w:sz w:val="20"/>
                <w:szCs w:val="20"/>
                <w:lang w:val="hy-AM"/>
              </w:rPr>
            </w:pPr>
            <w:proofErr w:type="spellStart"/>
            <w:r w:rsidRPr="000036EF">
              <w:rPr>
                <w:rFonts w:ascii="GHEA Grapalat" w:eastAsia="Times New Roman" w:hAnsi="GHEA Grapalat" w:cs="Times New Roman"/>
                <w:sz w:val="20"/>
                <w:szCs w:val="20"/>
              </w:rPr>
              <w:t>Պարտադիր</w:t>
            </w:r>
            <w:proofErr w:type="spellEnd"/>
            <w:r w:rsidRPr="000036EF">
              <w:rPr>
                <w:rFonts w:ascii="GHEA Grapalat" w:eastAsia="Times New Roman" w:hAnsi="GHEA Grapalat" w:cs="Times New Roman"/>
                <w:sz w:val="20"/>
                <w:szCs w:val="20"/>
              </w:rPr>
              <w:t xml:space="preserve"> </w:t>
            </w:r>
            <w:r w:rsidRPr="000036EF">
              <w:rPr>
                <w:rFonts w:ascii="GHEA Grapalat" w:eastAsia="Times New Roman" w:hAnsi="GHEA Grapalat" w:cs="Times New Roman"/>
                <w:sz w:val="20"/>
                <w:szCs w:val="20"/>
                <w:lang w:val="hy-AM"/>
              </w:rPr>
              <w:t xml:space="preserve">լրացվում է </w:t>
            </w:r>
            <w:r w:rsidRPr="000036EF">
              <w:rPr>
                <w:rFonts w:ascii="GHEA Grapalat" w:eastAsia="Times New Roman" w:hAnsi="GHEA Grapalat" w:cs="Times New Roman"/>
                <w:sz w:val="20"/>
                <w:szCs w:val="20"/>
              </w:rPr>
              <w:t>«</w:t>
            </w:r>
            <w:r w:rsidRPr="000036EF">
              <w:rPr>
                <w:rFonts w:ascii="GHEA Grapalat" w:eastAsia="Times New Roman" w:hAnsi="GHEA Grapalat" w:cs="Times New Roman"/>
                <w:sz w:val="20"/>
                <w:szCs w:val="20"/>
                <w:lang w:val="hy-AM"/>
              </w:rPr>
              <w:t>պայմանագրի կատարման ապահովման համար</w:t>
            </w:r>
            <w:r w:rsidRPr="000036EF">
              <w:rPr>
                <w:rFonts w:ascii="GHEA Grapalat" w:eastAsia="Times New Roman" w:hAnsi="GHEA Grapalat" w:cs="Times New Roman"/>
                <w:sz w:val="20"/>
                <w:szCs w:val="20"/>
              </w:rPr>
              <w:t>»</w:t>
            </w:r>
            <w:r w:rsidRPr="000036EF">
              <w:rPr>
                <w:rFonts w:ascii="GHEA Grapalat" w:eastAsia="Times New Roman" w:hAnsi="GHEA Grapalat" w:cs="Times New Roman"/>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19D7B985" w14:textId="77777777" w:rsidR="000036EF" w:rsidRPr="000036EF" w:rsidRDefault="000036EF" w:rsidP="000036EF">
            <w:pPr>
              <w:spacing w:after="0" w:line="240" w:lineRule="auto"/>
              <w:jc w:val="center"/>
              <w:rPr>
                <w:rFonts w:ascii="GHEA Grapalat" w:eastAsia="Times New Roman" w:hAnsi="GHEA Grapalat" w:cs="Times New Roman"/>
                <w:sz w:val="20"/>
                <w:szCs w:val="20"/>
                <w:lang w:val="hy-AM"/>
              </w:rPr>
            </w:pPr>
            <w:r w:rsidRPr="000036EF">
              <w:rPr>
                <w:rFonts w:ascii="GHEA Grapalat" w:eastAsia="Times New Roman" w:hAnsi="GHEA Grapalat" w:cs="Times New Roman"/>
                <w:sz w:val="20"/>
                <w:szCs w:val="20"/>
                <w:lang w:val="hy-AM"/>
              </w:rPr>
              <w:t>նախապես լրացվում է շահառուի կողմից` հրավերով</w:t>
            </w:r>
          </w:p>
        </w:tc>
      </w:tr>
      <w:tr w:rsidR="000036EF" w:rsidRPr="000036EF" w14:paraId="3DD19CB3" w14:textId="77777777" w:rsidTr="00E27A65">
        <w:tc>
          <w:tcPr>
            <w:tcW w:w="720" w:type="dxa"/>
            <w:tcBorders>
              <w:top w:val="single" w:sz="4" w:space="0" w:color="auto"/>
              <w:left w:val="single" w:sz="4" w:space="0" w:color="auto"/>
              <w:bottom w:val="single" w:sz="4" w:space="0" w:color="auto"/>
              <w:right w:val="single" w:sz="4" w:space="0" w:color="auto"/>
            </w:tcBorders>
          </w:tcPr>
          <w:p w14:paraId="64878868"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r w:rsidRPr="000036EF">
              <w:rPr>
                <w:rFonts w:ascii="GHEA Grapalat" w:eastAsia="Times New Roman" w:hAnsi="GHEA Grapalat" w:cs="Times New Roman"/>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3E88DF30"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r w:rsidRPr="000036EF">
              <w:rPr>
                <w:rFonts w:ascii="GHEA Grapalat" w:eastAsia="Times New Roman"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23E71360"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2DF02AB"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պարտադիր</w:t>
            </w:r>
            <w:proofErr w:type="spellEnd"/>
          </w:p>
          <w:p w14:paraId="70764E2F"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լրացվում</w:t>
            </w:r>
            <w:proofErr w:type="spellEnd"/>
            <w:r w:rsidRPr="000036EF">
              <w:rPr>
                <w:rFonts w:ascii="GHEA Grapalat" w:eastAsia="Times New Roman" w:hAnsi="GHEA Grapalat" w:cs="Times New Roman"/>
                <w:sz w:val="20"/>
                <w:szCs w:val="20"/>
              </w:rPr>
              <w:t xml:space="preserve"> է </w:t>
            </w:r>
            <w:proofErr w:type="spellStart"/>
            <w:r w:rsidRPr="000036EF">
              <w:rPr>
                <w:rFonts w:ascii="GHEA Grapalat" w:eastAsia="Times New Roman" w:hAnsi="GHEA Grapalat" w:cs="Times New Roman"/>
                <w:sz w:val="20"/>
                <w:szCs w:val="20"/>
              </w:rPr>
              <w:t>պահանջագրով</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նշված</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գումարի</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գանձման</w:t>
            </w:r>
            <w:proofErr w:type="spellEnd"/>
            <w:r w:rsidRPr="000036EF">
              <w:rPr>
                <w:rFonts w:ascii="GHEA Grapalat" w:eastAsia="Times New Roman" w:hAnsi="GHEA Grapalat" w:cs="Times New Roman"/>
                <w:sz w:val="20"/>
                <w:szCs w:val="20"/>
              </w:rPr>
              <w:t xml:space="preserve"> և </w:t>
            </w:r>
            <w:proofErr w:type="spellStart"/>
            <w:r w:rsidRPr="000036EF">
              <w:rPr>
                <w:rFonts w:ascii="GHEA Grapalat" w:eastAsia="Times New Roman" w:hAnsi="GHEA Grapalat" w:cs="Times New Roman"/>
                <w:sz w:val="20"/>
                <w:szCs w:val="20"/>
              </w:rPr>
              <w:t>շահառուին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վճարման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համար</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հիմք</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հանդիսացող</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փաստաթղթի</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տվյալները</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որոնց</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հիման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վրա</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շահառուն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վճարման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պահանջագիր</w:t>
            </w:r>
            <w:proofErr w:type="spellEnd"/>
            <w:r w:rsidRPr="000036EF">
              <w:rPr>
                <w:rFonts w:ascii="GHEA Grapalat" w:eastAsia="Times New Roman" w:hAnsi="GHEA Grapalat" w:cs="Times New Roman"/>
                <w:sz w:val="20"/>
                <w:szCs w:val="20"/>
              </w:rPr>
              <w:t xml:space="preserve"> է </w:t>
            </w:r>
            <w:proofErr w:type="spellStart"/>
            <w:r w:rsidRPr="000036EF">
              <w:rPr>
                <w:rFonts w:ascii="GHEA Grapalat" w:eastAsia="Times New Roman" w:hAnsi="GHEA Grapalat" w:cs="Times New Roman"/>
                <w:sz w:val="20"/>
                <w:szCs w:val="20"/>
              </w:rPr>
              <w:t>ներկայացնում</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վճարողին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սպասարկող</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բանկին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lastRenderedPageBreak/>
              <w:t>լրացվում</w:t>
            </w:r>
            <w:proofErr w:type="spellEnd"/>
            <w:r w:rsidRPr="000036EF">
              <w:rPr>
                <w:rFonts w:ascii="GHEA Grapalat" w:eastAsia="Times New Roman" w:hAnsi="GHEA Grapalat" w:cs="Times New Roman"/>
                <w:sz w:val="20"/>
                <w:szCs w:val="20"/>
              </w:rPr>
              <w:t xml:space="preserve"> է </w:t>
            </w:r>
            <w:proofErr w:type="spellStart"/>
            <w:r w:rsidRPr="000036EF">
              <w:rPr>
                <w:rFonts w:ascii="GHEA Grapalat" w:eastAsia="Times New Roman" w:hAnsi="GHEA Grapalat" w:cs="Times New Roman"/>
                <w:sz w:val="20"/>
                <w:szCs w:val="20"/>
              </w:rPr>
              <w:t>պահանջագրի</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ներկայացման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համար</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հիմք</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հանդիսացող</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պայմանագրի</w:t>
            </w:r>
            <w:proofErr w:type="spellEnd"/>
            <w:r w:rsidRPr="000036EF">
              <w:rPr>
                <w:rFonts w:ascii="GHEA Grapalat" w:eastAsia="Times New Roman" w:hAnsi="GHEA Grapalat" w:cs="Times New Roman"/>
                <w:sz w:val="20"/>
                <w:szCs w:val="20"/>
              </w:rPr>
              <w:t xml:space="preserve"> </w:t>
            </w:r>
            <w:proofErr w:type="spellStart"/>
            <w:proofErr w:type="gramStart"/>
            <w:r w:rsidRPr="000036EF">
              <w:rPr>
                <w:rFonts w:ascii="GHEA Grapalat" w:eastAsia="Times New Roman" w:hAnsi="GHEA Grapalat" w:cs="Times New Roman"/>
                <w:sz w:val="20"/>
                <w:szCs w:val="20"/>
              </w:rPr>
              <w:t>համարը</w:t>
            </w:r>
            <w:proofErr w:type="spellEnd"/>
            <w:r w:rsidRPr="000036EF">
              <w:rPr>
                <w:rFonts w:ascii="GHEA Grapalat" w:eastAsia="Times New Roman" w:hAnsi="GHEA Grapalat" w:cs="Times New Roman"/>
                <w:sz w:val="20"/>
                <w:szCs w:val="20"/>
                <w:lang w:val="hy-AM"/>
              </w:rPr>
              <w:t>,</w:t>
            </w:r>
            <w:r w:rsidRPr="000036EF">
              <w:rPr>
                <w:rFonts w:ascii="GHEA Grapalat" w:eastAsia="Times New Roman" w:hAnsi="GHEA Grapalat" w:cs="Arial"/>
                <w:sz w:val="20"/>
                <w:szCs w:val="20"/>
                <w:lang w:val="hy-AM"/>
              </w:rPr>
              <w:t xml:space="preserve"> </w:t>
            </w:r>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գնման</w:t>
            </w:r>
            <w:proofErr w:type="spellEnd"/>
            <w:proofErr w:type="gram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ընթացակարգի</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ծածկագիրը</w:t>
            </w:r>
            <w:proofErr w:type="spellEnd"/>
            <w:r w:rsidRPr="000036EF">
              <w:rPr>
                <w:rFonts w:ascii="GHEA Grapalat" w:eastAsia="Times New Roman"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5A248DB" w14:textId="77777777" w:rsidR="000036EF" w:rsidRPr="000036EF" w:rsidRDefault="000036EF" w:rsidP="000036EF">
            <w:pPr>
              <w:spacing w:after="0" w:line="240" w:lineRule="auto"/>
              <w:jc w:val="center"/>
              <w:rPr>
                <w:rFonts w:ascii="GHEA Grapalat" w:eastAsia="Times New Roman" w:hAnsi="GHEA Grapalat" w:cs="Times New Roman"/>
                <w:sz w:val="20"/>
                <w:szCs w:val="20"/>
                <w:lang w:val="hy-AM"/>
              </w:rPr>
            </w:pPr>
            <w:proofErr w:type="spellStart"/>
            <w:r w:rsidRPr="000036EF">
              <w:rPr>
                <w:rFonts w:ascii="GHEA Grapalat" w:eastAsia="Times New Roman" w:hAnsi="GHEA Grapalat" w:cs="Times New Roman"/>
                <w:sz w:val="20"/>
                <w:szCs w:val="20"/>
              </w:rPr>
              <w:lastRenderedPageBreak/>
              <w:t>լրացվում</w:t>
            </w:r>
            <w:proofErr w:type="spellEnd"/>
            <w:r w:rsidRPr="000036EF">
              <w:rPr>
                <w:rFonts w:ascii="GHEA Grapalat" w:eastAsia="Times New Roman" w:hAnsi="GHEA Grapalat" w:cs="Times New Roman"/>
                <w:sz w:val="20"/>
                <w:szCs w:val="20"/>
              </w:rPr>
              <w:t xml:space="preserve"> է </w:t>
            </w:r>
            <w:r w:rsidRPr="000036EF">
              <w:rPr>
                <w:rFonts w:ascii="GHEA Grapalat" w:eastAsia="Times New Roman" w:hAnsi="GHEA Grapalat" w:cs="Times New Roman"/>
                <w:sz w:val="20"/>
                <w:szCs w:val="20"/>
                <w:lang w:val="hy-AM"/>
              </w:rPr>
              <w:t>շահառու</w:t>
            </w:r>
            <w:r w:rsidRPr="000036EF">
              <w:rPr>
                <w:rFonts w:ascii="GHEA Grapalat" w:eastAsia="Times New Roman" w:hAnsi="GHEA Grapalat" w:cs="Times New Roman"/>
                <w:sz w:val="20"/>
                <w:szCs w:val="20"/>
              </w:rPr>
              <w:t xml:space="preserve">ի </w:t>
            </w:r>
            <w:proofErr w:type="spellStart"/>
            <w:r w:rsidRPr="000036EF">
              <w:rPr>
                <w:rFonts w:ascii="GHEA Grapalat" w:eastAsia="Times New Roman" w:hAnsi="GHEA Grapalat" w:cs="Times New Roman"/>
                <w:sz w:val="20"/>
                <w:szCs w:val="20"/>
              </w:rPr>
              <w:t>կողմից</w:t>
            </w:r>
            <w:proofErr w:type="spellEnd"/>
          </w:p>
        </w:tc>
      </w:tr>
      <w:tr w:rsidR="000036EF" w:rsidRPr="008861A1" w14:paraId="38ED7F29" w14:textId="77777777" w:rsidTr="00E27A65">
        <w:tc>
          <w:tcPr>
            <w:tcW w:w="720" w:type="dxa"/>
            <w:tcBorders>
              <w:top w:val="single" w:sz="4" w:space="0" w:color="auto"/>
              <w:left w:val="single" w:sz="4" w:space="0" w:color="auto"/>
              <w:bottom w:val="single" w:sz="4" w:space="0" w:color="auto"/>
              <w:right w:val="single" w:sz="4" w:space="0" w:color="auto"/>
            </w:tcBorders>
          </w:tcPr>
          <w:p w14:paraId="2D756023" w14:textId="77777777" w:rsidR="000036EF" w:rsidRPr="000036EF" w:rsidDel="0010680B" w:rsidRDefault="000036EF" w:rsidP="000036EF">
            <w:pPr>
              <w:spacing w:after="0" w:line="240" w:lineRule="auto"/>
              <w:jc w:val="center"/>
              <w:rPr>
                <w:rFonts w:ascii="GHEA Grapalat" w:eastAsia="Times New Roman" w:hAnsi="GHEA Grapalat" w:cs="Times New Roman"/>
                <w:sz w:val="20"/>
                <w:szCs w:val="20"/>
                <w:lang w:val="hy-AM"/>
              </w:rPr>
            </w:pPr>
            <w:r w:rsidRPr="000036EF">
              <w:rPr>
                <w:rFonts w:ascii="GHEA Grapalat" w:eastAsia="Times New Roman" w:hAnsi="GHEA Grapalat" w:cs="Times New Roman"/>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0AF5E1C7"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r w:rsidRPr="000036EF">
              <w:rPr>
                <w:rFonts w:ascii="GHEA Grapalat" w:eastAsia="Times New Roman"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15E35893"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DC9CB9B" w14:textId="77777777" w:rsidR="000036EF" w:rsidRPr="000036EF" w:rsidRDefault="000036EF" w:rsidP="000036EF">
            <w:pPr>
              <w:spacing w:after="0" w:line="240" w:lineRule="auto"/>
              <w:jc w:val="center"/>
              <w:rPr>
                <w:rFonts w:ascii="GHEA Grapalat" w:eastAsia="Times New Roman" w:hAnsi="GHEA Grapalat" w:cs="Sylfaen"/>
                <w:sz w:val="20"/>
                <w:szCs w:val="20"/>
                <w:lang w:val="hy-AM"/>
              </w:rPr>
            </w:pPr>
            <w:proofErr w:type="spellStart"/>
            <w:r w:rsidRPr="000036EF">
              <w:rPr>
                <w:rFonts w:ascii="GHEA Grapalat" w:eastAsia="Times New Roman" w:hAnsi="GHEA Grapalat" w:cs="Times New Roman"/>
                <w:sz w:val="20"/>
                <w:szCs w:val="20"/>
              </w:rPr>
              <w:t>պարտադիր</w:t>
            </w:r>
            <w:proofErr w:type="spellEnd"/>
            <w:r w:rsidRPr="000036EF">
              <w:rPr>
                <w:rFonts w:ascii="GHEA Grapalat" w:eastAsia="Times New Roman" w:hAnsi="GHEA Grapalat" w:cs="Sylfaen"/>
                <w:sz w:val="20"/>
                <w:szCs w:val="20"/>
                <w:lang w:val="hy-AM"/>
              </w:rPr>
              <w:t xml:space="preserve"> </w:t>
            </w:r>
          </w:p>
          <w:p w14:paraId="5194C8BB" w14:textId="77777777" w:rsidR="000036EF" w:rsidRPr="000036EF" w:rsidRDefault="000036EF" w:rsidP="000036EF">
            <w:pPr>
              <w:spacing w:after="0" w:line="240" w:lineRule="auto"/>
              <w:jc w:val="center"/>
              <w:rPr>
                <w:rFonts w:ascii="GHEA Grapalat" w:eastAsia="Times New Roman" w:hAnsi="GHEA Grapalat" w:cs="Sylfaen"/>
                <w:sz w:val="20"/>
                <w:szCs w:val="20"/>
                <w:lang w:val="hy-AM"/>
              </w:rPr>
            </w:pPr>
            <w:r w:rsidRPr="000036EF">
              <w:rPr>
                <w:rFonts w:ascii="GHEA Grapalat" w:eastAsia="Times New Roman" w:hAnsi="GHEA Grapalat" w:cs="Sylfaen"/>
                <w:sz w:val="20"/>
                <w:szCs w:val="20"/>
                <w:lang w:val="hy-AM"/>
              </w:rPr>
              <w:t xml:space="preserve">լրացվում է &lt;ակցեպտավորված վճարում&gt; բառերը, </w:t>
            </w:r>
          </w:p>
          <w:p w14:paraId="53E59C74" w14:textId="77777777" w:rsidR="000036EF" w:rsidRPr="000036EF" w:rsidRDefault="000036EF" w:rsidP="000036EF">
            <w:pPr>
              <w:spacing w:after="0" w:line="240" w:lineRule="auto"/>
              <w:jc w:val="center"/>
              <w:rPr>
                <w:rFonts w:ascii="GHEA Grapalat" w:eastAsia="Times New Roman" w:hAnsi="GHEA Grapalat" w:cs="Times New Roman"/>
                <w:sz w:val="20"/>
                <w:szCs w:val="20"/>
                <w:lang w:val="hy-AM"/>
              </w:rPr>
            </w:pPr>
            <w:r w:rsidRPr="000036EF">
              <w:rPr>
                <w:rFonts w:ascii="GHEA Grapalat" w:eastAsia="Times New Roman"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2AAFE4E9" w14:textId="77777777" w:rsidR="000036EF" w:rsidRPr="000036EF" w:rsidRDefault="000036EF" w:rsidP="000036EF">
            <w:pPr>
              <w:spacing w:after="0" w:line="240" w:lineRule="auto"/>
              <w:jc w:val="center"/>
              <w:rPr>
                <w:rFonts w:ascii="GHEA Grapalat" w:eastAsia="Times New Roman" w:hAnsi="GHEA Grapalat" w:cs="Times New Roman"/>
                <w:sz w:val="20"/>
                <w:szCs w:val="20"/>
                <w:lang w:val="hy-AM"/>
              </w:rPr>
            </w:pPr>
            <w:r w:rsidRPr="000036EF">
              <w:rPr>
                <w:rFonts w:ascii="GHEA Grapalat" w:eastAsia="Times New Roman" w:hAnsi="GHEA Grapalat" w:cs="Times New Roman"/>
                <w:sz w:val="20"/>
                <w:szCs w:val="20"/>
                <w:lang w:val="hy-AM"/>
              </w:rPr>
              <w:t xml:space="preserve">նախապես լրացվում է շահառուի կողմից </w:t>
            </w:r>
          </w:p>
        </w:tc>
      </w:tr>
      <w:tr w:rsidR="000036EF" w:rsidRPr="000036EF" w14:paraId="1094E2BF" w14:textId="77777777" w:rsidTr="00E27A65">
        <w:tc>
          <w:tcPr>
            <w:tcW w:w="720" w:type="dxa"/>
            <w:tcBorders>
              <w:top w:val="single" w:sz="4" w:space="0" w:color="auto"/>
              <w:left w:val="single" w:sz="4" w:space="0" w:color="auto"/>
              <w:bottom w:val="single" w:sz="4" w:space="0" w:color="auto"/>
              <w:right w:val="single" w:sz="4" w:space="0" w:color="auto"/>
            </w:tcBorders>
          </w:tcPr>
          <w:p w14:paraId="0A340A6F" w14:textId="77777777" w:rsidR="000036EF" w:rsidRPr="000036EF" w:rsidRDefault="000036EF" w:rsidP="000036EF">
            <w:pPr>
              <w:spacing w:after="0" w:line="240" w:lineRule="auto"/>
              <w:jc w:val="center"/>
              <w:rPr>
                <w:rFonts w:ascii="GHEA Grapalat" w:eastAsia="Times New Roman" w:hAnsi="GHEA Grapalat" w:cs="Times New Roman"/>
                <w:sz w:val="20"/>
                <w:szCs w:val="20"/>
                <w:lang w:val="hy-AM"/>
              </w:rPr>
            </w:pPr>
            <w:r w:rsidRPr="000036EF">
              <w:rPr>
                <w:rFonts w:ascii="GHEA Grapalat" w:eastAsia="Times New Roman" w:hAnsi="GHEA Grapalat" w:cs="Times New Roman"/>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09810331"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առդիր</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էջերի</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3564317D"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FCB5536"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ոչ</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պարտադիր</w:t>
            </w:r>
            <w:proofErr w:type="spellEnd"/>
          </w:p>
          <w:p w14:paraId="1690D96D"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լրացվում</w:t>
            </w:r>
            <w:proofErr w:type="spellEnd"/>
            <w:r w:rsidRPr="000036EF">
              <w:rPr>
                <w:rFonts w:ascii="GHEA Grapalat" w:eastAsia="Times New Roman" w:hAnsi="GHEA Grapalat" w:cs="Times New Roman"/>
                <w:sz w:val="20"/>
                <w:szCs w:val="20"/>
              </w:rPr>
              <w:t xml:space="preserve"> է </w:t>
            </w:r>
            <w:proofErr w:type="spellStart"/>
            <w:r w:rsidRPr="000036EF">
              <w:rPr>
                <w:rFonts w:ascii="GHEA Grapalat" w:eastAsia="Times New Roman" w:hAnsi="GHEA Grapalat" w:cs="Times New Roman"/>
                <w:sz w:val="20"/>
                <w:szCs w:val="20"/>
              </w:rPr>
              <w:t>պահանջագրին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կից</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ներկայացված</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փաստաթղթերի</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էջերի</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քանակը</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որոնք</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պետք</w:t>
            </w:r>
            <w:proofErr w:type="spellEnd"/>
            <w:r w:rsidRPr="000036EF">
              <w:rPr>
                <w:rFonts w:ascii="GHEA Grapalat" w:eastAsia="Times New Roman" w:hAnsi="GHEA Grapalat" w:cs="Times New Roman"/>
                <w:sz w:val="20"/>
                <w:szCs w:val="20"/>
              </w:rPr>
              <w:t xml:space="preserve"> է </w:t>
            </w:r>
            <w:proofErr w:type="spellStart"/>
            <w:r w:rsidRPr="000036EF">
              <w:rPr>
                <w:rFonts w:ascii="GHEA Grapalat" w:eastAsia="Times New Roman" w:hAnsi="GHEA Grapalat" w:cs="Times New Roman"/>
                <w:sz w:val="20"/>
                <w:szCs w:val="20"/>
              </w:rPr>
              <w:t>տրամադրվեն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վճարողին</w:t>
            </w:r>
            <w:proofErr w:type="spellEnd"/>
            <w:r w:rsidRPr="000036EF">
              <w:rPr>
                <w:rFonts w:ascii="GHEA Grapalat" w:eastAsia="Times New Roman" w:hAnsi="GHEA Grapalat" w:cs="Times New Roman"/>
                <w:sz w:val="20"/>
                <w:szCs w:val="20"/>
                <w:lang w:val="hy-AM"/>
              </w:rPr>
              <w:t xml:space="preserve"> </w:t>
            </w:r>
            <w:r w:rsidRPr="000036EF">
              <w:rPr>
                <w:rFonts w:ascii="GHEA Grapalat" w:eastAsia="Times New Roman" w:hAnsi="GHEA Grapalat" w:cs="Times New Roman"/>
                <w:sz w:val="20"/>
                <w:szCs w:val="20"/>
              </w:rPr>
              <w:t>(</w:t>
            </w:r>
            <w:r w:rsidRPr="000036EF">
              <w:rPr>
                <w:rFonts w:ascii="GHEA Grapalat" w:eastAsia="Times New Roman" w:hAnsi="GHEA Grapalat" w:cs="Times New Roman"/>
                <w:sz w:val="20"/>
                <w:szCs w:val="20"/>
                <w:lang w:val="hy-AM"/>
              </w:rPr>
              <w:t>վճարողի բանկին</w:t>
            </w:r>
            <w:r w:rsidRPr="000036EF">
              <w:rPr>
                <w:rFonts w:ascii="GHEA Grapalat" w:eastAsia="Times New Roman" w:hAnsi="GHEA Grapalat" w:cs="Times New Roman"/>
                <w:sz w:val="20"/>
                <w:szCs w:val="20"/>
              </w:rPr>
              <w:t>)</w:t>
            </w:r>
          </w:p>
          <w:p w14:paraId="4DF1F826"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r w:rsidRPr="000036EF">
              <w:rPr>
                <w:rFonts w:ascii="GHEA Grapalat" w:eastAsia="Times New Roman" w:hAnsi="GHEA Grapalat" w:cs="Times New Roman"/>
                <w:sz w:val="20"/>
                <w:szCs w:val="20"/>
                <w:lang w:val="hy-AM"/>
              </w:rPr>
              <w:t>Եթ ե լրացվել է &lt;</w:t>
            </w:r>
            <w:r w:rsidRPr="000036EF">
              <w:rPr>
                <w:rFonts w:ascii="GHEA Grapalat" w:eastAsia="Times New Roman" w:hAnsi="GHEA Grapalat" w:cs="Sylfaen"/>
                <w:sz w:val="20"/>
                <w:szCs w:val="20"/>
                <w:lang w:val="hy-AM"/>
              </w:rPr>
              <w:t>Վճարման կատարման հիմքեր&gt; դաշտը ապա այս տվյալը պարտադիր լրացվում է</w:t>
            </w:r>
            <w:r w:rsidRPr="000036EF">
              <w:rPr>
                <w:rFonts w:ascii="GHEA Grapalat" w:eastAsia="Times New Roman"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6C9A391"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լրացվում</w:t>
            </w:r>
            <w:proofErr w:type="spellEnd"/>
            <w:r w:rsidRPr="000036EF">
              <w:rPr>
                <w:rFonts w:ascii="GHEA Grapalat" w:eastAsia="Times New Roman" w:hAnsi="GHEA Grapalat" w:cs="Times New Roman"/>
                <w:sz w:val="20"/>
                <w:szCs w:val="20"/>
              </w:rPr>
              <w:t xml:space="preserve"> է </w:t>
            </w:r>
            <w:proofErr w:type="spellStart"/>
            <w:r w:rsidRPr="000036EF">
              <w:rPr>
                <w:rFonts w:ascii="GHEA Grapalat" w:eastAsia="Times New Roman" w:hAnsi="GHEA Grapalat" w:cs="Times New Roman"/>
                <w:sz w:val="20"/>
                <w:szCs w:val="20"/>
              </w:rPr>
              <w:t>շահառուի</w:t>
            </w:r>
            <w:proofErr w:type="spellEnd"/>
            <w:r w:rsidRPr="000036EF">
              <w:rPr>
                <w:rFonts w:ascii="GHEA Grapalat" w:eastAsia="Times New Roman" w:hAnsi="GHEA Grapalat" w:cs="Times New Roman"/>
                <w:sz w:val="20"/>
                <w:szCs w:val="20"/>
                <w:lang w:val="hy-AM"/>
              </w:rPr>
              <w:t xml:space="preserve"> </w:t>
            </w:r>
            <w:proofErr w:type="spellStart"/>
            <w:r w:rsidRPr="000036EF">
              <w:rPr>
                <w:rFonts w:ascii="GHEA Grapalat" w:eastAsia="Times New Roman" w:hAnsi="GHEA Grapalat" w:cs="Times New Roman"/>
                <w:sz w:val="20"/>
                <w:szCs w:val="20"/>
              </w:rPr>
              <w:t>կողմից</w:t>
            </w:r>
            <w:proofErr w:type="spellEnd"/>
          </w:p>
        </w:tc>
      </w:tr>
      <w:tr w:rsidR="000036EF" w:rsidRPr="008861A1" w14:paraId="463922C2" w14:textId="77777777" w:rsidTr="00E27A65">
        <w:tc>
          <w:tcPr>
            <w:tcW w:w="720" w:type="dxa"/>
            <w:tcBorders>
              <w:top w:val="single" w:sz="4" w:space="0" w:color="auto"/>
              <w:left w:val="single" w:sz="4" w:space="0" w:color="auto"/>
              <w:bottom w:val="single" w:sz="4" w:space="0" w:color="auto"/>
              <w:right w:val="single" w:sz="4" w:space="0" w:color="auto"/>
            </w:tcBorders>
          </w:tcPr>
          <w:p w14:paraId="3ACB7089"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r w:rsidRPr="000036EF">
              <w:rPr>
                <w:rFonts w:ascii="GHEA Grapalat" w:eastAsia="Times New Roman" w:hAnsi="GHEA Grapalat" w:cs="Times New Roman"/>
                <w:sz w:val="20"/>
                <w:szCs w:val="20"/>
                <w:lang w:val="hy-AM"/>
              </w:rPr>
              <w:t>2</w:t>
            </w:r>
            <w:r w:rsidRPr="000036EF">
              <w:rPr>
                <w:rFonts w:ascii="GHEA Grapalat" w:eastAsia="Times New Roman" w:hAnsi="GHEA Grapalat" w:cs="Times New Roman"/>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9A9059F"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վճարողի</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4497409"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0F55DDB"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պարտադիր</w:t>
            </w:r>
            <w:proofErr w:type="spellEnd"/>
          </w:p>
          <w:p w14:paraId="001E5335" w14:textId="77777777" w:rsidR="000036EF" w:rsidRPr="000036EF" w:rsidRDefault="000036EF" w:rsidP="000036EF">
            <w:pPr>
              <w:spacing w:after="0" w:line="240" w:lineRule="auto"/>
              <w:jc w:val="center"/>
              <w:rPr>
                <w:rFonts w:ascii="GHEA Grapalat" w:eastAsia="Times New Roman" w:hAnsi="GHEA Grapalat" w:cs="Times New Roman"/>
                <w:sz w:val="20"/>
                <w:szCs w:val="20"/>
                <w:lang w:val="hy-AM"/>
              </w:rPr>
            </w:pPr>
            <w:proofErr w:type="spellStart"/>
            <w:r w:rsidRPr="000036EF">
              <w:rPr>
                <w:rFonts w:ascii="GHEA Grapalat" w:eastAsia="Times New Roman" w:hAnsi="GHEA Grapalat" w:cs="Times New Roman"/>
                <w:sz w:val="20"/>
                <w:szCs w:val="20"/>
              </w:rPr>
              <w:t>այս</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դաշտը</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լրացվում</w:t>
            </w:r>
            <w:proofErr w:type="spellEnd"/>
            <w:r w:rsidRPr="000036EF">
              <w:rPr>
                <w:rFonts w:ascii="GHEA Grapalat" w:eastAsia="Times New Roman" w:hAnsi="GHEA Grapalat" w:cs="Times New Roman"/>
                <w:sz w:val="20"/>
                <w:szCs w:val="20"/>
                <w:lang w:val="hy-AM"/>
              </w:rPr>
              <w:t xml:space="preserve"> է վճարողի կողմից պահանջագրի ներկայացման դեպքում: Ընդ որում</w:t>
            </w:r>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եթե</w:t>
            </w:r>
            <w:proofErr w:type="spellEnd"/>
            <w:r w:rsidRPr="000036EF">
              <w:rPr>
                <w:rFonts w:ascii="GHEA Grapalat" w:eastAsia="Times New Roman" w:hAnsi="GHEA Grapalat" w:cs="Times New Roman"/>
                <w:sz w:val="20"/>
                <w:szCs w:val="20"/>
              </w:rPr>
              <w:t xml:space="preserve"> </w:t>
            </w:r>
            <w:r w:rsidRPr="000036EF">
              <w:rPr>
                <w:rFonts w:ascii="GHEA Grapalat" w:eastAsia="Times New Roman" w:hAnsi="GHEA Grapalat" w:cs="Sylfaen"/>
                <w:sz w:val="20"/>
                <w:szCs w:val="20"/>
                <w:lang w:val="hy-AM"/>
              </w:rPr>
              <w:t xml:space="preserve">Վճարման պայմաններ դաշտում </w:t>
            </w:r>
            <w:r w:rsidRPr="000036EF">
              <w:rPr>
                <w:rFonts w:ascii="GHEA Grapalat" w:eastAsia="Times New Roman" w:hAnsi="GHEA Grapalat" w:cs="Times New Roman"/>
                <w:sz w:val="20"/>
                <w:szCs w:val="20"/>
                <w:lang w:val="hy-AM"/>
              </w:rPr>
              <w:t>նշված է &lt;ակցեպտավորված վճարում&gt; ապա</w:t>
            </w:r>
            <w:r w:rsidRPr="000036EF">
              <w:rPr>
                <w:rFonts w:ascii="GHEA Grapalat" w:eastAsia="Times New Roman" w:hAnsi="GHEA Grapalat" w:cs="Sylfaen"/>
                <w:sz w:val="20"/>
                <w:szCs w:val="20"/>
                <w:lang w:val="hy-AM"/>
              </w:rPr>
              <w:t xml:space="preserve"> </w:t>
            </w:r>
            <w:proofErr w:type="spellStart"/>
            <w:r w:rsidRPr="000036EF">
              <w:rPr>
                <w:rFonts w:ascii="GHEA Grapalat" w:eastAsia="Times New Roman" w:hAnsi="GHEA Grapalat" w:cs="Times New Roman"/>
                <w:sz w:val="20"/>
                <w:szCs w:val="20"/>
              </w:rPr>
              <w:t>վճարող</w:t>
            </w:r>
            <w:proofErr w:type="spellEnd"/>
            <w:r w:rsidRPr="000036EF">
              <w:rPr>
                <w:rFonts w:ascii="GHEA Grapalat" w:eastAsia="Times New Roman" w:hAnsi="GHEA Grapalat" w:cs="Times New Roman"/>
                <w:sz w:val="20"/>
                <w:szCs w:val="20"/>
                <w:lang w:val="hy-AM"/>
              </w:rPr>
              <w:t xml:space="preserve">ը ստորագրելով՝ </w:t>
            </w:r>
            <w:r w:rsidRPr="000036EF">
              <w:rPr>
                <w:rFonts w:ascii="GHEA Grapalat" w:eastAsia="Times New Roman" w:hAnsi="GHEA Grapalat" w:cs="Sylfaen"/>
                <w:sz w:val="20"/>
                <w:szCs w:val="20"/>
                <w:lang w:val="hy-AM"/>
              </w:rPr>
              <w:t xml:space="preserve">նախապես </w:t>
            </w:r>
            <w:r w:rsidRPr="000036EF">
              <w:rPr>
                <w:rFonts w:ascii="GHEA Grapalat" w:eastAsia="Times New Roman" w:hAnsi="GHEA Grapalat" w:cs="Times New Roman"/>
                <w:sz w:val="20"/>
                <w:szCs w:val="20"/>
                <w:lang w:val="hy-AM"/>
              </w:rPr>
              <w:t xml:space="preserve">համաձայնվում  </w:t>
            </w:r>
            <w:r w:rsidRPr="000036EF">
              <w:rPr>
                <w:rFonts w:ascii="GHEA Grapalat" w:eastAsia="Times New Roman" w:hAnsi="GHEA Grapalat" w:cs="Sylfaen"/>
                <w:sz w:val="20"/>
                <w:szCs w:val="20"/>
                <w:lang w:val="hy-AM"/>
              </w:rPr>
              <w:t xml:space="preserve">  </w:t>
            </w:r>
            <w:r w:rsidRPr="000036EF">
              <w:rPr>
                <w:rFonts w:ascii="GHEA Grapalat" w:eastAsia="Times New Roman" w:hAnsi="GHEA Grapalat" w:cs="Times New Roman"/>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266AD805" w14:textId="77777777" w:rsidR="000036EF" w:rsidRPr="000036EF" w:rsidRDefault="000036EF" w:rsidP="000036EF">
            <w:pPr>
              <w:spacing w:after="0" w:line="240" w:lineRule="auto"/>
              <w:jc w:val="center"/>
              <w:rPr>
                <w:rFonts w:ascii="GHEA Grapalat" w:eastAsia="Times New Roman" w:hAnsi="GHEA Grapalat" w:cs="Times New Roman"/>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6BEE0165" w14:textId="77777777" w:rsidR="000036EF" w:rsidRPr="000036EF" w:rsidRDefault="000036EF" w:rsidP="000036EF">
            <w:pPr>
              <w:spacing w:after="0" w:line="240" w:lineRule="auto"/>
              <w:jc w:val="center"/>
              <w:rPr>
                <w:rFonts w:ascii="GHEA Grapalat" w:eastAsia="Times New Roman" w:hAnsi="GHEA Grapalat" w:cs="Times New Roman"/>
                <w:sz w:val="20"/>
                <w:szCs w:val="20"/>
                <w:lang w:val="hy-AM"/>
              </w:rPr>
            </w:pPr>
            <w:r w:rsidRPr="000036EF">
              <w:rPr>
                <w:rFonts w:ascii="GHEA Grapalat" w:eastAsia="Times New Roman" w:hAnsi="GHEA Grapalat" w:cs="Times New Roman"/>
                <w:sz w:val="20"/>
                <w:szCs w:val="20"/>
                <w:lang w:val="hy-AM"/>
              </w:rPr>
              <w:t xml:space="preserve">ստորագրվում է վճարողի կողմից կամ </w:t>
            </w:r>
          </w:p>
          <w:p w14:paraId="24B87628" w14:textId="77777777" w:rsidR="000036EF" w:rsidRPr="000036EF" w:rsidRDefault="000036EF" w:rsidP="000036EF">
            <w:pPr>
              <w:spacing w:after="0" w:line="240" w:lineRule="auto"/>
              <w:jc w:val="center"/>
              <w:rPr>
                <w:rFonts w:ascii="GHEA Grapalat" w:eastAsia="Times New Roman" w:hAnsi="GHEA Grapalat" w:cs="Times New Roman"/>
                <w:sz w:val="20"/>
                <w:szCs w:val="20"/>
                <w:lang w:val="hy-AM"/>
              </w:rPr>
            </w:pPr>
            <w:r w:rsidRPr="000036EF">
              <w:rPr>
                <w:rFonts w:ascii="GHEA Grapalat" w:eastAsia="Times New Roman" w:hAnsi="GHEA Grapalat" w:cs="Times New Roman"/>
                <w:sz w:val="20"/>
                <w:szCs w:val="20"/>
                <w:lang w:val="hy-AM"/>
              </w:rPr>
              <w:t>դրվում է վճարողի էլեկտրոնային ստորագրությունը</w:t>
            </w:r>
          </w:p>
          <w:p w14:paraId="539996C0" w14:textId="77777777" w:rsidR="000036EF" w:rsidRPr="000036EF" w:rsidRDefault="000036EF" w:rsidP="000036EF">
            <w:pPr>
              <w:spacing w:after="0" w:line="240" w:lineRule="auto"/>
              <w:jc w:val="center"/>
              <w:rPr>
                <w:rFonts w:ascii="GHEA Grapalat" w:eastAsia="Times New Roman" w:hAnsi="GHEA Grapalat" w:cs="Times New Roman"/>
                <w:sz w:val="20"/>
                <w:szCs w:val="20"/>
                <w:lang w:val="hy-AM"/>
              </w:rPr>
            </w:pPr>
          </w:p>
        </w:tc>
      </w:tr>
      <w:tr w:rsidR="000036EF" w:rsidRPr="008861A1" w14:paraId="6C76B870" w14:textId="77777777" w:rsidTr="00E27A65">
        <w:tc>
          <w:tcPr>
            <w:tcW w:w="720" w:type="dxa"/>
            <w:tcBorders>
              <w:top w:val="single" w:sz="4" w:space="0" w:color="auto"/>
              <w:left w:val="single" w:sz="4" w:space="0" w:color="auto"/>
              <w:bottom w:val="single" w:sz="4" w:space="0" w:color="auto"/>
              <w:right w:val="single" w:sz="4" w:space="0" w:color="auto"/>
            </w:tcBorders>
            <w:vAlign w:val="center"/>
          </w:tcPr>
          <w:p w14:paraId="18F7529B" w14:textId="77777777" w:rsidR="000036EF" w:rsidRPr="000036EF" w:rsidRDefault="000036EF" w:rsidP="000036EF">
            <w:pPr>
              <w:spacing w:after="0" w:line="240" w:lineRule="auto"/>
              <w:rPr>
                <w:rFonts w:ascii="GHEA Grapalat" w:eastAsia="Times New Roman" w:hAnsi="GHEA Grapalat" w:cs="Times New Roman"/>
                <w:sz w:val="20"/>
                <w:szCs w:val="20"/>
              </w:rPr>
            </w:pPr>
            <w:r w:rsidRPr="000036EF">
              <w:rPr>
                <w:rFonts w:ascii="GHEA Grapalat" w:eastAsia="Times New Roman" w:hAnsi="GHEA Grapalat" w:cs="Times New Roman"/>
                <w:sz w:val="20"/>
                <w:szCs w:val="20"/>
                <w:lang w:val="hy-AM"/>
              </w:rPr>
              <w:t>2</w:t>
            </w:r>
            <w:r w:rsidRPr="000036EF">
              <w:rPr>
                <w:rFonts w:ascii="GHEA Grapalat" w:eastAsia="Times New Roman" w:hAnsi="GHEA Grapalat" w:cs="Times New Roman"/>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6328CDE3"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վճարողի</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F6F658B"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F97446F"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պարտադիր</w:t>
            </w:r>
            <w:proofErr w:type="spellEnd"/>
            <w:r w:rsidRPr="000036EF">
              <w:rPr>
                <w:rFonts w:ascii="GHEA Grapalat" w:eastAsia="Times New Roman" w:hAnsi="GHEA Grapalat" w:cs="Times New Roman"/>
                <w:sz w:val="20"/>
                <w:szCs w:val="20"/>
              </w:rPr>
              <w:t xml:space="preserve">` </w:t>
            </w:r>
          </w:p>
          <w:p w14:paraId="49294657" w14:textId="77777777" w:rsidR="000036EF" w:rsidRPr="000036EF" w:rsidRDefault="000036EF" w:rsidP="000036EF">
            <w:pPr>
              <w:spacing w:after="0" w:line="240" w:lineRule="auto"/>
              <w:jc w:val="center"/>
              <w:rPr>
                <w:rFonts w:ascii="GHEA Grapalat" w:eastAsia="Times New Roman" w:hAnsi="GHEA Grapalat" w:cs="Times New Roman"/>
                <w:sz w:val="20"/>
                <w:szCs w:val="20"/>
                <w:lang w:val="hy-AM"/>
              </w:rPr>
            </w:pPr>
            <w:proofErr w:type="spellStart"/>
            <w:r w:rsidRPr="000036EF">
              <w:rPr>
                <w:rFonts w:ascii="GHEA Grapalat" w:eastAsia="Times New Roman" w:hAnsi="GHEA Grapalat" w:cs="Times New Roman"/>
                <w:sz w:val="20"/>
                <w:szCs w:val="20"/>
              </w:rPr>
              <w:t>կնիքի</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առկայության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դեպքում</w:t>
            </w:r>
            <w:proofErr w:type="spellEnd"/>
            <w:r w:rsidRPr="000036EF">
              <w:rPr>
                <w:rFonts w:ascii="GHEA Grapalat" w:eastAsia="Times New Roman" w:hAnsi="GHEA Grapalat" w:cs="Times New Roman"/>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4F7C66A6" w14:textId="77777777" w:rsidR="000036EF" w:rsidRPr="000036EF" w:rsidRDefault="000036EF" w:rsidP="000036EF">
            <w:pPr>
              <w:spacing w:after="0" w:line="240" w:lineRule="auto"/>
              <w:jc w:val="center"/>
              <w:rPr>
                <w:rFonts w:ascii="GHEA Grapalat" w:eastAsia="Times New Roman" w:hAnsi="GHEA Grapalat" w:cs="Times New Roman"/>
                <w:sz w:val="20"/>
                <w:szCs w:val="20"/>
                <w:lang w:val="hy-AM"/>
              </w:rPr>
            </w:pPr>
            <w:r w:rsidRPr="000036EF">
              <w:rPr>
                <w:rFonts w:ascii="GHEA Grapalat" w:eastAsia="Times New Roman" w:hAnsi="GHEA Grapalat" w:cs="Times New Roman"/>
                <w:sz w:val="20"/>
                <w:szCs w:val="20"/>
                <w:lang w:val="hy-AM"/>
              </w:rPr>
              <w:t xml:space="preserve">կնքվում է վճարողի կողմից </w:t>
            </w:r>
          </w:p>
          <w:p w14:paraId="727ACF7C" w14:textId="77777777" w:rsidR="000036EF" w:rsidRPr="000036EF" w:rsidRDefault="000036EF" w:rsidP="000036EF">
            <w:pPr>
              <w:spacing w:after="0" w:line="240" w:lineRule="auto"/>
              <w:jc w:val="center"/>
              <w:rPr>
                <w:rFonts w:ascii="GHEA Grapalat" w:eastAsia="Times New Roman" w:hAnsi="GHEA Grapalat" w:cs="Times New Roman"/>
                <w:sz w:val="20"/>
                <w:szCs w:val="20"/>
                <w:lang w:val="hy-AM"/>
              </w:rPr>
            </w:pPr>
            <w:r w:rsidRPr="000036EF">
              <w:rPr>
                <w:rFonts w:ascii="GHEA Grapalat" w:eastAsia="Times New Roman" w:hAnsi="GHEA Grapalat" w:cs="Times New Roman"/>
                <w:sz w:val="20"/>
                <w:szCs w:val="20"/>
                <w:lang w:val="hy-AM"/>
              </w:rPr>
              <w:t>թղթային եղանակով ներկայացնելիս</w:t>
            </w:r>
          </w:p>
        </w:tc>
      </w:tr>
      <w:tr w:rsidR="000036EF" w:rsidRPr="000036EF" w14:paraId="388DB732" w14:textId="77777777" w:rsidTr="00E27A65">
        <w:tc>
          <w:tcPr>
            <w:tcW w:w="720" w:type="dxa"/>
            <w:tcBorders>
              <w:top w:val="single" w:sz="4" w:space="0" w:color="auto"/>
              <w:left w:val="single" w:sz="4" w:space="0" w:color="auto"/>
              <w:bottom w:val="single" w:sz="4" w:space="0" w:color="auto"/>
              <w:right w:val="single" w:sz="4" w:space="0" w:color="auto"/>
            </w:tcBorders>
          </w:tcPr>
          <w:p w14:paraId="218E8C36"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r w:rsidRPr="000036EF">
              <w:rPr>
                <w:rFonts w:ascii="GHEA Grapalat" w:eastAsia="Times New Roman" w:hAnsi="GHEA Grapalat" w:cs="Times New Roman"/>
                <w:sz w:val="20"/>
                <w:szCs w:val="20"/>
                <w:lang w:val="hy-AM"/>
              </w:rPr>
              <w:t>22</w:t>
            </w:r>
            <w:r w:rsidRPr="000036EF">
              <w:rPr>
                <w:rFonts w:ascii="GHEA Grapalat" w:eastAsia="Times New Roman" w:hAnsi="GHEA Grapalat" w:cs="Times New Roman"/>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4A5C044"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շահառուի</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5CDE9F1"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7947222"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Պարտադիր</w:t>
            </w:r>
            <w:proofErr w:type="spellEnd"/>
            <w:r w:rsidRPr="000036EF">
              <w:rPr>
                <w:rFonts w:ascii="GHEA Grapalat" w:eastAsia="Times New Roman" w:hAnsi="GHEA Grapalat" w:cs="Times New Roman"/>
                <w:sz w:val="20"/>
                <w:szCs w:val="20"/>
                <w:lang w:val="hy-AM"/>
              </w:rPr>
              <w:t>՝</w:t>
            </w:r>
            <w:r w:rsidRPr="000036EF">
              <w:rPr>
                <w:rFonts w:ascii="GHEA Grapalat" w:eastAsia="Times New Roman" w:hAnsi="GHEA Grapalat" w:cs="Times New Roman"/>
                <w:sz w:val="20"/>
                <w:szCs w:val="20"/>
              </w:rPr>
              <w:t xml:space="preserve"> </w:t>
            </w:r>
          </w:p>
          <w:p w14:paraId="34EB42F1"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լրացվում</w:t>
            </w:r>
            <w:proofErr w:type="spellEnd"/>
            <w:r w:rsidRPr="000036EF">
              <w:rPr>
                <w:rFonts w:ascii="GHEA Grapalat" w:eastAsia="Times New Roman" w:hAnsi="GHEA Grapalat" w:cs="Times New Roman"/>
                <w:sz w:val="20"/>
                <w:szCs w:val="20"/>
              </w:rPr>
              <w:t xml:space="preserve"> է </w:t>
            </w:r>
            <w:proofErr w:type="spellStart"/>
            <w:r w:rsidRPr="000036EF">
              <w:rPr>
                <w:rFonts w:ascii="GHEA Grapalat" w:eastAsia="Times New Roman" w:hAnsi="GHEA Grapalat" w:cs="Times New Roman"/>
                <w:sz w:val="20"/>
                <w:szCs w:val="20"/>
              </w:rPr>
              <w:t>բանկ</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4073E10E"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ստորագրվում</w:t>
            </w:r>
            <w:proofErr w:type="spellEnd"/>
            <w:r w:rsidRPr="000036EF">
              <w:rPr>
                <w:rFonts w:ascii="GHEA Grapalat" w:eastAsia="Times New Roman" w:hAnsi="GHEA Grapalat" w:cs="Times New Roman"/>
                <w:sz w:val="20"/>
                <w:szCs w:val="20"/>
              </w:rPr>
              <w:t xml:space="preserve"> է </w:t>
            </w:r>
            <w:proofErr w:type="spellStart"/>
            <w:r w:rsidRPr="000036EF">
              <w:rPr>
                <w:rFonts w:ascii="GHEA Grapalat" w:eastAsia="Times New Roman" w:hAnsi="GHEA Grapalat" w:cs="Times New Roman"/>
                <w:sz w:val="20"/>
                <w:szCs w:val="20"/>
              </w:rPr>
              <w:t>շահառուի</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կողմից</w:t>
            </w:r>
            <w:proofErr w:type="spellEnd"/>
          </w:p>
        </w:tc>
      </w:tr>
      <w:tr w:rsidR="000036EF" w:rsidRPr="000036EF" w14:paraId="1177BCA1" w14:textId="77777777" w:rsidTr="00E27A65">
        <w:tc>
          <w:tcPr>
            <w:tcW w:w="720" w:type="dxa"/>
            <w:tcBorders>
              <w:top w:val="single" w:sz="4" w:space="0" w:color="auto"/>
              <w:left w:val="single" w:sz="4" w:space="0" w:color="auto"/>
              <w:bottom w:val="single" w:sz="4" w:space="0" w:color="auto"/>
              <w:right w:val="single" w:sz="4" w:space="0" w:color="auto"/>
            </w:tcBorders>
            <w:vAlign w:val="center"/>
          </w:tcPr>
          <w:p w14:paraId="2FB9BC3A" w14:textId="77777777" w:rsidR="000036EF" w:rsidRPr="000036EF" w:rsidRDefault="000036EF" w:rsidP="000036EF">
            <w:pPr>
              <w:spacing w:after="0" w:line="240" w:lineRule="auto"/>
              <w:rPr>
                <w:rFonts w:ascii="GHEA Grapalat" w:eastAsia="Times New Roman" w:hAnsi="GHEA Grapalat" w:cs="Times New Roman"/>
                <w:sz w:val="20"/>
                <w:szCs w:val="20"/>
              </w:rPr>
            </w:pPr>
            <w:r w:rsidRPr="000036EF">
              <w:rPr>
                <w:rFonts w:ascii="GHEA Grapalat" w:eastAsia="Times New Roman" w:hAnsi="GHEA Grapalat" w:cs="Times New Roman"/>
                <w:sz w:val="20"/>
                <w:szCs w:val="20"/>
                <w:lang w:val="hy-AM"/>
              </w:rPr>
              <w:t>22</w:t>
            </w:r>
            <w:r w:rsidRPr="000036EF">
              <w:rPr>
                <w:rFonts w:ascii="GHEA Grapalat" w:eastAsia="Times New Roman" w:hAnsi="GHEA Grapalat" w:cs="Times New Roman"/>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376C65B"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շահառուի</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7EA436E5"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CDAE4FA"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պարտադիր</w:t>
            </w:r>
            <w:proofErr w:type="spellEnd"/>
            <w:r w:rsidRPr="000036EF">
              <w:rPr>
                <w:rFonts w:ascii="GHEA Grapalat" w:eastAsia="Times New Roman" w:hAnsi="GHEA Grapalat" w:cs="Times New Roman"/>
                <w:sz w:val="20"/>
                <w:szCs w:val="20"/>
              </w:rPr>
              <w:t xml:space="preserve">` </w:t>
            </w:r>
          </w:p>
          <w:p w14:paraId="748F3956"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կնիքի</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առկայության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5979573" w14:textId="77777777" w:rsidR="000036EF" w:rsidRPr="000036EF" w:rsidRDefault="000036EF" w:rsidP="000036EF">
            <w:pPr>
              <w:spacing w:after="0" w:line="240" w:lineRule="auto"/>
              <w:jc w:val="center"/>
              <w:rPr>
                <w:rFonts w:ascii="GHEA Grapalat" w:eastAsia="Times New Roman" w:hAnsi="GHEA Grapalat" w:cs="Times New Roman"/>
                <w:sz w:val="20"/>
                <w:szCs w:val="20"/>
                <w:lang w:val="hy-AM"/>
              </w:rPr>
            </w:pPr>
            <w:proofErr w:type="spellStart"/>
            <w:r w:rsidRPr="000036EF">
              <w:rPr>
                <w:rFonts w:ascii="GHEA Grapalat" w:eastAsia="Times New Roman" w:hAnsi="GHEA Grapalat" w:cs="Times New Roman"/>
                <w:sz w:val="20"/>
                <w:szCs w:val="20"/>
              </w:rPr>
              <w:t>կնքվում</w:t>
            </w:r>
            <w:proofErr w:type="spellEnd"/>
            <w:r w:rsidRPr="000036EF">
              <w:rPr>
                <w:rFonts w:ascii="GHEA Grapalat" w:eastAsia="Times New Roman" w:hAnsi="GHEA Grapalat" w:cs="Times New Roman"/>
                <w:sz w:val="20"/>
                <w:szCs w:val="20"/>
              </w:rPr>
              <w:t xml:space="preserve"> է </w:t>
            </w:r>
            <w:proofErr w:type="spellStart"/>
            <w:r w:rsidRPr="000036EF">
              <w:rPr>
                <w:rFonts w:ascii="GHEA Grapalat" w:eastAsia="Times New Roman" w:hAnsi="GHEA Grapalat" w:cs="Times New Roman"/>
                <w:sz w:val="20"/>
                <w:szCs w:val="20"/>
              </w:rPr>
              <w:t>շահառուի</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կողմից</w:t>
            </w:r>
            <w:proofErr w:type="spellEnd"/>
            <w:r w:rsidRPr="000036EF">
              <w:rPr>
                <w:rFonts w:ascii="GHEA Grapalat" w:eastAsia="Times New Roman" w:hAnsi="GHEA Grapalat" w:cs="Times New Roman"/>
                <w:sz w:val="20"/>
                <w:szCs w:val="20"/>
                <w:lang w:val="hy-AM"/>
              </w:rPr>
              <w:t xml:space="preserve"> </w:t>
            </w:r>
          </w:p>
          <w:p w14:paraId="134D2456" w14:textId="77777777" w:rsidR="000036EF" w:rsidRPr="000036EF" w:rsidRDefault="000036EF" w:rsidP="000036EF">
            <w:pPr>
              <w:spacing w:after="0" w:line="240" w:lineRule="auto"/>
              <w:jc w:val="center"/>
              <w:rPr>
                <w:rFonts w:ascii="GHEA Grapalat" w:eastAsia="Times New Roman" w:hAnsi="GHEA Grapalat" w:cs="Times New Roman"/>
                <w:sz w:val="20"/>
                <w:szCs w:val="20"/>
                <w:lang w:val="hy-AM"/>
              </w:rPr>
            </w:pPr>
            <w:r w:rsidRPr="000036EF">
              <w:rPr>
                <w:rFonts w:ascii="GHEA Grapalat" w:eastAsia="Times New Roman" w:hAnsi="GHEA Grapalat" w:cs="Times New Roman"/>
                <w:sz w:val="20"/>
                <w:szCs w:val="20"/>
                <w:lang w:val="hy-AM"/>
              </w:rPr>
              <w:t>թղթային եղանակով բանկ ներկայացնելիս</w:t>
            </w:r>
          </w:p>
        </w:tc>
      </w:tr>
      <w:tr w:rsidR="000036EF" w:rsidRPr="000036EF" w14:paraId="1E126720" w14:textId="77777777" w:rsidTr="00E27A65">
        <w:tc>
          <w:tcPr>
            <w:tcW w:w="720" w:type="dxa"/>
            <w:tcBorders>
              <w:top w:val="single" w:sz="4" w:space="0" w:color="auto"/>
              <w:left w:val="single" w:sz="4" w:space="0" w:color="auto"/>
              <w:bottom w:val="single" w:sz="4" w:space="0" w:color="auto"/>
              <w:right w:val="single" w:sz="4" w:space="0" w:color="auto"/>
            </w:tcBorders>
          </w:tcPr>
          <w:p w14:paraId="398C279C"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r w:rsidRPr="000036EF">
              <w:rPr>
                <w:rFonts w:ascii="GHEA Grapalat" w:eastAsia="Times New Roman" w:hAnsi="GHEA Grapalat" w:cs="Times New Roman"/>
                <w:sz w:val="20"/>
                <w:szCs w:val="20"/>
              </w:rPr>
              <w:t>2</w:t>
            </w:r>
            <w:r w:rsidRPr="000036EF">
              <w:rPr>
                <w:rFonts w:ascii="GHEA Grapalat" w:eastAsia="Times New Roman" w:hAnsi="GHEA Grapalat" w:cs="Times New Roman"/>
                <w:sz w:val="20"/>
                <w:szCs w:val="20"/>
                <w:lang w:val="hy-AM"/>
              </w:rPr>
              <w:t>3</w:t>
            </w:r>
            <w:r w:rsidRPr="000036EF">
              <w:rPr>
                <w:rFonts w:ascii="GHEA Grapalat" w:eastAsia="Times New Roman" w:hAnsi="GHEA Grapalat" w:cs="Times New Roman"/>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0D84B36"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վճարողին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սպասարկող</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ֆինանսական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կազմակերպությա</w:t>
            </w:r>
            <w:r w:rsidRPr="000036EF">
              <w:rPr>
                <w:rFonts w:ascii="GHEA Grapalat" w:eastAsia="Times New Roman" w:hAnsi="GHEA Grapalat" w:cs="Times New Roman"/>
                <w:sz w:val="20"/>
                <w:szCs w:val="20"/>
              </w:rPr>
              <w:lastRenderedPageBreak/>
              <w:t>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մասնաճյուղի</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աշխատակցի</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4CA31A8"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BDFC81C"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պարտադիր</w:t>
            </w:r>
            <w:proofErr w:type="spellEnd"/>
          </w:p>
          <w:p w14:paraId="430C97FD"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վճարման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պահանջագիրը</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վճարողին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սպասարկող</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ֆինանսական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lastRenderedPageBreak/>
              <w:t>կազմակերպության</w:t>
            </w:r>
            <w:proofErr w:type="spellEnd"/>
            <w:r w:rsidRPr="000036EF">
              <w:rPr>
                <w:rFonts w:ascii="GHEA Grapalat" w:eastAsia="Times New Roman" w:hAnsi="GHEA Grapalat" w:cs="Times New Roman"/>
                <w:sz w:val="20"/>
                <w:szCs w:val="20"/>
                <w:lang w:val="hy-AM"/>
              </w:rPr>
              <w:t>ը</w:t>
            </w:r>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թղթային</w:t>
            </w:r>
            <w:proofErr w:type="spellEnd"/>
            <w:r w:rsidRPr="000036EF">
              <w:rPr>
                <w:rFonts w:ascii="GHEA Grapalat" w:eastAsia="Times New Roman" w:hAnsi="GHEA Grapalat" w:cs="Times New Roman"/>
                <w:sz w:val="20"/>
                <w:szCs w:val="20"/>
              </w:rPr>
              <w:t xml:space="preserve"> </w:t>
            </w:r>
            <w:proofErr w:type="spellStart"/>
            <w:proofErr w:type="gramStart"/>
            <w:r w:rsidRPr="000036EF">
              <w:rPr>
                <w:rFonts w:ascii="GHEA Grapalat" w:eastAsia="Times New Roman" w:hAnsi="GHEA Grapalat" w:cs="Times New Roman"/>
                <w:sz w:val="20"/>
                <w:szCs w:val="20"/>
              </w:rPr>
              <w:t>եղանակով</w:t>
            </w:r>
            <w:proofErr w:type="spellEnd"/>
            <w:r w:rsidRPr="000036EF">
              <w:rPr>
                <w:rFonts w:ascii="GHEA Grapalat" w:eastAsia="Times New Roman" w:hAnsi="GHEA Grapalat" w:cs="Times New Roman"/>
                <w:sz w:val="20"/>
                <w:szCs w:val="20"/>
              </w:rPr>
              <w:t xml:space="preserve"> </w:t>
            </w:r>
            <w:r w:rsidRPr="000036EF">
              <w:rPr>
                <w:rFonts w:ascii="GHEA Grapalat" w:eastAsia="Times New Roman" w:hAnsi="GHEA Grapalat" w:cs="Times New Roman"/>
                <w:sz w:val="20"/>
                <w:szCs w:val="20"/>
                <w:lang w:val="hy-AM"/>
              </w:rPr>
              <w:t xml:space="preserve"> </w:t>
            </w:r>
            <w:proofErr w:type="spellStart"/>
            <w:r w:rsidRPr="000036EF">
              <w:rPr>
                <w:rFonts w:ascii="GHEA Grapalat" w:eastAsia="Times New Roman" w:hAnsi="GHEA Grapalat" w:cs="Times New Roman"/>
                <w:sz w:val="20"/>
                <w:szCs w:val="20"/>
              </w:rPr>
              <w:t>ներկայաց</w:t>
            </w:r>
            <w:proofErr w:type="spellEnd"/>
            <w:r w:rsidRPr="000036EF">
              <w:rPr>
                <w:rFonts w:ascii="GHEA Grapalat" w:eastAsia="Times New Roman" w:hAnsi="GHEA Grapalat" w:cs="Times New Roman"/>
                <w:sz w:val="20"/>
                <w:szCs w:val="20"/>
                <w:lang w:val="hy-AM"/>
              </w:rPr>
              <w:t>ված</w:t>
            </w:r>
            <w:proofErr w:type="gramEnd"/>
            <w:r w:rsidRPr="000036EF">
              <w:rPr>
                <w:rFonts w:ascii="GHEA Grapalat" w:eastAsia="Times New Roman" w:hAnsi="GHEA Grapalat" w:cs="Times New Roman"/>
                <w:sz w:val="20"/>
                <w:szCs w:val="20"/>
                <w:lang w:val="hy-AM"/>
              </w:rPr>
              <w:t xml:space="preserve"> լի</w:t>
            </w:r>
            <w:proofErr w:type="spellStart"/>
            <w:r w:rsidRPr="000036EF">
              <w:rPr>
                <w:rFonts w:ascii="GHEA Grapalat" w:eastAsia="Times New Roman" w:hAnsi="GHEA Grapalat" w:cs="Times New Roman"/>
                <w:sz w:val="20"/>
                <w:szCs w:val="20"/>
              </w:rPr>
              <w:t>նելու</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52F9921"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
        </w:tc>
      </w:tr>
      <w:tr w:rsidR="000036EF" w:rsidRPr="000036EF" w14:paraId="7C784855" w14:textId="77777777" w:rsidTr="00E27A65">
        <w:tc>
          <w:tcPr>
            <w:tcW w:w="720" w:type="dxa"/>
            <w:tcBorders>
              <w:top w:val="single" w:sz="4" w:space="0" w:color="auto"/>
              <w:left w:val="single" w:sz="4" w:space="0" w:color="auto"/>
              <w:bottom w:val="single" w:sz="4" w:space="0" w:color="auto"/>
              <w:right w:val="single" w:sz="4" w:space="0" w:color="auto"/>
            </w:tcBorders>
            <w:vAlign w:val="center"/>
          </w:tcPr>
          <w:p w14:paraId="430AEBD3" w14:textId="77777777" w:rsidR="000036EF" w:rsidRPr="000036EF" w:rsidRDefault="000036EF" w:rsidP="000036EF">
            <w:pPr>
              <w:spacing w:after="0" w:line="240" w:lineRule="auto"/>
              <w:rPr>
                <w:rFonts w:ascii="GHEA Grapalat" w:eastAsia="Times New Roman" w:hAnsi="GHEA Grapalat" w:cs="Times New Roman"/>
                <w:sz w:val="20"/>
                <w:szCs w:val="20"/>
              </w:rPr>
            </w:pPr>
            <w:r w:rsidRPr="000036EF">
              <w:rPr>
                <w:rFonts w:ascii="GHEA Grapalat" w:eastAsia="Times New Roman" w:hAnsi="GHEA Grapalat" w:cs="Times New Roman"/>
                <w:sz w:val="20"/>
                <w:szCs w:val="20"/>
              </w:rPr>
              <w:t>2</w:t>
            </w:r>
            <w:r w:rsidRPr="000036EF">
              <w:rPr>
                <w:rFonts w:ascii="GHEA Grapalat" w:eastAsia="Times New Roman" w:hAnsi="GHEA Grapalat" w:cs="Times New Roman"/>
                <w:sz w:val="20"/>
                <w:szCs w:val="20"/>
                <w:lang w:val="hy-AM"/>
              </w:rPr>
              <w:t>3</w:t>
            </w:r>
            <w:r w:rsidRPr="000036EF">
              <w:rPr>
                <w:rFonts w:ascii="GHEA Grapalat" w:eastAsia="Times New Roman" w:hAnsi="GHEA Grapalat" w:cs="Times New Roman"/>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505D625"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վճարողին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սպասարկող</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ֆինանսական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կազմակերպության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մասնաճյուղի</w:t>
            </w:r>
            <w:proofErr w:type="spellEnd"/>
            <w:r w:rsidRPr="000036EF">
              <w:rPr>
                <w:rFonts w:ascii="GHEA Grapalat" w:eastAsia="Times New Roman" w:hAnsi="GHEA Grapalat" w:cs="Times New Roman"/>
                <w:sz w:val="20"/>
                <w:szCs w:val="20"/>
              </w:rPr>
              <w:t xml:space="preserve">) </w:t>
            </w:r>
            <w:r w:rsidRPr="000036EF">
              <w:rPr>
                <w:rFonts w:ascii="GHEA Grapalat" w:eastAsia="Times New Roman" w:hAnsi="GHEA Grapalat" w:cs="Times New Roman"/>
                <w:sz w:val="20"/>
                <w:szCs w:val="20"/>
                <w:lang w:val="hy-AM"/>
              </w:rPr>
              <w:t>դրոշմա</w:t>
            </w:r>
            <w:proofErr w:type="spellStart"/>
            <w:r w:rsidRPr="000036EF">
              <w:rPr>
                <w:rFonts w:ascii="GHEA Grapalat" w:eastAsia="Times New Roman" w:hAnsi="GHEA Grapalat" w:cs="Times New Roman"/>
                <w:sz w:val="20"/>
                <w:szCs w:val="20"/>
              </w:rPr>
              <w:t>կնիքը</w:t>
            </w:r>
            <w:proofErr w:type="spellEnd"/>
            <w:r w:rsidRPr="000036EF">
              <w:rPr>
                <w:rFonts w:ascii="GHEA Grapalat" w:eastAsia="Times New Roman" w:hAnsi="GHEA Grapalat" w:cs="Times New Roman"/>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BF510C7"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39152C6"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պարտադիր</w:t>
            </w:r>
            <w:proofErr w:type="spellEnd"/>
          </w:p>
          <w:p w14:paraId="19213D6A"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վճարման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պահանջագիրը</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վճարողին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սպասարկող</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ֆինանսական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կազմակերպության</w:t>
            </w:r>
            <w:proofErr w:type="spellEnd"/>
            <w:r w:rsidRPr="000036EF">
              <w:rPr>
                <w:rFonts w:ascii="GHEA Grapalat" w:eastAsia="Times New Roman" w:hAnsi="GHEA Grapalat" w:cs="Times New Roman"/>
                <w:sz w:val="20"/>
                <w:szCs w:val="20"/>
                <w:lang w:val="hy-AM"/>
              </w:rPr>
              <w:t>ը</w:t>
            </w:r>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թղթային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եղանակով</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ներկայաց</w:t>
            </w:r>
            <w:proofErr w:type="spellEnd"/>
            <w:r w:rsidRPr="000036EF">
              <w:rPr>
                <w:rFonts w:ascii="GHEA Grapalat" w:eastAsia="Times New Roman" w:hAnsi="GHEA Grapalat" w:cs="Times New Roman"/>
                <w:sz w:val="20"/>
                <w:szCs w:val="20"/>
                <w:lang w:val="hy-AM"/>
              </w:rPr>
              <w:t>ված լի</w:t>
            </w:r>
            <w:proofErr w:type="spellStart"/>
            <w:r w:rsidRPr="000036EF">
              <w:rPr>
                <w:rFonts w:ascii="GHEA Grapalat" w:eastAsia="Times New Roman" w:hAnsi="GHEA Grapalat" w:cs="Times New Roman"/>
                <w:sz w:val="20"/>
                <w:szCs w:val="20"/>
              </w:rPr>
              <w:t>նելու</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2B3DC9ED"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
        </w:tc>
      </w:tr>
      <w:tr w:rsidR="000036EF" w:rsidRPr="000036EF" w14:paraId="5001D24C" w14:textId="77777777" w:rsidTr="00E27A65">
        <w:tc>
          <w:tcPr>
            <w:tcW w:w="720" w:type="dxa"/>
            <w:tcBorders>
              <w:top w:val="single" w:sz="4" w:space="0" w:color="auto"/>
              <w:left w:val="single" w:sz="4" w:space="0" w:color="auto"/>
              <w:bottom w:val="single" w:sz="4" w:space="0" w:color="auto"/>
              <w:right w:val="single" w:sz="4" w:space="0" w:color="auto"/>
            </w:tcBorders>
          </w:tcPr>
          <w:p w14:paraId="2D7BF0C6" w14:textId="77777777" w:rsidR="000036EF" w:rsidRPr="000036EF" w:rsidRDefault="000036EF" w:rsidP="000036EF">
            <w:pPr>
              <w:spacing w:after="0" w:line="240" w:lineRule="auto"/>
              <w:jc w:val="center"/>
              <w:rPr>
                <w:rFonts w:ascii="GHEA Grapalat" w:eastAsia="Times New Roman" w:hAnsi="GHEA Grapalat" w:cs="Times New Roman"/>
                <w:sz w:val="20"/>
                <w:szCs w:val="20"/>
                <w:lang w:val="hy-AM"/>
              </w:rPr>
            </w:pPr>
            <w:r w:rsidRPr="000036EF">
              <w:rPr>
                <w:rFonts w:ascii="GHEA Grapalat" w:eastAsia="Times New Roman" w:hAnsi="GHEA Grapalat" w:cs="Times New Roman"/>
                <w:sz w:val="20"/>
                <w:szCs w:val="20"/>
              </w:rPr>
              <w:t>2</w:t>
            </w:r>
            <w:r w:rsidRPr="000036EF">
              <w:rPr>
                <w:rFonts w:ascii="GHEA Grapalat" w:eastAsia="Times New Roman" w:hAnsi="GHEA Grapalat" w:cs="Times New Roman"/>
                <w:sz w:val="20"/>
                <w:szCs w:val="20"/>
                <w:lang w:val="hy-AM"/>
              </w:rPr>
              <w:t>3</w:t>
            </w:r>
            <w:r w:rsidRPr="000036EF">
              <w:rPr>
                <w:rFonts w:ascii="GHEA Grapalat" w:eastAsia="Times New Roman" w:hAnsi="GHEA Grapalat" w:cs="Times New Roman"/>
                <w:sz w:val="20"/>
                <w:szCs w:val="20"/>
              </w:rPr>
              <w:t>.</w:t>
            </w:r>
            <w:r w:rsidRPr="000036EF">
              <w:rPr>
                <w:rFonts w:ascii="GHEA Grapalat" w:eastAsia="Times New Roman" w:hAnsi="GHEA Grapalat" w:cs="Times New Roman"/>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06D09434" w14:textId="77777777" w:rsidR="000036EF" w:rsidRPr="000036EF" w:rsidRDefault="000036EF" w:rsidP="000036EF">
            <w:pPr>
              <w:spacing w:after="0" w:line="240" w:lineRule="auto"/>
              <w:jc w:val="center"/>
              <w:rPr>
                <w:rFonts w:ascii="GHEA Grapalat" w:eastAsia="Times New Roman" w:hAnsi="GHEA Grapalat" w:cs="Times New Roman"/>
                <w:sz w:val="20"/>
                <w:szCs w:val="20"/>
                <w:lang w:val="hy-AM"/>
              </w:rPr>
            </w:pPr>
            <w:r w:rsidRPr="000036EF">
              <w:rPr>
                <w:rFonts w:ascii="GHEA Grapalat" w:eastAsia="Times New Roman" w:hAnsi="GHEA Grapalat" w:cs="Times New Roman"/>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AD2522E"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1A76688"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պարտադիր</w:t>
            </w:r>
            <w:proofErr w:type="spellEnd"/>
          </w:p>
          <w:p w14:paraId="4E15559C"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վճարողին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սպասարկող</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ֆինանսական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կազմակերպության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մասնաճյուղի</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կողմից</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պարտադիր</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նշվում</w:t>
            </w:r>
            <w:proofErr w:type="spellEnd"/>
            <w:r w:rsidRPr="000036EF">
              <w:rPr>
                <w:rFonts w:ascii="GHEA Grapalat" w:eastAsia="Times New Roman" w:hAnsi="GHEA Grapalat" w:cs="Times New Roman"/>
                <w:sz w:val="20"/>
                <w:szCs w:val="20"/>
              </w:rPr>
              <w:t xml:space="preserve"> է </w:t>
            </w:r>
            <w:proofErr w:type="spellStart"/>
            <w:r w:rsidRPr="000036EF">
              <w:rPr>
                <w:rFonts w:ascii="GHEA Grapalat" w:eastAsia="Times New Roman" w:hAnsi="GHEA Grapalat" w:cs="Times New Roman"/>
                <w:sz w:val="20"/>
                <w:szCs w:val="20"/>
              </w:rPr>
              <w:t>պահանջագրի</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կատարման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ամսաթիվը</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ժամը</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23821239"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
        </w:tc>
      </w:tr>
      <w:tr w:rsidR="000036EF" w:rsidRPr="000036EF" w14:paraId="2AA04AE2" w14:textId="77777777" w:rsidTr="00E27A65">
        <w:tc>
          <w:tcPr>
            <w:tcW w:w="720" w:type="dxa"/>
            <w:tcBorders>
              <w:top w:val="single" w:sz="4" w:space="0" w:color="auto"/>
              <w:left w:val="single" w:sz="4" w:space="0" w:color="auto"/>
              <w:bottom w:val="single" w:sz="4" w:space="0" w:color="auto"/>
              <w:right w:val="single" w:sz="4" w:space="0" w:color="auto"/>
            </w:tcBorders>
          </w:tcPr>
          <w:p w14:paraId="70ED9349"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r w:rsidRPr="000036EF">
              <w:rPr>
                <w:rFonts w:ascii="GHEA Grapalat" w:eastAsia="Times New Roman" w:hAnsi="GHEA Grapalat" w:cs="Times New Roman"/>
                <w:sz w:val="20"/>
                <w:szCs w:val="20"/>
              </w:rPr>
              <w:t>2</w:t>
            </w:r>
            <w:r w:rsidRPr="000036EF">
              <w:rPr>
                <w:rFonts w:ascii="GHEA Grapalat" w:eastAsia="Times New Roman" w:hAnsi="GHEA Grapalat" w:cs="Times New Roman"/>
                <w:sz w:val="20"/>
                <w:szCs w:val="20"/>
                <w:lang w:val="hy-AM"/>
              </w:rPr>
              <w:t>4</w:t>
            </w:r>
            <w:r w:rsidRPr="000036EF">
              <w:rPr>
                <w:rFonts w:ascii="GHEA Grapalat" w:eastAsia="Times New Roman" w:hAnsi="GHEA Grapalat" w:cs="Times New Roman"/>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5384404"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շահառուին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սպասարկող</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ֆինանսական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կազմակերպության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մասնաճյուղի</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աշխատակցի</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A9627E4"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8538E3"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ոչ</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պարտադիր</w:t>
            </w:r>
            <w:proofErr w:type="spellEnd"/>
          </w:p>
          <w:p w14:paraId="6AE414E2"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r w:rsidRPr="000036EF">
              <w:rPr>
                <w:rFonts w:ascii="GHEA Grapalat" w:eastAsia="Times New Roman" w:hAnsi="GHEA Grapalat" w:cs="Times New Roman"/>
                <w:sz w:val="20"/>
                <w:szCs w:val="20"/>
                <w:lang w:val="hy-AM"/>
              </w:rPr>
              <w:t xml:space="preserve">լրացվում է </w:t>
            </w:r>
            <w:proofErr w:type="spellStart"/>
            <w:r w:rsidRPr="000036EF">
              <w:rPr>
                <w:rFonts w:ascii="GHEA Grapalat" w:eastAsia="Times New Roman" w:hAnsi="GHEA Grapalat" w:cs="Times New Roman"/>
                <w:sz w:val="20"/>
                <w:szCs w:val="20"/>
              </w:rPr>
              <w:t>վճարման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պահանջագիրը</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շահառուին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սպասարկող</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ֆինանսական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կազմակերպության</w:t>
            </w:r>
            <w:proofErr w:type="spellEnd"/>
            <w:r w:rsidRPr="000036EF">
              <w:rPr>
                <w:rFonts w:ascii="GHEA Grapalat" w:eastAsia="Times New Roman" w:hAnsi="GHEA Grapalat" w:cs="Times New Roman"/>
                <w:sz w:val="20"/>
                <w:szCs w:val="20"/>
                <w:lang w:val="hy-AM"/>
              </w:rPr>
              <w:t xml:space="preserve">ը </w:t>
            </w:r>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ներկայաց</w:t>
            </w:r>
            <w:proofErr w:type="spellEnd"/>
            <w:r w:rsidRPr="000036EF">
              <w:rPr>
                <w:rFonts w:ascii="GHEA Grapalat" w:eastAsia="Times New Roman" w:hAnsi="GHEA Grapalat" w:cs="Times New Roman"/>
                <w:sz w:val="20"/>
                <w:szCs w:val="20"/>
                <w:lang w:val="hy-AM"/>
              </w:rPr>
              <w:t>վ</w:t>
            </w:r>
            <w:proofErr w:type="spellStart"/>
            <w:r w:rsidRPr="000036EF">
              <w:rPr>
                <w:rFonts w:ascii="GHEA Grapalat" w:eastAsia="Times New Roman" w:hAnsi="GHEA Grapalat" w:cs="Times New Roman"/>
                <w:sz w:val="20"/>
                <w:szCs w:val="20"/>
              </w:rPr>
              <w:t>ելու</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դեպքում</w:t>
            </w:r>
            <w:proofErr w:type="spellEnd"/>
            <w:r w:rsidRPr="000036EF">
              <w:rPr>
                <w:rFonts w:ascii="GHEA Grapalat" w:eastAsia="Times New Roman" w:hAnsi="GHEA Grapalat" w:cs="Times New Roman"/>
                <w:sz w:val="20"/>
                <w:szCs w:val="20"/>
                <w:lang w:val="hy-AM"/>
              </w:rPr>
              <w:t xml:space="preserve">, որտեղ </w:t>
            </w:r>
            <w:r w:rsidRPr="000036EF" w:rsidDel="00DF049B">
              <w:rPr>
                <w:rFonts w:ascii="GHEA Grapalat" w:eastAsia="Times New Roman" w:hAnsi="GHEA Grapalat" w:cs="Times New Roman"/>
                <w:sz w:val="20"/>
                <w:szCs w:val="20"/>
                <w:lang w:val="hy-AM"/>
              </w:rPr>
              <w:t xml:space="preserve"> </w:t>
            </w:r>
            <w:r w:rsidRPr="000036EF">
              <w:rPr>
                <w:rFonts w:ascii="GHEA Grapalat" w:eastAsia="Times New Roman" w:hAnsi="GHEA Grapalat" w:cs="Times New Roman"/>
                <w:sz w:val="20"/>
                <w:szCs w:val="20"/>
                <w:lang w:val="hy-AM"/>
              </w:rPr>
              <w:t xml:space="preserve"> </w:t>
            </w:r>
            <w:proofErr w:type="spellStart"/>
            <w:r w:rsidRPr="000036EF">
              <w:rPr>
                <w:rFonts w:ascii="GHEA Grapalat" w:eastAsia="Times New Roman" w:hAnsi="GHEA Grapalat" w:cs="Times New Roman"/>
                <w:sz w:val="20"/>
                <w:szCs w:val="20"/>
              </w:rPr>
              <w:t>աշխատակցի</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ստորագրությունը</w:t>
            </w:r>
            <w:proofErr w:type="spellEnd"/>
            <w:r w:rsidRPr="000036EF">
              <w:rPr>
                <w:rFonts w:ascii="GHEA Grapalat" w:eastAsia="Times New Roman" w:hAnsi="GHEA Grapalat" w:cs="Times New Roman"/>
                <w:sz w:val="20"/>
                <w:szCs w:val="20"/>
              </w:rPr>
              <w:t xml:space="preserve"> </w:t>
            </w:r>
            <w:r w:rsidRPr="000036EF">
              <w:rPr>
                <w:rFonts w:ascii="GHEA Grapalat" w:eastAsia="Times New Roman" w:hAnsi="GHEA Grapalat" w:cs="Times New Roman"/>
                <w:sz w:val="20"/>
                <w:szCs w:val="20"/>
                <w:lang w:val="hy-AM"/>
              </w:rPr>
              <w:t xml:space="preserve">դրվում է </w:t>
            </w:r>
            <w:proofErr w:type="spellStart"/>
            <w:r w:rsidRPr="000036EF">
              <w:rPr>
                <w:rFonts w:ascii="GHEA Grapalat" w:eastAsia="Times New Roman" w:hAnsi="GHEA Grapalat" w:cs="Times New Roman"/>
                <w:sz w:val="20"/>
                <w:szCs w:val="20"/>
              </w:rPr>
              <w:t>թղթային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եղանակով</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ներկայաց</w:t>
            </w:r>
            <w:proofErr w:type="spellEnd"/>
            <w:r w:rsidRPr="000036EF">
              <w:rPr>
                <w:rFonts w:ascii="GHEA Grapalat" w:eastAsia="Times New Roman" w:hAnsi="GHEA Grapalat" w:cs="Times New Roma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B0219B0"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
        </w:tc>
      </w:tr>
      <w:tr w:rsidR="000036EF" w:rsidRPr="000036EF" w14:paraId="43003691" w14:textId="77777777" w:rsidTr="00E27A65">
        <w:tc>
          <w:tcPr>
            <w:tcW w:w="720" w:type="dxa"/>
            <w:tcBorders>
              <w:top w:val="single" w:sz="4" w:space="0" w:color="auto"/>
              <w:left w:val="single" w:sz="4" w:space="0" w:color="auto"/>
              <w:bottom w:val="single" w:sz="4" w:space="0" w:color="auto"/>
              <w:right w:val="single" w:sz="4" w:space="0" w:color="auto"/>
            </w:tcBorders>
          </w:tcPr>
          <w:p w14:paraId="626580B0"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r w:rsidRPr="000036EF">
              <w:rPr>
                <w:rFonts w:ascii="GHEA Grapalat" w:eastAsia="Times New Roman" w:hAnsi="GHEA Grapalat" w:cs="Times New Roman"/>
                <w:sz w:val="20"/>
                <w:szCs w:val="20"/>
              </w:rPr>
              <w:t>2</w:t>
            </w:r>
            <w:r w:rsidRPr="000036EF">
              <w:rPr>
                <w:rFonts w:ascii="GHEA Grapalat" w:eastAsia="Times New Roman" w:hAnsi="GHEA Grapalat" w:cs="Times New Roman"/>
                <w:sz w:val="20"/>
                <w:szCs w:val="20"/>
                <w:lang w:val="hy-AM"/>
              </w:rPr>
              <w:t>4</w:t>
            </w:r>
            <w:r w:rsidRPr="000036EF">
              <w:rPr>
                <w:rFonts w:ascii="GHEA Grapalat" w:eastAsia="Times New Roman" w:hAnsi="GHEA Grapalat" w:cs="Times New Roman"/>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B06CFCE"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շահառռւին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սպասարկող</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ֆինանսական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կազմակերպության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մասնաճյուղի</w:t>
            </w:r>
            <w:proofErr w:type="spellEnd"/>
            <w:r w:rsidRPr="000036EF">
              <w:rPr>
                <w:rFonts w:ascii="GHEA Grapalat" w:eastAsia="Times New Roman" w:hAnsi="GHEA Grapalat" w:cs="Times New Roman"/>
                <w:sz w:val="20"/>
                <w:szCs w:val="20"/>
              </w:rPr>
              <w:t xml:space="preserve">) </w:t>
            </w:r>
            <w:r w:rsidRPr="000036EF">
              <w:rPr>
                <w:rFonts w:ascii="GHEA Grapalat" w:eastAsia="Times New Roman" w:hAnsi="GHEA Grapalat" w:cs="Times New Roman"/>
                <w:sz w:val="20"/>
                <w:szCs w:val="20"/>
                <w:lang w:val="hy-AM"/>
              </w:rPr>
              <w:t>դրոշմա</w:t>
            </w:r>
            <w:proofErr w:type="spellStart"/>
            <w:r w:rsidRPr="000036EF">
              <w:rPr>
                <w:rFonts w:ascii="GHEA Grapalat" w:eastAsia="Times New Roman" w:hAnsi="GHEA Grapalat" w:cs="Times New Roman"/>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7F5EF2F1"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9AF0F9"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r w:rsidRPr="000036EF">
              <w:rPr>
                <w:rFonts w:ascii="GHEA Grapalat" w:eastAsia="Times New Roman" w:hAnsi="GHEA Grapalat" w:cs="Times New Roman"/>
                <w:sz w:val="20"/>
                <w:szCs w:val="20"/>
                <w:lang w:val="hy-AM"/>
              </w:rPr>
              <w:t xml:space="preserve">ոչ </w:t>
            </w:r>
            <w:proofErr w:type="spellStart"/>
            <w:r w:rsidRPr="000036EF">
              <w:rPr>
                <w:rFonts w:ascii="GHEA Grapalat" w:eastAsia="Times New Roman" w:hAnsi="GHEA Grapalat" w:cs="Times New Roman"/>
                <w:sz w:val="20"/>
                <w:szCs w:val="20"/>
              </w:rPr>
              <w:t>պարտադիր</w:t>
            </w:r>
            <w:proofErr w:type="spellEnd"/>
          </w:p>
          <w:p w14:paraId="6B1B702C"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r w:rsidRPr="000036EF">
              <w:rPr>
                <w:rFonts w:ascii="GHEA Grapalat" w:eastAsia="Times New Roman" w:hAnsi="GHEA Grapalat" w:cs="Times New Roman"/>
                <w:sz w:val="20"/>
                <w:szCs w:val="20"/>
                <w:lang w:val="hy-AM"/>
              </w:rPr>
              <w:t xml:space="preserve">լրացվում է </w:t>
            </w:r>
            <w:proofErr w:type="spellStart"/>
            <w:r w:rsidRPr="000036EF">
              <w:rPr>
                <w:rFonts w:ascii="GHEA Grapalat" w:eastAsia="Times New Roman" w:hAnsi="GHEA Grapalat" w:cs="Times New Roman"/>
                <w:sz w:val="20"/>
                <w:szCs w:val="20"/>
              </w:rPr>
              <w:t>վճարման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պահանջագիրը</w:t>
            </w:r>
            <w:proofErr w:type="spellEnd"/>
            <w:r w:rsidRPr="000036EF">
              <w:rPr>
                <w:rFonts w:ascii="GHEA Grapalat" w:eastAsia="Times New Roman" w:hAnsi="GHEA Grapalat" w:cs="Times New Roman"/>
                <w:sz w:val="20"/>
                <w:szCs w:val="20"/>
              </w:rPr>
              <w:t xml:space="preserve"> </w:t>
            </w:r>
            <w:r w:rsidRPr="000036EF">
              <w:rPr>
                <w:rFonts w:ascii="GHEA Grapalat" w:eastAsia="Times New Roman" w:hAnsi="GHEA Grapalat" w:cs="Times New Roman"/>
                <w:sz w:val="20"/>
                <w:szCs w:val="20"/>
                <w:lang w:val="hy-AM"/>
              </w:rPr>
              <w:t xml:space="preserve">վերջինիս </w:t>
            </w:r>
            <w:proofErr w:type="spellStart"/>
            <w:r w:rsidRPr="000036EF">
              <w:rPr>
                <w:rFonts w:ascii="GHEA Grapalat" w:eastAsia="Times New Roman" w:hAnsi="GHEA Grapalat" w:cs="Times New Roman"/>
                <w:sz w:val="20"/>
                <w:szCs w:val="20"/>
              </w:rPr>
              <w:t>ներկայաց</w:t>
            </w:r>
            <w:proofErr w:type="spellEnd"/>
            <w:r w:rsidRPr="000036EF">
              <w:rPr>
                <w:rFonts w:ascii="GHEA Grapalat" w:eastAsia="Times New Roman" w:hAnsi="GHEA Grapalat" w:cs="Times New Roman"/>
                <w:sz w:val="20"/>
                <w:szCs w:val="20"/>
                <w:lang w:val="hy-AM"/>
              </w:rPr>
              <w:t>վ</w:t>
            </w:r>
            <w:proofErr w:type="spellStart"/>
            <w:r w:rsidRPr="000036EF">
              <w:rPr>
                <w:rFonts w:ascii="GHEA Grapalat" w:eastAsia="Times New Roman" w:hAnsi="GHEA Grapalat" w:cs="Times New Roman"/>
                <w:sz w:val="20"/>
                <w:szCs w:val="20"/>
              </w:rPr>
              <w:t>ելու</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դեպքում</w:t>
            </w:r>
            <w:proofErr w:type="spellEnd"/>
            <w:r w:rsidRPr="000036EF">
              <w:rPr>
                <w:rFonts w:ascii="GHEA Grapalat" w:eastAsia="Times New Roman" w:hAnsi="GHEA Grapalat" w:cs="Times New Roman"/>
                <w:sz w:val="20"/>
                <w:szCs w:val="20"/>
                <w:lang w:val="hy-AM"/>
              </w:rPr>
              <w:t xml:space="preserve">, որտեղ </w:t>
            </w:r>
            <w:r w:rsidRPr="000036EF" w:rsidDel="00DF049B">
              <w:rPr>
                <w:rFonts w:ascii="GHEA Grapalat" w:eastAsia="Times New Roman" w:hAnsi="GHEA Grapalat" w:cs="Times New Roman"/>
                <w:sz w:val="20"/>
                <w:szCs w:val="20"/>
                <w:lang w:val="hy-AM"/>
              </w:rPr>
              <w:t xml:space="preserve"> </w:t>
            </w:r>
            <w:r w:rsidRPr="000036EF">
              <w:rPr>
                <w:rFonts w:ascii="GHEA Grapalat" w:eastAsia="Times New Roman" w:hAnsi="GHEA Grapalat" w:cs="Times New Roman"/>
                <w:sz w:val="20"/>
                <w:szCs w:val="20"/>
                <w:lang w:val="hy-AM"/>
              </w:rPr>
              <w:t xml:space="preserve"> դրոշմակնիքը</w:t>
            </w:r>
            <w:r w:rsidRPr="000036EF">
              <w:rPr>
                <w:rFonts w:ascii="GHEA Grapalat" w:eastAsia="Times New Roman" w:hAnsi="GHEA Grapalat" w:cs="Times New Roman"/>
                <w:sz w:val="20"/>
                <w:szCs w:val="20"/>
              </w:rPr>
              <w:t xml:space="preserve"> </w:t>
            </w:r>
            <w:r w:rsidRPr="000036EF">
              <w:rPr>
                <w:rFonts w:ascii="GHEA Grapalat" w:eastAsia="Times New Roman" w:hAnsi="GHEA Grapalat" w:cs="Times New Roman"/>
                <w:sz w:val="20"/>
                <w:szCs w:val="20"/>
                <w:lang w:val="hy-AM"/>
              </w:rPr>
              <w:t xml:space="preserve">դրվում է </w:t>
            </w:r>
            <w:proofErr w:type="spellStart"/>
            <w:r w:rsidRPr="000036EF">
              <w:rPr>
                <w:rFonts w:ascii="GHEA Grapalat" w:eastAsia="Times New Roman" w:hAnsi="GHEA Grapalat" w:cs="Times New Roman"/>
                <w:sz w:val="20"/>
                <w:szCs w:val="20"/>
              </w:rPr>
              <w:t>թղթային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եղանակով</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ներկայաց</w:t>
            </w:r>
            <w:proofErr w:type="spellEnd"/>
            <w:r w:rsidRPr="000036EF">
              <w:rPr>
                <w:rFonts w:ascii="GHEA Grapalat" w:eastAsia="Times New Roman" w:hAnsi="GHEA Grapalat" w:cs="Times New Roma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6AB4199"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
        </w:tc>
      </w:tr>
      <w:tr w:rsidR="000036EF" w:rsidRPr="000036EF" w14:paraId="0F1D30B3" w14:textId="77777777" w:rsidTr="00E27A65">
        <w:tc>
          <w:tcPr>
            <w:tcW w:w="720" w:type="dxa"/>
            <w:tcBorders>
              <w:top w:val="single" w:sz="4" w:space="0" w:color="auto"/>
              <w:left w:val="single" w:sz="4" w:space="0" w:color="auto"/>
              <w:bottom w:val="single" w:sz="4" w:space="0" w:color="auto"/>
              <w:right w:val="single" w:sz="4" w:space="0" w:color="auto"/>
            </w:tcBorders>
          </w:tcPr>
          <w:p w14:paraId="7A3A240D"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r w:rsidRPr="000036EF">
              <w:rPr>
                <w:rFonts w:ascii="GHEA Grapalat" w:eastAsia="Times New Roman" w:hAnsi="GHEA Grapalat" w:cs="Times New Roman"/>
                <w:sz w:val="20"/>
                <w:szCs w:val="20"/>
              </w:rPr>
              <w:t>2</w:t>
            </w:r>
            <w:r w:rsidRPr="000036EF">
              <w:rPr>
                <w:rFonts w:ascii="GHEA Grapalat" w:eastAsia="Times New Roman" w:hAnsi="GHEA Grapalat" w:cs="Times New Roman"/>
                <w:sz w:val="20"/>
                <w:szCs w:val="20"/>
                <w:lang w:val="hy-AM"/>
              </w:rPr>
              <w:t>4</w:t>
            </w:r>
            <w:r w:rsidRPr="000036EF">
              <w:rPr>
                <w:rFonts w:ascii="GHEA Grapalat" w:eastAsia="Times New Roman" w:hAnsi="GHEA Grapalat" w:cs="Times New Roman"/>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2385FC96"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շահառռւին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սպասարկող</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ֆինանսական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կազմակերպության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ամսաթիվը</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ժամը</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6637D5B0"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roofErr w:type="spellStart"/>
            <w:r w:rsidRPr="000036EF">
              <w:rPr>
                <w:rFonts w:ascii="GHEA Grapalat" w:eastAsia="Times New Roman" w:hAnsi="GHEA Grapalat" w:cs="Times New Roma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70DC0EB"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r w:rsidRPr="000036EF">
              <w:rPr>
                <w:rFonts w:ascii="GHEA Grapalat" w:eastAsia="Times New Roman" w:hAnsi="GHEA Grapalat" w:cs="Times New Roman"/>
                <w:sz w:val="20"/>
                <w:szCs w:val="20"/>
                <w:lang w:val="hy-AM"/>
              </w:rPr>
              <w:t xml:space="preserve">ոչ </w:t>
            </w:r>
            <w:proofErr w:type="spellStart"/>
            <w:r w:rsidRPr="000036EF">
              <w:rPr>
                <w:rFonts w:ascii="GHEA Grapalat" w:eastAsia="Times New Roman" w:hAnsi="GHEA Grapalat" w:cs="Times New Roman"/>
                <w:sz w:val="20"/>
                <w:szCs w:val="20"/>
              </w:rPr>
              <w:t>պարտադիր</w:t>
            </w:r>
            <w:proofErr w:type="spellEnd"/>
          </w:p>
          <w:p w14:paraId="35AEB424"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r w:rsidRPr="000036EF">
              <w:rPr>
                <w:rFonts w:ascii="GHEA Grapalat" w:eastAsia="Times New Roman" w:hAnsi="GHEA Grapalat" w:cs="Times New Roman"/>
                <w:sz w:val="20"/>
                <w:szCs w:val="20"/>
                <w:lang w:val="hy-AM"/>
              </w:rPr>
              <w:t xml:space="preserve">լրացվում է </w:t>
            </w:r>
            <w:proofErr w:type="spellStart"/>
            <w:r w:rsidRPr="000036EF">
              <w:rPr>
                <w:rFonts w:ascii="GHEA Grapalat" w:eastAsia="Times New Roman" w:hAnsi="GHEA Grapalat" w:cs="Times New Roman"/>
                <w:sz w:val="20"/>
                <w:szCs w:val="20"/>
              </w:rPr>
              <w:t>վճարման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պահանջագիրը</w:t>
            </w:r>
            <w:proofErr w:type="spellEnd"/>
            <w:r w:rsidRPr="000036EF">
              <w:rPr>
                <w:rFonts w:ascii="GHEA Grapalat" w:eastAsia="Times New Roman" w:hAnsi="GHEA Grapalat" w:cs="Times New Roman"/>
                <w:sz w:val="20"/>
                <w:szCs w:val="20"/>
              </w:rPr>
              <w:t xml:space="preserve"> </w:t>
            </w:r>
            <w:r w:rsidRPr="000036EF">
              <w:rPr>
                <w:rFonts w:ascii="GHEA Grapalat" w:eastAsia="Times New Roman" w:hAnsi="GHEA Grapalat" w:cs="Times New Roman"/>
                <w:sz w:val="20"/>
                <w:szCs w:val="20"/>
                <w:lang w:val="hy-AM"/>
              </w:rPr>
              <w:t xml:space="preserve">վերջինիս </w:t>
            </w:r>
            <w:proofErr w:type="spellStart"/>
            <w:r w:rsidRPr="000036EF">
              <w:rPr>
                <w:rFonts w:ascii="GHEA Grapalat" w:eastAsia="Times New Roman" w:hAnsi="GHEA Grapalat" w:cs="Times New Roman"/>
                <w:sz w:val="20"/>
                <w:szCs w:val="20"/>
              </w:rPr>
              <w:t>ներկայաց</w:t>
            </w:r>
            <w:proofErr w:type="spellEnd"/>
            <w:r w:rsidRPr="000036EF">
              <w:rPr>
                <w:rFonts w:ascii="GHEA Grapalat" w:eastAsia="Times New Roman" w:hAnsi="GHEA Grapalat" w:cs="Times New Roman"/>
                <w:sz w:val="20"/>
                <w:szCs w:val="20"/>
                <w:lang w:val="hy-AM"/>
              </w:rPr>
              <w:t>վ</w:t>
            </w:r>
            <w:proofErr w:type="spellStart"/>
            <w:r w:rsidRPr="000036EF">
              <w:rPr>
                <w:rFonts w:ascii="GHEA Grapalat" w:eastAsia="Times New Roman" w:hAnsi="GHEA Grapalat" w:cs="Times New Roman"/>
                <w:sz w:val="20"/>
                <w:szCs w:val="20"/>
              </w:rPr>
              <w:t>ելու</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դեպքում</w:t>
            </w:r>
            <w:proofErr w:type="spellEnd"/>
            <w:r w:rsidRPr="000036EF">
              <w:rPr>
                <w:rFonts w:ascii="GHEA Grapalat" w:eastAsia="Times New Roman" w:hAnsi="GHEA Grapalat" w:cs="Times New Roman"/>
                <w:sz w:val="20"/>
                <w:szCs w:val="20"/>
                <w:lang w:val="hy-AM"/>
              </w:rPr>
              <w:t xml:space="preserve">,   որտեղ </w:t>
            </w:r>
            <w:r w:rsidRPr="000036EF" w:rsidDel="00DF049B">
              <w:rPr>
                <w:rFonts w:ascii="GHEA Grapalat" w:eastAsia="Times New Roman" w:hAnsi="GHEA Grapalat" w:cs="Times New Roman"/>
                <w:sz w:val="20"/>
                <w:szCs w:val="20"/>
                <w:lang w:val="hy-AM"/>
              </w:rPr>
              <w:t xml:space="preserve"> </w:t>
            </w:r>
            <w:r w:rsidRPr="000036EF">
              <w:rPr>
                <w:rFonts w:ascii="GHEA Grapalat" w:eastAsia="Times New Roman" w:hAnsi="GHEA Grapalat" w:cs="Times New Roman"/>
                <w:sz w:val="20"/>
                <w:szCs w:val="20"/>
                <w:lang w:val="hy-AM"/>
              </w:rPr>
              <w:t xml:space="preserve"> սույն տվյալները</w:t>
            </w:r>
            <w:r w:rsidRPr="000036EF">
              <w:rPr>
                <w:rFonts w:ascii="GHEA Grapalat" w:eastAsia="Times New Roman" w:hAnsi="GHEA Grapalat" w:cs="Times New Roman"/>
                <w:sz w:val="20"/>
                <w:szCs w:val="20"/>
              </w:rPr>
              <w:t xml:space="preserve"> </w:t>
            </w:r>
            <w:r w:rsidRPr="000036EF">
              <w:rPr>
                <w:rFonts w:ascii="GHEA Grapalat" w:eastAsia="Times New Roman" w:hAnsi="GHEA Grapalat" w:cs="Times New Roman"/>
                <w:sz w:val="20"/>
                <w:szCs w:val="20"/>
                <w:lang w:val="hy-AM"/>
              </w:rPr>
              <w:t xml:space="preserve">դրվում են </w:t>
            </w:r>
            <w:proofErr w:type="spellStart"/>
            <w:r w:rsidRPr="000036EF">
              <w:rPr>
                <w:rFonts w:ascii="GHEA Grapalat" w:eastAsia="Times New Roman" w:hAnsi="GHEA Grapalat" w:cs="Times New Roman"/>
                <w:sz w:val="20"/>
                <w:szCs w:val="20"/>
              </w:rPr>
              <w:t>թղթային</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եղանակով</w:t>
            </w:r>
            <w:proofErr w:type="spellEnd"/>
            <w:r w:rsidRPr="000036EF">
              <w:rPr>
                <w:rFonts w:ascii="GHEA Grapalat" w:eastAsia="Times New Roman" w:hAnsi="GHEA Grapalat" w:cs="Times New Roman"/>
                <w:sz w:val="20"/>
                <w:szCs w:val="20"/>
              </w:rPr>
              <w:t xml:space="preserve"> </w:t>
            </w:r>
            <w:proofErr w:type="spellStart"/>
            <w:r w:rsidRPr="000036EF">
              <w:rPr>
                <w:rFonts w:ascii="GHEA Grapalat" w:eastAsia="Times New Roman" w:hAnsi="GHEA Grapalat" w:cs="Times New Roman"/>
                <w:sz w:val="20"/>
                <w:szCs w:val="20"/>
              </w:rPr>
              <w:t>ներկայաց</w:t>
            </w:r>
            <w:proofErr w:type="spellEnd"/>
            <w:r w:rsidRPr="000036EF">
              <w:rPr>
                <w:rFonts w:ascii="GHEA Grapalat" w:eastAsia="Times New Roman" w:hAnsi="GHEA Grapalat" w:cs="Times New Roma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A418879" w14:textId="77777777" w:rsidR="000036EF" w:rsidRPr="000036EF" w:rsidRDefault="000036EF" w:rsidP="000036EF">
            <w:pPr>
              <w:spacing w:after="0" w:line="240" w:lineRule="auto"/>
              <w:jc w:val="center"/>
              <w:rPr>
                <w:rFonts w:ascii="GHEA Grapalat" w:eastAsia="Times New Roman" w:hAnsi="GHEA Grapalat" w:cs="Times New Roman"/>
                <w:sz w:val="20"/>
                <w:szCs w:val="20"/>
              </w:rPr>
            </w:pPr>
          </w:p>
        </w:tc>
      </w:tr>
    </w:tbl>
    <w:p w14:paraId="6DE1F2FB" w14:textId="77777777" w:rsidR="000036EF" w:rsidRPr="000036EF" w:rsidRDefault="000036EF" w:rsidP="000036EF">
      <w:pPr>
        <w:spacing w:after="0" w:line="360" w:lineRule="auto"/>
        <w:ind w:firstLine="720"/>
        <w:jc w:val="right"/>
        <w:rPr>
          <w:rFonts w:ascii="GHEA Grapalat" w:eastAsia="Times New Roman" w:hAnsi="GHEA Grapalat" w:cs="Sylfaen"/>
          <w:sz w:val="20"/>
          <w:szCs w:val="20"/>
        </w:rPr>
      </w:pPr>
    </w:p>
    <w:p w14:paraId="10336A9E" w14:textId="77777777" w:rsidR="000036EF" w:rsidRPr="000036EF" w:rsidRDefault="000036EF" w:rsidP="000036EF">
      <w:pPr>
        <w:spacing w:after="0" w:line="360" w:lineRule="auto"/>
        <w:ind w:firstLine="720"/>
        <w:jc w:val="right"/>
        <w:rPr>
          <w:rFonts w:ascii="GHEA Grapalat" w:eastAsia="Times New Roman" w:hAnsi="GHEA Grapalat" w:cs="Sylfaen"/>
          <w:sz w:val="20"/>
          <w:szCs w:val="20"/>
        </w:rPr>
      </w:pPr>
    </w:p>
    <w:p w14:paraId="1F8DE460" w14:textId="77777777" w:rsidR="000036EF" w:rsidRPr="000036EF" w:rsidRDefault="000036EF" w:rsidP="000036EF">
      <w:pPr>
        <w:spacing w:after="0" w:line="360" w:lineRule="auto"/>
        <w:ind w:firstLine="720"/>
        <w:jc w:val="right"/>
        <w:rPr>
          <w:rFonts w:ascii="GHEA Grapalat" w:eastAsia="Times New Roman" w:hAnsi="GHEA Grapalat" w:cs="Sylfaen"/>
          <w:sz w:val="20"/>
          <w:szCs w:val="20"/>
        </w:rPr>
      </w:pPr>
    </w:p>
    <w:p w14:paraId="217EFA76" w14:textId="77777777" w:rsidR="000036EF" w:rsidRPr="000036EF" w:rsidRDefault="000036EF" w:rsidP="000036EF">
      <w:pPr>
        <w:spacing w:after="0" w:line="360" w:lineRule="auto"/>
        <w:ind w:firstLine="720"/>
        <w:jc w:val="right"/>
        <w:rPr>
          <w:rFonts w:ascii="GHEA Grapalat" w:eastAsia="Times New Roman" w:hAnsi="GHEA Grapalat" w:cs="Sylfaen"/>
          <w:sz w:val="20"/>
          <w:szCs w:val="20"/>
        </w:rPr>
      </w:pPr>
    </w:p>
    <w:p w14:paraId="12314952" w14:textId="2643CAE4" w:rsidR="000036EF" w:rsidRPr="000036EF" w:rsidRDefault="000036EF" w:rsidP="009A3C64">
      <w:pPr>
        <w:spacing w:after="0" w:line="240" w:lineRule="auto"/>
        <w:ind w:firstLine="567"/>
        <w:jc w:val="right"/>
        <w:rPr>
          <w:rFonts w:ascii="GHEA Grapalat" w:eastAsia="Times New Roman" w:hAnsi="GHEA Grapalat" w:cs="Sylfaen"/>
          <w:b/>
          <w:sz w:val="20"/>
          <w:szCs w:val="20"/>
          <w:lang w:val="hy-AM"/>
        </w:rPr>
      </w:pPr>
      <w:r w:rsidRPr="000036EF">
        <w:rPr>
          <w:rFonts w:ascii="GHEA Grapalat" w:eastAsia="Times New Roman" w:hAnsi="GHEA Grapalat" w:cs="Times New Roman"/>
          <w:b/>
          <w:sz w:val="20"/>
          <w:szCs w:val="20"/>
          <w:lang w:val="hy-AM"/>
        </w:rPr>
        <w:br w:type="page"/>
      </w:r>
    </w:p>
    <w:p w14:paraId="07D68CFC" w14:textId="77777777" w:rsidR="000036EF" w:rsidRPr="000036EF" w:rsidRDefault="000036EF" w:rsidP="000036EF">
      <w:pPr>
        <w:spacing w:after="0" w:line="240" w:lineRule="auto"/>
        <w:jc w:val="right"/>
        <w:rPr>
          <w:rFonts w:ascii="GHEA Grapalat" w:eastAsia="Times New Roman" w:hAnsi="GHEA Grapalat" w:cs="Times New Roman"/>
          <w:sz w:val="24"/>
          <w:szCs w:val="24"/>
        </w:rPr>
      </w:pPr>
    </w:p>
    <w:p w14:paraId="4CEB49E2" w14:textId="77777777" w:rsidR="000036EF" w:rsidRPr="000036EF" w:rsidRDefault="000036EF" w:rsidP="000036EF">
      <w:pPr>
        <w:spacing w:after="0" w:line="240" w:lineRule="auto"/>
        <w:ind w:firstLine="567"/>
        <w:jc w:val="right"/>
        <w:rPr>
          <w:rFonts w:ascii="GHEA Grapalat" w:eastAsia="Times New Roman" w:hAnsi="GHEA Grapalat" w:cs="Sylfaen"/>
          <w:b/>
          <w:sz w:val="20"/>
          <w:szCs w:val="20"/>
        </w:rPr>
      </w:pPr>
      <w:r w:rsidRPr="000036EF">
        <w:rPr>
          <w:rFonts w:ascii="GHEA Grapalat" w:eastAsia="Times New Roman" w:hAnsi="GHEA Grapalat" w:cs="Sylfaen"/>
          <w:b/>
          <w:sz w:val="20"/>
          <w:szCs w:val="20"/>
          <w:lang w:val="hy-AM"/>
        </w:rPr>
        <w:t xml:space="preserve">Հավելված </w:t>
      </w:r>
      <w:r w:rsidRPr="000036EF">
        <w:rPr>
          <w:rFonts w:ascii="GHEA Grapalat" w:eastAsia="Times New Roman" w:hAnsi="GHEA Grapalat" w:cs="Sylfaen"/>
          <w:b/>
          <w:sz w:val="20"/>
          <w:szCs w:val="20"/>
        </w:rPr>
        <w:t>7</w:t>
      </w:r>
      <w:r w:rsidRPr="000036EF">
        <w:rPr>
          <w:rFonts w:ascii="GHEA Grapalat" w:eastAsia="Times New Roman" w:hAnsi="GHEA Grapalat" w:cs="Sylfaen"/>
          <w:b/>
          <w:sz w:val="20"/>
          <w:szCs w:val="20"/>
          <w:vertAlign w:val="superscript"/>
        </w:rPr>
        <w:t>25</w:t>
      </w:r>
      <w:r w:rsidRPr="000036EF">
        <w:rPr>
          <w:rFonts w:ascii="GHEA Grapalat" w:eastAsia="Times New Roman" w:hAnsi="GHEA Grapalat" w:cs="Sylfaen"/>
          <w:b/>
          <w:color w:val="FFFFFF"/>
          <w:sz w:val="20"/>
          <w:szCs w:val="20"/>
          <w:vertAlign w:val="superscript"/>
        </w:rPr>
        <w:footnoteReference w:id="13"/>
      </w:r>
    </w:p>
    <w:p w14:paraId="797E2EA0" w14:textId="14A1482C" w:rsidR="000036EF" w:rsidRPr="000036EF" w:rsidRDefault="000036EF" w:rsidP="000036EF">
      <w:pPr>
        <w:spacing w:after="0" w:line="240" w:lineRule="auto"/>
        <w:ind w:firstLine="567"/>
        <w:jc w:val="right"/>
        <w:rPr>
          <w:rFonts w:ascii="GHEA Grapalat" w:eastAsia="Times New Roman" w:hAnsi="GHEA Grapalat" w:cs="Sylfaen"/>
          <w:b/>
          <w:sz w:val="20"/>
          <w:szCs w:val="20"/>
          <w:lang w:val="hy-AM"/>
        </w:rPr>
      </w:pPr>
      <w:r w:rsidRPr="000036EF">
        <w:rPr>
          <w:rFonts w:ascii="GHEA Grapalat" w:eastAsia="Times New Roman" w:hAnsi="GHEA Grapalat" w:cs="Sylfaen"/>
          <w:b/>
          <w:sz w:val="20"/>
          <w:szCs w:val="20"/>
          <w:lang w:val="hy-AM"/>
        </w:rPr>
        <w:t>«</w:t>
      </w:r>
      <w:r w:rsidR="009A3C64">
        <w:rPr>
          <w:rFonts w:ascii="GHEA Grapalat" w:eastAsia="Times New Roman" w:hAnsi="GHEA Grapalat" w:cs="Sylfaen"/>
          <w:b/>
          <w:sz w:val="20"/>
          <w:szCs w:val="20"/>
          <w:lang w:val="hy-AM"/>
        </w:rPr>
        <w:t>ԿՄՄՀ</w:t>
      </w:r>
      <w:r w:rsidRPr="000036EF">
        <w:rPr>
          <w:rFonts w:ascii="GHEA Grapalat" w:eastAsia="Times New Roman" w:hAnsi="GHEA Grapalat" w:cs="Sylfaen"/>
          <w:b/>
          <w:sz w:val="20"/>
          <w:szCs w:val="20"/>
          <w:lang w:val="hy-AM"/>
        </w:rPr>
        <w:t>-</w:t>
      </w:r>
      <w:r w:rsidR="00033B39">
        <w:rPr>
          <w:rFonts w:ascii="GHEA Grapalat" w:eastAsia="Times New Roman" w:hAnsi="GHEA Grapalat" w:cs="Sylfaen"/>
          <w:b/>
          <w:sz w:val="20"/>
          <w:szCs w:val="20"/>
          <w:lang w:val="hy-AM"/>
        </w:rPr>
        <w:t>Հ</w:t>
      </w:r>
      <w:r w:rsidRPr="000036EF">
        <w:rPr>
          <w:rFonts w:ascii="GHEA Grapalat" w:eastAsia="Times New Roman" w:hAnsi="GHEA Grapalat" w:cs="Sylfaen"/>
          <w:b/>
          <w:sz w:val="20"/>
          <w:szCs w:val="20"/>
          <w:lang w:val="hy-AM"/>
        </w:rPr>
        <w:t>ԲՄ</w:t>
      </w:r>
      <w:r w:rsidRPr="000036EF">
        <w:rPr>
          <w:rFonts w:ascii="GHEA Grapalat" w:eastAsia="Times New Roman" w:hAnsi="GHEA Grapalat" w:cs="Sylfaen"/>
          <w:b/>
          <w:sz w:val="20"/>
          <w:szCs w:val="20"/>
        </w:rPr>
        <w:t>ԱՇ</w:t>
      </w:r>
      <w:r w:rsidRPr="000036EF">
        <w:rPr>
          <w:rFonts w:ascii="GHEA Grapalat" w:eastAsia="Times New Roman" w:hAnsi="GHEA Grapalat" w:cs="Sylfaen"/>
          <w:b/>
          <w:sz w:val="20"/>
          <w:szCs w:val="20"/>
          <w:lang w:val="hy-AM"/>
        </w:rPr>
        <w:t>ՁԲ-</w:t>
      </w:r>
      <w:r w:rsidR="009A3C64">
        <w:rPr>
          <w:rFonts w:ascii="GHEA Grapalat" w:eastAsia="Times New Roman" w:hAnsi="GHEA Grapalat" w:cs="Sylfaen"/>
          <w:b/>
          <w:sz w:val="20"/>
          <w:szCs w:val="20"/>
          <w:lang w:val="hy-AM"/>
        </w:rPr>
        <w:t>21</w:t>
      </w:r>
      <w:r w:rsidRPr="000036EF">
        <w:rPr>
          <w:rFonts w:ascii="GHEA Grapalat" w:eastAsia="Times New Roman" w:hAnsi="GHEA Grapalat" w:cs="Sylfaen"/>
          <w:b/>
          <w:sz w:val="20"/>
          <w:szCs w:val="20"/>
          <w:lang w:val="hy-AM"/>
        </w:rPr>
        <w:t>/</w:t>
      </w:r>
      <w:r w:rsidR="009A3C64">
        <w:rPr>
          <w:rFonts w:ascii="GHEA Grapalat" w:eastAsia="Times New Roman" w:hAnsi="GHEA Grapalat" w:cs="Sylfaen"/>
          <w:b/>
          <w:sz w:val="20"/>
          <w:szCs w:val="20"/>
          <w:lang w:val="hy-AM"/>
        </w:rPr>
        <w:t>4</w:t>
      </w:r>
      <w:r w:rsidRPr="000036EF">
        <w:rPr>
          <w:rFonts w:ascii="GHEA Grapalat" w:eastAsia="Times New Roman" w:hAnsi="GHEA Grapalat" w:cs="Sylfaen"/>
          <w:b/>
          <w:sz w:val="20"/>
          <w:szCs w:val="20"/>
          <w:lang w:val="hy-AM"/>
        </w:rPr>
        <w:t>»*  ծածկագրով</w:t>
      </w:r>
    </w:p>
    <w:p w14:paraId="78CFB3EC" w14:textId="500BCCAD" w:rsidR="000036EF" w:rsidRPr="000036EF" w:rsidRDefault="00033B39" w:rsidP="000036EF">
      <w:pPr>
        <w:spacing w:after="0" w:line="240" w:lineRule="auto"/>
        <w:ind w:firstLine="567"/>
        <w:jc w:val="right"/>
        <w:rPr>
          <w:rFonts w:ascii="GHEA Grapalat" w:eastAsia="Times New Roman" w:hAnsi="GHEA Grapalat" w:cs="Sylfaen"/>
          <w:b/>
          <w:sz w:val="20"/>
          <w:szCs w:val="20"/>
          <w:lang w:val="hy-AM"/>
        </w:rPr>
      </w:pPr>
      <w:r>
        <w:rPr>
          <w:rFonts w:ascii="GHEA Grapalat" w:eastAsia="Times New Roman" w:hAnsi="GHEA Grapalat" w:cs="Sylfaen"/>
          <w:b/>
          <w:sz w:val="20"/>
          <w:szCs w:val="20"/>
          <w:lang w:val="hy-AM"/>
        </w:rPr>
        <w:t xml:space="preserve">հրատապ  </w:t>
      </w:r>
      <w:r w:rsidR="000036EF" w:rsidRPr="000036EF">
        <w:rPr>
          <w:rFonts w:ascii="GHEA Grapalat" w:eastAsia="Times New Roman" w:hAnsi="GHEA Grapalat" w:cs="Sylfaen"/>
          <w:b/>
          <w:sz w:val="20"/>
          <w:szCs w:val="20"/>
          <w:lang w:val="hy-AM"/>
        </w:rPr>
        <w:t>բաց մրցույթի հրավերի</w:t>
      </w:r>
    </w:p>
    <w:p w14:paraId="5336520E" w14:textId="77777777" w:rsidR="000036EF" w:rsidRPr="000036EF" w:rsidRDefault="000036EF" w:rsidP="000036EF">
      <w:pPr>
        <w:spacing w:after="0" w:line="240" w:lineRule="auto"/>
        <w:jc w:val="right"/>
        <w:rPr>
          <w:rFonts w:ascii="GHEA Grapalat" w:eastAsia="Times New Roman" w:hAnsi="GHEA Grapalat" w:cs="Times New Roman"/>
          <w:sz w:val="24"/>
          <w:szCs w:val="24"/>
          <w:lang w:val="es-ES"/>
        </w:rPr>
      </w:pPr>
    </w:p>
    <w:p w14:paraId="65F6BD86" w14:textId="77777777" w:rsidR="000036EF" w:rsidRPr="000036EF" w:rsidRDefault="000036EF" w:rsidP="000036EF">
      <w:pPr>
        <w:tabs>
          <w:tab w:val="left" w:pos="2268"/>
        </w:tabs>
        <w:spacing w:after="0" w:line="240" w:lineRule="auto"/>
        <w:ind w:left="-284" w:firstLine="284"/>
        <w:jc w:val="right"/>
        <w:rPr>
          <w:rFonts w:ascii="GHEA Grapalat" w:eastAsia="Times New Roman" w:hAnsi="GHEA Grapalat" w:cs="Times New Roman"/>
          <w:sz w:val="24"/>
          <w:szCs w:val="24"/>
          <w:lang w:val="es-ES"/>
        </w:rPr>
      </w:pPr>
    </w:p>
    <w:p w14:paraId="45D1A0BC" w14:textId="1523B0F0" w:rsidR="000036EF" w:rsidRPr="000036EF" w:rsidRDefault="009A3C64" w:rsidP="000036EF">
      <w:pPr>
        <w:spacing w:after="0" w:line="240" w:lineRule="auto"/>
        <w:ind w:left="-142" w:firstLine="142"/>
        <w:jc w:val="center"/>
        <w:rPr>
          <w:rFonts w:ascii="GHEA Grapalat" w:eastAsia="Times New Roman" w:hAnsi="GHEA Grapalat" w:cs="Times New Roman"/>
          <w:b/>
          <w:sz w:val="20"/>
          <w:szCs w:val="20"/>
          <w:lang w:val="es-ES"/>
        </w:rPr>
      </w:pPr>
      <w:r>
        <w:rPr>
          <w:rFonts w:ascii="GHEA Grapalat" w:eastAsia="Times New Roman" w:hAnsi="GHEA Grapalat" w:cs="Sylfaen"/>
          <w:b/>
          <w:sz w:val="20"/>
          <w:szCs w:val="20"/>
          <w:lang w:val="hy-AM"/>
        </w:rPr>
        <w:t>ՄԵՂՐԱՁՈՐ  ՀԱՄԱՅՆՔԻ</w:t>
      </w:r>
      <w:r w:rsidR="000036EF" w:rsidRPr="000036EF">
        <w:rPr>
          <w:rFonts w:ascii="GHEA Grapalat" w:eastAsia="Times New Roman" w:hAnsi="GHEA Grapalat" w:cs="Times Armenian"/>
          <w:b/>
          <w:sz w:val="20"/>
          <w:szCs w:val="20"/>
          <w:lang w:val="es-ES"/>
        </w:rPr>
        <w:t xml:space="preserve"> </w:t>
      </w:r>
      <w:r w:rsidR="000036EF" w:rsidRPr="000036EF">
        <w:rPr>
          <w:rFonts w:ascii="GHEA Grapalat" w:eastAsia="Times New Roman" w:hAnsi="GHEA Grapalat" w:cs="Sylfaen"/>
          <w:b/>
          <w:sz w:val="20"/>
          <w:szCs w:val="20"/>
          <w:lang w:val="pt-BR"/>
        </w:rPr>
        <w:t>ԿԱՐԻՔՆԵՐԻ</w:t>
      </w:r>
      <w:r w:rsidR="000036EF" w:rsidRPr="000036EF">
        <w:rPr>
          <w:rFonts w:ascii="GHEA Grapalat" w:eastAsia="Times New Roman" w:hAnsi="GHEA Grapalat" w:cs="Times Armenian"/>
          <w:b/>
          <w:sz w:val="20"/>
          <w:szCs w:val="20"/>
          <w:lang w:val="es-ES"/>
        </w:rPr>
        <w:t xml:space="preserve"> </w:t>
      </w:r>
      <w:r w:rsidR="000036EF" w:rsidRPr="000036EF">
        <w:rPr>
          <w:rFonts w:ascii="GHEA Grapalat" w:eastAsia="Times New Roman" w:hAnsi="GHEA Grapalat" w:cs="Sylfaen"/>
          <w:b/>
          <w:sz w:val="20"/>
          <w:szCs w:val="20"/>
          <w:lang w:val="pt-BR"/>
        </w:rPr>
        <w:t>ՀԱՄԱՐ</w:t>
      </w:r>
      <w:r w:rsidR="000036EF" w:rsidRPr="000036EF">
        <w:rPr>
          <w:rFonts w:ascii="GHEA Grapalat" w:eastAsia="Times New Roman" w:hAnsi="GHEA Grapalat" w:cs="Times Armenian"/>
          <w:b/>
          <w:sz w:val="20"/>
          <w:szCs w:val="20"/>
          <w:lang w:val="es-ES"/>
        </w:rPr>
        <w:t xml:space="preserve"> </w:t>
      </w:r>
      <w:r w:rsidR="000036EF" w:rsidRPr="000036EF">
        <w:rPr>
          <w:rFonts w:ascii="GHEA Grapalat" w:eastAsia="Times New Roman" w:hAnsi="GHEA Grapalat" w:cs="Sylfaen"/>
          <w:b/>
          <w:sz w:val="20"/>
          <w:szCs w:val="20"/>
          <w:lang w:val="pt-BR"/>
        </w:rPr>
        <w:t>ԿԱՊԱԼԱՅԻՆ</w:t>
      </w:r>
      <w:r w:rsidR="000036EF" w:rsidRPr="000036EF">
        <w:rPr>
          <w:rFonts w:ascii="GHEA Grapalat" w:eastAsia="Times New Roman" w:hAnsi="GHEA Grapalat" w:cs="Times Armenian"/>
          <w:b/>
          <w:sz w:val="20"/>
          <w:szCs w:val="20"/>
          <w:lang w:val="es-ES"/>
        </w:rPr>
        <w:t xml:space="preserve">  </w:t>
      </w:r>
      <w:r w:rsidR="000036EF" w:rsidRPr="000036EF">
        <w:rPr>
          <w:rFonts w:ascii="GHEA Grapalat" w:eastAsia="Times New Roman" w:hAnsi="GHEA Grapalat" w:cs="Sylfaen"/>
          <w:b/>
          <w:sz w:val="20"/>
          <w:szCs w:val="20"/>
          <w:lang w:val="pt-BR"/>
        </w:rPr>
        <w:t>ԱՇԽԱՏԱՆՔՆԵՐԻ</w:t>
      </w:r>
      <w:r w:rsidR="000036EF" w:rsidRPr="000036EF">
        <w:rPr>
          <w:rFonts w:ascii="GHEA Grapalat" w:eastAsia="Times New Roman" w:hAnsi="GHEA Grapalat" w:cs="Times Armenian"/>
          <w:b/>
          <w:sz w:val="20"/>
          <w:szCs w:val="20"/>
          <w:lang w:val="es-ES"/>
        </w:rPr>
        <w:t xml:space="preserve">  </w:t>
      </w:r>
      <w:r w:rsidR="000036EF" w:rsidRPr="000036EF">
        <w:rPr>
          <w:rFonts w:ascii="GHEA Grapalat" w:eastAsia="Times New Roman" w:hAnsi="GHEA Grapalat" w:cs="Sylfaen"/>
          <w:b/>
          <w:sz w:val="20"/>
          <w:szCs w:val="20"/>
          <w:lang w:val="pt-BR"/>
        </w:rPr>
        <w:t>ԿԱՏԱՐՄԱՆ</w:t>
      </w:r>
    </w:p>
    <w:p w14:paraId="16102B16" w14:textId="537D6071" w:rsidR="000036EF" w:rsidRPr="000036EF" w:rsidRDefault="000036EF" w:rsidP="000036EF">
      <w:pPr>
        <w:spacing w:after="0" w:line="240" w:lineRule="auto"/>
        <w:ind w:left="-142" w:firstLine="142"/>
        <w:jc w:val="center"/>
        <w:rPr>
          <w:rFonts w:ascii="GHEA Grapalat" w:eastAsia="Times New Roman" w:hAnsi="GHEA Grapalat" w:cs="Times Armenian"/>
          <w:b/>
          <w:sz w:val="20"/>
          <w:szCs w:val="20"/>
          <w:lang w:val="es-ES"/>
        </w:rPr>
      </w:pPr>
      <w:r w:rsidRPr="000036EF">
        <w:rPr>
          <w:rFonts w:ascii="GHEA Grapalat" w:eastAsia="Times New Roman" w:hAnsi="GHEA Grapalat" w:cs="Sylfaen"/>
          <w:b/>
          <w:sz w:val="20"/>
          <w:szCs w:val="20"/>
          <w:lang w:val="pt-BR"/>
        </w:rPr>
        <w:t>ԳՆՄԱՆ</w:t>
      </w:r>
      <w:r w:rsidRPr="000036EF">
        <w:rPr>
          <w:rFonts w:ascii="GHEA Grapalat" w:eastAsia="Times New Roman" w:hAnsi="GHEA Grapalat" w:cs="Times Armenian"/>
          <w:b/>
          <w:sz w:val="20"/>
          <w:szCs w:val="20"/>
          <w:lang w:val="es-ES"/>
        </w:rPr>
        <w:t xml:space="preserve">  </w:t>
      </w:r>
      <w:r w:rsidRPr="000036EF">
        <w:rPr>
          <w:rFonts w:ascii="GHEA Grapalat" w:eastAsia="Times New Roman" w:hAnsi="GHEA Grapalat" w:cs="Sylfaen"/>
          <w:b/>
          <w:sz w:val="20"/>
          <w:szCs w:val="20"/>
          <w:lang w:val="pt-BR"/>
        </w:rPr>
        <w:t>ՊԱՅՄԱՆԱԳԻՐ</w:t>
      </w:r>
      <w:r w:rsidRPr="000036EF">
        <w:rPr>
          <w:rFonts w:ascii="GHEA Grapalat" w:eastAsia="Times New Roman" w:hAnsi="GHEA Grapalat" w:cs="Times Armenian"/>
          <w:b/>
          <w:sz w:val="20"/>
          <w:szCs w:val="20"/>
          <w:lang w:val="es-ES"/>
        </w:rPr>
        <w:t xml:space="preserve">   </w:t>
      </w:r>
    </w:p>
    <w:p w14:paraId="055195DB" w14:textId="77777777" w:rsidR="000036EF" w:rsidRPr="000036EF" w:rsidRDefault="000036EF" w:rsidP="000036EF">
      <w:pPr>
        <w:spacing w:after="0" w:line="240" w:lineRule="auto"/>
        <w:ind w:left="-142" w:firstLine="142"/>
        <w:jc w:val="center"/>
        <w:rPr>
          <w:rFonts w:ascii="GHEA Grapalat" w:eastAsia="Times New Roman" w:hAnsi="GHEA Grapalat" w:cs="Times New Roman"/>
          <w:b/>
          <w:sz w:val="20"/>
          <w:szCs w:val="20"/>
          <w:u w:val="single"/>
          <w:lang w:val="es-ES"/>
        </w:rPr>
      </w:pPr>
      <w:r w:rsidRPr="000036EF">
        <w:rPr>
          <w:rFonts w:ascii="GHEA Grapalat" w:eastAsia="Times New Roman" w:hAnsi="GHEA Grapalat" w:cs="Times New Roman"/>
          <w:b/>
          <w:sz w:val="20"/>
          <w:szCs w:val="20"/>
          <w:lang w:val="hy-AM"/>
        </w:rPr>
        <w:t>N</w:t>
      </w:r>
      <w:r w:rsidRPr="000036EF">
        <w:rPr>
          <w:rFonts w:ascii="GHEA Grapalat" w:eastAsia="Times New Roman" w:hAnsi="GHEA Grapalat" w:cs="Times New Roman"/>
          <w:b/>
          <w:sz w:val="20"/>
          <w:szCs w:val="20"/>
          <w:lang w:val="es-ES"/>
        </w:rPr>
        <w:t xml:space="preserve"> </w:t>
      </w:r>
      <w:r w:rsidRPr="000036EF">
        <w:rPr>
          <w:rFonts w:ascii="GHEA Grapalat" w:eastAsia="Times New Roman" w:hAnsi="GHEA Grapalat" w:cs="Times New Roman"/>
          <w:b/>
          <w:sz w:val="20"/>
          <w:szCs w:val="20"/>
          <w:u w:val="single"/>
          <w:lang w:val="es-ES"/>
        </w:rPr>
        <w:tab/>
      </w:r>
      <w:r w:rsidRPr="000036EF">
        <w:rPr>
          <w:rFonts w:ascii="GHEA Grapalat" w:eastAsia="Times New Roman" w:hAnsi="GHEA Grapalat" w:cs="Times New Roman"/>
          <w:b/>
          <w:sz w:val="20"/>
          <w:szCs w:val="20"/>
          <w:u w:val="single"/>
          <w:lang w:val="es-ES"/>
        </w:rPr>
        <w:tab/>
      </w:r>
      <w:r w:rsidRPr="000036EF">
        <w:rPr>
          <w:rFonts w:ascii="GHEA Grapalat" w:eastAsia="Times New Roman" w:hAnsi="GHEA Grapalat" w:cs="Times New Roman"/>
          <w:b/>
          <w:sz w:val="20"/>
          <w:szCs w:val="20"/>
          <w:u w:val="single"/>
          <w:lang w:val="es-ES"/>
        </w:rPr>
        <w:tab/>
      </w:r>
      <w:r w:rsidRPr="000036EF">
        <w:rPr>
          <w:rFonts w:ascii="GHEA Grapalat" w:eastAsia="Times New Roman" w:hAnsi="GHEA Grapalat" w:cs="Times New Roman"/>
          <w:b/>
          <w:sz w:val="20"/>
          <w:szCs w:val="20"/>
          <w:u w:val="single"/>
          <w:lang w:val="es-ES"/>
        </w:rPr>
        <w:tab/>
      </w:r>
    </w:p>
    <w:p w14:paraId="25EEA224" w14:textId="77777777" w:rsidR="000036EF" w:rsidRPr="000036EF" w:rsidRDefault="000036EF" w:rsidP="000036EF">
      <w:pPr>
        <w:tabs>
          <w:tab w:val="left" w:pos="720"/>
          <w:tab w:val="left" w:pos="1440"/>
          <w:tab w:val="left" w:pos="8865"/>
        </w:tabs>
        <w:spacing w:after="0" w:line="240" w:lineRule="auto"/>
        <w:jc w:val="both"/>
        <w:rPr>
          <w:rFonts w:ascii="GHEA Grapalat" w:eastAsia="Times New Roman" w:hAnsi="GHEA Grapalat" w:cs="Sylfaen"/>
          <w:sz w:val="20"/>
          <w:szCs w:val="24"/>
          <w:lang w:val="hy-AM"/>
        </w:rPr>
      </w:pPr>
      <w:r w:rsidRPr="000036EF">
        <w:rPr>
          <w:rFonts w:ascii="GHEA Grapalat" w:eastAsia="Times New Roman" w:hAnsi="GHEA Grapalat" w:cs="Sylfaen"/>
          <w:sz w:val="20"/>
          <w:szCs w:val="24"/>
          <w:lang w:val="hy-AM"/>
        </w:rPr>
        <w:t xml:space="preserve">         ք. </w:t>
      </w:r>
      <w:r w:rsidRPr="000036EF">
        <w:rPr>
          <w:rFonts w:ascii="GHEA Grapalat" w:eastAsia="Times New Roman" w:hAnsi="GHEA Grapalat" w:cs="Sylfaen"/>
          <w:sz w:val="20"/>
          <w:szCs w:val="24"/>
          <w:u w:val="single"/>
          <w:lang w:val="es-ES"/>
        </w:rPr>
        <w:t xml:space="preserve">           </w:t>
      </w:r>
      <w:r w:rsidRPr="000036EF">
        <w:rPr>
          <w:rFonts w:ascii="GHEA Grapalat" w:eastAsia="Times New Roman" w:hAnsi="GHEA Grapalat" w:cs="Sylfaen"/>
          <w:sz w:val="20"/>
          <w:szCs w:val="24"/>
          <w:lang w:val="hy-AM"/>
        </w:rPr>
        <w:t xml:space="preserve">                                                                                         </w:t>
      </w:r>
      <w:r w:rsidRPr="000036EF">
        <w:rPr>
          <w:rFonts w:ascii="GHEA Grapalat" w:eastAsia="Times New Roman" w:hAnsi="GHEA Grapalat" w:cs="Sylfaen"/>
          <w:sz w:val="20"/>
          <w:szCs w:val="24"/>
          <w:lang w:val="es-ES"/>
        </w:rPr>
        <w:t xml:space="preserve">             </w:t>
      </w:r>
      <w:r w:rsidRPr="000036EF">
        <w:rPr>
          <w:rFonts w:ascii="GHEA Grapalat" w:eastAsia="Times New Roman" w:hAnsi="GHEA Grapalat" w:cs="Sylfaen"/>
          <w:sz w:val="20"/>
          <w:szCs w:val="24"/>
          <w:lang w:val="hy-AM"/>
        </w:rPr>
        <w:t xml:space="preserve"> </w:t>
      </w:r>
      <w:r w:rsidRPr="000036EF">
        <w:rPr>
          <w:rFonts w:ascii="GHEA Grapalat" w:eastAsia="Times New Roman" w:hAnsi="GHEA Grapalat" w:cs="Times New Roman"/>
          <w:sz w:val="24"/>
          <w:szCs w:val="24"/>
          <w:lang w:val="hy-AM"/>
        </w:rPr>
        <w:t>«</w:t>
      </w:r>
      <w:r w:rsidRPr="000036EF">
        <w:rPr>
          <w:rFonts w:ascii="GHEA Grapalat" w:eastAsia="Times New Roman" w:hAnsi="GHEA Grapalat" w:cs="Times New Roman"/>
          <w:sz w:val="24"/>
          <w:szCs w:val="24"/>
          <w:u w:val="single"/>
          <w:lang w:val="hy-AM"/>
        </w:rPr>
        <w:t xml:space="preserve">     </w:t>
      </w:r>
      <w:r w:rsidRPr="000036EF">
        <w:rPr>
          <w:rFonts w:ascii="GHEA Grapalat" w:eastAsia="Times New Roman" w:hAnsi="GHEA Grapalat" w:cs="Times New Roman"/>
          <w:sz w:val="24"/>
          <w:szCs w:val="24"/>
          <w:lang w:val="hy-AM"/>
        </w:rPr>
        <w:t xml:space="preserve">» </w:t>
      </w:r>
      <w:r w:rsidRPr="000036EF">
        <w:rPr>
          <w:rFonts w:ascii="GHEA Grapalat" w:eastAsia="Times New Roman" w:hAnsi="GHEA Grapalat" w:cs="Times New Roman"/>
          <w:sz w:val="24"/>
          <w:szCs w:val="24"/>
          <w:u w:val="single"/>
          <w:lang w:val="hy-AM"/>
        </w:rPr>
        <w:t xml:space="preserve">          </w:t>
      </w:r>
      <w:r w:rsidRPr="000036EF">
        <w:rPr>
          <w:rFonts w:ascii="GHEA Grapalat" w:eastAsia="Times New Roman" w:hAnsi="GHEA Grapalat" w:cs="Times New Roman"/>
          <w:sz w:val="24"/>
          <w:szCs w:val="24"/>
          <w:lang w:val="hy-AM"/>
        </w:rPr>
        <w:t xml:space="preserve"> </w:t>
      </w:r>
      <w:r w:rsidRPr="000036EF">
        <w:rPr>
          <w:rFonts w:ascii="GHEA Grapalat" w:eastAsia="Times New Roman" w:hAnsi="GHEA Grapalat" w:cs="Sylfaen"/>
          <w:sz w:val="20"/>
          <w:szCs w:val="24"/>
          <w:lang w:val="hy-AM"/>
        </w:rPr>
        <w:t>20   թ.</w:t>
      </w:r>
    </w:p>
    <w:p w14:paraId="76330C9F" w14:textId="77777777" w:rsidR="000036EF" w:rsidRPr="000036EF" w:rsidRDefault="000036EF" w:rsidP="000036EF">
      <w:pPr>
        <w:spacing w:after="0" w:line="240" w:lineRule="auto"/>
        <w:jc w:val="both"/>
        <w:rPr>
          <w:rFonts w:ascii="GHEA Grapalat" w:eastAsia="Times New Roman" w:hAnsi="GHEA Grapalat" w:cs="Times New Roman"/>
          <w:sz w:val="24"/>
          <w:szCs w:val="24"/>
          <w:lang w:val="es-ES"/>
        </w:rPr>
      </w:pPr>
    </w:p>
    <w:p w14:paraId="1F78373C" w14:textId="0023FC07" w:rsidR="000036EF" w:rsidRPr="000036EF" w:rsidRDefault="009A3C64" w:rsidP="000036EF">
      <w:pPr>
        <w:spacing w:after="0" w:line="240" w:lineRule="auto"/>
        <w:ind w:firstLine="720"/>
        <w:jc w:val="both"/>
        <w:rPr>
          <w:rFonts w:ascii="GHEA Grapalat" w:eastAsia="Times New Roman" w:hAnsi="GHEA Grapalat" w:cs="Sylfaen"/>
          <w:sz w:val="20"/>
          <w:szCs w:val="20"/>
          <w:lang w:val="pt-BR"/>
        </w:rPr>
      </w:pPr>
      <w:r>
        <w:rPr>
          <w:rFonts w:ascii="GHEA Grapalat" w:eastAsia="Times New Roman" w:hAnsi="GHEA Grapalat" w:cs="Sylfaen"/>
          <w:sz w:val="20"/>
          <w:szCs w:val="20"/>
          <w:lang w:val="hy-AM"/>
        </w:rPr>
        <w:t>Մեղրաձորի  համայնքապետարանը</w:t>
      </w:r>
      <w:r w:rsidR="000036EF" w:rsidRPr="000036EF">
        <w:rPr>
          <w:rFonts w:ascii="GHEA Grapalat" w:eastAsia="Times New Roman" w:hAnsi="GHEA Grapalat" w:cs="Sylfaen"/>
          <w:sz w:val="20"/>
          <w:szCs w:val="20"/>
          <w:lang w:val="pt-BR"/>
        </w:rPr>
        <w:t xml:space="preserve">, ի դեմս </w:t>
      </w:r>
      <w:r>
        <w:rPr>
          <w:rFonts w:ascii="GHEA Grapalat" w:eastAsia="Times New Roman" w:hAnsi="GHEA Grapalat" w:cs="Sylfaen"/>
          <w:sz w:val="20"/>
          <w:szCs w:val="20"/>
          <w:lang w:val="hy-AM"/>
        </w:rPr>
        <w:t xml:space="preserve"> համայնքի  ղեկավարի  պաշտոնակատար  Նարեկ  Հարությունյան</w:t>
      </w:r>
      <w:r w:rsidR="000036EF" w:rsidRPr="000036EF">
        <w:rPr>
          <w:rFonts w:ascii="GHEA Grapalat" w:eastAsia="Times New Roman" w:hAnsi="GHEA Grapalat" w:cs="Sylfaen"/>
          <w:sz w:val="20"/>
          <w:szCs w:val="20"/>
          <w:lang w:val="pt-BR"/>
        </w:rPr>
        <w:t xml:space="preserve">ի, որը գործում է </w:t>
      </w:r>
      <w:r>
        <w:rPr>
          <w:rFonts w:ascii="GHEA Grapalat" w:eastAsia="Times New Roman" w:hAnsi="GHEA Grapalat" w:cs="Sylfaen"/>
          <w:sz w:val="20"/>
          <w:szCs w:val="20"/>
          <w:lang w:val="hy-AM"/>
        </w:rPr>
        <w:t xml:space="preserve">համայնքապետարանի  </w:t>
      </w:r>
      <w:r w:rsidR="000036EF" w:rsidRPr="000036EF">
        <w:rPr>
          <w:rFonts w:ascii="GHEA Grapalat" w:eastAsia="Times New Roman" w:hAnsi="GHEA Grapalat" w:cs="Sylfaen"/>
          <w:sz w:val="20"/>
          <w:szCs w:val="20"/>
          <w:lang w:val="pt-BR"/>
        </w:rPr>
        <w:t>կանոնադրության հիման վրա (այսուհետ՝ Պատվիրատու), մի կողմից, և ------------------ն, ի դեմս տնօրեն ------------------------ի, որը գործում է ------------------- կանոնադրության հիման վրա (այսուհետ՝ Կապալառու), մյուս կողմից, կնքեցին սույն պայմանագիրը հետևյալի մասին։</w:t>
      </w:r>
    </w:p>
    <w:p w14:paraId="61EBBBDB" w14:textId="77777777" w:rsidR="000036EF" w:rsidRPr="000036EF" w:rsidRDefault="000036EF" w:rsidP="000036EF">
      <w:pPr>
        <w:spacing w:after="0" w:line="240" w:lineRule="auto"/>
        <w:ind w:firstLine="709"/>
        <w:jc w:val="both"/>
        <w:rPr>
          <w:rFonts w:ascii="GHEA Grapalat" w:eastAsia="Times New Roman" w:hAnsi="GHEA Grapalat" w:cs="Times New Roman"/>
          <w:b/>
          <w:sz w:val="24"/>
          <w:szCs w:val="24"/>
          <w:lang w:val="es-ES"/>
        </w:rPr>
      </w:pPr>
    </w:p>
    <w:p w14:paraId="2B92B034" w14:textId="77777777" w:rsidR="000036EF" w:rsidRPr="000036EF" w:rsidRDefault="000036EF" w:rsidP="000036EF">
      <w:pPr>
        <w:spacing w:after="0" w:line="240" w:lineRule="auto"/>
        <w:ind w:firstLine="720"/>
        <w:jc w:val="both"/>
        <w:rPr>
          <w:rFonts w:ascii="GHEA Grapalat" w:eastAsia="Times New Roman" w:hAnsi="GHEA Grapalat" w:cs="Times New Roman"/>
          <w:b/>
          <w:sz w:val="20"/>
          <w:szCs w:val="20"/>
          <w:lang w:val="es-ES"/>
        </w:rPr>
      </w:pPr>
      <w:r w:rsidRPr="000036EF">
        <w:rPr>
          <w:rFonts w:ascii="GHEA Grapalat" w:eastAsia="Times New Roman" w:hAnsi="GHEA Grapalat" w:cs="Times New Roman"/>
          <w:b/>
          <w:sz w:val="20"/>
          <w:szCs w:val="20"/>
          <w:lang w:val="es-ES"/>
        </w:rPr>
        <w:t xml:space="preserve">1. </w:t>
      </w:r>
      <w:r w:rsidRPr="000036EF">
        <w:rPr>
          <w:rFonts w:ascii="GHEA Grapalat" w:eastAsia="Times New Roman" w:hAnsi="GHEA Grapalat" w:cs="Sylfaen"/>
          <w:b/>
          <w:sz w:val="20"/>
          <w:szCs w:val="20"/>
          <w:lang w:val="pt-BR"/>
        </w:rPr>
        <w:t>ՊԱՅՄԱՆԱԳՐԻ</w:t>
      </w:r>
      <w:r w:rsidRPr="000036EF">
        <w:rPr>
          <w:rFonts w:ascii="GHEA Grapalat" w:eastAsia="Times New Roman" w:hAnsi="GHEA Grapalat" w:cs="Times Armenian"/>
          <w:b/>
          <w:sz w:val="20"/>
          <w:szCs w:val="20"/>
          <w:lang w:val="es-ES"/>
        </w:rPr>
        <w:t xml:space="preserve"> </w:t>
      </w:r>
      <w:r w:rsidRPr="000036EF">
        <w:rPr>
          <w:rFonts w:ascii="GHEA Grapalat" w:eastAsia="Times New Roman" w:hAnsi="GHEA Grapalat" w:cs="Sylfaen"/>
          <w:b/>
          <w:sz w:val="20"/>
          <w:szCs w:val="20"/>
          <w:lang w:val="pt-BR"/>
        </w:rPr>
        <w:t>ԱՌԱՐԿԱՆ</w:t>
      </w:r>
    </w:p>
    <w:p w14:paraId="357E8718" w14:textId="77777777" w:rsidR="000036EF" w:rsidRPr="000036EF" w:rsidRDefault="000036EF" w:rsidP="009A3C64">
      <w:pPr>
        <w:spacing w:after="0" w:line="240" w:lineRule="auto"/>
        <w:jc w:val="both"/>
        <w:rPr>
          <w:rFonts w:ascii="GHEA Grapalat" w:eastAsia="Times New Roman" w:hAnsi="GHEA Grapalat" w:cs="Times New Roman"/>
          <w:sz w:val="24"/>
          <w:szCs w:val="24"/>
          <w:lang w:val="es-ES"/>
        </w:rPr>
      </w:pPr>
      <w:r w:rsidRPr="000036EF">
        <w:rPr>
          <w:rFonts w:ascii="GHEA Grapalat" w:eastAsia="Times New Roman" w:hAnsi="GHEA Grapalat" w:cs="Times New Roman"/>
          <w:sz w:val="20"/>
          <w:szCs w:val="20"/>
          <w:lang w:val="es-ES"/>
        </w:rPr>
        <w:t>1.1</w:t>
      </w:r>
      <w:r w:rsidRPr="000036EF">
        <w:rPr>
          <w:rFonts w:ascii="GHEA Grapalat" w:eastAsia="Times New Roman" w:hAnsi="GHEA Grapalat" w:cs="Times New Roman"/>
          <w:sz w:val="20"/>
          <w:szCs w:val="20"/>
          <w:lang w:val="es-ES"/>
        </w:rPr>
        <w:tab/>
      </w:r>
      <w:r w:rsidRPr="000036EF">
        <w:rPr>
          <w:rFonts w:ascii="GHEA Grapalat" w:eastAsia="Times New Roman" w:hAnsi="GHEA Grapalat" w:cs="Sylfaen"/>
          <w:sz w:val="20"/>
          <w:szCs w:val="20"/>
          <w:lang w:val="pt-BR"/>
        </w:rPr>
        <w:t>Կապալառուն</w:t>
      </w:r>
      <w:r w:rsidRPr="000036EF">
        <w:rPr>
          <w:rFonts w:ascii="GHEA Grapalat" w:eastAsia="Times New Roman" w:hAnsi="GHEA Grapalat" w:cs="Times New Roman"/>
          <w:sz w:val="20"/>
          <w:szCs w:val="20"/>
          <w:lang w:val="es-ES"/>
        </w:rPr>
        <w:t xml:space="preserve"> </w:t>
      </w:r>
      <w:r w:rsidRPr="000036EF">
        <w:rPr>
          <w:rFonts w:ascii="GHEA Grapalat" w:eastAsia="Times New Roman" w:hAnsi="GHEA Grapalat" w:cs="Sylfaen"/>
          <w:sz w:val="20"/>
          <w:szCs w:val="20"/>
          <w:lang w:val="pt-BR"/>
        </w:rPr>
        <w:t>պարտավորվում</w:t>
      </w:r>
      <w:r w:rsidRPr="000036EF">
        <w:rPr>
          <w:rFonts w:ascii="GHEA Grapalat" w:eastAsia="Times New Roman" w:hAnsi="GHEA Grapalat" w:cs="Times New Roman"/>
          <w:sz w:val="20"/>
          <w:szCs w:val="20"/>
          <w:lang w:val="es-ES"/>
        </w:rPr>
        <w:t xml:space="preserve"> </w:t>
      </w:r>
      <w:proofErr w:type="gramStart"/>
      <w:r w:rsidRPr="000036EF">
        <w:rPr>
          <w:rFonts w:ascii="GHEA Grapalat" w:eastAsia="Times New Roman" w:hAnsi="GHEA Grapalat" w:cs="Sylfaen"/>
          <w:sz w:val="20"/>
          <w:szCs w:val="20"/>
          <w:lang w:val="pt-BR"/>
        </w:rPr>
        <w:t>է</w:t>
      </w:r>
      <w:r w:rsidRPr="000036EF">
        <w:rPr>
          <w:rFonts w:ascii="GHEA Grapalat" w:eastAsia="Times New Roman" w:hAnsi="GHEA Grapalat" w:cs="Times New Roman"/>
          <w:sz w:val="20"/>
          <w:szCs w:val="20"/>
          <w:lang w:val="es-ES"/>
        </w:rPr>
        <w:t xml:space="preserve">  </w:t>
      </w:r>
      <w:r w:rsidRPr="000036EF">
        <w:rPr>
          <w:rFonts w:ascii="GHEA Grapalat" w:eastAsia="Times New Roman" w:hAnsi="GHEA Grapalat" w:cs="Sylfaen"/>
          <w:sz w:val="20"/>
          <w:szCs w:val="20"/>
          <w:lang w:val="pt-BR"/>
        </w:rPr>
        <w:t>սույն</w:t>
      </w:r>
      <w:proofErr w:type="gramEnd"/>
      <w:r w:rsidRPr="000036EF">
        <w:rPr>
          <w:rFonts w:ascii="GHEA Grapalat" w:eastAsia="Times New Roman" w:hAnsi="GHEA Grapalat" w:cs="Times New Roman"/>
          <w:sz w:val="20"/>
          <w:szCs w:val="20"/>
          <w:lang w:val="es-ES"/>
        </w:rPr>
        <w:t xml:space="preserve"> </w:t>
      </w:r>
      <w:r w:rsidRPr="000036EF">
        <w:rPr>
          <w:rFonts w:ascii="GHEA Grapalat" w:eastAsia="Times New Roman" w:hAnsi="GHEA Grapalat" w:cs="Sylfaen"/>
          <w:sz w:val="20"/>
          <w:szCs w:val="20"/>
          <w:lang w:val="pt-BR"/>
        </w:rPr>
        <w:t>պայմանագրով</w:t>
      </w:r>
      <w:r w:rsidRPr="000036EF">
        <w:rPr>
          <w:rFonts w:ascii="GHEA Grapalat" w:eastAsia="Times New Roman" w:hAnsi="GHEA Grapalat" w:cs="Times New Roman"/>
          <w:sz w:val="20"/>
          <w:szCs w:val="20"/>
          <w:lang w:val="es-ES"/>
        </w:rPr>
        <w:t xml:space="preserve">  </w:t>
      </w:r>
      <w:r w:rsidRPr="000036EF">
        <w:rPr>
          <w:rFonts w:ascii="GHEA Grapalat" w:eastAsia="Times New Roman" w:hAnsi="GHEA Grapalat" w:cs="Sylfaen"/>
          <w:sz w:val="20"/>
          <w:szCs w:val="20"/>
          <w:lang w:val="pt-BR"/>
        </w:rPr>
        <w:t>սահմանված</w:t>
      </w:r>
      <w:r w:rsidRPr="000036EF">
        <w:rPr>
          <w:rFonts w:ascii="GHEA Grapalat" w:eastAsia="Times New Roman" w:hAnsi="GHEA Grapalat" w:cs="Times New Roman"/>
          <w:sz w:val="20"/>
          <w:szCs w:val="20"/>
          <w:lang w:val="es-ES"/>
        </w:rPr>
        <w:t xml:space="preserve"> </w:t>
      </w:r>
      <w:r w:rsidRPr="000036EF">
        <w:rPr>
          <w:rFonts w:ascii="GHEA Grapalat" w:eastAsia="Times New Roman" w:hAnsi="GHEA Grapalat" w:cs="Sylfaen"/>
          <w:sz w:val="20"/>
          <w:szCs w:val="20"/>
          <w:lang w:val="pt-BR"/>
        </w:rPr>
        <w:t>կարգով</w:t>
      </w:r>
      <w:r w:rsidRPr="000036EF">
        <w:rPr>
          <w:rFonts w:ascii="GHEA Grapalat" w:eastAsia="Times New Roman" w:hAnsi="GHEA Grapalat" w:cs="Times New Roman"/>
          <w:sz w:val="20"/>
          <w:szCs w:val="20"/>
          <w:lang w:val="es-ES"/>
        </w:rPr>
        <w:t xml:space="preserve">, </w:t>
      </w:r>
      <w:r w:rsidRPr="000036EF">
        <w:rPr>
          <w:rFonts w:ascii="GHEA Grapalat" w:eastAsia="Times New Roman" w:hAnsi="GHEA Grapalat" w:cs="Sylfaen"/>
          <w:sz w:val="20"/>
          <w:szCs w:val="20"/>
          <w:lang w:val="pt-BR"/>
        </w:rPr>
        <w:t>նախատեսված</w:t>
      </w:r>
      <w:r w:rsidRPr="000036EF">
        <w:rPr>
          <w:rFonts w:ascii="GHEA Grapalat" w:eastAsia="Times New Roman" w:hAnsi="GHEA Grapalat" w:cs="Times New Roman"/>
          <w:sz w:val="20"/>
          <w:szCs w:val="20"/>
          <w:lang w:val="es-ES"/>
        </w:rPr>
        <w:t xml:space="preserve"> </w:t>
      </w:r>
      <w:r w:rsidRPr="000036EF">
        <w:rPr>
          <w:rFonts w:ascii="GHEA Grapalat" w:eastAsia="Times New Roman" w:hAnsi="GHEA Grapalat" w:cs="Sylfaen"/>
          <w:sz w:val="20"/>
          <w:szCs w:val="20"/>
          <w:lang w:val="pt-BR"/>
        </w:rPr>
        <w:t>ծավալներով</w:t>
      </w:r>
      <w:r w:rsidRPr="000036EF">
        <w:rPr>
          <w:rFonts w:ascii="GHEA Grapalat" w:eastAsia="Times New Roman" w:hAnsi="GHEA Grapalat" w:cs="Times New Roman"/>
          <w:sz w:val="20"/>
          <w:szCs w:val="20"/>
          <w:lang w:val="es-ES"/>
        </w:rPr>
        <w:t xml:space="preserve">, </w:t>
      </w:r>
      <w:r w:rsidRPr="000036EF">
        <w:rPr>
          <w:rFonts w:ascii="GHEA Grapalat" w:eastAsia="Times New Roman" w:hAnsi="GHEA Grapalat" w:cs="Sylfaen"/>
          <w:sz w:val="20"/>
          <w:szCs w:val="20"/>
          <w:lang w:val="pt-BR"/>
        </w:rPr>
        <w:t>ձևով</w:t>
      </w:r>
      <w:r w:rsidRPr="000036EF">
        <w:rPr>
          <w:rFonts w:ascii="GHEA Grapalat" w:eastAsia="Times New Roman" w:hAnsi="GHEA Grapalat" w:cs="Times New Roman"/>
          <w:sz w:val="20"/>
          <w:szCs w:val="20"/>
          <w:lang w:val="es-ES"/>
        </w:rPr>
        <w:t xml:space="preserve"> </w:t>
      </w:r>
      <w:r w:rsidRPr="000036EF">
        <w:rPr>
          <w:rFonts w:ascii="GHEA Grapalat" w:eastAsia="Times New Roman" w:hAnsi="GHEA Grapalat" w:cs="Sylfaen"/>
          <w:sz w:val="20"/>
          <w:szCs w:val="20"/>
          <w:lang w:val="pt-BR"/>
        </w:rPr>
        <w:t>և</w:t>
      </w:r>
      <w:r w:rsidRPr="000036EF">
        <w:rPr>
          <w:rFonts w:ascii="GHEA Grapalat" w:eastAsia="Times New Roman" w:hAnsi="GHEA Grapalat" w:cs="Times New Roman"/>
          <w:sz w:val="20"/>
          <w:szCs w:val="20"/>
          <w:lang w:val="es-ES"/>
        </w:rPr>
        <w:t xml:space="preserve"> </w:t>
      </w:r>
      <w:r w:rsidRPr="000036EF">
        <w:rPr>
          <w:rFonts w:ascii="GHEA Grapalat" w:eastAsia="Times New Roman" w:hAnsi="GHEA Grapalat" w:cs="Sylfaen"/>
          <w:sz w:val="20"/>
          <w:szCs w:val="20"/>
          <w:lang w:val="pt-BR"/>
        </w:rPr>
        <w:t>ժամկետներում</w:t>
      </w:r>
      <w:r w:rsidRPr="000036EF">
        <w:rPr>
          <w:rFonts w:ascii="GHEA Grapalat" w:eastAsia="Times New Roman" w:hAnsi="GHEA Grapalat" w:cs="Times New Roman"/>
          <w:sz w:val="20"/>
          <w:szCs w:val="20"/>
          <w:lang w:val="es-ES"/>
        </w:rPr>
        <w:t xml:space="preserve"> </w:t>
      </w:r>
      <w:r w:rsidRPr="000036EF">
        <w:rPr>
          <w:rFonts w:ascii="GHEA Grapalat" w:eastAsia="Times New Roman" w:hAnsi="GHEA Grapalat" w:cs="Sylfaen"/>
          <w:sz w:val="20"/>
          <w:szCs w:val="20"/>
          <w:lang w:val="pt-BR"/>
        </w:rPr>
        <w:t>կատարել</w:t>
      </w:r>
      <w:r w:rsidRPr="000036EF">
        <w:rPr>
          <w:rFonts w:ascii="GHEA Grapalat" w:eastAsia="Times New Roman" w:hAnsi="GHEA Grapalat" w:cs="Times New Roman"/>
          <w:sz w:val="20"/>
          <w:szCs w:val="20"/>
          <w:lang w:val="es-ES"/>
        </w:rPr>
        <w:t xml:space="preserve"> </w:t>
      </w:r>
      <w:r w:rsidRPr="000036EF">
        <w:rPr>
          <w:rFonts w:ascii="GHEA Grapalat" w:eastAsia="Times New Roman" w:hAnsi="GHEA Grapalat" w:cs="Sylfaen"/>
          <w:sz w:val="20"/>
          <w:szCs w:val="20"/>
          <w:lang w:val="pt-BR"/>
        </w:rPr>
        <w:t>սույն</w:t>
      </w:r>
      <w:r w:rsidRPr="000036EF">
        <w:rPr>
          <w:rFonts w:ascii="GHEA Grapalat" w:eastAsia="Times New Roman" w:hAnsi="GHEA Grapalat" w:cs="Times New Roman"/>
          <w:sz w:val="20"/>
          <w:szCs w:val="20"/>
          <w:lang w:val="es-ES"/>
        </w:rPr>
        <w:t xml:space="preserve"> </w:t>
      </w:r>
      <w:r w:rsidRPr="000036EF">
        <w:rPr>
          <w:rFonts w:ascii="GHEA Grapalat" w:eastAsia="Times New Roman" w:hAnsi="GHEA Grapalat" w:cs="Sylfaen"/>
          <w:sz w:val="20"/>
          <w:szCs w:val="20"/>
          <w:lang w:val="pt-BR"/>
        </w:rPr>
        <w:t>պայմանագրի (այսուհետ` պայմանագիր)</w:t>
      </w:r>
      <w:r w:rsidRPr="000036EF">
        <w:rPr>
          <w:rFonts w:ascii="GHEA Grapalat" w:eastAsia="Times New Roman" w:hAnsi="GHEA Grapalat" w:cs="Times New Roman"/>
          <w:sz w:val="20"/>
          <w:szCs w:val="20"/>
          <w:lang w:val="es-ES"/>
        </w:rPr>
        <w:t xml:space="preserve"> N 1 </w:t>
      </w:r>
      <w:r w:rsidRPr="000036EF">
        <w:rPr>
          <w:rFonts w:ascii="GHEA Grapalat" w:eastAsia="Times New Roman" w:hAnsi="GHEA Grapalat" w:cs="Sylfaen"/>
          <w:sz w:val="20"/>
          <w:szCs w:val="20"/>
          <w:lang w:val="pt-BR"/>
        </w:rPr>
        <w:t>Հավելվածով</w:t>
      </w:r>
      <w:r w:rsidRPr="000036EF">
        <w:rPr>
          <w:rFonts w:ascii="GHEA Grapalat" w:eastAsia="Times New Roman" w:hAnsi="GHEA Grapalat" w:cs="Times New Roman"/>
          <w:sz w:val="20"/>
          <w:szCs w:val="20"/>
          <w:lang w:val="es-ES"/>
        </w:rPr>
        <w:t xml:space="preserve"> </w:t>
      </w:r>
      <w:r w:rsidRPr="000036EF">
        <w:rPr>
          <w:rFonts w:ascii="GHEA Grapalat" w:eastAsia="Times New Roman" w:hAnsi="GHEA Grapalat" w:cs="Sylfaen"/>
          <w:sz w:val="20"/>
          <w:szCs w:val="20"/>
          <w:lang w:val="pt-BR"/>
        </w:rPr>
        <w:t>սահմանված</w:t>
      </w:r>
      <w:r w:rsidRPr="000036EF">
        <w:rPr>
          <w:rFonts w:ascii="GHEA Grapalat" w:eastAsia="Times New Roman" w:hAnsi="GHEA Grapalat" w:cs="Times New Roman"/>
          <w:sz w:val="20"/>
          <w:szCs w:val="20"/>
          <w:lang w:val="es-ES"/>
        </w:rPr>
        <w:t xml:space="preserve"> </w:t>
      </w:r>
      <w:r w:rsidRPr="000036EF">
        <w:rPr>
          <w:rFonts w:ascii="GHEA Grapalat" w:eastAsia="Times New Roman" w:hAnsi="GHEA Grapalat" w:cs="Sylfaen"/>
          <w:sz w:val="20"/>
          <w:szCs w:val="20"/>
          <w:lang w:val="pt-BR"/>
        </w:rPr>
        <w:t>ծավալաթերթ</w:t>
      </w:r>
      <w:r w:rsidRPr="000036EF">
        <w:rPr>
          <w:rFonts w:ascii="GHEA Grapalat" w:eastAsia="Times New Roman" w:hAnsi="GHEA Grapalat" w:cs="Times New Roman"/>
          <w:sz w:val="20"/>
          <w:szCs w:val="20"/>
          <w:lang w:val="es-ES"/>
        </w:rPr>
        <w:t>-</w:t>
      </w:r>
      <w:r w:rsidRPr="000036EF">
        <w:rPr>
          <w:rFonts w:ascii="GHEA Grapalat" w:eastAsia="Times New Roman" w:hAnsi="GHEA Grapalat" w:cs="Sylfaen"/>
          <w:sz w:val="20"/>
          <w:szCs w:val="20"/>
          <w:lang w:val="pt-BR"/>
        </w:rPr>
        <w:t>նախահաշվով</w:t>
      </w:r>
      <w:r w:rsidRPr="000036EF">
        <w:rPr>
          <w:rFonts w:ascii="GHEA Grapalat" w:eastAsia="Times New Roman" w:hAnsi="GHEA Grapalat" w:cs="Times New Roman"/>
          <w:sz w:val="20"/>
          <w:szCs w:val="20"/>
          <w:lang w:val="es-ES"/>
        </w:rPr>
        <w:t xml:space="preserve"> </w:t>
      </w:r>
      <w:r w:rsidRPr="000036EF">
        <w:rPr>
          <w:rFonts w:ascii="GHEA Grapalat" w:eastAsia="Times New Roman" w:hAnsi="GHEA Grapalat" w:cs="Sylfaen"/>
          <w:sz w:val="20"/>
          <w:szCs w:val="20"/>
          <w:lang w:val="pt-BR"/>
        </w:rPr>
        <w:t>նախատեսված</w:t>
      </w:r>
      <w:r w:rsidRPr="000036EF">
        <w:rPr>
          <w:rFonts w:ascii="GHEA Grapalat" w:eastAsia="Times New Roman" w:hAnsi="GHEA Grapalat" w:cs="Times New Roman"/>
          <w:sz w:val="24"/>
          <w:szCs w:val="24"/>
          <w:lang w:val="es-ES"/>
        </w:rPr>
        <w:t xml:space="preserve"> ____________________________</w:t>
      </w:r>
    </w:p>
    <w:p w14:paraId="52117324" w14:textId="77777777" w:rsidR="000036EF" w:rsidRPr="000036EF" w:rsidRDefault="000036EF" w:rsidP="000036EF">
      <w:pPr>
        <w:spacing w:after="0" w:line="240" w:lineRule="auto"/>
        <w:ind w:firstLine="720"/>
        <w:jc w:val="both"/>
        <w:rPr>
          <w:rFonts w:ascii="GHEA Grapalat" w:eastAsia="Times New Roman" w:hAnsi="GHEA Grapalat" w:cs="Times New Roman"/>
          <w:sz w:val="24"/>
          <w:szCs w:val="24"/>
          <w:vertAlign w:val="superscript"/>
          <w:lang w:val="es-ES"/>
        </w:rPr>
      </w:pPr>
      <w:r w:rsidRPr="000036EF">
        <w:rPr>
          <w:rFonts w:ascii="GHEA Grapalat" w:eastAsia="Times New Roman" w:hAnsi="GHEA Grapalat" w:cs="Sylfaen"/>
          <w:sz w:val="24"/>
          <w:szCs w:val="24"/>
          <w:vertAlign w:val="superscript"/>
          <w:lang w:val="pt-BR"/>
        </w:rPr>
        <w:t xml:space="preserve">                                                                                                                                                                 Աշխատանքների</w:t>
      </w:r>
      <w:r w:rsidRPr="000036EF">
        <w:rPr>
          <w:rFonts w:ascii="GHEA Grapalat" w:eastAsia="Times New Roman" w:hAnsi="GHEA Grapalat" w:cs="Times New Roman"/>
          <w:sz w:val="24"/>
          <w:szCs w:val="24"/>
          <w:vertAlign w:val="superscript"/>
          <w:lang w:val="es-ES"/>
        </w:rPr>
        <w:t xml:space="preserve"> </w:t>
      </w:r>
      <w:r w:rsidRPr="000036EF">
        <w:rPr>
          <w:rFonts w:ascii="GHEA Grapalat" w:eastAsia="Times New Roman" w:hAnsi="GHEA Grapalat" w:cs="Sylfaen"/>
          <w:sz w:val="24"/>
          <w:szCs w:val="24"/>
          <w:vertAlign w:val="superscript"/>
          <w:lang w:val="pt-BR"/>
        </w:rPr>
        <w:t>անվանումը</w:t>
      </w:r>
    </w:p>
    <w:p w14:paraId="027B1A9A" w14:textId="77777777" w:rsidR="000036EF" w:rsidRPr="000036EF" w:rsidRDefault="000036EF" w:rsidP="000036EF">
      <w:pPr>
        <w:spacing w:after="0" w:line="240" w:lineRule="auto"/>
        <w:jc w:val="both"/>
        <w:rPr>
          <w:rFonts w:ascii="GHEA Grapalat" w:eastAsia="Times New Roman" w:hAnsi="GHEA Grapalat" w:cs="Times New Roman"/>
          <w:sz w:val="20"/>
          <w:szCs w:val="20"/>
          <w:lang w:val="es-ES"/>
        </w:rPr>
      </w:pPr>
      <w:r w:rsidRPr="000036EF">
        <w:rPr>
          <w:rFonts w:ascii="GHEA Grapalat" w:eastAsia="Times New Roman" w:hAnsi="GHEA Grapalat" w:cs="Sylfaen"/>
          <w:sz w:val="20"/>
          <w:szCs w:val="20"/>
          <w:lang w:val="pt-BR"/>
        </w:rPr>
        <w:t>աշխատանքները</w:t>
      </w:r>
      <w:r w:rsidRPr="000036EF">
        <w:rPr>
          <w:rFonts w:ascii="GHEA Grapalat" w:eastAsia="Times New Roman" w:hAnsi="GHEA Grapalat" w:cs="Times New Roman"/>
          <w:sz w:val="20"/>
          <w:szCs w:val="20"/>
          <w:lang w:val="es-ES"/>
        </w:rPr>
        <w:t xml:space="preserve"> (</w:t>
      </w:r>
      <w:r w:rsidRPr="000036EF">
        <w:rPr>
          <w:rFonts w:ascii="GHEA Grapalat" w:eastAsia="Times New Roman" w:hAnsi="GHEA Grapalat" w:cs="Sylfaen"/>
          <w:sz w:val="20"/>
          <w:szCs w:val="20"/>
          <w:lang w:val="pt-BR"/>
        </w:rPr>
        <w:t>այսուհետ</w:t>
      </w:r>
      <w:r w:rsidRPr="000036EF">
        <w:rPr>
          <w:rFonts w:ascii="GHEA Grapalat" w:eastAsia="Times New Roman" w:hAnsi="GHEA Grapalat" w:cs="Times New Roman"/>
          <w:sz w:val="20"/>
          <w:szCs w:val="20"/>
          <w:lang w:val="es-ES"/>
        </w:rPr>
        <w:t xml:space="preserve">` </w:t>
      </w:r>
      <w:r w:rsidRPr="000036EF">
        <w:rPr>
          <w:rFonts w:ascii="GHEA Grapalat" w:eastAsia="Times New Roman" w:hAnsi="GHEA Grapalat" w:cs="Sylfaen"/>
          <w:sz w:val="20"/>
          <w:szCs w:val="20"/>
          <w:lang w:val="pt-BR"/>
        </w:rPr>
        <w:t>աշխատանք</w:t>
      </w:r>
      <w:r w:rsidRPr="000036EF">
        <w:rPr>
          <w:rFonts w:ascii="GHEA Grapalat" w:eastAsia="Times New Roman" w:hAnsi="GHEA Grapalat" w:cs="Times New Roman"/>
          <w:sz w:val="20"/>
          <w:szCs w:val="20"/>
          <w:lang w:val="es-ES"/>
        </w:rPr>
        <w:t xml:space="preserve">), </w:t>
      </w:r>
      <w:r w:rsidRPr="000036EF">
        <w:rPr>
          <w:rFonts w:ascii="GHEA Grapalat" w:eastAsia="Times New Roman" w:hAnsi="GHEA Grapalat" w:cs="Sylfaen"/>
          <w:sz w:val="20"/>
          <w:szCs w:val="20"/>
          <w:lang w:val="pt-BR"/>
        </w:rPr>
        <w:t>իսկ</w:t>
      </w:r>
      <w:r w:rsidRPr="000036EF">
        <w:rPr>
          <w:rFonts w:ascii="GHEA Grapalat" w:eastAsia="Times New Roman" w:hAnsi="GHEA Grapalat" w:cs="Times New Roman"/>
          <w:sz w:val="20"/>
          <w:szCs w:val="20"/>
          <w:lang w:val="es-ES"/>
        </w:rPr>
        <w:t xml:space="preserve"> </w:t>
      </w:r>
      <w:r w:rsidRPr="000036EF">
        <w:rPr>
          <w:rFonts w:ascii="GHEA Grapalat" w:eastAsia="Times New Roman" w:hAnsi="GHEA Grapalat" w:cs="Sylfaen"/>
          <w:sz w:val="20"/>
          <w:szCs w:val="20"/>
          <w:lang w:val="pt-BR"/>
        </w:rPr>
        <w:t>Պատվիրատուն</w:t>
      </w:r>
      <w:r w:rsidRPr="000036EF">
        <w:rPr>
          <w:rFonts w:ascii="GHEA Grapalat" w:eastAsia="Times New Roman" w:hAnsi="GHEA Grapalat" w:cs="Times New Roman"/>
          <w:sz w:val="20"/>
          <w:szCs w:val="20"/>
          <w:lang w:val="es-ES"/>
        </w:rPr>
        <w:t xml:space="preserve"> </w:t>
      </w:r>
      <w:r w:rsidRPr="000036EF">
        <w:rPr>
          <w:rFonts w:ascii="GHEA Grapalat" w:eastAsia="Times New Roman" w:hAnsi="GHEA Grapalat" w:cs="Sylfaen"/>
          <w:sz w:val="20"/>
          <w:szCs w:val="20"/>
          <w:lang w:val="pt-BR"/>
        </w:rPr>
        <w:t>պարտավորվում</w:t>
      </w:r>
      <w:r w:rsidRPr="000036EF">
        <w:rPr>
          <w:rFonts w:ascii="GHEA Grapalat" w:eastAsia="Times New Roman" w:hAnsi="GHEA Grapalat" w:cs="Times New Roman"/>
          <w:sz w:val="20"/>
          <w:szCs w:val="20"/>
          <w:lang w:val="es-ES"/>
        </w:rPr>
        <w:t xml:space="preserve"> </w:t>
      </w:r>
      <w:r w:rsidRPr="000036EF">
        <w:rPr>
          <w:rFonts w:ascii="GHEA Grapalat" w:eastAsia="Times New Roman" w:hAnsi="GHEA Grapalat" w:cs="Sylfaen"/>
          <w:sz w:val="20"/>
          <w:szCs w:val="20"/>
          <w:lang w:val="pt-BR"/>
        </w:rPr>
        <w:t>է</w:t>
      </w:r>
      <w:r w:rsidRPr="000036EF">
        <w:rPr>
          <w:rFonts w:ascii="GHEA Grapalat" w:eastAsia="Times New Roman" w:hAnsi="GHEA Grapalat" w:cs="Times New Roman"/>
          <w:sz w:val="20"/>
          <w:szCs w:val="20"/>
          <w:lang w:val="es-ES"/>
        </w:rPr>
        <w:t xml:space="preserve"> </w:t>
      </w:r>
      <w:r w:rsidRPr="000036EF">
        <w:rPr>
          <w:rFonts w:ascii="GHEA Grapalat" w:eastAsia="Times New Roman" w:hAnsi="GHEA Grapalat" w:cs="Sylfaen"/>
          <w:sz w:val="20"/>
          <w:szCs w:val="20"/>
          <w:lang w:val="pt-BR"/>
        </w:rPr>
        <w:t>ընդունել</w:t>
      </w:r>
      <w:r w:rsidRPr="000036EF">
        <w:rPr>
          <w:rFonts w:ascii="GHEA Grapalat" w:eastAsia="Times New Roman" w:hAnsi="GHEA Grapalat" w:cs="Times New Roman"/>
          <w:sz w:val="20"/>
          <w:szCs w:val="20"/>
          <w:lang w:val="es-ES"/>
        </w:rPr>
        <w:t xml:space="preserve"> </w:t>
      </w:r>
      <w:r w:rsidRPr="000036EF">
        <w:rPr>
          <w:rFonts w:ascii="GHEA Grapalat" w:eastAsia="Times New Roman" w:hAnsi="GHEA Grapalat" w:cs="Sylfaen"/>
          <w:sz w:val="20"/>
          <w:szCs w:val="20"/>
          <w:lang w:val="pt-BR"/>
        </w:rPr>
        <w:t>կատարված</w:t>
      </w:r>
      <w:r w:rsidRPr="000036EF">
        <w:rPr>
          <w:rFonts w:ascii="GHEA Grapalat" w:eastAsia="Times New Roman" w:hAnsi="GHEA Grapalat" w:cs="Times New Roman"/>
          <w:sz w:val="20"/>
          <w:szCs w:val="20"/>
          <w:lang w:val="es-ES"/>
        </w:rPr>
        <w:t xml:space="preserve"> ա</w:t>
      </w:r>
      <w:r w:rsidRPr="000036EF">
        <w:rPr>
          <w:rFonts w:ascii="GHEA Grapalat" w:eastAsia="Times New Roman" w:hAnsi="GHEA Grapalat" w:cs="Sylfaen"/>
          <w:sz w:val="20"/>
          <w:szCs w:val="20"/>
          <w:lang w:val="pt-BR"/>
        </w:rPr>
        <w:t>շխատանքը</w:t>
      </w:r>
      <w:r w:rsidRPr="000036EF">
        <w:rPr>
          <w:rFonts w:ascii="GHEA Grapalat" w:eastAsia="Times New Roman" w:hAnsi="GHEA Grapalat" w:cs="Times New Roman"/>
          <w:sz w:val="20"/>
          <w:szCs w:val="20"/>
          <w:lang w:val="es-ES"/>
        </w:rPr>
        <w:t xml:space="preserve"> </w:t>
      </w:r>
      <w:r w:rsidRPr="000036EF">
        <w:rPr>
          <w:rFonts w:ascii="GHEA Grapalat" w:eastAsia="Times New Roman" w:hAnsi="GHEA Grapalat" w:cs="Sylfaen"/>
          <w:sz w:val="20"/>
          <w:szCs w:val="20"/>
          <w:lang w:val="pt-BR"/>
        </w:rPr>
        <w:t>և</w:t>
      </w:r>
      <w:r w:rsidRPr="000036EF">
        <w:rPr>
          <w:rFonts w:ascii="GHEA Grapalat" w:eastAsia="Times New Roman" w:hAnsi="GHEA Grapalat" w:cs="Times New Roman"/>
          <w:sz w:val="20"/>
          <w:szCs w:val="20"/>
          <w:lang w:val="es-ES"/>
        </w:rPr>
        <w:t xml:space="preserve"> </w:t>
      </w:r>
      <w:r w:rsidRPr="000036EF">
        <w:rPr>
          <w:rFonts w:ascii="GHEA Grapalat" w:eastAsia="Times New Roman" w:hAnsi="GHEA Grapalat" w:cs="Sylfaen"/>
          <w:sz w:val="20"/>
          <w:szCs w:val="20"/>
          <w:lang w:val="pt-BR"/>
        </w:rPr>
        <w:t>վարձատրել</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դրա</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համար</w:t>
      </w:r>
      <w:r w:rsidRPr="000036EF">
        <w:rPr>
          <w:rFonts w:ascii="GHEA Grapalat" w:eastAsia="Times New Roman" w:hAnsi="GHEA Grapalat" w:cs="Tahoma"/>
          <w:sz w:val="20"/>
          <w:szCs w:val="20"/>
          <w:lang w:val="es-ES"/>
        </w:rPr>
        <w:t>։</w:t>
      </w:r>
    </w:p>
    <w:p w14:paraId="47B83659" w14:textId="77777777" w:rsidR="000036EF" w:rsidRPr="000036EF" w:rsidRDefault="000036EF" w:rsidP="000036EF">
      <w:pPr>
        <w:tabs>
          <w:tab w:val="left" w:pos="1134"/>
        </w:tabs>
        <w:spacing w:after="0" w:line="240" w:lineRule="auto"/>
        <w:ind w:firstLine="720"/>
        <w:jc w:val="both"/>
        <w:rPr>
          <w:rFonts w:ascii="GHEA Grapalat" w:eastAsia="Times New Roman" w:hAnsi="GHEA Grapalat" w:cs="Times New Roman"/>
          <w:sz w:val="20"/>
          <w:szCs w:val="20"/>
          <w:lang w:val="es-ES"/>
        </w:rPr>
      </w:pPr>
      <w:r w:rsidRPr="000036EF">
        <w:rPr>
          <w:rFonts w:ascii="GHEA Grapalat" w:eastAsia="Times New Roman" w:hAnsi="GHEA Grapalat" w:cs="Times New Roman"/>
          <w:sz w:val="20"/>
          <w:szCs w:val="20"/>
          <w:lang w:val="es-ES"/>
        </w:rPr>
        <w:t>1.2</w:t>
      </w:r>
      <w:r w:rsidRPr="000036EF">
        <w:rPr>
          <w:rFonts w:ascii="GHEA Grapalat" w:eastAsia="Times New Roman" w:hAnsi="GHEA Grapalat" w:cs="Times New Roman"/>
          <w:sz w:val="20"/>
          <w:szCs w:val="20"/>
          <w:lang w:val="es-ES"/>
        </w:rPr>
        <w:tab/>
        <w:t>Պ</w:t>
      </w:r>
      <w:r w:rsidRPr="000036EF">
        <w:rPr>
          <w:rFonts w:ascii="GHEA Grapalat" w:eastAsia="Times New Roman" w:hAnsi="GHEA Grapalat" w:cs="Sylfaen"/>
          <w:sz w:val="20"/>
          <w:szCs w:val="20"/>
          <w:lang w:val="pt-BR"/>
        </w:rPr>
        <w:t>այմանագրով</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նախատեսված</w:t>
      </w:r>
      <w:r w:rsidRPr="000036EF">
        <w:rPr>
          <w:rFonts w:ascii="GHEA Grapalat" w:eastAsia="Times New Roman" w:hAnsi="GHEA Grapalat" w:cs="Times Armenian"/>
          <w:sz w:val="20"/>
          <w:szCs w:val="20"/>
          <w:lang w:val="es-ES"/>
        </w:rPr>
        <w:t xml:space="preserve"> ա</w:t>
      </w:r>
      <w:r w:rsidRPr="000036EF">
        <w:rPr>
          <w:rFonts w:ascii="GHEA Grapalat" w:eastAsia="Times New Roman" w:hAnsi="GHEA Grapalat" w:cs="Sylfaen"/>
          <w:sz w:val="20"/>
          <w:szCs w:val="20"/>
          <w:lang w:val="pt-BR"/>
        </w:rPr>
        <w:t>շխատանքները</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կատարվում</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են</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ՀՀ</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օրենսդրությամբ</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սահմանված</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ստանդարտներին</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շինարարարական</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նորմերին</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և</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կանոններին</w:t>
      </w:r>
      <w:r w:rsidRPr="000036EF">
        <w:rPr>
          <w:rFonts w:ascii="GHEA Grapalat" w:eastAsia="Times New Roman" w:hAnsi="GHEA Grapalat" w:cs="Times Armenian"/>
          <w:sz w:val="20"/>
          <w:szCs w:val="20"/>
          <w:lang w:val="es-ES"/>
        </w:rPr>
        <w:t>, ա</w:t>
      </w:r>
      <w:r w:rsidRPr="000036EF">
        <w:rPr>
          <w:rFonts w:ascii="GHEA Grapalat" w:eastAsia="Times New Roman" w:hAnsi="GHEA Grapalat" w:cs="Sylfaen"/>
          <w:sz w:val="20"/>
          <w:szCs w:val="20"/>
          <w:lang w:val="pt-BR"/>
        </w:rPr>
        <w:t>շխատանքի</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նախագծին</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ինչպես</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նաև</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պայմանագրի</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անբաժանելի</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մասը</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կազմող</w:t>
      </w:r>
      <w:r w:rsidRPr="000036EF">
        <w:rPr>
          <w:rFonts w:ascii="GHEA Grapalat" w:eastAsia="Times New Roman" w:hAnsi="GHEA Grapalat" w:cs="Times Armenian"/>
          <w:sz w:val="20"/>
          <w:szCs w:val="20"/>
          <w:lang w:val="es-ES"/>
        </w:rPr>
        <w:t xml:space="preserve"> ա</w:t>
      </w:r>
      <w:r w:rsidRPr="000036EF">
        <w:rPr>
          <w:rFonts w:ascii="GHEA Grapalat" w:eastAsia="Times New Roman" w:hAnsi="GHEA Grapalat" w:cs="Sylfaen"/>
          <w:sz w:val="20"/>
          <w:szCs w:val="20"/>
          <w:lang w:val="pt-BR"/>
        </w:rPr>
        <w:t>շխատանքի</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ծավալաթերթ</w:t>
      </w:r>
      <w:r w:rsidRPr="000036EF">
        <w:rPr>
          <w:rFonts w:ascii="GHEA Grapalat" w:eastAsia="Times New Roman" w:hAnsi="GHEA Grapalat" w:cs="Times Armenian"/>
          <w:sz w:val="20"/>
          <w:szCs w:val="20"/>
          <w:lang w:val="es-ES"/>
        </w:rPr>
        <w:t>-</w:t>
      </w:r>
      <w:proofErr w:type="gramStart"/>
      <w:r w:rsidRPr="000036EF">
        <w:rPr>
          <w:rFonts w:ascii="GHEA Grapalat" w:eastAsia="Times New Roman" w:hAnsi="GHEA Grapalat" w:cs="Sylfaen"/>
          <w:sz w:val="20"/>
          <w:szCs w:val="20"/>
          <w:lang w:val="pt-BR"/>
        </w:rPr>
        <w:t>նախահաշվին</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համապատասխան</w:t>
      </w:r>
      <w:proofErr w:type="gramEnd"/>
      <w:r w:rsidRPr="000036EF">
        <w:rPr>
          <w:rFonts w:ascii="GHEA Grapalat" w:eastAsia="Times New Roman" w:hAnsi="GHEA Grapalat" w:cs="Tahoma"/>
          <w:sz w:val="20"/>
          <w:szCs w:val="20"/>
          <w:lang w:val="es-ES"/>
        </w:rPr>
        <w:t>։</w:t>
      </w:r>
    </w:p>
    <w:p w14:paraId="0109DB37" w14:textId="77777777" w:rsidR="000036EF" w:rsidRPr="000036EF" w:rsidRDefault="000036EF" w:rsidP="000036EF">
      <w:pPr>
        <w:tabs>
          <w:tab w:val="left" w:pos="1134"/>
        </w:tabs>
        <w:spacing w:after="0" w:line="240" w:lineRule="auto"/>
        <w:ind w:firstLine="720"/>
        <w:jc w:val="both"/>
        <w:rPr>
          <w:rFonts w:ascii="GHEA Grapalat" w:eastAsia="Times New Roman" w:hAnsi="GHEA Grapalat" w:cs="Times Armenian"/>
          <w:sz w:val="24"/>
          <w:szCs w:val="24"/>
          <w:lang w:val="es-ES"/>
        </w:rPr>
      </w:pPr>
      <w:r w:rsidRPr="000036EF">
        <w:rPr>
          <w:rFonts w:ascii="GHEA Grapalat" w:eastAsia="Times New Roman" w:hAnsi="GHEA Grapalat" w:cs="Times New Roman"/>
          <w:sz w:val="20"/>
          <w:szCs w:val="20"/>
          <w:lang w:val="es-ES"/>
        </w:rPr>
        <w:t>1.3</w:t>
      </w:r>
      <w:r w:rsidRPr="000036EF">
        <w:rPr>
          <w:rFonts w:ascii="GHEA Grapalat" w:eastAsia="Times New Roman" w:hAnsi="GHEA Grapalat" w:cs="Times New Roman"/>
          <w:sz w:val="20"/>
          <w:szCs w:val="20"/>
          <w:lang w:val="es-ES"/>
        </w:rPr>
        <w:tab/>
        <w:t>Պ</w:t>
      </w:r>
      <w:r w:rsidRPr="000036EF">
        <w:rPr>
          <w:rFonts w:ascii="GHEA Grapalat" w:eastAsia="Times New Roman" w:hAnsi="GHEA Grapalat" w:cs="Sylfaen"/>
          <w:sz w:val="20"/>
          <w:szCs w:val="20"/>
          <w:lang w:val="pt-BR"/>
        </w:rPr>
        <w:t>այմանագրով</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նախատեսված</w:t>
      </w:r>
      <w:r w:rsidRPr="000036EF">
        <w:rPr>
          <w:rFonts w:ascii="GHEA Grapalat" w:eastAsia="Times New Roman" w:hAnsi="GHEA Grapalat" w:cs="Times Armenian"/>
          <w:sz w:val="20"/>
          <w:szCs w:val="20"/>
          <w:lang w:val="es-ES"/>
        </w:rPr>
        <w:t xml:space="preserve"> ա</w:t>
      </w:r>
      <w:r w:rsidRPr="000036EF">
        <w:rPr>
          <w:rFonts w:ascii="GHEA Grapalat" w:eastAsia="Times New Roman" w:hAnsi="GHEA Grapalat" w:cs="Sylfaen"/>
          <w:sz w:val="20"/>
          <w:szCs w:val="20"/>
          <w:lang w:val="pt-BR"/>
        </w:rPr>
        <w:t>շխատանքները</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սկսվում</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են</w:t>
      </w:r>
      <w:r w:rsidRPr="000036EF">
        <w:rPr>
          <w:rFonts w:ascii="GHEA Grapalat" w:eastAsia="Times New Roman" w:hAnsi="GHEA Grapalat" w:cs="Times Armenian"/>
          <w:sz w:val="20"/>
          <w:szCs w:val="20"/>
          <w:lang w:val="es-ES"/>
        </w:rPr>
        <w:t xml:space="preserve"> պ</w:t>
      </w:r>
      <w:r w:rsidRPr="000036EF">
        <w:rPr>
          <w:rFonts w:ascii="GHEA Grapalat" w:eastAsia="Times New Roman" w:hAnsi="GHEA Grapalat" w:cs="Sylfaen"/>
          <w:sz w:val="20"/>
          <w:szCs w:val="20"/>
          <w:lang w:val="pt-BR"/>
        </w:rPr>
        <w:t>այմանագիրն</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ուժի</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մեջ</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մտնելուց</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հետո</w:t>
      </w:r>
      <w:r w:rsidRPr="000036EF">
        <w:rPr>
          <w:rFonts w:ascii="GHEA Grapalat" w:eastAsia="Times New Roman" w:hAnsi="GHEA Grapalat" w:cs="Times Armenian"/>
          <w:sz w:val="20"/>
          <w:szCs w:val="20"/>
          <w:lang w:val="es-ES"/>
        </w:rPr>
        <w:t xml:space="preserve"> </w:t>
      </w:r>
      <w:proofErr w:type="gramStart"/>
      <w:r w:rsidRPr="000036EF">
        <w:rPr>
          <w:rFonts w:ascii="GHEA Grapalat" w:eastAsia="Times New Roman" w:hAnsi="GHEA Grapalat" w:cs="Sylfaen"/>
          <w:sz w:val="20"/>
          <w:szCs w:val="20"/>
          <w:lang w:val="pt-BR"/>
        </w:rPr>
        <w:t>և</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կատարման</w:t>
      </w:r>
      <w:proofErr w:type="gramEnd"/>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ժամկետը</w:t>
      </w:r>
      <w:r w:rsidRPr="000036EF">
        <w:rPr>
          <w:rFonts w:ascii="GHEA Grapalat" w:eastAsia="Times New Roman" w:hAnsi="GHEA Grapalat" w:cs="Times New Roman"/>
          <w:sz w:val="20"/>
          <w:szCs w:val="20"/>
          <w:lang w:val="es-ES"/>
        </w:rPr>
        <w:t xml:space="preserve"> </w:t>
      </w:r>
      <w:r w:rsidRPr="000036EF">
        <w:rPr>
          <w:rFonts w:ascii="GHEA Grapalat" w:eastAsia="Times New Roman" w:hAnsi="GHEA Grapalat" w:cs="Sylfaen"/>
          <w:sz w:val="20"/>
          <w:szCs w:val="20"/>
          <w:lang w:val="pt-BR"/>
        </w:rPr>
        <w:t>սահմանվում</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է</w:t>
      </w:r>
      <w:r w:rsidRPr="000036EF">
        <w:rPr>
          <w:rFonts w:ascii="GHEA Grapalat" w:eastAsia="Times New Roman" w:hAnsi="GHEA Grapalat" w:cs="Times Armenian"/>
          <w:sz w:val="20"/>
          <w:szCs w:val="20"/>
          <w:lang w:val="es-ES"/>
        </w:rPr>
        <w:t>`</w:t>
      </w:r>
      <w:r w:rsidRPr="000036EF">
        <w:rPr>
          <w:rFonts w:ascii="GHEA Grapalat" w:eastAsia="Times New Roman" w:hAnsi="GHEA Grapalat" w:cs="Times Armenian"/>
          <w:sz w:val="24"/>
          <w:szCs w:val="24"/>
          <w:lang w:val="es-ES"/>
        </w:rPr>
        <w:t xml:space="preserve">  ____________________________:</w:t>
      </w:r>
    </w:p>
    <w:p w14:paraId="722B8027" w14:textId="77777777" w:rsidR="000036EF" w:rsidRPr="000036EF" w:rsidRDefault="000036EF" w:rsidP="000036EF">
      <w:pPr>
        <w:tabs>
          <w:tab w:val="left" w:pos="1134"/>
        </w:tabs>
        <w:spacing w:after="0" w:line="240" w:lineRule="auto"/>
        <w:ind w:firstLine="720"/>
        <w:jc w:val="both"/>
        <w:rPr>
          <w:rFonts w:ascii="GHEA Grapalat" w:eastAsia="Times New Roman" w:hAnsi="GHEA Grapalat" w:cs="Times Armenian"/>
          <w:sz w:val="24"/>
          <w:szCs w:val="24"/>
          <w:vertAlign w:val="superscript"/>
          <w:lang w:val="es-ES"/>
        </w:rPr>
      </w:pPr>
      <w:r w:rsidRPr="000036EF">
        <w:rPr>
          <w:rFonts w:ascii="GHEA Grapalat" w:eastAsia="Times New Roman" w:hAnsi="GHEA Grapalat" w:cs="Sylfaen"/>
          <w:sz w:val="24"/>
          <w:szCs w:val="24"/>
          <w:vertAlign w:val="superscript"/>
          <w:lang w:val="pt-BR"/>
        </w:rPr>
        <w:t xml:space="preserve">                                                                                            աշխատանքների</w:t>
      </w:r>
      <w:r w:rsidRPr="000036EF">
        <w:rPr>
          <w:rFonts w:ascii="GHEA Grapalat" w:eastAsia="Times New Roman" w:hAnsi="GHEA Grapalat" w:cs="Times Armenian"/>
          <w:sz w:val="24"/>
          <w:szCs w:val="24"/>
          <w:vertAlign w:val="superscript"/>
          <w:lang w:val="es-ES"/>
        </w:rPr>
        <w:t xml:space="preserve"> </w:t>
      </w:r>
      <w:r w:rsidRPr="000036EF">
        <w:rPr>
          <w:rFonts w:ascii="GHEA Grapalat" w:eastAsia="Times New Roman" w:hAnsi="GHEA Grapalat" w:cs="Sylfaen"/>
          <w:sz w:val="24"/>
          <w:szCs w:val="24"/>
          <w:vertAlign w:val="superscript"/>
          <w:lang w:val="pt-BR"/>
        </w:rPr>
        <w:t>կատարման</w:t>
      </w:r>
      <w:r w:rsidRPr="000036EF">
        <w:rPr>
          <w:rFonts w:ascii="GHEA Grapalat" w:eastAsia="Times New Roman" w:hAnsi="GHEA Grapalat" w:cs="Times Armenian"/>
          <w:sz w:val="24"/>
          <w:szCs w:val="24"/>
          <w:vertAlign w:val="superscript"/>
          <w:lang w:val="es-ES"/>
        </w:rPr>
        <w:t xml:space="preserve"> </w:t>
      </w:r>
      <w:r w:rsidRPr="000036EF">
        <w:rPr>
          <w:rFonts w:ascii="GHEA Grapalat" w:eastAsia="Times New Roman" w:hAnsi="GHEA Grapalat" w:cs="Sylfaen"/>
          <w:sz w:val="24"/>
          <w:szCs w:val="24"/>
          <w:vertAlign w:val="superscript"/>
          <w:lang w:val="pt-BR"/>
        </w:rPr>
        <w:t>վերջնաժամկետը</w:t>
      </w:r>
    </w:p>
    <w:p w14:paraId="09E05AB3" w14:textId="77777777" w:rsidR="000036EF" w:rsidRPr="000036EF" w:rsidRDefault="000036EF" w:rsidP="000036EF">
      <w:pPr>
        <w:tabs>
          <w:tab w:val="left" w:pos="1134"/>
        </w:tabs>
        <w:spacing w:after="0" w:line="240" w:lineRule="auto"/>
        <w:ind w:firstLine="720"/>
        <w:jc w:val="both"/>
        <w:rPr>
          <w:rFonts w:ascii="GHEA Grapalat" w:eastAsia="Times New Roman" w:hAnsi="GHEA Grapalat" w:cs="Times New Roman"/>
          <w:sz w:val="20"/>
          <w:szCs w:val="20"/>
          <w:lang w:val="es-ES"/>
        </w:rPr>
      </w:pPr>
      <w:r w:rsidRPr="000036EF">
        <w:rPr>
          <w:rFonts w:ascii="GHEA Grapalat" w:eastAsia="Times New Roman" w:hAnsi="GHEA Grapalat" w:cs="Sylfaen"/>
          <w:sz w:val="20"/>
          <w:szCs w:val="20"/>
          <w:lang w:val="pt-BR"/>
        </w:rPr>
        <w:t>Պայմանագրով</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նախատեսված</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առանձին</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տեսակի</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աշխատանքների</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փուլերի</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և</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ծավալների</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կատարման</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ժամկետները</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որոշվում</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են</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կողմերի</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կողմից</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համաձայնեցված</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օրացուցային</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գրաֆիկով</w:t>
      </w:r>
      <w:r w:rsidRPr="000036EF">
        <w:rPr>
          <w:rFonts w:ascii="GHEA Grapalat" w:eastAsia="Times New Roman" w:hAnsi="GHEA Grapalat" w:cs="Sylfaen"/>
          <w:sz w:val="20"/>
          <w:szCs w:val="20"/>
          <w:lang w:val="es-ES"/>
        </w:rPr>
        <w:t xml:space="preserve"> (</w:t>
      </w:r>
      <w:r w:rsidRPr="000036EF">
        <w:rPr>
          <w:rFonts w:ascii="GHEA Grapalat" w:eastAsia="Times New Roman" w:hAnsi="GHEA Grapalat" w:cs="Sylfaen"/>
          <w:sz w:val="20"/>
          <w:szCs w:val="20"/>
          <w:lang w:val="pt-BR"/>
        </w:rPr>
        <w:t>Հավելված</w:t>
      </w:r>
      <w:r w:rsidRPr="000036EF">
        <w:rPr>
          <w:rFonts w:ascii="GHEA Grapalat" w:eastAsia="Times New Roman" w:hAnsi="GHEA Grapalat" w:cs="Sylfaen"/>
          <w:sz w:val="20"/>
          <w:szCs w:val="20"/>
          <w:lang w:val="es-ES"/>
        </w:rPr>
        <w:t xml:space="preserve"> N 2)</w:t>
      </w:r>
      <w:r w:rsidRPr="000036EF">
        <w:rPr>
          <w:rFonts w:ascii="GHEA Grapalat" w:eastAsia="Times New Roman" w:hAnsi="GHEA Grapalat" w:cs="Tahoma"/>
          <w:sz w:val="20"/>
          <w:szCs w:val="20"/>
          <w:lang w:val="es-ES"/>
        </w:rPr>
        <w:t>։</w:t>
      </w:r>
      <w:r w:rsidRPr="000036EF">
        <w:rPr>
          <w:rFonts w:ascii="GHEA Grapalat" w:eastAsia="Times New Roman" w:hAnsi="GHEA Grapalat" w:cs="Times Armenian"/>
          <w:sz w:val="20"/>
          <w:szCs w:val="20"/>
          <w:lang w:val="es-ES"/>
        </w:rPr>
        <w:t xml:space="preserve"> </w:t>
      </w:r>
    </w:p>
    <w:p w14:paraId="7F042DB6" w14:textId="77777777" w:rsidR="000036EF" w:rsidRPr="000036EF" w:rsidRDefault="000036EF" w:rsidP="000036EF">
      <w:pPr>
        <w:tabs>
          <w:tab w:val="left" w:pos="1134"/>
        </w:tabs>
        <w:spacing w:after="0" w:line="240" w:lineRule="auto"/>
        <w:ind w:firstLine="720"/>
        <w:jc w:val="both"/>
        <w:rPr>
          <w:rFonts w:ascii="GHEA Grapalat" w:eastAsia="Times New Roman" w:hAnsi="GHEA Grapalat" w:cs="Times New Roman"/>
          <w:sz w:val="24"/>
          <w:szCs w:val="24"/>
          <w:lang w:val="es-ES"/>
        </w:rPr>
      </w:pPr>
    </w:p>
    <w:p w14:paraId="5E5A9128" w14:textId="77777777" w:rsidR="000036EF" w:rsidRPr="000036EF" w:rsidRDefault="000036EF" w:rsidP="000036EF">
      <w:pPr>
        <w:tabs>
          <w:tab w:val="left" w:pos="1276"/>
        </w:tabs>
        <w:spacing w:after="0" w:line="240" w:lineRule="auto"/>
        <w:ind w:firstLine="720"/>
        <w:jc w:val="both"/>
        <w:rPr>
          <w:rFonts w:ascii="GHEA Grapalat" w:eastAsia="Times New Roman" w:hAnsi="GHEA Grapalat" w:cs="Times New Roman"/>
          <w:b/>
          <w:sz w:val="20"/>
          <w:szCs w:val="20"/>
          <w:lang w:val="es-ES"/>
        </w:rPr>
      </w:pPr>
      <w:r w:rsidRPr="000036EF">
        <w:rPr>
          <w:rFonts w:ascii="GHEA Grapalat" w:eastAsia="Times New Roman" w:hAnsi="GHEA Grapalat" w:cs="Times New Roman"/>
          <w:b/>
          <w:sz w:val="20"/>
          <w:szCs w:val="20"/>
          <w:lang w:val="es-ES"/>
        </w:rPr>
        <w:t xml:space="preserve">2. </w:t>
      </w:r>
      <w:r w:rsidRPr="000036EF">
        <w:rPr>
          <w:rFonts w:ascii="GHEA Grapalat" w:eastAsia="Times New Roman" w:hAnsi="GHEA Grapalat" w:cs="Sylfaen"/>
          <w:b/>
          <w:sz w:val="20"/>
          <w:szCs w:val="20"/>
          <w:lang w:val="pt-BR"/>
        </w:rPr>
        <w:t>ԿԱՊԱԼԱՌՈՒԻ</w:t>
      </w:r>
      <w:r w:rsidRPr="000036EF">
        <w:rPr>
          <w:rFonts w:ascii="GHEA Grapalat" w:eastAsia="Times New Roman" w:hAnsi="GHEA Grapalat" w:cs="Times Armenian"/>
          <w:b/>
          <w:sz w:val="20"/>
          <w:szCs w:val="20"/>
          <w:lang w:val="es-ES"/>
        </w:rPr>
        <w:t xml:space="preserve"> </w:t>
      </w:r>
      <w:r w:rsidRPr="000036EF">
        <w:rPr>
          <w:rFonts w:ascii="GHEA Grapalat" w:eastAsia="Times New Roman" w:hAnsi="GHEA Grapalat" w:cs="Sylfaen"/>
          <w:b/>
          <w:sz w:val="20"/>
          <w:szCs w:val="20"/>
          <w:lang w:val="pt-BR"/>
        </w:rPr>
        <w:t>ՄԻՋՈՑՆԵՐՈՎ</w:t>
      </w:r>
      <w:r w:rsidRPr="000036EF">
        <w:rPr>
          <w:rFonts w:ascii="GHEA Grapalat" w:eastAsia="Times New Roman" w:hAnsi="GHEA Grapalat" w:cs="Times Armenian"/>
          <w:b/>
          <w:sz w:val="20"/>
          <w:szCs w:val="20"/>
          <w:lang w:val="es-ES"/>
        </w:rPr>
        <w:t xml:space="preserve"> </w:t>
      </w:r>
      <w:r w:rsidRPr="000036EF">
        <w:rPr>
          <w:rFonts w:ascii="GHEA Grapalat" w:eastAsia="Times New Roman" w:hAnsi="GHEA Grapalat" w:cs="Sylfaen"/>
          <w:b/>
          <w:sz w:val="20"/>
          <w:szCs w:val="20"/>
          <w:lang w:val="pt-BR"/>
        </w:rPr>
        <w:t>ԱՇԽԱՏԱՆՔՆԵՐԸ</w:t>
      </w:r>
      <w:r w:rsidRPr="000036EF">
        <w:rPr>
          <w:rFonts w:ascii="GHEA Grapalat" w:eastAsia="Times New Roman" w:hAnsi="GHEA Grapalat" w:cs="Times Armenian"/>
          <w:b/>
          <w:sz w:val="20"/>
          <w:szCs w:val="20"/>
          <w:lang w:val="es-ES"/>
        </w:rPr>
        <w:t xml:space="preserve"> </w:t>
      </w:r>
      <w:r w:rsidRPr="000036EF">
        <w:rPr>
          <w:rFonts w:ascii="GHEA Grapalat" w:eastAsia="Times New Roman" w:hAnsi="GHEA Grapalat" w:cs="Sylfaen"/>
          <w:b/>
          <w:sz w:val="20"/>
          <w:szCs w:val="20"/>
          <w:lang w:val="pt-BR"/>
        </w:rPr>
        <w:t>ԿԱՏԱՐԵԼԸ</w:t>
      </w:r>
    </w:p>
    <w:p w14:paraId="537F970D" w14:textId="77777777" w:rsidR="000036EF" w:rsidRPr="000036EF" w:rsidRDefault="000036EF" w:rsidP="000036EF">
      <w:pPr>
        <w:spacing w:after="0" w:line="240" w:lineRule="auto"/>
        <w:ind w:firstLine="720"/>
        <w:jc w:val="both"/>
        <w:rPr>
          <w:rFonts w:ascii="GHEA Grapalat" w:eastAsia="Times New Roman" w:hAnsi="GHEA Grapalat" w:cs="Times Armenian"/>
          <w:sz w:val="20"/>
          <w:szCs w:val="20"/>
          <w:lang w:val="es-ES"/>
        </w:rPr>
      </w:pPr>
      <w:r w:rsidRPr="000036EF">
        <w:rPr>
          <w:rFonts w:ascii="GHEA Grapalat" w:eastAsia="Times New Roman" w:hAnsi="GHEA Grapalat" w:cs="Times New Roman"/>
          <w:sz w:val="20"/>
          <w:szCs w:val="20"/>
          <w:lang w:val="es-ES"/>
        </w:rPr>
        <w:t xml:space="preserve">2.1   </w:t>
      </w:r>
      <w:r w:rsidRPr="000036EF">
        <w:rPr>
          <w:rFonts w:ascii="GHEA Grapalat" w:eastAsia="Times New Roman" w:hAnsi="GHEA Grapalat" w:cs="Sylfaen"/>
          <w:sz w:val="20"/>
          <w:szCs w:val="20"/>
          <w:lang w:val="pt-BR"/>
        </w:rPr>
        <w:t>Աշխատանքը</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կատարվում</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է</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Կապալառուի</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ուժերով</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նյութերով</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և</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միջոցներով</w:t>
      </w:r>
      <w:r w:rsidRPr="000036EF">
        <w:rPr>
          <w:rFonts w:ascii="GHEA Grapalat" w:eastAsia="Times New Roman" w:hAnsi="GHEA Grapalat" w:cs="Tahoma"/>
          <w:sz w:val="20"/>
          <w:szCs w:val="20"/>
          <w:lang w:val="es-ES"/>
        </w:rPr>
        <w:t>։</w:t>
      </w:r>
      <w:r w:rsidRPr="000036EF">
        <w:rPr>
          <w:rFonts w:ascii="GHEA Grapalat" w:eastAsia="Times New Roman" w:hAnsi="GHEA Grapalat" w:cs="Times Armenian"/>
          <w:sz w:val="20"/>
          <w:szCs w:val="20"/>
          <w:lang w:val="es-ES"/>
        </w:rPr>
        <w:t xml:space="preserve"> </w:t>
      </w:r>
    </w:p>
    <w:p w14:paraId="60D2C0A9" w14:textId="77777777" w:rsidR="000036EF" w:rsidRPr="000036EF" w:rsidRDefault="000036EF" w:rsidP="000036EF">
      <w:pPr>
        <w:tabs>
          <w:tab w:val="left" w:pos="1276"/>
        </w:tabs>
        <w:spacing w:after="0" w:line="240" w:lineRule="auto"/>
        <w:ind w:firstLine="720"/>
        <w:jc w:val="both"/>
        <w:rPr>
          <w:rFonts w:ascii="GHEA Grapalat" w:eastAsia="Times New Roman" w:hAnsi="GHEA Grapalat" w:cs="Times New Roman"/>
          <w:sz w:val="20"/>
          <w:szCs w:val="20"/>
          <w:lang w:val="es-ES"/>
        </w:rPr>
      </w:pPr>
      <w:r w:rsidRPr="000036EF">
        <w:rPr>
          <w:rFonts w:ascii="GHEA Grapalat" w:eastAsia="Times New Roman" w:hAnsi="GHEA Grapalat" w:cs="Times New Roman"/>
          <w:sz w:val="20"/>
          <w:szCs w:val="20"/>
          <w:lang w:val="es-ES"/>
        </w:rPr>
        <w:t>2.2</w:t>
      </w:r>
      <w:r w:rsidRPr="000036EF">
        <w:rPr>
          <w:rFonts w:ascii="GHEA Grapalat" w:eastAsia="Times New Roman" w:hAnsi="GHEA Grapalat" w:cs="Times New Roman"/>
          <w:sz w:val="20"/>
          <w:szCs w:val="20"/>
          <w:lang w:val="es-ES"/>
        </w:rPr>
        <w:tab/>
      </w:r>
      <w:r w:rsidRPr="000036EF">
        <w:rPr>
          <w:rFonts w:ascii="GHEA Grapalat" w:eastAsia="Times New Roman" w:hAnsi="GHEA Grapalat" w:cs="Sylfaen"/>
          <w:sz w:val="20"/>
          <w:szCs w:val="20"/>
          <w:lang w:val="pt-BR"/>
        </w:rPr>
        <w:t>Կապալառուն</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պատասխանատվություն</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է</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կրում</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իր</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տրամադրած</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նյութերի</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և</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սարքավորումների</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որակի</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համար</w:t>
      </w:r>
      <w:r w:rsidRPr="000036EF">
        <w:rPr>
          <w:rFonts w:ascii="GHEA Grapalat" w:eastAsia="Times New Roman" w:hAnsi="GHEA Grapalat" w:cs="Tahoma"/>
          <w:sz w:val="20"/>
          <w:szCs w:val="20"/>
          <w:lang w:val="es-ES"/>
        </w:rPr>
        <w:t>։</w:t>
      </w:r>
    </w:p>
    <w:p w14:paraId="103605AA" w14:textId="77777777" w:rsidR="000036EF" w:rsidRPr="000036EF" w:rsidRDefault="000036EF" w:rsidP="000036EF">
      <w:pPr>
        <w:tabs>
          <w:tab w:val="left" w:pos="1276"/>
        </w:tabs>
        <w:spacing w:after="0" w:line="240" w:lineRule="auto"/>
        <w:ind w:firstLine="720"/>
        <w:jc w:val="both"/>
        <w:rPr>
          <w:rFonts w:ascii="GHEA Grapalat" w:eastAsia="Times New Roman" w:hAnsi="GHEA Grapalat" w:cs="Times New Roman"/>
          <w:b/>
          <w:i/>
          <w:sz w:val="20"/>
          <w:szCs w:val="20"/>
          <w:lang w:val="es-ES"/>
        </w:rPr>
      </w:pPr>
    </w:p>
    <w:p w14:paraId="0383FE50" w14:textId="77777777" w:rsidR="000036EF" w:rsidRPr="000036EF" w:rsidRDefault="000036EF" w:rsidP="000036EF">
      <w:pPr>
        <w:tabs>
          <w:tab w:val="left" w:pos="1276"/>
        </w:tabs>
        <w:spacing w:after="0" w:line="240" w:lineRule="auto"/>
        <w:ind w:firstLine="720"/>
        <w:jc w:val="both"/>
        <w:rPr>
          <w:rFonts w:ascii="GHEA Grapalat" w:eastAsia="Times New Roman" w:hAnsi="GHEA Grapalat" w:cs="Times New Roman"/>
          <w:b/>
          <w:sz w:val="20"/>
          <w:szCs w:val="20"/>
          <w:lang w:val="es-ES"/>
        </w:rPr>
      </w:pPr>
      <w:r w:rsidRPr="000036EF">
        <w:rPr>
          <w:rFonts w:ascii="GHEA Grapalat" w:eastAsia="Times New Roman" w:hAnsi="GHEA Grapalat" w:cs="Times New Roman"/>
          <w:b/>
          <w:sz w:val="20"/>
          <w:szCs w:val="20"/>
          <w:lang w:val="es-ES"/>
        </w:rPr>
        <w:t xml:space="preserve">3. </w:t>
      </w:r>
      <w:r w:rsidRPr="000036EF">
        <w:rPr>
          <w:rFonts w:ascii="GHEA Grapalat" w:eastAsia="Times New Roman" w:hAnsi="GHEA Grapalat" w:cs="Sylfaen"/>
          <w:b/>
          <w:sz w:val="20"/>
          <w:szCs w:val="20"/>
          <w:lang w:val="pt-BR"/>
        </w:rPr>
        <w:t>ԿՈՂՄԵՐԻ</w:t>
      </w:r>
      <w:r w:rsidRPr="000036EF">
        <w:rPr>
          <w:rFonts w:ascii="GHEA Grapalat" w:eastAsia="Times New Roman" w:hAnsi="GHEA Grapalat" w:cs="Times Armenian"/>
          <w:b/>
          <w:sz w:val="20"/>
          <w:szCs w:val="20"/>
          <w:lang w:val="es-ES"/>
        </w:rPr>
        <w:t xml:space="preserve"> </w:t>
      </w:r>
      <w:r w:rsidRPr="000036EF">
        <w:rPr>
          <w:rFonts w:ascii="GHEA Grapalat" w:eastAsia="Times New Roman" w:hAnsi="GHEA Grapalat" w:cs="Sylfaen"/>
          <w:b/>
          <w:sz w:val="20"/>
          <w:szCs w:val="20"/>
          <w:lang w:val="pt-BR"/>
        </w:rPr>
        <w:t>ԻՐԱՎՈՒՆՔՆԵՐԸ</w:t>
      </w:r>
      <w:r w:rsidRPr="000036EF">
        <w:rPr>
          <w:rFonts w:ascii="GHEA Grapalat" w:eastAsia="Times New Roman" w:hAnsi="GHEA Grapalat" w:cs="Times Armenian"/>
          <w:b/>
          <w:sz w:val="20"/>
          <w:szCs w:val="20"/>
          <w:lang w:val="es-ES"/>
        </w:rPr>
        <w:t xml:space="preserve"> </w:t>
      </w:r>
      <w:r w:rsidRPr="000036EF">
        <w:rPr>
          <w:rFonts w:ascii="GHEA Grapalat" w:eastAsia="Times New Roman" w:hAnsi="GHEA Grapalat" w:cs="Sylfaen"/>
          <w:b/>
          <w:sz w:val="20"/>
          <w:szCs w:val="20"/>
          <w:lang w:val="pt-BR"/>
        </w:rPr>
        <w:t>ԵՎ</w:t>
      </w:r>
      <w:r w:rsidRPr="000036EF">
        <w:rPr>
          <w:rFonts w:ascii="GHEA Grapalat" w:eastAsia="Times New Roman" w:hAnsi="GHEA Grapalat" w:cs="Times Armenian"/>
          <w:b/>
          <w:sz w:val="20"/>
          <w:szCs w:val="20"/>
          <w:lang w:val="es-ES"/>
        </w:rPr>
        <w:t xml:space="preserve"> </w:t>
      </w:r>
      <w:r w:rsidRPr="000036EF">
        <w:rPr>
          <w:rFonts w:ascii="GHEA Grapalat" w:eastAsia="Times New Roman" w:hAnsi="GHEA Grapalat" w:cs="Sylfaen"/>
          <w:b/>
          <w:sz w:val="20"/>
          <w:szCs w:val="20"/>
          <w:lang w:val="pt-BR"/>
        </w:rPr>
        <w:t>ՊԱՐՏԱԿԱՆՈՒԹՅՈՒՆՆԵՐԸ</w:t>
      </w:r>
      <w:r w:rsidRPr="000036EF">
        <w:rPr>
          <w:rFonts w:ascii="GHEA Grapalat" w:eastAsia="Times New Roman" w:hAnsi="GHEA Grapalat" w:cs="Times Armenian"/>
          <w:b/>
          <w:sz w:val="20"/>
          <w:szCs w:val="20"/>
          <w:lang w:val="es-ES"/>
        </w:rPr>
        <w:tab/>
      </w:r>
    </w:p>
    <w:p w14:paraId="79BFF556" w14:textId="77777777" w:rsidR="000036EF" w:rsidRPr="000036EF" w:rsidRDefault="000036EF" w:rsidP="000036EF">
      <w:pPr>
        <w:tabs>
          <w:tab w:val="left" w:pos="1276"/>
        </w:tabs>
        <w:spacing w:after="0" w:line="240" w:lineRule="auto"/>
        <w:ind w:firstLine="720"/>
        <w:jc w:val="both"/>
        <w:rPr>
          <w:rFonts w:ascii="GHEA Grapalat" w:eastAsia="Times New Roman" w:hAnsi="GHEA Grapalat" w:cs="Times New Roman"/>
          <w:b/>
          <w:sz w:val="20"/>
          <w:szCs w:val="20"/>
          <w:lang w:val="es-ES"/>
        </w:rPr>
      </w:pPr>
      <w:r w:rsidRPr="000036EF">
        <w:rPr>
          <w:rFonts w:ascii="GHEA Grapalat" w:eastAsia="Times New Roman" w:hAnsi="GHEA Grapalat" w:cs="Times New Roman"/>
          <w:b/>
          <w:sz w:val="20"/>
          <w:szCs w:val="20"/>
          <w:lang w:val="es-ES"/>
        </w:rPr>
        <w:t xml:space="preserve">3.1. </w:t>
      </w:r>
      <w:r w:rsidRPr="000036EF">
        <w:rPr>
          <w:rFonts w:ascii="GHEA Grapalat" w:eastAsia="Times New Roman" w:hAnsi="GHEA Grapalat" w:cs="Sylfaen"/>
          <w:b/>
          <w:sz w:val="20"/>
          <w:szCs w:val="20"/>
          <w:lang w:val="pt-BR"/>
        </w:rPr>
        <w:t>Պատվիրատուն</w:t>
      </w:r>
      <w:r w:rsidRPr="000036EF">
        <w:rPr>
          <w:rFonts w:ascii="GHEA Grapalat" w:eastAsia="Times New Roman" w:hAnsi="GHEA Grapalat" w:cs="Times Armenian"/>
          <w:b/>
          <w:sz w:val="20"/>
          <w:szCs w:val="20"/>
          <w:lang w:val="es-ES"/>
        </w:rPr>
        <w:t xml:space="preserve"> </w:t>
      </w:r>
      <w:r w:rsidRPr="000036EF">
        <w:rPr>
          <w:rFonts w:ascii="GHEA Grapalat" w:eastAsia="Times New Roman" w:hAnsi="GHEA Grapalat" w:cs="Sylfaen"/>
          <w:b/>
          <w:sz w:val="20"/>
          <w:szCs w:val="20"/>
          <w:lang w:val="pt-BR"/>
        </w:rPr>
        <w:t>իրավունք</w:t>
      </w:r>
      <w:r w:rsidRPr="000036EF">
        <w:rPr>
          <w:rFonts w:ascii="GHEA Grapalat" w:eastAsia="Times New Roman" w:hAnsi="GHEA Grapalat" w:cs="Times Armenian"/>
          <w:b/>
          <w:sz w:val="20"/>
          <w:szCs w:val="20"/>
          <w:lang w:val="es-ES"/>
        </w:rPr>
        <w:t xml:space="preserve"> </w:t>
      </w:r>
      <w:r w:rsidRPr="000036EF">
        <w:rPr>
          <w:rFonts w:ascii="GHEA Grapalat" w:eastAsia="Times New Roman" w:hAnsi="GHEA Grapalat" w:cs="Sylfaen"/>
          <w:b/>
          <w:sz w:val="20"/>
          <w:szCs w:val="20"/>
          <w:lang w:val="pt-BR"/>
        </w:rPr>
        <w:t>ունի</w:t>
      </w:r>
      <w:r w:rsidRPr="000036EF">
        <w:rPr>
          <w:rFonts w:ascii="GHEA Grapalat" w:eastAsia="Times New Roman" w:hAnsi="GHEA Grapalat" w:cs="Times Armenian"/>
          <w:b/>
          <w:sz w:val="20"/>
          <w:szCs w:val="20"/>
          <w:lang w:val="es-ES"/>
        </w:rPr>
        <w:t>`</w:t>
      </w:r>
    </w:p>
    <w:p w14:paraId="5433DFDF" w14:textId="77777777" w:rsidR="000036EF" w:rsidRPr="000036EF" w:rsidRDefault="000036EF" w:rsidP="000036EF">
      <w:pPr>
        <w:tabs>
          <w:tab w:val="left" w:pos="1276"/>
        </w:tabs>
        <w:spacing w:after="0" w:line="240" w:lineRule="auto"/>
        <w:ind w:firstLine="720"/>
        <w:jc w:val="both"/>
        <w:rPr>
          <w:rFonts w:ascii="GHEA Grapalat" w:eastAsia="Times New Roman" w:hAnsi="GHEA Grapalat" w:cs="Times New Roman"/>
          <w:sz w:val="20"/>
          <w:szCs w:val="20"/>
          <w:lang w:val="es-ES"/>
        </w:rPr>
      </w:pPr>
      <w:r w:rsidRPr="000036EF">
        <w:rPr>
          <w:rFonts w:ascii="GHEA Grapalat" w:eastAsia="Times New Roman" w:hAnsi="GHEA Grapalat" w:cs="Times New Roman"/>
          <w:sz w:val="20"/>
          <w:szCs w:val="20"/>
          <w:lang w:val="es-ES"/>
        </w:rPr>
        <w:t>3.1.1</w:t>
      </w:r>
      <w:r w:rsidRPr="000036EF">
        <w:rPr>
          <w:rFonts w:ascii="GHEA Grapalat" w:eastAsia="Times New Roman" w:hAnsi="GHEA Grapalat" w:cs="Times New Roman"/>
          <w:sz w:val="20"/>
          <w:szCs w:val="20"/>
          <w:lang w:val="es-ES"/>
        </w:rPr>
        <w:tab/>
      </w:r>
      <w:r w:rsidRPr="000036EF">
        <w:rPr>
          <w:rFonts w:ascii="GHEA Grapalat" w:eastAsia="Times New Roman" w:hAnsi="GHEA Grapalat" w:cs="Sylfaen"/>
          <w:sz w:val="20"/>
          <w:szCs w:val="20"/>
          <w:lang w:val="pt-BR"/>
        </w:rPr>
        <w:t>Ցանկացած</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ժամանակ</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ստուգել</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Կապալառուի</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իրականացրած</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աշխատանքի</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ընթացքը</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և</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որակը</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առանց</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միջամտելու</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վերջինիս</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գործունեությանը</w:t>
      </w:r>
      <w:r w:rsidRPr="000036EF">
        <w:rPr>
          <w:rFonts w:ascii="GHEA Grapalat" w:eastAsia="Times New Roman" w:hAnsi="GHEA Grapalat" w:cs="Times Armenian"/>
          <w:sz w:val="20"/>
          <w:szCs w:val="20"/>
          <w:lang w:val="es-ES"/>
        </w:rPr>
        <w:t>.</w:t>
      </w:r>
    </w:p>
    <w:p w14:paraId="6520631F" w14:textId="77777777" w:rsidR="000036EF" w:rsidRPr="000036EF" w:rsidRDefault="000036EF" w:rsidP="000036EF">
      <w:pPr>
        <w:tabs>
          <w:tab w:val="left" w:pos="1276"/>
        </w:tabs>
        <w:spacing w:after="0" w:line="240" w:lineRule="auto"/>
        <w:ind w:firstLine="720"/>
        <w:jc w:val="both"/>
        <w:rPr>
          <w:rFonts w:ascii="GHEA Grapalat" w:eastAsia="Times New Roman" w:hAnsi="GHEA Grapalat" w:cs="Times New Roman"/>
          <w:sz w:val="20"/>
          <w:szCs w:val="20"/>
          <w:lang w:val="es-ES"/>
        </w:rPr>
      </w:pPr>
      <w:r w:rsidRPr="000036EF">
        <w:rPr>
          <w:rFonts w:ascii="GHEA Grapalat" w:eastAsia="Times New Roman" w:hAnsi="GHEA Grapalat" w:cs="Times New Roman"/>
          <w:sz w:val="20"/>
          <w:szCs w:val="20"/>
          <w:lang w:val="es-ES"/>
        </w:rPr>
        <w:t xml:space="preserve">3.1.2 </w:t>
      </w:r>
      <w:r w:rsidRPr="000036EF">
        <w:rPr>
          <w:rFonts w:ascii="GHEA Grapalat" w:eastAsia="Times New Roman" w:hAnsi="GHEA Grapalat" w:cs="Sylfaen"/>
          <w:sz w:val="20"/>
          <w:szCs w:val="20"/>
          <w:lang w:val="pt-BR"/>
        </w:rPr>
        <w:t>Կապալառուի</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կողմից</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պայմանագրի</w:t>
      </w:r>
      <w:r w:rsidRPr="000036EF">
        <w:rPr>
          <w:rFonts w:ascii="GHEA Grapalat" w:eastAsia="Times New Roman" w:hAnsi="GHEA Grapalat" w:cs="Times Armenian"/>
          <w:sz w:val="20"/>
          <w:szCs w:val="20"/>
          <w:lang w:val="es-ES"/>
        </w:rPr>
        <w:t xml:space="preserve"> 1.3 </w:t>
      </w:r>
      <w:r w:rsidRPr="000036EF">
        <w:rPr>
          <w:rFonts w:ascii="GHEA Grapalat" w:eastAsia="Times New Roman" w:hAnsi="GHEA Grapalat" w:cs="Sylfaen"/>
          <w:sz w:val="20"/>
          <w:szCs w:val="20"/>
          <w:lang w:val="pt-BR"/>
        </w:rPr>
        <w:t>կետում</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նշված</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ժամկետի</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ներառյալ</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օրացուցային</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գրաֆիկի</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խախտման</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դեպքում</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իր</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հայեցողությամբ</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սահմանել</w:t>
      </w:r>
      <w:r w:rsidRPr="000036EF">
        <w:rPr>
          <w:rFonts w:ascii="GHEA Grapalat" w:eastAsia="Times New Roman" w:hAnsi="GHEA Grapalat" w:cs="Times Armenian"/>
          <w:sz w:val="20"/>
          <w:szCs w:val="20"/>
          <w:lang w:val="es-ES"/>
        </w:rPr>
        <w:t xml:space="preserve"> ա</w:t>
      </w:r>
      <w:r w:rsidRPr="000036EF">
        <w:rPr>
          <w:rFonts w:ascii="GHEA Grapalat" w:eastAsia="Times New Roman" w:hAnsi="GHEA Grapalat" w:cs="Sylfaen"/>
          <w:sz w:val="20"/>
          <w:szCs w:val="20"/>
          <w:lang w:val="pt-BR"/>
        </w:rPr>
        <w:t>շխատանքի</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կատարման</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նոր</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ժամկետ</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և</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պահանջել</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Կապալառուից</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վճարելու</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պայմանագրի</w:t>
      </w:r>
      <w:r w:rsidRPr="000036EF">
        <w:rPr>
          <w:rFonts w:ascii="GHEA Grapalat" w:eastAsia="Times New Roman" w:hAnsi="GHEA Grapalat" w:cs="Times Armenian"/>
          <w:sz w:val="20"/>
          <w:szCs w:val="20"/>
          <w:lang w:val="es-ES"/>
        </w:rPr>
        <w:t xml:space="preserve"> 6.2 </w:t>
      </w:r>
      <w:r w:rsidRPr="000036EF">
        <w:rPr>
          <w:rFonts w:ascii="GHEA Grapalat" w:eastAsia="Times New Roman" w:hAnsi="GHEA Grapalat" w:cs="Sylfaen"/>
          <w:sz w:val="20"/>
          <w:szCs w:val="20"/>
          <w:lang w:val="pt-BR"/>
        </w:rPr>
        <w:t>կետով</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նախատեսված</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տույժը</w:t>
      </w:r>
      <w:r w:rsidRPr="000036EF">
        <w:rPr>
          <w:rFonts w:ascii="GHEA Grapalat" w:eastAsia="Times New Roman" w:hAnsi="GHEA Grapalat" w:cs="Tahoma"/>
          <w:sz w:val="20"/>
          <w:szCs w:val="20"/>
          <w:lang w:val="es-ES"/>
        </w:rPr>
        <w:t>։</w:t>
      </w:r>
    </w:p>
    <w:p w14:paraId="268798CB" w14:textId="77777777" w:rsidR="000036EF" w:rsidRPr="000036EF" w:rsidRDefault="000036EF" w:rsidP="000036EF">
      <w:pPr>
        <w:tabs>
          <w:tab w:val="left" w:pos="1276"/>
        </w:tabs>
        <w:spacing w:after="0" w:line="240" w:lineRule="auto"/>
        <w:ind w:firstLine="720"/>
        <w:jc w:val="both"/>
        <w:rPr>
          <w:rFonts w:ascii="GHEA Grapalat" w:eastAsia="Times New Roman" w:hAnsi="GHEA Grapalat" w:cs="Times New Roman"/>
          <w:sz w:val="20"/>
          <w:szCs w:val="20"/>
          <w:lang w:val="es-ES"/>
        </w:rPr>
      </w:pPr>
      <w:r w:rsidRPr="000036EF">
        <w:rPr>
          <w:rFonts w:ascii="GHEA Grapalat" w:eastAsia="Times New Roman" w:hAnsi="GHEA Grapalat" w:cs="Times New Roman"/>
          <w:sz w:val="20"/>
          <w:szCs w:val="20"/>
          <w:lang w:val="es-ES"/>
        </w:rPr>
        <w:t>3.1.3</w:t>
      </w:r>
      <w:r w:rsidRPr="000036EF">
        <w:rPr>
          <w:rFonts w:ascii="GHEA Grapalat" w:eastAsia="Times New Roman" w:hAnsi="GHEA Grapalat" w:cs="Times New Roman"/>
          <w:sz w:val="20"/>
          <w:szCs w:val="20"/>
          <w:lang w:val="es-ES"/>
        </w:rPr>
        <w:tab/>
        <w:t xml:space="preserve"> </w:t>
      </w:r>
      <w:r w:rsidRPr="000036EF">
        <w:rPr>
          <w:rFonts w:ascii="GHEA Grapalat" w:eastAsia="Times New Roman" w:hAnsi="GHEA Grapalat" w:cs="Sylfaen"/>
          <w:sz w:val="20"/>
          <w:szCs w:val="20"/>
          <w:lang w:val="pt-BR"/>
        </w:rPr>
        <w:t>Չընդունել</w:t>
      </w:r>
      <w:r w:rsidRPr="000036EF">
        <w:rPr>
          <w:rFonts w:ascii="GHEA Grapalat" w:eastAsia="Times New Roman" w:hAnsi="GHEA Grapalat" w:cs="Times Armenian"/>
          <w:sz w:val="20"/>
          <w:szCs w:val="20"/>
          <w:lang w:val="es-ES"/>
        </w:rPr>
        <w:t xml:space="preserve"> ա</w:t>
      </w:r>
      <w:r w:rsidRPr="000036EF">
        <w:rPr>
          <w:rFonts w:ascii="GHEA Grapalat" w:eastAsia="Times New Roman" w:hAnsi="GHEA Grapalat" w:cs="Sylfaen"/>
          <w:sz w:val="20"/>
          <w:szCs w:val="20"/>
          <w:lang w:val="pt-BR"/>
        </w:rPr>
        <w:t>շխատանքի</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արդյունքը</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ՀՀ</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օրենսդրությամբ</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սահմանված</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դրույթներին</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պայմանագրի</w:t>
      </w:r>
      <w:r w:rsidRPr="000036EF">
        <w:rPr>
          <w:rFonts w:ascii="GHEA Grapalat" w:eastAsia="Times New Roman" w:hAnsi="GHEA Grapalat" w:cs="Times Armenian"/>
          <w:sz w:val="20"/>
          <w:szCs w:val="20"/>
          <w:lang w:val="es-ES"/>
        </w:rPr>
        <w:t xml:space="preserve"> 1.2 </w:t>
      </w:r>
      <w:r w:rsidRPr="000036EF">
        <w:rPr>
          <w:rFonts w:ascii="GHEA Grapalat" w:eastAsia="Times New Roman" w:hAnsi="GHEA Grapalat" w:cs="Sylfaen"/>
          <w:sz w:val="20"/>
          <w:szCs w:val="20"/>
          <w:lang w:val="pt-BR"/>
        </w:rPr>
        <w:t>կետով</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նախատեսված</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փաստաթղթերի</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պահանջներին</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չհամապատասխանելու</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դեպքում</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իր</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հայեցողությամբ</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lastRenderedPageBreak/>
        <w:t>սահմանելով</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թերությունների</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անհատույց</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վերացման</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ողջամիտ</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ժամկետ</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և</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պահանջել</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Կապալառուից</w:t>
      </w:r>
      <w:r w:rsidRPr="000036EF">
        <w:rPr>
          <w:rFonts w:ascii="GHEA Grapalat" w:eastAsia="Times New Roman" w:hAnsi="GHEA Grapalat" w:cs="Times Armenian"/>
          <w:sz w:val="20"/>
          <w:szCs w:val="20"/>
          <w:lang w:val="es-ES"/>
        </w:rPr>
        <w:t xml:space="preserve"> </w:t>
      </w:r>
      <w:proofErr w:type="gramStart"/>
      <w:r w:rsidRPr="000036EF">
        <w:rPr>
          <w:rFonts w:ascii="GHEA Grapalat" w:eastAsia="Times New Roman" w:hAnsi="GHEA Grapalat" w:cs="Sylfaen"/>
          <w:sz w:val="20"/>
          <w:szCs w:val="20"/>
          <w:lang w:val="pt-BR"/>
        </w:rPr>
        <w:t>վճարելու</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պայմանագրի</w:t>
      </w:r>
      <w:proofErr w:type="gramEnd"/>
      <w:r w:rsidRPr="000036EF">
        <w:rPr>
          <w:rFonts w:ascii="GHEA Grapalat" w:eastAsia="Times New Roman" w:hAnsi="GHEA Grapalat" w:cs="Times Armenian"/>
          <w:sz w:val="20"/>
          <w:szCs w:val="20"/>
          <w:lang w:val="es-ES"/>
        </w:rPr>
        <w:t xml:space="preserve"> 6.2 </w:t>
      </w:r>
      <w:r w:rsidRPr="000036EF">
        <w:rPr>
          <w:rFonts w:ascii="GHEA Grapalat" w:eastAsia="Times New Roman" w:hAnsi="GHEA Grapalat" w:cs="Sylfaen"/>
          <w:sz w:val="20"/>
          <w:szCs w:val="20"/>
          <w:lang w:val="pt-BR"/>
        </w:rPr>
        <w:t>կետով</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նախատեսված</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տույժը</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ինչպես</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նաև</w:t>
      </w:r>
      <w:r w:rsidRPr="000036EF">
        <w:rPr>
          <w:rFonts w:ascii="GHEA Grapalat" w:eastAsia="Times New Roman" w:hAnsi="GHEA Grapalat" w:cs="Times Armenian"/>
          <w:sz w:val="20"/>
          <w:szCs w:val="20"/>
          <w:lang w:val="es-ES"/>
        </w:rPr>
        <w:t xml:space="preserve"> 6.3 </w:t>
      </w:r>
      <w:r w:rsidRPr="000036EF">
        <w:rPr>
          <w:rFonts w:ascii="GHEA Grapalat" w:eastAsia="Times New Roman" w:hAnsi="GHEA Grapalat" w:cs="Sylfaen"/>
          <w:sz w:val="20"/>
          <w:szCs w:val="20"/>
          <w:lang w:val="pt-BR"/>
        </w:rPr>
        <w:t>կետով</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նախատեսված</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տուգանքը</w:t>
      </w:r>
      <w:r w:rsidRPr="000036EF">
        <w:rPr>
          <w:rFonts w:ascii="GHEA Grapalat" w:eastAsia="Times New Roman" w:hAnsi="GHEA Grapalat" w:cs="Tahoma"/>
          <w:sz w:val="20"/>
          <w:szCs w:val="20"/>
          <w:lang w:val="es-ES"/>
        </w:rPr>
        <w:t>։</w:t>
      </w:r>
      <w:r w:rsidRPr="000036EF">
        <w:rPr>
          <w:rFonts w:ascii="GHEA Grapalat" w:eastAsia="Times New Roman" w:hAnsi="GHEA Grapalat" w:cs="Times Armenian"/>
          <w:sz w:val="20"/>
          <w:szCs w:val="20"/>
          <w:lang w:val="es-ES"/>
        </w:rPr>
        <w:t xml:space="preserve"> </w:t>
      </w:r>
    </w:p>
    <w:p w14:paraId="3AFD793D" w14:textId="77777777" w:rsidR="000036EF" w:rsidRPr="000036EF" w:rsidRDefault="000036EF" w:rsidP="000036EF">
      <w:pPr>
        <w:tabs>
          <w:tab w:val="left" w:pos="1276"/>
        </w:tabs>
        <w:spacing w:after="0" w:line="240" w:lineRule="auto"/>
        <w:ind w:firstLine="720"/>
        <w:jc w:val="both"/>
        <w:rPr>
          <w:rFonts w:ascii="GHEA Grapalat" w:eastAsia="Times New Roman" w:hAnsi="GHEA Grapalat" w:cs="Times New Roman"/>
          <w:sz w:val="20"/>
          <w:szCs w:val="20"/>
          <w:lang w:val="es-ES"/>
        </w:rPr>
      </w:pPr>
      <w:r w:rsidRPr="000036EF">
        <w:rPr>
          <w:rFonts w:ascii="GHEA Grapalat" w:eastAsia="Times New Roman" w:hAnsi="GHEA Grapalat" w:cs="Times New Roman"/>
          <w:sz w:val="20"/>
          <w:szCs w:val="20"/>
          <w:lang w:val="es-ES"/>
        </w:rPr>
        <w:t>3.1.4</w:t>
      </w:r>
      <w:r w:rsidRPr="000036EF">
        <w:rPr>
          <w:rFonts w:ascii="GHEA Grapalat" w:eastAsia="Times New Roman" w:hAnsi="GHEA Grapalat" w:cs="Times New Roman"/>
          <w:sz w:val="20"/>
          <w:szCs w:val="20"/>
          <w:lang w:val="es-ES"/>
        </w:rPr>
        <w:tab/>
        <w:t xml:space="preserve"> </w:t>
      </w:r>
      <w:r w:rsidRPr="000036EF">
        <w:rPr>
          <w:rFonts w:ascii="GHEA Grapalat" w:eastAsia="Times New Roman" w:hAnsi="GHEA Grapalat" w:cs="Times New Roman"/>
          <w:sz w:val="20"/>
          <w:szCs w:val="20"/>
          <w:lang w:val="es-ES"/>
        </w:rPr>
        <w:tab/>
      </w:r>
      <w:r w:rsidRPr="000036EF">
        <w:rPr>
          <w:rFonts w:ascii="GHEA Grapalat" w:eastAsia="Times New Roman" w:hAnsi="GHEA Grapalat" w:cs="Sylfaen"/>
          <w:sz w:val="20"/>
          <w:szCs w:val="20"/>
          <w:lang w:val="pt-BR"/>
        </w:rPr>
        <w:t>Միակողմանի</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լուծել</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պայմանագիրը</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և</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պահանջել</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հատուցելու</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իրեն</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պատճառված</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վնասները</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եթե</w:t>
      </w:r>
      <w:r w:rsidRPr="000036EF">
        <w:rPr>
          <w:rFonts w:ascii="GHEA Grapalat" w:eastAsia="Times New Roman" w:hAnsi="GHEA Grapalat" w:cs="Times Armenian"/>
          <w:sz w:val="20"/>
          <w:szCs w:val="20"/>
          <w:lang w:val="es-ES"/>
        </w:rPr>
        <w:t>.</w:t>
      </w:r>
    </w:p>
    <w:p w14:paraId="2920FCAB" w14:textId="77777777" w:rsidR="000036EF" w:rsidRPr="000036EF" w:rsidRDefault="000036EF" w:rsidP="000036EF">
      <w:pPr>
        <w:tabs>
          <w:tab w:val="left" w:pos="1276"/>
        </w:tabs>
        <w:spacing w:after="0" w:line="240" w:lineRule="auto"/>
        <w:ind w:firstLine="720"/>
        <w:jc w:val="both"/>
        <w:rPr>
          <w:rFonts w:ascii="GHEA Grapalat" w:eastAsia="Times New Roman" w:hAnsi="GHEA Grapalat" w:cs="Times New Roman"/>
          <w:sz w:val="20"/>
          <w:szCs w:val="20"/>
          <w:lang w:val="es-ES"/>
        </w:rPr>
      </w:pPr>
      <w:r w:rsidRPr="000036EF">
        <w:rPr>
          <w:rFonts w:ascii="GHEA Grapalat" w:eastAsia="Times New Roman" w:hAnsi="GHEA Grapalat" w:cs="Sylfaen"/>
          <w:sz w:val="20"/>
          <w:szCs w:val="20"/>
          <w:lang w:val="pt-BR"/>
        </w:rPr>
        <w:t>ա</w:t>
      </w:r>
      <w:r w:rsidRPr="000036EF">
        <w:rPr>
          <w:rFonts w:ascii="GHEA Grapalat" w:eastAsia="Times New Roman" w:hAnsi="GHEA Grapalat" w:cs="Times Armenian"/>
          <w:sz w:val="20"/>
          <w:szCs w:val="20"/>
          <w:lang w:val="es-ES"/>
        </w:rPr>
        <w:t>)</w:t>
      </w:r>
      <w:r w:rsidRPr="000036EF">
        <w:rPr>
          <w:rFonts w:ascii="GHEA Grapalat" w:eastAsia="Times New Roman" w:hAnsi="GHEA Grapalat" w:cs="Times Armenian"/>
          <w:sz w:val="20"/>
          <w:szCs w:val="20"/>
          <w:lang w:val="es-ES"/>
        </w:rPr>
        <w:tab/>
      </w:r>
      <w:r w:rsidRPr="000036EF">
        <w:rPr>
          <w:rFonts w:ascii="GHEA Grapalat" w:eastAsia="Times New Roman" w:hAnsi="GHEA Grapalat" w:cs="Sylfaen"/>
          <w:sz w:val="20"/>
          <w:szCs w:val="20"/>
          <w:lang w:val="pt-BR"/>
        </w:rPr>
        <w:t>Կապալառուն</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ժամանակին</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չի</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սկսում</w:t>
      </w:r>
      <w:r w:rsidRPr="000036EF">
        <w:rPr>
          <w:rFonts w:ascii="GHEA Grapalat" w:eastAsia="Times New Roman" w:hAnsi="GHEA Grapalat" w:cs="Times Armenian"/>
          <w:sz w:val="20"/>
          <w:szCs w:val="20"/>
          <w:lang w:val="es-ES"/>
        </w:rPr>
        <w:t xml:space="preserve"> ա</w:t>
      </w:r>
      <w:r w:rsidRPr="000036EF">
        <w:rPr>
          <w:rFonts w:ascii="GHEA Grapalat" w:eastAsia="Times New Roman" w:hAnsi="GHEA Grapalat" w:cs="Sylfaen"/>
          <w:sz w:val="20"/>
          <w:szCs w:val="20"/>
          <w:lang w:val="pt-BR"/>
        </w:rPr>
        <w:t>շխատանքի</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կատարումը</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կամ</w:t>
      </w:r>
      <w:r w:rsidRPr="000036EF">
        <w:rPr>
          <w:rFonts w:ascii="GHEA Grapalat" w:eastAsia="Times New Roman" w:hAnsi="GHEA Grapalat" w:cs="Times Armenian"/>
          <w:sz w:val="20"/>
          <w:szCs w:val="20"/>
          <w:lang w:val="es-ES"/>
        </w:rPr>
        <w:t xml:space="preserve"> ա</w:t>
      </w:r>
      <w:r w:rsidRPr="000036EF">
        <w:rPr>
          <w:rFonts w:ascii="GHEA Grapalat" w:eastAsia="Times New Roman" w:hAnsi="GHEA Grapalat" w:cs="Sylfaen"/>
          <w:sz w:val="20"/>
          <w:szCs w:val="20"/>
          <w:lang w:val="pt-BR"/>
        </w:rPr>
        <w:t>շխատանքը</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կատարում</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է</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այնքան</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դանդաղ</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որ</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դրա</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ժամանակին</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ավարտը</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դառնում</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է</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ակնհայտ</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անհնար</w:t>
      </w:r>
      <w:r w:rsidRPr="000036EF">
        <w:rPr>
          <w:rFonts w:ascii="GHEA Grapalat" w:eastAsia="Times New Roman" w:hAnsi="GHEA Grapalat" w:cs="Times Armenian"/>
          <w:sz w:val="20"/>
          <w:szCs w:val="20"/>
          <w:lang w:val="es-ES"/>
        </w:rPr>
        <w:t xml:space="preserve">, </w:t>
      </w:r>
    </w:p>
    <w:p w14:paraId="7189E7FC" w14:textId="77777777" w:rsidR="000036EF" w:rsidRPr="000036EF" w:rsidRDefault="000036EF" w:rsidP="000036EF">
      <w:pPr>
        <w:tabs>
          <w:tab w:val="left" w:pos="1276"/>
        </w:tabs>
        <w:spacing w:after="0" w:line="240" w:lineRule="auto"/>
        <w:ind w:firstLine="720"/>
        <w:jc w:val="both"/>
        <w:rPr>
          <w:rFonts w:ascii="GHEA Grapalat" w:eastAsia="Times New Roman" w:hAnsi="GHEA Grapalat" w:cs="Times New Roman"/>
          <w:sz w:val="20"/>
          <w:szCs w:val="20"/>
          <w:lang w:val="es-ES"/>
        </w:rPr>
      </w:pPr>
      <w:r w:rsidRPr="000036EF">
        <w:rPr>
          <w:rFonts w:ascii="GHEA Grapalat" w:eastAsia="Times New Roman" w:hAnsi="GHEA Grapalat" w:cs="Sylfaen"/>
          <w:sz w:val="20"/>
          <w:szCs w:val="20"/>
          <w:lang w:val="pt-BR"/>
        </w:rPr>
        <w:t>բ</w:t>
      </w:r>
      <w:r w:rsidRPr="000036EF">
        <w:rPr>
          <w:rFonts w:ascii="GHEA Grapalat" w:eastAsia="Times New Roman" w:hAnsi="GHEA Grapalat" w:cs="Times Armenian"/>
          <w:sz w:val="20"/>
          <w:szCs w:val="20"/>
          <w:lang w:val="es-ES"/>
        </w:rPr>
        <w:t>)</w:t>
      </w:r>
      <w:r w:rsidRPr="000036EF">
        <w:rPr>
          <w:rFonts w:ascii="GHEA Grapalat" w:eastAsia="Times New Roman" w:hAnsi="GHEA Grapalat" w:cs="Times Armenian"/>
          <w:sz w:val="20"/>
          <w:szCs w:val="20"/>
          <w:lang w:val="es-ES"/>
        </w:rPr>
        <w:tab/>
      </w:r>
      <w:r w:rsidRPr="000036EF">
        <w:rPr>
          <w:rFonts w:ascii="GHEA Grapalat" w:eastAsia="Times New Roman" w:hAnsi="GHEA Grapalat" w:cs="Sylfaen"/>
          <w:sz w:val="20"/>
          <w:szCs w:val="20"/>
          <w:lang w:val="pt-BR"/>
        </w:rPr>
        <w:t>Կապալառուն</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խախտել</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է</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պայմանագրի</w:t>
      </w:r>
      <w:r w:rsidRPr="000036EF">
        <w:rPr>
          <w:rFonts w:ascii="GHEA Grapalat" w:eastAsia="Times New Roman" w:hAnsi="GHEA Grapalat" w:cs="Times Armenian"/>
          <w:sz w:val="20"/>
          <w:szCs w:val="20"/>
          <w:lang w:val="es-ES"/>
        </w:rPr>
        <w:t xml:space="preserve"> 1.3 </w:t>
      </w:r>
      <w:r w:rsidRPr="000036EF">
        <w:rPr>
          <w:rFonts w:ascii="GHEA Grapalat" w:eastAsia="Times New Roman" w:hAnsi="GHEA Grapalat" w:cs="Sylfaen"/>
          <w:sz w:val="20"/>
          <w:szCs w:val="20"/>
          <w:lang w:val="pt-BR"/>
        </w:rPr>
        <w:t>կետում</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նախատեսված</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ժամկետը</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ներառյալ</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օրացուցային</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գրաֆիկը</w:t>
      </w:r>
      <w:r w:rsidRPr="000036EF">
        <w:rPr>
          <w:rFonts w:ascii="GHEA Grapalat" w:eastAsia="Times New Roman" w:hAnsi="GHEA Grapalat" w:cs="Times Armenian"/>
          <w:sz w:val="20"/>
          <w:szCs w:val="20"/>
          <w:lang w:val="es-ES"/>
        </w:rPr>
        <w:t>),</w:t>
      </w:r>
    </w:p>
    <w:p w14:paraId="5295B3C5" w14:textId="77777777" w:rsidR="000036EF" w:rsidRPr="000036EF" w:rsidRDefault="000036EF" w:rsidP="000036EF">
      <w:pPr>
        <w:tabs>
          <w:tab w:val="left" w:pos="1276"/>
        </w:tabs>
        <w:spacing w:after="0" w:line="240" w:lineRule="auto"/>
        <w:ind w:firstLine="720"/>
        <w:jc w:val="both"/>
        <w:rPr>
          <w:rFonts w:ascii="GHEA Grapalat" w:eastAsia="Times New Roman" w:hAnsi="GHEA Grapalat" w:cs="Times New Roman"/>
          <w:sz w:val="20"/>
          <w:szCs w:val="20"/>
          <w:lang w:val="es-ES"/>
        </w:rPr>
      </w:pPr>
      <w:r w:rsidRPr="000036EF">
        <w:rPr>
          <w:rFonts w:ascii="GHEA Grapalat" w:eastAsia="Times New Roman" w:hAnsi="GHEA Grapalat" w:cs="Sylfaen"/>
          <w:sz w:val="20"/>
          <w:szCs w:val="20"/>
          <w:lang w:val="pt-BR"/>
        </w:rPr>
        <w:t>գ</w:t>
      </w:r>
      <w:r w:rsidRPr="000036EF">
        <w:rPr>
          <w:rFonts w:ascii="GHEA Grapalat" w:eastAsia="Times New Roman" w:hAnsi="GHEA Grapalat" w:cs="Times New Roman"/>
          <w:sz w:val="20"/>
          <w:szCs w:val="20"/>
          <w:lang w:val="es-ES"/>
        </w:rPr>
        <w:t>)</w:t>
      </w:r>
      <w:r w:rsidRPr="000036EF">
        <w:rPr>
          <w:rFonts w:ascii="GHEA Grapalat" w:eastAsia="Times New Roman" w:hAnsi="GHEA Grapalat" w:cs="Times New Roman"/>
          <w:sz w:val="20"/>
          <w:szCs w:val="20"/>
          <w:lang w:val="es-ES"/>
        </w:rPr>
        <w:tab/>
      </w:r>
      <w:r w:rsidRPr="000036EF">
        <w:rPr>
          <w:rFonts w:ascii="GHEA Grapalat" w:eastAsia="Times New Roman" w:hAnsi="GHEA Grapalat" w:cs="Sylfaen"/>
          <w:sz w:val="20"/>
          <w:szCs w:val="20"/>
          <w:lang w:val="pt-BR"/>
        </w:rPr>
        <w:t>Կապալառուի</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կողմից</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կատարված</w:t>
      </w:r>
      <w:r w:rsidRPr="000036EF">
        <w:rPr>
          <w:rFonts w:ascii="GHEA Grapalat" w:eastAsia="Times New Roman" w:hAnsi="GHEA Grapalat" w:cs="Times Armenian"/>
          <w:sz w:val="20"/>
          <w:szCs w:val="20"/>
          <w:lang w:val="es-ES"/>
        </w:rPr>
        <w:t xml:space="preserve"> ա</w:t>
      </w:r>
      <w:r w:rsidRPr="000036EF">
        <w:rPr>
          <w:rFonts w:ascii="GHEA Grapalat" w:eastAsia="Times New Roman" w:hAnsi="GHEA Grapalat" w:cs="Sylfaen"/>
          <w:sz w:val="20"/>
          <w:szCs w:val="20"/>
          <w:lang w:val="pt-BR"/>
        </w:rPr>
        <w:t>շխատանքը</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չի</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համապատասխանում</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նախագծանախահաշվային</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փաստաթղթերով</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սահմանված</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պահանջներին</w:t>
      </w:r>
      <w:r w:rsidRPr="000036EF">
        <w:rPr>
          <w:rFonts w:ascii="GHEA Grapalat" w:eastAsia="Times New Roman" w:hAnsi="GHEA Grapalat" w:cs="Times Armenian"/>
          <w:sz w:val="20"/>
          <w:szCs w:val="20"/>
          <w:lang w:val="es-ES"/>
        </w:rPr>
        <w:t>,</w:t>
      </w:r>
    </w:p>
    <w:p w14:paraId="541E64E8" w14:textId="77777777" w:rsidR="000036EF" w:rsidRPr="000036EF" w:rsidRDefault="000036EF" w:rsidP="000036EF">
      <w:pPr>
        <w:tabs>
          <w:tab w:val="left" w:pos="1276"/>
        </w:tabs>
        <w:spacing w:after="0" w:line="240" w:lineRule="auto"/>
        <w:ind w:firstLine="720"/>
        <w:jc w:val="both"/>
        <w:rPr>
          <w:rFonts w:ascii="GHEA Grapalat" w:eastAsia="Times New Roman" w:hAnsi="GHEA Grapalat" w:cs="Times New Roman"/>
          <w:sz w:val="20"/>
          <w:szCs w:val="20"/>
          <w:lang w:val="es-ES"/>
        </w:rPr>
      </w:pPr>
      <w:r w:rsidRPr="000036EF">
        <w:rPr>
          <w:rFonts w:ascii="GHEA Grapalat" w:eastAsia="Times New Roman" w:hAnsi="GHEA Grapalat" w:cs="Sylfaen"/>
          <w:sz w:val="20"/>
          <w:szCs w:val="20"/>
          <w:lang w:val="pt-BR"/>
        </w:rPr>
        <w:t>դ</w:t>
      </w:r>
      <w:r w:rsidRPr="000036EF">
        <w:rPr>
          <w:rFonts w:ascii="GHEA Grapalat" w:eastAsia="Times New Roman" w:hAnsi="GHEA Grapalat" w:cs="Times Armenian"/>
          <w:sz w:val="20"/>
          <w:szCs w:val="20"/>
          <w:lang w:val="es-ES"/>
        </w:rPr>
        <w:t>)</w:t>
      </w:r>
      <w:r w:rsidRPr="000036EF">
        <w:rPr>
          <w:rFonts w:ascii="GHEA Grapalat" w:eastAsia="Times New Roman" w:hAnsi="GHEA Grapalat" w:cs="Times Armenian"/>
          <w:sz w:val="20"/>
          <w:szCs w:val="20"/>
          <w:lang w:val="es-ES"/>
        </w:rPr>
        <w:tab/>
      </w:r>
      <w:r w:rsidRPr="000036EF">
        <w:rPr>
          <w:rFonts w:ascii="GHEA Grapalat" w:eastAsia="Times New Roman" w:hAnsi="GHEA Grapalat" w:cs="Sylfaen"/>
          <w:sz w:val="20"/>
          <w:szCs w:val="20"/>
          <w:lang w:val="pt-BR"/>
        </w:rPr>
        <w:t>Կապալառուի</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կողմից</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խախտվել</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են</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պայմանագրի</w:t>
      </w:r>
      <w:r w:rsidRPr="000036EF">
        <w:rPr>
          <w:rFonts w:ascii="GHEA Grapalat" w:eastAsia="Times New Roman" w:hAnsi="GHEA Grapalat" w:cs="Times Armenian"/>
          <w:sz w:val="20"/>
          <w:szCs w:val="20"/>
          <w:lang w:val="es-ES"/>
        </w:rPr>
        <w:t xml:space="preserve"> 3.1.3 </w:t>
      </w:r>
      <w:r w:rsidRPr="000036EF">
        <w:rPr>
          <w:rFonts w:ascii="GHEA Grapalat" w:eastAsia="Times New Roman" w:hAnsi="GHEA Grapalat" w:cs="Sylfaen"/>
          <w:sz w:val="20"/>
          <w:szCs w:val="20"/>
          <w:lang w:val="pt-BR"/>
        </w:rPr>
        <w:t>կետով</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նախատեսված</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հիմքերով</w:t>
      </w:r>
      <w:r w:rsidRPr="000036EF">
        <w:rPr>
          <w:rFonts w:ascii="GHEA Grapalat" w:eastAsia="Times New Roman" w:hAnsi="GHEA Grapalat" w:cs="Times Armenian"/>
          <w:sz w:val="20"/>
          <w:szCs w:val="20"/>
          <w:lang w:val="es-ES"/>
        </w:rPr>
        <w:t xml:space="preserve"> ա</w:t>
      </w:r>
      <w:r w:rsidRPr="000036EF">
        <w:rPr>
          <w:rFonts w:ascii="GHEA Grapalat" w:eastAsia="Times New Roman" w:hAnsi="GHEA Grapalat" w:cs="Sylfaen"/>
          <w:sz w:val="20"/>
          <w:szCs w:val="20"/>
          <w:lang w:val="pt-BR"/>
        </w:rPr>
        <w:t>շխատանքի</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թերությունների</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անհատույց</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վերացման</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ողջամիտ</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ժամկետները</w:t>
      </w:r>
      <w:r w:rsidRPr="000036EF">
        <w:rPr>
          <w:rFonts w:ascii="GHEA Grapalat" w:eastAsia="Times New Roman" w:hAnsi="GHEA Grapalat" w:cs="Times Armenian"/>
          <w:sz w:val="20"/>
          <w:szCs w:val="20"/>
          <w:lang w:val="es-ES"/>
        </w:rPr>
        <w:t>.</w:t>
      </w:r>
    </w:p>
    <w:p w14:paraId="2D11F80B" w14:textId="77777777" w:rsidR="000036EF" w:rsidRPr="000036EF" w:rsidRDefault="000036EF" w:rsidP="000036EF">
      <w:pPr>
        <w:tabs>
          <w:tab w:val="left" w:pos="1276"/>
        </w:tabs>
        <w:spacing w:after="0" w:line="240" w:lineRule="auto"/>
        <w:ind w:firstLine="720"/>
        <w:jc w:val="both"/>
        <w:rPr>
          <w:rFonts w:ascii="GHEA Grapalat" w:eastAsia="Times New Roman" w:hAnsi="GHEA Grapalat" w:cs="Times New Roman"/>
          <w:sz w:val="20"/>
          <w:szCs w:val="20"/>
          <w:lang w:val="es-ES"/>
        </w:rPr>
      </w:pPr>
      <w:r w:rsidRPr="000036EF">
        <w:rPr>
          <w:rFonts w:ascii="GHEA Grapalat" w:eastAsia="Times New Roman" w:hAnsi="GHEA Grapalat" w:cs="Times New Roman"/>
          <w:sz w:val="20"/>
          <w:szCs w:val="20"/>
          <w:lang w:val="es-ES"/>
        </w:rPr>
        <w:t>3.1.5</w:t>
      </w:r>
      <w:r w:rsidRPr="000036EF">
        <w:rPr>
          <w:rFonts w:ascii="GHEA Grapalat" w:eastAsia="Times New Roman" w:hAnsi="GHEA Grapalat" w:cs="Times New Roman"/>
          <w:sz w:val="20"/>
          <w:szCs w:val="20"/>
          <w:lang w:val="es-ES"/>
        </w:rPr>
        <w:tab/>
        <w:t xml:space="preserve"> </w:t>
      </w:r>
      <w:r w:rsidRPr="000036EF">
        <w:rPr>
          <w:rFonts w:ascii="GHEA Grapalat" w:eastAsia="Times New Roman" w:hAnsi="GHEA Grapalat" w:cs="Sylfaen"/>
          <w:sz w:val="20"/>
          <w:szCs w:val="20"/>
          <w:lang w:val="pt-BR"/>
        </w:rPr>
        <w:t>Աշխատանքի</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արդյունքի</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թերությունների</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հետ</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կապված</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պահանջներ</w:t>
      </w:r>
      <w:r w:rsidRPr="000036EF">
        <w:rPr>
          <w:rFonts w:ascii="GHEA Grapalat" w:eastAsia="Times New Roman" w:hAnsi="GHEA Grapalat" w:cs="Times Armenian"/>
          <w:sz w:val="20"/>
          <w:szCs w:val="20"/>
          <w:lang w:val="es-ES"/>
        </w:rPr>
        <w:t xml:space="preserve"> </w:t>
      </w:r>
      <w:proofErr w:type="gramStart"/>
      <w:r w:rsidRPr="000036EF">
        <w:rPr>
          <w:rFonts w:ascii="GHEA Grapalat" w:eastAsia="Times New Roman" w:hAnsi="GHEA Grapalat" w:cs="Sylfaen"/>
          <w:sz w:val="20"/>
          <w:szCs w:val="20"/>
          <w:lang w:val="pt-BR"/>
        </w:rPr>
        <w:t>ներկայացնել</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երաշխիքային</w:t>
      </w:r>
      <w:proofErr w:type="gramEnd"/>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ժամկետում</w:t>
      </w:r>
      <w:r w:rsidRPr="000036EF">
        <w:rPr>
          <w:rFonts w:ascii="GHEA Grapalat" w:eastAsia="Times New Roman" w:hAnsi="GHEA Grapalat" w:cs="Tahoma"/>
          <w:sz w:val="20"/>
          <w:szCs w:val="20"/>
          <w:lang w:val="es-ES"/>
        </w:rPr>
        <w:t>։</w:t>
      </w:r>
    </w:p>
    <w:p w14:paraId="256576B8" w14:textId="77777777" w:rsidR="000036EF" w:rsidRPr="000036EF" w:rsidRDefault="000036EF" w:rsidP="000036EF">
      <w:pPr>
        <w:tabs>
          <w:tab w:val="left" w:pos="1276"/>
        </w:tabs>
        <w:spacing w:after="0" w:line="240" w:lineRule="auto"/>
        <w:ind w:firstLine="720"/>
        <w:jc w:val="both"/>
        <w:rPr>
          <w:rFonts w:ascii="GHEA Grapalat" w:eastAsia="Times New Roman" w:hAnsi="GHEA Grapalat" w:cs="Times New Roman"/>
          <w:sz w:val="20"/>
          <w:szCs w:val="20"/>
          <w:lang w:val="es-ES"/>
        </w:rPr>
      </w:pPr>
      <w:r w:rsidRPr="000036EF">
        <w:rPr>
          <w:rFonts w:ascii="GHEA Grapalat" w:eastAsia="Times New Roman" w:hAnsi="GHEA Grapalat" w:cs="Times New Roman"/>
          <w:sz w:val="20"/>
          <w:szCs w:val="20"/>
          <w:lang w:val="es-ES"/>
        </w:rPr>
        <w:t>3.1.6</w:t>
      </w:r>
      <w:r w:rsidRPr="000036EF">
        <w:rPr>
          <w:rFonts w:ascii="GHEA Grapalat" w:eastAsia="Times New Roman" w:hAnsi="GHEA Grapalat" w:cs="Times New Roman"/>
          <w:sz w:val="20"/>
          <w:szCs w:val="20"/>
          <w:lang w:val="es-ES"/>
        </w:rPr>
        <w:tab/>
        <w:t xml:space="preserve"> </w:t>
      </w:r>
      <w:r w:rsidRPr="000036EF">
        <w:rPr>
          <w:rFonts w:ascii="GHEA Grapalat" w:eastAsia="Times New Roman" w:hAnsi="GHEA Grapalat" w:cs="Sylfaen"/>
          <w:sz w:val="20"/>
          <w:szCs w:val="20"/>
          <w:lang w:val="pt-BR"/>
        </w:rPr>
        <w:t>Լիազորել</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այլ</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անձի</w:t>
      </w:r>
      <w:r w:rsidRPr="000036EF">
        <w:rPr>
          <w:rFonts w:ascii="GHEA Grapalat" w:eastAsia="Times New Roman" w:hAnsi="GHEA Grapalat" w:cs="Times Armenian"/>
          <w:sz w:val="20"/>
          <w:szCs w:val="20"/>
          <w:lang w:val="es-ES"/>
        </w:rPr>
        <w:t>` ա</w:t>
      </w:r>
      <w:r w:rsidRPr="000036EF">
        <w:rPr>
          <w:rFonts w:ascii="GHEA Grapalat" w:eastAsia="Times New Roman" w:hAnsi="GHEA Grapalat" w:cs="Sylfaen"/>
          <w:sz w:val="20"/>
          <w:szCs w:val="20"/>
          <w:lang w:val="pt-BR"/>
        </w:rPr>
        <w:t>շխատանքի</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իրականացման</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նկատմամբ</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տեխնիկական</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հսկողություն</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իրականացնելու</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նպատակով</w:t>
      </w:r>
      <w:r w:rsidRPr="000036EF">
        <w:rPr>
          <w:rFonts w:ascii="GHEA Grapalat" w:eastAsia="Times New Roman" w:hAnsi="GHEA Grapalat" w:cs="Times Armenian"/>
          <w:sz w:val="20"/>
          <w:szCs w:val="20"/>
          <w:lang w:val="es-ES"/>
        </w:rPr>
        <w:t>.</w:t>
      </w:r>
    </w:p>
    <w:p w14:paraId="40883794" w14:textId="77777777" w:rsidR="000036EF" w:rsidRPr="000036EF" w:rsidRDefault="000036EF" w:rsidP="000036EF">
      <w:pPr>
        <w:tabs>
          <w:tab w:val="left" w:pos="1276"/>
        </w:tabs>
        <w:spacing w:after="0" w:line="240" w:lineRule="auto"/>
        <w:ind w:firstLine="720"/>
        <w:jc w:val="both"/>
        <w:rPr>
          <w:rFonts w:ascii="GHEA Grapalat" w:eastAsia="Times New Roman" w:hAnsi="GHEA Grapalat" w:cs="Times Armenian"/>
          <w:sz w:val="20"/>
          <w:szCs w:val="20"/>
          <w:lang w:val="es-ES"/>
        </w:rPr>
      </w:pPr>
      <w:r w:rsidRPr="000036EF">
        <w:rPr>
          <w:rFonts w:ascii="GHEA Grapalat" w:eastAsia="Times New Roman" w:hAnsi="GHEA Grapalat" w:cs="Times New Roman"/>
          <w:sz w:val="20"/>
          <w:szCs w:val="20"/>
          <w:lang w:val="es-ES"/>
        </w:rPr>
        <w:t>3.1.7</w:t>
      </w:r>
      <w:r w:rsidRPr="000036EF">
        <w:rPr>
          <w:rFonts w:ascii="GHEA Grapalat" w:eastAsia="Times New Roman" w:hAnsi="GHEA Grapalat" w:cs="Times New Roman"/>
          <w:sz w:val="20"/>
          <w:szCs w:val="20"/>
          <w:lang w:val="es-ES"/>
        </w:rPr>
        <w:tab/>
      </w:r>
      <w:r w:rsidRPr="000036EF">
        <w:rPr>
          <w:rFonts w:ascii="GHEA Grapalat" w:eastAsia="Times New Roman" w:hAnsi="GHEA Grapalat" w:cs="Sylfaen"/>
          <w:sz w:val="20"/>
          <w:szCs w:val="20"/>
          <w:lang w:val="pt-BR"/>
        </w:rPr>
        <w:t>Մինչև</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Պատվիրատուի</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կողմից</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Կապալառուի</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կատարած</w:t>
      </w:r>
      <w:r w:rsidRPr="000036EF">
        <w:rPr>
          <w:rFonts w:ascii="GHEA Grapalat" w:eastAsia="Times New Roman" w:hAnsi="GHEA Grapalat" w:cs="Times Armenian"/>
          <w:sz w:val="20"/>
          <w:szCs w:val="20"/>
          <w:lang w:val="es-ES"/>
        </w:rPr>
        <w:t xml:space="preserve"> ա</w:t>
      </w:r>
      <w:r w:rsidRPr="000036EF">
        <w:rPr>
          <w:rFonts w:ascii="GHEA Grapalat" w:eastAsia="Times New Roman" w:hAnsi="GHEA Grapalat" w:cs="Sylfaen"/>
          <w:sz w:val="20"/>
          <w:szCs w:val="20"/>
          <w:lang w:val="pt-BR"/>
        </w:rPr>
        <w:t>շխատանքի</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արդյունքն</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ընդունելը</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պահանջել</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իրեն</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հանձնելու</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անավարտ</w:t>
      </w:r>
      <w:r w:rsidRPr="000036EF">
        <w:rPr>
          <w:rFonts w:ascii="GHEA Grapalat" w:eastAsia="Times New Roman" w:hAnsi="GHEA Grapalat" w:cs="Times Armenian"/>
          <w:sz w:val="20"/>
          <w:szCs w:val="20"/>
          <w:lang w:val="es-ES"/>
        </w:rPr>
        <w:t xml:space="preserve"> ա</w:t>
      </w:r>
      <w:r w:rsidRPr="000036EF">
        <w:rPr>
          <w:rFonts w:ascii="GHEA Grapalat" w:eastAsia="Times New Roman" w:hAnsi="GHEA Grapalat" w:cs="Sylfaen"/>
          <w:sz w:val="20"/>
          <w:szCs w:val="20"/>
          <w:lang w:val="pt-BR"/>
        </w:rPr>
        <w:t>շխատանքի</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արդյունքը</w:t>
      </w:r>
      <w:proofErr w:type="gramStart"/>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պայմանագիրն</w:t>
      </w:r>
      <w:proofErr w:type="gramEnd"/>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օրենքով</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կամ</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պայմանագրով</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նախատեսված</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հիմքերով</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դադարեցնելու</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դեպքում</w:t>
      </w:r>
      <w:r w:rsidRPr="000036EF">
        <w:rPr>
          <w:rFonts w:ascii="GHEA Grapalat" w:eastAsia="Times New Roman" w:hAnsi="GHEA Grapalat" w:cs="Tahoma"/>
          <w:sz w:val="20"/>
          <w:szCs w:val="20"/>
          <w:lang w:val="es-ES"/>
        </w:rPr>
        <w:t>։</w:t>
      </w:r>
    </w:p>
    <w:p w14:paraId="44C8EE39" w14:textId="77777777" w:rsidR="000036EF" w:rsidRPr="000036EF" w:rsidRDefault="000036EF" w:rsidP="000036EF">
      <w:pPr>
        <w:tabs>
          <w:tab w:val="left" w:pos="1276"/>
        </w:tabs>
        <w:spacing w:after="0" w:line="240" w:lineRule="auto"/>
        <w:ind w:firstLine="720"/>
        <w:jc w:val="both"/>
        <w:rPr>
          <w:rFonts w:ascii="GHEA Grapalat" w:eastAsia="Times New Roman" w:hAnsi="GHEA Grapalat" w:cs="Times New Roman"/>
          <w:b/>
          <w:i/>
          <w:sz w:val="20"/>
          <w:szCs w:val="20"/>
          <w:lang w:val="es-ES"/>
        </w:rPr>
      </w:pPr>
    </w:p>
    <w:p w14:paraId="6B67E928" w14:textId="77777777" w:rsidR="000036EF" w:rsidRPr="000036EF" w:rsidRDefault="000036EF" w:rsidP="00D23BB5">
      <w:pPr>
        <w:tabs>
          <w:tab w:val="left" w:pos="1276"/>
        </w:tabs>
        <w:spacing w:after="0" w:line="240" w:lineRule="auto"/>
        <w:ind w:firstLine="720"/>
        <w:jc w:val="both"/>
        <w:rPr>
          <w:rFonts w:ascii="GHEA Grapalat" w:eastAsia="Times New Roman" w:hAnsi="GHEA Grapalat" w:cs="Times Armenian"/>
          <w:b/>
          <w:sz w:val="20"/>
          <w:szCs w:val="20"/>
          <w:lang w:val="es-ES"/>
        </w:rPr>
      </w:pPr>
      <w:r w:rsidRPr="000036EF">
        <w:rPr>
          <w:rFonts w:ascii="GHEA Grapalat" w:eastAsia="Times New Roman" w:hAnsi="GHEA Grapalat" w:cs="Times New Roman"/>
          <w:b/>
          <w:sz w:val="20"/>
          <w:szCs w:val="20"/>
          <w:lang w:val="es-ES"/>
        </w:rPr>
        <w:t xml:space="preserve">3.2. </w:t>
      </w:r>
      <w:r w:rsidRPr="000036EF">
        <w:rPr>
          <w:rFonts w:ascii="GHEA Grapalat" w:eastAsia="Times New Roman" w:hAnsi="GHEA Grapalat" w:cs="Sylfaen"/>
          <w:b/>
          <w:sz w:val="20"/>
          <w:szCs w:val="20"/>
          <w:lang w:val="pt-BR"/>
        </w:rPr>
        <w:t>Պատվիրատուն</w:t>
      </w:r>
      <w:r w:rsidRPr="000036EF">
        <w:rPr>
          <w:rFonts w:ascii="GHEA Grapalat" w:eastAsia="Times New Roman" w:hAnsi="GHEA Grapalat" w:cs="Times Armenian"/>
          <w:b/>
          <w:sz w:val="20"/>
          <w:szCs w:val="20"/>
          <w:lang w:val="es-ES"/>
        </w:rPr>
        <w:t xml:space="preserve"> </w:t>
      </w:r>
      <w:r w:rsidRPr="000036EF">
        <w:rPr>
          <w:rFonts w:ascii="GHEA Grapalat" w:eastAsia="Times New Roman" w:hAnsi="GHEA Grapalat" w:cs="Sylfaen"/>
          <w:b/>
          <w:sz w:val="20"/>
          <w:szCs w:val="20"/>
          <w:lang w:val="pt-BR"/>
        </w:rPr>
        <w:t>պարտավոր</w:t>
      </w:r>
      <w:r w:rsidRPr="000036EF">
        <w:rPr>
          <w:rFonts w:ascii="GHEA Grapalat" w:eastAsia="Times New Roman" w:hAnsi="GHEA Grapalat" w:cs="Times Armenian"/>
          <w:b/>
          <w:sz w:val="20"/>
          <w:szCs w:val="20"/>
          <w:lang w:val="es-ES"/>
        </w:rPr>
        <w:t xml:space="preserve"> </w:t>
      </w:r>
      <w:r w:rsidRPr="000036EF">
        <w:rPr>
          <w:rFonts w:ascii="GHEA Grapalat" w:eastAsia="Times New Roman" w:hAnsi="GHEA Grapalat" w:cs="Sylfaen"/>
          <w:b/>
          <w:sz w:val="20"/>
          <w:szCs w:val="20"/>
          <w:lang w:val="pt-BR"/>
        </w:rPr>
        <w:t>է</w:t>
      </w:r>
      <w:r w:rsidRPr="000036EF">
        <w:rPr>
          <w:rFonts w:ascii="GHEA Grapalat" w:eastAsia="Times New Roman" w:hAnsi="GHEA Grapalat" w:cs="Times Armenian"/>
          <w:b/>
          <w:sz w:val="20"/>
          <w:szCs w:val="20"/>
          <w:lang w:val="es-ES"/>
        </w:rPr>
        <w:t>`</w:t>
      </w:r>
    </w:p>
    <w:p w14:paraId="0C688551" w14:textId="77777777" w:rsidR="000036EF" w:rsidRPr="000036EF" w:rsidRDefault="000036EF" w:rsidP="00D23BB5">
      <w:pPr>
        <w:tabs>
          <w:tab w:val="left" w:pos="1276"/>
        </w:tabs>
        <w:spacing w:after="0" w:line="240" w:lineRule="auto"/>
        <w:ind w:firstLine="720"/>
        <w:jc w:val="both"/>
        <w:rPr>
          <w:rFonts w:ascii="GHEA Grapalat" w:eastAsia="Times New Roman" w:hAnsi="GHEA Grapalat" w:cs="Times Armenian"/>
          <w:sz w:val="20"/>
          <w:szCs w:val="20"/>
          <w:lang w:val="es-ES"/>
        </w:rPr>
      </w:pPr>
      <w:r w:rsidRPr="000036EF">
        <w:rPr>
          <w:rFonts w:ascii="GHEA Grapalat" w:eastAsia="Times New Roman" w:hAnsi="GHEA Grapalat" w:cs="Times New Roman"/>
          <w:sz w:val="20"/>
          <w:szCs w:val="20"/>
          <w:lang w:val="es-ES"/>
        </w:rPr>
        <w:t>3.2.1</w:t>
      </w:r>
      <w:r w:rsidRPr="000036EF">
        <w:rPr>
          <w:rFonts w:ascii="GHEA Grapalat" w:eastAsia="Times New Roman" w:hAnsi="GHEA Grapalat" w:cs="Times New Roman"/>
          <w:sz w:val="20"/>
          <w:szCs w:val="20"/>
          <w:lang w:val="es-ES"/>
        </w:rPr>
        <w:tab/>
      </w:r>
      <w:r w:rsidRPr="000036EF">
        <w:rPr>
          <w:rFonts w:ascii="GHEA Grapalat" w:eastAsia="Times New Roman" w:hAnsi="GHEA Grapalat" w:cs="Sylfaen"/>
          <w:sz w:val="20"/>
          <w:szCs w:val="20"/>
          <w:lang w:val="pt-BR"/>
        </w:rPr>
        <w:t>Աշխատանքը</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կատարելիս</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աջակցել</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Կապալառուին</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պայմանագրով</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նախատեսված</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դեպքերում</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ծավալով</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և</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կարգով</w:t>
      </w:r>
      <w:r w:rsidRPr="000036EF">
        <w:rPr>
          <w:rFonts w:ascii="GHEA Grapalat" w:eastAsia="Times New Roman" w:hAnsi="GHEA Grapalat" w:cs="Times Armenian"/>
          <w:sz w:val="20"/>
          <w:szCs w:val="20"/>
          <w:lang w:val="es-ES"/>
        </w:rPr>
        <w:t>.</w:t>
      </w:r>
    </w:p>
    <w:p w14:paraId="20CF298D" w14:textId="77777777" w:rsidR="000036EF" w:rsidRPr="000036EF" w:rsidRDefault="000036EF" w:rsidP="00D23BB5">
      <w:pPr>
        <w:spacing w:after="0" w:line="240" w:lineRule="auto"/>
        <w:ind w:firstLine="720"/>
        <w:jc w:val="both"/>
        <w:rPr>
          <w:rFonts w:ascii="GHEA Grapalat" w:eastAsia="Times New Roman" w:hAnsi="GHEA Grapalat" w:cs="Times New Roman"/>
          <w:sz w:val="20"/>
          <w:szCs w:val="20"/>
          <w:lang w:val="es-ES"/>
        </w:rPr>
      </w:pPr>
      <w:r w:rsidRPr="000036EF">
        <w:rPr>
          <w:rFonts w:ascii="GHEA Grapalat" w:eastAsia="Times New Roman" w:hAnsi="GHEA Grapalat" w:cs="Times New Roman"/>
          <w:sz w:val="20"/>
          <w:szCs w:val="20"/>
          <w:lang w:val="es-ES"/>
        </w:rPr>
        <w:t>3.2.2 Պ</w:t>
      </w:r>
      <w:r w:rsidRPr="000036EF">
        <w:rPr>
          <w:rFonts w:ascii="GHEA Grapalat" w:eastAsia="Times New Roman" w:hAnsi="GHEA Grapalat" w:cs="Sylfaen"/>
          <w:sz w:val="20"/>
          <w:szCs w:val="20"/>
          <w:lang w:val="pt-BR"/>
        </w:rPr>
        <w:t>այմանագրով</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նախատեսված</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ժամկետում</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և</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կարգով</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Կապալառուի</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մասնակցությամբ</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զննել</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և</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ընդունել</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կատարված</w:t>
      </w:r>
      <w:r w:rsidRPr="000036EF">
        <w:rPr>
          <w:rFonts w:ascii="GHEA Grapalat" w:eastAsia="Times New Roman" w:hAnsi="GHEA Grapalat" w:cs="Times Armenian"/>
          <w:sz w:val="20"/>
          <w:szCs w:val="20"/>
          <w:lang w:val="es-ES"/>
        </w:rPr>
        <w:t xml:space="preserve"> ա</w:t>
      </w:r>
      <w:r w:rsidRPr="000036EF">
        <w:rPr>
          <w:rFonts w:ascii="GHEA Grapalat" w:eastAsia="Times New Roman" w:hAnsi="GHEA Grapalat" w:cs="Sylfaen"/>
          <w:sz w:val="20"/>
          <w:szCs w:val="20"/>
          <w:lang w:val="pt-BR"/>
        </w:rPr>
        <w:t>շխատանքը</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դրա</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արդյունքը</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իսկ</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պայմանագրից</w:t>
      </w:r>
      <w:r w:rsidRPr="000036EF">
        <w:rPr>
          <w:rFonts w:ascii="GHEA Grapalat" w:eastAsia="Times New Roman" w:hAnsi="GHEA Grapalat" w:cs="Times Armenian"/>
          <w:sz w:val="20"/>
          <w:szCs w:val="20"/>
          <w:lang w:val="es-ES"/>
        </w:rPr>
        <w:t xml:space="preserve"> ա</w:t>
      </w:r>
      <w:r w:rsidRPr="000036EF">
        <w:rPr>
          <w:rFonts w:ascii="GHEA Grapalat" w:eastAsia="Times New Roman" w:hAnsi="GHEA Grapalat" w:cs="Sylfaen"/>
          <w:sz w:val="20"/>
          <w:szCs w:val="20"/>
          <w:lang w:val="pt-BR"/>
        </w:rPr>
        <w:t>շխատանքի</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արդյունքը</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վատթարացնող</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շեղումներ</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կամ</w:t>
      </w:r>
      <w:r w:rsidRPr="000036EF">
        <w:rPr>
          <w:rFonts w:ascii="GHEA Grapalat" w:eastAsia="Times New Roman" w:hAnsi="GHEA Grapalat" w:cs="Times Armenian"/>
          <w:sz w:val="20"/>
          <w:szCs w:val="20"/>
          <w:lang w:val="es-ES"/>
        </w:rPr>
        <w:t xml:space="preserve"> ա</w:t>
      </w:r>
      <w:r w:rsidRPr="000036EF">
        <w:rPr>
          <w:rFonts w:ascii="GHEA Grapalat" w:eastAsia="Times New Roman" w:hAnsi="GHEA Grapalat" w:cs="Sylfaen"/>
          <w:sz w:val="20"/>
          <w:szCs w:val="20"/>
          <w:lang w:val="pt-BR"/>
        </w:rPr>
        <w:t>շխատանքում</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այլ</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թերություններ</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հայտնաբերելու</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դեպքերում</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այդ</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մասին</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անհապաղ</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հայտնել</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Կապալառուին</w:t>
      </w:r>
      <w:r w:rsidRPr="000036EF">
        <w:rPr>
          <w:rFonts w:ascii="GHEA Grapalat" w:eastAsia="Times New Roman" w:hAnsi="GHEA Grapalat" w:cs="Times Armenian"/>
          <w:sz w:val="20"/>
          <w:szCs w:val="20"/>
          <w:lang w:val="es-ES"/>
        </w:rPr>
        <w:t>.</w:t>
      </w:r>
    </w:p>
    <w:p w14:paraId="4679D7BF" w14:textId="77777777" w:rsidR="000036EF" w:rsidRPr="000036EF" w:rsidRDefault="000036EF" w:rsidP="00D23BB5">
      <w:pPr>
        <w:tabs>
          <w:tab w:val="left" w:pos="1276"/>
        </w:tabs>
        <w:spacing w:after="0" w:line="240" w:lineRule="auto"/>
        <w:ind w:firstLine="720"/>
        <w:jc w:val="both"/>
        <w:rPr>
          <w:rFonts w:ascii="GHEA Grapalat" w:eastAsia="Times New Roman" w:hAnsi="GHEA Grapalat" w:cs="Times New Roman"/>
          <w:sz w:val="20"/>
          <w:szCs w:val="20"/>
          <w:lang w:val="es-ES"/>
        </w:rPr>
      </w:pPr>
      <w:r w:rsidRPr="000036EF">
        <w:rPr>
          <w:rFonts w:ascii="GHEA Grapalat" w:eastAsia="Times New Roman" w:hAnsi="GHEA Grapalat" w:cs="Times New Roman"/>
          <w:sz w:val="20"/>
          <w:szCs w:val="20"/>
          <w:lang w:val="es-ES"/>
        </w:rPr>
        <w:t>3.2.3</w:t>
      </w:r>
      <w:r w:rsidRPr="000036EF">
        <w:rPr>
          <w:rFonts w:ascii="GHEA Grapalat" w:eastAsia="Times New Roman" w:hAnsi="GHEA Grapalat" w:cs="Times New Roman"/>
          <w:sz w:val="20"/>
          <w:szCs w:val="20"/>
          <w:lang w:val="es-ES"/>
        </w:rPr>
        <w:tab/>
        <w:t xml:space="preserve"> Պ</w:t>
      </w:r>
      <w:r w:rsidRPr="000036EF">
        <w:rPr>
          <w:rFonts w:ascii="GHEA Grapalat" w:eastAsia="Times New Roman" w:hAnsi="GHEA Grapalat" w:cs="Sylfaen"/>
          <w:sz w:val="20"/>
          <w:szCs w:val="20"/>
          <w:lang w:val="pt-BR"/>
        </w:rPr>
        <w:t>այմանագրի</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ուժի</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մեջ</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մտնելու</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պահից</w:t>
      </w:r>
      <w:r w:rsidRPr="000036EF">
        <w:rPr>
          <w:rFonts w:ascii="GHEA Grapalat" w:eastAsia="Times New Roman" w:hAnsi="GHEA Grapalat" w:cs="Times Armenian"/>
          <w:sz w:val="20"/>
          <w:szCs w:val="20"/>
          <w:lang w:val="es-ES"/>
        </w:rPr>
        <w:t xml:space="preserve"> 5 </w:t>
      </w:r>
      <w:r w:rsidRPr="000036EF">
        <w:rPr>
          <w:rFonts w:ascii="GHEA Grapalat" w:eastAsia="Times New Roman" w:hAnsi="GHEA Grapalat" w:cs="Sylfaen"/>
          <w:sz w:val="20"/>
          <w:szCs w:val="20"/>
          <w:lang w:val="pt-BR"/>
        </w:rPr>
        <w:t>աշխատանքային</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օրվա</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ընթացքում</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Կապալառուին</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տրամադրել</w:t>
      </w:r>
      <w:r w:rsidRPr="000036EF">
        <w:rPr>
          <w:rFonts w:ascii="GHEA Grapalat" w:eastAsia="Times New Roman" w:hAnsi="GHEA Grapalat" w:cs="Times Armenian"/>
          <w:sz w:val="20"/>
          <w:szCs w:val="20"/>
          <w:lang w:val="es-ES"/>
        </w:rPr>
        <w:t xml:space="preserve"> ա</w:t>
      </w:r>
      <w:r w:rsidRPr="000036EF">
        <w:rPr>
          <w:rFonts w:ascii="GHEA Grapalat" w:eastAsia="Times New Roman" w:hAnsi="GHEA Grapalat" w:cs="Sylfaen"/>
          <w:sz w:val="20"/>
          <w:szCs w:val="20"/>
          <w:lang w:val="pt-BR"/>
        </w:rPr>
        <w:t>շխատանքի</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իրականացման</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համար</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համապատասխան</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տարածք</w:t>
      </w:r>
      <w:r w:rsidRPr="000036EF">
        <w:rPr>
          <w:rFonts w:ascii="GHEA Grapalat" w:eastAsia="Times New Roman" w:hAnsi="GHEA Grapalat" w:cs="Times Armenian"/>
          <w:sz w:val="20"/>
          <w:szCs w:val="20"/>
          <w:lang w:val="es-ES"/>
        </w:rPr>
        <w:t>.</w:t>
      </w:r>
    </w:p>
    <w:p w14:paraId="51595F92" w14:textId="2A3C65CD" w:rsidR="000036EF" w:rsidRPr="000036EF" w:rsidRDefault="000036EF" w:rsidP="00D23BB5">
      <w:pPr>
        <w:tabs>
          <w:tab w:val="left" w:pos="1276"/>
        </w:tabs>
        <w:spacing w:after="0" w:line="240" w:lineRule="auto"/>
        <w:ind w:firstLine="720"/>
        <w:jc w:val="both"/>
        <w:rPr>
          <w:rFonts w:ascii="GHEA Grapalat" w:eastAsia="Times New Roman" w:hAnsi="GHEA Grapalat" w:cs="Times Armenian"/>
          <w:sz w:val="20"/>
          <w:szCs w:val="20"/>
          <w:lang w:val="es-ES"/>
        </w:rPr>
      </w:pPr>
      <w:r w:rsidRPr="000036EF">
        <w:rPr>
          <w:rFonts w:ascii="GHEA Grapalat" w:eastAsia="Times New Roman" w:hAnsi="GHEA Grapalat" w:cs="Times New Roman"/>
          <w:sz w:val="20"/>
          <w:szCs w:val="20"/>
          <w:lang w:val="es-ES"/>
        </w:rPr>
        <w:t xml:space="preserve">3.2.4 </w:t>
      </w:r>
      <w:r w:rsidRPr="000036EF">
        <w:rPr>
          <w:rFonts w:ascii="GHEA Grapalat" w:eastAsia="Times New Roman" w:hAnsi="GHEA Grapalat" w:cs="Times New Roman"/>
          <w:sz w:val="20"/>
          <w:szCs w:val="20"/>
          <w:lang w:val="es-ES"/>
        </w:rPr>
        <w:tab/>
        <w:t>Պ</w:t>
      </w:r>
      <w:r w:rsidRPr="000036EF">
        <w:rPr>
          <w:rFonts w:ascii="GHEA Grapalat" w:eastAsia="Times New Roman" w:hAnsi="GHEA Grapalat" w:cs="Sylfaen"/>
          <w:sz w:val="20"/>
          <w:szCs w:val="20"/>
          <w:lang w:val="pt-BR"/>
        </w:rPr>
        <w:t>այմանագրի</w:t>
      </w:r>
      <w:r w:rsidRPr="000036EF">
        <w:rPr>
          <w:rFonts w:ascii="GHEA Grapalat" w:eastAsia="Times New Roman" w:hAnsi="GHEA Grapalat" w:cs="Times Armenian"/>
          <w:sz w:val="20"/>
          <w:szCs w:val="20"/>
          <w:lang w:val="es-ES"/>
        </w:rPr>
        <w:t xml:space="preserve"> 1.3 </w:t>
      </w:r>
      <w:r w:rsidRPr="000036EF">
        <w:rPr>
          <w:rFonts w:ascii="GHEA Grapalat" w:eastAsia="Times New Roman" w:hAnsi="GHEA Grapalat" w:cs="Sylfaen"/>
          <w:sz w:val="20"/>
          <w:szCs w:val="20"/>
          <w:lang w:val="pt-BR"/>
        </w:rPr>
        <w:t>կետով</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նախատեսված</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ժամկետում</w:t>
      </w:r>
      <w:r w:rsidRPr="000036EF">
        <w:rPr>
          <w:rFonts w:ascii="GHEA Grapalat" w:eastAsia="Times New Roman" w:hAnsi="GHEA Grapalat" w:cs="Times Armenian"/>
          <w:sz w:val="20"/>
          <w:szCs w:val="20"/>
          <w:lang w:val="es-ES"/>
        </w:rPr>
        <w:t xml:space="preserve"> ա</w:t>
      </w:r>
      <w:r w:rsidRPr="000036EF">
        <w:rPr>
          <w:rFonts w:ascii="GHEA Grapalat" w:eastAsia="Times New Roman" w:hAnsi="GHEA Grapalat" w:cs="Sylfaen"/>
          <w:sz w:val="20"/>
          <w:szCs w:val="20"/>
          <w:lang w:val="pt-BR"/>
        </w:rPr>
        <w:t>շխատանքի</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արդյունքն</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ընդունելու</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դեպքում</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Կապալառուին</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վճարել</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վերջինիս</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վճարման</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ենթակա</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գումարները</w:t>
      </w:r>
      <w:r w:rsidRPr="000036EF">
        <w:rPr>
          <w:rFonts w:ascii="GHEA Grapalat" w:eastAsia="Times New Roman" w:hAnsi="GHEA Grapalat" w:cs="Tahoma"/>
          <w:sz w:val="20"/>
          <w:szCs w:val="20"/>
          <w:lang w:val="es-ES"/>
        </w:rPr>
        <w:t>։</w:t>
      </w:r>
      <w:r w:rsidRPr="000036EF">
        <w:rPr>
          <w:rFonts w:ascii="GHEA Grapalat" w:eastAsia="Times New Roman" w:hAnsi="GHEA Grapalat" w:cs="Times Armenian"/>
          <w:sz w:val="20"/>
          <w:szCs w:val="20"/>
          <w:lang w:val="es-ES"/>
        </w:rPr>
        <w:t xml:space="preserve"> </w:t>
      </w:r>
    </w:p>
    <w:p w14:paraId="6CB45567" w14:textId="77777777" w:rsidR="000036EF" w:rsidRPr="000036EF" w:rsidRDefault="000036EF" w:rsidP="00D23BB5">
      <w:pPr>
        <w:tabs>
          <w:tab w:val="left" w:pos="1276"/>
        </w:tabs>
        <w:spacing w:after="0" w:line="240" w:lineRule="auto"/>
        <w:ind w:firstLine="720"/>
        <w:jc w:val="both"/>
        <w:rPr>
          <w:rFonts w:ascii="GHEA Grapalat" w:eastAsia="Times New Roman" w:hAnsi="GHEA Grapalat" w:cs="Times New Roman"/>
          <w:b/>
          <w:sz w:val="20"/>
          <w:szCs w:val="20"/>
          <w:lang w:val="es-ES"/>
        </w:rPr>
      </w:pPr>
      <w:r w:rsidRPr="000036EF">
        <w:rPr>
          <w:rFonts w:ascii="GHEA Grapalat" w:eastAsia="Times New Roman" w:hAnsi="GHEA Grapalat" w:cs="Times New Roman"/>
          <w:b/>
          <w:sz w:val="20"/>
          <w:szCs w:val="20"/>
          <w:lang w:val="es-ES"/>
        </w:rPr>
        <w:t xml:space="preserve">3.3. </w:t>
      </w:r>
      <w:r w:rsidRPr="000036EF">
        <w:rPr>
          <w:rFonts w:ascii="GHEA Grapalat" w:eastAsia="Times New Roman" w:hAnsi="GHEA Grapalat" w:cs="Sylfaen"/>
          <w:b/>
          <w:sz w:val="20"/>
          <w:szCs w:val="20"/>
          <w:lang w:val="pt-BR"/>
        </w:rPr>
        <w:t>Կապալառուն</w:t>
      </w:r>
      <w:r w:rsidRPr="000036EF">
        <w:rPr>
          <w:rFonts w:ascii="GHEA Grapalat" w:eastAsia="Times New Roman" w:hAnsi="GHEA Grapalat" w:cs="Times Armenian"/>
          <w:b/>
          <w:sz w:val="20"/>
          <w:szCs w:val="20"/>
          <w:lang w:val="es-ES"/>
        </w:rPr>
        <w:t xml:space="preserve"> </w:t>
      </w:r>
      <w:r w:rsidRPr="000036EF">
        <w:rPr>
          <w:rFonts w:ascii="GHEA Grapalat" w:eastAsia="Times New Roman" w:hAnsi="GHEA Grapalat" w:cs="Sylfaen"/>
          <w:b/>
          <w:sz w:val="20"/>
          <w:szCs w:val="20"/>
          <w:lang w:val="pt-BR"/>
        </w:rPr>
        <w:t>իրավունք</w:t>
      </w:r>
      <w:r w:rsidRPr="000036EF">
        <w:rPr>
          <w:rFonts w:ascii="GHEA Grapalat" w:eastAsia="Times New Roman" w:hAnsi="GHEA Grapalat" w:cs="Times Armenian"/>
          <w:b/>
          <w:sz w:val="20"/>
          <w:szCs w:val="20"/>
          <w:lang w:val="es-ES"/>
        </w:rPr>
        <w:t xml:space="preserve"> </w:t>
      </w:r>
      <w:r w:rsidRPr="000036EF">
        <w:rPr>
          <w:rFonts w:ascii="GHEA Grapalat" w:eastAsia="Times New Roman" w:hAnsi="GHEA Grapalat" w:cs="Sylfaen"/>
          <w:b/>
          <w:sz w:val="20"/>
          <w:szCs w:val="20"/>
          <w:lang w:val="pt-BR"/>
        </w:rPr>
        <w:t>ունի</w:t>
      </w:r>
      <w:r w:rsidRPr="000036EF">
        <w:rPr>
          <w:rFonts w:ascii="GHEA Grapalat" w:eastAsia="Times New Roman" w:hAnsi="GHEA Grapalat" w:cs="Times Armenian"/>
          <w:b/>
          <w:sz w:val="20"/>
          <w:szCs w:val="20"/>
          <w:lang w:val="es-ES"/>
        </w:rPr>
        <w:t>`</w:t>
      </w:r>
    </w:p>
    <w:p w14:paraId="5D3D49CD" w14:textId="77777777" w:rsidR="000036EF" w:rsidRPr="000036EF" w:rsidRDefault="000036EF" w:rsidP="00D23BB5">
      <w:pPr>
        <w:tabs>
          <w:tab w:val="left" w:pos="1276"/>
        </w:tabs>
        <w:spacing w:after="0" w:line="240" w:lineRule="auto"/>
        <w:ind w:firstLine="720"/>
        <w:jc w:val="both"/>
        <w:rPr>
          <w:rFonts w:ascii="GHEA Grapalat" w:eastAsia="Times New Roman" w:hAnsi="GHEA Grapalat" w:cs="Times New Roman"/>
          <w:sz w:val="20"/>
          <w:szCs w:val="20"/>
          <w:lang w:val="es-ES"/>
        </w:rPr>
      </w:pPr>
      <w:r w:rsidRPr="000036EF">
        <w:rPr>
          <w:rFonts w:ascii="GHEA Grapalat" w:eastAsia="Times New Roman" w:hAnsi="GHEA Grapalat" w:cs="Times New Roman"/>
          <w:sz w:val="20"/>
          <w:szCs w:val="20"/>
          <w:lang w:val="es-ES"/>
        </w:rPr>
        <w:t>3.3.1</w:t>
      </w:r>
      <w:r w:rsidRPr="000036EF">
        <w:rPr>
          <w:rFonts w:ascii="GHEA Grapalat" w:eastAsia="Times New Roman" w:hAnsi="GHEA Grapalat" w:cs="Times New Roman"/>
          <w:sz w:val="20"/>
          <w:szCs w:val="20"/>
          <w:lang w:val="es-ES"/>
        </w:rPr>
        <w:tab/>
        <w:t>Պ</w:t>
      </w:r>
      <w:r w:rsidRPr="000036EF">
        <w:rPr>
          <w:rFonts w:ascii="GHEA Grapalat" w:eastAsia="Times New Roman" w:hAnsi="GHEA Grapalat" w:cs="Sylfaen"/>
          <w:sz w:val="20"/>
          <w:szCs w:val="20"/>
          <w:lang w:val="pt-BR"/>
        </w:rPr>
        <w:t>այմանագրի</w:t>
      </w:r>
      <w:r w:rsidRPr="000036EF">
        <w:rPr>
          <w:rFonts w:ascii="GHEA Grapalat" w:eastAsia="Times New Roman" w:hAnsi="GHEA Grapalat" w:cs="Times Armenian"/>
          <w:sz w:val="20"/>
          <w:szCs w:val="20"/>
          <w:lang w:val="es-ES"/>
        </w:rPr>
        <w:t xml:space="preserve"> 1.3 </w:t>
      </w:r>
      <w:r w:rsidRPr="000036EF">
        <w:rPr>
          <w:rFonts w:ascii="GHEA Grapalat" w:eastAsia="Times New Roman" w:hAnsi="GHEA Grapalat" w:cs="Sylfaen"/>
          <w:sz w:val="20"/>
          <w:szCs w:val="20"/>
          <w:lang w:val="pt-BR"/>
        </w:rPr>
        <w:t>կետով</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նախատեսված</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ժամկետում</w:t>
      </w:r>
      <w:r w:rsidRPr="000036EF">
        <w:rPr>
          <w:rFonts w:ascii="GHEA Grapalat" w:eastAsia="Times New Roman" w:hAnsi="GHEA Grapalat" w:cs="Times Armenian"/>
          <w:sz w:val="20"/>
          <w:szCs w:val="20"/>
          <w:lang w:val="es-ES"/>
        </w:rPr>
        <w:t xml:space="preserve"> ա</w:t>
      </w:r>
      <w:r w:rsidRPr="000036EF">
        <w:rPr>
          <w:rFonts w:ascii="GHEA Grapalat" w:eastAsia="Times New Roman" w:hAnsi="GHEA Grapalat" w:cs="Sylfaen"/>
          <w:sz w:val="20"/>
          <w:szCs w:val="20"/>
          <w:lang w:val="pt-BR"/>
        </w:rPr>
        <w:t>շխատանքի</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արդյունքը</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հանձնելու</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դեպքում</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Պատվիրատուից</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պահանջել</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վճարելու</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պայմանագրի</w:t>
      </w:r>
      <w:r w:rsidRPr="000036EF">
        <w:rPr>
          <w:rFonts w:ascii="GHEA Grapalat" w:eastAsia="Times New Roman" w:hAnsi="GHEA Grapalat" w:cs="Times Armenian"/>
          <w:sz w:val="20"/>
          <w:szCs w:val="20"/>
          <w:lang w:val="es-ES"/>
        </w:rPr>
        <w:t xml:space="preserve"> 5.1 </w:t>
      </w:r>
      <w:r w:rsidRPr="000036EF">
        <w:rPr>
          <w:rFonts w:ascii="GHEA Grapalat" w:eastAsia="Times New Roman" w:hAnsi="GHEA Grapalat" w:cs="Sylfaen"/>
          <w:sz w:val="20"/>
          <w:szCs w:val="20"/>
          <w:lang w:val="pt-BR"/>
        </w:rPr>
        <w:t>կետով</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նախատեսված</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վճարման</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ենթակա</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գումարը</w:t>
      </w:r>
      <w:r w:rsidRPr="000036EF">
        <w:rPr>
          <w:rFonts w:ascii="GHEA Grapalat" w:eastAsia="Times New Roman" w:hAnsi="GHEA Grapalat" w:cs="Tahoma"/>
          <w:sz w:val="20"/>
          <w:szCs w:val="20"/>
          <w:lang w:val="es-ES"/>
        </w:rPr>
        <w:t>։</w:t>
      </w:r>
    </w:p>
    <w:p w14:paraId="5E1798A9" w14:textId="4C55CF5E" w:rsidR="000036EF" w:rsidRPr="000036EF" w:rsidRDefault="000036EF" w:rsidP="00D23BB5">
      <w:pPr>
        <w:tabs>
          <w:tab w:val="left" w:pos="1276"/>
        </w:tabs>
        <w:spacing w:after="0" w:line="240" w:lineRule="auto"/>
        <w:ind w:firstLine="720"/>
        <w:jc w:val="both"/>
        <w:rPr>
          <w:rFonts w:ascii="GHEA Grapalat" w:eastAsia="Times New Roman" w:hAnsi="GHEA Grapalat" w:cs="Times Armenian"/>
          <w:sz w:val="20"/>
          <w:szCs w:val="20"/>
          <w:lang w:val="es-ES"/>
        </w:rPr>
      </w:pPr>
      <w:r w:rsidRPr="000036EF">
        <w:rPr>
          <w:rFonts w:ascii="GHEA Grapalat" w:eastAsia="Times New Roman" w:hAnsi="GHEA Grapalat" w:cs="Times New Roman"/>
          <w:sz w:val="20"/>
          <w:szCs w:val="20"/>
          <w:lang w:val="es-ES"/>
        </w:rPr>
        <w:t>3.3.2</w:t>
      </w:r>
      <w:r w:rsidRPr="000036EF">
        <w:rPr>
          <w:rFonts w:ascii="GHEA Grapalat" w:eastAsia="Times New Roman" w:hAnsi="GHEA Grapalat" w:cs="Times New Roman"/>
          <w:sz w:val="20"/>
          <w:szCs w:val="20"/>
          <w:lang w:val="es-ES"/>
        </w:rPr>
        <w:tab/>
        <w:t xml:space="preserve"> </w:t>
      </w:r>
      <w:r w:rsidRPr="000036EF">
        <w:rPr>
          <w:rFonts w:ascii="GHEA Grapalat" w:eastAsia="Times New Roman" w:hAnsi="GHEA Grapalat" w:cs="Sylfaen"/>
          <w:sz w:val="20"/>
          <w:szCs w:val="20"/>
          <w:lang w:val="pt-BR"/>
        </w:rPr>
        <w:t>Պատվիրատուի</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կողմից</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պայմանագրի</w:t>
      </w:r>
      <w:r w:rsidRPr="000036EF">
        <w:rPr>
          <w:rFonts w:ascii="GHEA Grapalat" w:eastAsia="Times New Roman" w:hAnsi="GHEA Grapalat" w:cs="Times Armenian"/>
          <w:sz w:val="20"/>
          <w:szCs w:val="20"/>
          <w:lang w:val="es-ES"/>
        </w:rPr>
        <w:t xml:space="preserve"> 5.4 </w:t>
      </w:r>
      <w:r w:rsidRPr="000036EF">
        <w:rPr>
          <w:rFonts w:ascii="GHEA Grapalat" w:eastAsia="Times New Roman" w:hAnsi="GHEA Grapalat" w:cs="Sylfaen"/>
          <w:sz w:val="20"/>
          <w:szCs w:val="20"/>
          <w:lang w:val="pt-BR"/>
        </w:rPr>
        <w:t>կետում</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նշված</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ժամկետների</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խախտման</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դեպքում</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Պատվիրատուից</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պահանջել</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վճարելու</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իրեն</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վճարման</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ենթակա</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գումարները</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և</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պայմանագրի</w:t>
      </w:r>
      <w:r w:rsidRPr="000036EF">
        <w:rPr>
          <w:rFonts w:ascii="GHEA Grapalat" w:eastAsia="Times New Roman" w:hAnsi="GHEA Grapalat" w:cs="Times Armenian"/>
          <w:sz w:val="20"/>
          <w:szCs w:val="20"/>
          <w:lang w:val="es-ES"/>
        </w:rPr>
        <w:t xml:space="preserve"> 6.5 </w:t>
      </w:r>
      <w:r w:rsidRPr="000036EF">
        <w:rPr>
          <w:rFonts w:ascii="GHEA Grapalat" w:eastAsia="Times New Roman" w:hAnsi="GHEA Grapalat" w:cs="Sylfaen"/>
          <w:sz w:val="20"/>
          <w:szCs w:val="20"/>
          <w:lang w:val="pt-BR"/>
        </w:rPr>
        <w:t>կետով</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նախատեսված</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տույժը</w:t>
      </w:r>
      <w:r w:rsidRPr="000036EF">
        <w:rPr>
          <w:rFonts w:ascii="GHEA Grapalat" w:eastAsia="Times New Roman" w:hAnsi="GHEA Grapalat" w:cs="Tahoma"/>
          <w:sz w:val="20"/>
          <w:szCs w:val="20"/>
          <w:lang w:val="es-ES"/>
        </w:rPr>
        <w:t>։</w:t>
      </w:r>
      <w:r w:rsidRPr="000036EF">
        <w:rPr>
          <w:rFonts w:ascii="GHEA Grapalat" w:eastAsia="Times New Roman" w:hAnsi="GHEA Grapalat" w:cs="Times New Roman"/>
          <w:b/>
          <w:i/>
          <w:sz w:val="20"/>
          <w:szCs w:val="20"/>
          <w:lang w:val="es-ES"/>
        </w:rPr>
        <w:tab/>
      </w:r>
    </w:p>
    <w:p w14:paraId="4A488441" w14:textId="77777777" w:rsidR="000036EF" w:rsidRPr="000036EF" w:rsidRDefault="000036EF" w:rsidP="00D23BB5">
      <w:pPr>
        <w:tabs>
          <w:tab w:val="left" w:pos="1276"/>
        </w:tabs>
        <w:spacing w:after="0" w:line="240" w:lineRule="auto"/>
        <w:ind w:firstLine="720"/>
        <w:jc w:val="both"/>
        <w:rPr>
          <w:rFonts w:ascii="GHEA Grapalat" w:eastAsia="Times New Roman" w:hAnsi="GHEA Grapalat" w:cs="Times New Roman"/>
          <w:b/>
          <w:sz w:val="20"/>
          <w:szCs w:val="20"/>
          <w:lang w:val="es-ES"/>
        </w:rPr>
      </w:pPr>
      <w:r w:rsidRPr="000036EF">
        <w:rPr>
          <w:rFonts w:ascii="GHEA Grapalat" w:eastAsia="Times New Roman" w:hAnsi="GHEA Grapalat" w:cs="Times New Roman"/>
          <w:b/>
          <w:sz w:val="20"/>
          <w:szCs w:val="20"/>
          <w:lang w:val="es-ES"/>
        </w:rPr>
        <w:t xml:space="preserve">3.4. </w:t>
      </w:r>
      <w:r w:rsidRPr="000036EF">
        <w:rPr>
          <w:rFonts w:ascii="GHEA Grapalat" w:eastAsia="Times New Roman" w:hAnsi="GHEA Grapalat" w:cs="Sylfaen"/>
          <w:b/>
          <w:sz w:val="20"/>
          <w:szCs w:val="20"/>
          <w:lang w:val="pt-BR"/>
        </w:rPr>
        <w:t>Կապալառուն</w:t>
      </w:r>
      <w:r w:rsidRPr="000036EF">
        <w:rPr>
          <w:rFonts w:ascii="GHEA Grapalat" w:eastAsia="Times New Roman" w:hAnsi="GHEA Grapalat" w:cs="Times Armenian"/>
          <w:b/>
          <w:sz w:val="20"/>
          <w:szCs w:val="20"/>
          <w:lang w:val="es-ES"/>
        </w:rPr>
        <w:t xml:space="preserve"> </w:t>
      </w:r>
      <w:r w:rsidRPr="000036EF">
        <w:rPr>
          <w:rFonts w:ascii="GHEA Grapalat" w:eastAsia="Times New Roman" w:hAnsi="GHEA Grapalat" w:cs="Sylfaen"/>
          <w:b/>
          <w:sz w:val="20"/>
          <w:szCs w:val="20"/>
          <w:lang w:val="pt-BR"/>
        </w:rPr>
        <w:t>պարտավոր</w:t>
      </w:r>
      <w:r w:rsidRPr="000036EF">
        <w:rPr>
          <w:rFonts w:ascii="GHEA Grapalat" w:eastAsia="Times New Roman" w:hAnsi="GHEA Grapalat" w:cs="Times Armenian"/>
          <w:b/>
          <w:sz w:val="20"/>
          <w:szCs w:val="20"/>
          <w:lang w:val="es-ES"/>
        </w:rPr>
        <w:t xml:space="preserve"> </w:t>
      </w:r>
      <w:r w:rsidRPr="000036EF">
        <w:rPr>
          <w:rFonts w:ascii="GHEA Grapalat" w:eastAsia="Times New Roman" w:hAnsi="GHEA Grapalat" w:cs="Sylfaen"/>
          <w:b/>
          <w:sz w:val="20"/>
          <w:szCs w:val="20"/>
          <w:lang w:val="pt-BR"/>
        </w:rPr>
        <w:t>է</w:t>
      </w:r>
      <w:r w:rsidRPr="000036EF">
        <w:rPr>
          <w:rFonts w:ascii="GHEA Grapalat" w:eastAsia="Times New Roman" w:hAnsi="GHEA Grapalat" w:cs="Times Armenian"/>
          <w:b/>
          <w:sz w:val="20"/>
          <w:szCs w:val="20"/>
          <w:lang w:val="es-ES"/>
        </w:rPr>
        <w:t>`</w:t>
      </w:r>
    </w:p>
    <w:p w14:paraId="5B068AED" w14:textId="77777777" w:rsidR="000036EF" w:rsidRPr="000036EF" w:rsidRDefault="000036EF" w:rsidP="00D23BB5">
      <w:pPr>
        <w:tabs>
          <w:tab w:val="left" w:pos="1276"/>
        </w:tabs>
        <w:spacing w:after="0" w:line="240" w:lineRule="auto"/>
        <w:ind w:firstLine="720"/>
        <w:jc w:val="both"/>
        <w:rPr>
          <w:rFonts w:ascii="GHEA Grapalat" w:eastAsia="Times New Roman" w:hAnsi="GHEA Grapalat" w:cs="Times Armenian"/>
          <w:sz w:val="20"/>
          <w:szCs w:val="20"/>
          <w:lang w:val="es-ES"/>
        </w:rPr>
      </w:pPr>
      <w:r w:rsidRPr="000036EF">
        <w:rPr>
          <w:rFonts w:ascii="GHEA Grapalat" w:eastAsia="Times New Roman" w:hAnsi="GHEA Grapalat" w:cs="Times New Roman"/>
          <w:sz w:val="20"/>
          <w:szCs w:val="20"/>
          <w:lang w:val="es-ES"/>
        </w:rPr>
        <w:t>3.4.1</w:t>
      </w:r>
      <w:r w:rsidRPr="000036EF">
        <w:rPr>
          <w:rFonts w:ascii="GHEA Grapalat" w:eastAsia="Times New Roman" w:hAnsi="GHEA Grapalat" w:cs="Times New Roman"/>
          <w:sz w:val="20"/>
          <w:szCs w:val="20"/>
          <w:lang w:val="es-ES"/>
        </w:rPr>
        <w:tab/>
      </w:r>
      <w:r w:rsidRPr="000036EF">
        <w:rPr>
          <w:rFonts w:ascii="GHEA Grapalat" w:eastAsia="Times New Roman" w:hAnsi="GHEA Grapalat" w:cs="Sylfaen"/>
          <w:sz w:val="20"/>
          <w:szCs w:val="20"/>
          <w:lang w:val="pt-BR"/>
        </w:rPr>
        <w:t>Աշխատանքների</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առնվազն</w:t>
      </w:r>
      <w:r w:rsidRPr="000036EF">
        <w:rPr>
          <w:rFonts w:ascii="GHEA Grapalat" w:eastAsia="Times New Roman" w:hAnsi="GHEA Grapalat" w:cs="Times Armenian"/>
          <w:sz w:val="20"/>
          <w:szCs w:val="20"/>
          <w:lang w:val="es-ES"/>
        </w:rPr>
        <w:t xml:space="preserve"> ----- </w:t>
      </w:r>
      <w:r w:rsidRPr="000036EF">
        <w:rPr>
          <w:rFonts w:ascii="GHEA Grapalat" w:eastAsia="Times New Roman" w:hAnsi="GHEA Grapalat" w:cs="Sylfaen"/>
          <w:sz w:val="20"/>
          <w:szCs w:val="20"/>
          <w:lang w:val="pt-BR"/>
        </w:rPr>
        <w:t>տոկոսը</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կատարել</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անձամբ</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պայմանագրով</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նախատեսված</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կարգով</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և</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ժամկետներում</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իր</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ուժերով</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գործիքներով</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մեխանիզմներով</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ինչպես</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նաև</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անհրաժեշտ</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նյութերով</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ու</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պատշաճ</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որակով</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նախագծին</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և</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ծավալաթերթին</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համապատասխան</w:t>
      </w:r>
      <w:r w:rsidRPr="000036EF">
        <w:rPr>
          <w:rFonts w:ascii="GHEA Grapalat" w:eastAsia="Times New Roman" w:hAnsi="GHEA Grapalat" w:cs="Tahoma"/>
          <w:sz w:val="20"/>
          <w:szCs w:val="20"/>
          <w:lang w:val="es-ES"/>
        </w:rPr>
        <w:t>։</w:t>
      </w:r>
    </w:p>
    <w:p w14:paraId="250C93B8" w14:textId="77777777" w:rsidR="000036EF" w:rsidRPr="000036EF" w:rsidRDefault="000036EF" w:rsidP="00D23BB5">
      <w:pPr>
        <w:spacing w:after="0" w:line="240" w:lineRule="auto"/>
        <w:ind w:firstLine="709"/>
        <w:jc w:val="both"/>
        <w:rPr>
          <w:rFonts w:ascii="GHEA Grapalat" w:eastAsia="Times New Roman" w:hAnsi="GHEA Grapalat" w:cs="Times New Roman"/>
          <w:sz w:val="20"/>
          <w:szCs w:val="20"/>
          <w:lang w:val="es-ES"/>
        </w:rPr>
      </w:pPr>
      <w:r w:rsidRPr="000036EF">
        <w:rPr>
          <w:rFonts w:ascii="GHEA Grapalat" w:eastAsia="Times New Roman" w:hAnsi="GHEA Grapalat" w:cs="Times New Roman"/>
          <w:sz w:val="20"/>
          <w:szCs w:val="20"/>
          <w:lang w:val="es-ES"/>
        </w:rPr>
        <w:t>3.4.2</w:t>
      </w:r>
      <w:r w:rsidRPr="000036EF">
        <w:rPr>
          <w:rFonts w:ascii="GHEA Grapalat" w:eastAsia="Times New Roman" w:hAnsi="GHEA Grapalat" w:cs="Times New Roman"/>
          <w:sz w:val="20"/>
          <w:szCs w:val="20"/>
          <w:lang w:val="es-ES"/>
        </w:rPr>
        <w:tab/>
        <w:t xml:space="preserve"> </w:t>
      </w:r>
      <w:r w:rsidRPr="000036EF">
        <w:rPr>
          <w:rFonts w:ascii="GHEA Grapalat" w:eastAsia="Times New Roman" w:hAnsi="GHEA Grapalat" w:cs="Sylfaen"/>
          <w:sz w:val="20"/>
          <w:szCs w:val="20"/>
          <w:lang w:val="pt-BR"/>
        </w:rPr>
        <w:t>Կատարել</w:t>
      </w:r>
      <w:r w:rsidRPr="000036EF">
        <w:rPr>
          <w:rFonts w:ascii="GHEA Grapalat" w:eastAsia="Times New Roman" w:hAnsi="GHEA Grapalat" w:cs="Times Armenian"/>
          <w:sz w:val="20"/>
          <w:szCs w:val="20"/>
          <w:lang w:val="es-ES"/>
        </w:rPr>
        <w:t xml:space="preserve"> ա</w:t>
      </w:r>
      <w:r w:rsidRPr="000036EF">
        <w:rPr>
          <w:rFonts w:ascii="GHEA Grapalat" w:eastAsia="Times New Roman" w:hAnsi="GHEA Grapalat" w:cs="Sylfaen"/>
          <w:sz w:val="20"/>
          <w:szCs w:val="20"/>
          <w:lang w:val="pt-BR"/>
        </w:rPr>
        <w:t>շխատանքի</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վերաբերյալ</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Պատվիրատուի</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տված</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ցուցումները</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եթե</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դրանք</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չեն</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հակասում</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պայմանագրի</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պայմաններին</w:t>
      </w:r>
      <w:r w:rsidRPr="000036EF">
        <w:rPr>
          <w:rFonts w:ascii="GHEA Grapalat" w:eastAsia="Times New Roman" w:hAnsi="GHEA Grapalat" w:cs="Tahoma"/>
          <w:sz w:val="20"/>
          <w:szCs w:val="20"/>
          <w:lang w:val="es-ES"/>
        </w:rPr>
        <w:t>։</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Times Armenian"/>
          <w:sz w:val="20"/>
          <w:szCs w:val="20"/>
          <w:lang w:val="es-ES"/>
        </w:rPr>
        <w:tab/>
      </w:r>
    </w:p>
    <w:p w14:paraId="6E8BC9B7" w14:textId="77777777" w:rsidR="000036EF" w:rsidRPr="000036EF" w:rsidRDefault="000036EF" w:rsidP="00D23BB5">
      <w:pPr>
        <w:tabs>
          <w:tab w:val="left" w:pos="1276"/>
        </w:tabs>
        <w:spacing w:after="0" w:line="240" w:lineRule="auto"/>
        <w:ind w:firstLine="720"/>
        <w:jc w:val="both"/>
        <w:rPr>
          <w:rFonts w:ascii="GHEA Grapalat" w:eastAsia="Times New Roman" w:hAnsi="GHEA Grapalat" w:cs="Times New Roman"/>
          <w:sz w:val="20"/>
          <w:szCs w:val="20"/>
          <w:lang w:val="es-ES"/>
        </w:rPr>
      </w:pPr>
      <w:r w:rsidRPr="000036EF">
        <w:rPr>
          <w:rFonts w:ascii="GHEA Grapalat" w:eastAsia="Times New Roman" w:hAnsi="GHEA Grapalat" w:cs="Times New Roman"/>
          <w:sz w:val="20"/>
          <w:szCs w:val="20"/>
          <w:lang w:val="es-ES"/>
        </w:rPr>
        <w:t>3.4.3</w:t>
      </w:r>
      <w:r w:rsidRPr="000036EF">
        <w:rPr>
          <w:rFonts w:ascii="GHEA Grapalat" w:eastAsia="Times New Roman" w:hAnsi="GHEA Grapalat" w:cs="Times New Roman"/>
          <w:sz w:val="20"/>
          <w:szCs w:val="20"/>
          <w:lang w:val="es-ES"/>
        </w:rPr>
        <w:tab/>
        <w:t xml:space="preserve"> </w:t>
      </w:r>
      <w:r w:rsidRPr="000036EF">
        <w:rPr>
          <w:rFonts w:ascii="GHEA Grapalat" w:eastAsia="Times New Roman" w:hAnsi="GHEA Grapalat" w:cs="Sylfaen"/>
          <w:sz w:val="20"/>
          <w:szCs w:val="20"/>
          <w:lang w:val="pt-BR"/>
        </w:rPr>
        <w:t>Ապահովել</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շինմոնտաժային</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աշխատանքների</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կատարումը</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շինարարական</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նորմերին</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կանոններին</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ու</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տեխնիկական</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պայմաններին</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համապատասխան</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կատարել</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իր</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կողմից</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մոնտաժված</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սարքավորման</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էլեկտրական</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ջեռուցման</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ջրամատակարարման</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կոյուղու</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օդափոխիչ</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և</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այլն</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անհատական</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փորձարկում</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մասնակցել</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սարքավորման</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համալիր</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փորձարկմանը</w:t>
      </w:r>
      <w:r w:rsidRPr="000036EF">
        <w:rPr>
          <w:rFonts w:ascii="GHEA Grapalat" w:eastAsia="Times New Roman" w:hAnsi="GHEA Grapalat" w:cs="Tahoma"/>
          <w:sz w:val="20"/>
          <w:szCs w:val="20"/>
          <w:lang w:val="es-ES"/>
        </w:rPr>
        <w:t>։</w:t>
      </w:r>
    </w:p>
    <w:p w14:paraId="03C66373" w14:textId="77777777" w:rsidR="000036EF" w:rsidRPr="000036EF" w:rsidRDefault="000036EF" w:rsidP="000036EF">
      <w:pPr>
        <w:tabs>
          <w:tab w:val="left" w:pos="1276"/>
        </w:tabs>
        <w:spacing w:after="0" w:line="240" w:lineRule="auto"/>
        <w:ind w:firstLine="720"/>
        <w:jc w:val="both"/>
        <w:rPr>
          <w:rFonts w:ascii="GHEA Grapalat" w:eastAsia="Times New Roman" w:hAnsi="GHEA Grapalat" w:cs="Times New Roman"/>
          <w:sz w:val="20"/>
          <w:szCs w:val="20"/>
          <w:lang w:val="es-ES"/>
        </w:rPr>
      </w:pPr>
      <w:r w:rsidRPr="000036EF">
        <w:rPr>
          <w:rFonts w:ascii="GHEA Grapalat" w:eastAsia="Times New Roman" w:hAnsi="GHEA Grapalat" w:cs="Times New Roman"/>
          <w:sz w:val="20"/>
          <w:szCs w:val="20"/>
          <w:lang w:val="es-ES"/>
        </w:rPr>
        <w:t xml:space="preserve">3.4.4 </w:t>
      </w:r>
      <w:r w:rsidRPr="000036EF">
        <w:rPr>
          <w:rFonts w:ascii="GHEA Grapalat" w:eastAsia="Times New Roman" w:hAnsi="GHEA Grapalat" w:cs="Times New Roman"/>
          <w:sz w:val="20"/>
          <w:szCs w:val="20"/>
          <w:lang w:val="es-ES"/>
        </w:rPr>
        <w:tab/>
      </w:r>
      <w:r w:rsidRPr="000036EF">
        <w:rPr>
          <w:rFonts w:ascii="GHEA Grapalat" w:eastAsia="Times New Roman" w:hAnsi="GHEA Grapalat" w:cs="Sylfaen"/>
          <w:sz w:val="20"/>
          <w:szCs w:val="20"/>
          <w:lang w:val="pt-BR"/>
        </w:rPr>
        <w:t>Աշխատանքի</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արդյունքը</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Պատվիրատուին</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հանձնելիս</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նրան</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հայտնել</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այն</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պահանջների</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և</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կանոնների</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մասին</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որոնց</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պահպանումն</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անհրաժեշտ</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է</w:t>
      </w:r>
      <w:r w:rsidRPr="000036EF">
        <w:rPr>
          <w:rFonts w:ascii="GHEA Grapalat" w:eastAsia="Times New Roman" w:hAnsi="GHEA Grapalat" w:cs="Times Armenian"/>
          <w:sz w:val="20"/>
          <w:szCs w:val="20"/>
          <w:lang w:val="es-ES"/>
        </w:rPr>
        <w:t xml:space="preserve"> ա</w:t>
      </w:r>
      <w:r w:rsidRPr="000036EF">
        <w:rPr>
          <w:rFonts w:ascii="GHEA Grapalat" w:eastAsia="Times New Roman" w:hAnsi="GHEA Grapalat" w:cs="Sylfaen"/>
          <w:sz w:val="20"/>
          <w:szCs w:val="20"/>
          <w:lang w:val="pt-BR"/>
        </w:rPr>
        <w:t>շխատանքի</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արդյունքի</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արդյունավետ</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և</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անվտանգ</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օգտագործման</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համար</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ինչպես</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նաև</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տեղեկություններ</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հաղորդել</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այդ</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պահանջները</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և</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կանոնները</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չպահպանելու</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հնարավոր</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հետևանքների</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մասին</w:t>
      </w:r>
      <w:r w:rsidRPr="000036EF">
        <w:rPr>
          <w:rFonts w:ascii="GHEA Grapalat" w:eastAsia="Times New Roman" w:hAnsi="GHEA Grapalat" w:cs="Tahoma"/>
          <w:sz w:val="20"/>
          <w:szCs w:val="20"/>
          <w:lang w:val="es-ES"/>
        </w:rPr>
        <w:t>։</w:t>
      </w:r>
    </w:p>
    <w:p w14:paraId="6CE1F0E4" w14:textId="77777777" w:rsidR="000036EF" w:rsidRPr="000036EF" w:rsidRDefault="000036EF" w:rsidP="000036EF">
      <w:pPr>
        <w:tabs>
          <w:tab w:val="left" w:pos="1276"/>
        </w:tabs>
        <w:spacing w:after="0" w:line="240" w:lineRule="auto"/>
        <w:ind w:firstLine="720"/>
        <w:jc w:val="both"/>
        <w:rPr>
          <w:rFonts w:ascii="GHEA Grapalat" w:eastAsia="Times New Roman" w:hAnsi="GHEA Grapalat" w:cs="Times Armenian"/>
          <w:sz w:val="20"/>
          <w:szCs w:val="20"/>
          <w:lang w:val="es-ES"/>
        </w:rPr>
      </w:pPr>
      <w:r w:rsidRPr="000036EF">
        <w:rPr>
          <w:rFonts w:ascii="GHEA Grapalat" w:eastAsia="Times New Roman" w:hAnsi="GHEA Grapalat" w:cs="Times New Roman"/>
          <w:sz w:val="20"/>
          <w:szCs w:val="20"/>
          <w:lang w:val="es-ES"/>
        </w:rPr>
        <w:t>3.4.5</w:t>
      </w:r>
      <w:r w:rsidRPr="000036EF">
        <w:rPr>
          <w:rFonts w:ascii="GHEA Grapalat" w:eastAsia="Times New Roman" w:hAnsi="GHEA Grapalat" w:cs="Times New Roman"/>
          <w:sz w:val="20"/>
          <w:szCs w:val="20"/>
          <w:lang w:val="es-ES"/>
        </w:rPr>
        <w:tab/>
        <w:t xml:space="preserve"> Պ</w:t>
      </w:r>
      <w:r w:rsidRPr="000036EF">
        <w:rPr>
          <w:rFonts w:ascii="GHEA Grapalat" w:eastAsia="Times New Roman" w:hAnsi="GHEA Grapalat" w:cs="Sylfaen"/>
          <w:sz w:val="20"/>
          <w:szCs w:val="20"/>
          <w:lang w:val="pt-BR"/>
        </w:rPr>
        <w:t>այմանագրի</w:t>
      </w:r>
      <w:r w:rsidRPr="000036EF">
        <w:rPr>
          <w:rFonts w:ascii="GHEA Grapalat" w:eastAsia="Times New Roman" w:hAnsi="GHEA Grapalat" w:cs="Times Armenian"/>
          <w:sz w:val="20"/>
          <w:szCs w:val="20"/>
          <w:lang w:val="es-ES"/>
        </w:rPr>
        <w:t xml:space="preserve"> 1.3 </w:t>
      </w:r>
      <w:r w:rsidRPr="000036EF">
        <w:rPr>
          <w:rFonts w:ascii="GHEA Grapalat" w:eastAsia="Times New Roman" w:hAnsi="GHEA Grapalat" w:cs="Sylfaen"/>
          <w:sz w:val="20"/>
          <w:szCs w:val="20"/>
          <w:lang w:val="pt-BR"/>
        </w:rPr>
        <w:t>կետում</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նշված</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ժամկետը</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ներառյալ</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օրացուցային</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գրաֆիկը</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խախտելու</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և</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Պատվիրատուի</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կողմից</w:t>
      </w:r>
      <w:r w:rsidRPr="000036EF">
        <w:rPr>
          <w:rFonts w:ascii="GHEA Grapalat" w:eastAsia="Times New Roman" w:hAnsi="GHEA Grapalat" w:cs="Times Armenian"/>
          <w:sz w:val="20"/>
          <w:szCs w:val="20"/>
          <w:lang w:val="es-ES"/>
        </w:rPr>
        <w:t xml:space="preserve"> ա</w:t>
      </w:r>
      <w:r w:rsidRPr="000036EF">
        <w:rPr>
          <w:rFonts w:ascii="GHEA Grapalat" w:eastAsia="Times New Roman" w:hAnsi="GHEA Grapalat" w:cs="Sylfaen"/>
          <w:sz w:val="20"/>
          <w:szCs w:val="20"/>
          <w:lang w:val="pt-BR"/>
        </w:rPr>
        <w:t>շխատանքի</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կատարման</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նոր</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ժամկետ</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սահմանվելու</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դեպքում</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ապահովել</w:t>
      </w:r>
      <w:r w:rsidRPr="000036EF">
        <w:rPr>
          <w:rFonts w:ascii="GHEA Grapalat" w:eastAsia="Times New Roman" w:hAnsi="GHEA Grapalat" w:cs="Times Armenian"/>
          <w:sz w:val="20"/>
          <w:szCs w:val="20"/>
          <w:lang w:val="es-ES"/>
        </w:rPr>
        <w:t xml:space="preserve"> ա</w:t>
      </w:r>
      <w:r w:rsidRPr="000036EF">
        <w:rPr>
          <w:rFonts w:ascii="GHEA Grapalat" w:eastAsia="Times New Roman" w:hAnsi="GHEA Grapalat" w:cs="Sylfaen"/>
          <w:sz w:val="20"/>
          <w:szCs w:val="20"/>
          <w:lang w:val="pt-BR"/>
        </w:rPr>
        <w:t>շխատանքի</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կատարումը</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սահմանված</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ժամկետում</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և</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յուրաքանչյուր</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ուշացված</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օրվա</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համար</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վճարել</w:t>
      </w:r>
      <w:r w:rsidRPr="000036EF">
        <w:rPr>
          <w:rFonts w:ascii="GHEA Grapalat" w:eastAsia="Times New Roman" w:hAnsi="GHEA Grapalat" w:cs="Times Armenian"/>
          <w:sz w:val="20"/>
          <w:szCs w:val="20"/>
          <w:lang w:val="es-ES"/>
        </w:rPr>
        <w:t xml:space="preserve"> </w:t>
      </w:r>
      <w:proofErr w:type="gramStart"/>
      <w:r w:rsidRPr="000036EF">
        <w:rPr>
          <w:rFonts w:ascii="GHEA Grapalat" w:eastAsia="Times New Roman" w:hAnsi="GHEA Grapalat" w:cs="Sylfaen"/>
          <w:sz w:val="20"/>
          <w:szCs w:val="20"/>
          <w:lang w:val="pt-BR"/>
        </w:rPr>
        <w:t>պայմանագրի</w:t>
      </w:r>
      <w:r w:rsidRPr="000036EF">
        <w:rPr>
          <w:rFonts w:ascii="GHEA Grapalat" w:eastAsia="Times New Roman" w:hAnsi="GHEA Grapalat" w:cs="Times Armenian"/>
          <w:sz w:val="20"/>
          <w:szCs w:val="20"/>
          <w:lang w:val="es-ES"/>
        </w:rPr>
        <w:t xml:space="preserve">  6.2</w:t>
      </w:r>
      <w:proofErr w:type="gramEnd"/>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կետով</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նախատեսված</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տույժը</w:t>
      </w:r>
      <w:r w:rsidRPr="000036EF">
        <w:rPr>
          <w:rFonts w:ascii="GHEA Grapalat" w:eastAsia="Times New Roman" w:hAnsi="GHEA Grapalat" w:cs="Tahoma"/>
          <w:sz w:val="20"/>
          <w:szCs w:val="20"/>
          <w:lang w:val="es-ES"/>
        </w:rPr>
        <w:t>։</w:t>
      </w:r>
    </w:p>
    <w:p w14:paraId="32E34AEC" w14:textId="77777777" w:rsidR="000036EF" w:rsidRPr="000036EF" w:rsidRDefault="000036EF" w:rsidP="000036EF">
      <w:pPr>
        <w:tabs>
          <w:tab w:val="left" w:pos="1276"/>
        </w:tabs>
        <w:spacing w:after="0" w:line="240" w:lineRule="auto"/>
        <w:ind w:firstLine="720"/>
        <w:jc w:val="both"/>
        <w:rPr>
          <w:rFonts w:ascii="GHEA Grapalat" w:eastAsia="Times New Roman" w:hAnsi="GHEA Grapalat" w:cs="Times New Roman"/>
          <w:sz w:val="20"/>
          <w:szCs w:val="20"/>
          <w:lang w:val="es-ES"/>
        </w:rPr>
      </w:pPr>
      <w:r w:rsidRPr="000036EF">
        <w:rPr>
          <w:rFonts w:ascii="GHEA Grapalat" w:eastAsia="Times New Roman" w:hAnsi="GHEA Grapalat" w:cs="Times New Roman"/>
          <w:sz w:val="20"/>
          <w:szCs w:val="20"/>
          <w:lang w:val="es-ES"/>
        </w:rPr>
        <w:t>3.4.6</w:t>
      </w:r>
      <w:r w:rsidRPr="000036EF">
        <w:rPr>
          <w:rFonts w:ascii="GHEA Grapalat" w:eastAsia="Times New Roman" w:hAnsi="GHEA Grapalat" w:cs="Times New Roman"/>
          <w:sz w:val="20"/>
          <w:szCs w:val="20"/>
          <w:lang w:val="es-ES"/>
        </w:rPr>
        <w:tab/>
        <w:t>Պ</w:t>
      </w:r>
      <w:r w:rsidRPr="000036EF">
        <w:rPr>
          <w:rFonts w:ascii="GHEA Grapalat" w:eastAsia="Times New Roman" w:hAnsi="GHEA Grapalat" w:cs="Sylfaen"/>
          <w:sz w:val="20"/>
          <w:szCs w:val="20"/>
          <w:lang w:val="pt-BR"/>
        </w:rPr>
        <w:t>այմանագրի</w:t>
      </w:r>
      <w:r w:rsidRPr="000036EF">
        <w:rPr>
          <w:rFonts w:ascii="GHEA Grapalat" w:eastAsia="Times New Roman" w:hAnsi="GHEA Grapalat" w:cs="Times Armenian"/>
          <w:sz w:val="20"/>
          <w:szCs w:val="20"/>
          <w:lang w:val="es-ES"/>
        </w:rPr>
        <w:t xml:space="preserve"> 3.1.4 </w:t>
      </w:r>
      <w:r w:rsidRPr="000036EF">
        <w:rPr>
          <w:rFonts w:ascii="GHEA Grapalat" w:eastAsia="Times New Roman" w:hAnsi="GHEA Grapalat" w:cs="Sylfaen"/>
          <w:sz w:val="20"/>
          <w:szCs w:val="20"/>
          <w:lang w:val="pt-BR"/>
        </w:rPr>
        <w:t>կետով</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նախատեսված</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հիմքերով</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պայմանագրի</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լուծման</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դեպքում</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հատուցել</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Պատվիրատուին</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պատճառված</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վնասները</w:t>
      </w:r>
      <w:r w:rsidRPr="000036EF">
        <w:rPr>
          <w:rFonts w:ascii="GHEA Grapalat" w:eastAsia="Times New Roman" w:hAnsi="GHEA Grapalat" w:cs="Sylfaen"/>
          <w:sz w:val="20"/>
          <w:szCs w:val="20"/>
          <w:lang w:val="es-ES"/>
        </w:rPr>
        <w:t xml:space="preserve"> </w:t>
      </w:r>
      <w:r w:rsidRPr="000036EF">
        <w:rPr>
          <w:rFonts w:ascii="GHEA Grapalat" w:eastAsia="Times New Roman" w:hAnsi="GHEA Grapalat" w:cs="Sylfaen"/>
          <w:sz w:val="20"/>
          <w:szCs w:val="20"/>
          <w:lang w:val="pt-BR"/>
        </w:rPr>
        <w:t>և</w:t>
      </w:r>
      <w:r w:rsidRPr="000036EF">
        <w:rPr>
          <w:rFonts w:ascii="GHEA Grapalat" w:eastAsia="Times New Roman" w:hAnsi="GHEA Grapalat" w:cs="Sylfaen"/>
          <w:sz w:val="20"/>
          <w:szCs w:val="20"/>
          <w:lang w:val="es-ES"/>
        </w:rPr>
        <w:t xml:space="preserve"> </w:t>
      </w:r>
      <w:r w:rsidRPr="000036EF">
        <w:rPr>
          <w:rFonts w:ascii="GHEA Grapalat" w:eastAsia="Times New Roman" w:hAnsi="GHEA Grapalat" w:cs="Sylfaen"/>
          <w:sz w:val="20"/>
          <w:szCs w:val="20"/>
          <w:lang w:val="pt-BR"/>
        </w:rPr>
        <w:t>վճարել</w:t>
      </w:r>
      <w:r w:rsidRPr="000036EF">
        <w:rPr>
          <w:rFonts w:ascii="GHEA Grapalat" w:eastAsia="Times New Roman" w:hAnsi="GHEA Grapalat" w:cs="Sylfaen"/>
          <w:sz w:val="20"/>
          <w:szCs w:val="20"/>
          <w:lang w:val="es-ES"/>
        </w:rPr>
        <w:t xml:space="preserve"> 6.3 </w:t>
      </w:r>
      <w:r w:rsidRPr="000036EF">
        <w:rPr>
          <w:rFonts w:ascii="GHEA Grapalat" w:eastAsia="Times New Roman" w:hAnsi="GHEA Grapalat" w:cs="Sylfaen"/>
          <w:sz w:val="20"/>
          <w:szCs w:val="20"/>
          <w:lang w:val="pt-BR"/>
        </w:rPr>
        <w:t>կետով</w:t>
      </w:r>
      <w:r w:rsidRPr="000036EF">
        <w:rPr>
          <w:rFonts w:ascii="GHEA Grapalat" w:eastAsia="Times New Roman" w:hAnsi="GHEA Grapalat" w:cs="Sylfaen"/>
          <w:sz w:val="20"/>
          <w:szCs w:val="20"/>
          <w:lang w:val="es-ES"/>
        </w:rPr>
        <w:t xml:space="preserve"> </w:t>
      </w:r>
      <w:r w:rsidRPr="000036EF">
        <w:rPr>
          <w:rFonts w:ascii="GHEA Grapalat" w:eastAsia="Times New Roman" w:hAnsi="GHEA Grapalat" w:cs="Sylfaen"/>
          <w:sz w:val="20"/>
          <w:szCs w:val="20"/>
          <w:lang w:val="pt-BR"/>
        </w:rPr>
        <w:t>նախատեսված</w:t>
      </w:r>
      <w:r w:rsidRPr="000036EF">
        <w:rPr>
          <w:rFonts w:ascii="GHEA Grapalat" w:eastAsia="Times New Roman" w:hAnsi="GHEA Grapalat" w:cs="Sylfaen"/>
          <w:sz w:val="20"/>
          <w:szCs w:val="20"/>
          <w:lang w:val="es-ES"/>
        </w:rPr>
        <w:t xml:space="preserve"> </w:t>
      </w:r>
      <w:r w:rsidRPr="000036EF">
        <w:rPr>
          <w:rFonts w:ascii="GHEA Grapalat" w:eastAsia="Times New Roman" w:hAnsi="GHEA Grapalat" w:cs="Sylfaen"/>
          <w:sz w:val="20"/>
          <w:szCs w:val="20"/>
          <w:lang w:val="pt-BR"/>
        </w:rPr>
        <w:t>տուգանքը</w:t>
      </w:r>
      <w:r w:rsidRPr="000036EF">
        <w:rPr>
          <w:rFonts w:ascii="GHEA Grapalat" w:eastAsia="Times New Roman" w:hAnsi="GHEA Grapalat" w:cs="Tahoma"/>
          <w:sz w:val="20"/>
          <w:szCs w:val="20"/>
          <w:lang w:val="es-ES"/>
        </w:rPr>
        <w:t>։</w:t>
      </w:r>
    </w:p>
    <w:p w14:paraId="54BE0F62" w14:textId="77777777" w:rsidR="000036EF" w:rsidRPr="000036EF" w:rsidRDefault="000036EF" w:rsidP="000036EF">
      <w:pPr>
        <w:tabs>
          <w:tab w:val="left" w:pos="1276"/>
        </w:tabs>
        <w:spacing w:after="0" w:line="240" w:lineRule="auto"/>
        <w:ind w:firstLine="720"/>
        <w:jc w:val="both"/>
        <w:rPr>
          <w:rFonts w:ascii="GHEA Grapalat" w:eastAsia="Times New Roman" w:hAnsi="GHEA Grapalat" w:cs="Times New Roman"/>
          <w:sz w:val="20"/>
          <w:szCs w:val="20"/>
          <w:lang w:val="es-ES"/>
        </w:rPr>
      </w:pPr>
      <w:r w:rsidRPr="000036EF">
        <w:rPr>
          <w:rFonts w:ascii="GHEA Grapalat" w:eastAsia="Times New Roman" w:hAnsi="GHEA Grapalat" w:cs="Times New Roman"/>
          <w:sz w:val="20"/>
          <w:szCs w:val="20"/>
          <w:lang w:val="es-ES"/>
        </w:rPr>
        <w:lastRenderedPageBreak/>
        <w:t xml:space="preserve">3.4.7 </w:t>
      </w:r>
      <w:r w:rsidRPr="000036EF">
        <w:rPr>
          <w:rFonts w:ascii="GHEA Grapalat" w:eastAsia="Times New Roman" w:hAnsi="GHEA Grapalat" w:cs="Times New Roman"/>
          <w:sz w:val="20"/>
          <w:szCs w:val="20"/>
          <w:lang w:val="es-ES"/>
        </w:rPr>
        <w:tab/>
      </w:r>
      <w:r w:rsidRPr="000036EF">
        <w:rPr>
          <w:rFonts w:ascii="GHEA Grapalat" w:eastAsia="Times New Roman" w:hAnsi="GHEA Grapalat" w:cs="Sylfaen"/>
          <w:sz w:val="20"/>
          <w:szCs w:val="20"/>
          <w:lang w:val="pt-BR"/>
        </w:rPr>
        <w:t>Շինարարության</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օբյեկտի</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կոնսերվացման</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անհրաժեշտության</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ծագման</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դեպքում</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իր</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միջոցներով</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կատարել</w:t>
      </w:r>
      <w:r w:rsidRPr="000036EF">
        <w:rPr>
          <w:rFonts w:ascii="GHEA Grapalat" w:eastAsia="Times New Roman" w:hAnsi="GHEA Grapalat" w:cs="Times Armenian"/>
          <w:sz w:val="20"/>
          <w:szCs w:val="20"/>
          <w:lang w:val="es-ES"/>
        </w:rPr>
        <w:t xml:space="preserve"> ա</w:t>
      </w:r>
      <w:r w:rsidRPr="000036EF">
        <w:rPr>
          <w:rFonts w:ascii="GHEA Grapalat" w:eastAsia="Times New Roman" w:hAnsi="GHEA Grapalat" w:cs="Sylfaen"/>
          <w:sz w:val="20"/>
          <w:szCs w:val="20"/>
          <w:lang w:val="pt-BR"/>
        </w:rPr>
        <w:t>շխատանքը</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դադարեցնելու</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և</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շինարարությունը</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կոնսերվացնելու</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անհրաժեշտությունից</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բխող</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ողջամիտ</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ծախսերը</w:t>
      </w:r>
      <w:r w:rsidRPr="000036EF">
        <w:rPr>
          <w:rFonts w:ascii="GHEA Grapalat" w:eastAsia="Times New Roman" w:hAnsi="GHEA Grapalat" w:cs="Tahoma"/>
          <w:sz w:val="20"/>
          <w:szCs w:val="20"/>
          <w:lang w:val="es-ES"/>
        </w:rPr>
        <w:t>։</w:t>
      </w:r>
    </w:p>
    <w:p w14:paraId="1A60FFAA" w14:textId="77777777" w:rsidR="000036EF" w:rsidRPr="000036EF" w:rsidRDefault="000036EF" w:rsidP="000036EF">
      <w:pPr>
        <w:tabs>
          <w:tab w:val="left" w:pos="1276"/>
        </w:tabs>
        <w:spacing w:after="0" w:line="240" w:lineRule="auto"/>
        <w:ind w:firstLine="720"/>
        <w:jc w:val="both"/>
        <w:rPr>
          <w:rFonts w:ascii="GHEA Grapalat" w:eastAsia="Times New Roman" w:hAnsi="GHEA Grapalat" w:cs="Times New Roman"/>
          <w:sz w:val="20"/>
          <w:szCs w:val="20"/>
          <w:lang w:val="es-ES"/>
        </w:rPr>
      </w:pPr>
      <w:r w:rsidRPr="000036EF">
        <w:rPr>
          <w:rFonts w:ascii="GHEA Grapalat" w:eastAsia="Times New Roman" w:hAnsi="GHEA Grapalat" w:cs="Times New Roman"/>
          <w:sz w:val="20"/>
          <w:szCs w:val="20"/>
          <w:lang w:val="es-ES"/>
        </w:rPr>
        <w:t xml:space="preserve">3.4.8 </w:t>
      </w:r>
      <w:r w:rsidRPr="000036EF">
        <w:rPr>
          <w:rFonts w:ascii="GHEA Grapalat" w:eastAsia="Times New Roman" w:hAnsi="GHEA Grapalat" w:cs="Sylfaen"/>
          <w:sz w:val="20"/>
          <w:szCs w:val="20"/>
          <w:lang w:val="hy-AM"/>
        </w:rPr>
        <w:t>Եթե</w:t>
      </w:r>
      <w:r w:rsidRPr="000036EF">
        <w:rPr>
          <w:rFonts w:ascii="GHEA Grapalat" w:eastAsia="Times New Roman" w:hAnsi="GHEA Grapalat" w:cs="Arial"/>
          <w:sz w:val="20"/>
          <w:szCs w:val="20"/>
          <w:lang w:val="hy-AM"/>
        </w:rPr>
        <w:t xml:space="preserve"> </w:t>
      </w:r>
      <w:r w:rsidRPr="000036EF">
        <w:rPr>
          <w:rFonts w:ascii="GHEA Grapalat" w:eastAsia="Times New Roman" w:hAnsi="GHEA Grapalat" w:cs="Sylfaen"/>
          <w:sz w:val="20"/>
          <w:szCs w:val="20"/>
          <w:lang w:val="hy-AM"/>
        </w:rPr>
        <w:t>շինարարական</w:t>
      </w:r>
      <w:r w:rsidRPr="000036EF">
        <w:rPr>
          <w:rFonts w:ascii="GHEA Grapalat" w:eastAsia="Times New Roman" w:hAnsi="GHEA Grapalat" w:cs="Arial"/>
          <w:sz w:val="20"/>
          <w:szCs w:val="20"/>
          <w:lang w:val="hy-AM"/>
        </w:rPr>
        <w:t xml:space="preserve"> </w:t>
      </w:r>
      <w:r w:rsidRPr="000036EF">
        <w:rPr>
          <w:rFonts w:ascii="GHEA Grapalat" w:eastAsia="Times New Roman" w:hAnsi="GHEA Grapalat" w:cs="Sylfaen"/>
          <w:sz w:val="20"/>
          <w:szCs w:val="20"/>
          <w:lang w:val="hy-AM"/>
        </w:rPr>
        <w:t>ծրագրերի</w:t>
      </w:r>
      <w:r w:rsidRPr="000036EF">
        <w:rPr>
          <w:rFonts w:ascii="GHEA Grapalat" w:eastAsia="Times New Roman" w:hAnsi="GHEA Grapalat" w:cs="Arial"/>
          <w:sz w:val="20"/>
          <w:szCs w:val="20"/>
          <w:lang w:val="hy-AM"/>
        </w:rPr>
        <w:t xml:space="preserve"> </w:t>
      </w:r>
      <w:r w:rsidRPr="000036EF">
        <w:rPr>
          <w:rFonts w:ascii="GHEA Grapalat" w:eastAsia="Times New Roman" w:hAnsi="GHEA Grapalat" w:cs="Sylfaen"/>
          <w:sz w:val="20"/>
          <w:szCs w:val="20"/>
          <w:lang w:val="hy-AM"/>
        </w:rPr>
        <w:t>կատարման</w:t>
      </w:r>
      <w:r w:rsidRPr="000036EF">
        <w:rPr>
          <w:rFonts w:ascii="GHEA Grapalat" w:eastAsia="Times New Roman" w:hAnsi="GHEA Grapalat" w:cs="Arial"/>
          <w:sz w:val="20"/>
          <w:szCs w:val="20"/>
          <w:lang w:val="hy-AM"/>
        </w:rPr>
        <w:t xml:space="preserve"> </w:t>
      </w:r>
      <w:r w:rsidRPr="000036EF">
        <w:rPr>
          <w:rFonts w:ascii="GHEA Grapalat" w:eastAsia="Times New Roman" w:hAnsi="GHEA Grapalat" w:cs="Sylfaen"/>
          <w:sz w:val="20"/>
          <w:szCs w:val="20"/>
          <w:lang w:val="hy-AM"/>
        </w:rPr>
        <w:t>արդյունքի</w:t>
      </w:r>
      <w:r w:rsidRPr="000036EF">
        <w:rPr>
          <w:rFonts w:ascii="GHEA Grapalat" w:eastAsia="Times New Roman" w:hAnsi="GHEA Grapalat" w:cs="Arial"/>
          <w:sz w:val="20"/>
          <w:szCs w:val="20"/>
          <w:lang w:val="hy-AM"/>
        </w:rPr>
        <w:t xml:space="preserve"> </w:t>
      </w:r>
      <w:r w:rsidRPr="000036EF">
        <w:rPr>
          <w:rFonts w:ascii="GHEA Grapalat" w:eastAsia="Times New Roman" w:hAnsi="GHEA Grapalat" w:cs="Sylfaen"/>
          <w:sz w:val="20"/>
          <w:szCs w:val="20"/>
          <w:lang w:val="hy-AM"/>
        </w:rPr>
        <w:t>կամ</w:t>
      </w:r>
      <w:r w:rsidRPr="000036EF">
        <w:rPr>
          <w:rFonts w:ascii="GHEA Grapalat" w:eastAsia="Times New Roman" w:hAnsi="GHEA Grapalat" w:cs="Arial"/>
          <w:sz w:val="20"/>
          <w:szCs w:val="20"/>
          <w:lang w:val="hy-AM"/>
        </w:rPr>
        <w:t xml:space="preserve"> </w:t>
      </w:r>
      <w:r w:rsidRPr="000036EF">
        <w:rPr>
          <w:rFonts w:ascii="GHEA Grapalat" w:eastAsia="Times New Roman" w:hAnsi="GHEA Grapalat" w:cs="Sylfaen"/>
          <w:sz w:val="20"/>
          <w:szCs w:val="20"/>
          <w:lang w:val="hy-AM"/>
        </w:rPr>
        <w:t>դրա</w:t>
      </w:r>
      <w:r w:rsidRPr="000036EF">
        <w:rPr>
          <w:rFonts w:ascii="GHEA Grapalat" w:eastAsia="Times New Roman" w:hAnsi="GHEA Grapalat" w:cs="Arial"/>
          <w:sz w:val="20"/>
          <w:szCs w:val="20"/>
          <w:lang w:val="hy-AM"/>
        </w:rPr>
        <w:t xml:space="preserve"> </w:t>
      </w:r>
      <w:r w:rsidRPr="000036EF">
        <w:rPr>
          <w:rFonts w:ascii="GHEA Grapalat" w:eastAsia="Times New Roman" w:hAnsi="GHEA Grapalat" w:cs="Sylfaen"/>
          <w:sz w:val="20"/>
          <w:szCs w:val="20"/>
          <w:lang w:val="hy-AM"/>
        </w:rPr>
        <w:t>առանձին</w:t>
      </w:r>
      <w:r w:rsidRPr="000036EF">
        <w:rPr>
          <w:rFonts w:ascii="GHEA Grapalat" w:eastAsia="Times New Roman" w:hAnsi="GHEA Grapalat" w:cs="Arial"/>
          <w:sz w:val="20"/>
          <w:szCs w:val="20"/>
          <w:lang w:val="hy-AM"/>
        </w:rPr>
        <w:t xml:space="preserve"> </w:t>
      </w:r>
      <w:r w:rsidRPr="000036EF">
        <w:rPr>
          <w:rFonts w:ascii="GHEA Grapalat" w:eastAsia="Times New Roman" w:hAnsi="GHEA Grapalat" w:cs="Sylfaen"/>
          <w:sz w:val="20"/>
          <w:szCs w:val="20"/>
          <w:lang w:val="hy-AM"/>
        </w:rPr>
        <w:t>բաղադրիչի</w:t>
      </w:r>
      <w:r w:rsidRPr="000036EF">
        <w:rPr>
          <w:rFonts w:ascii="GHEA Grapalat" w:eastAsia="Times New Roman" w:hAnsi="GHEA Grapalat" w:cs="Arial"/>
          <w:sz w:val="20"/>
          <w:szCs w:val="20"/>
          <w:lang w:val="hy-AM"/>
        </w:rPr>
        <w:t xml:space="preserve"> </w:t>
      </w:r>
      <w:r w:rsidRPr="000036EF">
        <w:rPr>
          <w:rFonts w:ascii="GHEA Grapalat" w:eastAsia="Times New Roman" w:hAnsi="GHEA Grapalat" w:cs="Sylfaen"/>
          <w:sz w:val="20"/>
          <w:szCs w:val="20"/>
          <w:lang w:val="hy-AM"/>
        </w:rPr>
        <w:t>համար</w:t>
      </w:r>
      <w:r w:rsidRPr="000036EF">
        <w:rPr>
          <w:rFonts w:ascii="GHEA Grapalat" w:eastAsia="Times New Roman" w:hAnsi="GHEA Grapalat" w:cs="Arial"/>
          <w:sz w:val="20"/>
          <w:szCs w:val="20"/>
          <w:lang w:val="hy-AM"/>
        </w:rPr>
        <w:t xml:space="preserve"> </w:t>
      </w:r>
      <w:r w:rsidRPr="000036EF">
        <w:rPr>
          <w:rFonts w:ascii="GHEA Grapalat" w:eastAsia="Times New Roman" w:hAnsi="GHEA Grapalat" w:cs="Sylfaen"/>
          <w:sz w:val="20"/>
          <w:szCs w:val="20"/>
          <w:lang w:val="hy-AM"/>
        </w:rPr>
        <w:t>սահմանված</w:t>
      </w:r>
      <w:r w:rsidRPr="000036EF">
        <w:rPr>
          <w:rFonts w:ascii="GHEA Grapalat" w:eastAsia="Times New Roman" w:hAnsi="GHEA Grapalat" w:cs="Arial"/>
          <w:sz w:val="20"/>
          <w:szCs w:val="20"/>
          <w:lang w:val="hy-AM"/>
        </w:rPr>
        <w:t xml:space="preserve"> </w:t>
      </w:r>
      <w:r w:rsidRPr="000036EF">
        <w:rPr>
          <w:rFonts w:ascii="GHEA Grapalat" w:eastAsia="Times New Roman" w:hAnsi="GHEA Grapalat" w:cs="Sylfaen"/>
          <w:sz w:val="20"/>
          <w:szCs w:val="20"/>
          <w:lang w:val="hy-AM"/>
        </w:rPr>
        <w:t>երաշխիքային</w:t>
      </w:r>
      <w:r w:rsidRPr="000036EF">
        <w:rPr>
          <w:rFonts w:ascii="GHEA Grapalat" w:eastAsia="Times New Roman" w:hAnsi="GHEA Grapalat" w:cs="Arial"/>
          <w:sz w:val="20"/>
          <w:szCs w:val="20"/>
          <w:lang w:val="hy-AM"/>
        </w:rPr>
        <w:t xml:space="preserve"> </w:t>
      </w:r>
      <w:r w:rsidRPr="000036EF">
        <w:rPr>
          <w:rFonts w:ascii="GHEA Grapalat" w:eastAsia="Times New Roman" w:hAnsi="GHEA Grapalat" w:cs="Sylfaen"/>
          <w:sz w:val="20"/>
          <w:szCs w:val="20"/>
          <w:lang w:val="hy-AM"/>
        </w:rPr>
        <w:t>ժամկետի</w:t>
      </w:r>
      <w:r w:rsidRPr="000036EF">
        <w:rPr>
          <w:rFonts w:ascii="GHEA Grapalat" w:eastAsia="Times New Roman" w:hAnsi="GHEA Grapalat" w:cs="Arial"/>
          <w:sz w:val="20"/>
          <w:szCs w:val="20"/>
          <w:lang w:val="hy-AM"/>
        </w:rPr>
        <w:t xml:space="preserve"> </w:t>
      </w:r>
      <w:r w:rsidRPr="000036EF">
        <w:rPr>
          <w:rFonts w:ascii="GHEA Grapalat" w:eastAsia="Times New Roman" w:hAnsi="GHEA Grapalat" w:cs="Sylfaen"/>
          <w:sz w:val="20"/>
          <w:szCs w:val="20"/>
          <w:lang w:val="hy-AM"/>
        </w:rPr>
        <w:t>ընթացքում</w:t>
      </w:r>
      <w:r w:rsidRPr="000036EF">
        <w:rPr>
          <w:rFonts w:ascii="GHEA Grapalat" w:eastAsia="Times New Roman" w:hAnsi="GHEA Grapalat" w:cs="Arial"/>
          <w:sz w:val="20"/>
          <w:szCs w:val="20"/>
          <w:lang w:val="hy-AM"/>
        </w:rPr>
        <w:t xml:space="preserve"> </w:t>
      </w:r>
      <w:r w:rsidRPr="000036EF">
        <w:rPr>
          <w:rFonts w:ascii="GHEA Grapalat" w:eastAsia="Times New Roman" w:hAnsi="GHEA Grapalat" w:cs="Sylfaen"/>
          <w:sz w:val="20"/>
          <w:szCs w:val="20"/>
          <w:lang w:val="hy-AM"/>
        </w:rPr>
        <w:t>ի</w:t>
      </w:r>
      <w:r w:rsidRPr="000036EF">
        <w:rPr>
          <w:rFonts w:ascii="GHEA Grapalat" w:eastAsia="Times New Roman" w:hAnsi="GHEA Grapalat" w:cs="Arial"/>
          <w:sz w:val="20"/>
          <w:szCs w:val="20"/>
          <w:lang w:val="hy-AM"/>
        </w:rPr>
        <w:t xml:space="preserve"> </w:t>
      </w:r>
      <w:r w:rsidRPr="000036EF">
        <w:rPr>
          <w:rFonts w:ascii="GHEA Grapalat" w:eastAsia="Times New Roman" w:hAnsi="GHEA Grapalat" w:cs="Sylfaen"/>
          <w:sz w:val="20"/>
          <w:szCs w:val="20"/>
          <w:lang w:val="hy-AM"/>
        </w:rPr>
        <w:t>հայտ</w:t>
      </w:r>
      <w:r w:rsidRPr="000036EF">
        <w:rPr>
          <w:rFonts w:ascii="GHEA Grapalat" w:eastAsia="Times New Roman" w:hAnsi="GHEA Grapalat" w:cs="Arial"/>
          <w:sz w:val="20"/>
          <w:szCs w:val="20"/>
          <w:lang w:val="hy-AM"/>
        </w:rPr>
        <w:t xml:space="preserve"> </w:t>
      </w:r>
      <w:r w:rsidRPr="000036EF">
        <w:rPr>
          <w:rFonts w:ascii="GHEA Grapalat" w:eastAsia="Times New Roman" w:hAnsi="GHEA Grapalat" w:cs="Sylfaen"/>
          <w:sz w:val="20"/>
          <w:szCs w:val="20"/>
          <w:lang w:val="hy-AM"/>
        </w:rPr>
        <w:t>են</w:t>
      </w:r>
      <w:r w:rsidRPr="000036EF">
        <w:rPr>
          <w:rFonts w:ascii="GHEA Grapalat" w:eastAsia="Times New Roman" w:hAnsi="GHEA Grapalat" w:cs="Arial"/>
          <w:sz w:val="20"/>
          <w:szCs w:val="20"/>
          <w:lang w:val="hy-AM"/>
        </w:rPr>
        <w:t xml:space="preserve"> </w:t>
      </w:r>
      <w:proofErr w:type="spellStart"/>
      <w:r w:rsidRPr="000036EF">
        <w:rPr>
          <w:rFonts w:ascii="GHEA Grapalat" w:eastAsia="Times New Roman" w:hAnsi="GHEA Grapalat" w:cs="Arial"/>
          <w:sz w:val="20"/>
          <w:szCs w:val="20"/>
        </w:rPr>
        <w:t>եկել</w:t>
      </w:r>
      <w:proofErr w:type="spellEnd"/>
      <w:r w:rsidRPr="000036EF">
        <w:rPr>
          <w:rFonts w:ascii="GHEA Grapalat" w:eastAsia="Times New Roman" w:hAnsi="GHEA Grapalat" w:cs="Times New Roman"/>
          <w:sz w:val="20"/>
          <w:szCs w:val="20"/>
          <w:lang w:val="hy-AM"/>
        </w:rPr>
        <w:t xml:space="preserve"> </w:t>
      </w:r>
      <w:proofErr w:type="spellStart"/>
      <w:r w:rsidRPr="000036EF">
        <w:rPr>
          <w:rFonts w:ascii="GHEA Grapalat" w:eastAsia="Times New Roman" w:hAnsi="GHEA Grapalat" w:cs="Times New Roman"/>
          <w:sz w:val="20"/>
          <w:szCs w:val="20"/>
        </w:rPr>
        <w:t>կատարված</w:t>
      </w:r>
      <w:proofErr w:type="spellEnd"/>
      <w:r w:rsidRPr="000036EF">
        <w:rPr>
          <w:rFonts w:ascii="GHEA Grapalat" w:eastAsia="Times New Roman" w:hAnsi="GHEA Grapalat" w:cs="Times New Roman"/>
          <w:sz w:val="20"/>
          <w:szCs w:val="20"/>
          <w:lang w:val="es-ES"/>
        </w:rPr>
        <w:t xml:space="preserve"> </w:t>
      </w:r>
      <w:proofErr w:type="spellStart"/>
      <w:r w:rsidRPr="000036EF">
        <w:rPr>
          <w:rFonts w:ascii="GHEA Grapalat" w:eastAsia="Times New Roman" w:hAnsi="GHEA Grapalat" w:cs="Times New Roman"/>
          <w:sz w:val="20"/>
          <w:szCs w:val="20"/>
        </w:rPr>
        <w:t>աշխատանքի</w:t>
      </w:r>
      <w:proofErr w:type="spellEnd"/>
      <w:r w:rsidRPr="000036EF">
        <w:rPr>
          <w:rFonts w:ascii="GHEA Grapalat" w:eastAsia="Times New Roman" w:hAnsi="GHEA Grapalat" w:cs="Times New Roman"/>
          <w:sz w:val="20"/>
          <w:szCs w:val="20"/>
          <w:lang w:val="es-ES"/>
        </w:rPr>
        <w:t xml:space="preserve"> </w:t>
      </w:r>
      <w:r w:rsidRPr="000036EF">
        <w:rPr>
          <w:rFonts w:ascii="GHEA Grapalat" w:eastAsia="Times New Roman" w:hAnsi="GHEA Grapalat" w:cs="Sylfaen"/>
          <w:sz w:val="20"/>
          <w:szCs w:val="20"/>
          <w:lang w:val="hy-AM"/>
        </w:rPr>
        <w:t>թերություններ</w:t>
      </w:r>
      <w:r w:rsidRPr="000036EF">
        <w:rPr>
          <w:rFonts w:ascii="GHEA Grapalat" w:eastAsia="Times New Roman" w:hAnsi="GHEA Grapalat" w:cs="Arial"/>
          <w:sz w:val="20"/>
          <w:szCs w:val="20"/>
          <w:lang w:val="hy-AM"/>
        </w:rPr>
        <w:t xml:space="preserve">, </w:t>
      </w:r>
      <w:r w:rsidRPr="000036EF">
        <w:rPr>
          <w:rFonts w:ascii="GHEA Grapalat" w:eastAsia="Times New Roman" w:hAnsi="GHEA Grapalat" w:cs="Sylfaen"/>
          <w:sz w:val="20"/>
          <w:szCs w:val="20"/>
          <w:lang w:val="hy-AM"/>
        </w:rPr>
        <w:t>ապա</w:t>
      </w:r>
      <w:r w:rsidRPr="000036EF">
        <w:rPr>
          <w:rFonts w:ascii="GHEA Grapalat" w:eastAsia="Times New Roman" w:hAnsi="GHEA Grapalat" w:cs="Arial"/>
          <w:sz w:val="20"/>
          <w:szCs w:val="20"/>
          <w:lang w:val="hy-AM"/>
        </w:rPr>
        <w:t xml:space="preserve"> </w:t>
      </w:r>
      <w:r w:rsidRPr="000036EF">
        <w:rPr>
          <w:rFonts w:ascii="GHEA Grapalat" w:eastAsia="Times New Roman" w:hAnsi="GHEA Grapalat" w:cs="Sylfaen"/>
          <w:sz w:val="20"/>
          <w:szCs w:val="20"/>
        </w:rPr>
        <w:t>Կ</w:t>
      </w:r>
      <w:r w:rsidRPr="000036EF">
        <w:rPr>
          <w:rFonts w:ascii="GHEA Grapalat" w:eastAsia="Times New Roman" w:hAnsi="GHEA Grapalat" w:cs="Sylfaen"/>
          <w:sz w:val="20"/>
          <w:szCs w:val="20"/>
          <w:lang w:val="hy-AM"/>
        </w:rPr>
        <w:t>ապալառուն</w:t>
      </w:r>
      <w:r w:rsidRPr="000036EF">
        <w:rPr>
          <w:rFonts w:ascii="GHEA Grapalat" w:eastAsia="Times New Roman" w:hAnsi="GHEA Grapalat" w:cs="Arial"/>
          <w:sz w:val="20"/>
          <w:szCs w:val="20"/>
          <w:lang w:val="hy-AM"/>
        </w:rPr>
        <w:t xml:space="preserve"> </w:t>
      </w:r>
      <w:r w:rsidRPr="000036EF">
        <w:rPr>
          <w:rFonts w:ascii="GHEA Grapalat" w:eastAsia="Times New Roman" w:hAnsi="GHEA Grapalat" w:cs="Sylfaen"/>
          <w:sz w:val="20"/>
          <w:szCs w:val="20"/>
          <w:lang w:val="hy-AM"/>
        </w:rPr>
        <w:t>պարտավոր</w:t>
      </w:r>
      <w:r w:rsidRPr="000036EF">
        <w:rPr>
          <w:rFonts w:ascii="GHEA Grapalat" w:eastAsia="Times New Roman" w:hAnsi="GHEA Grapalat" w:cs="Arial"/>
          <w:sz w:val="20"/>
          <w:szCs w:val="20"/>
          <w:lang w:val="hy-AM"/>
        </w:rPr>
        <w:t xml:space="preserve"> </w:t>
      </w:r>
      <w:r w:rsidRPr="000036EF">
        <w:rPr>
          <w:rFonts w:ascii="GHEA Grapalat" w:eastAsia="Times New Roman" w:hAnsi="GHEA Grapalat" w:cs="Sylfaen"/>
          <w:sz w:val="20"/>
          <w:szCs w:val="20"/>
          <w:lang w:val="hy-AM"/>
        </w:rPr>
        <w:t>է</w:t>
      </w:r>
      <w:r w:rsidRPr="000036EF">
        <w:rPr>
          <w:rFonts w:ascii="GHEA Grapalat" w:eastAsia="Times New Roman" w:hAnsi="GHEA Grapalat" w:cs="Arial"/>
          <w:sz w:val="20"/>
          <w:szCs w:val="20"/>
          <w:lang w:val="hy-AM"/>
        </w:rPr>
        <w:t xml:space="preserve"> </w:t>
      </w:r>
      <w:r w:rsidRPr="000036EF">
        <w:rPr>
          <w:rFonts w:ascii="GHEA Grapalat" w:eastAsia="Times New Roman" w:hAnsi="GHEA Grapalat" w:cs="Sylfaen"/>
          <w:sz w:val="20"/>
          <w:szCs w:val="20"/>
          <w:lang w:val="hy-AM"/>
        </w:rPr>
        <w:t>իր</w:t>
      </w:r>
      <w:r w:rsidRPr="000036EF">
        <w:rPr>
          <w:rFonts w:ascii="GHEA Grapalat" w:eastAsia="Times New Roman" w:hAnsi="GHEA Grapalat" w:cs="Arial"/>
          <w:sz w:val="20"/>
          <w:szCs w:val="20"/>
          <w:lang w:val="hy-AM"/>
        </w:rPr>
        <w:t xml:space="preserve"> </w:t>
      </w:r>
      <w:r w:rsidRPr="000036EF">
        <w:rPr>
          <w:rFonts w:ascii="GHEA Grapalat" w:eastAsia="Times New Roman" w:hAnsi="GHEA Grapalat" w:cs="Sylfaen"/>
          <w:sz w:val="20"/>
          <w:szCs w:val="20"/>
          <w:lang w:val="hy-AM"/>
        </w:rPr>
        <w:t>հաշվին</w:t>
      </w:r>
      <w:r w:rsidRPr="000036EF">
        <w:rPr>
          <w:rFonts w:ascii="GHEA Grapalat" w:eastAsia="Times New Roman" w:hAnsi="GHEA Grapalat" w:cs="Arial"/>
          <w:sz w:val="20"/>
          <w:szCs w:val="20"/>
          <w:lang w:val="hy-AM"/>
        </w:rPr>
        <w:t xml:space="preserve">, </w:t>
      </w:r>
      <w:r w:rsidRPr="000036EF">
        <w:rPr>
          <w:rFonts w:ascii="GHEA Grapalat" w:eastAsia="Times New Roman" w:hAnsi="GHEA Grapalat" w:cs="Sylfaen"/>
          <w:sz w:val="20"/>
          <w:szCs w:val="20"/>
        </w:rPr>
        <w:t>Պ</w:t>
      </w:r>
      <w:r w:rsidRPr="000036EF">
        <w:rPr>
          <w:rFonts w:ascii="GHEA Grapalat" w:eastAsia="Times New Roman" w:hAnsi="GHEA Grapalat" w:cs="Sylfaen"/>
          <w:sz w:val="20"/>
          <w:szCs w:val="20"/>
          <w:lang w:val="hy-AM"/>
        </w:rPr>
        <w:t>ատվիրատուի</w:t>
      </w:r>
      <w:r w:rsidRPr="000036EF">
        <w:rPr>
          <w:rFonts w:ascii="GHEA Grapalat" w:eastAsia="Times New Roman" w:hAnsi="GHEA Grapalat" w:cs="Arial"/>
          <w:sz w:val="20"/>
          <w:szCs w:val="20"/>
          <w:lang w:val="hy-AM"/>
        </w:rPr>
        <w:t xml:space="preserve"> </w:t>
      </w:r>
      <w:r w:rsidRPr="000036EF">
        <w:rPr>
          <w:rFonts w:ascii="GHEA Grapalat" w:eastAsia="Times New Roman" w:hAnsi="GHEA Grapalat" w:cs="Sylfaen"/>
          <w:sz w:val="20"/>
          <w:szCs w:val="20"/>
          <w:lang w:val="hy-AM"/>
        </w:rPr>
        <w:t>կողմից</w:t>
      </w:r>
      <w:r w:rsidRPr="000036EF">
        <w:rPr>
          <w:rFonts w:ascii="GHEA Grapalat" w:eastAsia="Times New Roman" w:hAnsi="GHEA Grapalat" w:cs="Arial"/>
          <w:sz w:val="20"/>
          <w:szCs w:val="20"/>
          <w:lang w:val="hy-AM"/>
        </w:rPr>
        <w:t xml:space="preserve"> </w:t>
      </w:r>
      <w:r w:rsidRPr="000036EF">
        <w:rPr>
          <w:rFonts w:ascii="GHEA Grapalat" w:eastAsia="Times New Roman" w:hAnsi="GHEA Grapalat" w:cs="Sylfaen"/>
          <w:sz w:val="20"/>
          <w:szCs w:val="20"/>
          <w:lang w:val="hy-AM"/>
        </w:rPr>
        <w:t>սահմանված</w:t>
      </w:r>
      <w:r w:rsidRPr="000036EF">
        <w:rPr>
          <w:rFonts w:ascii="GHEA Grapalat" w:eastAsia="Times New Roman" w:hAnsi="GHEA Grapalat" w:cs="Arial"/>
          <w:sz w:val="20"/>
          <w:szCs w:val="20"/>
          <w:lang w:val="hy-AM"/>
        </w:rPr>
        <w:t xml:space="preserve"> </w:t>
      </w:r>
      <w:r w:rsidRPr="000036EF">
        <w:rPr>
          <w:rFonts w:ascii="GHEA Grapalat" w:eastAsia="Times New Roman" w:hAnsi="GHEA Grapalat" w:cs="Sylfaen"/>
          <w:sz w:val="20"/>
          <w:szCs w:val="20"/>
          <w:lang w:val="hy-AM"/>
        </w:rPr>
        <w:t>ողջամիտ</w:t>
      </w:r>
      <w:r w:rsidRPr="000036EF">
        <w:rPr>
          <w:rFonts w:ascii="GHEA Grapalat" w:eastAsia="Times New Roman" w:hAnsi="GHEA Grapalat" w:cs="Arial"/>
          <w:sz w:val="20"/>
          <w:szCs w:val="20"/>
          <w:lang w:val="hy-AM"/>
        </w:rPr>
        <w:t xml:space="preserve"> </w:t>
      </w:r>
      <w:r w:rsidRPr="000036EF">
        <w:rPr>
          <w:rFonts w:ascii="GHEA Grapalat" w:eastAsia="Times New Roman" w:hAnsi="GHEA Grapalat" w:cs="Sylfaen"/>
          <w:sz w:val="20"/>
          <w:szCs w:val="20"/>
          <w:lang w:val="hy-AM"/>
        </w:rPr>
        <w:t>ժամկետում</w:t>
      </w:r>
      <w:r w:rsidRPr="000036EF">
        <w:rPr>
          <w:rFonts w:ascii="GHEA Grapalat" w:eastAsia="Times New Roman" w:hAnsi="GHEA Grapalat" w:cs="Arial"/>
          <w:sz w:val="20"/>
          <w:szCs w:val="20"/>
          <w:lang w:val="hy-AM"/>
        </w:rPr>
        <w:t xml:space="preserve"> </w:t>
      </w:r>
      <w:r w:rsidRPr="000036EF">
        <w:rPr>
          <w:rFonts w:ascii="GHEA Grapalat" w:eastAsia="Times New Roman" w:hAnsi="GHEA Grapalat" w:cs="Sylfaen"/>
          <w:sz w:val="20"/>
          <w:szCs w:val="20"/>
          <w:lang w:val="hy-AM"/>
        </w:rPr>
        <w:t>վերացնել</w:t>
      </w:r>
      <w:r w:rsidRPr="000036EF">
        <w:rPr>
          <w:rFonts w:ascii="GHEA Grapalat" w:eastAsia="Times New Roman" w:hAnsi="GHEA Grapalat" w:cs="Arial"/>
          <w:sz w:val="20"/>
          <w:szCs w:val="20"/>
          <w:lang w:val="hy-AM"/>
        </w:rPr>
        <w:t xml:space="preserve"> </w:t>
      </w:r>
      <w:r w:rsidRPr="000036EF">
        <w:rPr>
          <w:rFonts w:ascii="GHEA Grapalat" w:eastAsia="Times New Roman" w:hAnsi="GHEA Grapalat" w:cs="Sylfaen"/>
          <w:sz w:val="20"/>
          <w:szCs w:val="20"/>
          <w:lang w:val="hy-AM"/>
        </w:rPr>
        <w:t>թերությունները</w:t>
      </w:r>
      <w:r w:rsidRPr="000036EF">
        <w:rPr>
          <w:rFonts w:ascii="GHEA Grapalat" w:eastAsia="Times New Roman" w:hAnsi="GHEA Grapalat" w:cs="Tahoma"/>
          <w:sz w:val="20"/>
          <w:szCs w:val="20"/>
          <w:lang w:val="hy-AM"/>
        </w:rPr>
        <w:t>։</w:t>
      </w:r>
      <w:r w:rsidRPr="000036EF">
        <w:rPr>
          <w:rFonts w:ascii="GHEA Grapalat" w:eastAsia="Times New Roman" w:hAnsi="GHEA Grapalat" w:cs="Times New Roman"/>
          <w:sz w:val="20"/>
          <w:szCs w:val="20"/>
          <w:lang w:val="hy-AM"/>
        </w:rPr>
        <w:t xml:space="preserve"> </w:t>
      </w:r>
    </w:p>
    <w:p w14:paraId="163CE72A" w14:textId="77777777" w:rsidR="000036EF" w:rsidRPr="000036EF" w:rsidRDefault="000036EF" w:rsidP="000036EF">
      <w:pPr>
        <w:tabs>
          <w:tab w:val="left" w:pos="1276"/>
        </w:tabs>
        <w:spacing w:after="0" w:line="240" w:lineRule="auto"/>
        <w:ind w:firstLine="720"/>
        <w:jc w:val="both"/>
        <w:rPr>
          <w:rFonts w:ascii="GHEA Grapalat" w:eastAsia="Times New Roman" w:hAnsi="GHEA Grapalat" w:cs="Times Armenian"/>
          <w:sz w:val="20"/>
          <w:szCs w:val="20"/>
          <w:lang w:val="hy-AM"/>
        </w:rPr>
      </w:pPr>
      <w:r w:rsidRPr="000036EF">
        <w:rPr>
          <w:rFonts w:ascii="GHEA Grapalat" w:eastAsia="Times New Roman" w:hAnsi="GHEA Grapalat" w:cs="Times New Roman"/>
          <w:sz w:val="20"/>
          <w:szCs w:val="20"/>
          <w:lang w:val="es-ES"/>
        </w:rPr>
        <w:t>3.4.9 Պ</w:t>
      </w:r>
      <w:r w:rsidRPr="000036EF">
        <w:rPr>
          <w:rFonts w:ascii="GHEA Grapalat" w:eastAsia="Times New Roman" w:hAnsi="GHEA Grapalat" w:cs="Sylfaen"/>
          <w:sz w:val="20"/>
          <w:szCs w:val="20"/>
          <w:lang w:val="hy-AM"/>
        </w:rPr>
        <w:t>այմանագրով</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hy-AM"/>
        </w:rPr>
        <w:t>երաշխիքային</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hy-AM"/>
        </w:rPr>
        <w:t>ժամկետ</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hy-AM"/>
        </w:rPr>
        <w:t>է</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hy-AM"/>
        </w:rPr>
        <w:t>սահմանվում</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hy-AM"/>
        </w:rPr>
        <w:t>Պատվիրատուի</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hy-AM"/>
        </w:rPr>
        <w:t>կողմից</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hy-AM"/>
        </w:rPr>
        <w:t>ողջ</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hy-AM"/>
        </w:rPr>
        <w:t>ծավալով</w:t>
      </w:r>
      <w:r w:rsidRPr="000036EF">
        <w:rPr>
          <w:rFonts w:ascii="GHEA Grapalat" w:eastAsia="Times New Roman" w:hAnsi="GHEA Grapalat" w:cs="Times Armenian"/>
          <w:sz w:val="20"/>
          <w:szCs w:val="20"/>
          <w:lang w:val="es-ES"/>
        </w:rPr>
        <w:t xml:space="preserve"> Ա</w:t>
      </w:r>
      <w:r w:rsidRPr="000036EF">
        <w:rPr>
          <w:rFonts w:ascii="GHEA Grapalat" w:eastAsia="Times New Roman" w:hAnsi="GHEA Grapalat" w:cs="Sylfaen"/>
          <w:sz w:val="20"/>
          <w:szCs w:val="20"/>
          <w:lang w:val="hy-AM"/>
        </w:rPr>
        <w:t>շխատանքն</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hy-AM"/>
        </w:rPr>
        <w:t>ընդունվելու</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hy-AM"/>
        </w:rPr>
        <w:t>օրվան</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hy-AM"/>
        </w:rPr>
        <w:t>հաջորդող</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hy-AM"/>
        </w:rPr>
        <w:t>օրվանից</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hy-AM"/>
        </w:rPr>
        <w:t>հաշված</w:t>
      </w:r>
      <w:r w:rsidRPr="000036EF">
        <w:rPr>
          <w:rFonts w:ascii="GHEA Grapalat" w:eastAsia="Times New Roman" w:hAnsi="GHEA Grapalat" w:cs="Sylfaen"/>
          <w:sz w:val="20"/>
          <w:szCs w:val="20"/>
          <w:lang w:val="es-ES"/>
        </w:rPr>
        <w:t xml:space="preserve"> ---------------- </w:t>
      </w:r>
      <w:r w:rsidRPr="000036EF">
        <w:rPr>
          <w:rFonts w:ascii="GHEA Grapalat" w:eastAsia="Times New Roman" w:hAnsi="GHEA Grapalat" w:cs="Sylfaen"/>
          <w:sz w:val="20"/>
          <w:szCs w:val="20"/>
          <w:lang w:val="hy-AM"/>
        </w:rPr>
        <w:t xml:space="preserve">օր (առնվազն 365 օրացուցային </w:t>
      </w:r>
      <w:proofErr w:type="gramStart"/>
      <w:r w:rsidRPr="000036EF">
        <w:rPr>
          <w:rFonts w:ascii="GHEA Grapalat" w:eastAsia="Times New Roman" w:hAnsi="GHEA Grapalat" w:cs="Sylfaen"/>
          <w:sz w:val="20"/>
          <w:szCs w:val="20"/>
          <w:lang w:val="hy-AM"/>
        </w:rPr>
        <w:t>օր)։</w:t>
      </w:r>
      <w:proofErr w:type="gramEnd"/>
      <w:r w:rsidRPr="000036EF">
        <w:rPr>
          <w:rFonts w:ascii="GHEA Grapalat" w:eastAsia="Times New Roman" w:hAnsi="GHEA Grapalat" w:cs="Sylfaen"/>
          <w:sz w:val="20"/>
          <w:szCs w:val="20"/>
          <w:lang w:val="hy-AM"/>
        </w:rPr>
        <w:t xml:space="preserve"> Եթե երաշխիքային ժամկետի ընթացքում ի հայտ են եկել </w:t>
      </w:r>
      <w:r w:rsidRPr="000036EF">
        <w:rPr>
          <w:rFonts w:ascii="GHEA Grapalat" w:eastAsia="Times New Roman" w:hAnsi="GHEA Grapalat" w:cs="Times New Roman"/>
          <w:sz w:val="20"/>
          <w:szCs w:val="20"/>
          <w:lang w:val="hy-AM"/>
        </w:rPr>
        <w:t xml:space="preserve">կատարված Աշխատանքի </w:t>
      </w:r>
      <w:r w:rsidRPr="000036EF">
        <w:rPr>
          <w:rFonts w:ascii="GHEA Grapalat" w:eastAsia="Times New Roman" w:hAnsi="GHEA Grapalat" w:cs="Sylfaen"/>
          <w:sz w:val="20"/>
          <w:szCs w:val="20"/>
          <w:lang w:val="hy-AM"/>
        </w:rPr>
        <w:t>թերություններ, ապա Կապալառուն պարտավոր է իր հաշվին, Պատվիրատուի կողմից սահմանված ողջամիտ ժամկետում վերացնել թերությունները:</w:t>
      </w:r>
      <w:r w:rsidRPr="000036EF">
        <w:rPr>
          <w:rFonts w:ascii="GHEA Grapalat" w:eastAsia="Times New Roman" w:hAnsi="GHEA Grapalat" w:cs="Sylfaen"/>
          <w:sz w:val="20"/>
          <w:szCs w:val="20"/>
          <w:vertAlign w:val="superscript"/>
          <w:lang w:val="hy-AM"/>
        </w:rPr>
        <w:t>26</w:t>
      </w:r>
      <w:r w:rsidRPr="000036EF">
        <w:rPr>
          <w:rFonts w:ascii="GHEA Grapalat" w:eastAsia="Times New Roman" w:hAnsi="GHEA Grapalat" w:cs="Sylfaen"/>
          <w:color w:val="FFFFFF"/>
          <w:sz w:val="20"/>
          <w:szCs w:val="20"/>
          <w:vertAlign w:val="superscript"/>
          <w:lang w:val="hy-AM"/>
        </w:rPr>
        <w:footnoteReference w:id="14"/>
      </w:r>
    </w:p>
    <w:p w14:paraId="397CF7E5" w14:textId="77777777" w:rsidR="000036EF" w:rsidRPr="000036EF" w:rsidRDefault="000036EF" w:rsidP="000036EF">
      <w:pPr>
        <w:tabs>
          <w:tab w:val="left" w:pos="1276"/>
        </w:tabs>
        <w:spacing w:after="0" w:line="240" w:lineRule="auto"/>
        <w:ind w:firstLine="720"/>
        <w:jc w:val="both"/>
        <w:rPr>
          <w:rFonts w:ascii="GHEA Grapalat" w:eastAsia="Times New Roman" w:hAnsi="GHEA Grapalat" w:cs="Times Armenian"/>
          <w:sz w:val="20"/>
          <w:szCs w:val="20"/>
          <w:lang w:val="es-ES"/>
        </w:rPr>
      </w:pPr>
      <w:r w:rsidRPr="000036EF">
        <w:rPr>
          <w:rFonts w:ascii="GHEA Grapalat" w:eastAsia="Times New Roman" w:hAnsi="GHEA Grapalat" w:cs="Times Armenian"/>
          <w:sz w:val="20"/>
          <w:szCs w:val="20"/>
          <w:lang w:val="es-ES"/>
        </w:rPr>
        <w:t xml:space="preserve">3.4.10 </w:t>
      </w:r>
      <w:r w:rsidRPr="000036EF">
        <w:rPr>
          <w:rFonts w:ascii="GHEA Grapalat" w:eastAsia="Times New Roman" w:hAnsi="GHEA Grapalat" w:cs="Sylfaen"/>
          <w:sz w:val="20"/>
          <w:szCs w:val="20"/>
          <w:lang w:val="hy-AM"/>
        </w:rPr>
        <w:t>Կապալի</w:t>
      </w:r>
      <w:r w:rsidRPr="000036EF">
        <w:rPr>
          <w:rFonts w:ascii="GHEA Grapalat" w:eastAsia="Times New Roman" w:hAnsi="GHEA Grapalat" w:cs="Arial"/>
          <w:sz w:val="20"/>
          <w:szCs w:val="20"/>
          <w:lang w:val="hy-AM"/>
        </w:rPr>
        <w:t xml:space="preserve"> </w:t>
      </w:r>
      <w:r w:rsidRPr="000036EF">
        <w:rPr>
          <w:rFonts w:ascii="GHEA Grapalat" w:eastAsia="Times New Roman" w:hAnsi="GHEA Grapalat" w:cs="Sylfaen"/>
          <w:sz w:val="20"/>
          <w:szCs w:val="20"/>
          <w:lang w:val="hy-AM"/>
        </w:rPr>
        <w:t>օբյեկտի</w:t>
      </w:r>
      <w:r w:rsidRPr="000036EF">
        <w:rPr>
          <w:rFonts w:ascii="GHEA Grapalat" w:eastAsia="Times New Roman" w:hAnsi="GHEA Grapalat" w:cs="Arial"/>
          <w:sz w:val="20"/>
          <w:szCs w:val="20"/>
          <w:lang w:val="hy-AM"/>
        </w:rPr>
        <w:t xml:space="preserve">, </w:t>
      </w:r>
      <w:r w:rsidRPr="000036EF">
        <w:rPr>
          <w:rFonts w:ascii="GHEA Grapalat" w:eastAsia="Times New Roman" w:hAnsi="GHEA Grapalat" w:cs="Sylfaen"/>
          <w:sz w:val="20"/>
          <w:szCs w:val="20"/>
          <w:lang w:val="hy-AM"/>
        </w:rPr>
        <w:t>դրա</w:t>
      </w:r>
      <w:r w:rsidRPr="000036EF">
        <w:rPr>
          <w:rFonts w:ascii="GHEA Grapalat" w:eastAsia="Times New Roman" w:hAnsi="GHEA Grapalat" w:cs="Arial"/>
          <w:sz w:val="20"/>
          <w:szCs w:val="20"/>
          <w:lang w:val="hy-AM"/>
        </w:rPr>
        <w:t xml:space="preserve"> </w:t>
      </w:r>
      <w:r w:rsidRPr="000036EF">
        <w:rPr>
          <w:rFonts w:ascii="GHEA Grapalat" w:eastAsia="Times New Roman" w:hAnsi="GHEA Grapalat" w:cs="Sylfaen"/>
          <w:sz w:val="20"/>
          <w:szCs w:val="20"/>
          <w:lang w:val="hy-AM"/>
        </w:rPr>
        <w:t>առանձին</w:t>
      </w:r>
      <w:r w:rsidRPr="000036EF">
        <w:rPr>
          <w:rFonts w:ascii="GHEA Grapalat" w:eastAsia="Times New Roman" w:hAnsi="GHEA Grapalat" w:cs="Arial"/>
          <w:sz w:val="20"/>
          <w:szCs w:val="20"/>
          <w:lang w:val="hy-AM"/>
        </w:rPr>
        <w:t xml:space="preserve"> </w:t>
      </w:r>
      <w:r w:rsidRPr="000036EF">
        <w:rPr>
          <w:rFonts w:ascii="GHEA Grapalat" w:eastAsia="Times New Roman" w:hAnsi="GHEA Grapalat" w:cs="Sylfaen"/>
          <w:sz w:val="20"/>
          <w:szCs w:val="20"/>
          <w:lang w:val="hy-AM"/>
        </w:rPr>
        <w:t>մասերի</w:t>
      </w:r>
      <w:r w:rsidRPr="000036EF">
        <w:rPr>
          <w:rFonts w:ascii="GHEA Grapalat" w:eastAsia="Times New Roman" w:hAnsi="GHEA Grapalat" w:cs="Arial"/>
          <w:sz w:val="20"/>
          <w:szCs w:val="20"/>
          <w:lang w:val="hy-AM"/>
        </w:rPr>
        <w:t xml:space="preserve"> (</w:t>
      </w:r>
      <w:r w:rsidRPr="000036EF">
        <w:rPr>
          <w:rFonts w:ascii="GHEA Grapalat" w:eastAsia="Times New Roman" w:hAnsi="GHEA Grapalat" w:cs="Sylfaen"/>
          <w:sz w:val="20"/>
          <w:szCs w:val="20"/>
          <w:lang w:val="hy-AM"/>
        </w:rPr>
        <w:t>կոնստրուկցիաներ</w:t>
      </w:r>
      <w:r w:rsidRPr="000036EF">
        <w:rPr>
          <w:rFonts w:ascii="GHEA Grapalat" w:eastAsia="Times New Roman" w:hAnsi="GHEA Grapalat" w:cs="Arial"/>
          <w:sz w:val="20"/>
          <w:szCs w:val="20"/>
          <w:lang w:val="hy-AM"/>
        </w:rPr>
        <w:t xml:space="preserve"> </w:t>
      </w:r>
      <w:r w:rsidRPr="000036EF">
        <w:rPr>
          <w:rFonts w:ascii="GHEA Grapalat" w:eastAsia="Times New Roman" w:hAnsi="GHEA Grapalat" w:cs="Sylfaen"/>
          <w:sz w:val="20"/>
          <w:szCs w:val="20"/>
          <w:lang w:val="hy-AM"/>
        </w:rPr>
        <w:t>և</w:t>
      </w:r>
      <w:r w:rsidRPr="000036EF">
        <w:rPr>
          <w:rFonts w:ascii="GHEA Grapalat" w:eastAsia="Times New Roman" w:hAnsi="GHEA Grapalat" w:cs="Arial"/>
          <w:sz w:val="20"/>
          <w:szCs w:val="20"/>
          <w:lang w:val="hy-AM"/>
        </w:rPr>
        <w:t xml:space="preserve"> </w:t>
      </w:r>
      <w:r w:rsidRPr="000036EF">
        <w:rPr>
          <w:rFonts w:ascii="GHEA Grapalat" w:eastAsia="Times New Roman" w:hAnsi="GHEA Grapalat" w:cs="Sylfaen"/>
          <w:sz w:val="20"/>
          <w:szCs w:val="20"/>
          <w:lang w:val="hy-AM"/>
        </w:rPr>
        <w:t>այլն</w:t>
      </w:r>
      <w:r w:rsidRPr="000036EF">
        <w:rPr>
          <w:rFonts w:ascii="GHEA Grapalat" w:eastAsia="Times New Roman" w:hAnsi="GHEA Grapalat" w:cs="Arial"/>
          <w:sz w:val="20"/>
          <w:szCs w:val="20"/>
          <w:lang w:val="hy-AM"/>
        </w:rPr>
        <w:t xml:space="preserve">) </w:t>
      </w:r>
      <w:r w:rsidRPr="000036EF">
        <w:rPr>
          <w:rFonts w:ascii="GHEA Grapalat" w:eastAsia="Times New Roman" w:hAnsi="GHEA Grapalat" w:cs="Sylfaen"/>
          <w:sz w:val="20"/>
          <w:szCs w:val="20"/>
          <w:lang w:val="hy-AM"/>
        </w:rPr>
        <w:t>և</w:t>
      </w:r>
      <w:r w:rsidRPr="000036EF">
        <w:rPr>
          <w:rFonts w:ascii="GHEA Grapalat" w:eastAsia="Times New Roman" w:hAnsi="GHEA Grapalat" w:cs="Arial"/>
          <w:sz w:val="20"/>
          <w:szCs w:val="20"/>
          <w:lang w:val="hy-AM"/>
        </w:rPr>
        <w:t xml:space="preserve"> </w:t>
      </w:r>
      <w:proofErr w:type="gramStart"/>
      <w:r w:rsidRPr="000036EF">
        <w:rPr>
          <w:rFonts w:ascii="GHEA Grapalat" w:eastAsia="Times New Roman" w:hAnsi="GHEA Grapalat" w:cs="Sylfaen"/>
          <w:sz w:val="20"/>
          <w:szCs w:val="20"/>
          <w:lang w:val="hy-AM"/>
        </w:rPr>
        <w:t xml:space="preserve">օգտագործվելիք </w:t>
      </w:r>
      <w:r w:rsidRPr="000036EF">
        <w:rPr>
          <w:rFonts w:ascii="GHEA Grapalat" w:eastAsia="Times New Roman" w:hAnsi="GHEA Grapalat" w:cs="Arial"/>
          <w:sz w:val="20"/>
          <w:szCs w:val="20"/>
          <w:lang w:val="hy-AM"/>
        </w:rPr>
        <w:t xml:space="preserve"> </w:t>
      </w:r>
      <w:r w:rsidRPr="000036EF">
        <w:rPr>
          <w:rFonts w:ascii="GHEA Grapalat" w:eastAsia="Times New Roman" w:hAnsi="GHEA Grapalat" w:cs="Sylfaen"/>
          <w:sz w:val="20"/>
          <w:szCs w:val="20"/>
          <w:lang w:val="hy-AM"/>
        </w:rPr>
        <w:t>նյութերի</w:t>
      </w:r>
      <w:proofErr w:type="gramEnd"/>
      <w:r w:rsidRPr="000036EF">
        <w:rPr>
          <w:rFonts w:ascii="GHEA Grapalat" w:eastAsia="Times New Roman" w:hAnsi="GHEA Grapalat" w:cs="Arial"/>
          <w:sz w:val="20"/>
          <w:szCs w:val="20"/>
          <w:lang w:val="hy-AM"/>
        </w:rPr>
        <w:t xml:space="preserve"> և (կամ) սարքերի ու սարքավորումների </w:t>
      </w:r>
      <w:r w:rsidRPr="000036EF">
        <w:rPr>
          <w:rFonts w:ascii="GHEA Grapalat" w:eastAsia="Times New Roman" w:hAnsi="GHEA Grapalat" w:cs="Sylfaen"/>
          <w:sz w:val="20"/>
          <w:szCs w:val="20"/>
          <w:lang w:val="hy-AM"/>
        </w:rPr>
        <w:t>երաշխիքային</w:t>
      </w:r>
      <w:r w:rsidRPr="000036EF">
        <w:rPr>
          <w:rFonts w:ascii="GHEA Grapalat" w:eastAsia="Times New Roman" w:hAnsi="GHEA Grapalat" w:cs="Arial"/>
          <w:sz w:val="20"/>
          <w:szCs w:val="20"/>
          <w:lang w:val="hy-AM"/>
        </w:rPr>
        <w:t xml:space="preserve"> </w:t>
      </w:r>
      <w:r w:rsidRPr="000036EF">
        <w:rPr>
          <w:rFonts w:ascii="GHEA Grapalat" w:eastAsia="Times New Roman" w:hAnsi="GHEA Grapalat" w:cs="Sylfaen"/>
          <w:sz w:val="20"/>
          <w:szCs w:val="20"/>
          <w:lang w:val="hy-AM"/>
        </w:rPr>
        <w:t>ժամկետներին</w:t>
      </w:r>
      <w:r w:rsidRPr="000036EF">
        <w:rPr>
          <w:rFonts w:ascii="GHEA Grapalat" w:eastAsia="Times New Roman" w:hAnsi="GHEA Grapalat" w:cs="Arial"/>
          <w:sz w:val="20"/>
          <w:szCs w:val="20"/>
          <w:lang w:val="hy-AM"/>
        </w:rPr>
        <w:t xml:space="preserve"> </w:t>
      </w:r>
      <w:r w:rsidRPr="000036EF">
        <w:rPr>
          <w:rFonts w:ascii="GHEA Grapalat" w:eastAsia="Times New Roman" w:hAnsi="GHEA Grapalat" w:cs="Sylfaen"/>
          <w:sz w:val="20"/>
          <w:szCs w:val="20"/>
          <w:lang w:val="hy-AM"/>
        </w:rPr>
        <w:t>ներկայացվող</w:t>
      </w:r>
      <w:r w:rsidRPr="000036EF">
        <w:rPr>
          <w:rFonts w:ascii="GHEA Grapalat" w:eastAsia="Times New Roman" w:hAnsi="GHEA Grapalat" w:cs="Arial"/>
          <w:sz w:val="20"/>
          <w:szCs w:val="20"/>
          <w:lang w:val="hy-AM"/>
        </w:rPr>
        <w:t xml:space="preserve"> </w:t>
      </w:r>
      <w:r w:rsidRPr="000036EF">
        <w:rPr>
          <w:rFonts w:ascii="GHEA Grapalat" w:eastAsia="Times New Roman" w:hAnsi="GHEA Grapalat" w:cs="Sylfaen"/>
          <w:sz w:val="20"/>
          <w:szCs w:val="20"/>
          <w:lang w:val="hy-AM"/>
        </w:rPr>
        <w:t>նվազագույն</w:t>
      </w:r>
      <w:r w:rsidRPr="000036EF">
        <w:rPr>
          <w:rFonts w:ascii="GHEA Grapalat" w:eastAsia="Times New Roman" w:hAnsi="GHEA Grapalat" w:cs="Arial"/>
          <w:sz w:val="20"/>
          <w:szCs w:val="20"/>
          <w:lang w:val="hy-AM"/>
        </w:rPr>
        <w:t xml:space="preserve"> </w:t>
      </w:r>
      <w:r w:rsidRPr="000036EF">
        <w:rPr>
          <w:rFonts w:ascii="GHEA Grapalat" w:eastAsia="Times New Roman" w:hAnsi="GHEA Grapalat" w:cs="Sylfaen"/>
          <w:sz w:val="20"/>
          <w:szCs w:val="20"/>
          <w:lang w:val="hy-AM"/>
        </w:rPr>
        <w:t>պահանջները</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ներկայացված</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են</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պայմանագրի</w:t>
      </w:r>
      <w:r w:rsidRPr="000036EF">
        <w:rPr>
          <w:rFonts w:ascii="GHEA Grapalat" w:eastAsia="Times New Roman" w:hAnsi="GHEA Grapalat" w:cs="Times Armenian"/>
          <w:sz w:val="20"/>
          <w:szCs w:val="20"/>
          <w:lang w:val="es-ES"/>
        </w:rPr>
        <w:t xml:space="preserve"> N – </w:t>
      </w:r>
      <w:r w:rsidRPr="000036EF">
        <w:rPr>
          <w:rFonts w:ascii="GHEA Grapalat" w:eastAsia="Times New Roman" w:hAnsi="GHEA Grapalat" w:cs="Sylfaen"/>
          <w:sz w:val="20"/>
          <w:szCs w:val="20"/>
          <w:lang w:val="pt-BR"/>
        </w:rPr>
        <w:t>Հավելվածում:</w:t>
      </w:r>
      <w:r w:rsidRPr="000036EF">
        <w:rPr>
          <w:rFonts w:ascii="GHEA Grapalat" w:eastAsia="Times New Roman" w:hAnsi="GHEA Grapalat" w:cs="Sylfaen"/>
          <w:sz w:val="20"/>
          <w:szCs w:val="20"/>
          <w:vertAlign w:val="superscript"/>
          <w:lang w:val="pt-BR"/>
        </w:rPr>
        <w:t>27</w:t>
      </w:r>
      <w:r w:rsidRPr="000036EF">
        <w:rPr>
          <w:rFonts w:ascii="GHEA Grapalat" w:eastAsia="Times New Roman" w:hAnsi="GHEA Grapalat" w:cs="Sylfaen"/>
          <w:color w:val="FFFFFF"/>
          <w:sz w:val="20"/>
          <w:szCs w:val="20"/>
          <w:vertAlign w:val="superscript"/>
          <w:lang w:val="pt-BR"/>
        </w:rPr>
        <w:footnoteReference w:id="15"/>
      </w:r>
      <w:r w:rsidRPr="000036EF">
        <w:rPr>
          <w:rFonts w:ascii="GHEA Grapalat" w:eastAsia="Times New Roman" w:hAnsi="GHEA Grapalat" w:cs="Times Armenian"/>
          <w:color w:val="FFFFFF"/>
          <w:sz w:val="20"/>
          <w:szCs w:val="20"/>
          <w:lang w:val="es-ES"/>
        </w:rPr>
        <w:t xml:space="preserve"> </w:t>
      </w:r>
    </w:p>
    <w:p w14:paraId="0A3EEA88" w14:textId="77777777" w:rsidR="000036EF" w:rsidRPr="000036EF" w:rsidRDefault="000036EF" w:rsidP="000036EF">
      <w:pPr>
        <w:tabs>
          <w:tab w:val="left" w:pos="1276"/>
        </w:tabs>
        <w:spacing w:after="0" w:line="240" w:lineRule="auto"/>
        <w:ind w:firstLine="720"/>
        <w:jc w:val="both"/>
        <w:rPr>
          <w:rFonts w:ascii="GHEA Grapalat" w:eastAsia="Times New Roman" w:hAnsi="GHEA Grapalat" w:cs="Times New Roman"/>
          <w:sz w:val="20"/>
          <w:szCs w:val="20"/>
          <w:lang w:val="es-ES"/>
        </w:rPr>
      </w:pPr>
      <w:r w:rsidRPr="000036EF">
        <w:rPr>
          <w:rFonts w:ascii="GHEA Grapalat" w:eastAsia="Times New Roman" w:hAnsi="GHEA Grapalat" w:cs="Times Armenian"/>
          <w:sz w:val="20"/>
          <w:szCs w:val="20"/>
          <w:lang w:val="es-ES"/>
        </w:rPr>
        <w:t xml:space="preserve">3.4.11 </w:t>
      </w:r>
      <w:proofErr w:type="spellStart"/>
      <w:r w:rsidRPr="000036EF">
        <w:rPr>
          <w:rFonts w:ascii="GHEA Grapalat" w:eastAsia="Times New Roman" w:hAnsi="GHEA Grapalat" w:cs="Times Armenian"/>
          <w:sz w:val="20"/>
          <w:szCs w:val="20"/>
          <w:lang w:val="es-ES"/>
        </w:rPr>
        <w:t>Որակավորման</w:t>
      </w:r>
      <w:proofErr w:type="spellEnd"/>
      <w:r w:rsidRPr="000036EF">
        <w:rPr>
          <w:rFonts w:ascii="GHEA Grapalat" w:eastAsia="Times New Roman" w:hAnsi="GHEA Grapalat" w:cs="Times Armenian"/>
          <w:sz w:val="20"/>
          <w:szCs w:val="20"/>
          <w:lang w:val="es-ES"/>
        </w:rPr>
        <w:t xml:space="preserve"> և պ</w:t>
      </w:r>
      <w:r w:rsidRPr="000036EF">
        <w:rPr>
          <w:rFonts w:ascii="GHEA Grapalat" w:eastAsia="Times New Roman" w:hAnsi="GHEA Grapalat" w:cs="Sylfaen"/>
          <w:sz w:val="20"/>
          <w:szCs w:val="20"/>
          <w:lang w:val="pt-BR"/>
        </w:rPr>
        <w:t>այմանագրի</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կատարման</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ապահովման</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գործողության</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ընթացքում</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լուծարման</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կամ</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սնանկացման</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գործընթաց</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սկսելու</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դեպքում</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դրա</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մասին</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նախապես</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գրավոր</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տեղեկացնել</w:t>
      </w:r>
      <w:r w:rsidRPr="000036EF">
        <w:rPr>
          <w:rFonts w:ascii="GHEA Grapalat" w:eastAsia="Times New Roman" w:hAnsi="GHEA Grapalat" w:cs="Times Armenian"/>
          <w:sz w:val="20"/>
          <w:szCs w:val="20"/>
          <w:lang w:val="es-ES"/>
        </w:rPr>
        <w:t xml:space="preserve"> </w:t>
      </w:r>
      <w:r w:rsidRPr="000036EF">
        <w:rPr>
          <w:rFonts w:ascii="GHEA Grapalat" w:eastAsia="Times New Roman" w:hAnsi="GHEA Grapalat" w:cs="Sylfaen"/>
          <w:sz w:val="20"/>
          <w:szCs w:val="20"/>
          <w:lang w:val="pt-BR"/>
        </w:rPr>
        <w:t>Պատվիրատուին</w:t>
      </w:r>
      <w:r w:rsidRPr="000036EF">
        <w:rPr>
          <w:rFonts w:ascii="GHEA Grapalat" w:eastAsia="Times New Roman" w:hAnsi="GHEA Grapalat" w:cs="Tahoma"/>
          <w:sz w:val="20"/>
          <w:szCs w:val="20"/>
          <w:lang w:val="es-ES"/>
        </w:rPr>
        <w:t>։</w:t>
      </w:r>
    </w:p>
    <w:p w14:paraId="2AB80AD2" w14:textId="77777777" w:rsidR="000036EF" w:rsidRPr="000036EF" w:rsidRDefault="000036EF" w:rsidP="000036EF">
      <w:pPr>
        <w:tabs>
          <w:tab w:val="left" w:pos="1276"/>
        </w:tabs>
        <w:spacing w:after="0" w:line="240" w:lineRule="auto"/>
        <w:ind w:firstLine="720"/>
        <w:jc w:val="both"/>
        <w:rPr>
          <w:rFonts w:ascii="GHEA Grapalat" w:eastAsia="Times New Roman" w:hAnsi="GHEA Grapalat" w:cs="Sylfaen"/>
          <w:sz w:val="16"/>
          <w:szCs w:val="16"/>
          <w:u w:val="single"/>
          <w:lang w:val="es-ES"/>
        </w:rPr>
      </w:pPr>
    </w:p>
    <w:p w14:paraId="7183E298" w14:textId="77777777" w:rsidR="000036EF" w:rsidRPr="000036EF" w:rsidRDefault="000036EF" w:rsidP="000036EF">
      <w:pPr>
        <w:tabs>
          <w:tab w:val="left" w:pos="1276"/>
        </w:tabs>
        <w:spacing w:after="0" w:line="240" w:lineRule="auto"/>
        <w:ind w:firstLine="720"/>
        <w:jc w:val="both"/>
        <w:rPr>
          <w:rFonts w:ascii="GHEA Grapalat" w:eastAsia="Times New Roman" w:hAnsi="GHEA Grapalat" w:cs="Times New Roman"/>
          <w:b/>
          <w:sz w:val="20"/>
          <w:szCs w:val="20"/>
          <w:lang w:val="es-ES"/>
        </w:rPr>
      </w:pPr>
      <w:r w:rsidRPr="000036EF">
        <w:rPr>
          <w:rFonts w:ascii="GHEA Grapalat" w:eastAsia="Times New Roman" w:hAnsi="GHEA Grapalat" w:cs="Times New Roman"/>
          <w:b/>
          <w:sz w:val="20"/>
          <w:szCs w:val="20"/>
          <w:lang w:val="es-ES"/>
        </w:rPr>
        <w:t xml:space="preserve">4. </w:t>
      </w:r>
      <w:r w:rsidRPr="000036EF">
        <w:rPr>
          <w:rFonts w:ascii="GHEA Grapalat" w:eastAsia="Times New Roman" w:hAnsi="GHEA Grapalat" w:cs="Sylfaen"/>
          <w:b/>
          <w:sz w:val="20"/>
          <w:szCs w:val="20"/>
          <w:lang w:val="pt-BR"/>
        </w:rPr>
        <w:t>ԱՇԽԱՏԱՆՔԻ</w:t>
      </w:r>
      <w:r w:rsidRPr="000036EF">
        <w:rPr>
          <w:rFonts w:ascii="GHEA Grapalat" w:eastAsia="Times New Roman" w:hAnsi="GHEA Grapalat" w:cs="Times Armenian"/>
          <w:b/>
          <w:sz w:val="20"/>
          <w:szCs w:val="20"/>
          <w:lang w:val="es-ES"/>
        </w:rPr>
        <w:t xml:space="preserve"> </w:t>
      </w:r>
      <w:r w:rsidRPr="000036EF">
        <w:rPr>
          <w:rFonts w:ascii="GHEA Grapalat" w:eastAsia="Times New Roman" w:hAnsi="GHEA Grapalat" w:cs="Sylfaen"/>
          <w:b/>
          <w:sz w:val="20"/>
          <w:szCs w:val="20"/>
          <w:lang w:val="pt-BR"/>
        </w:rPr>
        <w:t>ՀԱՆՁՆՄԱՆ</w:t>
      </w:r>
      <w:r w:rsidRPr="000036EF">
        <w:rPr>
          <w:rFonts w:ascii="GHEA Grapalat" w:eastAsia="Times New Roman" w:hAnsi="GHEA Grapalat" w:cs="Times Armenian"/>
          <w:b/>
          <w:sz w:val="20"/>
          <w:szCs w:val="20"/>
          <w:lang w:val="es-ES"/>
        </w:rPr>
        <w:t xml:space="preserve"> </w:t>
      </w:r>
      <w:r w:rsidRPr="000036EF">
        <w:rPr>
          <w:rFonts w:ascii="GHEA Grapalat" w:eastAsia="Times New Roman" w:hAnsi="GHEA Grapalat" w:cs="Sylfaen"/>
          <w:b/>
          <w:sz w:val="20"/>
          <w:szCs w:val="20"/>
          <w:lang w:val="pt-BR"/>
        </w:rPr>
        <w:t>ԵՎ</w:t>
      </w:r>
      <w:r w:rsidRPr="000036EF">
        <w:rPr>
          <w:rFonts w:ascii="GHEA Grapalat" w:eastAsia="Times New Roman" w:hAnsi="GHEA Grapalat" w:cs="Times Armenian"/>
          <w:b/>
          <w:sz w:val="20"/>
          <w:szCs w:val="20"/>
          <w:lang w:val="es-ES"/>
        </w:rPr>
        <w:t xml:space="preserve"> </w:t>
      </w:r>
      <w:r w:rsidRPr="000036EF">
        <w:rPr>
          <w:rFonts w:ascii="GHEA Grapalat" w:eastAsia="Times New Roman" w:hAnsi="GHEA Grapalat" w:cs="Sylfaen"/>
          <w:b/>
          <w:sz w:val="20"/>
          <w:szCs w:val="20"/>
          <w:lang w:val="pt-BR"/>
        </w:rPr>
        <w:t>ԸՆԴՈՒՆՄԱՆ</w:t>
      </w:r>
      <w:r w:rsidRPr="000036EF">
        <w:rPr>
          <w:rFonts w:ascii="GHEA Grapalat" w:eastAsia="Times New Roman" w:hAnsi="GHEA Grapalat" w:cs="Times Armenian"/>
          <w:b/>
          <w:sz w:val="20"/>
          <w:szCs w:val="20"/>
          <w:lang w:val="es-ES"/>
        </w:rPr>
        <w:t xml:space="preserve"> </w:t>
      </w:r>
      <w:r w:rsidRPr="000036EF">
        <w:rPr>
          <w:rFonts w:ascii="GHEA Grapalat" w:eastAsia="Times New Roman" w:hAnsi="GHEA Grapalat" w:cs="Sylfaen"/>
          <w:b/>
          <w:sz w:val="20"/>
          <w:szCs w:val="20"/>
          <w:lang w:val="pt-BR"/>
        </w:rPr>
        <w:t>ԿԱՐԳԸ</w:t>
      </w:r>
    </w:p>
    <w:p w14:paraId="6B98C5EC" w14:textId="77777777" w:rsidR="000036EF" w:rsidRPr="000036EF" w:rsidRDefault="000036EF" w:rsidP="000036EF">
      <w:pPr>
        <w:spacing w:after="0" w:line="240" w:lineRule="auto"/>
        <w:ind w:firstLine="720"/>
        <w:jc w:val="both"/>
        <w:rPr>
          <w:rFonts w:ascii="GHEA Grapalat" w:eastAsia="Times New Roman" w:hAnsi="GHEA Grapalat" w:cs="Sylfaen"/>
          <w:sz w:val="20"/>
          <w:szCs w:val="24"/>
          <w:lang w:val="hy-AM"/>
        </w:rPr>
      </w:pPr>
      <w:r w:rsidRPr="000036EF">
        <w:rPr>
          <w:rFonts w:ascii="GHEA Grapalat" w:eastAsia="Times New Roman" w:hAnsi="GHEA Grapalat" w:cs="Times New Roman"/>
          <w:sz w:val="20"/>
          <w:szCs w:val="24"/>
          <w:lang w:val="es-ES"/>
        </w:rPr>
        <w:t>4</w:t>
      </w:r>
      <w:r w:rsidRPr="000036EF">
        <w:rPr>
          <w:rFonts w:ascii="GHEA Grapalat" w:eastAsia="Times New Roman" w:hAnsi="GHEA Grapalat" w:cs="Times New Roman"/>
          <w:sz w:val="20"/>
          <w:szCs w:val="24"/>
          <w:lang w:val="hy-AM"/>
        </w:rPr>
        <w:t xml:space="preserve">.1 Կատարված աշխատանքը </w:t>
      </w:r>
      <w:r w:rsidRPr="000036EF">
        <w:rPr>
          <w:rFonts w:ascii="GHEA Grapalat" w:eastAsia="Times New Roman" w:hAnsi="GHEA Grapalat" w:cs="Sylfaen"/>
          <w:sz w:val="20"/>
          <w:szCs w:val="24"/>
          <w:lang w:val="hy-AM"/>
        </w:rPr>
        <w:t>ընդունվում է Պատվիրատուի և Կա</w:t>
      </w:r>
      <w:proofErr w:type="spellStart"/>
      <w:r w:rsidRPr="000036EF">
        <w:rPr>
          <w:rFonts w:ascii="GHEA Grapalat" w:eastAsia="Times New Roman" w:hAnsi="GHEA Grapalat" w:cs="Sylfaen"/>
          <w:sz w:val="20"/>
          <w:szCs w:val="24"/>
        </w:rPr>
        <w:t>պալառուի</w:t>
      </w:r>
      <w:proofErr w:type="spellEnd"/>
      <w:r w:rsidRPr="000036EF">
        <w:rPr>
          <w:rFonts w:ascii="GHEA Grapalat" w:eastAsia="Times New Roman" w:hAnsi="GHEA Grapalat" w:cs="Sylfaen"/>
          <w:sz w:val="20"/>
          <w:szCs w:val="24"/>
          <w:lang w:val="es-ES"/>
        </w:rPr>
        <w:t xml:space="preserve"> </w:t>
      </w:r>
      <w:r w:rsidRPr="000036EF">
        <w:rPr>
          <w:rFonts w:ascii="GHEA Grapalat" w:eastAsia="Times New Roman" w:hAnsi="GHEA Grapalat" w:cs="Sylfaen"/>
          <w:sz w:val="20"/>
          <w:szCs w:val="24"/>
          <w:lang w:val="hy-AM"/>
        </w:rPr>
        <w:t>միջև հանձնման-ընդունման արձանագրության ստորագրմամբ: Աշխատանքը Պատվիրատուին հանձնելու փաստը ֆիքսվում է Պատվիրատուի և Կա</w:t>
      </w:r>
      <w:proofErr w:type="spellStart"/>
      <w:r w:rsidRPr="000036EF">
        <w:rPr>
          <w:rFonts w:ascii="GHEA Grapalat" w:eastAsia="Times New Roman" w:hAnsi="GHEA Grapalat" w:cs="Sylfaen"/>
          <w:sz w:val="20"/>
          <w:szCs w:val="24"/>
        </w:rPr>
        <w:t>պալառուի</w:t>
      </w:r>
      <w:proofErr w:type="spellEnd"/>
      <w:r w:rsidRPr="000036EF">
        <w:rPr>
          <w:rFonts w:ascii="GHEA Grapalat" w:eastAsia="Times New Roman" w:hAnsi="GHEA Grapalat" w:cs="Sylfaen"/>
          <w:sz w:val="20"/>
          <w:szCs w:val="24"/>
          <w:lang w:val="es-ES"/>
        </w:rPr>
        <w:t xml:space="preserve"> </w:t>
      </w:r>
      <w:r w:rsidRPr="000036EF">
        <w:rPr>
          <w:rFonts w:ascii="GHEA Grapalat" w:eastAsia="Times New Roman" w:hAnsi="GHEA Grapalat" w:cs="Sylfaen"/>
          <w:sz w:val="20"/>
          <w:szCs w:val="24"/>
          <w:lang w:val="hy-AM"/>
        </w:rPr>
        <w:t xml:space="preserve">միջև երկկողմ հաստատված փաստաթղթով՝ նշելով փաստաթղթի կազմման ամսաթիվը: </w:t>
      </w:r>
    </w:p>
    <w:p w14:paraId="5EEDCD5E" w14:textId="77777777" w:rsidR="000036EF" w:rsidRPr="000036EF" w:rsidRDefault="000036EF" w:rsidP="000036EF">
      <w:pPr>
        <w:spacing w:after="0" w:line="240" w:lineRule="auto"/>
        <w:ind w:firstLine="720"/>
        <w:jc w:val="both"/>
        <w:rPr>
          <w:rFonts w:ascii="GHEA Grapalat" w:eastAsia="Times New Roman" w:hAnsi="GHEA Grapalat" w:cs="Sylfaen"/>
          <w:sz w:val="20"/>
          <w:szCs w:val="20"/>
          <w:lang w:val="hy-AM"/>
        </w:rPr>
      </w:pPr>
      <w:r w:rsidRPr="000036EF">
        <w:rPr>
          <w:rFonts w:ascii="GHEA Grapalat" w:eastAsia="Times New Roman" w:hAnsi="GHEA Grapalat" w:cs="Sylfaen"/>
          <w:sz w:val="20"/>
          <w:szCs w:val="20"/>
          <w:lang w:val="hy-AM"/>
        </w:rPr>
        <w:t xml:space="preserve">Մինչև պայմանագրով աշխատանքի կատարման համար նախատեսված օրը ներառյալ Կապալառուն Պատվիրատուին է տրամադրում իր կողմից ստորագրված` աշխատանքը Պատվիրատուին հանձնելու փաստը ֆիքսող փաստաթուղթը (հավելված N 3.1) և հանձնման-ընդունման արձանագրության </w:t>
      </w:r>
      <w:r w:rsidRPr="000036EF">
        <w:rPr>
          <w:rFonts w:ascii="GHEA Grapalat" w:eastAsia="Times New Roman" w:hAnsi="GHEA Grapalat" w:cs="Sylfaen"/>
          <w:sz w:val="20"/>
          <w:szCs w:val="24"/>
          <w:lang w:val="hy-AM"/>
        </w:rPr>
        <w:t xml:space="preserve">_______ օրինակ </w:t>
      </w:r>
      <w:r w:rsidRPr="000036EF">
        <w:rPr>
          <w:rFonts w:ascii="GHEA Grapalat" w:eastAsia="Times New Roman" w:hAnsi="GHEA Grapalat" w:cs="Sylfaen"/>
          <w:sz w:val="20"/>
          <w:szCs w:val="20"/>
          <w:lang w:val="hy-AM"/>
        </w:rPr>
        <w:t xml:space="preserve">(հավելված N 3): </w:t>
      </w:r>
    </w:p>
    <w:p w14:paraId="63EC78DF" w14:textId="77777777" w:rsidR="000036EF" w:rsidRPr="000036EF" w:rsidRDefault="000036EF" w:rsidP="000036EF">
      <w:pPr>
        <w:spacing w:after="0" w:line="240" w:lineRule="auto"/>
        <w:ind w:firstLine="720"/>
        <w:jc w:val="both"/>
        <w:rPr>
          <w:rFonts w:ascii="GHEA Grapalat" w:eastAsia="Times New Roman" w:hAnsi="GHEA Grapalat" w:cs="Sylfaen"/>
          <w:sz w:val="20"/>
          <w:szCs w:val="24"/>
          <w:lang w:val="hy-AM"/>
        </w:rPr>
      </w:pPr>
      <w:r w:rsidRPr="000036EF">
        <w:rPr>
          <w:rFonts w:ascii="GHEA Grapalat" w:eastAsia="Times New Roman" w:hAnsi="GHEA Grapalat" w:cs="Sylfaen"/>
          <w:sz w:val="20"/>
          <w:szCs w:val="24"/>
          <w:lang w:val="hy-AM"/>
        </w:rPr>
        <w:t>4.2 Հանձնման-ընդունման արձանագրությունն ստորագրվում է, եթե կատարված աշխատանքը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 չի ստորագրվում և Պատվիրատուն`</w:t>
      </w:r>
    </w:p>
    <w:p w14:paraId="01E5E82B" w14:textId="77777777" w:rsidR="000036EF" w:rsidRPr="000036EF" w:rsidRDefault="000036EF" w:rsidP="000036EF">
      <w:pPr>
        <w:spacing w:after="0" w:line="240" w:lineRule="auto"/>
        <w:ind w:firstLine="720"/>
        <w:jc w:val="both"/>
        <w:rPr>
          <w:rFonts w:ascii="GHEA Grapalat" w:eastAsia="Times New Roman" w:hAnsi="GHEA Grapalat" w:cs="Sylfaen"/>
          <w:sz w:val="20"/>
          <w:szCs w:val="24"/>
          <w:lang w:val="hy-AM"/>
        </w:rPr>
      </w:pPr>
      <w:r w:rsidRPr="000036EF">
        <w:rPr>
          <w:rFonts w:ascii="GHEA Grapalat" w:eastAsia="Times New Roman" w:hAnsi="GHEA Grapalat" w:cs="Sylfaen"/>
          <w:sz w:val="20"/>
          <w:szCs w:val="24"/>
          <w:lang w:val="hy-AM"/>
        </w:rPr>
        <w:t>ա) հարցի կարգավորման համար ձեռնարկում է նման իրավիճակի համար պայմանագրով նախատեսված միջոցները.</w:t>
      </w:r>
    </w:p>
    <w:p w14:paraId="6C087556" w14:textId="77777777" w:rsidR="000036EF" w:rsidRPr="000036EF" w:rsidRDefault="000036EF" w:rsidP="000036EF">
      <w:pPr>
        <w:spacing w:after="0" w:line="240" w:lineRule="auto"/>
        <w:ind w:firstLine="720"/>
        <w:jc w:val="both"/>
        <w:rPr>
          <w:rFonts w:ascii="GHEA Grapalat" w:eastAsia="Times New Roman" w:hAnsi="GHEA Grapalat" w:cs="Sylfaen"/>
          <w:sz w:val="20"/>
          <w:szCs w:val="24"/>
          <w:lang w:val="hy-AM"/>
        </w:rPr>
      </w:pPr>
      <w:r w:rsidRPr="000036EF">
        <w:rPr>
          <w:rFonts w:ascii="GHEA Grapalat" w:eastAsia="Times New Roman" w:hAnsi="GHEA Grapalat" w:cs="Sylfaen"/>
          <w:sz w:val="20"/>
          <w:szCs w:val="24"/>
          <w:lang w:val="hy-AM"/>
        </w:rPr>
        <w:t xml:space="preserve"> բ) Կապալառուի նկատմամբ կիրառում է պայմանագրով նախատեսված պատասխանատվության միջոցներ։</w:t>
      </w:r>
    </w:p>
    <w:p w14:paraId="1B8A5B88" w14:textId="77777777" w:rsidR="000036EF" w:rsidRPr="000036EF" w:rsidRDefault="000036EF" w:rsidP="000036EF">
      <w:pPr>
        <w:spacing w:after="0" w:line="240" w:lineRule="auto"/>
        <w:ind w:firstLine="720"/>
        <w:jc w:val="both"/>
        <w:rPr>
          <w:rFonts w:ascii="GHEA Grapalat" w:eastAsia="Times New Roman" w:hAnsi="GHEA Grapalat" w:cs="Sylfaen"/>
          <w:sz w:val="20"/>
          <w:szCs w:val="24"/>
          <w:lang w:val="hy-AM"/>
        </w:rPr>
      </w:pPr>
      <w:r w:rsidRPr="000036EF">
        <w:rPr>
          <w:rFonts w:ascii="GHEA Grapalat" w:eastAsia="Times New Roman" w:hAnsi="GHEA Grapalat" w:cs="Sylfaen"/>
          <w:sz w:val="20"/>
          <w:szCs w:val="24"/>
          <w:lang w:val="hy-AM"/>
        </w:rPr>
        <w:t xml:space="preserve">4.3 Պատվիրատուն հանձնման-ընդունման արձանագրությունը ստանալու </w:t>
      </w:r>
      <w:r w:rsidRPr="000036EF">
        <w:rPr>
          <w:rFonts w:ascii="GHEA Grapalat" w:eastAsia="Times New Roman" w:hAnsi="GHEA Grapalat" w:cs="Sylfaen"/>
          <w:sz w:val="20"/>
          <w:szCs w:val="20"/>
          <w:lang w:val="hy-AM"/>
        </w:rPr>
        <w:t xml:space="preserve">օրվան հաջորդող աշխատանքային օրվանից հաշված </w:t>
      </w:r>
      <w:r w:rsidRPr="000036EF">
        <w:rPr>
          <w:rFonts w:ascii="GHEA Grapalat" w:eastAsia="Times New Roman" w:hAnsi="GHEA Grapalat" w:cs="Sylfaen"/>
          <w:sz w:val="20"/>
          <w:szCs w:val="20"/>
          <w:u w:val="single"/>
          <w:lang w:val="hy-AM"/>
        </w:rPr>
        <w:t xml:space="preserve">     </w:t>
      </w:r>
      <w:r w:rsidRPr="000036EF">
        <w:rPr>
          <w:rFonts w:ascii="GHEA Grapalat" w:eastAsia="Times New Roman" w:hAnsi="GHEA Grapalat" w:cs="Sylfaen"/>
          <w:sz w:val="20"/>
          <w:szCs w:val="20"/>
          <w:lang w:val="hy-AM"/>
        </w:rPr>
        <w:t xml:space="preserve"> աշխատանքային օրվա ընթացքում</w:t>
      </w:r>
      <w:r w:rsidRPr="000036EF">
        <w:rPr>
          <w:rFonts w:ascii="GHEA Grapalat" w:eastAsia="Times New Roman" w:hAnsi="GHEA Grapalat" w:cs="Sylfaen"/>
          <w:sz w:val="20"/>
          <w:szCs w:val="24"/>
          <w:lang w:val="hy-AM"/>
        </w:rPr>
        <w:t xml:space="preserve"> Կապալառուին է ներկայացնում իր կողմից ստորագրված հանձնման-ընդունման արձանագրության մեկ օրինակը կամ աշխատանքը չընդունելու պատճառաբանված մերժումը։</w:t>
      </w:r>
    </w:p>
    <w:p w14:paraId="25E6418E" w14:textId="77777777" w:rsidR="000036EF" w:rsidRPr="000036EF" w:rsidRDefault="000036EF" w:rsidP="000036EF">
      <w:pPr>
        <w:spacing w:after="0" w:line="240" w:lineRule="auto"/>
        <w:ind w:firstLine="720"/>
        <w:jc w:val="both"/>
        <w:rPr>
          <w:rFonts w:ascii="GHEA Grapalat" w:eastAsia="Times New Roman" w:hAnsi="GHEA Grapalat" w:cs="Sylfaen"/>
          <w:b/>
          <w:sz w:val="20"/>
          <w:szCs w:val="24"/>
          <w:lang w:val="hy-AM"/>
        </w:rPr>
      </w:pPr>
      <w:r w:rsidRPr="000036EF">
        <w:rPr>
          <w:rFonts w:ascii="GHEA Grapalat" w:eastAsia="Times New Roman" w:hAnsi="GHEA Grapalat" w:cs="Sylfaen"/>
          <w:sz w:val="20"/>
          <w:szCs w:val="24"/>
          <w:lang w:val="hy-AM"/>
        </w:rPr>
        <w:t>4.4 Եթե պայմանագրի 4.3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4.3 կետով սահման</w:t>
      </w:r>
      <w:r w:rsidRPr="000036EF">
        <w:rPr>
          <w:rFonts w:ascii="GHEA Grapalat" w:eastAsia="Times New Roman" w:hAnsi="GHEA Grapalat" w:cs="Sylfaen"/>
          <w:sz w:val="20"/>
          <w:szCs w:val="24"/>
          <w:lang w:val="hy-AM"/>
        </w:rPr>
        <w:softHyphen/>
        <w:t>ված վերջնաժամկետին հաջորդող աշխատանքային օրը Պատվիրատուն   Կապալառուին տրամադրում իր կողմից հաստատված հանձնման-ընդունման արձանա</w:t>
      </w:r>
      <w:r w:rsidRPr="000036EF">
        <w:rPr>
          <w:rFonts w:ascii="GHEA Grapalat" w:eastAsia="Times New Roman" w:hAnsi="GHEA Grapalat" w:cs="Sylfaen"/>
          <w:sz w:val="20"/>
          <w:szCs w:val="24"/>
          <w:lang w:val="hy-AM"/>
        </w:rPr>
        <w:softHyphen/>
        <w:t>գրությունը:</w:t>
      </w:r>
    </w:p>
    <w:p w14:paraId="0D6DB390" w14:textId="77777777" w:rsidR="000036EF" w:rsidRPr="000036EF" w:rsidRDefault="000036EF" w:rsidP="000036EF">
      <w:pPr>
        <w:spacing w:after="0" w:line="240" w:lineRule="auto"/>
        <w:ind w:firstLine="720"/>
        <w:jc w:val="both"/>
        <w:rPr>
          <w:rFonts w:ascii="GHEA Grapalat" w:eastAsia="Times New Roman" w:hAnsi="GHEA Grapalat" w:cs="Times Armenian"/>
          <w:sz w:val="20"/>
          <w:szCs w:val="20"/>
          <w:lang w:val="hy-AM"/>
        </w:rPr>
      </w:pPr>
      <w:r w:rsidRPr="000036EF">
        <w:rPr>
          <w:rFonts w:ascii="GHEA Grapalat" w:eastAsia="Times New Roman" w:hAnsi="GHEA Grapalat" w:cs="Times New Roman"/>
          <w:sz w:val="20"/>
          <w:szCs w:val="20"/>
          <w:lang w:val="hy-AM"/>
        </w:rPr>
        <w:t>4.</w:t>
      </w:r>
      <w:r w:rsidRPr="000036EF">
        <w:rPr>
          <w:rFonts w:ascii="GHEA Grapalat" w:eastAsia="Times New Roman" w:hAnsi="GHEA Grapalat" w:cs="Times New Roman"/>
          <w:sz w:val="20"/>
          <w:szCs w:val="20"/>
          <w:lang w:val="pt-BR"/>
        </w:rPr>
        <w:t>5</w:t>
      </w:r>
      <w:r w:rsidRPr="000036EF">
        <w:rPr>
          <w:rFonts w:ascii="GHEA Grapalat" w:eastAsia="Times New Roman" w:hAnsi="GHEA Grapalat" w:cs="Times New Roman"/>
          <w:sz w:val="20"/>
          <w:szCs w:val="20"/>
          <w:lang w:val="hy-AM"/>
        </w:rPr>
        <w:tab/>
      </w:r>
      <w:r w:rsidRPr="000036EF">
        <w:rPr>
          <w:rFonts w:ascii="GHEA Grapalat" w:eastAsia="Times New Roman" w:hAnsi="GHEA Grapalat" w:cs="Sylfaen"/>
          <w:sz w:val="20"/>
          <w:szCs w:val="20"/>
          <w:lang w:val="hy-AM"/>
        </w:rPr>
        <w:t>Աշխատանքի</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կամ</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պայմանագրի</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օրացուցային</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գրաֆիկով</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նախատեսված</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առանձին</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տեսակի</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աշխատանքների</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փուլերի</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և</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ծավալների</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արդյունքները</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նախագծանախահաշվային</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փաստաթղթերին</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չհամապատասխանելու</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դեպքում</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կողմերը</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կազմում</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են</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երկկողմ</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ակտ</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թվարկելով</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թերությունների</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վերացման</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lastRenderedPageBreak/>
        <w:t>համար</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պահանջվող</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կատարման</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ենթակա</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լրացուցիչ</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աշխատանքները</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և</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ժամկետները</w:t>
      </w:r>
      <w:r w:rsidRPr="000036EF">
        <w:rPr>
          <w:rFonts w:ascii="GHEA Grapalat" w:eastAsia="Times New Roman" w:hAnsi="GHEA Grapalat" w:cs="Tahoma"/>
          <w:sz w:val="20"/>
          <w:szCs w:val="20"/>
          <w:lang w:val="hy-AM"/>
        </w:rPr>
        <w:t>։</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Կապալառուն</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պարտավոր</w:t>
      </w:r>
      <w:r w:rsidRPr="000036EF">
        <w:rPr>
          <w:rFonts w:ascii="GHEA Grapalat" w:eastAsia="Times New Roman" w:hAnsi="GHEA Grapalat" w:cs="Times New Roman"/>
          <w:sz w:val="20"/>
          <w:szCs w:val="20"/>
          <w:lang w:val="hy-AM"/>
        </w:rPr>
        <w:t xml:space="preserve"> </w:t>
      </w:r>
      <w:r w:rsidRPr="000036EF">
        <w:rPr>
          <w:rFonts w:ascii="GHEA Grapalat" w:eastAsia="Times New Roman" w:hAnsi="GHEA Grapalat" w:cs="Sylfaen"/>
          <w:sz w:val="20"/>
          <w:szCs w:val="20"/>
          <w:lang w:val="hy-AM"/>
        </w:rPr>
        <w:t>է</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պայմանագրային</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գնի</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սահմաններում</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առանց</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լրացուցիչ</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վճարի</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կատարել</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անհրաժեշտ</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աշխատանքներ</w:t>
      </w:r>
      <w:r w:rsidRPr="000036EF">
        <w:rPr>
          <w:rFonts w:ascii="GHEA Grapalat" w:eastAsia="Times New Roman" w:hAnsi="GHEA Grapalat" w:cs="Tahoma"/>
          <w:sz w:val="20"/>
          <w:szCs w:val="20"/>
          <w:lang w:val="hy-AM"/>
        </w:rPr>
        <w:t>։</w:t>
      </w:r>
    </w:p>
    <w:p w14:paraId="448E6006" w14:textId="77777777" w:rsidR="000036EF" w:rsidRPr="000036EF" w:rsidRDefault="000036EF" w:rsidP="000036EF">
      <w:pPr>
        <w:spacing w:after="0" w:line="240" w:lineRule="auto"/>
        <w:jc w:val="both"/>
        <w:rPr>
          <w:rFonts w:ascii="GHEA Mariam" w:eastAsia="Times New Roman" w:hAnsi="GHEA Mariam" w:cs="Times New Roman"/>
          <w:spacing w:val="-8"/>
          <w:sz w:val="20"/>
          <w:szCs w:val="20"/>
          <w:lang w:val="pt-BR" w:eastAsia="ru-RU"/>
        </w:rPr>
      </w:pPr>
      <w:r w:rsidRPr="000036EF">
        <w:rPr>
          <w:rFonts w:ascii="GHEA Grapalat" w:eastAsia="Times New Roman" w:hAnsi="GHEA Grapalat" w:cs="Sylfaen"/>
          <w:sz w:val="20"/>
          <w:szCs w:val="20"/>
          <w:lang w:val="hy-AM" w:eastAsia="ru-RU"/>
        </w:rPr>
        <w:t xml:space="preserve">         4.6 Աշխատանքն</w:t>
      </w:r>
      <w:r w:rsidRPr="000036EF">
        <w:rPr>
          <w:rFonts w:ascii="GHEA Grapalat" w:eastAsia="Times New Roman" w:hAnsi="GHEA Grapalat" w:cs="Arial"/>
          <w:sz w:val="20"/>
          <w:szCs w:val="20"/>
          <w:lang w:val="hy-AM" w:eastAsia="ru-RU"/>
        </w:rPr>
        <w:t xml:space="preserve"> </w:t>
      </w:r>
      <w:r w:rsidRPr="000036EF">
        <w:rPr>
          <w:rFonts w:ascii="GHEA Grapalat" w:eastAsia="Times New Roman" w:hAnsi="GHEA Grapalat" w:cs="Sylfaen"/>
          <w:sz w:val="20"/>
          <w:szCs w:val="20"/>
          <w:lang w:val="hy-AM" w:eastAsia="ru-RU"/>
        </w:rPr>
        <w:t>ընդունելիս կիրառվում են նաև հետևյալ պայմանները`</w:t>
      </w:r>
      <w:r w:rsidRPr="000036EF">
        <w:rPr>
          <w:rFonts w:ascii="GHEA Mariam" w:eastAsia="Times New Roman" w:hAnsi="GHEA Mariam" w:cs="Times New Roman"/>
          <w:spacing w:val="-8"/>
          <w:sz w:val="20"/>
          <w:szCs w:val="20"/>
          <w:lang w:val="pt-BR" w:eastAsia="ru-RU"/>
        </w:rPr>
        <w:t xml:space="preserve"> </w:t>
      </w:r>
    </w:p>
    <w:p w14:paraId="25068F50" w14:textId="77777777" w:rsidR="000036EF" w:rsidRPr="000036EF" w:rsidRDefault="000036EF" w:rsidP="000036EF">
      <w:pPr>
        <w:spacing w:after="0" w:line="240" w:lineRule="auto"/>
        <w:ind w:firstLine="709"/>
        <w:jc w:val="both"/>
        <w:rPr>
          <w:rFonts w:ascii="GHEA Grapalat" w:eastAsia="Times New Roman" w:hAnsi="GHEA Grapalat" w:cs="Sylfaen"/>
          <w:sz w:val="20"/>
          <w:szCs w:val="20"/>
          <w:lang w:val="hy-AM" w:eastAsia="ru-RU"/>
        </w:rPr>
      </w:pPr>
      <w:r w:rsidRPr="000036EF">
        <w:rPr>
          <w:rFonts w:ascii="GHEA Grapalat" w:eastAsia="Times New Roman" w:hAnsi="GHEA Grapalat" w:cs="Sylfaen"/>
          <w:sz w:val="20"/>
          <w:szCs w:val="20"/>
          <w:lang w:val="hy-AM" w:eastAsia="ru-RU"/>
        </w:rPr>
        <w:t xml:space="preserve">1) </w:t>
      </w:r>
      <w:r w:rsidRPr="000036EF">
        <w:rPr>
          <w:rFonts w:ascii="GHEA Grapalat" w:eastAsia="Times New Roman" w:hAnsi="GHEA Grapalat" w:cs="Sylfaen"/>
          <w:sz w:val="20"/>
          <w:szCs w:val="20"/>
          <w:lang w:eastAsia="ru-RU"/>
        </w:rPr>
        <w:t>Կ</w:t>
      </w:r>
      <w:r w:rsidRPr="000036EF">
        <w:rPr>
          <w:rFonts w:ascii="GHEA Grapalat" w:eastAsia="Times New Roman" w:hAnsi="GHEA Grapalat" w:cs="Sylfaen"/>
          <w:sz w:val="20"/>
          <w:szCs w:val="20"/>
          <w:lang w:val="hy-AM" w:eastAsia="ru-RU"/>
        </w:rPr>
        <w:t xml:space="preserve">ապալառուի կողմից շինարարության ավարտի մասին տեղեկություն ստանալուց հետո </w:t>
      </w:r>
      <w:r w:rsidRPr="000036EF">
        <w:rPr>
          <w:rFonts w:ascii="GHEA Grapalat" w:eastAsia="Times New Roman" w:hAnsi="GHEA Grapalat" w:cs="Sylfaen"/>
          <w:sz w:val="20"/>
          <w:szCs w:val="20"/>
          <w:lang w:eastAsia="ru-RU"/>
        </w:rPr>
        <w:t>Պ</w:t>
      </w:r>
      <w:r w:rsidRPr="000036EF">
        <w:rPr>
          <w:rFonts w:ascii="GHEA Grapalat" w:eastAsia="Times New Roman" w:hAnsi="GHEA Grapalat" w:cs="Sylfaen"/>
          <w:sz w:val="20"/>
          <w:szCs w:val="20"/>
          <w:lang w:val="hy-AM" w:eastAsia="ru-RU"/>
        </w:rPr>
        <w:t>ատվիրատուի ղեկավարը ձեռնարկում է միջոցներ Հայաստանի Հանրապետության կառավարության 2015 թվականի մարտի 19-ի N 596-Ն որոշմամբ սահմանված հանձնաժողով ձևավորելու և կատարված աշխատանքներն ընդունելու համար.</w:t>
      </w:r>
    </w:p>
    <w:p w14:paraId="07B4AE55" w14:textId="77777777" w:rsidR="000036EF" w:rsidRPr="000036EF" w:rsidRDefault="000036EF" w:rsidP="000036EF">
      <w:pPr>
        <w:spacing w:after="0" w:line="240" w:lineRule="auto"/>
        <w:ind w:firstLine="709"/>
        <w:jc w:val="both"/>
        <w:rPr>
          <w:rFonts w:ascii="GHEA Grapalat" w:eastAsia="Times New Roman" w:hAnsi="GHEA Grapalat" w:cs="Sylfaen"/>
          <w:sz w:val="20"/>
          <w:szCs w:val="20"/>
          <w:lang w:val="hy-AM" w:eastAsia="ru-RU"/>
        </w:rPr>
      </w:pPr>
      <w:r w:rsidRPr="000036EF">
        <w:rPr>
          <w:rFonts w:ascii="GHEA Grapalat" w:eastAsia="Times New Roman" w:hAnsi="GHEA Grapalat" w:cs="Sylfaen"/>
          <w:sz w:val="20"/>
          <w:szCs w:val="20"/>
          <w:lang w:val="hy-AM" w:eastAsia="ru-RU"/>
        </w:rPr>
        <w:t>2) պայմանագրի կատարման արդյունքը համարվում է ամբողջությամբ ընդունված պետական կառավարման մարմնի ղեկավարի` Հայաստանի Հանրապետության կառավարության 2015 թվականի մարտի 19-ի N 596-Ն որոշմամբ սահմանված կարգով ձևավորված հանձնաժողովի (այսուհետ` ընդունող հանձնաժողով) կողմից կատարված աշխատանքներն ընդունվելու դեպքում.</w:t>
      </w:r>
    </w:p>
    <w:p w14:paraId="3990A42F" w14:textId="77777777" w:rsidR="000036EF" w:rsidRPr="000036EF" w:rsidRDefault="000036EF" w:rsidP="000036EF">
      <w:pPr>
        <w:spacing w:after="0" w:line="240" w:lineRule="auto"/>
        <w:ind w:firstLine="709"/>
        <w:jc w:val="both"/>
        <w:rPr>
          <w:rFonts w:ascii="GHEA Grapalat" w:eastAsia="Times New Roman" w:hAnsi="GHEA Grapalat" w:cs="Sylfaen"/>
          <w:sz w:val="20"/>
          <w:szCs w:val="20"/>
          <w:lang w:val="hy-AM" w:eastAsia="ru-RU"/>
        </w:rPr>
      </w:pPr>
      <w:r w:rsidRPr="000036EF">
        <w:rPr>
          <w:rFonts w:ascii="GHEA Grapalat" w:eastAsia="Times New Roman" w:hAnsi="GHEA Grapalat" w:cs="Sylfaen"/>
          <w:sz w:val="20"/>
          <w:szCs w:val="20"/>
          <w:lang w:val="hy-AM" w:eastAsia="ru-RU"/>
        </w:rPr>
        <w:t>3) մինչև ավարտված շինարարական օբյեկտի ընդունումը` Հայաստանի Հանրապետության կառավարության 2015 թվականի մարտի 9-ի N 596-Ն որոշման համապատասխան ստեղծված հանձնաժողովը Հայաստանի Հանրապետության օրենսդրությամբ սահմանված կարգով փաստագրում է ավարտված շինարարության օբյեկտը և կազմում օբյեկտը շահագործման ընդունող հանձնաժողովի ակտ.</w:t>
      </w:r>
    </w:p>
    <w:p w14:paraId="7CF7667A" w14:textId="77777777" w:rsidR="000036EF" w:rsidRPr="000036EF" w:rsidRDefault="000036EF" w:rsidP="000036EF">
      <w:pPr>
        <w:spacing w:after="0" w:line="240" w:lineRule="auto"/>
        <w:ind w:firstLine="709"/>
        <w:jc w:val="both"/>
        <w:rPr>
          <w:rFonts w:ascii="GHEA Grapalat" w:eastAsia="Times New Roman" w:hAnsi="GHEA Grapalat" w:cs="Sylfaen"/>
          <w:sz w:val="20"/>
          <w:szCs w:val="20"/>
          <w:lang w:val="hy-AM" w:eastAsia="ru-RU"/>
        </w:rPr>
      </w:pPr>
      <w:r w:rsidRPr="000036EF">
        <w:rPr>
          <w:rFonts w:ascii="GHEA Grapalat" w:eastAsia="Times New Roman" w:hAnsi="GHEA Grapalat" w:cs="Sylfaen"/>
          <w:sz w:val="20"/>
          <w:szCs w:val="20"/>
          <w:lang w:val="hy-AM" w:eastAsia="ru-RU"/>
        </w:rPr>
        <w:t xml:space="preserve">4) սույն կետի 3-րդ ենթակետում նշված ակտը սահմանված կարգով ստանալուց հետո պատասխանատու ստորաբաժանումն ստուգում է ավարտված շինարարական օբյեկտի (կատարված աշխատանքների) համապատասխանությունը պայմանագրի պահանջներին և, եթե կատարված աշխատանքը` </w:t>
      </w:r>
    </w:p>
    <w:p w14:paraId="3A235A7F" w14:textId="77777777" w:rsidR="000036EF" w:rsidRPr="000036EF" w:rsidRDefault="000036EF" w:rsidP="000036EF">
      <w:pPr>
        <w:spacing w:after="0" w:line="240" w:lineRule="auto"/>
        <w:ind w:firstLine="709"/>
        <w:jc w:val="both"/>
        <w:rPr>
          <w:rFonts w:ascii="GHEA Grapalat" w:eastAsia="Times New Roman" w:hAnsi="GHEA Grapalat" w:cs="Sylfaen"/>
          <w:sz w:val="20"/>
          <w:szCs w:val="20"/>
          <w:lang w:val="hy-AM" w:eastAsia="ru-RU"/>
        </w:rPr>
      </w:pPr>
      <w:r w:rsidRPr="000036EF">
        <w:rPr>
          <w:rFonts w:ascii="GHEA Grapalat" w:eastAsia="Times New Roman" w:hAnsi="GHEA Grapalat" w:cs="Sylfaen"/>
          <w:sz w:val="20"/>
          <w:szCs w:val="20"/>
          <w:lang w:val="hy-AM" w:eastAsia="ru-RU"/>
        </w:rPr>
        <w:t xml:space="preserve">ա. համապատասխանում է պայմանագրի պայմաններին, ապա ստորագրվում է պայմանագրի կատարման արդյունքն ընդունելու մասին հանձնման-ընդունման ավարտական արձանագրություն, </w:t>
      </w:r>
    </w:p>
    <w:p w14:paraId="79537D7E" w14:textId="77777777" w:rsidR="000036EF" w:rsidRPr="000036EF" w:rsidRDefault="000036EF" w:rsidP="000036EF">
      <w:pPr>
        <w:spacing w:after="0" w:line="240" w:lineRule="auto"/>
        <w:ind w:firstLine="709"/>
        <w:jc w:val="both"/>
        <w:rPr>
          <w:rFonts w:ascii="GHEA Grapalat" w:eastAsia="Times New Roman" w:hAnsi="GHEA Grapalat" w:cs="Sylfaen"/>
          <w:sz w:val="20"/>
          <w:szCs w:val="20"/>
          <w:lang w:val="hy-AM" w:eastAsia="ru-RU"/>
        </w:rPr>
      </w:pPr>
      <w:r w:rsidRPr="000036EF">
        <w:rPr>
          <w:rFonts w:ascii="GHEA Grapalat" w:eastAsia="Times New Roman" w:hAnsi="GHEA Grapalat" w:cs="Sylfaen"/>
          <w:sz w:val="20"/>
          <w:szCs w:val="20"/>
          <w:lang w:val="hy-AM" w:eastAsia="ru-RU"/>
        </w:rPr>
        <w:t>բ. չի համապատասխանում պայմանագրի պայմաններին, ապա արձանագրություն չի ստորագրվում.</w:t>
      </w:r>
    </w:p>
    <w:p w14:paraId="1302564B" w14:textId="77777777" w:rsidR="000036EF" w:rsidRPr="000036EF" w:rsidRDefault="000036EF" w:rsidP="000036EF">
      <w:pPr>
        <w:spacing w:after="0" w:line="240" w:lineRule="auto"/>
        <w:ind w:firstLine="709"/>
        <w:jc w:val="both"/>
        <w:rPr>
          <w:rFonts w:ascii="GHEA Grapalat" w:eastAsia="Times New Roman" w:hAnsi="GHEA Grapalat" w:cs="Sylfaen"/>
          <w:sz w:val="20"/>
          <w:szCs w:val="20"/>
          <w:lang w:val="hy-AM" w:eastAsia="ru-RU"/>
        </w:rPr>
      </w:pPr>
      <w:r w:rsidRPr="000036EF">
        <w:rPr>
          <w:rFonts w:ascii="GHEA Grapalat" w:eastAsia="Times New Roman" w:hAnsi="GHEA Grapalat" w:cs="Sylfaen"/>
          <w:sz w:val="20"/>
          <w:szCs w:val="20"/>
          <w:lang w:val="hy-AM" w:eastAsia="ru-RU"/>
        </w:rPr>
        <w:t>5) մինչև սույն կետով նախատեսված պայմանագրի կատարման արդյունքն ընդունելու մասին հանձնման-ընդունման ավարտական արձանագրությունն ստորագրելը՝ Պատվիրատուն չի վճարում կապիտալ շինարարության համար կատարված աշխատանքների ընդհանուր գումարի հինգ տոկոսը, իսկ տարաժամկետ վճարելու դեպքում` վերջին վճարման գումարը, որը չի կարող պակաս լինել կապիտալ շինարարության համար կատարված աշխատանքների ընդհանուր գումարի հինգ տոկոսից:</w:t>
      </w:r>
    </w:p>
    <w:p w14:paraId="5BB5371D" w14:textId="77777777" w:rsidR="000036EF" w:rsidRPr="000036EF" w:rsidRDefault="000036EF" w:rsidP="000036EF">
      <w:pPr>
        <w:tabs>
          <w:tab w:val="left" w:pos="1276"/>
        </w:tabs>
        <w:spacing w:after="0" w:line="240" w:lineRule="auto"/>
        <w:ind w:firstLine="720"/>
        <w:jc w:val="both"/>
        <w:rPr>
          <w:rFonts w:ascii="GHEA Grapalat" w:eastAsia="Times New Roman" w:hAnsi="GHEA Grapalat" w:cs="Times New Roman"/>
          <w:sz w:val="24"/>
          <w:szCs w:val="24"/>
          <w:lang w:val="hy-AM"/>
        </w:rPr>
      </w:pPr>
    </w:p>
    <w:p w14:paraId="52103265" w14:textId="77777777" w:rsidR="000036EF" w:rsidRPr="000036EF" w:rsidRDefault="000036EF" w:rsidP="000036EF">
      <w:pPr>
        <w:tabs>
          <w:tab w:val="left" w:pos="1276"/>
        </w:tabs>
        <w:spacing w:after="0" w:line="240" w:lineRule="auto"/>
        <w:ind w:firstLine="720"/>
        <w:jc w:val="both"/>
        <w:rPr>
          <w:rFonts w:ascii="GHEA Grapalat" w:eastAsia="Times New Roman" w:hAnsi="GHEA Grapalat" w:cs="Times New Roman"/>
          <w:b/>
          <w:sz w:val="20"/>
          <w:szCs w:val="20"/>
          <w:lang w:val="hy-AM"/>
        </w:rPr>
      </w:pPr>
      <w:r w:rsidRPr="000036EF">
        <w:rPr>
          <w:rFonts w:ascii="GHEA Grapalat" w:eastAsia="Times New Roman" w:hAnsi="GHEA Grapalat" w:cs="Times New Roman"/>
          <w:b/>
          <w:sz w:val="20"/>
          <w:szCs w:val="20"/>
          <w:lang w:val="hy-AM"/>
        </w:rPr>
        <w:t xml:space="preserve">5. </w:t>
      </w:r>
      <w:r w:rsidRPr="000036EF">
        <w:rPr>
          <w:rFonts w:ascii="GHEA Grapalat" w:eastAsia="Times New Roman" w:hAnsi="GHEA Grapalat" w:cs="Sylfaen"/>
          <w:b/>
          <w:sz w:val="20"/>
          <w:szCs w:val="20"/>
          <w:lang w:val="hy-AM"/>
        </w:rPr>
        <w:t>ԱՇԽԱՏԱՆՔԻ</w:t>
      </w:r>
      <w:r w:rsidRPr="000036EF">
        <w:rPr>
          <w:rFonts w:ascii="GHEA Grapalat" w:eastAsia="Times New Roman" w:hAnsi="GHEA Grapalat" w:cs="Times Armenian"/>
          <w:b/>
          <w:sz w:val="20"/>
          <w:szCs w:val="20"/>
          <w:lang w:val="hy-AM"/>
        </w:rPr>
        <w:t xml:space="preserve"> </w:t>
      </w:r>
      <w:r w:rsidRPr="000036EF">
        <w:rPr>
          <w:rFonts w:ascii="GHEA Grapalat" w:eastAsia="Times New Roman" w:hAnsi="GHEA Grapalat" w:cs="Sylfaen"/>
          <w:b/>
          <w:sz w:val="20"/>
          <w:szCs w:val="20"/>
          <w:lang w:val="hy-AM"/>
        </w:rPr>
        <w:t>ԳԻՆԸ</w:t>
      </w:r>
      <w:r w:rsidRPr="000036EF">
        <w:rPr>
          <w:rFonts w:ascii="GHEA Grapalat" w:eastAsia="Times New Roman" w:hAnsi="GHEA Grapalat" w:cs="Times Armenian"/>
          <w:b/>
          <w:sz w:val="20"/>
          <w:szCs w:val="20"/>
          <w:lang w:val="hy-AM"/>
        </w:rPr>
        <w:t xml:space="preserve"> </w:t>
      </w:r>
      <w:r w:rsidRPr="000036EF">
        <w:rPr>
          <w:rFonts w:ascii="GHEA Grapalat" w:eastAsia="Times New Roman" w:hAnsi="GHEA Grapalat" w:cs="Sylfaen"/>
          <w:b/>
          <w:sz w:val="20"/>
          <w:szCs w:val="20"/>
          <w:lang w:val="hy-AM"/>
        </w:rPr>
        <w:t>ԵՎ</w:t>
      </w:r>
      <w:r w:rsidRPr="000036EF">
        <w:rPr>
          <w:rFonts w:ascii="GHEA Grapalat" w:eastAsia="Times New Roman" w:hAnsi="GHEA Grapalat" w:cs="Times Armenian"/>
          <w:b/>
          <w:sz w:val="20"/>
          <w:szCs w:val="20"/>
          <w:lang w:val="hy-AM"/>
        </w:rPr>
        <w:t xml:space="preserve"> </w:t>
      </w:r>
      <w:r w:rsidRPr="000036EF">
        <w:rPr>
          <w:rFonts w:ascii="GHEA Grapalat" w:eastAsia="Times New Roman" w:hAnsi="GHEA Grapalat" w:cs="Sylfaen"/>
          <w:b/>
          <w:sz w:val="20"/>
          <w:szCs w:val="20"/>
          <w:lang w:val="hy-AM"/>
        </w:rPr>
        <w:t>ՎԱՐՁԱՏՐՈՒԹՅՈՒՆԸ</w:t>
      </w:r>
    </w:p>
    <w:p w14:paraId="526A24E2" w14:textId="77777777" w:rsidR="000036EF" w:rsidRPr="000036EF" w:rsidRDefault="000036EF" w:rsidP="000036EF">
      <w:pPr>
        <w:tabs>
          <w:tab w:val="left" w:pos="1276"/>
        </w:tabs>
        <w:spacing w:after="0" w:line="240" w:lineRule="auto"/>
        <w:ind w:firstLine="720"/>
        <w:jc w:val="both"/>
        <w:rPr>
          <w:rFonts w:ascii="GHEA Grapalat" w:eastAsia="Times New Roman" w:hAnsi="GHEA Grapalat" w:cs="Times New Roman"/>
          <w:sz w:val="20"/>
          <w:szCs w:val="20"/>
          <w:lang w:val="hy-AM"/>
        </w:rPr>
      </w:pPr>
    </w:p>
    <w:p w14:paraId="4D15C3EC" w14:textId="77777777" w:rsidR="000036EF" w:rsidRPr="000036EF" w:rsidRDefault="000036EF" w:rsidP="000036EF">
      <w:pPr>
        <w:tabs>
          <w:tab w:val="left" w:pos="1276"/>
        </w:tabs>
        <w:spacing w:after="0" w:line="240" w:lineRule="auto"/>
        <w:ind w:firstLine="720"/>
        <w:jc w:val="both"/>
        <w:rPr>
          <w:rFonts w:ascii="GHEA Grapalat" w:eastAsia="Times New Roman" w:hAnsi="GHEA Grapalat" w:cs="Times New Roman"/>
          <w:sz w:val="20"/>
          <w:szCs w:val="20"/>
          <w:lang w:val="hy-AM"/>
        </w:rPr>
      </w:pPr>
      <w:r w:rsidRPr="000036EF">
        <w:rPr>
          <w:rFonts w:ascii="GHEA Grapalat" w:eastAsia="Times New Roman" w:hAnsi="GHEA Grapalat" w:cs="Times New Roman"/>
          <w:sz w:val="20"/>
          <w:szCs w:val="20"/>
          <w:lang w:val="hy-AM"/>
        </w:rPr>
        <w:t xml:space="preserve">5.1 Սույն </w:t>
      </w:r>
      <w:r w:rsidRPr="000036EF">
        <w:rPr>
          <w:rFonts w:ascii="GHEA Grapalat" w:eastAsia="Times New Roman" w:hAnsi="GHEA Grapalat" w:cs="Sylfaen"/>
          <w:sz w:val="20"/>
          <w:szCs w:val="20"/>
          <w:lang w:val="hy-AM"/>
        </w:rPr>
        <w:t>պայմանագրի</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ընդհանուր</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գինը</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կազմում</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է</w:t>
      </w:r>
      <w:r w:rsidRPr="000036EF">
        <w:rPr>
          <w:rFonts w:ascii="GHEA Grapalat" w:eastAsia="Times New Roman" w:hAnsi="GHEA Grapalat" w:cs="Times Armenian"/>
          <w:sz w:val="20"/>
          <w:szCs w:val="20"/>
          <w:lang w:val="hy-AM"/>
        </w:rPr>
        <w:t xml:space="preserve"> -------------- (------------------)  </w:t>
      </w:r>
      <w:r w:rsidRPr="000036EF">
        <w:rPr>
          <w:rFonts w:ascii="GHEA Grapalat" w:eastAsia="Times New Roman" w:hAnsi="GHEA Grapalat" w:cs="Sylfaen"/>
          <w:sz w:val="20"/>
          <w:szCs w:val="20"/>
          <w:lang w:val="hy-AM"/>
        </w:rPr>
        <w:t>ՀՀ</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դրամ</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որից</w:t>
      </w:r>
      <w:r w:rsidRPr="000036EF">
        <w:rPr>
          <w:rFonts w:ascii="GHEA Grapalat" w:eastAsia="Times New Roman" w:hAnsi="GHEA Grapalat" w:cs="Times Armenian"/>
          <w:sz w:val="20"/>
          <w:szCs w:val="20"/>
          <w:lang w:val="hy-AM"/>
        </w:rPr>
        <w:t xml:space="preserve"> ---------- (----------------------------------------) </w:t>
      </w:r>
      <w:r w:rsidRPr="000036EF">
        <w:rPr>
          <w:rFonts w:ascii="GHEA Grapalat" w:eastAsia="Times New Roman" w:hAnsi="GHEA Grapalat" w:cs="Sylfaen"/>
          <w:sz w:val="20"/>
          <w:szCs w:val="20"/>
          <w:lang w:val="hy-AM"/>
        </w:rPr>
        <w:t>ՀՀ</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դրամը</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ԱԱՀ</w:t>
      </w:r>
      <w:r w:rsidRPr="000036EF">
        <w:rPr>
          <w:rFonts w:ascii="GHEA Grapalat" w:eastAsia="Times New Roman" w:hAnsi="GHEA Grapalat" w:cs="Times Armenian"/>
          <w:sz w:val="20"/>
          <w:szCs w:val="20"/>
          <w:lang w:val="hy-AM"/>
        </w:rPr>
        <w:t>-</w:t>
      </w:r>
      <w:r w:rsidRPr="000036EF">
        <w:rPr>
          <w:rFonts w:ascii="GHEA Grapalat" w:eastAsia="Times New Roman" w:hAnsi="GHEA Grapalat" w:cs="Sylfaen"/>
          <w:sz w:val="20"/>
          <w:szCs w:val="20"/>
          <w:lang w:val="hy-AM"/>
        </w:rPr>
        <w:t>ն</w:t>
      </w:r>
      <w:r w:rsidRPr="000036EF">
        <w:rPr>
          <w:rFonts w:ascii="GHEA Grapalat" w:eastAsia="Times New Roman" w:hAnsi="GHEA Grapalat" w:cs="Tahoma"/>
          <w:sz w:val="20"/>
          <w:szCs w:val="20"/>
          <w:lang w:val="hy-AM"/>
        </w:rPr>
        <w:t>։</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Գինը</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ներառում</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է</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Կապալառուի</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կողմից</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իրականացվող</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բոլոր</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ծախսերը</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ընդ</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որում</w:t>
      </w:r>
      <w:r w:rsidRPr="000036EF">
        <w:rPr>
          <w:rFonts w:ascii="GHEA Grapalat" w:eastAsia="Times New Roman" w:hAnsi="GHEA Grapalat" w:cs="Times Armenian"/>
          <w:sz w:val="20"/>
          <w:szCs w:val="20"/>
          <w:lang w:val="hy-AM"/>
        </w:rPr>
        <w:t xml:space="preserve">` </w:t>
      </w:r>
    </w:p>
    <w:p w14:paraId="570A1C0F" w14:textId="77777777" w:rsidR="000036EF" w:rsidRPr="000036EF" w:rsidRDefault="000036EF" w:rsidP="000036EF">
      <w:pPr>
        <w:tabs>
          <w:tab w:val="left" w:pos="1276"/>
        </w:tabs>
        <w:spacing w:after="0" w:line="240" w:lineRule="auto"/>
        <w:ind w:firstLine="720"/>
        <w:jc w:val="both"/>
        <w:rPr>
          <w:rFonts w:ascii="GHEA Grapalat" w:eastAsia="Times New Roman" w:hAnsi="GHEA Grapalat" w:cs="Times New Roman"/>
          <w:sz w:val="20"/>
          <w:szCs w:val="20"/>
          <w:lang w:val="hy-AM"/>
        </w:rPr>
      </w:pPr>
      <w:r w:rsidRPr="000036EF">
        <w:rPr>
          <w:rFonts w:ascii="GHEA Grapalat" w:eastAsia="Times New Roman" w:hAnsi="GHEA Grapalat" w:cs="Times New Roman"/>
          <w:sz w:val="20"/>
          <w:szCs w:val="20"/>
          <w:lang w:val="hy-AM"/>
        </w:rPr>
        <w:t xml:space="preserve">    1-</w:t>
      </w:r>
      <w:r w:rsidRPr="000036EF">
        <w:rPr>
          <w:rFonts w:ascii="GHEA Grapalat" w:eastAsia="Times New Roman" w:hAnsi="GHEA Grapalat" w:cs="Sylfaen"/>
          <w:sz w:val="20"/>
          <w:szCs w:val="20"/>
          <w:lang w:val="hy-AM"/>
        </w:rPr>
        <w:t>ին</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չափաբաժին</w:t>
      </w:r>
      <w:r w:rsidRPr="000036EF">
        <w:rPr>
          <w:rFonts w:ascii="GHEA Grapalat" w:eastAsia="Times New Roman" w:hAnsi="GHEA Grapalat" w:cs="Times Armenian"/>
          <w:sz w:val="20"/>
          <w:szCs w:val="20"/>
          <w:lang w:val="hy-AM"/>
        </w:rPr>
        <w:t xml:space="preserve">  .............. (.....................)  </w:t>
      </w:r>
      <w:r w:rsidRPr="000036EF">
        <w:rPr>
          <w:rFonts w:ascii="GHEA Grapalat" w:eastAsia="Times New Roman" w:hAnsi="GHEA Grapalat" w:cs="Sylfaen"/>
          <w:sz w:val="20"/>
          <w:szCs w:val="20"/>
          <w:lang w:val="hy-AM"/>
        </w:rPr>
        <w:t>ՀՀ</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դրամ</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որից</w:t>
      </w:r>
      <w:r w:rsidRPr="000036EF">
        <w:rPr>
          <w:rFonts w:ascii="GHEA Grapalat" w:eastAsia="Times New Roman" w:hAnsi="GHEA Grapalat" w:cs="Times Armenian"/>
          <w:sz w:val="20"/>
          <w:szCs w:val="20"/>
          <w:lang w:val="hy-AM"/>
        </w:rPr>
        <w:t xml:space="preserve"> ---------- (-----------------------------) </w:t>
      </w:r>
      <w:r w:rsidRPr="000036EF">
        <w:rPr>
          <w:rFonts w:ascii="GHEA Grapalat" w:eastAsia="Times New Roman" w:hAnsi="GHEA Grapalat" w:cs="Sylfaen"/>
          <w:sz w:val="20"/>
          <w:szCs w:val="20"/>
          <w:lang w:val="hy-AM"/>
        </w:rPr>
        <w:t>ՀՀ</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դրամը</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ԱԱՀ</w:t>
      </w:r>
      <w:r w:rsidRPr="000036EF">
        <w:rPr>
          <w:rFonts w:ascii="GHEA Grapalat" w:eastAsia="Times New Roman" w:hAnsi="GHEA Grapalat" w:cs="Times Armenian"/>
          <w:sz w:val="20"/>
          <w:szCs w:val="20"/>
          <w:lang w:val="hy-AM"/>
        </w:rPr>
        <w:t>-</w:t>
      </w:r>
      <w:r w:rsidRPr="000036EF">
        <w:rPr>
          <w:rFonts w:ascii="GHEA Grapalat" w:eastAsia="Times New Roman" w:hAnsi="GHEA Grapalat" w:cs="Sylfaen"/>
          <w:sz w:val="20"/>
          <w:szCs w:val="20"/>
          <w:lang w:val="hy-AM"/>
        </w:rPr>
        <w:t>ն</w:t>
      </w:r>
      <w:r w:rsidRPr="000036EF">
        <w:rPr>
          <w:rFonts w:ascii="GHEA Grapalat" w:eastAsia="Times New Roman" w:hAnsi="GHEA Grapalat" w:cs="Tahoma"/>
          <w:sz w:val="20"/>
          <w:szCs w:val="20"/>
          <w:lang w:val="hy-AM"/>
        </w:rPr>
        <w:t>։</w:t>
      </w:r>
    </w:p>
    <w:p w14:paraId="39E357CC" w14:textId="77777777" w:rsidR="000036EF" w:rsidRPr="000036EF" w:rsidRDefault="000036EF" w:rsidP="000036EF">
      <w:pPr>
        <w:tabs>
          <w:tab w:val="left" w:pos="1276"/>
        </w:tabs>
        <w:spacing w:after="0" w:line="240" w:lineRule="auto"/>
        <w:ind w:firstLine="720"/>
        <w:jc w:val="both"/>
        <w:rPr>
          <w:rFonts w:ascii="GHEA Grapalat" w:eastAsia="Times New Roman" w:hAnsi="GHEA Grapalat" w:cs="Times New Roman"/>
          <w:sz w:val="20"/>
          <w:szCs w:val="20"/>
          <w:lang w:val="hy-AM"/>
        </w:rPr>
      </w:pPr>
      <w:r w:rsidRPr="000036EF">
        <w:rPr>
          <w:rFonts w:ascii="GHEA Grapalat" w:eastAsia="Times New Roman" w:hAnsi="GHEA Grapalat" w:cs="Times Armenian"/>
          <w:sz w:val="20"/>
          <w:szCs w:val="20"/>
          <w:lang w:val="hy-AM"/>
        </w:rPr>
        <w:t xml:space="preserve">     ------------------------------------------------------------------------------------------------------------------</w:t>
      </w:r>
    </w:p>
    <w:p w14:paraId="61ABF99C" w14:textId="77777777" w:rsidR="000036EF" w:rsidRPr="000036EF" w:rsidRDefault="000036EF" w:rsidP="000036EF">
      <w:pPr>
        <w:tabs>
          <w:tab w:val="left" w:pos="1276"/>
        </w:tabs>
        <w:spacing w:after="0" w:line="240" w:lineRule="auto"/>
        <w:ind w:firstLine="720"/>
        <w:jc w:val="both"/>
        <w:rPr>
          <w:rFonts w:ascii="GHEA Grapalat" w:eastAsia="Times New Roman" w:hAnsi="GHEA Grapalat" w:cs="Times New Roman"/>
          <w:sz w:val="20"/>
          <w:szCs w:val="20"/>
          <w:lang w:val="hy-AM"/>
        </w:rPr>
      </w:pPr>
      <w:r w:rsidRPr="000036EF">
        <w:rPr>
          <w:rFonts w:ascii="GHEA Grapalat" w:eastAsia="Times New Roman" w:hAnsi="GHEA Grapalat" w:cs="Times New Roman"/>
          <w:sz w:val="20"/>
          <w:szCs w:val="20"/>
          <w:lang w:val="hy-AM"/>
        </w:rPr>
        <w:t xml:space="preserve">    n-</w:t>
      </w:r>
      <w:r w:rsidRPr="000036EF">
        <w:rPr>
          <w:rFonts w:ascii="GHEA Grapalat" w:eastAsia="Times New Roman" w:hAnsi="GHEA Grapalat" w:cs="Sylfaen"/>
          <w:sz w:val="20"/>
          <w:szCs w:val="20"/>
          <w:lang w:val="hy-AM"/>
        </w:rPr>
        <w:t>րդ</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չափաբաժին</w:t>
      </w:r>
      <w:r w:rsidRPr="000036EF">
        <w:rPr>
          <w:rFonts w:ascii="GHEA Grapalat" w:eastAsia="Times New Roman" w:hAnsi="GHEA Grapalat" w:cs="Times Armenian"/>
          <w:sz w:val="20"/>
          <w:szCs w:val="20"/>
          <w:lang w:val="hy-AM"/>
        </w:rPr>
        <w:t xml:space="preserve">  .............. (.....................)  </w:t>
      </w:r>
      <w:r w:rsidRPr="000036EF">
        <w:rPr>
          <w:rFonts w:ascii="GHEA Grapalat" w:eastAsia="Times New Roman" w:hAnsi="GHEA Grapalat" w:cs="Sylfaen"/>
          <w:sz w:val="20"/>
          <w:szCs w:val="20"/>
          <w:lang w:val="hy-AM"/>
        </w:rPr>
        <w:t>ՀՀ</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դրամ</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որից</w:t>
      </w:r>
      <w:r w:rsidRPr="000036EF">
        <w:rPr>
          <w:rFonts w:ascii="GHEA Grapalat" w:eastAsia="Times New Roman" w:hAnsi="GHEA Grapalat" w:cs="Times Armenian"/>
          <w:sz w:val="20"/>
          <w:szCs w:val="20"/>
          <w:lang w:val="hy-AM"/>
        </w:rPr>
        <w:t xml:space="preserve"> ---------- (----------------------------) </w:t>
      </w:r>
      <w:r w:rsidRPr="000036EF">
        <w:rPr>
          <w:rFonts w:ascii="GHEA Grapalat" w:eastAsia="Times New Roman" w:hAnsi="GHEA Grapalat" w:cs="Sylfaen"/>
          <w:sz w:val="20"/>
          <w:szCs w:val="20"/>
          <w:lang w:val="hy-AM"/>
        </w:rPr>
        <w:t>ՀՀ</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դրամը</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ԱԱՀ</w:t>
      </w:r>
      <w:r w:rsidRPr="000036EF">
        <w:rPr>
          <w:rFonts w:ascii="GHEA Grapalat" w:eastAsia="Times New Roman" w:hAnsi="GHEA Grapalat" w:cs="Times Armenian"/>
          <w:sz w:val="20"/>
          <w:szCs w:val="20"/>
          <w:lang w:val="hy-AM"/>
        </w:rPr>
        <w:t>-</w:t>
      </w:r>
      <w:r w:rsidRPr="000036EF">
        <w:rPr>
          <w:rFonts w:ascii="GHEA Grapalat" w:eastAsia="Times New Roman" w:hAnsi="GHEA Grapalat" w:cs="Sylfaen"/>
          <w:sz w:val="20"/>
          <w:szCs w:val="20"/>
          <w:lang w:val="hy-AM"/>
        </w:rPr>
        <w:t>ն:</w:t>
      </w:r>
      <w:r w:rsidRPr="000036EF">
        <w:rPr>
          <w:rFonts w:ascii="GHEA Grapalat" w:eastAsia="Times New Roman" w:hAnsi="GHEA Grapalat" w:cs="Sylfaen"/>
          <w:sz w:val="20"/>
          <w:szCs w:val="20"/>
          <w:vertAlign w:val="superscript"/>
          <w:lang w:val="hy-AM"/>
        </w:rPr>
        <w:t>28</w:t>
      </w:r>
    </w:p>
    <w:p w14:paraId="1D93C0F9" w14:textId="77777777" w:rsidR="000036EF" w:rsidRPr="000036EF" w:rsidRDefault="000036EF" w:rsidP="000036EF">
      <w:pPr>
        <w:tabs>
          <w:tab w:val="left" w:pos="1276"/>
        </w:tabs>
        <w:spacing w:after="0" w:line="240" w:lineRule="auto"/>
        <w:ind w:firstLine="720"/>
        <w:jc w:val="both"/>
        <w:rPr>
          <w:rFonts w:ascii="GHEA Grapalat" w:eastAsia="Times New Roman" w:hAnsi="GHEA Grapalat" w:cs="Times Armenian"/>
          <w:sz w:val="20"/>
          <w:szCs w:val="20"/>
          <w:lang w:val="hy-AM"/>
        </w:rPr>
      </w:pPr>
      <w:r w:rsidRPr="000036EF">
        <w:rPr>
          <w:rFonts w:ascii="GHEA Grapalat" w:eastAsia="Times New Roman" w:hAnsi="GHEA Grapalat" w:cs="Times New Roman"/>
          <w:sz w:val="20"/>
          <w:szCs w:val="20"/>
          <w:lang w:val="hy-AM"/>
        </w:rPr>
        <w:t xml:space="preserve">5.1.1 </w:t>
      </w:r>
      <w:r w:rsidRPr="000036EF">
        <w:rPr>
          <w:rFonts w:ascii="GHEA Grapalat" w:eastAsia="Times New Roman" w:hAnsi="GHEA Grapalat" w:cs="Sylfaen"/>
          <w:sz w:val="20"/>
          <w:szCs w:val="20"/>
          <w:lang w:val="hy-AM"/>
        </w:rPr>
        <w:t>Պայմանագրի</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գնից</w:t>
      </w:r>
      <w:r w:rsidRPr="000036EF">
        <w:rPr>
          <w:rFonts w:ascii="GHEA Grapalat" w:eastAsia="Times New Roman" w:hAnsi="GHEA Grapalat" w:cs="Times Armenian"/>
          <w:sz w:val="20"/>
          <w:szCs w:val="20"/>
          <w:lang w:val="hy-AM"/>
        </w:rPr>
        <w:t xml:space="preserve">` մինչև ----------- (--------------------------) </w:t>
      </w:r>
      <w:r w:rsidRPr="000036EF">
        <w:rPr>
          <w:rFonts w:ascii="GHEA Grapalat" w:eastAsia="Times New Roman" w:hAnsi="GHEA Grapalat" w:cs="Sylfaen"/>
          <w:sz w:val="20"/>
          <w:szCs w:val="20"/>
          <w:lang w:val="hy-AM"/>
        </w:rPr>
        <w:t>ՀՀ</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դրամը</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Պատվիրատուն</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փոխանցում</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է</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Կապալառուի</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բանկային</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հաշվին</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որպես</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կանխավճար</w:t>
      </w:r>
      <w:r w:rsidRPr="000036EF">
        <w:rPr>
          <w:rFonts w:ascii="GHEA Grapalat" w:eastAsia="Times New Roman" w:hAnsi="GHEA Grapalat" w:cs="Tahoma"/>
          <w:sz w:val="20"/>
          <w:szCs w:val="20"/>
          <w:lang w:val="hy-AM"/>
        </w:rPr>
        <w:t>։</w:t>
      </w:r>
      <w:r w:rsidRPr="000036EF">
        <w:rPr>
          <w:rFonts w:ascii="GHEA Grapalat" w:eastAsia="Times New Roman" w:hAnsi="GHEA Grapalat" w:cs="Times Armenian"/>
          <w:sz w:val="20"/>
          <w:szCs w:val="20"/>
          <w:lang w:val="hy-AM"/>
        </w:rPr>
        <w:t xml:space="preserve"> </w:t>
      </w:r>
    </w:p>
    <w:p w14:paraId="485EC821" w14:textId="77777777" w:rsidR="000036EF" w:rsidRPr="000036EF" w:rsidRDefault="000036EF" w:rsidP="000036EF">
      <w:pPr>
        <w:tabs>
          <w:tab w:val="left" w:pos="1276"/>
        </w:tabs>
        <w:spacing w:after="0" w:line="240" w:lineRule="auto"/>
        <w:ind w:firstLine="720"/>
        <w:jc w:val="both"/>
        <w:rPr>
          <w:rFonts w:ascii="GHEA Grapalat" w:eastAsia="Times New Roman" w:hAnsi="GHEA Grapalat" w:cs="Times New Roman"/>
          <w:sz w:val="20"/>
          <w:szCs w:val="20"/>
          <w:lang w:val="hy-AM"/>
        </w:rPr>
      </w:pPr>
      <w:r w:rsidRPr="000036EF">
        <w:rPr>
          <w:rFonts w:ascii="GHEA Grapalat" w:eastAsia="Times New Roman" w:hAnsi="GHEA Grapalat" w:cs="Sylfaen"/>
          <w:sz w:val="20"/>
          <w:szCs w:val="20"/>
          <w:lang w:val="hy-AM"/>
        </w:rPr>
        <w:t>Կանխավճարի</w:t>
      </w:r>
      <w:r w:rsidRPr="000036EF">
        <w:rPr>
          <w:rFonts w:ascii="GHEA Grapalat" w:eastAsia="Times New Roman" w:hAnsi="GHEA Grapalat" w:cs="Arial"/>
          <w:sz w:val="20"/>
          <w:szCs w:val="20"/>
          <w:lang w:val="hy-AM"/>
        </w:rPr>
        <w:t xml:space="preserve"> </w:t>
      </w:r>
      <w:r w:rsidRPr="000036EF">
        <w:rPr>
          <w:rFonts w:ascii="GHEA Grapalat" w:eastAsia="Times New Roman" w:hAnsi="GHEA Grapalat" w:cs="Sylfaen"/>
          <w:sz w:val="20"/>
          <w:szCs w:val="20"/>
          <w:lang w:val="hy-AM"/>
        </w:rPr>
        <w:t>մարումն</w:t>
      </w:r>
      <w:r w:rsidRPr="000036EF">
        <w:rPr>
          <w:rFonts w:ascii="GHEA Grapalat" w:eastAsia="Times New Roman" w:hAnsi="GHEA Grapalat" w:cs="Arial"/>
          <w:sz w:val="20"/>
          <w:szCs w:val="20"/>
          <w:lang w:val="hy-AM"/>
        </w:rPr>
        <w:t xml:space="preserve"> </w:t>
      </w:r>
      <w:r w:rsidRPr="000036EF">
        <w:rPr>
          <w:rFonts w:ascii="GHEA Grapalat" w:eastAsia="Times New Roman" w:hAnsi="GHEA Grapalat" w:cs="Sylfaen"/>
          <w:sz w:val="20"/>
          <w:szCs w:val="20"/>
          <w:lang w:val="hy-AM"/>
        </w:rPr>
        <w:t>իրականացվում</w:t>
      </w:r>
      <w:r w:rsidRPr="000036EF">
        <w:rPr>
          <w:rFonts w:ascii="GHEA Grapalat" w:eastAsia="Times New Roman" w:hAnsi="GHEA Grapalat" w:cs="Arial"/>
          <w:sz w:val="20"/>
          <w:szCs w:val="20"/>
          <w:lang w:val="hy-AM"/>
        </w:rPr>
        <w:t xml:space="preserve"> </w:t>
      </w:r>
      <w:r w:rsidRPr="000036EF">
        <w:rPr>
          <w:rFonts w:ascii="GHEA Grapalat" w:eastAsia="Times New Roman" w:hAnsi="GHEA Grapalat" w:cs="Sylfaen"/>
          <w:sz w:val="20"/>
          <w:szCs w:val="20"/>
          <w:lang w:val="hy-AM"/>
        </w:rPr>
        <w:t>է</w:t>
      </w:r>
      <w:r w:rsidRPr="000036EF">
        <w:rPr>
          <w:rFonts w:ascii="GHEA Grapalat" w:eastAsia="Times New Roman" w:hAnsi="GHEA Grapalat" w:cs="Arial"/>
          <w:sz w:val="20"/>
          <w:szCs w:val="20"/>
          <w:lang w:val="hy-AM"/>
        </w:rPr>
        <w:t xml:space="preserve"> </w:t>
      </w:r>
      <w:r w:rsidRPr="000036EF">
        <w:rPr>
          <w:rFonts w:ascii="GHEA Grapalat" w:eastAsia="Times New Roman" w:hAnsi="GHEA Grapalat" w:cs="Sylfaen"/>
          <w:sz w:val="20"/>
          <w:szCs w:val="20"/>
          <w:lang w:val="hy-AM"/>
        </w:rPr>
        <w:t>հանձնման-ընդունման</w:t>
      </w:r>
      <w:r w:rsidRPr="000036EF">
        <w:rPr>
          <w:rFonts w:ascii="GHEA Grapalat" w:eastAsia="Times New Roman" w:hAnsi="GHEA Grapalat" w:cs="Arial"/>
          <w:sz w:val="20"/>
          <w:szCs w:val="20"/>
          <w:lang w:val="hy-AM"/>
        </w:rPr>
        <w:t xml:space="preserve"> </w:t>
      </w:r>
      <w:r w:rsidRPr="000036EF">
        <w:rPr>
          <w:rFonts w:ascii="GHEA Grapalat" w:eastAsia="Times New Roman" w:hAnsi="GHEA Grapalat" w:cs="Sylfaen"/>
          <w:sz w:val="20"/>
          <w:szCs w:val="20"/>
          <w:lang w:val="hy-AM"/>
        </w:rPr>
        <w:t>արձանագրությունների</w:t>
      </w:r>
      <w:r w:rsidRPr="000036EF">
        <w:rPr>
          <w:rFonts w:ascii="GHEA Grapalat" w:eastAsia="Times New Roman" w:hAnsi="GHEA Grapalat" w:cs="Arial"/>
          <w:sz w:val="20"/>
          <w:szCs w:val="20"/>
          <w:lang w:val="hy-AM"/>
        </w:rPr>
        <w:t xml:space="preserve"> </w:t>
      </w:r>
      <w:r w:rsidRPr="000036EF">
        <w:rPr>
          <w:rFonts w:ascii="GHEA Grapalat" w:eastAsia="Times New Roman" w:hAnsi="GHEA Grapalat" w:cs="Sylfaen"/>
          <w:sz w:val="20"/>
          <w:szCs w:val="20"/>
          <w:lang w:val="hy-AM"/>
        </w:rPr>
        <w:t>հիման</w:t>
      </w:r>
      <w:r w:rsidRPr="000036EF">
        <w:rPr>
          <w:rFonts w:ascii="GHEA Grapalat" w:eastAsia="Times New Roman" w:hAnsi="GHEA Grapalat" w:cs="Arial"/>
          <w:sz w:val="20"/>
          <w:szCs w:val="20"/>
          <w:lang w:val="hy-AM"/>
        </w:rPr>
        <w:t xml:space="preserve"> </w:t>
      </w:r>
      <w:r w:rsidRPr="000036EF">
        <w:rPr>
          <w:rFonts w:ascii="GHEA Grapalat" w:eastAsia="Times New Roman" w:hAnsi="GHEA Grapalat" w:cs="Sylfaen"/>
          <w:sz w:val="20"/>
          <w:szCs w:val="20"/>
          <w:lang w:val="hy-AM"/>
        </w:rPr>
        <w:t>վրա</w:t>
      </w:r>
      <w:r w:rsidRPr="000036EF">
        <w:rPr>
          <w:rFonts w:ascii="GHEA Grapalat" w:eastAsia="Times New Roman" w:hAnsi="GHEA Grapalat" w:cs="Arial"/>
          <w:sz w:val="20"/>
          <w:szCs w:val="20"/>
          <w:lang w:val="hy-AM"/>
        </w:rPr>
        <w:t xml:space="preserve"> </w:t>
      </w:r>
      <w:r w:rsidRPr="000036EF">
        <w:rPr>
          <w:rFonts w:ascii="GHEA Grapalat" w:eastAsia="Times New Roman" w:hAnsi="GHEA Grapalat" w:cs="Sylfaen"/>
          <w:sz w:val="20"/>
          <w:szCs w:val="20"/>
          <w:lang w:val="hy-AM"/>
        </w:rPr>
        <w:t>կատարվող</w:t>
      </w:r>
      <w:r w:rsidRPr="000036EF">
        <w:rPr>
          <w:rFonts w:ascii="GHEA Grapalat" w:eastAsia="Times New Roman" w:hAnsi="GHEA Grapalat" w:cs="Arial"/>
          <w:sz w:val="20"/>
          <w:szCs w:val="20"/>
          <w:lang w:val="hy-AM"/>
        </w:rPr>
        <w:t xml:space="preserve"> </w:t>
      </w:r>
      <w:r w:rsidRPr="000036EF">
        <w:rPr>
          <w:rFonts w:ascii="GHEA Grapalat" w:eastAsia="Times New Roman" w:hAnsi="GHEA Grapalat" w:cs="Sylfaen"/>
          <w:sz w:val="20"/>
          <w:szCs w:val="20"/>
          <w:lang w:val="hy-AM"/>
        </w:rPr>
        <w:t>վճարումներից</w:t>
      </w:r>
      <w:r w:rsidRPr="000036EF">
        <w:rPr>
          <w:rFonts w:ascii="GHEA Grapalat" w:eastAsia="Times New Roman" w:hAnsi="GHEA Grapalat" w:cs="Arial"/>
          <w:sz w:val="20"/>
          <w:szCs w:val="20"/>
          <w:lang w:val="hy-AM"/>
        </w:rPr>
        <w:t xml:space="preserve"> </w:t>
      </w:r>
      <w:r w:rsidRPr="000036EF">
        <w:rPr>
          <w:rFonts w:ascii="GHEA Grapalat" w:eastAsia="Times New Roman" w:hAnsi="GHEA Grapalat" w:cs="Sylfaen"/>
          <w:sz w:val="20"/>
          <w:szCs w:val="20"/>
          <w:lang w:val="hy-AM"/>
        </w:rPr>
        <w:t>նվազեցումներ</w:t>
      </w:r>
      <w:r w:rsidRPr="000036EF">
        <w:rPr>
          <w:rFonts w:ascii="GHEA Grapalat" w:eastAsia="Times New Roman" w:hAnsi="GHEA Grapalat" w:cs="Arial"/>
          <w:sz w:val="20"/>
          <w:szCs w:val="20"/>
          <w:lang w:val="hy-AM"/>
        </w:rPr>
        <w:t xml:space="preserve"> (</w:t>
      </w:r>
      <w:r w:rsidRPr="000036EF">
        <w:rPr>
          <w:rFonts w:ascii="GHEA Grapalat" w:eastAsia="Times New Roman" w:hAnsi="GHEA Grapalat" w:cs="Sylfaen"/>
          <w:sz w:val="20"/>
          <w:szCs w:val="20"/>
          <w:lang w:val="hy-AM"/>
        </w:rPr>
        <w:t>պահումներ</w:t>
      </w:r>
      <w:r w:rsidRPr="000036EF">
        <w:rPr>
          <w:rFonts w:ascii="GHEA Grapalat" w:eastAsia="Times New Roman" w:hAnsi="GHEA Grapalat" w:cs="Arial"/>
          <w:sz w:val="20"/>
          <w:szCs w:val="20"/>
          <w:lang w:val="hy-AM"/>
        </w:rPr>
        <w:t xml:space="preserve">) </w:t>
      </w:r>
      <w:r w:rsidRPr="000036EF">
        <w:rPr>
          <w:rFonts w:ascii="GHEA Grapalat" w:eastAsia="Times New Roman" w:hAnsi="GHEA Grapalat" w:cs="Sylfaen"/>
          <w:sz w:val="20"/>
          <w:szCs w:val="20"/>
          <w:lang w:val="hy-AM"/>
        </w:rPr>
        <w:t>կատարելու</w:t>
      </w:r>
      <w:r w:rsidRPr="000036EF">
        <w:rPr>
          <w:rFonts w:ascii="GHEA Grapalat" w:eastAsia="Times New Roman" w:hAnsi="GHEA Grapalat" w:cs="Arial"/>
          <w:sz w:val="20"/>
          <w:szCs w:val="20"/>
          <w:lang w:val="hy-AM"/>
        </w:rPr>
        <w:t xml:space="preserve"> </w:t>
      </w:r>
      <w:r w:rsidRPr="000036EF">
        <w:rPr>
          <w:rFonts w:ascii="GHEA Grapalat" w:eastAsia="Times New Roman" w:hAnsi="GHEA Grapalat" w:cs="Sylfaen"/>
          <w:sz w:val="20"/>
          <w:szCs w:val="20"/>
          <w:lang w:val="hy-AM"/>
        </w:rPr>
        <w:t>ձևով</w:t>
      </w:r>
      <w:r w:rsidRPr="000036EF">
        <w:rPr>
          <w:rFonts w:ascii="GHEA Grapalat" w:eastAsia="Times New Roman" w:hAnsi="GHEA Grapalat" w:cs="Tahoma"/>
          <w:sz w:val="20"/>
          <w:szCs w:val="20"/>
          <w:lang w:val="hy-AM"/>
        </w:rPr>
        <w:t>։</w:t>
      </w:r>
      <w:r w:rsidRPr="000036EF">
        <w:rPr>
          <w:rFonts w:ascii="GHEA Grapalat" w:eastAsia="Times New Roman" w:hAnsi="GHEA Grapalat" w:cs="Times New Roman"/>
          <w:sz w:val="20"/>
          <w:szCs w:val="20"/>
          <w:lang w:val="hy-AM"/>
        </w:rPr>
        <w:t xml:space="preserve"> </w:t>
      </w:r>
      <w:r w:rsidRPr="000036EF">
        <w:rPr>
          <w:rFonts w:ascii="GHEA Grapalat" w:eastAsia="Times New Roman" w:hAnsi="GHEA Grapalat" w:cs="Times Armenian"/>
          <w:sz w:val="20"/>
          <w:szCs w:val="24"/>
          <w:lang w:val="hy-AM"/>
        </w:rPr>
        <w:t>Ընդ որում մինչև կանխավճարի ամբողջական մարումը, Կապալառուին վճարումներ չեն կատարվում</w:t>
      </w:r>
      <w:r w:rsidRPr="000036EF">
        <w:rPr>
          <w:rFonts w:ascii="GHEA Grapalat" w:eastAsia="Times New Roman" w:hAnsi="GHEA Grapalat" w:cs="Sylfaen"/>
          <w:sz w:val="20"/>
          <w:szCs w:val="20"/>
          <w:lang w:val="hy-AM"/>
        </w:rPr>
        <w:t>:</w:t>
      </w:r>
      <w:r w:rsidRPr="000036EF">
        <w:rPr>
          <w:rFonts w:ascii="GHEA Grapalat" w:eastAsia="Times New Roman" w:hAnsi="GHEA Grapalat" w:cs="Sylfaen"/>
          <w:sz w:val="20"/>
          <w:szCs w:val="20"/>
          <w:vertAlign w:val="superscript"/>
          <w:lang w:val="hy-AM"/>
        </w:rPr>
        <w:t>29</w:t>
      </w:r>
      <w:r w:rsidRPr="000036EF">
        <w:rPr>
          <w:rFonts w:ascii="GHEA Grapalat" w:eastAsia="Times New Roman" w:hAnsi="GHEA Grapalat" w:cs="Sylfaen"/>
          <w:color w:val="FFFFFF"/>
          <w:sz w:val="20"/>
          <w:szCs w:val="20"/>
          <w:vertAlign w:val="superscript"/>
          <w:lang w:val="hy-AM"/>
        </w:rPr>
        <w:footnoteReference w:id="16"/>
      </w:r>
      <w:r w:rsidRPr="000036EF">
        <w:rPr>
          <w:rFonts w:ascii="GHEA Grapalat" w:eastAsia="Times New Roman" w:hAnsi="GHEA Grapalat" w:cs="Times New Roman"/>
          <w:sz w:val="20"/>
          <w:szCs w:val="20"/>
          <w:lang w:val="hy-AM"/>
        </w:rPr>
        <w:t xml:space="preserve"> </w:t>
      </w:r>
    </w:p>
    <w:p w14:paraId="77307240" w14:textId="77777777" w:rsidR="000036EF" w:rsidRPr="000036EF" w:rsidRDefault="000036EF" w:rsidP="000036EF">
      <w:pPr>
        <w:tabs>
          <w:tab w:val="num" w:pos="0"/>
          <w:tab w:val="left" w:pos="720"/>
          <w:tab w:val="num" w:pos="900"/>
        </w:tabs>
        <w:spacing w:after="0" w:line="240" w:lineRule="auto"/>
        <w:jc w:val="both"/>
        <w:rPr>
          <w:rFonts w:ascii="GHEA Grapalat" w:eastAsia="Times New Roman" w:hAnsi="GHEA Grapalat" w:cs="Times New Roman"/>
          <w:sz w:val="20"/>
          <w:szCs w:val="20"/>
          <w:lang w:val="hy-AM"/>
        </w:rPr>
      </w:pPr>
      <w:r w:rsidRPr="000036EF">
        <w:rPr>
          <w:rFonts w:ascii="GHEA Grapalat" w:eastAsia="Times New Roman" w:hAnsi="GHEA Grapalat" w:cs="Sylfaen"/>
          <w:sz w:val="20"/>
          <w:szCs w:val="20"/>
          <w:lang w:val="hy-AM"/>
        </w:rPr>
        <w:t xml:space="preserve">        </w:t>
      </w:r>
      <w:r w:rsidRPr="000036EF">
        <w:rPr>
          <w:rFonts w:ascii="GHEA Grapalat" w:eastAsia="Times New Roman" w:hAnsi="GHEA Grapalat" w:cs="Times New Roman"/>
          <w:sz w:val="20"/>
          <w:szCs w:val="20"/>
          <w:lang w:val="hy-AM"/>
        </w:rPr>
        <w:t xml:space="preserve">5.2 </w:t>
      </w:r>
      <w:r w:rsidRPr="000036EF">
        <w:rPr>
          <w:rFonts w:ascii="GHEA Grapalat" w:eastAsia="Times New Roman" w:hAnsi="GHEA Grapalat" w:cs="Sylfaen"/>
          <w:sz w:val="20"/>
          <w:szCs w:val="20"/>
          <w:lang w:val="hy-AM"/>
        </w:rPr>
        <w:t>Աշխատանքի</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գինը</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կայուն</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է</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և</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Կապալառուն</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իրավունք</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չունի</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պահանջել</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ավելացնելու</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իսկ</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Պատվիրատուն</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նվազեցնելու</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այդ</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գինը</w:t>
      </w:r>
      <w:r w:rsidRPr="000036EF">
        <w:rPr>
          <w:rFonts w:ascii="GHEA Grapalat" w:eastAsia="Times New Roman" w:hAnsi="GHEA Grapalat" w:cs="Tahoma"/>
          <w:sz w:val="20"/>
          <w:szCs w:val="20"/>
          <w:lang w:val="hy-AM"/>
        </w:rPr>
        <w:t>։</w:t>
      </w:r>
    </w:p>
    <w:p w14:paraId="189C0068" w14:textId="77777777" w:rsidR="000036EF" w:rsidRPr="000036EF" w:rsidRDefault="000036EF" w:rsidP="000036EF">
      <w:pPr>
        <w:tabs>
          <w:tab w:val="num" w:pos="0"/>
          <w:tab w:val="left" w:pos="720"/>
          <w:tab w:val="num" w:pos="900"/>
        </w:tabs>
        <w:spacing w:after="0" w:line="240" w:lineRule="auto"/>
        <w:jc w:val="both"/>
        <w:rPr>
          <w:rFonts w:ascii="GHEA Grapalat" w:eastAsia="Times New Roman" w:hAnsi="GHEA Grapalat" w:cs="Times Armenian"/>
          <w:sz w:val="20"/>
          <w:szCs w:val="20"/>
          <w:lang w:val="hy-AM"/>
        </w:rPr>
      </w:pPr>
      <w:r w:rsidRPr="000036EF">
        <w:rPr>
          <w:rFonts w:ascii="GHEA Grapalat" w:eastAsia="Times New Roman" w:hAnsi="GHEA Grapalat" w:cs="Sylfaen"/>
          <w:sz w:val="20"/>
          <w:szCs w:val="20"/>
          <w:lang w:val="hy-AM"/>
        </w:rPr>
        <w:t xml:space="preserve">       5.3</w:t>
      </w:r>
      <w:r w:rsidRPr="000036EF">
        <w:rPr>
          <w:rFonts w:ascii="GHEA Grapalat" w:eastAsia="Times New Roman" w:hAnsi="GHEA Grapalat" w:cs="Sylfaen"/>
          <w:sz w:val="20"/>
          <w:szCs w:val="20"/>
          <w:lang w:val="hy-AM"/>
        </w:rPr>
        <w:tab/>
        <w:t xml:space="preserve"> Պատվիրատուն</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վճարում</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է</w:t>
      </w:r>
      <w:r w:rsidRPr="000036EF">
        <w:rPr>
          <w:rFonts w:ascii="GHEA Grapalat" w:eastAsia="Times New Roman" w:hAnsi="GHEA Grapalat" w:cs="Times Armenian"/>
          <w:sz w:val="20"/>
          <w:szCs w:val="20"/>
          <w:lang w:val="hy-AM"/>
        </w:rPr>
        <w:t xml:space="preserve"> ա</w:t>
      </w:r>
      <w:r w:rsidRPr="000036EF">
        <w:rPr>
          <w:rFonts w:ascii="GHEA Grapalat" w:eastAsia="Times New Roman" w:hAnsi="GHEA Grapalat" w:cs="Sylfaen"/>
          <w:sz w:val="20"/>
          <w:szCs w:val="20"/>
          <w:lang w:val="hy-AM"/>
        </w:rPr>
        <w:t>շխատանքի</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կամ</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պայմանագրի</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օրացուցային</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գրաֆիկով</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 xml:space="preserve">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չափերով և ամիներին: Եթե արձանագրությունը կազմվում է տվյալ ամսվա 20-ից հետո և այդ ամսում վճարման ժամանակացույցով նախատեսված են ֆինանսական միջոցներ, ապա վճարումն իրականացվում է մինչև 30 աշխատանքային օրվա ընթացքում, բայց ոչ ուշ, քան մինչև տվյալ տարվա դեկտեմբերի 30-ը։ </w:t>
      </w:r>
    </w:p>
    <w:p w14:paraId="33C852B3" w14:textId="77777777" w:rsidR="000036EF" w:rsidRPr="000036EF" w:rsidRDefault="000036EF" w:rsidP="000036EF">
      <w:pPr>
        <w:tabs>
          <w:tab w:val="left" w:pos="1276"/>
        </w:tabs>
        <w:spacing w:after="0" w:line="240" w:lineRule="auto"/>
        <w:ind w:firstLine="720"/>
        <w:jc w:val="both"/>
        <w:rPr>
          <w:rFonts w:ascii="GHEA Grapalat" w:eastAsia="Times New Roman" w:hAnsi="GHEA Grapalat" w:cs="Sylfaen"/>
          <w:sz w:val="24"/>
          <w:szCs w:val="24"/>
          <w:lang w:val="hy-AM"/>
        </w:rPr>
      </w:pPr>
    </w:p>
    <w:p w14:paraId="27196A5B" w14:textId="77777777" w:rsidR="000036EF" w:rsidRPr="000036EF" w:rsidRDefault="000036EF" w:rsidP="000036EF">
      <w:pPr>
        <w:tabs>
          <w:tab w:val="left" w:pos="1276"/>
        </w:tabs>
        <w:spacing w:after="0" w:line="240" w:lineRule="auto"/>
        <w:ind w:firstLine="720"/>
        <w:jc w:val="both"/>
        <w:rPr>
          <w:rFonts w:ascii="GHEA Grapalat" w:eastAsia="Times New Roman" w:hAnsi="GHEA Grapalat" w:cs="Times New Roman"/>
          <w:b/>
          <w:sz w:val="20"/>
          <w:szCs w:val="20"/>
          <w:lang w:val="hy-AM"/>
        </w:rPr>
      </w:pPr>
      <w:r w:rsidRPr="000036EF">
        <w:rPr>
          <w:rFonts w:ascii="GHEA Grapalat" w:eastAsia="Times New Roman" w:hAnsi="GHEA Grapalat" w:cs="Times New Roman"/>
          <w:b/>
          <w:sz w:val="20"/>
          <w:szCs w:val="20"/>
          <w:lang w:val="hy-AM"/>
        </w:rPr>
        <w:t xml:space="preserve">6. </w:t>
      </w:r>
      <w:r w:rsidRPr="000036EF">
        <w:rPr>
          <w:rFonts w:ascii="GHEA Grapalat" w:eastAsia="Times New Roman" w:hAnsi="GHEA Grapalat" w:cs="Sylfaen"/>
          <w:b/>
          <w:sz w:val="20"/>
          <w:szCs w:val="20"/>
          <w:lang w:val="hy-AM"/>
        </w:rPr>
        <w:t>ԿՈՂՄԵՐԻ</w:t>
      </w:r>
      <w:r w:rsidRPr="000036EF">
        <w:rPr>
          <w:rFonts w:ascii="GHEA Grapalat" w:eastAsia="Times New Roman" w:hAnsi="GHEA Grapalat" w:cs="Times Armenian"/>
          <w:b/>
          <w:sz w:val="20"/>
          <w:szCs w:val="20"/>
          <w:lang w:val="hy-AM"/>
        </w:rPr>
        <w:t xml:space="preserve"> </w:t>
      </w:r>
      <w:r w:rsidRPr="000036EF">
        <w:rPr>
          <w:rFonts w:ascii="GHEA Grapalat" w:eastAsia="Times New Roman" w:hAnsi="GHEA Grapalat" w:cs="Sylfaen"/>
          <w:b/>
          <w:sz w:val="20"/>
          <w:szCs w:val="20"/>
          <w:lang w:val="hy-AM"/>
        </w:rPr>
        <w:t>ՊԱՏԱՍԽԱՆԱՏՎՈՒԹՅՈՒՆԸ</w:t>
      </w:r>
    </w:p>
    <w:p w14:paraId="1511E9EC" w14:textId="77777777" w:rsidR="000036EF" w:rsidRPr="000036EF" w:rsidRDefault="000036EF" w:rsidP="000036EF">
      <w:pPr>
        <w:tabs>
          <w:tab w:val="left" w:pos="1276"/>
        </w:tabs>
        <w:spacing w:after="0" w:line="240" w:lineRule="auto"/>
        <w:ind w:firstLine="720"/>
        <w:jc w:val="both"/>
        <w:rPr>
          <w:rFonts w:ascii="GHEA Grapalat" w:eastAsia="Times New Roman" w:hAnsi="GHEA Grapalat" w:cs="Times New Roman"/>
          <w:sz w:val="20"/>
          <w:szCs w:val="20"/>
          <w:lang w:val="hy-AM"/>
        </w:rPr>
      </w:pPr>
      <w:r w:rsidRPr="000036EF">
        <w:rPr>
          <w:rFonts w:ascii="GHEA Grapalat" w:eastAsia="Times New Roman" w:hAnsi="GHEA Grapalat" w:cs="Times New Roman"/>
          <w:sz w:val="20"/>
          <w:szCs w:val="20"/>
          <w:lang w:val="hy-AM"/>
        </w:rPr>
        <w:t>6.1</w:t>
      </w:r>
      <w:r w:rsidRPr="000036EF">
        <w:rPr>
          <w:rFonts w:ascii="GHEA Grapalat" w:eastAsia="Times New Roman" w:hAnsi="GHEA Grapalat" w:cs="Times New Roman"/>
          <w:sz w:val="20"/>
          <w:szCs w:val="20"/>
          <w:lang w:val="hy-AM"/>
        </w:rPr>
        <w:tab/>
      </w:r>
      <w:r w:rsidRPr="000036EF">
        <w:rPr>
          <w:rFonts w:ascii="GHEA Grapalat" w:eastAsia="Times New Roman" w:hAnsi="GHEA Grapalat" w:cs="Sylfaen"/>
          <w:sz w:val="20"/>
          <w:szCs w:val="20"/>
          <w:lang w:val="hy-AM"/>
        </w:rPr>
        <w:t>Կապալառուն</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պատասխանատվություն</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է</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կրում</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Աշխատանքի</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որակի</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և</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սույն</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պայմանագրի</w:t>
      </w:r>
      <w:r w:rsidRPr="000036EF">
        <w:rPr>
          <w:rFonts w:ascii="GHEA Grapalat" w:eastAsia="Times New Roman" w:hAnsi="GHEA Grapalat" w:cs="Times Armenian"/>
          <w:sz w:val="20"/>
          <w:szCs w:val="20"/>
          <w:lang w:val="hy-AM"/>
        </w:rPr>
        <w:t xml:space="preserve"> 1.3 </w:t>
      </w:r>
      <w:r w:rsidRPr="000036EF">
        <w:rPr>
          <w:rFonts w:ascii="GHEA Grapalat" w:eastAsia="Times New Roman" w:hAnsi="GHEA Grapalat" w:cs="Sylfaen"/>
          <w:sz w:val="20"/>
          <w:szCs w:val="20"/>
          <w:lang w:val="hy-AM"/>
        </w:rPr>
        <w:t>կետով</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ներառյալ</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օրացուցային</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գրաֆիկը</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նախատեսված</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ժամկետի</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պահպանման</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համար</w:t>
      </w:r>
      <w:r w:rsidRPr="000036EF">
        <w:rPr>
          <w:rFonts w:ascii="GHEA Grapalat" w:eastAsia="Times New Roman" w:hAnsi="GHEA Grapalat" w:cs="Tahoma"/>
          <w:sz w:val="20"/>
          <w:szCs w:val="20"/>
          <w:lang w:val="hy-AM"/>
        </w:rPr>
        <w:t>։</w:t>
      </w:r>
    </w:p>
    <w:p w14:paraId="6B47B36F" w14:textId="77777777" w:rsidR="000036EF" w:rsidRPr="000036EF" w:rsidRDefault="000036EF" w:rsidP="000036EF">
      <w:pPr>
        <w:tabs>
          <w:tab w:val="left" w:pos="1276"/>
        </w:tabs>
        <w:spacing w:after="0" w:line="240" w:lineRule="auto"/>
        <w:ind w:firstLine="720"/>
        <w:jc w:val="both"/>
        <w:rPr>
          <w:rFonts w:ascii="GHEA Grapalat" w:eastAsia="Times New Roman" w:hAnsi="GHEA Grapalat" w:cs="Sylfaen"/>
          <w:sz w:val="20"/>
          <w:szCs w:val="20"/>
          <w:lang w:val="hy-AM"/>
        </w:rPr>
      </w:pPr>
      <w:r w:rsidRPr="000036EF">
        <w:rPr>
          <w:rFonts w:ascii="GHEA Grapalat" w:eastAsia="Times New Roman" w:hAnsi="GHEA Grapalat" w:cs="Times New Roman"/>
          <w:sz w:val="20"/>
          <w:szCs w:val="20"/>
          <w:lang w:val="hy-AM"/>
        </w:rPr>
        <w:t>6.2</w:t>
      </w:r>
      <w:r w:rsidRPr="000036EF">
        <w:rPr>
          <w:rFonts w:ascii="GHEA Grapalat" w:eastAsia="Times New Roman" w:hAnsi="GHEA Grapalat" w:cs="Times New Roman"/>
          <w:sz w:val="20"/>
          <w:szCs w:val="20"/>
          <w:lang w:val="hy-AM"/>
        </w:rPr>
        <w:tab/>
      </w:r>
      <w:r w:rsidRPr="000036EF">
        <w:rPr>
          <w:rFonts w:ascii="GHEA Grapalat" w:eastAsia="Times New Roman" w:hAnsi="GHEA Grapalat" w:cs="Sylfaen"/>
          <w:sz w:val="20"/>
          <w:szCs w:val="20"/>
          <w:lang w:val="hy-AM"/>
        </w:rPr>
        <w:t>Սույն</w:t>
      </w:r>
      <w:r w:rsidRPr="000036EF">
        <w:rPr>
          <w:rFonts w:ascii="GHEA Grapalat" w:eastAsia="Times New Roman" w:hAnsi="GHEA Grapalat" w:cs="Arial"/>
          <w:sz w:val="20"/>
          <w:szCs w:val="20"/>
          <w:lang w:val="hy-AM"/>
        </w:rPr>
        <w:t xml:space="preserve"> </w:t>
      </w:r>
      <w:r w:rsidRPr="000036EF">
        <w:rPr>
          <w:rFonts w:ascii="GHEA Grapalat" w:eastAsia="Times New Roman" w:hAnsi="GHEA Grapalat" w:cs="Sylfaen"/>
          <w:sz w:val="20"/>
          <w:szCs w:val="20"/>
          <w:lang w:val="hy-AM"/>
        </w:rPr>
        <w:t>պայմանագրով</w:t>
      </w:r>
      <w:r w:rsidRPr="000036EF">
        <w:rPr>
          <w:rFonts w:ascii="GHEA Grapalat" w:eastAsia="Times New Roman" w:hAnsi="GHEA Grapalat" w:cs="Arial"/>
          <w:sz w:val="20"/>
          <w:szCs w:val="20"/>
          <w:lang w:val="hy-AM"/>
        </w:rPr>
        <w:t xml:space="preserve"> </w:t>
      </w:r>
      <w:r w:rsidRPr="000036EF">
        <w:rPr>
          <w:rFonts w:ascii="GHEA Grapalat" w:eastAsia="Times New Roman" w:hAnsi="GHEA Grapalat" w:cs="Sylfaen"/>
          <w:sz w:val="20"/>
          <w:szCs w:val="20"/>
          <w:lang w:val="hy-AM"/>
        </w:rPr>
        <w:t>նախատեսված</w:t>
      </w:r>
      <w:r w:rsidRPr="000036EF">
        <w:rPr>
          <w:rFonts w:ascii="GHEA Grapalat" w:eastAsia="Times New Roman" w:hAnsi="GHEA Grapalat" w:cs="Arial"/>
          <w:sz w:val="20"/>
          <w:szCs w:val="20"/>
          <w:lang w:val="hy-AM"/>
        </w:rPr>
        <w:t xml:space="preserve"> </w:t>
      </w:r>
      <w:r w:rsidRPr="000036EF">
        <w:rPr>
          <w:rFonts w:ascii="GHEA Grapalat" w:eastAsia="Times New Roman" w:hAnsi="GHEA Grapalat" w:cs="Sylfaen"/>
          <w:sz w:val="20"/>
          <w:szCs w:val="20"/>
          <w:lang w:val="hy-AM"/>
        </w:rPr>
        <w:t>Աշխատանքի</w:t>
      </w:r>
      <w:r w:rsidRPr="000036EF">
        <w:rPr>
          <w:rFonts w:ascii="GHEA Grapalat" w:eastAsia="Times New Roman" w:hAnsi="GHEA Grapalat" w:cs="Arial"/>
          <w:sz w:val="20"/>
          <w:szCs w:val="20"/>
          <w:lang w:val="hy-AM"/>
        </w:rPr>
        <w:t xml:space="preserve"> </w:t>
      </w:r>
      <w:r w:rsidRPr="000036EF">
        <w:rPr>
          <w:rFonts w:ascii="GHEA Grapalat" w:eastAsia="Times New Roman" w:hAnsi="GHEA Grapalat" w:cs="Sylfaen"/>
          <w:sz w:val="20"/>
          <w:szCs w:val="20"/>
          <w:lang w:val="hy-AM"/>
        </w:rPr>
        <w:t>կատարման</w:t>
      </w:r>
      <w:r w:rsidRPr="000036EF">
        <w:rPr>
          <w:rFonts w:ascii="GHEA Grapalat" w:eastAsia="Times New Roman" w:hAnsi="GHEA Grapalat" w:cs="Arial"/>
          <w:sz w:val="20"/>
          <w:szCs w:val="20"/>
          <w:lang w:val="hy-AM"/>
        </w:rPr>
        <w:t xml:space="preserve"> </w:t>
      </w:r>
      <w:r w:rsidRPr="000036EF">
        <w:rPr>
          <w:rFonts w:ascii="GHEA Grapalat" w:eastAsia="Times New Roman" w:hAnsi="GHEA Grapalat" w:cs="Sylfaen"/>
          <w:sz w:val="20"/>
          <w:szCs w:val="20"/>
          <w:lang w:val="hy-AM"/>
        </w:rPr>
        <w:t>ժամկետը</w:t>
      </w:r>
      <w:r w:rsidRPr="000036EF">
        <w:rPr>
          <w:rFonts w:ascii="GHEA Grapalat" w:eastAsia="Times New Roman" w:hAnsi="GHEA Grapalat" w:cs="Arial"/>
          <w:sz w:val="20"/>
          <w:szCs w:val="20"/>
          <w:lang w:val="hy-AM"/>
        </w:rPr>
        <w:t xml:space="preserve"> </w:t>
      </w:r>
      <w:r w:rsidRPr="000036EF">
        <w:rPr>
          <w:rFonts w:ascii="GHEA Grapalat" w:eastAsia="Times New Roman" w:hAnsi="GHEA Grapalat" w:cs="Sylfaen"/>
          <w:sz w:val="20"/>
          <w:szCs w:val="20"/>
          <w:lang w:val="hy-AM"/>
        </w:rPr>
        <w:t>խախտելու</w:t>
      </w:r>
      <w:r w:rsidRPr="000036EF">
        <w:rPr>
          <w:rFonts w:ascii="GHEA Grapalat" w:eastAsia="Times New Roman" w:hAnsi="GHEA Grapalat" w:cs="Arial"/>
          <w:sz w:val="20"/>
          <w:szCs w:val="20"/>
          <w:lang w:val="hy-AM"/>
        </w:rPr>
        <w:t xml:space="preserve"> </w:t>
      </w:r>
      <w:r w:rsidRPr="000036EF">
        <w:rPr>
          <w:rFonts w:ascii="GHEA Grapalat" w:eastAsia="Times New Roman" w:hAnsi="GHEA Grapalat" w:cs="Sylfaen"/>
          <w:sz w:val="20"/>
          <w:szCs w:val="20"/>
          <w:lang w:val="hy-AM"/>
        </w:rPr>
        <w:t>դեպքում</w:t>
      </w:r>
      <w:r w:rsidRPr="000036EF">
        <w:rPr>
          <w:rFonts w:ascii="GHEA Grapalat" w:eastAsia="Times New Roman" w:hAnsi="GHEA Grapalat" w:cs="Arial"/>
          <w:sz w:val="20"/>
          <w:szCs w:val="20"/>
          <w:lang w:val="hy-AM"/>
        </w:rPr>
        <w:t xml:space="preserve"> </w:t>
      </w:r>
      <w:r w:rsidRPr="000036EF">
        <w:rPr>
          <w:rFonts w:ascii="GHEA Grapalat" w:eastAsia="Times New Roman" w:hAnsi="GHEA Grapalat" w:cs="Sylfaen"/>
          <w:sz w:val="20"/>
          <w:szCs w:val="20"/>
          <w:lang w:val="hy-AM"/>
        </w:rPr>
        <w:t>Կապալառուից</w:t>
      </w:r>
      <w:r w:rsidRPr="000036EF">
        <w:rPr>
          <w:rFonts w:ascii="GHEA Grapalat" w:eastAsia="Times New Roman" w:hAnsi="GHEA Grapalat" w:cs="Arial"/>
          <w:sz w:val="20"/>
          <w:szCs w:val="20"/>
          <w:lang w:val="hy-AM"/>
        </w:rPr>
        <w:t xml:space="preserve"> </w:t>
      </w:r>
      <w:r w:rsidRPr="000036EF">
        <w:rPr>
          <w:rFonts w:ascii="GHEA Grapalat" w:eastAsia="Times New Roman" w:hAnsi="GHEA Grapalat" w:cs="Sylfaen"/>
          <w:sz w:val="20"/>
          <w:szCs w:val="20"/>
          <w:lang w:val="hy-AM"/>
        </w:rPr>
        <w:t>յուրաքանչյուր</w:t>
      </w:r>
      <w:r w:rsidRPr="000036EF">
        <w:rPr>
          <w:rFonts w:ascii="GHEA Grapalat" w:eastAsia="Times New Roman" w:hAnsi="GHEA Grapalat" w:cs="Arial"/>
          <w:sz w:val="20"/>
          <w:szCs w:val="20"/>
          <w:lang w:val="hy-AM"/>
        </w:rPr>
        <w:t xml:space="preserve"> </w:t>
      </w:r>
      <w:r w:rsidRPr="000036EF">
        <w:rPr>
          <w:rFonts w:ascii="GHEA Grapalat" w:eastAsia="Times New Roman" w:hAnsi="GHEA Grapalat" w:cs="Sylfaen"/>
          <w:sz w:val="20"/>
          <w:szCs w:val="20"/>
          <w:lang w:val="hy-AM"/>
        </w:rPr>
        <w:t>ուշացված</w:t>
      </w:r>
      <w:r w:rsidRPr="000036EF">
        <w:rPr>
          <w:rFonts w:ascii="GHEA Grapalat" w:eastAsia="Times New Roman" w:hAnsi="GHEA Grapalat" w:cs="Arial"/>
          <w:sz w:val="20"/>
          <w:szCs w:val="20"/>
          <w:lang w:val="hy-AM"/>
        </w:rPr>
        <w:t xml:space="preserve"> աշխատանքային </w:t>
      </w:r>
      <w:r w:rsidRPr="000036EF">
        <w:rPr>
          <w:rFonts w:ascii="GHEA Grapalat" w:eastAsia="Times New Roman" w:hAnsi="GHEA Grapalat" w:cs="Sylfaen"/>
          <w:sz w:val="20"/>
          <w:szCs w:val="20"/>
          <w:lang w:val="hy-AM"/>
        </w:rPr>
        <w:t>օրվա</w:t>
      </w:r>
      <w:r w:rsidRPr="000036EF">
        <w:rPr>
          <w:rFonts w:ascii="GHEA Grapalat" w:eastAsia="Times New Roman" w:hAnsi="GHEA Grapalat" w:cs="Arial"/>
          <w:sz w:val="20"/>
          <w:szCs w:val="20"/>
          <w:lang w:val="hy-AM"/>
        </w:rPr>
        <w:t xml:space="preserve"> </w:t>
      </w:r>
      <w:r w:rsidRPr="000036EF">
        <w:rPr>
          <w:rFonts w:ascii="GHEA Grapalat" w:eastAsia="Times New Roman" w:hAnsi="GHEA Grapalat" w:cs="Sylfaen"/>
          <w:sz w:val="20"/>
          <w:szCs w:val="20"/>
          <w:lang w:val="hy-AM"/>
        </w:rPr>
        <w:t>համար</w:t>
      </w:r>
      <w:r w:rsidRPr="000036EF">
        <w:rPr>
          <w:rFonts w:ascii="GHEA Grapalat" w:eastAsia="Times New Roman" w:hAnsi="GHEA Grapalat" w:cs="Arial"/>
          <w:sz w:val="20"/>
          <w:szCs w:val="20"/>
          <w:lang w:val="hy-AM"/>
        </w:rPr>
        <w:t xml:space="preserve"> </w:t>
      </w:r>
      <w:r w:rsidRPr="000036EF">
        <w:rPr>
          <w:rFonts w:ascii="GHEA Grapalat" w:eastAsia="Times New Roman" w:hAnsi="GHEA Grapalat" w:cs="Sylfaen"/>
          <w:sz w:val="20"/>
          <w:szCs w:val="20"/>
          <w:lang w:val="hy-AM"/>
        </w:rPr>
        <w:t>գանձվում</w:t>
      </w:r>
      <w:r w:rsidRPr="000036EF">
        <w:rPr>
          <w:rFonts w:ascii="GHEA Grapalat" w:eastAsia="Times New Roman" w:hAnsi="GHEA Grapalat" w:cs="Arial"/>
          <w:sz w:val="20"/>
          <w:szCs w:val="20"/>
          <w:lang w:val="hy-AM"/>
        </w:rPr>
        <w:t xml:space="preserve"> </w:t>
      </w:r>
      <w:r w:rsidRPr="000036EF">
        <w:rPr>
          <w:rFonts w:ascii="GHEA Grapalat" w:eastAsia="Times New Roman" w:hAnsi="GHEA Grapalat" w:cs="Sylfaen"/>
          <w:sz w:val="20"/>
          <w:szCs w:val="20"/>
          <w:lang w:val="hy-AM"/>
        </w:rPr>
        <w:t>է</w:t>
      </w:r>
      <w:r w:rsidRPr="000036EF">
        <w:rPr>
          <w:rFonts w:ascii="GHEA Grapalat" w:eastAsia="Times New Roman" w:hAnsi="GHEA Grapalat" w:cs="Arial"/>
          <w:sz w:val="20"/>
          <w:szCs w:val="20"/>
          <w:lang w:val="hy-AM"/>
        </w:rPr>
        <w:t xml:space="preserve"> </w:t>
      </w:r>
      <w:r w:rsidRPr="000036EF">
        <w:rPr>
          <w:rFonts w:ascii="GHEA Grapalat" w:eastAsia="Times New Roman" w:hAnsi="GHEA Grapalat" w:cs="Sylfaen"/>
          <w:sz w:val="20"/>
          <w:szCs w:val="20"/>
          <w:lang w:val="hy-AM"/>
        </w:rPr>
        <w:t>տույժ</w:t>
      </w:r>
      <w:r w:rsidRPr="000036EF">
        <w:rPr>
          <w:rFonts w:ascii="GHEA Grapalat" w:eastAsia="Times New Roman" w:hAnsi="GHEA Grapalat" w:cs="Arial"/>
          <w:sz w:val="20"/>
          <w:szCs w:val="20"/>
          <w:lang w:val="hy-AM"/>
        </w:rPr>
        <w:t xml:space="preserve">` </w:t>
      </w:r>
      <w:r w:rsidRPr="000036EF">
        <w:rPr>
          <w:rFonts w:ascii="GHEA Grapalat" w:eastAsia="Times New Roman" w:hAnsi="GHEA Grapalat" w:cs="Sylfaen"/>
          <w:sz w:val="20"/>
          <w:szCs w:val="20"/>
          <w:lang w:val="hy-AM"/>
        </w:rPr>
        <w:t>կատարման</w:t>
      </w:r>
      <w:r w:rsidRPr="000036EF">
        <w:rPr>
          <w:rFonts w:ascii="GHEA Grapalat" w:eastAsia="Times New Roman" w:hAnsi="GHEA Grapalat" w:cs="Arial"/>
          <w:sz w:val="20"/>
          <w:szCs w:val="20"/>
          <w:lang w:val="hy-AM"/>
        </w:rPr>
        <w:t xml:space="preserve"> </w:t>
      </w:r>
      <w:r w:rsidRPr="000036EF">
        <w:rPr>
          <w:rFonts w:ascii="GHEA Grapalat" w:eastAsia="Times New Roman" w:hAnsi="GHEA Grapalat" w:cs="Sylfaen"/>
          <w:sz w:val="20"/>
          <w:szCs w:val="20"/>
          <w:lang w:val="hy-AM"/>
        </w:rPr>
        <w:t>ենթակա</w:t>
      </w:r>
      <w:r w:rsidRPr="000036EF">
        <w:rPr>
          <w:rFonts w:ascii="GHEA Grapalat" w:eastAsia="Times New Roman" w:hAnsi="GHEA Grapalat" w:cs="Arial"/>
          <w:sz w:val="20"/>
          <w:szCs w:val="20"/>
          <w:lang w:val="hy-AM"/>
        </w:rPr>
        <w:t xml:space="preserve">, </w:t>
      </w:r>
      <w:r w:rsidRPr="000036EF">
        <w:rPr>
          <w:rFonts w:ascii="GHEA Grapalat" w:eastAsia="Times New Roman" w:hAnsi="GHEA Grapalat" w:cs="Sylfaen"/>
          <w:sz w:val="20"/>
          <w:szCs w:val="20"/>
          <w:lang w:val="hy-AM"/>
        </w:rPr>
        <w:t>սակայն</w:t>
      </w:r>
      <w:r w:rsidRPr="000036EF">
        <w:rPr>
          <w:rFonts w:ascii="GHEA Grapalat" w:eastAsia="Times New Roman" w:hAnsi="GHEA Grapalat" w:cs="Arial"/>
          <w:sz w:val="20"/>
          <w:szCs w:val="20"/>
          <w:lang w:val="hy-AM"/>
        </w:rPr>
        <w:t xml:space="preserve"> </w:t>
      </w:r>
      <w:r w:rsidRPr="000036EF">
        <w:rPr>
          <w:rFonts w:ascii="GHEA Grapalat" w:eastAsia="Times New Roman" w:hAnsi="GHEA Grapalat" w:cs="Sylfaen"/>
          <w:sz w:val="20"/>
          <w:szCs w:val="20"/>
          <w:lang w:val="hy-AM"/>
        </w:rPr>
        <w:t>չկատարված</w:t>
      </w:r>
      <w:r w:rsidRPr="000036EF">
        <w:rPr>
          <w:rFonts w:ascii="GHEA Grapalat" w:eastAsia="Times New Roman" w:hAnsi="GHEA Grapalat" w:cs="Arial"/>
          <w:sz w:val="20"/>
          <w:szCs w:val="20"/>
          <w:lang w:val="hy-AM"/>
        </w:rPr>
        <w:t xml:space="preserve"> </w:t>
      </w:r>
      <w:r w:rsidRPr="000036EF">
        <w:rPr>
          <w:rFonts w:ascii="GHEA Grapalat" w:eastAsia="Times New Roman" w:hAnsi="GHEA Grapalat" w:cs="Sylfaen"/>
          <w:sz w:val="20"/>
          <w:szCs w:val="20"/>
          <w:lang w:val="hy-AM"/>
        </w:rPr>
        <w:t>Աշխատանքի</w:t>
      </w:r>
      <w:r w:rsidRPr="000036EF">
        <w:rPr>
          <w:rFonts w:ascii="GHEA Grapalat" w:eastAsia="Times New Roman" w:hAnsi="GHEA Grapalat" w:cs="Arial"/>
          <w:sz w:val="20"/>
          <w:szCs w:val="20"/>
          <w:lang w:val="hy-AM"/>
        </w:rPr>
        <w:t xml:space="preserve"> </w:t>
      </w:r>
      <w:r w:rsidRPr="000036EF">
        <w:rPr>
          <w:rFonts w:ascii="GHEA Grapalat" w:eastAsia="Times New Roman" w:hAnsi="GHEA Grapalat" w:cs="Sylfaen"/>
          <w:sz w:val="20"/>
          <w:szCs w:val="20"/>
          <w:lang w:val="hy-AM"/>
        </w:rPr>
        <w:t>գնի</w:t>
      </w:r>
      <w:r w:rsidRPr="000036EF">
        <w:rPr>
          <w:rFonts w:ascii="GHEA Grapalat" w:eastAsia="Times New Roman" w:hAnsi="GHEA Grapalat" w:cs="Arial"/>
          <w:sz w:val="20"/>
          <w:szCs w:val="20"/>
          <w:lang w:val="hy-AM"/>
        </w:rPr>
        <w:t xml:space="preserve"> 0,05 (</w:t>
      </w:r>
      <w:r w:rsidRPr="000036EF">
        <w:rPr>
          <w:rFonts w:ascii="GHEA Grapalat" w:eastAsia="Times New Roman" w:hAnsi="GHEA Grapalat" w:cs="Sylfaen"/>
          <w:sz w:val="20"/>
          <w:szCs w:val="20"/>
          <w:lang w:val="hy-AM"/>
        </w:rPr>
        <w:t>զրո</w:t>
      </w:r>
      <w:r w:rsidRPr="000036EF">
        <w:rPr>
          <w:rFonts w:ascii="GHEA Grapalat" w:eastAsia="Times New Roman" w:hAnsi="GHEA Grapalat" w:cs="Arial"/>
          <w:sz w:val="20"/>
          <w:szCs w:val="20"/>
          <w:lang w:val="hy-AM"/>
        </w:rPr>
        <w:t xml:space="preserve"> </w:t>
      </w:r>
      <w:r w:rsidRPr="000036EF">
        <w:rPr>
          <w:rFonts w:ascii="GHEA Grapalat" w:eastAsia="Times New Roman" w:hAnsi="GHEA Grapalat" w:cs="Sylfaen"/>
          <w:sz w:val="20"/>
          <w:szCs w:val="20"/>
          <w:lang w:val="hy-AM"/>
        </w:rPr>
        <w:t>ամբողջ</w:t>
      </w:r>
      <w:r w:rsidRPr="000036EF">
        <w:rPr>
          <w:rFonts w:ascii="GHEA Grapalat" w:eastAsia="Times New Roman" w:hAnsi="GHEA Grapalat" w:cs="Arial"/>
          <w:sz w:val="20"/>
          <w:szCs w:val="20"/>
          <w:lang w:val="hy-AM"/>
        </w:rPr>
        <w:t xml:space="preserve"> </w:t>
      </w:r>
      <w:r w:rsidRPr="000036EF">
        <w:rPr>
          <w:rFonts w:ascii="GHEA Grapalat" w:eastAsia="Times New Roman" w:hAnsi="GHEA Grapalat" w:cs="Sylfaen"/>
          <w:sz w:val="20"/>
          <w:szCs w:val="20"/>
          <w:lang w:val="hy-AM"/>
        </w:rPr>
        <w:t>հինգ</w:t>
      </w:r>
      <w:r w:rsidRPr="000036EF">
        <w:rPr>
          <w:rFonts w:ascii="GHEA Grapalat" w:eastAsia="Times New Roman" w:hAnsi="GHEA Grapalat" w:cs="Arial"/>
          <w:sz w:val="20"/>
          <w:szCs w:val="20"/>
          <w:lang w:val="hy-AM"/>
        </w:rPr>
        <w:t xml:space="preserve"> </w:t>
      </w:r>
      <w:r w:rsidRPr="000036EF">
        <w:rPr>
          <w:rFonts w:ascii="GHEA Grapalat" w:eastAsia="Times New Roman" w:hAnsi="GHEA Grapalat" w:cs="Sylfaen"/>
          <w:sz w:val="20"/>
          <w:szCs w:val="20"/>
          <w:lang w:val="hy-AM"/>
        </w:rPr>
        <w:t>հարյուրերրորդական</w:t>
      </w:r>
      <w:r w:rsidRPr="000036EF">
        <w:rPr>
          <w:rFonts w:ascii="GHEA Grapalat" w:eastAsia="Times New Roman" w:hAnsi="GHEA Grapalat" w:cs="Arial"/>
          <w:sz w:val="20"/>
          <w:szCs w:val="20"/>
          <w:lang w:val="hy-AM"/>
        </w:rPr>
        <w:t xml:space="preserve">) </w:t>
      </w:r>
      <w:r w:rsidRPr="000036EF">
        <w:rPr>
          <w:rFonts w:ascii="GHEA Grapalat" w:eastAsia="Times New Roman" w:hAnsi="GHEA Grapalat" w:cs="Sylfaen"/>
          <w:sz w:val="20"/>
          <w:szCs w:val="20"/>
          <w:lang w:val="hy-AM"/>
        </w:rPr>
        <w:t>տոկոսի</w:t>
      </w:r>
      <w:r w:rsidRPr="000036EF">
        <w:rPr>
          <w:rFonts w:ascii="GHEA Grapalat" w:eastAsia="Times New Roman" w:hAnsi="GHEA Grapalat" w:cs="Arial"/>
          <w:sz w:val="20"/>
          <w:szCs w:val="20"/>
          <w:lang w:val="hy-AM"/>
        </w:rPr>
        <w:t xml:space="preserve"> </w:t>
      </w:r>
      <w:r w:rsidRPr="000036EF">
        <w:rPr>
          <w:rFonts w:ascii="GHEA Grapalat" w:eastAsia="Times New Roman" w:hAnsi="GHEA Grapalat" w:cs="Sylfaen"/>
          <w:sz w:val="20"/>
          <w:szCs w:val="20"/>
          <w:lang w:val="hy-AM"/>
        </w:rPr>
        <w:t>չափով</w:t>
      </w:r>
      <w:r w:rsidRPr="000036EF">
        <w:rPr>
          <w:rFonts w:ascii="GHEA Grapalat" w:eastAsia="Times New Roman" w:hAnsi="GHEA Grapalat" w:cs="Tahoma"/>
          <w:sz w:val="20"/>
          <w:szCs w:val="20"/>
          <w:lang w:val="hy-AM"/>
        </w:rPr>
        <w:t>։</w:t>
      </w:r>
    </w:p>
    <w:p w14:paraId="38BBAC13" w14:textId="77777777" w:rsidR="000036EF" w:rsidRPr="000036EF" w:rsidRDefault="000036EF" w:rsidP="000036EF">
      <w:pPr>
        <w:spacing w:after="0" w:line="240" w:lineRule="auto"/>
        <w:ind w:firstLine="709"/>
        <w:jc w:val="both"/>
        <w:rPr>
          <w:rFonts w:ascii="GHEA Grapalat" w:eastAsia="Times New Roman" w:hAnsi="GHEA Grapalat" w:cs="Times New Roman"/>
          <w:sz w:val="20"/>
          <w:szCs w:val="24"/>
          <w:lang w:val="hy-AM"/>
        </w:rPr>
      </w:pPr>
      <w:r w:rsidRPr="000036EF">
        <w:rPr>
          <w:rFonts w:ascii="GHEA Grapalat" w:eastAsia="Times New Roman" w:hAnsi="GHEA Grapalat" w:cs="Times New Roman"/>
          <w:sz w:val="20"/>
          <w:szCs w:val="20"/>
          <w:lang w:val="hy-AM"/>
        </w:rPr>
        <w:t>6.3</w:t>
      </w:r>
      <w:r w:rsidRPr="000036EF">
        <w:rPr>
          <w:rFonts w:ascii="GHEA Grapalat" w:eastAsia="Times New Roman" w:hAnsi="GHEA Grapalat" w:cs="Times New Roman"/>
          <w:sz w:val="20"/>
          <w:szCs w:val="20"/>
          <w:lang w:val="hy-AM"/>
        </w:rPr>
        <w:tab/>
        <w:t>Պ</w:t>
      </w:r>
      <w:r w:rsidRPr="000036EF">
        <w:rPr>
          <w:rFonts w:ascii="GHEA Grapalat" w:eastAsia="Times New Roman" w:hAnsi="GHEA Grapalat" w:cs="Sylfaen"/>
          <w:sz w:val="20"/>
          <w:szCs w:val="20"/>
          <w:lang w:val="hy-AM"/>
        </w:rPr>
        <w:t>այմանագրի</w:t>
      </w:r>
      <w:r w:rsidRPr="000036EF">
        <w:rPr>
          <w:rFonts w:ascii="GHEA Grapalat" w:eastAsia="Times New Roman" w:hAnsi="GHEA Grapalat" w:cs="Times Armenian"/>
          <w:sz w:val="20"/>
          <w:szCs w:val="20"/>
          <w:lang w:val="hy-AM"/>
        </w:rPr>
        <w:t xml:space="preserve"> 3.1.3 </w:t>
      </w:r>
      <w:r w:rsidRPr="000036EF">
        <w:rPr>
          <w:rFonts w:ascii="GHEA Grapalat" w:eastAsia="Times New Roman" w:hAnsi="GHEA Grapalat" w:cs="Sylfaen"/>
          <w:sz w:val="20"/>
          <w:szCs w:val="20"/>
          <w:lang w:val="hy-AM"/>
        </w:rPr>
        <w:t>կետով</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նախատեսված</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հիմքերով</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Պատվիրատուի</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կողմից</w:t>
      </w:r>
      <w:r w:rsidRPr="000036EF">
        <w:rPr>
          <w:rFonts w:ascii="GHEA Grapalat" w:eastAsia="Times New Roman" w:hAnsi="GHEA Grapalat" w:cs="Times Armenian"/>
          <w:sz w:val="20"/>
          <w:szCs w:val="20"/>
          <w:lang w:val="hy-AM"/>
        </w:rPr>
        <w:t xml:space="preserve"> ա</w:t>
      </w:r>
      <w:r w:rsidRPr="000036EF">
        <w:rPr>
          <w:rFonts w:ascii="GHEA Grapalat" w:eastAsia="Times New Roman" w:hAnsi="GHEA Grapalat" w:cs="Sylfaen"/>
          <w:sz w:val="20"/>
          <w:szCs w:val="20"/>
          <w:lang w:val="hy-AM"/>
        </w:rPr>
        <w:t>շխատանքը</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չընդունվելու</w:t>
      </w:r>
      <w:r w:rsidRPr="000036EF">
        <w:rPr>
          <w:rFonts w:ascii="GHEA Grapalat" w:eastAsia="Times New Roman" w:hAnsi="GHEA Grapalat" w:cs="Arial"/>
          <w:sz w:val="20"/>
          <w:szCs w:val="20"/>
          <w:lang w:val="hy-AM"/>
        </w:rPr>
        <w:t xml:space="preserve">, </w:t>
      </w:r>
      <w:r w:rsidRPr="000036EF">
        <w:rPr>
          <w:rFonts w:ascii="GHEA Grapalat" w:eastAsia="Times New Roman" w:hAnsi="GHEA Grapalat" w:cs="Sylfaen"/>
          <w:sz w:val="20"/>
          <w:szCs w:val="20"/>
          <w:lang w:val="hy-AM"/>
        </w:rPr>
        <w:t>ինչպես</w:t>
      </w:r>
      <w:r w:rsidRPr="000036EF">
        <w:rPr>
          <w:rFonts w:ascii="GHEA Grapalat" w:eastAsia="Times New Roman" w:hAnsi="GHEA Grapalat" w:cs="Arial"/>
          <w:sz w:val="20"/>
          <w:szCs w:val="20"/>
          <w:lang w:val="hy-AM"/>
        </w:rPr>
        <w:t xml:space="preserve"> </w:t>
      </w:r>
      <w:r w:rsidRPr="000036EF">
        <w:rPr>
          <w:rFonts w:ascii="GHEA Grapalat" w:eastAsia="Times New Roman" w:hAnsi="GHEA Grapalat" w:cs="Sylfaen"/>
          <w:sz w:val="20"/>
          <w:szCs w:val="20"/>
          <w:lang w:val="hy-AM"/>
        </w:rPr>
        <w:t>նաև</w:t>
      </w:r>
      <w:r w:rsidRPr="000036EF">
        <w:rPr>
          <w:rFonts w:ascii="GHEA Grapalat" w:eastAsia="Times New Roman" w:hAnsi="GHEA Grapalat" w:cs="Arial"/>
          <w:sz w:val="20"/>
          <w:szCs w:val="20"/>
          <w:lang w:val="hy-AM"/>
        </w:rPr>
        <w:t xml:space="preserve"> 3.1.4 </w:t>
      </w:r>
      <w:r w:rsidRPr="000036EF">
        <w:rPr>
          <w:rFonts w:ascii="GHEA Grapalat" w:eastAsia="Times New Roman" w:hAnsi="GHEA Grapalat" w:cs="Sylfaen"/>
          <w:sz w:val="20"/>
          <w:szCs w:val="20"/>
          <w:lang w:val="hy-AM"/>
        </w:rPr>
        <w:t>կետով</w:t>
      </w:r>
      <w:r w:rsidRPr="000036EF">
        <w:rPr>
          <w:rFonts w:ascii="GHEA Grapalat" w:eastAsia="Times New Roman" w:hAnsi="GHEA Grapalat" w:cs="Arial"/>
          <w:sz w:val="20"/>
          <w:szCs w:val="20"/>
          <w:lang w:val="hy-AM"/>
        </w:rPr>
        <w:t xml:space="preserve"> </w:t>
      </w:r>
      <w:r w:rsidRPr="000036EF">
        <w:rPr>
          <w:rFonts w:ascii="GHEA Grapalat" w:eastAsia="Times New Roman" w:hAnsi="GHEA Grapalat" w:cs="Sylfaen"/>
          <w:sz w:val="20"/>
          <w:szCs w:val="20"/>
          <w:lang w:val="hy-AM"/>
        </w:rPr>
        <w:t>նախատեսված</w:t>
      </w:r>
      <w:r w:rsidRPr="000036EF">
        <w:rPr>
          <w:rFonts w:ascii="GHEA Grapalat" w:eastAsia="Times New Roman" w:hAnsi="GHEA Grapalat" w:cs="Arial"/>
          <w:sz w:val="20"/>
          <w:szCs w:val="20"/>
          <w:lang w:val="hy-AM"/>
        </w:rPr>
        <w:t xml:space="preserve"> </w:t>
      </w:r>
      <w:r w:rsidRPr="000036EF">
        <w:rPr>
          <w:rFonts w:ascii="GHEA Grapalat" w:eastAsia="Times New Roman" w:hAnsi="GHEA Grapalat" w:cs="Sylfaen"/>
          <w:sz w:val="20"/>
          <w:szCs w:val="20"/>
          <w:lang w:val="hy-AM"/>
        </w:rPr>
        <w:t>կարգով</w:t>
      </w:r>
      <w:r w:rsidRPr="000036EF">
        <w:rPr>
          <w:rFonts w:ascii="GHEA Grapalat" w:eastAsia="Times New Roman" w:hAnsi="GHEA Grapalat" w:cs="Arial"/>
          <w:sz w:val="20"/>
          <w:szCs w:val="20"/>
          <w:lang w:val="hy-AM"/>
        </w:rPr>
        <w:t xml:space="preserve"> </w:t>
      </w:r>
      <w:r w:rsidRPr="000036EF">
        <w:rPr>
          <w:rFonts w:ascii="GHEA Grapalat" w:eastAsia="Times New Roman" w:hAnsi="GHEA Grapalat" w:cs="Sylfaen"/>
          <w:sz w:val="20"/>
          <w:szCs w:val="20"/>
          <w:lang w:val="hy-AM"/>
        </w:rPr>
        <w:t>պայմանագիրը</w:t>
      </w:r>
      <w:r w:rsidRPr="000036EF">
        <w:rPr>
          <w:rFonts w:ascii="GHEA Grapalat" w:eastAsia="Times New Roman" w:hAnsi="GHEA Grapalat" w:cs="Arial"/>
          <w:sz w:val="20"/>
          <w:szCs w:val="20"/>
          <w:lang w:val="hy-AM"/>
        </w:rPr>
        <w:t xml:space="preserve"> </w:t>
      </w:r>
      <w:r w:rsidRPr="000036EF">
        <w:rPr>
          <w:rFonts w:ascii="GHEA Grapalat" w:eastAsia="Times New Roman" w:hAnsi="GHEA Grapalat" w:cs="Sylfaen"/>
          <w:sz w:val="20"/>
          <w:szCs w:val="20"/>
          <w:lang w:val="hy-AM"/>
        </w:rPr>
        <w:t>լուծելու</w:t>
      </w:r>
      <w:r w:rsidRPr="000036EF">
        <w:rPr>
          <w:rFonts w:ascii="GHEA Grapalat" w:eastAsia="Times New Roman" w:hAnsi="GHEA Grapalat" w:cs="Arial"/>
          <w:sz w:val="20"/>
          <w:szCs w:val="20"/>
          <w:lang w:val="hy-AM"/>
        </w:rPr>
        <w:t xml:space="preserve"> </w:t>
      </w:r>
      <w:r w:rsidRPr="000036EF">
        <w:rPr>
          <w:rFonts w:ascii="GHEA Grapalat" w:eastAsia="Times New Roman" w:hAnsi="GHEA Grapalat" w:cs="Sylfaen"/>
          <w:sz w:val="20"/>
          <w:szCs w:val="20"/>
          <w:lang w:val="hy-AM"/>
        </w:rPr>
        <w:t>դեպքում</w:t>
      </w:r>
      <w:r w:rsidRPr="000036EF">
        <w:rPr>
          <w:rFonts w:ascii="GHEA Grapalat" w:eastAsia="Times New Roman" w:hAnsi="GHEA Grapalat" w:cs="Arial"/>
          <w:sz w:val="20"/>
          <w:szCs w:val="20"/>
          <w:lang w:val="hy-AM"/>
        </w:rPr>
        <w:t xml:space="preserve"> </w:t>
      </w:r>
      <w:r w:rsidRPr="000036EF">
        <w:rPr>
          <w:rFonts w:ascii="GHEA Grapalat" w:eastAsia="Times New Roman" w:hAnsi="GHEA Grapalat" w:cs="Sylfaen"/>
          <w:sz w:val="20"/>
          <w:szCs w:val="20"/>
          <w:lang w:val="hy-AM"/>
        </w:rPr>
        <w:t>Կապալառուից</w:t>
      </w:r>
      <w:r w:rsidRPr="000036EF">
        <w:rPr>
          <w:rFonts w:ascii="GHEA Grapalat" w:eastAsia="Times New Roman" w:hAnsi="GHEA Grapalat" w:cs="Arial"/>
          <w:sz w:val="20"/>
          <w:szCs w:val="20"/>
          <w:lang w:val="hy-AM"/>
        </w:rPr>
        <w:t xml:space="preserve"> </w:t>
      </w:r>
      <w:r w:rsidRPr="000036EF">
        <w:rPr>
          <w:rFonts w:ascii="GHEA Grapalat" w:eastAsia="Times New Roman" w:hAnsi="GHEA Grapalat" w:cs="Sylfaen"/>
          <w:sz w:val="20"/>
          <w:szCs w:val="20"/>
          <w:lang w:val="hy-AM"/>
        </w:rPr>
        <w:t>գանձվում</w:t>
      </w:r>
      <w:r w:rsidRPr="000036EF">
        <w:rPr>
          <w:rFonts w:ascii="GHEA Grapalat" w:eastAsia="Times New Roman" w:hAnsi="GHEA Grapalat" w:cs="Arial"/>
          <w:sz w:val="20"/>
          <w:szCs w:val="20"/>
          <w:lang w:val="hy-AM"/>
        </w:rPr>
        <w:t xml:space="preserve"> </w:t>
      </w:r>
      <w:r w:rsidRPr="000036EF">
        <w:rPr>
          <w:rFonts w:ascii="GHEA Grapalat" w:eastAsia="Times New Roman" w:hAnsi="GHEA Grapalat" w:cs="Sylfaen"/>
          <w:sz w:val="20"/>
          <w:szCs w:val="20"/>
          <w:lang w:val="hy-AM"/>
        </w:rPr>
        <w:t>է</w:t>
      </w:r>
      <w:r w:rsidRPr="000036EF">
        <w:rPr>
          <w:rFonts w:ascii="GHEA Grapalat" w:eastAsia="Times New Roman" w:hAnsi="GHEA Grapalat" w:cs="Arial"/>
          <w:sz w:val="20"/>
          <w:szCs w:val="20"/>
          <w:lang w:val="hy-AM"/>
        </w:rPr>
        <w:t xml:space="preserve"> </w:t>
      </w:r>
      <w:r w:rsidRPr="000036EF">
        <w:rPr>
          <w:rFonts w:ascii="GHEA Grapalat" w:eastAsia="Times New Roman" w:hAnsi="GHEA Grapalat" w:cs="Sylfaen"/>
          <w:sz w:val="20"/>
          <w:szCs w:val="20"/>
          <w:lang w:val="hy-AM"/>
        </w:rPr>
        <w:t>տուգանք</w:t>
      </w:r>
      <w:r w:rsidRPr="000036EF">
        <w:rPr>
          <w:rFonts w:ascii="GHEA Grapalat" w:eastAsia="Times New Roman" w:hAnsi="GHEA Grapalat" w:cs="Arial"/>
          <w:sz w:val="20"/>
          <w:szCs w:val="20"/>
          <w:lang w:val="hy-AM"/>
        </w:rPr>
        <w:t xml:space="preserve">` </w:t>
      </w:r>
      <w:r w:rsidRPr="000036EF">
        <w:rPr>
          <w:rFonts w:ascii="GHEA Grapalat" w:eastAsia="Times New Roman" w:hAnsi="GHEA Grapalat" w:cs="Sylfaen"/>
          <w:sz w:val="20"/>
          <w:szCs w:val="20"/>
          <w:lang w:val="hy-AM"/>
        </w:rPr>
        <w:t>պայմանագրի</w:t>
      </w:r>
      <w:r w:rsidRPr="000036EF">
        <w:rPr>
          <w:rFonts w:ascii="GHEA Grapalat" w:eastAsia="Times New Roman" w:hAnsi="GHEA Grapalat" w:cs="Arial"/>
          <w:sz w:val="20"/>
          <w:szCs w:val="20"/>
          <w:lang w:val="hy-AM"/>
        </w:rPr>
        <w:t xml:space="preserve"> 5.1 </w:t>
      </w:r>
      <w:r w:rsidRPr="000036EF">
        <w:rPr>
          <w:rFonts w:ascii="GHEA Grapalat" w:eastAsia="Times New Roman" w:hAnsi="GHEA Grapalat" w:cs="Sylfaen"/>
          <w:sz w:val="20"/>
          <w:szCs w:val="20"/>
          <w:lang w:val="hy-AM"/>
        </w:rPr>
        <w:t>կետում</w:t>
      </w:r>
      <w:r w:rsidRPr="000036EF">
        <w:rPr>
          <w:rFonts w:ascii="GHEA Grapalat" w:eastAsia="Times New Roman" w:hAnsi="GHEA Grapalat" w:cs="Arial"/>
          <w:sz w:val="20"/>
          <w:szCs w:val="20"/>
          <w:lang w:val="hy-AM"/>
        </w:rPr>
        <w:t xml:space="preserve"> </w:t>
      </w:r>
      <w:r w:rsidRPr="000036EF">
        <w:rPr>
          <w:rFonts w:ascii="GHEA Grapalat" w:eastAsia="Times New Roman" w:hAnsi="GHEA Grapalat" w:cs="Sylfaen"/>
          <w:sz w:val="20"/>
          <w:szCs w:val="20"/>
          <w:lang w:val="hy-AM"/>
        </w:rPr>
        <w:t>նախատեսված</w:t>
      </w:r>
      <w:r w:rsidRPr="000036EF">
        <w:rPr>
          <w:rFonts w:ascii="GHEA Grapalat" w:eastAsia="Times New Roman" w:hAnsi="GHEA Grapalat" w:cs="Arial"/>
          <w:sz w:val="20"/>
          <w:szCs w:val="20"/>
          <w:lang w:val="hy-AM"/>
        </w:rPr>
        <w:t xml:space="preserve"> </w:t>
      </w:r>
      <w:r w:rsidRPr="000036EF">
        <w:rPr>
          <w:rFonts w:ascii="GHEA Grapalat" w:eastAsia="Times New Roman" w:hAnsi="GHEA Grapalat" w:cs="Sylfaen"/>
          <w:sz w:val="20"/>
          <w:szCs w:val="20"/>
          <w:lang w:val="hy-AM"/>
        </w:rPr>
        <w:t>գումարի</w:t>
      </w:r>
      <w:r w:rsidRPr="000036EF">
        <w:rPr>
          <w:rFonts w:ascii="GHEA Grapalat" w:eastAsia="Times New Roman" w:hAnsi="GHEA Grapalat" w:cs="Arial"/>
          <w:sz w:val="20"/>
          <w:szCs w:val="20"/>
          <w:lang w:val="hy-AM"/>
        </w:rPr>
        <w:t xml:space="preserve"> 0,5 (</w:t>
      </w:r>
      <w:r w:rsidRPr="000036EF">
        <w:rPr>
          <w:rFonts w:ascii="GHEA Grapalat" w:eastAsia="Times New Roman" w:hAnsi="GHEA Grapalat" w:cs="Sylfaen"/>
          <w:sz w:val="20"/>
          <w:szCs w:val="20"/>
          <w:lang w:val="hy-AM"/>
        </w:rPr>
        <w:t>զրո</w:t>
      </w:r>
      <w:r w:rsidRPr="000036EF">
        <w:rPr>
          <w:rFonts w:ascii="GHEA Grapalat" w:eastAsia="Times New Roman" w:hAnsi="GHEA Grapalat" w:cs="Arial"/>
          <w:sz w:val="20"/>
          <w:szCs w:val="20"/>
          <w:lang w:val="hy-AM"/>
        </w:rPr>
        <w:t xml:space="preserve"> </w:t>
      </w:r>
      <w:r w:rsidRPr="000036EF">
        <w:rPr>
          <w:rFonts w:ascii="GHEA Grapalat" w:eastAsia="Times New Roman" w:hAnsi="GHEA Grapalat" w:cs="Sylfaen"/>
          <w:sz w:val="20"/>
          <w:szCs w:val="20"/>
          <w:lang w:val="hy-AM"/>
        </w:rPr>
        <w:t>ամբողջ</w:t>
      </w:r>
      <w:r w:rsidRPr="000036EF">
        <w:rPr>
          <w:rFonts w:ascii="GHEA Grapalat" w:eastAsia="Times New Roman" w:hAnsi="GHEA Grapalat" w:cs="Arial"/>
          <w:sz w:val="20"/>
          <w:szCs w:val="20"/>
          <w:lang w:val="hy-AM"/>
        </w:rPr>
        <w:t xml:space="preserve"> </w:t>
      </w:r>
      <w:r w:rsidRPr="000036EF">
        <w:rPr>
          <w:rFonts w:ascii="GHEA Grapalat" w:eastAsia="Times New Roman" w:hAnsi="GHEA Grapalat" w:cs="Sylfaen"/>
          <w:sz w:val="20"/>
          <w:szCs w:val="20"/>
          <w:lang w:val="hy-AM"/>
        </w:rPr>
        <w:t>հինգ</w:t>
      </w:r>
      <w:r w:rsidRPr="000036EF">
        <w:rPr>
          <w:rFonts w:ascii="GHEA Grapalat" w:eastAsia="Times New Roman" w:hAnsi="GHEA Grapalat" w:cs="Arial"/>
          <w:sz w:val="20"/>
          <w:szCs w:val="20"/>
          <w:lang w:val="hy-AM"/>
        </w:rPr>
        <w:t xml:space="preserve"> </w:t>
      </w:r>
      <w:r w:rsidRPr="000036EF">
        <w:rPr>
          <w:rFonts w:ascii="GHEA Grapalat" w:eastAsia="Times New Roman" w:hAnsi="GHEA Grapalat" w:cs="Sylfaen"/>
          <w:sz w:val="20"/>
          <w:szCs w:val="20"/>
          <w:lang w:val="hy-AM"/>
        </w:rPr>
        <w:t>տասնորդական</w:t>
      </w:r>
      <w:r w:rsidRPr="000036EF">
        <w:rPr>
          <w:rFonts w:ascii="GHEA Grapalat" w:eastAsia="Times New Roman" w:hAnsi="GHEA Grapalat" w:cs="Arial"/>
          <w:sz w:val="20"/>
          <w:szCs w:val="20"/>
          <w:lang w:val="hy-AM"/>
        </w:rPr>
        <w:t xml:space="preserve">) </w:t>
      </w:r>
      <w:r w:rsidRPr="000036EF">
        <w:rPr>
          <w:rFonts w:ascii="GHEA Grapalat" w:eastAsia="Times New Roman" w:hAnsi="GHEA Grapalat" w:cs="Sylfaen"/>
          <w:sz w:val="20"/>
          <w:szCs w:val="20"/>
          <w:lang w:val="hy-AM"/>
        </w:rPr>
        <w:t>տոկոսի</w:t>
      </w:r>
      <w:r w:rsidRPr="000036EF">
        <w:rPr>
          <w:rFonts w:ascii="GHEA Grapalat" w:eastAsia="Times New Roman" w:hAnsi="GHEA Grapalat" w:cs="Arial"/>
          <w:sz w:val="20"/>
          <w:szCs w:val="20"/>
          <w:lang w:val="hy-AM"/>
        </w:rPr>
        <w:t xml:space="preserve"> </w:t>
      </w:r>
      <w:r w:rsidRPr="000036EF">
        <w:rPr>
          <w:rFonts w:ascii="GHEA Grapalat" w:eastAsia="Times New Roman" w:hAnsi="GHEA Grapalat" w:cs="Sylfaen"/>
          <w:sz w:val="20"/>
          <w:szCs w:val="20"/>
          <w:lang w:val="hy-AM"/>
        </w:rPr>
        <w:t>չափով:</w:t>
      </w:r>
      <w:r w:rsidRPr="000036EF">
        <w:rPr>
          <w:rFonts w:ascii="GHEA Grapalat" w:eastAsia="Times New Roman" w:hAnsi="GHEA Grapalat" w:cs="Sylfaen"/>
          <w:sz w:val="20"/>
          <w:szCs w:val="20"/>
          <w:vertAlign w:val="superscript"/>
          <w:lang w:val="hy-AM"/>
        </w:rPr>
        <w:t>30</w:t>
      </w:r>
      <w:r w:rsidRPr="000036EF">
        <w:rPr>
          <w:rFonts w:ascii="GHEA Grapalat" w:eastAsia="Times New Roman" w:hAnsi="GHEA Grapalat" w:cs="Sylfaen"/>
          <w:color w:val="FFFFFF"/>
          <w:sz w:val="20"/>
          <w:szCs w:val="20"/>
          <w:vertAlign w:val="superscript"/>
          <w:lang w:val="hy-AM"/>
        </w:rPr>
        <w:footnoteReference w:id="17"/>
      </w:r>
      <w:r w:rsidRPr="000036EF">
        <w:rPr>
          <w:rFonts w:ascii="GHEA Grapalat" w:eastAsia="Times New Roman" w:hAnsi="GHEA Grapalat" w:cs="Times New Roman"/>
          <w:sz w:val="20"/>
          <w:szCs w:val="24"/>
          <w:lang w:val="hy-AM"/>
        </w:rPr>
        <w:t xml:space="preserve">Ընդ որում տուգանքը հաշվարկվում է նաև աշխատանքի արդյունքը սույն պայմանագրով սահմանված ժամկետում կատարելու, սակայն պատվիրատուի կողմից այդ չընդունվելու դեպքում:  </w:t>
      </w:r>
    </w:p>
    <w:p w14:paraId="12C52D65" w14:textId="77777777" w:rsidR="000036EF" w:rsidRPr="000036EF" w:rsidRDefault="000036EF" w:rsidP="000036EF">
      <w:pPr>
        <w:tabs>
          <w:tab w:val="left" w:pos="1276"/>
        </w:tabs>
        <w:spacing w:after="0" w:line="240" w:lineRule="auto"/>
        <w:ind w:firstLine="720"/>
        <w:jc w:val="both"/>
        <w:rPr>
          <w:rFonts w:ascii="GHEA Grapalat" w:eastAsia="Times New Roman" w:hAnsi="GHEA Grapalat" w:cs="Times New Roman"/>
          <w:sz w:val="20"/>
          <w:szCs w:val="20"/>
          <w:lang w:val="hy-AM"/>
        </w:rPr>
      </w:pPr>
      <w:r w:rsidRPr="000036EF">
        <w:rPr>
          <w:rFonts w:ascii="GHEA Grapalat" w:eastAsia="Times New Roman" w:hAnsi="GHEA Grapalat" w:cs="Times New Roman"/>
          <w:sz w:val="20"/>
          <w:szCs w:val="20"/>
          <w:lang w:val="hy-AM"/>
        </w:rPr>
        <w:t>6.4</w:t>
      </w:r>
      <w:r w:rsidRPr="000036EF">
        <w:rPr>
          <w:rFonts w:ascii="GHEA Grapalat" w:eastAsia="Times New Roman" w:hAnsi="GHEA Grapalat" w:cs="Times New Roman"/>
          <w:sz w:val="20"/>
          <w:szCs w:val="20"/>
          <w:lang w:val="hy-AM"/>
        </w:rPr>
        <w:tab/>
        <w:t>Պ</w:t>
      </w:r>
      <w:r w:rsidRPr="000036EF">
        <w:rPr>
          <w:rFonts w:ascii="GHEA Grapalat" w:eastAsia="Times New Roman" w:hAnsi="GHEA Grapalat" w:cs="Sylfaen"/>
          <w:sz w:val="20"/>
          <w:szCs w:val="20"/>
          <w:lang w:val="hy-AM"/>
        </w:rPr>
        <w:t>այմանագրի</w:t>
      </w:r>
      <w:r w:rsidRPr="000036EF">
        <w:rPr>
          <w:rFonts w:ascii="GHEA Grapalat" w:eastAsia="Times New Roman" w:hAnsi="GHEA Grapalat" w:cs="Times Armenian"/>
          <w:sz w:val="20"/>
          <w:szCs w:val="20"/>
          <w:lang w:val="hy-AM"/>
        </w:rPr>
        <w:t xml:space="preserve"> 6.2 </w:t>
      </w:r>
      <w:r w:rsidRPr="000036EF">
        <w:rPr>
          <w:rFonts w:ascii="GHEA Grapalat" w:eastAsia="Times New Roman" w:hAnsi="GHEA Grapalat" w:cs="Sylfaen"/>
          <w:sz w:val="20"/>
          <w:szCs w:val="20"/>
          <w:lang w:val="hy-AM"/>
        </w:rPr>
        <w:t>և</w:t>
      </w:r>
      <w:r w:rsidRPr="000036EF">
        <w:rPr>
          <w:rFonts w:ascii="GHEA Grapalat" w:eastAsia="Times New Roman" w:hAnsi="GHEA Grapalat" w:cs="Times Armenian"/>
          <w:sz w:val="20"/>
          <w:szCs w:val="20"/>
          <w:lang w:val="hy-AM"/>
        </w:rPr>
        <w:t xml:space="preserve"> 6.3 </w:t>
      </w:r>
      <w:r w:rsidRPr="000036EF">
        <w:rPr>
          <w:rFonts w:ascii="GHEA Grapalat" w:eastAsia="Times New Roman" w:hAnsi="GHEA Grapalat" w:cs="Sylfaen"/>
          <w:sz w:val="20"/>
          <w:szCs w:val="20"/>
          <w:lang w:val="hy-AM"/>
        </w:rPr>
        <w:t>կետերով</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նախատեսված</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տույժը</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և</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տուգանքը</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հաշվարկվում</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և</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հաշվանցվում</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են</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Կապալառուին</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վճարվող</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գումարների</w:t>
      </w:r>
      <w:r w:rsidRPr="000036EF">
        <w:rPr>
          <w:rFonts w:ascii="GHEA Grapalat" w:eastAsia="Times New Roman" w:hAnsi="GHEA Grapalat" w:cs="Arial"/>
          <w:sz w:val="20"/>
          <w:szCs w:val="20"/>
          <w:lang w:val="hy-AM"/>
        </w:rPr>
        <w:t xml:space="preserve"> </w:t>
      </w:r>
      <w:r w:rsidRPr="000036EF">
        <w:rPr>
          <w:rFonts w:ascii="GHEA Grapalat" w:eastAsia="Times New Roman" w:hAnsi="GHEA Grapalat" w:cs="Sylfaen"/>
          <w:sz w:val="20"/>
          <w:szCs w:val="20"/>
          <w:lang w:val="hy-AM"/>
        </w:rPr>
        <w:t>հետ</w:t>
      </w:r>
      <w:r w:rsidRPr="000036EF">
        <w:rPr>
          <w:rFonts w:ascii="GHEA Grapalat" w:eastAsia="Times New Roman" w:hAnsi="GHEA Grapalat" w:cs="Tahoma"/>
          <w:sz w:val="20"/>
          <w:szCs w:val="20"/>
          <w:lang w:val="hy-AM"/>
        </w:rPr>
        <w:t>։</w:t>
      </w:r>
    </w:p>
    <w:p w14:paraId="316B4306" w14:textId="77777777" w:rsidR="000036EF" w:rsidRPr="000036EF" w:rsidRDefault="000036EF" w:rsidP="000036EF">
      <w:pPr>
        <w:tabs>
          <w:tab w:val="left" w:pos="1276"/>
        </w:tabs>
        <w:spacing w:after="0" w:line="240" w:lineRule="auto"/>
        <w:ind w:firstLine="720"/>
        <w:jc w:val="both"/>
        <w:rPr>
          <w:rFonts w:ascii="GHEA Grapalat" w:eastAsia="Times New Roman" w:hAnsi="GHEA Grapalat" w:cs="Times New Roman"/>
          <w:sz w:val="20"/>
          <w:szCs w:val="20"/>
          <w:lang w:val="hy-AM"/>
        </w:rPr>
      </w:pPr>
      <w:r w:rsidRPr="000036EF">
        <w:rPr>
          <w:rFonts w:ascii="GHEA Grapalat" w:eastAsia="Times New Roman" w:hAnsi="GHEA Grapalat" w:cs="Times New Roman"/>
          <w:sz w:val="20"/>
          <w:szCs w:val="20"/>
          <w:lang w:val="hy-AM"/>
        </w:rPr>
        <w:t>6.5</w:t>
      </w:r>
      <w:r w:rsidRPr="000036EF">
        <w:rPr>
          <w:rFonts w:ascii="GHEA Grapalat" w:eastAsia="Times New Roman" w:hAnsi="GHEA Grapalat" w:cs="Times New Roman"/>
          <w:sz w:val="20"/>
          <w:szCs w:val="20"/>
          <w:lang w:val="hy-AM"/>
        </w:rPr>
        <w:tab/>
      </w:r>
      <w:r w:rsidRPr="000036EF">
        <w:rPr>
          <w:rFonts w:ascii="GHEA Grapalat" w:eastAsia="Times New Roman" w:hAnsi="GHEA Grapalat" w:cs="Sylfaen"/>
          <w:sz w:val="20"/>
          <w:szCs w:val="20"/>
          <w:lang w:val="hy-AM"/>
        </w:rPr>
        <w:t>Պատվիրատուի</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կողմից</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պայմանագրի</w:t>
      </w:r>
      <w:r w:rsidRPr="000036EF">
        <w:rPr>
          <w:rFonts w:ascii="GHEA Grapalat" w:eastAsia="Times New Roman" w:hAnsi="GHEA Grapalat" w:cs="Times Armenian"/>
          <w:sz w:val="20"/>
          <w:szCs w:val="20"/>
          <w:lang w:val="hy-AM"/>
        </w:rPr>
        <w:t xml:space="preserve"> 5.3 </w:t>
      </w:r>
      <w:r w:rsidRPr="000036EF">
        <w:rPr>
          <w:rFonts w:ascii="GHEA Grapalat" w:eastAsia="Times New Roman" w:hAnsi="GHEA Grapalat" w:cs="Sylfaen"/>
          <w:sz w:val="20"/>
          <w:szCs w:val="20"/>
          <w:lang w:val="hy-AM"/>
        </w:rPr>
        <w:t>կետով</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նախատեսված</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ժամկետների</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խախտման</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համար</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Պատվիրատուի</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նկատմամբ</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յուրաքանչյուր</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ուշացված</w:t>
      </w:r>
      <w:r w:rsidRPr="000036EF">
        <w:rPr>
          <w:rFonts w:ascii="GHEA Grapalat" w:eastAsia="Times New Roman" w:hAnsi="GHEA Grapalat" w:cs="Times Armenian"/>
          <w:sz w:val="20"/>
          <w:szCs w:val="20"/>
          <w:lang w:val="hy-AM"/>
        </w:rPr>
        <w:t xml:space="preserve"> աշխատանքային </w:t>
      </w:r>
      <w:r w:rsidRPr="000036EF">
        <w:rPr>
          <w:rFonts w:ascii="GHEA Grapalat" w:eastAsia="Times New Roman" w:hAnsi="GHEA Grapalat" w:cs="Sylfaen"/>
          <w:sz w:val="20"/>
          <w:szCs w:val="20"/>
          <w:lang w:val="hy-AM"/>
        </w:rPr>
        <w:t>օրվա</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համար</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հաշվարկվում</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է</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տույժ</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վճարման</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ենթակա</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սակայն</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չվճարված</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գումարի</w:t>
      </w:r>
      <w:r w:rsidRPr="000036EF">
        <w:rPr>
          <w:rFonts w:ascii="GHEA Grapalat" w:eastAsia="Times New Roman" w:hAnsi="GHEA Grapalat" w:cs="Times Armenian"/>
          <w:sz w:val="20"/>
          <w:szCs w:val="20"/>
          <w:lang w:val="hy-AM"/>
        </w:rPr>
        <w:t xml:space="preserve"> 0,05 (</w:t>
      </w:r>
      <w:r w:rsidRPr="000036EF">
        <w:rPr>
          <w:rFonts w:ascii="GHEA Grapalat" w:eastAsia="Times New Roman" w:hAnsi="GHEA Grapalat" w:cs="Sylfaen"/>
          <w:sz w:val="20"/>
          <w:szCs w:val="20"/>
          <w:lang w:val="hy-AM"/>
        </w:rPr>
        <w:t>զրո</w:t>
      </w:r>
      <w:r w:rsidRPr="000036EF">
        <w:rPr>
          <w:rFonts w:ascii="GHEA Grapalat" w:eastAsia="Times New Roman" w:hAnsi="GHEA Grapalat" w:cs="Arial"/>
          <w:sz w:val="20"/>
          <w:szCs w:val="20"/>
          <w:lang w:val="hy-AM"/>
        </w:rPr>
        <w:t xml:space="preserve"> </w:t>
      </w:r>
      <w:r w:rsidRPr="000036EF">
        <w:rPr>
          <w:rFonts w:ascii="GHEA Grapalat" w:eastAsia="Times New Roman" w:hAnsi="GHEA Grapalat" w:cs="Sylfaen"/>
          <w:sz w:val="20"/>
          <w:szCs w:val="20"/>
          <w:lang w:val="hy-AM"/>
        </w:rPr>
        <w:t>ամբողջ</w:t>
      </w:r>
      <w:r w:rsidRPr="000036EF">
        <w:rPr>
          <w:rFonts w:ascii="GHEA Grapalat" w:eastAsia="Times New Roman" w:hAnsi="GHEA Grapalat" w:cs="Arial"/>
          <w:sz w:val="20"/>
          <w:szCs w:val="20"/>
          <w:lang w:val="hy-AM"/>
        </w:rPr>
        <w:t xml:space="preserve"> </w:t>
      </w:r>
      <w:r w:rsidRPr="000036EF">
        <w:rPr>
          <w:rFonts w:ascii="GHEA Grapalat" w:eastAsia="Times New Roman" w:hAnsi="GHEA Grapalat" w:cs="Sylfaen"/>
          <w:sz w:val="20"/>
          <w:szCs w:val="20"/>
          <w:lang w:val="hy-AM"/>
        </w:rPr>
        <w:t>հինգ</w:t>
      </w:r>
      <w:r w:rsidRPr="000036EF">
        <w:rPr>
          <w:rFonts w:ascii="GHEA Grapalat" w:eastAsia="Times New Roman" w:hAnsi="GHEA Grapalat" w:cs="Arial"/>
          <w:sz w:val="20"/>
          <w:szCs w:val="20"/>
          <w:lang w:val="hy-AM"/>
        </w:rPr>
        <w:t xml:space="preserve"> </w:t>
      </w:r>
      <w:r w:rsidRPr="000036EF">
        <w:rPr>
          <w:rFonts w:ascii="GHEA Grapalat" w:eastAsia="Times New Roman" w:hAnsi="GHEA Grapalat" w:cs="Sylfaen"/>
          <w:sz w:val="20"/>
          <w:szCs w:val="20"/>
          <w:lang w:val="hy-AM"/>
        </w:rPr>
        <w:t>հարյուրերրորդական</w:t>
      </w:r>
      <w:r w:rsidRPr="000036EF">
        <w:rPr>
          <w:rFonts w:ascii="GHEA Grapalat" w:eastAsia="Times New Roman" w:hAnsi="GHEA Grapalat" w:cs="Arial"/>
          <w:sz w:val="20"/>
          <w:szCs w:val="20"/>
          <w:lang w:val="hy-AM"/>
        </w:rPr>
        <w:t xml:space="preserve">) </w:t>
      </w:r>
      <w:r w:rsidRPr="000036EF">
        <w:rPr>
          <w:rFonts w:ascii="GHEA Grapalat" w:eastAsia="Times New Roman" w:hAnsi="GHEA Grapalat" w:cs="Sylfaen"/>
          <w:sz w:val="20"/>
          <w:szCs w:val="20"/>
          <w:lang w:val="hy-AM"/>
        </w:rPr>
        <w:t>տոկոսի</w:t>
      </w:r>
      <w:r w:rsidRPr="000036EF" w:rsidDel="007472F1">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չափով</w:t>
      </w:r>
      <w:r w:rsidRPr="000036EF">
        <w:rPr>
          <w:rFonts w:ascii="GHEA Grapalat" w:eastAsia="Times New Roman" w:hAnsi="GHEA Grapalat" w:cs="Tahoma"/>
          <w:sz w:val="20"/>
          <w:szCs w:val="20"/>
          <w:lang w:val="hy-AM"/>
        </w:rPr>
        <w:t>։</w:t>
      </w:r>
    </w:p>
    <w:p w14:paraId="7AF71405" w14:textId="77777777" w:rsidR="000036EF" w:rsidRPr="000036EF" w:rsidRDefault="000036EF" w:rsidP="000036EF">
      <w:pPr>
        <w:tabs>
          <w:tab w:val="left" w:pos="1276"/>
        </w:tabs>
        <w:spacing w:after="0" w:line="240" w:lineRule="auto"/>
        <w:ind w:firstLine="720"/>
        <w:jc w:val="both"/>
        <w:rPr>
          <w:rFonts w:ascii="GHEA Grapalat" w:eastAsia="Times New Roman" w:hAnsi="GHEA Grapalat" w:cs="Times New Roman"/>
          <w:sz w:val="20"/>
          <w:szCs w:val="20"/>
          <w:lang w:val="hy-AM"/>
        </w:rPr>
      </w:pPr>
      <w:r w:rsidRPr="000036EF">
        <w:rPr>
          <w:rFonts w:ascii="GHEA Grapalat" w:eastAsia="Times New Roman" w:hAnsi="GHEA Grapalat" w:cs="Times New Roman"/>
          <w:sz w:val="20"/>
          <w:szCs w:val="20"/>
          <w:lang w:val="hy-AM"/>
        </w:rPr>
        <w:t>6.6</w:t>
      </w:r>
      <w:r w:rsidRPr="000036EF">
        <w:rPr>
          <w:rFonts w:ascii="GHEA Grapalat" w:eastAsia="Times New Roman" w:hAnsi="GHEA Grapalat" w:cs="Times New Roman"/>
          <w:sz w:val="20"/>
          <w:szCs w:val="20"/>
          <w:lang w:val="hy-AM"/>
        </w:rPr>
        <w:tab/>
        <w:t>Պ</w:t>
      </w:r>
      <w:r w:rsidRPr="000036EF">
        <w:rPr>
          <w:rFonts w:ascii="GHEA Grapalat" w:eastAsia="Times New Roman" w:hAnsi="GHEA Grapalat" w:cs="Sylfaen"/>
          <w:sz w:val="20"/>
          <w:szCs w:val="20"/>
          <w:lang w:val="hy-AM"/>
        </w:rPr>
        <w:t>այամանագրով</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չնախատեսված</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դեպքերում</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կողմերն</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իրենց</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պարտավորությունները</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չկատարելու</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կամ</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ոչ</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պատշաճ</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կատարելու</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համար</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պատասխանատվություն</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են</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կրում</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ՀՀ</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օրենսդրությամբ</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սահմանված</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կարգով</w:t>
      </w:r>
      <w:r w:rsidRPr="000036EF">
        <w:rPr>
          <w:rFonts w:ascii="GHEA Grapalat" w:eastAsia="Times New Roman" w:hAnsi="GHEA Grapalat" w:cs="Tahoma"/>
          <w:sz w:val="20"/>
          <w:szCs w:val="20"/>
          <w:lang w:val="hy-AM"/>
        </w:rPr>
        <w:t>։</w:t>
      </w:r>
    </w:p>
    <w:p w14:paraId="73C7F1A9" w14:textId="77777777" w:rsidR="000036EF" w:rsidRPr="000036EF" w:rsidRDefault="000036EF" w:rsidP="000036EF">
      <w:pPr>
        <w:tabs>
          <w:tab w:val="left" w:pos="1276"/>
        </w:tabs>
        <w:spacing w:after="0" w:line="240" w:lineRule="auto"/>
        <w:ind w:firstLine="720"/>
        <w:jc w:val="both"/>
        <w:rPr>
          <w:rFonts w:ascii="GHEA Grapalat" w:eastAsia="Times New Roman" w:hAnsi="GHEA Grapalat" w:cs="Times New Roman"/>
          <w:sz w:val="20"/>
          <w:szCs w:val="20"/>
          <w:lang w:val="hy-AM"/>
        </w:rPr>
      </w:pPr>
      <w:r w:rsidRPr="000036EF">
        <w:rPr>
          <w:rFonts w:ascii="GHEA Grapalat" w:eastAsia="Times New Roman" w:hAnsi="GHEA Grapalat" w:cs="Times New Roman"/>
          <w:sz w:val="20"/>
          <w:szCs w:val="20"/>
          <w:lang w:val="hy-AM"/>
        </w:rPr>
        <w:t>6.7</w:t>
      </w:r>
      <w:r w:rsidRPr="000036EF">
        <w:rPr>
          <w:rFonts w:ascii="GHEA Grapalat" w:eastAsia="Times New Roman" w:hAnsi="GHEA Grapalat" w:cs="Times New Roman"/>
          <w:sz w:val="20"/>
          <w:szCs w:val="20"/>
          <w:lang w:val="hy-AM"/>
        </w:rPr>
        <w:tab/>
      </w:r>
      <w:r w:rsidRPr="000036EF">
        <w:rPr>
          <w:rFonts w:ascii="GHEA Grapalat" w:eastAsia="Times New Roman" w:hAnsi="GHEA Grapalat" w:cs="Sylfaen"/>
          <w:sz w:val="20"/>
          <w:szCs w:val="20"/>
          <w:lang w:val="hy-AM"/>
        </w:rPr>
        <w:t>Տույժերի</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և</w:t>
      </w:r>
      <w:r w:rsidRPr="000036EF">
        <w:rPr>
          <w:rFonts w:ascii="GHEA Grapalat" w:eastAsia="Times New Roman" w:hAnsi="GHEA Grapalat" w:cs="Arial"/>
          <w:sz w:val="20"/>
          <w:szCs w:val="20"/>
          <w:lang w:val="hy-AM"/>
        </w:rPr>
        <w:t xml:space="preserve"> (</w:t>
      </w:r>
      <w:r w:rsidRPr="000036EF">
        <w:rPr>
          <w:rFonts w:ascii="GHEA Grapalat" w:eastAsia="Times New Roman" w:hAnsi="GHEA Grapalat" w:cs="Sylfaen"/>
          <w:sz w:val="20"/>
          <w:szCs w:val="20"/>
          <w:lang w:val="hy-AM"/>
        </w:rPr>
        <w:t>կամ</w:t>
      </w:r>
      <w:r w:rsidRPr="000036EF">
        <w:rPr>
          <w:rFonts w:ascii="GHEA Grapalat" w:eastAsia="Times New Roman" w:hAnsi="GHEA Grapalat" w:cs="Arial"/>
          <w:sz w:val="20"/>
          <w:szCs w:val="20"/>
          <w:lang w:val="hy-AM"/>
        </w:rPr>
        <w:t>)</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տուգանքների</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վճարումը</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կողմերին</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չի</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ազատում</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իրենց</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պայմանագրային</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պարտավորությունները</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կատարելուց</w:t>
      </w:r>
      <w:r w:rsidRPr="000036EF">
        <w:rPr>
          <w:rFonts w:ascii="GHEA Grapalat" w:eastAsia="Times New Roman" w:hAnsi="GHEA Grapalat" w:cs="Tahoma"/>
          <w:sz w:val="20"/>
          <w:szCs w:val="20"/>
          <w:lang w:val="hy-AM"/>
        </w:rPr>
        <w:t>։</w:t>
      </w:r>
      <w:r w:rsidRPr="000036EF">
        <w:rPr>
          <w:rFonts w:ascii="GHEA Grapalat" w:eastAsia="Times New Roman" w:hAnsi="GHEA Grapalat" w:cs="Times New Roman"/>
          <w:sz w:val="20"/>
          <w:szCs w:val="20"/>
          <w:lang w:val="hy-AM"/>
        </w:rPr>
        <w:t xml:space="preserve"> </w:t>
      </w:r>
      <w:r w:rsidRPr="000036EF">
        <w:rPr>
          <w:rFonts w:ascii="GHEA Grapalat" w:eastAsia="Times New Roman" w:hAnsi="GHEA Grapalat" w:cs="Times New Roman"/>
          <w:sz w:val="20"/>
          <w:szCs w:val="20"/>
          <w:lang w:val="hy-AM"/>
        </w:rPr>
        <w:tab/>
      </w:r>
    </w:p>
    <w:p w14:paraId="588EC552" w14:textId="77777777" w:rsidR="000036EF" w:rsidRPr="000036EF" w:rsidRDefault="000036EF" w:rsidP="000036EF">
      <w:pPr>
        <w:tabs>
          <w:tab w:val="left" w:pos="1276"/>
        </w:tabs>
        <w:spacing w:after="0" w:line="240" w:lineRule="auto"/>
        <w:ind w:firstLine="720"/>
        <w:jc w:val="both"/>
        <w:rPr>
          <w:rFonts w:ascii="GHEA Grapalat" w:eastAsia="Times New Roman" w:hAnsi="GHEA Grapalat" w:cs="Times New Roman"/>
          <w:sz w:val="20"/>
          <w:szCs w:val="20"/>
          <w:lang w:val="hy-AM"/>
        </w:rPr>
      </w:pPr>
    </w:p>
    <w:p w14:paraId="7834CE66" w14:textId="77777777" w:rsidR="000036EF" w:rsidRPr="000036EF" w:rsidRDefault="000036EF" w:rsidP="000036EF">
      <w:pPr>
        <w:tabs>
          <w:tab w:val="left" w:pos="1276"/>
        </w:tabs>
        <w:spacing w:after="0" w:line="240" w:lineRule="auto"/>
        <w:ind w:firstLine="720"/>
        <w:jc w:val="both"/>
        <w:rPr>
          <w:rFonts w:ascii="GHEA Grapalat" w:eastAsia="Times New Roman" w:hAnsi="GHEA Grapalat" w:cs="Times New Roman"/>
          <w:b/>
          <w:sz w:val="20"/>
          <w:szCs w:val="20"/>
          <w:lang w:val="hy-AM"/>
        </w:rPr>
      </w:pPr>
      <w:r w:rsidRPr="000036EF">
        <w:rPr>
          <w:rFonts w:ascii="GHEA Grapalat" w:eastAsia="Times New Roman" w:hAnsi="GHEA Grapalat" w:cs="Times New Roman"/>
          <w:b/>
          <w:sz w:val="20"/>
          <w:szCs w:val="20"/>
          <w:lang w:val="hy-AM"/>
        </w:rPr>
        <w:t xml:space="preserve">7. </w:t>
      </w:r>
      <w:r w:rsidRPr="000036EF">
        <w:rPr>
          <w:rFonts w:ascii="GHEA Grapalat" w:eastAsia="Times New Roman" w:hAnsi="GHEA Grapalat" w:cs="Sylfaen"/>
          <w:b/>
          <w:sz w:val="20"/>
          <w:szCs w:val="20"/>
          <w:lang w:val="hy-AM"/>
        </w:rPr>
        <w:t>ԱՆՀԱՂԹԱՀԱՐԵԼԻ</w:t>
      </w:r>
      <w:r w:rsidRPr="000036EF">
        <w:rPr>
          <w:rFonts w:ascii="GHEA Grapalat" w:eastAsia="Times New Roman" w:hAnsi="GHEA Grapalat" w:cs="Times Armenian"/>
          <w:b/>
          <w:sz w:val="20"/>
          <w:szCs w:val="20"/>
          <w:lang w:val="hy-AM"/>
        </w:rPr>
        <w:t xml:space="preserve"> </w:t>
      </w:r>
      <w:r w:rsidRPr="000036EF">
        <w:rPr>
          <w:rFonts w:ascii="GHEA Grapalat" w:eastAsia="Times New Roman" w:hAnsi="GHEA Grapalat" w:cs="Sylfaen"/>
          <w:b/>
          <w:sz w:val="20"/>
          <w:szCs w:val="20"/>
          <w:lang w:val="hy-AM"/>
        </w:rPr>
        <w:t>ՈՒԺԻ</w:t>
      </w:r>
      <w:r w:rsidRPr="000036EF">
        <w:rPr>
          <w:rFonts w:ascii="GHEA Grapalat" w:eastAsia="Times New Roman" w:hAnsi="GHEA Grapalat" w:cs="Times Armenian"/>
          <w:b/>
          <w:sz w:val="20"/>
          <w:szCs w:val="20"/>
          <w:lang w:val="hy-AM"/>
        </w:rPr>
        <w:t xml:space="preserve"> </w:t>
      </w:r>
      <w:r w:rsidRPr="000036EF">
        <w:rPr>
          <w:rFonts w:ascii="GHEA Grapalat" w:eastAsia="Times New Roman" w:hAnsi="GHEA Grapalat" w:cs="Sylfaen"/>
          <w:b/>
          <w:sz w:val="20"/>
          <w:szCs w:val="20"/>
          <w:lang w:val="hy-AM"/>
        </w:rPr>
        <w:t>ԱԶԴԵՑՈՒԹՅՈՒՆԸ</w:t>
      </w:r>
      <w:r w:rsidRPr="000036EF">
        <w:rPr>
          <w:rFonts w:ascii="GHEA Grapalat" w:eastAsia="Times New Roman" w:hAnsi="GHEA Grapalat" w:cs="Times Armenian"/>
          <w:b/>
          <w:sz w:val="20"/>
          <w:szCs w:val="20"/>
          <w:lang w:val="hy-AM"/>
        </w:rPr>
        <w:t xml:space="preserve"> (</w:t>
      </w:r>
      <w:r w:rsidRPr="000036EF">
        <w:rPr>
          <w:rFonts w:ascii="GHEA Grapalat" w:eastAsia="Times New Roman" w:hAnsi="GHEA Grapalat" w:cs="Sylfaen"/>
          <w:b/>
          <w:sz w:val="20"/>
          <w:szCs w:val="20"/>
          <w:lang w:val="hy-AM"/>
        </w:rPr>
        <w:t>ՖՈՐՍ</w:t>
      </w:r>
      <w:r w:rsidRPr="000036EF">
        <w:rPr>
          <w:rFonts w:ascii="GHEA Grapalat" w:eastAsia="Times New Roman" w:hAnsi="GHEA Grapalat" w:cs="Times Armenian"/>
          <w:b/>
          <w:sz w:val="20"/>
          <w:szCs w:val="20"/>
          <w:lang w:val="hy-AM"/>
        </w:rPr>
        <w:t>-</w:t>
      </w:r>
      <w:r w:rsidRPr="000036EF">
        <w:rPr>
          <w:rFonts w:ascii="GHEA Grapalat" w:eastAsia="Times New Roman" w:hAnsi="GHEA Grapalat" w:cs="Sylfaen"/>
          <w:b/>
          <w:sz w:val="20"/>
          <w:szCs w:val="20"/>
          <w:lang w:val="hy-AM"/>
        </w:rPr>
        <w:t>ՄԱԺՈՐ</w:t>
      </w:r>
      <w:r w:rsidRPr="000036EF">
        <w:rPr>
          <w:rFonts w:ascii="GHEA Grapalat" w:eastAsia="Times New Roman" w:hAnsi="GHEA Grapalat" w:cs="Times Armenian"/>
          <w:b/>
          <w:sz w:val="20"/>
          <w:szCs w:val="20"/>
          <w:lang w:val="hy-AM"/>
        </w:rPr>
        <w:t>)</w:t>
      </w:r>
    </w:p>
    <w:p w14:paraId="1CDF29AD" w14:textId="77777777" w:rsidR="000036EF" w:rsidRPr="000036EF" w:rsidRDefault="000036EF" w:rsidP="000036EF">
      <w:pPr>
        <w:tabs>
          <w:tab w:val="left" w:pos="1276"/>
        </w:tabs>
        <w:spacing w:after="0" w:line="240" w:lineRule="auto"/>
        <w:ind w:firstLine="720"/>
        <w:jc w:val="both"/>
        <w:rPr>
          <w:rFonts w:ascii="GHEA Grapalat" w:eastAsia="Times New Roman" w:hAnsi="GHEA Grapalat" w:cs="Times New Roman"/>
          <w:sz w:val="20"/>
          <w:szCs w:val="20"/>
          <w:lang w:val="hy-AM"/>
        </w:rPr>
      </w:pPr>
      <w:r w:rsidRPr="000036EF">
        <w:rPr>
          <w:rFonts w:ascii="GHEA Grapalat" w:eastAsia="Times New Roman" w:hAnsi="GHEA Grapalat" w:cs="Sylfaen"/>
          <w:sz w:val="20"/>
          <w:szCs w:val="20"/>
          <w:lang w:val="hy-AM"/>
        </w:rPr>
        <w:t>Սույն</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պայմանագրով</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պարտավորություններն</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ամբողջությամբ</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կամ</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մասնակիորեն</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չկատարելու</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համար</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կողմերն</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ազատվում</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են</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պատասխանատվությունից</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եթե</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դա</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եղել</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է</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անհաղթահարելի</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ուժի</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ազդեցության</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հետևանքով</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որը</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ծագել</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է</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սույն</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պայմանագիրը</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կնքելուց</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հետո</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և</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որը</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կողմերը</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չէին</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կարող</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կանխատեսել</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կամ</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կանխարգելել</w:t>
      </w:r>
      <w:r w:rsidRPr="000036EF">
        <w:rPr>
          <w:rFonts w:ascii="GHEA Grapalat" w:eastAsia="Times New Roman" w:hAnsi="GHEA Grapalat" w:cs="Tahoma"/>
          <w:sz w:val="20"/>
          <w:szCs w:val="20"/>
          <w:lang w:val="hy-AM"/>
        </w:rPr>
        <w:t>։</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Այդպիսի</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իրավիճակներ</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են</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երկրաշարժը</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ջրհեղեղը</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հրդեհը</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պատերազմը</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ռազմական</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և</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արտակարգ</w:t>
      </w:r>
      <w:r w:rsidRPr="000036EF">
        <w:rPr>
          <w:rFonts w:ascii="GHEA Grapalat" w:eastAsia="Times New Roman" w:hAnsi="GHEA Grapalat" w:cs="Arial"/>
          <w:sz w:val="20"/>
          <w:szCs w:val="20"/>
          <w:lang w:val="hy-AM"/>
        </w:rPr>
        <w:t xml:space="preserve"> </w:t>
      </w:r>
      <w:r w:rsidRPr="000036EF">
        <w:rPr>
          <w:rFonts w:ascii="GHEA Grapalat" w:eastAsia="Times New Roman" w:hAnsi="GHEA Grapalat" w:cs="Sylfaen"/>
          <w:sz w:val="20"/>
          <w:szCs w:val="20"/>
          <w:lang w:val="hy-AM"/>
        </w:rPr>
        <w:t>դրություն</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հայտարարելը</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քաղաքական</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հուզումները</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գործադուլները</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հաղորդակցության</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միջոցների</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աշխատանքի</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դադարեցումը</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պետական</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մարմինների</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ակտերը</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և</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այլն</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որոնք</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անհնարին</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են</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դարձնում</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սույն</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պայմանագրով</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պարտավորությունների</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կատարումը</w:t>
      </w:r>
      <w:r w:rsidRPr="000036EF">
        <w:rPr>
          <w:rFonts w:ascii="GHEA Grapalat" w:eastAsia="Times New Roman" w:hAnsi="GHEA Grapalat" w:cs="Tahoma"/>
          <w:sz w:val="20"/>
          <w:szCs w:val="20"/>
          <w:lang w:val="hy-AM"/>
        </w:rPr>
        <w:t>։</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Եթե</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արտակարգ</w:t>
      </w:r>
      <w:r w:rsidRPr="000036EF">
        <w:rPr>
          <w:rFonts w:ascii="GHEA Grapalat" w:eastAsia="Times New Roman" w:hAnsi="GHEA Grapalat" w:cs="Arial"/>
          <w:sz w:val="20"/>
          <w:szCs w:val="20"/>
          <w:lang w:val="hy-AM"/>
        </w:rPr>
        <w:t xml:space="preserve"> </w:t>
      </w:r>
      <w:r w:rsidRPr="000036EF">
        <w:rPr>
          <w:rFonts w:ascii="GHEA Grapalat" w:eastAsia="Times New Roman" w:hAnsi="GHEA Grapalat" w:cs="Sylfaen"/>
          <w:sz w:val="20"/>
          <w:szCs w:val="20"/>
          <w:lang w:val="hy-AM"/>
        </w:rPr>
        <w:t>ուժի</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ազդեցությունը</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շարունակվում</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է</w:t>
      </w:r>
      <w:r w:rsidRPr="000036EF">
        <w:rPr>
          <w:rFonts w:ascii="GHEA Grapalat" w:eastAsia="Times New Roman" w:hAnsi="GHEA Grapalat" w:cs="Times Armenian"/>
          <w:sz w:val="20"/>
          <w:szCs w:val="20"/>
          <w:lang w:val="hy-AM"/>
        </w:rPr>
        <w:t xml:space="preserve"> 3 (</w:t>
      </w:r>
      <w:r w:rsidRPr="000036EF">
        <w:rPr>
          <w:rFonts w:ascii="GHEA Grapalat" w:eastAsia="Times New Roman" w:hAnsi="GHEA Grapalat" w:cs="Sylfaen"/>
          <w:sz w:val="20"/>
          <w:szCs w:val="20"/>
          <w:lang w:val="hy-AM"/>
        </w:rPr>
        <w:t>երեք</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ամսից</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ավելի</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ապա</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կողմերից</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յուրաքանչյուրն</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իրավունք</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ունի</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լուծել</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պայմանագիրը</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այդ</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մասին</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նախապես</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տեղյակ</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պահելով</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մյուս</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կողմին</w:t>
      </w:r>
      <w:r w:rsidRPr="000036EF">
        <w:rPr>
          <w:rFonts w:ascii="GHEA Grapalat" w:eastAsia="Times New Roman" w:hAnsi="GHEA Grapalat" w:cs="Tahoma"/>
          <w:sz w:val="20"/>
          <w:szCs w:val="20"/>
          <w:lang w:val="hy-AM"/>
        </w:rPr>
        <w:t>։</w:t>
      </w:r>
    </w:p>
    <w:p w14:paraId="384E86D3" w14:textId="77777777" w:rsidR="000036EF" w:rsidRPr="000036EF" w:rsidRDefault="000036EF" w:rsidP="000036EF">
      <w:pPr>
        <w:tabs>
          <w:tab w:val="left" w:pos="1276"/>
        </w:tabs>
        <w:spacing w:after="0" w:line="240" w:lineRule="auto"/>
        <w:ind w:firstLine="720"/>
        <w:jc w:val="both"/>
        <w:rPr>
          <w:rFonts w:ascii="GHEA Grapalat" w:eastAsia="Times New Roman" w:hAnsi="GHEA Grapalat" w:cs="Times New Roman"/>
          <w:sz w:val="20"/>
          <w:szCs w:val="20"/>
          <w:lang w:val="hy-AM"/>
        </w:rPr>
      </w:pPr>
      <w:r w:rsidRPr="000036EF">
        <w:rPr>
          <w:rFonts w:ascii="GHEA Grapalat" w:eastAsia="Times New Roman" w:hAnsi="GHEA Grapalat" w:cs="Times New Roman"/>
          <w:sz w:val="20"/>
          <w:szCs w:val="20"/>
          <w:lang w:val="hy-AM"/>
        </w:rPr>
        <w:tab/>
      </w:r>
    </w:p>
    <w:p w14:paraId="3797103D" w14:textId="77777777" w:rsidR="000036EF" w:rsidRPr="000036EF" w:rsidRDefault="000036EF" w:rsidP="000036EF">
      <w:pPr>
        <w:tabs>
          <w:tab w:val="left" w:pos="1276"/>
        </w:tabs>
        <w:spacing w:after="0" w:line="240" w:lineRule="auto"/>
        <w:ind w:firstLine="720"/>
        <w:jc w:val="both"/>
        <w:rPr>
          <w:rFonts w:ascii="GHEA Grapalat" w:eastAsia="Times New Roman" w:hAnsi="GHEA Grapalat" w:cs="Sylfaen"/>
          <w:b/>
          <w:sz w:val="20"/>
          <w:szCs w:val="20"/>
          <w:lang w:val="hy-AM"/>
        </w:rPr>
      </w:pPr>
      <w:r w:rsidRPr="000036EF">
        <w:rPr>
          <w:rFonts w:ascii="GHEA Grapalat" w:eastAsia="Times New Roman" w:hAnsi="GHEA Grapalat" w:cs="Times New Roman"/>
          <w:b/>
          <w:sz w:val="20"/>
          <w:szCs w:val="20"/>
          <w:lang w:val="hy-AM"/>
        </w:rPr>
        <w:t xml:space="preserve">8. </w:t>
      </w:r>
      <w:r w:rsidRPr="000036EF">
        <w:rPr>
          <w:rFonts w:ascii="GHEA Grapalat" w:eastAsia="Times New Roman" w:hAnsi="GHEA Grapalat" w:cs="Sylfaen"/>
          <w:b/>
          <w:sz w:val="20"/>
          <w:szCs w:val="20"/>
          <w:lang w:val="hy-AM"/>
        </w:rPr>
        <w:t>ԱՅԼ</w:t>
      </w:r>
      <w:r w:rsidRPr="000036EF">
        <w:rPr>
          <w:rFonts w:ascii="GHEA Grapalat" w:eastAsia="Times New Roman" w:hAnsi="GHEA Grapalat" w:cs="Arial"/>
          <w:b/>
          <w:sz w:val="20"/>
          <w:szCs w:val="20"/>
          <w:lang w:val="hy-AM"/>
        </w:rPr>
        <w:t xml:space="preserve"> </w:t>
      </w:r>
      <w:r w:rsidRPr="000036EF">
        <w:rPr>
          <w:rFonts w:ascii="GHEA Grapalat" w:eastAsia="Times New Roman" w:hAnsi="GHEA Grapalat" w:cs="Sylfaen"/>
          <w:b/>
          <w:sz w:val="20"/>
          <w:szCs w:val="20"/>
          <w:lang w:val="hy-AM"/>
        </w:rPr>
        <w:t>ՊԱՅՄԱՆՆԵՐ</w:t>
      </w:r>
    </w:p>
    <w:p w14:paraId="3956C7DB" w14:textId="77777777" w:rsidR="000036EF" w:rsidRPr="000036EF" w:rsidRDefault="000036EF" w:rsidP="000036EF">
      <w:pPr>
        <w:tabs>
          <w:tab w:val="left" w:pos="1276"/>
        </w:tabs>
        <w:spacing w:after="0" w:line="240" w:lineRule="auto"/>
        <w:ind w:firstLine="720"/>
        <w:jc w:val="both"/>
        <w:rPr>
          <w:rFonts w:ascii="GHEA Grapalat" w:eastAsia="Times New Roman" w:hAnsi="GHEA Grapalat" w:cs="Times Armenian"/>
          <w:sz w:val="20"/>
          <w:szCs w:val="20"/>
          <w:lang w:val="hy-AM"/>
        </w:rPr>
      </w:pPr>
      <w:r w:rsidRPr="000036EF">
        <w:rPr>
          <w:rFonts w:ascii="GHEA Grapalat" w:eastAsia="Times New Roman" w:hAnsi="GHEA Grapalat" w:cs="Times New Roman"/>
          <w:sz w:val="20"/>
          <w:szCs w:val="20"/>
          <w:lang w:val="hy-AM"/>
        </w:rPr>
        <w:t>8.1 Պ</w:t>
      </w:r>
      <w:r w:rsidRPr="000036EF">
        <w:rPr>
          <w:rFonts w:ascii="GHEA Grapalat" w:eastAsia="Times New Roman" w:hAnsi="GHEA Grapalat" w:cs="Sylfaen"/>
          <w:sz w:val="20"/>
          <w:szCs w:val="20"/>
          <w:lang w:val="hy-AM"/>
        </w:rPr>
        <w:t>այմանագիրն</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ուժի</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մեջ</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է</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մտնում</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Կողմերի</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ստորագրման</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պահից</w:t>
      </w:r>
      <w:r w:rsidRPr="000036EF">
        <w:rPr>
          <w:rFonts w:ascii="GHEA Grapalat" w:eastAsia="Times New Roman" w:hAnsi="GHEA Grapalat" w:cs="Arial"/>
          <w:sz w:val="20"/>
          <w:szCs w:val="20"/>
          <w:lang w:val="hy-AM"/>
        </w:rPr>
        <w:t xml:space="preserve"> </w:t>
      </w:r>
      <w:r w:rsidRPr="000036EF">
        <w:rPr>
          <w:rFonts w:ascii="GHEA Grapalat" w:eastAsia="Times New Roman" w:hAnsi="GHEA Grapalat" w:cs="Sylfaen"/>
          <w:sz w:val="20"/>
          <w:szCs w:val="20"/>
          <w:lang w:val="hy-AM"/>
        </w:rPr>
        <w:t>և գործում է մինչև</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կողմերի պայմանագրով</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ստանձնած</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պարտավորությունների</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ողջ</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ծավալով</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կատարումը</w:t>
      </w:r>
      <w:r w:rsidRPr="000036EF">
        <w:rPr>
          <w:rFonts w:ascii="GHEA Grapalat" w:eastAsia="Times New Roman" w:hAnsi="GHEA Grapalat" w:cs="Tahoma"/>
          <w:sz w:val="20"/>
          <w:szCs w:val="20"/>
          <w:lang w:val="hy-AM"/>
        </w:rPr>
        <w:t>։</w:t>
      </w:r>
      <w:r w:rsidRPr="000036EF">
        <w:rPr>
          <w:rFonts w:ascii="GHEA Grapalat" w:eastAsia="Times New Roman" w:hAnsi="GHEA Grapalat" w:cs="Times New Roman"/>
          <w:sz w:val="20"/>
          <w:szCs w:val="20"/>
          <w:lang w:val="hy-AM"/>
        </w:rPr>
        <w:t xml:space="preserve"> </w:t>
      </w:r>
      <w:r w:rsidRPr="000036EF">
        <w:rPr>
          <w:rFonts w:ascii="GHEA Grapalat" w:eastAsia="Times New Roman" w:hAnsi="GHEA Grapalat" w:cs="Times Armenian"/>
          <w:sz w:val="20"/>
          <w:szCs w:val="20"/>
          <w:lang w:val="hy-AM"/>
        </w:rPr>
        <w:t xml:space="preserve"> </w:t>
      </w:r>
    </w:p>
    <w:p w14:paraId="513DF247" w14:textId="77777777" w:rsidR="000036EF" w:rsidRPr="000036EF" w:rsidRDefault="000036EF" w:rsidP="000036EF">
      <w:pPr>
        <w:tabs>
          <w:tab w:val="left" w:pos="1276"/>
        </w:tabs>
        <w:spacing w:after="0" w:line="240" w:lineRule="auto"/>
        <w:ind w:firstLine="720"/>
        <w:jc w:val="both"/>
        <w:rPr>
          <w:rFonts w:ascii="GHEA Grapalat" w:eastAsia="Times New Roman" w:hAnsi="GHEA Grapalat" w:cs="Sylfaen"/>
          <w:sz w:val="20"/>
          <w:szCs w:val="20"/>
          <w:lang w:val="hy-AM"/>
        </w:rPr>
      </w:pPr>
      <w:r w:rsidRPr="000036EF">
        <w:rPr>
          <w:rFonts w:ascii="GHEA Grapalat" w:eastAsia="Times New Roman" w:hAnsi="GHEA Grapalat" w:cs="Sylfaen"/>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0036EF">
        <w:rPr>
          <w:rFonts w:ascii="GHEA Grapalat" w:eastAsia="Times New Roman" w:hAnsi="GHEA Grapalat" w:cs="Sylfaen"/>
          <w:sz w:val="20"/>
          <w:szCs w:val="20"/>
          <w:vertAlign w:val="superscript"/>
          <w:lang w:val="hy-AM"/>
        </w:rPr>
        <w:t>31</w:t>
      </w:r>
      <w:r w:rsidRPr="000036EF">
        <w:rPr>
          <w:rFonts w:ascii="GHEA Grapalat" w:eastAsia="Times New Roman" w:hAnsi="GHEA Grapalat" w:cs="Sylfaen"/>
          <w:color w:val="FFFFFF"/>
          <w:sz w:val="20"/>
          <w:szCs w:val="20"/>
          <w:vertAlign w:val="superscript"/>
          <w:lang w:val="hy-AM"/>
        </w:rPr>
        <w:footnoteReference w:id="18"/>
      </w:r>
    </w:p>
    <w:p w14:paraId="50845FD7" w14:textId="77777777" w:rsidR="000036EF" w:rsidRPr="000036EF" w:rsidRDefault="000036EF" w:rsidP="000036EF">
      <w:pPr>
        <w:tabs>
          <w:tab w:val="left" w:pos="1276"/>
        </w:tabs>
        <w:spacing w:after="0" w:line="240" w:lineRule="auto"/>
        <w:ind w:firstLine="720"/>
        <w:jc w:val="both"/>
        <w:rPr>
          <w:rFonts w:ascii="GHEA Grapalat" w:eastAsia="Times New Roman" w:hAnsi="GHEA Grapalat" w:cs="Times Armenian"/>
          <w:sz w:val="20"/>
          <w:szCs w:val="20"/>
          <w:lang w:val="hy-AM"/>
        </w:rPr>
      </w:pPr>
      <w:r w:rsidRPr="000036EF">
        <w:rPr>
          <w:rFonts w:ascii="GHEA Grapalat" w:eastAsia="Times New Roman" w:hAnsi="GHEA Grapalat" w:cs="Sylfaen"/>
          <w:sz w:val="20"/>
          <w:szCs w:val="20"/>
          <w:lang w:val="hy-AM"/>
        </w:rPr>
        <w:t>8.2 Պայմանագրից</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ծագած</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կողմի</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վճարային</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պարտավորությունը</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չի</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կարող</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դադարել</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այլ</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պայմանագրից</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ծագած</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հակընդդեմ</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պարտավորության</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հաշվանցով</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առանց</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կողմերի</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գրավոր</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և</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կնիքով</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հաստատված</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համաձայնության</w:t>
      </w:r>
      <w:r w:rsidRPr="000036EF">
        <w:rPr>
          <w:rFonts w:ascii="GHEA Grapalat" w:eastAsia="Times New Roman" w:hAnsi="GHEA Grapalat" w:cs="Tahoma"/>
          <w:sz w:val="20"/>
          <w:szCs w:val="20"/>
          <w:lang w:val="hy-AM"/>
        </w:rPr>
        <w:t>։</w:t>
      </w:r>
      <w:r w:rsidRPr="000036EF">
        <w:rPr>
          <w:rFonts w:ascii="GHEA Grapalat" w:eastAsia="Times New Roman" w:hAnsi="GHEA Grapalat" w:cs="Times Armenian"/>
          <w:sz w:val="20"/>
          <w:szCs w:val="20"/>
          <w:lang w:val="hy-AM"/>
        </w:rPr>
        <w:t xml:space="preserve"> Պ</w:t>
      </w:r>
      <w:r w:rsidRPr="000036EF">
        <w:rPr>
          <w:rFonts w:ascii="GHEA Grapalat" w:eastAsia="Times New Roman" w:hAnsi="GHEA Grapalat" w:cs="Sylfaen"/>
          <w:sz w:val="20"/>
          <w:szCs w:val="20"/>
          <w:lang w:val="hy-AM"/>
        </w:rPr>
        <w:t>այմանագրից</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ծագած</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պահանջի</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իրավունքը</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չի</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կարող</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փոխանցվել</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այլ</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անձի</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առանց</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պարտապան</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կողմի</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գրավոր</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համաձայնության</w:t>
      </w:r>
      <w:r w:rsidRPr="000036EF">
        <w:rPr>
          <w:rFonts w:ascii="GHEA Grapalat" w:eastAsia="Times New Roman" w:hAnsi="GHEA Grapalat" w:cs="Tahoma"/>
          <w:sz w:val="20"/>
          <w:szCs w:val="20"/>
          <w:lang w:val="hy-AM"/>
        </w:rPr>
        <w:t>։</w:t>
      </w:r>
      <w:r w:rsidRPr="000036EF">
        <w:rPr>
          <w:rFonts w:ascii="GHEA Grapalat" w:eastAsia="Times New Roman" w:hAnsi="GHEA Grapalat" w:cs="Times Armenian"/>
          <w:sz w:val="20"/>
          <w:szCs w:val="20"/>
          <w:lang w:val="hy-AM"/>
        </w:rPr>
        <w:t xml:space="preserve"> </w:t>
      </w:r>
    </w:p>
    <w:p w14:paraId="015D90FA" w14:textId="77777777" w:rsidR="000036EF" w:rsidRPr="000036EF" w:rsidRDefault="000036EF" w:rsidP="000036EF">
      <w:pPr>
        <w:tabs>
          <w:tab w:val="left" w:pos="720"/>
        </w:tabs>
        <w:spacing w:after="0" w:line="240" w:lineRule="auto"/>
        <w:jc w:val="both"/>
        <w:rPr>
          <w:rFonts w:ascii="GHEA Grapalat" w:eastAsia="Times New Roman" w:hAnsi="GHEA Grapalat" w:cs="Sylfaen"/>
          <w:sz w:val="20"/>
          <w:szCs w:val="20"/>
          <w:lang w:val="hy-AM"/>
        </w:rPr>
      </w:pPr>
      <w:r w:rsidRPr="000036EF">
        <w:rPr>
          <w:rFonts w:ascii="GHEA Grapalat" w:eastAsia="Times New Roman" w:hAnsi="GHEA Grapalat" w:cs="Times New Roman"/>
          <w:sz w:val="20"/>
          <w:szCs w:val="20"/>
          <w:lang w:val="hy-AM"/>
        </w:rPr>
        <w:tab/>
        <w:t xml:space="preserve">8.3 </w:t>
      </w:r>
      <w:r w:rsidRPr="000036EF">
        <w:rPr>
          <w:rFonts w:ascii="GHEA Grapalat" w:eastAsia="Times New Roman" w:hAnsi="GHEA Grapalat" w:cs="Sylfaen"/>
          <w:sz w:val="20"/>
          <w:szCs w:val="20"/>
          <w:lang w:val="hy-AM"/>
        </w:rPr>
        <w:t xml:space="preserve">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w:t>
      </w:r>
      <w:r w:rsidRPr="000036EF">
        <w:rPr>
          <w:rFonts w:ascii="GHEA Grapalat" w:eastAsia="Times New Roman" w:hAnsi="GHEA Grapalat" w:cs="Sylfaen"/>
          <w:sz w:val="20"/>
          <w:szCs w:val="20"/>
          <w:lang w:val="hy-AM"/>
        </w:rPr>
        <w:lastRenderedPageBreak/>
        <w:t>կհանդիսանային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28A2E37" w14:textId="77777777" w:rsidR="00D23BB5" w:rsidRDefault="000036EF" w:rsidP="00D23BB5">
      <w:pPr>
        <w:tabs>
          <w:tab w:val="left" w:pos="1276"/>
        </w:tabs>
        <w:spacing w:after="0" w:line="240" w:lineRule="auto"/>
        <w:jc w:val="both"/>
        <w:rPr>
          <w:rFonts w:ascii="GHEA Grapalat" w:eastAsia="Times New Roman" w:hAnsi="GHEA Grapalat" w:cs="Times New Roman"/>
          <w:sz w:val="20"/>
          <w:szCs w:val="20"/>
          <w:lang w:val="hy-AM"/>
        </w:rPr>
      </w:pPr>
      <w:r w:rsidRPr="000036EF">
        <w:rPr>
          <w:rFonts w:ascii="GHEA Grapalat" w:eastAsia="Times New Roman" w:hAnsi="GHEA Grapalat" w:cs="Times New Roman"/>
          <w:sz w:val="20"/>
          <w:szCs w:val="20"/>
          <w:lang w:val="hy-AM"/>
        </w:rPr>
        <w:t xml:space="preserve"> 8.4 Պ</w:t>
      </w:r>
      <w:r w:rsidRPr="000036EF">
        <w:rPr>
          <w:rFonts w:ascii="GHEA Grapalat" w:eastAsia="Times New Roman" w:hAnsi="GHEA Grapalat" w:cs="Sylfaen"/>
          <w:sz w:val="20"/>
          <w:szCs w:val="20"/>
          <w:lang w:val="hy-AM"/>
        </w:rPr>
        <w:t>այմանագրի</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հետ</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կապված</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վեճերը</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ենթակա</w:t>
      </w:r>
      <w:r w:rsidRPr="000036EF">
        <w:rPr>
          <w:rFonts w:ascii="GHEA Grapalat" w:eastAsia="Times New Roman" w:hAnsi="GHEA Grapalat" w:cs="Times New Roman"/>
          <w:sz w:val="20"/>
          <w:szCs w:val="20"/>
          <w:lang w:val="hy-AM"/>
        </w:rPr>
        <w:t xml:space="preserve"> </w:t>
      </w:r>
      <w:r w:rsidRPr="000036EF">
        <w:rPr>
          <w:rFonts w:ascii="GHEA Grapalat" w:eastAsia="Times New Roman" w:hAnsi="GHEA Grapalat" w:cs="Sylfaen"/>
          <w:sz w:val="20"/>
          <w:szCs w:val="20"/>
          <w:lang w:val="hy-AM"/>
        </w:rPr>
        <w:t>են</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քննության</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Հայաստանի</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Հանրապետության</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դատարաններում</w:t>
      </w:r>
      <w:r w:rsidRPr="000036EF">
        <w:rPr>
          <w:rFonts w:ascii="GHEA Grapalat" w:eastAsia="Times New Roman" w:hAnsi="GHEA Grapalat" w:cs="Tahoma"/>
          <w:sz w:val="20"/>
          <w:szCs w:val="20"/>
          <w:lang w:val="hy-AM"/>
        </w:rPr>
        <w:t>։</w:t>
      </w:r>
    </w:p>
    <w:p w14:paraId="053F3CAE" w14:textId="4A1BCBF2" w:rsidR="000036EF" w:rsidRPr="000036EF" w:rsidRDefault="000036EF" w:rsidP="00D23BB5">
      <w:pPr>
        <w:tabs>
          <w:tab w:val="left" w:pos="1276"/>
        </w:tabs>
        <w:spacing w:after="0" w:line="240" w:lineRule="auto"/>
        <w:jc w:val="both"/>
        <w:rPr>
          <w:rFonts w:ascii="GHEA Grapalat" w:eastAsia="Times New Roman" w:hAnsi="GHEA Grapalat" w:cs="Times New Roman"/>
          <w:sz w:val="20"/>
          <w:szCs w:val="20"/>
          <w:lang w:val="hy-AM"/>
        </w:rPr>
      </w:pPr>
      <w:r w:rsidRPr="000036EF">
        <w:rPr>
          <w:rFonts w:ascii="GHEA Grapalat" w:eastAsia="Times New Roman" w:hAnsi="GHEA Grapalat" w:cs="Times New Roman"/>
          <w:sz w:val="20"/>
          <w:szCs w:val="20"/>
          <w:lang w:val="hy-AM"/>
        </w:rPr>
        <w:t>8.5Պ</w:t>
      </w:r>
      <w:r w:rsidRPr="000036EF">
        <w:rPr>
          <w:rFonts w:ascii="GHEA Grapalat" w:eastAsia="Times New Roman" w:hAnsi="GHEA Grapalat" w:cs="Sylfaen"/>
          <w:sz w:val="20"/>
          <w:szCs w:val="20"/>
          <w:lang w:val="hy-AM"/>
        </w:rPr>
        <w:t>այմանագրում</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փոփոխություններ</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և</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լրացումներ</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կարող</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են</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կատարվել</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միայն</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Կողմերի</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փոխադարձ</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համաձայնությամբ</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համաձայնագիր</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կնքելու</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միջոցով</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որը</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կհանդիսանա</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պայմանագրի</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անբաժանելի</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մասը</w:t>
      </w:r>
      <w:r w:rsidRPr="000036EF">
        <w:rPr>
          <w:rFonts w:ascii="GHEA Grapalat" w:eastAsia="Times New Roman" w:hAnsi="GHEA Grapalat" w:cs="Tahoma"/>
          <w:sz w:val="20"/>
          <w:szCs w:val="20"/>
          <w:lang w:val="hy-AM"/>
        </w:rPr>
        <w:t>։</w:t>
      </w:r>
      <w:r w:rsidRPr="000036EF">
        <w:rPr>
          <w:rFonts w:ascii="GHEA Grapalat" w:eastAsia="Times New Roman" w:hAnsi="GHEA Grapalat" w:cs="Times Armenian"/>
          <w:sz w:val="20"/>
          <w:szCs w:val="20"/>
          <w:lang w:val="hy-AM"/>
        </w:rPr>
        <w:t xml:space="preserve"> </w:t>
      </w:r>
    </w:p>
    <w:p w14:paraId="6607A51E" w14:textId="77777777" w:rsidR="000036EF" w:rsidRPr="000036EF" w:rsidRDefault="000036EF" w:rsidP="000036EF">
      <w:pPr>
        <w:tabs>
          <w:tab w:val="left" w:pos="1276"/>
        </w:tabs>
        <w:spacing w:after="0" w:line="240" w:lineRule="auto"/>
        <w:ind w:firstLine="720"/>
        <w:jc w:val="both"/>
        <w:rPr>
          <w:rFonts w:ascii="GHEA Grapalat" w:eastAsia="Times New Roman" w:hAnsi="GHEA Grapalat" w:cs="Sylfaen"/>
          <w:sz w:val="20"/>
          <w:szCs w:val="20"/>
          <w:lang w:val="hy-AM"/>
        </w:rPr>
      </w:pPr>
      <w:r w:rsidRPr="000036EF">
        <w:rPr>
          <w:rFonts w:ascii="GHEA Grapalat" w:eastAsia="Times New Roman" w:hAnsi="GHEA Grapalat" w:cs="Sylfaen"/>
          <w:sz w:val="20"/>
          <w:szCs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14:paraId="4E565BCB" w14:textId="77777777" w:rsidR="000036EF" w:rsidRPr="000036EF" w:rsidRDefault="000036EF" w:rsidP="000036EF">
      <w:pPr>
        <w:tabs>
          <w:tab w:val="left" w:pos="1276"/>
        </w:tabs>
        <w:spacing w:after="0" w:line="240" w:lineRule="auto"/>
        <w:ind w:firstLine="720"/>
        <w:jc w:val="both"/>
        <w:rPr>
          <w:rFonts w:ascii="GHEA Grapalat" w:eastAsia="Times New Roman" w:hAnsi="GHEA Grapalat" w:cs="Sylfaen"/>
          <w:sz w:val="20"/>
          <w:szCs w:val="20"/>
          <w:lang w:val="hy-AM"/>
        </w:rPr>
      </w:pPr>
      <w:r w:rsidRPr="000036EF">
        <w:rPr>
          <w:rFonts w:ascii="GHEA Grapalat" w:eastAsia="Times New Roman" w:hAnsi="GHEA Grapalat" w:cs="Sylfaen"/>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620C6A2A" w14:textId="77777777" w:rsidR="000036EF" w:rsidRPr="000036EF" w:rsidRDefault="000036EF" w:rsidP="00D23BB5">
      <w:pPr>
        <w:tabs>
          <w:tab w:val="left" w:pos="1276"/>
        </w:tabs>
        <w:spacing w:after="0" w:line="240" w:lineRule="auto"/>
        <w:jc w:val="both"/>
        <w:rPr>
          <w:rFonts w:ascii="GHEA Grapalat" w:eastAsia="Times New Roman" w:hAnsi="GHEA Grapalat" w:cs="Sylfaen"/>
          <w:sz w:val="20"/>
          <w:szCs w:val="20"/>
          <w:lang w:val="hy-AM"/>
        </w:rPr>
      </w:pPr>
      <w:r w:rsidRPr="000036EF">
        <w:rPr>
          <w:rFonts w:ascii="GHEA Grapalat" w:eastAsia="Times New Roman" w:hAnsi="GHEA Grapalat" w:cs="Sylfaen"/>
          <w:sz w:val="20"/>
          <w:szCs w:val="20"/>
          <w:lang w:val="hy-AM"/>
        </w:rPr>
        <w:t>8.6 Եթե պայմանագիրն իրականացվում է ենթակապալի պայմանագիր կնքելու միջոցով.</w:t>
      </w:r>
    </w:p>
    <w:p w14:paraId="1151AAEC" w14:textId="77777777" w:rsidR="000036EF" w:rsidRPr="000036EF" w:rsidRDefault="000036EF" w:rsidP="000036EF">
      <w:pPr>
        <w:tabs>
          <w:tab w:val="left" w:pos="1276"/>
        </w:tabs>
        <w:spacing w:after="0" w:line="240" w:lineRule="auto"/>
        <w:ind w:firstLine="720"/>
        <w:jc w:val="both"/>
        <w:rPr>
          <w:rFonts w:ascii="GHEA Grapalat" w:eastAsia="Times New Roman" w:hAnsi="GHEA Grapalat" w:cs="Sylfaen"/>
          <w:sz w:val="20"/>
          <w:szCs w:val="20"/>
          <w:lang w:val="hy-AM"/>
        </w:rPr>
      </w:pPr>
      <w:r w:rsidRPr="000036EF">
        <w:rPr>
          <w:rFonts w:ascii="GHEA Grapalat" w:eastAsia="Times New Roman" w:hAnsi="GHEA Grapalat" w:cs="Sylfaen"/>
          <w:sz w:val="20"/>
          <w:szCs w:val="20"/>
          <w:lang w:val="hy-AM"/>
        </w:rPr>
        <w:t>1) Կապալառուն պատասխանատվություն է կրում ենթակապալառուի պարտավորությունների չկատարման կամ ոչ պատշաճ կատարման համար.</w:t>
      </w:r>
    </w:p>
    <w:p w14:paraId="0516D52A" w14:textId="77777777" w:rsidR="000036EF" w:rsidRPr="000036EF" w:rsidRDefault="000036EF" w:rsidP="000036EF">
      <w:pPr>
        <w:tabs>
          <w:tab w:val="left" w:pos="1276"/>
        </w:tabs>
        <w:spacing w:after="0" w:line="240" w:lineRule="auto"/>
        <w:ind w:firstLine="720"/>
        <w:jc w:val="both"/>
        <w:rPr>
          <w:rFonts w:ascii="GHEA Grapalat" w:eastAsia="Times New Roman" w:hAnsi="GHEA Grapalat" w:cs="Sylfaen"/>
          <w:sz w:val="20"/>
          <w:szCs w:val="20"/>
          <w:lang w:val="hy-AM"/>
        </w:rPr>
      </w:pPr>
      <w:r w:rsidRPr="000036EF">
        <w:rPr>
          <w:rFonts w:ascii="GHEA Grapalat" w:eastAsia="Times New Roman" w:hAnsi="GHEA Grapalat" w:cs="Sylfaen"/>
          <w:sz w:val="20"/>
          <w:szCs w:val="20"/>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Pr="000036EF">
        <w:rPr>
          <w:rFonts w:ascii="GHEA Grapalat" w:eastAsia="Times New Roman" w:hAnsi="GHEA Grapalat" w:cs="Sylfaen"/>
          <w:sz w:val="20"/>
          <w:szCs w:val="20"/>
          <w:vertAlign w:val="superscript"/>
          <w:lang w:val="hy-AM"/>
        </w:rPr>
        <w:t>32</w:t>
      </w:r>
      <w:r w:rsidRPr="000036EF">
        <w:rPr>
          <w:rFonts w:ascii="GHEA Grapalat" w:eastAsia="Times New Roman" w:hAnsi="GHEA Grapalat" w:cs="Sylfaen"/>
          <w:color w:val="FFFFFF"/>
          <w:sz w:val="20"/>
          <w:szCs w:val="20"/>
          <w:vertAlign w:val="superscript"/>
          <w:lang w:val="hy-AM"/>
        </w:rPr>
        <w:footnoteReference w:id="19"/>
      </w:r>
    </w:p>
    <w:p w14:paraId="57FC4CED" w14:textId="77777777" w:rsidR="000036EF" w:rsidRPr="000036EF" w:rsidRDefault="000036EF" w:rsidP="00D23BB5">
      <w:pPr>
        <w:tabs>
          <w:tab w:val="left" w:pos="1276"/>
        </w:tabs>
        <w:spacing w:after="0" w:line="240" w:lineRule="auto"/>
        <w:jc w:val="both"/>
        <w:rPr>
          <w:rFonts w:ascii="GHEA Grapalat" w:eastAsia="Times New Roman" w:hAnsi="GHEA Grapalat" w:cs="Sylfaen"/>
          <w:sz w:val="20"/>
          <w:szCs w:val="20"/>
          <w:lang w:val="hy-AM"/>
        </w:rPr>
      </w:pPr>
      <w:r w:rsidRPr="000036EF">
        <w:rPr>
          <w:rFonts w:ascii="GHEA Grapalat" w:eastAsia="Times New Roman" w:hAnsi="GHEA Grapalat" w:cs="Sylfaen"/>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0036EF">
        <w:rPr>
          <w:rFonts w:ascii="GHEA Grapalat" w:eastAsia="Times New Roman" w:hAnsi="GHEA Grapalat" w:cs="Sylfaen"/>
          <w:sz w:val="20"/>
          <w:szCs w:val="20"/>
          <w:vertAlign w:val="superscript"/>
          <w:lang w:val="hy-AM"/>
        </w:rPr>
        <w:t>33</w:t>
      </w:r>
      <w:r w:rsidRPr="000036EF">
        <w:rPr>
          <w:rFonts w:ascii="GHEA Grapalat" w:eastAsia="Times New Roman" w:hAnsi="GHEA Grapalat" w:cs="Times New Roman"/>
          <w:color w:val="FFFFFF"/>
          <w:sz w:val="20"/>
          <w:szCs w:val="20"/>
          <w:vertAlign w:val="superscript"/>
          <w:lang w:val="hy-AM"/>
        </w:rPr>
        <w:footnoteReference w:id="20"/>
      </w:r>
    </w:p>
    <w:p w14:paraId="0520016F" w14:textId="77777777" w:rsidR="000036EF" w:rsidRPr="000036EF" w:rsidRDefault="000036EF" w:rsidP="00D23BB5">
      <w:pPr>
        <w:tabs>
          <w:tab w:val="left" w:pos="1276"/>
        </w:tabs>
        <w:spacing w:after="0" w:line="240" w:lineRule="auto"/>
        <w:jc w:val="both"/>
        <w:rPr>
          <w:rFonts w:ascii="GHEA Grapalat" w:eastAsia="Times New Roman" w:hAnsi="GHEA Grapalat" w:cs="Sylfaen"/>
          <w:sz w:val="20"/>
          <w:szCs w:val="20"/>
          <w:lang w:val="pt-BR"/>
        </w:rPr>
      </w:pPr>
      <w:r w:rsidRPr="000036EF">
        <w:rPr>
          <w:rFonts w:ascii="GHEA Grapalat" w:eastAsia="Times New Roman" w:hAnsi="GHEA Grapalat" w:cs="Sylfaen"/>
          <w:sz w:val="20"/>
          <w:szCs w:val="20"/>
          <w:lang w:val="hy-AM"/>
        </w:rPr>
        <w:t>8.8</w:t>
      </w:r>
      <w:r w:rsidRPr="000036EF">
        <w:rPr>
          <w:rFonts w:ascii="GHEA Grapalat" w:eastAsia="Times New Roman" w:hAnsi="GHEA Grapalat" w:cs="Times Armenian"/>
          <w:sz w:val="20"/>
          <w:szCs w:val="20"/>
          <w:lang w:val="pt-BR"/>
        </w:rPr>
        <w:t xml:space="preserve"> </w:t>
      </w:r>
      <w:r w:rsidRPr="000036EF">
        <w:rPr>
          <w:rFonts w:ascii="GHEA Grapalat" w:eastAsia="Times New Roman" w:hAnsi="GHEA Grapalat" w:cs="Sylfaen"/>
          <w:sz w:val="20"/>
          <w:szCs w:val="20"/>
          <w:lang w:val="hy-AM"/>
        </w:rPr>
        <w:t>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w:t>
      </w:r>
      <w:r w:rsidRPr="000036EF">
        <w:rPr>
          <w:rFonts w:ascii="GHEA Grapalat" w:eastAsia="Times New Roman" w:hAnsi="GHEA Grapalat" w:cs="Sylfaen"/>
          <w:sz w:val="20"/>
          <w:szCs w:val="24"/>
          <w:lang w:val="hy-AM"/>
        </w:rPr>
        <w:t xml:space="preserve"> իսկ Կապալառուի առաջարկությունը ներկայացվել է ոչ ուշ, քան պայմանագրով ի սկզբանե աշխատանքների կատարման համար սահմանված ժամկետը լրանալուց առնվազն 5 օրացուցային օր առաջ</w:t>
      </w:r>
      <w:r w:rsidRPr="000036EF">
        <w:rPr>
          <w:rFonts w:ascii="GHEA Grapalat" w:eastAsia="Times New Roman" w:hAnsi="GHEA Grapalat" w:cs="Sylfaen"/>
          <w:sz w:val="20"/>
          <w:szCs w:val="20"/>
          <w:lang w:val="hy-AM"/>
        </w:rPr>
        <w:t>: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14:paraId="37E3B0ED" w14:textId="276BE632" w:rsidR="000036EF" w:rsidRPr="000036EF" w:rsidRDefault="000036EF" w:rsidP="000036EF">
      <w:pPr>
        <w:tabs>
          <w:tab w:val="left" w:pos="720"/>
        </w:tabs>
        <w:spacing w:after="0" w:line="240" w:lineRule="auto"/>
        <w:jc w:val="both"/>
        <w:rPr>
          <w:rFonts w:ascii="GHEA Grapalat" w:eastAsia="Times New Roman" w:hAnsi="GHEA Grapalat" w:cs="Times Armenian"/>
          <w:sz w:val="20"/>
          <w:szCs w:val="20"/>
          <w:lang w:val="hy-AM"/>
        </w:rPr>
      </w:pPr>
      <w:r w:rsidRPr="000036EF">
        <w:rPr>
          <w:rFonts w:ascii="GHEA Grapalat" w:eastAsia="Times New Roman" w:hAnsi="GHEA Grapalat" w:cs="Times New Roman"/>
          <w:sz w:val="20"/>
          <w:szCs w:val="20"/>
          <w:lang w:val="hy-AM"/>
        </w:rPr>
        <w:t>8.9</w:t>
      </w:r>
      <w:r w:rsidRPr="000036EF">
        <w:rPr>
          <w:rFonts w:ascii="GHEA Grapalat" w:eastAsia="Times New Roman" w:hAnsi="GHEA Grapalat" w:cs="Times New Roman"/>
          <w:sz w:val="20"/>
          <w:szCs w:val="20"/>
          <w:lang w:val="hy-AM"/>
        </w:rPr>
        <w:tab/>
      </w:r>
      <w:r w:rsidRPr="000036EF">
        <w:rPr>
          <w:rFonts w:ascii="GHEA Grapalat" w:eastAsia="Times New Roman" w:hAnsi="GHEA Grapalat" w:cs="Sylfaen"/>
          <w:sz w:val="20"/>
          <w:szCs w:val="20"/>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14:paraId="35075761" w14:textId="77777777" w:rsidR="000036EF" w:rsidRPr="000036EF" w:rsidRDefault="000036EF" w:rsidP="000036EF">
      <w:pPr>
        <w:tabs>
          <w:tab w:val="left" w:pos="720"/>
        </w:tabs>
        <w:spacing w:after="0" w:line="240" w:lineRule="auto"/>
        <w:jc w:val="both"/>
        <w:rPr>
          <w:rFonts w:ascii="GHEA Grapalat" w:eastAsia="Times New Roman" w:hAnsi="GHEA Grapalat" w:cs="Times New Roman"/>
          <w:sz w:val="20"/>
          <w:szCs w:val="20"/>
          <w:lang w:val="hy-AM"/>
        </w:rPr>
      </w:pPr>
      <w:r w:rsidRPr="000036EF">
        <w:rPr>
          <w:rFonts w:ascii="GHEA Grapalat" w:eastAsia="Times New Roman" w:hAnsi="GHEA Grapalat" w:cs="Times New Roman"/>
          <w:sz w:val="20"/>
          <w:szCs w:val="20"/>
          <w:lang w:val="hy-AM"/>
        </w:rPr>
        <w:t xml:space="preserve">         </w:t>
      </w:r>
      <w:r w:rsidRPr="000036EF">
        <w:rPr>
          <w:rFonts w:ascii="GHEA Grapalat" w:eastAsia="Times New Roman" w:hAnsi="GHEA Grapalat" w:cs="Sylfaen"/>
          <w:sz w:val="20"/>
          <w:szCs w:val="20"/>
          <w:lang w:val="hy-AM"/>
        </w:rPr>
        <w:t>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Կապալառուն։</w:t>
      </w:r>
    </w:p>
    <w:p w14:paraId="75AFF190" w14:textId="716AD97D" w:rsidR="000036EF" w:rsidRPr="000036EF" w:rsidRDefault="000036EF" w:rsidP="000036EF">
      <w:pPr>
        <w:tabs>
          <w:tab w:val="left" w:pos="720"/>
        </w:tabs>
        <w:spacing w:after="0" w:line="240" w:lineRule="auto"/>
        <w:jc w:val="both"/>
        <w:rPr>
          <w:rFonts w:ascii="GHEA Grapalat" w:eastAsia="Times New Roman" w:hAnsi="GHEA Grapalat" w:cs="Sylfaen"/>
          <w:sz w:val="20"/>
          <w:szCs w:val="20"/>
          <w:lang w:val="hy-AM"/>
        </w:rPr>
      </w:pPr>
      <w:r w:rsidRPr="000036EF">
        <w:rPr>
          <w:rFonts w:ascii="GHEA Grapalat" w:eastAsia="Times New Roman" w:hAnsi="GHEA Grapalat" w:cs="Sylfaen"/>
          <w:sz w:val="20"/>
          <w:szCs w:val="20"/>
          <w:lang w:val="hy-AM"/>
        </w:rPr>
        <w:t>8.10 Պայմանագիրը չի կարող փոփոխվել կողմերի պարտա</w:t>
      </w:r>
      <w:r w:rsidRPr="000036EF">
        <w:rPr>
          <w:rFonts w:ascii="GHEA Grapalat" w:eastAsia="Times New Roman" w:hAnsi="GHEA Grapalat" w:cs="Sylfaen"/>
          <w:sz w:val="20"/>
          <w:szCs w:val="20"/>
          <w:lang w:val="hy-AM"/>
        </w:rPr>
        <w:softHyphen/>
        <w:t>վորու</w:t>
      </w:r>
      <w:r w:rsidRPr="000036EF">
        <w:rPr>
          <w:rFonts w:ascii="GHEA Grapalat" w:eastAsia="Times New Roman" w:hAnsi="GHEA Grapalat" w:cs="Sylfaen"/>
          <w:sz w:val="20"/>
          <w:szCs w:val="20"/>
          <w:lang w:val="hy-AM"/>
        </w:rPr>
        <w:softHyphen/>
        <w:t>թյունների մասնակի չկատարման հետևանքով</w:t>
      </w:r>
      <w:r w:rsidRPr="000036EF" w:rsidDel="00591DE3">
        <w:rPr>
          <w:rFonts w:ascii="GHEA Grapalat" w:eastAsia="Times New Roman" w:hAnsi="GHEA Grapalat" w:cs="Sylfaen"/>
          <w:sz w:val="20"/>
          <w:szCs w:val="20"/>
          <w:lang w:val="hy-AM"/>
        </w:rPr>
        <w:t xml:space="preserve"> </w:t>
      </w:r>
      <w:r w:rsidRPr="000036EF">
        <w:rPr>
          <w:rFonts w:ascii="GHEA Grapalat" w:eastAsia="Times New Roman" w:hAnsi="GHEA Grapalat" w:cs="Sylfaen"/>
          <w:sz w:val="20"/>
          <w:szCs w:val="20"/>
          <w:lang w:val="hy-AM"/>
        </w:rPr>
        <w: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14:paraId="79D30C88" w14:textId="2B267BA2" w:rsidR="000036EF" w:rsidRPr="000036EF" w:rsidRDefault="000036EF" w:rsidP="00D23BB5">
      <w:pPr>
        <w:spacing w:after="0" w:line="240" w:lineRule="auto"/>
        <w:jc w:val="both"/>
        <w:rPr>
          <w:rFonts w:ascii="GHEA Grapalat" w:eastAsia="Times New Roman" w:hAnsi="GHEA Grapalat" w:cs="Times New Roman"/>
          <w:sz w:val="20"/>
          <w:szCs w:val="20"/>
          <w:lang w:val="hy-AM" w:eastAsia="ru-RU"/>
        </w:rPr>
      </w:pPr>
      <w:r w:rsidRPr="000036EF">
        <w:rPr>
          <w:rFonts w:ascii="GHEA Grapalat" w:eastAsia="Times New Roman" w:hAnsi="GHEA Grapalat" w:cs="Sylfaen"/>
          <w:sz w:val="20"/>
          <w:szCs w:val="20"/>
          <w:lang w:val="hy-AM"/>
        </w:rPr>
        <w:t>8.11 Կապալառուի կողմից ստանձնած պարտավորությունները չկատա</w:t>
      </w:r>
      <w:r w:rsidRPr="000036EF">
        <w:rPr>
          <w:rFonts w:ascii="GHEA Grapalat" w:eastAsia="Times New Roman" w:hAnsi="GHEA Grapalat" w:cs="Sylfaen"/>
          <w:sz w:val="20"/>
          <w:szCs w:val="20"/>
          <w:lang w:val="hy-AM"/>
        </w:rPr>
        <w:softHyphen/>
        <w:t xml:space="preserve">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w:t>
      </w:r>
      <w:r w:rsidRPr="000036EF">
        <w:rPr>
          <w:rFonts w:ascii="GHEA Grapalat" w:eastAsia="Times New Roman" w:hAnsi="GHEA Grapalat" w:cs="Sylfaen"/>
          <w:sz w:val="20"/>
          <w:szCs w:val="20"/>
          <w:lang w:val="hy-AM"/>
        </w:rPr>
        <w:lastRenderedPageBreak/>
        <w:t xml:space="preserve">միակողմանի լուծելու վերաբերյալ, համարվում է պատշաճ ծանուցված` ծանուցումը, սույն կետով սահմանված հրապարակվելուն հաջորդող օրվանից: </w:t>
      </w:r>
      <w:r w:rsidRPr="000036EF">
        <w:rPr>
          <w:rFonts w:ascii="GHEA Grapalat" w:eastAsia="Times New Roman" w:hAnsi="GHEA Grapalat" w:cs="Times New Roman"/>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այն ուղարկվում է նաև Կապալառուի էլեկտրոնային փոստին:</w:t>
      </w:r>
    </w:p>
    <w:p w14:paraId="3094BAEA" w14:textId="7D4D9FB2" w:rsidR="000036EF" w:rsidRPr="000036EF" w:rsidRDefault="000036EF" w:rsidP="00D23BB5">
      <w:pPr>
        <w:tabs>
          <w:tab w:val="left" w:pos="1276"/>
        </w:tabs>
        <w:spacing w:after="0" w:line="240" w:lineRule="auto"/>
        <w:jc w:val="both"/>
        <w:rPr>
          <w:rFonts w:ascii="GHEA Grapalat" w:eastAsia="Times New Roman" w:hAnsi="GHEA Grapalat" w:cs="Times Armenian"/>
          <w:sz w:val="20"/>
          <w:szCs w:val="20"/>
          <w:lang w:val="hy-AM"/>
        </w:rPr>
      </w:pPr>
      <w:r w:rsidRPr="000036EF">
        <w:rPr>
          <w:rFonts w:ascii="GHEA Grapalat" w:eastAsia="Times New Roman" w:hAnsi="GHEA Grapalat" w:cs="Times New Roman"/>
          <w:sz w:val="20"/>
          <w:szCs w:val="20"/>
          <w:lang w:val="hy-AM"/>
        </w:rPr>
        <w:t>8.12</w:t>
      </w:r>
      <w:r w:rsidRPr="000036EF">
        <w:rPr>
          <w:rFonts w:ascii="GHEA Grapalat" w:eastAsia="Times New Roman" w:hAnsi="GHEA Grapalat" w:cs="Sylfaen"/>
          <w:sz w:val="20"/>
          <w:szCs w:val="20"/>
          <w:lang w:val="hy-AM"/>
        </w:rPr>
        <w:t>Սույն</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պայմանագրի</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կապակցությամբ</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ծագած</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վեճերը</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լուծվում</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են</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բանակցությունների</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միջոցով</w:t>
      </w:r>
      <w:r w:rsidRPr="000036EF">
        <w:rPr>
          <w:rFonts w:ascii="GHEA Grapalat" w:eastAsia="Times New Roman" w:hAnsi="GHEA Grapalat" w:cs="Tahoma"/>
          <w:sz w:val="20"/>
          <w:szCs w:val="20"/>
          <w:lang w:val="hy-AM"/>
        </w:rPr>
        <w:t>։</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Համաձայնություն</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ձեռք</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չբերելու</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դեպքում</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վեճերը</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լուծվում</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են</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դատական</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կարգով</w:t>
      </w:r>
      <w:r w:rsidRPr="000036EF">
        <w:rPr>
          <w:rFonts w:ascii="GHEA Grapalat" w:eastAsia="Times New Roman" w:hAnsi="GHEA Grapalat" w:cs="Tahoma"/>
          <w:sz w:val="20"/>
          <w:szCs w:val="20"/>
          <w:lang w:val="hy-AM"/>
        </w:rPr>
        <w:t>։</w:t>
      </w:r>
    </w:p>
    <w:p w14:paraId="54D36013" w14:textId="77777777" w:rsidR="000036EF" w:rsidRPr="000036EF" w:rsidRDefault="000036EF" w:rsidP="00D23BB5">
      <w:pPr>
        <w:tabs>
          <w:tab w:val="left" w:pos="1276"/>
        </w:tabs>
        <w:spacing w:after="0" w:line="240" w:lineRule="auto"/>
        <w:jc w:val="both"/>
        <w:rPr>
          <w:rFonts w:ascii="GHEA Grapalat" w:eastAsia="Times New Roman" w:hAnsi="GHEA Grapalat" w:cs="Times New Roman"/>
          <w:sz w:val="20"/>
          <w:szCs w:val="20"/>
          <w:lang w:val="hy-AM"/>
        </w:rPr>
      </w:pPr>
      <w:r w:rsidRPr="000036EF">
        <w:rPr>
          <w:rFonts w:ascii="GHEA Grapalat" w:eastAsia="Times New Roman" w:hAnsi="GHEA Grapalat" w:cs="Times New Roman"/>
          <w:sz w:val="20"/>
          <w:szCs w:val="20"/>
          <w:lang w:val="hy-AM"/>
        </w:rPr>
        <w:t xml:space="preserve">8.13 </w:t>
      </w:r>
      <w:r w:rsidRPr="000036EF">
        <w:rPr>
          <w:rFonts w:ascii="GHEA Grapalat" w:eastAsia="Times New Roman" w:hAnsi="GHEA Grapalat" w:cs="Sylfaen"/>
          <w:sz w:val="20"/>
          <w:szCs w:val="20"/>
          <w:lang w:val="hy-AM"/>
        </w:rPr>
        <w:t>Սույն</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պայմանագիրը</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կազմված</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է</w:t>
      </w:r>
      <w:r w:rsidRPr="000036EF">
        <w:rPr>
          <w:rFonts w:ascii="GHEA Grapalat" w:eastAsia="Times New Roman" w:hAnsi="GHEA Grapalat" w:cs="Times Armenian"/>
          <w:sz w:val="20"/>
          <w:szCs w:val="20"/>
          <w:lang w:val="hy-AM"/>
        </w:rPr>
        <w:t xml:space="preserve"> ____ </w:t>
      </w:r>
      <w:r w:rsidRPr="000036EF">
        <w:rPr>
          <w:rFonts w:ascii="GHEA Grapalat" w:eastAsia="Times New Roman" w:hAnsi="GHEA Grapalat" w:cs="Sylfaen"/>
          <w:sz w:val="20"/>
          <w:szCs w:val="20"/>
          <w:lang w:val="hy-AM"/>
        </w:rPr>
        <w:t>էջից</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կնքվում</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է</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երկու</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օրինակից</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որոնք</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ունեն</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հավասարազոր</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իրավաբանական</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ուժ</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յուրաքանչյուր</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կողմին</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տրվում</w:t>
      </w:r>
      <w:r w:rsidRPr="000036EF">
        <w:rPr>
          <w:rFonts w:ascii="GHEA Grapalat" w:eastAsia="Times New Roman" w:hAnsi="GHEA Grapalat" w:cs="Times New Roman"/>
          <w:sz w:val="20"/>
          <w:szCs w:val="20"/>
          <w:lang w:val="hy-AM"/>
        </w:rPr>
        <w:t xml:space="preserve"> </w:t>
      </w:r>
      <w:r w:rsidRPr="000036EF">
        <w:rPr>
          <w:rFonts w:ascii="GHEA Grapalat" w:eastAsia="Times New Roman" w:hAnsi="GHEA Grapalat" w:cs="Sylfaen"/>
          <w:sz w:val="20"/>
          <w:szCs w:val="20"/>
          <w:lang w:val="hy-AM"/>
        </w:rPr>
        <w:t>է</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մեկական</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օրինակ</w:t>
      </w:r>
      <w:r w:rsidRPr="000036EF">
        <w:rPr>
          <w:rFonts w:ascii="GHEA Grapalat" w:eastAsia="Times New Roman" w:hAnsi="GHEA Grapalat" w:cs="Tahoma"/>
          <w:sz w:val="20"/>
          <w:szCs w:val="20"/>
          <w:lang w:val="hy-AM"/>
        </w:rPr>
        <w:t>։</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Սույն</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պայմանագրի</w:t>
      </w:r>
      <w:r w:rsidRPr="000036EF">
        <w:rPr>
          <w:rFonts w:ascii="GHEA Grapalat" w:eastAsia="Times New Roman" w:hAnsi="GHEA Grapalat" w:cs="Times Armenian"/>
          <w:sz w:val="20"/>
          <w:szCs w:val="20"/>
          <w:lang w:val="hy-AM"/>
        </w:rPr>
        <w:t xml:space="preserve"> N 1, N 2, N 3, </w:t>
      </w:r>
      <w:r w:rsidRPr="000036EF">
        <w:rPr>
          <w:rFonts w:ascii="GHEA Grapalat" w:eastAsia="Times New Roman" w:hAnsi="GHEA Grapalat" w:cs="Arial"/>
          <w:sz w:val="20"/>
          <w:szCs w:val="20"/>
          <w:lang w:val="hy-AM"/>
        </w:rPr>
        <w:t xml:space="preserve">N 4 </w:t>
      </w:r>
      <w:r w:rsidRPr="000036EF">
        <w:rPr>
          <w:rFonts w:ascii="GHEA Grapalat" w:eastAsia="Times New Roman" w:hAnsi="GHEA Grapalat" w:cs="Sylfaen"/>
          <w:sz w:val="20"/>
          <w:szCs w:val="20"/>
          <w:lang w:val="hy-AM"/>
        </w:rPr>
        <w:t>և</w:t>
      </w:r>
      <w:r w:rsidRPr="000036EF">
        <w:rPr>
          <w:rFonts w:ascii="GHEA Grapalat" w:eastAsia="Times New Roman" w:hAnsi="GHEA Grapalat" w:cs="Arial"/>
          <w:sz w:val="20"/>
          <w:szCs w:val="20"/>
          <w:lang w:val="hy-AM"/>
        </w:rPr>
        <w:t xml:space="preserve"> N 4.1 </w:t>
      </w:r>
      <w:r w:rsidRPr="000036EF">
        <w:rPr>
          <w:rFonts w:ascii="GHEA Grapalat" w:eastAsia="Times New Roman" w:hAnsi="GHEA Grapalat" w:cs="Sylfaen"/>
          <w:sz w:val="20"/>
          <w:szCs w:val="20"/>
          <w:lang w:val="hy-AM"/>
        </w:rPr>
        <w:t>հավելվածները</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համարվում</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են</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պայմանագրի</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անբաժանելի</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մասը</w:t>
      </w:r>
      <w:r w:rsidRPr="000036EF">
        <w:rPr>
          <w:rFonts w:ascii="GHEA Grapalat" w:eastAsia="Times New Roman" w:hAnsi="GHEA Grapalat" w:cs="Tahoma"/>
          <w:sz w:val="20"/>
          <w:szCs w:val="20"/>
          <w:lang w:val="hy-AM"/>
        </w:rPr>
        <w:t>։</w:t>
      </w:r>
    </w:p>
    <w:p w14:paraId="4C19942A" w14:textId="77777777" w:rsidR="000036EF" w:rsidRPr="000036EF" w:rsidRDefault="000036EF" w:rsidP="00D23BB5">
      <w:pPr>
        <w:tabs>
          <w:tab w:val="left" w:pos="1276"/>
        </w:tabs>
        <w:spacing w:after="0" w:line="240" w:lineRule="auto"/>
        <w:jc w:val="both"/>
        <w:rPr>
          <w:rFonts w:ascii="GHEA Grapalat" w:eastAsia="Times New Roman" w:hAnsi="GHEA Grapalat" w:cs="Times New Roman"/>
          <w:sz w:val="20"/>
          <w:szCs w:val="20"/>
          <w:lang w:val="hy-AM"/>
        </w:rPr>
      </w:pPr>
      <w:r w:rsidRPr="000036EF">
        <w:rPr>
          <w:rFonts w:ascii="GHEA Grapalat" w:eastAsia="Times New Roman" w:hAnsi="GHEA Grapalat" w:cs="Sylfaen"/>
          <w:sz w:val="20"/>
          <w:szCs w:val="20"/>
          <w:lang w:val="hy-AM"/>
        </w:rPr>
        <w:t>8.14 Սույն</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պայմանագրի</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հետ</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կապված</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հարաբերությունների</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նկատմամբ</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կիրառվում</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է</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Հայաստանի</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Հանրապետության</w:t>
      </w:r>
      <w:r w:rsidRPr="000036EF">
        <w:rPr>
          <w:rFonts w:ascii="GHEA Grapalat" w:eastAsia="Times New Roman" w:hAnsi="GHEA Grapalat" w:cs="Times Armenian"/>
          <w:sz w:val="20"/>
          <w:szCs w:val="20"/>
          <w:lang w:val="hy-AM"/>
        </w:rPr>
        <w:t xml:space="preserve"> </w:t>
      </w:r>
      <w:r w:rsidRPr="000036EF">
        <w:rPr>
          <w:rFonts w:ascii="GHEA Grapalat" w:eastAsia="Times New Roman" w:hAnsi="GHEA Grapalat" w:cs="Sylfaen"/>
          <w:sz w:val="20"/>
          <w:szCs w:val="20"/>
          <w:lang w:val="hy-AM"/>
        </w:rPr>
        <w:t>իրավունքը</w:t>
      </w:r>
      <w:r w:rsidRPr="000036EF">
        <w:rPr>
          <w:rFonts w:ascii="GHEA Grapalat" w:eastAsia="Times New Roman" w:hAnsi="GHEA Grapalat" w:cs="Tahoma"/>
          <w:sz w:val="20"/>
          <w:szCs w:val="20"/>
          <w:lang w:val="hy-AM"/>
        </w:rPr>
        <w:t>։</w:t>
      </w:r>
    </w:p>
    <w:p w14:paraId="0C55F23E" w14:textId="77777777" w:rsidR="000036EF" w:rsidRPr="000036EF" w:rsidRDefault="000036EF" w:rsidP="00D23BB5">
      <w:pPr>
        <w:spacing w:after="0" w:line="240" w:lineRule="auto"/>
        <w:jc w:val="both"/>
        <w:rPr>
          <w:rFonts w:ascii="GHEA Grapalat" w:eastAsia="Times New Roman" w:hAnsi="GHEA Grapalat" w:cs="Times New Roman"/>
          <w:sz w:val="20"/>
          <w:szCs w:val="20"/>
          <w:vertAlign w:val="superscript"/>
          <w:lang w:val="hy-AM" w:eastAsia="ru-RU"/>
        </w:rPr>
      </w:pPr>
      <w:r w:rsidRPr="000036EF">
        <w:rPr>
          <w:rFonts w:ascii="GHEA Grapalat" w:eastAsia="Times New Roman" w:hAnsi="GHEA Grapalat" w:cs="Times New Roman"/>
          <w:sz w:val="20"/>
          <w:szCs w:val="20"/>
          <w:lang w:val="hy-AM" w:eastAsia="ru-RU"/>
        </w:rPr>
        <w:t>8.15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Եթե պայմանագրի կատարման համար հատկացված ֆինանսական միջոցների չափը գերազանցում է գնումների բազային միավորի քսանհինգպատիկը, ապա Պատվիրատուի կողմից համաձայնագիր կկնքվի, եթե Կապալառուի կողմից տուժանքի ձևով ներկայացված որակավորման և պայմանագրի ապահովումները` նախատեսված ֆինանսական միջոցների չափով, փոխարինվում են  երաշխիքով կամ կանխիկ փողով` հաշվի առնելով ՀՀ կառավարության 2017 թվականի մայիսի 4-ի N 526-Ն որոշման N 1 հավելվածի 32-րդ կետի 17-րդ ենթակետի «բ» պարբերության պահանջները: Ընդ որում, Կապալառուն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Pr="000036EF">
        <w:rPr>
          <w:rFonts w:ascii="GHEA Grapalat" w:eastAsia="Times New Roman" w:hAnsi="GHEA Grapalat" w:cs="Times New Roman"/>
          <w:sz w:val="20"/>
          <w:szCs w:val="20"/>
          <w:vertAlign w:val="superscript"/>
          <w:lang w:val="hy-AM" w:eastAsia="ru-RU"/>
        </w:rPr>
        <w:footnoteReference w:customMarkFollows="1" w:id="21"/>
        <w:t>34</w:t>
      </w:r>
    </w:p>
    <w:p w14:paraId="583AE5FA" w14:textId="77777777" w:rsidR="000036EF" w:rsidRPr="000036EF" w:rsidRDefault="000036EF" w:rsidP="000036EF">
      <w:pPr>
        <w:tabs>
          <w:tab w:val="left" w:pos="1276"/>
        </w:tabs>
        <w:spacing w:after="0" w:line="240" w:lineRule="auto"/>
        <w:ind w:firstLine="720"/>
        <w:jc w:val="both"/>
        <w:rPr>
          <w:rFonts w:ascii="GHEA Grapalat" w:eastAsia="Times New Roman" w:hAnsi="GHEA Grapalat" w:cs="Sylfaen"/>
          <w:i/>
          <w:lang w:val="hy-AM"/>
        </w:rPr>
      </w:pPr>
    </w:p>
    <w:p w14:paraId="66957D29" w14:textId="77777777" w:rsidR="000036EF" w:rsidRPr="000036EF" w:rsidRDefault="000036EF" w:rsidP="000036EF">
      <w:pPr>
        <w:spacing w:after="0" w:line="240" w:lineRule="auto"/>
        <w:ind w:firstLine="709"/>
        <w:jc w:val="both"/>
        <w:rPr>
          <w:rFonts w:ascii="GHEA Grapalat" w:eastAsia="Times New Roman" w:hAnsi="GHEA Grapalat" w:cs="Times New Roman"/>
          <w:b/>
          <w:sz w:val="24"/>
          <w:szCs w:val="24"/>
          <w:lang w:val="hy-AM"/>
        </w:rPr>
      </w:pPr>
    </w:p>
    <w:p w14:paraId="0FEF89D4" w14:textId="77777777" w:rsidR="000036EF" w:rsidRPr="000036EF" w:rsidRDefault="000036EF" w:rsidP="000036EF">
      <w:pPr>
        <w:spacing w:after="0" w:line="240" w:lineRule="auto"/>
        <w:ind w:firstLine="709"/>
        <w:jc w:val="both"/>
        <w:rPr>
          <w:rFonts w:ascii="GHEA Grapalat" w:eastAsia="Times New Roman" w:hAnsi="GHEA Grapalat" w:cs="Sylfaen"/>
          <w:b/>
          <w:sz w:val="20"/>
          <w:szCs w:val="20"/>
          <w:lang w:val="hy-AM"/>
        </w:rPr>
      </w:pPr>
      <w:r w:rsidRPr="000036EF">
        <w:rPr>
          <w:rFonts w:ascii="GHEA Grapalat" w:eastAsia="Times New Roman" w:hAnsi="GHEA Grapalat" w:cs="Times New Roman"/>
          <w:b/>
          <w:sz w:val="20"/>
          <w:szCs w:val="20"/>
          <w:lang w:val="hy-AM"/>
        </w:rPr>
        <w:t xml:space="preserve">9. </w:t>
      </w:r>
      <w:r w:rsidRPr="000036EF">
        <w:rPr>
          <w:rFonts w:ascii="GHEA Grapalat" w:eastAsia="Times New Roman" w:hAnsi="GHEA Grapalat" w:cs="Sylfaen"/>
          <w:b/>
          <w:sz w:val="20"/>
          <w:szCs w:val="20"/>
          <w:lang w:val="hy-AM"/>
        </w:rPr>
        <w:t>ԿՈՂՄԵՐԻ</w:t>
      </w:r>
      <w:r w:rsidRPr="000036EF">
        <w:rPr>
          <w:rFonts w:ascii="GHEA Grapalat" w:eastAsia="Times New Roman" w:hAnsi="GHEA Grapalat" w:cs="Times Armenian"/>
          <w:b/>
          <w:sz w:val="20"/>
          <w:szCs w:val="20"/>
          <w:lang w:val="hy-AM"/>
        </w:rPr>
        <w:t xml:space="preserve"> </w:t>
      </w:r>
      <w:r w:rsidRPr="000036EF">
        <w:rPr>
          <w:rFonts w:ascii="GHEA Grapalat" w:eastAsia="Times New Roman" w:hAnsi="GHEA Grapalat" w:cs="Sylfaen"/>
          <w:b/>
          <w:sz w:val="20"/>
          <w:szCs w:val="20"/>
          <w:lang w:val="hy-AM"/>
        </w:rPr>
        <w:t>ՀԱՍՑԵՆԵՐԸ</w:t>
      </w:r>
      <w:r w:rsidRPr="000036EF">
        <w:rPr>
          <w:rFonts w:ascii="GHEA Grapalat" w:eastAsia="Times New Roman" w:hAnsi="GHEA Grapalat" w:cs="Times Armenian"/>
          <w:b/>
          <w:sz w:val="20"/>
          <w:szCs w:val="20"/>
          <w:lang w:val="hy-AM"/>
        </w:rPr>
        <w:t xml:space="preserve">, </w:t>
      </w:r>
      <w:r w:rsidRPr="000036EF">
        <w:rPr>
          <w:rFonts w:ascii="GHEA Grapalat" w:eastAsia="Times New Roman" w:hAnsi="GHEA Grapalat" w:cs="Sylfaen"/>
          <w:b/>
          <w:sz w:val="20"/>
          <w:szCs w:val="20"/>
          <w:lang w:val="hy-AM"/>
        </w:rPr>
        <w:t>ԲԱՆԿԱՅԻՆ</w:t>
      </w:r>
      <w:r w:rsidRPr="000036EF">
        <w:rPr>
          <w:rFonts w:ascii="GHEA Grapalat" w:eastAsia="Times New Roman" w:hAnsi="GHEA Grapalat" w:cs="Times Armenian"/>
          <w:b/>
          <w:sz w:val="20"/>
          <w:szCs w:val="20"/>
          <w:lang w:val="hy-AM"/>
        </w:rPr>
        <w:t xml:space="preserve"> </w:t>
      </w:r>
      <w:r w:rsidRPr="000036EF">
        <w:rPr>
          <w:rFonts w:ascii="GHEA Grapalat" w:eastAsia="Times New Roman" w:hAnsi="GHEA Grapalat" w:cs="Sylfaen"/>
          <w:b/>
          <w:sz w:val="20"/>
          <w:szCs w:val="20"/>
          <w:lang w:val="hy-AM"/>
        </w:rPr>
        <w:t>ՎԱՎԵՐԱՊԱՅՄԱՆՆԵՐԸ</w:t>
      </w:r>
      <w:r w:rsidRPr="000036EF">
        <w:rPr>
          <w:rFonts w:ascii="GHEA Grapalat" w:eastAsia="Times New Roman" w:hAnsi="GHEA Grapalat" w:cs="Times Armenian"/>
          <w:b/>
          <w:sz w:val="20"/>
          <w:szCs w:val="20"/>
          <w:lang w:val="hy-AM"/>
        </w:rPr>
        <w:t xml:space="preserve"> </w:t>
      </w:r>
      <w:r w:rsidRPr="000036EF">
        <w:rPr>
          <w:rFonts w:ascii="GHEA Grapalat" w:eastAsia="Times New Roman" w:hAnsi="GHEA Grapalat" w:cs="Sylfaen"/>
          <w:b/>
          <w:sz w:val="20"/>
          <w:szCs w:val="20"/>
          <w:lang w:val="hy-AM"/>
        </w:rPr>
        <w:t>ԵՎ</w:t>
      </w:r>
      <w:r w:rsidRPr="000036EF">
        <w:rPr>
          <w:rFonts w:ascii="GHEA Grapalat" w:eastAsia="Times New Roman" w:hAnsi="GHEA Grapalat" w:cs="Times Armenian"/>
          <w:b/>
          <w:sz w:val="20"/>
          <w:szCs w:val="20"/>
          <w:lang w:val="hy-AM"/>
        </w:rPr>
        <w:t xml:space="preserve"> </w:t>
      </w:r>
      <w:r w:rsidRPr="000036EF">
        <w:rPr>
          <w:rFonts w:ascii="GHEA Grapalat" w:eastAsia="Times New Roman" w:hAnsi="GHEA Grapalat" w:cs="Sylfaen"/>
          <w:b/>
          <w:sz w:val="20"/>
          <w:szCs w:val="20"/>
          <w:lang w:val="hy-AM"/>
        </w:rPr>
        <w:t>ՍՏՈՐԱԳՐՈՒԹՅՈՒՆՆԵՐԸ</w:t>
      </w:r>
    </w:p>
    <w:p w14:paraId="73874E1F" w14:textId="77777777" w:rsidR="000036EF" w:rsidRPr="000036EF" w:rsidRDefault="000036EF" w:rsidP="000036EF">
      <w:pPr>
        <w:spacing w:after="0" w:line="240" w:lineRule="auto"/>
        <w:ind w:firstLine="709"/>
        <w:jc w:val="both"/>
        <w:rPr>
          <w:rFonts w:ascii="GHEA Grapalat" w:eastAsia="Times New Roman" w:hAnsi="GHEA Grapalat" w:cs="Sylfaen"/>
          <w:b/>
          <w:sz w:val="24"/>
          <w:szCs w:val="24"/>
          <w:lang w:val="hy-AM"/>
        </w:rPr>
      </w:pPr>
    </w:p>
    <w:p w14:paraId="28CCFFBD" w14:textId="77777777" w:rsidR="000036EF" w:rsidRPr="000036EF" w:rsidRDefault="000036EF" w:rsidP="000036EF">
      <w:pPr>
        <w:spacing w:after="0" w:line="240" w:lineRule="auto"/>
        <w:ind w:firstLine="709"/>
        <w:jc w:val="both"/>
        <w:rPr>
          <w:rFonts w:ascii="GHEA Grapalat" w:eastAsia="Times New Roman" w:hAnsi="GHEA Grapalat" w:cs="Sylfaen"/>
          <w:b/>
          <w:sz w:val="24"/>
          <w:szCs w:val="24"/>
          <w:lang w:val="hy-AM"/>
        </w:rPr>
      </w:pPr>
    </w:p>
    <w:tbl>
      <w:tblPr>
        <w:tblW w:w="9639" w:type="dxa"/>
        <w:jc w:val="center"/>
        <w:tblLayout w:type="fixed"/>
        <w:tblLook w:val="0000" w:firstRow="0" w:lastRow="0" w:firstColumn="0" w:lastColumn="0" w:noHBand="0" w:noVBand="0"/>
      </w:tblPr>
      <w:tblGrid>
        <w:gridCol w:w="4536"/>
        <w:gridCol w:w="760"/>
        <w:gridCol w:w="4343"/>
      </w:tblGrid>
      <w:tr w:rsidR="000036EF" w:rsidRPr="000036EF" w14:paraId="1C1E39CB" w14:textId="77777777" w:rsidTr="00E27A65">
        <w:trPr>
          <w:jc w:val="center"/>
        </w:trPr>
        <w:tc>
          <w:tcPr>
            <w:tcW w:w="4536" w:type="dxa"/>
          </w:tcPr>
          <w:p w14:paraId="5B7BAE88" w14:textId="29E290D6" w:rsidR="000036EF" w:rsidRDefault="000036EF" w:rsidP="000036EF">
            <w:pPr>
              <w:spacing w:after="0" w:line="360" w:lineRule="auto"/>
              <w:jc w:val="center"/>
              <w:rPr>
                <w:rFonts w:ascii="GHEA Grapalat" w:eastAsia="Times New Roman" w:hAnsi="GHEA Grapalat" w:cs="Sylfaen"/>
                <w:b/>
                <w:bCs/>
                <w:sz w:val="20"/>
                <w:szCs w:val="20"/>
                <w:lang w:val="nb-NO"/>
              </w:rPr>
            </w:pPr>
            <w:r w:rsidRPr="000036EF">
              <w:rPr>
                <w:rFonts w:ascii="GHEA Grapalat" w:eastAsia="Times New Roman" w:hAnsi="GHEA Grapalat" w:cs="Sylfaen"/>
                <w:b/>
                <w:bCs/>
                <w:sz w:val="20"/>
                <w:szCs w:val="20"/>
                <w:lang w:val="nb-NO"/>
              </w:rPr>
              <w:t>ՊԱՏՎԻՐԱՏՈՒ</w:t>
            </w:r>
          </w:p>
          <w:p w14:paraId="73DB1A3C" w14:textId="49FD9DC1" w:rsidR="009A3C64" w:rsidRDefault="009A3C64" w:rsidP="0098116D">
            <w:pPr>
              <w:spacing w:after="0" w:line="240" w:lineRule="auto"/>
              <w:rPr>
                <w:rFonts w:ascii="GHEA Grapalat" w:eastAsia="Times New Roman" w:hAnsi="GHEA Grapalat" w:cs="Sylfaen"/>
                <w:b/>
                <w:bCs/>
                <w:sz w:val="20"/>
                <w:szCs w:val="20"/>
                <w:lang w:val="hy-AM"/>
              </w:rPr>
            </w:pPr>
            <w:r>
              <w:rPr>
                <w:rFonts w:ascii="GHEA Grapalat" w:eastAsia="Times New Roman" w:hAnsi="GHEA Grapalat" w:cs="Sylfaen"/>
                <w:b/>
                <w:bCs/>
                <w:sz w:val="20"/>
                <w:szCs w:val="20"/>
                <w:lang w:val="hy-AM"/>
              </w:rPr>
              <w:t>Մեղրաձորի  համայնքապետարան</w:t>
            </w:r>
          </w:p>
          <w:p w14:paraId="2199CB5C" w14:textId="18AC522A" w:rsidR="009A3C64" w:rsidRDefault="009A3C64" w:rsidP="0098116D">
            <w:pPr>
              <w:spacing w:after="0" w:line="240" w:lineRule="auto"/>
              <w:rPr>
                <w:rFonts w:ascii="GHEA Grapalat" w:eastAsia="Times New Roman" w:hAnsi="GHEA Grapalat" w:cs="Sylfaen"/>
                <w:b/>
                <w:bCs/>
                <w:sz w:val="20"/>
                <w:szCs w:val="20"/>
                <w:lang w:val="hy-AM"/>
              </w:rPr>
            </w:pPr>
            <w:r>
              <w:rPr>
                <w:rFonts w:ascii="GHEA Grapalat" w:eastAsia="Times New Roman" w:hAnsi="GHEA Grapalat" w:cs="Sylfaen"/>
                <w:b/>
                <w:bCs/>
                <w:sz w:val="20"/>
                <w:szCs w:val="20"/>
                <w:lang w:val="hy-AM"/>
              </w:rPr>
              <w:t>Կոտայքի մարզ Մեղրաձոր  համայնք գ</w:t>
            </w:r>
            <w:r w:rsidRPr="009A3C64">
              <w:rPr>
                <w:rFonts w:ascii="GHEA Grapalat" w:eastAsia="Times New Roman" w:hAnsi="GHEA Grapalat" w:cs="Sylfaen"/>
                <w:b/>
                <w:bCs/>
                <w:sz w:val="20"/>
                <w:szCs w:val="20"/>
                <w:lang w:val="hy-AM"/>
              </w:rPr>
              <w:t>.</w:t>
            </w:r>
            <w:r>
              <w:rPr>
                <w:rFonts w:ascii="GHEA Grapalat" w:eastAsia="Times New Roman" w:hAnsi="GHEA Grapalat" w:cs="Sylfaen"/>
                <w:b/>
                <w:bCs/>
                <w:sz w:val="20"/>
                <w:szCs w:val="20"/>
                <w:lang w:val="hy-AM"/>
              </w:rPr>
              <w:t xml:space="preserve"> Մեղրաձոր  7 փողոց  2շենք</w:t>
            </w:r>
          </w:p>
          <w:p w14:paraId="25D8C630" w14:textId="3E9B518A" w:rsidR="009A3C64" w:rsidRDefault="009A3C64" w:rsidP="0098116D">
            <w:pPr>
              <w:spacing w:after="0" w:line="240" w:lineRule="auto"/>
              <w:rPr>
                <w:rFonts w:ascii="GHEA Grapalat" w:eastAsia="Times New Roman" w:hAnsi="GHEA Grapalat" w:cs="Sylfaen"/>
                <w:b/>
                <w:bCs/>
                <w:sz w:val="20"/>
                <w:szCs w:val="20"/>
                <w:lang w:val="hy-AM"/>
              </w:rPr>
            </w:pPr>
            <w:r>
              <w:rPr>
                <w:rFonts w:ascii="GHEA Grapalat" w:eastAsia="Times New Roman" w:hAnsi="GHEA Grapalat" w:cs="Sylfaen"/>
                <w:b/>
                <w:bCs/>
                <w:sz w:val="20"/>
                <w:szCs w:val="20"/>
                <w:lang w:val="hy-AM"/>
              </w:rPr>
              <w:t>ՀՎՀՀ03022507</w:t>
            </w:r>
          </w:p>
          <w:p w14:paraId="6793FB44" w14:textId="09329833" w:rsidR="009A3C64" w:rsidRPr="00B66B22" w:rsidRDefault="009A3C64" w:rsidP="0098116D">
            <w:pPr>
              <w:spacing w:after="0" w:line="240" w:lineRule="auto"/>
              <w:rPr>
                <w:rFonts w:ascii="GHEA Grapalat" w:eastAsia="Times New Roman" w:hAnsi="GHEA Grapalat" w:cs="Sylfaen"/>
                <w:b/>
                <w:bCs/>
                <w:sz w:val="20"/>
                <w:szCs w:val="20"/>
                <w:lang w:val="hy-AM"/>
              </w:rPr>
            </w:pPr>
            <w:r>
              <w:rPr>
                <w:rFonts w:ascii="GHEA Grapalat" w:eastAsia="Times New Roman" w:hAnsi="GHEA Grapalat" w:cs="Sylfaen"/>
                <w:b/>
                <w:bCs/>
                <w:sz w:val="20"/>
                <w:szCs w:val="20"/>
                <w:lang w:val="hy-AM"/>
              </w:rPr>
              <w:t>Ֆին</w:t>
            </w:r>
            <w:r w:rsidRPr="009A3C64">
              <w:rPr>
                <w:rFonts w:ascii="GHEA Grapalat" w:eastAsia="Times New Roman" w:hAnsi="GHEA Grapalat" w:cs="Sylfaen"/>
                <w:b/>
                <w:bCs/>
                <w:sz w:val="20"/>
                <w:szCs w:val="20"/>
                <w:lang w:val="hy-AM"/>
              </w:rPr>
              <w:t>.</w:t>
            </w:r>
            <w:r>
              <w:rPr>
                <w:rFonts w:ascii="GHEA Grapalat" w:eastAsia="Times New Roman" w:hAnsi="GHEA Grapalat" w:cs="Sylfaen"/>
                <w:b/>
                <w:bCs/>
                <w:sz w:val="20"/>
                <w:szCs w:val="20"/>
                <w:lang w:val="hy-AM"/>
              </w:rPr>
              <w:t xml:space="preserve"> Նախ</w:t>
            </w:r>
            <w:r w:rsidRPr="009A3C64">
              <w:rPr>
                <w:rFonts w:ascii="GHEA Grapalat" w:eastAsia="Times New Roman" w:hAnsi="GHEA Grapalat" w:cs="Sylfaen"/>
                <w:b/>
                <w:bCs/>
                <w:sz w:val="20"/>
                <w:szCs w:val="20"/>
                <w:lang w:val="hy-AM"/>
              </w:rPr>
              <w:t>.</w:t>
            </w:r>
            <w:r>
              <w:rPr>
                <w:rFonts w:ascii="GHEA Grapalat" w:eastAsia="Times New Roman" w:hAnsi="GHEA Grapalat" w:cs="Sylfaen"/>
                <w:b/>
                <w:bCs/>
                <w:sz w:val="20"/>
                <w:szCs w:val="20"/>
                <w:lang w:val="hy-AM"/>
              </w:rPr>
              <w:t xml:space="preserve"> Գործ</w:t>
            </w:r>
            <w:r w:rsidRPr="00B66B22">
              <w:rPr>
                <w:rFonts w:ascii="GHEA Grapalat" w:eastAsia="Times New Roman" w:hAnsi="GHEA Grapalat" w:cs="Sylfaen"/>
                <w:b/>
                <w:bCs/>
                <w:sz w:val="20"/>
                <w:szCs w:val="20"/>
                <w:lang w:val="hy-AM"/>
              </w:rPr>
              <w:t>.</w:t>
            </w:r>
            <w:r>
              <w:rPr>
                <w:rFonts w:ascii="GHEA Grapalat" w:eastAsia="Times New Roman" w:hAnsi="GHEA Grapalat" w:cs="Sylfaen"/>
                <w:b/>
                <w:bCs/>
                <w:sz w:val="20"/>
                <w:szCs w:val="20"/>
                <w:lang w:val="hy-AM"/>
              </w:rPr>
              <w:t xml:space="preserve"> Վարչ</w:t>
            </w:r>
            <w:r w:rsidRPr="00B66B22">
              <w:rPr>
                <w:rFonts w:ascii="GHEA Grapalat" w:eastAsia="Times New Roman" w:hAnsi="GHEA Grapalat" w:cs="Sylfaen"/>
                <w:b/>
                <w:bCs/>
                <w:sz w:val="20"/>
                <w:szCs w:val="20"/>
                <w:lang w:val="hy-AM"/>
              </w:rPr>
              <w:t>.</w:t>
            </w:r>
            <w:r>
              <w:rPr>
                <w:rFonts w:ascii="GHEA Grapalat" w:eastAsia="Times New Roman" w:hAnsi="GHEA Grapalat" w:cs="Sylfaen"/>
                <w:b/>
                <w:bCs/>
                <w:sz w:val="20"/>
                <w:szCs w:val="20"/>
                <w:lang w:val="hy-AM"/>
              </w:rPr>
              <w:t xml:space="preserve"> Կենտրոն</w:t>
            </w:r>
            <w:r w:rsidRPr="00B66B22">
              <w:rPr>
                <w:rFonts w:ascii="GHEA Grapalat" w:eastAsia="Times New Roman" w:hAnsi="GHEA Grapalat" w:cs="Sylfaen"/>
                <w:b/>
                <w:bCs/>
                <w:sz w:val="20"/>
                <w:szCs w:val="20"/>
                <w:lang w:val="hy-AM"/>
              </w:rPr>
              <w:t>.</w:t>
            </w:r>
            <w:r>
              <w:rPr>
                <w:rFonts w:ascii="GHEA Grapalat" w:eastAsia="Times New Roman" w:hAnsi="GHEA Grapalat" w:cs="Sylfaen"/>
                <w:b/>
                <w:bCs/>
                <w:sz w:val="20"/>
                <w:szCs w:val="20"/>
                <w:lang w:val="hy-AM"/>
              </w:rPr>
              <w:t xml:space="preserve"> Գանձ</w:t>
            </w:r>
            <w:r w:rsidRPr="00B66B22">
              <w:rPr>
                <w:rFonts w:ascii="GHEA Grapalat" w:eastAsia="Times New Roman" w:hAnsi="GHEA Grapalat" w:cs="Sylfaen"/>
                <w:b/>
                <w:bCs/>
                <w:sz w:val="20"/>
                <w:szCs w:val="20"/>
                <w:lang w:val="hy-AM"/>
              </w:rPr>
              <w:t>.</w:t>
            </w:r>
          </w:p>
          <w:p w14:paraId="7505855C" w14:textId="0C6DBBAE" w:rsidR="009A3C64" w:rsidRDefault="009A3C64" w:rsidP="0098116D">
            <w:pPr>
              <w:spacing w:after="0" w:line="240" w:lineRule="auto"/>
              <w:rPr>
                <w:rFonts w:ascii="GHEA Grapalat" w:eastAsia="Times New Roman" w:hAnsi="GHEA Grapalat" w:cs="Sylfaen"/>
                <w:b/>
                <w:bCs/>
                <w:sz w:val="20"/>
                <w:szCs w:val="20"/>
                <w:lang w:val="hy-AM"/>
              </w:rPr>
            </w:pPr>
            <w:r>
              <w:rPr>
                <w:rFonts w:ascii="GHEA Grapalat" w:eastAsia="Times New Roman" w:hAnsi="GHEA Grapalat" w:cs="Sylfaen"/>
                <w:b/>
                <w:bCs/>
                <w:sz w:val="20"/>
                <w:szCs w:val="20"/>
                <w:lang w:val="hy-AM"/>
              </w:rPr>
              <w:t>Հ/Հ900122006241</w:t>
            </w:r>
          </w:p>
          <w:p w14:paraId="59B5F87B" w14:textId="1EACA41E" w:rsidR="000036EF" w:rsidRDefault="009A3C64" w:rsidP="0098116D">
            <w:pPr>
              <w:spacing w:after="0" w:line="240" w:lineRule="auto"/>
              <w:rPr>
                <w:rFonts w:ascii="GHEA Grapalat" w:eastAsia="Times New Roman" w:hAnsi="GHEA Grapalat" w:cs="Sylfaen"/>
                <w:b/>
                <w:bCs/>
                <w:sz w:val="20"/>
                <w:szCs w:val="20"/>
                <w:lang w:val="hy-AM"/>
              </w:rPr>
            </w:pPr>
            <w:r>
              <w:rPr>
                <w:rFonts w:ascii="GHEA Grapalat" w:eastAsia="Times New Roman" w:hAnsi="GHEA Grapalat" w:cs="Sylfaen"/>
                <w:b/>
                <w:bCs/>
                <w:sz w:val="20"/>
                <w:szCs w:val="20"/>
                <w:lang w:val="hy-AM"/>
              </w:rPr>
              <w:t>Համայնքի  ղեկավարի  պաշտոնակատար Ն</w:t>
            </w:r>
            <w:r w:rsidRPr="009A3C64">
              <w:rPr>
                <w:rFonts w:ascii="GHEA Grapalat" w:eastAsia="Times New Roman" w:hAnsi="GHEA Grapalat" w:cs="Sylfaen"/>
                <w:b/>
                <w:bCs/>
                <w:sz w:val="20"/>
                <w:szCs w:val="20"/>
                <w:lang w:val="hy-AM"/>
              </w:rPr>
              <w:t>.</w:t>
            </w:r>
            <w:r>
              <w:rPr>
                <w:rFonts w:ascii="GHEA Grapalat" w:eastAsia="Times New Roman" w:hAnsi="GHEA Grapalat" w:cs="Sylfaen"/>
                <w:b/>
                <w:bCs/>
                <w:sz w:val="20"/>
                <w:szCs w:val="20"/>
                <w:lang w:val="hy-AM"/>
              </w:rPr>
              <w:t xml:space="preserve"> Հարությունյան</w:t>
            </w:r>
          </w:p>
          <w:p w14:paraId="6020E6F7" w14:textId="77777777" w:rsidR="009A3C64" w:rsidRPr="000036EF" w:rsidRDefault="009A3C64" w:rsidP="000036EF">
            <w:pPr>
              <w:spacing w:after="0" w:line="240" w:lineRule="auto"/>
              <w:rPr>
                <w:rFonts w:ascii="GHEA Grapalat" w:eastAsia="Times New Roman" w:hAnsi="GHEA Grapalat" w:cs="Sylfaen"/>
                <w:b/>
                <w:bCs/>
                <w:sz w:val="20"/>
                <w:szCs w:val="20"/>
                <w:lang w:val="hy-AM"/>
              </w:rPr>
            </w:pPr>
          </w:p>
          <w:p w14:paraId="350A6FE2" w14:textId="77777777" w:rsidR="000036EF" w:rsidRPr="000036EF" w:rsidRDefault="000036EF" w:rsidP="000036EF">
            <w:pPr>
              <w:spacing w:after="0" w:line="240" w:lineRule="auto"/>
              <w:jc w:val="center"/>
              <w:rPr>
                <w:rFonts w:ascii="GHEA Grapalat" w:eastAsia="Times New Roman" w:hAnsi="GHEA Grapalat" w:cs="Times New Roman"/>
                <w:sz w:val="24"/>
                <w:szCs w:val="24"/>
                <w:lang w:val="nb-NO"/>
              </w:rPr>
            </w:pPr>
            <w:r w:rsidRPr="000036EF">
              <w:rPr>
                <w:rFonts w:ascii="GHEA Grapalat" w:eastAsia="Times New Roman" w:hAnsi="GHEA Grapalat" w:cs="Times New Roman"/>
                <w:sz w:val="24"/>
                <w:szCs w:val="24"/>
                <w:lang w:val="nb-NO"/>
              </w:rPr>
              <w:t>---------------------------------</w:t>
            </w:r>
          </w:p>
          <w:p w14:paraId="149A0FAC" w14:textId="77777777" w:rsidR="000036EF" w:rsidRPr="000036EF" w:rsidRDefault="000036EF" w:rsidP="000036EF">
            <w:pPr>
              <w:spacing w:after="0" w:line="240" w:lineRule="auto"/>
              <w:jc w:val="center"/>
              <w:rPr>
                <w:rFonts w:ascii="GHEA Grapalat" w:eastAsia="Times New Roman" w:hAnsi="GHEA Grapalat" w:cs="Times New Roman"/>
                <w:sz w:val="18"/>
                <w:szCs w:val="18"/>
                <w:lang w:val="nb-NO"/>
              </w:rPr>
            </w:pPr>
            <w:r w:rsidRPr="000036EF">
              <w:rPr>
                <w:rFonts w:ascii="GHEA Grapalat" w:eastAsia="Times New Roman" w:hAnsi="GHEA Grapalat" w:cs="Sylfaen"/>
                <w:sz w:val="18"/>
                <w:szCs w:val="18"/>
                <w:lang w:val="ru-RU"/>
              </w:rPr>
              <w:t>Կ</w:t>
            </w:r>
            <w:r w:rsidRPr="000036EF">
              <w:rPr>
                <w:rFonts w:ascii="GHEA Grapalat" w:eastAsia="Times New Roman" w:hAnsi="GHEA Grapalat" w:cs="Times New Roman"/>
                <w:sz w:val="18"/>
                <w:szCs w:val="18"/>
                <w:lang w:val="nb-NO"/>
              </w:rPr>
              <w:t>.</w:t>
            </w:r>
            <w:r w:rsidRPr="000036EF">
              <w:rPr>
                <w:rFonts w:ascii="GHEA Grapalat" w:eastAsia="Times New Roman" w:hAnsi="GHEA Grapalat" w:cs="Sylfaen"/>
                <w:sz w:val="18"/>
                <w:szCs w:val="18"/>
                <w:lang w:val="ru-RU"/>
              </w:rPr>
              <w:t>Տ</w:t>
            </w:r>
          </w:p>
        </w:tc>
        <w:tc>
          <w:tcPr>
            <w:tcW w:w="760" w:type="dxa"/>
          </w:tcPr>
          <w:p w14:paraId="755807EE" w14:textId="77777777" w:rsidR="000036EF" w:rsidRPr="000036EF" w:rsidRDefault="000036EF" w:rsidP="000036EF">
            <w:pPr>
              <w:spacing w:after="0" w:line="360" w:lineRule="auto"/>
              <w:jc w:val="center"/>
              <w:rPr>
                <w:rFonts w:ascii="GHEA Grapalat" w:eastAsia="Times New Roman" w:hAnsi="GHEA Grapalat" w:cs="Times New Roman"/>
                <w:sz w:val="24"/>
                <w:szCs w:val="24"/>
                <w:lang w:val="nb-NO"/>
              </w:rPr>
            </w:pPr>
          </w:p>
        </w:tc>
        <w:tc>
          <w:tcPr>
            <w:tcW w:w="4343" w:type="dxa"/>
          </w:tcPr>
          <w:p w14:paraId="4D353C7B" w14:textId="77777777" w:rsidR="000036EF" w:rsidRPr="000036EF" w:rsidRDefault="000036EF" w:rsidP="000036EF">
            <w:pPr>
              <w:spacing w:after="0" w:line="360" w:lineRule="auto"/>
              <w:jc w:val="center"/>
              <w:rPr>
                <w:rFonts w:ascii="GHEA Grapalat" w:eastAsia="Times New Roman" w:hAnsi="GHEA Grapalat" w:cs="Sylfaen"/>
                <w:b/>
                <w:bCs/>
                <w:sz w:val="20"/>
                <w:szCs w:val="20"/>
                <w:lang w:val="ru-RU"/>
              </w:rPr>
            </w:pPr>
            <w:r w:rsidRPr="000036EF">
              <w:rPr>
                <w:rFonts w:ascii="GHEA Grapalat" w:eastAsia="Times New Roman" w:hAnsi="GHEA Grapalat" w:cs="Sylfaen"/>
                <w:b/>
                <w:bCs/>
                <w:sz w:val="20"/>
                <w:szCs w:val="20"/>
                <w:lang w:val="pt-BR"/>
              </w:rPr>
              <w:t>ԿԱՊԱԼԱՌՈՒ</w:t>
            </w:r>
          </w:p>
          <w:p w14:paraId="0E5E20D0" w14:textId="77777777" w:rsidR="000036EF" w:rsidRPr="000036EF" w:rsidRDefault="000036EF" w:rsidP="000036EF">
            <w:pPr>
              <w:spacing w:after="0" w:line="240" w:lineRule="auto"/>
              <w:jc w:val="center"/>
              <w:rPr>
                <w:rFonts w:ascii="GHEA Grapalat" w:eastAsia="Times New Roman" w:hAnsi="GHEA Grapalat" w:cs="Times New Roman"/>
                <w:sz w:val="24"/>
                <w:szCs w:val="24"/>
                <w:lang w:val="ru-RU"/>
              </w:rPr>
            </w:pPr>
          </w:p>
          <w:p w14:paraId="4C1D9524" w14:textId="77777777" w:rsidR="000036EF" w:rsidRPr="000036EF" w:rsidRDefault="000036EF" w:rsidP="000036EF">
            <w:pPr>
              <w:spacing w:after="0" w:line="240" w:lineRule="auto"/>
              <w:jc w:val="center"/>
              <w:rPr>
                <w:rFonts w:ascii="GHEA Grapalat" w:eastAsia="Times New Roman" w:hAnsi="GHEA Grapalat" w:cs="Times New Roman"/>
                <w:sz w:val="24"/>
                <w:szCs w:val="24"/>
                <w:lang w:val="ru-RU"/>
              </w:rPr>
            </w:pPr>
          </w:p>
          <w:p w14:paraId="25EF6E28" w14:textId="77777777" w:rsidR="000036EF" w:rsidRPr="000036EF" w:rsidRDefault="000036EF" w:rsidP="000036EF">
            <w:pPr>
              <w:spacing w:after="0" w:line="240" w:lineRule="auto"/>
              <w:jc w:val="center"/>
              <w:rPr>
                <w:rFonts w:ascii="GHEA Grapalat" w:eastAsia="Times New Roman" w:hAnsi="GHEA Grapalat" w:cs="Times New Roman"/>
                <w:sz w:val="24"/>
                <w:szCs w:val="24"/>
                <w:lang w:val="ru-RU"/>
              </w:rPr>
            </w:pPr>
            <w:r w:rsidRPr="000036EF">
              <w:rPr>
                <w:rFonts w:ascii="GHEA Grapalat" w:eastAsia="Times New Roman" w:hAnsi="GHEA Grapalat" w:cs="Times New Roman"/>
                <w:sz w:val="24"/>
                <w:szCs w:val="24"/>
                <w:lang w:val="ru-RU"/>
              </w:rPr>
              <w:t>---------------------------------</w:t>
            </w:r>
          </w:p>
          <w:p w14:paraId="6D61B378" w14:textId="77777777" w:rsidR="000036EF" w:rsidRPr="000036EF" w:rsidRDefault="000036EF" w:rsidP="000036EF">
            <w:pPr>
              <w:spacing w:after="0" w:line="240" w:lineRule="auto"/>
              <w:jc w:val="center"/>
              <w:rPr>
                <w:rFonts w:ascii="GHEA Grapalat" w:eastAsia="Times New Roman" w:hAnsi="GHEA Grapalat" w:cs="Times New Roman"/>
                <w:sz w:val="18"/>
                <w:szCs w:val="18"/>
              </w:rPr>
            </w:pPr>
            <w:r w:rsidRPr="000036EF">
              <w:rPr>
                <w:rFonts w:ascii="GHEA Grapalat" w:eastAsia="Times New Roman" w:hAnsi="GHEA Grapalat" w:cs="Times New Roman"/>
                <w:sz w:val="18"/>
                <w:szCs w:val="18"/>
              </w:rPr>
              <w:t>/</w:t>
            </w:r>
            <w:r w:rsidRPr="000036EF">
              <w:rPr>
                <w:rFonts w:ascii="GHEA Grapalat" w:eastAsia="Times New Roman" w:hAnsi="GHEA Grapalat" w:cs="Sylfaen"/>
                <w:sz w:val="18"/>
                <w:szCs w:val="18"/>
                <w:lang w:val="ru-RU"/>
              </w:rPr>
              <w:t>ստորագրություն</w:t>
            </w:r>
            <w:r w:rsidRPr="000036EF">
              <w:rPr>
                <w:rFonts w:ascii="GHEA Grapalat" w:eastAsia="Times New Roman" w:hAnsi="GHEA Grapalat" w:cs="Times New Roman"/>
                <w:sz w:val="18"/>
                <w:szCs w:val="18"/>
              </w:rPr>
              <w:t>/</w:t>
            </w:r>
          </w:p>
          <w:p w14:paraId="582EF29C" w14:textId="77777777" w:rsidR="000036EF" w:rsidRPr="000036EF" w:rsidRDefault="000036EF" w:rsidP="000036EF">
            <w:pPr>
              <w:spacing w:after="0" w:line="240" w:lineRule="auto"/>
              <w:jc w:val="center"/>
              <w:rPr>
                <w:rFonts w:ascii="GHEA Grapalat" w:eastAsia="Times New Roman" w:hAnsi="GHEA Grapalat" w:cs="Times New Roman"/>
                <w:lang w:val="ru-RU"/>
              </w:rPr>
            </w:pPr>
            <w:r w:rsidRPr="000036EF">
              <w:rPr>
                <w:rFonts w:ascii="GHEA Grapalat" w:eastAsia="Times New Roman" w:hAnsi="GHEA Grapalat" w:cs="Sylfaen"/>
                <w:sz w:val="18"/>
                <w:szCs w:val="18"/>
                <w:lang w:val="ru-RU"/>
              </w:rPr>
              <w:t>Կ</w:t>
            </w:r>
            <w:r w:rsidRPr="000036EF">
              <w:rPr>
                <w:rFonts w:ascii="GHEA Grapalat" w:eastAsia="Times New Roman" w:hAnsi="GHEA Grapalat" w:cs="Times New Roman"/>
                <w:sz w:val="18"/>
                <w:szCs w:val="18"/>
                <w:lang w:val="ru-RU"/>
              </w:rPr>
              <w:t>.</w:t>
            </w:r>
            <w:r w:rsidRPr="000036EF">
              <w:rPr>
                <w:rFonts w:ascii="GHEA Grapalat" w:eastAsia="Times New Roman" w:hAnsi="GHEA Grapalat" w:cs="Sylfaen"/>
                <w:sz w:val="18"/>
                <w:szCs w:val="18"/>
                <w:lang w:val="ru-RU"/>
              </w:rPr>
              <w:t>Տ</w:t>
            </w:r>
          </w:p>
        </w:tc>
      </w:tr>
    </w:tbl>
    <w:p w14:paraId="4E9BE288" w14:textId="77777777" w:rsidR="000036EF" w:rsidRPr="000036EF" w:rsidRDefault="000036EF" w:rsidP="000036EF">
      <w:pPr>
        <w:spacing w:after="0" w:line="240" w:lineRule="auto"/>
        <w:ind w:firstLine="709"/>
        <w:jc w:val="both"/>
        <w:rPr>
          <w:rFonts w:ascii="GHEA Grapalat" w:eastAsia="Times New Roman" w:hAnsi="GHEA Grapalat" w:cs="Arial"/>
          <w:b/>
          <w:sz w:val="24"/>
          <w:szCs w:val="24"/>
        </w:rPr>
      </w:pPr>
    </w:p>
    <w:p w14:paraId="4D4E67AD" w14:textId="77777777" w:rsidR="000036EF" w:rsidRPr="000036EF" w:rsidRDefault="000036EF" w:rsidP="000036EF">
      <w:pPr>
        <w:spacing w:after="0" w:line="240" w:lineRule="auto"/>
        <w:ind w:firstLine="567"/>
        <w:rPr>
          <w:rFonts w:ascii="GHEA Grapalat" w:eastAsia="Times New Roman" w:hAnsi="GHEA Grapalat" w:cs="Times New Roman"/>
          <w:i/>
          <w:sz w:val="24"/>
          <w:szCs w:val="24"/>
        </w:rPr>
      </w:pPr>
    </w:p>
    <w:p w14:paraId="53EC43BE" w14:textId="77777777" w:rsidR="000036EF" w:rsidRPr="000036EF" w:rsidRDefault="000036EF" w:rsidP="000036EF">
      <w:pPr>
        <w:tabs>
          <w:tab w:val="left" w:pos="1276"/>
        </w:tabs>
        <w:spacing w:after="0" w:line="240" w:lineRule="auto"/>
        <w:ind w:firstLine="720"/>
        <w:jc w:val="both"/>
        <w:rPr>
          <w:rFonts w:ascii="GHEA Grapalat" w:eastAsia="Times New Roman" w:hAnsi="GHEA Grapalat" w:cs="Times New Roman"/>
          <w:sz w:val="20"/>
          <w:szCs w:val="20"/>
          <w:u w:val="single"/>
          <w:lang w:val="nb-NO"/>
        </w:rPr>
      </w:pPr>
      <w:r w:rsidRPr="000036EF">
        <w:rPr>
          <w:rFonts w:ascii="GHEA Grapalat" w:eastAsia="Times New Roman" w:hAnsi="GHEA Grapalat" w:cs="Sylfaen"/>
          <w:i/>
          <w:sz w:val="20"/>
          <w:szCs w:val="20"/>
          <w:lang w:val="pt-BR"/>
        </w:rPr>
        <w:t>Անհրաժեշտության</w:t>
      </w:r>
      <w:r w:rsidRPr="000036EF">
        <w:rPr>
          <w:rFonts w:ascii="GHEA Grapalat" w:eastAsia="Times New Roman" w:hAnsi="GHEA Grapalat" w:cs="Sylfaen"/>
          <w:i/>
          <w:sz w:val="20"/>
          <w:szCs w:val="20"/>
          <w:lang w:val="nb-NO"/>
        </w:rPr>
        <w:t xml:space="preserve"> </w:t>
      </w:r>
      <w:r w:rsidRPr="000036EF">
        <w:rPr>
          <w:rFonts w:ascii="GHEA Grapalat" w:eastAsia="Times New Roman" w:hAnsi="GHEA Grapalat" w:cs="Sylfaen"/>
          <w:i/>
          <w:sz w:val="20"/>
          <w:szCs w:val="20"/>
          <w:lang w:val="pt-BR"/>
        </w:rPr>
        <w:t>դեպքում</w:t>
      </w:r>
      <w:r w:rsidRPr="000036EF">
        <w:rPr>
          <w:rFonts w:ascii="GHEA Grapalat" w:eastAsia="Times New Roman" w:hAnsi="GHEA Grapalat" w:cs="Sylfaen"/>
          <w:i/>
          <w:sz w:val="20"/>
          <w:szCs w:val="20"/>
          <w:lang w:val="nb-NO"/>
        </w:rPr>
        <w:t xml:space="preserve"> </w:t>
      </w:r>
      <w:r w:rsidRPr="000036EF">
        <w:rPr>
          <w:rFonts w:ascii="GHEA Grapalat" w:eastAsia="Times New Roman" w:hAnsi="GHEA Grapalat" w:cs="Sylfaen"/>
          <w:i/>
          <w:sz w:val="20"/>
          <w:szCs w:val="20"/>
          <w:lang w:val="pt-BR"/>
        </w:rPr>
        <w:t>պայմանագրի նախագծում</w:t>
      </w:r>
      <w:r w:rsidRPr="000036EF">
        <w:rPr>
          <w:rFonts w:ascii="GHEA Grapalat" w:eastAsia="Times New Roman" w:hAnsi="GHEA Grapalat" w:cs="Sylfaen"/>
          <w:i/>
          <w:sz w:val="20"/>
          <w:szCs w:val="20"/>
          <w:lang w:val="nb-NO"/>
        </w:rPr>
        <w:t xml:space="preserve"> </w:t>
      </w:r>
      <w:r w:rsidRPr="000036EF">
        <w:rPr>
          <w:rFonts w:ascii="GHEA Grapalat" w:eastAsia="Times New Roman" w:hAnsi="GHEA Grapalat" w:cs="Sylfaen"/>
          <w:i/>
          <w:sz w:val="20"/>
          <w:szCs w:val="20"/>
          <w:lang w:val="pt-BR"/>
        </w:rPr>
        <w:t>կարող</w:t>
      </w:r>
      <w:r w:rsidRPr="000036EF">
        <w:rPr>
          <w:rFonts w:ascii="GHEA Grapalat" w:eastAsia="Times New Roman" w:hAnsi="GHEA Grapalat" w:cs="Sylfaen"/>
          <w:i/>
          <w:sz w:val="20"/>
          <w:szCs w:val="20"/>
          <w:lang w:val="nb-NO"/>
        </w:rPr>
        <w:t xml:space="preserve"> </w:t>
      </w:r>
      <w:r w:rsidRPr="000036EF">
        <w:rPr>
          <w:rFonts w:ascii="GHEA Grapalat" w:eastAsia="Times New Roman" w:hAnsi="GHEA Grapalat" w:cs="Sylfaen"/>
          <w:i/>
          <w:sz w:val="20"/>
          <w:szCs w:val="20"/>
          <w:lang w:val="pt-BR"/>
        </w:rPr>
        <w:t>են</w:t>
      </w:r>
      <w:r w:rsidRPr="000036EF">
        <w:rPr>
          <w:rFonts w:ascii="GHEA Grapalat" w:eastAsia="Times New Roman" w:hAnsi="GHEA Grapalat" w:cs="Sylfaen"/>
          <w:i/>
          <w:sz w:val="20"/>
          <w:szCs w:val="20"/>
          <w:lang w:val="nb-NO"/>
        </w:rPr>
        <w:t xml:space="preserve"> </w:t>
      </w:r>
      <w:r w:rsidRPr="000036EF">
        <w:rPr>
          <w:rFonts w:ascii="GHEA Grapalat" w:eastAsia="Times New Roman" w:hAnsi="GHEA Grapalat" w:cs="Sylfaen"/>
          <w:i/>
          <w:sz w:val="20"/>
          <w:szCs w:val="20"/>
          <w:lang w:val="pt-BR"/>
        </w:rPr>
        <w:t>ներառվել</w:t>
      </w:r>
      <w:r w:rsidRPr="000036EF">
        <w:rPr>
          <w:rFonts w:ascii="GHEA Grapalat" w:eastAsia="Times New Roman" w:hAnsi="GHEA Grapalat" w:cs="Sylfaen"/>
          <w:i/>
          <w:sz w:val="20"/>
          <w:szCs w:val="20"/>
          <w:lang w:val="nb-NO"/>
        </w:rPr>
        <w:t xml:space="preserve"> </w:t>
      </w:r>
      <w:r w:rsidRPr="000036EF">
        <w:rPr>
          <w:rFonts w:ascii="GHEA Grapalat" w:eastAsia="Times New Roman" w:hAnsi="GHEA Grapalat" w:cs="Sylfaen"/>
          <w:i/>
          <w:sz w:val="20"/>
          <w:szCs w:val="20"/>
          <w:lang w:val="pt-BR"/>
        </w:rPr>
        <w:t>ՀՀ</w:t>
      </w:r>
      <w:r w:rsidRPr="000036EF">
        <w:rPr>
          <w:rFonts w:ascii="GHEA Grapalat" w:eastAsia="Times New Roman" w:hAnsi="GHEA Grapalat" w:cs="Sylfaen"/>
          <w:i/>
          <w:sz w:val="20"/>
          <w:szCs w:val="20"/>
          <w:lang w:val="nb-NO"/>
        </w:rPr>
        <w:t xml:space="preserve"> </w:t>
      </w:r>
      <w:r w:rsidRPr="000036EF">
        <w:rPr>
          <w:rFonts w:ascii="GHEA Grapalat" w:eastAsia="Times New Roman" w:hAnsi="GHEA Grapalat" w:cs="Sylfaen"/>
          <w:i/>
          <w:sz w:val="20"/>
          <w:szCs w:val="20"/>
          <w:lang w:val="pt-BR"/>
        </w:rPr>
        <w:t>օրենսդրությանը</w:t>
      </w:r>
      <w:r w:rsidRPr="000036EF">
        <w:rPr>
          <w:rFonts w:ascii="GHEA Grapalat" w:eastAsia="Times New Roman" w:hAnsi="GHEA Grapalat" w:cs="Sylfaen"/>
          <w:i/>
          <w:sz w:val="20"/>
          <w:szCs w:val="20"/>
          <w:lang w:val="nb-NO"/>
        </w:rPr>
        <w:t xml:space="preserve"> </w:t>
      </w:r>
      <w:r w:rsidRPr="000036EF">
        <w:rPr>
          <w:rFonts w:ascii="GHEA Grapalat" w:eastAsia="Times New Roman" w:hAnsi="GHEA Grapalat" w:cs="Sylfaen"/>
          <w:i/>
          <w:sz w:val="20"/>
          <w:szCs w:val="20"/>
          <w:lang w:val="pt-BR"/>
        </w:rPr>
        <w:t>չհակասող</w:t>
      </w:r>
      <w:r w:rsidRPr="000036EF">
        <w:rPr>
          <w:rFonts w:ascii="GHEA Grapalat" w:eastAsia="Times New Roman" w:hAnsi="GHEA Grapalat" w:cs="Sylfaen"/>
          <w:i/>
          <w:sz w:val="20"/>
          <w:szCs w:val="20"/>
          <w:lang w:val="nb-NO"/>
        </w:rPr>
        <w:t xml:space="preserve"> </w:t>
      </w:r>
      <w:r w:rsidRPr="000036EF">
        <w:rPr>
          <w:rFonts w:ascii="GHEA Grapalat" w:eastAsia="Times New Roman" w:hAnsi="GHEA Grapalat" w:cs="Sylfaen"/>
          <w:i/>
          <w:sz w:val="20"/>
          <w:szCs w:val="20"/>
          <w:lang w:val="pt-BR"/>
        </w:rPr>
        <w:t>դրույթներ</w:t>
      </w:r>
      <w:r w:rsidRPr="000036EF">
        <w:rPr>
          <w:rFonts w:ascii="GHEA Grapalat" w:eastAsia="Times New Roman" w:hAnsi="GHEA Grapalat" w:cs="Sylfaen"/>
          <w:i/>
          <w:sz w:val="20"/>
          <w:szCs w:val="20"/>
          <w:lang w:val="nb-NO"/>
        </w:rPr>
        <w:t>։</w:t>
      </w:r>
    </w:p>
    <w:p w14:paraId="29EFBF72" w14:textId="77777777" w:rsidR="000036EF" w:rsidRPr="000036EF" w:rsidRDefault="000036EF" w:rsidP="000036EF">
      <w:pPr>
        <w:spacing w:after="0" w:line="240" w:lineRule="auto"/>
        <w:ind w:firstLine="567"/>
        <w:rPr>
          <w:rFonts w:ascii="GHEA Grapalat" w:eastAsia="Times New Roman" w:hAnsi="GHEA Grapalat" w:cs="Times New Roman"/>
          <w:i/>
          <w:sz w:val="20"/>
          <w:szCs w:val="20"/>
          <w:lang w:val="hy-AM"/>
        </w:rPr>
      </w:pPr>
      <w:r w:rsidRPr="000036EF">
        <w:rPr>
          <w:rFonts w:ascii="GHEA Grapalat" w:eastAsia="Times New Roman" w:hAnsi="GHEA Grapalat" w:cs="Times New Roman"/>
          <w:i/>
          <w:sz w:val="20"/>
          <w:szCs w:val="20"/>
          <w:lang w:val="hy-AM"/>
        </w:rPr>
        <w:br w:type="page"/>
      </w:r>
    </w:p>
    <w:p w14:paraId="6D902FB5" w14:textId="77777777" w:rsidR="000036EF" w:rsidRPr="000036EF" w:rsidRDefault="000036EF" w:rsidP="000036EF">
      <w:pPr>
        <w:spacing w:after="0" w:line="240" w:lineRule="auto"/>
        <w:ind w:firstLine="567"/>
        <w:jc w:val="right"/>
        <w:rPr>
          <w:rFonts w:ascii="GHEA Grapalat" w:eastAsia="Times New Roman" w:hAnsi="GHEA Grapalat" w:cs="Times New Roman"/>
          <w:i/>
          <w:sz w:val="24"/>
          <w:szCs w:val="24"/>
          <w:lang w:val="hy-AM"/>
        </w:rPr>
      </w:pPr>
    </w:p>
    <w:p w14:paraId="4F8334E7" w14:textId="0DF6F3EF" w:rsidR="000036EF" w:rsidRPr="00B66B22" w:rsidRDefault="000036EF" w:rsidP="000036EF">
      <w:pPr>
        <w:spacing w:after="0" w:line="240" w:lineRule="auto"/>
        <w:ind w:firstLine="567"/>
        <w:jc w:val="right"/>
        <w:rPr>
          <w:rFonts w:ascii="GHEA Grapalat" w:eastAsia="Times New Roman" w:hAnsi="GHEA Grapalat" w:cs="Arial"/>
          <w:i/>
          <w:sz w:val="20"/>
          <w:szCs w:val="20"/>
          <w:lang w:val="hy-AM"/>
        </w:rPr>
      </w:pPr>
      <w:bookmarkStart w:id="22" w:name="_Hlk78286533"/>
      <w:r w:rsidRPr="000036EF">
        <w:rPr>
          <w:rFonts w:ascii="GHEA Grapalat" w:eastAsia="Times New Roman" w:hAnsi="GHEA Grapalat" w:cs="Sylfaen"/>
          <w:i/>
          <w:sz w:val="20"/>
          <w:szCs w:val="20"/>
          <w:lang w:val="hy-AM"/>
        </w:rPr>
        <w:t>Հավելված</w:t>
      </w:r>
      <w:r w:rsidRPr="000036EF">
        <w:rPr>
          <w:rFonts w:ascii="GHEA Grapalat" w:eastAsia="Times New Roman" w:hAnsi="GHEA Grapalat" w:cs="Arial"/>
          <w:i/>
          <w:sz w:val="20"/>
          <w:szCs w:val="20"/>
          <w:lang w:val="hy-AM"/>
        </w:rPr>
        <w:t xml:space="preserve"> </w:t>
      </w:r>
      <w:r w:rsidRPr="000036EF">
        <w:rPr>
          <w:rFonts w:ascii="GHEA Grapalat" w:eastAsia="Times New Roman" w:hAnsi="GHEA Grapalat" w:cs="Sylfaen"/>
          <w:i/>
          <w:sz w:val="20"/>
          <w:szCs w:val="20"/>
          <w:lang w:val="hy-AM"/>
        </w:rPr>
        <w:t>թիվ</w:t>
      </w:r>
      <w:r w:rsidRPr="000036EF">
        <w:rPr>
          <w:rFonts w:ascii="GHEA Grapalat" w:eastAsia="Times New Roman" w:hAnsi="GHEA Grapalat" w:cs="Arial"/>
          <w:i/>
          <w:sz w:val="20"/>
          <w:szCs w:val="20"/>
          <w:lang w:val="hy-AM"/>
        </w:rPr>
        <w:t xml:space="preserve"> 1</w:t>
      </w:r>
      <w:r w:rsidR="0098116D" w:rsidRPr="00B66B22">
        <w:rPr>
          <w:rFonts w:ascii="GHEA Grapalat" w:eastAsia="Times New Roman" w:hAnsi="GHEA Grapalat" w:cs="Arial"/>
          <w:i/>
          <w:sz w:val="20"/>
          <w:szCs w:val="20"/>
          <w:lang w:val="hy-AM"/>
        </w:rPr>
        <w:t>.1</w:t>
      </w:r>
    </w:p>
    <w:p w14:paraId="77916F63" w14:textId="77777777" w:rsidR="000036EF" w:rsidRPr="000036EF" w:rsidRDefault="000036EF" w:rsidP="000036EF">
      <w:pPr>
        <w:spacing w:after="0" w:line="240" w:lineRule="auto"/>
        <w:ind w:firstLine="567"/>
        <w:jc w:val="right"/>
        <w:rPr>
          <w:rFonts w:ascii="GHEA Grapalat" w:eastAsia="Times New Roman" w:hAnsi="GHEA Grapalat" w:cs="Arial"/>
          <w:i/>
          <w:sz w:val="20"/>
          <w:szCs w:val="20"/>
          <w:lang w:val="pt-BR"/>
        </w:rPr>
      </w:pPr>
      <w:r w:rsidRPr="000036EF">
        <w:rPr>
          <w:rFonts w:ascii="GHEA Grapalat" w:eastAsia="Times New Roman" w:hAnsi="GHEA Grapalat" w:cs="Times New Roman"/>
          <w:sz w:val="20"/>
          <w:szCs w:val="20"/>
          <w:lang w:val="hy-AM"/>
        </w:rPr>
        <w:t>«</w:t>
      </w:r>
      <w:r w:rsidRPr="000036EF">
        <w:rPr>
          <w:rFonts w:ascii="GHEA Grapalat" w:eastAsia="Times New Roman" w:hAnsi="GHEA Grapalat" w:cs="Times New Roman"/>
          <w:i/>
          <w:sz w:val="20"/>
          <w:szCs w:val="20"/>
          <w:lang w:val="pt-BR"/>
        </w:rPr>
        <w:t xml:space="preserve">           </w:t>
      </w:r>
      <w:r w:rsidRPr="000036EF">
        <w:rPr>
          <w:rFonts w:ascii="GHEA Grapalat" w:eastAsia="Times New Roman" w:hAnsi="GHEA Grapalat" w:cs="Times New Roman"/>
          <w:sz w:val="20"/>
          <w:szCs w:val="20"/>
          <w:lang w:val="hy-AM"/>
        </w:rPr>
        <w:t>»</w:t>
      </w:r>
      <w:r w:rsidRPr="000036EF">
        <w:rPr>
          <w:rFonts w:ascii="GHEA Grapalat" w:eastAsia="Times New Roman" w:hAnsi="GHEA Grapalat" w:cs="Times New Roman"/>
          <w:i/>
          <w:sz w:val="20"/>
          <w:szCs w:val="20"/>
          <w:lang w:val="pt-BR"/>
        </w:rPr>
        <w:t xml:space="preserve">                  20   </w:t>
      </w:r>
      <w:r w:rsidRPr="000036EF">
        <w:rPr>
          <w:rFonts w:ascii="GHEA Grapalat" w:eastAsia="Times New Roman" w:hAnsi="GHEA Grapalat" w:cs="Sylfaen"/>
          <w:i/>
          <w:sz w:val="20"/>
          <w:szCs w:val="20"/>
          <w:lang w:val="pt-BR"/>
        </w:rPr>
        <w:t>թ</w:t>
      </w:r>
      <w:r w:rsidRPr="000036EF">
        <w:rPr>
          <w:rFonts w:ascii="GHEA Grapalat" w:eastAsia="Times New Roman" w:hAnsi="GHEA Grapalat" w:cs="Arial"/>
          <w:i/>
          <w:sz w:val="20"/>
          <w:szCs w:val="20"/>
          <w:lang w:val="pt-BR"/>
        </w:rPr>
        <w:t xml:space="preserve">. </w:t>
      </w:r>
      <w:r w:rsidRPr="000036EF">
        <w:rPr>
          <w:rFonts w:ascii="GHEA Grapalat" w:eastAsia="Times New Roman" w:hAnsi="GHEA Grapalat" w:cs="Times New Roman"/>
          <w:i/>
          <w:sz w:val="20"/>
          <w:szCs w:val="20"/>
          <w:lang w:val="pt-BR"/>
        </w:rPr>
        <w:t xml:space="preserve"> </w:t>
      </w:r>
      <w:r w:rsidRPr="000036EF">
        <w:rPr>
          <w:rFonts w:ascii="GHEA Grapalat" w:eastAsia="Times New Roman" w:hAnsi="GHEA Grapalat" w:cs="Sylfaen"/>
          <w:i/>
          <w:sz w:val="20"/>
          <w:szCs w:val="20"/>
          <w:lang w:val="pt-BR"/>
        </w:rPr>
        <w:t>կնքված</w:t>
      </w:r>
      <w:r w:rsidRPr="000036EF">
        <w:rPr>
          <w:rFonts w:ascii="GHEA Grapalat" w:eastAsia="Times New Roman" w:hAnsi="GHEA Grapalat" w:cs="Arial"/>
          <w:i/>
          <w:sz w:val="20"/>
          <w:szCs w:val="20"/>
          <w:lang w:val="pt-BR"/>
        </w:rPr>
        <w:t xml:space="preserve"> </w:t>
      </w:r>
    </w:p>
    <w:p w14:paraId="216B1144" w14:textId="6FB7DEA3" w:rsidR="000036EF" w:rsidRPr="000036EF" w:rsidRDefault="0065645B" w:rsidP="000036EF">
      <w:pPr>
        <w:spacing w:after="0" w:line="240" w:lineRule="auto"/>
        <w:jc w:val="right"/>
        <w:rPr>
          <w:rFonts w:ascii="GHEA Grapalat" w:eastAsia="Times New Roman" w:hAnsi="GHEA Grapalat" w:cs="Arial"/>
          <w:i/>
          <w:sz w:val="20"/>
          <w:szCs w:val="20"/>
          <w:lang w:val="pt-BR"/>
        </w:rPr>
      </w:pPr>
      <w:r w:rsidRPr="00B66B22">
        <w:rPr>
          <w:rFonts w:ascii="GHEA Grapalat" w:eastAsia="Times New Roman" w:hAnsi="GHEA Grapalat" w:cs="Sylfaen"/>
          <w:i/>
          <w:sz w:val="20"/>
          <w:szCs w:val="20"/>
          <w:lang w:val="hy-AM"/>
        </w:rPr>
        <w:t>N</w:t>
      </w:r>
      <w:r>
        <w:rPr>
          <w:rFonts w:ascii="GHEA Grapalat" w:eastAsia="Times New Roman" w:hAnsi="GHEA Grapalat" w:cs="Sylfaen"/>
          <w:i/>
          <w:sz w:val="20"/>
          <w:szCs w:val="20"/>
          <w:lang w:val="hy-AM"/>
        </w:rPr>
        <w:t>ԿՄՄՀ-</w:t>
      </w:r>
      <w:r w:rsidR="00033B39">
        <w:rPr>
          <w:rFonts w:ascii="GHEA Grapalat" w:eastAsia="Times New Roman" w:hAnsi="GHEA Grapalat" w:cs="Sylfaen"/>
          <w:i/>
          <w:sz w:val="20"/>
          <w:szCs w:val="20"/>
          <w:lang w:val="hy-AM"/>
        </w:rPr>
        <w:t>Հ</w:t>
      </w:r>
      <w:r>
        <w:rPr>
          <w:rFonts w:ascii="GHEA Grapalat" w:eastAsia="Times New Roman" w:hAnsi="GHEA Grapalat" w:cs="Sylfaen"/>
          <w:i/>
          <w:sz w:val="20"/>
          <w:szCs w:val="20"/>
          <w:lang w:val="hy-AM"/>
        </w:rPr>
        <w:t xml:space="preserve">ԲՄԱՇՁԲ-21/4 </w:t>
      </w:r>
      <w:r w:rsidR="000036EF" w:rsidRPr="000036EF">
        <w:rPr>
          <w:rFonts w:ascii="GHEA Grapalat" w:eastAsia="Times New Roman" w:hAnsi="GHEA Grapalat" w:cs="Sylfaen"/>
          <w:i/>
          <w:sz w:val="20"/>
          <w:szCs w:val="20"/>
          <w:lang w:val="pt-BR"/>
        </w:rPr>
        <w:t>ծածկագրով պայմանագրի</w:t>
      </w:r>
    </w:p>
    <w:p w14:paraId="2382318D" w14:textId="77777777" w:rsidR="000036EF" w:rsidRPr="000036EF" w:rsidRDefault="000036EF" w:rsidP="000036EF">
      <w:pPr>
        <w:spacing w:after="0" w:line="240" w:lineRule="auto"/>
        <w:jc w:val="center"/>
        <w:rPr>
          <w:rFonts w:ascii="GHEA Grapalat" w:eastAsia="Times New Roman" w:hAnsi="GHEA Grapalat" w:cs="Sylfaen"/>
          <w:b/>
          <w:sz w:val="24"/>
          <w:szCs w:val="24"/>
          <w:lang w:val="hy-AM"/>
        </w:rPr>
      </w:pPr>
    </w:p>
    <w:p w14:paraId="54B3AB83" w14:textId="77777777" w:rsidR="000036EF" w:rsidRPr="000036EF" w:rsidRDefault="000036EF" w:rsidP="000036EF">
      <w:pPr>
        <w:spacing w:after="0" w:line="240" w:lineRule="auto"/>
        <w:jc w:val="center"/>
        <w:rPr>
          <w:rFonts w:ascii="GHEA Grapalat" w:eastAsia="Times New Roman" w:hAnsi="GHEA Grapalat" w:cs="Times New Roman"/>
          <w:b/>
          <w:sz w:val="24"/>
          <w:szCs w:val="24"/>
          <w:lang w:val="hy-AM"/>
        </w:rPr>
      </w:pPr>
    </w:p>
    <w:p w14:paraId="0BC7B0C3" w14:textId="77777777" w:rsidR="000036EF" w:rsidRPr="000036EF" w:rsidRDefault="000036EF" w:rsidP="000036EF">
      <w:pPr>
        <w:spacing w:after="0" w:line="240" w:lineRule="auto"/>
        <w:jc w:val="center"/>
        <w:rPr>
          <w:rFonts w:ascii="GHEA Grapalat" w:eastAsia="Times New Roman" w:hAnsi="GHEA Grapalat" w:cs="Times New Roman"/>
          <w:b/>
          <w:sz w:val="24"/>
          <w:szCs w:val="24"/>
          <w:lang w:val="hy-AM"/>
        </w:rPr>
      </w:pPr>
    </w:p>
    <w:p w14:paraId="06D4D919" w14:textId="77777777" w:rsidR="000036EF" w:rsidRPr="000036EF" w:rsidRDefault="000036EF" w:rsidP="000036EF">
      <w:pPr>
        <w:spacing w:after="0" w:line="240" w:lineRule="auto"/>
        <w:jc w:val="center"/>
        <w:rPr>
          <w:rFonts w:ascii="GHEA Grapalat" w:eastAsia="Times New Roman" w:hAnsi="GHEA Grapalat" w:cs="Times New Roman"/>
          <w:b/>
          <w:sz w:val="24"/>
          <w:szCs w:val="24"/>
          <w:lang w:val="hy-AM"/>
        </w:rPr>
      </w:pPr>
    </w:p>
    <w:p w14:paraId="2E9946A9" w14:textId="77777777" w:rsidR="000036EF" w:rsidRPr="000036EF" w:rsidRDefault="000036EF" w:rsidP="000036EF">
      <w:pPr>
        <w:spacing w:after="0" w:line="240" w:lineRule="auto"/>
        <w:jc w:val="center"/>
        <w:rPr>
          <w:rFonts w:ascii="GHEA Grapalat" w:eastAsia="Times New Roman" w:hAnsi="GHEA Grapalat" w:cs="Arial"/>
          <w:b/>
          <w:sz w:val="24"/>
          <w:szCs w:val="24"/>
          <w:lang w:val="hy-AM"/>
        </w:rPr>
      </w:pPr>
      <w:r w:rsidRPr="000036EF">
        <w:rPr>
          <w:rFonts w:ascii="GHEA Grapalat" w:eastAsia="Times New Roman" w:hAnsi="GHEA Grapalat" w:cs="Sylfaen"/>
          <w:b/>
          <w:sz w:val="24"/>
          <w:szCs w:val="24"/>
          <w:lang w:val="hy-AM"/>
        </w:rPr>
        <w:t>ԾԱՎԱԼԱԹԵՐԹ</w:t>
      </w:r>
      <w:r w:rsidRPr="000036EF">
        <w:rPr>
          <w:rFonts w:ascii="GHEA Grapalat" w:eastAsia="Times New Roman" w:hAnsi="GHEA Grapalat" w:cs="Arial"/>
          <w:b/>
          <w:sz w:val="24"/>
          <w:szCs w:val="24"/>
          <w:lang w:val="hy-AM"/>
        </w:rPr>
        <w:t>-</w:t>
      </w:r>
      <w:r w:rsidRPr="000036EF">
        <w:rPr>
          <w:rFonts w:ascii="GHEA Grapalat" w:eastAsia="Times New Roman" w:hAnsi="GHEA Grapalat" w:cs="Sylfaen"/>
          <w:b/>
          <w:sz w:val="24"/>
          <w:szCs w:val="24"/>
          <w:lang w:val="hy-AM"/>
        </w:rPr>
        <w:t>ՆԱԽԱՀԱՇԻՎ*</w:t>
      </w:r>
    </w:p>
    <w:p w14:paraId="49388C2C" w14:textId="77777777" w:rsidR="000036EF" w:rsidRPr="000036EF" w:rsidRDefault="000036EF" w:rsidP="000036EF">
      <w:pPr>
        <w:spacing w:after="0" w:line="240" w:lineRule="auto"/>
        <w:ind w:firstLine="567"/>
        <w:jc w:val="right"/>
        <w:rPr>
          <w:rFonts w:ascii="GHEA Grapalat" w:eastAsia="Times New Roman" w:hAnsi="GHEA Grapalat" w:cs="Times New Roman"/>
          <w:i/>
          <w:sz w:val="24"/>
          <w:szCs w:val="24"/>
          <w:lang w:val="hy-AM"/>
        </w:rPr>
      </w:pPr>
    </w:p>
    <w:p w14:paraId="19665877" w14:textId="36CCD5D3" w:rsidR="000036EF" w:rsidRPr="000036EF" w:rsidRDefault="0065645B" w:rsidP="000036EF">
      <w:pPr>
        <w:spacing w:after="0" w:line="240" w:lineRule="auto"/>
        <w:ind w:firstLine="567"/>
        <w:jc w:val="center"/>
        <w:rPr>
          <w:rFonts w:ascii="GHEA Grapalat" w:eastAsia="Times New Roman" w:hAnsi="GHEA Grapalat" w:cs="Times New Roman"/>
          <w:b/>
          <w:sz w:val="20"/>
          <w:szCs w:val="24"/>
          <w:lang w:val="pt-BR"/>
        </w:rPr>
      </w:pPr>
      <w:r>
        <w:rPr>
          <w:rFonts w:ascii="GHEA Grapalat" w:eastAsia="Times New Roman" w:hAnsi="GHEA Grapalat" w:cs="Sylfaen"/>
          <w:b/>
          <w:sz w:val="20"/>
          <w:szCs w:val="24"/>
          <w:lang w:val="hy-AM"/>
        </w:rPr>
        <w:t>Գ</w:t>
      </w:r>
      <w:r w:rsidRPr="0065645B">
        <w:rPr>
          <w:rFonts w:ascii="GHEA Grapalat" w:eastAsia="Times New Roman" w:hAnsi="GHEA Grapalat" w:cs="Sylfaen"/>
          <w:b/>
          <w:sz w:val="20"/>
          <w:szCs w:val="24"/>
          <w:lang w:val="hy-AM"/>
        </w:rPr>
        <w:t>.ՄԵՂՐԱՁՈՐ</w:t>
      </w:r>
      <w:r>
        <w:rPr>
          <w:rFonts w:ascii="GHEA Grapalat" w:eastAsia="Times New Roman" w:hAnsi="GHEA Grapalat" w:cs="Sylfaen"/>
          <w:b/>
          <w:sz w:val="20"/>
          <w:szCs w:val="24"/>
          <w:vertAlign w:val="subscript"/>
          <w:lang w:val="hy-AM"/>
        </w:rPr>
        <w:t xml:space="preserve"> </w:t>
      </w:r>
      <w:r w:rsidRPr="0098116D">
        <w:rPr>
          <w:rFonts w:ascii="GHEA Grapalat" w:eastAsia="Times New Roman" w:hAnsi="GHEA Grapalat" w:cs="Times New Roman"/>
          <w:b/>
          <w:bCs/>
          <w:sz w:val="20"/>
          <w:szCs w:val="20"/>
          <w:lang w:val="hy-AM"/>
        </w:rPr>
        <w:t>3-ՐԴ ՓՈՂՈՑԻ ԱՍՖԱԼՏԱՊԱՏՄԱՆ</w:t>
      </w:r>
      <w:r w:rsidR="000036EF" w:rsidRPr="000036EF">
        <w:rPr>
          <w:rFonts w:ascii="GHEA Grapalat" w:eastAsia="Times New Roman" w:hAnsi="GHEA Grapalat" w:cs="Times Armenian"/>
          <w:b/>
          <w:sz w:val="20"/>
          <w:szCs w:val="24"/>
          <w:lang w:val="pt-BR"/>
        </w:rPr>
        <w:t xml:space="preserve"> </w:t>
      </w:r>
      <w:r w:rsidR="000036EF" w:rsidRPr="000036EF">
        <w:rPr>
          <w:rFonts w:ascii="GHEA Grapalat" w:eastAsia="Times New Roman" w:hAnsi="GHEA Grapalat" w:cs="Sylfaen"/>
          <w:b/>
          <w:sz w:val="20"/>
          <w:szCs w:val="24"/>
          <w:lang w:val="pt-BR"/>
        </w:rPr>
        <w:t>ԱՇԽԱՏԱՆՔՆԵՐԻ</w:t>
      </w:r>
      <w:r w:rsidR="000036EF" w:rsidRPr="000036EF">
        <w:rPr>
          <w:rFonts w:ascii="GHEA Grapalat" w:eastAsia="Times New Roman" w:hAnsi="GHEA Grapalat" w:cs="Times Armenian"/>
          <w:b/>
          <w:sz w:val="20"/>
          <w:szCs w:val="24"/>
          <w:lang w:val="pt-BR"/>
        </w:rPr>
        <w:t xml:space="preserve"> </w:t>
      </w:r>
      <w:r w:rsidR="000036EF" w:rsidRPr="000036EF">
        <w:rPr>
          <w:rFonts w:ascii="GHEA Grapalat" w:eastAsia="Times New Roman" w:hAnsi="GHEA Grapalat" w:cs="Sylfaen"/>
          <w:b/>
          <w:sz w:val="20"/>
          <w:szCs w:val="24"/>
          <w:lang w:val="pt-BR"/>
        </w:rPr>
        <w:t>ԿԱՏԱՐՄԱՆ</w:t>
      </w:r>
    </w:p>
    <w:p w14:paraId="065C96F7" w14:textId="77777777" w:rsidR="000036EF" w:rsidRPr="000036EF" w:rsidRDefault="000036EF" w:rsidP="000036EF">
      <w:pPr>
        <w:spacing w:after="0" w:line="240" w:lineRule="auto"/>
        <w:ind w:firstLine="567"/>
        <w:jc w:val="right"/>
        <w:rPr>
          <w:rFonts w:ascii="GHEA Grapalat" w:eastAsia="Times New Roman" w:hAnsi="GHEA Grapalat" w:cs="Times New Roman"/>
          <w:i/>
          <w:sz w:val="24"/>
          <w:szCs w:val="24"/>
          <w:lang w:val="pt-BR"/>
        </w:rPr>
      </w:pPr>
    </w:p>
    <w:p w14:paraId="29182B05" w14:textId="77777777" w:rsidR="000036EF" w:rsidRPr="000036EF" w:rsidRDefault="000036EF" w:rsidP="000036EF">
      <w:pPr>
        <w:spacing w:after="0" w:line="240" w:lineRule="auto"/>
        <w:ind w:firstLine="567"/>
        <w:jc w:val="right"/>
        <w:rPr>
          <w:rFonts w:ascii="GHEA Grapalat" w:eastAsia="Times New Roman" w:hAnsi="GHEA Grapalat" w:cs="Times New Roman"/>
          <w:i/>
          <w:sz w:val="24"/>
          <w:szCs w:val="24"/>
          <w:lang w:val="pt-BR"/>
        </w:rPr>
      </w:pPr>
    </w:p>
    <w:p w14:paraId="5B04C1D5" w14:textId="77777777" w:rsidR="000036EF" w:rsidRPr="000036EF" w:rsidRDefault="000036EF" w:rsidP="000036EF">
      <w:pPr>
        <w:spacing w:after="0" w:line="240" w:lineRule="auto"/>
        <w:ind w:firstLine="567"/>
        <w:jc w:val="right"/>
        <w:rPr>
          <w:rFonts w:ascii="GHEA Grapalat" w:eastAsia="Times New Roman" w:hAnsi="GHEA Grapalat" w:cs="Times New Roman"/>
          <w:i/>
          <w:sz w:val="24"/>
          <w:szCs w:val="24"/>
          <w:lang w:val="pt-BR"/>
        </w:rPr>
      </w:pPr>
    </w:p>
    <w:p w14:paraId="608CEC68" w14:textId="77777777" w:rsidR="000036EF" w:rsidRPr="000036EF" w:rsidRDefault="000036EF" w:rsidP="000036EF">
      <w:pPr>
        <w:spacing w:after="0" w:line="240" w:lineRule="auto"/>
        <w:ind w:firstLine="567"/>
        <w:jc w:val="right"/>
        <w:rPr>
          <w:rFonts w:ascii="GHEA Grapalat" w:eastAsia="Times New Roman" w:hAnsi="GHEA Grapalat" w:cs="Times New Roman"/>
          <w:i/>
          <w:sz w:val="24"/>
          <w:szCs w:val="24"/>
          <w:lang w:val="pt-BR"/>
        </w:rPr>
      </w:pPr>
    </w:p>
    <w:p w14:paraId="19563E6E" w14:textId="77777777" w:rsidR="000036EF" w:rsidRPr="000036EF" w:rsidRDefault="000036EF" w:rsidP="000036EF">
      <w:pPr>
        <w:spacing w:after="0" w:line="240" w:lineRule="auto"/>
        <w:ind w:firstLine="567"/>
        <w:jc w:val="right"/>
        <w:rPr>
          <w:rFonts w:ascii="GHEA Grapalat" w:eastAsia="Times New Roman" w:hAnsi="GHEA Grapalat" w:cs="Times New Roman"/>
          <w:i/>
          <w:sz w:val="24"/>
          <w:szCs w:val="24"/>
          <w:lang w:val="pt-BR"/>
        </w:rPr>
      </w:pPr>
    </w:p>
    <w:p w14:paraId="1CA5C3FA" w14:textId="300E0851" w:rsidR="000036EF" w:rsidRPr="000036EF" w:rsidRDefault="000036EF" w:rsidP="000036EF">
      <w:pPr>
        <w:spacing w:after="0" w:line="240" w:lineRule="auto"/>
        <w:rPr>
          <w:rFonts w:ascii="GHEA Grapalat" w:eastAsia="Times New Roman" w:hAnsi="GHEA Grapalat" w:cs="Times New Roman"/>
          <w:i/>
          <w:sz w:val="24"/>
          <w:szCs w:val="24"/>
          <w:lang w:val="pt-BR"/>
        </w:rPr>
      </w:pPr>
      <w:r w:rsidRPr="000036EF">
        <w:rPr>
          <w:rFonts w:ascii="GHEA Grapalat" w:eastAsia="Times New Roman" w:hAnsi="GHEA Grapalat" w:cs="Sylfaen"/>
          <w:lang w:val="af-ZA"/>
        </w:rPr>
        <w:t>* Կապալառուն աշխատանքները կատարում է</w:t>
      </w:r>
      <w:r w:rsidR="0065645B">
        <w:rPr>
          <w:rFonts w:ascii="GHEA Grapalat" w:eastAsia="Times New Roman" w:hAnsi="GHEA Grapalat" w:cs="Sylfaen"/>
          <w:lang w:val="hy-AM"/>
        </w:rPr>
        <w:t xml:space="preserve">  Կոտայքի  մարզ Մեղրաձոր  համայնք  գ</w:t>
      </w:r>
      <w:r w:rsidR="0065645B" w:rsidRPr="0065645B">
        <w:rPr>
          <w:rFonts w:ascii="GHEA Grapalat" w:eastAsia="Times New Roman" w:hAnsi="GHEA Grapalat" w:cs="Sylfaen"/>
          <w:lang w:val="pt-BR"/>
        </w:rPr>
        <w:t>.</w:t>
      </w:r>
      <w:r w:rsidR="0065645B">
        <w:rPr>
          <w:rFonts w:ascii="GHEA Grapalat" w:eastAsia="Times New Roman" w:hAnsi="GHEA Grapalat" w:cs="Sylfaen"/>
          <w:lang w:val="hy-AM"/>
        </w:rPr>
        <w:t xml:space="preserve"> Մեղրաձոր  3-րդ փողոց</w:t>
      </w:r>
      <w:r w:rsidRPr="000036EF">
        <w:rPr>
          <w:rFonts w:ascii="GHEA Grapalat" w:eastAsia="Times New Roman" w:hAnsi="GHEA Grapalat" w:cs="Sylfaen"/>
          <w:lang w:val="af-ZA"/>
        </w:rPr>
        <w:t xml:space="preserve"> հասցեում:</w:t>
      </w:r>
    </w:p>
    <w:p w14:paraId="1E5C0246" w14:textId="77777777" w:rsidR="000036EF" w:rsidRPr="000036EF" w:rsidRDefault="000036EF" w:rsidP="000036EF">
      <w:pPr>
        <w:spacing w:after="0" w:line="240" w:lineRule="auto"/>
        <w:ind w:firstLine="567"/>
        <w:jc w:val="right"/>
        <w:rPr>
          <w:rFonts w:ascii="GHEA Grapalat" w:eastAsia="Times New Roman" w:hAnsi="GHEA Grapalat" w:cs="Times New Roman"/>
          <w:i/>
          <w:sz w:val="24"/>
          <w:szCs w:val="24"/>
          <w:lang w:val="pt-BR"/>
        </w:rPr>
      </w:pPr>
    </w:p>
    <w:p w14:paraId="4ACFF09A" w14:textId="77777777" w:rsidR="000036EF" w:rsidRPr="000036EF" w:rsidRDefault="000036EF" w:rsidP="000036EF">
      <w:pPr>
        <w:spacing w:after="0" w:line="240" w:lineRule="auto"/>
        <w:ind w:firstLine="567"/>
        <w:jc w:val="right"/>
        <w:rPr>
          <w:rFonts w:ascii="GHEA Grapalat" w:eastAsia="Times New Roman" w:hAnsi="GHEA Grapalat" w:cs="Times New Roman"/>
          <w:i/>
          <w:sz w:val="24"/>
          <w:szCs w:val="24"/>
          <w:lang w:val="pt-BR"/>
        </w:rPr>
      </w:pPr>
    </w:p>
    <w:p w14:paraId="264E0E20" w14:textId="77777777" w:rsidR="000036EF" w:rsidRPr="000036EF" w:rsidRDefault="000036EF" w:rsidP="000036EF">
      <w:pPr>
        <w:spacing w:after="0" w:line="240" w:lineRule="auto"/>
        <w:ind w:firstLine="567"/>
        <w:jc w:val="right"/>
        <w:rPr>
          <w:rFonts w:ascii="GHEA Grapalat" w:eastAsia="Times New Roman" w:hAnsi="GHEA Grapalat" w:cs="Times New Roman"/>
          <w:i/>
          <w:sz w:val="24"/>
          <w:szCs w:val="24"/>
          <w:lang w:val="pt-BR"/>
        </w:rPr>
      </w:pPr>
    </w:p>
    <w:p w14:paraId="1B80B4B9" w14:textId="77777777" w:rsidR="000036EF" w:rsidRPr="000036EF" w:rsidRDefault="000036EF" w:rsidP="000036EF">
      <w:pPr>
        <w:spacing w:after="0" w:line="240" w:lineRule="auto"/>
        <w:ind w:firstLine="567"/>
        <w:jc w:val="right"/>
        <w:rPr>
          <w:rFonts w:ascii="GHEA Grapalat" w:eastAsia="Times New Roman" w:hAnsi="GHEA Grapalat" w:cs="Times New Roman"/>
          <w:i/>
          <w:sz w:val="24"/>
          <w:szCs w:val="24"/>
          <w:lang w:val="pt-BR"/>
        </w:rPr>
      </w:pPr>
    </w:p>
    <w:tbl>
      <w:tblPr>
        <w:tblW w:w="9639" w:type="dxa"/>
        <w:jc w:val="center"/>
        <w:tblLayout w:type="fixed"/>
        <w:tblLook w:val="0000" w:firstRow="0" w:lastRow="0" w:firstColumn="0" w:lastColumn="0" w:noHBand="0" w:noVBand="0"/>
      </w:tblPr>
      <w:tblGrid>
        <w:gridCol w:w="4536"/>
        <w:gridCol w:w="760"/>
        <w:gridCol w:w="4343"/>
      </w:tblGrid>
      <w:tr w:rsidR="000036EF" w:rsidRPr="000036EF" w14:paraId="0530787A" w14:textId="77777777" w:rsidTr="00E27A65">
        <w:trPr>
          <w:jc w:val="center"/>
        </w:trPr>
        <w:tc>
          <w:tcPr>
            <w:tcW w:w="4536" w:type="dxa"/>
          </w:tcPr>
          <w:p w14:paraId="33A1E18B" w14:textId="77777777" w:rsidR="000036EF" w:rsidRPr="000036EF" w:rsidRDefault="000036EF" w:rsidP="000036EF">
            <w:pPr>
              <w:spacing w:after="0" w:line="360" w:lineRule="auto"/>
              <w:jc w:val="center"/>
              <w:rPr>
                <w:rFonts w:ascii="GHEA Grapalat" w:eastAsia="Times New Roman" w:hAnsi="GHEA Grapalat" w:cs="Sylfaen"/>
                <w:b/>
                <w:bCs/>
                <w:sz w:val="24"/>
                <w:szCs w:val="24"/>
                <w:lang w:val="nb-NO"/>
              </w:rPr>
            </w:pPr>
            <w:r w:rsidRPr="000036EF">
              <w:rPr>
                <w:rFonts w:ascii="GHEA Grapalat" w:eastAsia="Times New Roman" w:hAnsi="GHEA Grapalat" w:cs="Sylfaen"/>
                <w:b/>
                <w:bCs/>
                <w:sz w:val="24"/>
                <w:szCs w:val="24"/>
                <w:lang w:val="nb-NO"/>
              </w:rPr>
              <w:t>ՊԱՏՎԻՐԱՏՈՒ</w:t>
            </w:r>
          </w:p>
          <w:p w14:paraId="64565E25" w14:textId="77777777" w:rsidR="000036EF" w:rsidRPr="000036EF" w:rsidRDefault="000036EF" w:rsidP="000036EF">
            <w:pPr>
              <w:spacing w:after="0" w:line="240" w:lineRule="auto"/>
              <w:rPr>
                <w:rFonts w:ascii="GHEA Grapalat" w:eastAsia="Times New Roman" w:hAnsi="GHEA Grapalat" w:cs="Times New Roman"/>
                <w:lang w:val="ru-RU"/>
              </w:rPr>
            </w:pPr>
          </w:p>
          <w:p w14:paraId="6066AAAC" w14:textId="77777777" w:rsidR="000036EF" w:rsidRPr="000036EF" w:rsidRDefault="000036EF" w:rsidP="000036EF">
            <w:pPr>
              <w:spacing w:after="0" w:line="240" w:lineRule="auto"/>
              <w:rPr>
                <w:rFonts w:ascii="GHEA Grapalat" w:eastAsia="Times New Roman" w:hAnsi="GHEA Grapalat" w:cs="Times New Roman"/>
                <w:sz w:val="24"/>
                <w:szCs w:val="24"/>
                <w:lang w:val="ru-RU"/>
              </w:rPr>
            </w:pPr>
          </w:p>
          <w:p w14:paraId="5DAE84A4" w14:textId="77777777" w:rsidR="000036EF" w:rsidRPr="000036EF" w:rsidRDefault="000036EF" w:rsidP="000036EF">
            <w:pPr>
              <w:spacing w:after="0" w:line="240" w:lineRule="auto"/>
              <w:jc w:val="center"/>
              <w:rPr>
                <w:rFonts w:ascii="GHEA Grapalat" w:eastAsia="Times New Roman" w:hAnsi="GHEA Grapalat" w:cs="Times New Roman"/>
                <w:sz w:val="24"/>
                <w:szCs w:val="24"/>
                <w:lang w:val="ru-RU"/>
              </w:rPr>
            </w:pPr>
            <w:r w:rsidRPr="000036EF">
              <w:rPr>
                <w:rFonts w:ascii="GHEA Grapalat" w:eastAsia="Times New Roman" w:hAnsi="GHEA Grapalat" w:cs="Times New Roman"/>
                <w:sz w:val="24"/>
                <w:szCs w:val="24"/>
                <w:lang w:val="ru-RU"/>
              </w:rPr>
              <w:t>---------------------------------</w:t>
            </w:r>
          </w:p>
          <w:p w14:paraId="0B236099" w14:textId="77777777" w:rsidR="000036EF" w:rsidRPr="000036EF" w:rsidRDefault="000036EF" w:rsidP="000036EF">
            <w:pPr>
              <w:spacing w:after="0" w:line="240" w:lineRule="auto"/>
              <w:jc w:val="center"/>
              <w:rPr>
                <w:rFonts w:ascii="GHEA Grapalat" w:eastAsia="Times New Roman" w:hAnsi="GHEA Grapalat" w:cs="Times New Roman"/>
                <w:sz w:val="18"/>
                <w:szCs w:val="18"/>
              </w:rPr>
            </w:pPr>
            <w:r w:rsidRPr="000036EF">
              <w:rPr>
                <w:rFonts w:ascii="GHEA Grapalat" w:eastAsia="Times New Roman" w:hAnsi="GHEA Grapalat" w:cs="Times New Roman"/>
                <w:sz w:val="18"/>
                <w:szCs w:val="18"/>
              </w:rPr>
              <w:t>/</w:t>
            </w:r>
            <w:r w:rsidRPr="000036EF">
              <w:rPr>
                <w:rFonts w:ascii="GHEA Grapalat" w:eastAsia="Times New Roman" w:hAnsi="GHEA Grapalat" w:cs="Sylfaen"/>
                <w:sz w:val="18"/>
                <w:szCs w:val="18"/>
                <w:lang w:val="ru-RU"/>
              </w:rPr>
              <w:t>ստորագրություն</w:t>
            </w:r>
            <w:r w:rsidRPr="000036EF">
              <w:rPr>
                <w:rFonts w:ascii="GHEA Grapalat" w:eastAsia="Times New Roman" w:hAnsi="GHEA Grapalat" w:cs="Times New Roman"/>
                <w:sz w:val="18"/>
                <w:szCs w:val="18"/>
              </w:rPr>
              <w:t>/</w:t>
            </w:r>
          </w:p>
          <w:p w14:paraId="673D78F7" w14:textId="77777777" w:rsidR="000036EF" w:rsidRPr="000036EF" w:rsidRDefault="000036EF" w:rsidP="000036EF">
            <w:pPr>
              <w:spacing w:after="0" w:line="240" w:lineRule="auto"/>
              <w:jc w:val="center"/>
              <w:rPr>
                <w:rFonts w:ascii="GHEA Grapalat" w:eastAsia="Times New Roman" w:hAnsi="GHEA Grapalat" w:cs="Times New Roman"/>
                <w:sz w:val="18"/>
                <w:szCs w:val="18"/>
                <w:lang w:val="ru-RU"/>
              </w:rPr>
            </w:pPr>
            <w:r w:rsidRPr="000036EF">
              <w:rPr>
                <w:rFonts w:ascii="GHEA Grapalat" w:eastAsia="Times New Roman" w:hAnsi="GHEA Grapalat" w:cs="Sylfaen"/>
                <w:sz w:val="18"/>
                <w:szCs w:val="18"/>
                <w:lang w:val="ru-RU"/>
              </w:rPr>
              <w:t>Կ</w:t>
            </w:r>
            <w:r w:rsidRPr="000036EF">
              <w:rPr>
                <w:rFonts w:ascii="GHEA Grapalat" w:eastAsia="Times New Roman" w:hAnsi="GHEA Grapalat" w:cs="Times New Roman"/>
                <w:sz w:val="18"/>
                <w:szCs w:val="18"/>
                <w:lang w:val="ru-RU"/>
              </w:rPr>
              <w:t>.</w:t>
            </w:r>
            <w:r w:rsidRPr="000036EF">
              <w:rPr>
                <w:rFonts w:ascii="GHEA Grapalat" w:eastAsia="Times New Roman" w:hAnsi="GHEA Grapalat" w:cs="Sylfaen"/>
                <w:sz w:val="18"/>
                <w:szCs w:val="18"/>
                <w:lang w:val="ru-RU"/>
              </w:rPr>
              <w:t>Տ</w:t>
            </w:r>
          </w:p>
        </w:tc>
        <w:tc>
          <w:tcPr>
            <w:tcW w:w="760" w:type="dxa"/>
          </w:tcPr>
          <w:p w14:paraId="3C567C17" w14:textId="77777777" w:rsidR="000036EF" w:rsidRPr="000036EF" w:rsidRDefault="000036EF" w:rsidP="000036EF">
            <w:pPr>
              <w:spacing w:after="0" w:line="360" w:lineRule="auto"/>
              <w:jc w:val="center"/>
              <w:rPr>
                <w:rFonts w:ascii="GHEA Grapalat" w:eastAsia="Times New Roman" w:hAnsi="GHEA Grapalat" w:cs="Times New Roman"/>
                <w:sz w:val="24"/>
                <w:szCs w:val="24"/>
                <w:lang w:val="ru-RU"/>
              </w:rPr>
            </w:pPr>
          </w:p>
        </w:tc>
        <w:tc>
          <w:tcPr>
            <w:tcW w:w="4343" w:type="dxa"/>
          </w:tcPr>
          <w:p w14:paraId="5CE34875" w14:textId="77777777" w:rsidR="000036EF" w:rsidRPr="000036EF" w:rsidRDefault="000036EF" w:rsidP="000036EF">
            <w:pPr>
              <w:spacing w:after="0" w:line="360" w:lineRule="auto"/>
              <w:jc w:val="center"/>
              <w:rPr>
                <w:rFonts w:ascii="GHEA Grapalat" w:eastAsia="Times New Roman" w:hAnsi="GHEA Grapalat" w:cs="Sylfaen"/>
                <w:b/>
                <w:bCs/>
                <w:sz w:val="24"/>
                <w:szCs w:val="24"/>
                <w:lang w:val="ru-RU"/>
              </w:rPr>
            </w:pPr>
            <w:r w:rsidRPr="000036EF">
              <w:rPr>
                <w:rFonts w:ascii="GHEA Grapalat" w:eastAsia="Times New Roman" w:hAnsi="GHEA Grapalat" w:cs="Sylfaen"/>
                <w:b/>
                <w:bCs/>
                <w:sz w:val="24"/>
                <w:szCs w:val="24"/>
                <w:lang w:val="pt-BR"/>
              </w:rPr>
              <w:t>ԿԱՊԱԼԱՌՈՒ</w:t>
            </w:r>
          </w:p>
          <w:p w14:paraId="165FA2FF" w14:textId="77777777" w:rsidR="000036EF" w:rsidRPr="000036EF" w:rsidRDefault="000036EF" w:rsidP="000036EF">
            <w:pPr>
              <w:spacing w:after="0" w:line="240" w:lineRule="auto"/>
              <w:jc w:val="center"/>
              <w:rPr>
                <w:rFonts w:ascii="GHEA Grapalat" w:eastAsia="Times New Roman" w:hAnsi="GHEA Grapalat" w:cs="Times New Roman"/>
                <w:sz w:val="24"/>
                <w:szCs w:val="24"/>
                <w:lang w:val="ru-RU"/>
              </w:rPr>
            </w:pPr>
          </w:p>
          <w:p w14:paraId="6DFCD917" w14:textId="77777777" w:rsidR="000036EF" w:rsidRPr="000036EF" w:rsidRDefault="000036EF" w:rsidP="000036EF">
            <w:pPr>
              <w:spacing w:after="0" w:line="240" w:lineRule="auto"/>
              <w:jc w:val="center"/>
              <w:rPr>
                <w:rFonts w:ascii="GHEA Grapalat" w:eastAsia="Times New Roman" w:hAnsi="GHEA Grapalat" w:cs="Times New Roman"/>
                <w:sz w:val="24"/>
                <w:szCs w:val="24"/>
                <w:lang w:val="ru-RU"/>
              </w:rPr>
            </w:pPr>
          </w:p>
          <w:p w14:paraId="18213A00" w14:textId="77777777" w:rsidR="000036EF" w:rsidRPr="000036EF" w:rsidRDefault="000036EF" w:rsidP="000036EF">
            <w:pPr>
              <w:spacing w:after="0" w:line="240" w:lineRule="auto"/>
              <w:jc w:val="center"/>
              <w:rPr>
                <w:rFonts w:ascii="GHEA Grapalat" w:eastAsia="Times New Roman" w:hAnsi="GHEA Grapalat" w:cs="Times New Roman"/>
                <w:sz w:val="24"/>
                <w:szCs w:val="24"/>
                <w:lang w:val="ru-RU"/>
              </w:rPr>
            </w:pPr>
            <w:r w:rsidRPr="000036EF">
              <w:rPr>
                <w:rFonts w:ascii="GHEA Grapalat" w:eastAsia="Times New Roman" w:hAnsi="GHEA Grapalat" w:cs="Times New Roman"/>
                <w:sz w:val="24"/>
                <w:szCs w:val="24"/>
                <w:lang w:val="ru-RU"/>
              </w:rPr>
              <w:t>---------------------------------</w:t>
            </w:r>
          </w:p>
          <w:p w14:paraId="4DBAC22E" w14:textId="77777777" w:rsidR="000036EF" w:rsidRPr="000036EF" w:rsidRDefault="000036EF" w:rsidP="000036EF">
            <w:pPr>
              <w:spacing w:after="0" w:line="240" w:lineRule="auto"/>
              <w:jc w:val="center"/>
              <w:rPr>
                <w:rFonts w:ascii="GHEA Grapalat" w:eastAsia="Times New Roman" w:hAnsi="GHEA Grapalat" w:cs="Times New Roman"/>
                <w:sz w:val="18"/>
                <w:szCs w:val="18"/>
              </w:rPr>
            </w:pPr>
            <w:r w:rsidRPr="000036EF">
              <w:rPr>
                <w:rFonts w:ascii="GHEA Grapalat" w:eastAsia="Times New Roman" w:hAnsi="GHEA Grapalat" w:cs="Times New Roman"/>
                <w:sz w:val="18"/>
                <w:szCs w:val="18"/>
              </w:rPr>
              <w:t>/</w:t>
            </w:r>
            <w:r w:rsidRPr="000036EF">
              <w:rPr>
                <w:rFonts w:ascii="GHEA Grapalat" w:eastAsia="Times New Roman" w:hAnsi="GHEA Grapalat" w:cs="Sylfaen"/>
                <w:sz w:val="18"/>
                <w:szCs w:val="18"/>
                <w:lang w:val="ru-RU"/>
              </w:rPr>
              <w:t>ստորագրություն</w:t>
            </w:r>
            <w:r w:rsidRPr="000036EF">
              <w:rPr>
                <w:rFonts w:ascii="GHEA Grapalat" w:eastAsia="Times New Roman" w:hAnsi="GHEA Grapalat" w:cs="Times New Roman"/>
                <w:sz w:val="18"/>
                <w:szCs w:val="18"/>
              </w:rPr>
              <w:t>/</w:t>
            </w:r>
          </w:p>
          <w:p w14:paraId="10B830B0" w14:textId="77777777" w:rsidR="000036EF" w:rsidRPr="000036EF" w:rsidRDefault="000036EF" w:rsidP="000036EF">
            <w:pPr>
              <w:spacing w:after="0" w:line="240" w:lineRule="auto"/>
              <w:jc w:val="center"/>
              <w:rPr>
                <w:rFonts w:ascii="GHEA Grapalat" w:eastAsia="Times New Roman" w:hAnsi="GHEA Grapalat" w:cs="Times New Roman"/>
                <w:lang w:val="ru-RU"/>
              </w:rPr>
            </w:pPr>
            <w:r w:rsidRPr="000036EF">
              <w:rPr>
                <w:rFonts w:ascii="GHEA Grapalat" w:eastAsia="Times New Roman" w:hAnsi="GHEA Grapalat" w:cs="Sylfaen"/>
                <w:sz w:val="18"/>
                <w:szCs w:val="18"/>
                <w:lang w:val="ru-RU"/>
              </w:rPr>
              <w:t>Կ</w:t>
            </w:r>
            <w:r w:rsidRPr="000036EF">
              <w:rPr>
                <w:rFonts w:ascii="GHEA Grapalat" w:eastAsia="Times New Roman" w:hAnsi="GHEA Grapalat" w:cs="Times New Roman"/>
                <w:sz w:val="18"/>
                <w:szCs w:val="18"/>
                <w:lang w:val="ru-RU"/>
              </w:rPr>
              <w:t>.</w:t>
            </w:r>
            <w:r w:rsidRPr="000036EF">
              <w:rPr>
                <w:rFonts w:ascii="GHEA Grapalat" w:eastAsia="Times New Roman" w:hAnsi="GHEA Grapalat" w:cs="Sylfaen"/>
                <w:sz w:val="18"/>
                <w:szCs w:val="18"/>
                <w:lang w:val="ru-RU"/>
              </w:rPr>
              <w:t>Տ</w:t>
            </w:r>
          </w:p>
        </w:tc>
      </w:tr>
      <w:bookmarkEnd w:id="22"/>
    </w:tbl>
    <w:p w14:paraId="2F8A9E10" w14:textId="77777777" w:rsidR="000036EF" w:rsidRPr="000036EF" w:rsidRDefault="000036EF" w:rsidP="000036EF">
      <w:pPr>
        <w:spacing w:after="0" w:line="240" w:lineRule="auto"/>
        <w:ind w:firstLine="567"/>
        <w:jc w:val="right"/>
        <w:rPr>
          <w:rFonts w:ascii="GHEA Grapalat" w:eastAsia="Times New Roman" w:hAnsi="GHEA Grapalat" w:cs="Times New Roman"/>
          <w:i/>
          <w:sz w:val="24"/>
          <w:szCs w:val="24"/>
          <w:lang w:val="pt-BR"/>
        </w:rPr>
      </w:pPr>
    </w:p>
    <w:p w14:paraId="73DE9910" w14:textId="77777777" w:rsidR="000036EF" w:rsidRPr="000036EF" w:rsidRDefault="000036EF" w:rsidP="000036EF">
      <w:pPr>
        <w:spacing w:after="0" w:line="240" w:lineRule="auto"/>
        <w:ind w:firstLine="567"/>
        <w:jc w:val="right"/>
        <w:rPr>
          <w:rFonts w:ascii="GHEA Grapalat" w:eastAsia="Times New Roman" w:hAnsi="GHEA Grapalat" w:cs="Times New Roman"/>
          <w:i/>
          <w:sz w:val="24"/>
          <w:szCs w:val="24"/>
          <w:lang w:val="pt-BR"/>
        </w:rPr>
      </w:pPr>
    </w:p>
    <w:p w14:paraId="3DA2DF11" w14:textId="77777777" w:rsidR="000036EF" w:rsidRPr="000036EF" w:rsidRDefault="000036EF" w:rsidP="000036EF">
      <w:pPr>
        <w:spacing w:after="0" w:line="240" w:lineRule="auto"/>
        <w:ind w:firstLine="567"/>
        <w:jc w:val="right"/>
        <w:rPr>
          <w:rFonts w:ascii="GHEA Grapalat" w:eastAsia="Times New Roman" w:hAnsi="GHEA Grapalat" w:cs="Times New Roman"/>
          <w:i/>
          <w:sz w:val="24"/>
          <w:szCs w:val="24"/>
          <w:lang w:val="pt-BR"/>
        </w:rPr>
      </w:pPr>
    </w:p>
    <w:p w14:paraId="2C546A84" w14:textId="77777777" w:rsidR="000036EF" w:rsidRPr="000036EF" w:rsidRDefault="000036EF" w:rsidP="000036EF">
      <w:pPr>
        <w:spacing w:after="0" w:line="240" w:lineRule="auto"/>
        <w:ind w:firstLine="567"/>
        <w:jc w:val="right"/>
        <w:rPr>
          <w:rFonts w:ascii="GHEA Grapalat" w:eastAsia="Times New Roman" w:hAnsi="GHEA Grapalat" w:cs="Times New Roman"/>
          <w:i/>
          <w:sz w:val="24"/>
          <w:szCs w:val="24"/>
          <w:lang w:val="pt-BR"/>
        </w:rPr>
      </w:pPr>
    </w:p>
    <w:p w14:paraId="3D870D8A" w14:textId="77777777" w:rsidR="000036EF" w:rsidRPr="000036EF" w:rsidRDefault="000036EF" w:rsidP="000036EF">
      <w:pPr>
        <w:spacing w:after="0" w:line="240" w:lineRule="auto"/>
        <w:ind w:firstLine="567"/>
        <w:jc w:val="right"/>
        <w:rPr>
          <w:rFonts w:ascii="GHEA Grapalat" w:eastAsia="Times New Roman" w:hAnsi="GHEA Grapalat" w:cs="Times New Roman"/>
          <w:i/>
          <w:sz w:val="24"/>
          <w:szCs w:val="24"/>
          <w:lang w:val="pt-BR"/>
        </w:rPr>
      </w:pPr>
    </w:p>
    <w:p w14:paraId="011F3AD5" w14:textId="77777777" w:rsidR="000036EF" w:rsidRPr="000036EF" w:rsidRDefault="000036EF" w:rsidP="000036EF">
      <w:pPr>
        <w:spacing w:after="0" w:line="240" w:lineRule="auto"/>
        <w:ind w:firstLine="567"/>
        <w:jc w:val="right"/>
        <w:rPr>
          <w:rFonts w:ascii="GHEA Grapalat" w:eastAsia="Times New Roman" w:hAnsi="GHEA Grapalat" w:cs="Times New Roman"/>
          <w:i/>
          <w:sz w:val="24"/>
          <w:szCs w:val="24"/>
          <w:lang w:val="pt-BR"/>
        </w:rPr>
      </w:pPr>
    </w:p>
    <w:p w14:paraId="2620ACBC" w14:textId="77777777" w:rsidR="000036EF" w:rsidRPr="000036EF" w:rsidRDefault="000036EF" w:rsidP="000036EF">
      <w:pPr>
        <w:spacing w:after="0" w:line="240" w:lineRule="auto"/>
        <w:ind w:firstLine="567"/>
        <w:jc w:val="right"/>
        <w:rPr>
          <w:rFonts w:ascii="GHEA Grapalat" w:eastAsia="Times New Roman" w:hAnsi="GHEA Grapalat" w:cs="Times New Roman"/>
          <w:i/>
          <w:sz w:val="24"/>
          <w:szCs w:val="24"/>
          <w:lang w:val="pt-BR"/>
        </w:rPr>
      </w:pPr>
    </w:p>
    <w:p w14:paraId="4E8F7A58" w14:textId="77777777" w:rsidR="000036EF" w:rsidRPr="000036EF" w:rsidRDefault="000036EF" w:rsidP="000036EF">
      <w:pPr>
        <w:spacing w:after="0" w:line="240" w:lineRule="auto"/>
        <w:ind w:firstLine="567"/>
        <w:jc w:val="right"/>
        <w:rPr>
          <w:rFonts w:ascii="GHEA Grapalat" w:eastAsia="Times New Roman" w:hAnsi="GHEA Grapalat" w:cs="Times New Roman"/>
          <w:i/>
          <w:sz w:val="24"/>
          <w:szCs w:val="24"/>
          <w:lang w:val="pt-BR"/>
        </w:rPr>
      </w:pPr>
    </w:p>
    <w:p w14:paraId="71556356" w14:textId="77777777" w:rsidR="000036EF" w:rsidRPr="000036EF" w:rsidRDefault="000036EF" w:rsidP="000036EF">
      <w:pPr>
        <w:spacing w:after="0" w:line="240" w:lineRule="auto"/>
        <w:ind w:firstLine="567"/>
        <w:jc w:val="right"/>
        <w:rPr>
          <w:rFonts w:ascii="GHEA Grapalat" w:eastAsia="Times New Roman" w:hAnsi="GHEA Grapalat" w:cs="Times New Roman"/>
          <w:i/>
          <w:sz w:val="24"/>
          <w:szCs w:val="24"/>
          <w:lang w:val="pt-BR"/>
        </w:rPr>
      </w:pPr>
    </w:p>
    <w:p w14:paraId="73D0C8D5" w14:textId="77777777" w:rsidR="000036EF" w:rsidRPr="000036EF" w:rsidRDefault="000036EF" w:rsidP="000036EF">
      <w:pPr>
        <w:spacing w:after="0" w:line="240" w:lineRule="auto"/>
        <w:ind w:firstLine="567"/>
        <w:jc w:val="right"/>
        <w:rPr>
          <w:rFonts w:ascii="GHEA Grapalat" w:eastAsia="Times New Roman" w:hAnsi="GHEA Grapalat" w:cs="Times New Roman"/>
          <w:i/>
          <w:sz w:val="24"/>
          <w:szCs w:val="24"/>
          <w:lang w:val="pt-BR"/>
        </w:rPr>
      </w:pPr>
    </w:p>
    <w:p w14:paraId="0DDBA144" w14:textId="77777777" w:rsidR="0065645B" w:rsidRDefault="0065645B" w:rsidP="000036EF">
      <w:pPr>
        <w:spacing w:after="0" w:line="240" w:lineRule="auto"/>
        <w:ind w:firstLine="567"/>
        <w:jc w:val="right"/>
        <w:rPr>
          <w:rFonts w:ascii="GHEA Grapalat" w:eastAsia="Times New Roman" w:hAnsi="GHEA Grapalat" w:cs="Sylfaen"/>
          <w:i/>
          <w:sz w:val="20"/>
          <w:szCs w:val="20"/>
          <w:lang w:val="pt-BR"/>
        </w:rPr>
      </w:pPr>
    </w:p>
    <w:p w14:paraId="7C6E8BB1" w14:textId="77777777" w:rsidR="0065645B" w:rsidRDefault="0065645B" w:rsidP="000036EF">
      <w:pPr>
        <w:spacing w:after="0" w:line="240" w:lineRule="auto"/>
        <w:ind w:firstLine="567"/>
        <w:jc w:val="right"/>
        <w:rPr>
          <w:rFonts w:ascii="GHEA Grapalat" w:eastAsia="Times New Roman" w:hAnsi="GHEA Grapalat" w:cs="Sylfaen"/>
          <w:i/>
          <w:sz w:val="20"/>
          <w:szCs w:val="20"/>
          <w:lang w:val="pt-BR"/>
        </w:rPr>
      </w:pPr>
    </w:p>
    <w:p w14:paraId="5BD82B74" w14:textId="0A9C7A50" w:rsidR="0065645B" w:rsidRDefault="0065645B" w:rsidP="000036EF">
      <w:pPr>
        <w:spacing w:after="0" w:line="240" w:lineRule="auto"/>
        <w:ind w:firstLine="567"/>
        <w:jc w:val="right"/>
        <w:rPr>
          <w:rFonts w:ascii="GHEA Grapalat" w:eastAsia="Times New Roman" w:hAnsi="GHEA Grapalat" w:cs="Sylfaen"/>
          <w:i/>
          <w:sz w:val="20"/>
          <w:szCs w:val="20"/>
          <w:lang w:val="pt-BR"/>
        </w:rPr>
      </w:pPr>
    </w:p>
    <w:p w14:paraId="300D0D7B" w14:textId="7FCAE6EB" w:rsidR="0098116D" w:rsidRDefault="0098116D" w:rsidP="000036EF">
      <w:pPr>
        <w:spacing w:after="0" w:line="240" w:lineRule="auto"/>
        <w:ind w:firstLine="567"/>
        <w:jc w:val="right"/>
        <w:rPr>
          <w:rFonts w:ascii="GHEA Grapalat" w:eastAsia="Times New Roman" w:hAnsi="GHEA Grapalat" w:cs="Sylfaen"/>
          <w:i/>
          <w:sz w:val="20"/>
          <w:szCs w:val="20"/>
          <w:lang w:val="pt-BR"/>
        </w:rPr>
      </w:pPr>
    </w:p>
    <w:p w14:paraId="2609D144" w14:textId="61ADD5F9" w:rsidR="0098116D" w:rsidRDefault="0098116D" w:rsidP="000036EF">
      <w:pPr>
        <w:spacing w:after="0" w:line="240" w:lineRule="auto"/>
        <w:ind w:firstLine="567"/>
        <w:jc w:val="right"/>
        <w:rPr>
          <w:rFonts w:ascii="GHEA Grapalat" w:eastAsia="Times New Roman" w:hAnsi="GHEA Grapalat" w:cs="Sylfaen"/>
          <w:i/>
          <w:sz w:val="20"/>
          <w:szCs w:val="20"/>
          <w:lang w:val="pt-BR"/>
        </w:rPr>
      </w:pPr>
    </w:p>
    <w:p w14:paraId="64F69B1B" w14:textId="63A938FE" w:rsidR="0098116D" w:rsidRDefault="0098116D" w:rsidP="000036EF">
      <w:pPr>
        <w:spacing w:after="0" w:line="240" w:lineRule="auto"/>
        <w:ind w:firstLine="567"/>
        <w:jc w:val="right"/>
        <w:rPr>
          <w:rFonts w:ascii="GHEA Grapalat" w:eastAsia="Times New Roman" w:hAnsi="GHEA Grapalat" w:cs="Sylfaen"/>
          <w:i/>
          <w:sz w:val="20"/>
          <w:szCs w:val="20"/>
          <w:lang w:val="pt-BR"/>
        </w:rPr>
      </w:pPr>
    </w:p>
    <w:p w14:paraId="6DFC4E79" w14:textId="035B6EDF" w:rsidR="0098116D" w:rsidRDefault="0098116D" w:rsidP="000036EF">
      <w:pPr>
        <w:spacing w:after="0" w:line="240" w:lineRule="auto"/>
        <w:ind w:firstLine="567"/>
        <w:jc w:val="right"/>
        <w:rPr>
          <w:rFonts w:ascii="GHEA Grapalat" w:eastAsia="Times New Roman" w:hAnsi="GHEA Grapalat" w:cs="Sylfaen"/>
          <w:i/>
          <w:sz w:val="20"/>
          <w:szCs w:val="20"/>
          <w:lang w:val="pt-BR"/>
        </w:rPr>
      </w:pPr>
    </w:p>
    <w:p w14:paraId="65B91EAD" w14:textId="09DABF7F" w:rsidR="0098116D" w:rsidRDefault="0098116D" w:rsidP="000036EF">
      <w:pPr>
        <w:spacing w:after="0" w:line="240" w:lineRule="auto"/>
        <w:ind w:firstLine="567"/>
        <w:jc w:val="right"/>
        <w:rPr>
          <w:rFonts w:ascii="GHEA Grapalat" w:eastAsia="Times New Roman" w:hAnsi="GHEA Grapalat" w:cs="Sylfaen"/>
          <w:i/>
          <w:sz w:val="20"/>
          <w:szCs w:val="20"/>
          <w:lang w:val="pt-BR"/>
        </w:rPr>
      </w:pPr>
    </w:p>
    <w:p w14:paraId="27F12D26" w14:textId="77777777" w:rsidR="0098116D" w:rsidRDefault="0098116D" w:rsidP="000036EF">
      <w:pPr>
        <w:spacing w:after="0" w:line="240" w:lineRule="auto"/>
        <w:ind w:firstLine="567"/>
        <w:jc w:val="right"/>
        <w:rPr>
          <w:rFonts w:ascii="GHEA Grapalat" w:eastAsia="Times New Roman" w:hAnsi="GHEA Grapalat" w:cs="Sylfaen"/>
          <w:i/>
          <w:sz w:val="20"/>
          <w:szCs w:val="20"/>
          <w:lang w:val="pt-BR"/>
        </w:rPr>
      </w:pPr>
    </w:p>
    <w:p w14:paraId="39F86204" w14:textId="77777777" w:rsidR="0098116D" w:rsidRDefault="0098116D" w:rsidP="000036EF">
      <w:pPr>
        <w:spacing w:after="0" w:line="240" w:lineRule="auto"/>
        <w:ind w:firstLine="567"/>
        <w:jc w:val="right"/>
        <w:rPr>
          <w:rFonts w:ascii="GHEA Grapalat" w:eastAsia="Times New Roman" w:hAnsi="GHEA Grapalat" w:cs="Sylfaen"/>
          <w:i/>
          <w:sz w:val="20"/>
          <w:szCs w:val="20"/>
          <w:lang w:val="pt-BR"/>
        </w:rPr>
      </w:pPr>
    </w:p>
    <w:p w14:paraId="71C1D887" w14:textId="77777777" w:rsidR="0098116D" w:rsidRDefault="0098116D" w:rsidP="000036EF">
      <w:pPr>
        <w:spacing w:after="0" w:line="240" w:lineRule="auto"/>
        <w:ind w:firstLine="567"/>
        <w:jc w:val="right"/>
        <w:rPr>
          <w:rFonts w:ascii="GHEA Grapalat" w:eastAsia="Times New Roman" w:hAnsi="GHEA Grapalat" w:cs="Sylfaen"/>
          <w:i/>
          <w:sz w:val="20"/>
          <w:szCs w:val="20"/>
          <w:lang w:val="pt-BR"/>
        </w:rPr>
      </w:pPr>
    </w:p>
    <w:p w14:paraId="76035E31" w14:textId="77777777" w:rsidR="0098116D" w:rsidRDefault="0098116D" w:rsidP="000036EF">
      <w:pPr>
        <w:spacing w:after="0" w:line="240" w:lineRule="auto"/>
        <w:ind w:firstLine="567"/>
        <w:jc w:val="right"/>
        <w:rPr>
          <w:rFonts w:ascii="GHEA Grapalat" w:eastAsia="Times New Roman" w:hAnsi="GHEA Grapalat" w:cs="Sylfaen"/>
          <w:i/>
          <w:sz w:val="20"/>
          <w:szCs w:val="20"/>
          <w:lang w:val="pt-BR"/>
        </w:rPr>
      </w:pPr>
    </w:p>
    <w:p w14:paraId="3BDF7175" w14:textId="77777777" w:rsidR="0098116D" w:rsidRDefault="0098116D" w:rsidP="000036EF">
      <w:pPr>
        <w:spacing w:after="0" w:line="240" w:lineRule="auto"/>
        <w:ind w:firstLine="567"/>
        <w:jc w:val="right"/>
        <w:rPr>
          <w:rFonts w:ascii="GHEA Grapalat" w:eastAsia="Times New Roman" w:hAnsi="GHEA Grapalat" w:cs="Sylfaen"/>
          <w:i/>
          <w:sz w:val="20"/>
          <w:szCs w:val="20"/>
          <w:lang w:val="pt-BR"/>
        </w:rPr>
      </w:pPr>
    </w:p>
    <w:p w14:paraId="3BDD7F0F" w14:textId="77777777" w:rsidR="0098116D" w:rsidRDefault="0098116D" w:rsidP="000036EF">
      <w:pPr>
        <w:spacing w:after="0" w:line="240" w:lineRule="auto"/>
        <w:ind w:firstLine="567"/>
        <w:jc w:val="right"/>
        <w:rPr>
          <w:rFonts w:ascii="GHEA Grapalat" w:eastAsia="Times New Roman" w:hAnsi="GHEA Grapalat" w:cs="Sylfaen"/>
          <w:i/>
          <w:sz w:val="20"/>
          <w:szCs w:val="20"/>
          <w:lang w:val="pt-BR"/>
        </w:rPr>
      </w:pPr>
    </w:p>
    <w:p w14:paraId="773D65CF" w14:textId="77777777" w:rsidR="0098116D" w:rsidRDefault="0098116D" w:rsidP="000036EF">
      <w:pPr>
        <w:spacing w:after="0" w:line="240" w:lineRule="auto"/>
        <w:ind w:firstLine="567"/>
        <w:jc w:val="right"/>
        <w:rPr>
          <w:rFonts w:ascii="GHEA Grapalat" w:eastAsia="Times New Roman" w:hAnsi="GHEA Grapalat" w:cs="Sylfaen"/>
          <w:i/>
          <w:sz w:val="20"/>
          <w:szCs w:val="20"/>
          <w:lang w:val="pt-BR"/>
        </w:rPr>
      </w:pPr>
    </w:p>
    <w:p w14:paraId="64383811" w14:textId="32DE3F15" w:rsidR="0098116D" w:rsidRPr="0098116D" w:rsidRDefault="0098116D" w:rsidP="0098116D">
      <w:pPr>
        <w:spacing w:after="0" w:line="240" w:lineRule="auto"/>
        <w:ind w:firstLine="567"/>
        <w:jc w:val="right"/>
        <w:rPr>
          <w:rFonts w:ascii="GHEA Grapalat" w:eastAsia="Times New Roman" w:hAnsi="GHEA Grapalat" w:cs="Arial"/>
          <w:i/>
          <w:sz w:val="20"/>
          <w:szCs w:val="20"/>
          <w:lang w:val="pt-BR"/>
        </w:rPr>
      </w:pPr>
      <w:r w:rsidRPr="0098116D">
        <w:rPr>
          <w:rFonts w:ascii="GHEA Grapalat" w:eastAsia="Times New Roman" w:hAnsi="GHEA Grapalat" w:cs="Sylfaen"/>
          <w:i/>
          <w:sz w:val="20"/>
          <w:szCs w:val="20"/>
          <w:lang w:val="hy-AM"/>
        </w:rPr>
        <w:t>Հավելված</w:t>
      </w:r>
      <w:r w:rsidRPr="0098116D">
        <w:rPr>
          <w:rFonts w:ascii="GHEA Grapalat" w:eastAsia="Times New Roman" w:hAnsi="GHEA Grapalat" w:cs="Arial"/>
          <w:i/>
          <w:sz w:val="20"/>
          <w:szCs w:val="20"/>
          <w:lang w:val="hy-AM"/>
        </w:rPr>
        <w:t xml:space="preserve"> </w:t>
      </w:r>
      <w:r w:rsidRPr="0098116D">
        <w:rPr>
          <w:rFonts w:ascii="GHEA Grapalat" w:eastAsia="Times New Roman" w:hAnsi="GHEA Grapalat" w:cs="Sylfaen"/>
          <w:i/>
          <w:sz w:val="20"/>
          <w:szCs w:val="20"/>
          <w:lang w:val="hy-AM"/>
        </w:rPr>
        <w:t>թիվ</w:t>
      </w:r>
      <w:r w:rsidRPr="0098116D">
        <w:rPr>
          <w:rFonts w:ascii="GHEA Grapalat" w:eastAsia="Times New Roman" w:hAnsi="GHEA Grapalat" w:cs="Arial"/>
          <w:i/>
          <w:sz w:val="20"/>
          <w:szCs w:val="20"/>
          <w:lang w:val="hy-AM"/>
        </w:rPr>
        <w:t xml:space="preserve"> 1</w:t>
      </w:r>
      <w:r w:rsidRPr="0098116D">
        <w:rPr>
          <w:rFonts w:ascii="GHEA Grapalat" w:eastAsia="Times New Roman" w:hAnsi="GHEA Grapalat" w:cs="Arial"/>
          <w:i/>
          <w:sz w:val="20"/>
          <w:szCs w:val="20"/>
          <w:lang w:val="pt-BR"/>
        </w:rPr>
        <w:t>.</w:t>
      </w:r>
      <w:r>
        <w:rPr>
          <w:rFonts w:ascii="GHEA Grapalat" w:eastAsia="Times New Roman" w:hAnsi="GHEA Grapalat" w:cs="Arial"/>
          <w:i/>
          <w:sz w:val="20"/>
          <w:szCs w:val="20"/>
          <w:lang w:val="pt-BR"/>
        </w:rPr>
        <w:t>2</w:t>
      </w:r>
    </w:p>
    <w:p w14:paraId="5BCBDEC2" w14:textId="77777777" w:rsidR="0098116D" w:rsidRPr="0098116D" w:rsidRDefault="0098116D" w:rsidP="0098116D">
      <w:pPr>
        <w:spacing w:after="0" w:line="240" w:lineRule="auto"/>
        <w:ind w:firstLine="567"/>
        <w:jc w:val="right"/>
        <w:rPr>
          <w:rFonts w:ascii="GHEA Grapalat" w:eastAsia="Times New Roman" w:hAnsi="GHEA Grapalat" w:cs="Arial"/>
          <w:i/>
          <w:sz w:val="20"/>
          <w:szCs w:val="20"/>
          <w:lang w:val="pt-BR"/>
        </w:rPr>
      </w:pPr>
      <w:r w:rsidRPr="0098116D">
        <w:rPr>
          <w:rFonts w:ascii="GHEA Grapalat" w:eastAsia="Times New Roman" w:hAnsi="GHEA Grapalat" w:cs="Times New Roman"/>
          <w:sz w:val="20"/>
          <w:szCs w:val="20"/>
          <w:lang w:val="hy-AM"/>
        </w:rPr>
        <w:t>«</w:t>
      </w:r>
      <w:r w:rsidRPr="0098116D">
        <w:rPr>
          <w:rFonts w:ascii="GHEA Grapalat" w:eastAsia="Times New Roman" w:hAnsi="GHEA Grapalat" w:cs="Times New Roman"/>
          <w:i/>
          <w:sz w:val="20"/>
          <w:szCs w:val="20"/>
          <w:lang w:val="pt-BR"/>
        </w:rPr>
        <w:t xml:space="preserve">           </w:t>
      </w:r>
      <w:r w:rsidRPr="0098116D">
        <w:rPr>
          <w:rFonts w:ascii="GHEA Grapalat" w:eastAsia="Times New Roman" w:hAnsi="GHEA Grapalat" w:cs="Times New Roman"/>
          <w:sz w:val="20"/>
          <w:szCs w:val="20"/>
          <w:lang w:val="hy-AM"/>
        </w:rPr>
        <w:t>»</w:t>
      </w:r>
      <w:r w:rsidRPr="0098116D">
        <w:rPr>
          <w:rFonts w:ascii="GHEA Grapalat" w:eastAsia="Times New Roman" w:hAnsi="GHEA Grapalat" w:cs="Times New Roman"/>
          <w:i/>
          <w:sz w:val="20"/>
          <w:szCs w:val="20"/>
          <w:lang w:val="pt-BR"/>
        </w:rPr>
        <w:t xml:space="preserve">                  20   </w:t>
      </w:r>
      <w:r w:rsidRPr="0098116D">
        <w:rPr>
          <w:rFonts w:ascii="GHEA Grapalat" w:eastAsia="Times New Roman" w:hAnsi="GHEA Grapalat" w:cs="Sylfaen"/>
          <w:i/>
          <w:sz w:val="20"/>
          <w:szCs w:val="20"/>
          <w:lang w:val="pt-BR"/>
        </w:rPr>
        <w:t>թ</w:t>
      </w:r>
      <w:r w:rsidRPr="0098116D">
        <w:rPr>
          <w:rFonts w:ascii="GHEA Grapalat" w:eastAsia="Times New Roman" w:hAnsi="GHEA Grapalat" w:cs="Arial"/>
          <w:i/>
          <w:sz w:val="20"/>
          <w:szCs w:val="20"/>
          <w:lang w:val="pt-BR"/>
        </w:rPr>
        <w:t xml:space="preserve">. </w:t>
      </w:r>
      <w:r w:rsidRPr="0098116D">
        <w:rPr>
          <w:rFonts w:ascii="GHEA Grapalat" w:eastAsia="Times New Roman" w:hAnsi="GHEA Grapalat" w:cs="Times New Roman"/>
          <w:i/>
          <w:sz w:val="20"/>
          <w:szCs w:val="20"/>
          <w:lang w:val="pt-BR"/>
        </w:rPr>
        <w:t xml:space="preserve"> </w:t>
      </w:r>
      <w:r w:rsidRPr="0098116D">
        <w:rPr>
          <w:rFonts w:ascii="GHEA Grapalat" w:eastAsia="Times New Roman" w:hAnsi="GHEA Grapalat" w:cs="Sylfaen"/>
          <w:i/>
          <w:sz w:val="20"/>
          <w:szCs w:val="20"/>
          <w:lang w:val="pt-BR"/>
        </w:rPr>
        <w:t>կնքված</w:t>
      </w:r>
      <w:r w:rsidRPr="0098116D">
        <w:rPr>
          <w:rFonts w:ascii="GHEA Grapalat" w:eastAsia="Times New Roman" w:hAnsi="GHEA Grapalat" w:cs="Arial"/>
          <w:i/>
          <w:sz w:val="20"/>
          <w:szCs w:val="20"/>
          <w:lang w:val="pt-BR"/>
        </w:rPr>
        <w:t xml:space="preserve"> </w:t>
      </w:r>
    </w:p>
    <w:p w14:paraId="372D989C" w14:textId="7BE51297" w:rsidR="0098116D" w:rsidRPr="0098116D" w:rsidRDefault="0098116D" w:rsidP="0098116D">
      <w:pPr>
        <w:spacing w:after="0" w:line="240" w:lineRule="auto"/>
        <w:jc w:val="right"/>
        <w:rPr>
          <w:rFonts w:ascii="GHEA Grapalat" w:eastAsia="Times New Roman" w:hAnsi="GHEA Grapalat" w:cs="Arial"/>
          <w:i/>
          <w:sz w:val="20"/>
          <w:szCs w:val="20"/>
          <w:lang w:val="pt-BR"/>
        </w:rPr>
      </w:pPr>
      <w:r w:rsidRPr="0098116D">
        <w:rPr>
          <w:rFonts w:ascii="GHEA Grapalat" w:eastAsia="Times New Roman" w:hAnsi="GHEA Grapalat" w:cs="Sylfaen"/>
          <w:i/>
          <w:sz w:val="20"/>
          <w:szCs w:val="20"/>
          <w:lang w:val="pt-BR"/>
        </w:rPr>
        <w:t>N</w:t>
      </w:r>
      <w:r w:rsidRPr="0098116D">
        <w:rPr>
          <w:rFonts w:ascii="GHEA Grapalat" w:eastAsia="Times New Roman" w:hAnsi="GHEA Grapalat" w:cs="Sylfaen"/>
          <w:i/>
          <w:sz w:val="20"/>
          <w:szCs w:val="20"/>
          <w:lang w:val="hy-AM"/>
        </w:rPr>
        <w:t>ԿՄՄՀ-</w:t>
      </w:r>
      <w:r w:rsidR="00033B39">
        <w:rPr>
          <w:rFonts w:ascii="GHEA Grapalat" w:eastAsia="Times New Roman" w:hAnsi="GHEA Grapalat" w:cs="Sylfaen"/>
          <w:i/>
          <w:sz w:val="20"/>
          <w:szCs w:val="20"/>
          <w:lang w:val="hy-AM"/>
        </w:rPr>
        <w:t>Հ</w:t>
      </w:r>
      <w:r w:rsidRPr="0098116D">
        <w:rPr>
          <w:rFonts w:ascii="GHEA Grapalat" w:eastAsia="Times New Roman" w:hAnsi="GHEA Grapalat" w:cs="Sylfaen"/>
          <w:i/>
          <w:sz w:val="20"/>
          <w:szCs w:val="20"/>
          <w:lang w:val="hy-AM"/>
        </w:rPr>
        <w:t xml:space="preserve">ԲՄԱՇՁԲ-21/4 </w:t>
      </w:r>
      <w:r w:rsidRPr="0098116D">
        <w:rPr>
          <w:rFonts w:ascii="GHEA Grapalat" w:eastAsia="Times New Roman" w:hAnsi="GHEA Grapalat" w:cs="Sylfaen"/>
          <w:i/>
          <w:sz w:val="20"/>
          <w:szCs w:val="20"/>
          <w:lang w:val="pt-BR"/>
        </w:rPr>
        <w:t>ծածկագրով պայմանագրի</w:t>
      </w:r>
    </w:p>
    <w:p w14:paraId="6B44743B" w14:textId="77777777" w:rsidR="0098116D" w:rsidRPr="0098116D" w:rsidRDefault="0098116D" w:rsidP="0098116D">
      <w:pPr>
        <w:spacing w:after="0" w:line="240" w:lineRule="auto"/>
        <w:jc w:val="center"/>
        <w:rPr>
          <w:rFonts w:ascii="GHEA Grapalat" w:eastAsia="Times New Roman" w:hAnsi="GHEA Grapalat" w:cs="Sylfaen"/>
          <w:b/>
          <w:sz w:val="24"/>
          <w:szCs w:val="24"/>
          <w:lang w:val="hy-AM"/>
        </w:rPr>
      </w:pPr>
    </w:p>
    <w:p w14:paraId="3C2BFA4A" w14:textId="77777777" w:rsidR="0098116D" w:rsidRPr="0098116D" w:rsidRDefault="0098116D" w:rsidP="0098116D">
      <w:pPr>
        <w:spacing w:after="0" w:line="240" w:lineRule="auto"/>
        <w:jc w:val="center"/>
        <w:rPr>
          <w:rFonts w:ascii="GHEA Grapalat" w:eastAsia="Times New Roman" w:hAnsi="GHEA Grapalat" w:cs="Times New Roman"/>
          <w:b/>
          <w:sz w:val="24"/>
          <w:szCs w:val="24"/>
          <w:lang w:val="hy-AM"/>
        </w:rPr>
      </w:pPr>
    </w:p>
    <w:p w14:paraId="7E2DB049" w14:textId="77777777" w:rsidR="0098116D" w:rsidRPr="0098116D" w:rsidRDefault="0098116D" w:rsidP="0098116D">
      <w:pPr>
        <w:spacing w:after="0" w:line="240" w:lineRule="auto"/>
        <w:jc w:val="center"/>
        <w:rPr>
          <w:rFonts w:ascii="GHEA Grapalat" w:eastAsia="Times New Roman" w:hAnsi="GHEA Grapalat" w:cs="Times New Roman"/>
          <w:b/>
          <w:sz w:val="24"/>
          <w:szCs w:val="24"/>
          <w:lang w:val="hy-AM"/>
        </w:rPr>
      </w:pPr>
    </w:p>
    <w:p w14:paraId="39D0E4B2" w14:textId="77777777" w:rsidR="0098116D" w:rsidRPr="0098116D" w:rsidRDefault="0098116D" w:rsidP="0098116D">
      <w:pPr>
        <w:spacing w:after="0" w:line="240" w:lineRule="auto"/>
        <w:jc w:val="center"/>
        <w:rPr>
          <w:rFonts w:ascii="GHEA Grapalat" w:eastAsia="Times New Roman" w:hAnsi="GHEA Grapalat" w:cs="Times New Roman"/>
          <w:b/>
          <w:sz w:val="24"/>
          <w:szCs w:val="24"/>
          <w:lang w:val="hy-AM"/>
        </w:rPr>
      </w:pPr>
    </w:p>
    <w:p w14:paraId="1DE24407" w14:textId="77777777" w:rsidR="0098116D" w:rsidRPr="0098116D" w:rsidRDefault="0098116D" w:rsidP="0098116D">
      <w:pPr>
        <w:spacing w:after="0" w:line="240" w:lineRule="auto"/>
        <w:jc w:val="center"/>
        <w:rPr>
          <w:rFonts w:ascii="GHEA Grapalat" w:eastAsia="Times New Roman" w:hAnsi="GHEA Grapalat" w:cs="Arial"/>
          <w:b/>
          <w:sz w:val="24"/>
          <w:szCs w:val="24"/>
          <w:lang w:val="hy-AM"/>
        </w:rPr>
      </w:pPr>
      <w:r w:rsidRPr="0098116D">
        <w:rPr>
          <w:rFonts w:ascii="GHEA Grapalat" w:eastAsia="Times New Roman" w:hAnsi="GHEA Grapalat" w:cs="Sylfaen"/>
          <w:b/>
          <w:sz w:val="24"/>
          <w:szCs w:val="24"/>
          <w:lang w:val="hy-AM"/>
        </w:rPr>
        <w:t>ԾԱՎԱԼԱԹԵՐԹ</w:t>
      </w:r>
      <w:r w:rsidRPr="0098116D">
        <w:rPr>
          <w:rFonts w:ascii="GHEA Grapalat" w:eastAsia="Times New Roman" w:hAnsi="GHEA Grapalat" w:cs="Arial"/>
          <w:b/>
          <w:sz w:val="24"/>
          <w:szCs w:val="24"/>
          <w:lang w:val="hy-AM"/>
        </w:rPr>
        <w:t>-</w:t>
      </w:r>
      <w:r w:rsidRPr="0098116D">
        <w:rPr>
          <w:rFonts w:ascii="GHEA Grapalat" w:eastAsia="Times New Roman" w:hAnsi="GHEA Grapalat" w:cs="Sylfaen"/>
          <w:b/>
          <w:sz w:val="24"/>
          <w:szCs w:val="24"/>
          <w:lang w:val="hy-AM"/>
        </w:rPr>
        <w:t>ՆԱԽԱՀԱՇԻՎ*</w:t>
      </w:r>
    </w:p>
    <w:p w14:paraId="0C587F56" w14:textId="77777777" w:rsidR="0098116D" w:rsidRPr="0098116D" w:rsidRDefault="0098116D" w:rsidP="0098116D">
      <w:pPr>
        <w:spacing w:after="0" w:line="240" w:lineRule="auto"/>
        <w:ind w:firstLine="567"/>
        <w:jc w:val="right"/>
        <w:rPr>
          <w:rFonts w:ascii="GHEA Grapalat" w:eastAsia="Times New Roman" w:hAnsi="GHEA Grapalat" w:cs="Times New Roman"/>
          <w:i/>
          <w:sz w:val="24"/>
          <w:szCs w:val="24"/>
          <w:lang w:val="hy-AM"/>
        </w:rPr>
      </w:pPr>
    </w:p>
    <w:p w14:paraId="3A19C1F6" w14:textId="568B7E9A" w:rsidR="0098116D" w:rsidRPr="0098116D" w:rsidRDefault="0098116D" w:rsidP="0098116D">
      <w:pPr>
        <w:spacing w:after="0" w:line="240" w:lineRule="auto"/>
        <w:ind w:firstLine="567"/>
        <w:jc w:val="center"/>
        <w:rPr>
          <w:rFonts w:ascii="GHEA Grapalat" w:eastAsia="Times New Roman" w:hAnsi="GHEA Grapalat" w:cs="Times New Roman"/>
          <w:b/>
          <w:sz w:val="20"/>
          <w:szCs w:val="24"/>
          <w:lang w:val="pt-BR"/>
        </w:rPr>
      </w:pPr>
      <w:r w:rsidRPr="0098116D">
        <w:rPr>
          <w:rFonts w:ascii="GHEA Grapalat" w:eastAsia="Times New Roman" w:hAnsi="GHEA Grapalat" w:cs="Sylfaen"/>
          <w:b/>
          <w:sz w:val="20"/>
          <w:szCs w:val="24"/>
          <w:lang w:val="hy-AM"/>
        </w:rPr>
        <w:t>Գ.ՄԵՂՐԱՁՈՐ</w:t>
      </w:r>
      <w:r w:rsidRPr="0098116D">
        <w:rPr>
          <w:rFonts w:ascii="GHEA Grapalat" w:eastAsia="Times New Roman" w:hAnsi="GHEA Grapalat" w:cs="Sylfaen"/>
          <w:b/>
          <w:sz w:val="20"/>
          <w:szCs w:val="24"/>
          <w:vertAlign w:val="subscript"/>
          <w:lang w:val="hy-AM"/>
        </w:rPr>
        <w:t xml:space="preserve"> </w:t>
      </w:r>
      <w:r w:rsidRPr="0098116D">
        <w:rPr>
          <w:rFonts w:ascii="GHEA Grapalat" w:eastAsia="Times New Roman" w:hAnsi="GHEA Grapalat" w:cs="Times New Roman"/>
          <w:b/>
          <w:bCs/>
          <w:sz w:val="20"/>
          <w:szCs w:val="20"/>
          <w:lang w:val="hy-AM"/>
        </w:rPr>
        <w:t>7-ՐԴ ՓՈՂՈՑԻ ԱՍՖԱԼՏԱՊԱՏՄԱՆ</w:t>
      </w:r>
      <w:r w:rsidRPr="0098116D">
        <w:rPr>
          <w:rFonts w:ascii="GHEA Grapalat" w:eastAsia="Times New Roman" w:hAnsi="GHEA Grapalat" w:cs="Times Armenian"/>
          <w:b/>
          <w:sz w:val="20"/>
          <w:szCs w:val="24"/>
          <w:lang w:val="pt-BR"/>
        </w:rPr>
        <w:t xml:space="preserve"> </w:t>
      </w:r>
      <w:r w:rsidRPr="0098116D">
        <w:rPr>
          <w:rFonts w:ascii="GHEA Grapalat" w:eastAsia="Times New Roman" w:hAnsi="GHEA Grapalat" w:cs="Sylfaen"/>
          <w:b/>
          <w:sz w:val="20"/>
          <w:szCs w:val="24"/>
          <w:lang w:val="pt-BR"/>
        </w:rPr>
        <w:t>ԱՇԽԱՏԱՆՔՆԵՐԻ</w:t>
      </w:r>
      <w:r w:rsidRPr="0098116D">
        <w:rPr>
          <w:rFonts w:ascii="GHEA Grapalat" w:eastAsia="Times New Roman" w:hAnsi="GHEA Grapalat" w:cs="Times Armenian"/>
          <w:b/>
          <w:sz w:val="20"/>
          <w:szCs w:val="24"/>
          <w:lang w:val="pt-BR"/>
        </w:rPr>
        <w:t xml:space="preserve"> </w:t>
      </w:r>
      <w:r w:rsidRPr="0098116D">
        <w:rPr>
          <w:rFonts w:ascii="GHEA Grapalat" w:eastAsia="Times New Roman" w:hAnsi="GHEA Grapalat" w:cs="Sylfaen"/>
          <w:b/>
          <w:sz w:val="20"/>
          <w:szCs w:val="24"/>
          <w:lang w:val="pt-BR"/>
        </w:rPr>
        <w:t>ԿԱՏԱՐՄԱՆ</w:t>
      </w:r>
    </w:p>
    <w:p w14:paraId="0932CB4B" w14:textId="77777777" w:rsidR="0098116D" w:rsidRPr="0098116D" w:rsidRDefault="0098116D" w:rsidP="0098116D">
      <w:pPr>
        <w:spacing w:after="0" w:line="240" w:lineRule="auto"/>
        <w:ind w:firstLine="567"/>
        <w:jc w:val="right"/>
        <w:rPr>
          <w:rFonts w:ascii="GHEA Grapalat" w:eastAsia="Times New Roman" w:hAnsi="GHEA Grapalat" w:cs="Times New Roman"/>
          <w:i/>
          <w:sz w:val="24"/>
          <w:szCs w:val="24"/>
          <w:lang w:val="pt-BR"/>
        </w:rPr>
      </w:pPr>
    </w:p>
    <w:p w14:paraId="7CADB650" w14:textId="77777777" w:rsidR="0098116D" w:rsidRPr="0098116D" w:rsidRDefault="0098116D" w:rsidP="0098116D">
      <w:pPr>
        <w:spacing w:after="0" w:line="240" w:lineRule="auto"/>
        <w:ind w:firstLine="567"/>
        <w:jc w:val="right"/>
        <w:rPr>
          <w:rFonts w:ascii="GHEA Grapalat" w:eastAsia="Times New Roman" w:hAnsi="GHEA Grapalat" w:cs="Times New Roman"/>
          <w:i/>
          <w:sz w:val="24"/>
          <w:szCs w:val="24"/>
          <w:lang w:val="pt-BR"/>
        </w:rPr>
      </w:pPr>
    </w:p>
    <w:p w14:paraId="2F381280" w14:textId="77777777" w:rsidR="0098116D" w:rsidRPr="0098116D" w:rsidRDefault="0098116D" w:rsidP="0098116D">
      <w:pPr>
        <w:spacing w:after="0" w:line="240" w:lineRule="auto"/>
        <w:ind w:firstLine="567"/>
        <w:jc w:val="right"/>
        <w:rPr>
          <w:rFonts w:ascii="GHEA Grapalat" w:eastAsia="Times New Roman" w:hAnsi="GHEA Grapalat" w:cs="Times New Roman"/>
          <w:i/>
          <w:sz w:val="24"/>
          <w:szCs w:val="24"/>
          <w:lang w:val="pt-BR"/>
        </w:rPr>
      </w:pPr>
    </w:p>
    <w:p w14:paraId="152A80A9" w14:textId="77777777" w:rsidR="0098116D" w:rsidRPr="0098116D" w:rsidRDefault="0098116D" w:rsidP="0098116D">
      <w:pPr>
        <w:spacing w:after="0" w:line="240" w:lineRule="auto"/>
        <w:ind w:firstLine="567"/>
        <w:jc w:val="right"/>
        <w:rPr>
          <w:rFonts w:ascii="GHEA Grapalat" w:eastAsia="Times New Roman" w:hAnsi="GHEA Grapalat" w:cs="Times New Roman"/>
          <w:i/>
          <w:sz w:val="24"/>
          <w:szCs w:val="24"/>
          <w:lang w:val="pt-BR"/>
        </w:rPr>
      </w:pPr>
    </w:p>
    <w:p w14:paraId="1A9683CD" w14:textId="77777777" w:rsidR="0098116D" w:rsidRPr="0098116D" w:rsidRDefault="0098116D" w:rsidP="0098116D">
      <w:pPr>
        <w:spacing w:after="0" w:line="240" w:lineRule="auto"/>
        <w:ind w:firstLine="567"/>
        <w:jc w:val="right"/>
        <w:rPr>
          <w:rFonts w:ascii="GHEA Grapalat" w:eastAsia="Times New Roman" w:hAnsi="GHEA Grapalat" w:cs="Times New Roman"/>
          <w:i/>
          <w:sz w:val="24"/>
          <w:szCs w:val="24"/>
          <w:lang w:val="pt-BR"/>
        </w:rPr>
      </w:pPr>
    </w:p>
    <w:p w14:paraId="1B4B0FFD" w14:textId="7ADA58EF" w:rsidR="0098116D" w:rsidRPr="0098116D" w:rsidRDefault="0098116D" w:rsidP="0098116D">
      <w:pPr>
        <w:spacing w:after="0" w:line="240" w:lineRule="auto"/>
        <w:rPr>
          <w:rFonts w:ascii="GHEA Grapalat" w:eastAsia="Times New Roman" w:hAnsi="GHEA Grapalat" w:cs="Times New Roman"/>
          <w:i/>
          <w:sz w:val="24"/>
          <w:szCs w:val="24"/>
          <w:lang w:val="pt-BR"/>
        </w:rPr>
      </w:pPr>
      <w:r w:rsidRPr="0098116D">
        <w:rPr>
          <w:rFonts w:ascii="GHEA Grapalat" w:eastAsia="Times New Roman" w:hAnsi="GHEA Grapalat" w:cs="Sylfaen"/>
          <w:lang w:val="af-ZA"/>
        </w:rPr>
        <w:t>* Կապալառուն աշխատանքները կատարում է</w:t>
      </w:r>
      <w:r w:rsidRPr="0098116D">
        <w:rPr>
          <w:rFonts w:ascii="GHEA Grapalat" w:eastAsia="Times New Roman" w:hAnsi="GHEA Grapalat" w:cs="Sylfaen"/>
          <w:lang w:val="hy-AM"/>
        </w:rPr>
        <w:t xml:space="preserve">  Կոտայքի  մարզ Մեղրաձոր  համայնք  գ</w:t>
      </w:r>
      <w:r w:rsidRPr="0098116D">
        <w:rPr>
          <w:rFonts w:ascii="GHEA Grapalat" w:eastAsia="Times New Roman" w:hAnsi="GHEA Grapalat" w:cs="Sylfaen"/>
          <w:lang w:val="pt-BR"/>
        </w:rPr>
        <w:t>.</w:t>
      </w:r>
      <w:r w:rsidRPr="0098116D">
        <w:rPr>
          <w:rFonts w:ascii="GHEA Grapalat" w:eastAsia="Times New Roman" w:hAnsi="GHEA Grapalat" w:cs="Sylfaen"/>
          <w:lang w:val="hy-AM"/>
        </w:rPr>
        <w:t xml:space="preserve"> Մեղրաձոր  </w:t>
      </w:r>
      <w:r w:rsidR="001C42CA">
        <w:rPr>
          <w:rFonts w:ascii="GHEA Grapalat" w:eastAsia="Times New Roman" w:hAnsi="GHEA Grapalat" w:cs="Sylfaen"/>
          <w:lang w:val="hy-AM"/>
        </w:rPr>
        <w:t xml:space="preserve">   </w:t>
      </w:r>
      <w:r w:rsidRPr="0098116D">
        <w:rPr>
          <w:rFonts w:ascii="GHEA Grapalat" w:eastAsia="Times New Roman" w:hAnsi="GHEA Grapalat" w:cs="Sylfaen"/>
          <w:lang w:val="pt-BR"/>
        </w:rPr>
        <w:t>7</w:t>
      </w:r>
      <w:r w:rsidRPr="0098116D">
        <w:rPr>
          <w:rFonts w:ascii="GHEA Grapalat" w:eastAsia="Times New Roman" w:hAnsi="GHEA Grapalat" w:cs="Sylfaen"/>
          <w:lang w:val="hy-AM"/>
        </w:rPr>
        <w:t>-րդ փողոց</w:t>
      </w:r>
      <w:r w:rsidRPr="0098116D">
        <w:rPr>
          <w:rFonts w:ascii="GHEA Grapalat" w:eastAsia="Times New Roman" w:hAnsi="GHEA Grapalat" w:cs="Sylfaen"/>
          <w:lang w:val="af-ZA"/>
        </w:rPr>
        <w:t xml:space="preserve"> հասցեում:</w:t>
      </w:r>
    </w:p>
    <w:p w14:paraId="29B11F73" w14:textId="77777777" w:rsidR="0098116D" w:rsidRPr="0098116D" w:rsidRDefault="0098116D" w:rsidP="0098116D">
      <w:pPr>
        <w:spacing w:after="0" w:line="240" w:lineRule="auto"/>
        <w:ind w:firstLine="567"/>
        <w:jc w:val="right"/>
        <w:rPr>
          <w:rFonts w:ascii="GHEA Grapalat" w:eastAsia="Times New Roman" w:hAnsi="GHEA Grapalat" w:cs="Times New Roman"/>
          <w:i/>
          <w:sz w:val="24"/>
          <w:szCs w:val="24"/>
          <w:lang w:val="pt-BR"/>
        </w:rPr>
      </w:pPr>
    </w:p>
    <w:p w14:paraId="0B103DA5" w14:textId="77777777" w:rsidR="0098116D" w:rsidRPr="0098116D" w:rsidRDefault="0098116D" w:rsidP="0098116D">
      <w:pPr>
        <w:spacing w:after="0" w:line="240" w:lineRule="auto"/>
        <w:ind w:firstLine="567"/>
        <w:jc w:val="right"/>
        <w:rPr>
          <w:rFonts w:ascii="GHEA Grapalat" w:eastAsia="Times New Roman" w:hAnsi="GHEA Grapalat" w:cs="Times New Roman"/>
          <w:i/>
          <w:sz w:val="24"/>
          <w:szCs w:val="24"/>
          <w:lang w:val="pt-BR"/>
        </w:rPr>
      </w:pPr>
    </w:p>
    <w:p w14:paraId="0919A5A2" w14:textId="77777777" w:rsidR="0098116D" w:rsidRPr="0098116D" w:rsidRDefault="0098116D" w:rsidP="0098116D">
      <w:pPr>
        <w:spacing w:after="0" w:line="240" w:lineRule="auto"/>
        <w:ind w:firstLine="567"/>
        <w:jc w:val="right"/>
        <w:rPr>
          <w:rFonts w:ascii="GHEA Grapalat" w:eastAsia="Times New Roman" w:hAnsi="GHEA Grapalat" w:cs="Times New Roman"/>
          <w:i/>
          <w:sz w:val="24"/>
          <w:szCs w:val="24"/>
          <w:lang w:val="pt-BR"/>
        </w:rPr>
      </w:pPr>
    </w:p>
    <w:p w14:paraId="37F3DE4A" w14:textId="77777777" w:rsidR="0098116D" w:rsidRPr="0098116D" w:rsidRDefault="0098116D" w:rsidP="0098116D">
      <w:pPr>
        <w:spacing w:after="0" w:line="240" w:lineRule="auto"/>
        <w:ind w:firstLine="567"/>
        <w:jc w:val="right"/>
        <w:rPr>
          <w:rFonts w:ascii="GHEA Grapalat" w:eastAsia="Times New Roman" w:hAnsi="GHEA Grapalat" w:cs="Times New Roman"/>
          <w:i/>
          <w:sz w:val="24"/>
          <w:szCs w:val="24"/>
          <w:lang w:val="pt-BR"/>
        </w:rPr>
      </w:pPr>
    </w:p>
    <w:tbl>
      <w:tblPr>
        <w:tblW w:w="9639" w:type="dxa"/>
        <w:jc w:val="center"/>
        <w:tblLayout w:type="fixed"/>
        <w:tblLook w:val="0000" w:firstRow="0" w:lastRow="0" w:firstColumn="0" w:lastColumn="0" w:noHBand="0" w:noVBand="0"/>
      </w:tblPr>
      <w:tblGrid>
        <w:gridCol w:w="4536"/>
        <w:gridCol w:w="760"/>
        <w:gridCol w:w="4343"/>
      </w:tblGrid>
      <w:tr w:rsidR="0098116D" w:rsidRPr="0098116D" w14:paraId="2907E6FD" w14:textId="77777777" w:rsidTr="00E27A65">
        <w:trPr>
          <w:jc w:val="center"/>
        </w:trPr>
        <w:tc>
          <w:tcPr>
            <w:tcW w:w="4536" w:type="dxa"/>
          </w:tcPr>
          <w:p w14:paraId="21A39DB1" w14:textId="77777777" w:rsidR="0098116D" w:rsidRPr="0098116D" w:rsidRDefault="0098116D" w:rsidP="0098116D">
            <w:pPr>
              <w:spacing w:after="0" w:line="360" w:lineRule="auto"/>
              <w:jc w:val="center"/>
              <w:rPr>
                <w:rFonts w:ascii="GHEA Grapalat" w:eastAsia="Times New Roman" w:hAnsi="GHEA Grapalat" w:cs="Sylfaen"/>
                <w:b/>
                <w:bCs/>
                <w:sz w:val="24"/>
                <w:szCs w:val="24"/>
                <w:lang w:val="nb-NO"/>
              </w:rPr>
            </w:pPr>
            <w:r w:rsidRPr="0098116D">
              <w:rPr>
                <w:rFonts w:ascii="GHEA Grapalat" w:eastAsia="Times New Roman" w:hAnsi="GHEA Grapalat" w:cs="Sylfaen"/>
                <w:b/>
                <w:bCs/>
                <w:sz w:val="24"/>
                <w:szCs w:val="24"/>
                <w:lang w:val="nb-NO"/>
              </w:rPr>
              <w:t>ՊԱՏՎԻՐԱՏՈՒ</w:t>
            </w:r>
          </w:p>
          <w:p w14:paraId="1CE55CDB" w14:textId="77777777" w:rsidR="0098116D" w:rsidRPr="0098116D" w:rsidRDefault="0098116D" w:rsidP="0098116D">
            <w:pPr>
              <w:spacing w:after="0" w:line="240" w:lineRule="auto"/>
              <w:rPr>
                <w:rFonts w:ascii="GHEA Grapalat" w:eastAsia="Times New Roman" w:hAnsi="GHEA Grapalat" w:cs="Times New Roman"/>
                <w:lang w:val="ru-RU"/>
              </w:rPr>
            </w:pPr>
          </w:p>
          <w:p w14:paraId="2627F0F6" w14:textId="77777777" w:rsidR="0098116D" w:rsidRPr="0098116D" w:rsidRDefault="0098116D" w:rsidP="0098116D">
            <w:pPr>
              <w:spacing w:after="0" w:line="240" w:lineRule="auto"/>
              <w:rPr>
                <w:rFonts w:ascii="GHEA Grapalat" w:eastAsia="Times New Roman" w:hAnsi="GHEA Grapalat" w:cs="Times New Roman"/>
                <w:sz w:val="24"/>
                <w:szCs w:val="24"/>
                <w:lang w:val="ru-RU"/>
              </w:rPr>
            </w:pPr>
          </w:p>
          <w:p w14:paraId="6553D812" w14:textId="77777777" w:rsidR="0098116D" w:rsidRPr="0098116D" w:rsidRDefault="0098116D" w:rsidP="0098116D">
            <w:pPr>
              <w:spacing w:after="0" w:line="240" w:lineRule="auto"/>
              <w:jc w:val="center"/>
              <w:rPr>
                <w:rFonts w:ascii="GHEA Grapalat" w:eastAsia="Times New Roman" w:hAnsi="GHEA Grapalat" w:cs="Times New Roman"/>
                <w:sz w:val="24"/>
                <w:szCs w:val="24"/>
                <w:lang w:val="ru-RU"/>
              </w:rPr>
            </w:pPr>
            <w:r w:rsidRPr="0098116D">
              <w:rPr>
                <w:rFonts w:ascii="GHEA Grapalat" w:eastAsia="Times New Roman" w:hAnsi="GHEA Grapalat" w:cs="Times New Roman"/>
                <w:sz w:val="24"/>
                <w:szCs w:val="24"/>
                <w:lang w:val="ru-RU"/>
              </w:rPr>
              <w:t>---------------------------------</w:t>
            </w:r>
          </w:p>
          <w:p w14:paraId="5C95080C" w14:textId="77777777" w:rsidR="0098116D" w:rsidRPr="0098116D" w:rsidRDefault="0098116D" w:rsidP="0098116D">
            <w:pPr>
              <w:spacing w:after="0" w:line="240" w:lineRule="auto"/>
              <w:jc w:val="center"/>
              <w:rPr>
                <w:rFonts w:ascii="GHEA Grapalat" w:eastAsia="Times New Roman" w:hAnsi="GHEA Grapalat" w:cs="Times New Roman"/>
                <w:sz w:val="18"/>
                <w:szCs w:val="18"/>
              </w:rPr>
            </w:pPr>
            <w:r w:rsidRPr="0098116D">
              <w:rPr>
                <w:rFonts w:ascii="GHEA Grapalat" w:eastAsia="Times New Roman" w:hAnsi="GHEA Grapalat" w:cs="Times New Roman"/>
                <w:sz w:val="18"/>
                <w:szCs w:val="18"/>
              </w:rPr>
              <w:t>/</w:t>
            </w:r>
            <w:r w:rsidRPr="0098116D">
              <w:rPr>
                <w:rFonts w:ascii="GHEA Grapalat" w:eastAsia="Times New Roman" w:hAnsi="GHEA Grapalat" w:cs="Sylfaen"/>
                <w:sz w:val="18"/>
                <w:szCs w:val="18"/>
                <w:lang w:val="ru-RU"/>
              </w:rPr>
              <w:t>ստորագրություն</w:t>
            </w:r>
            <w:r w:rsidRPr="0098116D">
              <w:rPr>
                <w:rFonts w:ascii="GHEA Grapalat" w:eastAsia="Times New Roman" w:hAnsi="GHEA Grapalat" w:cs="Times New Roman"/>
                <w:sz w:val="18"/>
                <w:szCs w:val="18"/>
              </w:rPr>
              <w:t>/</w:t>
            </w:r>
          </w:p>
          <w:p w14:paraId="5C62A892" w14:textId="77777777" w:rsidR="0098116D" w:rsidRPr="0098116D" w:rsidRDefault="0098116D" w:rsidP="0098116D">
            <w:pPr>
              <w:spacing w:after="0" w:line="240" w:lineRule="auto"/>
              <w:jc w:val="center"/>
              <w:rPr>
                <w:rFonts w:ascii="GHEA Grapalat" w:eastAsia="Times New Roman" w:hAnsi="GHEA Grapalat" w:cs="Times New Roman"/>
                <w:sz w:val="18"/>
                <w:szCs w:val="18"/>
                <w:lang w:val="ru-RU"/>
              </w:rPr>
            </w:pPr>
            <w:r w:rsidRPr="0098116D">
              <w:rPr>
                <w:rFonts w:ascii="GHEA Grapalat" w:eastAsia="Times New Roman" w:hAnsi="GHEA Grapalat" w:cs="Sylfaen"/>
                <w:sz w:val="18"/>
                <w:szCs w:val="18"/>
                <w:lang w:val="ru-RU"/>
              </w:rPr>
              <w:t>Կ</w:t>
            </w:r>
            <w:r w:rsidRPr="0098116D">
              <w:rPr>
                <w:rFonts w:ascii="GHEA Grapalat" w:eastAsia="Times New Roman" w:hAnsi="GHEA Grapalat" w:cs="Times New Roman"/>
                <w:sz w:val="18"/>
                <w:szCs w:val="18"/>
                <w:lang w:val="ru-RU"/>
              </w:rPr>
              <w:t>.</w:t>
            </w:r>
            <w:r w:rsidRPr="0098116D">
              <w:rPr>
                <w:rFonts w:ascii="GHEA Grapalat" w:eastAsia="Times New Roman" w:hAnsi="GHEA Grapalat" w:cs="Sylfaen"/>
                <w:sz w:val="18"/>
                <w:szCs w:val="18"/>
                <w:lang w:val="ru-RU"/>
              </w:rPr>
              <w:t>Տ</w:t>
            </w:r>
          </w:p>
        </w:tc>
        <w:tc>
          <w:tcPr>
            <w:tcW w:w="760" w:type="dxa"/>
          </w:tcPr>
          <w:p w14:paraId="4FE9DEAD" w14:textId="77777777" w:rsidR="0098116D" w:rsidRPr="0098116D" w:rsidRDefault="0098116D" w:rsidP="0098116D">
            <w:pPr>
              <w:spacing w:after="0" w:line="360" w:lineRule="auto"/>
              <w:jc w:val="center"/>
              <w:rPr>
                <w:rFonts w:ascii="GHEA Grapalat" w:eastAsia="Times New Roman" w:hAnsi="GHEA Grapalat" w:cs="Times New Roman"/>
                <w:sz w:val="24"/>
                <w:szCs w:val="24"/>
                <w:lang w:val="ru-RU"/>
              </w:rPr>
            </w:pPr>
          </w:p>
        </w:tc>
        <w:tc>
          <w:tcPr>
            <w:tcW w:w="4343" w:type="dxa"/>
          </w:tcPr>
          <w:p w14:paraId="5A10736E" w14:textId="77777777" w:rsidR="0098116D" w:rsidRPr="0098116D" w:rsidRDefault="0098116D" w:rsidP="0098116D">
            <w:pPr>
              <w:spacing w:after="0" w:line="360" w:lineRule="auto"/>
              <w:jc w:val="center"/>
              <w:rPr>
                <w:rFonts w:ascii="GHEA Grapalat" w:eastAsia="Times New Roman" w:hAnsi="GHEA Grapalat" w:cs="Sylfaen"/>
                <w:b/>
                <w:bCs/>
                <w:sz w:val="24"/>
                <w:szCs w:val="24"/>
                <w:lang w:val="ru-RU"/>
              </w:rPr>
            </w:pPr>
            <w:r w:rsidRPr="0098116D">
              <w:rPr>
                <w:rFonts w:ascii="GHEA Grapalat" w:eastAsia="Times New Roman" w:hAnsi="GHEA Grapalat" w:cs="Sylfaen"/>
                <w:b/>
                <w:bCs/>
                <w:sz w:val="24"/>
                <w:szCs w:val="24"/>
                <w:lang w:val="pt-BR"/>
              </w:rPr>
              <w:t>ԿԱՊԱԼԱՌՈՒ</w:t>
            </w:r>
          </w:p>
          <w:p w14:paraId="442921F8" w14:textId="77777777" w:rsidR="0098116D" w:rsidRPr="0098116D" w:rsidRDefault="0098116D" w:rsidP="0098116D">
            <w:pPr>
              <w:spacing w:after="0" w:line="240" w:lineRule="auto"/>
              <w:jc w:val="center"/>
              <w:rPr>
                <w:rFonts w:ascii="GHEA Grapalat" w:eastAsia="Times New Roman" w:hAnsi="GHEA Grapalat" w:cs="Times New Roman"/>
                <w:sz w:val="24"/>
                <w:szCs w:val="24"/>
                <w:lang w:val="ru-RU"/>
              </w:rPr>
            </w:pPr>
          </w:p>
          <w:p w14:paraId="79090D38" w14:textId="77777777" w:rsidR="0098116D" w:rsidRPr="0098116D" w:rsidRDefault="0098116D" w:rsidP="0098116D">
            <w:pPr>
              <w:spacing w:after="0" w:line="240" w:lineRule="auto"/>
              <w:jc w:val="center"/>
              <w:rPr>
                <w:rFonts w:ascii="GHEA Grapalat" w:eastAsia="Times New Roman" w:hAnsi="GHEA Grapalat" w:cs="Times New Roman"/>
                <w:sz w:val="24"/>
                <w:szCs w:val="24"/>
                <w:lang w:val="ru-RU"/>
              </w:rPr>
            </w:pPr>
          </w:p>
          <w:p w14:paraId="6B4D0D49" w14:textId="77777777" w:rsidR="0098116D" w:rsidRPr="0098116D" w:rsidRDefault="0098116D" w:rsidP="0098116D">
            <w:pPr>
              <w:spacing w:after="0" w:line="240" w:lineRule="auto"/>
              <w:jc w:val="center"/>
              <w:rPr>
                <w:rFonts w:ascii="GHEA Grapalat" w:eastAsia="Times New Roman" w:hAnsi="GHEA Grapalat" w:cs="Times New Roman"/>
                <w:sz w:val="24"/>
                <w:szCs w:val="24"/>
                <w:lang w:val="ru-RU"/>
              </w:rPr>
            </w:pPr>
            <w:r w:rsidRPr="0098116D">
              <w:rPr>
                <w:rFonts w:ascii="GHEA Grapalat" w:eastAsia="Times New Roman" w:hAnsi="GHEA Grapalat" w:cs="Times New Roman"/>
                <w:sz w:val="24"/>
                <w:szCs w:val="24"/>
                <w:lang w:val="ru-RU"/>
              </w:rPr>
              <w:t>---------------------------------</w:t>
            </w:r>
          </w:p>
          <w:p w14:paraId="060391C0" w14:textId="77777777" w:rsidR="0098116D" w:rsidRPr="0098116D" w:rsidRDefault="0098116D" w:rsidP="0098116D">
            <w:pPr>
              <w:spacing w:after="0" w:line="240" w:lineRule="auto"/>
              <w:jc w:val="center"/>
              <w:rPr>
                <w:rFonts w:ascii="GHEA Grapalat" w:eastAsia="Times New Roman" w:hAnsi="GHEA Grapalat" w:cs="Times New Roman"/>
                <w:sz w:val="18"/>
                <w:szCs w:val="18"/>
              </w:rPr>
            </w:pPr>
            <w:r w:rsidRPr="0098116D">
              <w:rPr>
                <w:rFonts w:ascii="GHEA Grapalat" w:eastAsia="Times New Roman" w:hAnsi="GHEA Grapalat" w:cs="Times New Roman"/>
                <w:sz w:val="18"/>
                <w:szCs w:val="18"/>
              </w:rPr>
              <w:t>/</w:t>
            </w:r>
            <w:r w:rsidRPr="0098116D">
              <w:rPr>
                <w:rFonts w:ascii="GHEA Grapalat" w:eastAsia="Times New Roman" w:hAnsi="GHEA Grapalat" w:cs="Sylfaen"/>
                <w:sz w:val="18"/>
                <w:szCs w:val="18"/>
                <w:lang w:val="ru-RU"/>
              </w:rPr>
              <w:t>ստորագրություն</w:t>
            </w:r>
            <w:r w:rsidRPr="0098116D">
              <w:rPr>
                <w:rFonts w:ascii="GHEA Grapalat" w:eastAsia="Times New Roman" w:hAnsi="GHEA Grapalat" w:cs="Times New Roman"/>
                <w:sz w:val="18"/>
                <w:szCs w:val="18"/>
              </w:rPr>
              <w:t>/</w:t>
            </w:r>
          </w:p>
          <w:p w14:paraId="51FB1956" w14:textId="77777777" w:rsidR="0098116D" w:rsidRPr="0098116D" w:rsidRDefault="0098116D" w:rsidP="0098116D">
            <w:pPr>
              <w:spacing w:after="0" w:line="240" w:lineRule="auto"/>
              <w:jc w:val="center"/>
              <w:rPr>
                <w:rFonts w:ascii="GHEA Grapalat" w:eastAsia="Times New Roman" w:hAnsi="GHEA Grapalat" w:cs="Times New Roman"/>
                <w:lang w:val="ru-RU"/>
              </w:rPr>
            </w:pPr>
            <w:r w:rsidRPr="0098116D">
              <w:rPr>
                <w:rFonts w:ascii="GHEA Grapalat" w:eastAsia="Times New Roman" w:hAnsi="GHEA Grapalat" w:cs="Sylfaen"/>
                <w:sz w:val="18"/>
                <w:szCs w:val="18"/>
                <w:lang w:val="ru-RU"/>
              </w:rPr>
              <w:t>Կ</w:t>
            </w:r>
            <w:r w:rsidRPr="0098116D">
              <w:rPr>
                <w:rFonts w:ascii="GHEA Grapalat" w:eastAsia="Times New Roman" w:hAnsi="GHEA Grapalat" w:cs="Times New Roman"/>
                <w:sz w:val="18"/>
                <w:szCs w:val="18"/>
                <w:lang w:val="ru-RU"/>
              </w:rPr>
              <w:t>.</w:t>
            </w:r>
            <w:r w:rsidRPr="0098116D">
              <w:rPr>
                <w:rFonts w:ascii="GHEA Grapalat" w:eastAsia="Times New Roman" w:hAnsi="GHEA Grapalat" w:cs="Sylfaen"/>
                <w:sz w:val="18"/>
                <w:szCs w:val="18"/>
                <w:lang w:val="ru-RU"/>
              </w:rPr>
              <w:t>Տ</w:t>
            </w:r>
          </w:p>
        </w:tc>
      </w:tr>
    </w:tbl>
    <w:p w14:paraId="4F21F03C" w14:textId="77777777" w:rsidR="0098116D" w:rsidRDefault="0098116D" w:rsidP="000036EF">
      <w:pPr>
        <w:spacing w:after="0" w:line="240" w:lineRule="auto"/>
        <w:ind w:firstLine="567"/>
        <w:jc w:val="right"/>
        <w:rPr>
          <w:rFonts w:ascii="GHEA Grapalat" w:eastAsia="Times New Roman" w:hAnsi="GHEA Grapalat" w:cs="Sylfaen"/>
          <w:i/>
          <w:sz w:val="20"/>
          <w:szCs w:val="20"/>
          <w:lang w:val="pt-BR"/>
        </w:rPr>
      </w:pPr>
    </w:p>
    <w:p w14:paraId="71D652BC" w14:textId="77777777" w:rsidR="0098116D" w:rsidRDefault="0098116D" w:rsidP="000036EF">
      <w:pPr>
        <w:spacing w:after="0" w:line="240" w:lineRule="auto"/>
        <w:ind w:firstLine="567"/>
        <w:jc w:val="right"/>
        <w:rPr>
          <w:rFonts w:ascii="GHEA Grapalat" w:eastAsia="Times New Roman" w:hAnsi="GHEA Grapalat" w:cs="Sylfaen"/>
          <w:i/>
          <w:sz w:val="20"/>
          <w:szCs w:val="20"/>
          <w:lang w:val="pt-BR"/>
        </w:rPr>
      </w:pPr>
    </w:p>
    <w:p w14:paraId="5E0BCE14" w14:textId="77777777" w:rsidR="0098116D" w:rsidRDefault="0098116D" w:rsidP="000036EF">
      <w:pPr>
        <w:spacing w:after="0" w:line="240" w:lineRule="auto"/>
        <w:ind w:firstLine="567"/>
        <w:jc w:val="right"/>
        <w:rPr>
          <w:rFonts w:ascii="GHEA Grapalat" w:eastAsia="Times New Roman" w:hAnsi="GHEA Grapalat" w:cs="Sylfaen"/>
          <w:i/>
          <w:sz w:val="20"/>
          <w:szCs w:val="20"/>
          <w:lang w:val="pt-BR"/>
        </w:rPr>
      </w:pPr>
    </w:p>
    <w:p w14:paraId="0B8B832A" w14:textId="77777777" w:rsidR="0098116D" w:rsidRDefault="0098116D" w:rsidP="000036EF">
      <w:pPr>
        <w:spacing w:after="0" w:line="240" w:lineRule="auto"/>
        <w:ind w:firstLine="567"/>
        <w:jc w:val="right"/>
        <w:rPr>
          <w:rFonts w:ascii="GHEA Grapalat" w:eastAsia="Times New Roman" w:hAnsi="GHEA Grapalat" w:cs="Sylfaen"/>
          <w:i/>
          <w:sz w:val="20"/>
          <w:szCs w:val="20"/>
          <w:lang w:val="pt-BR"/>
        </w:rPr>
      </w:pPr>
    </w:p>
    <w:p w14:paraId="0F940404" w14:textId="77777777" w:rsidR="0098116D" w:rsidRDefault="0098116D" w:rsidP="000036EF">
      <w:pPr>
        <w:spacing w:after="0" w:line="240" w:lineRule="auto"/>
        <w:ind w:firstLine="567"/>
        <w:jc w:val="right"/>
        <w:rPr>
          <w:rFonts w:ascii="GHEA Grapalat" w:eastAsia="Times New Roman" w:hAnsi="GHEA Grapalat" w:cs="Sylfaen"/>
          <w:i/>
          <w:sz w:val="20"/>
          <w:szCs w:val="20"/>
          <w:lang w:val="pt-BR"/>
        </w:rPr>
      </w:pPr>
    </w:p>
    <w:p w14:paraId="677DE75D" w14:textId="77777777" w:rsidR="0098116D" w:rsidRDefault="0098116D" w:rsidP="000036EF">
      <w:pPr>
        <w:spacing w:after="0" w:line="240" w:lineRule="auto"/>
        <w:ind w:firstLine="567"/>
        <w:jc w:val="right"/>
        <w:rPr>
          <w:rFonts w:ascii="GHEA Grapalat" w:eastAsia="Times New Roman" w:hAnsi="GHEA Grapalat" w:cs="Sylfaen"/>
          <w:i/>
          <w:sz w:val="20"/>
          <w:szCs w:val="20"/>
          <w:lang w:val="pt-BR"/>
        </w:rPr>
      </w:pPr>
    </w:p>
    <w:p w14:paraId="01B86F23" w14:textId="77777777" w:rsidR="0098116D" w:rsidRDefault="0098116D" w:rsidP="000036EF">
      <w:pPr>
        <w:spacing w:after="0" w:line="240" w:lineRule="auto"/>
        <w:ind w:firstLine="567"/>
        <w:jc w:val="right"/>
        <w:rPr>
          <w:rFonts w:ascii="GHEA Grapalat" w:eastAsia="Times New Roman" w:hAnsi="GHEA Grapalat" w:cs="Sylfaen"/>
          <w:i/>
          <w:sz w:val="20"/>
          <w:szCs w:val="20"/>
          <w:lang w:val="pt-BR"/>
        </w:rPr>
      </w:pPr>
    </w:p>
    <w:p w14:paraId="70DF681C" w14:textId="77777777" w:rsidR="0098116D" w:rsidRDefault="0098116D" w:rsidP="000036EF">
      <w:pPr>
        <w:spacing w:after="0" w:line="240" w:lineRule="auto"/>
        <w:ind w:firstLine="567"/>
        <w:jc w:val="right"/>
        <w:rPr>
          <w:rFonts w:ascii="GHEA Grapalat" w:eastAsia="Times New Roman" w:hAnsi="GHEA Grapalat" w:cs="Sylfaen"/>
          <w:i/>
          <w:sz w:val="20"/>
          <w:szCs w:val="20"/>
          <w:lang w:val="pt-BR"/>
        </w:rPr>
      </w:pPr>
    </w:p>
    <w:p w14:paraId="2122D2CD" w14:textId="77777777" w:rsidR="0098116D" w:rsidRDefault="0098116D" w:rsidP="000036EF">
      <w:pPr>
        <w:spacing w:after="0" w:line="240" w:lineRule="auto"/>
        <w:ind w:firstLine="567"/>
        <w:jc w:val="right"/>
        <w:rPr>
          <w:rFonts w:ascii="GHEA Grapalat" w:eastAsia="Times New Roman" w:hAnsi="GHEA Grapalat" w:cs="Sylfaen"/>
          <w:i/>
          <w:sz w:val="20"/>
          <w:szCs w:val="20"/>
          <w:lang w:val="pt-BR"/>
        </w:rPr>
      </w:pPr>
    </w:p>
    <w:p w14:paraId="53201E1D" w14:textId="77777777" w:rsidR="0098116D" w:rsidRDefault="0098116D" w:rsidP="000036EF">
      <w:pPr>
        <w:spacing w:after="0" w:line="240" w:lineRule="auto"/>
        <w:ind w:firstLine="567"/>
        <w:jc w:val="right"/>
        <w:rPr>
          <w:rFonts w:ascii="GHEA Grapalat" w:eastAsia="Times New Roman" w:hAnsi="GHEA Grapalat" w:cs="Sylfaen"/>
          <w:i/>
          <w:sz w:val="20"/>
          <w:szCs w:val="20"/>
          <w:lang w:val="pt-BR"/>
        </w:rPr>
      </w:pPr>
    </w:p>
    <w:p w14:paraId="59E1CF85" w14:textId="77777777" w:rsidR="0098116D" w:rsidRDefault="0098116D" w:rsidP="000036EF">
      <w:pPr>
        <w:spacing w:after="0" w:line="240" w:lineRule="auto"/>
        <w:ind w:firstLine="567"/>
        <w:jc w:val="right"/>
        <w:rPr>
          <w:rFonts w:ascii="GHEA Grapalat" w:eastAsia="Times New Roman" w:hAnsi="GHEA Grapalat" w:cs="Sylfaen"/>
          <w:i/>
          <w:sz w:val="20"/>
          <w:szCs w:val="20"/>
          <w:lang w:val="pt-BR"/>
        </w:rPr>
      </w:pPr>
    </w:p>
    <w:p w14:paraId="0F6D80D1" w14:textId="77777777" w:rsidR="0098116D" w:rsidRDefault="0098116D" w:rsidP="000036EF">
      <w:pPr>
        <w:spacing w:after="0" w:line="240" w:lineRule="auto"/>
        <w:ind w:firstLine="567"/>
        <w:jc w:val="right"/>
        <w:rPr>
          <w:rFonts w:ascii="GHEA Grapalat" w:eastAsia="Times New Roman" w:hAnsi="GHEA Grapalat" w:cs="Sylfaen"/>
          <w:i/>
          <w:sz w:val="20"/>
          <w:szCs w:val="20"/>
          <w:lang w:val="pt-BR"/>
        </w:rPr>
      </w:pPr>
    </w:p>
    <w:p w14:paraId="75D90307" w14:textId="77777777" w:rsidR="0098116D" w:rsidRDefault="0098116D" w:rsidP="000036EF">
      <w:pPr>
        <w:spacing w:after="0" w:line="240" w:lineRule="auto"/>
        <w:ind w:firstLine="567"/>
        <w:jc w:val="right"/>
        <w:rPr>
          <w:rFonts w:ascii="GHEA Grapalat" w:eastAsia="Times New Roman" w:hAnsi="GHEA Grapalat" w:cs="Sylfaen"/>
          <w:i/>
          <w:sz w:val="20"/>
          <w:szCs w:val="20"/>
          <w:lang w:val="pt-BR"/>
        </w:rPr>
      </w:pPr>
    </w:p>
    <w:p w14:paraId="01022400" w14:textId="77777777" w:rsidR="0098116D" w:rsidRDefault="0098116D" w:rsidP="000036EF">
      <w:pPr>
        <w:spacing w:after="0" w:line="240" w:lineRule="auto"/>
        <w:ind w:firstLine="567"/>
        <w:jc w:val="right"/>
        <w:rPr>
          <w:rFonts w:ascii="GHEA Grapalat" w:eastAsia="Times New Roman" w:hAnsi="GHEA Grapalat" w:cs="Sylfaen"/>
          <w:i/>
          <w:sz w:val="20"/>
          <w:szCs w:val="20"/>
          <w:lang w:val="pt-BR"/>
        </w:rPr>
      </w:pPr>
    </w:p>
    <w:p w14:paraId="0B0696B7" w14:textId="77777777" w:rsidR="0098116D" w:rsidRDefault="0098116D" w:rsidP="000036EF">
      <w:pPr>
        <w:spacing w:after="0" w:line="240" w:lineRule="auto"/>
        <w:ind w:firstLine="567"/>
        <w:jc w:val="right"/>
        <w:rPr>
          <w:rFonts w:ascii="GHEA Grapalat" w:eastAsia="Times New Roman" w:hAnsi="GHEA Grapalat" w:cs="Sylfaen"/>
          <w:i/>
          <w:sz w:val="20"/>
          <w:szCs w:val="20"/>
          <w:lang w:val="pt-BR"/>
        </w:rPr>
      </w:pPr>
    </w:p>
    <w:p w14:paraId="5C4E516A" w14:textId="77777777" w:rsidR="0098116D" w:rsidRDefault="0098116D" w:rsidP="000036EF">
      <w:pPr>
        <w:spacing w:after="0" w:line="240" w:lineRule="auto"/>
        <w:ind w:firstLine="567"/>
        <w:jc w:val="right"/>
        <w:rPr>
          <w:rFonts w:ascii="GHEA Grapalat" w:eastAsia="Times New Roman" w:hAnsi="GHEA Grapalat" w:cs="Sylfaen"/>
          <w:i/>
          <w:sz w:val="20"/>
          <w:szCs w:val="20"/>
          <w:lang w:val="pt-BR"/>
        </w:rPr>
      </w:pPr>
    </w:p>
    <w:p w14:paraId="772F59CA" w14:textId="77777777" w:rsidR="0098116D" w:rsidRDefault="0098116D" w:rsidP="000036EF">
      <w:pPr>
        <w:spacing w:after="0" w:line="240" w:lineRule="auto"/>
        <w:ind w:firstLine="567"/>
        <w:jc w:val="right"/>
        <w:rPr>
          <w:rFonts w:ascii="GHEA Grapalat" w:eastAsia="Times New Roman" w:hAnsi="GHEA Grapalat" w:cs="Sylfaen"/>
          <w:i/>
          <w:sz w:val="20"/>
          <w:szCs w:val="20"/>
          <w:lang w:val="pt-BR"/>
        </w:rPr>
      </w:pPr>
    </w:p>
    <w:p w14:paraId="52D0A2B5" w14:textId="77777777" w:rsidR="0098116D" w:rsidRDefault="0098116D" w:rsidP="000036EF">
      <w:pPr>
        <w:spacing w:after="0" w:line="240" w:lineRule="auto"/>
        <w:ind w:firstLine="567"/>
        <w:jc w:val="right"/>
        <w:rPr>
          <w:rFonts w:ascii="GHEA Grapalat" w:eastAsia="Times New Roman" w:hAnsi="GHEA Grapalat" w:cs="Sylfaen"/>
          <w:i/>
          <w:sz w:val="20"/>
          <w:szCs w:val="20"/>
          <w:lang w:val="pt-BR"/>
        </w:rPr>
      </w:pPr>
    </w:p>
    <w:p w14:paraId="55B4611C" w14:textId="77777777" w:rsidR="0098116D" w:rsidRDefault="0098116D" w:rsidP="000036EF">
      <w:pPr>
        <w:spacing w:after="0" w:line="240" w:lineRule="auto"/>
        <w:ind w:firstLine="567"/>
        <w:jc w:val="right"/>
        <w:rPr>
          <w:rFonts w:ascii="GHEA Grapalat" w:eastAsia="Times New Roman" w:hAnsi="GHEA Grapalat" w:cs="Sylfaen"/>
          <w:i/>
          <w:sz w:val="20"/>
          <w:szCs w:val="20"/>
          <w:lang w:val="pt-BR"/>
        </w:rPr>
      </w:pPr>
    </w:p>
    <w:p w14:paraId="7EFF40D4" w14:textId="77777777" w:rsidR="0098116D" w:rsidRDefault="0098116D" w:rsidP="000036EF">
      <w:pPr>
        <w:spacing w:after="0" w:line="240" w:lineRule="auto"/>
        <w:ind w:firstLine="567"/>
        <w:jc w:val="right"/>
        <w:rPr>
          <w:rFonts w:ascii="GHEA Grapalat" w:eastAsia="Times New Roman" w:hAnsi="GHEA Grapalat" w:cs="Sylfaen"/>
          <w:i/>
          <w:sz w:val="20"/>
          <w:szCs w:val="20"/>
          <w:lang w:val="pt-BR"/>
        </w:rPr>
      </w:pPr>
    </w:p>
    <w:p w14:paraId="0520EB0C" w14:textId="77777777" w:rsidR="0098116D" w:rsidRDefault="0098116D" w:rsidP="000036EF">
      <w:pPr>
        <w:spacing w:after="0" w:line="240" w:lineRule="auto"/>
        <w:ind w:firstLine="567"/>
        <w:jc w:val="right"/>
        <w:rPr>
          <w:rFonts w:ascii="GHEA Grapalat" w:eastAsia="Times New Roman" w:hAnsi="GHEA Grapalat" w:cs="Sylfaen"/>
          <w:i/>
          <w:sz w:val="20"/>
          <w:szCs w:val="20"/>
          <w:lang w:val="pt-BR"/>
        </w:rPr>
      </w:pPr>
    </w:p>
    <w:p w14:paraId="3FD36737" w14:textId="77777777" w:rsidR="0098116D" w:rsidRDefault="0098116D" w:rsidP="000036EF">
      <w:pPr>
        <w:spacing w:after="0" w:line="240" w:lineRule="auto"/>
        <w:ind w:firstLine="567"/>
        <w:jc w:val="right"/>
        <w:rPr>
          <w:rFonts w:ascii="GHEA Grapalat" w:eastAsia="Times New Roman" w:hAnsi="GHEA Grapalat" w:cs="Sylfaen"/>
          <w:i/>
          <w:sz w:val="20"/>
          <w:szCs w:val="20"/>
          <w:lang w:val="pt-BR"/>
        </w:rPr>
      </w:pPr>
    </w:p>
    <w:p w14:paraId="1D35193B" w14:textId="77777777" w:rsidR="0098116D" w:rsidRDefault="0098116D" w:rsidP="000036EF">
      <w:pPr>
        <w:spacing w:after="0" w:line="240" w:lineRule="auto"/>
        <w:ind w:firstLine="567"/>
        <w:jc w:val="right"/>
        <w:rPr>
          <w:rFonts w:ascii="GHEA Grapalat" w:eastAsia="Times New Roman" w:hAnsi="GHEA Grapalat" w:cs="Sylfaen"/>
          <w:i/>
          <w:sz w:val="20"/>
          <w:szCs w:val="20"/>
          <w:lang w:val="pt-BR"/>
        </w:rPr>
      </w:pPr>
    </w:p>
    <w:p w14:paraId="6E0EDA87" w14:textId="77777777" w:rsidR="0098116D" w:rsidRDefault="0098116D" w:rsidP="000036EF">
      <w:pPr>
        <w:spacing w:after="0" w:line="240" w:lineRule="auto"/>
        <w:ind w:firstLine="567"/>
        <w:jc w:val="right"/>
        <w:rPr>
          <w:rFonts w:ascii="GHEA Grapalat" w:eastAsia="Times New Roman" w:hAnsi="GHEA Grapalat" w:cs="Sylfaen"/>
          <w:i/>
          <w:sz w:val="20"/>
          <w:szCs w:val="20"/>
          <w:lang w:val="pt-BR"/>
        </w:rPr>
      </w:pPr>
    </w:p>
    <w:p w14:paraId="6B99FACD" w14:textId="77777777" w:rsidR="0098116D" w:rsidRDefault="0098116D" w:rsidP="000036EF">
      <w:pPr>
        <w:spacing w:after="0" w:line="240" w:lineRule="auto"/>
        <w:ind w:firstLine="567"/>
        <w:jc w:val="right"/>
        <w:rPr>
          <w:rFonts w:ascii="GHEA Grapalat" w:eastAsia="Times New Roman" w:hAnsi="GHEA Grapalat" w:cs="Sylfaen"/>
          <w:i/>
          <w:sz w:val="20"/>
          <w:szCs w:val="20"/>
          <w:lang w:val="pt-BR"/>
        </w:rPr>
      </w:pPr>
    </w:p>
    <w:p w14:paraId="24829B2F" w14:textId="77777777" w:rsidR="0098116D" w:rsidRDefault="0098116D" w:rsidP="000036EF">
      <w:pPr>
        <w:spacing w:after="0" w:line="240" w:lineRule="auto"/>
        <w:ind w:firstLine="567"/>
        <w:jc w:val="right"/>
        <w:rPr>
          <w:rFonts w:ascii="GHEA Grapalat" w:eastAsia="Times New Roman" w:hAnsi="GHEA Grapalat" w:cs="Sylfaen"/>
          <w:i/>
          <w:sz w:val="20"/>
          <w:szCs w:val="20"/>
          <w:lang w:val="pt-BR"/>
        </w:rPr>
      </w:pPr>
    </w:p>
    <w:p w14:paraId="3FDD1353" w14:textId="65413A51" w:rsidR="0098116D" w:rsidRPr="0098116D" w:rsidRDefault="0098116D" w:rsidP="0098116D">
      <w:pPr>
        <w:spacing w:after="0" w:line="240" w:lineRule="auto"/>
        <w:ind w:firstLine="567"/>
        <w:jc w:val="right"/>
        <w:rPr>
          <w:rFonts w:ascii="GHEA Grapalat" w:eastAsia="Times New Roman" w:hAnsi="GHEA Grapalat" w:cs="Arial"/>
          <w:i/>
          <w:sz w:val="20"/>
          <w:szCs w:val="20"/>
          <w:lang w:val="pt-BR"/>
        </w:rPr>
      </w:pPr>
      <w:r w:rsidRPr="0098116D">
        <w:rPr>
          <w:rFonts w:ascii="GHEA Grapalat" w:eastAsia="Times New Roman" w:hAnsi="GHEA Grapalat" w:cs="Sylfaen"/>
          <w:i/>
          <w:sz w:val="20"/>
          <w:szCs w:val="20"/>
          <w:lang w:val="hy-AM"/>
        </w:rPr>
        <w:t>Հավելված</w:t>
      </w:r>
      <w:r w:rsidRPr="0098116D">
        <w:rPr>
          <w:rFonts w:ascii="GHEA Grapalat" w:eastAsia="Times New Roman" w:hAnsi="GHEA Grapalat" w:cs="Arial"/>
          <w:i/>
          <w:sz w:val="20"/>
          <w:szCs w:val="20"/>
          <w:lang w:val="hy-AM"/>
        </w:rPr>
        <w:t xml:space="preserve"> </w:t>
      </w:r>
      <w:r w:rsidRPr="0098116D">
        <w:rPr>
          <w:rFonts w:ascii="GHEA Grapalat" w:eastAsia="Times New Roman" w:hAnsi="GHEA Grapalat" w:cs="Sylfaen"/>
          <w:i/>
          <w:sz w:val="20"/>
          <w:szCs w:val="20"/>
          <w:lang w:val="hy-AM"/>
        </w:rPr>
        <w:t>թիվ</w:t>
      </w:r>
      <w:r w:rsidRPr="0098116D">
        <w:rPr>
          <w:rFonts w:ascii="GHEA Grapalat" w:eastAsia="Times New Roman" w:hAnsi="GHEA Grapalat" w:cs="Arial"/>
          <w:i/>
          <w:sz w:val="20"/>
          <w:szCs w:val="20"/>
          <w:lang w:val="hy-AM"/>
        </w:rPr>
        <w:t xml:space="preserve"> 1</w:t>
      </w:r>
      <w:r w:rsidRPr="0098116D">
        <w:rPr>
          <w:rFonts w:ascii="GHEA Grapalat" w:eastAsia="Times New Roman" w:hAnsi="GHEA Grapalat" w:cs="Arial"/>
          <w:i/>
          <w:sz w:val="20"/>
          <w:szCs w:val="20"/>
          <w:lang w:val="pt-BR"/>
        </w:rPr>
        <w:t>.</w:t>
      </w:r>
      <w:r>
        <w:rPr>
          <w:rFonts w:ascii="GHEA Grapalat" w:eastAsia="Times New Roman" w:hAnsi="GHEA Grapalat" w:cs="Arial"/>
          <w:i/>
          <w:sz w:val="20"/>
          <w:szCs w:val="20"/>
          <w:lang w:val="pt-BR"/>
        </w:rPr>
        <w:t>3</w:t>
      </w:r>
    </w:p>
    <w:p w14:paraId="1F3B3736" w14:textId="77777777" w:rsidR="0098116D" w:rsidRPr="0098116D" w:rsidRDefault="0098116D" w:rsidP="0098116D">
      <w:pPr>
        <w:spacing w:after="0" w:line="240" w:lineRule="auto"/>
        <w:ind w:firstLine="567"/>
        <w:jc w:val="right"/>
        <w:rPr>
          <w:rFonts w:ascii="GHEA Grapalat" w:eastAsia="Times New Roman" w:hAnsi="GHEA Grapalat" w:cs="Arial"/>
          <w:i/>
          <w:sz w:val="20"/>
          <w:szCs w:val="20"/>
          <w:lang w:val="pt-BR"/>
        </w:rPr>
      </w:pPr>
      <w:r w:rsidRPr="0098116D">
        <w:rPr>
          <w:rFonts w:ascii="GHEA Grapalat" w:eastAsia="Times New Roman" w:hAnsi="GHEA Grapalat" w:cs="Times New Roman"/>
          <w:sz w:val="20"/>
          <w:szCs w:val="20"/>
          <w:lang w:val="hy-AM"/>
        </w:rPr>
        <w:t>«</w:t>
      </w:r>
      <w:r w:rsidRPr="0098116D">
        <w:rPr>
          <w:rFonts w:ascii="GHEA Grapalat" w:eastAsia="Times New Roman" w:hAnsi="GHEA Grapalat" w:cs="Times New Roman"/>
          <w:i/>
          <w:sz w:val="20"/>
          <w:szCs w:val="20"/>
          <w:lang w:val="pt-BR"/>
        </w:rPr>
        <w:t xml:space="preserve">           </w:t>
      </w:r>
      <w:r w:rsidRPr="0098116D">
        <w:rPr>
          <w:rFonts w:ascii="GHEA Grapalat" w:eastAsia="Times New Roman" w:hAnsi="GHEA Grapalat" w:cs="Times New Roman"/>
          <w:sz w:val="20"/>
          <w:szCs w:val="20"/>
          <w:lang w:val="hy-AM"/>
        </w:rPr>
        <w:t>»</w:t>
      </w:r>
      <w:r w:rsidRPr="0098116D">
        <w:rPr>
          <w:rFonts w:ascii="GHEA Grapalat" w:eastAsia="Times New Roman" w:hAnsi="GHEA Grapalat" w:cs="Times New Roman"/>
          <w:i/>
          <w:sz w:val="20"/>
          <w:szCs w:val="20"/>
          <w:lang w:val="pt-BR"/>
        </w:rPr>
        <w:t xml:space="preserve">                  20   </w:t>
      </w:r>
      <w:r w:rsidRPr="0098116D">
        <w:rPr>
          <w:rFonts w:ascii="GHEA Grapalat" w:eastAsia="Times New Roman" w:hAnsi="GHEA Grapalat" w:cs="Sylfaen"/>
          <w:i/>
          <w:sz w:val="20"/>
          <w:szCs w:val="20"/>
          <w:lang w:val="pt-BR"/>
        </w:rPr>
        <w:t>թ</w:t>
      </w:r>
      <w:r w:rsidRPr="0098116D">
        <w:rPr>
          <w:rFonts w:ascii="GHEA Grapalat" w:eastAsia="Times New Roman" w:hAnsi="GHEA Grapalat" w:cs="Arial"/>
          <w:i/>
          <w:sz w:val="20"/>
          <w:szCs w:val="20"/>
          <w:lang w:val="pt-BR"/>
        </w:rPr>
        <w:t xml:space="preserve">. </w:t>
      </w:r>
      <w:r w:rsidRPr="0098116D">
        <w:rPr>
          <w:rFonts w:ascii="GHEA Grapalat" w:eastAsia="Times New Roman" w:hAnsi="GHEA Grapalat" w:cs="Times New Roman"/>
          <w:i/>
          <w:sz w:val="20"/>
          <w:szCs w:val="20"/>
          <w:lang w:val="pt-BR"/>
        </w:rPr>
        <w:t xml:space="preserve"> </w:t>
      </w:r>
      <w:r w:rsidRPr="0098116D">
        <w:rPr>
          <w:rFonts w:ascii="GHEA Grapalat" w:eastAsia="Times New Roman" w:hAnsi="GHEA Grapalat" w:cs="Sylfaen"/>
          <w:i/>
          <w:sz w:val="20"/>
          <w:szCs w:val="20"/>
          <w:lang w:val="pt-BR"/>
        </w:rPr>
        <w:t>կնքված</w:t>
      </w:r>
      <w:r w:rsidRPr="0098116D">
        <w:rPr>
          <w:rFonts w:ascii="GHEA Grapalat" w:eastAsia="Times New Roman" w:hAnsi="GHEA Grapalat" w:cs="Arial"/>
          <w:i/>
          <w:sz w:val="20"/>
          <w:szCs w:val="20"/>
          <w:lang w:val="pt-BR"/>
        </w:rPr>
        <w:t xml:space="preserve"> </w:t>
      </w:r>
    </w:p>
    <w:p w14:paraId="3DC1E736" w14:textId="1E0722F8" w:rsidR="0098116D" w:rsidRPr="0098116D" w:rsidRDefault="0098116D" w:rsidP="0098116D">
      <w:pPr>
        <w:spacing w:after="0" w:line="240" w:lineRule="auto"/>
        <w:jc w:val="right"/>
        <w:rPr>
          <w:rFonts w:ascii="GHEA Grapalat" w:eastAsia="Times New Roman" w:hAnsi="GHEA Grapalat" w:cs="Arial"/>
          <w:i/>
          <w:sz w:val="20"/>
          <w:szCs w:val="20"/>
          <w:lang w:val="pt-BR"/>
        </w:rPr>
      </w:pPr>
      <w:r w:rsidRPr="0098116D">
        <w:rPr>
          <w:rFonts w:ascii="GHEA Grapalat" w:eastAsia="Times New Roman" w:hAnsi="GHEA Grapalat" w:cs="Sylfaen"/>
          <w:i/>
          <w:sz w:val="20"/>
          <w:szCs w:val="20"/>
          <w:lang w:val="pt-BR"/>
        </w:rPr>
        <w:t>N</w:t>
      </w:r>
      <w:r w:rsidRPr="0098116D">
        <w:rPr>
          <w:rFonts w:ascii="GHEA Grapalat" w:eastAsia="Times New Roman" w:hAnsi="GHEA Grapalat" w:cs="Sylfaen"/>
          <w:i/>
          <w:sz w:val="20"/>
          <w:szCs w:val="20"/>
          <w:lang w:val="hy-AM"/>
        </w:rPr>
        <w:t>ԿՄՄՀ-</w:t>
      </w:r>
      <w:r w:rsidR="00033B39">
        <w:rPr>
          <w:rFonts w:ascii="GHEA Grapalat" w:eastAsia="Times New Roman" w:hAnsi="GHEA Grapalat" w:cs="Sylfaen"/>
          <w:i/>
          <w:sz w:val="20"/>
          <w:szCs w:val="20"/>
          <w:lang w:val="hy-AM"/>
        </w:rPr>
        <w:t>Հ</w:t>
      </w:r>
      <w:r w:rsidRPr="0098116D">
        <w:rPr>
          <w:rFonts w:ascii="GHEA Grapalat" w:eastAsia="Times New Roman" w:hAnsi="GHEA Grapalat" w:cs="Sylfaen"/>
          <w:i/>
          <w:sz w:val="20"/>
          <w:szCs w:val="20"/>
          <w:lang w:val="hy-AM"/>
        </w:rPr>
        <w:t xml:space="preserve">ԲՄԱՇՁԲ-21/4 </w:t>
      </w:r>
      <w:r w:rsidRPr="0098116D">
        <w:rPr>
          <w:rFonts w:ascii="GHEA Grapalat" w:eastAsia="Times New Roman" w:hAnsi="GHEA Grapalat" w:cs="Sylfaen"/>
          <w:i/>
          <w:sz w:val="20"/>
          <w:szCs w:val="20"/>
          <w:lang w:val="pt-BR"/>
        </w:rPr>
        <w:t>ծածկագրով պայմանագրի</w:t>
      </w:r>
    </w:p>
    <w:p w14:paraId="52CFDF3A" w14:textId="77777777" w:rsidR="0098116D" w:rsidRPr="0098116D" w:rsidRDefault="0098116D" w:rsidP="0098116D">
      <w:pPr>
        <w:spacing w:after="0" w:line="240" w:lineRule="auto"/>
        <w:jc w:val="center"/>
        <w:rPr>
          <w:rFonts w:ascii="GHEA Grapalat" w:eastAsia="Times New Roman" w:hAnsi="GHEA Grapalat" w:cs="Sylfaen"/>
          <w:b/>
          <w:sz w:val="24"/>
          <w:szCs w:val="24"/>
          <w:lang w:val="hy-AM"/>
        </w:rPr>
      </w:pPr>
    </w:p>
    <w:p w14:paraId="0BB3A165" w14:textId="77777777" w:rsidR="0098116D" w:rsidRPr="0098116D" w:rsidRDefault="0098116D" w:rsidP="0098116D">
      <w:pPr>
        <w:spacing w:after="0" w:line="240" w:lineRule="auto"/>
        <w:jc w:val="center"/>
        <w:rPr>
          <w:rFonts w:ascii="GHEA Grapalat" w:eastAsia="Times New Roman" w:hAnsi="GHEA Grapalat" w:cs="Times New Roman"/>
          <w:b/>
          <w:sz w:val="24"/>
          <w:szCs w:val="24"/>
          <w:lang w:val="hy-AM"/>
        </w:rPr>
      </w:pPr>
    </w:p>
    <w:p w14:paraId="054353B2" w14:textId="77777777" w:rsidR="0098116D" w:rsidRPr="0098116D" w:rsidRDefault="0098116D" w:rsidP="0098116D">
      <w:pPr>
        <w:spacing w:after="0" w:line="240" w:lineRule="auto"/>
        <w:jc w:val="center"/>
        <w:rPr>
          <w:rFonts w:ascii="GHEA Grapalat" w:eastAsia="Times New Roman" w:hAnsi="GHEA Grapalat" w:cs="Times New Roman"/>
          <w:b/>
          <w:sz w:val="24"/>
          <w:szCs w:val="24"/>
          <w:lang w:val="hy-AM"/>
        </w:rPr>
      </w:pPr>
    </w:p>
    <w:p w14:paraId="02EE8964" w14:textId="77777777" w:rsidR="0098116D" w:rsidRPr="0098116D" w:rsidRDefault="0098116D" w:rsidP="0098116D">
      <w:pPr>
        <w:spacing w:after="0" w:line="240" w:lineRule="auto"/>
        <w:jc w:val="center"/>
        <w:rPr>
          <w:rFonts w:ascii="GHEA Grapalat" w:eastAsia="Times New Roman" w:hAnsi="GHEA Grapalat" w:cs="Times New Roman"/>
          <w:b/>
          <w:sz w:val="24"/>
          <w:szCs w:val="24"/>
          <w:lang w:val="hy-AM"/>
        </w:rPr>
      </w:pPr>
    </w:p>
    <w:p w14:paraId="14197DE0" w14:textId="77777777" w:rsidR="0098116D" w:rsidRPr="0098116D" w:rsidRDefault="0098116D" w:rsidP="0098116D">
      <w:pPr>
        <w:spacing w:after="0" w:line="240" w:lineRule="auto"/>
        <w:jc w:val="center"/>
        <w:rPr>
          <w:rFonts w:ascii="GHEA Grapalat" w:eastAsia="Times New Roman" w:hAnsi="GHEA Grapalat" w:cs="Arial"/>
          <w:b/>
          <w:sz w:val="24"/>
          <w:szCs w:val="24"/>
          <w:lang w:val="hy-AM"/>
        </w:rPr>
      </w:pPr>
      <w:r w:rsidRPr="0098116D">
        <w:rPr>
          <w:rFonts w:ascii="GHEA Grapalat" w:eastAsia="Times New Roman" w:hAnsi="GHEA Grapalat" w:cs="Sylfaen"/>
          <w:b/>
          <w:sz w:val="24"/>
          <w:szCs w:val="24"/>
          <w:lang w:val="hy-AM"/>
        </w:rPr>
        <w:t>ԾԱՎԱԼԱԹԵՐԹ</w:t>
      </w:r>
      <w:r w:rsidRPr="0098116D">
        <w:rPr>
          <w:rFonts w:ascii="GHEA Grapalat" w:eastAsia="Times New Roman" w:hAnsi="GHEA Grapalat" w:cs="Arial"/>
          <w:b/>
          <w:sz w:val="24"/>
          <w:szCs w:val="24"/>
          <w:lang w:val="hy-AM"/>
        </w:rPr>
        <w:t>-</w:t>
      </w:r>
      <w:r w:rsidRPr="0098116D">
        <w:rPr>
          <w:rFonts w:ascii="GHEA Grapalat" w:eastAsia="Times New Roman" w:hAnsi="GHEA Grapalat" w:cs="Sylfaen"/>
          <w:b/>
          <w:sz w:val="24"/>
          <w:szCs w:val="24"/>
          <w:lang w:val="hy-AM"/>
        </w:rPr>
        <w:t>ՆԱԽԱՀԱՇԻՎ*</w:t>
      </w:r>
    </w:p>
    <w:p w14:paraId="30FEA4DD" w14:textId="77777777" w:rsidR="0098116D" w:rsidRPr="0098116D" w:rsidRDefault="0098116D" w:rsidP="0098116D">
      <w:pPr>
        <w:spacing w:after="0" w:line="240" w:lineRule="auto"/>
        <w:ind w:firstLine="567"/>
        <w:jc w:val="right"/>
        <w:rPr>
          <w:rFonts w:ascii="GHEA Grapalat" w:eastAsia="Times New Roman" w:hAnsi="GHEA Grapalat" w:cs="Times New Roman"/>
          <w:i/>
          <w:sz w:val="24"/>
          <w:szCs w:val="24"/>
          <w:lang w:val="hy-AM"/>
        </w:rPr>
      </w:pPr>
    </w:p>
    <w:p w14:paraId="34077C64" w14:textId="67C20D89" w:rsidR="0098116D" w:rsidRPr="0098116D" w:rsidRDefault="0098116D" w:rsidP="0098116D">
      <w:pPr>
        <w:spacing w:after="0" w:line="240" w:lineRule="auto"/>
        <w:ind w:firstLine="567"/>
        <w:jc w:val="center"/>
        <w:rPr>
          <w:rFonts w:ascii="GHEA Grapalat" w:eastAsia="Times New Roman" w:hAnsi="GHEA Grapalat" w:cs="Times New Roman"/>
          <w:b/>
          <w:sz w:val="20"/>
          <w:szCs w:val="24"/>
          <w:lang w:val="pt-BR"/>
        </w:rPr>
      </w:pPr>
      <w:r w:rsidRPr="0098116D">
        <w:rPr>
          <w:rFonts w:ascii="GHEA Grapalat" w:eastAsia="Times New Roman" w:hAnsi="GHEA Grapalat" w:cs="Sylfaen"/>
          <w:b/>
          <w:sz w:val="20"/>
          <w:szCs w:val="24"/>
          <w:lang w:val="hy-AM"/>
        </w:rPr>
        <w:t>Գ.Մ</w:t>
      </w:r>
      <w:r w:rsidR="001C42CA">
        <w:rPr>
          <w:rFonts w:ascii="GHEA Grapalat" w:eastAsia="Times New Roman" w:hAnsi="GHEA Grapalat" w:cs="Sylfaen"/>
          <w:b/>
          <w:sz w:val="20"/>
          <w:szCs w:val="24"/>
          <w:lang w:val="hy-AM"/>
        </w:rPr>
        <w:t>ԱՐՄԱՐԻԿ</w:t>
      </w:r>
      <w:r w:rsidRPr="0098116D">
        <w:rPr>
          <w:rFonts w:ascii="GHEA Grapalat" w:eastAsia="Times New Roman" w:hAnsi="GHEA Grapalat" w:cs="Sylfaen"/>
          <w:b/>
          <w:sz w:val="20"/>
          <w:szCs w:val="24"/>
          <w:vertAlign w:val="subscript"/>
          <w:lang w:val="hy-AM"/>
        </w:rPr>
        <w:t xml:space="preserve"> </w:t>
      </w:r>
      <w:r w:rsidR="001C42CA">
        <w:rPr>
          <w:rFonts w:ascii="GHEA Grapalat" w:eastAsia="Times New Roman" w:hAnsi="GHEA Grapalat" w:cs="Times New Roman"/>
          <w:b/>
          <w:bCs/>
          <w:sz w:val="20"/>
          <w:szCs w:val="20"/>
          <w:lang w:val="hy-AM"/>
        </w:rPr>
        <w:t xml:space="preserve">1-ԻՆ </w:t>
      </w:r>
      <w:r w:rsidRPr="0098116D">
        <w:rPr>
          <w:rFonts w:ascii="GHEA Grapalat" w:eastAsia="Times New Roman" w:hAnsi="GHEA Grapalat" w:cs="Times New Roman"/>
          <w:b/>
          <w:bCs/>
          <w:sz w:val="20"/>
          <w:szCs w:val="20"/>
          <w:lang w:val="hy-AM"/>
        </w:rPr>
        <w:t>ՓՈՂՈՑԻ ԱՍՖԱԼՏԱՊԱՏՄԱՆ</w:t>
      </w:r>
      <w:r w:rsidRPr="0098116D">
        <w:rPr>
          <w:rFonts w:ascii="GHEA Grapalat" w:eastAsia="Times New Roman" w:hAnsi="GHEA Grapalat" w:cs="Times Armenian"/>
          <w:b/>
          <w:sz w:val="20"/>
          <w:szCs w:val="24"/>
          <w:lang w:val="pt-BR"/>
        </w:rPr>
        <w:t xml:space="preserve"> </w:t>
      </w:r>
      <w:r w:rsidRPr="0098116D">
        <w:rPr>
          <w:rFonts w:ascii="GHEA Grapalat" w:eastAsia="Times New Roman" w:hAnsi="GHEA Grapalat" w:cs="Sylfaen"/>
          <w:b/>
          <w:sz w:val="20"/>
          <w:szCs w:val="24"/>
          <w:lang w:val="pt-BR"/>
        </w:rPr>
        <w:t>ԱՇԽԱՏԱՆՔՆԵՐԻ</w:t>
      </w:r>
      <w:r w:rsidRPr="0098116D">
        <w:rPr>
          <w:rFonts w:ascii="GHEA Grapalat" w:eastAsia="Times New Roman" w:hAnsi="GHEA Grapalat" w:cs="Times Armenian"/>
          <w:b/>
          <w:sz w:val="20"/>
          <w:szCs w:val="24"/>
          <w:lang w:val="pt-BR"/>
        </w:rPr>
        <w:t xml:space="preserve"> </w:t>
      </w:r>
      <w:r w:rsidRPr="0098116D">
        <w:rPr>
          <w:rFonts w:ascii="GHEA Grapalat" w:eastAsia="Times New Roman" w:hAnsi="GHEA Grapalat" w:cs="Sylfaen"/>
          <w:b/>
          <w:sz w:val="20"/>
          <w:szCs w:val="24"/>
          <w:lang w:val="pt-BR"/>
        </w:rPr>
        <w:t>ԿԱՏԱՐՄԱՆ</w:t>
      </w:r>
    </w:p>
    <w:p w14:paraId="1E3BD475" w14:textId="77777777" w:rsidR="0098116D" w:rsidRPr="0098116D" w:rsidRDefault="0098116D" w:rsidP="0098116D">
      <w:pPr>
        <w:spacing w:after="0" w:line="240" w:lineRule="auto"/>
        <w:ind w:firstLine="567"/>
        <w:jc w:val="right"/>
        <w:rPr>
          <w:rFonts w:ascii="GHEA Grapalat" w:eastAsia="Times New Roman" w:hAnsi="GHEA Grapalat" w:cs="Times New Roman"/>
          <w:i/>
          <w:sz w:val="24"/>
          <w:szCs w:val="24"/>
          <w:lang w:val="pt-BR"/>
        </w:rPr>
      </w:pPr>
    </w:p>
    <w:p w14:paraId="785254F5" w14:textId="77777777" w:rsidR="0098116D" w:rsidRPr="0098116D" w:rsidRDefault="0098116D" w:rsidP="0098116D">
      <w:pPr>
        <w:spacing w:after="0" w:line="240" w:lineRule="auto"/>
        <w:ind w:firstLine="567"/>
        <w:jc w:val="right"/>
        <w:rPr>
          <w:rFonts w:ascii="GHEA Grapalat" w:eastAsia="Times New Roman" w:hAnsi="GHEA Grapalat" w:cs="Times New Roman"/>
          <w:i/>
          <w:sz w:val="24"/>
          <w:szCs w:val="24"/>
          <w:lang w:val="pt-BR"/>
        </w:rPr>
      </w:pPr>
    </w:p>
    <w:p w14:paraId="09922DA6" w14:textId="77777777" w:rsidR="0098116D" w:rsidRPr="0098116D" w:rsidRDefault="0098116D" w:rsidP="0098116D">
      <w:pPr>
        <w:spacing w:after="0" w:line="240" w:lineRule="auto"/>
        <w:ind w:firstLine="567"/>
        <w:jc w:val="right"/>
        <w:rPr>
          <w:rFonts w:ascii="GHEA Grapalat" w:eastAsia="Times New Roman" w:hAnsi="GHEA Grapalat" w:cs="Times New Roman"/>
          <w:i/>
          <w:sz w:val="24"/>
          <w:szCs w:val="24"/>
          <w:lang w:val="pt-BR"/>
        </w:rPr>
      </w:pPr>
    </w:p>
    <w:p w14:paraId="47EDE97C" w14:textId="77777777" w:rsidR="0098116D" w:rsidRPr="0098116D" w:rsidRDefault="0098116D" w:rsidP="0098116D">
      <w:pPr>
        <w:spacing w:after="0" w:line="240" w:lineRule="auto"/>
        <w:ind w:firstLine="567"/>
        <w:jc w:val="right"/>
        <w:rPr>
          <w:rFonts w:ascii="GHEA Grapalat" w:eastAsia="Times New Roman" w:hAnsi="GHEA Grapalat" w:cs="Times New Roman"/>
          <w:i/>
          <w:sz w:val="24"/>
          <w:szCs w:val="24"/>
          <w:lang w:val="pt-BR"/>
        </w:rPr>
      </w:pPr>
    </w:p>
    <w:p w14:paraId="0D230C06" w14:textId="77777777" w:rsidR="0098116D" w:rsidRPr="0098116D" w:rsidRDefault="0098116D" w:rsidP="0098116D">
      <w:pPr>
        <w:spacing w:after="0" w:line="240" w:lineRule="auto"/>
        <w:ind w:firstLine="567"/>
        <w:jc w:val="right"/>
        <w:rPr>
          <w:rFonts w:ascii="GHEA Grapalat" w:eastAsia="Times New Roman" w:hAnsi="GHEA Grapalat" w:cs="Times New Roman"/>
          <w:i/>
          <w:sz w:val="24"/>
          <w:szCs w:val="24"/>
          <w:lang w:val="pt-BR"/>
        </w:rPr>
      </w:pPr>
    </w:p>
    <w:p w14:paraId="1490EAB8" w14:textId="5788365E" w:rsidR="0098116D" w:rsidRPr="0098116D" w:rsidRDefault="0098116D" w:rsidP="0098116D">
      <w:pPr>
        <w:spacing w:after="0" w:line="240" w:lineRule="auto"/>
        <w:rPr>
          <w:rFonts w:ascii="GHEA Grapalat" w:eastAsia="Times New Roman" w:hAnsi="GHEA Grapalat" w:cs="Times New Roman"/>
          <w:i/>
          <w:sz w:val="24"/>
          <w:szCs w:val="24"/>
          <w:lang w:val="pt-BR"/>
        </w:rPr>
      </w:pPr>
      <w:r w:rsidRPr="0098116D">
        <w:rPr>
          <w:rFonts w:ascii="GHEA Grapalat" w:eastAsia="Times New Roman" w:hAnsi="GHEA Grapalat" w:cs="Sylfaen"/>
          <w:lang w:val="af-ZA"/>
        </w:rPr>
        <w:t>* Կապալառուն աշխատանքները կատարում է</w:t>
      </w:r>
      <w:r w:rsidRPr="0098116D">
        <w:rPr>
          <w:rFonts w:ascii="GHEA Grapalat" w:eastAsia="Times New Roman" w:hAnsi="GHEA Grapalat" w:cs="Sylfaen"/>
          <w:lang w:val="hy-AM"/>
        </w:rPr>
        <w:t xml:space="preserve">  Կոտայքի  մարզ Մեղրաձոր  համայնք  գ</w:t>
      </w:r>
      <w:r w:rsidRPr="0098116D">
        <w:rPr>
          <w:rFonts w:ascii="GHEA Grapalat" w:eastAsia="Times New Roman" w:hAnsi="GHEA Grapalat" w:cs="Sylfaen"/>
          <w:lang w:val="pt-BR"/>
        </w:rPr>
        <w:t>.</w:t>
      </w:r>
      <w:r w:rsidRPr="0098116D">
        <w:rPr>
          <w:rFonts w:ascii="GHEA Grapalat" w:eastAsia="Times New Roman" w:hAnsi="GHEA Grapalat" w:cs="Sylfaen"/>
          <w:lang w:val="hy-AM"/>
        </w:rPr>
        <w:t xml:space="preserve"> Մ</w:t>
      </w:r>
      <w:r w:rsidR="001C42CA">
        <w:rPr>
          <w:rFonts w:ascii="GHEA Grapalat" w:eastAsia="Times New Roman" w:hAnsi="GHEA Grapalat" w:cs="Sylfaen"/>
          <w:lang w:val="hy-AM"/>
        </w:rPr>
        <w:t>արմարիկ</w:t>
      </w:r>
      <w:r w:rsidRPr="0098116D">
        <w:rPr>
          <w:rFonts w:ascii="GHEA Grapalat" w:eastAsia="Times New Roman" w:hAnsi="GHEA Grapalat" w:cs="Sylfaen"/>
          <w:lang w:val="hy-AM"/>
        </w:rPr>
        <w:t xml:space="preserve">  </w:t>
      </w:r>
      <w:r w:rsidR="001C42CA">
        <w:rPr>
          <w:rFonts w:ascii="GHEA Grapalat" w:eastAsia="Times New Roman" w:hAnsi="GHEA Grapalat" w:cs="Sylfaen"/>
          <w:lang w:val="hy-AM"/>
        </w:rPr>
        <w:t xml:space="preserve">   1</w:t>
      </w:r>
      <w:r w:rsidRPr="0098116D">
        <w:rPr>
          <w:rFonts w:ascii="GHEA Grapalat" w:eastAsia="Times New Roman" w:hAnsi="GHEA Grapalat" w:cs="Sylfaen"/>
          <w:lang w:val="hy-AM"/>
        </w:rPr>
        <w:t>-</w:t>
      </w:r>
      <w:r w:rsidR="001C42CA">
        <w:rPr>
          <w:rFonts w:ascii="GHEA Grapalat" w:eastAsia="Times New Roman" w:hAnsi="GHEA Grapalat" w:cs="Sylfaen"/>
          <w:lang w:val="hy-AM"/>
        </w:rPr>
        <w:t>ին</w:t>
      </w:r>
      <w:r w:rsidRPr="0098116D">
        <w:rPr>
          <w:rFonts w:ascii="GHEA Grapalat" w:eastAsia="Times New Roman" w:hAnsi="GHEA Grapalat" w:cs="Sylfaen"/>
          <w:lang w:val="hy-AM"/>
        </w:rPr>
        <w:t xml:space="preserve"> փողոց</w:t>
      </w:r>
      <w:r w:rsidRPr="0098116D">
        <w:rPr>
          <w:rFonts w:ascii="GHEA Grapalat" w:eastAsia="Times New Roman" w:hAnsi="GHEA Grapalat" w:cs="Sylfaen"/>
          <w:lang w:val="af-ZA"/>
        </w:rPr>
        <w:t xml:space="preserve"> հասցեում:</w:t>
      </w:r>
    </w:p>
    <w:p w14:paraId="16895296" w14:textId="77777777" w:rsidR="0098116D" w:rsidRPr="0098116D" w:rsidRDefault="0098116D" w:rsidP="0098116D">
      <w:pPr>
        <w:spacing w:after="0" w:line="240" w:lineRule="auto"/>
        <w:ind w:firstLine="567"/>
        <w:jc w:val="right"/>
        <w:rPr>
          <w:rFonts w:ascii="GHEA Grapalat" w:eastAsia="Times New Roman" w:hAnsi="GHEA Grapalat" w:cs="Times New Roman"/>
          <w:i/>
          <w:sz w:val="24"/>
          <w:szCs w:val="24"/>
          <w:lang w:val="pt-BR"/>
        </w:rPr>
      </w:pPr>
    </w:p>
    <w:p w14:paraId="2D3211BF" w14:textId="77777777" w:rsidR="0098116D" w:rsidRPr="0098116D" w:rsidRDefault="0098116D" w:rsidP="0098116D">
      <w:pPr>
        <w:spacing w:after="0" w:line="240" w:lineRule="auto"/>
        <w:ind w:firstLine="567"/>
        <w:jc w:val="right"/>
        <w:rPr>
          <w:rFonts w:ascii="GHEA Grapalat" w:eastAsia="Times New Roman" w:hAnsi="GHEA Grapalat" w:cs="Times New Roman"/>
          <w:i/>
          <w:sz w:val="24"/>
          <w:szCs w:val="24"/>
          <w:lang w:val="pt-BR"/>
        </w:rPr>
      </w:pPr>
    </w:p>
    <w:p w14:paraId="74DF8A46" w14:textId="77777777" w:rsidR="0098116D" w:rsidRPr="0098116D" w:rsidRDefault="0098116D" w:rsidP="0098116D">
      <w:pPr>
        <w:spacing w:after="0" w:line="240" w:lineRule="auto"/>
        <w:ind w:firstLine="567"/>
        <w:jc w:val="right"/>
        <w:rPr>
          <w:rFonts w:ascii="GHEA Grapalat" w:eastAsia="Times New Roman" w:hAnsi="GHEA Grapalat" w:cs="Times New Roman"/>
          <w:i/>
          <w:sz w:val="24"/>
          <w:szCs w:val="24"/>
          <w:lang w:val="pt-BR"/>
        </w:rPr>
      </w:pPr>
    </w:p>
    <w:p w14:paraId="3EC8A0FB" w14:textId="77777777" w:rsidR="0098116D" w:rsidRPr="0098116D" w:rsidRDefault="0098116D" w:rsidP="0098116D">
      <w:pPr>
        <w:spacing w:after="0" w:line="240" w:lineRule="auto"/>
        <w:ind w:firstLine="567"/>
        <w:jc w:val="right"/>
        <w:rPr>
          <w:rFonts w:ascii="GHEA Grapalat" w:eastAsia="Times New Roman" w:hAnsi="GHEA Grapalat" w:cs="Times New Roman"/>
          <w:i/>
          <w:sz w:val="24"/>
          <w:szCs w:val="24"/>
          <w:lang w:val="pt-BR"/>
        </w:rPr>
      </w:pPr>
    </w:p>
    <w:tbl>
      <w:tblPr>
        <w:tblW w:w="9639" w:type="dxa"/>
        <w:jc w:val="center"/>
        <w:tblLayout w:type="fixed"/>
        <w:tblLook w:val="0000" w:firstRow="0" w:lastRow="0" w:firstColumn="0" w:lastColumn="0" w:noHBand="0" w:noVBand="0"/>
      </w:tblPr>
      <w:tblGrid>
        <w:gridCol w:w="4536"/>
        <w:gridCol w:w="760"/>
        <w:gridCol w:w="4343"/>
      </w:tblGrid>
      <w:tr w:rsidR="0098116D" w:rsidRPr="0098116D" w14:paraId="34414114" w14:textId="77777777" w:rsidTr="00E27A65">
        <w:trPr>
          <w:jc w:val="center"/>
        </w:trPr>
        <w:tc>
          <w:tcPr>
            <w:tcW w:w="4536" w:type="dxa"/>
          </w:tcPr>
          <w:p w14:paraId="31D49946" w14:textId="77777777" w:rsidR="0098116D" w:rsidRPr="0098116D" w:rsidRDefault="0098116D" w:rsidP="0098116D">
            <w:pPr>
              <w:spacing w:after="0" w:line="360" w:lineRule="auto"/>
              <w:jc w:val="center"/>
              <w:rPr>
                <w:rFonts w:ascii="GHEA Grapalat" w:eastAsia="Times New Roman" w:hAnsi="GHEA Grapalat" w:cs="Sylfaen"/>
                <w:b/>
                <w:bCs/>
                <w:sz w:val="24"/>
                <w:szCs w:val="24"/>
                <w:lang w:val="nb-NO"/>
              </w:rPr>
            </w:pPr>
            <w:r w:rsidRPr="0098116D">
              <w:rPr>
                <w:rFonts w:ascii="GHEA Grapalat" w:eastAsia="Times New Roman" w:hAnsi="GHEA Grapalat" w:cs="Sylfaen"/>
                <w:b/>
                <w:bCs/>
                <w:sz w:val="24"/>
                <w:szCs w:val="24"/>
                <w:lang w:val="nb-NO"/>
              </w:rPr>
              <w:t>ՊԱՏՎԻՐԱՏՈՒ</w:t>
            </w:r>
          </w:p>
          <w:p w14:paraId="4408CEF9" w14:textId="77777777" w:rsidR="0098116D" w:rsidRPr="0098116D" w:rsidRDefault="0098116D" w:rsidP="0098116D">
            <w:pPr>
              <w:spacing w:after="0" w:line="240" w:lineRule="auto"/>
              <w:rPr>
                <w:rFonts w:ascii="GHEA Grapalat" w:eastAsia="Times New Roman" w:hAnsi="GHEA Grapalat" w:cs="Times New Roman"/>
                <w:lang w:val="ru-RU"/>
              </w:rPr>
            </w:pPr>
          </w:p>
          <w:p w14:paraId="20F8F74F" w14:textId="77777777" w:rsidR="0098116D" w:rsidRPr="0098116D" w:rsidRDefault="0098116D" w:rsidP="0098116D">
            <w:pPr>
              <w:spacing w:after="0" w:line="240" w:lineRule="auto"/>
              <w:rPr>
                <w:rFonts w:ascii="GHEA Grapalat" w:eastAsia="Times New Roman" w:hAnsi="GHEA Grapalat" w:cs="Times New Roman"/>
                <w:sz w:val="24"/>
                <w:szCs w:val="24"/>
                <w:lang w:val="ru-RU"/>
              </w:rPr>
            </w:pPr>
          </w:p>
          <w:p w14:paraId="0A3444CE" w14:textId="77777777" w:rsidR="0098116D" w:rsidRPr="0098116D" w:rsidRDefault="0098116D" w:rsidP="0098116D">
            <w:pPr>
              <w:spacing w:after="0" w:line="240" w:lineRule="auto"/>
              <w:jc w:val="center"/>
              <w:rPr>
                <w:rFonts w:ascii="GHEA Grapalat" w:eastAsia="Times New Roman" w:hAnsi="GHEA Grapalat" w:cs="Times New Roman"/>
                <w:sz w:val="24"/>
                <w:szCs w:val="24"/>
                <w:lang w:val="ru-RU"/>
              </w:rPr>
            </w:pPr>
            <w:r w:rsidRPr="0098116D">
              <w:rPr>
                <w:rFonts w:ascii="GHEA Grapalat" w:eastAsia="Times New Roman" w:hAnsi="GHEA Grapalat" w:cs="Times New Roman"/>
                <w:sz w:val="24"/>
                <w:szCs w:val="24"/>
                <w:lang w:val="ru-RU"/>
              </w:rPr>
              <w:t>---------------------------------</w:t>
            </w:r>
          </w:p>
          <w:p w14:paraId="124041AB" w14:textId="77777777" w:rsidR="0098116D" w:rsidRPr="0098116D" w:rsidRDefault="0098116D" w:rsidP="0098116D">
            <w:pPr>
              <w:spacing w:after="0" w:line="240" w:lineRule="auto"/>
              <w:jc w:val="center"/>
              <w:rPr>
                <w:rFonts w:ascii="GHEA Grapalat" w:eastAsia="Times New Roman" w:hAnsi="GHEA Grapalat" w:cs="Times New Roman"/>
                <w:sz w:val="18"/>
                <w:szCs w:val="18"/>
              </w:rPr>
            </w:pPr>
            <w:r w:rsidRPr="0098116D">
              <w:rPr>
                <w:rFonts w:ascii="GHEA Grapalat" w:eastAsia="Times New Roman" w:hAnsi="GHEA Grapalat" w:cs="Times New Roman"/>
                <w:sz w:val="18"/>
                <w:szCs w:val="18"/>
              </w:rPr>
              <w:t>/</w:t>
            </w:r>
            <w:r w:rsidRPr="0098116D">
              <w:rPr>
                <w:rFonts w:ascii="GHEA Grapalat" w:eastAsia="Times New Roman" w:hAnsi="GHEA Grapalat" w:cs="Sylfaen"/>
                <w:sz w:val="18"/>
                <w:szCs w:val="18"/>
                <w:lang w:val="ru-RU"/>
              </w:rPr>
              <w:t>ստորագրություն</w:t>
            </w:r>
            <w:r w:rsidRPr="0098116D">
              <w:rPr>
                <w:rFonts w:ascii="GHEA Grapalat" w:eastAsia="Times New Roman" w:hAnsi="GHEA Grapalat" w:cs="Times New Roman"/>
                <w:sz w:val="18"/>
                <w:szCs w:val="18"/>
              </w:rPr>
              <w:t>/</w:t>
            </w:r>
          </w:p>
          <w:p w14:paraId="462404C1" w14:textId="77777777" w:rsidR="0098116D" w:rsidRPr="0098116D" w:rsidRDefault="0098116D" w:rsidP="0098116D">
            <w:pPr>
              <w:spacing w:after="0" w:line="240" w:lineRule="auto"/>
              <w:jc w:val="center"/>
              <w:rPr>
                <w:rFonts w:ascii="GHEA Grapalat" w:eastAsia="Times New Roman" w:hAnsi="GHEA Grapalat" w:cs="Times New Roman"/>
                <w:sz w:val="18"/>
                <w:szCs w:val="18"/>
                <w:lang w:val="ru-RU"/>
              </w:rPr>
            </w:pPr>
            <w:r w:rsidRPr="0098116D">
              <w:rPr>
                <w:rFonts w:ascii="GHEA Grapalat" w:eastAsia="Times New Roman" w:hAnsi="GHEA Grapalat" w:cs="Sylfaen"/>
                <w:sz w:val="18"/>
                <w:szCs w:val="18"/>
                <w:lang w:val="ru-RU"/>
              </w:rPr>
              <w:t>Կ</w:t>
            </w:r>
            <w:r w:rsidRPr="0098116D">
              <w:rPr>
                <w:rFonts w:ascii="GHEA Grapalat" w:eastAsia="Times New Roman" w:hAnsi="GHEA Grapalat" w:cs="Times New Roman"/>
                <w:sz w:val="18"/>
                <w:szCs w:val="18"/>
                <w:lang w:val="ru-RU"/>
              </w:rPr>
              <w:t>.</w:t>
            </w:r>
            <w:r w:rsidRPr="0098116D">
              <w:rPr>
                <w:rFonts w:ascii="GHEA Grapalat" w:eastAsia="Times New Roman" w:hAnsi="GHEA Grapalat" w:cs="Sylfaen"/>
                <w:sz w:val="18"/>
                <w:szCs w:val="18"/>
                <w:lang w:val="ru-RU"/>
              </w:rPr>
              <w:t>Տ</w:t>
            </w:r>
          </w:p>
        </w:tc>
        <w:tc>
          <w:tcPr>
            <w:tcW w:w="760" w:type="dxa"/>
          </w:tcPr>
          <w:p w14:paraId="6ED72C76" w14:textId="77777777" w:rsidR="0098116D" w:rsidRPr="0098116D" w:rsidRDefault="0098116D" w:rsidP="0098116D">
            <w:pPr>
              <w:spacing w:after="0" w:line="360" w:lineRule="auto"/>
              <w:jc w:val="center"/>
              <w:rPr>
                <w:rFonts w:ascii="GHEA Grapalat" w:eastAsia="Times New Roman" w:hAnsi="GHEA Grapalat" w:cs="Times New Roman"/>
                <w:sz w:val="24"/>
                <w:szCs w:val="24"/>
                <w:lang w:val="ru-RU"/>
              </w:rPr>
            </w:pPr>
          </w:p>
        </w:tc>
        <w:tc>
          <w:tcPr>
            <w:tcW w:w="4343" w:type="dxa"/>
          </w:tcPr>
          <w:p w14:paraId="4FD1AE97" w14:textId="77777777" w:rsidR="0098116D" w:rsidRPr="0098116D" w:rsidRDefault="0098116D" w:rsidP="0098116D">
            <w:pPr>
              <w:spacing w:after="0" w:line="360" w:lineRule="auto"/>
              <w:jc w:val="center"/>
              <w:rPr>
                <w:rFonts w:ascii="GHEA Grapalat" w:eastAsia="Times New Roman" w:hAnsi="GHEA Grapalat" w:cs="Sylfaen"/>
                <w:b/>
                <w:bCs/>
                <w:sz w:val="24"/>
                <w:szCs w:val="24"/>
                <w:lang w:val="ru-RU"/>
              </w:rPr>
            </w:pPr>
            <w:r w:rsidRPr="0098116D">
              <w:rPr>
                <w:rFonts w:ascii="GHEA Grapalat" w:eastAsia="Times New Roman" w:hAnsi="GHEA Grapalat" w:cs="Sylfaen"/>
                <w:b/>
                <w:bCs/>
                <w:sz w:val="24"/>
                <w:szCs w:val="24"/>
                <w:lang w:val="pt-BR"/>
              </w:rPr>
              <w:t>ԿԱՊԱԼԱՌՈՒ</w:t>
            </w:r>
          </w:p>
          <w:p w14:paraId="3A23BD48" w14:textId="77777777" w:rsidR="0098116D" w:rsidRPr="0098116D" w:rsidRDefault="0098116D" w:rsidP="0098116D">
            <w:pPr>
              <w:spacing w:after="0" w:line="240" w:lineRule="auto"/>
              <w:jc w:val="center"/>
              <w:rPr>
                <w:rFonts w:ascii="GHEA Grapalat" w:eastAsia="Times New Roman" w:hAnsi="GHEA Grapalat" w:cs="Times New Roman"/>
                <w:sz w:val="24"/>
                <w:szCs w:val="24"/>
                <w:lang w:val="ru-RU"/>
              </w:rPr>
            </w:pPr>
          </w:p>
          <w:p w14:paraId="0821589D" w14:textId="77777777" w:rsidR="0098116D" w:rsidRPr="0098116D" w:rsidRDefault="0098116D" w:rsidP="0098116D">
            <w:pPr>
              <w:spacing w:after="0" w:line="240" w:lineRule="auto"/>
              <w:jc w:val="center"/>
              <w:rPr>
                <w:rFonts w:ascii="GHEA Grapalat" w:eastAsia="Times New Roman" w:hAnsi="GHEA Grapalat" w:cs="Times New Roman"/>
                <w:sz w:val="24"/>
                <w:szCs w:val="24"/>
                <w:lang w:val="ru-RU"/>
              </w:rPr>
            </w:pPr>
          </w:p>
          <w:p w14:paraId="02513044" w14:textId="77777777" w:rsidR="0098116D" w:rsidRPr="0098116D" w:rsidRDefault="0098116D" w:rsidP="0098116D">
            <w:pPr>
              <w:spacing w:after="0" w:line="240" w:lineRule="auto"/>
              <w:jc w:val="center"/>
              <w:rPr>
                <w:rFonts w:ascii="GHEA Grapalat" w:eastAsia="Times New Roman" w:hAnsi="GHEA Grapalat" w:cs="Times New Roman"/>
                <w:sz w:val="24"/>
                <w:szCs w:val="24"/>
                <w:lang w:val="ru-RU"/>
              </w:rPr>
            </w:pPr>
            <w:r w:rsidRPr="0098116D">
              <w:rPr>
                <w:rFonts w:ascii="GHEA Grapalat" w:eastAsia="Times New Roman" w:hAnsi="GHEA Grapalat" w:cs="Times New Roman"/>
                <w:sz w:val="24"/>
                <w:szCs w:val="24"/>
                <w:lang w:val="ru-RU"/>
              </w:rPr>
              <w:t>---------------------------------</w:t>
            </w:r>
          </w:p>
          <w:p w14:paraId="7FB56123" w14:textId="77777777" w:rsidR="0098116D" w:rsidRPr="0098116D" w:rsidRDefault="0098116D" w:rsidP="0098116D">
            <w:pPr>
              <w:spacing w:after="0" w:line="240" w:lineRule="auto"/>
              <w:jc w:val="center"/>
              <w:rPr>
                <w:rFonts w:ascii="GHEA Grapalat" w:eastAsia="Times New Roman" w:hAnsi="GHEA Grapalat" w:cs="Times New Roman"/>
                <w:sz w:val="18"/>
                <w:szCs w:val="18"/>
              </w:rPr>
            </w:pPr>
            <w:r w:rsidRPr="0098116D">
              <w:rPr>
                <w:rFonts w:ascii="GHEA Grapalat" w:eastAsia="Times New Roman" w:hAnsi="GHEA Grapalat" w:cs="Times New Roman"/>
                <w:sz w:val="18"/>
                <w:szCs w:val="18"/>
              </w:rPr>
              <w:t>/</w:t>
            </w:r>
            <w:r w:rsidRPr="0098116D">
              <w:rPr>
                <w:rFonts w:ascii="GHEA Grapalat" w:eastAsia="Times New Roman" w:hAnsi="GHEA Grapalat" w:cs="Sylfaen"/>
                <w:sz w:val="18"/>
                <w:szCs w:val="18"/>
                <w:lang w:val="ru-RU"/>
              </w:rPr>
              <w:t>ստորագրություն</w:t>
            </w:r>
            <w:r w:rsidRPr="0098116D">
              <w:rPr>
                <w:rFonts w:ascii="GHEA Grapalat" w:eastAsia="Times New Roman" w:hAnsi="GHEA Grapalat" w:cs="Times New Roman"/>
                <w:sz w:val="18"/>
                <w:szCs w:val="18"/>
              </w:rPr>
              <w:t>/</w:t>
            </w:r>
          </w:p>
          <w:p w14:paraId="6C5C8402" w14:textId="77777777" w:rsidR="0098116D" w:rsidRPr="0098116D" w:rsidRDefault="0098116D" w:rsidP="0098116D">
            <w:pPr>
              <w:spacing w:after="0" w:line="240" w:lineRule="auto"/>
              <w:jc w:val="center"/>
              <w:rPr>
                <w:rFonts w:ascii="GHEA Grapalat" w:eastAsia="Times New Roman" w:hAnsi="GHEA Grapalat" w:cs="Times New Roman"/>
                <w:lang w:val="ru-RU"/>
              </w:rPr>
            </w:pPr>
            <w:r w:rsidRPr="0098116D">
              <w:rPr>
                <w:rFonts w:ascii="GHEA Grapalat" w:eastAsia="Times New Roman" w:hAnsi="GHEA Grapalat" w:cs="Sylfaen"/>
                <w:sz w:val="18"/>
                <w:szCs w:val="18"/>
                <w:lang w:val="ru-RU"/>
              </w:rPr>
              <w:t>Կ</w:t>
            </w:r>
            <w:r w:rsidRPr="0098116D">
              <w:rPr>
                <w:rFonts w:ascii="GHEA Grapalat" w:eastAsia="Times New Roman" w:hAnsi="GHEA Grapalat" w:cs="Times New Roman"/>
                <w:sz w:val="18"/>
                <w:szCs w:val="18"/>
                <w:lang w:val="ru-RU"/>
              </w:rPr>
              <w:t>.</w:t>
            </w:r>
            <w:r w:rsidRPr="0098116D">
              <w:rPr>
                <w:rFonts w:ascii="GHEA Grapalat" w:eastAsia="Times New Roman" w:hAnsi="GHEA Grapalat" w:cs="Sylfaen"/>
                <w:sz w:val="18"/>
                <w:szCs w:val="18"/>
                <w:lang w:val="ru-RU"/>
              </w:rPr>
              <w:t>Տ</w:t>
            </w:r>
          </w:p>
        </w:tc>
      </w:tr>
    </w:tbl>
    <w:p w14:paraId="1DA1B332" w14:textId="77777777" w:rsidR="0098116D" w:rsidRDefault="0098116D" w:rsidP="000036EF">
      <w:pPr>
        <w:spacing w:after="0" w:line="240" w:lineRule="auto"/>
        <w:ind w:firstLine="567"/>
        <w:jc w:val="right"/>
        <w:rPr>
          <w:rFonts w:ascii="GHEA Grapalat" w:eastAsia="Times New Roman" w:hAnsi="GHEA Grapalat" w:cs="Sylfaen"/>
          <w:i/>
          <w:sz w:val="20"/>
          <w:szCs w:val="20"/>
          <w:lang w:val="pt-BR"/>
        </w:rPr>
      </w:pPr>
    </w:p>
    <w:p w14:paraId="25927E16" w14:textId="77777777" w:rsidR="0098116D" w:rsidRDefault="0098116D" w:rsidP="000036EF">
      <w:pPr>
        <w:spacing w:after="0" w:line="240" w:lineRule="auto"/>
        <w:ind w:firstLine="567"/>
        <w:jc w:val="right"/>
        <w:rPr>
          <w:rFonts w:ascii="GHEA Grapalat" w:eastAsia="Times New Roman" w:hAnsi="GHEA Grapalat" w:cs="Sylfaen"/>
          <w:i/>
          <w:sz w:val="20"/>
          <w:szCs w:val="20"/>
          <w:lang w:val="pt-BR"/>
        </w:rPr>
      </w:pPr>
    </w:p>
    <w:p w14:paraId="7965F7AB" w14:textId="77777777" w:rsidR="0098116D" w:rsidRDefault="0098116D" w:rsidP="000036EF">
      <w:pPr>
        <w:spacing w:after="0" w:line="240" w:lineRule="auto"/>
        <w:ind w:firstLine="567"/>
        <w:jc w:val="right"/>
        <w:rPr>
          <w:rFonts w:ascii="GHEA Grapalat" w:eastAsia="Times New Roman" w:hAnsi="GHEA Grapalat" w:cs="Sylfaen"/>
          <w:i/>
          <w:sz w:val="20"/>
          <w:szCs w:val="20"/>
          <w:lang w:val="pt-BR"/>
        </w:rPr>
      </w:pPr>
    </w:p>
    <w:p w14:paraId="127CB13C" w14:textId="77777777" w:rsidR="0098116D" w:rsidRDefault="0098116D" w:rsidP="000036EF">
      <w:pPr>
        <w:spacing w:after="0" w:line="240" w:lineRule="auto"/>
        <w:ind w:firstLine="567"/>
        <w:jc w:val="right"/>
        <w:rPr>
          <w:rFonts w:ascii="GHEA Grapalat" w:eastAsia="Times New Roman" w:hAnsi="GHEA Grapalat" w:cs="Sylfaen"/>
          <w:i/>
          <w:sz w:val="20"/>
          <w:szCs w:val="20"/>
          <w:lang w:val="pt-BR"/>
        </w:rPr>
      </w:pPr>
    </w:p>
    <w:p w14:paraId="4BF7F36B" w14:textId="77777777" w:rsidR="0098116D" w:rsidRDefault="0098116D" w:rsidP="000036EF">
      <w:pPr>
        <w:spacing w:after="0" w:line="240" w:lineRule="auto"/>
        <w:ind w:firstLine="567"/>
        <w:jc w:val="right"/>
        <w:rPr>
          <w:rFonts w:ascii="GHEA Grapalat" w:eastAsia="Times New Roman" w:hAnsi="GHEA Grapalat" w:cs="Sylfaen"/>
          <w:i/>
          <w:sz w:val="20"/>
          <w:szCs w:val="20"/>
          <w:lang w:val="pt-BR"/>
        </w:rPr>
      </w:pPr>
    </w:p>
    <w:p w14:paraId="42ADF59A" w14:textId="77777777" w:rsidR="0098116D" w:rsidRDefault="0098116D" w:rsidP="000036EF">
      <w:pPr>
        <w:spacing w:after="0" w:line="240" w:lineRule="auto"/>
        <w:ind w:firstLine="567"/>
        <w:jc w:val="right"/>
        <w:rPr>
          <w:rFonts w:ascii="GHEA Grapalat" w:eastAsia="Times New Roman" w:hAnsi="GHEA Grapalat" w:cs="Sylfaen"/>
          <w:i/>
          <w:sz w:val="20"/>
          <w:szCs w:val="20"/>
          <w:lang w:val="pt-BR"/>
        </w:rPr>
      </w:pPr>
    </w:p>
    <w:p w14:paraId="62634098" w14:textId="77777777" w:rsidR="0098116D" w:rsidRDefault="0098116D" w:rsidP="000036EF">
      <w:pPr>
        <w:spacing w:after="0" w:line="240" w:lineRule="auto"/>
        <w:ind w:firstLine="567"/>
        <w:jc w:val="right"/>
        <w:rPr>
          <w:rFonts w:ascii="GHEA Grapalat" w:eastAsia="Times New Roman" w:hAnsi="GHEA Grapalat" w:cs="Sylfaen"/>
          <w:i/>
          <w:sz w:val="20"/>
          <w:szCs w:val="20"/>
          <w:lang w:val="pt-BR"/>
        </w:rPr>
      </w:pPr>
    </w:p>
    <w:p w14:paraId="0A6C6796" w14:textId="77777777" w:rsidR="0098116D" w:rsidRDefault="0098116D" w:rsidP="000036EF">
      <w:pPr>
        <w:spacing w:after="0" w:line="240" w:lineRule="auto"/>
        <w:ind w:firstLine="567"/>
        <w:jc w:val="right"/>
        <w:rPr>
          <w:rFonts w:ascii="GHEA Grapalat" w:eastAsia="Times New Roman" w:hAnsi="GHEA Grapalat" w:cs="Sylfaen"/>
          <w:i/>
          <w:sz w:val="20"/>
          <w:szCs w:val="20"/>
          <w:lang w:val="pt-BR"/>
        </w:rPr>
      </w:pPr>
    </w:p>
    <w:p w14:paraId="3FACB551" w14:textId="77777777" w:rsidR="0098116D" w:rsidRDefault="0098116D" w:rsidP="000036EF">
      <w:pPr>
        <w:spacing w:after="0" w:line="240" w:lineRule="auto"/>
        <w:ind w:firstLine="567"/>
        <w:jc w:val="right"/>
        <w:rPr>
          <w:rFonts w:ascii="GHEA Grapalat" w:eastAsia="Times New Roman" w:hAnsi="GHEA Grapalat" w:cs="Sylfaen"/>
          <w:i/>
          <w:sz w:val="20"/>
          <w:szCs w:val="20"/>
          <w:lang w:val="pt-BR"/>
        </w:rPr>
      </w:pPr>
    </w:p>
    <w:p w14:paraId="3591F5C1" w14:textId="77777777" w:rsidR="0098116D" w:rsidRDefault="0098116D" w:rsidP="000036EF">
      <w:pPr>
        <w:spacing w:after="0" w:line="240" w:lineRule="auto"/>
        <w:ind w:firstLine="567"/>
        <w:jc w:val="right"/>
        <w:rPr>
          <w:rFonts w:ascii="GHEA Grapalat" w:eastAsia="Times New Roman" w:hAnsi="GHEA Grapalat" w:cs="Sylfaen"/>
          <w:i/>
          <w:sz w:val="20"/>
          <w:szCs w:val="20"/>
          <w:lang w:val="pt-BR"/>
        </w:rPr>
      </w:pPr>
    </w:p>
    <w:p w14:paraId="46533020" w14:textId="77777777" w:rsidR="0098116D" w:rsidRDefault="0098116D" w:rsidP="000036EF">
      <w:pPr>
        <w:spacing w:after="0" w:line="240" w:lineRule="auto"/>
        <w:ind w:firstLine="567"/>
        <w:jc w:val="right"/>
        <w:rPr>
          <w:rFonts w:ascii="GHEA Grapalat" w:eastAsia="Times New Roman" w:hAnsi="GHEA Grapalat" w:cs="Sylfaen"/>
          <w:i/>
          <w:sz w:val="20"/>
          <w:szCs w:val="20"/>
          <w:lang w:val="pt-BR"/>
        </w:rPr>
      </w:pPr>
    </w:p>
    <w:p w14:paraId="0327AC7D" w14:textId="77777777" w:rsidR="0098116D" w:rsidRDefault="0098116D" w:rsidP="000036EF">
      <w:pPr>
        <w:spacing w:after="0" w:line="240" w:lineRule="auto"/>
        <w:ind w:firstLine="567"/>
        <w:jc w:val="right"/>
        <w:rPr>
          <w:rFonts w:ascii="GHEA Grapalat" w:eastAsia="Times New Roman" w:hAnsi="GHEA Grapalat" w:cs="Sylfaen"/>
          <w:i/>
          <w:sz w:val="20"/>
          <w:szCs w:val="20"/>
          <w:lang w:val="pt-BR"/>
        </w:rPr>
      </w:pPr>
    </w:p>
    <w:p w14:paraId="394C1569" w14:textId="77777777" w:rsidR="0098116D" w:rsidRDefault="0098116D" w:rsidP="000036EF">
      <w:pPr>
        <w:spacing w:after="0" w:line="240" w:lineRule="auto"/>
        <w:ind w:firstLine="567"/>
        <w:jc w:val="right"/>
        <w:rPr>
          <w:rFonts w:ascii="GHEA Grapalat" w:eastAsia="Times New Roman" w:hAnsi="GHEA Grapalat" w:cs="Sylfaen"/>
          <w:i/>
          <w:sz w:val="20"/>
          <w:szCs w:val="20"/>
          <w:lang w:val="pt-BR"/>
        </w:rPr>
      </w:pPr>
    </w:p>
    <w:p w14:paraId="05ACA639" w14:textId="77777777" w:rsidR="0098116D" w:rsidRDefault="0098116D" w:rsidP="000036EF">
      <w:pPr>
        <w:spacing w:after="0" w:line="240" w:lineRule="auto"/>
        <w:ind w:firstLine="567"/>
        <w:jc w:val="right"/>
        <w:rPr>
          <w:rFonts w:ascii="GHEA Grapalat" w:eastAsia="Times New Roman" w:hAnsi="GHEA Grapalat" w:cs="Sylfaen"/>
          <w:i/>
          <w:sz w:val="20"/>
          <w:szCs w:val="20"/>
          <w:lang w:val="pt-BR"/>
        </w:rPr>
      </w:pPr>
    </w:p>
    <w:p w14:paraId="60889CCF" w14:textId="77777777" w:rsidR="0098116D" w:rsidRDefault="0098116D" w:rsidP="000036EF">
      <w:pPr>
        <w:spacing w:after="0" w:line="240" w:lineRule="auto"/>
        <w:ind w:firstLine="567"/>
        <w:jc w:val="right"/>
        <w:rPr>
          <w:rFonts w:ascii="GHEA Grapalat" w:eastAsia="Times New Roman" w:hAnsi="GHEA Grapalat" w:cs="Sylfaen"/>
          <w:i/>
          <w:sz w:val="20"/>
          <w:szCs w:val="20"/>
          <w:lang w:val="pt-BR"/>
        </w:rPr>
      </w:pPr>
    </w:p>
    <w:p w14:paraId="0C0A5C52" w14:textId="77777777" w:rsidR="0098116D" w:rsidRDefault="0098116D" w:rsidP="000036EF">
      <w:pPr>
        <w:spacing w:after="0" w:line="240" w:lineRule="auto"/>
        <w:ind w:firstLine="567"/>
        <w:jc w:val="right"/>
        <w:rPr>
          <w:rFonts w:ascii="GHEA Grapalat" w:eastAsia="Times New Roman" w:hAnsi="GHEA Grapalat" w:cs="Sylfaen"/>
          <w:i/>
          <w:sz w:val="20"/>
          <w:szCs w:val="20"/>
          <w:lang w:val="pt-BR"/>
        </w:rPr>
      </w:pPr>
    </w:p>
    <w:p w14:paraId="65A7B44E" w14:textId="77777777" w:rsidR="0098116D" w:rsidRDefault="0098116D" w:rsidP="000036EF">
      <w:pPr>
        <w:spacing w:after="0" w:line="240" w:lineRule="auto"/>
        <w:ind w:firstLine="567"/>
        <w:jc w:val="right"/>
        <w:rPr>
          <w:rFonts w:ascii="GHEA Grapalat" w:eastAsia="Times New Roman" w:hAnsi="GHEA Grapalat" w:cs="Sylfaen"/>
          <w:i/>
          <w:sz w:val="20"/>
          <w:szCs w:val="20"/>
          <w:lang w:val="pt-BR"/>
        </w:rPr>
      </w:pPr>
    </w:p>
    <w:p w14:paraId="083D15A8" w14:textId="77777777" w:rsidR="0098116D" w:rsidRDefault="0098116D" w:rsidP="000036EF">
      <w:pPr>
        <w:spacing w:after="0" w:line="240" w:lineRule="auto"/>
        <w:ind w:firstLine="567"/>
        <w:jc w:val="right"/>
        <w:rPr>
          <w:rFonts w:ascii="GHEA Grapalat" w:eastAsia="Times New Roman" w:hAnsi="GHEA Grapalat" w:cs="Sylfaen"/>
          <w:i/>
          <w:sz w:val="20"/>
          <w:szCs w:val="20"/>
          <w:lang w:val="pt-BR"/>
        </w:rPr>
      </w:pPr>
    </w:p>
    <w:p w14:paraId="51853650" w14:textId="77777777" w:rsidR="0098116D" w:rsidRDefault="0098116D" w:rsidP="000036EF">
      <w:pPr>
        <w:spacing w:after="0" w:line="240" w:lineRule="auto"/>
        <w:ind w:firstLine="567"/>
        <w:jc w:val="right"/>
        <w:rPr>
          <w:rFonts w:ascii="GHEA Grapalat" w:eastAsia="Times New Roman" w:hAnsi="GHEA Grapalat" w:cs="Sylfaen"/>
          <w:i/>
          <w:sz w:val="20"/>
          <w:szCs w:val="20"/>
          <w:lang w:val="pt-BR"/>
        </w:rPr>
      </w:pPr>
    </w:p>
    <w:p w14:paraId="49293FAC" w14:textId="77777777" w:rsidR="0098116D" w:rsidRDefault="0098116D" w:rsidP="000036EF">
      <w:pPr>
        <w:spacing w:after="0" w:line="240" w:lineRule="auto"/>
        <w:ind w:firstLine="567"/>
        <w:jc w:val="right"/>
        <w:rPr>
          <w:rFonts w:ascii="GHEA Grapalat" w:eastAsia="Times New Roman" w:hAnsi="GHEA Grapalat" w:cs="Sylfaen"/>
          <w:i/>
          <w:sz w:val="20"/>
          <w:szCs w:val="20"/>
          <w:lang w:val="pt-BR"/>
        </w:rPr>
      </w:pPr>
    </w:p>
    <w:p w14:paraId="1C563B57" w14:textId="77777777" w:rsidR="0098116D" w:rsidRDefault="0098116D" w:rsidP="000036EF">
      <w:pPr>
        <w:spacing w:after="0" w:line="240" w:lineRule="auto"/>
        <w:ind w:firstLine="567"/>
        <w:jc w:val="right"/>
        <w:rPr>
          <w:rFonts w:ascii="GHEA Grapalat" w:eastAsia="Times New Roman" w:hAnsi="GHEA Grapalat" w:cs="Sylfaen"/>
          <w:i/>
          <w:sz w:val="20"/>
          <w:szCs w:val="20"/>
          <w:lang w:val="pt-BR"/>
        </w:rPr>
      </w:pPr>
    </w:p>
    <w:p w14:paraId="36951274" w14:textId="77777777" w:rsidR="0098116D" w:rsidRDefault="0098116D" w:rsidP="000036EF">
      <w:pPr>
        <w:spacing w:after="0" w:line="240" w:lineRule="auto"/>
        <w:ind w:firstLine="567"/>
        <w:jc w:val="right"/>
        <w:rPr>
          <w:rFonts w:ascii="GHEA Grapalat" w:eastAsia="Times New Roman" w:hAnsi="GHEA Grapalat" w:cs="Sylfaen"/>
          <w:i/>
          <w:sz w:val="20"/>
          <w:szCs w:val="20"/>
          <w:lang w:val="pt-BR"/>
        </w:rPr>
      </w:pPr>
    </w:p>
    <w:p w14:paraId="47901383" w14:textId="77777777" w:rsidR="0098116D" w:rsidRDefault="0098116D" w:rsidP="000036EF">
      <w:pPr>
        <w:spacing w:after="0" w:line="240" w:lineRule="auto"/>
        <w:ind w:firstLine="567"/>
        <w:jc w:val="right"/>
        <w:rPr>
          <w:rFonts w:ascii="GHEA Grapalat" w:eastAsia="Times New Roman" w:hAnsi="GHEA Grapalat" w:cs="Sylfaen"/>
          <w:i/>
          <w:sz w:val="20"/>
          <w:szCs w:val="20"/>
          <w:lang w:val="pt-BR"/>
        </w:rPr>
      </w:pPr>
    </w:p>
    <w:p w14:paraId="052392B0" w14:textId="77777777" w:rsidR="0098116D" w:rsidRDefault="0098116D" w:rsidP="000036EF">
      <w:pPr>
        <w:spacing w:after="0" w:line="240" w:lineRule="auto"/>
        <w:ind w:firstLine="567"/>
        <w:jc w:val="right"/>
        <w:rPr>
          <w:rFonts w:ascii="GHEA Grapalat" w:eastAsia="Times New Roman" w:hAnsi="GHEA Grapalat" w:cs="Sylfaen"/>
          <w:i/>
          <w:sz w:val="20"/>
          <w:szCs w:val="20"/>
          <w:lang w:val="pt-BR"/>
        </w:rPr>
      </w:pPr>
    </w:p>
    <w:p w14:paraId="7C76D898" w14:textId="77777777" w:rsidR="0098116D" w:rsidRDefault="0098116D" w:rsidP="000036EF">
      <w:pPr>
        <w:spacing w:after="0" w:line="240" w:lineRule="auto"/>
        <w:ind w:firstLine="567"/>
        <w:jc w:val="right"/>
        <w:rPr>
          <w:rFonts w:ascii="GHEA Grapalat" w:eastAsia="Times New Roman" w:hAnsi="GHEA Grapalat" w:cs="Sylfaen"/>
          <w:i/>
          <w:sz w:val="20"/>
          <w:szCs w:val="20"/>
          <w:lang w:val="pt-BR"/>
        </w:rPr>
      </w:pPr>
    </w:p>
    <w:p w14:paraId="640F33C2" w14:textId="77777777" w:rsidR="0098116D" w:rsidRDefault="0098116D" w:rsidP="000036EF">
      <w:pPr>
        <w:spacing w:after="0" w:line="240" w:lineRule="auto"/>
        <w:ind w:firstLine="567"/>
        <w:jc w:val="right"/>
        <w:rPr>
          <w:rFonts w:ascii="GHEA Grapalat" w:eastAsia="Times New Roman" w:hAnsi="GHEA Grapalat" w:cs="Sylfaen"/>
          <w:i/>
          <w:sz w:val="20"/>
          <w:szCs w:val="20"/>
          <w:lang w:val="pt-BR"/>
        </w:rPr>
      </w:pPr>
    </w:p>
    <w:p w14:paraId="70E9B330" w14:textId="0B807E75" w:rsidR="001C42CA" w:rsidRPr="0098116D" w:rsidRDefault="001C42CA" w:rsidP="001C42CA">
      <w:pPr>
        <w:spacing w:after="0" w:line="240" w:lineRule="auto"/>
        <w:ind w:firstLine="567"/>
        <w:jc w:val="right"/>
        <w:rPr>
          <w:rFonts w:ascii="GHEA Grapalat" w:eastAsia="Times New Roman" w:hAnsi="GHEA Grapalat" w:cs="Arial"/>
          <w:i/>
          <w:sz w:val="20"/>
          <w:szCs w:val="20"/>
          <w:lang w:val="hy-AM"/>
        </w:rPr>
      </w:pPr>
      <w:r w:rsidRPr="0098116D">
        <w:rPr>
          <w:rFonts w:ascii="GHEA Grapalat" w:eastAsia="Times New Roman" w:hAnsi="GHEA Grapalat" w:cs="Sylfaen"/>
          <w:i/>
          <w:sz w:val="20"/>
          <w:szCs w:val="20"/>
          <w:lang w:val="hy-AM"/>
        </w:rPr>
        <w:t>Հավելված</w:t>
      </w:r>
      <w:r w:rsidRPr="0098116D">
        <w:rPr>
          <w:rFonts w:ascii="GHEA Grapalat" w:eastAsia="Times New Roman" w:hAnsi="GHEA Grapalat" w:cs="Arial"/>
          <w:i/>
          <w:sz w:val="20"/>
          <w:szCs w:val="20"/>
          <w:lang w:val="hy-AM"/>
        </w:rPr>
        <w:t xml:space="preserve"> </w:t>
      </w:r>
      <w:r w:rsidRPr="0098116D">
        <w:rPr>
          <w:rFonts w:ascii="GHEA Grapalat" w:eastAsia="Times New Roman" w:hAnsi="GHEA Grapalat" w:cs="Sylfaen"/>
          <w:i/>
          <w:sz w:val="20"/>
          <w:szCs w:val="20"/>
          <w:lang w:val="hy-AM"/>
        </w:rPr>
        <w:t>թիվ</w:t>
      </w:r>
      <w:r w:rsidRPr="0098116D">
        <w:rPr>
          <w:rFonts w:ascii="GHEA Grapalat" w:eastAsia="Times New Roman" w:hAnsi="GHEA Grapalat" w:cs="Arial"/>
          <w:i/>
          <w:sz w:val="20"/>
          <w:szCs w:val="20"/>
          <w:lang w:val="hy-AM"/>
        </w:rPr>
        <w:t xml:space="preserve"> 1</w:t>
      </w:r>
      <w:r w:rsidRPr="0098116D">
        <w:rPr>
          <w:rFonts w:ascii="GHEA Grapalat" w:eastAsia="Times New Roman" w:hAnsi="GHEA Grapalat" w:cs="Arial"/>
          <w:i/>
          <w:sz w:val="20"/>
          <w:szCs w:val="20"/>
          <w:lang w:val="pt-BR"/>
        </w:rPr>
        <w:t>.</w:t>
      </w:r>
      <w:r>
        <w:rPr>
          <w:rFonts w:ascii="GHEA Grapalat" w:eastAsia="Times New Roman" w:hAnsi="GHEA Grapalat" w:cs="Arial"/>
          <w:i/>
          <w:sz w:val="20"/>
          <w:szCs w:val="20"/>
          <w:lang w:val="hy-AM"/>
        </w:rPr>
        <w:t>4</w:t>
      </w:r>
    </w:p>
    <w:p w14:paraId="508C3292" w14:textId="77777777" w:rsidR="001C42CA" w:rsidRPr="0098116D" w:rsidRDefault="001C42CA" w:rsidP="001C42CA">
      <w:pPr>
        <w:spacing w:after="0" w:line="240" w:lineRule="auto"/>
        <w:ind w:firstLine="567"/>
        <w:jc w:val="right"/>
        <w:rPr>
          <w:rFonts w:ascii="GHEA Grapalat" w:eastAsia="Times New Roman" w:hAnsi="GHEA Grapalat" w:cs="Arial"/>
          <w:i/>
          <w:sz w:val="20"/>
          <w:szCs w:val="20"/>
          <w:lang w:val="pt-BR"/>
        </w:rPr>
      </w:pPr>
      <w:r w:rsidRPr="0098116D">
        <w:rPr>
          <w:rFonts w:ascii="GHEA Grapalat" w:eastAsia="Times New Roman" w:hAnsi="GHEA Grapalat" w:cs="Times New Roman"/>
          <w:sz w:val="20"/>
          <w:szCs w:val="20"/>
          <w:lang w:val="hy-AM"/>
        </w:rPr>
        <w:t>«</w:t>
      </w:r>
      <w:r w:rsidRPr="0098116D">
        <w:rPr>
          <w:rFonts w:ascii="GHEA Grapalat" w:eastAsia="Times New Roman" w:hAnsi="GHEA Grapalat" w:cs="Times New Roman"/>
          <w:i/>
          <w:sz w:val="20"/>
          <w:szCs w:val="20"/>
          <w:lang w:val="pt-BR"/>
        </w:rPr>
        <w:t xml:space="preserve">           </w:t>
      </w:r>
      <w:r w:rsidRPr="0098116D">
        <w:rPr>
          <w:rFonts w:ascii="GHEA Grapalat" w:eastAsia="Times New Roman" w:hAnsi="GHEA Grapalat" w:cs="Times New Roman"/>
          <w:sz w:val="20"/>
          <w:szCs w:val="20"/>
          <w:lang w:val="hy-AM"/>
        </w:rPr>
        <w:t>»</w:t>
      </w:r>
      <w:r w:rsidRPr="0098116D">
        <w:rPr>
          <w:rFonts w:ascii="GHEA Grapalat" w:eastAsia="Times New Roman" w:hAnsi="GHEA Grapalat" w:cs="Times New Roman"/>
          <w:i/>
          <w:sz w:val="20"/>
          <w:szCs w:val="20"/>
          <w:lang w:val="pt-BR"/>
        </w:rPr>
        <w:t xml:space="preserve">                  20   </w:t>
      </w:r>
      <w:r w:rsidRPr="0098116D">
        <w:rPr>
          <w:rFonts w:ascii="GHEA Grapalat" w:eastAsia="Times New Roman" w:hAnsi="GHEA Grapalat" w:cs="Sylfaen"/>
          <w:i/>
          <w:sz w:val="20"/>
          <w:szCs w:val="20"/>
          <w:lang w:val="pt-BR"/>
        </w:rPr>
        <w:t>թ</w:t>
      </w:r>
      <w:r w:rsidRPr="0098116D">
        <w:rPr>
          <w:rFonts w:ascii="GHEA Grapalat" w:eastAsia="Times New Roman" w:hAnsi="GHEA Grapalat" w:cs="Arial"/>
          <w:i/>
          <w:sz w:val="20"/>
          <w:szCs w:val="20"/>
          <w:lang w:val="pt-BR"/>
        </w:rPr>
        <w:t xml:space="preserve">. </w:t>
      </w:r>
      <w:r w:rsidRPr="0098116D">
        <w:rPr>
          <w:rFonts w:ascii="GHEA Grapalat" w:eastAsia="Times New Roman" w:hAnsi="GHEA Grapalat" w:cs="Times New Roman"/>
          <w:i/>
          <w:sz w:val="20"/>
          <w:szCs w:val="20"/>
          <w:lang w:val="pt-BR"/>
        </w:rPr>
        <w:t xml:space="preserve"> </w:t>
      </w:r>
      <w:r w:rsidRPr="0098116D">
        <w:rPr>
          <w:rFonts w:ascii="GHEA Grapalat" w:eastAsia="Times New Roman" w:hAnsi="GHEA Grapalat" w:cs="Sylfaen"/>
          <w:i/>
          <w:sz w:val="20"/>
          <w:szCs w:val="20"/>
          <w:lang w:val="pt-BR"/>
        </w:rPr>
        <w:t>կնքված</w:t>
      </w:r>
      <w:r w:rsidRPr="0098116D">
        <w:rPr>
          <w:rFonts w:ascii="GHEA Grapalat" w:eastAsia="Times New Roman" w:hAnsi="GHEA Grapalat" w:cs="Arial"/>
          <w:i/>
          <w:sz w:val="20"/>
          <w:szCs w:val="20"/>
          <w:lang w:val="pt-BR"/>
        </w:rPr>
        <w:t xml:space="preserve"> </w:t>
      </w:r>
    </w:p>
    <w:p w14:paraId="2D7CE7E0" w14:textId="1BF29EF0" w:rsidR="001C42CA" w:rsidRPr="0098116D" w:rsidRDefault="001C42CA" w:rsidP="001C42CA">
      <w:pPr>
        <w:spacing w:after="0" w:line="240" w:lineRule="auto"/>
        <w:jc w:val="right"/>
        <w:rPr>
          <w:rFonts w:ascii="GHEA Grapalat" w:eastAsia="Times New Roman" w:hAnsi="GHEA Grapalat" w:cs="Arial"/>
          <w:i/>
          <w:sz w:val="20"/>
          <w:szCs w:val="20"/>
          <w:lang w:val="pt-BR"/>
        </w:rPr>
      </w:pPr>
      <w:r w:rsidRPr="0098116D">
        <w:rPr>
          <w:rFonts w:ascii="GHEA Grapalat" w:eastAsia="Times New Roman" w:hAnsi="GHEA Grapalat" w:cs="Sylfaen"/>
          <w:i/>
          <w:sz w:val="20"/>
          <w:szCs w:val="20"/>
          <w:lang w:val="pt-BR"/>
        </w:rPr>
        <w:t>N</w:t>
      </w:r>
      <w:r w:rsidRPr="0098116D">
        <w:rPr>
          <w:rFonts w:ascii="GHEA Grapalat" w:eastAsia="Times New Roman" w:hAnsi="GHEA Grapalat" w:cs="Sylfaen"/>
          <w:i/>
          <w:sz w:val="20"/>
          <w:szCs w:val="20"/>
          <w:lang w:val="hy-AM"/>
        </w:rPr>
        <w:t>ԿՄՄՀ-</w:t>
      </w:r>
      <w:r w:rsidR="00033B39">
        <w:rPr>
          <w:rFonts w:ascii="GHEA Grapalat" w:eastAsia="Times New Roman" w:hAnsi="GHEA Grapalat" w:cs="Sylfaen"/>
          <w:i/>
          <w:sz w:val="20"/>
          <w:szCs w:val="20"/>
          <w:lang w:val="hy-AM"/>
        </w:rPr>
        <w:t>Հ</w:t>
      </w:r>
      <w:r w:rsidRPr="0098116D">
        <w:rPr>
          <w:rFonts w:ascii="GHEA Grapalat" w:eastAsia="Times New Roman" w:hAnsi="GHEA Grapalat" w:cs="Sylfaen"/>
          <w:i/>
          <w:sz w:val="20"/>
          <w:szCs w:val="20"/>
          <w:lang w:val="hy-AM"/>
        </w:rPr>
        <w:t xml:space="preserve">ԲՄԱՇՁԲ-21/4 </w:t>
      </w:r>
      <w:r w:rsidRPr="0098116D">
        <w:rPr>
          <w:rFonts w:ascii="GHEA Grapalat" w:eastAsia="Times New Roman" w:hAnsi="GHEA Grapalat" w:cs="Sylfaen"/>
          <w:i/>
          <w:sz w:val="20"/>
          <w:szCs w:val="20"/>
          <w:lang w:val="pt-BR"/>
        </w:rPr>
        <w:t>ծածկագրով պայմանագրի</w:t>
      </w:r>
    </w:p>
    <w:p w14:paraId="2BD8583D" w14:textId="77777777" w:rsidR="001C42CA" w:rsidRPr="0098116D" w:rsidRDefault="001C42CA" w:rsidP="001C42CA">
      <w:pPr>
        <w:spacing w:after="0" w:line="240" w:lineRule="auto"/>
        <w:jc w:val="center"/>
        <w:rPr>
          <w:rFonts w:ascii="GHEA Grapalat" w:eastAsia="Times New Roman" w:hAnsi="GHEA Grapalat" w:cs="Sylfaen"/>
          <w:b/>
          <w:sz w:val="24"/>
          <w:szCs w:val="24"/>
          <w:lang w:val="hy-AM"/>
        </w:rPr>
      </w:pPr>
    </w:p>
    <w:p w14:paraId="25BDEA2A" w14:textId="77777777" w:rsidR="001C42CA" w:rsidRPr="0098116D" w:rsidRDefault="001C42CA" w:rsidP="001C42CA">
      <w:pPr>
        <w:spacing w:after="0" w:line="240" w:lineRule="auto"/>
        <w:jc w:val="center"/>
        <w:rPr>
          <w:rFonts w:ascii="GHEA Grapalat" w:eastAsia="Times New Roman" w:hAnsi="GHEA Grapalat" w:cs="Times New Roman"/>
          <w:b/>
          <w:sz w:val="24"/>
          <w:szCs w:val="24"/>
          <w:lang w:val="hy-AM"/>
        </w:rPr>
      </w:pPr>
    </w:p>
    <w:p w14:paraId="01CD041C" w14:textId="77777777" w:rsidR="001C42CA" w:rsidRPr="0098116D" w:rsidRDefault="001C42CA" w:rsidP="001C42CA">
      <w:pPr>
        <w:spacing w:after="0" w:line="240" w:lineRule="auto"/>
        <w:jc w:val="center"/>
        <w:rPr>
          <w:rFonts w:ascii="GHEA Grapalat" w:eastAsia="Times New Roman" w:hAnsi="GHEA Grapalat" w:cs="Times New Roman"/>
          <w:b/>
          <w:sz w:val="24"/>
          <w:szCs w:val="24"/>
          <w:lang w:val="hy-AM"/>
        </w:rPr>
      </w:pPr>
    </w:p>
    <w:p w14:paraId="31235826" w14:textId="77777777" w:rsidR="001C42CA" w:rsidRPr="0098116D" w:rsidRDefault="001C42CA" w:rsidP="001C42CA">
      <w:pPr>
        <w:spacing w:after="0" w:line="240" w:lineRule="auto"/>
        <w:jc w:val="center"/>
        <w:rPr>
          <w:rFonts w:ascii="GHEA Grapalat" w:eastAsia="Times New Roman" w:hAnsi="GHEA Grapalat" w:cs="Times New Roman"/>
          <w:b/>
          <w:sz w:val="24"/>
          <w:szCs w:val="24"/>
          <w:lang w:val="hy-AM"/>
        </w:rPr>
      </w:pPr>
    </w:p>
    <w:p w14:paraId="33F98991" w14:textId="77777777" w:rsidR="001C42CA" w:rsidRPr="0098116D" w:rsidRDefault="001C42CA" w:rsidP="001C42CA">
      <w:pPr>
        <w:spacing w:after="0" w:line="240" w:lineRule="auto"/>
        <w:jc w:val="center"/>
        <w:rPr>
          <w:rFonts w:ascii="GHEA Grapalat" w:eastAsia="Times New Roman" w:hAnsi="GHEA Grapalat" w:cs="Arial"/>
          <w:b/>
          <w:sz w:val="24"/>
          <w:szCs w:val="24"/>
          <w:lang w:val="hy-AM"/>
        </w:rPr>
      </w:pPr>
      <w:r w:rsidRPr="0098116D">
        <w:rPr>
          <w:rFonts w:ascii="GHEA Grapalat" w:eastAsia="Times New Roman" w:hAnsi="GHEA Grapalat" w:cs="Sylfaen"/>
          <w:b/>
          <w:sz w:val="24"/>
          <w:szCs w:val="24"/>
          <w:lang w:val="hy-AM"/>
        </w:rPr>
        <w:t>ԾԱՎԱԼԱԹԵՐԹ</w:t>
      </w:r>
      <w:r w:rsidRPr="0098116D">
        <w:rPr>
          <w:rFonts w:ascii="GHEA Grapalat" w:eastAsia="Times New Roman" w:hAnsi="GHEA Grapalat" w:cs="Arial"/>
          <w:b/>
          <w:sz w:val="24"/>
          <w:szCs w:val="24"/>
          <w:lang w:val="hy-AM"/>
        </w:rPr>
        <w:t>-</w:t>
      </w:r>
      <w:r w:rsidRPr="0098116D">
        <w:rPr>
          <w:rFonts w:ascii="GHEA Grapalat" w:eastAsia="Times New Roman" w:hAnsi="GHEA Grapalat" w:cs="Sylfaen"/>
          <w:b/>
          <w:sz w:val="24"/>
          <w:szCs w:val="24"/>
          <w:lang w:val="hy-AM"/>
        </w:rPr>
        <w:t>ՆԱԽԱՀԱՇԻՎ*</w:t>
      </w:r>
    </w:p>
    <w:p w14:paraId="071F4F67" w14:textId="77777777" w:rsidR="001C42CA" w:rsidRPr="0098116D" w:rsidRDefault="001C42CA" w:rsidP="001C42CA">
      <w:pPr>
        <w:spacing w:after="0" w:line="240" w:lineRule="auto"/>
        <w:ind w:firstLine="567"/>
        <w:jc w:val="right"/>
        <w:rPr>
          <w:rFonts w:ascii="GHEA Grapalat" w:eastAsia="Times New Roman" w:hAnsi="GHEA Grapalat" w:cs="Times New Roman"/>
          <w:i/>
          <w:sz w:val="24"/>
          <w:szCs w:val="24"/>
          <w:lang w:val="hy-AM"/>
        </w:rPr>
      </w:pPr>
    </w:p>
    <w:p w14:paraId="5735E015" w14:textId="51E84644" w:rsidR="001C42CA" w:rsidRPr="0098116D" w:rsidRDefault="001C42CA" w:rsidP="001C42CA">
      <w:pPr>
        <w:spacing w:after="0" w:line="240" w:lineRule="auto"/>
        <w:ind w:firstLine="567"/>
        <w:jc w:val="center"/>
        <w:rPr>
          <w:rFonts w:ascii="GHEA Grapalat" w:eastAsia="Times New Roman" w:hAnsi="GHEA Grapalat" w:cs="Times New Roman"/>
          <w:b/>
          <w:sz w:val="20"/>
          <w:szCs w:val="24"/>
          <w:lang w:val="pt-BR"/>
        </w:rPr>
      </w:pPr>
      <w:r w:rsidRPr="0098116D">
        <w:rPr>
          <w:rFonts w:ascii="GHEA Grapalat" w:eastAsia="Times New Roman" w:hAnsi="GHEA Grapalat" w:cs="Sylfaen"/>
          <w:b/>
          <w:sz w:val="20"/>
          <w:szCs w:val="24"/>
          <w:lang w:val="hy-AM"/>
        </w:rPr>
        <w:t>Գ.</w:t>
      </w:r>
      <w:r>
        <w:rPr>
          <w:rFonts w:ascii="GHEA Grapalat" w:eastAsia="Times New Roman" w:hAnsi="GHEA Grapalat" w:cs="Sylfaen"/>
          <w:b/>
          <w:sz w:val="20"/>
          <w:szCs w:val="24"/>
          <w:lang w:val="hy-AM"/>
        </w:rPr>
        <w:t>ԱՂԱՎՆԱՁՈՐ</w:t>
      </w:r>
      <w:r w:rsidRPr="0098116D">
        <w:rPr>
          <w:rFonts w:ascii="GHEA Grapalat" w:eastAsia="Times New Roman" w:hAnsi="GHEA Grapalat" w:cs="Sylfaen"/>
          <w:b/>
          <w:sz w:val="20"/>
          <w:szCs w:val="24"/>
          <w:vertAlign w:val="subscript"/>
          <w:lang w:val="hy-AM"/>
        </w:rPr>
        <w:t xml:space="preserve"> </w:t>
      </w:r>
      <w:r>
        <w:rPr>
          <w:rFonts w:ascii="GHEA Grapalat" w:eastAsia="Times New Roman" w:hAnsi="GHEA Grapalat" w:cs="Times New Roman"/>
          <w:b/>
          <w:bCs/>
          <w:sz w:val="20"/>
          <w:szCs w:val="20"/>
          <w:lang w:val="hy-AM"/>
        </w:rPr>
        <w:t xml:space="preserve">1-ԻՆ </w:t>
      </w:r>
      <w:r w:rsidRPr="0098116D">
        <w:rPr>
          <w:rFonts w:ascii="GHEA Grapalat" w:eastAsia="Times New Roman" w:hAnsi="GHEA Grapalat" w:cs="Times New Roman"/>
          <w:b/>
          <w:bCs/>
          <w:sz w:val="20"/>
          <w:szCs w:val="20"/>
          <w:lang w:val="hy-AM"/>
        </w:rPr>
        <w:t>ՓՈՂՈՑԻ ԱՍՖԱԼՏԱՊԱՏՄԱՆ</w:t>
      </w:r>
      <w:r w:rsidRPr="0098116D">
        <w:rPr>
          <w:rFonts w:ascii="GHEA Grapalat" w:eastAsia="Times New Roman" w:hAnsi="GHEA Grapalat" w:cs="Times Armenian"/>
          <w:b/>
          <w:sz w:val="20"/>
          <w:szCs w:val="24"/>
          <w:lang w:val="pt-BR"/>
        </w:rPr>
        <w:t xml:space="preserve"> </w:t>
      </w:r>
      <w:r w:rsidRPr="0098116D">
        <w:rPr>
          <w:rFonts w:ascii="GHEA Grapalat" w:eastAsia="Times New Roman" w:hAnsi="GHEA Grapalat" w:cs="Sylfaen"/>
          <w:b/>
          <w:sz w:val="20"/>
          <w:szCs w:val="24"/>
          <w:lang w:val="pt-BR"/>
        </w:rPr>
        <w:t>ԱՇԽԱՏԱՆՔՆԵՐԻ</w:t>
      </w:r>
      <w:r w:rsidRPr="0098116D">
        <w:rPr>
          <w:rFonts w:ascii="GHEA Grapalat" w:eastAsia="Times New Roman" w:hAnsi="GHEA Grapalat" w:cs="Times Armenian"/>
          <w:b/>
          <w:sz w:val="20"/>
          <w:szCs w:val="24"/>
          <w:lang w:val="pt-BR"/>
        </w:rPr>
        <w:t xml:space="preserve"> </w:t>
      </w:r>
      <w:r w:rsidRPr="0098116D">
        <w:rPr>
          <w:rFonts w:ascii="GHEA Grapalat" w:eastAsia="Times New Roman" w:hAnsi="GHEA Grapalat" w:cs="Sylfaen"/>
          <w:b/>
          <w:sz w:val="20"/>
          <w:szCs w:val="24"/>
          <w:lang w:val="pt-BR"/>
        </w:rPr>
        <w:t>ԿԱՏԱՐՄԱՆ</w:t>
      </w:r>
    </w:p>
    <w:p w14:paraId="48E27246" w14:textId="77777777" w:rsidR="001C42CA" w:rsidRPr="0098116D" w:rsidRDefault="001C42CA" w:rsidP="001C42CA">
      <w:pPr>
        <w:spacing w:after="0" w:line="240" w:lineRule="auto"/>
        <w:ind w:firstLine="567"/>
        <w:jc w:val="right"/>
        <w:rPr>
          <w:rFonts w:ascii="GHEA Grapalat" w:eastAsia="Times New Roman" w:hAnsi="GHEA Grapalat" w:cs="Times New Roman"/>
          <w:i/>
          <w:sz w:val="24"/>
          <w:szCs w:val="24"/>
          <w:lang w:val="pt-BR"/>
        </w:rPr>
      </w:pPr>
    </w:p>
    <w:p w14:paraId="3246CFCE" w14:textId="77777777" w:rsidR="001C42CA" w:rsidRPr="0098116D" w:rsidRDefault="001C42CA" w:rsidP="001C42CA">
      <w:pPr>
        <w:spacing w:after="0" w:line="240" w:lineRule="auto"/>
        <w:ind w:firstLine="567"/>
        <w:jc w:val="right"/>
        <w:rPr>
          <w:rFonts w:ascii="GHEA Grapalat" w:eastAsia="Times New Roman" w:hAnsi="GHEA Grapalat" w:cs="Times New Roman"/>
          <w:i/>
          <w:sz w:val="24"/>
          <w:szCs w:val="24"/>
          <w:lang w:val="pt-BR"/>
        </w:rPr>
      </w:pPr>
    </w:p>
    <w:p w14:paraId="619EECA6" w14:textId="77777777" w:rsidR="001C42CA" w:rsidRPr="0098116D" w:rsidRDefault="001C42CA" w:rsidP="001C42CA">
      <w:pPr>
        <w:spacing w:after="0" w:line="240" w:lineRule="auto"/>
        <w:ind w:firstLine="567"/>
        <w:jc w:val="right"/>
        <w:rPr>
          <w:rFonts w:ascii="GHEA Grapalat" w:eastAsia="Times New Roman" w:hAnsi="GHEA Grapalat" w:cs="Times New Roman"/>
          <w:i/>
          <w:sz w:val="24"/>
          <w:szCs w:val="24"/>
          <w:lang w:val="pt-BR"/>
        </w:rPr>
      </w:pPr>
    </w:p>
    <w:p w14:paraId="28E97BD7" w14:textId="77777777" w:rsidR="001C42CA" w:rsidRPr="0098116D" w:rsidRDefault="001C42CA" w:rsidP="001C42CA">
      <w:pPr>
        <w:spacing w:after="0" w:line="240" w:lineRule="auto"/>
        <w:ind w:firstLine="567"/>
        <w:jc w:val="right"/>
        <w:rPr>
          <w:rFonts w:ascii="GHEA Grapalat" w:eastAsia="Times New Roman" w:hAnsi="GHEA Grapalat" w:cs="Times New Roman"/>
          <w:i/>
          <w:sz w:val="24"/>
          <w:szCs w:val="24"/>
          <w:lang w:val="pt-BR"/>
        </w:rPr>
      </w:pPr>
    </w:p>
    <w:p w14:paraId="2040B149" w14:textId="77777777" w:rsidR="001C42CA" w:rsidRPr="0098116D" w:rsidRDefault="001C42CA" w:rsidP="001C42CA">
      <w:pPr>
        <w:spacing w:after="0" w:line="240" w:lineRule="auto"/>
        <w:ind w:firstLine="567"/>
        <w:jc w:val="right"/>
        <w:rPr>
          <w:rFonts w:ascii="GHEA Grapalat" w:eastAsia="Times New Roman" w:hAnsi="GHEA Grapalat" w:cs="Times New Roman"/>
          <w:i/>
          <w:sz w:val="24"/>
          <w:szCs w:val="24"/>
          <w:lang w:val="pt-BR"/>
        </w:rPr>
      </w:pPr>
    </w:p>
    <w:p w14:paraId="6CDE109D" w14:textId="61A3290A" w:rsidR="001C42CA" w:rsidRPr="0098116D" w:rsidRDefault="001C42CA" w:rsidP="001C42CA">
      <w:pPr>
        <w:spacing w:after="0" w:line="240" w:lineRule="auto"/>
        <w:rPr>
          <w:rFonts w:ascii="GHEA Grapalat" w:eastAsia="Times New Roman" w:hAnsi="GHEA Grapalat" w:cs="Times New Roman"/>
          <w:i/>
          <w:sz w:val="24"/>
          <w:szCs w:val="24"/>
          <w:lang w:val="pt-BR"/>
        </w:rPr>
      </w:pPr>
      <w:r w:rsidRPr="0098116D">
        <w:rPr>
          <w:rFonts w:ascii="GHEA Grapalat" w:eastAsia="Times New Roman" w:hAnsi="GHEA Grapalat" w:cs="Sylfaen"/>
          <w:lang w:val="af-ZA"/>
        </w:rPr>
        <w:t>* Կապալառուն աշխատանքները կատարում է</w:t>
      </w:r>
      <w:r w:rsidRPr="0098116D">
        <w:rPr>
          <w:rFonts w:ascii="GHEA Grapalat" w:eastAsia="Times New Roman" w:hAnsi="GHEA Grapalat" w:cs="Sylfaen"/>
          <w:lang w:val="hy-AM"/>
        </w:rPr>
        <w:t xml:space="preserve">  Կոտայքի  մարզ Մեղրաձոր  համայնք  գ</w:t>
      </w:r>
      <w:r w:rsidRPr="0098116D">
        <w:rPr>
          <w:rFonts w:ascii="GHEA Grapalat" w:eastAsia="Times New Roman" w:hAnsi="GHEA Grapalat" w:cs="Sylfaen"/>
          <w:lang w:val="pt-BR"/>
        </w:rPr>
        <w:t>.</w:t>
      </w:r>
      <w:r w:rsidRPr="0098116D">
        <w:rPr>
          <w:rFonts w:ascii="GHEA Grapalat" w:eastAsia="Times New Roman" w:hAnsi="GHEA Grapalat" w:cs="Sylfaen"/>
          <w:lang w:val="hy-AM"/>
        </w:rPr>
        <w:t xml:space="preserve"> </w:t>
      </w:r>
      <w:r>
        <w:rPr>
          <w:rFonts w:ascii="GHEA Grapalat" w:eastAsia="Times New Roman" w:hAnsi="GHEA Grapalat" w:cs="Sylfaen"/>
          <w:lang w:val="hy-AM"/>
        </w:rPr>
        <w:t>Աղավնաձոր</w:t>
      </w:r>
      <w:r w:rsidRPr="0098116D">
        <w:rPr>
          <w:rFonts w:ascii="GHEA Grapalat" w:eastAsia="Times New Roman" w:hAnsi="GHEA Grapalat" w:cs="Sylfaen"/>
          <w:lang w:val="hy-AM"/>
        </w:rPr>
        <w:t xml:space="preserve">  </w:t>
      </w:r>
      <w:r>
        <w:rPr>
          <w:rFonts w:ascii="GHEA Grapalat" w:eastAsia="Times New Roman" w:hAnsi="GHEA Grapalat" w:cs="Sylfaen"/>
          <w:lang w:val="hy-AM"/>
        </w:rPr>
        <w:t>1</w:t>
      </w:r>
      <w:r w:rsidRPr="0098116D">
        <w:rPr>
          <w:rFonts w:ascii="GHEA Grapalat" w:eastAsia="Times New Roman" w:hAnsi="GHEA Grapalat" w:cs="Sylfaen"/>
          <w:lang w:val="hy-AM"/>
        </w:rPr>
        <w:t>-</w:t>
      </w:r>
      <w:r>
        <w:rPr>
          <w:rFonts w:ascii="GHEA Grapalat" w:eastAsia="Times New Roman" w:hAnsi="GHEA Grapalat" w:cs="Sylfaen"/>
          <w:lang w:val="hy-AM"/>
        </w:rPr>
        <w:t>ին</w:t>
      </w:r>
      <w:r w:rsidRPr="0098116D">
        <w:rPr>
          <w:rFonts w:ascii="GHEA Grapalat" w:eastAsia="Times New Roman" w:hAnsi="GHEA Grapalat" w:cs="Sylfaen"/>
          <w:lang w:val="hy-AM"/>
        </w:rPr>
        <w:t xml:space="preserve"> փողոց</w:t>
      </w:r>
      <w:r w:rsidRPr="0098116D">
        <w:rPr>
          <w:rFonts w:ascii="GHEA Grapalat" w:eastAsia="Times New Roman" w:hAnsi="GHEA Grapalat" w:cs="Sylfaen"/>
          <w:lang w:val="af-ZA"/>
        </w:rPr>
        <w:t xml:space="preserve"> հասցեում:</w:t>
      </w:r>
    </w:p>
    <w:p w14:paraId="1E3041BC" w14:textId="77777777" w:rsidR="001C42CA" w:rsidRPr="0098116D" w:rsidRDefault="001C42CA" w:rsidP="001C42CA">
      <w:pPr>
        <w:spacing w:after="0" w:line="240" w:lineRule="auto"/>
        <w:ind w:firstLine="567"/>
        <w:jc w:val="right"/>
        <w:rPr>
          <w:rFonts w:ascii="GHEA Grapalat" w:eastAsia="Times New Roman" w:hAnsi="GHEA Grapalat" w:cs="Times New Roman"/>
          <w:i/>
          <w:sz w:val="24"/>
          <w:szCs w:val="24"/>
          <w:lang w:val="pt-BR"/>
        </w:rPr>
      </w:pPr>
    </w:p>
    <w:p w14:paraId="3C5695F3" w14:textId="77777777" w:rsidR="001C42CA" w:rsidRPr="0098116D" w:rsidRDefault="001C42CA" w:rsidP="001C42CA">
      <w:pPr>
        <w:spacing w:after="0" w:line="240" w:lineRule="auto"/>
        <w:ind w:firstLine="567"/>
        <w:jc w:val="right"/>
        <w:rPr>
          <w:rFonts w:ascii="GHEA Grapalat" w:eastAsia="Times New Roman" w:hAnsi="GHEA Grapalat" w:cs="Times New Roman"/>
          <w:i/>
          <w:sz w:val="24"/>
          <w:szCs w:val="24"/>
          <w:lang w:val="pt-BR"/>
        </w:rPr>
      </w:pPr>
    </w:p>
    <w:p w14:paraId="60C35E25" w14:textId="77777777" w:rsidR="001C42CA" w:rsidRPr="0098116D" w:rsidRDefault="001C42CA" w:rsidP="001C42CA">
      <w:pPr>
        <w:spacing w:after="0" w:line="240" w:lineRule="auto"/>
        <w:ind w:firstLine="567"/>
        <w:jc w:val="right"/>
        <w:rPr>
          <w:rFonts w:ascii="GHEA Grapalat" w:eastAsia="Times New Roman" w:hAnsi="GHEA Grapalat" w:cs="Times New Roman"/>
          <w:i/>
          <w:sz w:val="24"/>
          <w:szCs w:val="24"/>
          <w:lang w:val="pt-BR"/>
        </w:rPr>
      </w:pPr>
    </w:p>
    <w:p w14:paraId="41FFAD99" w14:textId="77777777" w:rsidR="001C42CA" w:rsidRPr="0098116D" w:rsidRDefault="001C42CA" w:rsidP="001C42CA">
      <w:pPr>
        <w:spacing w:after="0" w:line="240" w:lineRule="auto"/>
        <w:ind w:firstLine="567"/>
        <w:jc w:val="right"/>
        <w:rPr>
          <w:rFonts w:ascii="GHEA Grapalat" w:eastAsia="Times New Roman" w:hAnsi="GHEA Grapalat" w:cs="Times New Roman"/>
          <w:i/>
          <w:sz w:val="24"/>
          <w:szCs w:val="24"/>
          <w:lang w:val="pt-BR"/>
        </w:rPr>
      </w:pPr>
    </w:p>
    <w:tbl>
      <w:tblPr>
        <w:tblW w:w="9639" w:type="dxa"/>
        <w:jc w:val="center"/>
        <w:tblLayout w:type="fixed"/>
        <w:tblLook w:val="0000" w:firstRow="0" w:lastRow="0" w:firstColumn="0" w:lastColumn="0" w:noHBand="0" w:noVBand="0"/>
      </w:tblPr>
      <w:tblGrid>
        <w:gridCol w:w="4536"/>
        <w:gridCol w:w="760"/>
        <w:gridCol w:w="4343"/>
      </w:tblGrid>
      <w:tr w:rsidR="001C42CA" w:rsidRPr="0098116D" w14:paraId="05C763B8" w14:textId="77777777" w:rsidTr="00E27A65">
        <w:trPr>
          <w:jc w:val="center"/>
        </w:trPr>
        <w:tc>
          <w:tcPr>
            <w:tcW w:w="4536" w:type="dxa"/>
          </w:tcPr>
          <w:p w14:paraId="08B39F9A" w14:textId="77777777" w:rsidR="001C42CA" w:rsidRPr="0098116D" w:rsidRDefault="001C42CA" w:rsidP="00E27A65">
            <w:pPr>
              <w:spacing w:after="0" w:line="360" w:lineRule="auto"/>
              <w:jc w:val="center"/>
              <w:rPr>
                <w:rFonts w:ascii="GHEA Grapalat" w:eastAsia="Times New Roman" w:hAnsi="GHEA Grapalat" w:cs="Sylfaen"/>
                <w:b/>
                <w:bCs/>
                <w:sz w:val="24"/>
                <w:szCs w:val="24"/>
                <w:lang w:val="nb-NO"/>
              </w:rPr>
            </w:pPr>
            <w:r w:rsidRPr="0098116D">
              <w:rPr>
                <w:rFonts w:ascii="GHEA Grapalat" w:eastAsia="Times New Roman" w:hAnsi="GHEA Grapalat" w:cs="Sylfaen"/>
                <w:b/>
                <w:bCs/>
                <w:sz w:val="24"/>
                <w:szCs w:val="24"/>
                <w:lang w:val="nb-NO"/>
              </w:rPr>
              <w:t>ՊԱՏՎԻՐԱՏՈՒ</w:t>
            </w:r>
          </w:p>
          <w:p w14:paraId="6DFE8254" w14:textId="77777777" w:rsidR="001C42CA" w:rsidRPr="0098116D" w:rsidRDefault="001C42CA" w:rsidP="00E27A65">
            <w:pPr>
              <w:spacing w:after="0" w:line="240" w:lineRule="auto"/>
              <w:rPr>
                <w:rFonts w:ascii="GHEA Grapalat" w:eastAsia="Times New Roman" w:hAnsi="GHEA Grapalat" w:cs="Times New Roman"/>
                <w:lang w:val="ru-RU"/>
              </w:rPr>
            </w:pPr>
          </w:p>
          <w:p w14:paraId="57DAB0DF" w14:textId="77777777" w:rsidR="001C42CA" w:rsidRPr="0098116D" w:rsidRDefault="001C42CA" w:rsidP="00E27A65">
            <w:pPr>
              <w:spacing w:after="0" w:line="240" w:lineRule="auto"/>
              <w:rPr>
                <w:rFonts w:ascii="GHEA Grapalat" w:eastAsia="Times New Roman" w:hAnsi="GHEA Grapalat" w:cs="Times New Roman"/>
                <w:sz w:val="24"/>
                <w:szCs w:val="24"/>
                <w:lang w:val="ru-RU"/>
              </w:rPr>
            </w:pPr>
          </w:p>
          <w:p w14:paraId="7BC04BA0" w14:textId="77777777" w:rsidR="001C42CA" w:rsidRPr="0098116D" w:rsidRDefault="001C42CA" w:rsidP="00E27A65">
            <w:pPr>
              <w:spacing w:after="0" w:line="240" w:lineRule="auto"/>
              <w:jc w:val="center"/>
              <w:rPr>
                <w:rFonts w:ascii="GHEA Grapalat" w:eastAsia="Times New Roman" w:hAnsi="GHEA Grapalat" w:cs="Times New Roman"/>
                <w:sz w:val="24"/>
                <w:szCs w:val="24"/>
                <w:lang w:val="ru-RU"/>
              </w:rPr>
            </w:pPr>
            <w:r w:rsidRPr="0098116D">
              <w:rPr>
                <w:rFonts w:ascii="GHEA Grapalat" w:eastAsia="Times New Roman" w:hAnsi="GHEA Grapalat" w:cs="Times New Roman"/>
                <w:sz w:val="24"/>
                <w:szCs w:val="24"/>
                <w:lang w:val="ru-RU"/>
              </w:rPr>
              <w:t>---------------------------------</w:t>
            </w:r>
          </w:p>
          <w:p w14:paraId="1B22398E" w14:textId="77777777" w:rsidR="001C42CA" w:rsidRPr="0098116D" w:rsidRDefault="001C42CA" w:rsidP="00E27A65">
            <w:pPr>
              <w:spacing w:after="0" w:line="240" w:lineRule="auto"/>
              <w:jc w:val="center"/>
              <w:rPr>
                <w:rFonts w:ascii="GHEA Grapalat" w:eastAsia="Times New Roman" w:hAnsi="GHEA Grapalat" w:cs="Times New Roman"/>
                <w:sz w:val="18"/>
                <w:szCs w:val="18"/>
              </w:rPr>
            </w:pPr>
            <w:r w:rsidRPr="0098116D">
              <w:rPr>
                <w:rFonts w:ascii="GHEA Grapalat" w:eastAsia="Times New Roman" w:hAnsi="GHEA Grapalat" w:cs="Times New Roman"/>
                <w:sz w:val="18"/>
                <w:szCs w:val="18"/>
              </w:rPr>
              <w:t>/</w:t>
            </w:r>
            <w:r w:rsidRPr="0098116D">
              <w:rPr>
                <w:rFonts w:ascii="GHEA Grapalat" w:eastAsia="Times New Roman" w:hAnsi="GHEA Grapalat" w:cs="Sylfaen"/>
                <w:sz w:val="18"/>
                <w:szCs w:val="18"/>
                <w:lang w:val="ru-RU"/>
              </w:rPr>
              <w:t>ստորագրություն</w:t>
            </w:r>
            <w:r w:rsidRPr="0098116D">
              <w:rPr>
                <w:rFonts w:ascii="GHEA Grapalat" w:eastAsia="Times New Roman" w:hAnsi="GHEA Grapalat" w:cs="Times New Roman"/>
                <w:sz w:val="18"/>
                <w:szCs w:val="18"/>
              </w:rPr>
              <w:t>/</w:t>
            </w:r>
          </w:p>
          <w:p w14:paraId="0B06BCF4" w14:textId="77777777" w:rsidR="001C42CA" w:rsidRPr="0098116D" w:rsidRDefault="001C42CA" w:rsidP="00E27A65">
            <w:pPr>
              <w:spacing w:after="0" w:line="240" w:lineRule="auto"/>
              <w:jc w:val="center"/>
              <w:rPr>
                <w:rFonts w:ascii="GHEA Grapalat" w:eastAsia="Times New Roman" w:hAnsi="GHEA Grapalat" w:cs="Times New Roman"/>
                <w:sz w:val="18"/>
                <w:szCs w:val="18"/>
                <w:lang w:val="ru-RU"/>
              </w:rPr>
            </w:pPr>
            <w:r w:rsidRPr="0098116D">
              <w:rPr>
                <w:rFonts w:ascii="GHEA Grapalat" w:eastAsia="Times New Roman" w:hAnsi="GHEA Grapalat" w:cs="Sylfaen"/>
                <w:sz w:val="18"/>
                <w:szCs w:val="18"/>
                <w:lang w:val="ru-RU"/>
              </w:rPr>
              <w:t>Կ</w:t>
            </w:r>
            <w:r w:rsidRPr="0098116D">
              <w:rPr>
                <w:rFonts w:ascii="GHEA Grapalat" w:eastAsia="Times New Roman" w:hAnsi="GHEA Grapalat" w:cs="Times New Roman"/>
                <w:sz w:val="18"/>
                <w:szCs w:val="18"/>
                <w:lang w:val="ru-RU"/>
              </w:rPr>
              <w:t>.</w:t>
            </w:r>
            <w:r w:rsidRPr="0098116D">
              <w:rPr>
                <w:rFonts w:ascii="GHEA Grapalat" w:eastAsia="Times New Roman" w:hAnsi="GHEA Grapalat" w:cs="Sylfaen"/>
                <w:sz w:val="18"/>
                <w:szCs w:val="18"/>
                <w:lang w:val="ru-RU"/>
              </w:rPr>
              <w:t>Տ</w:t>
            </w:r>
          </w:p>
        </w:tc>
        <w:tc>
          <w:tcPr>
            <w:tcW w:w="760" w:type="dxa"/>
          </w:tcPr>
          <w:p w14:paraId="1C8B913E" w14:textId="77777777" w:rsidR="001C42CA" w:rsidRPr="0098116D" w:rsidRDefault="001C42CA" w:rsidP="00E27A65">
            <w:pPr>
              <w:spacing w:after="0" w:line="360" w:lineRule="auto"/>
              <w:jc w:val="center"/>
              <w:rPr>
                <w:rFonts w:ascii="GHEA Grapalat" w:eastAsia="Times New Roman" w:hAnsi="GHEA Grapalat" w:cs="Times New Roman"/>
                <w:sz w:val="24"/>
                <w:szCs w:val="24"/>
                <w:lang w:val="ru-RU"/>
              </w:rPr>
            </w:pPr>
          </w:p>
        </w:tc>
        <w:tc>
          <w:tcPr>
            <w:tcW w:w="4343" w:type="dxa"/>
          </w:tcPr>
          <w:p w14:paraId="314FBEA2" w14:textId="77777777" w:rsidR="001C42CA" w:rsidRPr="0098116D" w:rsidRDefault="001C42CA" w:rsidP="00E27A65">
            <w:pPr>
              <w:spacing w:after="0" w:line="360" w:lineRule="auto"/>
              <w:jc w:val="center"/>
              <w:rPr>
                <w:rFonts w:ascii="GHEA Grapalat" w:eastAsia="Times New Roman" w:hAnsi="GHEA Grapalat" w:cs="Sylfaen"/>
                <w:b/>
                <w:bCs/>
                <w:sz w:val="24"/>
                <w:szCs w:val="24"/>
                <w:lang w:val="ru-RU"/>
              </w:rPr>
            </w:pPr>
            <w:r w:rsidRPr="0098116D">
              <w:rPr>
                <w:rFonts w:ascii="GHEA Grapalat" w:eastAsia="Times New Roman" w:hAnsi="GHEA Grapalat" w:cs="Sylfaen"/>
                <w:b/>
                <w:bCs/>
                <w:sz w:val="24"/>
                <w:szCs w:val="24"/>
                <w:lang w:val="pt-BR"/>
              </w:rPr>
              <w:t>ԿԱՊԱԼԱՌՈՒ</w:t>
            </w:r>
          </w:p>
          <w:p w14:paraId="5B510ECA" w14:textId="77777777" w:rsidR="001C42CA" w:rsidRPr="0098116D" w:rsidRDefault="001C42CA" w:rsidP="00E27A65">
            <w:pPr>
              <w:spacing w:after="0" w:line="240" w:lineRule="auto"/>
              <w:jc w:val="center"/>
              <w:rPr>
                <w:rFonts w:ascii="GHEA Grapalat" w:eastAsia="Times New Roman" w:hAnsi="GHEA Grapalat" w:cs="Times New Roman"/>
                <w:sz w:val="24"/>
                <w:szCs w:val="24"/>
                <w:lang w:val="ru-RU"/>
              </w:rPr>
            </w:pPr>
          </w:p>
          <w:p w14:paraId="4FB12F3A" w14:textId="77777777" w:rsidR="001C42CA" w:rsidRPr="0098116D" w:rsidRDefault="001C42CA" w:rsidP="00E27A65">
            <w:pPr>
              <w:spacing w:after="0" w:line="240" w:lineRule="auto"/>
              <w:jc w:val="center"/>
              <w:rPr>
                <w:rFonts w:ascii="GHEA Grapalat" w:eastAsia="Times New Roman" w:hAnsi="GHEA Grapalat" w:cs="Times New Roman"/>
                <w:sz w:val="24"/>
                <w:szCs w:val="24"/>
                <w:lang w:val="ru-RU"/>
              </w:rPr>
            </w:pPr>
          </w:p>
          <w:p w14:paraId="5B6DA7B9" w14:textId="77777777" w:rsidR="001C42CA" w:rsidRPr="0098116D" w:rsidRDefault="001C42CA" w:rsidP="00E27A65">
            <w:pPr>
              <w:spacing w:after="0" w:line="240" w:lineRule="auto"/>
              <w:jc w:val="center"/>
              <w:rPr>
                <w:rFonts w:ascii="GHEA Grapalat" w:eastAsia="Times New Roman" w:hAnsi="GHEA Grapalat" w:cs="Times New Roman"/>
                <w:sz w:val="24"/>
                <w:szCs w:val="24"/>
                <w:lang w:val="ru-RU"/>
              </w:rPr>
            </w:pPr>
            <w:r w:rsidRPr="0098116D">
              <w:rPr>
                <w:rFonts w:ascii="GHEA Grapalat" w:eastAsia="Times New Roman" w:hAnsi="GHEA Grapalat" w:cs="Times New Roman"/>
                <w:sz w:val="24"/>
                <w:szCs w:val="24"/>
                <w:lang w:val="ru-RU"/>
              </w:rPr>
              <w:t>---------------------------------</w:t>
            </w:r>
          </w:p>
          <w:p w14:paraId="18C85461" w14:textId="77777777" w:rsidR="001C42CA" w:rsidRPr="0098116D" w:rsidRDefault="001C42CA" w:rsidP="00E27A65">
            <w:pPr>
              <w:spacing w:after="0" w:line="240" w:lineRule="auto"/>
              <w:jc w:val="center"/>
              <w:rPr>
                <w:rFonts w:ascii="GHEA Grapalat" w:eastAsia="Times New Roman" w:hAnsi="GHEA Grapalat" w:cs="Times New Roman"/>
                <w:sz w:val="18"/>
                <w:szCs w:val="18"/>
              </w:rPr>
            </w:pPr>
            <w:r w:rsidRPr="0098116D">
              <w:rPr>
                <w:rFonts w:ascii="GHEA Grapalat" w:eastAsia="Times New Roman" w:hAnsi="GHEA Grapalat" w:cs="Times New Roman"/>
                <w:sz w:val="18"/>
                <w:szCs w:val="18"/>
              </w:rPr>
              <w:t>/</w:t>
            </w:r>
            <w:r w:rsidRPr="0098116D">
              <w:rPr>
                <w:rFonts w:ascii="GHEA Grapalat" w:eastAsia="Times New Roman" w:hAnsi="GHEA Grapalat" w:cs="Sylfaen"/>
                <w:sz w:val="18"/>
                <w:szCs w:val="18"/>
                <w:lang w:val="ru-RU"/>
              </w:rPr>
              <w:t>ստորագրություն</w:t>
            </w:r>
            <w:r w:rsidRPr="0098116D">
              <w:rPr>
                <w:rFonts w:ascii="GHEA Grapalat" w:eastAsia="Times New Roman" w:hAnsi="GHEA Grapalat" w:cs="Times New Roman"/>
                <w:sz w:val="18"/>
                <w:szCs w:val="18"/>
              </w:rPr>
              <w:t>/</w:t>
            </w:r>
          </w:p>
          <w:p w14:paraId="5859BD7E" w14:textId="77777777" w:rsidR="001C42CA" w:rsidRPr="0098116D" w:rsidRDefault="001C42CA" w:rsidP="00E27A65">
            <w:pPr>
              <w:spacing w:after="0" w:line="240" w:lineRule="auto"/>
              <w:jc w:val="center"/>
              <w:rPr>
                <w:rFonts w:ascii="GHEA Grapalat" w:eastAsia="Times New Roman" w:hAnsi="GHEA Grapalat" w:cs="Times New Roman"/>
                <w:lang w:val="ru-RU"/>
              </w:rPr>
            </w:pPr>
            <w:r w:rsidRPr="0098116D">
              <w:rPr>
                <w:rFonts w:ascii="GHEA Grapalat" w:eastAsia="Times New Roman" w:hAnsi="GHEA Grapalat" w:cs="Sylfaen"/>
                <w:sz w:val="18"/>
                <w:szCs w:val="18"/>
                <w:lang w:val="ru-RU"/>
              </w:rPr>
              <w:t>Կ</w:t>
            </w:r>
            <w:r w:rsidRPr="0098116D">
              <w:rPr>
                <w:rFonts w:ascii="GHEA Grapalat" w:eastAsia="Times New Roman" w:hAnsi="GHEA Grapalat" w:cs="Times New Roman"/>
                <w:sz w:val="18"/>
                <w:szCs w:val="18"/>
                <w:lang w:val="ru-RU"/>
              </w:rPr>
              <w:t>.</w:t>
            </w:r>
            <w:r w:rsidRPr="0098116D">
              <w:rPr>
                <w:rFonts w:ascii="GHEA Grapalat" w:eastAsia="Times New Roman" w:hAnsi="GHEA Grapalat" w:cs="Sylfaen"/>
                <w:sz w:val="18"/>
                <w:szCs w:val="18"/>
                <w:lang w:val="ru-RU"/>
              </w:rPr>
              <w:t>Տ</w:t>
            </w:r>
          </w:p>
        </w:tc>
      </w:tr>
    </w:tbl>
    <w:p w14:paraId="0989E9BD" w14:textId="77777777" w:rsidR="0098116D" w:rsidRDefault="0098116D" w:rsidP="000036EF">
      <w:pPr>
        <w:spacing w:after="0" w:line="240" w:lineRule="auto"/>
        <w:ind w:firstLine="567"/>
        <w:jc w:val="right"/>
        <w:rPr>
          <w:rFonts w:ascii="GHEA Grapalat" w:eastAsia="Times New Roman" w:hAnsi="GHEA Grapalat" w:cs="Sylfaen"/>
          <w:i/>
          <w:sz w:val="20"/>
          <w:szCs w:val="20"/>
          <w:lang w:val="pt-BR"/>
        </w:rPr>
      </w:pPr>
    </w:p>
    <w:p w14:paraId="33A340FA" w14:textId="77777777" w:rsidR="0098116D" w:rsidRDefault="0098116D" w:rsidP="000036EF">
      <w:pPr>
        <w:spacing w:after="0" w:line="240" w:lineRule="auto"/>
        <w:ind w:firstLine="567"/>
        <w:jc w:val="right"/>
        <w:rPr>
          <w:rFonts w:ascii="GHEA Grapalat" w:eastAsia="Times New Roman" w:hAnsi="GHEA Grapalat" w:cs="Sylfaen"/>
          <w:i/>
          <w:sz w:val="20"/>
          <w:szCs w:val="20"/>
          <w:lang w:val="pt-BR"/>
        </w:rPr>
      </w:pPr>
    </w:p>
    <w:p w14:paraId="436A4FB5" w14:textId="77777777" w:rsidR="0098116D" w:rsidRDefault="0098116D" w:rsidP="000036EF">
      <w:pPr>
        <w:spacing w:after="0" w:line="240" w:lineRule="auto"/>
        <w:ind w:firstLine="567"/>
        <w:jc w:val="right"/>
        <w:rPr>
          <w:rFonts w:ascii="GHEA Grapalat" w:eastAsia="Times New Roman" w:hAnsi="GHEA Grapalat" w:cs="Sylfaen"/>
          <w:i/>
          <w:sz w:val="20"/>
          <w:szCs w:val="20"/>
          <w:lang w:val="pt-BR"/>
        </w:rPr>
      </w:pPr>
    </w:p>
    <w:p w14:paraId="44168D22" w14:textId="77777777" w:rsidR="0098116D" w:rsidRDefault="0098116D" w:rsidP="000036EF">
      <w:pPr>
        <w:spacing w:after="0" w:line="240" w:lineRule="auto"/>
        <w:ind w:firstLine="567"/>
        <w:jc w:val="right"/>
        <w:rPr>
          <w:rFonts w:ascii="GHEA Grapalat" w:eastAsia="Times New Roman" w:hAnsi="GHEA Grapalat" w:cs="Sylfaen"/>
          <w:i/>
          <w:sz w:val="20"/>
          <w:szCs w:val="20"/>
          <w:lang w:val="pt-BR"/>
        </w:rPr>
      </w:pPr>
    </w:p>
    <w:p w14:paraId="66B226BC" w14:textId="77777777" w:rsidR="0098116D" w:rsidRDefault="0098116D" w:rsidP="000036EF">
      <w:pPr>
        <w:spacing w:after="0" w:line="240" w:lineRule="auto"/>
        <w:ind w:firstLine="567"/>
        <w:jc w:val="right"/>
        <w:rPr>
          <w:rFonts w:ascii="GHEA Grapalat" w:eastAsia="Times New Roman" w:hAnsi="GHEA Grapalat" w:cs="Sylfaen"/>
          <w:i/>
          <w:sz w:val="20"/>
          <w:szCs w:val="20"/>
          <w:lang w:val="pt-BR"/>
        </w:rPr>
      </w:pPr>
    </w:p>
    <w:p w14:paraId="12830C1D" w14:textId="77777777" w:rsidR="0098116D" w:rsidRDefault="0098116D" w:rsidP="000036EF">
      <w:pPr>
        <w:spacing w:after="0" w:line="240" w:lineRule="auto"/>
        <w:ind w:firstLine="567"/>
        <w:jc w:val="right"/>
        <w:rPr>
          <w:rFonts w:ascii="GHEA Grapalat" w:eastAsia="Times New Roman" w:hAnsi="GHEA Grapalat" w:cs="Sylfaen"/>
          <w:i/>
          <w:sz w:val="20"/>
          <w:szCs w:val="20"/>
          <w:lang w:val="pt-BR"/>
        </w:rPr>
      </w:pPr>
    </w:p>
    <w:p w14:paraId="356DC543" w14:textId="77777777" w:rsidR="0098116D" w:rsidRDefault="0098116D" w:rsidP="000036EF">
      <w:pPr>
        <w:spacing w:after="0" w:line="240" w:lineRule="auto"/>
        <w:ind w:firstLine="567"/>
        <w:jc w:val="right"/>
        <w:rPr>
          <w:rFonts w:ascii="GHEA Grapalat" w:eastAsia="Times New Roman" w:hAnsi="GHEA Grapalat" w:cs="Sylfaen"/>
          <w:i/>
          <w:sz w:val="20"/>
          <w:szCs w:val="20"/>
          <w:lang w:val="pt-BR"/>
        </w:rPr>
      </w:pPr>
    </w:p>
    <w:p w14:paraId="4F78C76B" w14:textId="77777777" w:rsidR="0098116D" w:rsidRDefault="0098116D" w:rsidP="000036EF">
      <w:pPr>
        <w:spacing w:after="0" w:line="240" w:lineRule="auto"/>
        <w:ind w:firstLine="567"/>
        <w:jc w:val="right"/>
        <w:rPr>
          <w:rFonts w:ascii="GHEA Grapalat" w:eastAsia="Times New Roman" w:hAnsi="GHEA Grapalat" w:cs="Sylfaen"/>
          <w:i/>
          <w:sz w:val="20"/>
          <w:szCs w:val="20"/>
          <w:lang w:val="pt-BR"/>
        </w:rPr>
      </w:pPr>
    </w:p>
    <w:p w14:paraId="49B79C5B" w14:textId="77777777" w:rsidR="0098116D" w:rsidRDefault="0098116D" w:rsidP="000036EF">
      <w:pPr>
        <w:spacing w:after="0" w:line="240" w:lineRule="auto"/>
        <w:ind w:firstLine="567"/>
        <w:jc w:val="right"/>
        <w:rPr>
          <w:rFonts w:ascii="GHEA Grapalat" w:eastAsia="Times New Roman" w:hAnsi="GHEA Grapalat" w:cs="Sylfaen"/>
          <w:i/>
          <w:sz w:val="20"/>
          <w:szCs w:val="20"/>
          <w:lang w:val="pt-BR"/>
        </w:rPr>
      </w:pPr>
    </w:p>
    <w:p w14:paraId="35A2D031" w14:textId="77777777" w:rsidR="0098116D" w:rsidRDefault="0098116D" w:rsidP="000036EF">
      <w:pPr>
        <w:spacing w:after="0" w:line="240" w:lineRule="auto"/>
        <w:ind w:firstLine="567"/>
        <w:jc w:val="right"/>
        <w:rPr>
          <w:rFonts w:ascii="GHEA Grapalat" w:eastAsia="Times New Roman" w:hAnsi="GHEA Grapalat" w:cs="Sylfaen"/>
          <w:i/>
          <w:sz w:val="20"/>
          <w:szCs w:val="20"/>
          <w:lang w:val="pt-BR"/>
        </w:rPr>
      </w:pPr>
    </w:p>
    <w:p w14:paraId="71E439B6" w14:textId="77777777" w:rsidR="0098116D" w:rsidRDefault="0098116D" w:rsidP="000036EF">
      <w:pPr>
        <w:spacing w:after="0" w:line="240" w:lineRule="auto"/>
        <w:ind w:firstLine="567"/>
        <w:jc w:val="right"/>
        <w:rPr>
          <w:rFonts w:ascii="GHEA Grapalat" w:eastAsia="Times New Roman" w:hAnsi="GHEA Grapalat" w:cs="Sylfaen"/>
          <w:i/>
          <w:sz w:val="20"/>
          <w:szCs w:val="20"/>
          <w:lang w:val="pt-BR"/>
        </w:rPr>
      </w:pPr>
    </w:p>
    <w:p w14:paraId="63CED142" w14:textId="77777777" w:rsidR="0098116D" w:rsidRDefault="0098116D" w:rsidP="000036EF">
      <w:pPr>
        <w:spacing w:after="0" w:line="240" w:lineRule="auto"/>
        <w:ind w:firstLine="567"/>
        <w:jc w:val="right"/>
        <w:rPr>
          <w:rFonts w:ascii="GHEA Grapalat" w:eastAsia="Times New Roman" w:hAnsi="GHEA Grapalat" w:cs="Sylfaen"/>
          <w:i/>
          <w:sz w:val="20"/>
          <w:szCs w:val="20"/>
          <w:lang w:val="pt-BR"/>
        </w:rPr>
      </w:pPr>
    </w:p>
    <w:p w14:paraId="5384538C" w14:textId="77777777" w:rsidR="0098116D" w:rsidRDefault="0098116D" w:rsidP="000036EF">
      <w:pPr>
        <w:spacing w:after="0" w:line="240" w:lineRule="auto"/>
        <w:ind w:firstLine="567"/>
        <w:jc w:val="right"/>
        <w:rPr>
          <w:rFonts w:ascii="GHEA Grapalat" w:eastAsia="Times New Roman" w:hAnsi="GHEA Grapalat" w:cs="Sylfaen"/>
          <w:i/>
          <w:sz w:val="20"/>
          <w:szCs w:val="20"/>
          <w:lang w:val="pt-BR"/>
        </w:rPr>
      </w:pPr>
    </w:p>
    <w:p w14:paraId="2F7A1827" w14:textId="77777777" w:rsidR="0098116D" w:rsidRDefault="0098116D" w:rsidP="000036EF">
      <w:pPr>
        <w:spacing w:after="0" w:line="240" w:lineRule="auto"/>
        <w:ind w:firstLine="567"/>
        <w:jc w:val="right"/>
        <w:rPr>
          <w:rFonts w:ascii="GHEA Grapalat" w:eastAsia="Times New Roman" w:hAnsi="GHEA Grapalat" w:cs="Sylfaen"/>
          <w:i/>
          <w:sz w:val="20"/>
          <w:szCs w:val="20"/>
          <w:lang w:val="pt-BR"/>
        </w:rPr>
      </w:pPr>
    </w:p>
    <w:p w14:paraId="0A76B94A" w14:textId="77777777" w:rsidR="0098116D" w:rsidRDefault="0098116D" w:rsidP="000036EF">
      <w:pPr>
        <w:spacing w:after="0" w:line="240" w:lineRule="auto"/>
        <w:ind w:firstLine="567"/>
        <w:jc w:val="right"/>
        <w:rPr>
          <w:rFonts w:ascii="GHEA Grapalat" w:eastAsia="Times New Roman" w:hAnsi="GHEA Grapalat" w:cs="Sylfaen"/>
          <w:i/>
          <w:sz w:val="20"/>
          <w:szCs w:val="20"/>
          <w:lang w:val="pt-BR"/>
        </w:rPr>
      </w:pPr>
    </w:p>
    <w:p w14:paraId="5FFFF8A9" w14:textId="77777777" w:rsidR="0098116D" w:rsidRDefault="0098116D" w:rsidP="000036EF">
      <w:pPr>
        <w:spacing w:after="0" w:line="240" w:lineRule="auto"/>
        <w:ind w:firstLine="567"/>
        <w:jc w:val="right"/>
        <w:rPr>
          <w:rFonts w:ascii="GHEA Grapalat" w:eastAsia="Times New Roman" w:hAnsi="GHEA Grapalat" w:cs="Sylfaen"/>
          <w:i/>
          <w:sz w:val="20"/>
          <w:szCs w:val="20"/>
          <w:lang w:val="pt-BR"/>
        </w:rPr>
      </w:pPr>
    </w:p>
    <w:p w14:paraId="077140EB" w14:textId="77777777" w:rsidR="0098116D" w:rsidRDefault="0098116D" w:rsidP="000036EF">
      <w:pPr>
        <w:spacing w:after="0" w:line="240" w:lineRule="auto"/>
        <w:ind w:firstLine="567"/>
        <w:jc w:val="right"/>
        <w:rPr>
          <w:rFonts w:ascii="GHEA Grapalat" w:eastAsia="Times New Roman" w:hAnsi="GHEA Grapalat" w:cs="Sylfaen"/>
          <w:i/>
          <w:sz w:val="20"/>
          <w:szCs w:val="20"/>
          <w:lang w:val="pt-BR"/>
        </w:rPr>
      </w:pPr>
    </w:p>
    <w:p w14:paraId="4B3AA6FD" w14:textId="77777777" w:rsidR="0098116D" w:rsidRDefault="0098116D" w:rsidP="000036EF">
      <w:pPr>
        <w:spacing w:after="0" w:line="240" w:lineRule="auto"/>
        <w:ind w:firstLine="567"/>
        <w:jc w:val="right"/>
        <w:rPr>
          <w:rFonts w:ascii="GHEA Grapalat" w:eastAsia="Times New Roman" w:hAnsi="GHEA Grapalat" w:cs="Sylfaen"/>
          <w:i/>
          <w:sz w:val="20"/>
          <w:szCs w:val="20"/>
          <w:lang w:val="pt-BR"/>
        </w:rPr>
      </w:pPr>
    </w:p>
    <w:p w14:paraId="3D438321" w14:textId="77777777" w:rsidR="0098116D" w:rsidRDefault="0098116D" w:rsidP="000036EF">
      <w:pPr>
        <w:spacing w:after="0" w:line="240" w:lineRule="auto"/>
        <w:ind w:firstLine="567"/>
        <w:jc w:val="right"/>
        <w:rPr>
          <w:rFonts w:ascii="GHEA Grapalat" w:eastAsia="Times New Roman" w:hAnsi="GHEA Grapalat" w:cs="Sylfaen"/>
          <w:i/>
          <w:sz w:val="20"/>
          <w:szCs w:val="20"/>
          <w:lang w:val="pt-BR"/>
        </w:rPr>
      </w:pPr>
    </w:p>
    <w:p w14:paraId="42FFB661" w14:textId="77777777" w:rsidR="0098116D" w:rsidRDefault="0098116D" w:rsidP="000036EF">
      <w:pPr>
        <w:spacing w:after="0" w:line="240" w:lineRule="auto"/>
        <w:ind w:firstLine="567"/>
        <w:jc w:val="right"/>
        <w:rPr>
          <w:rFonts w:ascii="GHEA Grapalat" w:eastAsia="Times New Roman" w:hAnsi="GHEA Grapalat" w:cs="Sylfaen"/>
          <w:i/>
          <w:sz w:val="20"/>
          <w:szCs w:val="20"/>
          <w:lang w:val="pt-BR"/>
        </w:rPr>
      </w:pPr>
    </w:p>
    <w:p w14:paraId="313500D2" w14:textId="77777777" w:rsidR="0098116D" w:rsidRDefault="0098116D" w:rsidP="000036EF">
      <w:pPr>
        <w:spacing w:after="0" w:line="240" w:lineRule="auto"/>
        <w:ind w:firstLine="567"/>
        <w:jc w:val="right"/>
        <w:rPr>
          <w:rFonts w:ascii="GHEA Grapalat" w:eastAsia="Times New Roman" w:hAnsi="GHEA Grapalat" w:cs="Sylfaen"/>
          <w:i/>
          <w:sz w:val="20"/>
          <w:szCs w:val="20"/>
          <w:lang w:val="pt-BR"/>
        </w:rPr>
      </w:pPr>
    </w:p>
    <w:p w14:paraId="5011A363" w14:textId="77777777" w:rsidR="0098116D" w:rsidRDefault="0098116D" w:rsidP="000036EF">
      <w:pPr>
        <w:spacing w:after="0" w:line="240" w:lineRule="auto"/>
        <w:ind w:firstLine="567"/>
        <w:jc w:val="right"/>
        <w:rPr>
          <w:rFonts w:ascii="GHEA Grapalat" w:eastAsia="Times New Roman" w:hAnsi="GHEA Grapalat" w:cs="Sylfaen"/>
          <w:i/>
          <w:sz w:val="20"/>
          <w:szCs w:val="20"/>
          <w:lang w:val="pt-BR"/>
        </w:rPr>
      </w:pPr>
    </w:p>
    <w:p w14:paraId="1097FC2F" w14:textId="77777777" w:rsidR="0098116D" w:rsidRDefault="0098116D" w:rsidP="000036EF">
      <w:pPr>
        <w:spacing w:after="0" w:line="240" w:lineRule="auto"/>
        <w:ind w:firstLine="567"/>
        <w:jc w:val="right"/>
        <w:rPr>
          <w:rFonts w:ascii="GHEA Grapalat" w:eastAsia="Times New Roman" w:hAnsi="GHEA Grapalat" w:cs="Sylfaen"/>
          <w:i/>
          <w:sz w:val="20"/>
          <w:szCs w:val="20"/>
          <w:lang w:val="pt-BR"/>
        </w:rPr>
      </w:pPr>
    </w:p>
    <w:p w14:paraId="20335147" w14:textId="77777777" w:rsidR="0098116D" w:rsidRDefault="0098116D" w:rsidP="000036EF">
      <w:pPr>
        <w:spacing w:after="0" w:line="240" w:lineRule="auto"/>
        <w:ind w:firstLine="567"/>
        <w:jc w:val="right"/>
        <w:rPr>
          <w:rFonts w:ascii="GHEA Grapalat" w:eastAsia="Times New Roman" w:hAnsi="GHEA Grapalat" w:cs="Sylfaen"/>
          <w:i/>
          <w:sz w:val="20"/>
          <w:szCs w:val="20"/>
          <w:lang w:val="pt-BR"/>
        </w:rPr>
      </w:pPr>
    </w:p>
    <w:p w14:paraId="03769E09" w14:textId="77777777" w:rsidR="0098116D" w:rsidRDefault="0098116D" w:rsidP="000036EF">
      <w:pPr>
        <w:spacing w:after="0" w:line="240" w:lineRule="auto"/>
        <w:ind w:firstLine="567"/>
        <w:jc w:val="right"/>
        <w:rPr>
          <w:rFonts w:ascii="GHEA Grapalat" w:eastAsia="Times New Roman" w:hAnsi="GHEA Grapalat" w:cs="Sylfaen"/>
          <w:i/>
          <w:sz w:val="20"/>
          <w:szCs w:val="20"/>
          <w:lang w:val="pt-BR"/>
        </w:rPr>
      </w:pPr>
    </w:p>
    <w:p w14:paraId="322FD6EC" w14:textId="77777777" w:rsidR="0098116D" w:rsidRDefault="0098116D" w:rsidP="000036EF">
      <w:pPr>
        <w:spacing w:after="0" w:line="240" w:lineRule="auto"/>
        <w:ind w:firstLine="567"/>
        <w:jc w:val="right"/>
        <w:rPr>
          <w:rFonts w:ascii="GHEA Grapalat" w:eastAsia="Times New Roman" w:hAnsi="GHEA Grapalat" w:cs="Sylfaen"/>
          <w:i/>
          <w:sz w:val="20"/>
          <w:szCs w:val="20"/>
          <w:lang w:val="pt-BR"/>
        </w:rPr>
      </w:pPr>
    </w:p>
    <w:p w14:paraId="223A18B8" w14:textId="72BACF8F" w:rsidR="001C42CA" w:rsidRPr="0098116D" w:rsidRDefault="001C42CA" w:rsidP="001C42CA">
      <w:pPr>
        <w:spacing w:after="0" w:line="240" w:lineRule="auto"/>
        <w:ind w:firstLine="567"/>
        <w:jc w:val="right"/>
        <w:rPr>
          <w:rFonts w:ascii="GHEA Grapalat" w:eastAsia="Times New Roman" w:hAnsi="GHEA Grapalat" w:cs="Arial"/>
          <w:i/>
          <w:sz w:val="20"/>
          <w:szCs w:val="20"/>
          <w:lang w:val="hy-AM"/>
        </w:rPr>
      </w:pPr>
      <w:r w:rsidRPr="0098116D">
        <w:rPr>
          <w:rFonts w:ascii="GHEA Grapalat" w:eastAsia="Times New Roman" w:hAnsi="GHEA Grapalat" w:cs="Sylfaen"/>
          <w:i/>
          <w:sz w:val="20"/>
          <w:szCs w:val="20"/>
          <w:lang w:val="hy-AM"/>
        </w:rPr>
        <w:t>Հավելված</w:t>
      </w:r>
      <w:r w:rsidRPr="0098116D">
        <w:rPr>
          <w:rFonts w:ascii="GHEA Grapalat" w:eastAsia="Times New Roman" w:hAnsi="GHEA Grapalat" w:cs="Arial"/>
          <w:i/>
          <w:sz w:val="20"/>
          <w:szCs w:val="20"/>
          <w:lang w:val="hy-AM"/>
        </w:rPr>
        <w:t xml:space="preserve"> </w:t>
      </w:r>
      <w:r w:rsidRPr="0098116D">
        <w:rPr>
          <w:rFonts w:ascii="GHEA Grapalat" w:eastAsia="Times New Roman" w:hAnsi="GHEA Grapalat" w:cs="Sylfaen"/>
          <w:i/>
          <w:sz w:val="20"/>
          <w:szCs w:val="20"/>
          <w:lang w:val="hy-AM"/>
        </w:rPr>
        <w:t>թիվ</w:t>
      </w:r>
      <w:r w:rsidRPr="0098116D">
        <w:rPr>
          <w:rFonts w:ascii="GHEA Grapalat" w:eastAsia="Times New Roman" w:hAnsi="GHEA Grapalat" w:cs="Arial"/>
          <w:i/>
          <w:sz w:val="20"/>
          <w:szCs w:val="20"/>
          <w:lang w:val="hy-AM"/>
        </w:rPr>
        <w:t xml:space="preserve"> 1</w:t>
      </w:r>
      <w:r w:rsidRPr="0098116D">
        <w:rPr>
          <w:rFonts w:ascii="GHEA Grapalat" w:eastAsia="Times New Roman" w:hAnsi="GHEA Grapalat" w:cs="Arial"/>
          <w:i/>
          <w:sz w:val="20"/>
          <w:szCs w:val="20"/>
          <w:lang w:val="pt-BR"/>
        </w:rPr>
        <w:t>.</w:t>
      </w:r>
      <w:r>
        <w:rPr>
          <w:rFonts w:ascii="GHEA Grapalat" w:eastAsia="Times New Roman" w:hAnsi="GHEA Grapalat" w:cs="Arial"/>
          <w:i/>
          <w:sz w:val="20"/>
          <w:szCs w:val="20"/>
          <w:lang w:val="hy-AM"/>
        </w:rPr>
        <w:t>5</w:t>
      </w:r>
    </w:p>
    <w:p w14:paraId="29D30CC8" w14:textId="77777777" w:rsidR="001C42CA" w:rsidRPr="0098116D" w:rsidRDefault="001C42CA" w:rsidP="001C42CA">
      <w:pPr>
        <w:spacing w:after="0" w:line="240" w:lineRule="auto"/>
        <w:ind w:firstLine="567"/>
        <w:jc w:val="right"/>
        <w:rPr>
          <w:rFonts w:ascii="GHEA Grapalat" w:eastAsia="Times New Roman" w:hAnsi="GHEA Grapalat" w:cs="Arial"/>
          <w:i/>
          <w:sz w:val="20"/>
          <w:szCs w:val="20"/>
          <w:lang w:val="pt-BR"/>
        </w:rPr>
      </w:pPr>
      <w:r w:rsidRPr="0098116D">
        <w:rPr>
          <w:rFonts w:ascii="GHEA Grapalat" w:eastAsia="Times New Roman" w:hAnsi="GHEA Grapalat" w:cs="Times New Roman"/>
          <w:sz w:val="20"/>
          <w:szCs w:val="20"/>
          <w:lang w:val="hy-AM"/>
        </w:rPr>
        <w:t>«</w:t>
      </w:r>
      <w:r w:rsidRPr="0098116D">
        <w:rPr>
          <w:rFonts w:ascii="GHEA Grapalat" w:eastAsia="Times New Roman" w:hAnsi="GHEA Grapalat" w:cs="Times New Roman"/>
          <w:i/>
          <w:sz w:val="20"/>
          <w:szCs w:val="20"/>
          <w:lang w:val="pt-BR"/>
        </w:rPr>
        <w:t xml:space="preserve">           </w:t>
      </w:r>
      <w:r w:rsidRPr="0098116D">
        <w:rPr>
          <w:rFonts w:ascii="GHEA Grapalat" w:eastAsia="Times New Roman" w:hAnsi="GHEA Grapalat" w:cs="Times New Roman"/>
          <w:sz w:val="20"/>
          <w:szCs w:val="20"/>
          <w:lang w:val="hy-AM"/>
        </w:rPr>
        <w:t>»</w:t>
      </w:r>
      <w:r w:rsidRPr="0098116D">
        <w:rPr>
          <w:rFonts w:ascii="GHEA Grapalat" w:eastAsia="Times New Roman" w:hAnsi="GHEA Grapalat" w:cs="Times New Roman"/>
          <w:i/>
          <w:sz w:val="20"/>
          <w:szCs w:val="20"/>
          <w:lang w:val="pt-BR"/>
        </w:rPr>
        <w:t xml:space="preserve">                  20   </w:t>
      </w:r>
      <w:r w:rsidRPr="0098116D">
        <w:rPr>
          <w:rFonts w:ascii="GHEA Grapalat" w:eastAsia="Times New Roman" w:hAnsi="GHEA Grapalat" w:cs="Sylfaen"/>
          <w:i/>
          <w:sz w:val="20"/>
          <w:szCs w:val="20"/>
          <w:lang w:val="pt-BR"/>
        </w:rPr>
        <w:t>թ</w:t>
      </w:r>
      <w:r w:rsidRPr="0098116D">
        <w:rPr>
          <w:rFonts w:ascii="GHEA Grapalat" w:eastAsia="Times New Roman" w:hAnsi="GHEA Grapalat" w:cs="Arial"/>
          <w:i/>
          <w:sz w:val="20"/>
          <w:szCs w:val="20"/>
          <w:lang w:val="pt-BR"/>
        </w:rPr>
        <w:t xml:space="preserve">. </w:t>
      </w:r>
      <w:r w:rsidRPr="0098116D">
        <w:rPr>
          <w:rFonts w:ascii="GHEA Grapalat" w:eastAsia="Times New Roman" w:hAnsi="GHEA Grapalat" w:cs="Times New Roman"/>
          <w:i/>
          <w:sz w:val="20"/>
          <w:szCs w:val="20"/>
          <w:lang w:val="pt-BR"/>
        </w:rPr>
        <w:t xml:space="preserve"> </w:t>
      </w:r>
      <w:r w:rsidRPr="0098116D">
        <w:rPr>
          <w:rFonts w:ascii="GHEA Grapalat" w:eastAsia="Times New Roman" w:hAnsi="GHEA Grapalat" w:cs="Sylfaen"/>
          <w:i/>
          <w:sz w:val="20"/>
          <w:szCs w:val="20"/>
          <w:lang w:val="pt-BR"/>
        </w:rPr>
        <w:t>կնքված</w:t>
      </w:r>
      <w:r w:rsidRPr="0098116D">
        <w:rPr>
          <w:rFonts w:ascii="GHEA Grapalat" w:eastAsia="Times New Roman" w:hAnsi="GHEA Grapalat" w:cs="Arial"/>
          <w:i/>
          <w:sz w:val="20"/>
          <w:szCs w:val="20"/>
          <w:lang w:val="pt-BR"/>
        </w:rPr>
        <w:t xml:space="preserve"> </w:t>
      </w:r>
    </w:p>
    <w:p w14:paraId="209E2881" w14:textId="45C8233F" w:rsidR="001C42CA" w:rsidRPr="0098116D" w:rsidRDefault="001C42CA" w:rsidP="001C42CA">
      <w:pPr>
        <w:spacing w:after="0" w:line="240" w:lineRule="auto"/>
        <w:jc w:val="right"/>
        <w:rPr>
          <w:rFonts w:ascii="GHEA Grapalat" w:eastAsia="Times New Roman" w:hAnsi="GHEA Grapalat" w:cs="Arial"/>
          <w:i/>
          <w:sz w:val="20"/>
          <w:szCs w:val="20"/>
          <w:lang w:val="pt-BR"/>
        </w:rPr>
      </w:pPr>
      <w:r w:rsidRPr="0098116D">
        <w:rPr>
          <w:rFonts w:ascii="GHEA Grapalat" w:eastAsia="Times New Roman" w:hAnsi="GHEA Grapalat" w:cs="Sylfaen"/>
          <w:i/>
          <w:sz w:val="20"/>
          <w:szCs w:val="20"/>
          <w:lang w:val="pt-BR"/>
        </w:rPr>
        <w:t>N</w:t>
      </w:r>
      <w:r w:rsidRPr="0098116D">
        <w:rPr>
          <w:rFonts w:ascii="GHEA Grapalat" w:eastAsia="Times New Roman" w:hAnsi="GHEA Grapalat" w:cs="Sylfaen"/>
          <w:i/>
          <w:sz w:val="20"/>
          <w:szCs w:val="20"/>
          <w:lang w:val="hy-AM"/>
        </w:rPr>
        <w:t>ԿՄՄՀ-</w:t>
      </w:r>
      <w:r w:rsidR="00033B39">
        <w:rPr>
          <w:rFonts w:ascii="GHEA Grapalat" w:eastAsia="Times New Roman" w:hAnsi="GHEA Grapalat" w:cs="Sylfaen"/>
          <w:i/>
          <w:sz w:val="20"/>
          <w:szCs w:val="20"/>
          <w:lang w:val="hy-AM"/>
        </w:rPr>
        <w:t>Հ</w:t>
      </w:r>
      <w:r w:rsidRPr="0098116D">
        <w:rPr>
          <w:rFonts w:ascii="GHEA Grapalat" w:eastAsia="Times New Roman" w:hAnsi="GHEA Grapalat" w:cs="Sylfaen"/>
          <w:i/>
          <w:sz w:val="20"/>
          <w:szCs w:val="20"/>
          <w:lang w:val="hy-AM"/>
        </w:rPr>
        <w:t xml:space="preserve">ԲՄԱՇՁԲ-21/4 </w:t>
      </w:r>
      <w:r w:rsidRPr="0098116D">
        <w:rPr>
          <w:rFonts w:ascii="GHEA Grapalat" w:eastAsia="Times New Roman" w:hAnsi="GHEA Grapalat" w:cs="Sylfaen"/>
          <w:i/>
          <w:sz w:val="20"/>
          <w:szCs w:val="20"/>
          <w:lang w:val="pt-BR"/>
        </w:rPr>
        <w:t>ծածկագրով պայմանագրի</w:t>
      </w:r>
    </w:p>
    <w:p w14:paraId="6E849A27" w14:textId="77777777" w:rsidR="001C42CA" w:rsidRPr="0098116D" w:rsidRDefault="001C42CA" w:rsidP="001C42CA">
      <w:pPr>
        <w:spacing w:after="0" w:line="240" w:lineRule="auto"/>
        <w:jc w:val="center"/>
        <w:rPr>
          <w:rFonts w:ascii="GHEA Grapalat" w:eastAsia="Times New Roman" w:hAnsi="GHEA Grapalat" w:cs="Sylfaen"/>
          <w:b/>
          <w:sz w:val="24"/>
          <w:szCs w:val="24"/>
          <w:lang w:val="hy-AM"/>
        </w:rPr>
      </w:pPr>
    </w:p>
    <w:p w14:paraId="701ABA55" w14:textId="77777777" w:rsidR="001C42CA" w:rsidRPr="0098116D" w:rsidRDefault="001C42CA" w:rsidP="001C42CA">
      <w:pPr>
        <w:spacing w:after="0" w:line="240" w:lineRule="auto"/>
        <w:jc w:val="center"/>
        <w:rPr>
          <w:rFonts w:ascii="GHEA Grapalat" w:eastAsia="Times New Roman" w:hAnsi="GHEA Grapalat" w:cs="Times New Roman"/>
          <w:b/>
          <w:sz w:val="24"/>
          <w:szCs w:val="24"/>
          <w:lang w:val="hy-AM"/>
        </w:rPr>
      </w:pPr>
    </w:p>
    <w:p w14:paraId="4C6B4BEF" w14:textId="77777777" w:rsidR="001C42CA" w:rsidRPr="0098116D" w:rsidRDefault="001C42CA" w:rsidP="001C42CA">
      <w:pPr>
        <w:spacing w:after="0" w:line="240" w:lineRule="auto"/>
        <w:jc w:val="center"/>
        <w:rPr>
          <w:rFonts w:ascii="GHEA Grapalat" w:eastAsia="Times New Roman" w:hAnsi="GHEA Grapalat" w:cs="Times New Roman"/>
          <w:b/>
          <w:sz w:val="24"/>
          <w:szCs w:val="24"/>
          <w:lang w:val="hy-AM"/>
        </w:rPr>
      </w:pPr>
    </w:p>
    <w:p w14:paraId="4B4CEFCF" w14:textId="77777777" w:rsidR="001C42CA" w:rsidRPr="0098116D" w:rsidRDefault="001C42CA" w:rsidP="001C42CA">
      <w:pPr>
        <w:spacing w:after="0" w:line="240" w:lineRule="auto"/>
        <w:jc w:val="center"/>
        <w:rPr>
          <w:rFonts w:ascii="GHEA Grapalat" w:eastAsia="Times New Roman" w:hAnsi="GHEA Grapalat" w:cs="Times New Roman"/>
          <w:b/>
          <w:sz w:val="24"/>
          <w:szCs w:val="24"/>
          <w:lang w:val="hy-AM"/>
        </w:rPr>
      </w:pPr>
    </w:p>
    <w:p w14:paraId="6198A5D3" w14:textId="77777777" w:rsidR="001C42CA" w:rsidRPr="0098116D" w:rsidRDefault="001C42CA" w:rsidP="001C42CA">
      <w:pPr>
        <w:spacing w:after="0" w:line="240" w:lineRule="auto"/>
        <w:jc w:val="center"/>
        <w:rPr>
          <w:rFonts w:ascii="GHEA Grapalat" w:eastAsia="Times New Roman" w:hAnsi="GHEA Grapalat" w:cs="Arial"/>
          <w:b/>
          <w:sz w:val="24"/>
          <w:szCs w:val="24"/>
          <w:lang w:val="hy-AM"/>
        </w:rPr>
      </w:pPr>
      <w:r w:rsidRPr="0098116D">
        <w:rPr>
          <w:rFonts w:ascii="GHEA Grapalat" w:eastAsia="Times New Roman" w:hAnsi="GHEA Grapalat" w:cs="Sylfaen"/>
          <w:b/>
          <w:sz w:val="24"/>
          <w:szCs w:val="24"/>
          <w:lang w:val="hy-AM"/>
        </w:rPr>
        <w:t>ԾԱՎԱԼԱԹԵՐԹ</w:t>
      </w:r>
      <w:r w:rsidRPr="0098116D">
        <w:rPr>
          <w:rFonts w:ascii="GHEA Grapalat" w:eastAsia="Times New Roman" w:hAnsi="GHEA Grapalat" w:cs="Arial"/>
          <w:b/>
          <w:sz w:val="24"/>
          <w:szCs w:val="24"/>
          <w:lang w:val="hy-AM"/>
        </w:rPr>
        <w:t>-</w:t>
      </w:r>
      <w:r w:rsidRPr="0098116D">
        <w:rPr>
          <w:rFonts w:ascii="GHEA Grapalat" w:eastAsia="Times New Roman" w:hAnsi="GHEA Grapalat" w:cs="Sylfaen"/>
          <w:b/>
          <w:sz w:val="24"/>
          <w:szCs w:val="24"/>
          <w:lang w:val="hy-AM"/>
        </w:rPr>
        <w:t>ՆԱԽԱՀԱՇԻՎ*</w:t>
      </w:r>
    </w:p>
    <w:p w14:paraId="381E7063" w14:textId="77777777" w:rsidR="001C42CA" w:rsidRPr="0098116D" w:rsidRDefault="001C42CA" w:rsidP="001C42CA">
      <w:pPr>
        <w:spacing w:after="0" w:line="240" w:lineRule="auto"/>
        <w:ind w:firstLine="567"/>
        <w:jc w:val="right"/>
        <w:rPr>
          <w:rFonts w:ascii="GHEA Grapalat" w:eastAsia="Times New Roman" w:hAnsi="GHEA Grapalat" w:cs="Times New Roman"/>
          <w:i/>
          <w:sz w:val="24"/>
          <w:szCs w:val="24"/>
          <w:lang w:val="hy-AM"/>
        </w:rPr>
      </w:pPr>
    </w:p>
    <w:p w14:paraId="02CA4C8D" w14:textId="2821E03D" w:rsidR="001C42CA" w:rsidRPr="0098116D" w:rsidRDefault="001C42CA" w:rsidP="001C42CA">
      <w:pPr>
        <w:spacing w:after="0" w:line="240" w:lineRule="auto"/>
        <w:ind w:firstLine="567"/>
        <w:jc w:val="center"/>
        <w:rPr>
          <w:rFonts w:ascii="GHEA Grapalat" w:eastAsia="Times New Roman" w:hAnsi="GHEA Grapalat" w:cs="Times New Roman"/>
          <w:b/>
          <w:sz w:val="20"/>
          <w:szCs w:val="24"/>
          <w:lang w:val="pt-BR"/>
        </w:rPr>
      </w:pPr>
      <w:r w:rsidRPr="0098116D">
        <w:rPr>
          <w:rFonts w:ascii="GHEA Grapalat" w:eastAsia="Times New Roman" w:hAnsi="GHEA Grapalat" w:cs="Sylfaen"/>
          <w:b/>
          <w:sz w:val="20"/>
          <w:szCs w:val="24"/>
          <w:lang w:val="hy-AM"/>
        </w:rPr>
        <w:t>Գ.</w:t>
      </w:r>
      <w:r>
        <w:rPr>
          <w:rFonts w:ascii="GHEA Grapalat" w:eastAsia="Times New Roman" w:hAnsi="GHEA Grapalat" w:cs="Sylfaen"/>
          <w:b/>
          <w:sz w:val="20"/>
          <w:szCs w:val="24"/>
          <w:lang w:val="hy-AM"/>
        </w:rPr>
        <w:t>ԱՂԱՎՆԱՁՈՐ</w:t>
      </w:r>
      <w:r w:rsidRPr="0098116D">
        <w:rPr>
          <w:rFonts w:ascii="GHEA Grapalat" w:eastAsia="Times New Roman" w:hAnsi="GHEA Grapalat" w:cs="Sylfaen"/>
          <w:b/>
          <w:sz w:val="20"/>
          <w:szCs w:val="24"/>
          <w:vertAlign w:val="subscript"/>
          <w:lang w:val="hy-AM"/>
        </w:rPr>
        <w:t xml:space="preserve"> </w:t>
      </w:r>
      <w:r>
        <w:rPr>
          <w:rFonts w:ascii="GHEA Grapalat" w:eastAsia="Times New Roman" w:hAnsi="GHEA Grapalat" w:cs="Times New Roman"/>
          <w:b/>
          <w:bCs/>
          <w:sz w:val="20"/>
          <w:szCs w:val="20"/>
          <w:lang w:val="hy-AM"/>
        </w:rPr>
        <w:t xml:space="preserve">2-ՐԴ </w:t>
      </w:r>
      <w:r w:rsidRPr="0098116D">
        <w:rPr>
          <w:rFonts w:ascii="GHEA Grapalat" w:eastAsia="Times New Roman" w:hAnsi="GHEA Grapalat" w:cs="Times New Roman"/>
          <w:b/>
          <w:bCs/>
          <w:sz w:val="20"/>
          <w:szCs w:val="20"/>
          <w:lang w:val="hy-AM"/>
        </w:rPr>
        <w:t>ՓՈՂՈՑԻ ԱՍՖԱԼՏԱՊԱՏՄԱՆ</w:t>
      </w:r>
      <w:r w:rsidRPr="0098116D">
        <w:rPr>
          <w:rFonts w:ascii="GHEA Grapalat" w:eastAsia="Times New Roman" w:hAnsi="GHEA Grapalat" w:cs="Times Armenian"/>
          <w:b/>
          <w:sz w:val="20"/>
          <w:szCs w:val="24"/>
          <w:lang w:val="pt-BR"/>
        </w:rPr>
        <w:t xml:space="preserve"> </w:t>
      </w:r>
      <w:r w:rsidRPr="0098116D">
        <w:rPr>
          <w:rFonts w:ascii="GHEA Grapalat" w:eastAsia="Times New Roman" w:hAnsi="GHEA Grapalat" w:cs="Sylfaen"/>
          <w:b/>
          <w:sz w:val="20"/>
          <w:szCs w:val="24"/>
          <w:lang w:val="pt-BR"/>
        </w:rPr>
        <w:t>ԱՇԽԱՏԱՆՔՆԵՐԻ</w:t>
      </w:r>
      <w:r w:rsidRPr="0098116D">
        <w:rPr>
          <w:rFonts w:ascii="GHEA Grapalat" w:eastAsia="Times New Roman" w:hAnsi="GHEA Grapalat" w:cs="Times Armenian"/>
          <w:b/>
          <w:sz w:val="20"/>
          <w:szCs w:val="24"/>
          <w:lang w:val="pt-BR"/>
        </w:rPr>
        <w:t xml:space="preserve"> </w:t>
      </w:r>
      <w:r w:rsidRPr="0098116D">
        <w:rPr>
          <w:rFonts w:ascii="GHEA Grapalat" w:eastAsia="Times New Roman" w:hAnsi="GHEA Grapalat" w:cs="Sylfaen"/>
          <w:b/>
          <w:sz w:val="20"/>
          <w:szCs w:val="24"/>
          <w:lang w:val="pt-BR"/>
        </w:rPr>
        <w:t>ԿԱՏԱՐՄԱՆ</w:t>
      </w:r>
    </w:p>
    <w:p w14:paraId="25E774BF" w14:textId="77777777" w:rsidR="001C42CA" w:rsidRPr="0098116D" w:rsidRDefault="001C42CA" w:rsidP="001C42CA">
      <w:pPr>
        <w:spacing w:after="0" w:line="240" w:lineRule="auto"/>
        <w:ind w:firstLine="567"/>
        <w:jc w:val="right"/>
        <w:rPr>
          <w:rFonts w:ascii="GHEA Grapalat" w:eastAsia="Times New Roman" w:hAnsi="GHEA Grapalat" w:cs="Times New Roman"/>
          <w:i/>
          <w:sz w:val="24"/>
          <w:szCs w:val="24"/>
          <w:lang w:val="pt-BR"/>
        </w:rPr>
      </w:pPr>
    </w:p>
    <w:p w14:paraId="3B768DB8" w14:textId="77777777" w:rsidR="001C42CA" w:rsidRPr="0098116D" w:rsidRDefault="001C42CA" w:rsidP="001C42CA">
      <w:pPr>
        <w:spacing w:after="0" w:line="240" w:lineRule="auto"/>
        <w:ind w:firstLine="567"/>
        <w:jc w:val="right"/>
        <w:rPr>
          <w:rFonts w:ascii="GHEA Grapalat" w:eastAsia="Times New Roman" w:hAnsi="GHEA Grapalat" w:cs="Times New Roman"/>
          <w:i/>
          <w:sz w:val="24"/>
          <w:szCs w:val="24"/>
          <w:lang w:val="pt-BR"/>
        </w:rPr>
      </w:pPr>
    </w:p>
    <w:p w14:paraId="4E279D84" w14:textId="77777777" w:rsidR="001C42CA" w:rsidRPr="0098116D" w:rsidRDefault="001C42CA" w:rsidP="001C42CA">
      <w:pPr>
        <w:spacing w:after="0" w:line="240" w:lineRule="auto"/>
        <w:ind w:firstLine="567"/>
        <w:jc w:val="right"/>
        <w:rPr>
          <w:rFonts w:ascii="GHEA Grapalat" w:eastAsia="Times New Roman" w:hAnsi="GHEA Grapalat" w:cs="Times New Roman"/>
          <w:i/>
          <w:sz w:val="24"/>
          <w:szCs w:val="24"/>
          <w:lang w:val="pt-BR"/>
        </w:rPr>
      </w:pPr>
    </w:p>
    <w:p w14:paraId="60D2AA57" w14:textId="77777777" w:rsidR="001C42CA" w:rsidRPr="0098116D" w:rsidRDefault="001C42CA" w:rsidP="001C42CA">
      <w:pPr>
        <w:spacing w:after="0" w:line="240" w:lineRule="auto"/>
        <w:ind w:firstLine="567"/>
        <w:jc w:val="right"/>
        <w:rPr>
          <w:rFonts w:ascii="GHEA Grapalat" w:eastAsia="Times New Roman" w:hAnsi="GHEA Grapalat" w:cs="Times New Roman"/>
          <w:i/>
          <w:sz w:val="24"/>
          <w:szCs w:val="24"/>
          <w:lang w:val="pt-BR"/>
        </w:rPr>
      </w:pPr>
    </w:p>
    <w:p w14:paraId="0CDDC033" w14:textId="77777777" w:rsidR="001C42CA" w:rsidRPr="0098116D" w:rsidRDefault="001C42CA" w:rsidP="001C42CA">
      <w:pPr>
        <w:spacing w:after="0" w:line="240" w:lineRule="auto"/>
        <w:ind w:firstLine="567"/>
        <w:jc w:val="right"/>
        <w:rPr>
          <w:rFonts w:ascii="GHEA Grapalat" w:eastAsia="Times New Roman" w:hAnsi="GHEA Grapalat" w:cs="Times New Roman"/>
          <w:i/>
          <w:sz w:val="24"/>
          <w:szCs w:val="24"/>
          <w:lang w:val="pt-BR"/>
        </w:rPr>
      </w:pPr>
    </w:p>
    <w:p w14:paraId="322309EB" w14:textId="36B712F1" w:rsidR="001C42CA" w:rsidRPr="0098116D" w:rsidRDefault="001C42CA" w:rsidP="001C42CA">
      <w:pPr>
        <w:spacing w:after="0" w:line="240" w:lineRule="auto"/>
        <w:rPr>
          <w:rFonts w:ascii="GHEA Grapalat" w:eastAsia="Times New Roman" w:hAnsi="GHEA Grapalat" w:cs="Times New Roman"/>
          <w:i/>
          <w:sz w:val="24"/>
          <w:szCs w:val="24"/>
          <w:lang w:val="pt-BR"/>
        </w:rPr>
      </w:pPr>
      <w:r w:rsidRPr="0098116D">
        <w:rPr>
          <w:rFonts w:ascii="GHEA Grapalat" w:eastAsia="Times New Roman" w:hAnsi="GHEA Grapalat" w:cs="Sylfaen"/>
          <w:lang w:val="af-ZA"/>
        </w:rPr>
        <w:t>* Կապալառուն աշխատանքները կատարում է</w:t>
      </w:r>
      <w:r w:rsidRPr="0098116D">
        <w:rPr>
          <w:rFonts w:ascii="GHEA Grapalat" w:eastAsia="Times New Roman" w:hAnsi="GHEA Grapalat" w:cs="Sylfaen"/>
          <w:lang w:val="hy-AM"/>
        </w:rPr>
        <w:t xml:space="preserve">  Կոտայքի  մարզ Մեղրաձոր  համայնք  գ</w:t>
      </w:r>
      <w:r w:rsidRPr="0098116D">
        <w:rPr>
          <w:rFonts w:ascii="GHEA Grapalat" w:eastAsia="Times New Roman" w:hAnsi="GHEA Grapalat" w:cs="Sylfaen"/>
          <w:lang w:val="pt-BR"/>
        </w:rPr>
        <w:t>.</w:t>
      </w:r>
      <w:r w:rsidRPr="0098116D">
        <w:rPr>
          <w:rFonts w:ascii="GHEA Grapalat" w:eastAsia="Times New Roman" w:hAnsi="GHEA Grapalat" w:cs="Sylfaen"/>
          <w:lang w:val="hy-AM"/>
        </w:rPr>
        <w:t xml:space="preserve"> </w:t>
      </w:r>
      <w:r>
        <w:rPr>
          <w:rFonts w:ascii="GHEA Grapalat" w:eastAsia="Times New Roman" w:hAnsi="GHEA Grapalat" w:cs="Sylfaen"/>
          <w:lang w:val="hy-AM"/>
        </w:rPr>
        <w:t>Աղավնաձոր</w:t>
      </w:r>
      <w:r w:rsidRPr="0098116D">
        <w:rPr>
          <w:rFonts w:ascii="GHEA Grapalat" w:eastAsia="Times New Roman" w:hAnsi="GHEA Grapalat" w:cs="Sylfaen"/>
          <w:lang w:val="hy-AM"/>
        </w:rPr>
        <w:t xml:space="preserve">  </w:t>
      </w:r>
      <w:r>
        <w:rPr>
          <w:rFonts w:ascii="GHEA Grapalat" w:eastAsia="Times New Roman" w:hAnsi="GHEA Grapalat" w:cs="Sylfaen"/>
          <w:lang w:val="hy-AM"/>
        </w:rPr>
        <w:t>2-րդ</w:t>
      </w:r>
      <w:r w:rsidRPr="0098116D">
        <w:rPr>
          <w:rFonts w:ascii="GHEA Grapalat" w:eastAsia="Times New Roman" w:hAnsi="GHEA Grapalat" w:cs="Sylfaen"/>
          <w:lang w:val="hy-AM"/>
        </w:rPr>
        <w:t xml:space="preserve"> փողոց</w:t>
      </w:r>
      <w:r w:rsidRPr="0098116D">
        <w:rPr>
          <w:rFonts w:ascii="GHEA Grapalat" w:eastAsia="Times New Roman" w:hAnsi="GHEA Grapalat" w:cs="Sylfaen"/>
          <w:lang w:val="af-ZA"/>
        </w:rPr>
        <w:t xml:space="preserve"> հասցեում:</w:t>
      </w:r>
    </w:p>
    <w:p w14:paraId="0540485A" w14:textId="77777777" w:rsidR="001C42CA" w:rsidRPr="0098116D" w:rsidRDefault="001C42CA" w:rsidP="001C42CA">
      <w:pPr>
        <w:spacing w:after="0" w:line="240" w:lineRule="auto"/>
        <w:ind w:firstLine="567"/>
        <w:jc w:val="right"/>
        <w:rPr>
          <w:rFonts w:ascii="GHEA Grapalat" w:eastAsia="Times New Roman" w:hAnsi="GHEA Grapalat" w:cs="Times New Roman"/>
          <w:i/>
          <w:sz w:val="24"/>
          <w:szCs w:val="24"/>
          <w:lang w:val="pt-BR"/>
        </w:rPr>
      </w:pPr>
    </w:p>
    <w:p w14:paraId="0E245F38" w14:textId="77777777" w:rsidR="001C42CA" w:rsidRPr="0098116D" w:rsidRDefault="001C42CA" w:rsidP="001C42CA">
      <w:pPr>
        <w:spacing w:after="0" w:line="240" w:lineRule="auto"/>
        <w:ind w:firstLine="567"/>
        <w:jc w:val="right"/>
        <w:rPr>
          <w:rFonts w:ascii="GHEA Grapalat" w:eastAsia="Times New Roman" w:hAnsi="GHEA Grapalat" w:cs="Times New Roman"/>
          <w:i/>
          <w:sz w:val="24"/>
          <w:szCs w:val="24"/>
          <w:lang w:val="pt-BR"/>
        </w:rPr>
      </w:pPr>
    </w:p>
    <w:p w14:paraId="24659580" w14:textId="77777777" w:rsidR="001C42CA" w:rsidRPr="0098116D" w:rsidRDefault="001C42CA" w:rsidP="001C42CA">
      <w:pPr>
        <w:spacing w:after="0" w:line="240" w:lineRule="auto"/>
        <w:ind w:firstLine="567"/>
        <w:jc w:val="right"/>
        <w:rPr>
          <w:rFonts w:ascii="GHEA Grapalat" w:eastAsia="Times New Roman" w:hAnsi="GHEA Grapalat" w:cs="Times New Roman"/>
          <w:i/>
          <w:sz w:val="24"/>
          <w:szCs w:val="24"/>
          <w:lang w:val="pt-BR"/>
        </w:rPr>
      </w:pPr>
    </w:p>
    <w:p w14:paraId="68252524" w14:textId="77777777" w:rsidR="001C42CA" w:rsidRPr="0098116D" w:rsidRDefault="001C42CA" w:rsidP="001C42CA">
      <w:pPr>
        <w:spacing w:after="0" w:line="240" w:lineRule="auto"/>
        <w:ind w:firstLine="567"/>
        <w:jc w:val="right"/>
        <w:rPr>
          <w:rFonts w:ascii="GHEA Grapalat" w:eastAsia="Times New Roman" w:hAnsi="GHEA Grapalat" w:cs="Times New Roman"/>
          <w:i/>
          <w:sz w:val="24"/>
          <w:szCs w:val="24"/>
          <w:lang w:val="pt-BR"/>
        </w:rPr>
      </w:pPr>
    </w:p>
    <w:tbl>
      <w:tblPr>
        <w:tblW w:w="9639" w:type="dxa"/>
        <w:jc w:val="center"/>
        <w:tblLayout w:type="fixed"/>
        <w:tblLook w:val="0000" w:firstRow="0" w:lastRow="0" w:firstColumn="0" w:lastColumn="0" w:noHBand="0" w:noVBand="0"/>
      </w:tblPr>
      <w:tblGrid>
        <w:gridCol w:w="4536"/>
        <w:gridCol w:w="760"/>
        <w:gridCol w:w="4343"/>
      </w:tblGrid>
      <w:tr w:rsidR="001C42CA" w:rsidRPr="0098116D" w14:paraId="05AF357B" w14:textId="77777777" w:rsidTr="00E27A65">
        <w:trPr>
          <w:jc w:val="center"/>
        </w:trPr>
        <w:tc>
          <w:tcPr>
            <w:tcW w:w="4536" w:type="dxa"/>
          </w:tcPr>
          <w:p w14:paraId="740EC784" w14:textId="77777777" w:rsidR="001C42CA" w:rsidRPr="0098116D" w:rsidRDefault="001C42CA" w:rsidP="00E27A65">
            <w:pPr>
              <w:spacing w:after="0" w:line="360" w:lineRule="auto"/>
              <w:jc w:val="center"/>
              <w:rPr>
                <w:rFonts w:ascii="GHEA Grapalat" w:eastAsia="Times New Roman" w:hAnsi="GHEA Grapalat" w:cs="Sylfaen"/>
                <w:b/>
                <w:bCs/>
                <w:sz w:val="24"/>
                <w:szCs w:val="24"/>
                <w:lang w:val="nb-NO"/>
              </w:rPr>
            </w:pPr>
            <w:r w:rsidRPr="0098116D">
              <w:rPr>
                <w:rFonts w:ascii="GHEA Grapalat" w:eastAsia="Times New Roman" w:hAnsi="GHEA Grapalat" w:cs="Sylfaen"/>
                <w:b/>
                <w:bCs/>
                <w:sz w:val="24"/>
                <w:szCs w:val="24"/>
                <w:lang w:val="nb-NO"/>
              </w:rPr>
              <w:t>ՊԱՏՎԻՐԱՏՈՒ</w:t>
            </w:r>
          </w:p>
          <w:p w14:paraId="7609134D" w14:textId="77777777" w:rsidR="001C42CA" w:rsidRPr="0098116D" w:rsidRDefault="001C42CA" w:rsidP="00E27A65">
            <w:pPr>
              <w:spacing w:after="0" w:line="240" w:lineRule="auto"/>
              <w:rPr>
                <w:rFonts w:ascii="GHEA Grapalat" w:eastAsia="Times New Roman" w:hAnsi="GHEA Grapalat" w:cs="Times New Roman"/>
                <w:lang w:val="ru-RU"/>
              </w:rPr>
            </w:pPr>
          </w:p>
          <w:p w14:paraId="55367705" w14:textId="77777777" w:rsidR="001C42CA" w:rsidRPr="0098116D" w:rsidRDefault="001C42CA" w:rsidP="00E27A65">
            <w:pPr>
              <w:spacing w:after="0" w:line="240" w:lineRule="auto"/>
              <w:rPr>
                <w:rFonts w:ascii="GHEA Grapalat" w:eastAsia="Times New Roman" w:hAnsi="GHEA Grapalat" w:cs="Times New Roman"/>
                <w:sz w:val="24"/>
                <w:szCs w:val="24"/>
                <w:lang w:val="ru-RU"/>
              </w:rPr>
            </w:pPr>
          </w:p>
          <w:p w14:paraId="2580D302" w14:textId="77777777" w:rsidR="001C42CA" w:rsidRPr="0098116D" w:rsidRDefault="001C42CA" w:rsidP="00E27A65">
            <w:pPr>
              <w:spacing w:after="0" w:line="240" w:lineRule="auto"/>
              <w:jc w:val="center"/>
              <w:rPr>
                <w:rFonts w:ascii="GHEA Grapalat" w:eastAsia="Times New Roman" w:hAnsi="GHEA Grapalat" w:cs="Times New Roman"/>
                <w:sz w:val="24"/>
                <w:szCs w:val="24"/>
                <w:lang w:val="ru-RU"/>
              </w:rPr>
            </w:pPr>
            <w:r w:rsidRPr="0098116D">
              <w:rPr>
                <w:rFonts w:ascii="GHEA Grapalat" w:eastAsia="Times New Roman" w:hAnsi="GHEA Grapalat" w:cs="Times New Roman"/>
                <w:sz w:val="24"/>
                <w:szCs w:val="24"/>
                <w:lang w:val="ru-RU"/>
              </w:rPr>
              <w:t>---------------------------------</w:t>
            </w:r>
          </w:p>
          <w:p w14:paraId="5A2BC58C" w14:textId="77777777" w:rsidR="001C42CA" w:rsidRPr="0098116D" w:rsidRDefault="001C42CA" w:rsidP="00E27A65">
            <w:pPr>
              <w:spacing w:after="0" w:line="240" w:lineRule="auto"/>
              <w:jc w:val="center"/>
              <w:rPr>
                <w:rFonts w:ascii="GHEA Grapalat" w:eastAsia="Times New Roman" w:hAnsi="GHEA Grapalat" w:cs="Times New Roman"/>
                <w:sz w:val="18"/>
                <w:szCs w:val="18"/>
              </w:rPr>
            </w:pPr>
            <w:r w:rsidRPr="0098116D">
              <w:rPr>
                <w:rFonts w:ascii="GHEA Grapalat" w:eastAsia="Times New Roman" w:hAnsi="GHEA Grapalat" w:cs="Times New Roman"/>
                <w:sz w:val="18"/>
                <w:szCs w:val="18"/>
              </w:rPr>
              <w:t>/</w:t>
            </w:r>
            <w:r w:rsidRPr="0098116D">
              <w:rPr>
                <w:rFonts w:ascii="GHEA Grapalat" w:eastAsia="Times New Roman" w:hAnsi="GHEA Grapalat" w:cs="Sylfaen"/>
                <w:sz w:val="18"/>
                <w:szCs w:val="18"/>
                <w:lang w:val="ru-RU"/>
              </w:rPr>
              <w:t>ստորագրություն</w:t>
            </w:r>
            <w:r w:rsidRPr="0098116D">
              <w:rPr>
                <w:rFonts w:ascii="GHEA Grapalat" w:eastAsia="Times New Roman" w:hAnsi="GHEA Grapalat" w:cs="Times New Roman"/>
                <w:sz w:val="18"/>
                <w:szCs w:val="18"/>
              </w:rPr>
              <w:t>/</w:t>
            </w:r>
          </w:p>
          <w:p w14:paraId="5C46732F" w14:textId="77777777" w:rsidR="001C42CA" w:rsidRPr="0098116D" w:rsidRDefault="001C42CA" w:rsidP="00E27A65">
            <w:pPr>
              <w:spacing w:after="0" w:line="240" w:lineRule="auto"/>
              <w:jc w:val="center"/>
              <w:rPr>
                <w:rFonts w:ascii="GHEA Grapalat" w:eastAsia="Times New Roman" w:hAnsi="GHEA Grapalat" w:cs="Times New Roman"/>
                <w:sz w:val="18"/>
                <w:szCs w:val="18"/>
                <w:lang w:val="ru-RU"/>
              </w:rPr>
            </w:pPr>
            <w:r w:rsidRPr="0098116D">
              <w:rPr>
                <w:rFonts w:ascii="GHEA Grapalat" w:eastAsia="Times New Roman" w:hAnsi="GHEA Grapalat" w:cs="Sylfaen"/>
                <w:sz w:val="18"/>
                <w:szCs w:val="18"/>
                <w:lang w:val="ru-RU"/>
              </w:rPr>
              <w:t>Կ</w:t>
            </w:r>
            <w:r w:rsidRPr="0098116D">
              <w:rPr>
                <w:rFonts w:ascii="GHEA Grapalat" w:eastAsia="Times New Roman" w:hAnsi="GHEA Grapalat" w:cs="Times New Roman"/>
                <w:sz w:val="18"/>
                <w:szCs w:val="18"/>
                <w:lang w:val="ru-RU"/>
              </w:rPr>
              <w:t>.</w:t>
            </w:r>
            <w:r w:rsidRPr="0098116D">
              <w:rPr>
                <w:rFonts w:ascii="GHEA Grapalat" w:eastAsia="Times New Roman" w:hAnsi="GHEA Grapalat" w:cs="Sylfaen"/>
                <w:sz w:val="18"/>
                <w:szCs w:val="18"/>
                <w:lang w:val="ru-RU"/>
              </w:rPr>
              <w:t>Տ</w:t>
            </w:r>
          </w:p>
        </w:tc>
        <w:tc>
          <w:tcPr>
            <w:tcW w:w="760" w:type="dxa"/>
          </w:tcPr>
          <w:p w14:paraId="15BDBE6C" w14:textId="77777777" w:rsidR="001C42CA" w:rsidRPr="0098116D" w:rsidRDefault="001C42CA" w:rsidP="00E27A65">
            <w:pPr>
              <w:spacing w:after="0" w:line="360" w:lineRule="auto"/>
              <w:jc w:val="center"/>
              <w:rPr>
                <w:rFonts w:ascii="GHEA Grapalat" w:eastAsia="Times New Roman" w:hAnsi="GHEA Grapalat" w:cs="Times New Roman"/>
                <w:sz w:val="24"/>
                <w:szCs w:val="24"/>
                <w:lang w:val="ru-RU"/>
              </w:rPr>
            </w:pPr>
          </w:p>
        </w:tc>
        <w:tc>
          <w:tcPr>
            <w:tcW w:w="4343" w:type="dxa"/>
          </w:tcPr>
          <w:p w14:paraId="2B3F01BD" w14:textId="77777777" w:rsidR="001C42CA" w:rsidRPr="0098116D" w:rsidRDefault="001C42CA" w:rsidP="00E27A65">
            <w:pPr>
              <w:spacing w:after="0" w:line="360" w:lineRule="auto"/>
              <w:jc w:val="center"/>
              <w:rPr>
                <w:rFonts w:ascii="GHEA Grapalat" w:eastAsia="Times New Roman" w:hAnsi="GHEA Grapalat" w:cs="Sylfaen"/>
                <w:b/>
                <w:bCs/>
                <w:sz w:val="24"/>
                <w:szCs w:val="24"/>
                <w:lang w:val="ru-RU"/>
              </w:rPr>
            </w:pPr>
            <w:r w:rsidRPr="0098116D">
              <w:rPr>
                <w:rFonts w:ascii="GHEA Grapalat" w:eastAsia="Times New Roman" w:hAnsi="GHEA Grapalat" w:cs="Sylfaen"/>
                <w:b/>
                <w:bCs/>
                <w:sz w:val="24"/>
                <w:szCs w:val="24"/>
                <w:lang w:val="pt-BR"/>
              </w:rPr>
              <w:t>ԿԱՊԱԼԱՌՈՒ</w:t>
            </w:r>
          </w:p>
          <w:p w14:paraId="2B327499" w14:textId="77777777" w:rsidR="001C42CA" w:rsidRPr="0098116D" w:rsidRDefault="001C42CA" w:rsidP="00E27A65">
            <w:pPr>
              <w:spacing w:after="0" w:line="240" w:lineRule="auto"/>
              <w:jc w:val="center"/>
              <w:rPr>
                <w:rFonts w:ascii="GHEA Grapalat" w:eastAsia="Times New Roman" w:hAnsi="GHEA Grapalat" w:cs="Times New Roman"/>
                <w:sz w:val="24"/>
                <w:szCs w:val="24"/>
                <w:lang w:val="ru-RU"/>
              </w:rPr>
            </w:pPr>
          </w:p>
          <w:p w14:paraId="49AFC941" w14:textId="77777777" w:rsidR="001C42CA" w:rsidRPr="0098116D" w:rsidRDefault="001C42CA" w:rsidP="00E27A65">
            <w:pPr>
              <w:spacing w:after="0" w:line="240" w:lineRule="auto"/>
              <w:jc w:val="center"/>
              <w:rPr>
                <w:rFonts w:ascii="GHEA Grapalat" w:eastAsia="Times New Roman" w:hAnsi="GHEA Grapalat" w:cs="Times New Roman"/>
                <w:sz w:val="24"/>
                <w:szCs w:val="24"/>
                <w:lang w:val="ru-RU"/>
              </w:rPr>
            </w:pPr>
          </w:p>
          <w:p w14:paraId="77C89AE0" w14:textId="77777777" w:rsidR="001C42CA" w:rsidRPr="0098116D" w:rsidRDefault="001C42CA" w:rsidP="00E27A65">
            <w:pPr>
              <w:spacing w:after="0" w:line="240" w:lineRule="auto"/>
              <w:jc w:val="center"/>
              <w:rPr>
                <w:rFonts w:ascii="GHEA Grapalat" w:eastAsia="Times New Roman" w:hAnsi="GHEA Grapalat" w:cs="Times New Roman"/>
                <w:sz w:val="24"/>
                <w:szCs w:val="24"/>
                <w:lang w:val="ru-RU"/>
              </w:rPr>
            </w:pPr>
            <w:r w:rsidRPr="0098116D">
              <w:rPr>
                <w:rFonts w:ascii="GHEA Grapalat" w:eastAsia="Times New Roman" w:hAnsi="GHEA Grapalat" w:cs="Times New Roman"/>
                <w:sz w:val="24"/>
                <w:szCs w:val="24"/>
                <w:lang w:val="ru-RU"/>
              </w:rPr>
              <w:t>---------------------------------</w:t>
            </w:r>
          </w:p>
          <w:p w14:paraId="65EA8287" w14:textId="77777777" w:rsidR="001C42CA" w:rsidRPr="0098116D" w:rsidRDefault="001C42CA" w:rsidP="00E27A65">
            <w:pPr>
              <w:spacing w:after="0" w:line="240" w:lineRule="auto"/>
              <w:jc w:val="center"/>
              <w:rPr>
                <w:rFonts w:ascii="GHEA Grapalat" w:eastAsia="Times New Roman" w:hAnsi="GHEA Grapalat" w:cs="Times New Roman"/>
                <w:sz w:val="18"/>
                <w:szCs w:val="18"/>
              </w:rPr>
            </w:pPr>
            <w:r w:rsidRPr="0098116D">
              <w:rPr>
                <w:rFonts w:ascii="GHEA Grapalat" w:eastAsia="Times New Roman" w:hAnsi="GHEA Grapalat" w:cs="Times New Roman"/>
                <w:sz w:val="18"/>
                <w:szCs w:val="18"/>
              </w:rPr>
              <w:t>/</w:t>
            </w:r>
            <w:r w:rsidRPr="0098116D">
              <w:rPr>
                <w:rFonts w:ascii="GHEA Grapalat" w:eastAsia="Times New Roman" w:hAnsi="GHEA Grapalat" w:cs="Sylfaen"/>
                <w:sz w:val="18"/>
                <w:szCs w:val="18"/>
                <w:lang w:val="ru-RU"/>
              </w:rPr>
              <w:t>ստորագրություն</w:t>
            </w:r>
            <w:r w:rsidRPr="0098116D">
              <w:rPr>
                <w:rFonts w:ascii="GHEA Grapalat" w:eastAsia="Times New Roman" w:hAnsi="GHEA Grapalat" w:cs="Times New Roman"/>
                <w:sz w:val="18"/>
                <w:szCs w:val="18"/>
              </w:rPr>
              <w:t>/</w:t>
            </w:r>
          </w:p>
          <w:p w14:paraId="709E5852" w14:textId="77777777" w:rsidR="001C42CA" w:rsidRPr="0098116D" w:rsidRDefault="001C42CA" w:rsidP="00E27A65">
            <w:pPr>
              <w:spacing w:after="0" w:line="240" w:lineRule="auto"/>
              <w:jc w:val="center"/>
              <w:rPr>
                <w:rFonts w:ascii="GHEA Grapalat" w:eastAsia="Times New Roman" w:hAnsi="GHEA Grapalat" w:cs="Times New Roman"/>
                <w:lang w:val="ru-RU"/>
              </w:rPr>
            </w:pPr>
            <w:r w:rsidRPr="0098116D">
              <w:rPr>
                <w:rFonts w:ascii="GHEA Grapalat" w:eastAsia="Times New Roman" w:hAnsi="GHEA Grapalat" w:cs="Sylfaen"/>
                <w:sz w:val="18"/>
                <w:szCs w:val="18"/>
                <w:lang w:val="ru-RU"/>
              </w:rPr>
              <w:t>Կ</w:t>
            </w:r>
            <w:r w:rsidRPr="0098116D">
              <w:rPr>
                <w:rFonts w:ascii="GHEA Grapalat" w:eastAsia="Times New Roman" w:hAnsi="GHEA Grapalat" w:cs="Times New Roman"/>
                <w:sz w:val="18"/>
                <w:szCs w:val="18"/>
                <w:lang w:val="ru-RU"/>
              </w:rPr>
              <w:t>.</w:t>
            </w:r>
            <w:r w:rsidRPr="0098116D">
              <w:rPr>
                <w:rFonts w:ascii="GHEA Grapalat" w:eastAsia="Times New Roman" w:hAnsi="GHEA Grapalat" w:cs="Sylfaen"/>
                <w:sz w:val="18"/>
                <w:szCs w:val="18"/>
                <w:lang w:val="ru-RU"/>
              </w:rPr>
              <w:t>Տ</w:t>
            </w:r>
          </w:p>
        </w:tc>
      </w:tr>
    </w:tbl>
    <w:p w14:paraId="03CE7791" w14:textId="77777777" w:rsidR="0098116D" w:rsidRDefault="0098116D" w:rsidP="000036EF">
      <w:pPr>
        <w:spacing w:after="0" w:line="240" w:lineRule="auto"/>
        <w:ind w:firstLine="567"/>
        <w:jc w:val="right"/>
        <w:rPr>
          <w:rFonts w:ascii="GHEA Grapalat" w:eastAsia="Times New Roman" w:hAnsi="GHEA Grapalat" w:cs="Sylfaen"/>
          <w:i/>
          <w:sz w:val="20"/>
          <w:szCs w:val="20"/>
          <w:lang w:val="pt-BR"/>
        </w:rPr>
      </w:pPr>
    </w:p>
    <w:p w14:paraId="43E830FB" w14:textId="77777777" w:rsidR="0098116D" w:rsidRDefault="0098116D" w:rsidP="000036EF">
      <w:pPr>
        <w:spacing w:after="0" w:line="240" w:lineRule="auto"/>
        <w:ind w:firstLine="567"/>
        <w:jc w:val="right"/>
        <w:rPr>
          <w:rFonts w:ascii="GHEA Grapalat" w:eastAsia="Times New Roman" w:hAnsi="GHEA Grapalat" w:cs="Sylfaen"/>
          <w:i/>
          <w:sz w:val="20"/>
          <w:szCs w:val="20"/>
          <w:lang w:val="pt-BR"/>
        </w:rPr>
      </w:pPr>
    </w:p>
    <w:p w14:paraId="08CA4BD6" w14:textId="77777777" w:rsidR="0098116D" w:rsidRDefault="0098116D" w:rsidP="000036EF">
      <w:pPr>
        <w:spacing w:after="0" w:line="240" w:lineRule="auto"/>
        <w:ind w:firstLine="567"/>
        <w:jc w:val="right"/>
        <w:rPr>
          <w:rFonts w:ascii="GHEA Grapalat" w:eastAsia="Times New Roman" w:hAnsi="GHEA Grapalat" w:cs="Sylfaen"/>
          <w:i/>
          <w:sz w:val="20"/>
          <w:szCs w:val="20"/>
          <w:lang w:val="pt-BR"/>
        </w:rPr>
      </w:pPr>
    </w:p>
    <w:p w14:paraId="540732CF" w14:textId="77777777" w:rsidR="0098116D" w:rsidRDefault="0098116D" w:rsidP="000036EF">
      <w:pPr>
        <w:spacing w:after="0" w:line="240" w:lineRule="auto"/>
        <w:ind w:firstLine="567"/>
        <w:jc w:val="right"/>
        <w:rPr>
          <w:rFonts w:ascii="GHEA Grapalat" w:eastAsia="Times New Roman" w:hAnsi="GHEA Grapalat" w:cs="Sylfaen"/>
          <w:i/>
          <w:sz w:val="20"/>
          <w:szCs w:val="20"/>
          <w:lang w:val="pt-BR"/>
        </w:rPr>
      </w:pPr>
    </w:p>
    <w:p w14:paraId="1657C2E9" w14:textId="77777777" w:rsidR="0098116D" w:rsidRDefault="0098116D" w:rsidP="000036EF">
      <w:pPr>
        <w:spacing w:after="0" w:line="240" w:lineRule="auto"/>
        <w:ind w:firstLine="567"/>
        <w:jc w:val="right"/>
        <w:rPr>
          <w:rFonts w:ascii="GHEA Grapalat" w:eastAsia="Times New Roman" w:hAnsi="GHEA Grapalat" w:cs="Sylfaen"/>
          <w:i/>
          <w:sz w:val="20"/>
          <w:szCs w:val="20"/>
          <w:lang w:val="pt-BR"/>
        </w:rPr>
      </w:pPr>
    </w:p>
    <w:p w14:paraId="107C6ADC" w14:textId="77777777" w:rsidR="001C42CA" w:rsidRDefault="001C42CA" w:rsidP="000036EF">
      <w:pPr>
        <w:spacing w:after="0" w:line="240" w:lineRule="auto"/>
        <w:ind w:firstLine="567"/>
        <w:jc w:val="right"/>
        <w:rPr>
          <w:rFonts w:ascii="GHEA Grapalat" w:eastAsia="Times New Roman" w:hAnsi="GHEA Grapalat" w:cs="Sylfaen"/>
          <w:i/>
          <w:sz w:val="20"/>
          <w:szCs w:val="20"/>
          <w:lang w:val="pt-BR"/>
        </w:rPr>
      </w:pPr>
    </w:p>
    <w:p w14:paraId="257C22EB" w14:textId="77777777" w:rsidR="001C42CA" w:rsidRDefault="001C42CA" w:rsidP="000036EF">
      <w:pPr>
        <w:spacing w:after="0" w:line="240" w:lineRule="auto"/>
        <w:ind w:firstLine="567"/>
        <w:jc w:val="right"/>
        <w:rPr>
          <w:rFonts w:ascii="GHEA Grapalat" w:eastAsia="Times New Roman" w:hAnsi="GHEA Grapalat" w:cs="Sylfaen"/>
          <w:i/>
          <w:sz w:val="20"/>
          <w:szCs w:val="20"/>
          <w:lang w:val="pt-BR"/>
        </w:rPr>
      </w:pPr>
    </w:p>
    <w:p w14:paraId="0A0488F5" w14:textId="77777777" w:rsidR="001C42CA" w:rsidRDefault="001C42CA" w:rsidP="000036EF">
      <w:pPr>
        <w:spacing w:after="0" w:line="240" w:lineRule="auto"/>
        <w:ind w:firstLine="567"/>
        <w:jc w:val="right"/>
        <w:rPr>
          <w:rFonts w:ascii="GHEA Grapalat" w:eastAsia="Times New Roman" w:hAnsi="GHEA Grapalat" w:cs="Sylfaen"/>
          <w:i/>
          <w:sz w:val="20"/>
          <w:szCs w:val="20"/>
          <w:lang w:val="pt-BR"/>
        </w:rPr>
      </w:pPr>
    </w:p>
    <w:p w14:paraId="7E0ADE45" w14:textId="77777777" w:rsidR="001C42CA" w:rsidRDefault="001C42CA" w:rsidP="000036EF">
      <w:pPr>
        <w:spacing w:after="0" w:line="240" w:lineRule="auto"/>
        <w:ind w:firstLine="567"/>
        <w:jc w:val="right"/>
        <w:rPr>
          <w:rFonts w:ascii="GHEA Grapalat" w:eastAsia="Times New Roman" w:hAnsi="GHEA Grapalat" w:cs="Sylfaen"/>
          <w:i/>
          <w:sz w:val="20"/>
          <w:szCs w:val="20"/>
          <w:lang w:val="pt-BR"/>
        </w:rPr>
      </w:pPr>
    </w:p>
    <w:p w14:paraId="053830DB" w14:textId="77777777" w:rsidR="001C42CA" w:rsidRDefault="001C42CA" w:rsidP="000036EF">
      <w:pPr>
        <w:spacing w:after="0" w:line="240" w:lineRule="auto"/>
        <w:ind w:firstLine="567"/>
        <w:jc w:val="right"/>
        <w:rPr>
          <w:rFonts w:ascii="GHEA Grapalat" w:eastAsia="Times New Roman" w:hAnsi="GHEA Grapalat" w:cs="Sylfaen"/>
          <w:i/>
          <w:sz w:val="20"/>
          <w:szCs w:val="20"/>
          <w:lang w:val="pt-BR"/>
        </w:rPr>
      </w:pPr>
    </w:p>
    <w:p w14:paraId="209B662C" w14:textId="77777777" w:rsidR="001C42CA" w:rsidRDefault="001C42CA" w:rsidP="000036EF">
      <w:pPr>
        <w:spacing w:after="0" w:line="240" w:lineRule="auto"/>
        <w:ind w:firstLine="567"/>
        <w:jc w:val="right"/>
        <w:rPr>
          <w:rFonts w:ascii="GHEA Grapalat" w:eastAsia="Times New Roman" w:hAnsi="GHEA Grapalat" w:cs="Sylfaen"/>
          <w:i/>
          <w:sz w:val="20"/>
          <w:szCs w:val="20"/>
          <w:lang w:val="pt-BR"/>
        </w:rPr>
      </w:pPr>
    </w:p>
    <w:p w14:paraId="3CCD52F4" w14:textId="77777777" w:rsidR="001C42CA" w:rsidRDefault="001C42CA" w:rsidP="000036EF">
      <w:pPr>
        <w:spacing w:after="0" w:line="240" w:lineRule="auto"/>
        <w:ind w:firstLine="567"/>
        <w:jc w:val="right"/>
        <w:rPr>
          <w:rFonts w:ascii="GHEA Grapalat" w:eastAsia="Times New Roman" w:hAnsi="GHEA Grapalat" w:cs="Sylfaen"/>
          <w:i/>
          <w:sz w:val="20"/>
          <w:szCs w:val="20"/>
          <w:lang w:val="pt-BR"/>
        </w:rPr>
      </w:pPr>
    </w:p>
    <w:p w14:paraId="51A26EF6" w14:textId="77777777" w:rsidR="001C42CA" w:rsidRDefault="001C42CA" w:rsidP="000036EF">
      <w:pPr>
        <w:spacing w:after="0" w:line="240" w:lineRule="auto"/>
        <w:ind w:firstLine="567"/>
        <w:jc w:val="right"/>
        <w:rPr>
          <w:rFonts w:ascii="GHEA Grapalat" w:eastAsia="Times New Roman" w:hAnsi="GHEA Grapalat" w:cs="Sylfaen"/>
          <w:i/>
          <w:sz w:val="20"/>
          <w:szCs w:val="20"/>
          <w:lang w:val="pt-BR"/>
        </w:rPr>
      </w:pPr>
    </w:p>
    <w:p w14:paraId="71E1A95F" w14:textId="77777777" w:rsidR="001C42CA" w:rsidRDefault="001C42CA" w:rsidP="000036EF">
      <w:pPr>
        <w:spacing w:after="0" w:line="240" w:lineRule="auto"/>
        <w:ind w:firstLine="567"/>
        <w:jc w:val="right"/>
        <w:rPr>
          <w:rFonts w:ascii="GHEA Grapalat" w:eastAsia="Times New Roman" w:hAnsi="GHEA Grapalat" w:cs="Sylfaen"/>
          <w:i/>
          <w:sz w:val="20"/>
          <w:szCs w:val="20"/>
          <w:lang w:val="pt-BR"/>
        </w:rPr>
      </w:pPr>
    </w:p>
    <w:p w14:paraId="1AD370A0" w14:textId="77777777" w:rsidR="001C42CA" w:rsidRDefault="001C42CA" w:rsidP="000036EF">
      <w:pPr>
        <w:spacing w:after="0" w:line="240" w:lineRule="auto"/>
        <w:ind w:firstLine="567"/>
        <w:jc w:val="right"/>
        <w:rPr>
          <w:rFonts w:ascii="GHEA Grapalat" w:eastAsia="Times New Roman" w:hAnsi="GHEA Grapalat" w:cs="Sylfaen"/>
          <w:i/>
          <w:sz w:val="20"/>
          <w:szCs w:val="20"/>
          <w:lang w:val="pt-BR"/>
        </w:rPr>
      </w:pPr>
    </w:p>
    <w:p w14:paraId="24EE5691" w14:textId="77777777" w:rsidR="001C42CA" w:rsidRDefault="001C42CA" w:rsidP="000036EF">
      <w:pPr>
        <w:spacing w:after="0" w:line="240" w:lineRule="auto"/>
        <w:ind w:firstLine="567"/>
        <w:jc w:val="right"/>
        <w:rPr>
          <w:rFonts w:ascii="GHEA Grapalat" w:eastAsia="Times New Roman" w:hAnsi="GHEA Grapalat" w:cs="Sylfaen"/>
          <w:i/>
          <w:sz w:val="20"/>
          <w:szCs w:val="20"/>
          <w:lang w:val="pt-BR"/>
        </w:rPr>
      </w:pPr>
    </w:p>
    <w:p w14:paraId="3193A553" w14:textId="77777777" w:rsidR="001C42CA" w:rsidRDefault="001C42CA" w:rsidP="000036EF">
      <w:pPr>
        <w:spacing w:after="0" w:line="240" w:lineRule="auto"/>
        <w:ind w:firstLine="567"/>
        <w:jc w:val="right"/>
        <w:rPr>
          <w:rFonts w:ascii="GHEA Grapalat" w:eastAsia="Times New Roman" w:hAnsi="GHEA Grapalat" w:cs="Sylfaen"/>
          <w:i/>
          <w:sz w:val="20"/>
          <w:szCs w:val="20"/>
          <w:lang w:val="pt-BR"/>
        </w:rPr>
      </w:pPr>
    </w:p>
    <w:p w14:paraId="3A6C512C" w14:textId="77777777" w:rsidR="001C42CA" w:rsidRDefault="001C42CA" w:rsidP="000036EF">
      <w:pPr>
        <w:spacing w:after="0" w:line="240" w:lineRule="auto"/>
        <w:ind w:firstLine="567"/>
        <w:jc w:val="right"/>
        <w:rPr>
          <w:rFonts w:ascii="GHEA Grapalat" w:eastAsia="Times New Roman" w:hAnsi="GHEA Grapalat" w:cs="Sylfaen"/>
          <w:i/>
          <w:sz w:val="20"/>
          <w:szCs w:val="20"/>
          <w:lang w:val="pt-BR"/>
        </w:rPr>
      </w:pPr>
    </w:p>
    <w:p w14:paraId="1B6204BD" w14:textId="77777777" w:rsidR="001C42CA" w:rsidRDefault="001C42CA" w:rsidP="000036EF">
      <w:pPr>
        <w:spacing w:after="0" w:line="240" w:lineRule="auto"/>
        <w:ind w:firstLine="567"/>
        <w:jc w:val="right"/>
        <w:rPr>
          <w:rFonts w:ascii="GHEA Grapalat" w:eastAsia="Times New Roman" w:hAnsi="GHEA Grapalat" w:cs="Sylfaen"/>
          <w:i/>
          <w:sz w:val="20"/>
          <w:szCs w:val="20"/>
          <w:lang w:val="pt-BR"/>
        </w:rPr>
      </w:pPr>
    </w:p>
    <w:p w14:paraId="6AF4094C" w14:textId="77777777" w:rsidR="001C42CA" w:rsidRDefault="001C42CA" w:rsidP="000036EF">
      <w:pPr>
        <w:spacing w:after="0" w:line="240" w:lineRule="auto"/>
        <w:ind w:firstLine="567"/>
        <w:jc w:val="right"/>
        <w:rPr>
          <w:rFonts w:ascii="GHEA Grapalat" w:eastAsia="Times New Roman" w:hAnsi="GHEA Grapalat" w:cs="Sylfaen"/>
          <w:i/>
          <w:sz w:val="20"/>
          <w:szCs w:val="20"/>
          <w:lang w:val="pt-BR"/>
        </w:rPr>
      </w:pPr>
    </w:p>
    <w:p w14:paraId="6814BDB1" w14:textId="77777777" w:rsidR="001C42CA" w:rsidRDefault="001C42CA" w:rsidP="000036EF">
      <w:pPr>
        <w:spacing w:after="0" w:line="240" w:lineRule="auto"/>
        <w:ind w:firstLine="567"/>
        <w:jc w:val="right"/>
        <w:rPr>
          <w:rFonts w:ascii="GHEA Grapalat" w:eastAsia="Times New Roman" w:hAnsi="GHEA Grapalat" w:cs="Sylfaen"/>
          <w:i/>
          <w:sz w:val="20"/>
          <w:szCs w:val="20"/>
          <w:lang w:val="pt-BR"/>
        </w:rPr>
      </w:pPr>
    </w:p>
    <w:p w14:paraId="6139D925" w14:textId="77777777" w:rsidR="001C42CA" w:rsidRDefault="001C42CA" w:rsidP="000036EF">
      <w:pPr>
        <w:spacing w:after="0" w:line="240" w:lineRule="auto"/>
        <w:ind w:firstLine="567"/>
        <w:jc w:val="right"/>
        <w:rPr>
          <w:rFonts w:ascii="GHEA Grapalat" w:eastAsia="Times New Roman" w:hAnsi="GHEA Grapalat" w:cs="Sylfaen"/>
          <w:i/>
          <w:sz w:val="20"/>
          <w:szCs w:val="20"/>
          <w:lang w:val="pt-BR"/>
        </w:rPr>
      </w:pPr>
    </w:p>
    <w:p w14:paraId="223BC19A" w14:textId="77777777" w:rsidR="001C42CA" w:rsidRDefault="001C42CA" w:rsidP="000036EF">
      <w:pPr>
        <w:spacing w:after="0" w:line="240" w:lineRule="auto"/>
        <w:ind w:firstLine="567"/>
        <w:jc w:val="right"/>
        <w:rPr>
          <w:rFonts w:ascii="GHEA Grapalat" w:eastAsia="Times New Roman" w:hAnsi="GHEA Grapalat" w:cs="Sylfaen"/>
          <w:i/>
          <w:sz w:val="20"/>
          <w:szCs w:val="20"/>
          <w:lang w:val="pt-BR"/>
        </w:rPr>
      </w:pPr>
    </w:p>
    <w:p w14:paraId="457DDB5B" w14:textId="77777777" w:rsidR="001C42CA" w:rsidRDefault="001C42CA" w:rsidP="000036EF">
      <w:pPr>
        <w:spacing w:after="0" w:line="240" w:lineRule="auto"/>
        <w:ind w:firstLine="567"/>
        <w:jc w:val="right"/>
        <w:rPr>
          <w:rFonts w:ascii="GHEA Grapalat" w:eastAsia="Times New Roman" w:hAnsi="GHEA Grapalat" w:cs="Sylfaen"/>
          <w:i/>
          <w:sz w:val="20"/>
          <w:szCs w:val="20"/>
          <w:lang w:val="pt-BR"/>
        </w:rPr>
      </w:pPr>
    </w:p>
    <w:p w14:paraId="432F9818" w14:textId="6AFB15A8" w:rsidR="001C42CA" w:rsidRPr="0098116D" w:rsidRDefault="001C42CA" w:rsidP="001C42CA">
      <w:pPr>
        <w:spacing w:after="0" w:line="240" w:lineRule="auto"/>
        <w:ind w:firstLine="567"/>
        <w:jc w:val="right"/>
        <w:rPr>
          <w:rFonts w:ascii="GHEA Grapalat" w:eastAsia="Times New Roman" w:hAnsi="GHEA Grapalat" w:cs="Arial"/>
          <w:i/>
          <w:sz w:val="20"/>
          <w:szCs w:val="20"/>
          <w:lang w:val="hy-AM"/>
        </w:rPr>
      </w:pPr>
      <w:r w:rsidRPr="0098116D">
        <w:rPr>
          <w:rFonts w:ascii="GHEA Grapalat" w:eastAsia="Times New Roman" w:hAnsi="GHEA Grapalat" w:cs="Sylfaen"/>
          <w:i/>
          <w:sz w:val="20"/>
          <w:szCs w:val="20"/>
          <w:lang w:val="hy-AM"/>
        </w:rPr>
        <w:lastRenderedPageBreak/>
        <w:t>Հավելված</w:t>
      </w:r>
      <w:r w:rsidRPr="0098116D">
        <w:rPr>
          <w:rFonts w:ascii="GHEA Grapalat" w:eastAsia="Times New Roman" w:hAnsi="GHEA Grapalat" w:cs="Arial"/>
          <w:i/>
          <w:sz w:val="20"/>
          <w:szCs w:val="20"/>
          <w:lang w:val="hy-AM"/>
        </w:rPr>
        <w:t xml:space="preserve"> </w:t>
      </w:r>
      <w:r w:rsidRPr="0098116D">
        <w:rPr>
          <w:rFonts w:ascii="GHEA Grapalat" w:eastAsia="Times New Roman" w:hAnsi="GHEA Grapalat" w:cs="Sylfaen"/>
          <w:i/>
          <w:sz w:val="20"/>
          <w:szCs w:val="20"/>
          <w:lang w:val="hy-AM"/>
        </w:rPr>
        <w:t>թիվ</w:t>
      </w:r>
      <w:r w:rsidRPr="0098116D">
        <w:rPr>
          <w:rFonts w:ascii="GHEA Grapalat" w:eastAsia="Times New Roman" w:hAnsi="GHEA Grapalat" w:cs="Arial"/>
          <w:i/>
          <w:sz w:val="20"/>
          <w:szCs w:val="20"/>
          <w:lang w:val="hy-AM"/>
        </w:rPr>
        <w:t xml:space="preserve"> 1</w:t>
      </w:r>
      <w:r w:rsidRPr="0098116D">
        <w:rPr>
          <w:rFonts w:ascii="GHEA Grapalat" w:eastAsia="Times New Roman" w:hAnsi="GHEA Grapalat" w:cs="Arial"/>
          <w:i/>
          <w:sz w:val="20"/>
          <w:szCs w:val="20"/>
          <w:lang w:val="pt-BR"/>
        </w:rPr>
        <w:t>.</w:t>
      </w:r>
      <w:r>
        <w:rPr>
          <w:rFonts w:ascii="GHEA Grapalat" w:eastAsia="Times New Roman" w:hAnsi="GHEA Grapalat" w:cs="Arial"/>
          <w:i/>
          <w:sz w:val="20"/>
          <w:szCs w:val="20"/>
          <w:lang w:val="hy-AM"/>
        </w:rPr>
        <w:t>6</w:t>
      </w:r>
    </w:p>
    <w:p w14:paraId="13EA9907" w14:textId="77777777" w:rsidR="001C42CA" w:rsidRPr="0098116D" w:rsidRDefault="001C42CA" w:rsidP="001C42CA">
      <w:pPr>
        <w:spacing w:after="0" w:line="240" w:lineRule="auto"/>
        <w:ind w:firstLine="567"/>
        <w:jc w:val="right"/>
        <w:rPr>
          <w:rFonts w:ascii="GHEA Grapalat" w:eastAsia="Times New Roman" w:hAnsi="GHEA Grapalat" w:cs="Arial"/>
          <w:i/>
          <w:sz w:val="20"/>
          <w:szCs w:val="20"/>
          <w:lang w:val="pt-BR"/>
        </w:rPr>
      </w:pPr>
      <w:r w:rsidRPr="0098116D">
        <w:rPr>
          <w:rFonts w:ascii="GHEA Grapalat" w:eastAsia="Times New Roman" w:hAnsi="GHEA Grapalat" w:cs="Times New Roman"/>
          <w:sz w:val="20"/>
          <w:szCs w:val="20"/>
          <w:lang w:val="hy-AM"/>
        </w:rPr>
        <w:t>«</w:t>
      </w:r>
      <w:r w:rsidRPr="0098116D">
        <w:rPr>
          <w:rFonts w:ascii="GHEA Grapalat" w:eastAsia="Times New Roman" w:hAnsi="GHEA Grapalat" w:cs="Times New Roman"/>
          <w:i/>
          <w:sz w:val="20"/>
          <w:szCs w:val="20"/>
          <w:lang w:val="pt-BR"/>
        </w:rPr>
        <w:t xml:space="preserve">           </w:t>
      </w:r>
      <w:r w:rsidRPr="0098116D">
        <w:rPr>
          <w:rFonts w:ascii="GHEA Grapalat" w:eastAsia="Times New Roman" w:hAnsi="GHEA Grapalat" w:cs="Times New Roman"/>
          <w:sz w:val="20"/>
          <w:szCs w:val="20"/>
          <w:lang w:val="hy-AM"/>
        </w:rPr>
        <w:t>»</w:t>
      </w:r>
      <w:r w:rsidRPr="0098116D">
        <w:rPr>
          <w:rFonts w:ascii="GHEA Grapalat" w:eastAsia="Times New Roman" w:hAnsi="GHEA Grapalat" w:cs="Times New Roman"/>
          <w:i/>
          <w:sz w:val="20"/>
          <w:szCs w:val="20"/>
          <w:lang w:val="pt-BR"/>
        </w:rPr>
        <w:t xml:space="preserve">                  20   </w:t>
      </w:r>
      <w:r w:rsidRPr="0098116D">
        <w:rPr>
          <w:rFonts w:ascii="GHEA Grapalat" w:eastAsia="Times New Roman" w:hAnsi="GHEA Grapalat" w:cs="Sylfaen"/>
          <w:i/>
          <w:sz w:val="20"/>
          <w:szCs w:val="20"/>
          <w:lang w:val="pt-BR"/>
        </w:rPr>
        <w:t>թ</w:t>
      </w:r>
      <w:r w:rsidRPr="0098116D">
        <w:rPr>
          <w:rFonts w:ascii="GHEA Grapalat" w:eastAsia="Times New Roman" w:hAnsi="GHEA Grapalat" w:cs="Arial"/>
          <w:i/>
          <w:sz w:val="20"/>
          <w:szCs w:val="20"/>
          <w:lang w:val="pt-BR"/>
        </w:rPr>
        <w:t xml:space="preserve">. </w:t>
      </w:r>
      <w:r w:rsidRPr="0098116D">
        <w:rPr>
          <w:rFonts w:ascii="GHEA Grapalat" w:eastAsia="Times New Roman" w:hAnsi="GHEA Grapalat" w:cs="Times New Roman"/>
          <w:i/>
          <w:sz w:val="20"/>
          <w:szCs w:val="20"/>
          <w:lang w:val="pt-BR"/>
        </w:rPr>
        <w:t xml:space="preserve"> </w:t>
      </w:r>
      <w:r w:rsidRPr="0098116D">
        <w:rPr>
          <w:rFonts w:ascii="GHEA Grapalat" w:eastAsia="Times New Roman" w:hAnsi="GHEA Grapalat" w:cs="Sylfaen"/>
          <w:i/>
          <w:sz w:val="20"/>
          <w:szCs w:val="20"/>
          <w:lang w:val="pt-BR"/>
        </w:rPr>
        <w:t>կնքված</w:t>
      </w:r>
      <w:r w:rsidRPr="0098116D">
        <w:rPr>
          <w:rFonts w:ascii="GHEA Grapalat" w:eastAsia="Times New Roman" w:hAnsi="GHEA Grapalat" w:cs="Arial"/>
          <w:i/>
          <w:sz w:val="20"/>
          <w:szCs w:val="20"/>
          <w:lang w:val="pt-BR"/>
        </w:rPr>
        <w:t xml:space="preserve"> </w:t>
      </w:r>
    </w:p>
    <w:p w14:paraId="29FD5FE3" w14:textId="29FCFB5C" w:rsidR="001C42CA" w:rsidRPr="0098116D" w:rsidRDefault="001C42CA" w:rsidP="001C42CA">
      <w:pPr>
        <w:spacing w:after="0" w:line="240" w:lineRule="auto"/>
        <w:jc w:val="right"/>
        <w:rPr>
          <w:rFonts w:ascii="GHEA Grapalat" w:eastAsia="Times New Roman" w:hAnsi="GHEA Grapalat" w:cs="Arial"/>
          <w:i/>
          <w:sz w:val="20"/>
          <w:szCs w:val="20"/>
          <w:lang w:val="pt-BR"/>
        </w:rPr>
      </w:pPr>
      <w:r w:rsidRPr="0098116D">
        <w:rPr>
          <w:rFonts w:ascii="GHEA Grapalat" w:eastAsia="Times New Roman" w:hAnsi="GHEA Grapalat" w:cs="Sylfaen"/>
          <w:i/>
          <w:sz w:val="20"/>
          <w:szCs w:val="20"/>
          <w:lang w:val="pt-BR"/>
        </w:rPr>
        <w:t>N</w:t>
      </w:r>
      <w:r w:rsidRPr="0098116D">
        <w:rPr>
          <w:rFonts w:ascii="GHEA Grapalat" w:eastAsia="Times New Roman" w:hAnsi="GHEA Grapalat" w:cs="Sylfaen"/>
          <w:i/>
          <w:sz w:val="20"/>
          <w:szCs w:val="20"/>
          <w:lang w:val="hy-AM"/>
        </w:rPr>
        <w:t>ԿՄՄՀ-</w:t>
      </w:r>
      <w:r w:rsidR="00033B39">
        <w:rPr>
          <w:rFonts w:ascii="GHEA Grapalat" w:eastAsia="Times New Roman" w:hAnsi="GHEA Grapalat" w:cs="Sylfaen"/>
          <w:i/>
          <w:sz w:val="20"/>
          <w:szCs w:val="20"/>
          <w:lang w:val="hy-AM"/>
        </w:rPr>
        <w:t>Հ</w:t>
      </w:r>
      <w:r w:rsidRPr="0098116D">
        <w:rPr>
          <w:rFonts w:ascii="GHEA Grapalat" w:eastAsia="Times New Roman" w:hAnsi="GHEA Grapalat" w:cs="Sylfaen"/>
          <w:i/>
          <w:sz w:val="20"/>
          <w:szCs w:val="20"/>
          <w:lang w:val="hy-AM"/>
        </w:rPr>
        <w:t xml:space="preserve">ԲՄԱՇՁԲ-21/4 </w:t>
      </w:r>
      <w:r w:rsidRPr="0098116D">
        <w:rPr>
          <w:rFonts w:ascii="GHEA Grapalat" w:eastAsia="Times New Roman" w:hAnsi="GHEA Grapalat" w:cs="Sylfaen"/>
          <w:i/>
          <w:sz w:val="20"/>
          <w:szCs w:val="20"/>
          <w:lang w:val="pt-BR"/>
        </w:rPr>
        <w:t>ծածկագրով պայմանագրի</w:t>
      </w:r>
    </w:p>
    <w:p w14:paraId="78543FBC" w14:textId="77777777" w:rsidR="001C42CA" w:rsidRPr="0098116D" w:rsidRDefault="001C42CA" w:rsidP="001C42CA">
      <w:pPr>
        <w:spacing w:after="0" w:line="240" w:lineRule="auto"/>
        <w:jc w:val="center"/>
        <w:rPr>
          <w:rFonts w:ascii="GHEA Grapalat" w:eastAsia="Times New Roman" w:hAnsi="GHEA Grapalat" w:cs="Sylfaen"/>
          <w:b/>
          <w:sz w:val="24"/>
          <w:szCs w:val="24"/>
          <w:lang w:val="hy-AM"/>
        </w:rPr>
      </w:pPr>
    </w:p>
    <w:p w14:paraId="531DF8F2" w14:textId="77777777" w:rsidR="001C42CA" w:rsidRPr="0098116D" w:rsidRDefault="001C42CA" w:rsidP="001C42CA">
      <w:pPr>
        <w:spacing w:after="0" w:line="240" w:lineRule="auto"/>
        <w:jc w:val="center"/>
        <w:rPr>
          <w:rFonts w:ascii="GHEA Grapalat" w:eastAsia="Times New Roman" w:hAnsi="GHEA Grapalat" w:cs="Times New Roman"/>
          <w:b/>
          <w:sz w:val="24"/>
          <w:szCs w:val="24"/>
          <w:lang w:val="hy-AM"/>
        </w:rPr>
      </w:pPr>
    </w:p>
    <w:p w14:paraId="3FE43A40" w14:textId="77777777" w:rsidR="001C42CA" w:rsidRPr="0098116D" w:rsidRDefault="001C42CA" w:rsidP="001C42CA">
      <w:pPr>
        <w:spacing w:after="0" w:line="240" w:lineRule="auto"/>
        <w:jc w:val="center"/>
        <w:rPr>
          <w:rFonts w:ascii="GHEA Grapalat" w:eastAsia="Times New Roman" w:hAnsi="GHEA Grapalat" w:cs="Times New Roman"/>
          <w:b/>
          <w:sz w:val="24"/>
          <w:szCs w:val="24"/>
          <w:lang w:val="hy-AM"/>
        </w:rPr>
      </w:pPr>
    </w:p>
    <w:p w14:paraId="319B7707" w14:textId="77777777" w:rsidR="001C42CA" w:rsidRPr="0098116D" w:rsidRDefault="001C42CA" w:rsidP="001C42CA">
      <w:pPr>
        <w:spacing w:after="0" w:line="240" w:lineRule="auto"/>
        <w:jc w:val="center"/>
        <w:rPr>
          <w:rFonts w:ascii="GHEA Grapalat" w:eastAsia="Times New Roman" w:hAnsi="GHEA Grapalat" w:cs="Times New Roman"/>
          <w:b/>
          <w:sz w:val="24"/>
          <w:szCs w:val="24"/>
          <w:lang w:val="hy-AM"/>
        </w:rPr>
      </w:pPr>
    </w:p>
    <w:p w14:paraId="34320FDA" w14:textId="77777777" w:rsidR="001C42CA" w:rsidRPr="0098116D" w:rsidRDefault="001C42CA" w:rsidP="001C42CA">
      <w:pPr>
        <w:spacing w:after="0" w:line="240" w:lineRule="auto"/>
        <w:jc w:val="center"/>
        <w:rPr>
          <w:rFonts w:ascii="GHEA Grapalat" w:eastAsia="Times New Roman" w:hAnsi="GHEA Grapalat" w:cs="Arial"/>
          <w:b/>
          <w:sz w:val="24"/>
          <w:szCs w:val="24"/>
          <w:lang w:val="hy-AM"/>
        </w:rPr>
      </w:pPr>
      <w:r w:rsidRPr="0098116D">
        <w:rPr>
          <w:rFonts w:ascii="GHEA Grapalat" w:eastAsia="Times New Roman" w:hAnsi="GHEA Grapalat" w:cs="Sylfaen"/>
          <w:b/>
          <w:sz w:val="24"/>
          <w:szCs w:val="24"/>
          <w:lang w:val="hy-AM"/>
        </w:rPr>
        <w:t>ԾԱՎԱԼԱԹԵՐԹ</w:t>
      </w:r>
      <w:r w:rsidRPr="0098116D">
        <w:rPr>
          <w:rFonts w:ascii="GHEA Grapalat" w:eastAsia="Times New Roman" w:hAnsi="GHEA Grapalat" w:cs="Arial"/>
          <w:b/>
          <w:sz w:val="24"/>
          <w:szCs w:val="24"/>
          <w:lang w:val="hy-AM"/>
        </w:rPr>
        <w:t>-</w:t>
      </w:r>
      <w:r w:rsidRPr="0098116D">
        <w:rPr>
          <w:rFonts w:ascii="GHEA Grapalat" w:eastAsia="Times New Roman" w:hAnsi="GHEA Grapalat" w:cs="Sylfaen"/>
          <w:b/>
          <w:sz w:val="24"/>
          <w:szCs w:val="24"/>
          <w:lang w:val="hy-AM"/>
        </w:rPr>
        <w:t>ՆԱԽԱՀԱՇԻՎ*</w:t>
      </w:r>
    </w:p>
    <w:p w14:paraId="7F96DC88" w14:textId="77777777" w:rsidR="001C42CA" w:rsidRPr="0098116D" w:rsidRDefault="001C42CA" w:rsidP="001C42CA">
      <w:pPr>
        <w:spacing w:after="0" w:line="240" w:lineRule="auto"/>
        <w:ind w:firstLine="567"/>
        <w:jc w:val="right"/>
        <w:rPr>
          <w:rFonts w:ascii="GHEA Grapalat" w:eastAsia="Times New Roman" w:hAnsi="GHEA Grapalat" w:cs="Times New Roman"/>
          <w:i/>
          <w:sz w:val="24"/>
          <w:szCs w:val="24"/>
          <w:lang w:val="hy-AM"/>
        </w:rPr>
      </w:pPr>
    </w:p>
    <w:p w14:paraId="59975267" w14:textId="445C03B0" w:rsidR="001C42CA" w:rsidRPr="0098116D" w:rsidRDefault="001C42CA" w:rsidP="001C42CA">
      <w:pPr>
        <w:spacing w:after="0" w:line="240" w:lineRule="auto"/>
        <w:ind w:firstLine="567"/>
        <w:jc w:val="center"/>
        <w:rPr>
          <w:rFonts w:ascii="GHEA Grapalat" w:eastAsia="Times New Roman" w:hAnsi="GHEA Grapalat" w:cs="Times New Roman"/>
          <w:b/>
          <w:sz w:val="20"/>
          <w:szCs w:val="24"/>
          <w:lang w:val="pt-BR"/>
        </w:rPr>
      </w:pPr>
      <w:r w:rsidRPr="0098116D">
        <w:rPr>
          <w:rFonts w:ascii="GHEA Grapalat" w:eastAsia="Times New Roman" w:hAnsi="GHEA Grapalat" w:cs="Sylfaen"/>
          <w:b/>
          <w:sz w:val="20"/>
          <w:szCs w:val="24"/>
          <w:lang w:val="hy-AM"/>
        </w:rPr>
        <w:t>Գ.</w:t>
      </w:r>
      <w:r>
        <w:rPr>
          <w:rFonts w:ascii="GHEA Grapalat" w:eastAsia="Times New Roman" w:hAnsi="GHEA Grapalat" w:cs="Sylfaen"/>
          <w:b/>
          <w:sz w:val="20"/>
          <w:szCs w:val="24"/>
          <w:lang w:val="hy-AM"/>
        </w:rPr>
        <w:t xml:space="preserve"> ՓՅՈՒՆԻԿ</w:t>
      </w:r>
      <w:r w:rsidRPr="0098116D">
        <w:rPr>
          <w:rFonts w:ascii="GHEA Grapalat" w:eastAsia="Times New Roman" w:hAnsi="GHEA Grapalat" w:cs="Sylfaen"/>
          <w:b/>
          <w:sz w:val="20"/>
          <w:szCs w:val="24"/>
          <w:vertAlign w:val="subscript"/>
          <w:lang w:val="hy-AM"/>
        </w:rPr>
        <w:t xml:space="preserve"> </w:t>
      </w:r>
      <w:r>
        <w:rPr>
          <w:rFonts w:ascii="GHEA Grapalat" w:eastAsia="Times New Roman" w:hAnsi="GHEA Grapalat" w:cs="Times New Roman"/>
          <w:b/>
          <w:bCs/>
          <w:sz w:val="20"/>
          <w:szCs w:val="20"/>
          <w:lang w:val="hy-AM"/>
        </w:rPr>
        <w:t xml:space="preserve"> 1-ԻՆ </w:t>
      </w:r>
      <w:r w:rsidRPr="0098116D">
        <w:rPr>
          <w:rFonts w:ascii="GHEA Grapalat" w:eastAsia="Times New Roman" w:hAnsi="GHEA Grapalat" w:cs="Times New Roman"/>
          <w:b/>
          <w:bCs/>
          <w:sz w:val="20"/>
          <w:szCs w:val="20"/>
          <w:lang w:val="hy-AM"/>
        </w:rPr>
        <w:t>ՓՈՂՈՑԻ ԱՍՖԱԼՏԱՊԱՏՄԱՆ</w:t>
      </w:r>
      <w:r w:rsidRPr="0098116D">
        <w:rPr>
          <w:rFonts w:ascii="GHEA Grapalat" w:eastAsia="Times New Roman" w:hAnsi="GHEA Grapalat" w:cs="Times Armenian"/>
          <w:b/>
          <w:sz w:val="20"/>
          <w:szCs w:val="24"/>
          <w:lang w:val="pt-BR"/>
        </w:rPr>
        <w:t xml:space="preserve"> </w:t>
      </w:r>
      <w:r w:rsidRPr="0098116D">
        <w:rPr>
          <w:rFonts w:ascii="GHEA Grapalat" w:eastAsia="Times New Roman" w:hAnsi="GHEA Grapalat" w:cs="Sylfaen"/>
          <w:b/>
          <w:sz w:val="20"/>
          <w:szCs w:val="24"/>
          <w:lang w:val="pt-BR"/>
        </w:rPr>
        <w:t>ԱՇԽԱՏԱՆՔՆԵՐԻ</w:t>
      </w:r>
      <w:r w:rsidRPr="0098116D">
        <w:rPr>
          <w:rFonts w:ascii="GHEA Grapalat" w:eastAsia="Times New Roman" w:hAnsi="GHEA Grapalat" w:cs="Times Armenian"/>
          <w:b/>
          <w:sz w:val="20"/>
          <w:szCs w:val="24"/>
          <w:lang w:val="pt-BR"/>
        </w:rPr>
        <w:t xml:space="preserve"> </w:t>
      </w:r>
      <w:r w:rsidRPr="0098116D">
        <w:rPr>
          <w:rFonts w:ascii="GHEA Grapalat" w:eastAsia="Times New Roman" w:hAnsi="GHEA Grapalat" w:cs="Sylfaen"/>
          <w:b/>
          <w:sz w:val="20"/>
          <w:szCs w:val="24"/>
          <w:lang w:val="pt-BR"/>
        </w:rPr>
        <w:t>ԿԱՏԱՐՄԱՆ</w:t>
      </w:r>
    </w:p>
    <w:p w14:paraId="1D412325" w14:textId="77777777" w:rsidR="001C42CA" w:rsidRPr="0098116D" w:rsidRDefault="001C42CA" w:rsidP="001C42CA">
      <w:pPr>
        <w:spacing w:after="0" w:line="240" w:lineRule="auto"/>
        <w:ind w:firstLine="567"/>
        <w:jc w:val="right"/>
        <w:rPr>
          <w:rFonts w:ascii="GHEA Grapalat" w:eastAsia="Times New Roman" w:hAnsi="GHEA Grapalat" w:cs="Times New Roman"/>
          <w:i/>
          <w:sz w:val="24"/>
          <w:szCs w:val="24"/>
          <w:lang w:val="pt-BR"/>
        </w:rPr>
      </w:pPr>
    </w:p>
    <w:p w14:paraId="66EE013B" w14:textId="77777777" w:rsidR="001C42CA" w:rsidRPr="0098116D" w:rsidRDefault="001C42CA" w:rsidP="001C42CA">
      <w:pPr>
        <w:spacing w:after="0" w:line="240" w:lineRule="auto"/>
        <w:ind w:firstLine="567"/>
        <w:jc w:val="right"/>
        <w:rPr>
          <w:rFonts w:ascii="GHEA Grapalat" w:eastAsia="Times New Roman" w:hAnsi="GHEA Grapalat" w:cs="Times New Roman"/>
          <w:i/>
          <w:sz w:val="24"/>
          <w:szCs w:val="24"/>
          <w:lang w:val="pt-BR"/>
        </w:rPr>
      </w:pPr>
    </w:p>
    <w:p w14:paraId="53B21684" w14:textId="77777777" w:rsidR="001C42CA" w:rsidRPr="0098116D" w:rsidRDefault="001C42CA" w:rsidP="001C42CA">
      <w:pPr>
        <w:spacing w:after="0" w:line="240" w:lineRule="auto"/>
        <w:ind w:firstLine="567"/>
        <w:jc w:val="right"/>
        <w:rPr>
          <w:rFonts w:ascii="GHEA Grapalat" w:eastAsia="Times New Roman" w:hAnsi="GHEA Grapalat" w:cs="Times New Roman"/>
          <w:i/>
          <w:sz w:val="24"/>
          <w:szCs w:val="24"/>
          <w:lang w:val="pt-BR"/>
        </w:rPr>
      </w:pPr>
    </w:p>
    <w:p w14:paraId="721696DF" w14:textId="77777777" w:rsidR="001C42CA" w:rsidRPr="0098116D" w:rsidRDefault="001C42CA" w:rsidP="001C42CA">
      <w:pPr>
        <w:spacing w:after="0" w:line="240" w:lineRule="auto"/>
        <w:ind w:firstLine="567"/>
        <w:jc w:val="right"/>
        <w:rPr>
          <w:rFonts w:ascii="GHEA Grapalat" w:eastAsia="Times New Roman" w:hAnsi="GHEA Grapalat" w:cs="Times New Roman"/>
          <w:i/>
          <w:sz w:val="24"/>
          <w:szCs w:val="24"/>
          <w:lang w:val="pt-BR"/>
        </w:rPr>
      </w:pPr>
    </w:p>
    <w:p w14:paraId="67A6EFCE" w14:textId="77777777" w:rsidR="001C42CA" w:rsidRPr="0098116D" w:rsidRDefault="001C42CA" w:rsidP="001C42CA">
      <w:pPr>
        <w:spacing w:after="0" w:line="240" w:lineRule="auto"/>
        <w:ind w:firstLine="567"/>
        <w:jc w:val="right"/>
        <w:rPr>
          <w:rFonts w:ascii="GHEA Grapalat" w:eastAsia="Times New Roman" w:hAnsi="GHEA Grapalat" w:cs="Times New Roman"/>
          <w:i/>
          <w:sz w:val="24"/>
          <w:szCs w:val="24"/>
          <w:lang w:val="pt-BR"/>
        </w:rPr>
      </w:pPr>
    </w:p>
    <w:p w14:paraId="0A4AA95A" w14:textId="1F9A993B" w:rsidR="001C42CA" w:rsidRPr="0098116D" w:rsidRDefault="001C42CA" w:rsidP="001C42CA">
      <w:pPr>
        <w:spacing w:after="0" w:line="240" w:lineRule="auto"/>
        <w:rPr>
          <w:rFonts w:ascii="GHEA Grapalat" w:eastAsia="Times New Roman" w:hAnsi="GHEA Grapalat" w:cs="Times New Roman"/>
          <w:i/>
          <w:sz w:val="24"/>
          <w:szCs w:val="24"/>
          <w:lang w:val="pt-BR"/>
        </w:rPr>
      </w:pPr>
      <w:r w:rsidRPr="0098116D">
        <w:rPr>
          <w:rFonts w:ascii="GHEA Grapalat" w:eastAsia="Times New Roman" w:hAnsi="GHEA Grapalat" w:cs="Sylfaen"/>
          <w:lang w:val="af-ZA"/>
        </w:rPr>
        <w:t>* Կապալառուն աշխատանքները կատարում է</w:t>
      </w:r>
      <w:r w:rsidRPr="0098116D">
        <w:rPr>
          <w:rFonts w:ascii="GHEA Grapalat" w:eastAsia="Times New Roman" w:hAnsi="GHEA Grapalat" w:cs="Sylfaen"/>
          <w:lang w:val="hy-AM"/>
        </w:rPr>
        <w:t xml:space="preserve">  Կոտայքի  մարզ Մեղրաձոր  համայնք  գ</w:t>
      </w:r>
      <w:r w:rsidRPr="0098116D">
        <w:rPr>
          <w:rFonts w:ascii="GHEA Grapalat" w:eastAsia="Times New Roman" w:hAnsi="GHEA Grapalat" w:cs="Sylfaen"/>
          <w:lang w:val="pt-BR"/>
        </w:rPr>
        <w:t>.</w:t>
      </w:r>
      <w:r w:rsidRPr="0098116D">
        <w:rPr>
          <w:rFonts w:ascii="GHEA Grapalat" w:eastAsia="Times New Roman" w:hAnsi="GHEA Grapalat" w:cs="Sylfaen"/>
          <w:lang w:val="hy-AM"/>
        </w:rPr>
        <w:t xml:space="preserve"> </w:t>
      </w:r>
      <w:r>
        <w:rPr>
          <w:rFonts w:ascii="GHEA Grapalat" w:eastAsia="Times New Roman" w:hAnsi="GHEA Grapalat" w:cs="Sylfaen"/>
          <w:lang w:val="hy-AM"/>
        </w:rPr>
        <w:t>Փյունիկ</w:t>
      </w:r>
      <w:r w:rsidRPr="0098116D">
        <w:rPr>
          <w:rFonts w:ascii="GHEA Grapalat" w:eastAsia="Times New Roman" w:hAnsi="GHEA Grapalat" w:cs="Sylfaen"/>
          <w:lang w:val="hy-AM"/>
        </w:rPr>
        <w:t xml:space="preserve">  </w:t>
      </w:r>
      <w:r>
        <w:rPr>
          <w:rFonts w:ascii="GHEA Grapalat" w:eastAsia="Times New Roman" w:hAnsi="GHEA Grapalat" w:cs="Sylfaen"/>
          <w:lang w:val="hy-AM"/>
        </w:rPr>
        <w:t xml:space="preserve">1-ին </w:t>
      </w:r>
      <w:r w:rsidRPr="0098116D">
        <w:rPr>
          <w:rFonts w:ascii="GHEA Grapalat" w:eastAsia="Times New Roman" w:hAnsi="GHEA Grapalat" w:cs="Sylfaen"/>
          <w:lang w:val="hy-AM"/>
        </w:rPr>
        <w:t>փողոց</w:t>
      </w:r>
      <w:r w:rsidRPr="0098116D">
        <w:rPr>
          <w:rFonts w:ascii="GHEA Grapalat" w:eastAsia="Times New Roman" w:hAnsi="GHEA Grapalat" w:cs="Sylfaen"/>
          <w:lang w:val="af-ZA"/>
        </w:rPr>
        <w:t xml:space="preserve"> հասցեում:</w:t>
      </w:r>
    </w:p>
    <w:p w14:paraId="6D4F8A4E" w14:textId="77777777" w:rsidR="001C42CA" w:rsidRPr="0098116D" w:rsidRDefault="001C42CA" w:rsidP="001C42CA">
      <w:pPr>
        <w:spacing w:after="0" w:line="240" w:lineRule="auto"/>
        <w:ind w:firstLine="567"/>
        <w:jc w:val="right"/>
        <w:rPr>
          <w:rFonts w:ascii="GHEA Grapalat" w:eastAsia="Times New Roman" w:hAnsi="GHEA Grapalat" w:cs="Times New Roman"/>
          <w:i/>
          <w:sz w:val="24"/>
          <w:szCs w:val="24"/>
          <w:lang w:val="pt-BR"/>
        </w:rPr>
      </w:pPr>
    </w:p>
    <w:p w14:paraId="1F79BD69" w14:textId="77777777" w:rsidR="001C42CA" w:rsidRPr="0098116D" w:rsidRDefault="001C42CA" w:rsidP="001C42CA">
      <w:pPr>
        <w:spacing w:after="0" w:line="240" w:lineRule="auto"/>
        <w:ind w:firstLine="567"/>
        <w:jc w:val="right"/>
        <w:rPr>
          <w:rFonts w:ascii="GHEA Grapalat" w:eastAsia="Times New Roman" w:hAnsi="GHEA Grapalat" w:cs="Times New Roman"/>
          <w:i/>
          <w:sz w:val="24"/>
          <w:szCs w:val="24"/>
          <w:lang w:val="pt-BR"/>
        </w:rPr>
      </w:pPr>
    </w:p>
    <w:p w14:paraId="1C642E5A" w14:textId="77777777" w:rsidR="001C42CA" w:rsidRPr="0098116D" w:rsidRDefault="001C42CA" w:rsidP="001C42CA">
      <w:pPr>
        <w:spacing w:after="0" w:line="240" w:lineRule="auto"/>
        <w:ind w:firstLine="567"/>
        <w:jc w:val="right"/>
        <w:rPr>
          <w:rFonts w:ascii="GHEA Grapalat" w:eastAsia="Times New Roman" w:hAnsi="GHEA Grapalat" w:cs="Times New Roman"/>
          <w:i/>
          <w:sz w:val="24"/>
          <w:szCs w:val="24"/>
          <w:lang w:val="pt-BR"/>
        </w:rPr>
      </w:pPr>
    </w:p>
    <w:p w14:paraId="4A52F7EE" w14:textId="77777777" w:rsidR="001C42CA" w:rsidRPr="0098116D" w:rsidRDefault="001C42CA" w:rsidP="001C42CA">
      <w:pPr>
        <w:spacing w:after="0" w:line="240" w:lineRule="auto"/>
        <w:ind w:firstLine="567"/>
        <w:jc w:val="right"/>
        <w:rPr>
          <w:rFonts w:ascii="GHEA Grapalat" w:eastAsia="Times New Roman" w:hAnsi="GHEA Grapalat" w:cs="Times New Roman"/>
          <w:i/>
          <w:sz w:val="24"/>
          <w:szCs w:val="24"/>
          <w:lang w:val="pt-BR"/>
        </w:rPr>
      </w:pPr>
    </w:p>
    <w:tbl>
      <w:tblPr>
        <w:tblW w:w="9639" w:type="dxa"/>
        <w:jc w:val="center"/>
        <w:tblLayout w:type="fixed"/>
        <w:tblLook w:val="0000" w:firstRow="0" w:lastRow="0" w:firstColumn="0" w:lastColumn="0" w:noHBand="0" w:noVBand="0"/>
      </w:tblPr>
      <w:tblGrid>
        <w:gridCol w:w="4536"/>
        <w:gridCol w:w="760"/>
        <w:gridCol w:w="4343"/>
      </w:tblGrid>
      <w:tr w:rsidR="001C42CA" w:rsidRPr="0098116D" w14:paraId="7E025515" w14:textId="77777777" w:rsidTr="00E27A65">
        <w:trPr>
          <w:jc w:val="center"/>
        </w:trPr>
        <w:tc>
          <w:tcPr>
            <w:tcW w:w="4536" w:type="dxa"/>
          </w:tcPr>
          <w:p w14:paraId="6BFE3901" w14:textId="77777777" w:rsidR="001C42CA" w:rsidRPr="0098116D" w:rsidRDefault="001C42CA" w:rsidP="00E27A65">
            <w:pPr>
              <w:spacing w:after="0" w:line="360" w:lineRule="auto"/>
              <w:jc w:val="center"/>
              <w:rPr>
                <w:rFonts w:ascii="GHEA Grapalat" w:eastAsia="Times New Roman" w:hAnsi="GHEA Grapalat" w:cs="Sylfaen"/>
                <w:b/>
                <w:bCs/>
                <w:sz w:val="24"/>
                <w:szCs w:val="24"/>
                <w:lang w:val="nb-NO"/>
              </w:rPr>
            </w:pPr>
            <w:r w:rsidRPr="0098116D">
              <w:rPr>
                <w:rFonts w:ascii="GHEA Grapalat" w:eastAsia="Times New Roman" w:hAnsi="GHEA Grapalat" w:cs="Sylfaen"/>
                <w:b/>
                <w:bCs/>
                <w:sz w:val="24"/>
                <w:szCs w:val="24"/>
                <w:lang w:val="nb-NO"/>
              </w:rPr>
              <w:t>ՊԱՏՎԻՐԱՏՈՒ</w:t>
            </w:r>
          </w:p>
          <w:p w14:paraId="12DDC983" w14:textId="77777777" w:rsidR="001C42CA" w:rsidRPr="0098116D" w:rsidRDefault="001C42CA" w:rsidP="00E27A65">
            <w:pPr>
              <w:spacing w:after="0" w:line="240" w:lineRule="auto"/>
              <w:rPr>
                <w:rFonts w:ascii="GHEA Grapalat" w:eastAsia="Times New Roman" w:hAnsi="GHEA Grapalat" w:cs="Times New Roman"/>
                <w:lang w:val="ru-RU"/>
              </w:rPr>
            </w:pPr>
          </w:p>
          <w:p w14:paraId="61885AAA" w14:textId="77777777" w:rsidR="001C42CA" w:rsidRPr="0098116D" w:rsidRDefault="001C42CA" w:rsidP="00E27A65">
            <w:pPr>
              <w:spacing w:after="0" w:line="240" w:lineRule="auto"/>
              <w:rPr>
                <w:rFonts w:ascii="GHEA Grapalat" w:eastAsia="Times New Roman" w:hAnsi="GHEA Grapalat" w:cs="Times New Roman"/>
                <w:sz w:val="24"/>
                <w:szCs w:val="24"/>
                <w:lang w:val="ru-RU"/>
              </w:rPr>
            </w:pPr>
          </w:p>
          <w:p w14:paraId="470B0ED0" w14:textId="77777777" w:rsidR="001C42CA" w:rsidRPr="0098116D" w:rsidRDefault="001C42CA" w:rsidP="00E27A65">
            <w:pPr>
              <w:spacing w:after="0" w:line="240" w:lineRule="auto"/>
              <w:jc w:val="center"/>
              <w:rPr>
                <w:rFonts w:ascii="GHEA Grapalat" w:eastAsia="Times New Roman" w:hAnsi="GHEA Grapalat" w:cs="Times New Roman"/>
                <w:sz w:val="24"/>
                <w:szCs w:val="24"/>
                <w:lang w:val="ru-RU"/>
              </w:rPr>
            </w:pPr>
            <w:r w:rsidRPr="0098116D">
              <w:rPr>
                <w:rFonts w:ascii="GHEA Grapalat" w:eastAsia="Times New Roman" w:hAnsi="GHEA Grapalat" w:cs="Times New Roman"/>
                <w:sz w:val="24"/>
                <w:szCs w:val="24"/>
                <w:lang w:val="ru-RU"/>
              </w:rPr>
              <w:t>---------------------------------</w:t>
            </w:r>
          </w:p>
          <w:p w14:paraId="0E44205A" w14:textId="77777777" w:rsidR="001C42CA" w:rsidRPr="0098116D" w:rsidRDefault="001C42CA" w:rsidP="00E27A65">
            <w:pPr>
              <w:spacing w:after="0" w:line="240" w:lineRule="auto"/>
              <w:jc w:val="center"/>
              <w:rPr>
                <w:rFonts w:ascii="GHEA Grapalat" w:eastAsia="Times New Roman" w:hAnsi="GHEA Grapalat" w:cs="Times New Roman"/>
                <w:sz w:val="18"/>
                <w:szCs w:val="18"/>
              </w:rPr>
            </w:pPr>
            <w:r w:rsidRPr="0098116D">
              <w:rPr>
                <w:rFonts w:ascii="GHEA Grapalat" w:eastAsia="Times New Roman" w:hAnsi="GHEA Grapalat" w:cs="Times New Roman"/>
                <w:sz w:val="18"/>
                <w:szCs w:val="18"/>
              </w:rPr>
              <w:t>/</w:t>
            </w:r>
            <w:r w:rsidRPr="0098116D">
              <w:rPr>
                <w:rFonts w:ascii="GHEA Grapalat" w:eastAsia="Times New Roman" w:hAnsi="GHEA Grapalat" w:cs="Sylfaen"/>
                <w:sz w:val="18"/>
                <w:szCs w:val="18"/>
                <w:lang w:val="ru-RU"/>
              </w:rPr>
              <w:t>ստորագրություն</w:t>
            </w:r>
            <w:r w:rsidRPr="0098116D">
              <w:rPr>
                <w:rFonts w:ascii="GHEA Grapalat" w:eastAsia="Times New Roman" w:hAnsi="GHEA Grapalat" w:cs="Times New Roman"/>
                <w:sz w:val="18"/>
                <w:szCs w:val="18"/>
              </w:rPr>
              <w:t>/</w:t>
            </w:r>
          </w:p>
          <w:p w14:paraId="6699C78D" w14:textId="77777777" w:rsidR="001C42CA" w:rsidRPr="0098116D" w:rsidRDefault="001C42CA" w:rsidP="00E27A65">
            <w:pPr>
              <w:spacing w:after="0" w:line="240" w:lineRule="auto"/>
              <w:jc w:val="center"/>
              <w:rPr>
                <w:rFonts w:ascii="GHEA Grapalat" w:eastAsia="Times New Roman" w:hAnsi="GHEA Grapalat" w:cs="Times New Roman"/>
                <w:sz w:val="18"/>
                <w:szCs w:val="18"/>
                <w:lang w:val="ru-RU"/>
              </w:rPr>
            </w:pPr>
            <w:r w:rsidRPr="0098116D">
              <w:rPr>
                <w:rFonts w:ascii="GHEA Grapalat" w:eastAsia="Times New Roman" w:hAnsi="GHEA Grapalat" w:cs="Sylfaen"/>
                <w:sz w:val="18"/>
                <w:szCs w:val="18"/>
                <w:lang w:val="ru-RU"/>
              </w:rPr>
              <w:t>Կ</w:t>
            </w:r>
            <w:r w:rsidRPr="0098116D">
              <w:rPr>
                <w:rFonts w:ascii="GHEA Grapalat" w:eastAsia="Times New Roman" w:hAnsi="GHEA Grapalat" w:cs="Times New Roman"/>
                <w:sz w:val="18"/>
                <w:szCs w:val="18"/>
                <w:lang w:val="ru-RU"/>
              </w:rPr>
              <w:t>.</w:t>
            </w:r>
            <w:r w:rsidRPr="0098116D">
              <w:rPr>
                <w:rFonts w:ascii="GHEA Grapalat" w:eastAsia="Times New Roman" w:hAnsi="GHEA Grapalat" w:cs="Sylfaen"/>
                <w:sz w:val="18"/>
                <w:szCs w:val="18"/>
                <w:lang w:val="ru-RU"/>
              </w:rPr>
              <w:t>Տ</w:t>
            </w:r>
          </w:p>
        </w:tc>
        <w:tc>
          <w:tcPr>
            <w:tcW w:w="760" w:type="dxa"/>
          </w:tcPr>
          <w:p w14:paraId="34896888" w14:textId="77777777" w:rsidR="001C42CA" w:rsidRPr="0098116D" w:rsidRDefault="001C42CA" w:rsidP="00E27A65">
            <w:pPr>
              <w:spacing w:after="0" w:line="360" w:lineRule="auto"/>
              <w:jc w:val="center"/>
              <w:rPr>
                <w:rFonts w:ascii="GHEA Grapalat" w:eastAsia="Times New Roman" w:hAnsi="GHEA Grapalat" w:cs="Times New Roman"/>
                <w:sz w:val="24"/>
                <w:szCs w:val="24"/>
                <w:lang w:val="ru-RU"/>
              </w:rPr>
            </w:pPr>
          </w:p>
        </w:tc>
        <w:tc>
          <w:tcPr>
            <w:tcW w:w="4343" w:type="dxa"/>
          </w:tcPr>
          <w:p w14:paraId="167BE9FF" w14:textId="77777777" w:rsidR="001C42CA" w:rsidRPr="0098116D" w:rsidRDefault="001C42CA" w:rsidP="00E27A65">
            <w:pPr>
              <w:spacing w:after="0" w:line="360" w:lineRule="auto"/>
              <w:jc w:val="center"/>
              <w:rPr>
                <w:rFonts w:ascii="GHEA Grapalat" w:eastAsia="Times New Roman" w:hAnsi="GHEA Grapalat" w:cs="Sylfaen"/>
                <w:b/>
                <w:bCs/>
                <w:sz w:val="24"/>
                <w:szCs w:val="24"/>
                <w:lang w:val="ru-RU"/>
              </w:rPr>
            </w:pPr>
            <w:r w:rsidRPr="0098116D">
              <w:rPr>
                <w:rFonts w:ascii="GHEA Grapalat" w:eastAsia="Times New Roman" w:hAnsi="GHEA Grapalat" w:cs="Sylfaen"/>
                <w:b/>
                <w:bCs/>
                <w:sz w:val="24"/>
                <w:szCs w:val="24"/>
                <w:lang w:val="pt-BR"/>
              </w:rPr>
              <w:t>ԿԱՊԱԼԱՌՈՒ</w:t>
            </w:r>
          </w:p>
          <w:p w14:paraId="2ACCA525" w14:textId="77777777" w:rsidR="001C42CA" w:rsidRPr="0098116D" w:rsidRDefault="001C42CA" w:rsidP="00E27A65">
            <w:pPr>
              <w:spacing w:after="0" w:line="240" w:lineRule="auto"/>
              <w:jc w:val="center"/>
              <w:rPr>
                <w:rFonts w:ascii="GHEA Grapalat" w:eastAsia="Times New Roman" w:hAnsi="GHEA Grapalat" w:cs="Times New Roman"/>
                <w:sz w:val="24"/>
                <w:szCs w:val="24"/>
                <w:lang w:val="ru-RU"/>
              </w:rPr>
            </w:pPr>
          </w:p>
          <w:p w14:paraId="07E83730" w14:textId="77777777" w:rsidR="001C42CA" w:rsidRPr="0098116D" w:rsidRDefault="001C42CA" w:rsidP="00E27A65">
            <w:pPr>
              <w:spacing w:after="0" w:line="240" w:lineRule="auto"/>
              <w:jc w:val="center"/>
              <w:rPr>
                <w:rFonts w:ascii="GHEA Grapalat" w:eastAsia="Times New Roman" w:hAnsi="GHEA Grapalat" w:cs="Times New Roman"/>
                <w:sz w:val="24"/>
                <w:szCs w:val="24"/>
                <w:lang w:val="ru-RU"/>
              </w:rPr>
            </w:pPr>
          </w:p>
          <w:p w14:paraId="7299EF7F" w14:textId="77777777" w:rsidR="001C42CA" w:rsidRPr="0098116D" w:rsidRDefault="001C42CA" w:rsidP="00E27A65">
            <w:pPr>
              <w:spacing w:after="0" w:line="240" w:lineRule="auto"/>
              <w:jc w:val="center"/>
              <w:rPr>
                <w:rFonts w:ascii="GHEA Grapalat" w:eastAsia="Times New Roman" w:hAnsi="GHEA Grapalat" w:cs="Times New Roman"/>
                <w:sz w:val="24"/>
                <w:szCs w:val="24"/>
                <w:lang w:val="ru-RU"/>
              </w:rPr>
            </w:pPr>
            <w:r w:rsidRPr="0098116D">
              <w:rPr>
                <w:rFonts w:ascii="GHEA Grapalat" w:eastAsia="Times New Roman" w:hAnsi="GHEA Grapalat" w:cs="Times New Roman"/>
                <w:sz w:val="24"/>
                <w:szCs w:val="24"/>
                <w:lang w:val="ru-RU"/>
              </w:rPr>
              <w:t>---------------------------------</w:t>
            </w:r>
          </w:p>
          <w:p w14:paraId="1685CAC8" w14:textId="77777777" w:rsidR="001C42CA" w:rsidRPr="0098116D" w:rsidRDefault="001C42CA" w:rsidP="00E27A65">
            <w:pPr>
              <w:spacing w:after="0" w:line="240" w:lineRule="auto"/>
              <w:jc w:val="center"/>
              <w:rPr>
                <w:rFonts w:ascii="GHEA Grapalat" w:eastAsia="Times New Roman" w:hAnsi="GHEA Grapalat" w:cs="Times New Roman"/>
                <w:sz w:val="18"/>
                <w:szCs w:val="18"/>
              </w:rPr>
            </w:pPr>
            <w:r w:rsidRPr="0098116D">
              <w:rPr>
                <w:rFonts w:ascii="GHEA Grapalat" w:eastAsia="Times New Roman" w:hAnsi="GHEA Grapalat" w:cs="Times New Roman"/>
                <w:sz w:val="18"/>
                <w:szCs w:val="18"/>
              </w:rPr>
              <w:t>/</w:t>
            </w:r>
            <w:r w:rsidRPr="0098116D">
              <w:rPr>
                <w:rFonts w:ascii="GHEA Grapalat" w:eastAsia="Times New Roman" w:hAnsi="GHEA Grapalat" w:cs="Sylfaen"/>
                <w:sz w:val="18"/>
                <w:szCs w:val="18"/>
                <w:lang w:val="ru-RU"/>
              </w:rPr>
              <w:t>ստորագրություն</w:t>
            </w:r>
            <w:r w:rsidRPr="0098116D">
              <w:rPr>
                <w:rFonts w:ascii="GHEA Grapalat" w:eastAsia="Times New Roman" w:hAnsi="GHEA Grapalat" w:cs="Times New Roman"/>
                <w:sz w:val="18"/>
                <w:szCs w:val="18"/>
              </w:rPr>
              <w:t>/</w:t>
            </w:r>
          </w:p>
          <w:p w14:paraId="25C12703" w14:textId="77777777" w:rsidR="001C42CA" w:rsidRPr="0098116D" w:rsidRDefault="001C42CA" w:rsidP="00E27A65">
            <w:pPr>
              <w:spacing w:after="0" w:line="240" w:lineRule="auto"/>
              <w:jc w:val="center"/>
              <w:rPr>
                <w:rFonts w:ascii="GHEA Grapalat" w:eastAsia="Times New Roman" w:hAnsi="GHEA Grapalat" w:cs="Times New Roman"/>
                <w:lang w:val="ru-RU"/>
              </w:rPr>
            </w:pPr>
            <w:r w:rsidRPr="0098116D">
              <w:rPr>
                <w:rFonts w:ascii="GHEA Grapalat" w:eastAsia="Times New Roman" w:hAnsi="GHEA Grapalat" w:cs="Sylfaen"/>
                <w:sz w:val="18"/>
                <w:szCs w:val="18"/>
                <w:lang w:val="ru-RU"/>
              </w:rPr>
              <w:t>Կ</w:t>
            </w:r>
            <w:r w:rsidRPr="0098116D">
              <w:rPr>
                <w:rFonts w:ascii="GHEA Grapalat" w:eastAsia="Times New Roman" w:hAnsi="GHEA Grapalat" w:cs="Times New Roman"/>
                <w:sz w:val="18"/>
                <w:szCs w:val="18"/>
                <w:lang w:val="ru-RU"/>
              </w:rPr>
              <w:t>.</w:t>
            </w:r>
            <w:r w:rsidRPr="0098116D">
              <w:rPr>
                <w:rFonts w:ascii="GHEA Grapalat" w:eastAsia="Times New Roman" w:hAnsi="GHEA Grapalat" w:cs="Sylfaen"/>
                <w:sz w:val="18"/>
                <w:szCs w:val="18"/>
                <w:lang w:val="ru-RU"/>
              </w:rPr>
              <w:t>Տ</w:t>
            </w:r>
          </w:p>
        </w:tc>
      </w:tr>
    </w:tbl>
    <w:p w14:paraId="41B92819" w14:textId="77777777" w:rsidR="001C42CA" w:rsidRDefault="001C42CA" w:rsidP="000036EF">
      <w:pPr>
        <w:spacing w:after="0" w:line="240" w:lineRule="auto"/>
        <w:ind w:firstLine="567"/>
        <w:jc w:val="right"/>
        <w:rPr>
          <w:rFonts w:ascii="GHEA Grapalat" w:eastAsia="Times New Roman" w:hAnsi="GHEA Grapalat" w:cs="Sylfaen"/>
          <w:i/>
          <w:sz w:val="20"/>
          <w:szCs w:val="20"/>
          <w:lang w:val="pt-BR"/>
        </w:rPr>
      </w:pPr>
    </w:p>
    <w:p w14:paraId="0B00774C" w14:textId="77777777" w:rsidR="001C42CA" w:rsidRDefault="001C42CA" w:rsidP="000036EF">
      <w:pPr>
        <w:spacing w:after="0" w:line="240" w:lineRule="auto"/>
        <w:ind w:firstLine="567"/>
        <w:jc w:val="right"/>
        <w:rPr>
          <w:rFonts w:ascii="GHEA Grapalat" w:eastAsia="Times New Roman" w:hAnsi="GHEA Grapalat" w:cs="Sylfaen"/>
          <w:i/>
          <w:sz w:val="20"/>
          <w:szCs w:val="20"/>
          <w:lang w:val="pt-BR"/>
        </w:rPr>
      </w:pPr>
    </w:p>
    <w:p w14:paraId="4D9203B6" w14:textId="77777777" w:rsidR="001C42CA" w:rsidRDefault="001C42CA" w:rsidP="000036EF">
      <w:pPr>
        <w:spacing w:after="0" w:line="240" w:lineRule="auto"/>
        <w:ind w:firstLine="567"/>
        <w:jc w:val="right"/>
        <w:rPr>
          <w:rFonts w:ascii="GHEA Grapalat" w:eastAsia="Times New Roman" w:hAnsi="GHEA Grapalat" w:cs="Sylfaen"/>
          <w:i/>
          <w:sz w:val="20"/>
          <w:szCs w:val="20"/>
          <w:lang w:val="pt-BR"/>
        </w:rPr>
      </w:pPr>
    </w:p>
    <w:p w14:paraId="5EF21E66" w14:textId="77777777" w:rsidR="001C42CA" w:rsidRDefault="001C42CA" w:rsidP="000036EF">
      <w:pPr>
        <w:spacing w:after="0" w:line="240" w:lineRule="auto"/>
        <w:ind w:firstLine="567"/>
        <w:jc w:val="right"/>
        <w:rPr>
          <w:rFonts w:ascii="GHEA Grapalat" w:eastAsia="Times New Roman" w:hAnsi="GHEA Grapalat" w:cs="Sylfaen"/>
          <w:i/>
          <w:sz w:val="20"/>
          <w:szCs w:val="20"/>
          <w:lang w:val="pt-BR"/>
        </w:rPr>
      </w:pPr>
    </w:p>
    <w:p w14:paraId="505F831A" w14:textId="77777777" w:rsidR="001C42CA" w:rsidRDefault="001C42CA" w:rsidP="000036EF">
      <w:pPr>
        <w:spacing w:after="0" w:line="240" w:lineRule="auto"/>
        <w:ind w:firstLine="567"/>
        <w:jc w:val="right"/>
        <w:rPr>
          <w:rFonts w:ascii="GHEA Grapalat" w:eastAsia="Times New Roman" w:hAnsi="GHEA Grapalat" w:cs="Sylfaen"/>
          <w:i/>
          <w:sz w:val="20"/>
          <w:szCs w:val="20"/>
          <w:lang w:val="pt-BR"/>
        </w:rPr>
      </w:pPr>
    </w:p>
    <w:p w14:paraId="4B5B1C3D" w14:textId="77777777" w:rsidR="001C42CA" w:rsidRDefault="001C42CA" w:rsidP="000036EF">
      <w:pPr>
        <w:spacing w:after="0" w:line="240" w:lineRule="auto"/>
        <w:ind w:firstLine="567"/>
        <w:jc w:val="right"/>
        <w:rPr>
          <w:rFonts w:ascii="GHEA Grapalat" w:eastAsia="Times New Roman" w:hAnsi="GHEA Grapalat" w:cs="Sylfaen"/>
          <w:i/>
          <w:sz w:val="20"/>
          <w:szCs w:val="20"/>
          <w:lang w:val="pt-BR"/>
        </w:rPr>
      </w:pPr>
    </w:p>
    <w:p w14:paraId="08AB0B66" w14:textId="77777777" w:rsidR="001C42CA" w:rsidRDefault="001C42CA" w:rsidP="000036EF">
      <w:pPr>
        <w:spacing w:after="0" w:line="240" w:lineRule="auto"/>
        <w:ind w:firstLine="567"/>
        <w:jc w:val="right"/>
        <w:rPr>
          <w:rFonts w:ascii="GHEA Grapalat" w:eastAsia="Times New Roman" w:hAnsi="GHEA Grapalat" w:cs="Sylfaen"/>
          <w:i/>
          <w:sz w:val="20"/>
          <w:szCs w:val="20"/>
          <w:lang w:val="pt-BR"/>
        </w:rPr>
      </w:pPr>
    </w:p>
    <w:p w14:paraId="66C52614" w14:textId="77777777" w:rsidR="001C42CA" w:rsidRDefault="001C42CA" w:rsidP="000036EF">
      <w:pPr>
        <w:spacing w:after="0" w:line="240" w:lineRule="auto"/>
        <w:ind w:firstLine="567"/>
        <w:jc w:val="right"/>
        <w:rPr>
          <w:rFonts w:ascii="GHEA Grapalat" w:eastAsia="Times New Roman" w:hAnsi="GHEA Grapalat" w:cs="Sylfaen"/>
          <w:i/>
          <w:sz w:val="20"/>
          <w:szCs w:val="20"/>
          <w:lang w:val="pt-BR"/>
        </w:rPr>
      </w:pPr>
    </w:p>
    <w:p w14:paraId="62AF0F45" w14:textId="77777777" w:rsidR="001C42CA" w:rsidRDefault="001C42CA" w:rsidP="000036EF">
      <w:pPr>
        <w:spacing w:after="0" w:line="240" w:lineRule="auto"/>
        <w:ind w:firstLine="567"/>
        <w:jc w:val="right"/>
        <w:rPr>
          <w:rFonts w:ascii="GHEA Grapalat" w:eastAsia="Times New Roman" w:hAnsi="GHEA Grapalat" w:cs="Sylfaen"/>
          <w:i/>
          <w:sz w:val="20"/>
          <w:szCs w:val="20"/>
          <w:lang w:val="pt-BR"/>
        </w:rPr>
      </w:pPr>
    </w:p>
    <w:p w14:paraId="2BE50D2E" w14:textId="77777777" w:rsidR="001C42CA" w:rsidRDefault="001C42CA" w:rsidP="000036EF">
      <w:pPr>
        <w:spacing w:after="0" w:line="240" w:lineRule="auto"/>
        <w:ind w:firstLine="567"/>
        <w:jc w:val="right"/>
        <w:rPr>
          <w:rFonts w:ascii="GHEA Grapalat" w:eastAsia="Times New Roman" w:hAnsi="GHEA Grapalat" w:cs="Sylfaen"/>
          <w:i/>
          <w:sz w:val="20"/>
          <w:szCs w:val="20"/>
          <w:lang w:val="pt-BR"/>
        </w:rPr>
      </w:pPr>
    </w:p>
    <w:p w14:paraId="22E3FA0E" w14:textId="77777777" w:rsidR="001C42CA" w:rsidRDefault="001C42CA" w:rsidP="000036EF">
      <w:pPr>
        <w:spacing w:after="0" w:line="240" w:lineRule="auto"/>
        <w:ind w:firstLine="567"/>
        <w:jc w:val="right"/>
        <w:rPr>
          <w:rFonts w:ascii="GHEA Grapalat" w:eastAsia="Times New Roman" w:hAnsi="GHEA Grapalat" w:cs="Sylfaen"/>
          <w:i/>
          <w:sz w:val="20"/>
          <w:szCs w:val="20"/>
          <w:lang w:val="pt-BR"/>
        </w:rPr>
      </w:pPr>
    </w:p>
    <w:p w14:paraId="5CDA464B" w14:textId="77777777" w:rsidR="001C42CA" w:rsidRDefault="001C42CA" w:rsidP="000036EF">
      <w:pPr>
        <w:spacing w:after="0" w:line="240" w:lineRule="auto"/>
        <w:ind w:firstLine="567"/>
        <w:jc w:val="right"/>
        <w:rPr>
          <w:rFonts w:ascii="GHEA Grapalat" w:eastAsia="Times New Roman" w:hAnsi="GHEA Grapalat" w:cs="Sylfaen"/>
          <w:i/>
          <w:sz w:val="20"/>
          <w:szCs w:val="20"/>
          <w:lang w:val="pt-BR"/>
        </w:rPr>
      </w:pPr>
    </w:p>
    <w:p w14:paraId="4ECA9D55" w14:textId="77777777" w:rsidR="001C42CA" w:rsidRDefault="001C42CA" w:rsidP="000036EF">
      <w:pPr>
        <w:spacing w:after="0" w:line="240" w:lineRule="auto"/>
        <w:ind w:firstLine="567"/>
        <w:jc w:val="right"/>
        <w:rPr>
          <w:rFonts w:ascii="GHEA Grapalat" w:eastAsia="Times New Roman" w:hAnsi="GHEA Grapalat" w:cs="Sylfaen"/>
          <w:i/>
          <w:sz w:val="20"/>
          <w:szCs w:val="20"/>
          <w:lang w:val="pt-BR"/>
        </w:rPr>
      </w:pPr>
    </w:p>
    <w:p w14:paraId="59200033" w14:textId="77777777" w:rsidR="001C42CA" w:rsidRDefault="001C42CA" w:rsidP="000036EF">
      <w:pPr>
        <w:spacing w:after="0" w:line="240" w:lineRule="auto"/>
        <w:ind w:firstLine="567"/>
        <w:jc w:val="right"/>
        <w:rPr>
          <w:rFonts w:ascii="GHEA Grapalat" w:eastAsia="Times New Roman" w:hAnsi="GHEA Grapalat" w:cs="Sylfaen"/>
          <w:i/>
          <w:sz w:val="20"/>
          <w:szCs w:val="20"/>
          <w:lang w:val="pt-BR"/>
        </w:rPr>
      </w:pPr>
    </w:p>
    <w:p w14:paraId="184957D6" w14:textId="77777777" w:rsidR="001C42CA" w:rsidRDefault="001C42CA" w:rsidP="000036EF">
      <w:pPr>
        <w:spacing w:after="0" w:line="240" w:lineRule="auto"/>
        <w:ind w:firstLine="567"/>
        <w:jc w:val="right"/>
        <w:rPr>
          <w:rFonts w:ascii="GHEA Grapalat" w:eastAsia="Times New Roman" w:hAnsi="GHEA Grapalat" w:cs="Sylfaen"/>
          <w:i/>
          <w:sz w:val="20"/>
          <w:szCs w:val="20"/>
          <w:lang w:val="pt-BR"/>
        </w:rPr>
      </w:pPr>
    </w:p>
    <w:p w14:paraId="439465E8" w14:textId="77777777" w:rsidR="001C42CA" w:rsidRDefault="001C42CA" w:rsidP="000036EF">
      <w:pPr>
        <w:spacing w:after="0" w:line="240" w:lineRule="auto"/>
        <w:ind w:firstLine="567"/>
        <w:jc w:val="right"/>
        <w:rPr>
          <w:rFonts w:ascii="GHEA Grapalat" w:eastAsia="Times New Roman" w:hAnsi="GHEA Grapalat" w:cs="Sylfaen"/>
          <w:i/>
          <w:sz w:val="20"/>
          <w:szCs w:val="20"/>
          <w:lang w:val="pt-BR"/>
        </w:rPr>
      </w:pPr>
    </w:p>
    <w:p w14:paraId="060E6820" w14:textId="77777777" w:rsidR="001C42CA" w:rsidRDefault="001C42CA" w:rsidP="000036EF">
      <w:pPr>
        <w:spacing w:after="0" w:line="240" w:lineRule="auto"/>
        <w:ind w:firstLine="567"/>
        <w:jc w:val="right"/>
        <w:rPr>
          <w:rFonts w:ascii="GHEA Grapalat" w:eastAsia="Times New Roman" w:hAnsi="GHEA Grapalat" w:cs="Sylfaen"/>
          <w:i/>
          <w:sz w:val="20"/>
          <w:szCs w:val="20"/>
          <w:lang w:val="pt-BR"/>
        </w:rPr>
      </w:pPr>
    </w:p>
    <w:p w14:paraId="0826620C" w14:textId="77777777" w:rsidR="001C42CA" w:rsidRDefault="001C42CA" w:rsidP="000036EF">
      <w:pPr>
        <w:spacing w:after="0" w:line="240" w:lineRule="auto"/>
        <w:ind w:firstLine="567"/>
        <w:jc w:val="right"/>
        <w:rPr>
          <w:rFonts w:ascii="GHEA Grapalat" w:eastAsia="Times New Roman" w:hAnsi="GHEA Grapalat" w:cs="Sylfaen"/>
          <w:i/>
          <w:sz w:val="20"/>
          <w:szCs w:val="20"/>
          <w:lang w:val="pt-BR"/>
        </w:rPr>
      </w:pPr>
    </w:p>
    <w:p w14:paraId="72CD6122" w14:textId="77777777" w:rsidR="001C42CA" w:rsidRDefault="001C42CA" w:rsidP="000036EF">
      <w:pPr>
        <w:spacing w:after="0" w:line="240" w:lineRule="auto"/>
        <w:ind w:firstLine="567"/>
        <w:jc w:val="right"/>
        <w:rPr>
          <w:rFonts w:ascii="GHEA Grapalat" w:eastAsia="Times New Roman" w:hAnsi="GHEA Grapalat" w:cs="Sylfaen"/>
          <w:i/>
          <w:sz w:val="20"/>
          <w:szCs w:val="20"/>
          <w:lang w:val="pt-BR"/>
        </w:rPr>
      </w:pPr>
    </w:p>
    <w:p w14:paraId="4123515A" w14:textId="77777777" w:rsidR="001C42CA" w:rsidRDefault="001C42CA" w:rsidP="000036EF">
      <w:pPr>
        <w:spacing w:after="0" w:line="240" w:lineRule="auto"/>
        <w:ind w:firstLine="567"/>
        <w:jc w:val="right"/>
        <w:rPr>
          <w:rFonts w:ascii="GHEA Grapalat" w:eastAsia="Times New Roman" w:hAnsi="GHEA Grapalat" w:cs="Sylfaen"/>
          <w:i/>
          <w:sz w:val="20"/>
          <w:szCs w:val="20"/>
          <w:lang w:val="pt-BR"/>
        </w:rPr>
      </w:pPr>
    </w:p>
    <w:p w14:paraId="04AA7D2D" w14:textId="77777777" w:rsidR="001C42CA" w:rsidRDefault="001C42CA" w:rsidP="000036EF">
      <w:pPr>
        <w:spacing w:after="0" w:line="240" w:lineRule="auto"/>
        <w:ind w:firstLine="567"/>
        <w:jc w:val="right"/>
        <w:rPr>
          <w:rFonts w:ascii="GHEA Grapalat" w:eastAsia="Times New Roman" w:hAnsi="GHEA Grapalat" w:cs="Sylfaen"/>
          <w:i/>
          <w:sz w:val="20"/>
          <w:szCs w:val="20"/>
          <w:lang w:val="pt-BR"/>
        </w:rPr>
      </w:pPr>
    </w:p>
    <w:p w14:paraId="1F0DDA7C" w14:textId="77777777" w:rsidR="001C42CA" w:rsidRDefault="001C42CA" w:rsidP="000036EF">
      <w:pPr>
        <w:spacing w:after="0" w:line="240" w:lineRule="auto"/>
        <w:ind w:firstLine="567"/>
        <w:jc w:val="right"/>
        <w:rPr>
          <w:rFonts w:ascii="GHEA Grapalat" w:eastAsia="Times New Roman" w:hAnsi="GHEA Grapalat" w:cs="Sylfaen"/>
          <w:i/>
          <w:sz w:val="20"/>
          <w:szCs w:val="20"/>
          <w:lang w:val="pt-BR"/>
        </w:rPr>
      </w:pPr>
    </w:p>
    <w:p w14:paraId="5DD91313" w14:textId="77777777" w:rsidR="001C42CA" w:rsidRDefault="001C42CA" w:rsidP="000036EF">
      <w:pPr>
        <w:spacing w:after="0" w:line="240" w:lineRule="auto"/>
        <w:ind w:firstLine="567"/>
        <w:jc w:val="right"/>
        <w:rPr>
          <w:rFonts w:ascii="GHEA Grapalat" w:eastAsia="Times New Roman" w:hAnsi="GHEA Grapalat" w:cs="Sylfaen"/>
          <w:i/>
          <w:sz w:val="20"/>
          <w:szCs w:val="20"/>
          <w:lang w:val="pt-BR"/>
        </w:rPr>
      </w:pPr>
    </w:p>
    <w:p w14:paraId="68772960" w14:textId="77777777" w:rsidR="001C42CA" w:rsidRDefault="001C42CA" w:rsidP="000036EF">
      <w:pPr>
        <w:spacing w:after="0" w:line="240" w:lineRule="auto"/>
        <w:ind w:firstLine="567"/>
        <w:jc w:val="right"/>
        <w:rPr>
          <w:rFonts w:ascii="GHEA Grapalat" w:eastAsia="Times New Roman" w:hAnsi="GHEA Grapalat" w:cs="Sylfaen"/>
          <w:i/>
          <w:sz w:val="20"/>
          <w:szCs w:val="20"/>
          <w:lang w:val="pt-BR"/>
        </w:rPr>
      </w:pPr>
    </w:p>
    <w:p w14:paraId="19D10138" w14:textId="77777777" w:rsidR="001C42CA" w:rsidRDefault="001C42CA" w:rsidP="000036EF">
      <w:pPr>
        <w:spacing w:after="0" w:line="240" w:lineRule="auto"/>
        <w:ind w:firstLine="567"/>
        <w:jc w:val="right"/>
        <w:rPr>
          <w:rFonts w:ascii="GHEA Grapalat" w:eastAsia="Times New Roman" w:hAnsi="GHEA Grapalat" w:cs="Sylfaen"/>
          <w:i/>
          <w:sz w:val="20"/>
          <w:szCs w:val="20"/>
          <w:lang w:val="pt-BR"/>
        </w:rPr>
      </w:pPr>
    </w:p>
    <w:p w14:paraId="644D3703" w14:textId="77777777" w:rsidR="001C42CA" w:rsidRDefault="001C42CA" w:rsidP="000036EF">
      <w:pPr>
        <w:spacing w:after="0" w:line="240" w:lineRule="auto"/>
        <w:ind w:firstLine="567"/>
        <w:jc w:val="right"/>
        <w:rPr>
          <w:rFonts w:ascii="GHEA Grapalat" w:eastAsia="Times New Roman" w:hAnsi="GHEA Grapalat" w:cs="Sylfaen"/>
          <w:i/>
          <w:sz w:val="20"/>
          <w:szCs w:val="20"/>
          <w:lang w:val="pt-BR"/>
        </w:rPr>
      </w:pPr>
    </w:p>
    <w:p w14:paraId="3673BC83" w14:textId="77777777" w:rsidR="001C42CA" w:rsidRDefault="001C42CA" w:rsidP="000036EF">
      <w:pPr>
        <w:spacing w:after="0" w:line="240" w:lineRule="auto"/>
        <w:ind w:firstLine="567"/>
        <w:jc w:val="right"/>
        <w:rPr>
          <w:rFonts w:ascii="GHEA Grapalat" w:eastAsia="Times New Roman" w:hAnsi="GHEA Grapalat" w:cs="Sylfaen"/>
          <w:i/>
          <w:sz w:val="20"/>
          <w:szCs w:val="20"/>
          <w:lang w:val="pt-BR"/>
        </w:rPr>
      </w:pPr>
    </w:p>
    <w:p w14:paraId="2BB5977B" w14:textId="435745FB" w:rsidR="000036EF" w:rsidRPr="000036EF" w:rsidRDefault="000036EF" w:rsidP="001C42CA">
      <w:pPr>
        <w:spacing w:after="0" w:line="240" w:lineRule="auto"/>
        <w:jc w:val="right"/>
        <w:rPr>
          <w:rFonts w:ascii="GHEA Grapalat" w:eastAsia="Times New Roman" w:hAnsi="GHEA Grapalat" w:cs="Arial"/>
          <w:i/>
          <w:sz w:val="20"/>
          <w:szCs w:val="20"/>
          <w:lang w:val="pt-BR"/>
        </w:rPr>
      </w:pPr>
      <w:r w:rsidRPr="000036EF">
        <w:rPr>
          <w:rFonts w:ascii="GHEA Grapalat" w:eastAsia="Times New Roman" w:hAnsi="GHEA Grapalat" w:cs="Sylfaen"/>
          <w:i/>
          <w:sz w:val="20"/>
          <w:szCs w:val="20"/>
          <w:lang w:val="pt-BR"/>
        </w:rPr>
        <w:t>Հավելված</w:t>
      </w:r>
      <w:r w:rsidRPr="000036EF">
        <w:rPr>
          <w:rFonts w:ascii="GHEA Grapalat" w:eastAsia="Times New Roman" w:hAnsi="GHEA Grapalat" w:cs="Arial"/>
          <w:i/>
          <w:sz w:val="20"/>
          <w:szCs w:val="20"/>
          <w:lang w:val="pt-BR"/>
        </w:rPr>
        <w:t xml:space="preserve"> </w:t>
      </w:r>
      <w:r w:rsidRPr="000036EF">
        <w:rPr>
          <w:rFonts w:ascii="GHEA Grapalat" w:eastAsia="Times New Roman" w:hAnsi="GHEA Grapalat" w:cs="Sylfaen"/>
          <w:i/>
          <w:sz w:val="20"/>
          <w:szCs w:val="20"/>
          <w:lang w:val="pt-BR"/>
        </w:rPr>
        <w:t>թիվ</w:t>
      </w:r>
      <w:r w:rsidRPr="000036EF">
        <w:rPr>
          <w:rFonts w:ascii="GHEA Grapalat" w:eastAsia="Times New Roman" w:hAnsi="GHEA Grapalat" w:cs="Arial"/>
          <w:i/>
          <w:sz w:val="20"/>
          <w:szCs w:val="20"/>
          <w:lang w:val="pt-BR"/>
        </w:rPr>
        <w:t xml:space="preserve"> 2</w:t>
      </w:r>
    </w:p>
    <w:p w14:paraId="70810626" w14:textId="77777777" w:rsidR="000036EF" w:rsidRPr="000036EF" w:rsidRDefault="000036EF" w:rsidP="000036EF">
      <w:pPr>
        <w:spacing w:after="0" w:line="240" w:lineRule="auto"/>
        <w:ind w:firstLine="567"/>
        <w:jc w:val="right"/>
        <w:rPr>
          <w:rFonts w:ascii="GHEA Grapalat" w:eastAsia="Times New Roman" w:hAnsi="GHEA Grapalat" w:cs="Arial"/>
          <w:i/>
          <w:sz w:val="20"/>
          <w:szCs w:val="20"/>
          <w:lang w:val="pt-BR"/>
        </w:rPr>
      </w:pPr>
      <w:r w:rsidRPr="000036EF">
        <w:rPr>
          <w:rFonts w:ascii="GHEA Grapalat" w:eastAsia="Times New Roman" w:hAnsi="GHEA Grapalat" w:cs="Times New Roman"/>
          <w:i/>
          <w:sz w:val="20"/>
          <w:szCs w:val="20"/>
          <w:lang w:val="pt-BR"/>
        </w:rPr>
        <w:t xml:space="preserve">«           »                  20   </w:t>
      </w:r>
      <w:r w:rsidRPr="000036EF">
        <w:rPr>
          <w:rFonts w:ascii="GHEA Grapalat" w:eastAsia="Times New Roman" w:hAnsi="GHEA Grapalat" w:cs="Sylfaen"/>
          <w:i/>
          <w:sz w:val="20"/>
          <w:szCs w:val="20"/>
          <w:lang w:val="pt-BR"/>
        </w:rPr>
        <w:t>թ</w:t>
      </w:r>
      <w:r w:rsidRPr="000036EF">
        <w:rPr>
          <w:rFonts w:ascii="GHEA Grapalat" w:eastAsia="Times New Roman" w:hAnsi="GHEA Grapalat" w:cs="Arial"/>
          <w:i/>
          <w:sz w:val="20"/>
          <w:szCs w:val="20"/>
          <w:lang w:val="pt-BR"/>
        </w:rPr>
        <w:t xml:space="preserve">. </w:t>
      </w:r>
      <w:r w:rsidRPr="000036EF">
        <w:rPr>
          <w:rFonts w:ascii="GHEA Grapalat" w:eastAsia="Times New Roman" w:hAnsi="GHEA Grapalat" w:cs="Times New Roman"/>
          <w:i/>
          <w:sz w:val="20"/>
          <w:szCs w:val="20"/>
          <w:lang w:val="pt-BR"/>
        </w:rPr>
        <w:t xml:space="preserve"> </w:t>
      </w:r>
      <w:r w:rsidRPr="000036EF">
        <w:rPr>
          <w:rFonts w:ascii="GHEA Grapalat" w:eastAsia="Times New Roman" w:hAnsi="GHEA Grapalat" w:cs="Sylfaen"/>
          <w:i/>
          <w:sz w:val="20"/>
          <w:szCs w:val="20"/>
          <w:lang w:val="pt-BR"/>
        </w:rPr>
        <w:t>կնքված</w:t>
      </w:r>
      <w:r w:rsidRPr="000036EF">
        <w:rPr>
          <w:rFonts w:ascii="GHEA Grapalat" w:eastAsia="Times New Roman" w:hAnsi="GHEA Grapalat" w:cs="Arial"/>
          <w:i/>
          <w:sz w:val="20"/>
          <w:szCs w:val="20"/>
          <w:lang w:val="pt-BR"/>
        </w:rPr>
        <w:t xml:space="preserve"> </w:t>
      </w:r>
    </w:p>
    <w:p w14:paraId="20D5D00D" w14:textId="6943B93C" w:rsidR="000036EF" w:rsidRPr="000036EF" w:rsidRDefault="0065645B" w:rsidP="000036EF">
      <w:pPr>
        <w:spacing w:after="0" w:line="240" w:lineRule="auto"/>
        <w:jc w:val="right"/>
        <w:rPr>
          <w:rFonts w:ascii="GHEA Grapalat" w:eastAsia="Times New Roman" w:hAnsi="GHEA Grapalat" w:cs="Arial"/>
          <w:i/>
          <w:sz w:val="20"/>
          <w:szCs w:val="20"/>
          <w:lang w:val="pt-BR"/>
        </w:rPr>
      </w:pPr>
      <w:r w:rsidRPr="0098116D">
        <w:rPr>
          <w:rFonts w:ascii="GHEA Grapalat" w:eastAsia="Times New Roman" w:hAnsi="GHEA Grapalat" w:cs="Sylfaen"/>
          <w:i/>
          <w:sz w:val="20"/>
          <w:szCs w:val="20"/>
          <w:lang w:val="pt-BR"/>
        </w:rPr>
        <w:t>N</w:t>
      </w:r>
      <w:r>
        <w:rPr>
          <w:rFonts w:ascii="GHEA Grapalat" w:eastAsia="Times New Roman" w:hAnsi="GHEA Grapalat" w:cs="Sylfaen"/>
          <w:i/>
          <w:sz w:val="20"/>
          <w:szCs w:val="20"/>
          <w:lang w:val="hy-AM"/>
        </w:rPr>
        <w:t>ԿՄՄՀ-</w:t>
      </w:r>
      <w:r w:rsidR="00033B39">
        <w:rPr>
          <w:rFonts w:ascii="GHEA Grapalat" w:eastAsia="Times New Roman" w:hAnsi="GHEA Grapalat" w:cs="Sylfaen"/>
          <w:i/>
          <w:sz w:val="20"/>
          <w:szCs w:val="20"/>
          <w:lang w:val="hy-AM"/>
        </w:rPr>
        <w:t>Հ</w:t>
      </w:r>
      <w:r>
        <w:rPr>
          <w:rFonts w:ascii="GHEA Grapalat" w:eastAsia="Times New Roman" w:hAnsi="GHEA Grapalat" w:cs="Sylfaen"/>
          <w:i/>
          <w:sz w:val="20"/>
          <w:szCs w:val="20"/>
          <w:lang w:val="hy-AM"/>
        </w:rPr>
        <w:t xml:space="preserve">ԲՄԱՇՁԲ-21/4 </w:t>
      </w:r>
      <w:r w:rsidR="000036EF" w:rsidRPr="000036EF">
        <w:rPr>
          <w:rFonts w:ascii="GHEA Grapalat" w:eastAsia="Times New Roman" w:hAnsi="GHEA Grapalat" w:cs="Sylfaen"/>
          <w:i/>
          <w:sz w:val="20"/>
          <w:szCs w:val="20"/>
          <w:lang w:val="pt-BR"/>
        </w:rPr>
        <w:t>ծածկագրով պայմանագրի</w:t>
      </w:r>
    </w:p>
    <w:p w14:paraId="459B3A18" w14:textId="77777777" w:rsidR="000036EF" w:rsidRPr="000036EF" w:rsidRDefault="000036EF" w:rsidP="000036EF">
      <w:pPr>
        <w:spacing w:after="0" w:line="240" w:lineRule="auto"/>
        <w:jc w:val="center"/>
        <w:rPr>
          <w:rFonts w:ascii="GHEA Grapalat" w:eastAsia="Times New Roman" w:hAnsi="GHEA Grapalat" w:cs="Sylfaen"/>
          <w:b/>
          <w:sz w:val="24"/>
          <w:szCs w:val="24"/>
          <w:lang w:val="pt-BR"/>
        </w:rPr>
      </w:pPr>
    </w:p>
    <w:p w14:paraId="6F108D79" w14:textId="77777777" w:rsidR="000036EF" w:rsidRPr="000036EF" w:rsidRDefault="000036EF" w:rsidP="000036EF">
      <w:pPr>
        <w:spacing w:after="0" w:line="240" w:lineRule="auto"/>
        <w:jc w:val="center"/>
        <w:rPr>
          <w:rFonts w:ascii="GHEA Grapalat" w:eastAsia="Times New Roman" w:hAnsi="GHEA Grapalat" w:cs="Sylfaen"/>
          <w:b/>
          <w:sz w:val="24"/>
          <w:szCs w:val="24"/>
          <w:lang w:val="pt-BR"/>
        </w:rPr>
      </w:pPr>
    </w:p>
    <w:p w14:paraId="6910443B" w14:textId="77777777" w:rsidR="000036EF" w:rsidRPr="000036EF" w:rsidRDefault="000036EF" w:rsidP="000036EF">
      <w:pPr>
        <w:spacing w:after="0" w:line="240" w:lineRule="auto"/>
        <w:jc w:val="center"/>
        <w:rPr>
          <w:rFonts w:ascii="GHEA Grapalat" w:eastAsia="Times New Roman" w:hAnsi="GHEA Grapalat" w:cs="Times New Roman"/>
          <w:b/>
          <w:sz w:val="20"/>
          <w:szCs w:val="20"/>
          <w:lang w:val="pt-BR"/>
        </w:rPr>
      </w:pPr>
      <w:r w:rsidRPr="000036EF">
        <w:rPr>
          <w:rFonts w:ascii="GHEA Grapalat" w:eastAsia="Times New Roman" w:hAnsi="GHEA Grapalat" w:cs="Sylfaen"/>
          <w:b/>
          <w:sz w:val="20"/>
          <w:szCs w:val="20"/>
          <w:lang w:val="pt-BR"/>
        </w:rPr>
        <w:t>ՕՐԱՑՈՒՑԱՅԻՆ</w:t>
      </w:r>
      <w:r w:rsidRPr="000036EF">
        <w:rPr>
          <w:rFonts w:ascii="GHEA Grapalat" w:eastAsia="Times New Roman" w:hAnsi="GHEA Grapalat" w:cs="Times Armenian"/>
          <w:b/>
          <w:sz w:val="20"/>
          <w:szCs w:val="20"/>
          <w:lang w:val="pt-BR"/>
        </w:rPr>
        <w:t xml:space="preserve"> </w:t>
      </w:r>
      <w:r w:rsidRPr="000036EF">
        <w:rPr>
          <w:rFonts w:ascii="GHEA Grapalat" w:eastAsia="Times New Roman" w:hAnsi="GHEA Grapalat" w:cs="Sylfaen"/>
          <w:b/>
          <w:sz w:val="20"/>
          <w:szCs w:val="20"/>
          <w:lang w:val="pt-BR"/>
        </w:rPr>
        <w:t>ԳՐԱՖԻԿ</w:t>
      </w:r>
    </w:p>
    <w:p w14:paraId="30166D37" w14:textId="422922C9" w:rsidR="000036EF" w:rsidRPr="000036EF" w:rsidRDefault="0098116D" w:rsidP="000036EF">
      <w:pPr>
        <w:spacing w:after="0" w:line="240" w:lineRule="auto"/>
        <w:ind w:firstLine="567"/>
        <w:jc w:val="center"/>
        <w:rPr>
          <w:rFonts w:ascii="GHEA Grapalat" w:eastAsia="Times New Roman" w:hAnsi="GHEA Grapalat" w:cs="Times New Roman"/>
          <w:b/>
          <w:sz w:val="20"/>
          <w:szCs w:val="20"/>
          <w:lang w:val="pt-BR"/>
        </w:rPr>
      </w:pPr>
      <w:r w:rsidRPr="0098116D">
        <w:rPr>
          <w:rFonts w:ascii="GHEA Grapalat" w:eastAsia="Times New Roman" w:hAnsi="GHEA Grapalat" w:cs="Sylfaen"/>
          <w:b/>
          <w:sz w:val="20"/>
          <w:szCs w:val="20"/>
          <w:lang w:val="hy-AM"/>
        </w:rPr>
        <w:t>ԱՍՖԱԼՏԱՊԱՏՄԱՆ</w:t>
      </w:r>
      <w:r w:rsidRPr="0098116D">
        <w:rPr>
          <w:rFonts w:ascii="GHEA Grapalat" w:eastAsia="Times New Roman" w:hAnsi="GHEA Grapalat" w:cs="Times New Roman"/>
          <w:sz w:val="20"/>
          <w:szCs w:val="20"/>
        </w:rPr>
        <w:t xml:space="preserve"> </w:t>
      </w:r>
      <w:r w:rsidR="000036EF" w:rsidRPr="000036EF">
        <w:rPr>
          <w:rFonts w:ascii="GHEA Grapalat" w:eastAsia="Times New Roman" w:hAnsi="GHEA Grapalat" w:cs="Times Armenian"/>
          <w:b/>
          <w:sz w:val="20"/>
          <w:szCs w:val="24"/>
          <w:lang w:val="pt-BR"/>
        </w:rPr>
        <w:t xml:space="preserve"> </w:t>
      </w:r>
      <w:r w:rsidR="000036EF" w:rsidRPr="000036EF">
        <w:rPr>
          <w:rFonts w:ascii="GHEA Grapalat" w:eastAsia="Times New Roman" w:hAnsi="GHEA Grapalat" w:cs="Sylfaen"/>
          <w:b/>
          <w:sz w:val="18"/>
          <w:szCs w:val="18"/>
          <w:lang w:val="pt-BR"/>
        </w:rPr>
        <w:t>ԱՇԽԱՏԱՆՔՆԵՐԻ</w:t>
      </w:r>
      <w:r w:rsidR="000036EF" w:rsidRPr="000036EF">
        <w:rPr>
          <w:rFonts w:ascii="GHEA Grapalat" w:eastAsia="Times New Roman" w:hAnsi="GHEA Grapalat" w:cs="Times Armenian"/>
          <w:b/>
          <w:sz w:val="18"/>
          <w:szCs w:val="18"/>
          <w:lang w:val="pt-BR"/>
        </w:rPr>
        <w:t xml:space="preserve"> </w:t>
      </w:r>
      <w:r w:rsidR="000036EF" w:rsidRPr="000036EF">
        <w:rPr>
          <w:rFonts w:ascii="GHEA Grapalat" w:eastAsia="Times New Roman" w:hAnsi="GHEA Grapalat" w:cs="Sylfaen"/>
          <w:b/>
          <w:sz w:val="18"/>
          <w:szCs w:val="18"/>
          <w:lang w:val="pt-BR"/>
        </w:rPr>
        <w:t>ԿԱՏԱՐՄԱՆ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4924"/>
        <w:gridCol w:w="1335"/>
        <w:gridCol w:w="1635"/>
      </w:tblGrid>
      <w:tr w:rsidR="000036EF" w:rsidRPr="000036EF" w14:paraId="6A62D2E4" w14:textId="77777777" w:rsidTr="00E27A65">
        <w:trPr>
          <w:cantSplit/>
          <w:jc w:val="center"/>
        </w:trPr>
        <w:tc>
          <w:tcPr>
            <w:tcW w:w="540" w:type="dxa"/>
            <w:vMerge w:val="restart"/>
            <w:vAlign w:val="center"/>
          </w:tcPr>
          <w:p w14:paraId="6768B264" w14:textId="77777777" w:rsidR="000036EF" w:rsidRPr="000036EF" w:rsidRDefault="000036EF" w:rsidP="000036EF">
            <w:pPr>
              <w:spacing w:after="0" w:line="240" w:lineRule="auto"/>
              <w:jc w:val="center"/>
              <w:rPr>
                <w:rFonts w:ascii="GHEA Grapalat" w:eastAsia="Times New Roman" w:hAnsi="GHEA Grapalat" w:cs="Times New Roman"/>
                <w:sz w:val="20"/>
                <w:szCs w:val="20"/>
                <w:lang w:val="pt-BR"/>
              </w:rPr>
            </w:pPr>
            <w:r w:rsidRPr="000036EF">
              <w:rPr>
                <w:rFonts w:ascii="GHEA Grapalat" w:eastAsia="Times New Roman" w:hAnsi="GHEA Grapalat" w:cs="Times New Roman"/>
                <w:sz w:val="20"/>
                <w:szCs w:val="20"/>
                <w:lang w:val="pt-BR"/>
              </w:rPr>
              <w:t xml:space="preserve">N </w:t>
            </w:r>
            <w:r w:rsidRPr="000036EF">
              <w:rPr>
                <w:rFonts w:ascii="GHEA Grapalat" w:eastAsia="Times New Roman" w:hAnsi="GHEA Grapalat" w:cs="Sylfaen"/>
                <w:sz w:val="20"/>
                <w:szCs w:val="20"/>
                <w:lang w:val="pt-BR"/>
              </w:rPr>
              <w:t>ը</w:t>
            </w:r>
            <w:r w:rsidRPr="000036EF">
              <w:rPr>
                <w:rFonts w:ascii="GHEA Grapalat" w:eastAsia="Times New Roman" w:hAnsi="GHEA Grapalat" w:cs="Arial"/>
                <w:sz w:val="20"/>
                <w:szCs w:val="20"/>
                <w:lang w:val="pt-BR"/>
              </w:rPr>
              <w:t>/</w:t>
            </w:r>
            <w:r w:rsidRPr="000036EF">
              <w:rPr>
                <w:rFonts w:ascii="GHEA Grapalat" w:eastAsia="Times New Roman" w:hAnsi="GHEA Grapalat" w:cs="Sylfaen"/>
                <w:sz w:val="20"/>
                <w:szCs w:val="20"/>
                <w:lang w:val="pt-BR"/>
              </w:rPr>
              <w:t>կ</w:t>
            </w:r>
          </w:p>
        </w:tc>
        <w:tc>
          <w:tcPr>
            <w:tcW w:w="4924" w:type="dxa"/>
            <w:vMerge w:val="restart"/>
            <w:vAlign w:val="center"/>
          </w:tcPr>
          <w:p w14:paraId="3690973F" w14:textId="77777777" w:rsidR="000036EF" w:rsidRPr="000036EF" w:rsidRDefault="000036EF" w:rsidP="000036EF">
            <w:pPr>
              <w:spacing w:after="0" w:line="240" w:lineRule="auto"/>
              <w:jc w:val="center"/>
              <w:rPr>
                <w:rFonts w:ascii="GHEA Grapalat" w:eastAsia="Times New Roman" w:hAnsi="GHEA Grapalat" w:cs="Times New Roman"/>
                <w:sz w:val="20"/>
                <w:szCs w:val="20"/>
                <w:lang w:val="pt-BR"/>
              </w:rPr>
            </w:pPr>
            <w:r w:rsidRPr="000036EF">
              <w:rPr>
                <w:rFonts w:ascii="GHEA Grapalat" w:eastAsia="Times New Roman" w:hAnsi="GHEA Grapalat" w:cs="Sylfaen"/>
                <w:sz w:val="20"/>
                <w:szCs w:val="20"/>
                <w:lang w:val="pt-BR"/>
              </w:rPr>
              <w:t>Կապալառուի</w:t>
            </w:r>
            <w:r w:rsidRPr="000036EF">
              <w:rPr>
                <w:rFonts w:ascii="GHEA Grapalat" w:eastAsia="Times New Roman" w:hAnsi="GHEA Grapalat" w:cs="Times Armenian"/>
                <w:sz w:val="20"/>
                <w:szCs w:val="20"/>
                <w:lang w:val="pt-BR"/>
              </w:rPr>
              <w:t xml:space="preserve"> </w:t>
            </w:r>
            <w:r w:rsidRPr="000036EF">
              <w:rPr>
                <w:rFonts w:ascii="GHEA Grapalat" w:eastAsia="Times New Roman" w:hAnsi="GHEA Grapalat" w:cs="Sylfaen"/>
                <w:sz w:val="20"/>
                <w:szCs w:val="20"/>
                <w:lang w:val="pt-BR"/>
              </w:rPr>
              <w:t>կողմից</w:t>
            </w:r>
            <w:r w:rsidRPr="000036EF">
              <w:rPr>
                <w:rFonts w:ascii="GHEA Grapalat" w:eastAsia="Times New Roman" w:hAnsi="GHEA Grapalat" w:cs="Times Armenian"/>
                <w:sz w:val="20"/>
                <w:szCs w:val="20"/>
                <w:lang w:val="pt-BR"/>
              </w:rPr>
              <w:t xml:space="preserve"> </w:t>
            </w:r>
            <w:r w:rsidRPr="000036EF">
              <w:rPr>
                <w:rFonts w:ascii="GHEA Grapalat" w:eastAsia="Times New Roman" w:hAnsi="GHEA Grapalat" w:cs="Sylfaen"/>
                <w:sz w:val="20"/>
                <w:szCs w:val="20"/>
                <w:lang w:val="pt-BR"/>
              </w:rPr>
              <w:t>կատարվելիք</w:t>
            </w:r>
            <w:r w:rsidRPr="000036EF">
              <w:rPr>
                <w:rFonts w:ascii="GHEA Grapalat" w:eastAsia="Times New Roman" w:hAnsi="GHEA Grapalat" w:cs="Times Armenian"/>
                <w:sz w:val="20"/>
                <w:szCs w:val="20"/>
                <w:lang w:val="pt-BR"/>
              </w:rPr>
              <w:t xml:space="preserve"> </w:t>
            </w:r>
            <w:r w:rsidRPr="000036EF">
              <w:rPr>
                <w:rFonts w:ascii="GHEA Grapalat" w:eastAsia="Times New Roman" w:hAnsi="GHEA Grapalat" w:cs="Sylfaen"/>
                <w:sz w:val="20"/>
                <w:szCs w:val="20"/>
                <w:lang w:val="pt-BR"/>
              </w:rPr>
              <w:t>աշխատանքների</w:t>
            </w:r>
            <w:r w:rsidRPr="000036EF">
              <w:rPr>
                <w:rFonts w:ascii="GHEA Grapalat" w:eastAsia="Times New Roman" w:hAnsi="GHEA Grapalat" w:cs="Times Armenian"/>
                <w:sz w:val="20"/>
                <w:szCs w:val="20"/>
                <w:lang w:val="pt-BR"/>
              </w:rPr>
              <w:t xml:space="preserve"> </w:t>
            </w:r>
            <w:r w:rsidRPr="000036EF">
              <w:rPr>
                <w:rFonts w:ascii="GHEA Grapalat" w:eastAsia="Times New Roman" w:hAnsi="GHEA Grapalat" w:cs="Sylfaen"/>
                <w:sz w:val="20"/>
                <w:szCs w:val="20"/>
                <w:lang w:val="pt-BR"/>
              </w:rPr>
              <w:t>առանձին</w:t>
            </w:r>
            <w:r w:rsidRPr="000036EF">
              <w:rPr>
                <w:rFonts w:ascii="GHEA Grapalat" w:eastAsia="Times New Roman" w:hAnsi="GHEA Grapalat" w:cs="Times Armenian"/>
                <w:sz w:val="20"/>
                <w:szCs w:val="20"/>
                <w:lang w:val="pt-BR"/>
              </w:rPr>
              <w:t xml:space="preserve"> </w:t>
            </w:r>
            <w:r w:rsidRPr="000036EF">
              <w:rPr>
                <w:rFonts w:ascii="GHEA Grapalat" w:eastAsia="Times New Roman" w:hAnsi="GHEA Grapalat" w:cs="Sylfaen"/>
                <w:sz w:val="20"/>
                <w:szCs w:val="20"/>
                <w:lang w:val="pt-BR"/>
              </w:rPr>
              <w:t>տեսակների</w:t>
            </w:r>
          </w:p>
          <w:p w14:paraId="64071B75" w14:textId="77777777" w:rsidR="000036EF" w:rsidRPr="000036EF" w:rsidRDefault="000036EF" w:rsidP="000036EF">
            <w:pPr>
              <w:spacing w:after="0" w:line="240" w:lineRule="auto"/>
              <w:jc w:val="center"/>
              <w:rPr>
                <w:rFonts w:ascii="GHEA Grapalat" w:eastAsia="Times New Roman" w:hAnsi="GHEA Grapalat" w:cs="Times New Roman"/>
                <w:sz w:val="20"/>
                <w:szCs w:val="20"/>
                <w:lang w:val="pt-BR"/>
              </w:rPr>
            </w:pPr>
            <w:r w:rsidRPr="000036EF">
              <w:rPr>
                <w:rFonts w:ascii="GHEA Grapalat" w:eastAsia="Times New Roman" w:hAnsi="GHEA Grapalat" w:cs="Sylfaen"/>
                <w:sz w:val="20"/>
                <w:szCs w:val="20"/>
                <w:lang w:val="pt-BR"/>
              </w:rPr>
              <w:t>անվանումներ</w:t>
            </w:r>
          </w:p>
        </w:tc>
        <w:tc>
          <w:tcPr>
            <w:tcW w:w="2970" w:type="dxa"/>
            <w:gridSpan w:val="2"/>
            <w:vAlign w:val="center"/>
          </w:tcPr>
          <w:p w14:paraId="7FB553F5" w14:textId="77777777" w:rsidR="000036EF" w:rsidRPr="000036EF" w:rsidRDefault="000036EF" w:rsidP="000036EF">
            <w:pPr>
              <w:spacing w:after="0" w:line="240" w:lineRule="auto"/>
              <w:jc w:val="center"/>
              <w:rPr>
                <w:rFonts w:ascii="GHEA Grapalat" w:eastAsia="Times New Roman" w:hAnsi="GHEA Grapalat" w:cs="Times New Roman"/>
                <w:sz w:val="20"/>
                <w:szCs w:val="20"/>
                <w:lang w:val="pt-BR"/>
              </w:rPr>
            </w:pPr>
            <w:r w:rsidRPr="000036EF">
              <w:rPr>
                <w:rFonts w:ascii="GHEA Grapalat" w:eastAsia="Times New Roman" w:hAnsi="GHEA Grapalat" w:cs="Sylfaen"/>
                <w:sz w:val="20"/>
                <w:szCs w:val="20"/>
                <w:lang w:val="pt-BR"/>
              </w:rPr>
              <w:t>Աշխատանքների</w:t>
            </w:r>
            <w:r w:rsidRPr="000036EF">
              <w:rPr>
                <w:rFonts w:ascii="GHEA Grapalat" w:eastAsia="Times New Roman" w:hAnsi="GHEA Grapalat" w:cs="Times Armenian"/>
                <w:sz w:val="20"/>
                <w:szCs w:val="20"/>
                <w:lang w:val="pt-BR"/>
              </w:rPr>
              <w:t xml:space="preserve">  </w:t>
            </w:r>
            <w:r w:rsidRPr="000036EF">
              <w:rPr>
                <w:rFonts w:ascii="GHEA Grapalat" w:eastAsia="Times New Roman" w:hAnsi="GHEA Grapalat" w:cs="Sylfaen"/>
                <w:sz w:val="20"/>
                <w:szCs w:val="20"/>
                <w:lang w:val="pt-BR"/>
              </w:rPr>
              <w:t>կատարման</w:t>
            </w:r>
            <w:r w:rsidRPr="000036EF">
              <w:rPr>
                <w:rFonts w:ascii="GHEA Grapalat" w:eastAsia="Times New Roman" w:hAnsi="GHEA Grapalat" w:cs="Times Armenian"/>
                <w:sz w:val="20"/>
                <w:szCs w:val="20"/>
                <w:lang w:val="pt-BR"/>
              </w:rPr>
              <w:t xml:space="preserve"> </w:t>
            </w:r>
            <w:r w:rsidRPr="000036EF">
              <w:rPr>
                <w:rFonts w:ascii="GHEA Grapalat" w:eastAsia="Times New Roman" w:hAnsi="GHEA Grapalat" w:cs="Sylfaen"/>
                <w:sz w:val="20"/>
                <w:szCs w:val="20"/>
                <w:lang w:val="pt-BR"/>
              </w:rPr>
              <w:t>ժամկետը**</w:t>
            </w:r>
          </w:p>
        </w:tc>
      </w:tr>
      <w:tr w:rsidR="000036EF" w:rsidRPr="000036EF" w14:paraId="1B53F4FB" w14:textId="77777777" w:rsidTr="0098116D">
        <w:trPr>
          <w:cantSplit/>
          <w:trHeight w:val="586"/>
          <w:jc w:val="center"/>
        </w:trPr>
        <w:tc>
          <w:tcPr>
            <w:tcW w:w="540" w:type="dxa"/>
            <w:vMerge/>
            <w:vAlign w:val="center"/>
          </w:tcPr>
          <w:p w14:paraId="6C415C74" w14:textId="77777777" w:rsidR="000036EF" w:rsidRPr="000036EF" w:rsidRDefault="000036EF" w:rsidP="000036EF">
            <w:pPr>
              <w:spacing w:after="0" w:line="240" w:lineRule="auto"/>
              <w:jc w:val="both"/>
              <w:rPr>
                <w:rFonts w:ascii="GHEA Grapalat" w:eastAsia="Times New Roman" w:hAnsi="GHEA Grapalat" w:cs="Times New Roman"/>
                <w:sz w:val="20"/>
                <w:szCs w:val="20"/>
                <w:lang w:val="pt-BR"/>
              </w:rPr>
            </w:pPr>
          </w:p>
        </w:tc>
        <w:tc>
          <w:tcPr>
            <w:tcW w:w="4924" w:type="dxa"/>
            <w:vMerge/>
          </w:tcPr>
          <w:p w14:paraId="2284B000" w14:textId="77777777" w:rsidR="000036EF" w:rsidRPr="000036EF" w:rsidRDefault="000036EF" w:rsidP="000036EF">
            <w:pPr>
              <w:spacing w:after="0" w:line="240" w:lineRule="auto"/>
              <w:rPr>
                <w:rFonts w:ascii="GHEA Grapalat" w:eastAsia="Times New Roman" w:hAnsi="GHEA Grapalat" w:cs="Times New Roman"/>
                <w:sz w:val="20"/>
                <w:szCs w:val="20"/>
                <w:lang w:val="pt-BR"/>
              </w:rPr>
            </w:pPr>
          </w:p>
        </w:tc>
        <w:tc>
          <w:tcPr>
            <w:tcW w:w="1335" w:type="dxa"/>
            <w:vAlign w:val="center"/>
          </w:tcPr>
          <w:p w14:paraId="5760AC2B" w14:textId="77777777" w:rsidR="000036EF" w:rsidRPr="000036EF" w:rsidRDefault="000036EF" w:rsidP="000036EF">
            <w:pPr>
              <w:spacing w:after="0" w:line="240" w:lineRule="auto"/>
              <w:jc w:val="center"/>
              <w:rPr>
                <w:rFonts w:ascii="GHEA Grapalat" w:eastAsia="Times New Roman" w:hAnsi="GHEA Grapalat" w:cs="Times New Roman"/>
                <w:sz w:val="20"/>
                <w:szCs w:val="20"/>
                <w:lang w:val="pt-BR"/>
              </w:rPr>
            </w:pPr>
            <w:r w:rsidRPr="000036EF">
              <w:rPr>
                <w:rFonts w:ascii="GHEA Grapalat" w:eastAsia="Times New Roman" w:hAnsi="GHEA Grapalat" w:cs="Sylfaen"/>
                <w:sz w:val="20"/>
                <w:szCs w:val="20"/>
                <w:lang w:val="pt-BR"/>
              </w:rPr>
              <w:t>Սկիզբը</w:t>
            </w:r>
          </w:p>
        </w:tc>
        <w:tc>
          <w:tcPr>
            <w:tcW w:w="1635" w:type="dxa"/>
            <w:vAlign w:val="center"/>
          </w:tcPr>
          <w:p w14:paraId="32B9C1FE" w14:textId="77777777" w:rsidR="000036EF" w:rsidRPr="000036EF" w:rsidRDefault="000036EF" w:rsidP="000036EF">
            <w:pPr>
              <w:spacing w:after="0" w:line="240" w:lineRule="auto"/>
              <w:jc w:val="center"/>
              <w:rPr>
                <w:rFonts w:ascii="GHEA Grapalat" w:eastAsia="Times New Roman" w:hAnsi="GHEA Grapalat" w:cs="Times New Roman"/>
                <w:sz w:val="20"/>
                <w:szCs w:val="20"/>
                <w:lang w:val="pt-BR"/>
              </w:rPr>
            </w:pPr>
            <w:r w:rsidRPr="000036EF">
              <w:rPr>
                <w:rFonts w:ascii="GHEA Grapalat" w:eastAsia="Times New Roman" w:hAnsi="GHEA Grapalat" w:cs="Sylfaen"/>
                <w:sz w:val="20"/>
                <w:szCs w:val="20"/>
                <w:lang w:val="pt-BR"/>
              </w:rPr>
              <w:t>Ավարտը</w:t>
            </w:r>
          </w:p>
        </w:tc>
      </w:tr>
      <w:tr w:rsidR="0098116D" w:rsidRPr="000036EF" w14:paraId="0FB3E142" w14:textId="77777777" w:rsidTr="0098116D">
        <w:trPr>
          <w:trHeight w:val="586"/>
          <w:jc w:val="center"/>
        </w:trPr>
        <w:tc>
          <w:tcPr>
            <w:tcW w:w="540" w:type="dxa"/>
            <w:vAlign w:val="center"/>
          </w:tcPr>
          <w:p w14:paraId="7EEA1480" w14:textId="77777777" w:rsidR="0098116D" w:rsidRPr="000036EF" w:rsidRDefault="0098116D" w:rsidP="0098116D">
            <w:pPr>
              <w:spacing w:after="0" w:line="240" w:lineRule="auto"/>
              <w:jc w:val="center"/>
              <w:rPr>
                <w:rFonts w:ascii="GHEA Grapalat" w:eastAsia="Times New Roman" w:hAnsi="GHEA Grapalat" w:cs="Times New Roman"/>
                <w:sz w:val="20"/>
                <w:szCs w:val="20"/>
                <w:lang w:val="pt-BR"/>
              </w:rPr>
            </w:pPr>
            <w:r w:rsidRPr="000036EF">
              <w:rPr>
                <w:rFonts w:ascii="GHEA Grapalat" w:eastAsia="Times New Roman" w:hAnsi="GHEA Grapalat" w:cs="Times New Roman"/>
                <w:sz w:val="20"/>
                <w:szCs w:val="20"/>
                <w:lang w:val="pt-BR"/>
              </w:rPr>
              <w:t>1</w:t>
            </w:r>
          </w:p>
        </w:tc>
        <w:tc>
          <w:tcPr>
            <w:tcW w:w="4924" w:type="dxa"/>
          </w:tcPr>
          <w:p w14:paraId="7521721A" w14:textId="3C13A3F2" w:rsidR="0098116D" w:rsidRPr="000036EF" w:rsidRDefault="0098116D" w:rsidP="0098116D">
            <w:pPr>
              <w:spacing w:after="0" w:line="240" w:lineRule="auto"/>
              <w:rPr>
                <w:rFonts w:ascii="GHEA Grapalat" w:eastAsia="Times New Roman" w:hAnsi="GHEA Grapalat" w:cs="Times New Roman"/>
                <w:sz w:val="20"/>
                <w:szCs w:val="20"/>
                <w:lang w:val="pt-BR"/>
              </w:rPr>
            </w:pPr>
            <w:proofErr w:type="gramStart"/>
            <w:r w:rsidRPr="00C96D3E">
              <w:t>Գ</w:t>
            </w:r>
            <w:r w:rsidRPr="0098116D">
              <w:rPr>
                <w:lang w:val="pt-BR"/>
              </w:rPr>
              <w:t>.</w:t>
            </w:r>
            <w:proofErr w:type="spellStart"/>
            <w:r w:rsidRPr="00C96D3E">
              <w:t>Մեղրաձոր</w:t>
            </w:r>
            <w:proofErr w:type="spellEnd"/>
            <w:proofErr w:type="gramEnd"/>
            <w:r w:rsidRPr="0098116D">
              <w:rPr>
                <w:lang w:val="pt-BR"/>
              </w:rPr>
              <w:t xml:space="preserve">  3-</w:t>
            </w:r>
            <w:proofErr w:type="spellStart"/>
            <w:r w:rsidRPr="00C96D3E">
              <w:t>րդ</w:t>
            </w:r>
            <w:proofErr w:type="spellEnd"/>
            <w:r w:rsidRPr="0098116D">
              <w:rPr>
                <w:lang w:val="pt-BR"/>
              </w:rPr>
              <w:t xml:space="preserve">  </w:t>
            </w:r>
            <w:proofErr w:type="spellStart"/>
            <w:r w:rsidRPr="00C96D3E">
              <w:t>փողոցի</w:t>
            </w:r>
            <w:proofErr w:type="spellEnd"/>
            <w:r w:rsidRPr="0098116D">
              <w:rPr>
                <w:lang w:val="pt-BR"/>
              </w:rPr>
              <w:t xml:space="preserve">  </w:t>
            </w:r>
            <w:proofErr w:type="spellStart"/>
            <w:r w:rsidRPr="00C96D3E">
              <w:t>ասֆալտապատում</w:t>
            </w:r>
            <w:proofErr w:type="spellEnd"/>
          </w:p>
        </w:tc>
        <w:tc>
          <w:tcPr>
            <w:tcW w:w="1335" w:type="dxa"/>
            <w:vMerge w:val="restart"/>
            <w:vAlign w:val="center"/>
          </w:tcPr>
          <w:p w14:paraId="1F23362D" w14:textId="629EAA85" w:rsidR="0098116D" w:rsidRPr="000036EF" w:rsidRDefault="0098116D" w:rsidP="0098116D">
            <w:pPr>
              <w:spacing w:after="0" w:line="240" w:lineRule="auto"/>
              <w:jc w:val="center"/>
              <w:rPr>
                <w:rFonts w:ascii="GHEA Grapalat" w:eastAsia="Times New Roman" w:hAnsi="GHEA Grapalat" w:cs="Times New Roman"/>
                <w:sz w:val="20"/>
                <w:szCs w:val="20"/>
                <w:lang w:val="hy-AM"/>
              </w:rPr>
            </w:pPr>
            <w:r>
              <w:rPr>
                <w:rFonts w:ascii="GHEA Grapalat" w:eastAsia="Times New Roman" w:hAnsi="GHEA Grapalat" w:cs="Times New Roman"/>
                <w:sz w:val="20"/>
                <w:szCs w:val="20"/>
                <w:lang w:val="hy-AM"/>
              </w:rPr>
              <w:t>Պայմանա գիրը  կնքման  պահից</w:t>
            </w:r>
          </w:p>
        </w:tc>
        <w:tc>
          <w:tcPr>
            <w:tcW w:w="1635" w:type="dxa"/>
            <w:vMerge w:val="restart"/>
            <w:vAlign w:val="center"/>
          </w:tcPr>
          <w:p w14:paraId="24E21106" w14:textId="5DF7C707" w:rsidR="0098116D" w:rsidRPr="000036EF" w:rsidRDefault="0098116D" w:rsidP="0098116D">
            <w:pPr>
              <w:spacing w:after="0" w:line="240" w:lineRule="auto"/>
              <w:rPr>
                <w:rFonts w:ascii="GHEA Grapalat" w:eastAsia="Times New Roman" w:hAnsi="GHEA Grapalat" w:cs="Times New Roman"/>
                <w:sz w:val="20"/>
                <w:szCs w:val="20"/>
              </w:rPr>
            </w:pPr>
            <w:r>
              <w:rPr>
                <w:rFonts w:ascii="GHEA Grapalat" w:eastAsia="Times New Roman" w:hAnsi="GHEA Grapalat" w:cs="Times New Roman"/>
                <w:sz w:val="20"/>
                <w:szCs w:val="20"/>
                <w:lang w:val="hy-AM"/>
              </w:rPr>
              <w:t>24</w:t>
            </w:r>
            <w:r>
              <w:rPr>
                <w:rFonts w:ascii="GHEA Grapalat" w:eastAsia="Times New Roman" w:hAnsi="GHEA Grapalat" w:cs="Times New Roman"/>
                <w:sz w:val="20"/>
                <w:szCs w:val="20"/>
              </w:rPr>
              <w:t>.12.2021</w:t>
            </w:r>
            <w:r>
              <w:rPr>
                <w:rFonts w:ascii="GHEA Grapalat" w:eastAsia="Times New Roman" w:hAnsi="GHEA Grapalat" w:cs="Times New Roman"/>
                <w:sz w:val="20"/>
                <w:szCs w:val="20"/>
                <w:lang w:val="hy-AM"/>
              </w:rPr>
              <w:t>թ</w:t>
            </w:r>
            <w:r>
              <w:rPr>
                <w:rFonts w:ascii="GHEA Grapalat" w:eastAsia="Times New Roman" w:hAnsi="GHEA Grapalat" w:cs="Times New Roman"/>
                <w:sz w:val="20"/>
                <w:szCs w:val="20"/>
              </w:rPr>
              <w:t>.</w:t>
            </w:r>
          </w:p>
        </w:tc>
      </w:tr>
      <w:tr w:rsidR="0098116D" w:rsidRPr="008861A1" w14:paraId="041F7EA0" w14:textId="77777777" w:rsidTr="0098116D">
        <w:trPr>
          <w:trHeight w:val="586"/>
          <w:jc w:val="center"/>
        </w:trPr>
        <w:tc>
          <w:tcPr>
            <w:tcW w:w="540" w:type="dxa"/>
            <w:vAlign w:val="center"/>
          </w:tcPr>
          <w:p w14:paraId="02D55ECC" w14:textId="77777777" w:rsidR="0098116D" w:rsidRPr="000036EF" w:rsidRDefault="0098116D" w:rsidP="0098116D">
            <w:pPr>
              <w:spacing w:after="0" w:line="240" w:lineRule="auto"/>
              <w:jc w:val="center"/>
              <w:rPr>
                <w:rFonts w:ascii="GHEA Grapalat" w:eastAsia="Times New Roman" w:hAnsi="GHEA Grapalat" w:cs="Times New Roman"/>
                <w:sz w:val="20"/>
                <w:szCs w:val="20"/>
                <w:lang w:val="pt-BR"/>
              </w:rPr>
            </w:pPr>
            <w:r w:rsidRPr="000036EF">
              <w:rPr>
                <w:rFonts w:ascii="GHEA Grapalat" w:eastAsia="Times New Roman" w:hAnsi="GHEA Grapalat" w:cs="Times New Roman"/>
                <w:sz w:val="20"/>
                <w:szCs w:val="20"/>
                <w:lang w:val="pt-BR"/>
              </w:rPr>
              <w:t>2</w:t>
            </w:r>
          </w:p>
        </w:tc>
        <w:tc>
          <w:tcPr>
            <w:tcW w:w="4924" w:type="dxa"/>
          </w:tcPr>
          <w:p w14:paraId="4EA265F7" w14:textId="58854278" w:rsidR="0098116D" w:rsidRPr="000036EF" w:rsidRDefault="0098116D" w:rsidP="0098116D">
            <w:pPr>
              <w:spacing w:after="0" w:line="240" w:lineRule="auto"/>
              <w:rPr>
                <w:rFonts w:ascii="GHEA Grapalat" w:eastAsia="Times New Roman" w:hAnsi="GHEA Grapalat" w:cs="Times New Roman"/>
                <w:sz w:val="20"/>
                <w:szCs w:val="20"/>
                <w:lang w:val="pt-BR"/>
              </w:rPr>
            </w:pPr>
            <w:proofErr w:type="gramStart"/>
            <w:r w:rsidRPr="00C96D3E">
              <w:t>Գ</w:t>
            </w:r>
            <w:r w:rsidRPr="0098116D">
              <w:rPr>
                <w:lang w:val="pt-BR"/>
              </w:rPr>
              <w:t>.</w:t>
            </w:r>
            <w:proofErr w:type="spellStart"/>
            <w:r w:rsidRPr="00C96D3E">
              <w:t>Մեղրաձոր</w:t>
            </w:r>
            <w:proofErr w:type="spellEnd"/>
            <w:proofErr w:type="gramEnd"/>
            <w:r w:rsidRPr="0098116D">
              <w:rPr>
                <w:lang w:val="pt-BR"/>
              </w:rPr>
              <w:t xml:space="preserve">  7-</w:t>
            </w:r>
            <w:proofErr w:type="spellStart"/>
            <w:r w:rsidRPr="00C96D3E">
              <w:t>րդ</w:t>
            </w:r>
            <w:proofErr w:type="spellEnd"/>
            <w:r w:rsidRPr="0098116D">
              <w:rPr>
                <w:lang w:val="pt-BR"/>
              </w:rPr>
              <w:t xml:space="preserve">  </w:t>
            </w:r>
            <w:proofErr w:type="spellStart"/>
            <w:r w:rsidRPr="00C96D3E">
              <w:t>փողոցի</w:t>
            </w:r>
            <w:proofErr w:type="spellEnd"/>
            <w:r w:rsidRPr="0098116D">
              <w:rPr>
                <w:lang w:val="pt-BR"/>
              </w:rPr>
              <w:t xml:space="preserve">  </w:t>
            </w:r>
            <w:proofErr w:type="spellStart"/>
            <w:r w:rsidRPr="00C96D3E">
              <w:t>ասֆալտապատում</w:t>
            </w:r>
            <w:proofErr w:type="spellEnd"/>
          </w:p>
        </w:tc>
        <w:tc>
          <w:tcPr>
            <w:tcW w:w="1335" w:type="dxa"/>
            <w:vMerge/>
            <w:vAlign w:val="center"/>
          </w:tcPr>
          <w:p w14:paraId="472E94DE" w14:textId="77777777" w:rsidR="0098116D" w:rsidRPr="000036EF" w:rsidRDefault="0098116D" w:rsidP="0098116D">
            <w:pPr>
              <w:spacing w:after="0" w:line="240" w:lineRule="auto"/>
              <w:jc w:val="center"/>
              <w:rPr>
                <w:rFonts w:ascii="GHEA Grapalat" w:eastAsia="Times New Roman" w:hAnsi="GHEA Grapalat" w:cs="Times New Roman"/>
                <w:sz w:val="20"/>
                <w:szCs w:val="20"/>
                <w:lang w:val="pt-BR"/>
              </w:rPr>
            </w:pPr>
          </w:p>
        </w:tc>
        <w:tc>
          <w:tcPr>
            <w:tcW w:w="1635" w:type="dxa"/>
            <w:vMerge/>
            <w:vAlign w:val="center"/>
          </w:tcPr>
          <w:p w14:paraId="6111D4D9" w14:textId="77777777" w:rsidR="0098116D" w:rsidRPr="000036EF" w:rsidRDefault="0098116D" w:rsidP="0098116D">
            <w:pPr>
              <w:spacing w:after="0" w:line="240" w:lineRule="auto"/>
              <w:rPr>
                <w:rFonts w:ascii="GHEA Grapalat" w:eastAsia="Times New Roman" w:hAnsi="GHEA Grapalat" w:cs="Times New Roman"/>
                <w:sz w:val="20"/>
                <w:szCs w:val="20"/>
                <w:lang w:val="pt-BR"/>
              </w:rPr>
            </w:pPr>
          </w:p>
        </w:tc>
      </w:tr>
      <w:tr w:rsidR="0098116D" w:rsidRPr="008861A1" w14:paraId="74C81A57" w14:textId="77777777" w:rsidTr="0098116D">
        <w:trPr>
          <w:trHeight w:val="586"/>
          <w:jc w:val="center"/>
        </w:trPr>
        <w:tc>
          <w:tcPr>
            <w:tcW w:w="540" w:type="dxa"/>
            <w:vAlign w:val="center"/>
          </w:tcPr>
          <w:p w14:paraId="474961EB" w14:textId="77777777" w:rsidR="0098116D" w:rsidRPr="000036EF" w:rsidRDefault="0098116D" w:rsidP="0098116D">
            <w:pPr>
              <w:spacing w:after="0" w:line="240" w:lineRule="auto"/>
              <w:jc w:val="center"/>
              <w:rPr>
                <w:rFonts w:ascii="GHEA Grapalat" w:eastAsia="Times New Roman" w:hAnsi="GHEA Grapalat" w:cs="Times New Roman"/>
                <w:sz w:val="20"/>
                <w:szCs w:val="20"/>
                <w:lang w:val="pt-BR"/>
              </w:rPr>
            </w:pPr>
            <w:r w:rsidRPr="000036EF">
              <w:rPr>
                <w:rFonts w:ascii="GHEA Grapalat" w:eastAsia="Times New Roman" w:hAnsi="GHEA Grapalat" w:cs="Times New Roman"/>
                <w:sz w:val="20"/>
                <w:szCs w:val="20"/>
                <w:lang w:val="pt-BR"/>
              </w:rPr>
              <w:t>3</w:t>
            </w:r>
          </w:p>
        </w:tc>
        <w:tc>
          <w:tcPr>
            <w:tcW w:w="4924" w:type="dxa"/>
          </w:tcPr>
          <w:p w14:paraId="653E4B23" w14:textId="0B53E158" w:rsidR="0098116D" w:rsidRPr="000036EF" w:rsidRDefault="0098116D" w:rsidP="0098116D">
            <w:pPr>
              <w:spacing w:after="0" w:line="240" w:lineRule="auto"/>
              <w:rPr>
                <w:rFonts w:ascii="GHEA Grapalat" w:eastAsia="Times New Roman" w:hAnsi="GHEA Grapalat" w:cs="Times New Roman"/>
                <w:sz w:val="20"/>
                <w:szCs w:val="20"/>
                <w:lang w:val="pt-BR"/>
              </w:rPr>
            </w:pPr>
            <w:proofErr w:type="gramStart"/>
            <w:r w:rsidRPr="00C96D3E">
              <w:t>Գ</w:t>
            </w:r>
            <w:r w:rsidRPr="0098116D">
              <w:rPr>
                <w:lang w:val="pt-BR"/>
              </w:rPr>
              <w:t>.</w:t>
            </w:r>
            <w:proofErr w:type="spellStart"/>
            <w:r w:rsidRPr="00C96D3E">
              <w:t>Մարմարիկ</w:t>
            </w:r>
            <w:proofErr w:type="spellEnd"/>
            <w:proofErr w:type="gramEnd"/>
            <w:r w:rsidRPr="0098116D">
              <w:rPr>
                <w:lang w:val="pt-BR"/>
              </w:rPr>
              <w:t xml:space="preserve"> 1-</w:t>
            </w:r>
            <w:proofErr w:type="spellStart"/>
            <w:r w:rsidRPr="00C96D3E">
              <w:t>ին</w:t>
            </w:r>
            <w:proofErr w:type="spellEnd"/>
            <w:r w:rsidRPr="0098116D">
              <w:rPr>
                <w:lang w:val="pt-BR"/>
              </w:rPr>
              <w:t xml:space="preserve"> </w:t>
            </w:r>
            <w:proofErr w:type="spellStart"/>
            <w:r w:rsidRPr="00C96D3E">
              <w:t>փողոցի</w:t>
            </w:r>
            <w:proofErr w:type="spellEnd"/>
            <w:r w:rsidRPr="0098116D">
              <w:rPr>
                <w:lang w:val="pt-BR"/>
              </w:rPr>
              <w:t xml:space="preserve">  </w:t>
            </w:r>
            <w:proofErr w:type="spellStart"/>
            <w:r w:rsidRPr="00C96D3E">
              <w:t>ասֆալտապատում</w:t>
            </w:r>
            <w:proofErr w:type="spellEnd"/>
          </w:p>
        </w:tc>
        <w:tc>
          <w:tcPr>
            <w:tcW w:w="1335" w:type="dxa"/>
            <w:vMerge/>
            <w:vAlign w:val="center"/>
          </w:tcPr>
          <w:p w14:paraId="21D56498" w14:textId="77777777" w:rsidR="0098116D" w:rsidRPr="000036EF" w:rsidRDefault="0098116D" w:rsidP="0098116D">
            <w:pPr>
              <w:spacing w:after="0" w:line="240" w:lineRule="auto"/>
              <w:jc w:val="center"/>
              <w:rPr>
                <w:rFonts w:ascii="GHEA Grapalat" w:eastAsia="Times New Roman" w:hAnsi="GHEA Grapalat" w:cs="Times New Roman"/>
                <w:sz w:val="20"/>
                <w:szCs w:val="20"/>
                <w:lang w:val="pt-BR"/>
              </w:rPr>
            </w:pPr>
          </w:p>
        </w:tc>
        <w:tc>
          <w:tcPr>
            <w:tcW w:w="1635" w:type="dxa"/>
            <w:vMerge/>
            <w:vAlign w:val="center"/>
          </w:tcPr>
          <w:p w14:paraId="1280DDC2" w14:textId="77777777" w:rsidR="0098116D" w:rsidRPr="000036EF" w:rsidRDefault="0098116D" w:rsidP="0098116D">
            <w:pPr>
              <w:spacing w:after="0" w:line="240" w:lineRule="auto"/>
              <w:rPr>
                <w:rFonts w:ascii="GHEA Grapalat" w:eastAsia="Times New Roman" w:hAnsi="GHEA Grapalat" w:cs="Times New Roman"/>
                <w:sz w:val="20"/>
                <w:szCs w:val="20"/>
                <w:lang w:val="pt-BR"/>
              </w:rPr>
            </w:pPr>
          </w:p>
        </w:tc>
      </w:tr>
      <w:tr w:rsidR="0098116D" w:rsidRPr="008861A1" w14:paraId="06B55715" w14:textId="77777777" w:rsidTr="0098116D">
        <w:trPr>
          <w:trHeight w:val="586"/>
          <w:jc w:val="center"/>
        </w:trPr>
        <w:tc>
          <w:tcPr>
            <w:tcW w:w="540" w:type="dxa"/>
            <w:vAlign w:val="center"/>
          </w:tcPr>
          <w:p w14:paraId="3BA764A8" w14:textId="77777777" w:rsidR="0098116D" w:rsidRPr="000036EF" w:rsidRDefault="0098116D" w:rsidP="0098116D">
            <w:pPr>
              <w:spacing w:after="0" w:line="240" w:lineRule="auto"/>
              <w:jc w:val="center"/>
              <w:rPr>
                <w:rFonts w:ascii="GHEA Grapalat" w:eastAsia="Times New Roman" w:hAnsi="GHEA Grapalat" w:cs="Times New Roman"/>
                <w:sz w:val="20"/>
                <w:szCs w:val="20"/>
                <w:lang w:val="pt-BR"/>
              </w:rPr>
            </w:pPr>
            <w:r w:rsidRPr="000036EF">
              <w:rPr>
                <w:rFonts w:ascii="GHEA Grapalat" w:eastAsia="Times New Roman" w:hAnsi="GHEA Grapalat" w:cs="Times New Roman"/>
                <w:sz w:val="20"/>
                <w:szCs w:val="20"/>
                <w:lang w:val="pt-BR"/>
              </w:rPr>
              <w:t>4</w:t>
            </w:r>
          </w:p>
        </w:tc>
        <w:tc>
          <w:tcPr>
            <w:tcW w:w="4924" w:type="dxa"/>
          </w:tcPr>
          <w:p w14:paraId="1FCD4DFC" w14:textId="2BF8A817" w:rsidR="0098116D" w:rsidRPr="000036EF" w:rsidRDefault="0098116D" w:rsidP="0098116D">
            <w:pPr>
              <w:spacing w:after="0" w:line="240" w:lineRule="auto"/>
              <w:rPr>
                <w:rFonts w:ascii="GHEA Grapalat" w:eastAsia="Times New Roman" w:hAnsi="GHEA Grapalat" w:cs="Times New Roman"/>
                <w:sz w:val="20"/>
                <w:szCs w:val="20"/>
                <w:lang w:val="pt-BR"/>
              </w:rPr>
            </w:pPr>
            <w:proofErr w:type="gramStart"/>
            <w:r w:rsidRPr="00C96D3E">
              <w:t>Գ</w:t>
            </w:r>
            <w:r w:rsidRPr="0098116D">
              <w:rPr>
                <w:lang w:val="pt-BR"/>
              </w:rPr>
              <w:t>.</w:t>
            </w:r>
            <w:proofErr w:type="spellStart"/>
            <w:r w:rsidRPr="00C96D3E">
              <w:t>Աղավնաձոր</w:t>
            </w:r>
            <w:proofErr w:type="spellEnd"/>
            <w:proofErr w:type="gramEnd"/>
            <w:r w:rsidRPr="0098116D">
              <w:rPr>
                <w:lang w:val="pt-BR"/>
              </w:rPr>
              <w:t xml:space="preserve"> 1-</w:t>
            </w:r>
            <w:proofErr w:type="spellStart"/>
            <w:r w:rsidRPr="00C96D3E">
              <w:t>ին</w:t>
            </w:r>
            <w:proofErr w:type="spellEnd"/>
            <w:r w:rsidRPr="0098116D">
              <w:rPr>
                <w:lang w:val="pt-BR"/>
              </w:rPr>
              <w:t xml:space="preserve"> </w:t>
            </w:r>
            <w:proofErr w:type="spellStart"/>
            <w:r w:rsidRPr="00C96D3E">
              <w:t>փողոցի</w:t>
            </w:r>
            <w:proofErr w:type="spellEnd"/>
            <w:r w:rsidRPr="0098116D">
              <w:rPr>
                <w:lang w:val="pt-BR"/>
              </w:rPr>
              <w:t xml:space="preserve">  </w:t>
            </w:r>
            <w:proofErr w:type="spellStart"/>
            <w:r w:rsidRPr="00C96D3E">
              <w:t>ասֆալտապատում</w:t>
            </w:r>
            <w:proofErr w:type="spellEnd"/>
          </w:p>
        </w:tc>
        <w:tc>
          <w:tcPr>
            <w:tcW w:w="1335" w:type="dxa"/>
            <w:vMerge/>
            <w:vAlign w:val="center"/>
          </w:tcPr>
          <w:p w14:paraId="223584EE" w14:textId="77777777" w:rsidR="0098116D" w:rsidRPr="000036EF" w:rsidRDefault="0098116D" w:rsidP="0098116D">
            <w:pPr>
              <w:spacing w:after="0" w:line="240" w:lineRule="auto"/>
              <w:jc w:val="center"/>
              <w:rPr>
                <w:rFonts w:ascii="GHEA Grapalat" w:eastAsia="Times New Roman" w:hAnsi="GHEA Grapalat" w:cs="Times New Roman"/>
                <w:sz w:val="20"/>
                <w:szCs w:val="20"/>
                <w:lang w:val="pt-BR"/>
              </w:rPr>
            </w:pPr>
          </w:p>
        </w:tc>
        <w:tc>
          <w:tcPr>
            <w:tcW w:w="1635" w:type="dxa"/>
            <w:vMerge/>
            <w:vAlign w:val="center"/>
          </w:tcPr>
          <w:p w14:paraId="7A3963C4" w14:textId="77777777" w:rsidR="0098116D" w:rsidRPr="000036EF" w:rsidRDefault="0098116D" w:rsidP="0098116D">
            <w:pPr>
              <w:spacing w:after="0" w:line="240" w:lineRule="auto"/>
              <w:rPr>
                <w:rFonts w:ascii="GHEA Grapalat" w:eastAsia="Times New Roman" w:hAnsi="GHEA Grapalat" w:cs="Times New Roman"/>
                <w:sz w:val="20"/>
                <w:szCs w:val="20"/>
                <w:lang w:val="pt-BR"/>
              </w:rPr>
            </w:pPr>
          </w:p>
        </w:tc>
      </w:tr>
      <w:tr w:rsidR="0098116D" w:rsidRPr="008861A1" w14:paraId="4986813A" w14:textId="77777777" w:rsidTr="0098116D">
        <w:trPr>
          <w:trHeight w:val="586"/>
          <w:jc w:val="center"/>
        </w:trPr>
        <w:tc>
          <w:tcPr>
            <w:tcW w:w="540" w:type="dxa"/>
            <w:vAlign w:val="center"/>
          </w:tcPr>
          <w:p w14:paraId="75DA8449" w14:textId="77777777" w:rsidR="0098116D" w:rsidRPr="000036EF" w:rsidRDefault="0098116D" w:rsidP="0098116D">
            <w:pPr>
              <w:spacing w:after="0" w:line="240" w:lineRule="auto"/>
              <w:jc w:val="center"/>
              <w:rPr>
                <w:rFonts w:ascii="GHEA Grapalat" w:eastAsia="Times New Roman" w:hAnsi="GHEA Grapalat" w:cs="Times New Roman"/>
                <w:sz w:val="20"/>
                <w:szCs w:val="20"/>
                <w:lang w:val="pt-BR"/>
              </w:rPr>
            </w:pPr>
            <w:r w:rsidRPr="000036EF">
              <w:rPr>
                <w:rFonts w:ascii="GHEA Grapalat" w:eastAsia="Times New Roman" w:hAnsi="GHEA Grapalat" w:cs="Times New Roman"/>
                <w:sz w:val="20"/>
                <w:szCs w:val="20"/>
                <w:lang w:val="pt-BR"/>
              </w:rPr>
              <w:t>5</w:t>
            </w:r>
          </w:p>
        </w:tc>
        <w:tc>
          <w:tcPr>
            <w:tcW w:w="4924" w:type="dxa"/>
          </w:tcPr>
          <w:p w14:paraId="5B11E58B" w14:textId="7D5539E4" w:rsidR="0098116D" w:rsidRPr="000036EF" w:rsidRDefault="0098116D" w:rsidP="0098116D">
            <w:pPr>
              <w:spacing w:after="0" w:line="240" w:lineRule="auto"/>
              <w:rPr>
                <w:rFonts w:ascii="GHEA Grapalat" w:eastAsia="Times New Roman" w:hAnsi="GHEA Grapalat" w:cs="Times New Roman"/>
                <w:sz w:val="20"/>
                <w:szCs w:val="20"/>
                <w:lang w:val="pt-BR"/>
              </w:rPr>
            </w:pPr>
            <w:proofErr w:type="gramStart"/>
            <w:r w:rsidRPr="00C96D3E">
              <w:t>Գ</w:t>
            </w:r>
            <w:r w:rsidRPr="0098116D">
              <w:rPr>
                <w:lang w:val="pt-BR"/>
              </w:rPr>
              <w:t>.</w:t>
            </w:r>
            <w:proofErr w:type="spellStart"/>
            <w:r w:rsidRPr="00C96D3E">
              <w:t>Աղավնաձոր</w:t>
            </w:r>
            <w:proofErr w:type="spellEnd"/>
            <w:proofErr w:type="gramEnd"/>
            <w:r w:rsidRPr="0098116D">
              <w:rPr>
                <w:lang w:val="pt-BR"/>
              </w:rPr>
              <w:t xml:space="preserve">  2-</w:t>
            </w:r>
            <w:proofErr w:type="spellStart"/>
            <w:r w:rsidRPr="00C96D3E">
              <w:t>րդ</w:t>
            </w:r>
            <w:proofErr w:type="spellEnd"/>
            <w:r w:rsidRPr="0098116D">
              <w:rPr>
                <w:lang w:val="pt-BR"/>
              </w:rPr>
              <w:t xml:space="preserve">  </w:t>
            </w:r>
            <w:proofErr w:type="spellStart"/>
            <w:r w:rsidRPr="00C96D3E">
              <w:t>փողոցի</w:t>
            </w:r>
            <w:proofErr w:type="spellEnd"/>
            <w:r w:rsidRPr="0098116D">
              <w:rPr>
                <w:lang w:val="pt-BR"/>
              </w:rPr>
              <w:t xml:space="preserve">  </w:t>
            </w:r>
            <w:proofErr w:type="spellStart"/>
            <w:r w:rsidRPr="00C96D3E">
              <w:t>ասֆալտապատում</w:t>
            </w:r>
            <w:proofErr w:type="spellEnd"/>
          </w:p>
        </w:tc>
        <w:tc>
          <w:tcPr>
            <w:tcW w:w="1335" w:type="dxa"/>
            <w:vMerge/>
            <w:vAlign w:val="center"/>
          </w:tcPr>
          <w:p w14:paraId="589FFD9B" w14:textId="77777777" w:rsidR="0098116D" w:rsidRPr="000036EF" w:rsidRDefault="0098116D" w:rsidP="0098116D">
            <w:pPr>
              <w:spacing w:after="0" w:line="240" w:lineRule="auto"/>
              <w:jc w:val="center"/>
              <w:rPr>
                <w:rFonts w:ascii="GHEA Grapalat" w:eastAsia="Times New Roman" w:hAnsi="GHEA Grapalat" w:cs="Times New Roman"/>
                <w:sz w:val="20"/>
                <w:szCs w:val="20"/>
                <w:lang w:val="pt-BR"/>
              </w:rPr>
            </w:pPr>
          </w:p>
        </w:tc>
        <w:tc>
          <w:tcPr>
            <w:tcW w:w="1635" w:type="dxa"/>
            <w:vMerge/>
            <w:vAlign w:val="center"/>
          </w:tcPr>
          <w:p w14:paraId="0CD103AB" w14:textId="77777777" w:rsidR="0098116D" w:rsidRPr="000036EF" w:rsidRDefault="0098116D" w:rsidP="0098116D">
            <w:pPr>
              <w:spacing w:after="0" w:line="240" w:lineRule="auto"/>
              <w:rPr>
                <w:rFonts w:ascii="GHEA Grapalat" w:eastAsia="Times New Roman" w:hAnsi="GHEA Grapalat" w:cs="Times New Roman"/>
                <w:sz w:val="20"/>
                <w:szCs w:val="20"/>
                <w:lang w:val="pt-BR"/>
              </w:rPr>
            </w:pPr>
          </w:p>
        </w:tc>
      </w:tr>
      <w:tr w:rsidR="0098116D" w:rsidRPr="008861A1" w14:paraId="5AB5EE65" w14:textId="77777777" w:rsidTr="0098116D">
        <w:trPr>
          <w:trHeight w:val="586"/>
          <w:jc w:val="center"/>
        </w:trPr>
        <w:tc>
          <w:tcPr>
            <w:tcW w:w="540" w:type="dxa"/>
            <w:vAlign w:val="center"/>
          </w:tcPr>
          <w:p w14:paraId="48185A33" w14:textId="500318B0" w:rsidR="0098116D" w:rsidRPr="000036EF" w:rsidRDefault="0098116D" w:rsidP="0098116D">
            <w:pPr>
              <w:spacing w:after="0" w:line="240" w:lineRule="auto"/>
              <w:jc w:val="center"/>
              <w:rPr>
                <w:rFonts w:ascii="GHEA Grapalat" w:eastAsia="Times New Roman" w:hAnsi="GHEA Grapalat" w:cs="Times New Roman"/>
                <w:sz w:val="20"/>
                <w:szCs w:val="20"/>
                <w:lang w:val="hy-AM"/>
              </w:rPr>
            </w:pPr>
            <w:r>
              <w:rPr>
                <w:rFonts w:ascii="GHEA Grapalat" w:eastAsia="Times New Roman" w:hAnsi="GHEA Grapalat" w:cs="Times New Roman"/>
                <w:sz w:val="20"/>
                <w:szCs w:val="20"/>
                <w:lang w:val="hy-AM"/>
              </w:rPr>
              <w:t>6</w:t>
            </w:r>
          </w:p>
        </w:tc>
        <w:tc>
          <w:tcPr>
            <w:tcW w:w="4924" w:type="dxa"/>
          </w:tcPr>
          <w:p w14:paraId="69491EFB" w14:textId="499AE13B" w:rsidR="0098116D" w:rsidRPr="000036EF" w:rsidRDefault="0098116D" w:rsidP="0098116D">
            <w:pPr>
              <w:spacing w:after="0" w:line="240" w:lineRule="auto"/>
              <w:rPr>
                <w:rFonts w:ascii="GHEA Grapalat" w:eastAsia="Times New Roman" w:hAnsi="GHEA Grapalat" w:cs="Times New Roman"/>
                <w:sz w:val="20"/>
                <w:szCs w:val="20"/>
                <w:lang w:val="pt-BR"/>
              </w:rPr>
            </w:pPr>
            <w:r w:rsidRPr="0098116D">
              <w:rPr>
                <w:lang w:val="hy-AM"/>
              </w:rPr>
              <w:t>Գ.Փյունիկ  1-ին փողոցի 4-րդ  նրբանցքի  ասֆալտապատում</w:t>
            </w:r>
          </w:p>
        </w:tc>
        <w:tc>
          <w:tcPr>
            <w:tcW w:w="1335" w:type="dxa"/>
            <w:vMerge/>
            <w:vAlign w:val="center"/>
          </w:tcPr>
          <w:p w14:paraId="353675D3" w14:textId="77777777" w:rsidR="0098116D" w:rsidRPr="000036EF" w:rsidRDefault="0098116D" w:rsidP="0098116D">
            <w:pPr>
              <w:spacing w:after="0" w:line="240" w:lineRule="auto"/>
              <w:jc w:val="center"/>
              <w:rPr>
                <w:rFonts w:ascii="GHEA Grapalat" w:eastAsia="Times New Roman" w:hAnsi="GHEA Grapalat" w:cs="Times New Roman"/>
                <w:sz w:val="20"/>
                <w:szCs w:val="20"/>
                <w:lang w:val="pt-BR"/>
              </w:rPr>
            </w:pPr>
          </w:p>
        </w:tc>
        <w:tc>
          <w:tcPr>
            <w:tcW w:w="1635" w:type="dxa"/>
            <w:vMerge/>
            <w:vAlign w:val="center"/>
          </w:tcPr>
          <w:p w14:paraId="0552F60C" w14:textId="77777777" w:rsidR="0098116D" w:rsidRPr="000036EF" w:rsidRDefault="0098116D" w:rsidP="0098116D">
            <w:pPr>
              <w:spacing w:after="0" w:line="240" w:lineRule="auto"/>
              <w:rPr>
                <w:rFonts w:ascii="GHEA Grapalat" w:eastAsia="Times New Roman" w:hAnsi="GHEA Grapalat" w:cs="Times New Roman"/>
                <w:sz w:val="20"/>
                <w:szCs w:val="20"/>
                <w:lang w:val="pt-BR"/>
              </w:rPr>
            </w:pPr>
          </w:p>
        </w:tc>
      </w:tr>
      <w:tr w:rsidR="000036EF" w:rsidRPr="000036EF" w14:paraId="49A970F5" w14:textId="77777777" w:rsidTr="0098116D">
        <w:trPr>
          <w:cantSplit/>
          <w:trHeight w:val="586"/>
          <w:jc w:val="center"/>
        </w:trPr>
        <w:tc>
          <w:tcPr>
            <w:tcW w:w="5464" w:type="dxa"/>
            <w:gridSpan w:val="2"/>
            <w:vAlign w:val="center"/>
          </w:tcPr>
          <w:p w14:paraId="10876FD6" w14:textId="77777777" w:rsidR="000036EF" w:rsidRPr="000036EF" w:rsidRDefault="000036EF" w:rsidP="000036EF">
            <w:pPr>
              <w:spacing w:after="0" w:line="240" w:lineRule="auto"/>
              <w:rPr>
                <w:rFonts w:ascii="GHEA Grapalat" w:eastAsia="Times New Roman" w:hAnsi="GHEA Grapalat" w:cs="Times New Roman"/>
                <w:b/>
                <w:sz w:val="20"/>
                <w:szCs w:val="20"/>
                <w:lang w:val="pt-BR"/>
              </w:rPr>
            </w:pPr>
            <w:r w:rsidRPr="000036EF">
              <w:rPr>
                <w:rFonts w:ascii="GHEA Grapalat" w:eastAsia="Times New Roman" w:hAnsi="GHEA Grapalat" w:cs="Sylfaen"/>
                <w:b/>
                <w:sz w:val="20"/>
                <w:szCs w:val="20"/>
                <w:lang w:val="pt-BR"/>
              </w:rPr>
              <w:t>ԸՆԴԱՄԵՆԸ</w:t>
            </w:r>
          </w:p>
        </w:tc>
        <w:tc>
          <w:tcPr>
            <w:tcW w:w="1335" w:type="dxa"/>
            <w:vAlign w:val="center"/>
          </w:tcPr>
          <w:p w14:paraId="36DA21BC" w14:textId="77777777" w:rsidR="000036EF" w:rsidRPr="000036EF" w:rsidRDefault="000036EF" w:rsidP="000036EF">
            <w:pPr>
              <w:spacing w:after="0" w:line="240" w:lineRule="auto"/>
              <w:jc w:val="center"/>
              <w:rPr>
                <w:rFonts w:ascii="GHEA Grapalat" w:eastAsia="Times New Roman" w:hAnsi="GHEA Grapalat" w:cs="Times New Roman"/>
                <w:b/>
                <w:sz w:val="20"/>
                <w:szCs w:val="20"/>
                <w:lang w:val="pt-BR"/>
              </w:rPr>
            </w:pPr>
          </w:p>
        </w:tc>
        <w:tc>
          <w:tcPr>
            <w:tcW w:w="1635" w:type="dxa"/>
            <w:vAlign w:val="center"/>
          </w:tcPr>
          <w:p w14:paraId="694CFD97" w14:textId="77777777" w:rsidR="000036EF" w:rsidRPr="000036EF" w:rsidRDefault="000036EF" w:rsidP="000036EF">
            <w:pPr>
              <w:spacing w:after="0" w:line="240" w:lineRule="auto"/>
              <w:jc w:val="center"/>
              <w:rPr>
                <w:rFonts w:ascii="GHEA Grapalat" w:eastAsia="Times New Roman" w:hAnsi="GHEA Grapalat" w:cs="Times New Roman"/>
                <w:b/>
                <w:sz w:val="20"/>
                <w:szCs w:val="20"/>
                <w:lang w:val="pt-BR"/>
              </w:rPr>
            </w:pPr>
          </w:p>
        </w:tc>
      </w:tr>
    </w:tbl>
    <w:p w14:paraId="045F3E73" w14:textId="77777777" w:rsidR="000036EF" w:rsidRPr="000036EF" w:rsidRDefault="000036EF" w:rsidP="000036EF">
      <w:pPr>
        <w:keepNext/>
        <w:spacing w:after="0" w:line="240" w:lineRule="auto"/>
        <w:jc w:val="both"/>
        <w:outlineLvl w:val="3"/>
        <w:rPr>
          <w:rFonts w:ascii="GHEA Grapalat" w:eastAsia="Times New Roman" w:hAnsi="GHEA Grapalat" w:cs="Times New Roman"/>
          <w:i/>
          <w:sz w:val="32"/>
          <w:szCs w:val="24"/>
          <w:lang w:val="pt-BR"/>
        </w:rPr>
      </w:pPr>
    </w:p>
    <w:p w14:paraId="54EB7447" w14:textId="77777777" w:rsidR="000036EF" w:rsidRPr="000036EF" w:rsidRDefault="000036EF" w:rsidP="000036EF">
      <w:pPr>
        <w:keepNext/>
        <w:spacing w:after="0" w:line="240" w:lineRule="auto"/>
        <w:jc w:val="both"/>
        <w:outlineLvl w:val="3"/>
        <w:rPr>
          <w:rFonts w:ascii="GHEA Grapalat" w:eastAsia="Times New Roman" w:hAnsi="GHEA Grapalat" w:cs="Times New Roman"/>
          <w:i/>
          <w:sz w:val="32"/>
          <w:szCs w:val="24"/>
          <w:lang w:val="pt-BR"/>
        </w:rPr>
      </w:pPr>
    </w:p>
    <w:tbl>
      <w:tblPr>
        <w:tblW w:w="9639" w:type="dxa"/>
        <w:jc w:val="center"/>
        <w:tblLayout w:type="fixed"/>
        <w:tblLook w:val="0000" w:firstRow="0" w:lastRow="0" w:firstColumn="0" w:lastColumn="0" w:noHBand="0" w:noVBand="0"/>
      </w:tblPr>
      <w:tblGrid>
        <w:gridCol w:w="4536"/>
        <w:gridCol w:w="760"/>
        <w:gridCol w:w="4343"/>
      </w:tblGrid>
      <w:tr w:rsidR="000036EF" w:rsidRPr="000036EF" w14:paraId="26A361FE" w14:textId="77777777" w:rsidTr="00E27A65">
        <w:trPr>
          <w:jc w:val="center"/>
        </w:trPr>
        <w:tc>
          <w:tcPr>
            <w:tcW w:w="4536" w:type="dxa"/>
          </w:tcPr>
          <w:p w14:paraId="67D8B1F7" w14:textId="77777777" w:rsidR="000036EF" w:rsidRPr="000036EF" w:rsidRDefault="000036EF" w:rsidP="000036EF">
            <w:pPr>
              <w:spacing w:after="0" w:line="360" w:lineRule="auto"/>
              <w:jc w:val="center"/>
              <w:rPr>
                <w:rFonts w:ascii="GHEA Grapalat" w:eastAsia="Times New Roman" w:hAnsi="GHEA Grapalat" w:cs="Sylfaen"/>
                <w:b/>
                <w:bCs/>
                <w:sz w:val="24"/>
                <w:szCs w:val="24"/>
                <w:lang w:val="nb-NO"/>
              </w:rPr>
            </w:pPr>
            <w:r w:rsidRPr="000036EF">
              <w:rPr>
                <w:rFonts w:ascii="GHEA Grapalat" w:eastAsia="Times New Roman" w:hAnsi="GHEA Grapalat" w:cs="Sylfaen"/>
                <w:b/>
                <w:bCs/>
                <w:sz w:val="24"/>
                <w:szCs w:val="24"/>
                <w:lang w:val="nb-NO"/>
              </w:rPr>
              <w:t>ՊԱՏՎԻՐԱՏՈՒ</w:t>
            </w:r>
          </w:p>
          <w:p w14:paraId="7F303954" w14:textId="77777777" w:rsidR="000036EF" w:rsidRPr="000036EF" w:rsidRDefault="000036EF" w:rsidP="000036EF">
            <w:pPr>
              <w:spacing w:after="0" w:line="240" w:lineRule="auto"/>
              <w:rPr>
                <w:rFonts w:ascii="GHEA Grapalat" w:eastAsia="Times New Roman" w:hAnsi="GHEA Grapalat" w:cs="Times New Roman"/>
                <w:lang w:val="ru-RU"/>
              </w:rPr>
            </w:pPr>
          </w:p>
          <w:p w14:paraId="78143B3B" w14:textId="77777777" w:rsidR="000036EF" w:rsidRPr="000036EF" w:rsidRDefault="000036EF" w:rsidP="000036EF">
            <w:pPr>
              <w:spacing w:after="0" w:line="240" w:lineRule="auto"/>
              <w:rPr>
                <w:rFonts w:ascii="GHEA Grapalat" w:eastAsia="Times New Roman" w:hAnsi="GHEA Grapalat" w:cs="Times New Roman"/>
                <w:sz w:val="24"/>
                <w:szCs w:val="24"/>
                <w:lang w:val="ru-RU"/>
              </w:rPr>
            </w:pPr>
          </w:p>
          <w:p w14:paraId="3B31400B" w14:textId="77777777" w:rsidR="000036EF" w:rsidRPr="000036EF" w:rsidRDefault="000036EF" w:rsidP="000036EF">
            <w:pPr>
              <w:spacing w:after="0" w:line="240" w:lineRule="auto"/>
              <w:jc w:val="center"/>
              <w:rPr>
                <w:rFonts w:ascii="GHEA Grapalat" w:eastAsia="Times New Roman" w:hAnsi="GHEA Grapalat" w:cs="Times New Roman"/>
                <w:sz w:val="24"/>
                <w:szCs w:val="24"/>
                <w:lang w:val="ru-RU"/>
              </w:rPr>
            </w:pPr>
            <w:r w:rsidRPr="000036EF">
              <w:rPr>
                <w:rFonts w:ascii="GHEA Grapalat" w:eastAsia="Times New Roman" w:hAnsi="GHEA Grapalat" w:cs="Times New Roman"/>
                <w:sz w:val="24"/>
                <w:szCs w:val="24"/>
                <w:lang w:val="ru-RU"/>
              </w:rPr>
              <w:t>---------------------------------</w:t>
            </w:r>
          </w:p>
          <w:p w14:paraId="6B72B857" w14:textId="77777777" w:rsidR="000036EF" w:rsidRPr="000036EF" w:rsidRDefault="000036EF" w:rsidP="000036EF">
            <w:pPr>
              <w:spacing w:after="0" w:line="240" w:lineRule="auto"/>
              <w:jc w:val="center"/>
              <w:rPr>
                <w:rFonts w:ascii="GHEA Grapalat" w:eastAsia="Times New Roman" w:hAnsi="GHEA Grapalat" w:cs="Times New Roman"/>
                <w:sz w:val="18"/>
                <w:szCs w:val="18"/>
              </w:rPr>
            </w:pPr>
            <w:r w:rsidRPr="000036EF">
              <w:rPr>
                <w:rFonts w:ascii="GHEA Grapalat" w:eastAsia="Times New Roman" w:hAnsi="GHEA Grapalat" w:cs="Times New Roman"/>
                <w:sz w:val="18"/>
                <w:szCs w:val="18"/>
              </w:rPr>
              <w:t>/</w:t>
            </w:r>
            <w:r w:rsidRPr="000036EF">
              <w:rPr>
                <w:rFonts w:ascii="GHEA Grapalat" w:eastAsia="Times New Roman" w:hAnsi="GHEA Grapalat" w:cs="Sylfaen"/>
                <w:sz w:val="18"/>
                <w:szCs w:val="18"/>
                <w:lang w:val="ru-RU"/>
              </w:rPr>
              <w:t>ստորագրություն</w:t>
            </w:r>
            <w:r w:rsidRPr="000036EF">
              <w:rPr>
                <w:rFonts w:ascii="GHEA Grapalat" w:eastAsia="Times New Roman" w:hAnsi="GHEA Grapalat" w:cs="Times New Roman"/>
                <w:sz w:val="18"/>
                <w:szCs w:val="18"/>
              </w:rPr>
              <w:t>/</w:t>
            </w:r>
          </w:p>
          <w:p w14:paraId="2B16D359" w14:textId="77777777" w:rsidR="000036EF" w:rsidRPr="000036EF" w:rsidRDefault="000036EF" w:rsidP="000036EF">
            <w:pPr>
              <w:spacing w:after="0" w:line="240" w:lineRule="auto"/>
              <w:jc w:val="center"/>
              <w:rPr>
                <w:rFonts w:ascii="GHEA Grapalat" w:eastAsia="Times New Roman" w:hAnsi="GHEA Grapalat" w:cs="Times New Roman"/>
                <w:sz w:val="18"/>
                <w:szCs w:val="18"/>
                <w:lang w:val="ru-RU"/>
              </w:rPr>
            </w:pPr>
            <w:r w:rsidRPr="000036EF">
              <w:rPr>
                <w:rFonts w:ascii="GHEA Grapalat" w:eastAsia="Times New Roman" w:hAnsi="GHEA Grapalat" w:cs="Sylfaen"/>
                <w:sz w:val="18"/>
                <w:szCs w:val="18"/>
                <w:lang w:val="ru-RU"/>
              </w:rPr>
              <w:t>Կ</w:t>
            </w:r>
            <w:r w:rsidRPr="000036EF">
              <w:rPr>
                <w:rFonts w:ascii="GHEA Grapalat" w:eastAsia="Times New Roman" w:hAnsi="GHEA Grapalat" w:cs="Times New Roman"/>
                <w:sz w:val="18"/>
                <w:szCs w:val="18"/>
                <w:lang w:val="ru-RU"/>
              </w:rPr>
              <w:t>.</w:t>
            </w:r>
            <w:r w:rsidRPr="000036EF">
              <w:rPr>
                <w:rFonts w:ascii="GHEA Grapalat" w:eastAsia="Times New Roman" w:hAnsi="GHEA Grapalat" w:cs="Sylfaen"/>
                <w:sz w:val="18"/>
                <w:szCs w:val="18"/>
                <w:lang w:val="ru-RU"/>
              </w:rPr>
              <w:t>Տ</w:t>
            </w:r>
          </w:p>
        </w:tc>
        <w:tc>
          <w:tcPr>
            <w:tcW w:w="760" w:type="dxa"/>
          </w:tcPr>
          <w:p w14:paraId="25B6CCFC" w14:textId="77777777" w:rsidR="000036EF" w:rsidRPr="000036EF" w:rsidRDefault="000036EF" w:rsidP="000036EF">
            <w:pPr>
              <w:spacing w:after="0" w:line="360" w:lineRule="auto"/>
              <w:jc w:val="center"/>
              <w:rPr>
                <w:rFonts w:ascii="GHEA Grapalat" w:eastAsia="Times New Roman" w:hAnsi="GHEA Grapalat" w:cs="Times New Roman"/>
                <w:sz w:val="24"/>
                <w:szCs w:val="24"/>
                <w:lang w:val="ru-RU"/>
              </w:rPr>
            </w:pPr>
          </w:p>
        </w:tc>
        <w:tc>
          <w:tcPr>
            <w:tcW w:w="4343" w:type="dxa"/>
          </w:tcPr>
          <w:p w14:paraId="70E2963E" w14:textId="77777777" w:rsidR="000036EF" w:rsidRPr="000036EF" w:rsidRDefault="000036EF" w:rsidP="000036EF">
            <w:pPr>
              <w:spacing w:after="0" w:line="360" w:lineRule="auto"/>
              <w:jc w:val="center"/>
              <w:rPr>
                <w:rFonts w:ascii="GHEA Grapalat" w:eastAsia="Times New Roman" w:hAnsi="GHEA Grapalat" w:cs="Sylfaen"/>
                <w:b/>
                <w:bCs/>
                <w:sz w:val="24"/>
                <w:szCs w:val="24"/>
                <w:lang w:val="ru-RU"/>
              </w:rPr>
            </w:pPr>
            <w:r w:rsidRPr="000036EF">
              <w:rPr>
                <w:rFonts w:ascii="GHEA Grapalat" w:eastAsia="Times New Roman" w:hAnsi="GHEA Grapalat" w:cs="Sylfaen"/>
                <w:b/>
                <w:bCs/>
                <w:sz w:val="24"/>
                <w:szCs w:val="24"/>
                <w:lang w:val="pt-BR"/>
              </w:rPr>
              <w:t>ԿԱՊԱԼԱՌՈՒ</w:t>
            </w:r>
          </w:p>
          <w:p w14:paraId="3FAAB94A" w14:textId="77777777" w:rsidR="000036EF" w:rsidRPr="000036EF" w:rsidRDefault="000036EF" w:rsidP="000036EF">
            <w:pPr>
              <w:spacing w:after="0" w:line="240" w:lineRule="auto"/>
              <w:jc w:val="center"/>
              <w:rPr>
                <w:rFonts w:ascii="GHEA Grapalat" w:eastAsia="Times New Roman" w:hAnsi="GHEA Grapalat" w:cs="Times New Roman"/>
                <w:sz w:val="24"/>
                <w:szCs w:val="24"/>
                <w:lang w:val="ru-RU"/>
              </w:rPr>
            </w:pPr>
          </w:p>
          <w:p w14:paraId="139333F6" w14:textId="77777777" w:rsidR="000036EF" w:rsidRPr="000036EF" w:rsidRDefault="000036EF" w:rsidP="000036EF">
            <w:pPr>
              <w:spacing w:after="0" w:line="240" w:lineRule="auto"/>
              <w:jc w:val="center"/>
              <w:rPr>
                <w:rFonts w:ascii="GHEA Grapalat" w:eastAsia="Times New Roman" w:hAnsi="GHEA Grapalat" w:cs="Times New Roman"/>
                <w:sz w:val="24"/>
                <w:szCs w:val="24"/>
                <w:lang w:val="ru-RU"/>
              </w:rPr>
            </w:pPr>
          </w:p>
          <w:p w14:paraId="113D234F" w14:textId="77777777" w:rsidR="000036EF" w:rsidRPr="000036EF" w:rsidRDefault="000036EF" w:rsidP="000036EF">
            <w:pPr>
              <w:spacing w:after="0" w:line="240" w:lineRule="auto"/>
              <w:jc w:val="center"/>
              <w:rPr>
                <w:rFonts w:ascii="GHEA Grapalat" w:eastAsia="Times New Roman" w:hAnsi="GHEA Grapalat" w:cs="Times New Roman"/>
                <w:sz w:val="24"/>
                <w:szCs w:val="24"/>
                <w:lang w:val="ru-RU"/>
              </w:rPr>
            </w:pPr>
            <w:r w:rsidRPr="000036EF">
              <w:rPr>
                <w:rFonts w:ascii="GHEA Grapalat" w:eastAsia="Times New Roman" w:hAnsi="GHEA Grapalat" w:cs="Times New Roman"/>
                <w:sz w:val="24"/>
                <w:szCs w:val="24"/>
                <w:lang w:val="ru-RU"/>
              </w:rPr>
              <w:t>---------------------------------</w:t>
            </w:r>
          </w:p>
          <w:p w14:paraId="7180575A" w14:textId="77777777" w:rsidR="000036EF" w:rsidRPr="000036EF" w:rsidRDefault="000036EF" w:rsidP="000036EF">
            <w:pPr>
              <w:spacing w:after="0" w:line="240" w:lineRule="auto"/>
              <w:jc w:val="center"/>
              <w:rPr>
                <w:rFonts w:ascii="GHEA Grapalat" w:eastAsia="Times New Roman" w:hAnsi="GHEA Grapalat" w:cs="Times New Roman"/>
                <w:sz w:val="18"/>
                <w:szCs w:val="18"/>
              </w:rPr>
            </w:pPr>
            <w:r w:rsidRPr="000036EF">
              <w:rPr>
                <w:rFonts w:ascii="GHEA Grapalat" w:eastAsia="Times New Roman" w:hAnsi="GHEA Grapalat" w:cs="Times New Roman"/>
                <w:sz w:val="18"/>
                <w:szCs w:val="18"/>
              </w:rPr>
              <w:t>/</w:t>
            </w:r>
            <w:r w:rsidRPr="000036EF">
              <w:rPr>
                <w:rFonts w:ascii="GHEA Grapalat" w:eastAsia="Times New Roman" w:hAnsi="GHEA Grapalat" w:cs="Sylfaen"/>
                <w:sz w:val="18"/>
                <w:szCs w:val="18"/>
                <w:lang w:val="ru-RU"/>
              </w:rPr>
              <w:t>ստորագրություն</w:t>
            </w:r>
            <w:r w:rsidRPr="000036EF">
              <w:rPr>
                <w:rFonts w:ascii="GHEA Grapalat" w:eastAsia="Times New Roman" w:hAnsi="GHEA Grapalat" w:cs="Times New Roman"/>
                <w:sz w:val="18"/>
                <w:szCs w:val="18"/>
              </w:rPr>
              <w:t>/</w:t>
            </w:r>
          </w:p>
          <w:p w14:paraId="63A406BD" w14:textId="77777777" w:rsidR="000036EF" w:rsidRPr="000036EF" w:rsidRDefault="000036EF" w:rsidP="000036EF">
            <w:pPr>
              <w:spacing w:after="0" w:line="240" w:lineRule="auto"/>
              <w:jc w:val="center"/>
              <w:rPr>
                <w:rFonts w:ascii="GHEA Grapalat" w:eastAsia="Times New Roman" w:hAnsi="GHEA Grapalat" w:cs="Times New Roman"/>
                <w:lang w:val="ru-RU"/>
              </w:rPr>
            </w:pPr>
            <w:r w:rsidRPr="000036EF">
              <w:rPr>
                <w:rFonts w:ascii="GHEA Grapalat" w:eastAsia="Times New Roman" w:hAnsi="GHEA Grapalat" w:cs="Sylfaen"/>
                <w:sz w:val="18"/>
                <w:szCs w:val="18"/>
                <w:lang w:val="ru-RU"/>
              </w:rPr>
              <w:t>Կ</w:t>
            </w:r>
            <w:r w:rsidRPr="000036EF">
              <w:rPr>
                <w:rFonts w:ascii="GHEA Grapalat" w:eastAsia="Times New Roman" w:hAnsi="GHEA Grapalat" w:cs="Times New Roman"/>
                <w:sz w:val="18"/>
                <w:szCs w:val="18"/>
                <w:lang w:val="ru-RU"/>
              </w:rPr>
              <w:t>.</w:t>
            </w:r>
            <w:r w:rsidRPr="000036EF">
              <w:rPr>
                <w:rFonts w:ascii="GHEA Grapalat" w:eastAsia="Times New Roman" w:hAnsi="GHEA Grapalat" w:cs="Sylfaen"/>
                <w:sz w:val="18"/>
                <w:szCs w:val="18"/>
                <w:lang w:val="ru-RU"/>
              </w:rPr>
              <w:t>Տ</w:t>
            </w:r>
          </w:p>
        </w:tc>
      </w:tr>
    </w:tbl>
    <w:p w14:paraId="64F3253D" w14:textId="77777777" w:rsidR="000036EF" w:rsidRPr="000036EF" w:rsidRDefault="000036EF" w:rsidP="000036EF">
      <w:pPr>
        <w:spacing w:after="0" w:line="240" w:lineRule="auto"/>
        <w:jc w:val="both"/>
        <w:rPr>
          <w:rFonts w:ascii="GHEA Grapalat" w:eastAsia="Times New Roman" w:hAnsi="GHEA Grapalat" w:cs="Times New Roman"/>
          <w:sz w:val="24"/>
          <w:szCs w:val="24"/>
          <w:lang w:val="pt-BR"/>
        </w:rPr>
      </w:pPr>
    </w:p>
    <w:p w14:paraId="5EE87870" w14:textId="77777777" w:rsidR="000036EF" w:rsidRPr="000036EF" w:rsidRDefault="000036EF" w:rsidP="000036EF">
      <w:pPr>
        <w:tabs>
          <w:tab w:val="left" w:pos="8789"/>
        </w:tabs>
        <w:spacing w:after="0" w:line="240" w:lineRule="auto"/>
        <w:jc w:val="both"/>
        <w:rPr>
          <w:rFonts w:ascii="GHEA Grapalat" w:eastAsia="Times New Roman" w:hAnsi="GHEA Grapalat" w:cs="Times New Roman"/>
          <w:sz w:val="24"/>
          <w:szCs w:val="24"/>
          <w:lang w:val="pt-BR"/>
        </w:rPr>
      </w:pPr>
    </w:p>
    <w:p w14:paraId="17615461" w14:textId="77777777" w:rsidR="000036EF" w:rsidRPr="000036EF" w:rsidRDefault="000036EF" w:rsidP="000036EF">
      <w:pPr>
        <w:tabs>
          <w:tab w:val="left" w:pos="1080"/>
        </w:tabs>
        <w:spacing w:after="0" w:line="240" w:lineRule="auto"/>
        <w:ind w:right="-7" w:firstLine="567"/>
        <w:jc w:val="both"/>
        <w:rPr>
          <w:rFonts w:ascii="GHEA Grapalat" w:eastAsia="Times New Roman" w:hAnsi="GHEA Grapalat" w:cs="Times New Roman"/>
          <w:sz w:val="24"/>
          <w:szCs w:val="24"/>
          <w:lang w:val="pt-BR"/>
        </w:rPr>
      </w:pPr>
    </w:p>
    <w:p w14:paraId="0BEED21A" w14:textId="77777777" w:rsidR="000036EF" w:rsidRPr="000036EF" w:rsidRDefault="000036EF" w:rsidP="000036EF">
      <w:pPr>
        <w:spacing w:after="0" w:line="240" w:lineRule="auto"/>
        <w:rPr>
          <w:rFonts w:ascii="GHEA Grapalat" w:eastAsia="Times New Roman" w:hAnsi="GHEA Grapalat" w:cs="Times New Roman"/>
          <w:sz w:val="24"/>
          <w:szCs w:val="24"/>
          <w:lang w:val="pt-BR"/>
        </w:rPr>
      </w:pPr>
    </w:p>
    <w:p w14:paraId="63FEE026" w14:textId="77777777" w:rsidR="000036EF" w:rsidRPr="000036EF" w:rsidRDefault="000036EF" w:rsidP="000036EF">
      <w:pPr>
        <w:spacing w:after="0" w:line="240" w:lineRule="auto"/>
        <w:rPr>
          <w:rFonts w:ascii="GHEA Grapalat" w:eastAsia="Times New Roman" w:hAnsi="GHEA Grapalat" w:cs="Times New Roman"/>
          <w:sz w:val="24"/>
          <w:szCs w:val="24"/>
          <w:lang w:val="pt-BR"/>
        </w:rPr>
      </w:pPr>
    </w:p>
    <w:p w14:paraId="43E9EE31" w14:textId="77777777" w:rsidR="000036EF" w:rsidRPr="000036EF" w:rsidRDefault="000036EF" w:rsidP="000036EF">
      <w:pPr>
        <w:spacing w:after="0" w:line="240" w:lineRule="auto"/>
        <w:jc w:val="both"/>
        <w:rPr>
          <w:rFonts w:ascii="GHEA Grapalat" w:eastAsia="Times New Roman" w:hAnsi="GHEA Grapalat" w:cs="Times New Roman"/>
          <w:i/>
          <w:sz w:val="18"/>
          <w:szCs w:val="18"/>
          <w:lang w:val="pt-BR"/>
        </w:rPr>
      </w:pPr>
      <w:r w:rsidRPr="000036EF">
        <w:rPr>
          <w:rFonts w:ascii="GHEA Grapalat" w:eastAsia="Times New Roman" w:hAnsi="GHEA Grapalat" w:cs="Times New Roman"/>
          <w:i/>
          <w:sz w:val="18"/>
          <w:szCs w:val="18"/>
          <w:lang w:val="pt-BR"/>
        </w:rPr>
        <w:t xml:space="preserve">** </w:t>
      </w:r>
      <w:r w:rsidRPr="000036EF">
        <w:rPr>
          <w:rFonts w:ascii="GHEA Grapalat" w:eastAsia="Times New Roman" w:hAnsi="GHEA Grapalat" w:cs="Sylfaen"/>
          <w:i/>
          <w:sz w:val="18"/>
          <w:szCs w:val="18"/>
          <w:lang w:val="pt-BR"/>
        </w:rPr>
        <w:t>Եթե պայմանագիրը կնքվում է "Գնումների մասին" ՀՀ օրենքի 15-րդ հոդվածի 6-րդ մասի հիման վրա, ապա &lt;&lt;Սկիզբը&gt;&gt; սյունակում ժամկետի սկիզբը նշվում է ֆինանսական միջոցներ նախատեսվելու դեպքում կողմերի միջև կնքվող համաձայնագրի ուժի մեջ մտնելու օրը:</w:t>
      </w:r>
    </w:p>
    <w:p w14:paraId="0063A638" w14:textId="77777777" w:rsidR="000036EF" w:rsidRPr="000036EF" w:rsidRDefault="000036EF" w:rsidP="000036EF">
      <w:pPr>
        <w:spacing w:after="0" w:line="240" w:lineRule="auto"/>
        <w:rPr>
          <w:rFonts w:ascii="GHEA Grapalat" w:eastAsia="Times New Roman" w:hAnsi="GHEA Grapalat" w:cs="Times New Roman"/>
          <w:sz w:val="24"/>
          <w:szCs w:val="24"/>
          <w:lang w:val="pt-BR"/>
        </w:rPr>
      </w:pPr>
    </w:p>
    <w:p w14:paraId="09EC72B6" w14:textId="77777777" w:rsidR="000036EF" w:rsidRPr="000036EF" w:rsidRDefault="000036EF" w:rsidP="000036EF">
      <w:pPr>
        <w:spacing w:after="0" w:line="240" w:lineRule="auto"/>
        <w:rPr>
          <w:rFonts w:ascii="GHEA Grapalat" w:eastAsia="Times New Roman" w:hAnsi="GHEA Grapalat" w:cs="Times New Roman"/>
          <w:sz w:val="24"/>
          <w:szCs w:val="24"/>
          <w:lang w:val="pt-BR"/>
        </w:rPr>
      </w:pPr>
    </w:p>
    <w:p w14:paraId="4EF964B8" w14:textId="77777777" w:rsidR="000036EF" w:rsidRPr="000036EF" w:rsidRDefault="000036EF" w:rsidP="000036EF">
      <w:pPr>
        <w:spacing w:after="0" w:line="240" w:lineRule="auto"/>
        <w:ind w:firstLine="567"/>
        <w:jc w:val="right"/>
        <w:rPr>
          <w:rFonts w:ascii="GHEA Grapalat" w:eastAsia="Times New Roman" w:hAnsi="GHEA Grapalat" w:cs="Times New Roman"/>
          <w:i/>
          <w:sz w:val="24"/>
          <w:szCs w:val="24"/>
          <w:lang w:val="pt-BR"/>
        </w:rPr>
      </w:pPr>
      <w:r w:rsidRPr="000036EF">
        <w:rPr>
          <w:rFonts w:ascii="GHEA Grapalat" w:eastAsia="Times New Roman" w:hAnsi="GHEA Grapalat" w:cs="Times New Roman"/>
          <w:i/>
          <w:sz w:val="24"/>
          <w:szCs w:val="24"/>
          <w:lang w:val="pt-BR"/>
        </w:rPr>
        <w:br w:type="page"/>
      </w:r>
    </w:p>
    <w:p w14:paraId="5099BC54" w14:textId="77777777" w:rsidR="000036EF" w:rsidRPr="000036EF" w:rsidRDefault="000036EF" w:rsidP="000036EF">
      <w:pPr>
        <w:spacing w:after="0" w:line="240" w:lineRule="auto"/>
        <w:ind w:firstLine="567"/>
        <w:jc w:val="right"/>
        <w:rPr>
          <w:rFonts w:ascii="GHEA Grapalat" w:eastAsia="Times New Roman" w:hAnsi="GHEA Grapalat" w:cs="Sylfaen"/>
          <w:i/>
          <w:sz w:val="20"/>
          <w:szCs w:val="20"/>
          <w:lang w:val="pt-BR"/>
        </w:rPr>
      </w:pPr>
      <w:r w:rsidRPr="000036EF">
        <w:rPr>
          <w:rFonts w:ascii="GHEA Grapalat" w:eastAsia="Times New Roman" w:hAnsi="GHEA Grapalat" w:cs="Sylfaen"/>
          <w:i/>
          <w:sz w:val="20"/>
          <w:szCs w:val="20"/>
          <w:lang w:val="pt-BR"/>
        </w:rPr>
        <w:lastRenderedPageBreak/>
        <w:t>Հավելված N 3</w:t>
      </w:r>
    </w:p>
    <w:p w14:paraId="34DAB6BC" w14:textId="77777777" w:rsidR="000036EF" w:rsidRPr="000036EF" w:rsidRDefault="000036EF" w:rsidP="000036EF">
      <w:pPr>
        <w:spacing w:after="0" w:line="240" w:lineRule="auto"/>
        <w:ind w:firstLine="567"/>
        <w:jc w:val="right"/>
        <w:rPr>
          <w:rFonts w:ascii="GHEA Grapalat" w:eastAsia="Times New Roman" w:hAnsi="GHEA Grapalat" w:cs="Sylfaen"/>
          <w:i/>
          <w:sz w:val="20"/>
          <w:szCs w:val="20"/>
          <w:lang w:val="pt-BR"/>
        </w:rPr>
      </w:pPr>
      <w:r w:rsidRPr="000036EF">
        <w:rPr>
          <w:rFonts w:ascii="GHEA Grapalat" w:eastAsia="Times New Roman" w:hAnsi="GHEA Grapalat" w:cs="Sylfaen"/>
          <w:i/>
          <w:sz w:val="20"/>
          <w:szCs w:val="20"/>
          <w:lang w:val="pt-BR"/>
        </w:rPr>
        <w:t xml:space="preserve">«         »              20  թ. կնքված </w:t>
      </w:r>
    </w:p>
    <w:p w14:paraId="45A12A6E" w14:textId="70607CD5" w:rsidR="000036EF" w:rsidRPr="000036EF" w:rsidRDefault="000036EF" w:rsidP="000036EF">
      <w:pPr>
        <w:spacing w:after="0" w:line="240" w:lineRule="auto"/>
        <w:ind w:firstLine="567"/>
        <w:jc w:val="right"/>
        <w:rPr>
          <w:rFonts w:ascii="GHEA Grapalat" w:eastAsia="Times New Roman" w:hAnsi="GHEA Grapalat" w:cs="Sylfaen"/>
          <w:i/>
          <w:sz w:val="20"/>
          <w:szCs w:val="20"/>
          <w:lang w:val="pt-BR"/>
        </w:rPr>
      </w:pPr>
      <w:r w:rsidRPr="000036EF">
        <w:rPr>
          <w:rFonts w:ascii="GHEA Grapalat" w:eastAsia="Times New Roman" w:hAnsi="GHEA Grapalat" w:cs="Sylfaen"/>
          <w:i/>
          <w:sz w:val="20"/>
          <w:szCs w:val="20"/>
          <w:lang w:val="pt-BR"/>
        </w:rPr>
        <w:t xml:space="preserve">                      </w:t>
      </w:r>
      <w:r w:rsidR="0065645B" w:rsidRPr="0065645B">
        <w:rPr>
          <w:rFonts w:ascii="GHEA Grapalat" w:eastAsia="Times New Roman" w:hAnsi="GHEA Grapalat" w:cs="Sylfaen"/>
          <w:i/>
          <w:sz w:val="20"/>
          <w:szCs w:val="20"/>
          <w:lang w:val="pt-BR"/>
        </w:rPr>
        <w:t>NԿՄՄՀ-</w:t>
      </w:r>
      <w:r w:rsidR="00033B39">
        <w:rPr>
          <w:rFonts w:ascii="GHEA Grapalat" w:eastAsia="Times New Roman" w:hAnsi="GHEA Grapalat" w:cs="Sylfaen"/>
          <w:i/>
          <w:sz w:val="20"/>
          <w:szCs w:val="20"/>
          <w:lang w:val="hy-AM"/>
        </w:rPr>
        <w:t>Հ</w:t>
      </w:r>
      <w:r w:rsidR="0065645B" w:rsidRPr="0065645B">
        <w:rPr>
          <w:rFonts w:ascii="GHEA Grapalat" w:eastAsia="Times New Roman" w:hAnsi="GHEA Grapalat" w:cs="Sylfaen"/>
          <w:i/>
          <w:sz w:val="20"/>
          <w:szCs w:val="20"/>
          <w:lang w:val="pt-BR"/>
        </w:rPr>
        <w:t xml:space="preserve">ԲՄԱՇՁԲ-21/4 </w:t>
      </w:r>
      <w:r w:rsidRPr="000036EF">
        <w:rPr>
          <w:rFonts w:ascii="GHEA Grapalat" w:eastAsia="Times New Roman" w:hAnsi="GHEA Grapalat" w:cs="Sylfaen"/>
          <w:i/>
          <w:sz w:val="20"/>
          <w:szCs w:val="20"/>
          <w:lang w:val="pt-BR"/>
        </w:rPr>
        <w:t>ծածկագրով պայմանագրի</w:t>
      </w:r>
    </w:p>
    <w:p w14:paraId="52E59986" w14:textId="77777777" w:rsidR="000036EF" w:rsidRPr="000036EF" w:rsidRDefault="000036EF" w:rsidP="000036EF">
      <w:pPr>
        <w:tabs>
          <w:tab w:val="left" w:pos="9540"/>
        </w:tabs>
        <w:spacing w:after="0" w:line="240" w:lineRule="auto"/>
        <w:rPr>
          <w:rFonts w:ascii="GHEA Grapalat" w:eastAsia="Times New Roman" w:hAnsi="GHEA Grapalat" w:cs="Times New Roman"/>
          <w:sz w:val="20"/>
          <w:szCs w:val="24"/>
          <w:lang w:val="pt-BR"/>
        </w:rPr>
      </w:pPr>
    </w:p>
    <w:p w14:paraId="4D3F822B" w14:textId="77777777" w:rsidR="000036EF" w:rsidRPr="000036EF" w:rsidRDefault="000036EF" w:rsidP="000036EF">
      <w:pPr>
        <w:tabs>
          <w:tab w:val="left" w:pos="9540"/>
        </w:tabs>
        <w:spacing w:after="0" w:line="240" w:lineRule="auto"/>
        <w:rPr>
          <w:rFonts w:ascii="GHEA Grapalat" w:eastAsia="Times New Roman" w:hAnsi="GHEA Grapalat" w:cs="Times New Roman"/>
          <w:sz w:val="20"/>
          <w:szCs w:val="24"/>
          <w:lang w:val="pt-BR"/>
        </w:rPr>
      </w:pPr>
    </w:p>
    <w:p w14:paraId="18719952" w14:textId="77777777" w:rsidR="000036EF" w:rsidRPr="000036EF" w:rsidRDefault="000036EF" w:rsidP="000036EF">
      <w:pPr>
        <w:spacing w:after="0" w:line="240" w:lineRule="auto"/>
        <w:jc w:val="center"/>
        <w:rPr>
          <w:rFonts w:ascii="GHEA Grapalat" w:eastAsia="Times New Roman" w:hAnsi="GHEA Grapalat" w:cs="Times New Roman"/>
          <w:sz w:val="20"/>
          <w:szCs w:val="24"/>
        </w:rPr>
      </w:pPr>
      <w:r w:rsidRPr="000036EF">
        <w:rPr>
          <w:rFonts w:ascii="GHEA Grapalat" w:eastAsia="Times New Roman" w:hAnsi="GHEA Grapalat" w:cs="Sylfaen"/>
          <w:b/>
        </w:rPr>
        <w:softHyphen/>
      </w:r>
      <w:r w:rsidRPr="000036EF">
        <w:rPr>
          <w:rFonts w:ascii="GHEA Grapalat" w:eastAsia="Times New Roman" w:hAnsi="GHEA Grapalat" w:cs="Sylfaen"/>
          <w:b/>
        </w:rPr>
        <w:softHyphen/>
      </w:r>
      <w:r w:rsidRPr="000036EF">
        <w:rPr>
          <w:rFonts w:ascii="GHEA Grapalat" w:eastAsia="Times New Roman" w:hAnsi="GHEA Grapalat" w:cs="Sylfaen"/>
          <w:b/>
        </w:rPr>
        <w:softHyphen/>
      </w:r>
      <w:r w:rsidRPr="000036EF">
        <w:rPr>
          <w:rFonts w:ascii="GHEA Grapalat" w:eastAsia="Times New Roman" w:hAnsi="GHEA Grapalat" w:cs="Sylfaen"/>
          <w:b/>
        </w:rPr>
        <w:softHyphen/>
      </w:r>
      <w:r w:rsidRPr="000036EF">
        <w:rPr>
          <w:rFonts w:ascii="GHEA Grapalat" w:eastAsia="Times New Roman" w:hAnsi="GHEA Grapalat" w:cs="Sylfaen"/>
          <w:b/>
        </w:rPr>
        <w:softHyphen/>
      </w:r>
      <w:r w:rsidRPr="000036EF">
        <w:rPr>
          <w:rFonts w:ascii="GHEA Grapalat" w:eastAsia="Times New Roman" w:hAnsi="GHEA Grapalat" w:cs="Sylfaen"/>
          <w:b/>
        </w:rPr>
        <w:softHyphen/>
      </w:r>
      <w:r w:rsidRPr="000036EF">
        <w:rPr>
          <w:rFonts w:ascii="GHEA Grapalat" w:eastAsia="Times New Roman" w:hAnsi="GHEA Grapalat" w:cs="Sylfaen"/>
          <w:b/>
        </w:rPr>
        <w:softHyphen/>
      </w:r>
      <w:r w:rsidRPr="000036EF">
        <w:rPr>
          <w:rFonts w:ascii="GHEA Grapalat" w:eastAsia="Times New Roman" w:hAnsi="GHEA Grapalat" w:cs="Sylfaen"/>
          <w:b/>
        </w:rPr>
        <w:softHyphen/>
      </w:r>
      <w:r w:rsidRPr="000036EF">
        <w:rPr>
          <w:rFonts w:ascii="GHEA Grapalat" w:eastAsia="Times New Roman" w:hAnsi="GHEA Grapalat" w:cs="Sylfaen"/>
          <w:b/>
        </w:rPr>
        <w:softHyphen/>
      </w:r>
      <w:r w:rsidRPr="000036EF">
        <w:rPr>
          <w:rFonts w:ascii="GHEA Grapalat" w:eastAsia="Times New Roman" w:hAnsi="GHEA Grapalat" w:cs="Sylfaen"/>
          <w:b/>
        </w:rPr>
        <w:softHyphen/>
      </w:r>
      <w:r w:rsidRPr="000036EF">
        <w:rPr>
          <w:rFonts w:ascii="GHEA Grapalat" w:eastAsia="Times New Roman" w:hAnsi="GHEA Grapalat" w:cs="Sylfaen"/>
          <w:b/>
        </w:rPr>
        <w:softHyphen/>
      </w:r>
      <w:r w:rsidRPr="000036EF">
        <w:rPr>
          <w:rFonts w:ascii="GHEA Grapalat" w:eastAsia="Times New Roman" w:hAnsi="GHEA Grapalat" w:cs="Sylfaen"/>
          <w:b/>
        </w:rPr>
        <w:softHyphen/>
      </w:r>
      <w:r w:rsidRPr="000036EF">
        <w:rPr>
          <w:rFonts w:ascii="GHEA Grapalat" w:eastAsia="Times New Roman" w:hAnsi="GHEA Grapalat" w:cs="Sylfaen"/>
          <w:b/>
        </w:rPr>
        <w:softHyphen/>
      </w:r>
      <w:r w:rsidRPr="000036EF">
        <w:rPr>
          <w:rFonts w:ascii="GHEA Grapalat" w:eastAsia="Times New Roman" w:hAnsi="GHEA Grapalat" w:cs="Sylfaen"/>
          <w:b/>
        </w:rPr>
        <w:softHyphen/>
      </w:r>
      <w:r w:rsidRPr="000036EF">
        <w:rPr>
          <w:rFonts w:ascii="GHEA Grapalat" w:eastAsia="Times New Roman" w:hAnsi="GHEA Grapalat" w:cs="Times New Roman"/>
          <w:sz w:val="20"/>
          <w:szCs w:val="24"/>
        </w:rPr>
        <w:t>ՎՃԱՐՄԱՆ ԺԱՄԱՆԱԿԱՑՈՒՅՑ*</w:t>
      </w:r>
    </w:p>
    <w:p w14:paraId="59138F44" w14:textId="77777777" w:rsidR="000036EF" w:rsidRPr="000036EF" w:rsidRDefault="000036EF" w:rsidP="000036EF">
      <w:pPr>
        <w:spacing w:after="0" w:line="240" w:lineRule="auto"/>
        <w:jc w:val="right"/>
        <w:rPr>
          <w:rFonts w:ascii="GHEA Grapalat" w:eastAsia="Times New Roman" w:hAnsi="GHEA Grapalat" w:cs="Times New Roman"/>
          <w:sz w:val="20"/>
          <w:szCs w:val="24"/>
        </w:rPr>
      </w:pPr>
      <w:r w:rsidRPr="000036EF">
        <w:rPr>
          <w:rFonts w:ascii="GHEA Grapalat" w:eastAsia="Times New Roman" w:hAnsi="GHEA Grapalat" w:cs="Times New Roman"/>
          <w:sz w:val="20"/>
          <w:szCs w:val="24"/>
        </w:rPr>
        <w:t xml:space="preserve">                                                                                                                                                                                                            </w:t>
      </w:r>
      <w:r w:rsidRPr="000036EF">
        <w:rPr>
          <w:rFonts w:ascii="GHEA Grapalat" w:eastAsia="Times New Roman" w:hAnsi="GHEA Grapalat" w:cs="Sylfaen"/>
          <w:sz w:val="18"/>
          <w:szCs w:val="24"/>
        </w:rPr>
        <w:t>ՀՀ</w:t>
      </w:r>
      <w:r w:rsidRPr="000036EF">
        <w:rPr>
          <w:rFonts w:ascii="GHEA Grapalat" w:eastAsia="Times New Roman" w:hAnsi="GHEA Grapalat" w:cs="Sylfaen"/>
          <w:sz w:val="18"/>
          <w:szCs w:val="24"/>
          <w:lang w:val="es-ES"/>
        </w:rPr>
        <w:t xml:space="preserve"> </w:t>
      </w:r>
      <w:proofErr w:type="spellStart"/>
      <w:r w:rsidRPr="000036EF">
        <w:rPr>
          <w:rFonts w:ascii="GHEA Grapalat" w:eastAsia="Times New Roman" w:hAnsi="GHEA Grapalat" w:cs="Sylfaen"/>
          <w:sz w:val="18"/>
          <w:szCs w:val="24"/>
        </w:rPr>
        <w:t>դրամ</w:t>
      </w:r>
      <w:proofErr w:type="spellEnd"/>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530"/>
        <w:gridCol w:w="1169"/>
        <w:gridCol w:w="982"/>
        <w:gridCol w:w="851"/>
        <w:gridCol w:w="850"/>
        <w:gridCol w:w="709"/>
        <w:gridCol w:w="850"/>
        <w:gridCol w:w="892"/>
        <w:gridCol w:w="1348"/>
      </w:tblGrid>
      <w:tr w:rsidR="000036EF" w:rsidRPr="000036EF" w14:paraId="72EA0CA3" w14:textId="77777777" w:rsidTr="00E27A65">
        <w:tc>
          <w:tcPr>
            <w:tcW w:w="10632" w:type="dxa"/>
            <w:gridSpan w:val="10"/>
          </w:tcPr>
          <w:p w14:paraId="5E6C118C" w14:textId="77777777" w:rsidR="000036EF" w:rsidRPr="000036EF" w:rsidRDefault="000036EF" w:rsidP="000036EF">
            <w:pPr>
              <w:spacing w:after="0" w:line="240" w:lineRule="auto"/>
              <w:jc w:val="center"/>
              <w:rPr>
                <w:rFonts w:ascii="GHEA Grapalat" w:eastAsia="Times New Roman" w:hAnsi="GHEA Grapalat" w:cs="Times New Roman"/>
                <w:sz w:val="18"/>
                <w:szCs w:val="24"/>
                <w:lang w:val="es-ES"/>
              </w:rPr>
            </w:pPr>
            <w:proofErr w:type="spellStart"/>
            <w:r w:rsidRPr="000036EF">
              <w:rPr>
                <w:rFonts w:ascii="GHEA Grapalat" w:eastAsia="Times New Roman" w:hAnsi="GHEA Grapalat" w:cs="Times New Roman"/>
                <w:sz w:val="18"/>
                <w:szCs w:val="24"/>
                <w:lang w:val="es-ES"/>
              </w:rPr>
              <w:t>Աշխատանքի</w:t>
            </w:r>
            <w:proofErr w:type="spellEnd"/>
          </w:p>
        </w:tc>
      </w:tr>
      <w:tr w:rsidR="000036EF" w:rsidRPr="008861A1" w14:paraId="7E40E3CC" w14:textId="77777777" w:rsidTr="001C42CA">
        <w:tc>
          <w:tcPr>
            <w:tcW w:w="1451" w:type="dxa"/>
            <w:vAlign w:val="center"/>
          </w:tcPr>
          <w:p w14:paraId="17F3AED2" w14:textId="77777777" w:rsidR="000036EF" w:rsidRPr="000036EF" w:rsidRDefault="000036EF" w:rsidP="000036EF">
            <w:pPr>
              <w:spacing w:after="0" w:line="240" w:lineRule="auto"/>
              <w:jc w:val="center"/>
              <w:rPr>
                <w:rFonts w:ascii="GHEA Grapalat" w:eastAsia="Times New Roman" w:hAnsi="GHEA Grapalat" w:cs="Times New Roman"/>
                <w:sz w:val="18"/>
                <w:szCs w:val="24"/>
                <w:lang w:val="es-ES"/>
              </w:rPr>
            </w:pPr>
            <w:proofErr w:type="spellStart"/>
            <w:r w:rsidRPr="000036EF">
              <w:rPr>
                <w:rFonts w:ascii="GHEA Grapalat" w:eastAsia="Times New Roman" w:hAnsi="GHEA Grapalat" w:cs="Times New Roman"/>
                <w:sz w:val="18"/>
                <w:szCs w:val="24"/>
              </w:rPr>
              <w:t>հրավերով</w:t>
            </w:r>
            <w:proofErr w:type="spellEnd"/>
            <w:r w:rsidRPr="000036EF">
              <w:rPr>
                <w:rFonts w:ascii="GHEA Grapalat" w:eastAsia="Times New Roman" w:hAnsi="GHEA Grapalat" w:cs="Times New Roman"/>
                <w:sz w:val="18"/>
                <w:szCs w:val="24"/>
              </w:rPr>
              <w:t xml:space="preserve"> </w:t>
            </w:r>
            <w:proofErr w:type="spellStart"/>
            <w:r w:rsidRPr="000036EF">
              <w:rPr>
                <w:rFonts w:ascii="GHEA Grapalat" w:eastAsia="Times New Roman" w:hAnsi="GHEA Grapalat" w:cs="Times New Roman"/>
                <w:sz w:val="18"/>
                <w:szCs w:val="24"/>
              </w:rPr>
              <w:t>նախատեսված</w:t>
            </w:r>
            <w:proofErr w:type="spellEnd"/>
            <w:r w:rsidRPr="000036EF">
              <w:rPr>
                <w:rFonts w:ascii="GHEA Grapalat" w:eastAsia="Times New Roman" w:hAnsi="GHEA Grapalat" w:cs="Times New Roman"/>
                <w:sz w:val="18"/>
                <w:szCs w:val="24"/>
              </w:rPr>
              <w:t xml:space="preserve"> </w:t>
            </w:r>
            <w:proofErr w:type="spellStart"/>
            <w:r w:rsidRPr="000036EF">
              <w:rPr>
                <w:rFonts w:ascii="GHEA Grapalat" w:eastAsia="Times New Roman" w:hAnsi="GHEA Grapalat" w:cs="Times New Roman"/>
                <w:sz w:val="18"/>
                <w:szCs w:val="24"/>
              </w:rPr>
              <w:t>չափաբաժնի</w:t>
            </w:r>
            <w:proofErr w:type="spellEnd"/>
            <w:r w:rsidRPr="000036EF">
              <w:rPr>
                <w:rFonts w:ascii="GHEA Grapalat" w:eastAsia="Times New Roman" w:hAnsi="GHEA Grapalat" w:cs="Times New Roman"/>
                <w:sz w:val="18"/>
                <w:szCs w:val="24"/>
              </w:rPr>
              <w:t xml:space="preserve"> </w:t>
            </w:r>
            <w:proofErr w:type="spellStart"/>
            <w:r w:rsidRPr="000036EF">
              <w:rPr>
                <w:rFonts w:ascii="GHEA Grapalat" w:eastAsia="Times New Roman" w:hAnsi="GHEA Grapalat" w:cs="Times New Roman"/>
                <w:sz w:val="18"/>
                <w:szCs w:val="24"/>
              </w:rPr>
              <w:t>համարը</w:t>
            </w:r>
            <w:proofErr w:type="spellEnd"/>
          </w:p>
        </w:tc>
        <w:tc>
          <w:tcPr>
            <w:tcW w:w="1530" w:type="dxa"/>
            <w:vAlign w:val="center"/>
          </w:tcPr>
          <w:p w14:paraId="7A866D73" w14:textId="77777777" w:rsidR="000036EF" w:rsidRPr="000036EF" w:rsidRDefault="000036EF" w:rsidP="000036EF">
            <w:pPr>
              <w:spacing w:after="0" w:line="240" w:lineRule="auto"/>
              <w:jc w:val="center"/>
              <w:rPr>
                <w:rFonts w:ascii="GHEA Grapalat" w:eastAsia="Times New Roman" w:hAnsi="GHEA Grapalat" w:cs="Times New Roman"/>
                <w:sz w:val="18"/>
                <w:szCs w:val="24"/>
                <w:lang w:val="es-ES"/>
              </w:rPr>
            </w:pPr>
            <w:proofErr w:type="spellStart"/>
            <w:r w:rsidRPr="000036EF">
              <w:rPr>
                <w:rFonts w:ascii="GHEA Grapalat" w:eastAsia="Times New Roman" w:hAnsi="GHEA Grapalat" w:cs="Times New Roman"/>
                <w:sz w:val="18"/>
                <w:szCs w:val="24"/>
              </w:rPr>
              <w:t>գնումների</w:t>
            </w:r>
            <w:proofErr w:type="spellEnd"/>
            <w:r w:rsidRPr="000036EF">
              <w:rPr>
                <w:rFonts w:ascii="GHEA Grapalat" w:eastAsia="Times New Roman" w:hAnsi="GHEA Grapalat" w:cs="Times New Roman"/>
                <w:sz w:val="18"/>
                <w:szCs w:val="24"/>
                <w:lang w:val="es-ES"/>
              </w:rPr>
              <w:t xml:space="preserve"> </w:t>
            </w:r>
            <w:proofErr w:type="spellStart"/>
            <w:r w:rsidRPr="000036EF">
              <w:rPr>
                <w:rFonts w:ascii="GHEA Grapalat" w:eastAsia="Times New Roman" w:hAnsi="GHEA Grapalat" w:cs="Times New Roman"/>
                <w:sz w:val="18"/>
                <w:szCs w:val="24"/>
              </w:rPr>
              <w:t>պլանով</w:t>
            </w:r>
            <w:proofErr w:type="spellEnd"/>
            <w:r w:rsidRPr="000036EF">
              <w:rPr>
                <w:rFonts w:ascii="GHEA Grapalat" w:eastAsia="Times New Roman" w:hAnsi="GHEA Grapalat" w:cs="Times New Roman"/>
                <w:sz w:val="18"/>
                <w:szCs w:val="24"/>
                <w:lang w:val="es-ES"/>
              </w:rPr>
              <w:t xml:space="preserve"> </w:t>
            </w:r>
            <w:proofErr w:type="spellStart"/>
            <w:r w:rsidRPr="000036EF">
              <w:rPr>
                <w:rFonts w:ascii="GHEA Grapalat" w:eastAsia="Times New Roman" w:hAnsi="GHEA Grapalat" w:cs="Times New Roman"/>
                <w:sz w:val="18"/>
                <w:szCs w:val="24"/>
              </w:rPr>
              <w:t>նախատեսված</w:t>
            </w:r>
            <w:proofErr w:type="spellEnd"/>
            <w:r w:rsidRPr="000036EF">
              <w:rPr>
                <w:rFonts w:ascii="GHEA Grapalat" w:eastAsia="Times New Roman" w:hAnsi="GHEA Grapalat" w:cs="Times New Roman"/>
                <w:sz w:val="18"/>
                <w:szCs w:val="24"/>
                <w:lang w:val="es-ES"/>
              </w:rPr>
              <w:t xml:space="preserve"> </w:t>
            </w:r>
            <w:proofErr w:type="spellStart"/>
            <w:r w:rsidRPr="000036EF">
              <w:rPr>
                <w:rFonts w:ascii="GHEA Grapalat" w:eastAsia="Times New Roman" w:hAnsi="GHEA Grapalat" w:cs="Times New Roman"/>
                <w:sz w:val="18"/>
                <w:szCs w:val="24"/>
              </w:rPr>
              <w:t>միջանցիկ</w:t>
            </w:r>
            <w:proofErr w:type="spellEnd"/>
            <w:r w:rsidRPr="000036EF">
              <w:rPr>
                <w:rFonts w:ascii="GHEA Grapalat" w:eastAsia="Times New Roman" w:hAnsi="GHEA Grapalat" w:cs="Times New Roman"/>
                <w:sz w:val="18"/>
                <w:szCs w:val="24"/>
                <w:lang w:val="es-ES"/>
              </w:rPr>
              <w:t xml:space="preserve"> </w:t>
            </w:r>
            <w:proofErr w:type="spellStart"/>
            <w:r w:rsidRPr="000036EF">
              <w:rPr>
                <w:rFonts w:ascii="GHEA Grapalat" w:eastAsia="Times New Roman" w:hAnsi="GHEA Grapalat" w:cs="Times New Roman"/>
                <w:sz w:val="18"/>
                <w:szCs w:val="24"/>
              </w:rPr>
              <w:t>ծածկագիրը</w:t>
            </w:r>
            <w:proofErr w:type="spellEnd"/>
            <w:r w:rsidRPr="000036EF">
              <w:rPr>
                <w:rFonts w:ascii="GHEA Grapalat" w:eastAsia="Times New Roman" w:hAnsi="GHEA Grapalat" w:cs="Times New Roman"/>
                <w:sz w:val="18"/>
                <w:szCs w:val="24"/>
                <w:lang w:val="es-ES"/>
              </w:rPr>
              <w:t xml:space="preserve">` </w:t>
            </w:r>
            <w:proofErr w:type="spellStart"/>
            <w:r w:rsidRPr="000036EF">
              <w:rPr>
                <w:rFonts w:ascii="GHEA Grapalat" w:eastAsia="Times New Roman" w:hAnsi="GHEA Grapalat" w:cs="Times New Roman"/>
                <w:sz w:val="18"/>
                <w:szCs w:val="24"/>
              </w:rPr>
              <w:t>ըստ</w:t>
            </w:r>
            <w:proofErr w:type="spellEnd"/>
            <w:r w:rsidRPr="000036EF">
              <w:rPr>
                <w:rFonts w:ascii="GHEA Grapalat" w:eastAsia="Times New Roman" w:hAnsi="GHEA Grapalat" w:cs="Times New Roman"/>
                <w:sz w:val="18"/>
                <w:szCs w:val="24"/>
                <w:lang w:val="es-ES"/>
              </w:rPr>
              <w:t xml:space="preserve"> </w:t>
            </w:r>
            <w:r w:rsidRPr="000036EF">
              <w:rPr>
                <w:rFonts w:ascii="GHEA Grapalat" w:eastAsia="Times New Roman" w:hAnsi="GHEA Grapalat" w:cs="Times New Roman"/>
                <w:sz w:val="18"/>
                <w:szCs w:val="24"/>
              </w:rPr>
              <w:t>ԳՄԱ</w:t>
            </w:r>
            <w:r w:rsidRPr="000036EF">
              <w:rPr>
                <w:rFonts w:ascii="GHEA Grapalat" w:eastAsia="Times New Roman" w:hAnsi="GHEA Grapalat" w:cs="Times New Roman"/>
                <w:sz w:val="18"/>
                <w:szCs w:val="24"/>
                <w:lang w:val="es-ES"/>
              </w:rPr>
              <w:t xml:space="preserve"> </w:t>
            </w:r>
            <w:proofErr w:type="spellStart"/>
            <w:r w:rsidRPr="000036EF">
              <w:rPr>
                <w:rFonts w:ascii="GHEA Grapalat" w:eastAsia="Times New Roman" w:hAnsi="GHEA Grapalat" w:cs="Times New Roman"/>
                <w:sz w:val="18"/>
                <w:szCs w:val="24"/>
              </w:rPr>
              <w:t>դասակարգման</w:t>
            </w:r>
            <w:proofErr w:type="spellEnd"/>
            <w:r w:rsidRPr="000036EF">
              <w:rPr>
                <w:rFonts w:ascii="GHEA Grapalat" w:eastAsia="Times New Roman" w:hAnsi="GHEA Grapalat" w:cs="Times New Roman"/>
                <w:sz w:val="18"/>
                <w:szCs w:val="24"/>
                <w:lang w:val="es-ES"/>
              </w:rPr>
              <w:t xml:space="preserve"> (CPV)</w:t>
            </w:r>
          </w:p>
        </w:tc>
        <w:tc>
          <w:tcPr>
            <w:tcW w:w="1169" w:type="dxa"/>
            <w:vAlign w:val="center"/>
          </w:tcPr>
          <w:p w14:paraId="1221D9B4" w14:textId="77777777" w:rsidR="000036EF" w:rsidRPr="000036EF" w:rsidRDefault="000036EF" w:rsidP="000036EF">
            <w:pPr>
              <w:spacing w:after="0" w:line="240" w:lineRule="auto"/>
              <w:jc w:val="center"/>
              <w:rPr>
                <w:rFonts w:ascii="GHEA Grapalat" w:eastAsia="Times New Roman" w:hAnsi="GHEA Grapalat" w:cs="Times New Roman"/>
                <w:sz w:val="18"/>
                <w:szCs w:val="24"/>
                <w:lang w:val="es-ES"/>
              </w:rPr>
            </w:pPr>
            <w:proofErr w:type="spellStart"/>
            <w:r w:rsidRPr="000036EF">
              <w:rPr>
                <w:rFonts w:ascii="GHEA Grapalat" w:eastAsia="Times New Roman" w:hAnsi="GHEA Grapalat" w:cs="Times New Roman"/>
                <w:sz w:val="18"/>
                <w:szCs w:val="24"/>
              </w:rPr>
              <w:t>անվանումը</w:t>
            </w:r>
            <w:proofErr w:type="spellEnd"/>
          </w:p>
        </w:tc>
        <w:tc>
          <w:tcPr>
            <w:tcW w:w="6482" w:type="dxa"/>
            <w:gridSpan w:val="7"/>
            <w:vAlign w:val="center"/>
          </w:tcPr>
          <w:p w14:paraId="37A98ADC" w14:textId="42D4A124" w:rsidR="000036EF" w:rsidRPr="000036EF" w:rsidRDefault="000036EF" w:rsidP="000036EF">
            <w:pPr>
              <w:spacing w:after="0" w:line="240" w:lineRule="auto"/>
              <w:jc w:val="both"/>
              <w:rPr>
                <w:rFonts w:ascii="GHEA Grapalat" w:eastAsia="Times New Roman" w:hAnsi="GHEA Grapalat" w:cs="Times New Roman"/>
                <w:sz w:val="18"/>
                <w:szCs w:val="24"/>
                <w:lang w:val="es-ES"/>
              </w:rPr>
            </w:pPr>
            <w:proofErr w:type="spellStart"/>
            <w:r w:rsidRPr="000036EF">
              <w:rPr>
                <w:rFonts w:ascii="GHEA Grapalat" w:eastAsia="Times New Roman" w:hAnsi="GHEA Grapalat" w:cs="Times New Roman"/>
                <w:sz w:val="18"/>
                <w:szCs w:val="24"/>
                <w:lang w:val="es-ES"/>
              </w:rPr>
              <w:t>դիմաց</w:t>
            </w:r>
            <w:proofErr w:type="spellEnd"/>
            <w:r w:rsidRPr="000036EF">
              <w:rPr>
                <w:rFonts w:ascii="GHEA Grapalat" w:eastAsia="Times New Roman" w:hAnsi="GHEA Grapalat" w:cs="Times New Roman"/>
                <w:sz w:val="18"/>
                <w:szCs w:val="24"/>
                <w:lang w:val="es-ES"/>
              </w:rPr>
              <w:t xml:space="preserve"> </w:t>
            </w:r>
            <w:proofErr w:type="spellStart"/>
            <w:r w:rsidRPr="000036EF">
              <w:rPr>
                <w:rFonts w:ascii="GHEA Grapalat" w:eastAsia="Times New Roman" w:hAnsi="GHEA Grapalat" w:cs="Times New Roman"/>
                <w:sz w:val="18"/>
                <w:szCs w:val="24"/>
                <w:lang w:val="es-ES"/>
              </w:rPr>
              <w:t>վճարումները</w:t>
            </w:r>
            <w:proofErr w:type="spellEnd"/>
            <w:r w:rsidRPr="000036EF">
              <w:rPr>
                <w:rFonts w:ascii="GHEA Grapalat" w:eastAsia="Times New Roman" w:hAnsi="GHEA Grapalat" w:cs="Times New Roman"/>
                <w:sz w:val="18"/>
                <w:szCs w:val="24"/>
                <w:lang w:val="es-ES"/>
              </w:rPr>
              <w:t xml:space="preserve"> </w:t>
            </w:r>
            <w:proofErr w:type="spellStart"/>
            <w:r w:rsidRPr="000036EF">
              <w:rPr>
                <w:rFonts w:ascii="GHEA Grapalat" w:eastAsia="Times New Roman" w:hAnsi="GHEA Grapalat" w:cs="Times New Roman"/>
                <w:sz w:val="18"/>
                <w:szCs w:val="24"/>
                <w:lang w:val="es-ES"/>
              </w:rPr>
              <w:t>նախատեսվում</w:t>
            </w:r>
            <w:proofErr w:type="spellEnd"/>
            <w:r w:rsidRPr="000036EF">
              <w:rPr>
                <w:rFonts w:ascii="GHEA Grapalat" w:eastAsia="Times New Roman" w:hAnsi="GHEA Grapalat" w:cs="Times New Roman"/>
                <w:sz w:val="18"/>
                <w:szCs w:val="24"/>
                <w:lang w:val="es-ES"/>
              </w:rPr>
              <w:t xml:space="preserve"> է </w:t>
            </w:r>
            <w:proofErr w:type="spellStart"/>
            <w:r w:rsidRPr="000036EF">
              <w:rPr>
                <w:rFonts w:ascii="GHEA Grapalat" w:eastAsia="Times New Roman" w:hAnsi="GHEA Grapalat" w:cs="Times New Roman"/>
                <w:sz w:val="18"/>
                <w:szCs w:val="24"/>
                <w:lang w:val="es-ES"/>
              </w:rPr>
              <w:t>իրականացնել</w:t>
            </w:r>
            <w:proofErr w:type="spellEnd"/>
            <w:r w:rsidRPr="000036EF">
              <w:rPr>
                <w:rFonts w:ascii="GHEA Grapalat" w:eastAsia="Times New Roman" w:hAnsi="GHEA Grapalat" w:cs="Times New Roman"/>
                <w:sz w:val="18"/>
                <w:szCs w:val="24"/>
                <w:lang w:val="es-ES"/>
              </w:rPr>
              <w:t xml:space="preserve"> 20</w:t>
            </w:r>
            <w:r w:rsidR="001C42CA">
              <w:rPr>
                <w:rFonts w:ascii="GHEA Grapalat" w:eastAsia="Times New Roman" w:hAnsi="GHEA Grapalat" w:cs="Times New Roman"/>
                <w:sz w:val="18"/>
                <w:szCs w:val="24"/>
                <w:lang w:val="hy-AM"/>
              </w:rPr>
              <w:t>21</w:t>
            </w:r>
            <w:r w:rsidRPr="000036EF">
              <w:rPr>
                <w:rFonts w:ascii="GHEA Grapalat" w:eastAsia="Times New Roman" w:hAnsi="GHEA Grapalat" w:cs="Times New Roman"/>
                <w:sz w:val="18"/>
                <w:szCs w:val="24"/>
                <w:lang w:val="es-ES"/>
              </w:rPr>
              <w:t>թ-</w:t>
            </w:r>
            <w:proofErr w:type="spellStart"/>
            <w:r w:rsidRPr="000036EF">
              <w:rPr>
                <w:rFonts w:ascii="GHEA Grapalat" w:eastAsia="Times New Roman" w:hAnsi="GHEA Grapalat" w:cs="Times New Roman"/>
                <w:sz w:val="18"/>
                <w:szCs w:val="24"/>
                <w:lang w:val="es-ES"/>
              </w:rPr>
              <w:t>ին</w:t>
            </w:r>
            <w:proofErr w:type="spellEnd"/>
            <w:r w:rsidRPr="000036EF">
              <w:rPr>
                <w:rFonts w:ascii="GHEA Grapalat" w:eastAsia="Times New Roman" w:hAnsi="GHEA Grapalat" w:cs="Times New Roman"/>
                <w:sz w:val="18"/>
                <w:szCs w:val="24"/>
                <w:lang w:val="es-ES"/>
              </w:rPr>
              <w:t xml:space="preserve">` </w:t>
            </w:r>
            <w:proofErr w:type="spellStart"/>
            <w:r w:rsidRPr="000036EF">
              <w:rPr>
                <w:rFonts w:ascii="GHEA Grapalat" w:eastAsia="Times New Roman" w:hAnsi="GHEA Grapalat" w:cs="Times New Roman"/>
                <w:sz w:val="18"/>
                <w:szCs w:val="24"/>
                <w:lang w:val="es-ES"/>
              </w:rPr>
              <w:t>ըստ</w:t>
            </w:r>
            <w:proofErr w:type="spellEnd"/>
            <w:r w:rsidRPr="000036EF">
              <w:rPr>
                <w:rFonts w:ascii="GHEA Grapalat" w:eastAsia="Times New Roman" w:hAnsi="GHEA Grapalat" w:cs="Times New Roman"/>
                <w:sz w:val="18"/>
                <w:szCs w:val="24"/>
                <w:lang w:val="es-ES"/>
              </w:rPr>
              <w:t xml:space="preserve"> </w:t>
            </w:r>
            <w:proofErr w:type="spellStart"/>
            <w:r w:rsidRPr="000036EF">
              <w:rPr>
                <w:rFonts w:ascii="GHEA Grapalat" w:eastAsia="Times New Roman" w:hAnsi="GHEA Grapalat" w:cs="Times New Roman"/>
                <w:sz w:val="18"/>
                <w:szCs w:val="24"/>
                <w:lang w:val="es-ES"/>
              </w:rPr>
              <w:t>ամիսների</w:t>
            </w:r>
            <w:proofErr w:type="spellEnd"/>
            <w:r w:rsidRPr="000036EF">
              <w:rPr>
                <w:rFonts w:ascii="GHEA Grapalat" w:eastAsia="Times New Roman" w:hAnsi="GHEA Grapalat" w:cs="Times New Roman"/>
                <w:sz w:val="18"/>
                <w:szCs w:val="24"/>
                <w:lang w:val="es-ES"/>
              </w:rPr>
              <w:t xml:space="preserve">, </w:t>
            </w:r>
            <w:proofErr w:type="spellStart"/>
            <w:r w:rsidRPr="000036EF">
              <w:rPr>
                <w:rFonts w:ascii="GHEA Grapalat" w:eastAsia="Times New Roman" w:hAnsi="GHEA Grapalat" w:cs="Times New Roman"/>
                <w:sz w:val="18"/>
                <w:szCs w:val="24"/>
                <w:lang w:val="es-ES"/>
              </w:rPr>
              <w:t>այդ</w:t>
            </w:r>
            <w:proofErr w:type="spellEnd"/>
            <w:r w:rsidRPr="000036EF">
              <w:rPr>
                <w:rFonts w:ascii="GHEA Grapalat" w:eastAsia="Times New Roman" w:hAnsi="GHEA Grapalat" w:cs="Times New Roman"/>
                <w:sz w:val="18"/>
                <w:szCs w:val="24"/>
                <w:lang w:val="es-ES"/>
              </w:rPr>
              <w:t xml:space="preserve"> </w:t>
            </w:r>
            <w:proofErr w:type="spellStart"/>
            <w:r w:rsidRPr="000036EF">
              <w:rPr>
                <w:rFonts w:ascii="GHEA Grapalat" w:eastAsia="Times New Roman" w:hAnsi="GHEA Grapalat" w:cs="Times New Roman"/>
                <w:sz w:val="18"/>
                <w:szCs w:val="24"/>
                <w:lang w:val="es-ES"/>
              </w:rPr>
              <w:t>թվում</w:t>
            </w:r>
            <w:proofErr w:type="spellEnd"/>
            <w:r w:rsidRPr="000036EF">
              <w:rPr>
                <w:rFonts w:ascii="GHEA Grapalat" w:eastAsia="Times New Roman" w:hAnsi="GHEA Grapalat" w:cs="Times New Roman"/>
                <w:sz w:val="18"/>
                <w:szCs w:val="24"/>
                <w:lang w:val="es-ES"/>
              </w:rPr>
              <w:t>**</w:t>
            </w:r>
          </w:p>
        </w:tc>
      </w:tr>
      <w:tr w:rsidR="001C42CA" w:rsidRPr="000036EF" w14:paraId="6CBDD547" w14:textId="77777777" w:rsidTr="001C42CA">
        <w:trPr>
          <w:trHeight w:val="1538"/>
        </w:trPr>
        <w:tc>
          <w:tcPr>
            <w:tcW w:w="1451" w:type="dxa"/>
          </w:tcPr>
          <w:p w14:paraId="1A700D10" w14:textId="77777777" w:rsidR="001C42CA" w:rsidRPr="000036EF" w:rsidRDefault="001C42CA" w:rsidP="000036EF">
            <w:pPr>
              <w:spacing w:after="0" w:line="240" w:lineRule="auto"/>
              <w:jc w:val="center"/>
              <w:rPr>
                <w:rFonts w:ascii="GHEA Grapalat" w:eastAsia="Times New Roman" w:hAnsi="GHEA Grapalat" w:cs="Times New Roman"/>
                <w:sz w:val="20"/>
                <w:szCs w:val="24"/>
                <w:lang w:val="es-ES"/>
              </w:rPr>
            </w:pPr>
          </w:p>
        </w:tc>
        <w:tc>
          <w:tcPr>
            <w:tcW w:w="1530" w:type="dxa"/>
          </w:tcPr>
          <w:p w14:paraId="57B1CD58" w14:textId="77777777" w:rsidR="001C42CA" w:rsidRPr="000036EF" w:rsidRDefault="001C42CA" w:rsidP="000036EF">
            <w:pPr>
              <w:spacing w:after="0" w:line="240" w:lineRule="auto"/>
              <w:jc w:val="center"/>
              <w:rPr>
                <w:rFonts w:ascii="GHEA Grapalat" w:eastAsia="Times New Roman" w:hAnsi="GHEA Grapalat" w:cs="Times New Roman"/>
                <w:sz w:val="20"/>
                <w:szCs w:val="24"/>
                <w:lang w:val="es-ES"/>
              </w:rPr>
            </w:pPr>
          </w:p>
        </w:tc>
        <w:tc>
          <w:tcPr>
            <w:tcW w:w="1169" w:type="dxa"/>
          </w:tcPr>
          <w:p w14:paraId="5B1F7B17" w14:textId="77777777" w:rsidR="001C42CA" w:rsidRPr="000036EF" w:rsidRDefault="001C42CA" w:rsidP="000036EF">
            <w:pPr>
              <w:spacing w:after="0" w:line="240" w:lineRule="auto"/>
              <w:jc w:val="center"/>
              <w:rPr>
                <w:rFonts w:ascii="GHEA Grapalat" w:eastAsia="Times New Roman" w:hAnsi="GHEA Grapalat" w:cs="Times New Roman"/>
                <w:sz w:val="20"/>
                <w:szCs w:val="24"/>
                <w:lang w:val="es-ES"/>
              </w:rPr>
            </w:pPr>
          </w:p>
        </w:tc>
        <w:tc>
          <w:tcPr>
            <w:tcW w:w="982" w:type="dxa"/>
            <w:textDirection w:val="btLr"/>
            <w:vAlign w:val="center"/>
          </w:tcPr>
          <w:p w14:paraId="6815364E" w14:textId="77777777" w:rsidR="001C42CA" w:rsidRPr="000036EF" w:rsidRDefault="001C42CA" w:rsidP="000036EF">
            <w:pPr>
              <w:spacing w:after="0" w:line="240" w:lineRule="auto"/>
              <w:ind w:left="113" w:right="-7"/>
              <w:jc w:val="center"/>
              <w:rPr>
                <w:rFonts w:ascii="GHEA Grapalat" w:eastAsia="Times New Roman" w:hAnsi="GHEA Grapalat" w:cs="Times New Roman"/>
                <w:sz w:val="18"/>
                <w:lang w:val="pt-BR"/>
              </w:rPr>
            </w:pPr>
            <w:r w:rsidRPr="000036EF">
              <w:rPr>
                <w:rFonts w:ascii="GHEA Grapalat" w:eastAsia="Times New Roman" w:hAnsi="GHEA Grapalat" w:cs="Sylfaen"/>
                <w:sz w:val="18"/>
                <w:lang w:val="pt-BR"/>
              </w:rPr>
              <w:t>հուլիս</w:t>
            </w:r>
            <w:r w:rsidRPr="000036EF">
              <w:rPr>
                <w:rFonts w:ascii="GHEA Grapalat" w:eastAsia="Times New Roman" w:hAnsi="GHEA Grapalat" w:cs="Times Armenian"/>
                <w:sz w:val="18"/>
                <w:lang w:val="pt-BR"/>
              </w:rPr>
              <w:t xml:space="preserve"> </w:t>
            </w:r>
          </w:p>
        </w:tc>
        <w:tc>
          <w:tcPr>
            <w:tcW w:w="851" w:type="dxa"/>
            <w:textDirection w:val="btLr"/>
            <w:vAlign w:val="center"/>
          </w:tcPr>
          <w:p w14:paraId="10D13B6F" w14:textId="77777777" w:rsidR="001C42CA" w:rsidRPr="000036EF" w:rsidRDefault="001C42CA" w:rsidP="000036EF">
            <w:pPr>
              <w:spacing w:after="0" w:line="240" w:lineRule="auto"/>
              <w:ind w:left="113" w:right="-7"/>
              <w:jc w:val="center"/>
              <w:rPr>
                <w:rFonts w:ascii="GHEA Grapalat" w:eastAsia="Times New Roman" w:hAnsi="GHEA Grapalat" w:cs="Times New Roman"/>
                <w:sz w:val="18"/>
                <w:lang w:val="pt-BR"/>
              </w:rPr>
            </w:pPr>
            <w:r w:rsidRPr="000036EF">
              <w:rPr>
                <w:rFonts w:ascii="GHEA Grapalat" w:eastAsia="Times New Roman" w:hAnsi="GHEA Grapalat" w:cs="Sylfaen"/>
                <w:sz w:val="18"/>
                <w:lang w:val="pt-BR"/>
              </w:rPr>
              <w:t>օգոստոս</w:t>
            </w:r>
          </w:p>
        </w:tc>
        <w:tc>
          <w:tcPr>
            <w:tcW w:w="850" w:type="dxa"/>
            <w:textDirection w:val="btLr"/>
            <w:vAlign w:val="center"/>
          </w:tcPr>
          <w:p w14:paraId="45E1D6C8" w14:textId="77777777" w:rsidR="001C42CA" w:rsidRPr="000036EF" w:rsidRDefault="001C42CA" w:rsidP="000036EF">
            <w:pPr>
              <w:spacing w:after="0" w:line="240" w:lineRule="auto"/>
              <w:ind w:left="113" w:right="-7"/>
              <w:jc w:val="center"/>
              <w:rPr>
                <w:rFonts w:ascii="GHEA Grapalat" w:eastAsia="Times New Roman" w:hAnsi="GHEA Grapalat" w:cs="Times New Roman"/>
                <w:sz w:val="18"/>
                <w:lang w:val="pt-BR"/>
              </w:rPr>
            </w:pPr>
            <w:r w:rsidRPr="000036EF">
              <w:rPr>
                <w:rFonts w:ascii="GHEA Grapalat" w:eastAsia="Times New Roman" w:hAnsi="GHEA Grapalat" w:cs="Sylfaen"/>
                <w:sz w:val="18"/>
                <w:lang w:val="pt-BR"/>
              </w:rPr>
              <w:t>սեպտեմբեր</w:t>
            </w:r>
            <w:r w:rsidRPr="000036EF">
              <w:rPr>
                <w:rFonts w:ascii="GHEA Grapalat" w:eastAsia="Times New Roman" w:hAnsi="GHEA Grapalat" w:cs="Times Armenian"/>
                <w:sz w:val="18"/>
                <w:lang w:val="pt-BR"/>
              </w:rPr>
              <w:t xml:space="preserve"> </w:t>
            </w:r>
          </w:p>
        </w:tc>
        <w:tc>
          <w:tcPr>
            <w:tcW w:w="709" w:type="dxa"/>
            <w:textDirection w:val="btLr"/>
            <w:vAlign w:val="center"/>
          </w:tcPr>
          <w:p w14:paraId="03F99F1C" w14:textId="77777777" w:rsidR="001C42CA" w:rsidRPr="000036EF" w:rsidRDefault="001C42CA" w:rsidP="000036EF">
            <w:pPr>
              <w:spacing w:after="0" w:line="240" w:lineRule="auto"/>
              <w:ind w:left="113" w:right="-7"/>
              <w:jc w:val="center"/>
              <w:rPr>
                <w:rFonts w:ascii="GHEA Grapalat" w:eastAsia="Times New Roman" w:hAnsi="GHEA Grapalat" w:cs="Times New Roman"/>
                <w:sz w:val="18"/>
                <w:lang w:val="pt-BR"/>
              </w:rPr>
            </w:pPr>
            <w:r w:rsidRPr="000036EF">
              <w:rPr>
                <w:rFonts w:ascii="GHEA Grapalat" w:eastAsia="Times New Roman" w:hAnsi="GHEA Grapalat" w:cs="Sylfaen"/>
                <w:sz w:val="18"/>
                <w:lang w:val="pt-BR"/>
              </w:rPr>
              <w:t>հոկտեմբեր</w:t>
            </w:r>
          </w:p>
        </w:tc>
        <w:tc>
          <w:tcPr>
            <w:tcW w:w="850" w:type="dxa"/>
            <w:textDirection w:val="btLr"/>
            <w:vAlign w:val="center"/>
          </w:tcPr>
          <w:p w14:paraId="1A59B098" w14:textId="77777777" w:rsidR="001C42CA" w:rsidRPr="000036EF" w:rsidRDefault="001C42CA" w:rsidP="000036EF">
            <w:pPr>
              <w:spacing w:after="0" w:line="240" w:lineRule="auto"/>
              <w:ind w:left="113" w:right="-7"/>
              <w:jc w:val="center"/>
              <w:rPr>
                <w:rFonts w:ascii="GHEA Grapalat" w:eastAsia="Times New Roman" w:hAnsi="GHEA Grapalat" w:cs="Times New Roman"/>
                <w:sz w:val="18"/>
                <w:lang w:val="pt-BR"/>
              </w:rPr>
            </w:pPr>
            <w:r w:rsidRPr="000036EF">
              <w:rPr>
                <w:rFonts w:ascii="GHEA Grapalat" w:eastAsia="Times New Roman" w:hAnsi="GHEA Grapalat" w:cs="Times New Roman"/>
                <w:sz w:val="18"/>
                <w:szCs w:val="24"/>
              </w:rPr>
              <w:t xml:space="preserve"> </w:t>
            </w:r>
            <w:r w:rsidRPr="000036EF">
              <w:rPr>
                <w:rFonts w:ascii="GHEA Grapalat" w:eastAsia="Times New Roman" w:hAnsi="GHEA Grapalat" w:cs="Sylfaen"/>
                <w:sz w:val="18"/>
                <w:lang w:val="pt-BR"/>
              </w:rPr>
              <w:t>նոյեմբեր</w:t>
            </w:r>
          </w:p>
        </w:tc>
        <w:tc>
          <w:tcPr>
            <w:tcW w:w="892" w:type="dxa"/>
            <w:textDirection w:val="btLr"/>
            <w:vAlign w:val="center"/>
          </w:tcPr>
          <w:p w14:paraId="7DD86C44" w14:textId="77777777" w:rsidR="001C42CA" w:rsidRPr="000036EF" w:rsidRDefault="001C42CA" w:rsidP="000036EF">
            <w:pPr>
              <w:spacing w:after="0" w:line="240" w:lineRule="auto"/>
              <w:ind w:left="113" w:right="-7"/>
              <w:jc w:val="center"/>
              <w:rPr>
                <w:rFonts w:ascii="GHEA Grapalat" w:eastAsia="Times New Roman" w:hAnsi="GHEA Grapalat" w:cs="Times New Roman"/>
                <w:sz w:val="18"/>
                <w:lang w:val="pt-BR"/>
              </w:rPr>
            </w:pPr>
            <w:r w:rsidRPr="000036EF">
              <w:rPr>
                <w:rFonts w:ascii="GHEA Grapalat" w:eastAsia="Times New Roman" w:hAnsi="GHEA Grapalat" w:cs="Sylfaen"/>
                <w:sz w:val="18"/>
                <w:lang w:val="pt-BR"/>
              </w:rPr>
              <w:t>դեկտեմբեր</w:t>
            </w:r>
          </w:p>
        </w:tc>
        <w:tc>
          <w:tcPr>
            <w:tcW w:w="1348" w:type="dxa"/>
            <w:vAlign w:val="center"/>
          </w:tcPr>
          <w:p w14:paraId="72BE5D9E" w14:textId="77777777" w:rsidR="001C42CA" w:rsidRPr="000036EF" w:rsidRDefault="001C42CA" w:rsidP="000036EF">
            <w:pPr>
              <w:spacing w:after="0" w:line="240" w:lineRule="auto"/>
              <w:ind w:right="-1"/>
              <w:jc w:val="center"/>
              <w:rPr>
                <w:rFonts w:ascii="GHEA Grapalat" w:eastAsia="Times New Roman" w:hAnsi="GHEA Grapalat" w:cs="Times New Roman"/>
                <w:sz w:val="18"/>
                <w:lang w:val="pt-BR"/>
              </w:rPr>
            </w:pPr>
            <w:r w:rsidRPr="000036EF">
              <w:rPr>
                <w:rFonts w:ascii="GHEA Grapalat" w:eastAsia="Times New Roman" w:hAnsi="GHEA Grapalat" w:cs="Sylfaen"/>
                <w:sz w:val="18"/>
                <w:lang w:val="pt-BR"/>
              </w:rPr>
              <w:t>Ընդամենը</w:t>
            </w:r>
          </w:p>
          <w:p w14:paraId="0C1A6C6A" w14:textId="77777777" w:rsidR="001C42CA" w:rsidRPr="000036EF" w:rsidRDefault="001C42CA" w:rsidP="000036EF">
            <w:pPr>
              <w:spacing w:after="0" w:line="240" w:lineRule="auto"/>
              <w:jc w:val="center"/>
              <w:rPr>
                <w:rFonts w:ascii="GHEA Grapalat" w:eastAsia="Times New Roman" w:hAnsi="GHEA Grapalat" w:cs="Times New Roman"/>
                <w:sz w:val="18"/>
                <w:szCs w:val="24"/>
                <w:lang w:val="es-ES"/>
              </w:rPr>
            </w:pPr>
          </w:p>
        </w:tc>
      </w:tr>
      <w:tr w:rsidR="001C42CA" w:rsidRPr="000036EF" w14:paraId="409FF02F" w14:textId="77777777" w:rsidTr="001C42CA">
        <w:trPr>
          <w:trHeight w:val="1538"/>
        </w:trPr>
        <w:tc>
          <w:tcPr>
            <w:tcW w:w="1451" w:type="dxa"/>
          </w:tcPr>
          <w:p w14:paraId="49ABFC87" w14:textId="77777777" w:rsidR="001C42CA" w:rsidRPr="000036EF" w:rsidRDefault="001C42CA" w:rsidP="000036EF">
            <w:pPr>
              <w:spacing w:after="0" w:line="240" w:lineRule="auto"/>
              <w:jc w:val="center"/>
              <w:rPr>
                <w:rFonts w:ascii="GHEA Grapalat" w:eastAsia="Times New Roman" w:hAnsi="GHEA Grapalat" w:cs="Times New Roman"/>
                <w:sz w:val="20"/>
                <w:szCs w:val="24"/>
                <w:lang w:val="es-ES"/>
              </w:rPr>
            </w:pPr>
          </w:p>
        </w:tc>
        <w:tc>
          <w:tcPr>
            <w:tcW w:w="1530" w:type="dxa"/>
          </w:tcPr>
          <w:p w14:paraId="6603AB12" w14:textId="77777777" w:rsidR="001C42CA" w:rsidRPr="000036EF" w:rsidRDefault="001C42CA" w:rsidP="000036EF">
            <w:pPr>
              <w:spacing w:after="0" w:line="240" w:lineRule="auto"/>
              <w:jc w:val="center"/>
              <w:rPr>
                <w:rFonts w:ascii="GHEA Grapalat" w:eastAsia="Times New Roman" w:hAnsi="GHEA Grapalat" w:cs="Times New Roman"/>
                <w:sz w:val="20"/>
                <w:szCs w:val="24"/>
                <w:lang w:val="es-ES"/>
              </w:rPr>
            </w:pPr>
          </w:p>
        </w:tc>
        <w:tc>
          <w:tcPr>
            <w:tcW w:w="1169" w:type="dxa"/>
          </w:tcPr>
          <w:p w14:paraId="35C6BE30" w14:textId="77777777" w:rsidR="001C42CA" w:rsidRPr="000036EF" w:rsidRDefault="001C42CA" w:rsidP="000036EF">
            <w:pPr>
              <w:spacing w:after="0" w:line="240" w:lineRule="auto"/>
              <w:jc w:val="center"/>
              <w:rPr>
                <w:rFonts w:ascii="GHEA Grapalat" w:eastAsia="Times New Roman" w:hAnsi="GHEA Grapalat" w:cs="Times New Roman"/>
                <w:sz w:val="20"/>
                <w:szCs w:val="24"/>
                <w:lang w:val="es-ES"/>
              </w:rPr>
            </w:pPr>
          </w:p>
        </w:tc>
        <w:tc>
          <w:tcPr>
            <w:tcW w:w="982" w:type="dxa"/>
          </w:tcPr>
          <w:p w14:paraId="284806FA" w14:textId="77777777" w:rsidR="001C42CA" w:rsidRPr="000036EF" w:rsidRDefault="001C42CA" w:rsidP="000036EF">
            <w:pPr>
              <w:spacing w:after="0" w:line="240" w:lineRule="auto"/>
              <w:jc w:val="center"/>
              <w:rPr>
                <w:rFonts w:ascii="GHEA Grapalat" w:eastAsia="Times New Roman" w:hAnsi="GHEA Grapalat" w:cs="Times New Roman"/>
                <w:sz w:val="20"/>
                <w:szCs w:val="24"/>
                <w:lang w:val="pt-BR"/>
              </w:rPr>
            </w:pPr>
          </w:p>
          <w:p w14:paraId="6E4064F5" w14:textId="77777777" w:rsidR="001C42CA" w:rsidRPr="000036EF" w:rsidRDefault="001C42CA" w:rsidP="000036EF">
            <w:pPr>
              <w:spacing w:after="0" w:line="240" w:lineRule="auto"/>
              <w:jc w:val="center"/>
              <w:rPr>
                <w:rFonts w:ascii="GHEA Grapalat" w:eastAsia="Times New Roman" w:hAnsi="GHEA Grapalat" w:cs="Times New Roman"/>
                <w:sz w:val="20"/>
                <w:szCs w:val="24"/>
                <w:lang w:val="pt-BR"/>
              </w:rPr>
            </w:pPr>
          </w:p>
          <w:p w14:paraId="376DF76D" w14:textId="77777777" w:rsidR="001C42CA" w:rsidRPr="000036EF" w:rsidRDefault="001C42CA" w:rsidP="000036EF">
            <w:pPr>
              <w:spacing w:after="0" w:line="240" w:lineRule="auto"/>
              <w:jc w:val="center"/>
              <w:rPr>
                <w:rFonts w:ascii="GHEA Grapalat" w:eastAsia="Times New Roman" w:hAnsi="GHEA Grapalat" w:cs="Arial"/>
                <w:sz w:val="18"/>
                <w:szCs w:val="18"/>
                <w:lang w:val="pt-BR"/>
              </w:rPr>
            </w:pPr>
            <w:r w:rsidRPr="000036EF">
              <w:rPr>
                <w:rFonts w:ascii="GHEA Grapalat" w:eastAsia="Times New Roman" w:hAnsi="GHEA Grapalat" w:cs="Times New Roman"/>
                <w:sz w:val="20"/>
                <w:szCs w:val="24"/>
                <w:lang w:val="pt-BR"/>
              </w:rPr>
              <w:t>... %</w:t>
            </w:r>
          </w:p>
        </w:tc>
        <w:tc>
          <w:tcPr>
            <w:tcW w:w="851" w:type="dxa"/>
          </w:tcPr>
          <w:p w14:paraId="10B9E425" w14:textId="77777777" w:rsidR="001C42CA" w:rsidRPr="000036EF" w:rsidRDefault="001C42CA" w:rsidP="000036EF">
            <w:pPr>
              <w:spacing w:after="0" w:line="240" w:lineRule="auto"/>
              <w:jc w:val="center"/>
              <w:rPr>
                <w:rFonts w:ascii="GHEA Grapalat" w:eastAsia="Times New Roman" w:hAnsi="GHEA Grapalat" w:cs="Times New Roman"/>
                <w:sz w:val="20"/>
                <w:szCs w:val="24"/>
                <w:lang w:val="pt-BR"/>
              </w:rPr>
            </w:pPr>
          </w:p>
          <w:p w14:paraId="46722739" w14:textId="77777777" w:rsidR="001C42CA" w:rsidRPr="000036EF" w:rsidRDefault="001C42CA" w:rsidP="000036EF">
            <w:pPr>
              <w:spacing w:after="0" w:line="240" w:lineRule="auto"/>
              <w:jc w:val="center"/>
              <w:rPr>
                <w:rFonts w:ascii="GHEA Grapalat" w:eastAsia="Times New Roman" w:hAnsi="GHEA Grapalat" w:cs="Times New Roman"/>
                <w:sz w:val="20"/>
                <w:szCs w:val="24"/>
                <w:lang w:val="pt-BR"/>
              </w:rPr>
            </w:pPr>
          </w:p>
          <w:p w14:paraId="24578FFF" w14:textId="77777777" w:rsidR="001C42CA" w:rsidRPr="000036EF" w:rsidRDefault="001C42CA" w:rsidP="000036EF">
            <w:pPr>
              <w:spacing w:after="0" w:line="240" w:lineRule="auto"/>
              <w:jc w:val="center"/>
              <w:rPr>
                <w:rFonts w:ascii="GHEA Grapalat" w:eastAsia="Times New Roman" w:hAnsi="GHEA Grapalat" w:cs="Arial"/>
                <w:sz w:val="18"/>
                <w:szCs w:val="18"/>
                <w:lang w:val="pt-BR"/>
              </w:rPr>
            </w:pPr>
            <w:r w:rsidRPr="000036EF">
              <w:rPr>
                <w:rFonts w:ascii="GHEA Grapalat" w:eastAsia="Times New Roman" w:hAnsi="GHEA Grapalat" w:cs="Times New Roman"/>
                <w:sz w:val="20"/>
                <w:szCs w:val="24"/>
                <w:lang w:val="pt-BR"/>
              </w:rPr>
              <w:t>... %</w:t>
            </w:r>
          </w:p>
        </w:tc>
        <w:tc>
          <w:tcPr>
            <w:tcW w:w="850" w:type="dxa"/>
          </w:tcPr>
          <w:p w14:paraId="4E3BFEC1" w14:textId="77777777" w:rsidR="001C42CA" w:rsidRPr="000036EF" w:rsidRDefault="001C42CA" w:rsidP="000036EF">
            <w:pPr>
              <w:spacing w:after="0" w:line="240" w:lineRule="auto"/>
              <w:jc w:val="center"/>
              <w:rPr>
                <w:rFonts w:ascii="GHEA Grapalat" w:eastAsia="Times New Roman" w:hAnsi="GHEA Grapalat" w:cs="Times New Roman"/>
                <w:sz w:val="20"/>
                <w:szCs w:val="24"/>
                <w:lang w:val="pt-BR"/>
              </w:rPr>
            </w:pPr>
          </w:p>
          <w:p w14:paraId="6EA91923" w14:textId="77777777" w:rsidR="001C42CA" w:rsidRPr="000036EF" w:rsidRDefault="001C42CA" w:rsidP="000036EF">
            <w:pPr>
              <w:spacing w:after="0" w:line="240" w:lineRule="auto"/>
              <w:jc w:val="center"/>
              <w:rPr>
                <w:rFonts w:ascii="GHEA Grapalat" w:eastAsia="Times New Roman" w:hAnsi="GHEA Grapalat" w:cs="Times New Roman"/>
                <w:sz w:val="20"/>
                <w:szCs w:val="24"/>
                <w:lang w:val="pt-BR"/>
              </w:rPr>
            </w:pPr>
          </w:p>
          <w:p w14:paraId="68364A8D" w14:textId="77777777" w:rsidR="001C42CA" w:rsidRPr="000036EF" w:rsidRDefault="001C42CA" w:rsidP="000036EF">
            <w:pPr>
              <w:spacing w:after="0" w:line="240" w:lineRule="auto"/>
              <w:jc w:val="center"/>
              <w:rPr>
                <w:rFonts w:ascii="GHEA Grapalat" w:eastAsia="Times New Roman" w:hAnsi="GHEA Grapalat" w:cs="Arial"/>
                <w:sz w:val="18"/>
                <w:szCs w:val="18"/>
                <w:lang w:val="pt-BR"/>
              </w:rPr>
            </w:pPr>
            <w:r w:rsidRPr="000036EF">
              <w:rPr>
                <w:rFonts w:ascii="GHEA Grapalat" w:eastAsia="Times New Roman" w:hAnsi="GHEA Grapalat" w:cs="Times New Roman"/>
                <w:sz w:val="20"/>
                <w:szCs w:val="24"/>
                <w:lang w:val="pt-BR"/>
              </w:rPr>
              <w:t>... %</w:t>
            </w:r>
          </w:p>
        </w:tc>
        <w:tc>
          <w:tcPr>
            <w:tcW w:w="709" w:type="dxa"/>
          </w:tcPr>
          <w:p w14:paraId="05D6E05D" w14:textId="77777777" w:rsidR="001C42CA" w:rsidRPr="000036EF" w:rsidRDefault="001C42CA" w:rsidP="000036EF">
            <w:pPr>
              <w:spacing w:after="0" w:line="240" w:lineRule="auto"/>
              <w:jc w:val="center"/>
              <w:rPr>
                <w:rFonts w:ascii="GHEA Grapalat" w:eastAsia="Times New Roman" w:hAnsi="GHEA Grapalat" w:cs="Times New Roman"/>
                <w:sz w:val="20"/>
                <w:szCs w:val="24"/>
                <w:lang w:val="pt-BR"/>
              </w:rPr>
            </w:pPr>
          </w:p>
          <w:p w14:paraId="1F69FACC" w14:textId="77777777" w:rsidR="001C42CA" w:rsidRPr="000036EF" w:rsidRDefault="001C42CA" w:rsidP="000036EF">
            <w:pPr>
              <w:spacing w:after="0" w:line="240" w:lineRule="auto"/>
              <w:jc w:val="center"/>
              <w:rPr>
                <w:rFonts w:ascii="GHEA Grapalat" w:eastAsia="Times New Roman" w:hAnsi="GHEA Grapalat" w:cs="Times New Roman"/>
                <w:sz w:val="20"/>
                <w:szCs w:val="24"/>
                <w:lang w:val="pt-BR"/>
              </w:rPr>
            </w:pPr>
          </w:p>
          <w:p w14:paraId="3FC721A0" w14:textId="77777777" w:rsidR="001C42CA" w:rsidRPr="000036EF" w:rsidRDefault="001C42CA" w:rsidP="000036EF">
            <w:pPr>
              <w:spacing w:after="0" w:line="240" w:lineRule="auto"/>
              <w:jc w:val="center"/>
              <w:rPr>
                <w:rFonts w:ascii="GHEA Grapalat" w:eastAsia="Times New Roman" w:hAnsi="GHEA Grapalat" w:cs="Arial"/>
                <w:sz w:val="18"/>
                <w:szCs w:val="18"/>
                <w:lang w:val="pt-BR"/>
              </w:rPr>
            </w:pPr>
            <w:r w:rsidRPr="000036EF">
              <w:rPr>
                <w:rFonts w:ascii="GHEA Grapalat" w:eastAsia="Times New Roman" w:hAnsi="GHEA Grapalat" w:cs="Times New Roman"/>
                <w:sz w:val="20"/>
                <w:szCs w:val="24"/>
                <w:lang w:val="pt-BR"/>
              </w:rPr>
              <w:t>... %</w:t>
            </w:r>
          </w:p>
        </w:tc>
        <w:tc>
          <w:tcPr>
            <w:tcW w:w="850" w:type="dxa"/>
          </w:tcPr>
          <w:p w14:paraId="5561D5D5" w14:textId="77777777" w:rsidR="001C42CA" w:rsidRPr="000036EF" w:rsidRDefault="001C42CA" w:rsidP="000036EF">
            <w:pPr>
              <w:spacing w:after="0" w:line="240" w:lineRule="auto"/>
              <w:jc w:val="center"/>
              <w:rPr>
                <w:rFonts w:ascii="GHEA Grapalat" w:eastAsia="Times New Roman" w:hAnsi="GHEA Grapalat" w:cs="Times New Roman"/>
                <w:sz w:val="20"/>
                <w:szCs w:val="24"/>
                <w:lang w:val="pt-BR"/>
              </w:rPr>
            </w:pPr>
          </w:p>
          <w:p w14:paraId="25553D00" w14:textId="77777777" w:rsidR="001C42CA" w:rsidRPr="000036EF" w:rsidRDefault="001C42CA" w:rsidP="000036EF">
            <w:pPr>
              <w:spacing w:after="0" w:line="240" w:lineRule="auto"/>
              <w:jc w:val="center"/>
              <w:rPr>
                <w:rFonts w:ascii="GHEA Grapalat" w:eastAsia="Times New Roman" w:hAnsi="GHEA Grapalat" w:cs="Times New Roman"/>
                <w:sz w:val="20"/>
                <w:szCs w:val="24"/>
                <w:lang w:val="pt-BR"/>
              </w:rPr>
            </w:pPr>
          </w:p>
          <w:p w14:paraId="5211DCB3" w14:textId="77777777" w:rsidR="001C42CA" w:rsidRPr="000036EF" w:rsidRDefault="001C42CA" w:rsidP="000036EF">
            <w:pPr>
              <w:spacing w:after="0" w:line="240" w:lineRule="auto"/>
              <w:jc w:val="center"/>
              <w:rPr>
                <w:rFonts w:ascii="GHEA Grapalat" w:eastAsia="Times New Roman" w:hAnsi="GHEA Grapalat" w:cs="Arial"/>
                <w:sz w:val="18"/>
                <w:szCs w:val="18"/>
                <w:lang w:val="pt-BR"/>
              </w:rPr>
            </w:pPr>
            <w:r w:rsidRPr="000036EF">
              <w:rPr>
                <w:rFonts w:ascii="GHEA Grapalat" w:eastAsia="Times New Roman" w:hAnsi="GHEA Grapalat" w:cs="Times New Roman"/>
                <w:sz w:val="20"/>
                <w:szCs w:val="24"/>
                <w:lang w:val="pt-BR"/>
              </w:rPr>
              <w:t>... %</w:t>
            </w:r>
          </w:p>
        </w:tc>
        <w:tc>
          <w:tcPr>
            <w:tcW w:w="892" w:type="dxa"/>
          </w:tcPr>
          <w:p w14:paraId="124CA59B" w14:textId="77777777" w:rsidR="001C42CA" w:rsidRPr="000036EF" w:rsidRDefault="001C42CA" w:rsidP="000036EF">
            <w:pPr>
              <w:spacing w:after="0" w:line="240" w:lineRule="auto"/>
              <w:jc w:val="center"/>
              <w:rPr>
                <w:rFonts w:ascii="GHEA Grapalat" w:eastAsia="Times New Roman" w:hAnsi="GHEA Grapalat" w:cs="Times New Roman"/>
                <w:sz w:val="20"/>
                <w:szCs w:val="24"/>
                <w:lang w:val="pt-BR"/>
              </w:rPr>
            </w:pPr>
          </w:p>
          <w:p w14:paraId="2179F856" w14:textId="77777777" w:rsidR="001C42CA" w:rsidRPr="000036EF" w:rsidRDefault="001C42CA" w:rsidP="000036EF">
            <w:pPr>
              <w:spacing w:after="0" w:line="240" w:lineRule="auto"/>
              <w:jc w:val="center"/>
              <w:rPr>
                <w:rFonts w:ascii="GHEA Grapalat" w:eastAsia="Times New Roman" w:hAnsi="GHEA Grapalat" w:cs="Times New Roman"/>
                <w:sz w:val="20"/>
                <w:szCs w:val="24"/>
                <w:lang w:val="pt-BR"/>
              </w:rPr>
            </w:pPr>
          </w:p>
          <w:p w14:paraId="5F38CA97" w14:textId="77777777" w:rsidR="001C42CA" w:rsidRPr="000036EF" w:rsidRDefault="001C42CA" w:rsidP="000036EF">
            <w:pPr>
              <w:spacing w:after="0" w:line="240" w:lineRule="auto"/>
              <w:jc w:val="center"/>
              <w:rPr>
                <w:rFonts w:ascii="GHEA Grapalat" w:eastAsia="Times New Roman" w:hAnsi="GHEA Grapalat" w:cs="Arial"/>
                <w:sz w:val="18"/>
                <w:szCs w:val="18"/>
                <w:lang w:val="pt-BR"/>
              </w:rPr>
            </w:pPr>
            <w:r w:rsidRPr="000036EF">
              <w:rPr>
                <w:rFonts w:ascii="GHEA Grapalat" w:eastAsia="Times New Roman" w:hAnsi="GHEA Grapalat" w:cs="Times New Roman"/>
                <w:sz w:val="20"/>
                <w:szCs w:val="24"/>
                <w:lang w:val="pt-BR"/>
              </w:rPr>
              <w:t>... %</w:t>
            </w:r>
          </w:p>
        </w:tc>
        <w:tc>
          <w:tcPr>
            <w:tcW w:w="1348" w:type="dxa"/>
          </w:tcPr>
          <w:p w14:paraId="20C0EA69" w14:textId="77777777" w:rsidR="001C42CA" w:rsidRPr="000036EF" w:rsidRDefault="001C42CA" w:rsidP="000036EF">
            <w:pPr>
              <w:spacing w:after="0" w:line="240" w:lineRule="auto"/>
              <w:jc w:val="center"/>
              <w:rPr>
                <w:rFonts w:ascii="GHEA Grapalat" w:eastAsia="Times New Roman" w:hAnsi="GHEA Grapalat" w:cs="Times New Roman"/>
                <w:sz w:val="20"/>
                <w:szCs w:val="24"/>
                <w:lang w:val="pt-BR"/>
              </w:rPr>
            </w:pPr>
          </w:p>
          <w:p w14:paraId="23ED72AC" w14:textId="77777777" w:rsidR="001C42CA" w:rsidRPr="000036EF" w:rsidRDefault="001C42CA" w:rsidP="000036EF">
            <w:pPr>
              <w:spacing w:after="0" w:line="240" w:lineRule="auto"/>
              <w:jc w:val="center"/>
              <w:rPr>
                <w:rFonts w:ascii="GHEA Grapalat" w:eastAsia="Times New Roman" w:hAnsi="GHEA Grapalat" w:cs="Times New Roman"/>
                <w:sz w:val="20"/>
                <w:szCs w:val="24"/>
                <w:lang w:val="pt-BR"/>
              </w:rPr>
            </w:pPr>
          </w:p>
          <w:p w14:paraId="6754F09F" w14:textId="77777777" w:rsidR="001C42CA" w:rsidRPr="000036EF" w:rsidRDefault="001C42CA" w:rsidP="000036EF">
            <w:pPr>
              <w:spacing w:after="0" w:line="240" w:lineRule="auto"/>
              <w:jc w:val="center"/>
              <w:rPr>
                <w:rFonts w:ascii="GHEA Grapalat" w:eastAsia="Times New Roman" w:hAnsi="GHEA Grapalat" w:cs="Times New Roman"/>
                <w:b/>
                <w:sz w:val="24"/>
                <w:szCs w:val="24"/>
                <w:lang w:val="pt-BR"/>
              </w:rPr>
            </w:pPr>
            <w:r w:rsidRPr="000036EF">
              <w:rPr>
                <w:rFonts w:ascii="GHEA Grapalat" w:eastAsia="Times New Roman" w:hAnsi="GHEA Grapalat" w:cs="Times New Roman"/>
                <w:sz w:val="20"/>
                <w:szCs w:val="24"/>
                <w:lang w:val="pt-BR"/>
              </w:rPr>
              <w:t>... %</w:t>
            </w:r>
          </w:p>
        </w:tc>
      </w:tr>
    </w:tbl>
    <w:p w14:paraId="52CE0E8B" w14:textId="77777777" w:rsidR="000036EF" w:rsidRPr="000036EF" w:rsidRDefault="000036EF" w:rsidP="000036EF">
      <w:pPr>
        <w:spacing w:after="0" w:line="240" w:lineRule="auto"/>
        <w:rPr>
          <w:rFonts w:ascii="GHEA Grapalat" w:eastAsia="Times New Roman" w:hAnsi="GHEA Grapalat" w:cs="Times New Roman"/>
          <w:i/>
          <w:sz w:val="18"/>
          <w:szCs w:val="18"/>
        </w:rPr>
      </w:pPr>
    </w:p>
    <w:p w14:paraId="4610D1AC" w14:textId="77777777" w:rsidR="000036EF" w:rsidRPr="000036EF" w:rsidRDefault="000036EF" w:rsidP="000036EF">
      <w:pPr>
        <w:spacing w:after="0" w:line="240" w:lineRule="auto"/>
        <w:jc w:val="both"/>
        <w:rPr>
          <w:rFonts w:ascii="GHEA Grapalat" w:eastAsia="Times New Roman" w:hAnsi="GHEA Grapalat" w:cs="Sylfaen"/>
          <w:i/>
          <w:sz w:val="18"/>
          <w:szCs w:val="18"/>
          <w:lang w:val="pt-BR"/>
        </w:rPr>
      </w:pPr>
      <w:r w:rsidRPr="000036EF">
        <w:rPr>
          <w:rFonts w:ascii="GHEA Grapalat" w:eastAsia="Times New Roman" w:hAnsi="GHEA Grapalat" w:cs="Times New Roman"/>
          <w:i/>
          <w:sz w:val="18"/>
          <w:szCs w:val="18"/>
        </w:rPr>
        <w:t xml:space="preserve">* </w:t>
      </w:r>
      <w:r w:rsidRPr="000036EF">
        <w:rPr>
          <w:rFonts w:ascii="GHEA Grapalat" w:eastAsia="Times New Roman" w:hAnsi="GHEA Grapalat" w:cs="Sylfaen"/>
          <w:i/>
          <w:sz w:val="18"/>
          <w:szCs w:val="18"/>
          <w:lang w:val="pt-BR"/>
        </w:rPr>
        <w:t>Վճարման</w:t>
      </w:r>
      <w:r w:rsidRPr="000036EF">
        <w:rPr>
          <w:rFonts w:ascii="GHEA Grapalat" w:eastAsia="Times New Roman" w:hAnsi="GHEA Grapalat" w:cs="Times Armenian"/>
          <w:i/>
          <w:sz w:val="18"/>
          <w:szCs w:val="18"/>
        </w:rPr>
        <w:t xml:space="preserve"> </w:t>
      </w:r>
      <w:r w:rsidRPr="000036EF">
        <w:rPr>
          <w:rFonts w:ascii="GHEA Grapalat" w:eastAsia="Times New Roman" w:hAnsi="GHEA Grapalat" w:cs="Sylfaen"/>
          <w:i/>
          <w:sz w:val="18"/>
          <w:szCs w:val="18"/>
          <w:lang w:val="pt-BR"/>
        </w:rPr>
        <w:t>ենթակա</w:t>
      </w:r>
      <w:r w:rsidRPr="000036EF">
        <w:rPr>
          <w:rFonts w:ascii="GHEA Grapalat" w:eastAsia="Times New Roman" w:hAnsi="GHEA Grapalat" w:cs="Times Armenian"/>
          <w:i/>
          <w:sz w:val="18"/>
          <w:szCs w:val="18"/>
        </w:rPr>
        <w:t xml:space="preserve"> </w:t>
      </w:r>
      <w:r w:rsidRPr="000036EF">
        <w:rPr>
          <w:rFonts w:ascii="GHEA Grapalat" w:eastAsia="Times New Roman" w:hAnsi="GHEA Grapalat" w:cs="Sylfaen"/>
          <w:i/>
          <w:sz w:val="18"/>
          <w:szCs w:val="18"/>
          <w:lang w:val="pt-BR"/>
        </w:rPr>
        <w:t>գումարները</w:t>
      </w:r>
      <w:r w:rsidRPr="000036EF">
        <w:rPr>
          <w:rFonts w:ascii="GHEA Grapalat" w:eastAsia="Times New Roman" w:hAnsi="GHEA Grapalat" w:cs="Times Armenian"/>
          <w:i/>
          <w:sz w:val="18"/>
          <w:szCs w:val="18"/>
        </w:rPr>
        <w:t xml:space="preserve"> </w:t>
      </w:r>
      <w:r w:rsidRPr="000036EF">
        <w:rPr>
          <w:rFonts w:ascii="GHEA Grapalat" w:eastAsia="Times New Roman" w:hAnsi="GHEA Grapalat" w:cs="Sylfaen"/>
          <w:i/>
          <w:sz w:val="18"/>
          <w:szCs w:val="18"/>
          <w:lang w:val="pt-BR"/>
        </w:rPr>
        <w:t>ներկայացվում են աճողական</w:t>
      </w:r>
      <w:r w:rsidRPr="000036EF">
        <w:rPr>
          <w:rFonts w:ascii="GHEA Grapalat" w:eastAsia="Times New Roman" w:hAnsi="GHEA Grapalat" w:cs="Times Armenian"/>
          <w:i/>
          <w:sz w:val="18"/>
          <w:szCs w:val="18"/>
        </w:rPr>
        <w:t xml:space="preserve"> </w:t>
      </w:r>
      <w:r w:rsidRPr="000036EF">
        <w:rPr>
          <w:rFonts w:ascii="GHEA Grapalat" w:eastAsia="Times New Roman"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0E4891E6" w14:textId="77777777" w:rsidR="000036EF" w:rsidRPr="000036EF" w:rsidRDefault="000036EF" w:rsidP="000036EF">
      <w:pPr>
        <w:spacing w:after="0" w:line="240" w:lineRule="auto"/>
        <w:jc w:val="both"/>
        <w:rPr>
          <w:rFonts w:ascii="GHEA Grapalat" w:eastAsia="Times New Roman" w:hAnsi="GHEA Grapalat" w:cs="Times New Roman"/>
          <w:i/>
          <w:sz w:val="18"/>
          <w:szCs w:val="18"/>
          <w:lang w:val="pt-BR"/>
        </w:rPr>
      </w:pPr>
      <w:r w:rsidRPr="000036EF">
        <w:rPr>
          <w:rFonts w:ascii="GHEA Grapalat" w:eastAsia="Times New Roman"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1111D2F0" w14:textId="77777777" w:rsidR="000036EF" w:rsidRPr="000036EF" w:rsidRDefault="000036EF" w:rsidP="000036EF">
      <w:pPr>
        <w:spacing w:after="0" w:line="240" w:lineRule="auto"/>
        <w:jc w:val="center"/>
        <w:rPr>
          <w:rFonts w:ascii="GHEA Grapalat" w:eastAsia="Times New Roman" w:hAnsi="GHEA Grapalat" w:cs="Times New Roman"/>
          <w:sz w:val="20"/>
          <w:szCs w:val="24"/>
          <w:lang w:val="es-ES"/>
        </w:rPr>
      </w:pPr>
    </w:p>
    <w:p w14:paraId="73D6055F" w14:textId="77777777" w:rsidR="000036EF" w:rsidRPr="000036EF" w:rsidRDefault="000036EF" w:rsidP="000036EF">
      <w:pPr>
        <w:spacing w:after="0" w:line="240" w:lineRule="auto"/>
        <w:jc w:val="right"/>
        <w:rPr>
          <w:rFonts w:ascii="GHEA Grapalat" w:eastAsia="Times New Roman" w:hAnsi="GHEA Grapalat" w:cs="Times New Roman"/>
          <w:sz w:val="20"/>
          <w:szCs w:val="24"/>
          <w:lang w:val="es-ES"/>
        </w:rPr>
      </w:pPr>
    </w:p>
    <w:tbl>
      <w:tblPr>
        <w:tblW w:w="9639" w:type="dxa"/>
        <w:jc w:val="center"/>
        <w:tblLayout w:type="fixed"/>
        <w:tblLook w:val="0000" w:firstRow="0" w:lastRow="0" w:firstColumn="0" w:lastColumn="0" w:noHBand="0" w:noVBand="0"/>
      </w:tblPr>
      <w:tblGrid>
        <w:gridCol w:w="4536"/>
        <w:gridCol w:w="760"/>
        <w:gridCol w:w="4343"/>
      </w:tblGrid>
      <w:tr w:rsidR="000036EF" w:rsidRPr="000036EF" w14:paraId="5E5EB42B" w14:textId="77777777" w:rsidTr="00E27A65">
        <w:trPr>
          <w:jc w:val="center"/>
        </w:trPr>
        <w:tc>
          <w:tcPr>
            <w:tcW w:w="4536" w:type="dxa"/>
          </w:tcPr>
          <w:p w14:paraId="7498F296" w14:textId="77777777" w:rsidR="000036EF" w:rsidRPr="000036EF" w:rsidRDefault="000036EF" w:rsidP="000036EF">
            <w:pPr>
              <w:spacing w:after="0" w:line="360" w:lineRule="auto"/>
              <w:jc w:val="center"/>
              <w:rPr>
                <w:rFonts w:ascii="GHEA Grapalat" w:eastAsia="Times New Roman" w:hAnsi="GHEA Grapalat" w:cs="Sylfaen"/>
                <w:b/>
                <w:bCs/>
                <w:sz w:val="24"/>
                <w:szCs w:val="24"/>
                <w:lang w:val="nb-NO"/>
              </w:rPr>
            </w:pPr>
            <w:r w:rsidRPr="000036EF">
              <w:rPr>
                <w:rFonts w:ascii="GHEA Grapalat" w:eastAsia="Times New Roman" w:hAnsi="GHEA Grapalat" w:cs="Sylfaen"/>
                <w:b/>
                <w:bCs/>
                <w:sz w:val="24"/>
                <w:szCs w:val="24"/>
                <w:lang w:val="nb-NO"/>
              </w:rPr>
              <w:t>ՊԱՏՎԻՐԱՏՈՒ</w:t>
            </w:r>
          </w:p>
          <w:p w14:paraId="2A9F660B" w14:textId="77777777" w:rsidR="000036EF" w:rsidRPr="000036EF" w:rsidRDefault="000036EF" w:rsidP="000036EF">
            <w:pPr>
              <w:spacing w:after="0" w:line="240" w:lineRule="auto"/>
              <w:rPr>
                <w:rFonts w:ascii="GHEA Grapalat" w:eastAsia="Times New Roman" w:hAnsi="GHEA Grapalat" w:cs="Times New Roman"/>
                <w:lang w:val="ru-RU"/>
              </w:rPr>
            </w:pPr>
          </w:p>
          <w:p w14:paraId="401A9015" w14:textId="77777777" w:rsidR="000036EF" w:rsidRPr="000036EF" w:rsidRDefault="000036EF" w:rsidP="000036EF">
            <w:pPr>
              <w:spacing w:after="0" w:line="240" w:lineRule="auto"/>
              <w:rPr>
                <w:rFonts w:ascii="GHEA Grapalat" w:eastAsia="Times New Roman" w:hAnsi="GHEA Grapalat" w:cs="Times New Roman"/>
                <w:sz w:val="24"/>
                <w:szCs w:val="24"/>
                <w:lang w:val="ru-RU"/>
              </w:rPr>
            </w:pPr>
          </w:p>
          <w:p w14:paraId="56165889" w14:textId="77777777" w:rsidR="000036EF" w:rsidRPr="000036EF" w:rsidRDefault="000036EF" w:rsidP="000036EF">
            <w:pPr>
              <w:spacing w:after="0" w:line="240" w:lineRule="auto"/>
              <w:jc w:val="center"/>
              <w:rPr>
                <w:rFonts w:ascii="GHEA Grapalat" w:eastAsia="Times New Roman" w:hAnsi="GHEA Grapalat" w:cs="Times New Roman"/>
                <w:sz w:val="24"/>
                <w:szCs w:val="24"/>
                <w:lang w:val="ru-RU"/>
              </w:rPr>
            </w:pPr>
            <w:r w:rsidRPr="000036EF">
              <w:rPr>
                <w:rFonts w:ascii="GHEA Grapalat" w:eastAsia="Times New Roman" w:hAnsi="GHEA Grapalat" w:cs="Times New Roman"/>
                <w:sz w:val="24"/>
                <w:szCs w:val="24"/>
                <w:lang w:val="ru-RU"/>
              </w:rPr>
              <w:t>---------------------------------</w:t>
            </w:r>
          </w:p>
          <w:p w14:paraId="324F509E" w14:textId="77777777" w:rsidR="000036EF" w:rsidRPr="000036EF" w:rsidRDefault="000036EF" w:rsidP="000036EF">
            <w:pPr>
              <w:spacing w:after="0" w:line="240" w:lineRule="auto"/>
              <w:jc w:val="center"/>
              <w:rPr>
                <w:rFonts w:ascii="GHEA Grapalat" w:eastAsia="Times New Roman" w:hAnsi="GHEA Grapalat" w:cs="Times New Roman"/>
                <w:sz w:val="18"/>
                <w:szCs w:val="18"/>
              </w:rPr>
            </w:pPr>
            <w:r w:rsidRPr="000036EF">
              <w:rPr>
                <w:rFonts w:ascii="GHEA Grapalat" w:eastAsia="Times New Roman" w:hAnsi="GHEA Grapalat" w:cs="Times New Roman"/>
                <w:sz w:val="18"/>
                <w:szCs w:val="18"/>
              </w:rPr>
              <w:t>/</w:t>
            </w:r>
            <w:r w:rsidRPr="000036EF">
              <w:rPr>
                <w:rFonts w:ascii="GHEA Grapalat" w:eastAsia="Times New Roman" w:hAnsi="GHEA Grapalat" w:cs="Sylfaen"/>
                <w:sz w:val="18"/>
                <w:szCs w:val="18"/>
                <w:lang w:val="ru-RU"/>
              </w:rPr>
              <w:t>ստորագրություն</w:t>
            </w:r>
            <w:r w:rsidRPr="000036EF">
              <w:rPr>
                <w:rFonts w:ascii="GHEA Grapalat" w:eastAsia="Times New Roman" w:hAnsi="GHEA Grapalat" w:cs="Times New Roman"/>
                <w:sz w:val="18"/>
                <w:szCs w:val="18"/>
              </w:rPr>
              <w:t>/</w:t>
            </w:r>
          </w:p>
          <w:p w14:paraId="27D496DD" w14:textId="77777777" w:rsidR="000036EF" w:rsidRPr="000036EF" w:rsidRDefault="000036EF" w:rsidP="000036EF">
            <w:pPr>
              <w:spacing w:after="0" w:line="240" w:lineRule="auto"/>
              <w:jc w:val="center"/>
              <w:rPr>
                <w:rFonts w:ascii="GHEA Grapalat" w:eastAsia="Times New Roman" w:hAnsi="GHEA Grapalat" w:cs="Times New Roman"/>
                <w:sz w:val="18"/>
                <w:szCs w:val="18"/>
                <w:lang w:val="ru-RU"/>
              </w:rPr>
            </w:pPr>
            <w:r w:rsidRPr="000036EF">
              <w:rPr>
                <w:rFonts w:ascii="GHEA Grapalat" w:eastAsia="Times New Roman" w:hAnsi="GHEA Grapalat" w:cs="Sylfaen"/>
                <w:sz w:val="18"/>
                <w:szCs w:val="18"/>
                <w:lang w:val="ru-RU"/>
              </w:rPr>
              <w:t>Կ</w:t>
            </w:r>
            <w:r w:rsidRPr="000036EF">
              <w:rPr>
                <w:rFonts w:ascii="GHEA Grapalat" w:eastAsia="Times New Roman" w:hAnsi="GHEA Grapalat" w:cs="Times New Roman"/>
                <w:sz w:val="18"/>
                <w:szCs w:val="18"/>
                <w:lang w:val="ru-RU"/>
              </w:rPr>
              <w:t>.</w:t>
            </w:r>
            <w:r w:rsidRPr="000036EF">
              <w:rPr>
                <w:rFonts w:ascii="GHEA Grapalat" w:eastAsia="Times New Roman" w:hAnsi="GHEA Grapalat" w:cs="Sylfaen"/>
                <w:sz w:val="18"/>
                <w:szCs w:val="18"/>
                <w:lang w:val="ru-RU"/>
              </w:rPr>
              <w:t>Տ</w:t>
            </w:r>
          </w:p>
        </w:tc>
        <w:tc>
          <w:tcPr>
            <w:tcW w:w="760" w:type="dxa"/>
          </w:tcPr>
          <w:p w14:paraId="21AC717B" w14:textId="77777777" w:rsidR="000036EF" w:rsidRPr="000036EF" w:rsidRDefault="000036EF" w:rsidP="000036EF">
            <w:pPr>
              <w:spacing w:after="0" w:line="360" w:lineRule="auto"/>
              <w:jc w:val="center"/>
              <w:rPr>
                <w:rFonts w:ascii="GHEA Grapalat" w:eastAsia="Times New Roman" w:hAnsi="GHEA Grapalat" w:cs="Times New Roman"/>
                <w:sz w:val="24"/>
                <w:szCs w:val="24"/>
                <w:lang w:val="ru-RU"/>
              </w:rPr>
            </w:pPr>
          </w:p>
        </w:tc>
        <w:tc>
          <w:tcPr>
            <w:tcW w:w="4343" w:type="dxa"/>
          </w:tcPr>
          <w:p w14:paraId="6F8A4350" w14:textId="77777777" w:rsidR="000036EF" w:rsidRPr="000036EF" w:rsidRDefault="000036EF" w:rsidP="000036EF">
            <w:pPr>
              <w:spacing w:after="0" w:line="360" w:lineRule="auto"/>
              <w:jc w:val="center"/>
              <w:rPr>
                <w:rFonts w:ascii="GHEA Grapalat" w:eastAsia="Times New Roman" w:hAnsi="GHEA Grapalat" w:cs="Sylfaen"/>
                <w:b/>
                <w:bCs/>
                <w:sz w:val="24"/>
                <w:szCs w:val="24"/>
                <w:lang w:val="ru-RU"/>
              </w:rPr>
            </w:pPr>
            <w:r w:rsidRPr="000036EF">
              <w:rPr>
                <w:rFonts w:ascii="GHEA Grapalat" w:eastAsia="Times New Roman" w:hAnsi="GHEA Grapalat" w:cs="Sylfaen"/>
                <w:b/>
                <w:bCs/>
                <w:sz w:val="24"/>
                <w:szCs w:val="24"/>
                <w:lang w:val="pt-BR"/>
              </w:rPr>
              <w:t>ԿԱՊԱԼԱՌՈՒ</w:t>
            </w:r>
          </w:p>
          <w:p w14:paraId="264546C8" w14:textId="77777777" w:rsidR="000036EF" w:rsidRPr="000036EF" w:rsidRDefault="000036EF" w:rsidP="000036EF">
            <w:pPr>
              <w:spacing w:after="0" w:line="240" w:lineRule="auto"/>
              <w:jc w:val="center"/>
              <w:rPr>
                <w:rFonts w:ascii="GHEA Grapalat" w:eastAsia="Times New Roman" w:hAnsi="GHEA Grapalat" w:cs="Times New Roman"/>
                <w:sz w:val="24"/>
                <w:szCs w:val="24"/>
                <w:lang w:val="ru-RU"/>
              </w:rPr>
            </w:pPr>
          </w:p>
          <w:p w14:paraId="4AB91DBA" w14:textId="77777777" w:rsidR="000036EF" w:rsidRPr="000036EF" w:rsidRDefault="000036EF" w:rsidP="000036EF">
            <w:pPr>
              <w:spacing w:after="0" w:line="240" w:lineRule="auto"/>
              <w:jc w:val="center"/>
              <w:rPr>
                <w:rFonts w:ascii="GHEA Grapalat" w:eastAsia="Times New Roman" w:hAnsi="GHEA Grapalat" w:cs="Times New Roman"/>
                <w:sz w:val="24"/>
                <w:szCs w:val="24"/>
                <w:lang w:val="ru-RU"/>
              </w:rPr>
            </w:pPr>
          </w:p>
          <w:p w14:paraId="3AB655D1" w14:textId="77777777" w:rsidR="000036EF" w:rsidRPr="000036EF" w:rsidRDefault="000036EF" w:rsidP="000036EF">
            <w:pPr>
              <w:spacing w:after="0" w:line="240" w:lineRule="auto"/>
              <w:jc w:val="center"/>
              <w:rPr>
                <w:rFonts w:ascii="GHEA Grapalat" w:eastAsia="Times New Roman" w:hAnsi="GHEA Grapalat" w:cs="Times New Roman"/>
                <w:sz w:val="24"/>
                <w:szCs w:val="24"/>
                <w:lang w:val="ru-RU"/>
              </w:rPr>
            </w:pPr>
            <w:r w:rsidRPr="000036EF">
              <w:rPr>
                <w:rFonts w:ascii="GHEA Grapalat" w:eastAsia="Times New Roman" w:hAnsi="GHEA Grapalat" w:cs="Times New Roman"/>
                <w:sz w:val="24"/>
                <w:szCs w:val="24"/>
                <w:lang w:val="ru-RU"/>
              </w:rPr>
              <w:t>---------------------------------</w:t>
            </w:r>
          </w:p>
          <w:p w14:paraId="00070653" w14:textId="77777777" w:rsidR="000036EF" w:rsidRPr="000036EF" w:rsidRDefault="000036EF" w:rsidP="000036EF">
            <w:pPr>
              <w:spacing w:after="0" w:line="240" w:lineRule="auto"/>
              <w:jc w:val="center"/>
              <w:rPr>
                <w:rFonts w:ascii="GHEA Grapalat" w:eastAsia="Times New Roman" w:hAnsi="GHEA Grapalat" w:cs="Times New Roman"/>
                <w:sz w:val="18"/>
                <w:szCs w:val="18"/>
              </w:rPr>
            </w:pPr>
            <w:r w:rsidRPr="000036EF">
              <w:rPr>
                <w:rFonts w:ascii="GHEA Grapalat" w:eastAsia="Times New Roman" w:hAnsi="GHEA Grapalat" w:cs="Times New Roman"/>
                <w:sz w:val="18"/>
                <w:szCs w:val="18"/>
              </w:rPr>
              <w:t>/</w:t>
            </w:r>
            <w:r w:rsidRPr="000036EF">
              <w:rPr>
                <w:rFonts w:ascii="GHEA Grapalat" w:eastAsia="Times New Roman" w:hAnsi="GHEA Grapalat" w:cs="Sylfaen"/>
                <w:sz w:val="18"/>
                <w:szCs w:val="18"/>
                <w:lang w:val="ru-RU"/>
              </w:rPr>
              <w:t>ստորագրություն</w:t>
            </w:r>
            <w:r w:rsidRPr="000036EF">
              <w:rPr>
                <w:rFonts w:ascii="GHEA Grapalat" w:eastAsia="Times New Roman" w:hAnsi="GHEA Grapalat" w:cs="Times New Roman"/>
                <w:sz w:val="18"/>
                <w:szCs w:val="18"/>
              </w:rPr>
              <w:t>/</w:t>
            </w:r>
          </w:p>
          <w:p w14:paraId="288A5800" w14:textId="77777777" w:rsidR="000036EF" w:rsidRPr="000036EF" w:rsidRDefault="000036EF" w:rsidP="000036EF">
            <w:pPr>
              <w:spacing w:after="0" w:line="240" w:lineRule="auto"/>
              <w:jc w:val="center"/>
              <w:rPr>
                <w:rFonts w:ascii="GHEA Grapalat" w:eastAsia="Times New Roman" w:hAnsi="GHEA Grapalat" w:cs="Times New Roman"/>
                <w:lang w:val="ru-RU"/>
              </w:rPr>
            </w:pPr>
            <w:r w:rsidRPr="000036EF">
              <w:rPr>
                <w:rFonts w:ascii="GHEA Grapalat" w:eastAsia="Times New Roman" w:hAnsi="GHEA Grapalat" w:cs="Sylfaen"/>
                <w:sz w:val="18"/>
                <w:szCs w:val="18"/>
                <w:lang w:val="ru-RU"/>
              </w:rPr>
              <w:t>Կ</w:t>
            </w:r>
            <w:r w:rsidRPr="000036EF">
              <w:rPr>
                <w:rFonts w:ascii="GHEA Grapalat" w:eastAsia="Times New Roman" w:hAnsi="GHEA Grapalat" w:cs="Times New Roman"/>
                <w:sz w:val="18"/>
                <w:szCs w:val="18"/>
                <w:lang w:val="ru-RU"/>
              </w:rPr>
              <w:t>.</w:t>
            </w:r>
            <w:r w:rsidRPr="000036EF">
              <w:rPr>
                <w:rFonts w:ascii="GHEA Grapalat" w:eastAsia="Times New Roman" w:hAnsi="GHEA Grapalat" w:cs="Sylfaen"/>
                <w:sz w:val="18"/>
                <w:szCs w:val="18"/>
                <w:lang w:val="ru-RU"/>
              </w:rPr>
              <w:t>Տ</w:t>
            </w:r>
          </w:p>
        </w:tc>
      </w:tr>
    </w:tbl>
    <w:p w14:paraId="7232B7A0" w14:textId="77777777" w:rsidR="000036EF" w:rsidRPr="000036EF" w:rsidRDefault="000036EF" w:rsidP="000036EF">
      <w:pPr>
        <w:spacing w:after="0" w:line="240" w:lineRule="auto"/>
        <w:rPr>
          <w:rFonts w:ascii="GHEA Grapalat" w:eastAsia="Times New Roman" w:hAnsi="GHEA Grapalat" w:cs="Times New Roman"/>
          <w:sz w:val="20"/>
          <w:szCs w:val="24"/>
          <w:lang w:val="ru-RU"/>
        </w:rPr>
        <w:sectPr w:rsidR="000036EF" w:rsidRPr="000036EF" w:rsidSect="00545BDE">
          <w:footnotePr>
            <w:pos w:val="beneathText"/>
          </w:footnotePr>
          <w:pgSz w:w="11906" w:h="16838" w:code="9"/>
          <w:pgMar w:top="533" w:right="707" w:bottom="720" w:left="663" w:header="561" w:footer="561" w:gutter="0"/>
          <w:cols w:space="720"/>
        </w:sectPr>
      </w:pPr>
    </w:p>
    <w:p w14:paraId="1EBB6572" w14:textId="77777777" w:rsidR="000036EF" w:rsidRPr="000036EF" w:rsidRDefault="000036EF" w:rsidP="001C42CA">
      <w:pPr>
        <w:spacing w:after="0" w:line="240" w:lineRule="auto"/>
        <w:jc w:val="right"/>
        <w:rPr>
          <w:rFonts w:ascii="GHEA Grapalat" w:eastAsia="Times New Roman" w:hAnsi="GHEA Grapalat" w:cs="Arial"/>
          <w:i/>
          <w:sz w:val="20"/>
          <w:szCs w:val="20"/>
          <w:lang w:val="pt-BR"/>
        </w:rPr>
      </w:pPr>
      <w:r w:rsidRPr="000036EF">
        <w:rPr>
          <w:rFonts w:ascii="GHEA Grapalat" w:eastAsia="Times New Roman" w:hAnsi="GHEA Grapalat" w:cs="Sylfaen"/>
          <w:i/>
          <w:sz w:val="20"/>
          <w:szCs w:val="20"/>
          <w:lang w:val="pt-BR"/>
        </w:rPr>
        <w:lastRenderedPageBreak/>
        <w:t>Հավելված</w:t>
      </w:r>
      <w:r w:rsidRPr="000036EF">
        <w:rPr>
          <w:rFonts w:ascii="GHEA Grapalat" w:eastAsia="Times New Roman" w:hAnsi="GHEA Grapalat" w:cs="Arial"/>
          <w:i/>
          <w:sz w:val="20"/>
          <w:szCs w:val="20"/>
          <w:lang w:val="pt-BR"/>
        </w:rPr>
        <w:t xml:space="preserve"> </w:t>
      </w:r>
      <w:r w:rsidRPr="000036EF">
        <w:rPr>
          <w:rFonts w:ascii="GHEA Grapalat" w:eastAsia="Times New Roman" w:hAnsi="GHEA Grapalat" w:cs="Sylfaen"/>
          <w:i/>
          <w:sz w:val="20"/>
          <w:szCs w:val="20"/>
          <w:lang w:val="pt-BR"/>
        </w:rPr>
        <w:t>թիվ</w:t>
      </w:r>
      <w:r w:rsidRPr="000036EF">
        <w:rPr>
          <w:rFonts w:ascii="GHEA Grapalat" w:eastAsia="Times New Roman" w:hAnsi="GHEA Grapalat" w:cs="Arial"/>
          <w:i/>
          <w:sz w:val="20"/>
          <w:szCs w:val="20"/>
          <w:lang w:val="pt-BR"/>
        </w:rPr>
        <w:t xml:space="preserve"> 4</w:t>
      </w:r>
    </w:p>
    <w:p w14:paraId="162F84AF" w14:textId="77777777" w:rsidR="000036EF" w:rsidRPr="000036EF" w:rsidRDefault="000036EF" w:rsidP="000036EF">
      <w:pPr>
        <w:spacing w:after="0" w:line="240" w:lineRule="auto"/>
        <w:ind w:firstLine="567"/>
        <w:jc w:val="right"/>
        <w:rPr>
          <w:rFonts w:ascii="GHEA Grapalat" w:eastAsia="Times New Roman" w:hAnsi="GHEA Grapalat" w:cs="Arial"/>
          <w:i/>
          <w:sz w:val="20"/>
          <w:szCs w:val="20"/>
          <w:lang w:val="pt-BR"/>
        </w:rPr>
      </w:pPr>
      <w:r w:rsidRPr="000036EF">
        <w:rPr>
          <w:rFonts w:ascii="GHEA Grapalat" w:eastAsia="Times New Roman" w:hAnsi="GHEA Grapalat" w:cs="Times New Roman"/>
          <w:i/>
          <w:sz w:val="20"/>
          <w:szCs w:val="20"/>
        </w:rPr>
        <w:t>«</w:t>
      </w:r>
      <w:r w:rsidRPr="000036EF">
        <w:rPr>
          <w:rFonts w:ascii="GHEA Grapalat" w:eastAsia="Times New Roman" w:hAnsi="GHEA Grapalat" w:cs="Times New Roman"/>
          <w:i/>
          <w:sz w:val="20"/>
          <w:szCs w:val="20"/>
          <w:lang w:val="pt-BR"/>
        </w:rPr>
        <w:t xml:space="preserve">           </w:t>
      </w:r>
      <w:r w:rsidRPr="000036EF">
        <w:rPr>
          <w:rFonts w:ascii="GHEA Grapalat" w:eastAsia="Times New Roman" w:hAnsi="GHEA Grapalat" w:cs="Times New Roman"/>
          <w:i/>
          <w:sz w:val="20"/>
          <w:szCs w:val="20"/>
        </w:rPr>
        <w:t>»</w:t>
      </w:r>
      <w:r w:rsidRPr="000036EF">
        <w:rPr>
          <w:rFonts w:ascii="GHEA Grapalat" w:eastAsia="Times New Roman" w:hAnsi="GHEA Grapalat" w:cs="Times New Roman"/>
          <w:i/>
          <w:sz w:val="20"/>
          <w:szCs w:val="20"/>
          <w:lang w:val="pt-BR"/>
        </w:rPr>
        <w:t xml:space="preserve">                  20   </w:t>
      </w:r>
      <w:r w:rsidRPr="000036EF">
        <w:rPr>
          <w:rFonts w:ascii="GHEA Grapalat" w:eastAsia="Times New Roman" w:hAnsi="GHEA Grapalat" w:cs="Sylfaen"/>
          <w:i/>
          <w:sz w:val="20"/>
          <w:szCs w:val="20"/>
          <w:lang w:val="pt-BR"/>
        </w:rPr>
        <w:t>թ</w:t>
      </w:r>
      <w:r w:rsidRPr="000036EF">
        <w:rPr>
          <w:rFonts w:ascii="GHEA Grapalat" w:eastAsia="Times New Roman" w:hAnsi="GHEA Grapalat" w:cs="Arial"/>
          <w:i/>
          <w:sz w:val="20"/>
          <w:szCs w:val="20"/>
          <w:lang w:val="pt-BR"/>
        </w:rPr>
        <w:t xml:space="preserve">. </w:t>
      </w:r>
      <w:r w:rsidRPr="000036EF">
        <w:rPr>
          <w:rFonts w:ascii="GHEA Grapalat" w:eastAsia="Times New Roman" w:hAnsi="GHEA Grapalat" w:cs="Times New Roman"/>
          <w:i/>
          <w:sz w:val="20"/>
          <w:szCs w:val="20"/>
          <w:lang w:val="pt-BR"/>
        </w:rPr>
        <w:t xml:space="preserve"> </w:t>
      </w:r>
      <w:r w:rsidRPr="000036EF">
        <w:rPr>
          <w:rFonts w:ascii="GHEA Grapalat" w:eastAsia="Times New Roman" w:hAnsi="GHEA Grapalat" w:cs="Sylfaen"/>
          <w:i/>
          <w:sz w:val="20"/>
          <w:szCs w:val="20"/>
          <w:lang w:val="pt-BR"/>
        </w:rPr>
        <w:t>կնքված</w:t>
      </w:r>
      <w:r w:rsidRPr="000036EF">
        <w:rPr>
          <w:rFonts w:ascii="GHEA Grapalat" w:eastAsia="Times New Roman" w:hAnsi="GHEA Grapalat" w:cs="Arial"/>
          <w:i/>
          <w:sz w:val="20"/>
          <w:szCs w:val="20"/>
          <w:lang w:val="pt-BR"/>
        </w:rPr>
        <w:t xml:space="preserve"> </w:t>
      </w:r>
    </w:p>
    <w:p w14:paraId="3AD02525" w14:textId="4869520D" w:rsidR="000036EF" w:rsidRPr="000036EF" w:rsidRDefault="000036EF" w:rsidP="001C42CA">
      <w:pPr>
        <w:spacing w:after="0" w:line="240" w:lineRule="auto"/>
        <w:jc w:val="right"/>
        <w:rPr>
          <w:rFonts w:ascii="GHEA Grapalat" w:eastAsia="Times New Roman" w:hAnsi="GHEA Grapalat" w:cs="Arial"/>
          <w:i/>
          <w:sz w:val="20"/>
          <w:szCs w:val="20"/>
          <w:lang w:val="pt-BR"/>
        </w:rPr>
      </w:pPr>
      <w:r w:rsidRPr="000036EF">
        <w:rPr>
          <w:rFonts w:ascii="GHEA Grapalat" w:eastAsia="Times New Roman" w:hAnsi="GHEA Grapalat" w:cs="Sylfaen"/>
          <w:i/>
          <w:sz w:val="20"/>
          <w:szCs w:val="20"/>
          <w:lang w:val="pt-BR"/>
        </w:rPr>
        <w:t>ծածկագրով պայմանագրի</w:t>
      </w:r>
    </w:p>
    <w:p w14:paraId="5E2DDA40" w14:textId="77777777" w:rsidR="000036EF" w:rsidRPr="000036EF" w:rsidRDefault="000036EF" w:rsidP="000036EF">
      <w:pPr>
        <w:spacing w:after="0" w:line="240" w:lineRule="auto"/>
        <w:ind w:left="-142" w:firstLine="142"/>
        <w:jc w:val="center"/>
        <w:rPr>
          <w:rFonts w:ascii="GHEA Grapalat" w:eastAsia="Times New Roman" w:hAnsi="GHEA Grapalat" w:cs="Sylfaen"/>
          <w:b/>
          <w:sz w:val="24"/>
          <w:szCs w:val="24"/>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0036EF" w:rsidRPr="008861A1" w14:paraId="21537668" w14:textId="77777777" w:rsidTr="00E27A65">
        <w:trPr>
          <w:tblCellSpacing w:w="7" w:type="dxa"/>
          <w:jc w:val="center"/>
        </w:trPr>
        <w:tc>
          <w:tcPr>
            <w:tcW w:w="0" w:type="auto"/>
            <w:vAlign w:val="center"/>
          </w:tcPr>
          <w:p w14:paraId="201AB2FA" w14:textId="06E2DD5E" w:rsidR="000036EF" w:rsidRPr="000036EF" w:rsidRDefault="000036EF" w:rsidP="000036EF">
            <w:pPr>
              <w:spacing w:after="0" w:line="240" w:lineRule="auto"/>
              <w:jc w:val="center"/>
              <w:rPr>
                <w:rFonts w:ascii="GHEA Grapalat" w:eastAsia="Times New Roman" w:hAnsi="GHEA Grapalat" w:cs="Times New Roman"/>
                <w:iCs/>
                <w:color w:val="000000"/>
                <w:sz w:val="21"/>
                <w:szCs w:val="21"/>
                <w:lang w:val="pt-BR"/>
              </w:rPr>
            </w:pPr>
            <w:r w:rsidRPr="000036EF">
              <w:rPr>
                <w:rFonts w:ascii="Times New Roman" w:eastAsia="Times New Roman" w:hAnsi="Times New Roman" w:cs="Times New Roman"/>
                <w:noProof/>
                <w:sz w:val="24"/>
                <w:szCs w:val="24"/>
              </w:rPr>
              <mc:AlternateContent>
                <mc:Choice Requires="wps">
                  <w:drawing>
                    <wp:anchor distT="0" distB="0" distL="114300" distR="114300" simplePos="0" relativeHeight="251660288" behindDoc="0" locked="0" layoutInCell="1" allowOverlap="1" wp14:anchorId="1A86C705" wp14:editId="160CDF65">
                      <wp:simplePos x="0" y="0"/>
                      <wp:positionH relativeFrom="column">
                        <wp:posOffset>2400300</wp:posOffset>
                      </wp:positionH>
                      <wp:positionV relativeFrom="paragraph">
                        <wp:posOffset>167640</wp:posOffset>
                      </wp:positionV>
                      <wp:extent cx="114300" cy="1028700"/>
                      <wp:effectExtent l="0" t="0" r="0" b="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AFC4EB" id="Rectangle 5" o:spid="_x0000_s1026" style="position:absolute;margin-left:189pt;margin-top:13.2pt;width:9pt;height:81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" stroked="f"/>
                  </w:pict>
                </mc:Fallback>
              </mc:AlternateContent>
            </w:r>
            <w:proofErr w:type="spellStart"/>
            <w:r w:rsidRPr="000036EF">
              <w:rPr>
                <w:rFonts w:ascii="GHEA Grapalat" w:eastAsia="Times New Roman" w:hAnsi="GHEA Grapalat" w:cs="Times New Roman"/>
                <w:iCs/>
                <w:color w:val="000000"/>
                <w:sz w:val="21"/>
                <w:szCs w:val="21"/>
              </w:rPr>
              <w:t>Պայմանագրի</w:t>
            </w:r>
            <w:proofErr w:type="spellEnd"/>
            <w:r w:rsidRPr="000036EF">
              <w:rPr>
                <w:rFonts w:ascii="GHEA Grapalat" w:eastAsia="Times New Roman" w:hAnsi="GHEA Grapalat" w:cs="Times New Roman"/>
                <w:iCs/>
                <w:color w:val="000000"/>
                <w:sz w:val="21"/>
                <w:szCs w:val="21"/>
                <w:lang w:val="pt-BR"/>
              </w:rPr>
              <w:t xml:space="preserve"> </w:t>
            </w:r>
            <w:proofErr w:type="spellStart"/>
            <w:r w:rsidRPr="000036EF">
              <w:rPr>
                <w:rFonts w:ascii="GHEA Grapalat" w:eastAsia="Times New Roman" w:hAnsi="GHEA Grapalat" w:cs="Times New Roman"/>
                <w:iCs/>
                <w:color w:val="000000"/>
                <w:sz w:val="21"/>
                <w:szCs w:val="21"/>
              </w:rPr>
              <w:t>կողմ</w:t>
            </w:r>
            <w:proofErr w:type="spellEnd"/>
            <w:r w:rsidRPr="000036EF">
              <w:rPr>
                <w:rFonts w:ascii="GHEA Grapalat" w:eastAsia="Times New Roman" w:hAnsi="GHEA Grapalat" w:cs="Times New Roman"/>
                <w:iCs/>
                <w:color w:val="000000"/>
                <w:sz w:val="21"/>
                <w:szCs w:val="21"/>
                <w:lang w:val="pt-BR"/>
              </w:rPr>
              <w:t xml:space="preserve"> </w:t>
            </w:r>
          </w:p>
          <w:p w14:paraId="3B50DF9C" w14:textId="77777777" w:rsidR="000036EF" w:rsidRPr="000036EF" w:rsidRDefault="000036EF" w:rsidP="000036EF">
            <w:pPr>
              <w:spacing w:after="0" w:line="240" w:lineRule="auto"/>
              <w:jc w:val="center"/>
              <w:rPr>
                <w:rFonts w:ascii="GHEA Grapalat" w:eastAsia="Times New Roman" w:hAnsi="GHEA Grapalat" w:cs="Times New Roman"/>
                <w:iCs/>
                <w:color w:val="000000"/>
                <w:sz w:val="21"/>
                <w:szCs w:val="21"/>
                <w:lang w:val="pt-BR"/>
              </w:rPr>
            </w:pPr>
            <w:r w:rsidRPr="000036EF">
              <w:rPr>
                <w:rFonts w:ascii="GHEA Grapalat" w:eastAsia="Times New Roman" w:hAnsi="GHEA Grapalat" w:cs="Times New Roman"/>
                <w:iCs/>
                <w:color w:val="000000"/>
                <w:sz w:val="21"/>
                <w:szCs w:val="21"/>
                <w:lang w:val="pt-BR"/>
              </w:rPr>
              <w:t>___________________________</w:t>
            </w:r>
          </w:p>
          <w:p w14:paraId="289F45C1" w14:textId="77777777" w:rsidR="000036EF" w:rsidRPr="000036EF" w:rsidRDefault="000036EF" w:rsidP="000036EF">
            <w:pPr>
              <w:spacing w:after="0" w:line="240" w:lineRule="auto"/>
              <w:jc w:val="center"/>
              <w:rPr>
                <w:rFonts w:ascii="GHEA Grapalat" w:eastAsia="Times New Roman" w:hAnsi="GHEA Grapalat" w:cs="Times New Roman"/>
                <w:iCs/>
                <w:color w:val="000000"/>
                <w:sz w:val="21"/>
                <w:szCs w:val="21"/>
                <w:lang w:val="pt-BR"/>
              </w:rPr>
            </w:pPr>
            <w:r w:rsidRPr="000036EF">
              <w:rPr>
                <w:rFonts w:ascii="GHEA Grapalat" w:eastAsia="Times New Roman" w:hAnsi="GHEA Grapalat" w:cs="Times New Roman"/>
                <w:iCs/>
                <w:color w:val="000000"/>
                <w:sz w:val="21"/>
                <w:szCs w:val="21"/>
                <w:lang w:val="pt-BR"/>
              </w:rPr>
              <w:t>___________________________</w:t>
            </w:r>
          </w:p>
          <w:p w14:paraId="0143CE0A" w14:textId="77777777" w:rsidR="000036EF" w:rsidRPr="000036EF" w:rsidRDefault="000036EF" w:rsidP="000036EF">
            <w:pPr>
              <w:spacing w:after="0" w:line="240" w:lineRule="auto"/>
              <w:jc w:val="center"/>
              <w:rPr>
                <w:rFonts w:ascii="GHEA Grapalat" w:eastAsia="Times New Roman" w:hAnsi="GHEA Grapalat" w:cs="Times New Roman"/>
                <w:iCs/>
                <w:color w:val="000000"/>
                <w:sz w:val="21"/>
                <w:szCs w:val="21"/>
                <w:lang w:val="pt-BR"/>
              </w:rPr>
            </w:pPr>
            <w:proofErr w:type="spellStart"/>
            <w:r w:rsidRPr="000036EF">
              <w:rPr>
                <w:rFonts w:ascii="GHEA Grapalat" w:eastAsia="Times New Roman" w:hAnsi="GHEA Grapalat" w:cs="Times New Roman"/>
                <w:iCs/>
                <w:color w:val="000000"/>
                <w:sz w:val="21"/>
                <w:szCs w:val="21"/>
              </w:rPr>
              <w:t>գտնվելու</w:t>
            </w:r>
            <w:proofErr w:type="spellEnd"/>
            <w:r w:rsidRPr="000036EF">
              <w:rPr>
                <w:rFonts w:ascii="GHEA Grapalat" w:eastAsia="Times New Roman" w:hAnsi="GHEA Grapalat" w:cs="Times New Roman"/>
                <w:iCs/>
                <w:color w:val="000000"/>
                <w:sz w:val="21"/>
                <w:szCs w:val="21"/>
                <w:lang w:val="pt-BR"/>
              </w:rPr>
              <w:t xml:space="preserve"> </w:t>
            </w:r>
            <w:proofErr w:type="spellStart"/>
            <w:r w:rsidRPr="000036EF">
              <w:rPr>
                <w:rFonts w:ascii="GHEA Grapalat" w:eastAsia="Times New Roman" w:hAnsi="GHEA Grapalat" w:cs="Times New Roman"/>
                <w:iCs/>
                <w:color w:val="000000"/>
                <w:sz w:val="21"/>
                <w:szCs w:val="21"/>
              </w:rPr>
              <w:t>վայրը</w:t>
            </w:r>
            <w:proofErr w:type="spellEnd"/>
            <w:r w:rsidRPr="000036EF">
              <w:rPr>
                <w:rFonts w:ascii="GHEA Grapalat" w:eastAsia="Times New Roman" w:hAnsi="GHEA Grapalat" w:cs="Times New Roman"/>
                <w:iCs/>
                <w:color w:val="000000"/>
                <w:sz w:val="21"/>
                <w:szCs w:val="21"/>
                <w:lang w:val="pt-BR"/>
              </w:rPr>
              <w:t xml:space="preserve"> ______________</w:t>
            </w:r>
          </w:p>
          <w:p w14:paraId="21440FB4" w14:textId="77777777" w:rsidR="000036EF" w:rsidRPr="000036EF" w:rsidRDefault="000036EF" w:rsidP="000036EF">
            <w:pPr>
              <w:spacing w:after="0" w:line="240" w:lineRule="auto"/>
              <w:jc w:val="center"/>
              <w:rPr>
                <w:rFonts w:ascii="GHEA Grapalat" w:eastAsia="Times New Roman" w:hAnsi="GHEA Grapalat" w:cs="Times New Roman"/>
                <w:iCs/>
                <w:color w:val="000000"/>
                <w:sz w:val="21"/>
                <w:szCs w:val="21"/>
                <w:lang w:val="pt-BR"/>
              </w:rPr>
            </w:pPr>
            <w:proofErr w:type="spellStart"/>
            <w:r w:rsidRPr="000036EF">
              <w:rPr>
                <w:rFonts w:ascii="GHEA Grapalat" w:eastAsia="Times New Roman" w:hAnsi="GHEA Grapalat" w:cs="Times New Roman"/>
                <w:iCs/>
                <w:color w:val="000000"/>
                <w:sz w:val="21"/>
                <w:szCs w:val="21"/>
              </w:rPr>
              <w:t>հհ</w:t>
            </w:r>
            <w:proofErr w:type="spellEnd"/>
            <w:r w:rsidRPr="000036EF">
              <w:rPr>
                <w:rFonts w:ascii="GHEA Grapalat" w:eastAsia="Times New Roman" w:hAnsi="GHEA Grapalat" w:cs="Times New Roman"/>
                <w:iCs/>
                <w:color w:val="000000"/>
                <w:sz w:val="21"/>
                <w:szCs w:val="21"/>
                <w:lang w:val="pt-BR"/>
              </w:rPr>
              <w:t xml:space="preserve"> _________________________ </w:t>
            </w:r>
          </w:p>
          <w:p w14:paraId="4B1B3D77" w14:textId="77777777" w:rsidR="000036EF" w:rsidRPr="000036EF" w:rsidRDefault="000036EF" w:rsidP="000036EF">
            <w:pPr>
              <w:spacing w:after="0" w:line="240" w:lineRule="auto"/>
              <w:jc w:val="center"/>
              <w:rPr>
                <w:rFonts w:ascii="GHEA Grapalat" w:eastAsia="Times New Roman" w:hAnsi="GHEA Grapalat" w:cs="Times New Roman"/>
                <w:iCs/>
                <w:color w:val="000000"/>
                <w:sz w:val="21"/>
                <w:szCs w:val="21"/>
                <w:lang w:val="pt-BR"/>
              </w:rPr>
            </w:pPr>
            <w:proofErr w:type="spellStart"/>
            <w:r w:rsidRPr="000036EF">
              <w:rPr>
                <w:rFonts w:ascii="GHEA Grapalat" w:eastAsia="Times New Roman" w:hAnsi="GHEA Grapalat" w:cs="Times New Roman"/>
                <w:iCs/>
                <w:color w:val="000000"/>
                <w:sz w:val="21"/>
                <w:szCs w:val="21"/>
              </w:rPr>
              <w:t>հվհհ</w:t>
            </w:r>
            <w:proofErr w:type="spellEnd"/>
            <w:r w:rsidRPr="000036EF">
              <w:rPr>
                <w:rFonts w:ascii="GHEA Grapalat" w:eastAsia="Times New Roman" w:hAnsi="GHEA Grapalat" w:cs="Times New Roman"/>
                <w:iCs/>
                <w:color w:val="000000"/>
                <w:sz w:val="21"/>
                <w:szCs w:val="21"/>
                <w:lang w:val="pt-BR"/>
              </w:rPr>
              <w:t xml:space="preserve"> _______________________ </w:t>
            </w:r>
          </w:p>
        </w:tc>
        <w:tc>
          <w:tcPr>
            <w:tcW w:w="0" w:type="auto"/>
            <w:vAlign w:val="center"/>
          </w:tcPr>
          <w:p w14:paraId="6F11D1BC" w14:textId="77777777" w:rsidR="000036EF" w:rsidRPr="000036EF" w:rsidRDefault="000036EF" w:rsidP="000036EF">
            <w:pPr>
              <w:spacing w:after="0" w:line="240" w:lineRule="auto"/>
              <w:jc w:val="center"/>
              <w:rPr>
                <w:rFonts w:ascii="GHEA Grapalat" w:eastAsia="Times New Roman" w:hAnsi="GHEA Grapalat" w:cs="Times New Roman"/>
                <w:iCs/>
                <w:color w:val="000000"/>
                <w:sz w:val="21"/>
                <w:szCs w:val="21"/>
                <w:lang w:val="pt-BR"/>
              </w:rPr>
            </w:pPr>
            <w:proofErr w:type="spellStart"/>
            <w:r w:rsidRPr="000036EF">
              <w:rPr>
                <w:rFonts w:ascii="GHEA Grapalat" w:eastAsia="Times New Roman" w:hAnsi="GHEA Grapalat" w:cs="Times New Roman"/>
                <w:iCs/>
                <w:color w:val="000000"/>
                <w:sz w:val="21"/>
                <w:szCs w:val="21"/>
              </w:rPr>
              <w:t>Պատվիրատու</w:t>
            </w:r>
            <w:proofErr w:type="spellEnd"/>
          </w:p>
          <w:p w14:paraId="19A8172E" w14:textId="77777777" w:rsidR="000036EF" w:rsidRPr="000036EF" w:rsidRDefault="000036EF" w:rsidP="000036EF">
            <w:pPr>
              <w:spacing w:after="0" w:line="240" w:lineRule="auto"/>
              <w:jc w:val="center"/>
              <w:rPr>
                <w:rFonts w:ascii="GHEA Grapalat" w:eastAsia="Times New Roman" w:hAnsi="GHEA Grapalat" w:cs="Times New Roman"/>
                <w:iCs/>
                <w:color w:val="000000"/>
                <w:sz w:val="21"/>
                <w:szCs w:val="21"/>
                <w:lang w:val="pt-BR"/>
              </w:rPr>
            </w:pPr>
            <w:r w:rsidRPr="000036EF">
              <w:rPr>
                <w:rFonts w:ascii="GHEA Grapalat" w:eastAsia="Times New Roman" w:hAnsi="GHEA Grapalat" w:cs="Times New Roman"/>
                <w:iCs/>
                <w:color w:val="000000"/>
                <w:sz w:val="21"/>
                <w:szCs w:val="21"/>
                <w:lang w:val="pt-BR"/>
              </w:rPr>
              <w:t>_____________________________</w:t>
            </w:r>
          </w:p>
          <w:p w14:paraId="608DF92E" w14:textId="77777777" w:rsidR="000036EF" w:rsidRPr="000036EF" w:rsidRDefault="000036EF" w:rsidP="000036EF">
            <w:pPr>
              <w:spacing w:after="0" w:line="240" w:lineRule="auto"/>
              <w:jc w:val="center"/>
              <w:rPr>
                <w:rFonts w:ascii="GHEA Grapalat" w:eastAsia="Times New Roman" w:hAnsi="GHEA Grapalat" w:cs="Times New Roman"/>
                <w:iCs/>
                <w:color w:val="000000"/>
                <w:sz w:val="21"/>
                <w:szCs w:val="21"/>
                <w:lang w:val="pt-BR"/>
              </w:rPr>
            </w:pPr>
            <w:r w:rsidRPr="000036EF">
              <w:rPr>
                <w:rFonts w:ascii="GHEA Grapalat" w:eastAsia="Times New Roman" w:hAnsi="GHEA Grapalat" w:cs="Times New Roman"/>
                <w:iCs/>
                <w:color w:val="000000"/>
                <w:sz w:val="21"/>
                <w:szCs w:val="21"/>
                <w:lang w:val="pt-BR"/>
              </w:rPr>
              <w:t>_____________________________</w:t>
            </w:r>
          </w:p>
          <w:p w14:paraId="419D3FC3" w14:textId="77777777" w:rsidR="000036EF" w:rsidRPr="000036EF" w:rsidRDefault="000036EF" w:rsidP="000036EF">
            <w:pPr>
              <w:spacing w:after="0" w:line="240" w:lineRule="auto"/>
              <w:jc w:val="center"/>
              <w:rPr>
                <w:rFonts w:ascii="GHEA Grapalat" w:eastAsia="Times New Roman" w:hAnsi="GHEA Grapalat" w:cs="Times New Roman"/>
                <w:iCs/>
                <w:color w:val="000000"/>
                <w:sz w:val="21"/>
                <w:szCs w:val="21"/>
                <w:lang w:val="pt-BR"/>
              </w:rPr>
            </w:pPr>
            <w:proofErr w:type="spellStart"/>
            <w:r w:rsidRPr="000036EF">
              <w:rPr>
                <w:rFonts w:ascii="GHEA Grapalat" w:eastAsia="Times New Roman" w:hAnsi="GHEA Grapalat" w:cs="Times New Roman"/>
                <w:iCs/>
                <w:color w:val="000000"/>
                <w:sz w:val="21"/>
                <w:szCs w:val="21"/>
              </w:rPr>
              <w:t>գտնվելու</w:t>
            </w:r>
            <w:proofErr w:type="spellEnd"/>
            <w:r w:rsidRPr="000036EF">
              <w:rPr>
                <w:rFonts w:ascii="GHEA Grapalat" w:eastAsia="Times New Roman" w:hAnsi="GHEA Grapalat" w:cs="Times New Roman"/>
                <w:iCs/>
                <w:color w:val="000000"/>
                <w:sz w:val="21"/>
                <w:szCs w:val="21"/>
                <w:lang w:val="pt-BR"/>
              </w:rPr>
              <w:t xml:space="preserve"> </w:t>
            </w:r>
            <w:proofErr w:type="spellStart"/>
            <w:r w:rsidRPr="000036EF">
              <w:rPr>
                <w:rFonts w:ascii="GHEA Grapalat" w:eastAsia="Times New Roman" w:hAnsi="GHEA Grapalat" w:cs="Times New Roman"/>
                <w:iCs/>
                <w:color w:val="000000"/>
                <w:sz w:val="21"/>
                <w:szCs w:val="21"/>
              </w:rPr>
              <w:t>վայրը</w:t>
            </w:r>
            <w:proofErr w:type="spellEnd"/>
            <w:r w:rsidRPr="000036EF">
              <w:rPr>
                <w:rFonts w:ascii="GHEA Grapalat" w:eastAsia="Times New Roman" w:hAnsi="GHEA Grapalat" w:cs="Times New Roman"/>
                <w:iCs/>
                <w:color w:val="000000"/>
                <w:sz w:val="21"/>
                <w:szCs w:val="21"/>
                <w:lang w:val="pt-BR"/>
              </w:rPr>
              <w:t xml:space="preserve"> _________________</w:t>
            </w:r>
          </w:p>
          <w:p w14:paraId="48A404D0" w14:textId="77777777" w:rsidR="000036EF" w:rsidRPr="000036EF" w:rsidRDefault="000036EF" w:rsidP="000036EF">
            <w:pPr>
              <w:spacing w:after="0" w:line="240" w:lineRule="auto"/>
              <w:jc w:val="center"/>
              <w:rPr>
                <w:rFonts w:ascii="GHEA Grapalat" w:eastAsia="Times New Roman" w:hAnsi="GHEA Grapalat" w:cs="Times New Roman"/>
                <w:iCs/>
                <w:color w:val="000000"/>
                <w:sz w:val="21"/>
                <w:szCs w:val="21"/>
                <w:lang w:val="pt-BR"/>
              </w:rPr>
            </w:pPr>
            <w:proofErr w:type="spellStart"/>
            <w:r w:rsidRPr="000036EF">
              <w:rPr>
                <w:rFonts w:ascii="GHEA Grapalat" w:eastAsia="Times New Roman" w:hAnsi="GHEA Grapalat" w:cs="Times New Roman"/>
                <w:iCs/>
                <w:color w:val="000000"/>
                <w:sz w:val="21"/>
                <w:szCs w:val="21"/>
              </w:rPr>
              <w:t>հհ</w:t>
            </w:r>
            <w:proofErr w:type="spellEnd"/>
            <w:r w:rsidRPr="000036EF">
              <w:rPr>
                <w:rFonts w:ascii="GHEA Grapalat" w:eastAsia="Times New Roman" w:hAnsi="GHEA Grapalat" w:cs="Times New Roman"/>
                <w:iCs/>
                <w:color w:val="000000"/>
                <w:sz w:val="21"/>
                <w:szCs w:val="21"/>
                <w:lang w:val="pt-BR"/>
              </w:rPr>
              <w:t>____________________________</w:t>
            </w:r>
          </w:p>
          <w:p w14:paraId="57598BC2" w14:textId="77777777" w:rsidR="000036EF" w:rsidRPr="000036EF" w:rsidRDefault="000036EF" w:rsidP="000036EF">
            <w:pPr>
              <w:spacing w:after="0" w:line="240" w:lineRule="auto"/>
              <w:jc w:val="center"/>
              <w:rPr>
                <w:rFonts w:ascii="GHEA Grapalat" w:eastAsia="Times New Roman" w:hAnsi="GHEA Grapalat" w:cs="Times New Roman"/>
                <w:iCs/>
                <w:color w:val="000000"/>
                <w:sz w:val="21"/>
                <w:szCs w:val="21"/>
                <w:lang w:val="pt-BR"/>
              </w:rPr>
            </w:pPr>
            <w:proofErr w:type="spellStart"/>
            <w:r w:rsidRPr="000036EF">
              <w:rPr>
                <w:rFonts w:ascii="GHEA Grapalat" w:eastAsia="Times New Roman" w:hAnsi="GHEA Grapalat" w:cs="Times New Roman"/>
                <w:iCs/>
                <w:color w:val="000000"/>
                <w:sz w:val="21"/>
                <w:szCs w:val="21"/>
              </w:rPr>
              <w:t>հվհհ</w:t>
            </w:r>
            <w:proofErr w:type="spellEnd"/>
            <w:r w:rsidRPr="000036EF">
              <w:rPr>
                <w:rFonts w:ascii="GHEA Grapalat" w:eastAsia="Times New Roman" w:hAnsi="GHEA Grapalat" w:cs="Times New Roman"/>
                <w:iCs/>
                <w:color w:val="000000"/>
                <w:sz w:val="21"/>
                <w:szCs w:val="21"/>
                <w:lang w:val="pt-BR"/>
              </w:rPr>
              <w:t>___________________________</w:t>
            </w:r>
          </w:p>
        </w:tc>
      </w:tr>
    </w:tbl>
    <w:p w14:paraId="7DB2D449" w14:textId="24C387CD" w:rsidR="000036EF" w:rsidRPr="000036EF" w:rsidRDefault="000036EF" w:rsidP="001C42CA">
      <w:pPr>
        <w:spacing w:after="0" w:line="240" w:lineRule="auto"/>
        <w:ind w:firstLine="375"/>
        <w:rPr>
          <w:rFonts w:ascii="Arial" w:eastAsia="Times New Roman" w:hAnsi="Arial" w:cs="Arial"/>
          <w:iCs/>
          <w:color w:val="000000"/>
          <w:sz w:val="21"/>
          <w:szCs w:val="21"/>
          <w:lang w:val="pt-BR"/>
        </w:rPr>
      </w:pPr>
      <w:r w:rsidRPr="000036EF">
        <w:rPr>
          <w:rFonts w:ascii="Arial" w:eastAsia="Times New Roman" w:hAnsi="Arial" w:cs="Arial"/>
          <w:iCs/>
          <w:color w:val="000000"/>
          <w:sz w:val="21"/>
          <w:szCs w:val="21"/>
          <w:lang w:val="pt-BR"/>
        </w:rPr>
        <w:t>  </w:t>
      </w:r>
    </w:p>
    <w:p w14:paraId="5086FA31" w14:textId="77777777" w:rsidR="000036EF" w:rsidRPr="000036EF" w:rsidRDefault="000036EF" w:rsidP="000036EF">
      <w:pPr>
        <w:spacing w:after="0" w:line="240" w:lineRule="auto"/>
        <w:ind w:firstLine="375"/>
        <w:jc w:val="center"/>
        <w:rPr>
          <w:rFonts w:ascii="GHEA Grapalat" w:eastAsia="Times New Roman" w:hAnsi="GHEA Grapalat" w:cs="Times New Roman"/>
          <w:iCs/>
          <w:color w:val="000000"/>
          <w:lang w:val="pt-BR"/>
        </w:rPr>
      </w:pPr>
      <w:r w:rsidRPr="000036EF">
        <w:rPr>
          <w:rFonts w:ascii="GHEA Grapalat" w:eastAsia="Times New Roman" w:hAnsi="GHEA Grapalat" w:cs="Times New Roman"/>
          <w:b/>
          <w:bCs/>
          <w:iCs/>
          <w:color w:val="000000"/>
        </w:rPr>
        <w:t>ԱՐՁԱՆԱԳՐՈՒԹՅՈՒՆ</w:t>
      </w:r>
      <w:r w:rsidRPr="000036EF">
        <w:rPr>
          <w:rFonts w:ascii="GHEA Grapalat" w:eastAsia="Times New Roman" w:hAnsi="GHEA Grapalat" w:cs="Times New Roman"/>
          <w:b/>
          <w:bCs/>
          <w:iCs/>
          <w:color w:val="000000"/>
          <w:lang w:val="pt-BR"/>
        </w:rPr>
        <w:t xml:space="preserve"> N</w:t>
      </w:r>
    </w:p>
    <w:p w14:paraId="65390570" w14:textId="77777777" w:rsidR="000036EF" w:rsidRPr="000036EF" w:rsidRDefault="000036EF" w:rsidP="000036EF">
      <w:pPr>
        <w:spacing w:after="0" w:line="240" w:lineRule="auto"/>
        <w:ind w:firstLine="375"/>
        <w:jc w:val="center"/>
        <w:rPr>
          <w:rFonts w:ascii="GHEA Grapalat" w:eastAsia="Times New Roman" w:hAnsi="GHEA Grapalat" w:cs="Times New Roman"/>
          <w:b/>
          <w:bCs/>
          <w:iCs/>
          <w:color w:val="000000"/>
          <w:lang w:val="pt-BR"/>
        </w:rPr>
      </w:pPr>
      <w:r w:rsidRPr="000036EF">
        <w:rPr>
          <w:rFonts w:ascii="GHEA Grapalat" w:eastAsia="Times New Roman" w:hAnsi="GHEA Grapalat" w:cs="Times New Roman"/>
          <w:b/>
          <w:bCs/>
          <w:iCs/>
          <w:color w:val="000000"/>
        </w:rPr>
        <w:t>ՊԱՅՄԱՆԱԳՐԻ</w:t>
      </w:r>
      <w:r w:rsidRPr="000036EF">
        <w:rPr>
          <w:rFonts w:ascii="GHEA Grapalat" w:eastAsia="Times New Roman" w:hAnsi="GHEA Grapalat" w:cs="Times New Roman"/>
          <w:b/>
          <w:bCs/>
          <w:iCs/>
          <w:color w:val="000000"/>
          <w:lang w:val="pt-BR"/>
        </w:rPr>
        <w:t xml:space="preserve"> </w:t>
      </w:r>
      <w:r w:rsidRPr="000036EF">
        <w:rPr>
          <w:rFonts w:ascii="GHEA Grapalat" w:eastAsia="Times New Roman" w:hAnsi="GHEA Grapalat" w:cs="Times New Roman"/>
          <w:b/>
          <w:bCs/>
          <w:iCs/>
          <w:color w:val="000000"/>
        </w:rPr>
        <w:t>ԿԱՄ</w:t>
      </w:r>
      <w:r w:rsidRPr="000036EF">
        <w:rPr>
          <w:rFonts w:ascii="GHEA Grapalat" w:eastAsia="Times New Roman" w:hAnsi="GHEA Grapalat" w:cs="Times New Roman"/>
          <w:b/>
          <w:bCs/>
          <w:iCs/>
          <w:color w:val="000000"/>
          <w:lang w:val="pt-BR"/>
        </w:rPr>
        <w:t xml:space="preserve"> </w:t>
      </w:r>
      <w:r w:rsidRPr="000036EF">
        <w:rPr>
          <w:rFonts w:ascii="GHEA Grapalat" w:eastAsia="Times New Roman" w:hAnsi="GHEA Grapalat" w:cs="Times New Roman"/>
          <w:b/>
          <w:bCs/>
          <w:iCs/>
          <w:color w:val="000000"/>
        </w:rPr>
        <w:t>ԴՐԱ</w:t>
      </w:r>
      <w:r w:rsidRPr="000036EF">
        <w:rPr>
          <w:rFonts w:ascii="GHEA Grapalat" w:eastAsia="Times New Roman" w:hAnsi="GHEA Grapalat" w:cs="Times New Roman"/>
          <w:b/>
          <w:bCs/>
          <w:iCs/>
          <w:color w:val="000000"/>
          <w:lang w:val="pt-BR"/>
        </w:rPr>
        <w:t xml:space="preserve"> </w:t>
      </w:r>
      <w:r w:rsidRPr="000036EF">
        <w:rPr>
          <w:rFonts w:ascii="GHEA Grapalat" w:eastAsia="Times New Roman" w:hAnsi="GHEA Grapalat" w:cs="Times New Roman"/>
          <w:b/>
          <w:bCs/>
          <w:iCs/>
          <w:color w:val="000000"/>
        </w:rPr>
        <w:t>ՄԻ</w:t>
      </w:r>
      <w:r w:rsidRPr="000036EF">
        <w:rPr>
          <w:rFonts w:ascii="GHEA Grapalat" w:eastAsia="Times New Roman" w:hAnsi="GHEA Grapalat" w:cs="Times New Roman"/>
          <w:b/>
          <w:bCs/>
          <w:iCs/>
          <w:color w:val="000000"/>
          <w:lang w:val="pt-BR"/>
        </w:rPr>
        <w:t xml:space="preserve"> </w:t>
      </w:r>
      <w:r w:rsidRPr="000036EF">
        <w:rPr>
          <w:rFonts w:ascii="GHEA Grapalat" w:eastAsia="Times New Roman" w:hAnsi="GHEA Grapalat" w:cs="Times New Roman"/>
          <w:b/>
          <w:bCs/>
          <w:iCs/>
          <w:color w:val="000000"/>
        </w:rPr>
        <w:t>ՄԱՍԻ</w:t>
      </w:r>
      <w:r w:rsidRPr="000036EF">
        <w:rPr>
          <w:rFonts w:ascii="GHEA Grapalat" w:eastAsia="Times New Roman" w:hAnsi="GHEA Grapalat" w:cs="Times New Roman"/>
          <w:b/>
          <w:bCs/>
          <w:iCs/>
          <w:color w:val="000000"/>
          <w:lang w:val="pt-BR"/>
        </w:rPr>
        <w:t xml:space="preserve"> ԿԱՏԱՐՄԱՆ ԱՐԴՅՈՒՆՔՆԵՐԻ </w:t>
      </w:r>
    </w:p>
    <w:p w14:paraId="57927925" w14:textId="77777777" w:rsidR="000036EF" w:rsidRPr="000036EF" w:rsidRDefault="000036EF" w:rsidP="000036EF">
      <w:pPr>
        <w:spacing w:after="0" w:line="240" w:lineRule="auto"/>
        <w:ind w:firstLine="375"/>
        <w:jc w:val="center"/>
        <w:rPr>
          <w:rFonts w:ascii="Arial Unicode" w:eastAsia="Times New Roman" w:hAnsi="Arial Unicode" w:cs="Times New Roman"/>
          <w:iCs/>
          <w:color w:val="000000"/>
          <w:lang w:val="pt-BR"/>
        </w:rPr>
      </w:pPr>
      <w:r w:rsidRPr="000036EF">
        <w:rPr>
          <w:rFonts w:ascii="GHEA Grapalat" w:eastAsia="Times New Roman" w:hAnsi="GHEA Grapalat" w:cs="Times New Roman"/>
          <w:b/>
          <w:bCs/>
          <w:iCs/>
          <w:color w:val="000000"/>
        </w:rPr>
        <w:t>ՀԱՆՁՆՄԱՆ</w:t>
      </w:r>
      <w:r w:rsidRPr="000036EF">
        <w:rPr>
          <w:rFonts w:ascii="GHEA Grapalat" w:eastAsia="Times New Roman" w:hAnsi="GHEA Grapalat" w:cs="Times New Roman"/>
          <w:b/>
          <w:bCs/>
          <w:iCs/>
          <w:color w:val="000000"/>
          <w:lang w:val="pt-BR"/>
        </w:rPr>
        <w:t>-</w:t>
      </w:r>
      <w:r w:rsidRPr="000036EF">
        <w:rPr>
          <w:rFonts w:ascii="GHEA Grapalat" w:eastAsia="Times New Roman" w:hAnsi="GHEA Grapalat" w:cs="Times New Roman"/>
          <w:b/>
          <w:bCs/>
          <w:iCs/>
          <w:color w:val="000000"/>
        </w:rPr>
        <w:t>ԸՆԴՈՒՆՄԱՆ</w:t>
      </w:r>
    </w:p>
    <w:p w14:paraId="293E6A04" w14:textId="77777777" w:rsidR="000036EF" w:rsidRPr="000036EF" w:rsidRDefault="000036EF" w:rsidP="000036EF">
      <w:pPr>
        <w:spacing w:after="0" w:line="240" w:lineRule="auto"/>
        <w:jc w:val="center"/>
        <w:rPr>
          <w:rFonts w:ascii="Arial LatArm" w:eastAsia="Times New Roman" w:hAnsi="Arial LatArm" w:cs="Times New Roman"/>
          <w:b/>
          <w:bCs/>
          <w:i/>
          <w:iCs/>
          <w:sz w:val="20"/>
          <w:szCs w:val="20"/>
          <w:lang w:val="es-ES"/>
        </w:rPr>
      </w:pPr>
    </w:p>
    <w:p w14:paraId="5A75F2AB" w14:textId="77777777" w:rsidR="000036EF" w:rsidRPr="000036EF" w:rsidRDefault="000036EF" w:rsidP="000036EF">
      <w:pPr>
        <w:spacing w:after="0" w:line="240" w:lineRule="auto"/>
        <w:ind w:firstLine="540"/>
        <w:jc w:val="both"/>
        <w:rPr>
          <w:rFonts w:ascii="Arial LatArm" w:eastAsia="Times New Roman" w:hAnsi="Arial LatArm" w:cs="Times New Roman"/>
          <w:i/>
          <w:iCs/>
          <w:sz w:val="20"/>
          <w:szCs w:val="20"/>
          <w:lang w:val="es-ES"/>
        </w:rPr>
      </w:pPr>
      <w:proofErr w:type="gramStart"/>
      <w:r w:rsidRPr="000036EF">
        <w:rPr>
          <w:rFonts w:ascii="GHEA Grapalat" w:eastAsia="Times New Roman" w:hAnsi="GHEA Grapalat" w:cs="Times New Roman"/>
          <w:i/>
          <w:color w:val="000000"/>
          <w:sz w:val="21"/>
          <w:szCs w:val="21"/>
          <w:lang w:val="es-ES" w:eastAsia="ru-RU"/>
        </w:rPr>
        <w:t xml:space="preserve">«  </w:t>
      </w:r>
      <w:proofErr w:type="gramEnd"/>
      <w:r w:rsidRPr="000036EF">
        <w:rPr>
          <w:rFonts w:ascii="GHEA Grapalat" w:eastAsia="Times New Roman" w:hAnsi="GHEA Grapalat" w:cs="Times New Roman"/>
          <w:i/>
          <w:color w:val="000000"/>
          <w:sz w:val="21"/>
          <w:szCs w:val="21"/>
          <w:lang w:val="es-ES" w:eastAsia="ru-RU"/>
        </w:rPr>
        <w:t xml:space="preserve">    » «              »</w:t>
      </w:r>
      <w:r w:rsidRPr="000036EF">
        <w:rPr>
          <w:rFonts w:ascii="Arial LatArm" w:eastAsia="Times New Roman" w:hAnsi="Arial LatArm" w:cs="Times New Roman"/>
          <w:i/>
          <w:iCs/>
          <w:sz w:val="20"/>
          <w:szCs w:val="20"/>
          <w:lang w:val="es-ES"/>
        </w:rPr>
        <w:t xml:space="preserve">  </w:t>
      </w:r>
      <w:r w:rsidRPr="000036EF">
        <w:rPr>
          <w:rFonts w:ascii="GHEA Grapalat" w:eastAsia="Times New Roman" w:hAnsi="GHEA Grapalat" w:cs="Times New Roman"/>
          <w:i/>
          <w:color w:val="000000"/>
          <w:sz w:val="21"/>
          <w:szCs w:val="21"/>
          <w:lang w:val="es-ES" w:eastAsia="ru-RU"/>
        </w:rPr>
        <w:t xml:space="preserve">20    </w:t>
      </w:r>
      <w:r w:rsidRPr="000036EF">
        <w:rPr>
          <w:rFonts w:ascii="GHEA Grapalat" w:eastAsia="Times New Roman" w:hAnsi="GHEA Grapalat" w:cs="Times New Roman"/>
          <w:i/>
          <w:color w:val="000000"/>
          <w:sz w:val="21"/>
          <w:szCs w:val="21"/>
          <w:lang w:val="en-AU" w:eastAsia="ru-RU"/>
        </w:rPr>
        <w:t>թ</w:t>
      </w:r>
      <w:r w:rsidRPr="000036EF">
        <w:rPr>
          <w:rFonts w:ascii="GHEA Grapalat" w:eastAsia="Times New Roman" w:hAnsi="GHEA Grapalat" w:cs="Times New Roman"/>
          <w:i/>
          <w:color w:val="000000"/>
          <w:sz w:val="21"/>
          <w:szCs w:val="21"/>
          <w:lang w:val="es-ES" w:eastAsia="ru-RU"/>
        </w:rPr>
        <w:t>.</w:t>
      </w:r>
    </w:p>
    <w:p w14:paraId="79EB7471" w14:textId="77777777" w:rsidR="000036EF" w:rsidRPr="000036EF" w:rsidRDefault="000036EF" w:rsidP="000036EF">
      <w:pPr>
        <w:spacing w:after="0" w:line="240" w:lineRule="auto"/>
        <w:jc w:val="both"/>
        <w:rPr>
          <w:rFonts w:ascii="Arial LatArm" w:eastAsia="Times New Roman" w:hAnsi="Arial LatArm" w:cs="Times New Roman"/>
          <w:i/>
          <w:iCs/>
          <w:sz w:val="20"/>
          <w:szCs w:val="20"/>
          <w:lang w:val="es-ES"/>
        </w:rPr>
      </w:pPr>
    </w:p>
    <w:p w14:paraId="58DF0996" w14:textId="0424D0E1" w:rsidR="000036EF" w:rsidRPr="000036EF" w:rsidRDefault="000036EF" w:rsidP="001C42CA">
      <w:pPr>
        <w:spacing w:after="0" w:line="240" w:lineRule="auto"/>
        <w:rPr>
          <w:rFonts w:ascii="GHEA Grapalat" w:eastAsia="Times New Roman" w:hAnsi="GHEA Grapalat" w:cs="Times New Roman"/>
          <w:color w:val="000000"/>
          <w:sz w:val="21"/>
          <w:szCs w:val="21"/>
          <w:lang w:val="es-ES"/>
        </w:rPr>
      </w:pPr>
      <w:proofErr w:type="spellStart"/>
      <w:r w:rsidRPr="000036EF">
        <w:rPr>
          <w:rFonts w:ascii="GHEA Grapalat" w:eastAsia="Times New Roman" w:hAnsi="GHEA Grapalat" w:cs="Times New Roman"/>
          <w:color w:val="000000"/>
          <w:sz w:val="21"/>
          <w:szCs w:val="21"/>
        </w:rPr>
        <w:t>Պայմանագրի</w:t>
      </w:r>
      <w:proofErr w:type="spellEnd"/>
      <w:r w:rsidRPr="000036EF">
        <w:rPr>
          <w:rFonts w:ascii="GHEA Grapalat" w:eastAsia="Times New Roman" w:hAnsi="GHEA Grapalat" w:cs="Times New Roman"/>
          <w:color w:val="000000"/>
          <w:sz w:val="21"/>
          <w:szCs w:val="21"/>
          <w:lang w:val="es-ES"/>
        </w:rPr>
        <w:t xml:space="preserve"> /</w:t>
      </w:r>
      <w:proofErr w:type="spellStart"/>
      <w:r w:rsidRPr="000036EF">
        <w:rPr>
          <w:rFonts w:ascii="GHEA Grapalat" w:eastAsia="Times New Roman" w:hAnsi="GHEA Grapalat" w:cs="Times New Roman"/>
          <w:color w:val="000000"/>
          <w:sz w:val="21"/>
          <w:szCs w:val="21"/>
        </w:rPr>
        <w:t>այսուհետ</w:t>
      </w:r>
      <w:proofErr w:type="spellEnd"/>
      <w:r w:rsidRPr="000036EF">
        <w:rPr>
          <w:rFonts w:ascii="GHEA Grapalat" w:eastAsia="Times New Roman" w:hAnsi="GHEA Grapalat" w:cs="Times New Roman"/>
          <w:color w:val="000000"/>
          <w:sz w:val="21"/>
          <w:szCs w:val="21"/>
          <w:lang w:val="es-ES"/>
        </w:rPr>
        <w:t xml:space="preserve">` </w:t>
      </w:r>
      <w:proofErr w:type="spellStart"/>
      <w:r w:rsidRPr="000036EF">
        <w:rPr>
          <w:rFonts w:ascii="GHEA Grapalat" w:eastAsia="Times New Roman" w:hAnsi="GHEA Grapalat" w:cs="Times New Roman"/>
          <w:color w:val="000000"/>
          <w:sz w:val="21"/>
          <w:szCs w:val="21"/>
        </w:rPr>
        <w:t>Պայմանագիր</w:t>
      </w:r>
      <w:proofErr w:type="spellEnd"/>
      <w:r w:rsidRPr="000036EF">
        <w:rPr>
          <w:rFonts w:ascii="GHEA Grapalat" w:eastAsia="Times New Roman" w:hAnsi="GHEA Grapalat" w:cs="Times New Roman"/>
          <w:color w:val="000000"/>
          <w:sz w:val="21"/>
          <w:szCs w:val="21"/>
          <w:lang w:val="es-ES"/>
        </w:rPr>
        <w:t xml:space="preserve">/ </w:t>
      </w:r>
      <w:proofErr w:type="spellStart"/>
      <w:r w:rsidRPr="000036EF">
        <w:rPr>
          <w:rFonts w:ascii="GHEA Grapalat" w:eastAsia="Times New Roman" w:hAnsi="GHEA Grapalat" w:cs="Times New Roman"/>
          <w:color w:val="000000"/>
          <w:sz w:val="21"/>
          <w:szCs w:val="21"/>
        </w:rPr>
        <w:t>անվանումը</w:t>
      </w:r>
      <w:proofErr w:type="spellEnd"/>
      <w:r w:rsidRPr="000036EF">
        <w:rPr>
          <w:rFonts w:ascii="GHEA Grapalat" w:eastAsia="Times New Roman" w:hAnsi="GHEA Grapalat" w:cs="Times New Roman"/>
          <w:color w:val="000000"/>
          <w:sz w:val="21"/>
          <w:szCs w:val="21"/>
          <w:lang w:val="es-ES"/>
        </w:rPr>
        <w:t>` _______________________________________________________________________________________</w:t>
      </w:r>
    </w:p>
    <w:p w14:paraId="7F7FA71D" w14:textId="77777777" w:rsidR="000036EF" w:rsidRPr="000036EF" w:rsidRDefault="000036EF" w:rsidP="001C42CA">
      <w:pPr>
        <w:spacing w:after="0" w:line="240" w:lineRule="auto"/>
        <w:rPr>
          <w:rFonts w:ascii="GHEA Grapalat" w:eastAsia="Times New Roman" w:hAnsi="GHEA Grapalat" w:cs="Times New Roman"/>
          <w:color w:val="000000"/>
          <w:sz w:val="21"/>
          <w:szCs w:val="21"/>
          <w:lang w:val="es-ES"/>
        </w:rPr>
      </w:pPr>
      <w:proofErr w:type="spellStart"/>
      <w:r w:rsidRPr="000036EF">
        <w:rPr>
          <w:rFonts w:ascii="GHEA Grapalat" w:eastAsia="Times New Roman" w:hAnsi="GHEA Grapalat" w:cs="Times New Roman"/>
          <w:color w:val="000000"/>
          <w:sz w:val="21"/>
          <w:szCs w:val="21"/>
        </w:rPr>
        <w:t>Պայմանագրի</w:t>
      </w:r>
      <w:proofErr w:type="spellEnd"/>
      <w:r w:rsidRPr="000036EF">
        <w:rPr>
          <w:rFonts w:ascii="GHEA Grapalat" w:eastAsia="Times New Roman" w:hAnsi="GHEA Grapalat" w:cs="Times New Roman"/>
          <w:color w:val="000000"/>
          <w:sz w:val="21"/>
          <w:szCs w:val="21"/>
          <w:lang w:val="es-ES"/>
        </w:rPr>
        <w:t xml:space="preserve"> </w:t>
      </w:r>
      <w:proofErr w:type="spellStart"/>
      <w:r w:rsidRPr="000036EF">
        <w:rPr>
          <w:rFonts w:ascii="GHEA Grapalat" w:eastAsia="Times New Roman" w:hAnsi="GHEA Grapalat" w:cs="Times New Roman"/>
          <w:color w:val="000000"/>
          <w:sz w:val="21"/>
          <w:szCs w:val="21"/>
        </w:rPr>
        <w:t>կնքման</w:t>
      </w:r>
      <w:proofErr w:type="spellEnd"/>
      <w:r w:rsidRPr="000036EF">
        <w:rPr>
          <w:rFonts w:ascii="GHEA Grapalat" w:eastAsia="Times New Roman" w:hAnsi="GHEA Grapalat" w:cs="Times New Roman"/>
          <w:color w:val="000000"/>
          <w:sz w:val="21"/>
          <w:szCs w:val="21"/>
          <w:lang w:val="es-ES"/>
        </w:rPr>
        <w:t xml:space="preserve"> </w:t>
      </w:r>
      <w:proofErr w:type="spellStart"/>
      <w:r w:rsidRPr="000036EF">
        <w:rPr>
          <w:rFonts w:ascii="GHEA Grapalat" w:eastAsia="Times New Roman" w:hAnsi="GHEA Grapalat" w:cs="Times New Roman"/>
          <w:color w:val="000000"/>
          <w:sz w:val="21"/>
          <w:szCs w:val="21"/>
        </w:rPr>
        <w:t>ամսաթիվը</w:t>
      </w:r>
      <w:proofErr w:type="spellEnd"/>
      <w:r w:rsidRPr="000036EF">
        <w:rPr>
          <w:rFonts w:ascii="GHEA Grapalat" w:eastAsia="Times New Roman" w:hAnsi="GHEA Grapalat" w:cs="Times New Roman"/>
          <w:color w:val="000000"/>
          <w:sz w:val="21"/>
          <w:szCs w:val="21"/>
          <w:lang w:val="es-ES"/>
        </w:rPr>
        <w:t xml:space="preserve">` «____» «__________________» 20 </w:t>
      </w:r>
      <w:r w:rsidRPr="000036EF">
        <w:rPr>
          <w:rFonts w:ascii="GHEA Grapalat" w:eastAsia="Times New Roman" w:hAnsi="GHEA Grapalat" w:cs="Times New Roman"/>
          <w:color w:val="000000"/>
          <w:sz w:val="21"/>
          <w:szCs w:val="21"/>
        </w:rPr>
        <w:t>թ</w:t>
      </w:r>
      <w:r w:rsidRPr="000036EF">
        <w:rPr>
          <w:rFonts w:ascii="GHEA Grapalat" w:eastAsia="Times New Roman" w:hAnsi="GHEA Grapalat" w:cs="Times New Roman"/>
          <w:color w:val="000000"/>
          <w:sz w:val="21"/>
          <w:szCs w:val="21"/>
          <w:lang w:val="es-ES"/>
        </w:rPr>
        <w:t>.</w:t>
      </w:r>
    </w:p>
    <w:p w14:paraId="5F3B0BC1" w14:textId="77777777" w:rsidR="000036EF" w:rsidRPr="000036EF" w:rsidRDefault="000036EF" w:rsidP="001C42CA">
      <w:pPr>
        <w:spacing w:after="0" w:line="240" w:lineRule="auto"/>
        <w:rPr>
          <w:rFonts w:ascii="GHEA Grapalat" w:eastAsia="Times New Roman" w:hAnsi="GHEA Grapalat" w:cs="Times New Roman"/>
          <w:color w:val="000000"/>
          <w:sz w:val="21"/>
          <w:szCs w:val="21"/>
          <w:lang w:val="es-ES"/>
        </w:rPr>
      </w:pPr>
      <w:proofErr w:type="spellStart"/>
      <w:r w:rsidRPr="000036EF">
        <w:rPr>
          <w:rFonts w:ascii="GHEA Grapalat" w:eastAsia="Times New Roman" w:hAnsi="GHEA Grapalat" w:cs="Times New Roman"/>
          <w:color w:val="000000"/>
          <w:sz w:val="21"/>
          <w:szCs w:val="21"/>
        </w:rPr>
        <w:t>Պայմանագրի</w:t>
      </w:r>
      <w:proofErr w:type="spellEnd"/>
      <w:r w:rsidRPr="000036EF">
        <w:rPr>
          <w:rFonts w:ascii="GHEA Grapalat" w:eastAsia="Times New Roman" w:hAnsi="GHEA Grapalat" w:cs="Times New Roman"/>
          <w:color w:val="000000"/>
          <w:sz w:val="21"/>
          <w:szCs w:val="21"/>
          <w:lang w:val="es-ES"/>
        </w:rPr>
        <w:t xml:space="preserve"> </w:t>
      </w:r>
      <w:proofErr w:type="spellStart"/>
      <w:r w:rsidRPr="000036EF">
        <w:rPr>
          <w:rFonts w:ascii="GHEA Grapalat" w:eastAsia="Times New Roman" w:hAnsi="GHEA Grapalat" w:cs="Times New Roman"/>
          <w:color w:val="000000"/>
          <w:sz w:val="21"/>
          <w:szCs w:val="21"/>
        </w:rPr>
        <w:t>համարը</w:t>
      </w:r>
      <w:proofErr w:type="spellEnd"/>
      <w:r w:rsidRPr="000036EF">
        <w:rPr>
          <w:rFonts w:ascii="GHEA Grapalat" w:eastAsia="Times New Roman" w:hAnsi="GHEA Grapalat" w:cs="Times New Roman"/>
          <w:color w:val="000000"/>
          <w:sz w:val="21"/>
          <w:szCs w:val="21"/>
          <w:lang w:val="es-ES"/>
        </w:rPr>
        <w:t>`    __________</w:t>
      </w:r>
    </w:p>
    <w:p w14:paraId="773ECDA4" w14:textId="77777777" w:rsidR="000036EF" w:rsidRPr="000036EF" w:rsidRDefault="000036EF" w:rsidP="001C42CA">
      <w:pPr>
        <w:spacing w:after="0" w:line="240" w:lineRule="auto"/>
        <w:jc w:val="both"/>
        <w:rPr>
          <w:rFonts w:ascii="GHEA Grapalat" w:eastAsia="Times New Roman" w:hAnsi="GHEA Grapalat" w:cs="Sylfaen"/>
          <w:iCs/>
          <w:sz w:val="24"/>
          <w:szCs w:val="24"/>
          <w:lang w:val="es-ES"/>
        </w:rPr>
      </w:pPr>
      <w:proofErr w:type="spellStart"/>
      <w:proofErr w:type="gramStart"/>
      <w:r w:rsidRPr="000036EF">
        <w:rPr>
          <w:rFonts w:ascii="GHEA Grapalat" w:eastAsia="Times New Roman" w:hAnsi="GHEA Grapalat" w:cs="Times New Roman"/>
          <w:iCs/>
          <w:color w:val="000000"/>
          <w:sz w:val="21"/>
          <w:szCs w:val="21"/>
        </w:rPr>
        <w:t>Պատվիրատուն</w:t>
      </w:r>
      <w:proofErr w:type="spellEnd"/>
      <w:r w:rsidRPr="000036EF">
        <w:rPr>
          <w:rFonts w:ascii="GHEA Grapalat" w:eastAsia="Times New Roman" w:hAnsi="GHEA Grapalat" w:cs="Times New Roman"/>
          <w:iCs/>
          <w:color w:val="000000"/>
          <w:sz w:val="21"/>
          <w:szCs w:val="21"/>
          <w:lang w:val="es-ES"/>
        </w:rPr>
        <w:t xml:space="preserve">  </w:t>
      </w:r>
      <w:r w:rsidRPr="000036EF">
        <w:rPr>
          <w:rFonts w:ascii="GHEA Grapalat" w:eastAsia="Times New Roman" w:hAnsi="GHEA Grapalat" w:cs="Times New Roman"/>
          <w:iCs/>
          <w:color w:val="000000"/>
          <w:sz w:val="21"/>
          <w:szCs w:val="21"/>
        </w:rPr>
        <w:t>և</w:t>
      </w:r>
      <w:proofErr w:type="gramEnd"/>
      <w:r w:rsidRPr="000036EF">
        <w:rPr>
          <w:rFonts w:ascii="GHEA Grapalat" w:eastAsia="Times New Roman" w:hAnsi="GHEA Grapalat" w:cs="Times New Roman"/>
          <w:iCs/>
          <w:color w:val="000000"/>
          <w:sz w:val="21"/>
          <w:szCs w:val="21"/>
          <w:lang w:val="es-ES"/>
        </w:rPr>
        <w:t xml:space="preserve">  </w:t>
      </w:r>
      <w:proofErr w:type="spellStart"/>
      <w:r w:rsidRPr="000036EF">
        <w:rPr>
          <w:rFonts w:ascii="GHEA Grapalat" w:eastAsia="Times New Roman" w:hAnsi="GHEA Grapalat" w:cs="Times New Roman"/>
          <w:color w:val="000000"/>
          <w:sz w:val="21"/>
          <w:szCs w:val="21"/>
        </w:rPr>
        <w:t>Պայմանագրի</w:t>
      </w:r>
      <w:proofErr w:type="spellEnd"/>
      <w:r w:rsidRPr="000036EF">
        <w:rPr>
          <w:rFonts w:ascii="GHEA Grapalat" w:eastAsia="Times New Roman" w:hAnsi="GHEA Grapalat" w:cs="Times New Roman"/>
          <w:color w:val="000000"/>
          <w:sz w:val="21"/>
          <w:szCs w:val="21"/>
          <w:lang w:val="es-ES"/>
        </w:rPr>
        <w:t xml:space="preserve"> </w:t>
      </w:r>
      <w:proofErr w:type="spellStart"/>
      <w:r w:rsidRPr="000036EF">
        <w:rPr>
          <w:rFonts w:ascii="GHEA Grapalat" w:eastAsia="Times New Roman" w:hAnsi="GHEA Grapalat" w:cs="Times New Roman"/>
          <w:color w:val="000000"/>
          <w:sz w:val="21"/>
          <w:szCs w:val="21"/>
        </w:rPr>
        <w:t>կողմը</w:t>
      </w:r>
      <w:proofErr w:type="spellEnd"/>
      <w:r w:rsidRPr="000036EF">
        <w:rPr>
          <w:rFonts w:ascii="GHEA Grapalat" w:eastAsia="Times New Roman" w:hAnsi="GHEA Grapalat" w:cs="Times New Roman"/>
          <w:color w:val="000000"/>
          <w:sz w:val="21"/>
          <w:szCs w:val="21"/>
        </w:rPr>
        <w:t>՝</w:t>
      </w:r>
      <w:r w:rsidRPr="000036EF">
        <w:rPr>
          <w:rFonts w:ascii="GHEA Grapalat" w:eastAsia="Times New Roman" w:hAnsi="GHEA Grapalat" w:cs="Times New Roman"/>
          <w:color w:val="000000"/>
          <w:sz w:val="21"/>
          <w:szCs w:val="21"/>
          <w:lang w:val="es-ES"/>
        </w:rPr>
        <w:t xml:space="preserve">  </w:t>
      </w:r>
      <w:r w:rsidRPr="000036EF">
        <w:rPr>
          <w:rFonts w:ascii="GHEA Grapalat" w:eastAsia="Times New Roman" w:hAnsi="GHEA Grapalat" w:cs="Times New Roman"/>
          <w:color w:val="000000"/>
          <w:sz w:val="21"/>
          <w:szCs w:val="21"/>
          <w:lang w:val="hy-AM"/>
        </w:rPr>
        <w:t xml:space="preserve">հիմք </w:t>
      </w:r>
      <w:r w:rsidRPr="000036EF">
        <w:rPr>
          <w:rFonts w:ascii="GHEA Grapalat" w:eastAsia="Times New Roman" w:hAnsi="GHEA Grapalat" w:cs="Times New Roman"/>
          <w:color w:val="000000"/>
          <w:sz w:val="21"/>
          <w:szCs w:val="21"/>
          <w:lang w:val="es-ES"/>
        </w:rPr>
        <w:t xml:space="preserve"> </w:t>
      </w:r>
      <w:r w:rsidRPr="000036EF">
        <w:rPr>
          <w:rFonts w:ascii="GHEA Grapalat" w:eastAsia="Times New Roman" w:hAnsi="GHEA Grapalat" w:cs="Times New Roman"/>
          <w:color w:val="000000"/>
          <w:sz w:val="21"/>
          <w:szCs w:val="21"/>
          <w:lang w:val="hy-AM"/>
        </w:rPr>
        <w:t>ընդունելով</w:t>
      </w:r>
      <w:r w:rsidRPr="000036EF">
        <w:rPr>
          <w:rFonts w:ascii="GHEA Grapalat" w:eastAsia="Times New Roman" w:hAnsi="GHEA Grapalat" w:cs="Times New Roman"/>
          <w:color w:val="000000"/>
          <w:sz w:val="21"/>
          <w:szCs w:val="21"/>
          <w:lang w:val="es-ES"/>
        </w:rPr>
        <w:t xml:space="preserve">  </w:t>
      </w:r>
      <w:r w:rsidRPr="000036EF">
        <w:rPr>
          <w:rFonts w:ascii="GHEA Grapalat" w:eastAsia="Times New Roman" w:hAnsi="GHEA Grapalat" w:cs="Times New Roman"/>
          <w:color w:val="000000"/>
          <w:sz w:val="21"/>
          <w:szCs w:val="21"/>
          <w:lang w:val="hy-AM"/>
        </w:rPr>
        <w:t xml:space="preserve">պայմանագրի </w:t>
      </w:r>
      <w:r w:rsidRPr="000036EF">
        <w:rPr>
          <w:rFonts w:ascii="GHEA Grapalat" w:eastAsia="Times New Roman" w:hAnsi="GHEA Grapalat" w:cs="Times New Roman"/>
          <w:color w:val="000000"/>
          <w:sz w:val="21"/>
          <w:szCs w:val="21"/>
          <w:lang w:val="es-ES"/>
        </w:rPr>
        <w:t xml:space="preserve"> </w:t>
      </w:r>
      <w:r w:rsidRPr="000036EF">
        <w:rPr>
          <w:rFonts w:ascii="GHEA Grapalat" w:eastAsia="Times New Roman" w:hAnsi="GHEA Grapalat" w:cs="Times New Roman"/>
          <w:color w:val="000000"/>
          <w:sz w:val="21"/>
          <w:szCs w:val="21"/>
          <w:lang w:val="hy-AM"/>
        </w:rPr>
        <w:t xml:space="preserve">կատարման </w:t>
      </w:r>
      <w:r w:rsidRPr="000036EF">
        <w:rPr>
          <w:rFonts w:ascii="GHEA Grapalat" w:eastAsia="Times New Roman" w:hAnsi="GHEA Grapalat" w:cs="Times New Roman"/>
          <w:color w:val="000000"/>
          <w:sz w:val="21"/>
          <w:szCs w:val="21"/>
          <w:lang w:val="es-ES"/>
        </w:rPr>
        <w:t xml:space="preserve"> </w:t>
      </w:r>
      <w:r w:rsidRPr="000036EF">
        <w:rPr>
          <w:rFonts w:ascii="GHEA Grapalat" w:eastAsia="Times New Roman" w:hAnsi="GHEA Grapalat" w:cs="Times New Roman"/>
          <w:color w:val="000000"/>
          <w:sz w:val="21"/>
          <w:szCs w:val="21"/>
          <w:lang w:val="hy-AM"/>
        </w:rPr>
        <w:t xml:space="preserve">վերաբերյալ </w:t>
      </w:r>
      <w:r w:rsidRPr="000036EF">
        <w:rPr>
          <w:rFonts w:ascii="GHEA Grapalat" w:eastAsia="Times New Roman" w:hAnsi="GHEA Grapalat" w:cs="Times New Roman"/>
          <w:color w:val="000000"/>
          <w:sz w:val="21"/>
          <w:szCs w:val="21"/>
          <w:lang w:val="es-ES"/>
        </w:rPr>
        <w:t xml:space="preserve">     </w:t>
      </w:r>
      <w:r w:rsidRPr="000036EF">
        <w:rPr>
          <w:rFonts w:ascii="GHEA Grapalat" w:eastAsia="Times New Roman" w:hAnsi="GHEA Grapalat" w:cs="Times New Roman"/>
          <w:color w:val="000000"/>
          <w:sz w:val="21"/>
          <w:szCs w:val="21"/>
          <w:lang w:val="hy-AM"/>
        </w:rPr>
        <w:t xml:space="preserve">«   </w:t>
      </w:r>
      <w:r w:rsidRPr="000036EF">
        <w:rPr>
          <w:rFonts w:ascii="GHEA Grapalat" w:eastAsia="Times New Roman" w:hAnsi="GHEA Grapalat" w:cs="Times New Roman"/>
          <w:color w:val="000000"/>
          <w:sz w:val="21"/>
          <w:szCs w:val="21"/>
          <w:lang w:val="es-ES"/>
        </w:rPr>
        <w:t xml:space="preserve">    </w:t>
      </w:r>
      <w:r w:rsidRPr="000036EF">
        <w:rPr>
          <w:rFonts w:ascii="GHEA Grapalat" w:eastAsia="Times New Roman" w:hAnsi="GHEA Grapalat" w:cs="Times New Roman"/>
          <w:color w:val="000000"/>
          <w:sz w:val="21"/>
          <w:szCs w:val="21"/>
          <w:lang w:val="hy-AM"/>
        </w:rPr>
        <w:t xml:space="preserve">» </w:t>
      </w:r>
      <w:r w:rsidRPr="000036EF">
        <w:rPr>
          <w:rFonts w:ascii="GHEA Grapalat" w:eastAsia="Times New Roman" w:hAnsi="GHEA Grapalat" w:cs="Times New Roman"/>
          <w:color w:val="000000"/>
          <w:sz w:val="21"/>
          <w:szCs w:val="21"/>
          <w:lang w:val="es-ES"/>
        </w:rPr>
        <w:t xml:space="preserve">     </w:t>
      </w:r>
      <w:r w:rsidRPr="000036EF">
        <w:rPr>
          <w:rFonts w:ascii="GHEA Grapalat" w:eastAsia="Times New Roman" w:hAnsi="GHEA Grapalat" w:cs="Times New Roman"/>
          <w:color w:val="000000"/>
          <w:sz w:val="21"/>
          <w:szCs w:val="21"/>
          <w:lang w:val="hy-AM"/>
        </w:rPr>
        <w:t xml:space="preserve">«      </w:t>
      </w:r>
      <w:r w:rsidRPr="000036EF">
        <w:rPr>
          <w:rFonts w:ascii="GHEA Grapalat" w:eastAsia="Times New Roman" w:hAnsi="GHEA Grapalat" w:cs="Times New Roman"/>
          <w:color w:val="000000"/>
          <w:sz w:val="21"/>
          <w:szCs w:val="21"/>
          <w:lang w:val="es-ES"/>
        </w:rPr>
        <w:t xml:space="preserve">               </w:t>
      </w:r>
      <w:r w:rsidRPr="000036EF">
        <w:rPr>
          <w:rFonts w:ascii="GHEA Grapalat" w:eastAsia="Times New Roman" w:hAnsi="GHEA Grapalat" w:cs="Times New Roman"/>
          <w:color w:val="000000"/>
          <w:sz w:val="21"/>
          <w:szCs w:val="21"/>
          <w:lang w:val="hy-AM"/>
        </w:rPr>
        <w:t xml:space="preserve"> » </w:t>
      </w:r>
      <w:r w:rsidRPr="000036EF">
        <w:rPr>
          <w:rFonts w:ascii="GHEA Grapalat" w:eastAsia="Times New Roman" w:hAnsi="GHEA Grapalat" w:cs="Times New Roman"/>
          <w:color w:val="000000"/>
          <w:sz w:val="21"/>
          <w:szCs w:val="21"/>
          <w:lang w:val="es-ES"/>
        </w:rPr>
        <w:t xml:space="preserve"> </w:t>
      </w:r>
      <w:r w:rsidRPr="000036EF">
        <w:rPr>
          <w:rFonts w:ascii="GHEA Grapalat" w:eastAsia="Times New Roman" w:hAnsi="GHEA Grapalat" w:cs="Times New Roman"/>
          <w:color w:val="000000"/>
          <w:sz w:val="21"/>
          <w:szCs w:val="21"/>
          <w:lang w:val="hy-AM"/>
        </w:rPr>
        <w:t xml:space="preserve">20 </w:t>
      </w:r>
      <w:r w:rsidRPr="000036EF">
        <w:rPr>
          <w:rFonts w:ascii="GHEA Grapalat" w:eastAsia="Times New Roman" w:hAnsi="GHEA Grapalat" w:cs="Times New Roman"/>
          <w:color w:val="000000"/>
          <w:sz w:val="21"/>
          <w:szCs w:val="21"/>
          <w:lang w:val="es-ES"/>
        </w:rPr>
        <w:t xml:space="preserve">  </w:t>
      </w:r>
      <w:r w:rsidRPr="000036EF">
        <w:rPr>
          <w:rFonts w:ascii="GHEA Grapalat" w:eastAsia="Times New Roman" w:hAnsi="GHEA Grapalat" w:cs="Times New Roman"/>
          <w:color w:val="000000"/>
          <w:sz w:val="21"/>
          <w:szCs w:val="21"/>
          <w:lang w:val="hy-AM"/>
        </w:rPr>
        <w:t xml:space="preserve">  թ. դուրս գրված </w:t>
      </w:r>
      <w:r w:rsidRPr="000036EF">
        <w:rPr>
          <w:rFonts w:ascii="GHEA Grapalat" w:eastAsia="Times New Roman" w:hAnsi="GHEA Grapalat" w:cs="Times New Roman"/>
          <w:color w:val="000000"/>
          <w:sz w:val="21"/>
          <w:szCs w:val="21"/>
          <w:lang w:val="es-ES"/>
        </w:rPr>
        <w:t xml:space="preserve">N ___   </w:t>
      </w:r>
      <w:r w:rsidRPr="000036EF">
        <w:rPr>
          <w:rFonts w:ascii="GHEA Grapalat" w:eastAsia="Times New Roman" w:hAnsi="GHEA Grapalat" w:cs="Times New Roman"/>
          <w:color w:val="000000"/>
          <w:sz w:val="21"/>
          <w:szCs w:val="21"/>
          <w:lang w:val="hy-AM"/>
        </w:rPr>
        <w:t xml:space="preserve">հաշիվ ապրանքագիրը, </w:t>
      </w:r>
      <w:proofErr w:type="spellStart"/>
      <w:r w:rsidRPr="000036EF">
        <w:rPr>
          <w:rFonts w:ascii="GHEA Grapalat" w:eastAsia="Times New Roman" w:hAnsi="GHEA Grapalat" w:cs="Times New Roman"/>
          <w:color w:val="000000"/>
          <w:sz w:val="21"/>
          <w:szCs w:val="21"/>
          <w:lang w:val="es-ES"/>
        </w:rPr>
        <w:t>կազմեցին</w:t>
      </w:r>
      <w:proofErr w:type="spellEnd"/>
      <w:r w:rsidRPr="000036EF">
        <w:rPr>
          <w:rFonts w:ascii="GHEA Grapalat" w:eastAsia="Times New Roman" w:hAnsi="GHEA Grapalat" w:cs="Times New Roman"/>
          <w:color w:val="000000"/>
          <w:sz w:val="21"/>
          <w:szCs w:val="21"/>
          <w:lang w:val="es-ES"/>
        </w:rPr>
        <w:t xml:space="preserve"> </w:t>
      </w:r>
      <w:proofErr w:type="spellStart"/>
      <w:r w:rsidRPr="000036EF">
        <w:rPr>
          <w:rFonts w:ascii="GHEA Grapalat" w:eastAsia="Times New Roman" w:hAnsi="GHEA Grapalat" w:cs="Times New Roman"/>
          <w:color w:val="000000"/>
          <w:sz w:val="21"/>
          <w:szCs w:val="21"/>
          <w:lang w:val="es-ES"/>
        </w:rPr>
        <w:t>սույն</w:t>
      </w:r>
      <w:proofErr w:type="spellEnd"/>
      <w:r w:rsidRPr="000036EF">
        <w:rPr>
          <w:rFonts w:ascii="GHEA Grapalat" w:eastAsia="Times New Roman" w:hAnsi="GHEA Grapalat" w:cs="Times New Roman"/>
          <w:color w:val="000000"/>
          <w:sz w:val="21"/>
          <w:szCs w:val="21"/>
          <w:lang w:val="es-ES"/>
        </w:rPr>
        <w:t xml:space="preserve"> </w:t>
      </w:r>
      <w:proofErr w:type="spellStart"/>
      <w:r w:rsidRPr="000036EF">
        <w:rPr>
          <w:rFonts w:ascii="GHEA Grapalat" w:eastAsia="Times New Roman" w:hAnsi="GHEA Grapalat" w:cs="Times New Roman"/>
          <w:color w:val="000000"/>
          <w:sz w:val="21"/>
          <w:szCs w:val="21"/>
          <w:lang w:val="es-ES"/>
        </w:rPr>
        <w:t>արձանագրությունը</w:t>
      </w:r>
      <w:proofErr w:type="spellEnd"/>
      <w:r w:rsidRPr="000036EF">
        <w:rPr>
          <w:rFonts w:ascii="GHEA Grapalat" w:eastAsia="Times New Roman" w:hAnsi="GHEA Grapalat" w:cs="Times New Roman"/>
          <w:color w:val="000000"/>
          <w:sz w:val="21"/>
          <w:szCs w:val="21"/>
          <w:lang w:val="es-ES"/>
        </w:rPr>
        <w:t xml:space="preserve"> </w:t>
      </w:r>
      <w:proofErr w:type="spellStart"/>
      <w:r w:rsidRPr="000036EF">
        <w:rPr>
          <w:rFonts w:ascii="GHEA Grapalat" w:eastAsia="Times New Roman" w:hAnsi="GHEA Grapalat" w:cs="Times New Roman"/>
          <w:color w:val="000000"/>
          <w:sz w:val="21"/>
          <w:szCs w:val="21"/>
          <w:lang w:val="es-ES"/>
        </w:rPr>
        <w:t>հետևյալի</w:t>
      </w:r>
      <w:proofErr w:type="spellEnd"/>
      <w:r w:rsidRPr="000036EF">
        <w:rPr>
          <w:rFonts w:ascii="GHEA Grapalat" w:eastAsia="Times New Roman" w:hAnsi="GHEA Grapalat" w:cs="Times New Roman"/>
          <w:color w:val="000000"/>
          <w:sz w:val="21"/>
          <w:szCs w:val="21"/>
          <w:lang w:val="es-ES"/>
        </w:rPr>
        <w:t xml:space="preserve"> </w:t>
      </w:r>
      <w:proofErr w:type="spellStart"/>
      <w:r w:rsidRPr="000036EF">
        <w:rPr>
          <w:rFonts w:ascii="GHEA Grapalat" w:eastAsia="Times New Roman" w:hAnsi="GHEA Grapalat" w:cs="Times New Roman"/>
          <w:color w:val="000000"/>
          <w:sz w:val="21"/>
          <w:szCs w:val="21"/>
          <w:lang w:val="es-ES"/>
        </w:rPr>
        <w:t>մասին</w:t>
      </w:r>
      <w:proofErr w:type="spellEnd"/>
      <w:r w:rsidRPr="000036EF">
        <w:rPr>
          <w:rFonts w:ascii="GHEA Grapalat" w:eastAsia="Times New Roman" w:hAnsi="GHEA Grapalat" w:cs="Times New Roman"/>
          <w:color w:val="000000"/>
          <w:sz w:val="21"/>
          <w:szCs w:val="21"/>
          <w:lang w:val="es-ES"/>
        </w:rPr>
        <w:t>.</w:t>
      </w:r>
    </w:p>
    <w:p w14:paraId="7B794FEA" w14:textId="02AA742B" w:rsidR="000036EF" w:rsidRPr="000036EF" w:rsidRDefault="000036EF" w:rsidP="000036EF">
      <w:pPr>
        <w:spacing w:after="0" w:line="240" w:lineRule="auto"/>
        <w:jc w:val="both"/>
        <w:rPr>
          <w:rFonts w:ascii="GHEA Grapalat" w:eastAsia="Times New Roman" w:hAnsi="GHEA Grapalat" w:cs="Times New Roman"/>
          <w:iCs/>
          <w:color w:val="000000"/>
          <w:sz w:val="21"/>
          <w:szCs w:val="21"/>
          <w:lang w:val="hy-AM"/>
        </w:rPr>
      </w:pPr>
      <w:proofErr w:type="spellStart"/>
      <w:r w:rsidRPr="000036EF">
        <w:rPr>
          <w:rFonts w:ascii="GHEA Grapalat" w:eastAsia="Times New Roman" w:hAnsi="GHEA Grapalat" w:cs="Times New Roman"/>
          <w:iCs/>
          <w:color w:val="000000"/>
          <w:sz w:val="21"/>
          <w:szCs w:val="21"/>
        </w:rPr>
        <w:t>Պայմանագրի</w:t>
      </w:r>
      <w:proofErr w:type="spellEnd"/>
      <w:r w:rsidRPr="000036EF">
        <w:rPr>
          <w:rFonts w:ascii="GHEA Grapalat" w:eastAsia="Times New Roman" w:hAnsi="GHEA Grapalat" w:cs="Times New Roman"/>
          <w:iCs/>
          <w:color w:val="000000"/>
          <w:sz w:val="21"/>
          <w:szCs w:val="21"/>
          <w:lang w:val="es-ES"/>
        </w:rPr>
        <w:t xml:space="preserve"> </w:t>
      </w:r>
      <w:proofErr w:type="spellStart"/>
      <w:r w:rsidRPr="000036EF">
        <w:rPr>
          <w:rFonts w:ascii="GHEA Grapalat" w:eastAsia="Times New Roman" w:hAnsi="GHEA Grapalat" w:cs="Times New Roman"/>
          <w:iCs/>
          <w:color w:val="000000"/>
          <w:sz w:val="21"/>
          <w:szCs w:val="21"/>
        </w:rPr>
        <w:t>շրջանակներում</w:t>
      </w:r>
      <w:proofErr w:type="spellEnd"/>
      <w:r w:rsidRPr="000036EF">
        <w:rPr>
          <w:rFonts w:ascii="GHEA Grapalat" w:eastAsia="Times New Roman" w:hAnsi="GHEA Grapalat" w:cs="Times New Roman"/>
          <w:iCs/>
          <w:color w:val="000000"/>
          <w:sz w:val="21"/>
          <w:szCs w:val="21"/>
          <w:lang w:val="es-ES"/>
        </w:rPr>
        <w:t xml:space="preserve"> </w:t>
      </w:r>
      <w:proofErr w:type="spellStart"/>
      <w:r w:rsidRPr="000036EF">
        <w:rPr>
          <w:rFonts w:ascii="GHEA Grapalat" w:eastAsia="Times New Roman" w:hAnsi="GHEA Grapalat" w:cs="Times New Roman"/>
          <w:iCs/>
          <w:snapToGrid w:val="0"/>
          <w:color w:val="000000"/>
          <w:sz w:val="21"/>
          <w:szCs w:val="21"/>
          <w:lang w:val="es-ES"/>
        </w:rPr>
        <w:t>Պայմանագրի</w:t>
      </w:r>
      <w:proofErr w:type="spellEnd"/>
      <w:r w:rsidRPr="000036EF">
        <w:rPr>
          <w:rFonts w:ascii="GHEA Grapalat" w:eastAsia="Times New Roman" w:hAnsi="GHEA Grapalat" w:cs="Times New Roman"/>
          <w:iCs/>
          <w:snapToGrid w:val="0"/>
          <w:color w:val="000000"/>
          <w:sz w:val="21"/>
          <w:szCs w:val="21"/>
          <w:lang w:val="es-ES"/>
        </w:rPr>
        <w:t xml:space="preserve"> </w:t>
      </w:r>
      <w:proofErr w:type="spellStart"/>
      <w:proofErr w:type="gramStart"/>
      <w:r w:rsidRPr="000036EF">
        <w:rPr>
          <w:rFonts w:ascii="GHEA Grapalat" w:eastAsia="Times New Roman" w:hAnsi="GHEA Grapalat" w:cs="Times New Roman"/>
          <w:iCs/>
          <w:snapToGrid w:val="0"/>
          <w:color w:val="000000"/>
          <w:sz w:val="21"/>
          <w:szCs w:val="21"/>
          <w:lang w:val="es-ES"/>
        </w:rPr>
        <w:t>կողմը</w:t>
      </w:r>
      <w:proofErr w:type="spellEnd"/>
      <w:r w:rsidRPr="000036EF">
        <w:rPr>
          <w:rFonts w:ascii="GHEA Grapalat" w:eastAsia="Times New Roman" w:hAnsi="GHEA Grapalat" w:cs="Times New Roman"/>
          <w:iCs/>
          <w:snapToGrid w:val="0"/>
          <w:color w:val="000000"/>
          <w:sz w:val="21"/>
          <w:szCs w:val="21"/>
          <w:lang w:val="es-ES"/>
        </w:rPr>
        <w:t xml:space="preserve">  </w:t>
      </w:r>
      <w:proofErr w:type="spellStart"/>
      <w:r w:rsidRPr="000036EF">
        <w:rPr>
          <w:rFonts w:ascii="GHEA Grapalat" w:eastAsia="Times New Roman" w:hAnsi="GHEA Grapalat" w:cs="Times New Roman"/>
          <w:iCs/>
          <w:snapToGrid w:val="0"/>
          <w:color w:val="000000"/>
          <w:sz w:val="21"/>
          <w:szCs w:val="21"/>
          <w:lang w:val="es-ES"/>
        </w:rPr>
        <w:t>կատարել</w:t>
      </w:r>
      <w:proofErr w:type="spellEnd"/>
      <w:proofErr w:type="gramEnd"/>
      <w:r w:rsidRPr="000036EF">
        <w:rPr>
          <w:rFonts w:ascii="GHEA Grapalat" w:eastAsia="Times New Roman" w:hAnsi="GHEA Grapalat" w:cs="Times New Roman"/>
          <w:iCs/>
          <w:color w:val="000000"/>
          <w:sz w:val="21"/>
          <w:szCs w:val="21"/>
          <w:lang w:val="es-ES"/>
        </w:rPr>
        <w:t xml:space="preserve"> է </w:t>
      </w:r>
      <w:proofErr w:type="spellStart"/>
      <w:r w:rsidRPr="000036EF">
        <w:rPr>
          <w:rFonts w:ascii="GHEA Grapalat" w:eastAsia="Times New Roman" w:hAnsi="GHEA Grapalat" w:cs="Times New Roman"/>
          <w:iCs/>
          <w:color w:val="000000"/>
          <w:sz w:val="21"/>
          <w:szCs w:val="21"/>
          <w:lang w:val="es-ES"/>
        </w:rPr>
        <w:t>հետևյալ</w:t>
      </w:r>
      <w:proofErr w:type="spellEnd"/>
      <w:r w:rsidRPr="000036EF">
        <w:rPr>
          <w:rFonts w:ascii="GHEA Grapalat" w:eastAsia="Times New Roman" w:hAnsi="GHEA Grapalat" w:cs="Times New Roman"/>
          <w:iCs/>
          <w:color w:val="000000"/>
          <w:sz w:val="21"/>
          <w:szCs w:val="21"/>
          <w:lang w:val="es-ES"/>
        </w:rPr>
        <w:t xml:space="preserve"> </w:t>
      </w:r>
      <w:proofErr w:type="spellStart"/>
      <w:r w:rsidRPr="000036EF">
        <w:rPr>
          <w:rFonts w:ascii="GHEA Grapalat" w:eastAsia="Times New Roman" w:hAnsi="GHEA Grapalat" w:cs="Times New Roman"/>
          <w:iCs/>
          <w:color w:val="000000"/>
          <w:sz w:val="21"/>
          <w:szCs w:val="21"/>
          <w:lang w:val="es-ES"/>
        </w:rPr>
        <w:t>աշխատանքները</w:t>
      </w:r>
      <w:proofErr w:type="spellEnd"/>
      <w:r w:rsidRPr="000036EF">
        <w:rPr>
          <w:rFonts w:ascii="GHEA Grapalat" w:eastAsia="Times New Roman" w:hAnsi="GHEA Grapalat" w:cs="Times New Roman"/>
          <w:iCs/>
          <w:color w:val="000000"/>
          <w:sz w:val="21"/>
          <w:szCs w:val="21"/>
        </w:rPr>
        <w:t>՝</w:t>
      </w: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0036EF" w:rsidRPr="000036EF" w14:paraId="01E82C45" w14:textId="77777777" w:rsidTr="00E27A65">
        <w:trPr>
          <w:jc w:val="right"/>
        </w:trPr>
        <w:tc>
          <w:tcPr>
            <w:tcW w:w="357" w:type="dxa"/>
            <w:vMerge w:val="restart"/>
            <w:shd w:val="clear" w:color="auto" w:fill="auto"/>
            <w:vAlign w:val="center"/>
          </w:tcPr>
          <w:p w14:paraId="77FBCBA0" w14:textId="77777777" w:rsidR="000036EF" w:rsidRPr="000036EF" w:rsidRDefault="000036EF" w:rsidP="000036EF">
            <w:pPr>
              <w:spacing w:after="0" w:line="240" w:lineRule="auto"/>
              <w:jc w:val="center"/>
              <w:rPr>
                <w:rFonts w:ascii="GHEA Grapalat" w:eastAsia="Times New Roman" w:hAnsi="GHEA Grapalat" w:cs="Times New Roman"/>
                <w:sz w:val="18"/>
                <w:szCs w:val="18"/>
              </w:rPr>
            </w:pPr>
            <w:r w:rsidRPr="000036EF">
              <w:rPr>
                <w:rFonts w:ascii="GHEA Grapalat" w:eastAsia="Times New Roman" w:hAnsi="GHEA Grapalat" w:cs="Times New Roman"/>
                <w:sz w:val="18"/>
                <w:szCs w:val="18"/>
              </w:rPr>
              <w:t>N</w:t>
            </w:r>
          </w:p>
        </w:tc>
        <w:tc>
          <w:tcPr>
            <w:tcW w:w="10348" w:type="dxa"/>
            <w:gridSpan w:val="8"/>
            <w:shd w:val="clear" w:color="auto" w:fill="auto"/>
            <w:vAlign w:val="center"/>
          </w:tcPr>
          <w:p w14:paraId="11BFB0A4" w14:textId="77777777" w:rsidR="000036EF" w:rsidRPr="000036EF" w:rsidRDefault="000036EF" w:rsidP="000036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GHEA Grapalat" w:eastAsia="Times New Roman" w:hAnsi="GHEA Grapalat" w:cs="Times New Roman"/>
                <w:sz w:val="18"/>
                <w:szCs w:val="18"/>
              </w:rPr>
            </w:pPr>
            <w:proofErr w:type="spellStart"/>
            <w:r w:rsidRPr="000036EF">
              <w:rPr>
                <w:rFonts w:ascii="GHEA Grapalat" w:eastAsia="Times New Roman" w:hAnsi="GHEA Grapalat" w:cs="Sylfaen"/>
                <w:sz w:val="18"/>
                <w:szCs w:val="18"/>
              </w:rPr>
              <w:t>Կատարված</w:t>
            </w:r>
            <w:proofErr w:type="spellEnd"/>
            <w:r w:rsidRPr="000036EF">
              <w:rPr>
                <w:rFonts w:ascii="GHEA Grapalat" w:eastAsia="Times New Roman" w:hAnsi="GHEA Grapalat" w:cs="Courier New"/>
                <w:sz w:val="18"/>
                <w:szCs w:val="18"/>
              </w:rPr>
              <w:t xml:space="preserve"> </w:t>
            </w:r>
            <w:proofErr w:type="spellStart"/>
            <w:r w:rsidRPr="000036EF">
              <w:rPr>
                <w:rFonts w:ascii="GHEA Grapalat" w:eastAsia="Times New Roman" w:hAnsi="GHEA Grapalat" w:cs="Sylfaen"/>
                <w:sz w:val="18"/>
                <w:szCs w:val="18"/>
              </w:rPr>
              <w:t>աշխատանքների</w:t>
            </w:r>
            <w:proofErr w:type="spellEnd"/>
          </w:p>
        </w:tc>
      </w:tr>
      <w:tr w:rsidR="000036EF" w:rsidRPr="000036EF" w14:paraId="0A60CE07" w14:textId="77777777" w:rsidTr="00E27A65">
        <w:trPr>
          <w:jc w:val="right"/>
        </w:trPr>
        <w:tc>
          <w:tcPr>
            <w:tcW w:w="357" w:type="dxa"/>
            <w:vMerge/>
            <w:shd w:val="clear" w:color="auto" w:fill="auto"/>
          </w:tcPr>
          <w:p w14:paraId="42F6F861" w14:textId="77777777" w:rsidR="000036EF" w:rsidRPr="000036EF" w:rsidRDefault="000036EF" w:rsidP="000036EF">
            <w:pPr>
              <w:spacing w:after="0" w:line="240" w:lineRule="auto"/>
              <w:jc w:val="center"/>
              <w:rPr>
                <w:rFonts w:ascii="GHEA Grapalat" w:eastAsia="Times New Roman" w:hAnsi="GHEA Grapalat" w:cs="Times New Roman"/>
                <w:sz w:val="18"/>
                <w:szCs w:val="18"/>
              </w:rPr>
            </w:pPr>
          </w:p>
        </w:tc>
        <w:tc>
          <w:tcPr>
            <w:tcW w:w="1173" w:type="dxa"/>
            <w:vMerge w:val="restart"/>
            <w:shd w:val="clear" w:color="auto" w:fill="auto"/>
            <w:vAlign w:val="center"/>
          </w:tcPr>
          <w:p w14:paraId="17A38C9E" w14:textId="77777777" w:rsidR="000036EF" w:rsidRPr="000036EF" w:rsidRDefault="000036EF" w:rsidP="000036EF">
            <w:pPr>
              <w:spacing w:after="0" w:line="240" w:lineRule="auto"/>
              <w:jc w:val="center"/>
              <w:rPr>
                <w:rFonts w:ascii="GHEA Grapalat" w:eastAsia="Times New Roman" w:hAnsi="GHEA Grapalat" w:cs="Times New Roman"/>
                <w:sz w:val="18"/>
                <w:szCs w:val="18"/>
              </w:rPr>
            </w:pPr>
            <w:proofErr w:type="spellStart"/>
            <w:r w:rsidRPr="000036EF">
              <w:rPr>
                <w:rFonts w:ascii="GHEA Grapalat" w:eastAsia="Times New Roman" w:hAnsi="GHEA Grapalat" w:cs="Times New Roman"/>
                <w:sz w:val="18"/>
                <w:szCs w:val="18"/>
              </w:rPr>
              <w:t>անվանումը</w:t>
            </w:r>
            <w:proofErr w:type="spellEnd"/>
          </w:p>
        </w:tc>
        <w:tc>
          <w:tcPr>
            <w:tcW w:w="1440" w:type="dxa"/>
            <w:vMerge w:val="restart"/>
            <w:shd w:val="clear" w:color="auto" w:fill="auto"/>
            <w:vAlign w:val="center"/>
          </w:tcPr>
          <w:p w14:paraId="785638AD" w14:textId="77777777" w:rsidR="000036EF" w:rsidRPr="000036EF" w:rsidRDefault="000036EF" w:rsidP="000036EF">
            <w:pPr>
              <w:spacing w:after="0" w:line="240" w:lineRule="auto"/>
              <w:jc w:val="center"/>
              <w:rPr>
                <w:rFonts w:ascii="GHEA Grapalat" w:eastAsia="Times New Roman" w:hAnsi="GHEA Grapalat" w:cs="Times New Roman"/>
                <w:sz w:val="18"/>
                <w:szCs w:val="18"/>
              </w:rPr>
            </w:pPr>
            <w:proofErr w:type="spellStart"/>
            <w:proofErr w:type="gramStart"/>
            <w:r w:rsidRPr="000036EF">
              <w:rPr>
                <w:rFonts w:ascii="GHEA Grapalat" w:eastAsia="Times New Roman" w:hAnsi="GHEA Grapalat" w:cs="Times New Roman"/>
                <w:sz w:val="18"/>
                <w:szCs w:val="18"/>
              </w:rPr>
              <w:t>տեխնիկական</w:t>
            </w:r>
            <w:proofErr w:type="spellEnd"/>
            <w:r w:rsidRPr="000036EF">
              <w:rPr>
                <w:rFonts w:ascii="GHEA Grapalat" w:eastAsia="Times New Roman" w:hAnsi="GHEA Grapalat" w:cs="Times New Roman"/>
                <w:sz w:val="18"/>
                <w:szCs w:val="18"/>
              </w:rPr>
              <w:t xml:space="preserve">  </w:t>
            </w:r>
            <w:proofErr w:type="spellStart"/>
            <w:r w:rsidRPr="000036EF">
              <w:rPr>
                <w:rFonts w:ascii="GHEA Grapalat" w:eastAsia="Times New Roman" w:hAnsi="GHEA Grapalat" w:cs="Times New Roman"/>
                <w:sz w:val="18"/>
                <w:szCs w:val="18"/>
              </w:rPr>
              <w:t>բնութագրի</w:t>
            </w:r>
            <w:proofErr w:type="spellEnd"/>
            <w:proofErr w:type="gramEnd"/>
            <w:r w:rsidRPr="000036EF">
              <w:rPr>
                <w:rFonts w:ascii="GHEA Grapalat" w:eastAsia="Times New Roman" w:hAnsi="GHEA Grapalat" w:cs="Times New Roman"/>
                <w:sz w:val="18"/>
                <w:szCs w:val="18"/>
              </w:rPr>
              <w:t xml:space="preserve"> </w:t>
            </w:r>
            <w:proofErr w:type="spellStart"/>
            <w:r w:rsidRPr="000036EF">
              <w:rPr>
                <w:rFonts w:ascii="GHEA Grapalat" w:eastAsia="Times New Roman" w:hAnsi="GHEA Grapalat" w:cs="Times New Roman"/>
                <w:sz w:val="18"/>
                <w:szCs w:val="18"/>
              </w:rPr>
              <w:t>համառոտ</w:t>
            </w:r>
            <w:proofErr w:type="spellEnd"/>
            <w:r w:rsidRPr="000036EF">
              <w:rPr>
                <w:rFonts w:ascii="GHEA Grapalat" w:eastAsia="Times New Roman" w:hAnsi="GHEA Grapalat" w:cs="Times New Roman"/>
                <w:sz w:val="18"/>
                <w:szCs w:val="18"/>
              </w:rPr>
              <w:t xml:space="preserve"> </w:t>
            </w:r>
            <w:proofErr w:type="spellStart"/>
            <w:r w:rsidRPr="000036EF">
              <w:rPr>
                <w:rFonts w:ascii="GHEA Grapalat" w:eastAsia="Times New Roman" w:hAnsi="GHEA Grapalat" w:cs="Times New Roman"/>
                <w:sz w:val="18"/>
                <w:szCs w:val="18"/>
              </w:rPr>
              <w:t>շարադրանքը</w:t>
            </w:r>
            <w:proofErr w:type="spellEnd"/>
          </w:p>
        </w:tc>
        <w:tc>
          <w:tcPr>
            <w:tcW w:w="2916" w:type="dxa"/>
            <w:gridSpan w:val="2"/>
            <w:shd w:val="clear" w:color="auto" w:fill="auto"/>
            <w:vAlign w:val="center"/>
          </w:tcPr>
          <w:p w14:paraId="1EC9364B" w14:textId="77777777" w:rsidR="000036EF" w:rsidRPr="000036EF" w:rsidRDefault="000036EF" w:rsidP="000036EF">
            <w:pPr>
              <w:spacing w:after="0" w:line="240" w:lineRule="auto"/>
              <w:jc w:val="center"/>
              <w:rPr>
                <w:rFonts w:ascii="GHEA Grapalat" w:eastAsia="Times New Roman" w:hAnsi="GHEA Grapalat" w:cs="Times New Roman"/>
                <w:sz w:val="18"/>
                <w:szCs w:val="18"/>
              </w:rPr>
            </w:pPr>
            <w:proofErr w:type="spellStart"/>
            <w:r w:rsidRPr="000036EF">
              <w:rPr>
                <w:rFonts w:ascii="GHEA Grapalat" w:eastAsia="Times New Roman" w:hAnsi="GHEA Grapalat" w:cs="Times New Roman"/>
                <w:sz w:val="18"/>
                <w:szCs w:val="18"/>
              </w:rPr>
              <w:t>քանակական</w:t>
            </w:r>
            <w:proofErr w:type="spellEnd"/>
            <w:r w:rsidRPr="000036EF">
              <w:rPr>
                <w:rFonts w:ascii="GHEA Grapalat" w:eastAsia="Times New Roman" w:hAnsi="GHEA Grapalat" w:cs="Times New Roman"/>
                <w:sz w:val="18"/>
                <w:szCs w:val="18"/>
              </w:rPr>
              <w:t xml:space="preserve"> </w:t>
            </w:r>
            <w:proofErr w:type="spellStart"/>
            <w:r w:rsidRPr="000036EF">
              <w:rPr>
                <w:rFonts w:ascii="GHEA Grapalat" w:eastAsia="Times New Roman" w:hAnsi="GHEA Grapalat" w:cs="Times New Roman"/>
                <w:sz w:val="18"/>
                <w:szCs w:val="18"/>
              </w:rPr>
              <w:t>ցուցանիշը</w:t>
            </w:r>
            <w:proofErr w:type="spellEnd"/>
          </w:p>
        </w:tc>
        <w:tc>
          <w:tcPr>
            <w:tcW w:w="2976" w:type="dxa"/>
            <w:gridSpan w:val="2"/>
            <w:shd w:val="clear" w:color="auto" w:fill="auto"/>
            <w:vAlign w:val="center"/>
          </w:tcPr>
          <w:p w14:paraId="28348F06" w14:textId="77777777" w:rsidR="000036EF" w:rsidRPr="000036EF" w:rsidRDefault="000036EF" w:rsidP="000036EF">
            <w:pPr>
              <w:spacing w:after="0" w:line="240" w:lineRule="auto"/>
              <w:jc w:val="center"/>
              <w:rPr>
                <w:rFonts w:ascii="GHEA Grapalat" w:eastAsia="Times New Roman" w:hAnsi="GHEA Grapalat" w:cs="Times New Roman"/>
                <w:sz w:val="18"/>
                <w:szCs w:val="18"/>
              </w:rPr>
            </w:pPr>
            <w:proofErr w:type="spellStart"/>
            <w:r w:rsidRPr="000036EF">
              <w:rPr>
                <w:rFonts w:ascii="GHEA Grapalat" w:eastAsia="Times New Roman" w:hAnsi="GHEA Grapalat" w:cs="Times New Roman"/>
                <w:sz w:val="18"/>
                <w:szCs w:val="18"/>
              </w:rPr>
              <w:t>կատարման</w:t>
            </w:r>
            <w:proofErr w:type="spellEnd"/>
            <w:r w:rsidRPr="000036EF">
              <w:rPr>
                <w:rFonts w:ascii="GHEA Grapalat" w:eastAsia="Times New Roman" w:hAnsi="GHEA Grapalat" w:cs="Times New Roman"/>
                <w:sz w:val="18"/>
                <w:szCs w:val="18"/>
              </w:rPr>
              <w:t xml:space="preserve"> </w:t>
            </w:r>
            <w:proofErr w:type="spellStart"/>
            <w:r w:rsidRPr="000036EF">
              <w:rPr>
                <w:rFonts w:ascii="GHEA Grapalat" w:eastAsia="Times New Roman" w:hAnsi="GHEA Grapalat" w:cs="Times New Roman"/>
                <w:sz w:val="18"/>
                <w:szCs w:val="18"/>
              </w:rPr>
              <w:t>ժամկետը</w:t>
            </w:r>
            <w:proofErr w:type="spellEnd"/>
          </w:p>
        </w:tc>
        <w:tc>
          <w:tcPr>
            <w:tcW w:w="1168" w:type="dxa"/>
            <w:vMerge w:val="restart"/>
            <w:shd w:val="clear" w:color="auto" w:fill="auto"/>
            <w:vAlign w:val="center"/>
          </w:tcPr>
          <w:p w14:paraId="035FA05E" w14:textId="77777777" w:rsidR="000036EF" w:rsidRPr="000036EF" w:rsidRDefault="000036EF" w:rsidP="000036EF">
            <w:pPr>
              <w:spacing w:after="0" w:line="240" w:lineRule="auto"/>
              <w:jc w:val="center"/>
              <w:rPr>
                <w:rFonts w:ascii="GHEA Grapalat" w:eastAsia="Times New Roman" w:hAnsi="GHEA Grapalat" w:cs="Times New Roman"/>
                <w:sz w:val="18"/>
                <w:szCs w:val="18"/>
              </w:rPr>
            </w:pPr>
            <w:proofErr w:type="spellStart"/>
            <w:r w:rsidRPr="000036EF">
              <w:rPr>
                <w:rFonts w:ascii="GHEA Grapalat" w:eastAsia="Times New Roman" w:hAnsi="GHEA Grapalat" w:cs="Times New Roman"/>
                <w:sz w:val="18"/>
                <w:szCs w:val="18"/>
              </w:rPr>
              <w:t>Վճարման</w:t>
            </w:r>
            <w:proofErr w:type="spellEnd"/>
            <w:r w:rsidRPr="000036EF">
              <w:rPr>
                <w:rFonts w:ascii="GHEA Grapalat" w:eastAsia="Times New Roman" w:hAnsi="GHEA Grapalat" w:cs="Times New Roman"/>
                <w:sz w:val="18"/>
                <w:szCs w:val="18"/>
              </w:rPr>
              <w:t xml:space="preserve"> </w:t>
            </w:r>
            <w:proofErr w:type="spellStart"/>
            <w:r w:rsidRPr="000036EF">
              <w:rPr>
                <w:rFonts w:ascii="GHEA Grapalat" w:eastAsia="Times New Roman" w:hAnsi="GHEA Grapalat" w:cs="Times New Roman"/>
                <w:sz w:val="18"/>
                <w:szCs w:val="18"/>
              </w:rPr>
              <w:t>ենթակա</w:t>
            </w:r>
            <w:proofErr w:type="spellEnd"/>
            <w:r w:rsidRPr="000036EF">
              <w:rPr>
                <w:rFonts w:ascii="GHEA Grapalat" w:eastAsia="Times New Roman" w:hAnsi="GHEA Grapalat" w:cs="Times New Roman"/>
                <w:sz w:val="18"/>
                <w:szCs w:val="18"/>
              </w:rPr>
              <w:t xml:space="preserve"> </w:t>
            </w:r>
            <w:proofErr w:type="spellStart"/>
            <w:r w:rsidRPr="000036EF">
              <w:rPr>
                <w:rFonts w:ascii="GHEA Grapalat" w:eastAsia="Times New Roman" w:hAnsi="GHEA Grapalat" w:cs="Times New Roman"/>
                <w:sz w:val="18"/>
                <w:szCs w:val="18"/>
              </w:rPr>
              <w:t>գումարը</w:t>
            </w:r>
            <w:proofErr w:type="spellEnd"/>
            <w:r w:rsidRPr="000036EF">
              <w:rPr>
                <w:rFonts w:ascii="GHEA Grapalat" w:eastAsia="Times New Roman" w:hAnsi="GHEA Grapalat" w:cs="Times New Roman"/>
                <w:sz w:val="18"/>
                <w:szCs w:val="18"/>
              </w:rPr>
              <w:t xml:space="preserve"> /</w:t>
            </w:r>
            <w:proofErr w:type="spellStart"/>
            <w:r w:rsidRPr="000036EF">
              <w:rPr>
                <w:rFonts w:ascii="GHEA Grapalat" w:eastAsia="Times New Roman" w:hAnsi="GHEA Grapalat" w:cs="Times New Roman"/>
                <w:sz w:val="18"/>
                <w:szCs w:val="18"/>
              </w:rPr>
              <w:t>հազար</w:t>
            </w:r>
            <w:proofErr w:type="spellEnd"/>
            <w:r w:rsidRPr="000036EF">
              <w:rPr>
                <w:rFonts w:ascii="GHEA Grapalat" w:eastAsia="Times New Roman" w:hAnsi="GHEA Grapalat" w:cs="Times New Roman"/>
                <w:sz w:val="18"/>
                <w:szCs w:val="18"/>
              </w:rPr>
              <w:t xml:space="preserve"> </w:t>
            </w:r>
            <w:proofErr w:type="spellStart"/>
            <w:r w:rsidRPr="000036EF">
              <w:rPr>
                <w:rFonts w:ascii="GHEA Grapalat" w:eastAsia="Times New Roman" w:hAnsi="GHEA Grapalat" w:cs="Times New Roman"/>
                <w:sz w:val="18"/>
                <w:szCs w:val="18"/>
              </w:rPr>
              <w:t>դրամ</w:t>
            </w:r>
            <w:proofErr w:type="spellEnd"/>
            <w:r w:rsidRPr="000036EF">
              <w:rPr>
                <w:rFonts w:ascii="GHEA Grapalat" w:eastAsia="Times New Roman" w:hAnsi="GHEA Grapalat" w:cs="Times New Roman"/>
                <w:sz w:val="18"/>
                <w:szCs w:val="18"/>
              </w:rPr>
              <w:t>/</w:t>
            </w:r>
          </w:p>
        </w:tc>
        <w:tc>
          <w:tcPr>
            <w:tcW w:w="675" w:type="dxa"/>
            <w:vMerge w:val="restart"/>
            <w:shd w:val="clear" w:color="auto" w:fill="auto"/>
            <w:vAlign w:val="center"/>
          </w:tcPr>
          <w:p w14:paraId="0697D8B2" w14:textId="77777777" w:rsidR="000036EF" w:rsidRPr="000036EF" w:rsidRDefault="000036EF" w:rsidP="000036EF">
            <w:pPr>
              <w:spacing w:after="0" w:line="240" w:lineRule="auto"/>
              <w:jc w:val="center"/>
              <w:rPr>
                <w:rFonts w:ascii="GHEA Grapalat" w:eastAsia="Times New Roman" w:hAnsi="GHEA Grapalat" w:cs="Times New Roman"/>
                <w:sz w:val="18"/>
                <w:szCs w:val="18"/>
              </w:rPr>
            </w:pPr>
            <w:proofErr w:type="spellStart"/>
            <w:r w:rsidRPr="000036EF">
              <w:rPr>
                <w:rFonts w:ascii="GHEA Grapalat" w:eastAsia="Times New Roman" w:hAnsi="GHEA Grapalat" w:cs="Times New Roman"/>
                <w:sz w:val="18"/>
                <w:szCs w:val="18"/>
              </w:rPr>
              <w:t>Վճարման</w:t>
            </w:r>
            <w:proofErr w:type="spellEnd"/>
            <w:r w:rsidRPr="000036EF">
              <w:rPr>
                <w:rFonts w:ascii="GHEA Grapalat" w:eastAsia="Times New Roman" w:hAnsi="GHEA Grapalat" w:cs="Times New Roman"/>
                <w:sz w:val="18"/>
                <w:szCs w:val="18"/>
              </w:rPr>
              <w:t xml:space="preserve"> </w:t>
            </w:r>
            <w:proofErr w:type="spellStart"/>
            <w:r w:rsidRPr="000036EF">
              <w:rPr>
                <w:rFonts w:ascii="GHEA Grapalat" w:eastAsia="Times New Roman" w:hAnsi="GHEA Grapalat" w:cs="Times New Roman"/>
                <w:sz w:val="18"/>
                <w:szCs w:val="18"/>
              </w:rPr>
              <w:t>ժամկետը</w:t>
            </w:r>
            <w:proofErr w:type="spellEnd"/>
            <w:r w:rsidRPr="000036EF">
              <w:rPr>
                <w:rFonts w:ascii="GHEA Grapalat" w:eastAsia="Times New Roman" w:hAnsi="GHEA Grapalat" w:cs="Times New Roman"/>
                <w:sz w:val="18"/>
                <w:szCs w:val="18"/>
              </w:rPr>
              <w:t xml:space="preserve"> /</w:t>
            </w:r>
            <w:proofErr w:type="spellStart"/>
            <w:r w:rsidRPr="000036EF">
              <w:rPr>
                <w:rFonts w:ascii="GHEA Grapalat" w:eastAsia="Times New Roman" w:hAnsi="GHEA Grapalat" w:cs="Times New Roman"/>
                <w:sz w:val="18"/>
                <w:szCs w:val="18"/>
              </w:rPr>
              <w:t>ըստ</w:t>
            </w:r>
            <w:proofErr w:type="spellEnd"/>
            <w:r w:rsidRPr="000036EF">
              <w:rPr>
                <w:rFonts w:ascii="GHEA Grapalat" w:eastAsia="Times New Roman" w:hAnsi="GHEA Grapalat" w:cs="Times New Roman"/>
                <w:sz w:val="18"/>
                <w:szCs w:val="18"/>
              </w:rPr>
              <w:t xml:space="preserve"> </w:t>
            </w:r>
            <w:proofErr w:type="spellStart"/>
            <w:r w:rsidRPr="000036EF">
              <w:rPr>
                <w:rFonts w:ascii="GHEA Grapalat" w:eastAsia="Times New Roman" w:hAnsi="GHEA Grapalat" w:cs="Times New Roman"/>
                <w:sz w:val="18"/>
                <w:szCs w:val="18"/>
              </w:rPr>
              <w:t>վճարման</w:t>
            </w:r>
            <w:proofErr w:type="spellEnd"/>
            <w:r w:rsidRPr="000036EF">
              <w:rPr>
                <w:rFonts w:ascii="GHEA Grapalat" w:eastAsia="Times New Roman" w:hAnsi="GHEA Grapalat" w:cs="Times New Roman"/>
                <w:sz w:val="18"/>
                <w:szCs w:val="18"/>
              </w:rPr>
              <w:t xml:space="preserve"> </w:t>
            </w:r>
            <w:proofErr w:type="spellStart"/>
            <w:r w:rsidRPr="000036EF">
              <w:rPr>
                <w:rFonts w:ascii="GHEA Grapalat" w:eastAsia="Times New Roman" w:hAnsi="GHEA Grapalat" w:cs="Times New Roman"/>
                <w:sz w:val="18"/>
                <w:szCs w:val="18"/>
              </w:rPr>
              <w:t>ժամանակացույցի</w:t>
            </w:r>
            <w:proofErr w:type="spellEnd"/>
            <w:r w:rsidRPr="000036EF">
              <w:rPr>
                <w:rFonts w:ascii="GHEA Grapalat" w:eastAsia="Times New Roman" w:hAnsi="GHEA Grapalat" w:cs="Times New Roman"/>
                <w:sz w:val="18"/>
                <w:szCs w:val="18"/>
              </w:rPr>
              <w:t>/</w:t>
            </w:r>
          </w:p>
        </w:tc>
      </w:tr>
      <w:tr w:rsidR="000036EF" w:rsidRPr="000036EF" w14:paraId="65B13811" w14:textId="77777777" w:rsidTr="00E27A65">
        <w:trPr>
          <w:trHeight w:val="1105"/>
          <w:jc w:val="right"/>
        </w:trPr>
        <w:tc>
          <w:tcPr>
            <w:tcW w:w="357" w:type="dxa"/>
            <w:vMerge/>
            <w:tcBorders>
              <w:bottom w:val="single" w:sz="4" w:space="0" w:color="auto"/>
            </w:tcBorders>
            <w:shd w:val="clear" w:color="auto" w:fill="auto"/>
          </w:tcPr>
          <w:p w14:paraId="3ECCA036" w14:textId="77777777" w:rsidR="000036EF" w:rsidRPr="000036EF" w:rsidRDefault="000036EF" w:rsidP="000036EF">
            <w:pPr>
              <w:spacing w:after="0" w:line="240" w:lineRule="auto"/>
              <w:jc w:val="center"/>
              <w:rPr>
                <w:rFonts w:ascii="GHEA Grapalat" w:eastAsia="Times New Roman" w:hAnsi="GHEA Grapalat" w:cs="Times New Roman"/>
                <w:sz w:val="18"/>
                <w:szCs w:val="18"/>
              </w:rPr>
            </w:pPr>
          </w:p>
        </w:tc>
        <w:tc>
          <w:tcPr>
            <w:tcW w:w="1173" w:type="dxa"/>
            <w:vMerge/>
            <w:tcBorders>
              <w:bottom w:val="single" w:sz="4" w:space="0" w:color="auto"/>
            </w:tcBorders>
            <w:shd w:val="clear" w:color="auto" w:fill="auto"/>
            <w:vAlign w:val="center"/>
          </w:tcPr>
          <w:p w14:paraId="4B2AFDE6" w14:textId="77777777" w:rsidR="000036EF" w:rsidRPr="000036EF" w:rsidRDefault="000036EF" w:rsidP="000036EF">
            <w:pPr>
              <w:spacing w:after="0" w:line="240" w:lineRule="auto"/>
              <w:jc w:val="center"/>
              <w:rPr>
                <w:rFonts w:ascii="GHEA Grapalat" w:eastAsia="Times New Roman" w:hAnsi="GHEA Grapalat" w:cs="Times New Roman"/>
                <w:sz w:val="18"/>
                <w:szCs w:val="18"/>
              </w:rPr>
            </w:pPr>
          </w:p>
        </w:tc>
        <w:tc>
          <w:tcPr>
            <w:tcW w:w="1440" w:type="dxa"/>
            <w:vMerge/>
            <w:tcBorders>
              <w:bottom w:val="single" w:sz="4" w:space="0" w:color="auto"/>
            </w:tcBorders>
            <w:shd w:val="clear" w:color="auto" w:fill="auto"/>
            <w:vAlign w:val="center"/>
          </w:tcPr>
          <w:p w14:paraId="4B5B48EE" w14:textId="77777777" w:rsidR="000036EF" w:rsidRPr="000036EF" w:rsidRDefault="000036EF" w:rsidP="000036EF">
            <w:pPr>
              <w:spacing w:after="0" w:line="240" w:lineRule="auto"/>
              <w:jc w:val="center"/>
              <w:rPr>
                <w:rFonts w:ascii="GHEA Grapalat" w:eastAsia="Times New Roman" w:hAnsi="GHEA Grapalat" w:cs="Times New Roman"/>
                <w:sz w:val="18"/>
                <w:szCs w:val="18"/>
              </w:rPr>
            </w:pPr>
          </w:p>
        </w:tc>
        <w:tc>
          <w:tcPr>
            <w:tcW w:w="1800" w:type="dxa"/>
            <w:tcBorders>
              <w:bottom w:val="single" w:sz="4" w:space="0" w:color="auto"/>
            </w:tcBorders>
            <w:shd w:val="clear" w:color="auto" w:fill="auto"/>
            <w:vAlign w:val="center"/>
          </w:tcPr>
          <w:p w14:paraId="0809AD47" w14:textId="77777777" w:rsidR="000036EF" w:rsidRPr="000036EF" w:rsidRDefault="000036EF" w:rsidP="000036EF">
            <w:pPr>
              <w:spacing w:after="0" w:line="240" w:lineRule="auto"/>
              <w:jc w:val="center"/>
              <w:rPr>
                <w:rFonts w:ascii="GHEA Grapalat" w:eastAsia="Times New Roman" w:hAnsi="GHEA Grapalat" w:cs="Times New Roman"/>
                <w:sz w:val="18"/>
                <w:szCs w:val="18"/>
              </w:rPr>
            </w:pPr>
            <w:proofErr w:type="spellStart"/>
            <w:r w:rsidRPr="000036EF">
              <w:rPr>
                <w:rFonts w:ascii="GHEA Grapalat" w:eastAsia="Times New Roman" w:hAnsi="GHEA Grapalat" w:cs="Times New Roman"/>
                <w:sz w:val="18"/>
                <w:szCs w:val="18"/>
              </w:rPr>
              <w:t>ըստ</w:t>
            </w:r>
            <w:proofErr w:type="spellEnd"/>
            <w:r w:rsidRPr="000036EF">
              <w:rPr>
                <w:rFonts w:ascii="GHEA Grapalat" w:eastAsia="Times New Roman" w:hAnsi="GHEA Grapalat" w:cs="Times New Roman"/>
                <w:sz w:val="18"/>
                <w:szCs w:val="18"/>
              </w:rPr>
              <w:t xml:space="preserve"> </w:t>
            </w:r>
            <w:proofErr w:type="spellStart"/>
            <w:r w:rsidRPr="000036EF">
              <w:rPr>
                <w:rFonts w:ascii="GHEA Grapalat" w:eastAsia="Times New Roman" w:hAnsi="GHEA Grapalat" w:cs="Times New Roman"/>
                <w:sz w:val="18"/>
                <w:szCs w:val="18"/>
              </w:rPr>
              <w:t>պայմանագրով</w:t>
            </w:r>
            <w:proofErr w:type="spellEnd"/>
            <w:r w:rsidRPr="000036EF">
              <w:rPr>
                <w:rFonts w:ascii="GHEA Grapalat" w:eastAsia="Times New Roman" w:hAnsi="GHEA Grapalat" w:cs="Times New Roman"/>
                <w:sz w:val="18"/>
                <w:szCs w:val="18"/>
              </w:rPr>
              <w:t xml:space="preserve"> </w:t>
            </w:r>
            <w:proofErr w:type="spellStart"/>
            <w:r w:rsidRPr="000036EF">
              <w:rPr>
                <w:rFonts w:ascii="GHEA Grapalat" w:eastAsia="Times New Roman" w:hAnsi="GHEA Grapalat" w:cs="Times New Roman"/>
                <w:sz w:val="18"/>
                <w:szCs w:val="18"/>
              </w:rPr>
              <w:t>հաստատված</w:t>
            </w:r>
            <w:proofErr w:type="spellEnd"/>
            <w:r w:rsidRPr="000036EF">
              <w:rPr>
                <w:rFonts w:ascii="GHEA Grapalat" w:eastAsia="Times New Roman" w:hAnsi="GHEA Grapalat" w:cs="Times New Roman"/>
                <w:sz w:val="18"/>
                <w:szCs w:val="18"/>
              </w:rPr>
              <w:t xml:space="preserve"> </w:t>
            </w:r>
            <w:proofErr w:type="spellStart"/>
            <w:r w:rsidRPr="000036EF">
              <w:rPr>
                <w:rFonts w:ascii="GHEA Grapalat" w:eastAsia="Times New Roman" w:hAnsi="GHEA Grapalat" w:cs="Times New Roman"/>
                <w:sz w:val="18"/>
                <w:szCs w:val="18"/>
              </w:rPr>
              <w:t>գնման</w:t>
            </w:r>
            <w:proofErr w:type="spellEnd"/>
            <w:r w:rsidRPr="000036EF">
              <w:rPr>
                <w:rFonts w:ascii="GHEA Grapalat" w:eastAsia="Times New Roman" w:hAnsi="GHEA Grapalat" w:cs="Times New Roman"/>
                <w:sz w:val="18"/>
                <w:szCs w:val="18"/>
              </w:rPr>
              <w:t xml:space="preserve"> </w:t>
            </w:r>
            <w:proofErr w:type="spellStart"/>
            <w:r w:rsidRPr="000036EF">
              <w:rPr>
                <w:rFonts w:ascii="GHEA Grapalat" w:eastAsia="Times New Roman" w:hAnsi="GHEA Grapalat" w:cs="Times New Roman"/>
                <w:sz w:val="18"/>
                <w:szCs w:val="18"/>
              </w:rPr>
              <w:t>ժամանակացույցի</w:t>
            </w:r>
            <w:proofErr w:type="spellEnd"/>
          </w:p>
        </w:tc>
        <w:tc>
          <w:tcPr>
            <w:tcW w:w="1116" w:type="dxa"/>
            <w:tcBorders>
              <w:bottom w:val="single" w:sz="4" w:space="0" w:color="auto"/>
            </w:tcBorders>
            <w:shd w:val="clear" w:color="auto" w:fill="auto"/>
            <w:vAlign w:val="center"/>
          </w:tcPr>
          <w:p w14:paraId="764935F6" w14:textId="77777777" w:rsidR="000036EF" w:rsidRPr="000036EF" w:rsidRDefault="000036EF" w:rsidP="000036EF">
            <w:pPr>
              <w:spacing w:after="0" w:line="240" w:lineRule="auto"/>
              <w:jc w:val="center"/>
              <w:rPr>
                <w:rFonts w:ascii="GHEA Grapalat" w:eastAsia="Times New Roman" w:hAnsi="GHEA Grapalat" w:cs="Times New Roman"/>
                <w:sz w:val="18"/>
                <w:szCs w:val="18"/>
              </w:rPr>
            </w:pPr>
            <w:proofErr w:type="spellStart"/>
            <w:r w:rsidRPr="000036EF">
              <w:rPr>
                <w:rFonts w:ascii="GHEA Grapalat" w:eastAsia="Times New Roman" w:hAnsi="GHEA Grapalat" w:cs="Times New Roman"/>
                <w:sz w:val="18"/>
                <w:szCs w:val="18"/>
              </w:rPr>
              <w:t>փաստացի</w:t>
            </w:r>
            <w:proofErr w:type="spellEnd"/>
          </w:p>
        </w:tc>
        <w:tc>
          <w:tcPr>
            <w:tcW w:w="1842" w:type="dxa"/>
            <w:tcBorders>
              <w:bottom w:val="single" w:sz="4" w:space="0" w:color="auto"/>
            </w:tcBorders>
            <w:shd w:val="clear" w:color="auto" w:fill="auto"/>
            <w:vAlign w:val="center"/>
          </w:tcPr>
          <w:p w14:paraId="71A80EE8" w14:textId="77777777" w:rsidR="000036EF" w:rsidRPr="000036EF" w:rsidRDefault="000036EF" w:rsidP="000036EF">
            <w:pPr>
              <w:spacing w:after="0" w:line="240" w:lineRule="auto"/>
              <w:jc w:val="center"/>
              <w:rPr>
                <w:rFonts w:ascii="GHEA Grapalat" w:eastAsia="Times New Roman" w:hAnsi="GHEA Grapalat" w:cs="Times New Roman"/>
                <w:sz w:val="18"/>
                <w:szCs w:val="18"/>
              </w:rPr>
            </w:pPr>
            <w:proofErr w:type="spellStart"/>
            <w:r w:rsidRPr="000036EF">
              <w:rPr>
                <w:rFonts w:ascii="GHEA Grapalat" w:eastAsia="Times New Roman" w:hAnsi="GHEA Grapalat" w:cs="Times New Roman"/>
                <w:sz w:val="18"/>
                <w:szCs w:val="18"/>
              </w:rPr>
              <w:t>ըստ</w:t>
            </w:r>
            <w:proofErr w:type="spellEnd"/>
            <w:r w:rsidRPr="000036EF">
              <w:rPr>
                <w:rFonts w:ascii="GHEA Grapalat" w:eastAsia="Times New Roman" w:hAnsi="GHEA Grapalat" w:cs="Times New Roman"/>
                <w:sz w:val="18"/>
                <w:szCs w:val="18"/>
              </w:rPr>
              <w:t xml:space="preserve"> </w:t>
            </w:r>
            <w:proofErr w:type="spellStart"/>
            <w:r w:rsidRPr="000036EF">
              <w:rPr>
                <w:rFonts w:ascii="GHEA Grapalat" w:eastAsia="Times New Roman" w:hAnsi="GHEA Grapalat" w:cs="Times New Roman"/>
                <w:sz w:val="18"/>
                <w:szCs w:val="18"/>
              </w:rPr>
              <w:t>պայմանագրով</w:t>
            </w:r>
            <w:proofErr w:type="spellEnd"/>
            <w:r w:rsidRPr="000036EF">
              <w:rPr>
                <w:rFonts w:ascii="GHEA Grapalat" w:eastAsia="Times New Roman" w:hAnsi="GHEA Grapalat" w:cs="Times New Roman"/>
                <w:sz w:val="18"/>
                <w:szCs w:val="18"/>
              </w:rPr>
              <w:t xml:space="preserve"> </w:t>
            </w:r>
            <w:proofErr w:type="spellStart"/>
            <w:r w:rsidRPr="000036EF">
              <w:rPr>
                <w:rFonts w:ascii="GHEA Grapalat" w:eastAsia="Times New Roman" w:hAnsi="GHEA Grapalat" w:cs="Times New Roman"/>
                <w:sz w:val="18"/>
                <w:szCs w:val="18"/>
              </w:rPr>
              <w:t>հաստատված</w:t>
            </w:r>
            <w:proofErr w:type="spellEnd"/>
            <w:r w:rsidRPr="000036EF">
              <w:rPr>
                <w:rFonts w:ascii="GHEA Grapalat" w:eastAsia="Times New Roman" w:hAnsi="GHEA Grapalat" w:cs="Times New Roman"/>
                <w:sz w:val="18"/>
                <w:szCs w:val="18"/>
              </w:rPr>
              <w:t xml:space="preserve"> </w:t>
            </w:r>
            <w:proofErr w:type="spellStart"/>
            <w:r w:rsidRPr="000036EF">
              <w:rPr>
                <w:rFonts w:ascii="GHEA Grapalat" w:eastAsia="Times New Roman" w:hAnsi="GHEA Grapalat" w:cs="Times New Roman"/>
                <w:sz w:val="18"/>
                <w:szCs w:val="18"/>
              </w:rPr>
              <w:t>գնման</w:t>
            </w:r>
            <w:proofErr w:type="spellEnd"/>
            <w:r w:rsidRPr="000036EF">
              <w:rPr>
                <w:rFonts w:ascii="GHEA Grapalat" w:eastAsia="Times New Roman" w:hAnsi="GHEA Grapalat" w:cs="Times New Roman"/>
                <w:sz w:val="18"/>
                <w:szCs w:val="18"/>
              </w:rPr>
              <w:t xml:space="preserve"> </w:t>
            </w:r>
            <w:proofErr w:type="spellStart"/>
            <w:r w:rsidRPr="000036EF">
              <w:rPr>
                <w:rFonts w:ascii="GHEA Grapalat" w:eastAsia="Times New Roman" w:hAnsi="GHEA Grapalat" w:cs="Times New Roman"/>
                <w:sz w:val="18"/>
                <w:szCs w:val="18"/>
              </w:rPr>
              <w:t>ժամանակացույցի</w:t>
            </w:r>
            <w:proofErr w:type="spellEnd"/>
          </w:p>
        </w:tc>
        <w:tc>
          <w:tcPr>
            <w:tcW w:w="1134" w:type="dxa"/>
            <w:tcBorders>
              <w:bottom w:val="single" w:sz="4" w:space="0" w:color="auto"/>
            </w:tcBorders>
            <w:shd w:val="clear" w:color="auto" w:fill="auto"/>
            <w:vAlign w:val="center"/>
          </w:tcPr>
          <w:p w14:paraId="5750D3E4" w14:textId="77777777" w:rsidR="000036EF" w:rsidRPr="000036EF" w:rsidRDefault="000036EF" w:rsidP="000036EF">
            <w:pPr>
              <w:spacing w:after="0" w:line="240" w:lineRule="auto"/>
              <w:jc w:val="center"/>
              <w:rPr>
                <w:rFonts w:ascii="GHEA Grapalat" w:eastAsia="Times New Roman" w:hAnsi="GHEA Grapalat" w:cs="Times New Roman"/>
                <w:sz w:val="18"/>
                <w:szCs w:val="18"/>
              </w:rPr>
            </w:pPr>
            <w:proofErr w:type="spellStart"/>
            <w:r w:rsidRPr="000036EF">
              <w:rPr>
                <w:rFonts w:ascii="GHEA Grapalat" w:eastAsia="Times New Roman" w:hAnsi="GHEA Grapalat" w:cs="Times New Roman"/>
                <w:sz w:val="18"/>
                <w:szCs w:val="18"/>
              </w:rPr>
              <w:t>փաստացի</w:t>
            </w:r>
            <w:proofErr w:type="spellEnd"/>
          </w:p>
        </w:tc>
        <w:tc>
          <w:tcPr>
            <w:tcW w:w="1168" w:type="dxa"/>
            <w:vMerge/>
            <w:tcBorders>
              <w:bottom w:val="single" w:sz="4" w:space="0" w:color="auto"/>
            </w:tcBorders>
            <w:shd w:val="clear" w:color="auto" w:fill="auto"/>
            <w:vAlign w:val="center"/>
          </w:tcPr>
          <w:p w14:paraId="52DDA42C" w14:textId="77777777" w:rsidR="000036EF" w:rsidRPr="000036EF" w:rsidRDefault="000036EF" w:rsidP="000036EF">
            <w:pPr>
              <w:spacing w:after="0" w:line="240" w:lineRule="auto"/>
              <w:jc w:val="center"/>
              <w:rPr>
                <w:rFonts w:ascii="GHEA Grapalat" w:eastAsia="Times New Roman" w:hAnsi="GHEA Grapalat" w:cs="Times New Roman"/>
                <w:sz w:val="18"/>
                <w:szCs w:val="18"/>
              </w:rPr>
            </w:pPr>
          </w:p>
        </w:tc>
        <w:tc>
          <w:tcPr>
            <w:tcW w:w="675" w:type="dxa"/>
            <w:vMerge/>
            <w:tcBorders>
              <w:bottom w:val="single" w:sz="4" w:space="0" w:color="auto"/>
            </w:tcBorders>
            <w:shd w:val="clear" w:color="auto" w:fill="auto"/>
            <w:vAlign w:val="center"/>
          </w:tcPr>
          <w:p w14:paraId="1BF01DBA" w14:textId="77777777" w:rsidR="000036EF" w:rsidRPr="000036EF" w:rsidRDefault="000036EF" w:rsidP="000036EF">
            <w:pPr>
              <w:spacing w:after="0" w:line="240" w:lineRule="auto"/>
              <w:jc w:val="center"/>
              <w:rPr>
                <w:rFonts w:ascii="GHEA Grapalat" w:eastAsia="Times New Roman" w:hAnsi="GHEA Grapalat" w:cs="Times New Roman"/>
                <w:sz w:val="18"/>
                <w:szCs w:val="18"/>
              </w:rPr>
            </w:pPr>
          </w:p>
        </w:tc>
      </w:tr>
      <w:tr w:rsidR="001C42CA" w:rsidRPr="000036EF" w14:paraId="21A0D206" w14:textId="77777777" w:rsidTr="001C42CA">
        <w:trPr>
          <w:trHeight w:val="92"/>
          <w:jc w:val="right"/>
        </w:trPr>
        <w:tc>
          <w:tcPr>
            <w:tcW w:w="357" w:type="dxa"/>
            <w:shd w:val="clear" w:color="auto" w:fill="auto"/>
            <w:vAlign w:val="center"/>
          </w:tcPr>
          <w:p w14:paraId="5AC0D9A9" w14:textId="77777777" w:rsidR="001C42CA" w:rsidRPr="000036EF" w:rsidRDefault="001C42CA" w:rsidP="000036EF">
            <w:pPr>
              <w:spacing w:after="0" w:line="240" w:lineRule="auto"/>
              <w:jc w:val="center"/>
              <w:rPr>
                <w:rFonts w:ascii="GHEA Grapalat" w:eastAsia="Times New Roman" w:hAnsi="GHEA Grapalat" w:cs="Times New Roman"/>
                <w:sz w:val="18"/>
                <w:szCs w:val="18"/>
              </w:rPr>
            </w:pPr>
          </w:p>
        </w:tc>
        <w:tc>
          <w:tcPr>
            <w:tcW w:w="1173" w:type="dxa"/>
            <w:shd w:val="clear" w:color="auto" w:fill="auto"/>
            <w:vAlign w:val="center"/>
          </w:tcPr>
          <w:p w14:paraId="336B2168" w14:textId="77777777" w:rsidR="001C42CA" w:rsidRPr="000036EF" w:rsidRDefault="001C42CA" w:rsidP="000036EF">
            <w:pPr>
              <w:spacing w:after="0" w:line="240" w:lineRule="auto"/>
              <w:jc w:val="center"/>
              <w:rPr>
                <w:rFonts w:ascii="GHEA Grapalat" w:eastAsia="Times New Roman" w:hAnsi="GHEA Grapalat" w:cs="Times New Roman"/>
                <w:sz w:val="18"/>
                <w:szCs w:val="18"/>
              </w:rPr>
            </w:pPr>
          </w:p>
        </w:tc>
        <w:tc>
          <w:tcPr>
            <w:tcW w:w="1440" w:type="dxa"/>
            <w:shd w:val="clear" w:color="auto" w:fill="auto"/>
            <w:vAlign w:val="center"/>
          </w:tcPr>
          <w:p w14:paraId="2FED53AC" w14:textId="77777777" w:rsidR="001C42CA" w:rsidRPr="000036EF" w:rsidRDefault="001C42CA" w:rsidP="000036EF">
            <w:pPr>
              <w:spacing w:after="0" w:line="240" w:lineRule="auto"/>
              <w:jc w:val="center"/>
              <w:rPr>
                <w:rFonts w:ascii="GHEA Grapalat" w:eastAsia="Times New Roman" w:hAnsi="GHEA Grapalat" w:cs="Times New Roman"/>
                <w:sz w:val="18"/>
                <w:szCs w:val="18"/>
              </w:rPr>
            </w:pPr>
          </w:p>
        </w:tc>
        <w:tc>
          <w:tcPr>
            <w:tcW w:w="1800" w:type="dxa"/>
            <w:shd w:val="clear" w:color="auto" w:fill="auto"/>
            <w:vAlign w:val="center"/>
          </w:tcPr>
          <w:p w14:paraId="3EAFAC80" w14:textId="77777777" w:rsidR="001C42CA" w:rsidRPr="000036EF" w:rsidRDefault="001C42CA" w:rsidP="000036EF">
            <w:pPr>
              <w:spacing w:after="0" w:line="240" w:lineRule="auto"/>
              <w:jc w:val="center"/>
              <w:rPr>
                <w:rFonts w:ascii="GHEA Grapalat" w:eastAsia="Times New Roman" w:hAnsi="GHEA Grapalat" w:cs="Times New Roman"/>
                <w:sz w:val="18"/>
                <w:szCs w:val="18"/>
              </w:rPr>
            </w:pPr>
          </w:p>
        </w:tc>
        <w:tc>
          <w:tcPr>
            <w:tcW w:w="1116" w:type="dxa"/>
            <w:shd w:val="clear" w:color="auto" w:fill="auto"/>
            <w:vAlign w:val="center"/>
          </w:tcPr>
          <w:p w14:paraId="74797B1F" w14:textId="77777777" w:rsidR="001C42CA" w:rsidRPr="000036EF" w:rsidRDefault="001C42CA" w:rsidP="000036EF">
            <w:pPr>
              <w:spacing w:after="0" w:line="240" w:lineRule="auto"/>
              <w:jc w:val="center"/>
              <w:rPr>
                <w:rFonts w:ascii="GHEA Grapalat" w:eastAsia="Times New Roman" w:hAnsi="GHEA Grapalat" w:cs="Times New Roman"/>
                <w:sz w:val="18"/>
                <w:szCs w:val="18"/>
              </w:rPr>
            </w:pPr>
          </w:p>
        </w:tc>
        <w:tc>
          <w:tcPr>
            <w:tcW w:w="1842" w:type="dxa"/>
            <w:shd w:val="clear" w:color="auto" w:fill="auto"/>
            <w:vAlign w:val="center"/>
          </w:tcPr>
          <w:p w14:paraId="73753F2E" w14:textId="77777777" w:rsidR="001C42CA" w:rsidRPr="000036EF" w:rsidRDefault="001C42CA" w:rsidP="000036EF">
            <w:pPr>
              <w:spacing w:after="0" w:line="240" w:lineRule="auto"/>
              <w:jc w:val="center"/>
              <w:rPr>
                <w:rFonts w:ascii="GHEA Grapalat" w:eastAsia="Times New Roman" w:hAnsi="GHEA Grapalat" w:cs="Times New Roman"/>
                <w:sz w:val="18"/>
                <w:szCs w:val="18"/>
              </w:rPr>
            </w:pPr>
          </w:p>
        </w:tc>
        <w:tc>
          <w:tcPr>
            <w:tcW w:w="1134" w:type="dxa"/>
            <w:shd w:val="clear" w:color="auto" w:fill="auto"/>
            <w:vAlign w:val="center"/>
          </w:tcPr>
          <w:p w14:paraId="7405CFB4" w14:textId="77777777" w:rsidR="001C42CA" w:rsidRPr="000036EF" w:rsidRDefault="001C42CA" w:rsidP="000036EF">
            <w:pPr>
              <w:spacing w:after="0" w:line="240" w:lineRule="auto"/>
              <w:jc w:val="center"/>
              <w:rPr>
                <w:rFonts w:ascii="GHEA Grapalat" w:eastAsia="Times New Roman" w:hAnsi="GHEA Grapalat" w:cs="Times New Roman"/>
                <w:sz w:val="18"/>
                <w:szCs w:val="18"/>
              </w:rPr>
            </w:pPr>
          </w:p>
        </w:tc>
        <w:tc>
          <w:tcPr>
            <w:tcW w:w="1168" w:type="dxa"/>
            <w:shd w:val="clear" w:color="auto" w:fill="auto"/>
            <w:vAlign w:val="center"/>
          </w:tcPr>
          <w:p w14:paraId="1DFE204F" w14:textId="77777777" w:rsidR="001C42CA" w:rsidRPr="000036EF" w:rsidRDefault="001C42CA" w:rsidP="000036EF">
            <w:pPr>
              <w:spacing w:after="0" w:line="240" w:lineRule="auto"/>
              <w:jc w:val="center"/>
              <w:rPr>
                <w:rFonts w:ascii="GHEA Grapalat" w:eastAsia="Times New Roman" w:hAnsi="GHEA Grapalat" w:cs="Times New Roman"/>
                <w:sz w:val="18"/>
                <w:szCs w:val="18"/>
              </w:rPr>
            </w:pPr>
          </w:p>
        </w:tc>
        <w:tc>
          <w:tcPr>
            <w:tcW w:w="675" w:type="dxa"/>
            <w:shd w:val="clear" w:color="auto" w:fill="auto"/>
            <w:vAlign w:val="center"/>
          </w:tcPr>
          <w:p w14:paraId="392A2A2D" w14:textId="77777777" w:rsidR="001C42CA" w:rsidRPr="000036EF" w:rsidRDefault="001C42CA" w:rsidP="000036EF">
            <w:pPr>
              <w:spacing w:after="0" w:line="240" w:lineRule="auto"/>
              <w:jc w:val="center"/>
              <w:rPr>
                <w:rFonts w:ascii="GHEA Grapalat" w:eastAsia="Times New Roman" w:hAnsi="GHEA Grapalat" w:cs="Times New Roman"/>
                <w:sz w:val="18"/>
                <w:szCs w:val="18"/>
              </w:rPr>
            </w:pPr>
          </w:p>
        </w:tc>
      </w:tr>
    </w:tbl>
    <w:p w14:paraId="09520CB6" w14:textId="77777777" w:rsidR="000036EF" w:rsidRPr="000036EF" w:rsidRDefault="000036EF" w:rsidP="000036EF">
      <w:pPr>
        <w:spacing w:after="0" w:line="240" w:lineRule="auto"/>
        <w:ind w:firstLine="375"/>
        <w:jc w:val="both"/>
        <w:rPr>
          <w:rFonts w:ascii="Arial" w:eastAsia="Times New Roman" w:hAnsi="Arial" w:cs="Arial"/>
          <w:iCs/>
          <w:color w:val="000000"/>
          <w:sz w:val="21"/>
          <w:szCs w:val="21"/>
          <w:lang w:val="es-ES"/>
        </w:rPr>
      </w:pPr>
      <w:r w:rsidRPr="000036EF">
        <w:rPr>
          <w:rFonts w:ascii="Arial" w:eastAsia="Times New Roman" w:hAnsi="Arial" w:cs="Arial"/>
          <w:iCs/>
          <w:color w:val="000000"/>
          <w:sz w:val="21"/>
          <w:szCs w:val="21"/>
          <w:lang w:val="es-ES"/>
        </w:rPr>
        <w:t> </w:t>
      </w:r>
    </w:p>
    <w:p w14:paraId="3E45C3A3" w14:textId="34611A3D" w:rsidR="000036EF" w:rsidRPr="000036EF" w:rsidRDefault="000036EF" w:rsidP="001C42CA">
      <w:pPr>
        <w:spacing w:after="0" w:line="240" w:lineRule="auto"/>
        <w:ind w:firstLine="375"/>
        <w:jc w:val="both"/>
        <w:rPr>
          <w:rFonts w:ascii="GHEA Grapalat" w:eastAsia="Times New Roman" w:hAnsi="GHEA Grapalat" w:cs="Times New Roman"/>
          <w:iCs/>
          <w:snapToGrid w:val="0"/>
          <w:color w:val="000000"/>
          <w:sz w:val="21"/>
          <w:szCs w:val="21"/>
          <w:lang w:val="es-ES"/>
        </w:rPr>
      </w:pPr>
      <w:r w:rsidRPr="000036EF">
        <w:rPr>
          <w:rFonts w:ascii="Arial" w:eastAsia="Times New Roman" w:hAnsi="Arial" w:cs="Arial"/>
          <w:iCs/>
          <w:color w:val="000000"/>
          <w:sz w:val="21"/>
          <w:szCs w:val="21"/>
          <w:lang w:val="es-ES"/>
        </w:rPr>
        <w:t> </w:t>
      </w:r>
      <w:r w:rsidRPr="000036EF">
        <w:rPr>
          <w:rFonts w:ascii="GHEA Grapalat" w:eastAsia="Times New Roman" w:hAnsi="GHEA Grapalat" w:cs="Times New Roman"/>
          <w:iCs/>
          <w:snapToGrid w:val="0"/>
          <w:color w:val="000000"/>
          <w:sz w:val="21"/>
          <w:szCs w:val="21"/>
          <w:lang w:val="hy-AM"/>
        </w:rPr>
        <w:t xml:space="preserve">Սույն </w:t>
      </w:r>
      <w:proofErr w:type="spellStart"/>
      <w:r w:rsidRPr="000036EF">
        <w:rPr>
          <w:rFonts w:ascii="GHEA Grapalat" w:eastAsia="Times New Roman" w:hAnsi="GHEA Grapalat" w:cs="Times New Roman"/>
          <w:iCs/>
          <w:snapToGrid w:val="0"/>
          <w:color w:val="000000"/>
          <w:sz w:val="21"/>
          <w:szCs w:val="21"/>
        </w:rPr>
        <w:t>արձանագրության</w:t>
      </w:r>
      <w:proofErr w:type="spellEnd"/>
      <w:r w:rsidRPr="000036EF">
        <w:rPr>
          <w:rFonts w:ascii="GHEA Grapalat" w:eastAsia="Times New Roman" w:hAnsi="GHEA Grapalat" w:cs="Times New Roman"/>
          <w:iCs/>
          <w:snapToGrid w:val="0"/>
          <w:color w:val="000000"/>
          <w:sz w:val="21"/>
          <w:szCs w:val="21"/>
          <w:lang w:val="es-ES"/>
        </w:rPr>
        <w:t xml:space="preserve"> </w:t>
      </w:r>
      <w:proofErr w:type="spellStart"/>
      <w:r w:rsidRPr="000036EF">
        <w:rPr>
          <w:rFonts w:ascii="GHEA Grapalat" w:eastAsia="Times New Roman" w:hAnsi="GHEA Grapalat" w:cs="Times New Roman"/>
          <w:iCs/>
          <w:snapToGrid w:val="0"/>
          <w:color w:val="000000"/>
          <w:sz w:val="21"/>
          <w:szCs w:val="21"/>
        </w:rPr>
        <w:t>երկկողմ</w:t>
      </w:r>
      <w:proofErr w:type="spellEnd"/>
      <w:r w:rsidRPr="000036EF">
        <w:rPr>
          <w:rFonts w:ascii="GHEA Grapalat" w:eastAsia="Times New Roman" w:hAnsi="GHEA Grapalat" w:cs="Times New Roman"/>
          <w:iCs/>
          <w:snapToGrid w:val="0"/>
          <w:color w:val="000000"/>
          <w:sz w:val="21"/>
          <w:szCs w:val="21"/>
          <w:lang w:val="es-ES"/>
        </w:rPr>
        <w:t xml:space="preserve"> </w:t>
      </w:r>
      <w:r w:rsidRPr="000036EF">
        <w:rPr>
          <w:rFonts w:ascii="GHEA Grapalat" w:eastAsia="Times New Roman" w:hAnsi="GHEA Grapalat" w:cs="Times New Roman"/>
          <w:iCs/>
          <w:snapToGrid w:val="0"/>
          <w:color w:val="000000"/>
          <w:sz w:val="21"/>
          <w:szCs w:val="21"/>
          <w:lang w:val="hy-AM"/>
        </w:rPr>
        <w:t>հաստատման համար հիմք հանդիսացած</w:t>
      </w:r>
      <w:r w:rsidRPr="000036EF">
        <w:rPr>
          <w:rFonts w:ascii="GHEA Grapalat" w:eastAsia="Times New Roman" w:hAnsi="GHEA Grapalat" w:cs="Times New Roman"/>
          <w:iCs/>
          <w:snapToGrid w:val="0"/>
          <w:color w:val="000000"/>
          <w:sz w:val="21"/>
          <w:szCs w:val="21"/>
          <w:lang w:val="es-ES"/>
        </w:rPr>
        <w:t xml:space="preserve"> </w:t>
      </w:r>
      <w:proofErr w:type="spellStart"/>
      <w:r w:rsidRPr="000036EF">
        <w:rPr>
          <w:rFonts w:ascii="GHEA Grapalat" w:eastAsia="Times New Roman" w:hAnsi="GHEA Grapalat" w:cs="Times New Roman"/>
          <w:iCs/>
          <w:snapToGrid w:val="0"/>
          <w:color w:val="000000"/>
          <w:sz w:val="21"/>
          <w:szCs w:val="21"/>
        </w:rPr>
        <w:t>հաշիվ</w:t>
      </w:r>
      <w:proofErr w:type="spellEnd"/>
      <w:r w:rsidRPr="000036EF">
        <w:rPr>
          <w:rFonts w:ascii="GHEA Grapalat" w:eastAsia="Times New Roman" w:hAnsi="GHEA Grapalat" w:cs="Times New Roman"/>
          <w:iCs/>
          <w:snapToGrid w:val="0"/>
          <w:color w:val="000000"/>
          <w:sz w:val="21"/>
          <w:szCs w:val="21"/>
          <w:lang w:val="es-ES"/>
        </w:rPr>
        <w:t xml:space="preserve"> </w:t>
      </w:r>
      <w:proofErr w:type="spellStart"/>
      <w:r w:rsidRPr="000036EF">
        <w:rPr>
          <w:rFonts w:ascii="GHEA Grapalat" w:eastAsia="Times New Roman" w:hAnsi="GHEA Grapalat" w:cs="Times New Roman"/>
          <w:iCs/>
          <w:snapToGrid w:val="0"/>
          <w:color w:val="000000"/>
          <w:sz w:val="21"/>
          <w:szCs w:val="21"/>
        </w:rPr>
        <w:t>ապրանքագիրը</w:t>
      </w:r>
      <w:proofErr w:type="spellEnd"/>
      <w:r w:rsidRPr="000036EF">
        <w:rPr>
          <w:rFonts w:ascii="GHEA Grapalat" w:eastAsia="Times New Roman" w:hAnsi="GHEA Grapalat" w:cs="Times New Roman"/>
          <w:iCs/>
          <w:snapToGrid w:val="0"/>
          <w:color w:val="000000"/>
          <w:sz w:val="21"/>
          <w:szCs w:val="21"/>
          <w:lang w:val="es-ES"/>
        </w:rPr>
        <w:t xml:space="preserve"> </w:t>
      </w:r>
      <w:r w:rsidRPr="000036EF">
        <w:rPr>
          <w:rFonts w:ascii="GHEA Grapalat" w:eastAsia="Times New Roman" w:hAnsi="GHEA Grapalat" w:cs="Times New Roman"/>
          <w:iCs/>
          <w:snapToGrid w:val="0"/>
          <w:color w:val="000000"/>
          <w:sz w:val="21"/>
          <w:szCs w:val="21"/>
        </w:rPr>
        <w:t>և</w:t>
      </w:r>
      <w:r w:rsidRPr="000036EF">
        <w:rPr>
          <w:rFonts w:ascii="GHEA Grapalat" w:eastAsia="Times New Roman" w:hAnsi="GHEA Grapalat" w:cs="Times New Roman"/>
          <w:iCs/>
          <w:snapToGrid w:val="0"/>
          <w:color w:val="000000"/>
          <w:sz w:val="21"/>
          <w:szCs w:val="21"/>
          <w:lang w:val="es-ES"/>
        </w:rPr>
        <w:t xml:space="preserve"> </w:t>
      </w:r>
      <w:r w:rsidRPr="000036EF">
        <w:rPr>
          <w:rFonts w:ascii="GHEA Grapalat" w:eastAsia="Times New Roman" w:hAnsi="GHEA Grapalat" w:cs="Times New Roman"/>
          <w:iCs/>
          <w:snapToGrid w:val="0"/>
          <w:color w:val="000000"/>
          <w:sz w:val="21"/>
          <w:szCs w:val="21"/>
          <w:lang w:val="hy-AM"/>
        </w:rPr>
        <w:t xml:space="preserve">դրական </w:t>
      </w:r>
      <w:proofErr w:type="spellStart"/>
      <w:r w:rsidRPr="000036EF">
        <w:rPr>
          <w:rFonts w:ascii="GHEA Grapalat" w:eastAsia="Times New Roman" w:hAnsi="GHEA Grapalat" w:cs="Times New Roman"/>
          <w:color w:val="000000"/>
          <w:sz w:val="21"/>
          <w:szCs w:val="21"/>
          <w:lang w:val="es-ES"/>
        </w:rPr>
        <w:t>եզրակացությունը</w:t>
      </w:r>
      <w:proofErr w:type="spellEnd"/>
      <w:r w:rsidRPr="000036EF">
        <w:rPr>
          <w:rFonts w:ascii="GHEA Grapalat" w:eastAsia="Times New Roman" w:hAnsi="GHEA Grapalat" w:cs="Times New Roman"/>
          <w:iCs/>
          <w:snapToGrid w:val="0"/>
          <w:color w:val="000000"/>
          <w:sz w:val="21"/>
          <w:szCs w:val="21"/>
          <w:lang w:val="es-ES"/>
        </w:rPr>
        <w:t xml:space="preserve"> </w:t>
      </w:r>
      <w:proofErr w:type="spellStart"/>
      <w:r w:rsidRPr="000036EF">
        <w:rPr>
          <w:rFonts w:ascii="GHEA Grapalat" w:eastAsia="Times New Roman" w:hAnsi="GHEA Grapalat" w:cs="Times New Roman"/>
          <w:iCs/>
          <w:snapToGrid w:val="0"/>
          <w:color w:val="000000"/>
          <w:sz w:val="21"/>
          <w:szCs w:val="21"/>
          <w:lang w:val="es-ES"/>
        </w:rPr>
        <w:t>հանդիսանում</w:t>
      </w:r>
      <w:proofErr w:type="spellEnd"/>
      <w:r w:rsidRPr="000036EF">
        <w:rPr>
          <w:rFonts w:ascii="GHEA Grapalat" w:eastAsia="Times New Roman" w:hAnsi="GHEA Grapalat" w:cs="Times New Roman"/>
          <w:iCs/>
          <w:snapToGrid w:val="0"/>
          <w:color w:val="000000"/>
          <w:sz w:val="21"/>
          <w:szCs w:val="21"/>
          <w:lang w:val="es-ES"/>
        </w:rPr>
        <w:t xml:space="preserve"> </w:t>
      </w:r>
      <w:proofErr w:type="spellStart"/>
      <w:r w:rsidRPr="000036EF">
        <w:rPr>
          <w:rFonts w:ascii="GHEA Grapalat" w:eastAsia="Times New Roman" w:hAnsi="GHEA Grapalat" w:cs="Times New Roman"/>
          <w:iCs/>
          <w:snapToGrid w:val="0"/>
          <w:color w:val="000000"/>
          <w:sz w:val="21"/>
          <w:szCs w:val="21"/>
          <w:lang w:val="es-ES"/>
        </w:rPr>
        <w:t>են</w:t>
      </w:r>
      <w:proofErr w:type="spellEnd"/>
      <w:r w:rsidRPr="000036EF">
        <w:rPr>
          <w:rFonts w:ascii="GHEA Grapalat" w:eastAsia="Times New Roman" w:hAnsi="GHEA Grapalat" w:cs="Times New Roman"/>
          <w:iCs/>
          <w:snapToGrid w:val="0"/>
          <w:color w:val="000000"/>
          <w:sz w:val="21"/>
          <w:szCs w:val="21"/>
          <w:lang w:val="es-ES"/>
        </w:rPr>
        <w:t xml:space="preserve"> </w:t>
      </w:r>
      <w:proofErr w:type="spellStart"/>
      <w:r w:rsidRPr="000036EF">
        <w:rPr>
          <w:rFonts w:ascii="GHEA Grapalat" w:eastAsia="Times New Roman" w:hAnsi="GHEA Grapalat" w:cs="Times New Roman"/>
          <w:iCs/>
          <w:snapToGrid w:val="0"/>
          <w:color w:val="000000"/>
          <w:sz w:val="21"/>
          <w:szCs w:val="21"/>
          <w:lang w:val="es-ES"/>
        </w:rPr>
        <w:t>սույն</w:t>
      </w:r>
      <w:proofErr w:type="spellEnd"/>
      <w:r w:rsidRPr="000036EF">
        <w:rPr>
          <w:rFonts w:ascii="GHEA Grapalat" w:eastAsia="Times New Roman" w:hAnsi="GHEA Grapalat" w:cs="Times New Roman"/>
          <w:iCs/>
          <w:snapToGrid w:val="0"/>
          <w:color w:val="000000"/>
          <w:sz w:val="21"/>
          <w:szCs w:val="21"/>
          <w:lang w:val="es-ES"/>
        </w:rPr>
        <w:t xml:space="preserve"> </w:t>
      </w:r>
      <w:proofErr w:type="spellStart"/>
      <w:r w:rsidRPr="000036EF">
        <w:rPr>
          <w:rFonts w:ascii="GHEA Grapalat" w:eastAsia="Times New Roman" w:hAnsi="GHEA Grapalat" w:cs="Times New Roman"/>
          <w:iCs/>
          <w:snapToGrid w:val="0"/>
          <w:color w:val="000000"/>
          <w:sz w:val="21"/>
          <w:szCs w:val="21"/>
          <w:lang w:val="es-ES"/>
        </w:rPr>
        <w:t>արձանագրության</w:t>
      </w:r>
      <w:proofErr w:type="spellEnd"/>
      <w:r w:rsidRPr="000036EF">
        <w:rPr>
          <w:rFonts w:ascii="GHEA Grapalat" w:eastAsia="Times New Roman" w:hAnsi="GHEA Grapalat" w:cs="Times New Roman"/>
          <w:iCs/>
          <w:snapToGrid w:val="0"/>
          <w:color w:val="000000"/>
          <w:sz w:val="21"/>
          <w:szCs w:val="21"/>
          <w:lang w:val="es-ES"/>
        </w:rPr>
        <w:t xml:space="preserve"> </w:t>
      </w:r>
      <w:proofErr w:type="spellStart"/>
      <w:r w:rsidRPr="000036EF">
        <w:rPr>
          <w:rFonts w:ascii="GHEA Grapalat" w:eastAsia="Times New Roman" w:hAnsi="GHEA Grapalat" w:cs="Times New Roman"/>
          <w:iCs/>
          <w:snapToGrid w:val="0"/>
          <w:color w:val="000000"/>
          <w:sz w:val="21"/>
          <w:szCs w:val="21"/>
          <w:lang w:val="es-ES"/>
        </w:rPr>
        <w:t>բաղկացուցիչ</w:t>
      </w:r>
      <w:proofErr w:type="spellEnd"/>
      <w:r w:rsidRPr="000036EF">
        <w:rPr>
          <w:rFonts w:ascii="GHEA Grapalat" w:eastAsia="Times New Roman" w:hAnsi="GHEA Grapalat" w:cs="Times New Roman"/>
          <w:iCs/>
          <w:snapToGrid w:val="0"/>
          <w:color w:val="000000"/>
          <w:sz w:val="21"/>
          <w:szCs w:val="21"/>
          <w:lang w:val="es-ES"/>
        </w:rPr>
        <w:t xml:space="preserve"> </w:t>
      </w:r>
      <w:proofErr w:type="spellStart"/>
      <w:r w:rsidRPr="000036EF">
        <w:rPr>
          <w:rFonts w:ascii="GHEA Grapalat" w:eastAsia="Times New Roman" w:hAnsi="GHEA Grapalat" w:cs="Times New Roman"/>
          <w:iCs/>
          <w:snapToGrid w:val="0"/>
          <w:color w:val="000000"/>
          <w:sz w:val="21"/>
          <w:szCs w:val="21"/>
          <w:lang w:val="es-ES"/>
        </w:rPr>
        <w:t>մասը</w:t>
      </w:r>
      <w:proofErr w:type="spellEnd"/>
      <w:r w:rsidRPr="000036EF">
        <w:rPr>
          <w:rFonts w:ascii="GHEA Grapalat" w:eastAsia="Times New Roman" w:hAnsi="GHEA Grapalat" w:cs="Times New Roman"/>
          <w:iCs/>
          <w:snapToGrid w:val="0"/>
          <w:color w:val="000000"/>
          <w:sz w:val="21"/>
          <w:szCs w:val="21"/>
          <w:lang w:val="es-ES"/>
        </w:rPr>
        <w:t xml:space="preserve"> և </w:t>
      </w:r>
      <w:proofErr w:type="spellStart"/>
      <w:r w:rsidRPr="000036EF">
        <w:rPr>
          <w:rFonts w:ascii="GHEA Grapalat" w:eastAsia="Times New Roman" w:hAnsi="GHEA Grapalat" w:cs="Times New Roman"/>
          <w:iCs/>
          <w:snapToGrid w:val="0"/>
          <w:color w:val="000000"/>
          <w:sz w:val="21"/>
          <w:szCs w:val="21"/>
          <w:lang w:val="es-ES"/>
        </w:rPr>
        <w:t>կցվում</w:t>
      </w:r>
      <w:proofErr w:type="spellEnd"/>
      <w:r w:rsidRPr="000036EF">
        <w:rPr>
          <w:rFonts w:ascii="GHEA Grapalat" w:eastAsia="Times New Roman" w:hAnsi="GHEA Grapalat" w:cs="Times New Roman"/>
          <w:iCs/>
          <w:snapToGrid w:val="0"/>
          <w:color w:val="000000"/>
          <w:sz w:val="21"/>
          <w:szCs w:val="21"/>
          <w:lang w:val="es-ES"/>
        </w:rPr>
        <w:t xml:space="preserve"> </w:t>
      </w:r>
      <w:proofErr w:type="spellStart"/>
      <w:r w:rsidRPr="000036EF">
        <w:rPr>
          <w:rFonts w:ascii="GHEA Grapalat" w:eastAsia="Times New Roman" w:hAnsi="GHEA Grapalat" w:cs="Times New Roman"/>
          <w:iCs/>
          <w:snapToGrid w:val="0"/>
          <w:color w:val="000000"/>
          <w:sz w:val="21"/>
          <w:szCs w:val="21"/>
          <w:lang w:val="es-ES"/>
        </w:rPr>
        <w:t>են</w:t>
      </w:r>
      <w:proofErr w:type="spellEnd"/>
      <w:r w:rsidRPr="000036EF">
        <w:rPr>
          <w:rFonts w:ascii="GHEA Grapalat" w:eastAsia="Times New Roman" w:hAnsi="GHEA Grapalat" w:cs="Times New Roman"/>
          <w:iCs/>
          <w:snapToGrid w:val="0"/>
          <w:color w:val="000000"/>
          <w:sz w:val="21"/>
          <w:szCs w:val="21"/>
          <w:lang w:val="es-ES"/>
        </w:rPr>
        <w:t>:</w:t>
      </w:r>
    </w:p>
    <w:p w14:paraId="156F1B66" w14:textId="77777777" w:rsidR="000036EF" w:rsidRPr="000036EF" w:rsidRDefault="000036EF" w:rsidP="000036EF">
      <w:pPr>
        <w:spacing w:after="0" w:line="240" w:lineRule="auto"/>
        <w:ind w:firstLine="375"/>
        <w:jc w:val="both"/>
        <w:rPr>
          <w:rFonts w:ascii="GHEA Grapalat" w:eastAsia="Times New Roman" w:hAnsi="GHEA Grapalat" w:cs="Times New Roman"/>
          <w:iCs/>
          <w:snapToGrid w:val="0"/>
          <w:color w:val="000000"/>
          <w:sz w:val="2"/>
          <w:szCs w:val="21"/>
          <w:lang w:val="es-ES"/>
        </w:rPr>
      </w:pPr>
    </w:p>
    <w:p w14:paraId="627AC54F" w14:textId="67F645BB" w:rsidR="000036EF" w:rsidRPr="000036EF" w:rsidRDefault="000036EF" w:rsidP="000036EF">
      <w:pPr>
        <w:spacing w:after="0" w:line="240" w:lineRule="auto"/>
        <w:ind w:firstLine="375"/>
        <w:rPr>
          <w:rFonts w:ascii="GHEA Grapalat" w:eastAsia="Times New Roman" w:hAnsi="GHEA Grapalat" w:cs="Times New Roman"/>
          <w:iCs/>
          <w:snapToGrid w:val="0"/>
          <w:color w:val="000000"/>
          <w:sz w:val="2"/>
          <w:szCs w:val="21"/>
          <w:lang w:val="es-ES"/>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0036EF" w:rsidRPr="000036EF" w14:paraId="40EF746D" w14:textId="77777777" w:rsidTr="00E27A65">
        <w:trPr>
          <w:trHeight w:val="266"/>
          <w:tblCellSpacing w:w="7" w:type="dxa"/>
          <w:jc w:val="center"/>
        </w:trPr>
        <w:tc>
          <w:tcPr>
            <w:tcW w:w="0" w:type="auto"/>
            <w:vAlign w:val="center"/>
          </w:tcPr>
          <w:p w14:paraId="1AF05CD1" w14:textId="77777777" w:rsidR="000036EF" w:rsidRPr="000036EF" w:rsidRDefault="000036EF" w:rsidP="000036EF">
            <w:pPr>
              <w:spacing w:after="0" w:line="240" w:lineRule="auto"/>
              <w:jc w:val="center"/>
              <w:rPr>
                <w:rFonts w:ascii="GHEA Grapalat" w:eastAsia="Times New Roman" w:hAnsi="GHEA Grapalat" w:cs="Times New Roman"/>
                <w:iCs/>
                <w:color w:val="000000"/>
                <w:sz w:val="21"/>
                <w:szCs w:val="21"/>
              </w:rPr>
            </w:pPr>
            <w:proofErr w:type="spellStart"/>
            <w:r w:rsidRPr="000036EF">
              <w:rPr>
                <w:rFonts w:ascii="GHEA Grapalat" w:eastAsia="Times New Roman" w:hAnsi="GHEA Grapalat" w:cs="Times New Roman"/>
                <w:iCs/>
                <w:color w:val="000000"/>
                <w:sz w:val="21"/>
                <w:szCs w:val="21"/>
              </w:rPr>
              <w:t>Աշխատանքը</w:t>
            </w:r>
            <w:proofErr w:type="spellEnd"/>
            <w:r w:rsidRPr="000036EF">
              <w:rPr>
                <w:rFonts w:ascii="GHEA Grapalat" w:eastAsia="Times New Roman" w:hAnsi="GHEA Grapalat" w:cs="Times New Roman"/>
                <w:iCs/>
                <w:color w:val="000000"/>
                <w:sz w:val="21"/>
                <w:szCs w:val="21"/>
              </w:rPr>
              <w:t xml:space="preserve"> </w:t>
            </w:r>
            <w:proofErr w:type="spellStart"/>
            <w:r w:rsidRPr="000036EF">
              <w:rPr>
                <w:rFonts w:ascii="GHEA Grapalat" w:eastAsia="Times New Roman" w:hAnsi="GHEA Grapalat" w:cs="Times New Roman"/>
                <w:iCs/>
                <w:color w:val="000000"/>
                <w:sz w:val="21"/>
                <w:szCs w:val="21"/>
              </w:rPr>
              <w:t>հանձնեց</w:t>
            </w:r>
            <w:proofErr w:type="spellEnd"/>
            <w:r w:rsidRPr="000036EF">
              <w:rPr>
                <w:rFonts w:ascii="GHEA Grapalat" w:eastAsia="Times New Roman" w:hAnsi="GHEA Grapalat" w:cs="Times New Roman"/>
                <w:iCs/>
                <w:color w:val="000000"/>
                <w:sz w:val="21"/>
                <w:szCs w:val="21"/>
              </w:rPr>
              <w:t xml:space="preserve"> </w:t>
            </w:r>
          </w:p>
        </w:tc>
        <w:tc>
          <w:tcPr>
            <w:tcW w:w="0" w:type="auto"/>
            <w:vAlign w:val="center"/>
          </w:tcPr>
          <w:p w14:paraId="12256DBC" w14:textId="77777777" w:rsidR="000036EF" w:rsidRPr="000036EF" w:rsidRDefault="000036EF" w:rsidP="000036EF">
            <w:pPr>
              <w:spacing w:after="0" w:line="240" w:lineRule="auto"/>
              <w:jc w:val="center"/>
              <w:rPr>
                <w:rFonts w:ascii="GHEA Grapalat" w:eastAsia="Times New Roman" w:hAnsi="GHEA Grapalat" w:cs="Times New Roman"/>
                <w:iCs/>
                <w:color w:val="000000"/>
                <w:sz w:val="21"/>
                <w:szCs w:val="21"/>
              </w:rPr>
            </w:pPr>
            <w:proofErr w:type="spellStart"/>
            <w:r w:rsidRPr="000036EF">
              <w:rPr>
                <w:rFonts w:ascii="GHEA Grapalat" w:eastAsia="Times New Roman" w:hAnsi="GHEA Grapalat" w:cs="Times New Roman"/>
                <w:iCs/>
                <w:color w:val="000000"/>
                <w:sz w:val="21"/>
                <w:szCs w:val="21"/>
              </w:rPr>
              <w:t>Աշխատանքը</w:t>
            </w:r>
            <w:proofErr w:type="spellEnd"/>
            <w:r w:rsidRPr="000036EF">
              <w:rPr>
                <w:rFonts w:ascii="GHEA Grapalat" w:eastAsia="Times New Roman" w:hAnsi="GHEA Grapalat" w:cs="Times New Roman"/>
                <w:iCs/>
                <w:color w:val="000000"/>
                <w:sz w:val="21"/>
                <w:szCs w:val="21"/>
              </w:rPr>
              <w:t xml:space="preserve"> </w:t>
            </w:r>
            <w:proofErr w:type="spellStart"/>
            <w:r w:rsidRPr="000036EF">
              <w:rPr>
                <w:rFonts w:ascii="GHEA Grapalat" w:eastAsia="Times New Roman" w:hAnsi="GHEA Grapalat" w:cs="Times New Roman"/>
                <w:iCs/>
                <w:color w:val="000000"/>
                <w:sz w:val="21"/>
                <w:szCs w:val="21"/>
              </w:rPr>
              <w:t>ընդունեց</w:t>
            </w:r>
            <w:proofErr w:type="spellEnd"/>
          </w:p>
        </w:tc>
      </w:tr>
      <w:tr w:rsidR="000036EF" w:rsidRPr="000036EF" w14:paraId="4D2903BC" w14:textId="77777777" w:rsidTr="00E27A65">
        <w:trPr>
          <w:trHeight w:val="473"/>
          <w:tblCellSpacing w:w="7" w:type="dxa"/>
          <w:jc w:val="center"/>
        </w:trPr>
        <w:tc>
          <w:tcPr>
            <w:tcW w:w="0" w:type="auto"/>
            <w:vAlign w:val="center"/>
          </w:tcPr>
          <w:p w14:paraId="3D525D1A" w14:textId="77777777" w:rsidR="000036EF" w:rsidRPr="000036EF" w:rsidRDefault="000036EF" w:rsidP="000036EF">
            <w:pPr>
              <w:spacing w:after="0" w:line="240" w:lineRule="auto"/>
              <w:jc w:val="center"/>
              <w:rPr>
                <w:rFonts w:ascii="GHEA Grapalat" w:eastAsia="Times New Roman" w:hAnsi="GHEA Grapalat" w:cs="Times New Roman"/>
                <w:iCs/>
                <w:sz w:val="21"/>
                <w:szCs w:val="21"/>
              </w:rPr>
            </w:pPr>
            <w:r w:rsidRPr="000036EF">
              <w:rPr>
                <w:rFonts w:ascii="GHEA Grapalat" w:eastAsia="Times New Roman" w:hAnsi="GHEA Grapalat" w:cs="Times New Roman"/>
                <w:iCs/>
                <w:sz w:val="21"/>
                <w:szCs w:val="21"/>
              </w:rPr>
              <w:t xml:space="preserve">___________________________ </w:t>
            </w:r>
          </w:p>
          <w:p w14:paraId="1BCA90AE" w14:textId="77777777" w:rsidR="000036EF" w:rsidRPr="000036EF" w:rsidRDefault="000036EF" w:rsidP="000036EF">
            <w:pPr>
              <w:spacing w:after="0" w:line="240" w:lineRule="auto"/>
              <w:jc w:val="center"/>
              <w:rPr>
                <w:rFonts w:ascii="GHEA Grapalat" w:eastAsia="Times New Roman" w:hAnsi="GHEA Grapalat" w:cs="Times New Roman"/>
                <w:iCs/>
                <w:sz w:val="21"/>
                <w:szCs w:val="21"/>
              </w:rPr>
            </w:pPr>
            <w:proofErr w:type="spellStart"/>
            <w:r w:rsidRPr="000036EF">
              <w:rPr>
                <w:rFonts w:ascii="GHEA Grapalat" w:eastAsia="Times New Roman" w:hAnsi="GHEA Grapalat" w:cs="Times New Roman"/>
                <w:iCs/>
                <w:sz w:val="15"/>
                <w:szCs w:val="15"/>
              </w:rPr>
              <w:t>ստորագրություն</w:t>
            </w:r>
            <w:proofErr w:type="spellEnd"/>
            <w:r w:rsidRPr="000036EF">
              <w:rPr>
                <w:rFonts w:ascii="GHEA Grapalat" w:eastAsia="Times New Roman" w:hAnsi="GHEA Grapalat" w:cs="Times New Roman"/>
                <w:iCs/>
                <w:sz w:val="15"/>
                <w:szCs w:val="15"/>
              </w:rPr>
              <w:t xml:space="preserve"> </w:t>
            </w:r>
          </w:p>
        </w:tc>
        <w:tc>
          <w:tcPr>
            <w:tcW w:w="0" w:type="auto"/>
            <w:vAlign w:val="center"/>
          </w:tcPr>
          <w:p w14:paraId="451D1BB5" w14:textId="77777777" w:rsidR="000036EF" w:rsidRPr="000036EF" w:rsidRDefault="000036EF" w:rsidP="000036EF">
            <w:pPr>
              <w:spacing w:after="0" w:line="240" w:lineRule="auto"/>
              <w:jc w:val="center"/>
              <w:rPr>
                <w:rFonts w:ascii="GHEA Grapalat" w:eastAsia="Times New Roman" w:hAnsi="GHEA Grapalat" w:cs="Times New Roman"/>
                <w:iCs/>
                <w:sz w:val="21"/>
                <w:szCs w:val="21"/>
              </w:rPr>
            </w:pPr>
            <w:r w:rsidRPr="000036EF">
              <w:rPr>
                <w:rFonts w:ascii="GHEA Grapalat" w:eastAsia="Times New Roman" w:hAnsi="GHEA Grapalat" w:cs="Times New Roman"/>
                <w:iCs/>
                <w:sz w:val="21"/>
                <w:szCs w:val="21"/>
              </w:rPr>
              <w:t>___________________________</w:t>
            </w:r>
          </w:p>
          <w:p w14:paraId="08BCC6F3" w14:textId="77777777" w:rsidR="000036EF" w:rsidRPr="000036EF" w:rsidRDefault="000036EF" w:rsidP="000036EF">
            <w:pPr>
              <w:spacing w:after="0" w:line="240" w:lineRule="auto"/>
              <w:jc w:val="center"/>
              <w:rPr>
                <w:rFonts w:ascii="GHEA Grapalat" w:eastAsia="Times New Roman" w:hAnsi="GHEA Grapalat" w:cs="Times New Roman"/>
                <w:iCs/>
                <w:sz w:val="21"/>
                <w:szCs w:val="21"/>
              </w:rPr>
            </w:pPr>
            <w:proofErr w:type="spellStart"/>
            <w:r w:rsidRPr="000036EF">
              <w:rPr>
                <w:rFonts w:ascii="GHEA Grapalat" w:eastAsia="Times New Roman" w:hAnsi="GHEA Grapalat" w:cs="Times New Roman"/>
                <w:iCs/>
                <w:sz w:val="15"/>
                <w:szCs w:val="15"/>
              </w:rPr>
              <w:t>ստորագրություն</w:t>
            </w:r>
            <w:proofErr w:type="spellEnd"/>
            <w:r w:rsidRPr="000036EF">
              <w:rPr>
                <w:rFonts w:ascii="GHEA Grapalat" w:eastAsia="Times New Roman" w:hAnsi="GHEA Grapalat" w:cs="Times New Roman"/>
                <w:iCs/>
                <w:sz w:val="15"/>
                <w:szCs w:val="15"/>
              </w:rPr>
              <w:t xml:space="preserve"> </w:t>
            </w:r>
          </w:p>
        </w:tc>
      </w:tr>
      <w:tr w:rsidR="000036EF" w:rsidRPr="000036EF" w14:paraId="2C6D9BB1" w14:textId="77777777" w:rsidTr="00E27A65">
        <w:trPr>
          <w:trHeight w:val="503"/>
          <w:tblCellSpacing w:w="7" w:type="dxa"/>
          <w:jc w:val="center"/>
        </w:trPr>
        <w:tc>
          <w:tcPr>
            <w:tcW w:w="0" w:type="auto"/>
            <w:vAlign w:val="center"/>
          </w:tcPr>
          <w:p w14:paraId="39812AA0" w14:textId="77777777" w:rsidR="000036EF" w:rsidRPr="000036EF" w:rsidRDefault="000036EF" w:rsidP="000036EF">
            <w:pPr>
              <w:spacing w:after="0" w:line="240" w:lineRule="auto"/>
              <w:jc w:val="center"/>
              <w:rPr>
                <w:rFonts w:ascii="GHEA Grapalat" w:eastAsia="Times New Roman" w:hAnsi="GHEA Grapalat" w:cs="Times New Roman"/>
                <w:iCs/>
                <w:sz w:val="21"/>
                <w:szCs w:val="21"/>
              </w:rPr>
            </w:pPr>
            <w:r w:rsidRPr="000036EF">
              <w:rPr>
                <w:rFonts w:ascii="GHEA Grapalat" w:eastAsia="Times New Roman" w:hAnsi="GHEA Grapalat" w:cs="Times New Roman"/>
                <w:iCs/>
                <w:sz w:val="21"/>
                <w:szCs w:val="21"/>
              </w:rPr>
              <w:t xml:space="preserve">___________________________ </w:t>
            </w:r>
          </w:p>
          <w:p w14:paraId="2B4D021C" w14:textId="77777777" w:rsidR="000036EF" w:rsidRPr="000036EF" w:rsidRDefault="000036EF" w:rsidP="000036EF">
            <w:pPr>
              <w:spacing w:after="0" w:line="240" w:lineRule="auto"/>
              <w:jc w:val="center"/>
              <w:rPr>
                <w:rFonts w:ascii="GHEA Grapalat" w:eastAsia="Times New Roman" w:hAnsi="GHEA Grapalat" w:cs="Times New Roman"/>
                <w:iCs/>
                <w:sz w:val="21"/>
                <w:szCs w:val="21"/>
              </w:rPr>
            </w:pPr>
            <w:proofErr w:type="spellStart"/>
            <w:r w:rsidRPr="000036EF">
              <w:rPr>
                <w:rFonts w:ascii="GHEA Grapalat" w:eastAsia="Times New Roman" w:hAnsi="GHEA Grapalat" w:cs="Times New Roman"/>
                <w:iCs/>
                <w:sz w:val="15"/>
                <w:szCs w:val="15"/>
              </w:rPr>
              <w:t>ազգանուն</w:t>
            </w:r>
            <w:proofErr w:type="spellEnd"/>
            <w:r w:rsidRPr="000036EF">
              <w:rPr>
                <w:rFonts w:ascii="GHEA Grapalat" w:eastAsia="Times New Roman" w:hAnsi="GHEA Grapalat" w:cs="Times New Roman"/>
                <w:iCs/>
                <w:sz w:val="15"/>
                <w:szCs w:val="15"/>
              </w:rPr>
              <w:t xml:space="preserve">, </w:t>
            </w:r>
            <w:proofErr w:type="spellStart"/>
            <w:r w:rsidRPr="000036EF">
              <w:rPr>
                <w:rFonts w:ascii="GHEA Grapalat" w:eastAsia="Times New Roman" w:hAnsi="GHEA Grapalat" w:cs="Times New Roman"/>
                <w:iCs/>
                <w:sz w:val="15"/>
                <w:szCs w:val="15"/>
              </w:rPr>
              <w:t>անուն</w:t>
            </w:r>
            <w:proofErr w:type="spellEnd"/>
          </w:p>
        </w:tc>
        <w:tc>
          <w:tcPr>
            <w:tcW w:w="0" w:type="auto"/>
            <w:vAlign w:val="center"/>
          </w:tcPr>
          <w:p w14:paraId="4456B8AC" w14:textId="77777777" w:rsidR="000036EF" w:rsidRPr="000036EF" w:rsidRDefault="000036EF" w:rsidP="000036EF">
            <w:pPr>
              <w:spacing w:after="0" w:line="240" w:lineRule="auto"/>
              <w:jc w:val="center"/>
              <w:rPr>
                <w:rFonts w:ascii="GHEA Grapalat" w:eastAsia="Times New Roman" w:hAnsi="GHEA Grapalat" w:cs="Times New Roman"/>
                <w:iCs/>
                <w:sz w:val="21"/>
                <w:szCs w:val="21"/>
              </w:rPr>
            </w:pPr>
            <w:r w:rsidRPr="000036EF">
              <w:rPr>
                <w:rFonts w:ascii="GHEA Grapalat" w:eastAsia="Times New Roman" w:hAnsi="GHEA Grapalat" w:cs="Times New Roman"/>
                <w:iCs/>
                <w:sz w:val="21"/>
                <w:szCs w:val="21"/>
              </w:rPr>
              <w:t>___________________________</w:t>
            </w:r>
          </w:p>
          <w:p w14:paraId="4DF789C8" w14:textId="77777777" w:rsidR="000036EF" w:rsidRPr="000036EF" w:rsidRDefault="000036EF" w:rsidP="000036EF">
            <w:pPr>
              <w:spacing w:after="0" w:line="240" w:lineRule="auto"/>
              <w:jc w:val="center"/>
              <w:rPr>
                <w:rFonts w:ascii="GHEA Grapalat" w:eastAsia="Times New Roman" w:hAnsi="GHEA Grapalat" w:cs="Times New Roman"/>
                <w:iCs/>
                <w:sz w:val="21"/>
                <w:szCs w:val="21"/>
              </w:rPr>
            </w:pPr>
            <w:proofErr w:type="spellStart"/>
            <w:r w:rsidRPr="000036EF">
              <w:rPr>
                <w:rFonts w:ascii="GHEA Grapalat" w:eastAsia="Times New Roman" w:hAnsi="GHEA Grapalat" w:cs="Times New Roman"/>
                <w:iCs/>
                <w:sz w:val="15"/>
                <w:szCs w:val="15"/>
              </w:rPr>
              <w:t>ազգանուն</w:t>
            </w:r>
            <w:proofErr w:type="spellEnd"/>
            <w:r w:rsidRPr="000036EF">
              <w:rPr>
                <w:rFonts w:ascii="GHEA Grapalat" w:eastAsia="Times New Roman" w:hAnsi="GHEA Grapalat" w:cs="Times New Roman"/>
                <w:iCs/>
                <w:sz w:val="15"/>
                <w:szCs w:val="15"/>
              </w:rPr>
              <w:t xml:space="preserve">, </w:t>
            </w:r>
            <w:proofErr w:type="spellStart"/>
            <w:r w:rsidRPr="000036EF">
              <w:rPr>
                <w:rFonts w:ascii="GHEA Grapalat" w:eastAsia="Times New Roman" w:hAnsi="GHEA Grapalat" w:cs="Times New Roman"/>
                <w:iCs/>
                <w:sz w:val="15"/>
                <w:szCs w:val="15"/>
              </w:rPr>
              <w:t>անուն</w:t>
            </w:r>
            <w:proofErr w:type="spellEnd"/>
          </w:p>
        </w:tc>
      </w:tr>
      <w:tr w:rsidR="000036EF" w:rsidRPr="000036EF" w14:paraId="5D0AF46F" w14:textId="77777777" w:rsidTr="00E27A65">
        <w:trPr>
          <w:trHeight w:val="281"/>
          <w:tblCellSpacing w:w="7" w:type="dxa"/>
          <w:jc w:val="center"/>
        </w:trPr>
        <w:tc>
          <w:tcPr>
            <w:tcW w:w="0" w:type="auto"/>
            <w:vAlign w:val="center"/>
          </w:tcPr>
          <w:p w14:paraId="03FAAD92" w14:textId="77777777" w:rsidR="000036EF" w:rsidRPr="000036EF" w:rsidRDefault="000036EF" w:rsidP="000036EF">
            <w:pPr>
              <w:spacing w:after="0" w:line="240" w:lineRule="auto"/>
              <w:rPr>
                <w:rFonts w:ascii="GHEA Grapalat" w:eastAsia="Times New Roman" w:hAnsi="GHEA Grapalat" w:cs="Times New Roman"/>
                <w:iCs/>
                <w:color w:val="000000"/>
                <w:sz w:val="21"/>
                <w:szCs w:val="21"/>
              </w:rPr>
            </w:pPr>
            <w:r w:rsidRPr="000036EF">
              <w:rPr>
                <w:rFonts w:ascii="GHEA Grapalat" w:eastAsia="Times New Roman" w:hAnsi="GHEA Grapalat" w:cs="Times New Roman"/>
                <w:iCs/>
                <w:color w:val="000000"/>
                <w:sz w:val="21"/>
                <w:szCs w:val="21"/>
              </w:rPr>
              <w:t xml:space="preserve">                              Կ.Տ.</w:t>
            </w:r>
            <w:r w:rsidRPr="000036EF">
              <w:rPr>
                <w:rFonts w:ascii="Arial" w:eastAsia="Times New Roman" w:hAnsi="Arial" w:cs="Arial"/>
                <w:iCs/>
                <w:color w:val="000000"/>
                <w:sz w:val="21"/>
                <w:szCs w:val="21"/>
              </w:rPr>
              <w:t xml:space="preserve">                                                                                 </w:t>
            </w:r>
          </w:p>
        </w:tc>
        <w:tc>
          <w:tcPr>
            <w:tcW w:w="0" w:type="auto"/>
            <w:vAlign w:val="center"/>
          </w:tcPr>
          <w:p w14:paraId="42E16C77" w14:textId="77777777" w:rsidR="000036EF" w:rsidRPr="000036EF" w:rsidRDefault="000036EF" w:rsidP="000036EF">
            <w:pPr>
              <w:spacing w:after="0" w:line="240" w:lineRule="auto"/>
              <w:rPr>
                <w:rFonts w:ascii="GHEA Grapalat" w:eastAsia="Times New Roman" w:hAnsi="GHEA Grapalat" w:cs="Times New Roman"/>
                <w:iCs/>
                <w:color w:val="000000"/>
                <w:sz w:val="21"/>
                <w:szCs w:val="21"/>
              </w:rPr>
            </w:pPr>
            <w:r w:rsidRPr="000036EF">
              <w:rPr>
                <w:rFonts w:ascii="Arial" w:eastAsia="Times New Roman" w:hAnsi="Arial" w:cs="Arial"/>
                <w:iCs/>
                <w:color w:val="000000"/>
                <w:sz w:val="21"/>
                <w:szCs w:val="21"/>
              </w:rPr>
              <w:t xml:space="preserve">                                     </w:t>
            </w:r>
            <w:r w:rsidRPr="000036EF">
              <w:rPr>
                <w:rFonts w:ascii="GHEA Grapalat" w:eastAsia="Times New Roman" w:hAnsi="GHEA Grapalat" w:cs="Times New Roman"/>
                <w:iCs/>
                <w:color w:val="000000"/>
                <w:sz w:val="21"/>
                <w:szCs w:val="21"/>
              </w:rPr>
              <w:t>Կ.Տ.</w:t>
            </w:r>
          </w:p>
        </w:tc>
      </w:tr>
    </w:tbl>
    <w:p w14:paraId="374377FA" w14:textId="0E920A43" w:rsidR="000036EF" w:rsidRPr="000036EF" w:rsidRDefault="000036EF" w:rsidP="001C42CA">
      <w:pPr>
        <w:spacing w:after="0" w:line="240" w:lineRule="auto"/>
        <w:jc w:val="right"/>
        <w:rPr>
          <w:rFonts w:ascii="GHEA Grapalat" w:eastAsia="Times New Roman" w:hAnsi="GHEA Grapalat" w:cs="Sylfaen"/>
          <w:i/>
          <w:sz w:val="20"/>
          <w:szCs w:val="20"/>
          <w:lang w:val="pt-BR"/>
        </w:rPr>
      </w:pPr>
      <w:r w:rsidRPr="000036EF">
        <w:rPr>
          <w:rFonts w:ascii="GHEA Grapalat" w:eastAsia="Times New Roman" w:hAnsi="GHEA Grapalat" w:cs="Sylfaen"/>
          <w:i/>
          <w:sz w:val="20"/>
          <w:szCs w:val="20"/>
          <w:lang w:val="pt-BR"/>
        </w:rPr>
        <w:lastRenderedPageBreak/>
        <w:t>Հավելված 4.1</w:t>
      </w:r>
    </w:p>
    <w:p w14:paraId="325E7050" w14:textId="77777777" w:rsidR="000036EF" w:rsidRPr="000036EF" w:rsidRDefault="000036EF" w:rsidP="000036EF">
      <w:pPr>
        <w:spacing w:after="0" w:line="240" w:lineRule="auto"/>
        <w:ind w:firstLine="567"/>
        <w:jc w:val="right"/>
        <w:rPr>
          <w:rFonts w:ascii="GHEA Grapalat" w:eastAsia="Times New Roman" w:hAnsi="GHEA Grapalat" w:cs="Arial"/>
          <w:i/>
          <w:sz w:val="20"/>
          <w:szCs w:val="20"/>
          <w:lang w:val="pt-BR"/>
        </w:rPr>
      </w:pPr>
      <w:r w:rsidRPr="000036EF">
        <w:rPr>
          <w:rFonts w:ascii="GHEA Grapalat" w:eastAsia="Times New Roman" w:hAnsi="GHEA Grapalat" w:cs="Times New Roman"/>
          <w:i/>
          <w:sz w:val="20"/>
          <w:szCs w:val="20"/>
          <w:lang w:val="pt-BR"/>
        </w:rPr>
        <w:t xml:space="preserve">«           »                  20   </w:t>
      </w:r>
      <w:r w:rsidRPr="000036EF">
        <w:rPr>
          <w:rFonts w:ascii="GHEA Grapalat" w:eastAsia="Times New Roman" w:hAnsi="GHEA Grapalat" w:cs="Sylfaen"/>
          <w:i/>
          <w:sz w:val="20"/>
          <w:szCs w:val="20"/>
          <w:lang w:val="pt-BR"/>
        </w:rPr>
        <w:t>թ</w:t>
      </w:r>
      <w:r w:rsidRPr="000036EF">
        <w:rPr>
          <w:rFonts w:ascii="GHEA Grapalat" w:eastAsia="Times New Roman" w:hAnsi="GHEA Grapalat" w:cs="Arial"/>
          <w:i/>
          <w:sz w:val="20"/>
          <w:szCs w:val="20"/>
          <w:lang w:val="pt-BR"/>
        </w:rPr>
        <w:t xml:space="preserve">. </w:t>
      </w:r>
      <w:r w:rsidRPr="000036EF">
        <w:rPr>
          <w:rFonts w:ascii="GHEA Grapalat" w:eastAsia="Times New Roman" w:hAnsi="GHEA Grapalat" w:cs="Times New Roman"/>
          <w:i/>
          <w:sz w:val="20"/>
          <w:szCs w:val="20"/>
          <w:lang w:val="pt-BR"/>
        </w:rPr>
        <w:t xml:space="preserve"> </w:t>
      </w:r>
      <w:r w:rsidRPr="000036EF">
        <w:rPr>
          <w:rFonts w:ascii="GHEA Grapalat" w:eastAsia="Times New Roman" w:hAnsi="GHEA Grapalat" w:cs="Sylfaen"/>
          <w:i/>
          <w:sz w:val="20"/>
          <w:szCs w:val="20"/>
          <w:lang w:val="pt-BR"/>
        </w:rPr>
        <w:t>կնքված</w:t>
      </w:r>
      <w:r w:rsidRPr="000036EF">
        <w:rPr>
          <w:rFonts w:ascii="GHEA Grapalat" w:eastAsia="Times New Roman" w:hAnsi="GHEA Grapalat" w:cs="Arial"/>
          <w:i/>
          <w:sz w:val="20"/>
          <w:szCs w:val="20"/>
          <w:lang w:val="pt-BR"/>
        </w:rPr>
        <w:t xml:space="preserve"> </w:t>
      </w:r>
    </w:p>
    <w:p w14:paraId="6C077345" w14:textId="745A6175" w:rsidR="000036EF" w:rsidRPr="000036EF" w:rsidRDefault="001C42CA" w:rsidP="000036EF">
      <w:pPr>
        <w:spacing w:after="0" w:line="240" w:lineRule="auto"/>
        <w:jc w:val="right"/>
        <w:rPr>
          <w:rFonts w:ascii="GHEA Grapalat" w:eastAsia="Times New Roman" w:hAnsi="GHEA Grapalat" w:cs="Arial"/>
          <w:i/>
          <w:sz w:val="20"/>
          <w:szCs w:val="20"/>
          <w:lang w:val="pt-BR"/>
        </w:rPr>
      </w:pPr>
      <w:r>
        <w:rPr>
          <w:rFonts w:ascii="GHEA Grapalat" w:eastAsia="Times New Roman" w:hAnsi="GHEA Grapalat" w:cs="Sylfaen"/>
          <w:i/>
          <w:sz w:val="20"/>
          <w:szCs w:val="20"/>
        </w:rPr>
        <w:t>N</w:t>
      </w:r>
      <w:r>
        <w:rPr>
          <w:rFonts w:ascii="GHEA Grapalat" w:eastAsia="Times New Roman" w:hAnsi="GHEA Grapalat" w:cs="Sylfaen"/>
          <w:i/>
          <w:sz w:val="20"/>
          <w:szCs w:val="20"/>
          <w:lang w:val="hy-AM"/>
        </w:rPr>
        <w:t>ԿՄՄՀ-ԲՄԱՇՁԲ 21/4</w:t>
      </w:r>
      <w:r w:rsidR="000036EF" w:rsidRPr="000036EF">
        <w:rPr>
          <w:rFonts w:ascii="GHEA Grapalat" w:eastAsia="Times New Roman" w:hAnsi="GHEA Grapalat" w:cs="Sylfaen"/>
          <w:i/>
          <w:sz w:val="20"/>
          <w:szCs w:val="20"/>
          <w:lang w:val="pt-BR"/>
        </w:rPr>
        <w:t>ծածկագրով պայմանագրի</w:t>
      </w:r>
    </w:p>
    <w:p w14:paraId="74DDFF78" w14:textId="77777777" w:rsidR="000036EF" w:rsidRPr="000036EF" w:rsidRDefault="000036EF" w:rsidP="000036EF">
      <w:pPr>
        <w:tabs>
          <w:tab w:val="left" w:pos="360"/>
          <w:tab w:val="left" w:pos="540"/>
        </w:tabs>
        <w:spacing w:after="0" w:line="240" w:lineRule="auto"/>
        <w:jc w:val="center"/>
        <w:rPr>
          <w:rFonts w:ascii="Sylfaen" w:eastAsia="Times New Roman" w:hAnsi="Sylfaen" w:cs="Sylfaen"/>
          <w:b/>
          <w:bCs/>
          <w:sz w:val="20"/>
          <w:szCs w:val="20"/>
          <w:lang w:val="pt-BR"/>
        </w:rPr>
      </w:pPr>
    </w:p>
    <w:p w14:paraId="039EA3E5" w14:textId="77777777" w:rsidR="000036EF" w:rsidRPr="000036EF" w:rsidRDefault="000036EF" w:rsidP="000036EF">
      <w:pPr>
        <w:tabs>
          <w:tab w:val="left" w:pos="360"/>
          <w:tab w:val="left" w:pos="540"/>
        </w:tabs>
        <w:spacing w:after="0" w:line="240" w:lineRule="auto"/>
        <w:jc w:val="center"/>
        <w:rPr>
          <w:rFonts w:ascii="Sylfaen" w:eastAsia="Times New Roman" w:hAnsi="Sylfaen" w:cs="Sylfaen"/>
          <w:b/>
          <w:bCs/>
          <w:sz w:val="24"/>
          <w:szCs w:val="24"/>
          <w:lang w:val="pt-BR"/>
        </w:rPr>
      </w:pPr>
    </w:p>
    <w:p w14:paraId="7802410F" w14:textId="77777777" w:rsidR="000036EF" w:rsidRPr="000036EF" w:rsidRDefault="000036EF" w:rsidP="000036EF">
      <w:pPr>
        <w:tabs>
          <w:tab w:val="left" w:pos="360"/>
          <w:tab w:val="left" w:pos="540"/>
        </w:tabs>
        <w:spacing w:after="0" w:line="240" w:lineRule="auto"/>
        <w:rPr>
          <w:rFonts w:ascii="GHEA Grapalat" w:eastAsia="Times New Roman" w:hAnsi="GHEA Grapalat" w:cs="Sylfaen"/>
          <w:lang w:val="pt-BR"/>
        </w:rPr>
      </w:pPr>
    </w:p>
    <w:p w14:paraId="0986D77C" w14:textId="77777777" w:rsidR="000036EF" w:rsidRPr="000036EF" w:rsidRDefault="000036EF" w:rsidP="000036EF">
      <w:pPr>
        <w:tabs>
          <w:tab w:val="left" w:pos="2250"/>
        </w:tabs>
        <w:spacing w:after="0" w:line="276" w:lineRule="auto"/>
        <w:jc w:val="center"/>
        <w:rPr>
          <w:rFonts w:ascii="GHEA Grapalat" w:eastAsia="Times New Roman" w:hAnsi="GHEA Grapalat" w:cs="Sylfaen"/>
          <w:bCs/>
          <w:sz w:val="18"/>
          <w:szCs w:val="18"/>
        </w:rPr>
      </w:pPr>
      <w:proofErr w:type="gramStart"/>
      <w:r w:rsidRPr="000036EF">
        <w:rPr>
          <w:rFonts w:ascii="GHEA Grapalat" w:eastAsia="Times New Roman" w:hAnsi="GHEA Grapalat" w:cs="Sylfaen"/>
          <w:bCs/>
          <w:sz w:val="18"/>
          <w:szCs w:val="18"/>
        </w:rPr>
        <w:t>ԱԿՏ  N</w:t>
      </w:r>
      <w:proofErr w:type="gramEnd"/>
      <w:r w:rsidRPr="000036EF">
        <w:rPr>
          <w:rFonts w:ascii="GHEA Grapalat" w:eastAsia="Times New Roman" w:hAnsi="GHEA Grapalat" w:cs="Sylfaen"/>
          <w:bCs/>
          <w:sz w:val="18"/>
          <w:szCs w:val="18"/>
        </w:rPr>
        <w:t xml:space="preserve">    </w:t>
      </w:r>
    </w:p>
    <w:p w14:paraId="15056D6B" w14:textId="77777777" w:rsidR="000036EF" w:rsidRPr="000036EF" w:rsidRDefault="000036EF" w:rsidP="000036EF">
      <w:pPr>
        <w:tabs>
          <w:tab w:val="left" w:pos="360"/>
          <w:tab w:val="left" w:pos="540"/>
          <w:tab w:val="left" w:pos="2250"/>
        </w:tabs>
        <w:spacing w:after="0" w:line="276" w:lineRule="auto"/>
        <w:jc w:val="center"/>
        <w:rPr>
          <w:rFonts w:ascii="GHEA Grapalat" w:eastAsia="Times New Roman" w:hAnsi="GHEA Grapalat" w:cs="Sylfaen"/>
          <w:bCs/>
          <w:sz w:val="18"/>
          <w:szCs w:val="18"/>
        </w:rPr>
      </w:pPr>
      <w:proofErr w:type="spellStart"/>
      <w:r w:rsidRPr="000036EF">
        <w:rPr>
          <w:rFonts w:ascii="GHEA Grapalat" w:eastAsia="Times New Roman" w:hAnsi="GHEA Grapalat" w:cs="Sylfaen"/>
          <w:bCs/>
          <w:sz w:val="18"/>
          <w:szCs w:val="18"/>
        </w:rPr>
        <w:t>պայմանագրի</w:t>
      </w:r>
      <w:proofErr w:type="spellEnd"/>
      <w:r w:rsidRPr="000036EF">
        <w:rPr>
          <w:rFonts w:ascii="GHEA Grapalat" w:eastAsia="Times New Roman" w:hAnsi="GHEA Grapalat" w:cs="Sylfaen"/>
          <w:bCs/>
          <w:sz w:val="18"/>
          <w:szCs w:val="18"/>
        </w:rPr>
        <w:t xml:space="preserve"> </w:t>
      </w:r>
      <w:proofErr w:type="spellStart"/>
      <w:r w:rsidRPr="000036EF">
        <w:rPr>
          <w:rFonts w:ascii="GHEA Grapalat" w:eastAsia="Times New Roman" w:hAnsi="GHEA Grapalat" w:cs="Sylfaen"/>
          <w:bCs/>
          <w:sz w:val="18"/>
          <w:szCs w:val="18"/>
        </w:rPr>
        <w:t>արդյունքը</w:t>
      </w:r>
      <w:proofErr w:type="spellEnd"/>
      <w:r w:rsidRPr="000036EF">
        <w:rPr>
          <w:rFonts w:ascii="GHEA Grapalat" w:eastAsia="Times New Roman" w:hAnsi="GHEA Grapalat" w:cs="Sylfaen"/>
          <w:bCs/>
          <w:sz w:val="18"/>
          <w:szCs w:val="18"/>
        </w:rPr>
        <w:t xml:space="preserve"> </w:t>
      </w:r>
      <w:proofErr w:type="spellStart"/>
      <w:r w:rsidRPr="000036EF">
        <w:rPr>
          <w:rFonts w:ascii="GHEA Grapalat" w:eastAsia="Times New Roman" w:hAnsi="GHEA Grapalat" w:cs="Sylfaen"/>
          <w:bCs/>
          <w:sz w:val="18"/>
          <w:szCs w:val="18"/>
        </w:rPr>
        <w:t>Պատվիրատուին</w:t>
      </w:r>
      <w:proofErr w:type="spellEnd"/>
      <w:r w:rsidRPr="000036EF">
        <w:rPr>
          <w:rFonts w:ascii="GHEA Grapalat" w:eastAsia="Times New Roman" w:hAnsi="GHEA Grapalat" w:cs="Sylfaen"/>
          <w:bCs/>
          <w:sz w:val="18"/>
          <w:szCs w:val="18"/>
        </w:rPr>
        <w:t xml:space="preserve"> </w:t>
      </w:r>
      <w:proofErr w:type="spellStart"/>
      <w:r w:rsidRPr="000036EF">
        <w:rPr>
          <w:rFonts w:ascii="GHEA Grapalat" w:eastAsia="Times New Roman" w:hAnsi="GHEA Grapalat" w:cs="Sylfaen"/>
          <w:bCs/>
          <w:sz w:val="18"/>
          <w:szCs w:val="18"/>
        </w:rPr>
        <w:t>հանձնելու</w:t>
      </w:r>
      <w:proofErr w:type="spellEnd"/>
      <w:r w:rsidRPr="000036EF">
        <w:rPr>
          <w:rFonts w:ascii="GHEA Grapalat" w:eastAsia="Times New Roman" w:hAnsi="GHEA Grapalat" w:cs="Sylfaen"/>
          <w:bCs/>
          <w:sz w:val="18"/>
          <w:szCs w:val="18"/>
        </w:rPr>
        <w:t xml:space="preserve"> </w:t>
      </w:r>
      <w:proofErr w:type="spellStart"/>
      <w:r w:rsidRPr="000036EF">
        <w:rPr>
          <w:rFonts w:ascii="GHEA Grapalat" w:eastAsia="Times New Roman" w:hAnsi="GHEA Grapalat" w:cs="Sylfaen"/>
          <w:bCs/>
          <w:sz w:val="18"/>
          <w:szCs w:val="18"/>
        </w:rPr>
        <w:t>փաստը</w:t>
      </w:r>
      <w:proofErr w:type="spellEnd"/>
      <w:r w:rsidRPr="000036EF">
        <w:rPr>
          <w:rFonts w:ascii="GHEA Grapalat" w:eastAsia="Times New Roman" w:hAnsi="GHEA Grapalat" w:cs="Sylfaen"/>
          <w:bCs/>
          <w:sz w:val="18"/>
          <w:szCs w:val="18"/>
        </w:rPr>
        <w:t xml:space="preserve"> </w:t>
      </w:r>
      <w:proofErr w:type="spellStart"/>
      <w:r w:rsidRPr="000036EF">
        <w:rPr>
          <w:rFonts w:ascii="GHEA Grapalat" w:eastAsia="Times New Roman" w:hAnsi="GHEA Grapalat" w:cs="Sylfaen"/>
          <w:bCs/>
          <w:sz w:val="18"/>
          <w:szCs w:val="18"/>
        </w:rPr>
        <w:t>ֆիքսելու</w:t>
      </w:r>
      <w:proofErr w:type="spellEnd"/>
      <w:r w:rsidRPr="000036EF">
        <w:rPr>
          <w:rFonts w:ascii="GHEA Grapalat" w:eastAsia="Times New Roman" w:hAnsi="GHEA Grapalat" w:cs="Sylfaen"/>
          <w:bCs/>
          <w:sz w:val="18"/>
          <w:szCs w:val="18"/>
        </w:rPr>
        <w:t xml:space="preserve"> </w:t>
      </w:r>
      <w:proofErr w:type="spellStart"/>
      <w:r w:rsidRPr="000036EF">
        <w:rPr>
          <w:rFonts w:ascii="GHEA Grapalat" w:eastAsia="Times New Roman" w:hAnsi="GHEA Grapalat" w:cs="Sylfaen"/>
          <w:bCs/>
          <w:sz w:val="18"/>
          <w:szCs w:val="18"/>
        </w:rPr>
        <w:t>վերաբերյալ</w:t>
      </w:r>
      <w:proofErr w:type="spellEnd"/>
      <w:r w:rsidRPr="000036EF">
        <w:rPr>
          <w:rFonts w:ascii="GHEA Grapalat" w:eastAsia="Times New Roman" w:hAnsi="GHEA Grapalat" w:cs="Sylfaen"/>
          <w:bCs/>
          <w:sz w:val="18"/>
          <w:szCs w:val="18"/>
        </w:rPr>
        <w:t xml:space="preserve">                                                                                                                               </w:t>
      </w:r>
    </w:p>
    <w:p w14:paraId="0C434C49" w14:textId="77777777" w:rsidR="000036EF" w:rsidRPr="000036EF" w:rsidRDefault="000036EF" w:rsidP="000036EF">
      <w:pPr>
        <w:tabs>
          <w:tab w:val="left" w:pos="360"/>
          <w:tab w:val="left" w:pos="540"/>
        </w:tabs>
        <w:spacing w:after="0" w:line="240" w:lineRule="auto"/>
        <w:rPr>
          <w:rFonts w:ascii="GHEA Grapalat" w:eastAsia="Times New Roman" w:hAnsi="GHEA Grapalat" w:cs="Sylfaen"/>
        </w:rPr>
      </w:pPr>
    </w:p>
    <w:p w14:paraId="0CD238A8" w14:textId="77777777" w:rsidR="000036EF" w:rsidRPr="000036EF" w:rsidRDefault="000036EF" w:rsidP="000036EF">
      <w:pPr>
        <w:tabs>
          <w:tab w:val="left" w:pos="360"/>
          <w:tab w:val="left" w:pos="540"/>
        </w:tabs>
        <w:spacing w:after="0" w:line="240" w:lineRule="auto"/>
        <w:rPr>
          <w:rFonts w:ascii="GHEA Grapalat" w:eastAsia="Times New Roman" w:hAnsi="GHEA Grapalat" w:cs="Sylfaen"/>
        </w:rPr>
      </w:pPr>
    </w:p>
    <w:p w14:paraId="77D437FB" w14:textId="77777777" w:rsidR="000036EF" w:rsidRPr="000036EF" w:rsidRDefault="000036EF" w:rsidP="000036EF">
      <w:pPr>
        <w:tabs>
          <w:tab w:val="left" w:pos="360"/>
          <w:tab w:val="left" w:pos="540"/>
        </w:tabs>
        <w:spacing w:after="0" w:line="240" w:lineRule="auto"/>
        <w:ind w:left="-540" w:firstLine="180"/>
        <w:jc w:val="both"/>
        <w:rPr>
          <w:rFonts w:ascii="GHEA Grapalat" w:eastAsia="Times New Roman" w:hAnsi="GHEA Grapalat" w:cs="Sylfaen"/>
          <w:sz w:val="20"/>
          <w:szCs w:val="20"/>
        </w:rPr>
      </w:pPr>
      <w:r w:rsidRPr="000036EF">
        <w:rPr>
          <w:rFonts w:ascii="GHEA Grapalat" w:eastAsia="Times New Roman" w:hAnsi="GHEA Grapalat" w:cs="Sylfaen"/>
          <w:sz w:val="24"/>
          <w:szCs w:val="24"/>
        </w:rPr>
        <w:tab/>
      </w:r>
      <w:r w:rsidRPr="000036EF">
        <w:rPr>
          <w:rFonts w:ascii="GHEA Grapalat" w:eastAsia="Times New Roman" w:hAnsi="GHEA Grapalat" w:cs="Sylfaen"/>
          <w:sz w:val="20"/>
          <w:szCs w:val="20"/>
          <w:lang w:val="hy-AM"/>
        </w:rPr>
        <w:t xml:space="preserve">Սույնով </w:t>
      </w:r>
      <w:proofErr w:type="spellStart"/>
      <w:r w:rsidRPr="000036EF">
        <w:rPr>
          <w:rFonts w:ascii="GHEA Grapalat" w:eastAsia="Times New Roman" w:hAnsi="GHEA Grapalat" w:cs="Sylfaen"/>
          <w:sz w:val="20"/>
          <w:szCs w:val="20"/>
        </w:rPr>
        <w:t>արձանագրվում</w:t>
      </w:r>
      <w:proofErr w:type="spellEnd"/>
      <w:r w:rsidRPr="000036EF">
        <w:rPr>
          <w:rFonts w:ascii="GHEA Grapalat" w:eastAsia="Times New Roman" w:hAnsi="GHEA Grapalat" w:cs="Sylfaen"/>
          <w:sz w:val="20"/>
          <w:szCs w:val="20"/>
        </w:rPr>
        <w:t xml:space="preserve"> է</w:t>
      </w:r>
      <w:r w:rsidRPr="000036EF">
        <w:rPr>
          <w:rFonts w:ascii="GHEA Grapalat" w:eastAsia="Times New Roman" w:hAnsi="GHEA Grapalat" w:cs="Sylfaen"/>
          <w:sz w:val="20"/>
          <w:szCs w:val="20"/>
          <w:lang w:val="hy-AM"/>
        </w:rPr>
        <w:t>, որ</w:t>
      </w:r>
      <w:r w:rsidRPr="000036EF">
        <w:rPr>
          <w:rFonts w:ascii="GHEA Grapalat" w:eastAsia="Times New Roman" w:hAnsi="GHEA Grapalat" w:cs="Sylfaen"/>
          <w:sz w:val="24"/>
          <w:szCs w:val="24"/>
          <w:lang w:val="hy-AM"/>
        </w:rPr>
        <w:t xml:space="preserve"> </w:t>
      </w:r>
      <w:r w:rsidRPr="000036EF">
        <w:rPr>
          <w:rFonts w:ascii="GHEA Grapalat" w:eastAsia="Times New Roman" w:hAnsi="GHEA Grapalat" w:cs="Sylfaen"/>
          <w:sz w:val="20"/>
          <w:szCs w:val="24"/>
          <w:u w:val="single"/>
        </w:rPr>
        <w:tab/>
      </w:r>
      <w:r w:rsidRPr="000036EF">
        <w:rPr>
          <w:rFonts w:ascii="GHEA Grapalat" w:eastAsia="Times New Roman" w:hAnsi="GHEA Grapalat" w:cs="Sylfaen"/>
          <w:sz w:val="20"/>
          <w:szCs w:val="24"/>
          <w:u w:val="single"/>
        </w:rPr>
        <w:tab/>
        <w:t xml:space="preserve">        </w:t>
      </w:r>
      <w:r w:rsidRPr="000036EF">
        <w:rPr>
          <w:rFonts w:ascii="GHEA Grapalat" w:eastAsia="Times New Roman" w:hAnsi="GHEA Grapalat" w:cs="Sylfaen"/>
          <w:sz w:val="20"/>
          <w:szCs w:val="24"/>
        </w:rPr>
        <w:t>-ի</w:t>
      </w:r>
      <w:r w:rsidRPr="000036EF">
        <w:rPr>
          <w:rFonts w:ascii="GHEA Grapalat" w:eastAsia="Times New Roman" w:hAnsi="GHEA Grapalat" w:cs="Sylfaen"/>
          <w:sz w:val="24"/>
          <w:szCs w:val="24"/>
        </w:rPr>
        <w:t xml:space="preserve"> </w:t>
      </w:r>
      <w:r w:rsidRPr="000036EF">
        <w:rPr>
          <w:rFonts w:ascii="GHEA Grapalat" w:eastAsia="Times New Roman" w:hAnsi="GHEA Grapalat" w:cs="Sylfaen"/>
          <w:sz w:val="20"/>
          <w:szCs w:val="20"/>
        </w:rPr>
        <w:t>(</w:t>
      </w:r>
      <w:proofErr w:type="spellStart"/>
      <w:r w:rsidRPr="000036EF">
        <w:rPr>
          <w:rFonts w:ascii="GHEA Grapalat" w:eastAsia="Times New Roman" w:hAnsi="GHEA Grapalat" w:cs="Sylfaen"/>
          <w:sz w:val="20"/>
          <w:szCs w:val="20"/>
        </w:rPr>
        <w:t>այսուհետ</w:t>
      </w:r>
      <w:proofErr w:type="spellEnd"/>
      <w:r w:rsidRPr="000036EF">
        <w:rPr>
          <w:rFonts w:ascii="GHEA Grapalat" w:eastAsia="Times New Roman" w:hAnsi="GHEA Grapalat" w:cs="Sylfaen"/>
          <w:sz w:val="20"/>
          <w:szCs w:val="20"/>
        </w:rPr>
        <w:t xml:space="preserve">` </w:t>
      </w:r>
      <w:proofErr w:type="spellStart"/>
      <w:r w:rsidRPr="000036EF">
        <w:rPr>
          <w:rFonts w:ascii="GHEA Grapalat" w:eastAsia="Times New Roman" w:hAnsi="GHEA Grapalat" w:cs="Sylfaen"/>
          <w:sz w:val="20"/>
          <w:szCs w:val="20"/>
        </w:rPr>
        <w:t>Պատվիրատու</w:t>
      </w:r>
      <w:proofErr w:type="spellEnd"/>
      <w:r w:rsidRPr="000036EF">
        <w:rPr>
          <w:rFonts w:ascii="GHEA Grapalat" w:eastAsia="Times New Roman" w:hAnsi="GHEA Grapalat" w:cs="Sylfaen"/>
          <w:sz w:val="20"/>
          <w:szCs w:val="20"/>
        </w:rPr>
        <w:t>)   և</w:t>
      </w:r>
      <w:r w:rsidRPr="000036EF">
        <w:rPr>
          <w:rFonts w:ascii="GHEA Grapalat" w:eastAsia="Times New Roman" w:hAnsi="GHEA Grapalat" w:cs="Sylfaen"/>
          <w:sz w:val="20"/>
          <w:szCs w:val="20"/>
          <w:lang w:val="hy-AM"/>
        </w:rPr>
        <w:t xml:space="preserve"> </w:t>
      </w:r>
      <w:r w:rsidRPr="000036EF">
        <w:rPr>
          <w:rFonts w:ascii="GHEA Grapalat" w:eastAsia="Times New Roman" w:hAnsi="GHEA Grapalat" w:cs="Sylfaen"/>
          <w:sz w:val="20"/>
          <w:szCs w:val="24"/>
          <w:u w:val="single"/>
        </w:rPr>
        <w:tab/>
      </w:r>
      <w:r w:rsidRPr="000036EF">
        <w:rPr>
          <w:rFonts w:ascii="GHEA Grapalat" w:eastAsia="Times New Roman" w:hAnsi="GHEA Grapalat" w:cs="Sylfaen"/>
          <w:sz w:val="20"/>
          <w:szCs w:val="24"/>
          <w:u w:val="single"/>
        </w:rPr>
        <w:tab/>
        <w:t xml:space="preserve">        </w:t>
      </w:r>
      <w:r w:rsidRPr="000036EF">
        <w:rPr>
          <w:rFonts w:ascii="GHEA Grapalat" w:eastAsia="Times New Roman" w:hAnsi="GHEA Grapalat" w:cs="Sylfaen"/>
          <w:sz w:val="20"/>
          <w:szCs w:val="24"/>
        </w:rPr>
        <w:t>-ի</w:t>
      </w:r>
    </w:p>
    <w:p w14:paraId="237485CE" w14:textId="77777777" w:rsidR="000036EF" w:rsidRPr="000036EF" w:rsidRDefault="000036EF" w:rsidP="000036EF">
      <w:pPr>
        <w:tabs>
          <w:tab w:val="left" w:pos="360"/>
          <w:tab w:val="left" w:pos="540"/>
        </w:tabs>
        <w:spacing w:after="0" w:line="240" w:lineRule="auto"/>
        <w:ind w:right="-360"/>
        <w:jc w:val="both"/>
        <w:rPr>
          <w:rFonts w:ascii="GHEA Grapalat" w:eastAsia="Times New Roman" w:hAnsi="GHEA Grapalat" w:cs="Sylfaen"/>
          <w:sz w:val="12"/>
          <w:szCs w:val="12"/>
        </w:rPr>
      </w:pPr>
      <w:r w:rsidRPr="000036EF">
        <w:rPr>
          <w:rFonts w:ascii="GHEA Grapalat" w:eastAsia="Times New Roman" w:hAnsi="GHEA Grapalat" w:cs="Sylfaen"/>
          <w:sz w:val="24"/>
          <w:szCs w:val="24"/>
        </w:rPr>
        <w:t xml:space="preserve">                                           </w:t>
      </w:r>
      <w:proofErr w:type="spellStart"/>
      <w:r w:rsidRPr="000036EF">
        <w:rPr>
          <w:rFonts w:ascii="GHEA Grapalat" w:eastAsia="Times New Roman" w:hAnsi="GHEA Grapalat" w:cs="Sylfaen"/>
          <w:sz w:val="12"/>
          <w:szCs w:val="12"/>
        </w:rPr>
        <w:t>Պատվիրատուի</w:t>
      </w:r>
      <w:proofErr w:type="spellEnd"/>
      <w:r w:rsidRPr="000036EF">
        <w:rPr>
          <w:rFonts w:ascii="GHEA Grapalat" w:eastAsia="Times New Roman" w:hAnsi="GHEA Grapalat" w:cs="Sylfaen"/>
          <w:sz w:val="12"/>
          <w:szCs w:val="12"/>
        </w:rPr>
        <w:t xml:space="preserve"> </w:t>
      </w:r>
      <w:proofErr w:type="spellStart"/>
      <w:r w:rsidRPr="000036EF">
        <w:rPr>
          <w:rFonts w:ascii="GHEA Grapalat" w:eastAsia="Times New Roman" w:hAnsi="GHEA Grapalat" w:cs="Sylfaen"/>
          <w:sz w:val="12"/>
          <w:szCs w:val="12"/>
        </w:rPr>
        <w:t>անունը</w:t>
      </w:r>
      <w:proofErr w:type="spellEnd"/>
      <w:r w:rsidRPr="000036EF">
        <w:rPr>
          <w:rFonts w:ascii="GHEA Grapalat" w:eastAsia="Times New Roman" w:hAnsi="GHEA Grapalat" w:cs="Sylfaen"/>
          <w:sz w:val="12"/>
          <w:szCs w:val="12"/>
        </w:rPr>
        <w:t xml:space="preserve">                                                                                                 </w:t>
      </w:r>
      <w:proofErr w:type="spellStart"/>
      <w:r w:rsidRPr="000036EF">
        <w:rPr>
          <w:rFonts w:ascii="GHEA Grapalat" w:eastAsia="Times New Roman" w:hAnsi="GHEA Grapalat" w:cs="Sylfaen"/>
          <w:sz w:val="12"/>
          <w:szCs w:val="12"/>
        </w:rPr>
        <w:t>Կապալառուի</w:t>
      </w:r>
      <w:proofErr w:type="spellEnd"/>
      <w:r w:rsidRPr="000036EF">
        <w:rPr>
          <w:rFonts w:ascii="GHEA Grapalat" w:eastAsia="Times New Roman" w:hAnsi="GHEA Grapalat" w:cs="Sylfaen"/>
          <w:sz w:val="12"/>
          <w:szCs w:val="12"/>
        </w:rPr>
        <w:t xml:space="preserve"> </w:t>
      </w:r>
      <w:proofErr w:type="spellStart"/>
      <w:r w:rsidRPr="000036EF">
        <w:rPr>
          <w:rFonts w:ascii="GHEA Grapalat" w:eastAsia="Times New Roman" w:hAnsi="GHEA Grapalat" w:cs="Sylfaen"/>
          <w:sz w:val="12"/>
          <w:szCs w:val="12"/>
        </w:rPr>
        <w:t>անունը</w:t>
      </w:r>
      <w:proofErr w:type="spellEnd"/>
    </w:p>
    <w:p w14:paraId="483DFFC9" w14:textId="77777777" w:rsidR="000036EF" w:rsidRPr="000036EF" w:rsidRDefault="000036EF" w:rsidP="000036EF">
      <w:pPr>
        <w:tabs>
          <w:tab w:val="left" w:pos="360"/>
          <w:tab w:val="left" w:pos="540"/>
        </w:tabs>
        <w:spacing w:after="0" w:line="240" w:lineRule="auto"/>
        <w:ind w:right="-360"/>
        <w:jc w:val="both"/>
        <w:rPr>
          <w:rFonts w:ascii="GHEA Grapalat" w:eastAsia="Times New Roman" w:hAnsi="GHEA Grapalat" w:cs="Sylfaen"/>
          <w:sz w:val="20"/>
          <w:szCs w:val="24"/>
          <w:u w:val="single"/>
          <w:lang w:val="hy-AM"/>
        </w:rPr>
      </w:pPr>
      <w:r w:rsidRPr="000036EF">
        <w:rPr>
          <w:rFonts w:ascii="GHEA Grapalat" w:eastAsia="Times New Roman" w:hAnsi="GHEA Grapalat" w:cs="Sylfaen"/>
          <w:sz w:val="20"/>
          <w:szCs w:val="20"/>
          <w:lang w:val="hy-AM"/>
        </w:rPr>
        <w:t>(այսուհետ` Կ</w:t>
      </w:r>
      <w:proofErr w:type="spellStart"/>
      <w:r w:rsidRPr="000036EF">
        <w:rPr>
          <w:rFonts w:ascii="GHEA Grapalat" w:eastAsia="Times New Roman" w:hAnsi="GHEA Grapalat" w:cs="Sylfaen"/>
          <w:sz w:val="20"/>
          <w:szCs w:val="20"/>
        </w:rPr>
        <w:t>ապալառու</w:t>
      </w:r>
      <w:proofErr w:type="spellEnd"/>
      <w:r w:rsidRPr="000036EF">
        <w:rPr>
          <w:rFonts w:ascii="GHEA Grapalat" w:eastAsia="Times New Roman" w:hAnsi="GHEA Grapalat" w:cs="Sylfaen"/>
          <w:sz w:val="20"/>
          <w:szCs w:val="20"/>
          <w:lang w:val="hy-AM"/>
        </w:rPr>
        <w:t>)</w:t>
      </w:r>
      <w:r w:rsidRPr="000036EF">
        <w:rPr>
          <w:rFonts w:ascii="GHEA Grapalat" w:eastAsia="Times New Roman" w:hAnsi="GHEA Grapalat" w:cs="Sylfaen"/>
          <w:sz w:val="20"/>
          <w:szCs w:val="20"/>
        </w:rPr>
        <w:t xml:space="preserve"> </w:t>
      </w:r>
      <w:proofErr w:type="spellStart"/>
      <w:r w:rsidRPr="000036EF">
        <w:rPr>
          <w:rFonts w:ascii="GHEA Grapalat" w:eastAsia="Times New Roman" w:hAnsi="GHEA Grapalat" w:cs="Sylfaen"/>
          <w:sz w:val="20"/>
          <w:szCs w:val="20"/>
        </w:rPr>
        <w:t>միջև</w:t>
      </w:r>
      <w:proofErr w:type="spellEnd"/>
      <w:r w:rsidRPr="000036EF">
        <w:rPr>
          <w:rFonts w:ascii="GHEA Grapalat" w:eastAsia="Times New Roman" w:hAnsi="GHEA Grapalat" w:cs="Sylfaen"/>
          <w:sz w:val="24"/>
          <w:szCs w:val="24"/>
        </w:rPr>
        <w:t xml:space="preserve"> </w:t>
      </w:r>
      <w:r w:rsidRPr="000036EF">
        <w:rPr>
          <w:rFonts w:ascii="GHEA Grapalat" w:eastAsia="Times New Roman" w:hAnsi="GHEA Grapalat" w:cs="Sylfaen"/>
          <w:sz w:val="20"/>
          <w:szCs w:val="24"/>
        </w:rPr>
        <w:t xml:space="preserve">20     թ. </w:t>
      </w:r>
      <w:r w:rsidRPr="000036EF">
        <w:rPr>
          <w:rFonts w:ascii="GHEA Grapalat" w:eastAsia="Times New Roman" w:hAnsi="GHEA Grapalat" w:cs="Sylfaen"/>
          <w:sz w:val="20"/>
          <w:szCs w:val="24"/>
          <w:u w:val="single"/>
        </w:rPr>
        <w:tab/>
      </w:r>
      <w:r w:rsidRPr="000036EF">
        <w:rPr>
          <w:rFonts w:ascii="GHEA Grapalat" w:eastAsia="Times New Roman" w:hAnsi="GHEA Grapalat" w:cs="Sylfaen"/>
          <w:sz w:val="20"/>
          <w:szCs w:val="24"/>
          <w:u w:val="single"/>
        </w:rPr>
        <w:tab/>
      </w:r>
      <w:r w:rsidRPr="000036EF">
        <w:rPr>
          <w:rFonts w:ascii="GHEA Grapalat" w:eastAsia="Times New Roman" w:hAnsi="GHEA Grapalat" w:cs="Sylfaen"/>
          <w:sz w:val="20"/>
          <w:szCs w:val="24"/>
          <w:u w:val="single"/>
        </w:rPr>
        <w:tab/>
      </w:r>
      <w:r w:rsidRPr="000036EF">
        <w:rPr>
          <w:rFonts w:ascii="GHEA Grapalat" w:eastAsia="Times New Roman" w:hAnsi="GHEA Grapalat" w:cs="Sylfaen"/>
          <w:sz w:val="20"/>
          <w:szCs w:val="24"/>
          <w:u w:val="single"/>
        </w:rPr>
        <w:tab/>
      </w:r>
      <w:r w:rsidRPr="000036EF">
        <w:rPr>
          <w:rFonts w:ascii="GHEA Grapalat" w:eastAsia="Times New Roman" w:hAnsi="GHEA Grapalat" w:cs="Sylfaen"/>
          <w:sz w:val="20"/>
          <w:szCs w:val="24"/>
          <w:lang w:val="hy-AM"/>
        </w:rPr>
        <w:t xml:space="preserve"> -ին կնքված N </w:t>
      </w:r>
      <w:r w:rsidRPr="000036EF">
        <w:rPr>
          <w:rFonts w:ascii="GHEA Grapalat" w:eastAsia="Times New Roman" w:hAnsi="GHEA Grapalat" w:cs="Sylfaen"/>
          <w:sz w:val="20"/>
          <w:szCs w:val="24"/>
          <w:u w:val="single"/>
          <w:lang w:val="hy-AM"/>
        </w:rPr>
        <w:tab/>
      </w:r>
      <w:r w:rsidRPr="000036EF">
        <w:rPr>
          <w:rFonts w:ascii="GHEA Grapalat" w:eastAsia="Times New Roman" w:hAnsi="GHEA Grapalat" w:cs="Sylfaen"/>
          <w:sz w:val="20"/>
          <w:szCs w:val="24"/>
          <w:u w:val="single"/>
          <w:lang w:val="hy-AM"/>
        </w:rPr>
        <w:tab/>
      </w:r>
      <w:r w:rsidRPr="000036EF">
        <w:rPr>
          <w:rFonts w:ascii="GHEA Grapalat" w:eastAsia="Times New Roman" w:hAnsi="GHEA Grapalat" w:cs="Sylfaen"/>
          <w:sz w:val="20"/>
          <w:szCs w:val="24"/>
          <w:u w:val="single"/>
          <w:lang w:val="hy-AM"/>
        </w:rPr>
        <w:tab/>
      </w:r>
      <w:r w:rsidRPr="000036EF">
        <w:rPr>
          <w:rFonts w:ascii="GHEA Grapalat" w:eastAsia="Times New Roman" w:hAnsi="GHEA Grapalat" w:cs="Sylfaen"/>
          <w:sz w:val="20"/>
          <w:szCs w:val="24"/>
          <w:u w:val="single"/>
          <w:lang w:val="hy-AM"/>
        </w:rPr>
        <w:tab/>
      </w:r>
    </w:p>
    <w:p w14:paraId="0D8A9498" w14:textId="77777777" w:rsidR="000036EF" w:rsidRPr="000036EF" w:rsidRDefault="000036EF" w:rsidP="000036EF">
      <w:pPr>
        <w:tabs>
          <w:tab w:val="left" w:pos="360"/>
          <w:tab w:val="left" w:pos="540"/>
        </w:tabs>
        <w:spacing w:after="0" w:line="240" w:lineRule="auto"/>
        <w:ind w:right="-360"/>
        <w:jc w:val="both"/>
        <w:rPr>
          <w:rFonts w:ascii="GHEA Grapalat" w:eastAsia="Times New Roman" w:hAnsi="GHEA Grapalat" w:cs="Sylfaen"/>
          <w:sz w:val="20"/>
          <w:szCs w:val="24"/>
          <w:u w:val="single"/>
          <w:lang w:val="hy-AM"/>
        </w:rPr>
      </w:pPr>
      <w:r w:rsidRPr="000036EF">
        <w:rPr>
          <w:rFonts w:ascii="GHEA Grapalat" w:eastAsia="Times New Roman" w:hAnsi="GHEA Grapalat" w:cs="Sylfaen"/>
          <w:sz w:val="12"/>
          <w:szCs w:val="16"/>
          <w:lang w:val="hy-AM"/>
        </w:rPr>
        <w:t xml:space="preserve">                                                                                                պայմանագրի կնքման ամսաթիվը</w:t>
      </w:r>
      <w:r w:rsidRPr="000036EF">
        <w:rPr>
          <w:rFonts w:ascii="GHEA Grapalat" w:eastAsia="Times New Roman" w:hAnsi="GHEA Grapalat" w:cs="Sylfaen"/>
          <w:sz w:val="12"/>
          <w:szCs w:val="16"/>
          <w:lang w:val="hy-AM"/>
        </w:rPr>
        <w:tab/>
      </w:r>
      <w:r w:rsidRPr="000036EF">
        <w:rPr>
          <w:rFonts w:ascii="GHEA Grapalat" w:eastAsia="Times New Roman" w:hAnsi="GHEA Grapalat" w:cs="Sylfaen"/>
          <w:sz w:val="12"/>
          <w:szCs w:val="16"/>
          <w:lang w:val="hy-AM"/>
        </w:rPr>
        <w:tab/>
      </w:r>
      <w:r w:rsidRPr="000036EF">
        <w:rPr>
          <w:rFonts w:ascii="GHEA Grapalat" w:eastAsia="Times New Roman" w:hAnsi="GHEA Grapalat" w:cs="Sylfaen"/>
          <w:sz w:val="12"/>
          <w:szCs w:val="16"/>
          <w:lang w:val="hy-AM"/>
        </w:rPr>
        <w:tab/>
        <w:t xml:space="preserve">                             պայմանագրի համարը</w:t>
      </w:r>
    </w:p>
    <w:p w14:paraId="18734524" w14:textId="77777777" w:rsidR="000036EF" w:rsidRPr="000036EF" w:rsidRDefault="000036EF" w:rsidP="000036EF">
      <w:pPr>
        <w:tabs>
          <w:tab w:val="left" w:pos="360"/>
          <w:tab w:val="left" w:pos="540"/>
        </w:tabs>
        <w:spacing w:after="0" w:line="360" w:lineRule="auto"/>
        <w:jc w:val="both"/>
        <w:rPr>
          <w:rFonts w:ascii="GHEA Grapalat" w:eastAsia="Times New Roman" w:hAnsi="GHEA Grapalat" w:cs="Sylfaen"/>
          <w:sz w:val="24"/>
          <w:szCs w:val="24"/>
          <w:lang w:val="hy-AM"/>
        </w:rPr>
      </w:pPr>
      <w:r w:rsidRPr="000036EF">
        <w:rPr>
          <w:rFonts w:ascii="GHEA Grapalat" w:eastAsia="Times New Roman" w:hAnsi="GHEA Grapalat" w:cs="Sylfaen"/>
          <w:sz w:val="20"/>
          <w:szCs w:val="20"/>
          <w:lang w:val="hy-AM"/>
        </w:rPr>
        <w:t>գնման պայմանագրի շրջանակներում Կապալառուն</w:t>
      </w:r>
      <w:r w:rsidRPr="000036EF">
        <w:rPr>
          <w:rFonts w:ascii="GHEA Grapalat" w:eastAsia="Times New Roman" w:hAnsi="GHEA Grapalat" w:cs="Sylfaen"/>
          <w:sz w:val="24"/>
          <w:szCs w:val="24"/>
          <w:lang w:val="hy-AM"/>
        </w:rPr>
        <w:t xml:space="preserve">  </w:t>
      </w:r>
      <w:r w:rsidRPr="000036EF">
        <w:rPr>
          <w:rFonts w:ascii="GHEA Grapalat" w:eastAsia="Times New Roman" w:hAnsi="GHEA Grapalat" w:cs="Sylfaen"/>
          <w:sz w:val="20"/>
          <w:szCs w:val="24"/>
          <w:lang w:val="hy-AM"/>
        </w:rPr>
        <w:t xml:space="preserve">20  թ. </w:t>
      </w:r>
      <w:r w:rsidRPr="000036EF">
        <w:rPr>
          <w:rFonts w:ascii="GHEA Grapalat" w:eastAsia="Times New Roman" w:hAnsi="GHEA Grapalat" w:cs="Sylfaen"/>
          <w:sz w:val="20"/>
          <w:szCs w:val="24"/>
          <w:u w:val="single"/>
          <w:lang w:val="hy-AM"/>
        </w:rPr>
        <w:tab/>
      </w:r>
      <w:r w:rsidRPr="000036EF">
        <w:rPr>
          <w:rFonts w:ascii="GHEA Grapalat" w:eastAsia="Times New Roman" w:hAnsi="GHEA Grapalat" w:cs="Sylfaen"/>
          <w:sz w:val="20"/>
          <w:szCs w:val="24"/>
          <w:u w:val="single"/>
          <w:lang w:val="hy-AM"/>
        </w:rPr>
        <w:tab/>
      </w:r>
      <w:r w:rsidRPr="000036EF">
        <w:rPr>
          <w:rFonts w:ascii="GHEA Grapalat" w:eastAsia="Times New Roman" w:hAnsi="GHEA Grapalat" w:cs="Sylfaen"/>
          <w:sz w:val="20"/>
          <w:szCs w:val="24"/>
          <w:lang w:val="hy-AM"/>
        </w:rPr>
        <w:t xml:space="preserve">-ին </w:t>
      </w:r>
      <w:r w:rsidRPr="000036EF">
        <w:rPr>
          <w:rFonts w:ascii="GHEA Grapalat" w:eastAsia="Times New Roman" w:hAnsi="GHEA Grapalat" w:cs="Sylfaen"/>
          <w:sz w:val="20"/>
          <w:szCs w:val="20"/>
          <w:lang w:val="hy-AM"/>
        </w:rPr>
        <w:t>հանձնման-ընդունման նպատակով Պատվիրատուին հանձնեց ստորև նշված աշխատանքները.</w:t>
      </w:r>
    </w:p>
    <w:p w14:paraId="19303937" w14:textId="77777777" w:rsidR="000036EF" w:rsidRPr="000036EF" w:rsidRDefault="000036EF" w:rsidP="000036EF">
      <w:pPr>
        <w:tabs>
          <w:tab w:val="left" w:pos="360"/>
          <w:tab w:val="left" w:pos="540"/>
        </w:tabs>
        <w:spacing w:after="0" w:line="240" w:lineRule="auto"/>
        <w:ind w:left="-540" w:firstLine="180"/>
        <w:jc w:val="both"/>
        <w:rPr>
          <w:rFonts w:ascii="GHEA Grapalat" w:eastAsia="Times New Roman" w:hAnsi="GHEA Grapalat" w:cs="Sylfaen"/>
          <w:sz w:val="24"/>
          <w:szCs w:val="24"/>
          <w:lang w:val="hy-AM"/>
        </w:rPr>
      </w:pPr>
      <w:r w:rsidRPr="000036EF">
        <w:rPr>
          <w:rFonts w:ascii="GHEA Grapalat" w:eastAsia="Times New Roman" w:hAnsi="GHEA Grapalat" w:cs="Sylfaen"/>
          <w:sz w:val="24"/>
          <w:szCs w:val="24"/>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036EF" w:rsidRPr="000036EF" w14:paraId="79C17683" w14:textId="77777777" w:rsidTr="00E27A65">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6A0FC33A" w14:textId="77777777" w:rsidR="000036EF" w:rsidRPr="000036EF" w:rsidRDefault="000036EF" w:rsidP="000036EF">
            <w:pPr>
              <w:spacing w:after="0" w:line="240" w:lineRule="auto"/>
              <w:jc w:val="center"/>
              <w:rPr>
                <w:rFonts w:ascii="GHEA Grapalat" w:eastAsia="Times New Roman" w:hAnsi="GHEA Grapalat" w:cs="Sylfaen"/>
                <w:bCs/>
                <w:sz w:val="18"/>
                <w:szCs w:val="18"/>
                <w:lang w:val="ru-RU" w:eastAsia="ru-RU"/>
              </w:rPr>
            </w:pPr>
            <w:proofErr w:type="spellStart"/>
            <w:r w:rsidRPr="000036EF">
              <w:rPr>
                <w:rFonts w:ascii="GHEA Grapalat" w:eastAsia="Times New Roman" w:hAnsi="GHEA Grapalat" w:cs="Sylfaen"/>
                <w:sz w:val="18"/>
                <w:szCs w:val="18"/>
              </w:rPr>
              <w:t>Աշխատանքի</w:t>
            </w:r>
            <w:proofErr w:type="spellEnd"/>
          </w:p>
        </w:tc>
      </w:tr>
      <w:tr w:rsidR="000036EF" w:rsidRPr="000036EF" w14:paraId="6C47C148" w14:textId="77777777" w:rsidTr="00E27A65">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DEC75C1" w14:textId="77777777" w:rsidR="000036EF" w:rsidRPr="000036EF" w:rsidRDefault="000036EF" w:rsidP="000036EF">
            <w:pPr>
              <w:spacing w:after="0" w:line="240" w:lineRule="auto"/>
              <w:jc w:val="center"/>
              <w:rPr>
                <w:rFonts w:ascii="GHEA Grapalat" w:eastAsia="Times New Roman" w:hAnsi="GHEA Grapalat" w:cs="Times New Roman"/>
                <w:sz w:val="18"/>
                <w:szCs w:val="18"/>
              </w:rPr>
            </w:pPr>
            <w:proofErr w:type="spellStart"/>
            <w:r w:rsidRPr="000036EF">
              <w:rPr>
                <w:rFonts w:ascii="GHEA Grapalat" w:eastAsia="Times New Roman"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436E31D3" w14:textId="77777777" w:rsidR="000036EF" w:rsidRPr="000036EF" w:rsidRDefault="000036EF" w:rsidP="000036EF">
            <w:pPr>
              <w:spacing w:after="0" w:line="240" w:lineRule="auto"/>
              <w:jc w:val="center"/>
              <w:rPr>
                <w:rFonts w:ascii="GHEA Grapalat" w:eastAsia="Times New Roman" w:hAnsi="GHEA Grapalat" w:cs="Times New Roman"/>
                <w:sz w:val="18"/>
                <w:szCs w:val="18"/>
              </w:rPr>
            </w:pPr>
            <w:proofErr w:type="spellStart"/>
            <w:r w:rsidRPr="000036EF">
              <w:rPr>
                <w:rFonts w:ascii="GHEA Grapalat" w:eastAsia="Times New Roman" w:hAnsi="GHEA Grapalat" w:cs="Sylfaen"/>
                <w:sz w:val="18"/>
                <w:szCs w:val="18"/>
              </w:rPr>
              <w:t>չափման</w:t>
            </w:r>
            <w:proofErr w:type="spellEnd"/>
            <w:r w:rsidRPr="000036EF">
              <w:rPr>
                <w:rFonts w:ascii="GHEA Grapalat" w:eastAsia="Times New Roman" w:hAnsi="GHEA Grapalat" w:cs="Sylfaen"/>
                <w:sz w:val="18"/>
                <w:szCs w:val="18"/>
              </w:rPr>
              <w:t xml:space="preserve"> </w:t>
            </w:r>
            <w:proofErr w:type="spellStart"/>
            <w:r w:rsidRPr="000036EF">
              <w:rPr>
                <w:rFonts w:ascii="GHEA Grapalat" w:eastAsia="Times New Roman" w:hAnsi="GHEA Grapalat" w:cs="Sylfaen"/>
                <w:sz w:val="18"/>
                <w:szCs w:val="18"/>
              </w:rPr>
              <w:t>միավորը</w:t>
            </w:r>
            <w:proofErr w:type="spellEnd"/>
            <w:r w:rsidRPr="000036EF">
              <w:rPr>
                <w:rFonts w:ascii="GHEA Grapalat" w:eastAsia="Times New Roman"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757A34C8" w14:textId="77777777" w:rsidR="000036EF" w:rsidRPr="000036EF" w:rsidRDefault="000036EF" w:rsidP="000036EF">
            <w:pPr>
              <w:spacing w:after="0" w:line="240" w:lineRule="auto"/>
              <w:jc w:val="center"/>
              <w:rPr>
                <w:rFonts w:ascii="GHEA Grapalat" w:eastAsia="Times New Roman" w:hAnsi="GHEA Grapalat" w:cs="Times New Roman"/>
                <w:sz w:val="18"/>
                <w:szCs w:val="18"/>
              </w:rPr>
            </w:pPr>
            <w:proofErr w:type="spellStart"/>
            <w:r w:rsidRPr="000036EF">
              <w:rPr>
                <w:rFonts w:ascii="GHEA Grapalat" w:eastAsia="Times New Roman" w:hAnsi="GHEA Grapalat" w:cs="Sylfaen"/>
                <w:sz w:val="18"/>
                <w:szCs w:val="18"/>
              </w:rPr>
              <w:t>քանակը</w:t>
            </w:r>
            <w:proofErr w:type="spellEnd"/>
            <w:r w:rsidRPr="000036EF">
              <w:rPr>
                <w:rFonts w:ascii="GHEA Grapalat" w:eastAsia="Times New Roman" w:hAnsi="GHEA Grapalat" w:cs="Times New Roman"/>
                <w:sz w:val="18"/>
                <w:szCs w:val="18"/>
              </w:rPr>
              <w:t xml:space="preserve"> (</w:t>
            </w:r>
            <w:proofErr w:type="spellStart"/>
            <w:r w:rsidRPr="000036EF">
              <w:rPr>
                <w:rFonts w:ascii="GHEA Grapalat" w:eastAsia="Times New Roman" w:hAnsi="GHEA Grapalat" w:cs="Sylfaen"/>
                <w:sz w:val="18"/>
                <w:szCs w:val="18"/>
              </w:rPr>
              <w:t>փաստացի</w:t>
            </w:r>
            <w:proofErr w:type="spellEnd"/>
            <w:r w:rsidRPr="000036EF">
              <w:rPr>
                <w:rFonts w:ascii="GHEA Grapalat" w:eastAsia="Times New Roman" w:hAnsi="GHEA Grapalat" w:cs="Times New Roman"/>
                <w:sz w:val="18"/>
                <w:szCs w:val="18"/>
              </w:rPr>
              <w:t>)</w:t>
            </w:r>
          </w:p>
        </w:tc>
      </w:tr>
      <w:tr w:rsidR="000036EF" w:rsidRPr="000036EF" w14:paraId="04B944C4" w14:textId="77777777" w:rsidTr="00E27A65">
        <w:trPr>
          <w:trHeight w:val="273"/>
        </w:trPr>
        <w:tc>
          <w:tcPr>
            <w:tcW w:w="3852" w:type="dxa"/>
            <w:tcBorders>
              <w:top w:val="single" w:sz="4" w:space="0" w:color="000000"/>
              <w:left w:val="single" w:sz="4" w:space="0" w:color="000000"/>
              <w:bottom w:val="single" w:sz="4" w:space="0" w:color="000000"/>
              <w:right w:val="single" w:sz="4" w:space="0" w:color="000000"/>
            </w:tcBorders>
          </w:tcPr>
          <w:p w14:paraId="17CEE543" w14:textId="77777777" w:rsidR="000036EF" w:rsidRPr="000036EF" w:rsidRDefault="000036EF" w:rsidP="000036EF">
            <w:pPr>
              <w:spacing w:after="0" w:line="240" w:lineRule="auto"/>
              <w:rPr>
                <w:rFonts w:ascii="GHEA Grapalat" w:eastAsia="Times New Roman"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73E09C9" w14:textId="77777777" w:rsidR="000036EF" w:rsidRPr="000036EF" w:rsidRDefault="000036EF" w:rsidP="000036EF">
            <w:pPr>
              <w:spacing w:after="0" w:line="240" w:lineRule="auto"/>
              <w:rPr>
                <w:rFonts w:ascii="GHEA Grapalat" w:eastAsia="Times New Roman"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220A6B0B" w14:textId="77777777" w:rsidR="000036EF" w:rsidRPr="000036EF" w:rsidRDefault="000036EF" w:rsidP="000036EF">
            <w:pPr>
              <w:spacing w:after="0" w:line="240" w:lineRule="auto"/>
              <w:rPr>
                <w:rFonts w:ascii="GHEA Grapalat" w:eastAsia="Times New Roman" w:hAnsi="GHEA Grapalat" w:cs="Sylfaen"/>
                <w:sz w:val="18"/>
                <w:szCs w:val="18"/>
                <w:lang w:val="ru-RU" w:eastAsia="ru-RU"/>
              </w:rPr>
            </w:pPr>
          </w:p>
        </w:tc>
      </w:tr>
      <w:tr w:rsidR="000036EF" w:rsidRPr="000036EF" w14:paraId="63EE10FF" w14:textId="77777777" w:rsidTr="00E27A65">
        <w:trPr>
          <w:trHeight w:val="273"/>
        </w:trPr>
        <w:tc>
          <w:tcPr>
            <w:tcW w:w="3852" w:type="dxa"/>
            <w:tcBorders>
              <w:top w:val="single" w:sz="4" w:space="0" w:color="000000"/>
              <w:left w:val="single" w:sz="4" w:space="0" w:color="000000"/>
              <w:bottom w:val="single" w:sz="4" w:space="0" w:color="000000"/>
              <w:right w:val="single" w:sz="4" w:space="0" w:color="000000"/>
            </w:tcBorders>
          </w:tcPr>
          <w:p w14:paraId="528FB66B" w14:textId="77777777" w:rsidR="000036EF" w:rsidRPr="000036EF" w:rsidRDefault="000036EF" w:rsidP="000036EF">
            <w:pPr>
              <w:spacing w:after="0" w:line="240" w:lineRule="auto"/>
              <w:rPr>
                <w:rFonts w:ascii="GHEA Grapalat" w:eastAsia="Times New Roman"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E560EF2" w14:textId="77777777" w:rsidR="000036EF" w:rsidRPr="000036EF" w:rsidRDefault="000036EF" w:rsidP="000036EF">
            <w:pPr>
              <w:spacing w:after="0" w:line="240" w:lineRule="auto"/>
              <w:rPr>
                <w:rFonts w:ascii="GHEA Grapalat" w:eastAsia="Times New Roman"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76883F37" w14:textId="77777777" w:rsidR="000036EF" w:rsidRPr="000036EF" w:rsidRDefault="000036EF" w:rsidP="000036EF">
            <w:pPr>
              <w:spacing w:after="0" w:line="240" w:lineRule="auto"/>
              <w:rPr>
                <w:rFonts w:ascii="GHEA Grapalat" w:eastAsia="Times New Roman" w:hAnsi="GHEA Grapalat" w:cs="Sylfaen"/>
                <w:sz w:val="18"/>
                <w:szCs w:val="18"/>
                <w:lang w:val="ru-RU" w:eastAsia="ru-RU"/>
              </w:rPr>
            </w:pPr>
          </w:p>
        </w:tc>
      </w:tr>
    </w:tbl>
    <w:p w14:paraId="3F0EF5C1" w14:textId="77777777" w:rsidR="000036EF" w:rsidRPr="000036EF" w:rsidRDefault="000036EF" w:rsidP="000036EF">
      <w:pPr>
        <w:tabs>
          <w:tab w:val="left" w:pos="360"/>
          <w:tab w:val="left" w:pos="540"/>
        </w:tabs>
        <w:spacing w:after="0" w:line="240" w:lineRule="auto"/>
        <w:jc w:val="both"/>
        <w:rPr>
          <w:rFonts w:ascii="GHEA Grapalat" w:eastAsia="Times New Roman" w:hAnsi="GHEA Grapalat" w:cs="Sylfaen"/>
          <w:sz w:val="24"/>
          <w:szCs w:val="24"/>
          <w:lang w:eastAsia="ru-RU"/>
        </w:rPr>
      </w:pPr>
    </w:p>
    <w:p w14:paraId="3BF6D544" w14:textId="77777777" w:rsidR="000036EF" w:rsidRPr="000036EF" w:rsidRDefault="000036EF" w:rsidP="000036EF">
      <w:pPr>
        <w:tabs>
          <w:tab w:val="left" w:pos="360"/>
          <w:tab w:val="left" w:pos="540"/>
        </w:tabs>
        <w:spacing w:after="0" w:line="240" w:lineRule="auto"/>
        <w:jc w:val="both"/>
        <w:rPr>
          <w:rFonts w:ascii="GHEA Grapalat" w:eastAsia="Times New Roman" w:hAnsi="GHEA Grapalat" w:cs="Sylfaen"/>
          <w:sz w:val="24"/>
          <w:szCs w:val="24"/>
        </w:rPr>
      </w:pPr>
    </w:p>
    <w:p w14:paraId="0760579D" w14:textId="77777777" w:rsidR="000036EF" w:rsidRPr="000036EF" w:rsidRDefault="000036EF" w:rsidP="000036EF">
      <w:pPr>
        <w:tabs>
          <w:tab w:val="left" w:pos="360"/>
          <w:tab w:val="left" w:pos="540"/>
        </w:tabs>
        <w:spacing w:after="0" w:line="240" w:lineRule="auto"/>
        <w:jc w:val="both"/>
        <w:rPr>
          <w:rFonts w:ascii="GHEA Grapalat" w:eastAsia="Times New Roman" w:hAnsi="GHEA Grapalat" w:cs="Sylfaen"/>
          <w:sz w:val="24"/>
          <w:szCs w:val="24"/>
          <w:lang w:val="hy-AM"/>
        </w:rPr>
      </w:pPr>
    </w:p>
    <w:p w14:paraId="160DE792" w14:textId="77777777" w:rsidR="000036EF" w:rsidRPr="000036EF" w:rsidRDefault="000036EF" w:rsidP="000036EF">
      <w:pPr>
        <w:tabs>
          <w:tab w:val="left" w:pos="360"/>
          <w:tab w:val="left" w:pos="540"/>
        </w:tabs>
        <w:spacing w:after="0" w:line="240" w:lineRule="auto"/>
        <w:jc w:val="both"/>
        <w:rPr>
          <w:rFonts w:ascii="GHEA Grapalat" w:eastAsia="Times New Roman" w:hAnsi="GHEA Grapalat" w:cs="Sylfaen"/>
          <w:sz w:val="20"/>
          <w:szCs w:val="20"/>
          <w:lang w:val="hy-AM"/>
        </w:rPr>
      </w:pPr>
      <w:r w:rsidRPr="000036EF">
        <w:rPr>
          <w:rFonts w:ascii="GHEA Grapalat" w:eastAsia="Times New Roman" w:hAnsi="GHEA Grapalat" w:cs="Sylfaen"/>
          <w:sz w:val="20"/>
          <w:szCs w:val="20"/>
          <w:lang w:val="hy-AM"/>
        </w:rPr>
        <w:t>Սույն ակտը կազմված է 2 օրինակից, յուրաքանչյուր կողմին տրամադրվում է մեկական օրինակ:</w:t>
      </w:r>
    </w:p>
    <w:p w14:paraId="2E799518" w14:textId="77777777" w:rsidR="000036EF" w:rsidRPr="000036EF" w:rsidRDefault="000036EF" w:rsidP="000036EF">
      <w:pPr>
        <w:tabs>
          <w:tab w:val="left" w:pos="360"/>
          <w:tab w:val="left" w:pos="540"/>
        </w:tabs>
        <w:spacing w:after="0" w:line="240" w:lineRule="auto"/>
        <w:rPr>
          <w:rFonts w:ascii="GHEA Grapalat" w:eastAsia="Times New Roman" w:hAnsi="GHEA Grapalat" w:cs="Sylfaen"/>
          <w:lang w:val="hy-AM"/>
        </w:rPr>
      </w:pPr>
    </w:p>
    <w:p w14:paraId="09599762" w14:textId="77777777" w:rsidR="000036EF" w:rsidRPr="000036EF" w:rsidRDefault="000036EF" w:rsidP="000036EF">
      <w:pPr>
        <w:spacing w:after="0" w:line="240" w:lineRule="auto"/>
        <w:jc w:val="center"/>
        <w:rPr>
          <w:rFonts w:ascii="GHEA Grapalat" w:eastAsia="Times New Roman" w:hAnsi="GHEA Grapalat" w:cs="Sylfaen"/>
          <w:lang w:val="hy-AM"/>
        </w:rPr>
      </w:pPr>
    </w:p>
    <w:p w14:paraId="4D114006" w14:textId="77777777" w:rsidR="000036EF" w:rsidRPr="000036EF" w:rsidRDefault="000036EF" w:rsidP="000036EF">
      <w:pPr>
        <w:spacing w:after="0" w:line="240" w:lineRule="auto"/>
        <w:jc w:val="center"/>
        <w:rPr>
          <w:rFonts w:ascii="GHEA Grapalat" w:eastAsia="Times New Roman" w:hAnsi="GHEA Grapalat" w:cs="Sylfaen"/>
          <w:sz w:val="14"/>
          <w:szCs w:val="14"/>
          <w:lang w:val="hy-AM"/>
        </w:rPr>
      </w:pPr>
    </w:p>
    <w:p w14:paraId="29D21394" w14:textId="77777777" w:rsidR="000036EF" w:rsidRPr="000036EF" w:rsidRDefault="000036EF" w:rsidP="000036EF">
      <w:pPr>
        <w:spacing w:after="0" w:line="240" w:lineRule="auto"/>
        <w:jc w:val="center"/>
        <w:rPr>
          <w:rFonts w:ascii="GHEA Grapalat" w:eastAsia="Times New Roman" w:hAnsi="GHEA Grapalat" w:cs="Sylfaen"/>
          <w:lang w:val="hy-AM"/>
        </w:rPr>
      </w:pPr>
    </w:p>
    <w:p w14:paraId="7B45CFBB" w14:textId="77777777" w:rsidR="000036EF" w:rsidRPr="000036EF" w:rsidRDefault="000036EF" w:rsidP="000036EF">
      <w:pPr>
        <w:spacing w:after="0" w:line="240" w:lineRule="auto"/>
        <w:jc w:val="center"/>
        <w:rPr>
          <w:rFonts w:ascii="GHEA Grapalat" w:eastAsia="Times New Roman" w:hAnsi="GHEA Grapalat" w:cs="Sylfaen"/>
          <w:lang w:val="hy-AM"/>
        </w:rPr>
      </w:pPr>
      <w:r w:rsidRPr="000036EF">
        <w:rPr>
          <w:rFonts w:ascii="GHEA Grapalat" w:eastAsia="Times New Roman" w:hAnsi="GHEA Grapalat" w:cs="Sylfaen"/>
          <w:lang w:val="hy-AM"/>
        </w:rPr>
        <w:t>ԿՈՂՄԵՐԸ</w:t>
      </w:r>
    </w:p>
    <w:p w14:paraId="403F3743" w14:textId="77777777" w:rsidR="000036EF" w:rsidRPr="000036EF" w:rsidRDefault="000036EF" w:rsidP="000036EF">
      <w:pPr>
        <w:spacing w:after="0" w:line="240" w:lineRule="auto"/>
        <w:jc w:val="center"/>
        <w:rPr>
          <w:rFonts w:ascii="GHEA Grapalat" w:eastAsia="Times New Roman" w:hAnsi="GHEA Grapalat" w:cs="Sylfaen"/>
          <w:lang w:val="hy-AM"/>
        </w:rPr>
      </w:pPr>
    </w:p>
    <w:p w14:paraId="5437E8C5" w14:textId="77777777" w:rsidR="000036EF" w:rsidRPr="000036EF" w:rsidRDefault="000036EF" w:rsidP="000036EF">
      <w:pPr>
        <w:tabs>
          <w:tab w:val="left" w:pos="360"/>
          <w:tab w:val="left" w:pos="540"/>
        </w:tabs>
        <w:spacing w:after="0" w:line="240" w:lineRule="auto"/>
        <w:rPr>
          <w:rFonts w:ascii="GHEA Grapalat" w:eastAsia="Times New Roman" w:hAnsi="GHEA Grapalat" w:cs="Sylfaen"/>
          <w:lang w:val="hy-AM"/>
        </w:rPr>
      </w:pPr>
    </w:p>
    <w:p w14:paraId="7FE9A8D3" w14:textId="77777777" w:rsidR="000036EF" w:rsidRPr="000036EF" w:rsidRDefault="000036EF" w:rsidP="000036EF">
      <w:pPr>
        <w:tabs>
          <w:tab w:val="left" w:pos="360"/>
          <w:tab w:val="left" w:pos="540"/>
        </w:tabs>
        <w:spacing w:after="0" w:line="240" w:lineRule="auto"/>
        <w:rPr>
          <w:rFonts w:ascii="GHEA Grapalat" w:eastAsia="Times New Roman" w:hAnsi="GHEA Grapalat" w:cs="Sylfaen"/>
          <w:lang w:val="hy-AM"/>
        </w:rPr>
      </w:pPr>
    </w:p>
    <w:tbl>
      <w:tblPr>
        <w:tblW w:w="0" w:type="auto"/>
        <w:tblLook w:val="00A0" w:firstRow="1" w:lastRow="0" w:firstColumn="1" w:lastColumn="0" w:noHBand="0" w:noVBand="0"/>
      </w:tblPr>
      <w:tblGrid>
        <w:gridCol w:w="4479"/>
        <w:gridCol w:w="4881"/>
      </w:tblGrid>
      <w:tr w:rsidR="000036EF" w:rsidRPr="000036EF" w14:paraId="79EB945A" w14:textId="77777777" w:rsidTr="00E27A65">
        <w:tc>
          <w:tcPr>
            <w:tcW w:w="4785" w:type="dxa"/>
          </w:tcPr>
          <w:p w14:paraId="41FEAFFF" w14:textId="77777777" w:rsidR="000036EF" w:rsidRPr="000036EF" w:rsidRDefault="000036EF" w:rsidP="000036EF">
            <w:pPr>
              <w:tabs>
                <w:tab w:val="left" w:pos="360"/>
                <w:tab w:val="left" w:pos="540"/>
              </w:tabs>
              <w:spacing w:after="0" w:line="240" w:lineRule="auto"/>
              <w:jc w:val="center"/>
              <w:rPr>
                <w:rFonts w:ascii="GHEA Grapalat" w:eastAsia="Times New Roman" w:hAnsi="GHEA Grapalat" w:cs="Sylfaen"/>
                <w:b/>
                <w:bCs/>
                <w:lang w:val="hy-AM" w:eastAsia="ru-RU"/>
              </w:rPr>
            </w:pPr>
            <w:r w:rsidRPr="000036EF">
              <w:rPr>
                <w:rFonts w:ascii="GHEA Grapalat" w:eastAsia="Times New Roman" w:hAnsi="GHEA Grapalat" w:cs="Sylfaen"/>
                <w:b/>
                <w:bCs/>
                <w:lang w:val="hy-AM"/>
              </w:rPr>
              <w:t>Հանձնեց</w:t>
            </w:r>
          </w:p>
        </w:tc>
        <w:tc>
          <w:tcPr>
            <w:tcW w:w="5223" w:type="dxa"/>
          </w:tcPr>
          <w:p w14:paraId="62B2A187" w14:textId="77777777" w:rsidR="000036EF" w:rsidRPr="000036EF" w:rsidRDefault="000036EF" w:rsidP="000036EF">
            <w:pPr>
              <w:tabs>
                <w:tab w:val="left" w:pos="360"/>
                <w:tab w:val="left" w:pos="540"/>
              </w:tabs>
              <w:spacing w:after="0" w:line="240" w:lineRule="auto"/>
              <w:jc w:val="center"/>
              <w:rPr>
                <w:rFonts w:ascii="GHEA Grapalat" w:eastAsia="Times New Roman" w:hAnsi="GHEA Grapalat" w:cs="Sylfaen"/>
                <w:b/>
                <w:bCs/>
                <w:lang w:val="hy-AM" w:eastAsia="ru-RU"/>
              </w:rPr>
            </w:pPr>
            <w:r w:rsidRPr="000036EF">
              <w:rPr>
                <w:rFonts w:ascii="GHEA Grapalat" w:eastAsia="Times New Roman" w:hAnsi="GHEA Grapalat" w:cs="Sylfaen"/>
                <w:b/>
                <w:bCs/>
                <w:lang w:val="hy-AM"/>
              </w:rPr>
              <w:t xml:space="preserve">        Ընդունեց</w:t>
            </w:r>
          </w:p>
        </w:tc>
      </w:tr>
    </w:tbl>
    <w:p w14:paraId="5DA73881" w14:textId="77777777" w:rsidR="000036EF" w:rsidRPr="000036EF" w:rsidRDefault="000036EF" w:rsidP="000036EF">
      <w:pPr>
        <w:tabs>
          <w:tab w:val="left" w:pos="360"/>
          <w:tab w:val="left" w:pos="540"/>
        </w:tabs>
        <w:spacing w:after="0" w:line="240" w:lineRule="auto"/>
        <w:rPr>
          <w:rFonts w:ascii="GHEA Grapalat" w:eastAsia="Times New Roman" w:hAnsi="GHEA Grapalat" w:cs="Sylfaen"/>
          <w:sz w:val="20"/>
          <w:szCs w:val="20"/>
          <w:lang w:val="hy-AM" w:eastAsia="ru-RU"/>
        </w:rPr>
      </w:pPr>
      <w:r w:rsidRPr="000036EF">
        <w:rPr>
          <w:rFonts w:ascii="GHEA Grapalat" w:eastAsia="Times New Roman" w:hAnsi="GHEA Grapalat" w:cs="Sylfaen"/>
          <w:sz w:val="20"/>
          <w:szCs w:val="20"/>
          <w:lang w:val="hy-AM" w:eastAsia="ru-RU"/>
        </w:rPr>
        <w:t xml:space="preserve">                                                                                                  հայտը նախագծած ներկայացուցիչ`</w:t>
      </w:r>
    </w:p>
    <w:p w14:paraId="732F97C8" w14:textId="77777777" w:rsidR="000036EF" w:rsidRPr="000036EF" w:rsidRDefault="000036EF" w:rsidP="000036EF">
      <w:pPr>
        <w:tabs>
          <w:tab w:val="left" w:pos="360"/>
          <w:tab w:val="left" w:pos="540"/>
        </w:tabs>
        <w:spacing w:after="0" w:line="240" w:lineRule="auto"/>
        <w:rPr>
          <w:rFonts w:ascii="GHEA Grapalat" w:eastAsia="Times New Roman" w:hAnsi="GHEA Grapalat" w:cs="Sylfaen"/>
          <w:sz w:val="20"/>
          <w:szCs w:val="20"/>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036EF" w:rsidRPr="000036EF" w14:paraId="2B4C10B9" w14:textId="77777777" w:rsidTr="00E27A65">
        <w:trPr>
          <w:tblCellSpacing w:w="7" w:type="dxa"/>
          <w:jc w:val="center"/>
        </w:trPr>
        <w:tc>
          <w:tcPr>
            <w:tcW w:w="0" w:type="auto"/>
            <w:vAlign w:val="center"/>
          </w:tcPr>
          <w:p w14:paraId="03DEDB95" w14:textId="77777777" w:rsidR="000036EF" w:rsidRPr="000036EF" w:rsidRDefault="000036EF" w:rsidP="000036EF">
            <w:pPr>
              <w:spacing w:after="0" w:line="240" w:lineRule="auto"/>
              <w:jc w:val="center"/>
              <w:rPr>
                <w:rFonts w:ascii="GHEA Grapalat" w:eastAsia="Times New Roman" w:hAnsi="GHEA Grapalat" w:cs="GHEA Grapalat"/>
                <w:color w:val="000000"/>
                <w:sz w:val="21"/>
                <w:szCs w:val="21"/>
                <w:lang w:val="ru-RU" w:eastAsia="ru-RU"/>
              </w:rPr>
            </w:pPr>
            <w:r w:rsidRPr="000036EF">
              <w:rPr>
                <w:rFonts w:ascii="GHEA Grapalat" w:eastAsia="Times New Roman" w:hAnsi="GHEA Grapalat" w:cs="GHEA Grapalat"/>
                <w:color w:val="000000"/>
                <w:sz w:val="21"/>
                <w:szCs w:val="21"/>
              </w:rPr>
              <w:t xml:space="preserve">___________________________ </w:t>
            </w:r>
          </w:p>
          <w:p w14:paraId="179A836D" w14:textId="77777777" w:rsidR="000036EF" w:rsidRPr="000036EF" w:rsidRDefault="000036EF" w:rsidP="000036EF">
            <w:pPr>
              <w:spacing w:after="0" w:line="240" w:lineRule="auto"/>
              <w:jc w:val="center"/>
              <w:rPr>
                <w:rFonts w:ascii="GHEA Grapalat" w:eastAsia="Times New Roman" w:hAnsi="GHEA Grapalat" w:cs="GHEA Grapalat"/>
                <w:color w:val="000000"/>
                <w:sz w:val="21"/>
                <w:szCs w:val="21"/>
                <w:lang w:val="ru-RU" w:eastAsia="ru-RU"/>
              </w:rPr>
            </w:pPr>
            <w:proofErr w:type="spellStart"/>
            <w:r w:rsidRPr="000036EF">
              <w:rPr>
                <w:rFonts w:ascii="GHEA Grapalat" w:eastAsia="Times New Roman" w:hAnsi="GHEA Grapalat" w:cs="GHEA Grapalat"/>
                <w:color w:val="000000"/>
                <w:sz w:val="15"/>
                <w:szCs w:val="15"/>
              </w:rPr>
              <w:t>ազգանուն</w:t>
            </w:r>
            <w:proofErr w:type="spellEnd"/>
            <w:r w:rsidRPr="000036EF">
              <w:rPr>
                <w:rFonts w:ascii="GHEA Grapalat" w:eastAsia="Times New Roman" w:hAnsi="GHEA Grapalat" w:cs="GHEA Grapalat"/>
                <w:color w:val="000000"/>
                <w:sz w:val="15"/>
                <w:szCs w:val="15"/>
              </w:rPr>
              <w:t xml:space="preserve">, </w:t>
            </w:r>
            <w:proofErr w:type="spellStart"/>
            <w:r w:rsidRPr="000036EF">
              <w:rPr>
                <w:rFonts w:ascii="GHEA Grapalat" w:eastAsia="Times New Roman" w:hAnsi="GHEA Grapalat" w:cs="GHEA Grapalat"/>
                <w:color w:val="000000"/>
                <w:sz w:val="15"/>
                <w:szCs w:val="15"/>
              </w:rPr>
              <w:t>անուն</w:t>
            </w:r>
            <w:proofErr w:type="spellEnd"/>
          </w:p>
        </w:tc>
        <w:tc>
          <w:tcPr>
            <w:tcW w:w="0" w:type="auto"/>
            <w:vAlign w:val="center"/>
          </w:tcPr>
          <w:p w14:paraId="1DB0AB17" w14:textId="77777777" w:rsidR="000036EF" w:rsidRPr="000036EF" w:rsidRDefault="000036EF" w:rsidP="000036EF">
            <w:pPr>
              <w:spacing w:after="0" w:line="240" w:lineRule="auto"/>
              <w:jc w:val="center"/>
              <w:rPr>
                <w:rFonts w:ascii="GHEA Grapalat" w:eastAsia="Times New Roman" w:hAnsi="GHEA Grapalat" w:cs="GHEA Grapalat"/>
                <w:color w:val="000000"/>
                <w:sz w:val="21"/>
                <w:szCs w:val="21"/>
                <w:lang w:val="ru-RU" w:eastAsia="ru-RU"/>
              </w:rPr>
            </w:pPr>
            <w:r w:rsidRPr="000036EF">
              <w:rPr>
                <w:rFonts w:ascii="GHEA Grapalat" w:eastAsia="Times New Roman" w:hAnsi="GHEA Grapalat" w:cs="GHEA Grapalat"/>
                <w:color w:val="000000"/>
                <w:sz w:val="21"/>
                <w:szCs w:val="21"/>
              </w:rPr>
              <w:t>___________________________</w:t>
            </w:r>
          </w:p>
          <w:p w14:paraId="1DA05791" w14:textId="77777777" w:rsidR="000036EF" w:rsidRPr="000036EF" w:rsidRDefault="000036EF" w:rsidP="000036EF">
            <w:pPr>
              <w:spacing w:after="0" w:line="240" w:lineRule="auto"/>
              <w:jc w:val="center"/>
              <w:rPr>
                <w:rFonts w:ascii="GHEA Grapalat" w:eastAsia="Times New Roman" w:hAnsi="GHEA Grapalat" w:cs="GHEA Grapalat"/>
                <w:color w:val="000000"/>
                <w:sz w:val="21"/>
                <w:szCs w:val="21"/>
                <w:lang w:val="ru-RU" w:eastAsia="ru-RU"/>
              </w:rPr>
            </w:pPr>
            <w:proofErr w:type="spellStart"/>
            <w:r w:rsidRPr="000036EF">
              <w:rPr>
                <w:rFonts w:ascii="GHEA Grapalat" w:eastAsia="Times New Roman" w:hAnsi="GHEA Grapalat" w:cs="GHEA Grapalat"/>
                <w:color w:val="000000"/>
                <w:sz w:val="15"/>
                <w:szCs w:val="15"/>
              </w:rPr>
              <w:t>ազգանուն</w:t>
            </w:r>
            <w:proofErr w:type="spellEnd"/>
            <w:r w:rsidRPr="000036EF">
              <w:rPr>
                <w:rFonts w:ascii="GHEA Grapalat" w:eastAsia="Times New Roman" w:hAnsi="GHEA Grapalat" w:cs="GHEA Grapalat"/>
                <w:color w:val="000000"/>
                <w:sz w:val="15"/>
                <w:szCs w:val="15"/>
              </w:rPr>
              <w:t xml:space="preserve">, </w:t>
            </w:r>
            <w:proofErr w:type="spellStart"/>
            <w:r w:rsidRPr="000036EF">
              <w:rPr>
                <w:rFonts w:ascii="GHEA Grapalat" w:eastAsia="Times New Roman" w:hAnsi="GHEA Grapalat" w:cs="GHEA Grapalat"/>
                <w:color w:val="000000"/>
                <w:sz w:val="15"/>
                <w:szCs w:val="15"/>
              </w:rPr>
              <w:t>անուն</w:t>
            </w:r>
            <w:proofErr w:type="spellEnd"/>
          </w:p>
        </w:tc>
      </w:tr>
      <w:tr w:rsidR="000036EF" w:rsidRPr="000036EF" w14:paraId="795377A8" w14:textId="77777777" w:rsidTr="00E27A65">
        <w:trPr>
          <w:tblCellSpacing w:w="7" w:type="dxa"/>
          <w:jc w:val="center"/>
        </w:trPr>
        <w:tc>
          <w:tcPr>
            <w:tcW w:w="0" w:type="auto"/>
            <w:vAlign w:val="center"/>
          </w:tcPr>
          <w:p w14:paraId="202A41C8" w14:textId="77777777" w:rsidR="000036EF" w:rsidRPr="000036EF" w:rsidRDefault="000036EF" w:rsidP="000036EF">
            <w:pPr>
              <w:spacing w:after="0" w:line="240" w:lineRule="auto"/>
              <w:jc w:val="center"/>
              <w:rPr>
                <w:rFonts w:ascii="GHEA Grapalat" w:eastAsia="Times New Roman" w:hAnsi="GHEA Grapalat" w:cs="GHEA Grapalat"/>
                <w:color w:val="000000"/>
                <w:sz w:val="21"/>
                <w:szCs w:val="21"/>
                <w:lang w:val="ru-RU" w:eastAsia="ru-RU"/>
              </w:rPr>
            </w:pPr>
            <w:r w:rsidRPr="000036EF">
              <w:rPr>
                <w:rFonts w:ascii="GHEA Grapalat" w:eastAsia="Times New Roman" w:hAnsi="GHEA Grapalat" w:cs="GHEA Grapalat"/>
                <w:color w:val="000000"/>
                <w:sz w:val="21"/>
                <w:szCs w:val="21"/>
              </w:rPr>
              <w:t xml:space="preserve">___________________________ </w:t>
            </w:r>
          </w:p>
          <w:p w14:paraId="102A4E75" w14:textId="77777777" w:rsidR="000036EF" w:rsidRPr="000036EF" w:rsidRDefault="000036EF" w:rsidP="000036EF">
            <w:pPr>
              <w:spacing w:after="0" w:line="240" w:lineRule="auto"/>
              <w:jc w:val="center"/>
              <w:rPr>
                <w:rFonts w:ascii="GHEA Grapalat" w:eastAsia="Times New Roman" w:hAnsi="GHEA Grapalat" w:cs="GHEA Grapalat"/>
                <w:color w:val="000000"/>
                <w:sz w:val="21"/>
                <w:szCs w:val="21"/>
                <w:lang w:val="ru-RU" w:eastAsia="ru-RU"/>
              </w:rPr>
            </w:pPr>
            <w:proofErr w:type="spellStart"/>
            <w:r w:rsidRPr="000036EF">
              <w:rPr>
                <w:rFonts w:ascii="GHEA Grapalat" w:eastAsia="Times New Roman" w:hAnsi="GHEA Grapalat" w:cs="GHEA Grapalat"/>
                <w:color w:val="000000"/>
                <w:sz w:val="15"/>
                <w:szCs w:val="15"/>
              </w:rPr>
              <w:t>ստորագրություն</w:t>
            </w:r>
            <w:proofErr w:type="spellEnd"/>
          </w:p>
        </w:tc>
        <w:tc>
          <w:tcPr>
            <w:tcW w:w="0" w:type="auto"/>
            <w:vAlign w:val="center"/>
          </w:tcPr>
          <w:p w14:paraId="421085D7" w14:textId="77777777" w:rsidR="000036EF" w:rsidRPr="000036EF" w:rsidRDefault="000036EF" w:rsidP="000036EF">
            <w:pPr>
              <w:spacing w:after="0" w:line="240" w:lineRule="auto"/>
              <w:jc w:val="center"/>
              <w:rPr>
                <w:rFonts w:ascii="GHEA Grapalat" w:eastAsia="Times New Roman" w:hAnsi="GHEA Grapalat" w:cs="GHEA Grapalat"/>
                <w:color w:val="000000"/>
                <w:sz w:val="21"/>
                <w:szCs w:val="21"/>
                <w:lang w:val="ru-RU" w:eastAsia="ru-RU"/>
              </w:rPr>
            </w:pPr>
            <w:r w:rsidRPr="000036EF">
              <w:rPr>
                <w:rFonts w:ascii="GHEA Grapalat" w:eastAsia="Times New Roman" w:hAnsi="GHEA Grapalat" w:cs="GHEA Grapalat"/>
                <w:color w:val="000000"/>
                <w:sz w:val="21"/>
                <w:szCs w:val="21"/>
              </w:rPr>
              <w:t>___________________________</w:t>
            </w:r>
          </w:p>
          <w:p w14:paraId="0EEB70CF" w14:textId="77777777" w:rsidR="000036EF" w:rsidRPr="000036EF" w:rsidRDefault="000036EF" w:rsidP="000036EF">
            <w:pPr>
              <w:spacing w:after="0" w:line="240" w:lineRule="auto"/>
              <w:jc w:val="center"/>
              <w:rPr>
                <w:rFonts w:ascii="GHEA Grapalat" w:eastAsia="Times New Roman" w:hAnsi="GHEA Grapalat" w:cs="GHEA Grapalat"/>
                <w:color w:val="000000"/>
                <w:sz w:val="21"/>
                <w:szCs w:val="21"/>
                <w:lang w:val="ru-RU" w:eastAsia="ru-RU"/>
              </w:rPr>
            </w:pPr>
            <w:proofErr w:type="spellStart"/>
            <w:r w:rsidRPr="000036EF">
              <w:rPr>
                <w:rFonts w:ascii="GHEA Grapalat" w:eastAsia="Times New Roman" w:hAnsi="GHEA Grapalat" w:cs="GHEA Grapalat"/>
                <w:color w:val="000000"/>
                <w:sz w:val="15"/>
                <w:szCs w:val="15"/>
              </w:rPr>
              <w:t>ստորագրություն</w:t>
            </w:r>
            <w:proofErr w:type="spellEnd"/>
          </w:p>
        </w:tc>
      </w:tr>
    </w:tbl>
    <w:p w14:paraId="12226CA8" w14:textId="77777777" w:rsidR="000036EF" w:rsidRPr="000036EF" w:rsidRDefault="000036EF" w:rsidP="000036EF">
      <w:pPr>
        <w:tabs>
          <w:tab w:val="left" w:pos="360"/>
          <w:tab w:val="left" w:pos="540"/>
        </w:tabs>
        <w:spacing w:after="0" w:line="240" w:lineRule="auto"/>
        <w:jc w:val="center"/>
        <w:rPr>
          <w:rFonts w:ascii="Sylfaen" w:eastAsia="Times New Roman" w:hAnsi="Sylfaen" w:cs="Sylfaen"/>
          <w:b/>
          <w:bCs/>
          <w:sz w:val="24"/>
          <w:szCs w:val="24"/>
        </w:rPr>
      </w:pPr>
    </w:p>
    <w:p w14:paraId="6ADF7484" w14:textId="1E0CA817" w:rsidR="000036EF" w:rsidRPr="000036EF" w:rsidRDefault="000036EF" w:rsidP="001C42CA">
      <w:pPr>
        <w:spacing w:after="0" w:line="240" w:lineRule="auto"/>
        <w:rPr>
          <w:rFonts w:ascii="GHEA Grapalat" w:eastAsia="Times New Roman" w:hAnsi="GHEA Grapalat" w:cs="Times New Roman"/>
          <w:sz w:val="20"/>
          <w:szCs w:val="20"/>
        </w:rPr>
      </w:pPr>
    </w:p>
    <w:bookmarkEnd w:id="14"/>
    <w:sectPr w:rsidR="000036EF" w:rsidRPr="000036EF">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9C4E62" w14:textId="77777777" w:rsidR="000036EF" w:rsidRDefault="000036EF" w:rsidP="000036EF">
      <w:pPr>
        <w:spacing w:after="0" w:line="240" w:lineRule="auto"/>
      </w:pPr>
      <w:r>
        <w:separator/>
      </w:r>
    </w:p>
  </w:endnote>
  <w:endnote w:type="continuationSeparator" w:id="0">
    <w:p w14:paraId="560B7DF8" w14:textId="77777777" w:rsidR="000036EF" w:rsidRDefault="000036EF" w:rsidP="000036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Arial"/>
    <w:panose1 w:val="02000503080000020003"/>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inherit">
    <w:altName w:val="Cambria"/>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0A05E7" w14:textId="77777777" w:rsidR="000036EF" w:rsidRDefault="000036EF" w:rsidP="000036EF">
      <w:pPr>
        <w:spacing w:after="0" w:line="240" w:lineRule="auto"/>
      </w:pPr>
      <w:r>
        <w:separator/>
      </w:r>
    </w:p>
  </w:footnote>
  <w:footnote w:type="continuationSeparator" w:id="0">
    <w:p w14:paraId="4991EB1D" w14:textId="77777777" w:rsidR="000036EF" w:rsidRDefault="000036EF" w:rsidP="000036EF">
      <w:pPr>
        <w:spacing w:after="0" w:line="240" w:lineRule="auto"/>
      </w:pPr>
      <w:r>
        <w:continuationSeparator/>
      </w:r>
    </w:p>
  </w:footnote>
  <w:footnote w:id="1">
    <w:p w14:paraId="2240B6CB" w14:textId="45AEFF89" w:rsidR="00473236" w:rsidRPr="00473236" w:rsidRDefault="00473236" w:rsidP="00473236">
      <w:pPr>
        <w:pStyle w:val="FootnoteText"/>
        <w:jc w:val="both"/>
        <w:rPr>
          <w:rFonts w:ascii="Calibri" w:hAnsi="Calibri"/>
          <w:i/>
        </w:rPr>
      </w:pPr>
    </w:p>
  </w:footnote>
  <w:footnote w:id="2">
    <w:p w14:paraId="6AA6CE3F" w14:textId="77777777" w:rsidR="000036EF" w:rsidRPr="00762340" w:rsidRDefault="000036EF" w:rsidP="000036EF">
      <w:pPr>
        <w:pStyle w:val="FootnoteText"/>
        <w:rPr>
          <w:rFonts w:ascii="Calibri" w:hAnsi="Calibri"/>
        </w:rPr>
      </w:pPr>
      <w:r>
        <w:rPr>
          <w:rStyle w:val="FootnoteReference"/>
        </w:rPr>
        <w:footnoteRef/>
      </w:r>
      <w:r w:rsidRPr="00E34136">
        <w:rPr>
          <w:rFonts w:ascii="Calibri" w:hAnsi="Calibri"/>
          <w:vertAlign w:val="superscript"/>
          <w:lang w:val="hy-AM"/>
        </w:rPr>
        <w:t>.1</w:t>
      </w:r>
      <w:r>
        <w:t xml:space="preserve"> </w:t>
      </w:r>
      <w:proofErr w:type="spellStart"/>
      <w:r w:rsidRPr="006D197A">
        <w:rPr>
          <w:rFonts w:ascii="GHEA Grapalat" w:hAnsi="GHEA Grapalat" w:cs="Sylfaen"/>
          <w:i/>
          <w:sz w:val="16"/>
          <w:szCs w:val="16"/>
          <w:lang w:val="en-US"/>
        </w:rPr>
        <w:t>Եթե</w:t>
      </w:r>
      <w:proofErr w:type="spellEnd"/>
      <w:r w:rsidRPr="006D197A">
        <w:rPr>
          <w:rFonts w:ascii="GHEA Grapalat" w:hAnsi="GHEA Grapalat" w:cs="Sylfaen"/>
          <w:i/>
          <w:sz w:val="16"/>
          <w:szCs w:val="16"/>
          <w:lang w:val="en-US"/>
        </w:rPr>
        <w:t xml:space="preserve"> </w:t>
      </w:r>
      <w:proofErr w:type="spellStart"/>
      <w:r w:rsidRPr="006D197A">
        <w:rPr>
          <w:rFonts w:ascii="GHEA Grapalat" w:hAnsi="GHEA Grapalat" w:cs="Sylfaen"/>
          <w:i/>
          <w:sz w:val="16"/>
          <w:szCs w:val="16"/>
          <w:lang w:val="en-US"/>
        </w:rPr>
        <w:t>գնման</w:t>
      </w:r>
      <w:proofErr w:type="spellEnd"/>
      <w:r w:rsidRPr="006D197A">
        <w:rPr>
          <w:rFonts w:ascii="GHEA Grapalat" w:hAnsi="GHEA Grapalat" w:cs="Sylfaen"/>
          <w:i/>
          <w:sz w:val="16"/>
          <w:szCs w:val="16"/>
          <w:lang w:val="en-US"/>
        </w:rPr>
        <w:t xml:space="preserve"> </w:t>
      </w:r>
      <w:proofErr w:type="spellStart"/>
      <w:r w:rsidRPr="006D197A">
        <w:rPr>
          <w:rFonts w:ascii="GHEA Grapalat" w:hAnsi="GHEA Grapalat" w:cs="Sylfaen"/>
          <w:i/>
          <w:sz w:val="16"/>
          <w:szCs w:val="16"/>
          <w:lang w:val="en-US"/>
        </w:rPr>
        <w:t>հայտով</w:t>
      </w:r>
      <w:proofErr w:type="spellEnd"/>
      <w:r w:rsidRPr="006D197A">
        <w:rPr>
          <w:rFonts w:ascii="GHEA Grapalat" w:hAnsi="GHEA Grapalat" w:cs="Sylfaen"/>
          <w:i/>
          <w:sz w:val="16"/>
          <w:szCs w:val="16"/>
          <w:lang w:val="en-US"/>
        </w:rPr>
        <w:t xml:space="preserve"> </w:t>
      </w:r>
      <w:proofErr w:type="spellStart"/>
      <w:r w:rsidRPr="006D197A">
        <w:rPr>
          <w:rFonts w:ascii="GHEA Grapalat" w:hAnsi="GHEA Grapalat" w:cs="Sylfaen"/>
          <w:i/>
          <w:sz w:val="16"/>
          <w:szCs w:val="16"/>
          <w:lang w:val="en-US"/>
        </w:rPr>
        <w:t>տվյալ</w:t>
      </w:r>
      <w:proofErr w:type="spellEnd"/>
      <w:r w:rsidRPr="006D197A">
        <w:rPr>
          <w:rFonts w:ascii="GHEA Grapalat" w:hAnsi="GHEA Grapalat" w:cs="Sylfaen"/>
          <w:i/>
          <w:sz w:val="16"/>
          <w:szCs w:val="16"/>
          <w:lang w:val="en-US"/>
        </w:rPr>
        <w:t xml:space="preserve"> </w:t>
      </w:r>
      <w:proofErr w:type="spellStart"/>
      <w:r w:rsidRPr="006D197A">
        <w:rPr>
          <w:rFonts w:ascii="GHEA Grapalat" w:hAnsi="GHEA Grapalat" w:cs="Sylfaen"/>
          <w:i/>
          <w:sz w:val="16"/>
          <w:szCs w:val="16"/>
          <w:lang w:val="en-US"/>
        </w:rPr>
        <w:t>ընթացակարգի</w:t>
      </w:r>
      <w:proofErr w:type="spellEnd"/>
      <w:r w:rsidRPr="006D197A">
        <w:rPr>
          <w:rFonts w:ascii="GHEA Grapalat" w:hAnsi="GHEA Grapalat" w:cs="Sylfaen"/>
          <w:i/>
          <w:sz w:val="16"/>
          <w:szCs w:val="16"/>
          <w:lang w:val="en-US"/>
        </w:rPr>
        <w:t xml:space="preserve"> </w:t>
      </w:r>
      <w:proofErr w:type="spellStart"/>
      <w:r w:rsidRPr="006D197A">
        <w:rPr>
          <w:rFonts w:ascii="GHEA Grapalat" w:hAnsi="GHEA Grapalat" w:cs="Sylfaen"/>
          <w:i/>
          <w:sz w:val="16"/>
          <w:szCs w:val="16"/>
          <w:lang w:val="en-US"/>
        </w:rPr>
        <w:t>շրջանակում</w:t>
      </w:r>
      <w:proofErr w:type="spellEnd"/>
      <w:r w:rsidRPr="006D197A">
        <w:rPr>
          <w:rFonts w:ascii="GHEA Grapalat" w:hAnsi="GHEA Grapalat" w:cs="Sylfaen"/>
          <w:i/>
          <w:sz w:val="16"/>
          <w:szCs w:val="16"/>
          <w:lang w:val="en-US"/>
        </w:rPr>
        <w:t xml:space="preserve"> </w:t>
      </w:r>
      <w:proofErr w:type="spellStart"/>
      <w:r w:rsidRPr="006D197A">
        <w:rPr>
          <w:rFonts w:ascii="GHEA Grapalat" w:hAnsi="GHEA Grapalat" w:cs="Sylfaen"/>
          <w:i/>
          <w:sz w:val="16"/>
          <w:szCs w:val="16"/>
          <w:lang w:val="en-US"/>
        </w:rPr>
        <w:t>գնվելիք</w:t>
      </w:r>
      <w:proofErr w:type="spellEnd"/>
      <w:r w:rsidRPr="006D197A">
        <w:rPr>
          <w:rFonts w:ascii="GHEA Grapalat" w:hAnsi="GHEA Grapalat" w:cs="Sylfaen"/>
          <w:i/>
          <w:sz w:val="16"/>
          <w:szCs w:val="16"/>
          <w:lang w:val="en-US"/>
        </w:rPr>
        <w:t xml:space="preserve"> </w:t>
      </w:r>
      <w:proofErr w:type="spellStart"/>
      <w:r w:rsidRPr="006D197A">
        <w:rPr>
          <w:rFonts w:ascii="GHEA Grapalat" w:hAnsi="GHEA Grapalat" w:cs="Sylfaen"/>
          <w:i/>
          <w:sz w:val="16"/>
          <w:szCs w:val="16"/>
          <w:lang w:val="en-US"/>
        </w:rPr>
        <w:t>աշխատանքի</w:t>
      </w:r>
      <w:proofErr w:type="spellEnd"/>
      <w:r w:rsidRPr="006D197A">
        <w:rPr>
          <w:rFonts w:ascii="GHEA Grapalat" w:hAnsi="GHEA Grapalat" w:cs="Sylfaen"/>
          <w:i/>
          <w:sz w:val="16"/>
          <w:szCs w:val="16"/>
          <w:lang w:val="en-US"/>
        </w:rPr>
        <w:t xml:space="preserve"> </w:t>
      </w:r>
      <w:proofErr w:type="spellStart"/>
      <w:r w:rsidRPr="006D197A">
        <w:rPr>
          <w:rFonts w:ascii="GHEA Grapalat" w:hAnsi="GHEA Grapalat" w:cs="Sylfaen"/>
          <w:i/>
          <w:sz w:val="16"/>
          <w:szCs w:val="16"/>
          <w:lang w:val="en-US"/>
        </w:rPr>
        <w:t>գինը</w:t>
      </w:r>
      <w:proofErr w:type="spellEnd"/>
      <w:r w:rsidRPr="006D197A">
        <w:rPr>
          <w:rFonts w:ascii="GHEA Grapalat" w:hAnsi="GHEA Grapalat" w:cs="Sylfaen"/>
          <w:i/>
          <w:sz w:val="16"/>
          <w:szCs w:val="16"/>
          <w:lang w:val="en-US"/>
        </w:rPr>
        <w:t xml:space="preserve"> </w:t>
      </w:r>
      <w:proofErr w:type="spellStart"/>
      <w:r w:rsidRPr="006D197A">
        <w:rPr>
          <w:rFonts w:ascii="GHEA Grapalat" w:hAnsi="GHEA Grapalat" w:cs="Sylfaen"/>
          <w:i/>
          <w:sz w:val="16"/>
          <w:szCs w:val="16"/>
          <w:lang w:val="en-US"/>
        </w:rPr>
        <w:t>գերազանցում</w:t>
      </w:r>
      <w:proofErr w:type="spellEnd"/>
      <w:r w:rsidRPr="006D197A">
        <w:rPr>
          <w:rFonts w:ascii="GHEA Grapalat" w:hAnsi="GHEA Grapalat" w:cs="Sylfaen"/>
          <w:i/>
          <w:sz w:val="16"/>
          <w:szCs w:val="16"/>
          <w:lang w:val="en-US"/>
        </w:rPr>
        <w:t xml:space="preserve"> է </w:t>
      </w:r>
      <w:proofErr w:type="spellStart"/>
      <w:r w:rsidRPr="006D197A">
        <w:rPr>
          <w:rFonts w:ascii="GHEA Grapalat" w:hAnsi="GHEA Grapalat" w:cs="Sylfaen"/>
          <w:i/>
          <w:sz w:val="16"/>
          <w:szCs w:val="16"/>
          <w:lang w:val="en-US"/>
        </w:rPr>
        <w:t>գնումների</w:t>
      </w:r>
      <w:proofErr w:type="spellEnd"/>
      <w:r w:rsidRPr="006D197A">
        <w:rPr>
          <w:rFonts w:ascii="GHEA Grapalat" w:hAnsi="GHEA Grapalat" w:cs="Sylfaen"/>
          <w:i/>
          <w:sz w:val="16"/>
          <w:szCs w:val="16"/>
          <w:lang w:val="en-US"/>
        </w:rPr>
        <w:t xml:space="preserve"> </w:t>
      </w:r>
      <w:proofErr w:type="spellStart"/>
      <w:r w:rsidRPr="006D197A">
        <w:rPr>
          <w:rFonts w:ascii="GHEA Grapalat" w:hAnsi="GHEA Grapalat" w:cs="Sylfaen"/>
          <w:i/>
          <w:sz w:val="16"/>
          <w:szCs w:val="16"/>
          <w:lang w:val="en-US"/>
        </w:rPr>
        <w:t>բազային</w:t>
      </w:r>
      <w:proofErr w:type="spellEnd"/>
      <w:r w:rsidRPr="006D197A">
        <w:rPr>
          <w:rFonts w:ascii="GHEA Grapalat" w:hAnsi="GHEA Grapalat" w:cs="Sylfaen"/>
          <w:i/>
          <w:sz w:val="16"/>
          <w:szCs w:val="16"/>
          <w:lang w:val="en-US"/>
        </w:rPr>
        <w:t xml:space="preserve"> </w:t>
      </w:r>
      <w:proofErr w:type="spellStart"/>
      <w:r w:rsidRPr="006D197A">
        <w:rPr>
          <w:rFonts w:ascii="GHEA Grapalat" w:hAnsi="GHEA Grapalat" w:cs="Sylfaen"/>
          <w:i/>
          <w:sz w:val="16"/>
          <w:szCs w:val="16"/>
          <w:lang w:val="en-US"/>
        </w:rPr>
        <w:t>միավորի</w:t>
      </w:r>
      <w:proofErr w:type="spellEnd"/>
      <w:r w:rsidRPr="006D197A">
        <w:rPr>
          <w:rFonts w:ascii="GHEA Grapalat" w:hAnsi="GHEA Grapalat" w:cs="Sylfaen"/>
          <w:i/>
          <w:sz w:val="16"/>
          <w:szCs w:val="16"/>
          <w:lang w:val="en-US"/>
        </w:rPr>
        <w:t xml:space="preserve"> </w:t>
      </w:r>
      <w:proofErr w:type="spellStart"/>
      <w:r w:rsidRPr="006D197A">
        <w:rPr>
          <w:rFonts w:ascii="GHEA Grapalat" w:hAnsi="GHEA Grapalat" w:cs="Sylfaen"/>
          <w:i/>
          <w:sz w:val="16"/>
          <w:szCs w:val="16"/>
          <w:lang w:val="en-US"/>
        </w:rPr>
        <w:t>յոթանասունապատիկը</w:t>
      </w:r>
      <w:proofErr w:type="spellEnd"/>
      <w:r w:rsidRPr="006D197A">
        <w:rPr>
          <w:rFonts w:ascii="GHEA Grapalat" w:hAnsi="GHEA Grapalat" w:cs="Sylfaen"/>
          <w:i/>
          <w:sz w:val="16"/>
          <w:szCs w:val="16"/>
          <w:lang w:val="en-US"/>
        </w:rPr>
        <w:t xml:space="preserve"> &lt;&lt;15&gt;&gt; </w:t>
      </w:r>
      <w:proofErr w:type="spellStart"/>
      <w:r w:rsidRPr="006D197A">
        <w:rPr>
          <w:rFonts w:ascii="GHEA Grapalat" w:hAnsi="GHEA Grapalat" w:cs="Sylfaen"/>
          <w:i/>
          <w:sz w:val="16"/>
          <w:szCs w:val="16"/>
          <w:lang w:val="en-US"/>
        </w:rPr>
        <w:t>թիվը</w:t>
      </w:r>
      <w:proofErr w:type="spellEnd"/>
      <w:r w:rsidRPr="006D197A">
        <w:rPr>
          <w:rFonts w:ascii="GHEA Grapalat" w:hAnsi="GHEA Grapalat" w:cs="Sylfaen"/>
          <w:i/>
          <w:sz w:val="16"/>
          <w:szCs w:val="16"/>
          <w:lang w:val="en-US"/>
        </w:rPr>
        <w:t xml:space="preserve"> </w:t>
      </w:r>
      <w:proofErr w:type="spellStart"/>
      <w:r w:rsidRPr="006D197A">
        <w:rPr>
          <w:rFonts w:ascii="GHEA Grapalat" w:hAnsi="GHEA Grapalat" w:cs="Sylfaen"/>
          <w:i/>
          <w:sz w:val="16"/>
          <w:szCs w:val="16"/>
          <w:lang w:val="en-US"/>
        </w:rPr>
        <w:t>փոխարինվում</w:t>
      </w:r>
      <w:proofErr w:type="spellEnd"/>
      <w:r w:rsidRPr="006D197A">
        <w:rPr>
          <w:rFonts w:ascii="GHEA Grapalat" w:hAnsi="GHEA Grapalat" w:cs="Sylfaen"/>
          <w:i/>
          <w:sz w:val="16"/>
          <w:szCs w:val="16"/>
          <w:lang w:val="en-US"/>
        </w:rPr>
        <w:t xml:space="preserve"> է &lt;&lt;30&gt;&gt;</w:t>
      </w:r>
      <w:proofErr w:type="spellStart"/>
      <w:r w:rsidRPr="006D197A">
        <w:rPr>
          <w:rFonts w:ascii="GHEA Grapalat" w:hAnsi="GHEA Grapalat" w:cs="Sylfaen"/>
          <w:i/>
          <w:sz w:val="16"/>
          <w:szCs w:val="16"/>
          <w:lang w:val="en-US"/>
        </w:rPr>
        <w:t>թվով</w:t>
      </w:r>
      <w:proofErr w:type="spellEnd"/>
      <w:r w:rsidRPr="006D197A">
        <w:rPr>
          <w:rFonts w:ascii="GHEA Grapalat" w:hAnsi="GHEA Grapalat" w:cs="Sylfaen"/>
          <w:i/>
          <w:sz w:val="16"/>
          <w:szCs w:val="16"/>
          <w:lang w:val="en-US"/>
        </w:rPr>
        <w:t>։</w:t>
      </w:r>
    </w:p>
  </w:footnote>
  <w:footnote w:id="3">
    <w:p w14:paraId="282D3D1B" w14:textId="77777777" w:rsidR="000036EF" w:rsidRPr="00E6597C" w:rsidRDefault="000036EF" w:rsidP="000036EF">
      <w:pPr>
        <w:jc w:val="both"/>
        <w:rPr>
          <w:rFonts w:ascii="GHEA Grapalat" w:hAnsi="GHEA Grapalat"/>
          <w:i/>
          <w:sz w:val="16"/>
          <w:szCs w:val="16"/>
          <w:lang w:val="af-ZA"/>
        </w:rPr>
      </w:pPr>
      <w:r w:rsidRPr="00E6597C">
        <w:rPr>
          <w:rFonts w:ascii="GHEA Grapalat" w:hAnsi="GHEA Grapalat"/>
          <w:i/>
          <w:sz w:val="16"/>
          <w:szCs w:val="16"/>
          <w:lang w:val="af-ZA"/>
        </w:rPr>
        <w:t xml:space="preserve">- 3.4 կետը շարադրվում է հետևյալ խմբագրությամբ՝ </w:t>
      </w:r>
      <w:r w:rsidRPr="00E6597C">
        <w:rPr>
          <w:rFonts w:ascii="GHEA Grapalat" w:hAnsi="GHEA Grapalat" w:cs="Sylfaen"/>
          <w:i/>
          <w:sz w:val="16"/>
          <w:szCs w:val="16"/>
          <w:lang w:val="af-ZA" w:eastAsia="ru-RU"/>
        </w:rPr>
        <w:t xml:space="preserve">«3.4 </w:t>
      </w:r>
      <w:proofErr w:type="spellStart"/>
      <w:r w:rsidRPr="00E6597C">
        <w:rPr>
          <w:rFonts w:ascii="GHEA Grapalat" w:hAnsi="GHEA Grapalat" w:cs="Sylfaen"/>
          <w:i/>
          <w:sz w:val="16"/>
          <w:szCs w:val="16"/>
          <w:lang w:eastAsia="ru-RU"/>
        </w:rPr>
        <w:t>Հայտերի</w:t>
      </w:r>
      <w:proofErr w:type="spellEnd"/>
      <w:r w:rsidRPr="00E6597C">
        <w:rPr>
          <w:rFonts w:ascii="GHEA Grapalat" w:hAnsi="GHEA Grapalat" w:cs="Sylfaen"/>
          <w:i/>
          <w:sz w:val="16"/>
          <w:szCs w:val="16"/>
          <w:lang w:val="af-ZA" w:eastAsia="ru-RU"/>
        </w:rPr>
        <w:t xml:space="preserve"> </w:t>
      </w:r>
      <w:proofErr w:type="spellStart"/>
      <w:r w:rsidRPr="00E6597C">
        <w:rPr>
          <w:rFonts w:ascii="GHEA Grapalat" w:hAnsi="GHEA Grapalat" w:cs="Sylfaen"/>
          <w:i/>
          <w:sz w:val="16"/>
          <w:szCs w:val="16"/>
          <w:lang w:eastAsia="ru-RU"/>
        </w:rPr>
        <w:t>ներկայացման</w:t>
      </w:r>
      <w:proofErr w:type="spellEnd"/>
      <w:r w:rsidRPr="00E6597C">
        <w:rPr>
          <w:rFonts w:ascii="GHEA Grapalat" w:hAnsi="GHEA Grapalat" w:cs="Sylfaen"/>
          <w:i/>
          <w:sz w:val="16"/>
          <w:szCs w:val="16"/>
          <w:lang w:val="af-ZA" w:eastAsia="ru-RU"/>
        </w:rPr>
        <w:t xml:space="preserve"> </w:t>
      </w:r>
      <w:proofErr w:type="spellStart"/>
      <w:r w:rsidRPr="00E6597C">
        <w:rPr>
          <w:rFonts w:ascii="GHEA Grapalat" w:hAnsi="GHEA Grapalat" w:cs="Sylfaen"/>
          <w:i/>
          <w:sz w:val="16"/>
          <w:szCs w:val="16"/>
          <w:lang w:eastAsia="ru-RU"/>
        </w:rPr>
        <w:t>վերջնաժամկետը</w:t>
      </w:r>
      <w:proofErr w:type="spellEnd"/>
      <w:r w:rsidRPr="00E6597C">
        <w:rPr>
          <w:rFonts w:ascii="GHEA Grapalat" w:hAnsi="GHEA Grapalat" w:cs="Sylfaen"/>
          <w:i/>
          <w:sz w:val="16"/>
          <w:szCs w:val="16"/>
          <w:lang w:val="af-ZA" w:eastAsia="ru-RU"/>
        </w:rPr>
        <w:t xml:space="preserve"> </w:t>
      </w:r>
      <w:proofErr w:type="spellStart"/>
      <w:r w:rsidRPr="00E6597C">
        <w:rPr>
          <w:rFonts w:ascii="GHEA Grapalat" w:hAnsi="GHEA Grapalat" w:cs="Sylfaen"/>
          <w:i/>
          <w:sz w:val="16"/>
          <w:szCs w:val="16"/>
          <w:lang w:eastAsia="ru-RU"/>
        </w:rPr>
        <w:t>լրանալուց</w:t>
      </w:r>
      <w:proofErr w:type="spellEnd"/>
      <w:r w:rsidRPr="00E6597C">
        <w:rPr>
          <w:rFonts w:ascii="GHEA Grapalat" w:hAnsi="GHEA Grapalat" w:cs="Sylfaen"/>
          <w:i/>
          <w:sz w:val="16"/>
          <w:szCs w:val="16"/>
          <w:lang w:val="af-ZA" w:eastAsia="ru-RU"/>
        </w:rPr>
        <w:t xml:space="preserve"> </w:t>
      </w:r>
      <w:proofErr w:type="spellStart"/>
      <w:r w:rsidRPr="00E6597C">
        <w:rPr>
          <w:rFonts w:ascii="GHEA Grapalat" w:hAnsi="GHEA Grapalat" w:cs="Sylfaen"/>
          <w:i/>
          <w:sz w:val="16"/>
          <w:szCs w:val="16"/>
          <w:lang w:eastAsia="ru-RU"/>
        </w:rPr>
        <w:t>առնվազն</w:t>
      </w:r>
      <w:proofErr w:type="spellEnd"/>
      <w:r w:rsidRPr="00E6597C">
        <w:rPr>
          <w:rFonts w:ascii="GHEA Grapalat" w:hAnsi="GHEA Grapalat" w:cs="Sylfaen"/>
          <w:i/>
          <w:sz w:val="16"/>
          <w:szCs w:val="16"/>
          <w:lang w:val="af-ZA" w:eastAsia="ru-RU"/>
        </w:rPr>
        <w:t xml:space="preserve"> </w:t>
      </w:r>
      <w:proofErr w:type="spellStart"/>
      <w:r w:rsidRPr="00E6597C">
        <w:rPr>
          <w:rFonts w:ascii="GHEA Grapalat" w:hAnsi="GHEA Grapalat" w:cs="Sylfaen"/>
          <w:i/>
          <w:sz w:val="16"/>
          <w:szCs w:val="16"/>
          <w:lang w:eastAsia="ru-RU"/>
        </w:rPr>
        <w:t>մեկ</w:t>
      </w:r>
      <w:proofErr w:type="spellEnd"/>
      <w:r w:rsidRPr="00E6597C">
        <w:rPr>
          <w:rFonts w:ascii="GHEA Grapalat" w:hAnsi="GHEA Grapalat" w:cs="Sylfaen"/>
          <w:i/>
          <w:sz w:val="16"/>
          <w:szCs w:val="16"/>
          <w:lang w:val="af-ZA" w:eastAsia="ru-RU"/>
        </w:rPr>
        <w:t xml:space="preserve"> </w:t>
      </w:r>
      <w:proofErr w:type="spellStart"/>
      <w:r w:rsidRPr="00E6597C">
        <w:rPr>
          <w:rFonts w:ascii="GHEA Grapalat" w:hAnsi="GHEA Grapalat" w:cs="Sylfaen"/>
          <w:i/>
          <w:sz w:val="16"/>
          <w:szCs w:val="16"/>
          <w:lang w:eastAsia="ru-RU"/>
        </w:rPr>
        <w:t>օրացուցային</w:t>
      </w:r>
      <w:proofErr w:type="spellEnd"/>
      <w:r w:rsidRPr="00E6597C">
        <w:rPr>
          <w:rFonts w:ascii="GHEA Grapalat" w:hAnsi="GHEA Grapalat" w:cs="Sylfaen"/>
          <w:i/>
          <w:sz w:val="16"/>
          <w:szCs w:val="16"/>
          <w:lang w:val="af-ZA" w:eastAsia="ru-RU"/>
        </w:rPr>
        <w:t xml:space="preserve"> </w:t>
      </w:r>
      <w:proofErr w:type="spellStart"/>
      <w:r w:rsidRPr="00E6597C">
        <w:rPr>
          <w:rFonts w:ascii="GHEA Grapalat" w:hAnsi="GHEA Grapalat" w:cs="Sylfaen"/>
          <w:i/>
          <w:sz w:val="16"/>
          <w:szCs w:val="16"/>
          <w:lang w:eastAsia="ru-RU"/>
        </w:rPr>
        <w:t>օր</w:t>
      </w:r>
      <w:proofErr w:type="spellEnd"/>
      <w:r w:rsidRPr="00E6597C">
        <w:rPr>
          <w:rFonts w:ascii="GHEA Grapalat" w:hAnsi="GHEA Grapalat" w:cs="Sylfaen"/>
          <w:i/>
          <w:sz w:val="16"/>
          <w:szCs w:val="16"/>
          <w:lang w:val="af-ZA" w:eastAsia="ru-RU"/>
        </w:rPr>
        <w:t xml:space="preserve"> </w:t>
      </w:r>
      <w:proofErr w:type="spellStart"/>
      <w:r w:rsidRPr="00E6597C">
        <w:rPr>
          <w:rFonts w:ascii="GHEA Grapalat" w:hAnsi="GHEA Grapalat" w:cs="Sylfaen"/>
          <w:i/>
          <w:sz w:val="16"/>
          <w:szCs w:val="16"/>
          <w:lang w:eastAsia="ru-RU"/>
        </w:rPr>
        <w:t>առաջ</w:t>
      </w:r>
      <w:proofErr w:type="spellEnd"/>
      <w:r w:rsidRPr="00E6597C">
        <w:rPr>
          <w:rFonts w:ascii="GHEA Grapalat" w:hAnsi="GHEA Grapalat" w:cs="Sylfaen"/>
          <w:i/>
          <w:sz w:val="16"/>
          <w:szCs w:val="16"/>
          <w:lang w:val="af-ZA" w:eastAsia="ru-RU"/>
        </w:rPr>
        <w:t xml:space="preserve"> </w:t>
      </w:r>
      <w:proofErr w:type="spellStart"/>
      <w:r w:rsidRPr="00E6597C">
        <w:rPr>
          <w:rFonts w:ascii="GHEA Grapalat" w:hAnsi="GHEA Grapalat" w:cs="Sylfaen"/>
          <w:i/>
          <w:sz w:val="16"/>
          <w:szCs w:val="16"/>
          <w:lang w:eastAsia="ru-RU"/>
        </w:rPr>
        <w:t>հրավերում</w:t>
      </w:r>
      <w:proofErr w:type="spellEnd"/>
      <w:r w:rsidRPr="00E6597C">
        <w:rPr>
          <w:rFonts w:ascii="GHEA Grapalat" w:hAnsi="GHEA Grapalat" w:cs="Sylfaen"/>
          <w:i/>
          <w:sz w:val="16"/>
          <w:szCs w:val="16"/>
          <w:lang w:val="af-ZA" w:eastAsia="ru-RU"/>
        </w:rPr>
        <w:t xml:space="preserve"> </w:t>
      </w:r>
      <w:proofErr w:type="spellStart"/>
      <w:r w:rsidRPr="00E6597C">
        <w:rPr>
          <w:rFonts w:ascii="GHEA Grapalat" w:hAnsi="GHEA Grapalat" w:cs="Sylfaen"/>
          <w:i/>
          <w:sz w:val="16"/>
          <w:szCs w:val="16"/>
          <w:lang w:eastAsia="ru-RU"/>
        </w:rPr>
        <w:t>կարող</w:t>
      </w:r>
      <w:proofErr w:type="spellEnd"/>
      <w:r w:rsidRPr="00E6597C">
        <w:rPr>
          <w:rFonts w:ascii="GHEA Grapalat" w:hAnsi="GHEA Grapalat" w:cs="Sylfaen"/>
          <w:i/>
          <w:sz w:val="16"/>
          <w:szCs w:val="16"/>
          <w:lang w:val="af-ZA" w:eastAsia="ru-RU"/>
        </w:rPr>
        <w:t xml:space="preserve"> </w:t>
      </w:r>
      <w:proofErr w:type="spellStart"/>
      <w:r w:rsidRPr="00E6597C">
        <w:rPr>
          <w:rFonts w:ascii="GHEA Grapalat" w:hAnsi="GHEA Grapalat" w:cs="Sylfaen"/>
          <w:i/>
          <w:sz w:val="16"/>
          <w:szCs w:val="16"/>
          <w:lang w:eastAsia="ru-RU"/>
        </w:rPr>
        <w:t>են</w:t>
      </w:r>
      <w:proofErr w:type="spellEnd"/>
      <w:r w:rsidRPr="00E6597C">
        <w:rPr>
          <w:rFonts w:ascii="GHEA Grapalat" w:hAnsi="GHEA Grapalat" w:cs="Sylfaen"/>
          <w:i/>
          <w:sz w:val="16"/>
          <w:szCs w:val="16"/>
          <w:lang w:val="af-ZA" w:eastAsia="ru-RU"/>
        </w:rPr>
        <w:t xml:space="preserve"> </w:t>
      </w:r>
      <w:proofErr w:type="spellStart"/>
      <w:r w:rsidRPr="00E6597C">
        <w:rPr>
          <w:rFonts w:ascii="GHEA Grapalat" w:hAnsi="GHEA Grapalat" w:cs="Sylfaen"/>
          <w:i/>
          <w:sz w:val="16"/>
          <w:szCs w:val="16"/>
          <w:lang w:eastAsia="ru-RU"/>
        </w:rPr>
        <w:t>կատարվել</w:t>
      </w:r>
      <w:proofErr w:type="spellEnd"/>
      <w:r w:rsidRPr="00E6597C">
        <w:rPr>
          <w:rFonts w:ascii="GHEA Grapalat" w:hAnsi="GHEA Grapalat" w:cs="Sylfaen"/>
          <w:i/>
          <w:sz w:val="16"/>
          <w:szCs w:val="16"/>
          <w:lang w:val="af-ZA" w:eastAsia="ru-RU"/>
        </w:rPr>
        <w:t xml:space="preserve"> </w:t>
      </w:r>
      <w:proofErr w:type="spellStart"/>
      <w:r w:rsidRPr="00E6597C">
        <w:rPr>
          <w:rFonts w:ascii="GHEA Grapalat" w:hAnsi="GHEA Grapalat" w:cs="Sylfaen"/>
          <w:i/>
          <w:sz w:val="16"/>
          <w:szCs w:val="16"/>
          <w:lang w:eastAsia="ru-RU"/>
        </w:rPr>
        <w:t>փոփոխություններ</w:t>
      </w:r>
      <w:proofErr w:type="spellEnd"/>
      <w:r w:rsidRPr="00E6597C">
        <w:rPr>
          <w:rFonts w:ascii="GHEA Grapalat" w:hAnsi="GHEA Grapalat" w:cs="Sylfaen"/>
          <w:i/>
          <w:sz w:val="16"/>
          <w:szCs w:val="16"/>
          <w:lang w:eastAsia="ru-RU"/>
        </w:rPr>
        <w:t>։</w:t>
      </w:r>
      <w:r w:rsidRPr="00E6597C">
        <w:rPr>
          <w:rFonts w:ascii="GHEA Grapalat" w:hAnsi="GHEA Grapalat" w:cs="Sylfaen"/>
          <w:i/>
          <w:sz w:val="16"/>
          <w:szCs w:val="16"/>
          <w:lang w:val="af-ZA" w:eastAsia="ru-RU"/>
        </w:rPr>
        <w:t xml:space="preserve"> </w:t>
      </w:r>
      <w:proofErr w:type="spellStart"/>
      <w:r w:rsidRPr="00E6597C">
        <w:rPr>
          <w:rFonts w:ascii="GHEA Grapalat" w:hAnsi="GHEA Grapalat" w:cs="Sylfaen"/>
          <w:i/>
          <w:sz w:val="16"/>
          <w:szCs w:val="16"/>
          <w:lang w:eastAsia="ru-RU"/>
        </w:rPr>
        <w:t>Փոփոխություն</w:t>
      </w:r>
      <w:proofErr w:type="spellEnd"/>
      <w:r w:rsidRPr="00E6597C">
        <w:rPr>
          <w:rFonts w:ascii="GHEA Grapalat" w:hAnsi="GHEA Grapalat" w:cs="Sylfaen"/>
          <w:i/>
          <w:sz w:val="16"/>
          <w:szCs w:val="16"/>
          <w:lang w:val="af-ZA" w:eastAsia="ru-RU"/>
        </w:rPr>
        <w:t xml:space="preserve"> </w:t>
      </w:r>
      <w:proofErr w:type="spellStart"/>
      <w:r w:rsidRPr="00E6597C">
        <w:rPr>
          <w:rFonts w:ascii="GHEA Grapalat" w:hAnsi="GHEA Grapalat" w:cs="Sylfaen"/>
          <w:i/>
          <w:sz w:val="16"/>
          <w:szCs w:val="16"/>
          <w:lang w:eastAsia="ru-RU"/>
        </w:rPr>
        <w:t>կատարելու</w:t>
      </w:r>
      <w:proofErr w:type="spellEnd"/>
      <w:r w:rsidRPr="00E6597C">
        <w:rPr>
          <w:rFonts w:ascii="GHEA Grapalat" w:hAnsi="GHEA Grapalat" w:cs="Sylfaen"/>
          <w:i/>
          <w:sz w:val="16"/>
          <w:szCs w:val="16"/>
          <w:lang w:val="af-ZA" w:eastAsia="ru-RU"/>
        </w:rPr>
        <w:t xml:space="preserve"> </w:t>
      </w:r>
      <w:proofErr w:type="spellStart"/>
      <w:r w:rsidRPr="00E6597C">
        <w:rPr>
          <w:rFonts w:ascii="GHEA Grapalat" w:hAnsi="GHEA Grapalat" w:cs="Sylfaen"/>
          <w:i/>
          <w:sz w:val="16"/>
          <w:szCs w:val="16"/>
          <w:lang w:eastAsia="ru-RU"/>
        </w:rPr>
        <w:t>օրը</w:t>
      </w:r>
      <w:proofErr w:type="spellEnd"/>
      <w:r w:rsidRPr="00E6597C">
        <w:rPr>
          <w:rFonts w:ascii="GHEA Grapalat" w:hAnsi="GHEA Grapalat" w:cs="Sylfaen"/>
          <w:i/>
          <w:sz w:val="16"/>
          <w:szCs w:val="16"/>
          <w:lang w:val="af-ZA" w:eastAsia="ru-RU"/>
        </w:rPr>
        <w:t xml:space="preserve"> </w:t>
      </w:r>
      <w:proofErr w:type="spellStart"/>
      <w:r w:rsidRPr="00E6597C">
        <w:rPr>
          <w:rFonts w:ascii="GHEA Grapalat" w:hAnsi="GHEA Grapalat" w:cs="Sylfaen"/>
          <w:i/>
          <w:sz w:val="16"/>
          <w:szCs w:val="16"/>
          <w:lang w:eastAsia="ru-RU"/>
        </w:rPr>
        <w:t>փոփոխություն</w:t>
      </w:r>
      <w:proofErr w:type="spellEnd"/>
      <w:r w:rsidRPr="00E6597C">
        <w:rPr>
          <w:rFonts w:ascii="GHEA Grapalat" w:hAnsi="GHEA Grapalat" w:cs="Sylfaen"/>
          <w:i/>
          <w:sz w:val="16"/>
          <w:szCs w:val="16"/>
          <w:lang w:val="af-ZA" w:eastAsia="ru-RU"/>
        </w:rPr>
        <w:t xml:space="preserve"> </w:t>
      </w:r>
      <w:proofErr w:type="spellStart"/>
      <w:r w:rsidRPr="00E6597C">
        <w:rPr>
          <w:rFonts w:ascii="GHEA Grapalat" w:hAnsi="GHEA Grapalat" w:cs="Sylfaen"/>
          <w:i/>
          <w:sz w:val="16"/>
          <w:szCs w:val="16"/>
          <w:lang w:eastAsia="ru-RU"/>
        </w:rPr>
        <w:t>կատարելու</w:t>
      </w:r>
      <w:proofErr w:type="spellEnd"/>
      <w:r w:rsidRPr="00E6597C">
        <w:rPr>
          <w:rFonts w:ascii="GHEA Grapalat" w:hAnsi="GHEA Grapalat" w:cs="Sylfaen"/>
          <w:i/>
          <w:sz w:val="16"/>
          <w:szCs w:val="16"/>
          <w:lang w:val="af-ZA" w:eastAsia="ru-RU"/>
        </w:rPr>
        <w:t xml:space="preserve"> </w:t>
      </w:r>
      <w:proofErr w:type="spellStart"/>
      <w:r w:rsidRPr="00E6597C">
        <w:rPr>
          <w:rFonts w:ascii="GHEA Grapalat" w:hAnsi="GHEA Grapalat" w:cs="Sylfaen"/>
          <w:i/>
          <w:sz w:val="16"/>
          <w:szCs w:val="16"/>
          <w:lang w:eastAsia="ru-RU"/>
        </w:rPr>
        <w:t>մասին</w:t>
      </w:r>
      <w:proofErr w:type="spellEnd"/>
      <w:r w:rsidRPr="00E6597C">
        <w:rPr>
          <w:rFonts w:ascii="GHEA Grapalat" w:hAnsi="GHEA Grapalat" w:cs="Sylfaen"/>
          <w:i/>
          <w:sz w:val="16"/>
          <w:szCs w:val="16"/>
          <w:lang w:val="af-ZA" w:eastAsia="ru-RU"/>
        </w:rPr>
        <w:t xml:space="preserve"> </w:t>
      </w:r>
      <w:proofErr w:type="spellStart"/>
      <w:r w:rsidRPr="00E6597C">
        <w:rPr>
          <w:rFonts w:ascii="GHEA Grapalat" w:hAnsi="GHEA Grapalat" w:cs="Sylfaen"/>
          <w:i/>
          <w:sz w:val="16"/>
          <w:szCs w:val="16"/>
          <w:lang w:eastAsia="ru-RU"/>
        </w:rPr>
        <w:t>հայտարարություն</w:t>
      </w:r>
      <w:proofErr w:type="spellEnd"/>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է</w:t>
      </w:r>
      <w:r w:rsidRPr="00E6597C">
        <w:rPr>
          <w:rFonts w:ascii="GHEA Grapalat" w:hAnsi="GHEA Grapalat" w:cs="Sylfaen"/>
          <w:i/>
          <w:sz w:val="16"/>
          <w:szCs w:val="16"/>
          <w:lang w:val="af-ZA" w:eastAsia="ru-RU"/>
        </w:rPr>
        <w:t xml:space="preserve"> </w:t>
      </w:r>
      <w:proofErr w:type="spellStart"/>
      <w:r w:rsidRPr="00E6597C">
        <w:rPr>
          <w:rFonts w:ascii="GHEA Grapalat" w:hAnsi="GHEA Grapalat" w:cs="Sylfaen"/>
          <w:i/>
          <w:sz w:val="16"/>
          <w:szCs w:val="16"/>
          <w:lang w:eastAsia="ru-RU"/>
        </w:rPr>
        <w:t>հրապարակվում</w:t>
      </w:r>
      <w:proofErr w:type="spellEnd"/>
      <w:r w:rsidRPr="00E6597C">
        <w:rPr>
          <w:rFonts w:ascii="GHEA Grapalat" w:hAnsi="GHEA Grapalat" w:cs="Sylfaen"/>
          <w:i/>
          <w:sz w:val="16"/>
          <w:szCs w:val="16"/>
          <w:lang w:val="af-ZA" w:eastAsia="ru-RU"/>
        </w:rPr>
        <w:t xml:space="preserve"> </w:t>
      </w:r>
      <w:proofErr w:type="spellStart"/>
      <w:r w:rsidRPr="00E6597C">
        <w:rPr>
          <w:rFonts w:ascii="GHEA Grapalat" w:hAnsi="GHEA Grapalat" w:cs="Sylfaen"/>
          <w:i/>
          <w:sz w:val="16"/>
          <w:szCs w:val="16"/>
          <w:lang w:eastAsia="ru-RU"/>
        </w:rPr>
        <w:t>տեղեկագրում</w:t>
      </w:r>
      <w:proofErr w:type="spellEnd"/>
      <w:r w:rsidRPr="00E6597C">
        <w:rPr>
          <w:rFonts w:ascii="GHEA Grapalat" w:hAnsi="GHEA Grapalat" w:cs="Sylfaen"/>
          <w:i/>
          <w:sz w:val="16"/>
          <w:szCs w:val="16"/>
          <w:lang w:val="af-ZA" w:eastAsia="ru-RU"/>
        </w:rPr>
        <w:t>:</w:t>
      </w:r>
      <w:r w:rsidRPr="00E6597C">
        <w:rPr>
          <w:rFonts w:ascii="GHEA Grapalat" w:hAnsi="GHEA Grapalat"/>
          <w:i/>
          <w:sz w:val="16"/>
          <w:szCs w:val="16"/>
          <w:lang w:val="af-ZA"/>
        </w:rPr>
        <w:t>».</w:t>
      </w:r>
    </w:p>
    <w:p w14:paraId="6A8E0521" w14:textId="77777777" w:rsidR="000036EF" w:rsidRPr="00E6597C" w:rsidRDefault="000036EF" w:rsidP="000036EF">
      <w:pPr>
        <w:jc w:val="both"/>
        <w:rPr>
          <w:rFonts w:ascii="GHEA Grapalat" w:hAnsi="GHEA Grapalat" w:cs="Sylfaen"/>
          <w:i/>
          <w:sz w:val="16"/>
          <w:szCs w:val="16"/>
          <w:lang w:eastAsia="ru-RU"/>
        </w:rPr>
      </w:pPr>
      <w:r w:rsidRPr="00E6597C">
        <w:rPr>
          <w:rFonts w:ascii="GHEA Grapalat" w:hAnsi="GHEA Grapalat" w:cs="Sylfaen"/>
          <w:i/>
          <w:sz w:val="16"/>
          <w:szCs w:val="16"/>
          <w:lang w:val="af-ZA" w:eastAsia="ru-RU"/>
        </w:rPr>
        <w:t xml:space="preserve">- 3.6 </w:t>
      </w:r>
      <w:proofErr w:type="spellStart"/>
      <w:r w:rsidRPr="00E6597C">
        <w:rPr>
          <w:rFonts w:ascii="GHEA Grapalat" w:hAnsi="GHEA Grapalat" w:cs="Sylfaen"/>
          <w:i/>
          <w:sz w:val="16"/>
          <w:szCs w:val="16"/>
          <w:lang w:eastAsia="ru-RU"/>
        </w:rPr>
        <w:t>կետը</w:t>
      </w:r>
      <w:proofErr w:type="spellEnd"/>
      <w:r w:rsidRPr="00E6597C">
        <w:rPr>
          <w:rFonts w:ascii="GHEA Grapalat" w:hAnsi="GHEA Grapalat" w:cs="Sylfaen"/>
          <w:i/>
          <w:sz w:val="16"/>
          <w:szCs w:val="16"/>
          <w:lang w:val="af-ZA" w:eastAsia="ru-RU"/>
        </w:rPr>
        <w:t xml:space="preserve"> </w:t>
      </w:r>
      <w:proofErr w:type="spellStart"/>
      <w:r w:rsidRPr="00E6597C">
        <w:rPr>
          <w:rFonts w:ascii="GHEA Grapalat" w:hAnsi="GHEA Grapalat" w:cs="Sylfaen"/>
          <w:i/>
          <w:sz w:val="16"/>
          <w:szCs w:val="16"/>
          <w:lang w:eastAsia="ru-RU"/>
        </w:rPr>
        <w:t>շարադրվում</w:t>
      </w:r>
      <w:proofErr w:type="spellEnd"/>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է</w:t>
      </w:r>
      <w:r w:rsidRPr="00E6597C">
        <w:rPr>
          <w:rFonts w:ascii="GHEA Grapalat" w:hAnsi="GHEA Grapalat" w:cs="Sylfaen"/>
          <w:i/>
          <w:sz w:val="16"/>
          <w:szCs w:val="16"/>
          <w:lang w:val="af-ZA" w:eastAsia="ru-RU"/>
        </w:rPr>
        <w:t xml:space="preserve"> </w:t>
      </w:r>
      <w:proofErr w:type="spellStart"/>
      <w:r w:rsidRPr="00E6597C">
        <w:rPr>
          <w:rFonts w:ascii="GHEA Grapalat" w:hAnsi="GHEA Grapalat" w:cs="Sylfaen"/>
          <w:i/>
          <w:sz w:val="16"/>
          <w:szCs w:val="16"/>
          <w:lang w:eastAsia="ru-RU"/>
        </w:rPr>
        <w:t>հետևյալ</w:t>
      </w:r>
      <w:proofErr w:type="spellEnd"/>
      <w:r w:rsidRPr="00E6597C">
        <w:rPr>
          <w:rFonts w:ascii="GHEA Grapalat" w:hAnsi="GHEA Grapalat" w:cs="Sylfaen"/>
          <w:i/>
          <w:sz w:val="16"/>
          <w:szCs w:val="16"/>
          <w:lang w:val="af-ZA" w:eastAsia="ru-RU"/>
        </w:rPr>
        <w:t xml:space="preserve"> </w:t>
      </w:r>
      <w:proofErr w:type="spellStart"/>
      <w:r w:rsidRPr="00E6597C">
        <w:rPr>
          <w:rFonts w:ascii="GHEA Grapalat" w:hAnsi="GHEA Grapalat" w:cs="Sylfaen"/>
          <w:i/>
          <w:sz w:val="16"/>
          <w:szCs w:val="16"/>
          <w:lang w:eastAsia="ru-RU"/>
        </w:rPr>
        <w:t>խմբագրությամբ</w:t>
      </w:r>
      <w:proofErr w:type="spellEnd"/>
      <w:r w:rsidRPr="00E6597C">
        <w:rPr>
          <w:rFonts w:ascii="GHEA Grapalat" w:hAnsi="GHEA Grapalat" w:cs="Sylfaen"/>
          <w:i/>
          <w:sz w:val="16"/>
          <w:szCs w:val="16"/>
          <w:lang w:eastAsia="ru-RU"/>
        </w:rPr>
        <w:t>՝</w:t>
      </w:r>
      <w:r w:rsidRPr="00E6597C">
        <w:rPr>
          <w:rFonts w:ascii="GHEA Grapalat" w:hAnsi="GHEA Grapalat" w:cs="Sylfaen"/>
          <w:i/>
          <w:sz w:val="16"/>
          <w:szCs w:val="16"/>
          <w:lang w:val="af-ZA" w:eastAsia="ru-RU"/>
        </w:rPr>
        <w:t xml:space="preserve">  «3.6 </w:t>
      </w:r>
      <w:proofErr w:type="spellStart"/>
      <w:r w:rsidRPr="00E6597C">
        <w:rPr>
          <w:rFonts w:ascii="GHEA Grapalat" w:hAnsi="GHEA Grapalat" w:cs="Sylfaen"/>
          <w:i/>
          <w:sz w:val="16"/>
          <w:szCs w:val="16"/>
          <w:lang w:eastAsia="ru-RU"/>
        </w:rPr>
        <w:t>Հրավերում</w:t>
      </w:r>
      <w:proofErr w:type="spellEnd"/>
      <w:r w:rsidRPr="00E6597C">
        <w:rPr>
          <w:rFonts w:ascii="GHEA Grapalat" w:hAnsi="GHEA Grapalat" w:cs="Sylfaen"/>
          <w:i/>
          <w:sz w:val="16"/>
          <w:szCs w:val="16"/>
          <w:lang w:val="af-ZA" w:eastAsia="ru-RU"/>
        </w:rPr>
        <w:t xml:space="preserve"> </w:t>
      </w:r>
      <w:proofErr w:type="spellStart"/>
      <w:r w:rsidRPr="00E6597C">
        <w:rPr>
          <w:rFonts w:ascii="GHEA Grapalat" w:hAnsi="GHEA Grapalat" w:cs="Sylfaen"/>
          <w:i/>
          <w:sz w:val="16"/>
          <w:szCs w:val="16"/>
          <w:lang w:eastAsia="ru-RU"/>
        </w:rPr>
        <w:t>փոփոխություններ</w:t>
      </w:r>
      <w:proofErr w:type="spellEnd"/>
      <w:r w:rsidRPr="00E6597C">
        <w:rPr>
          <w:rFonts w:ascii="GHEA Grapalat" w:hAnsi="GHEA Grapalat" w:cs="Sylfaen"/>
          <w:i/>
          <w:sz w:val="16"/>
          <w:szCs w:val="16"/>
          <w:lang w:val="af-ZA" w:eastAsia="ru-RU"/>
        </w:rPr>
        <w:t xml:space="preserve"> </w:t>
      </w:r>
      <w:proofErr w:type="spellStart"/>
      <w:r w:rsidRPr="00E6597C">
        <w:rPr>
          <w:rFonts w:ascii="GHEA Grapalat" w:hAnsi="GHEA Grapalat" w:cs="Sylfaen"/>
          <w:i/>
          <w:sz w:val="16"/>
          <w:szCs w:val="16"/>
          <w:lang w:eastAsia="ru-RU"/>
        </w:rPr>
        <w:t>կատարվելու</w:t>
      </w:r>
      <w:proofErr w:type="spellEnd"/>
      <w:r w:rsidRPr="00E6597C">
        <w:rPr>
          <w:rFonts w:ascii="GHEA Grapalat" w:hAnsi="GHEA Grapalat" w:cs="Sylfaen"/>
          <w:i/>
          <w:sz w:val="16"/>
          <w:szCs w:val="16"/>
          <w:lang w:val="af-ZA" w:eastAsia="ru-RU"/>
        </w:rPr>
        <w:t xml:space="preserve"> </w:t>
      </w:r>
      <w:proofErr w:type="spellStart"/>
      <w:r w:rsidRPr="00E6597C">
        <w:rPr>
          <w:rFonts w:ascii="GHEA Grapalat" w:hAnsi="GHEA Grapalat" w:cs="Sylfaen"/>
          <w:i/>
          <w:sz w:val="16"/>
          <w:szCs w:val="16"/>
          <w:lang w:eastAsia="ru-RU"/>
        </w:rPr>
        <w:t>դեպքում</w:t>
      </w:r>
      <w:proofErr w:type="spellEnd"/>
      <w:r w:rsidRPr="00E6597C">
        <w:rPr>
          <w:rFonts w:ascii="GHEA Grapalat" w:hAnsi="GHEA Grapalat" w:cs="Sylfaen"/>
          <w:i/>
          <w:sz w:val="16"/>
          <w:szCs w:val="16"/>
          <w:lang w:val="af-ZA" w:eastAsia="ru-RU"/>
        </w:rPr>
        <w:t xml:space="preserve"> </w:t>
      </w:r>
      <w:proofErr w:type="spellStart"/>
      <w:r w:rsidRPr="00E6597C">
        <w:rPr>
          <w:rFonts w:ascii="GHEA Grapalat" w:hAnsi="GHEA Grapalat" w:cs="Sylfaen"/>
          <w:i/>
          <w:sz w:val="16"/>
          <w:szCs w:val="16"/>
          <w:lang w:eastAsia="ru-RU"/>
        </w:rPr>
        <w:t>հայտերը</w:t>
      </w:r>
      <w:proofErr w:type="spellEnd"/>
      <w:r w:rsidRPr="00E6597C">
        <w:rPr>
          <w:rFonts w:ascii="GHEA Grapalat" w:hAnsi="GHEA Grapalat" w:cs="Sylfaen"/>
          <w:i/>
          <w:sz w:val="16"/>
          <w:szCs w:val="16"/>
          <w:lang w:val="af-ZA" w:eastAsia="ru-RU"/>
        </w:rPr>
        <w:t xml:space="preserve"> </w:t>
      </w:r>
      <w:proofErr w:type="spellStart"/>
      <w:r w:rsidRPr="00E6597C">
        <w:rPr>
          <w:rFonts w:ascii="GHEA Grapalat" w:hAnsi="GHEA Grapalat" w:cs="Sylfaen"/>
          <w:i/>
          <w:sz w:val="16"/>
          <w:szCs w:val="16"/>
          <w:lang w:eastAsia="ru-RU"/>
        </w:rPr>
        <w:t>ներկայացնելու</w:t>
      </w:r>
      <w:proofErr w:type="spellEnd"/>
      <w:r w:rsidRPr="00E6597C">
        <w:rPr>
          <w:rFonts w:ascii="GHEA Grapalat" w:hAnsi="GHEA Grapalat" w:cs="Sylfaen"/>
          <w:i/>
          <w:sz w:val="16"/>
          <w:szCs w:val="16"/>
          <w:lang w:val="af-ZA" w:eastAsia="ru-RU"/>
        </w:rPr>
        <w:t xml:space="preserve"> </w:t>
      </w:r>
      <w:proofErr w:type="spellStart"/>
      <w:r w:rsidRPr="00E6597C">
        <w:rPr>
          <w:rFonts w:ascii="GHEA Grapalat" w:hAnsi="GHEA Grapalat" w:cs="Sylfaen"/>
          <w:i/>
          <w:sz w:val="16"/>
          <w:szCs w:val="16"/>
          <w:lang w:eastAsia="ru-RU"/>
        </w:rPr>
        <w:t>վերջնաժամկետը</w:t>
      </w:r>
      <w:proofErr w:type="spellEnd"/>
      <w:r w:rsidRPr="00E6597C">
        <w:rPr>
          <w:rFonts w:ascii="GHEA Grapalat" w:hAnsi="GHEA Grapalat" w:cs="Sylfaen"/>
          <w:i/>
          <w:sz w:val="16"/>
          <w:szCs w:val="16"/>
          <w:lang w:val="af-ZA" w:eastAsia="ru-RU"/>
        </w:rPr>
        <w:t xml:space="preserve"> </w:t>
      </w:r>
      <w:proofErr w:type="spellStart"/>
      <w:r w:rsidRPr="00E6597C">
        <w:rPr>
          <w:rFonts w:ascii="GHEA Grapalat" w:hAnsi="GHEA Grapalat" w:cs="Sylfaen"/>
          <w:i/>
          <w:sz w:val="16"/>
          <w:szCs w:val="16"/>
          <w:lang w:eastAsia="ru-RU"/>
        </w:rPr>
        <w:t>հաշվվում</w:t>
      </w:r>
      <w:proofErr w:type="spellEnd"/>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է</w:t>
      </w:r>
      <w:r w:rsidRPr="00E6597C">
        <w:rPr>
          <w:rFonts w:ascii="GHEA Grapalat" w:hAnsi="GHEA Grapalat" w:cs="Sylfaen"/>
          <w:i/>
          <w:sz w:val="16"/>
          <w:szCs w:val="16"/>
          <w:lang w:val="af-ZA" w:eastAsia="ru-RU"/>
        </w:rPr>
        <w:t xml:space="preserve"> </w:t>
      </w:r>
      <w:proofErr w:type="spellStart"/>
      <w:r w:rsidRPr="00E6597C">
        <w:rPr>
          <w:rFonts w:ascii="GHEA Grapalat" w:hAnsi="GHEA Grapalat" w:cs="Sylfaen"/>
          <w:i/>
          <w:sz w:val="16"/>
          <w:szCs w:val="16"/>
          <w:lang w:eastAsia="ru-RU"/>
        </w:rPr>
        <w:t>այդ</w:t>
      </w:r>
      <w:proofErr w:type="spellEnd"/>
      <w:r w:rsidRPr="00E6597C">
        <w:rPr>
          <w:rFonts w:ascii="GHEA Grapalat" w:hAnsi="GHEA Grapalat" w:cs="Sylfaen"/>
          <w:i/>
          <w:sz w:val="16"/>
          <w:szCs w:val="16"/>
          <w:lang w:val="af-ZA" w:eastAsia="ru-RU"/>
        </w:rPr>
        <w:t xml:space="preserve"> </w:t>
      </w:r>
      <w:proofErr w:type="spellStart"/>
      <w:r w:rsidRPr="00E6597C">
        <w:rPr>
          <w:rFonts w:ascii="GHEA Grapalat" w:hAnsi="GHEA Grapalat" w:cs="Sylfaen"/>
          <w:i/>
          <w:sz w:val="16"/>
          <w:szCs w:val="16"/>
          <w:lang w:eastAsia="ru-RU"/>
        </w:rPr>
        <w:t>փոփոխությունների</w:t>
      </w:r>
      <w:proofErr w:type="spellEnd"/>
      <w:r w:rsidRPr="00E6597C">
        <w:rPr>
          <w:rFonts w:ascii="GHEA Grapalat" w:hAnsi="GHEA Grapalat" w:cs="Sylfaen"/>
          <w:i/>
          <w:sz w:val="16"/>
          <w:szCs w:val="16"/>
          <w:lang w:val="af-ZA" w:eastAsia="ru-RU"/>
        </w:rPr>
        <w:t xml:space="preserve"> </w:t>
      </w:r>
      <w:proofErr w:type="spellStart"/>
      <w:r w:rsidRPr="00E6597C">
        <w:rPr>
          <w:rFonts w:ascii="GHEA Grapalat" w:hAnsi="GHEA Grapalat" w:cs="Sylfaen"/>
          <w:i/>
          <w:sz w:val="16"/>
          <w:szCs w:val="16"/>
          <w:lang w:eastAsia="ru-RU"/>
        </w:rPr>
        <w:t>մասին</w:t>
      </w:r>
      <w:proofErr w:type="spellEnd"/>
      <w:r w:rsidRPr="00E6597C">
        <w:rPr>
          <w:rFonts w:ascii="GHEA Grapalat" w:hAnsi="GHEA Grapalat" w:cs="Sylfaen"/>
          <w:i/>
          <w:sz w:val="16"/>
          <w:szCs w:val="16"/>
          <w:lang w:val="af-ZA" w:eastAsia="ru-RU"/>
        </w:rPr>
        <w:t xml:space="preserve"> </w:t>
      </w:r>
      <w:proofErr w:type="spellStart"/>
      <w:r w:rsidRPr="00E6597C">
        <w:rPr>
          <w:rFonts w:ascii="GHEA Grapalat" w:hAnsi="GHEA Grapalat" w:cs="Sylfaen"/>
          <w:i/>
          <w:sz w:val="16"/>
          <w:szCs w:val="16"/>
          <w:lang w:eastAsia="ru-RU"/>
        </w:rPr>
        <w:t>տեղեկագրում</w:t>
      </w:r>
      <w:proofErr w:type="spellEnd"/>
      <w:r w:rsidRPr="00E6597C">
        <w:rPr>
          <w:rFonts w:ascii="GHEA Grapalat" w:hAnsi="GHEA Grapalat" w:cs="Sylfaen"/>
          <w:i/>
          <w:sz w:val="16"/>
          <w:szCs w:val="16"/>
          <w:lang w:val="af-ZA" w:eastAsia="ru-RU"/>
        </w:rPr>
        <w:t xml:space="preserve"> </w:t>
      </w:r>
      <w:proofErr w:type="spellStart"/>
      <w:r w:rsidRPr="00E6597C">
        <w:rPr>
          <w:rFonts w:ascii="GHEA Grapalat" w:hAnsi="GHEA Grapalat" w:cs="Sylfaen"/>
          <w:i/>
          <w:sz w:val="16"/>
          <w:szCs w:val="16"/>
          <w:lang w:eastAsia="ru-RU"/>
        </w:rPr>
        <w:t>հայտարարության</w:t>
      </w:r>
      <w:proofErr w:type="spellEnd"/>
      <w:r w:rsidRPr="00E6597C">
        <w:rPr>
          <w:rFonts w:ascii="GHEA Grapalat" w:hAnsi="GHEA Grapalat" w:cs="Sylfaen"/>
          <w:i/>
          <w:sz w:val="16"/>
          <w:szCs w:val="16"/>
          <w:lang w:val="af-ZA" w:eastAsia="ru-RU"/>
        </w:rPr>
        <w:t xml:space="preserve"> </w:t>
      </w:r>
      <w:proofErr w:type="spellStart"/>
      <w:r w:rsidRPr="00E6597C">
        <w:rPr>
          <w:rFonts w:ascii="GHEA Grapalat" w:hAnsi="GHEA Grapalat" w:cs="Sylfaen"/>
          <w:i/>
          <w:sz w:val="16"/>
          <w:szCs w:val="16"/>
          <w:lang w:eastAsia="ru-RU"/>
        </w:rPr>
        <w:t>հրապարակման</w:t>
      </w:r>
      <w:proofErr w:type="spellEnd"/>
      <w:r w:rsidRPr="00E6597C">
        <w:rPr>
          <w:rFonts w:ascii="GHEA Grapalat" w:hAnsi="GHEA Grapalat" w:cs="Sylfaen"/>
          <w:i/>
          <w:sz w:val="16"/>
          <w:szCs w:val="16"/>
          <w:lang w:val="af-ZA" w:eastAsia="ru-RU"/>
        </w:rPr>
        <w:t xml:space="preserve"> </w:t>
      </w:r>
      <w:proofErr w:type="spellStart"/>
      <w:r w:rsidRPr="00E6597C">
        <w:rPr>
          <w:rFonts w:ascii="GHEA Grapalat" w:hAnsi="GHEA Grapalat" w:cs="Sylfaen"/>
          <w:i/>
          <w:sz w:val="16"/>
          <w:szCs w:val="16"/>
          <w:lang w:eastAsia="ru-RU"/>
        </w:rPr>
        <w:t>օրվանից</w:t>
      </w:r>
      <w:proofErr w:type="spellEnd"/>
      <w:r w:rsidRPr="00E6597C">
        <w:rPr>
          <w:rFonts w:ascii="GHEA Grapalat" w:hAnsi="GHEA Grapalat" w:cs="Sylfaen"/>
          <w:i/>
          <w:sz w:val="16"/>
          <w:szCs w:val="16"/>
          <w:lang w:eastAsia="ru-RU"/>
        </w:rPr>
        <w:t>։</w:t>
      </w:r>
      <w:r w:rsidRPr="00E6597C">
        <w:rPr>
          <w:rFonts w:ascii="GHEA Grapalat" w:hAnsi="GHEA Grapalat"/>
          <w:i/>
          <w:sz w:val="16"/>
          <w:szCs w:val="16"/>
          <w:lang w:val="af-ZA"/>
        </w:rPr>
        <w:t>»</w:t>
      </w:r>
      <w:r w:rsidRPr="00E6597C">
        <w:rPr>
          <w:rFonts w:ascii="GHEA Grapalat" w:hAnsi="GHEA Grapalat" w:cs="Sylfaen"/>
          <w:i/>
          <w:sz w:val="16"/>
          <w:szCs w:val="16"/>
          <w:lang w:eastAsia="ru-RU"/>
        </w:rPr>
        <w:t xml:space="preserve"> </w:t>
      </w:r>
    </w:p>
    <w:p w14:paraId="6567B866" w14:textId="77777777" w:rsidR="000036EF" w:rsidRPr="00E6597C" w:rsidRDefault="000036EF" w:rsidP="000036EF">
      <w:pPr>
        <w:pStyle w:val="FootnoteText"/>
        <w:jc w:val="both"/>
        <w:rPr>
          <w:rFonts w:ascii="GHEA Grapalat" w:hAnsi="GHEA Grapalat" w:cs="Sylfaen"/>
          <w:i/>
          <w:sz w:val="16"/>
          <w:szCs w:val="16"/>
          <w:lang w:val="en-US"/>
        </w:rPr>
      </w:pPr>
      <w:r w:rsidRPr="00E6597C">
        <w:rPr>
          <w:vertAlign w:val="superscript"/>
          <w:lang w:val="en-US"/>
        </w:rPr>
        <w:t>6</w:t>
      </w:r>
      <w:r w:rsidRPr="00E6597C">
        <w:rPr>
          <w:rStyle w:val="FootnoteReference"/>
          <w:color w:val="FFFFFF"/>
        </w:rPr>
        <w:footnoteRef/>
      </w:r>
      <w:r w:rsidRPr="00E6597C">
        <w:t xml:space="preserve"> </w:t>
      </w:r>
      <w:proofErr w:type="spellStart"/>
      <w:r w:rsidRPr="00E6597C">
        <w:rPr>
          <w:rFonts w:ascii="GHEA Grapalat" w:hAnsi="GHEA Grapalat" w:cs="Sylfaen"/>
          <w:i/>
          <w:sz w:val="16"/>
          <w:szCs w:val="16"/>
          <w:lang w:val="en-US"/>
        </w:rPr>
        <w:t>Գնումը</w:t>
      </w:r>
      <w:proofErr w:type="spellEnd"/>
      <w:r w:rsidRPr="00E6597C">
        <w:rPr>
          <w:rFonts w:ascii="GHEA Grapalat" w:hAnsi="GHEA Grapalat" w:cs="Sylfaen"/>
          <w:i/>
          <w:sz w:val="16"/>
          <w:szCs w:val="16"/>
          <w:lang w:val="en-US"/>
        </w:rPr>
        <w:t xml:space="preserve"> </w:t>
      </w:r>
      <w:proofErr w:type="spellStart"/>
      <w:r w:rsidRPr="00E6597C">
        <w:rPr>
          <w:rFonts w:ascii="GHEA Grapalat" w:hAnsi="GHEA Grapalat" w:cs="Sylfaen"/>
          <w:i/>
          <w:sz w:val="16"/>
          <w:szCs w:val="16"/>
          <w:lang w:val="en-US"/>
        </w:rPr>
        <w:t>մրցույթով</w:t>
      </w:r>
      <w:proofErr w:type="spellEnd"/>
      <w:r w:rsidRPr="00E6597C">
        <w:rPr>
          <w:rFonts w:ascii="GHEA Grapalat" w:hAnsi="GHEA Grapalat" w:cs="Sylfaen"/>
          <w:i/>
          <w:sz w:val="16"/>
          <w:szCs w:val="16"/>
          <w:lang w:val="en-US"/>
        </w:rPr>
        <w:t xml:space="preserve"> </w:t>
      </w:r>
      <w:proofErr w:type="spellStart"/>
      <w:r w:rsidRPr="00E6597C">
        <w:rPr>
          <w:rFonts w:ascii="GHEA Grapalat" w:hAnsi="GHEA Grapalat" w:cs="Sylfaen"/>
          <w:i/>
          <w:sz w:val="16"/>
          <w:szCs w:val="16"/>
          <w:lang w:val="en-US"/>
        </w:rPr>
        <w:t>կամ</w:t>
      </w:r>
      <w:proofErr w:type="spellEnd"/>
      <w:r w:rsidRPr="00E6597C">
        <w:rPr>
          <w:rFonts w:ascii="GHEA Grapalat" w:hAnsi="GHEA Grapalat" w:cs="Sylfaen"/>
          <w:i/>
          <w:sz w:val="16"/>
          <w:szCs w:val="16"/>
          <w:lang w:val="en-US"/>
        </w:rPr>
        <w:t xml:space="preserve"> </w:t>
      </w:r>
      <w:proofErr w:type="spellStart"/>
      <w:r w:rsidRPr="00E6597C">
        <w:rPr>
          <w:rFonts w:ascii="GHEA Grapalat" w:hAnsi="GHEA Grapalat" w:cs="Sylfaen"/>
          <w:i/>
          <w:sz w:val="16"/>
          <w:szCs w:val="16"/>
          <w:lang w:val="en-US"/>
        </w:rPr>
        <w:t>գնանշման</w:t>
      </w:r>
      <w:proofErr w:type="spellEnd"/>
      <w:r w:rsidRPr="00E6597C">
        <w:rPr>
          <w:rFonts w:ascii="GHEA Grapalat" w:hAnsi="GHEA Grapalat" w:cs="Sylfaen"/>
          <w:i/>
          <w:sz w:val="16"/>
          <w:szCs w:val="16"/>
          <w:lang w:val="en-US"/>
        </w:rPr>
        <w:t xml:space="preserve"> </w:t>
      </w:r>
      <w:proofErr w:type="spellStart"/>
      <w:r w:rsidRPr="00E6597C">
        <w:rPr>
          <w:rFonts w:ascii="GHEA Grapalat" w:hAnsi="GHEA Grapalat" w:cs="Sylfaen"/>
          <w:i/>
          <w:sz w:val="16"/>
          <w:szCs w:val="16"/>
          <w:lang w:val="en-US"/>
        </w:rPr>
        <w:t>հարցման</w:t>
      </w:r>
      <w:proofErr w:type="spellEnd"/>
      <w:r w:rsidRPr="00E6597C">
        <w:rPr>
          <w:rFonts w:ascii="GHEA Grapalat" w:hAnsi="GHEA Grapalat" w:cs="Sylfaen"/>
          <w:i/>
          <w:sz w:val="16"/>
          <w:szCs w:val="16"/>
          <w:lang w:val="en-US"/>
        </w:rPr>
        <w:t xml:space="preserve"> </w:t>
      </w:r>
      <w:proofErr w:type="spellStart"/>
      <w:r w:rsidRPr="00E6597C">
        <w:rPr>
          <w:rFonts w:ascii="GHEA Grapalat" w:hAnsi="GHEA Grapalat" w:cs="Sylfaen"/>
          <w:i/>
          <w:sz w:val="16"/>
          <w:szCs w:val="16"/>
          <w:lang w:val="en-US"/>
        </w:rPr>
        <w:t>ձևով</w:t>
      </w:r>
      <w:proofErr w:type="spellEnd"/>
      <w:r w:rsidRPr="00E6597C">
        <w:rPr>
          <w:rFonts w:ascii="GHEA Grapalat" w:hAnsi="GHEA Grapalat" w:cs="Sylfaen"/>
          <w:i/>
          <w:sz w:val="16"/>
          <w:szCs w:val="16"/>
          <w:lang w:val="en-US"/>
        </w:rPr>
        <w:t xml:space="preserve"> </w:t>
      </w:r>
      <w:proofErr w:type="spellStart"/>
      <w:r w:rsidRPr="00E6597C">
        <w:rPr>
          <w:rFonts w:ascii="GHEA Grapalat" w:hAnsi="GHEA Grapalat" w:cs="Sylfaen"/>
          <w:i/>
          <w:sz w:val="16"/>
          <w:szCs w:val="16"/>
          <w:lang w:val="en-US"/>
        </w:rPr>
        <w:t>կազմակերպելու</w:t>
      </w:r>
      <w:proofErr w:type="spellEnd"/>
      <w:r w:rsidRPr="00E6597C">
        <w:rPr>
          <w:rFonts w:ascii="GHEA Grapalat" w:hAnsi="GHEA Grapalat" w:cs="Sylfaen"/>
          <w:i/>
          <w:sz w:val="16"/>
          <w:szCs w:val="16"/>
          <w:lang w:val="en-US"/>
        </w:rPr>
        <w:t xml:space="preserve"> </w:t>
      </w:r>
      <w:proofErr w:type="spellStart"/>
      <w:r w:rsidRPr="00E6597C">
        <w:rPr>
          <w:rFonts w:ascii="GHEA Grapalat" w:hAnsi="GHEA Grapalat" w:cs="Sylfaen"/>
          <w:i/>
          <w:sz w:val="16"/>
          <w:szCs w:val="16"/>
          <w:lang w:val="en-US"/>
        </w:rPr>
        <w:t>դեպքում</w:t>
      </w:r>
      <w:proofErr w:type="spellEnd"/>
      <w:r w:rsidRPr="00E6597C">
        <w:rPr>
          <w:rFonts w:ascii="GHEA Grapalat" w:hAnsi="GHEA Grapalat" w:cs="Sylfaen"/>
          <w:i/>
          <w:sz w:val="16"/>
          <w:szCs w:val="16"/>
          <w:lang w:val="en-US"/>
        </w:rPr>
        <w:t xml:space="preserve"> </w:t>
      </w:r>
      <w:proofErr w:type="spellStart"/>
      <w:r w:rsidRPr="00E6597C">
        <w:rPr>
          <w:rFonts w:ascii="GHEA Grapalat" w:hAnsi="GHEA Grapalat" w:cs="Sylfaen"/>
          <w:i/>
          <w:sz w:val="16"/>
          <w:szCs w:val="16"/>
          <w:lang w:val="en-US"/>
        </w:rPr>
        <w:t>սույն</w:t>
      </w:r>
      <w:proofErr w:type="spellEnd"/>
      <w:r w:rsidRPr="00E6597C">
        <w:rPr>
          <w:rFonts w:ascii="GHEA Grapalat" w:hAnsi="GHEA Grapalat" w:cs="Sylfaen"/>
          <w:i/>
          <w:sz w:val="16"/>
          <w:szCs w:val="16"/>
          <w:lang w:val="en-US"/>
        </w:rPr>
        <w:t xml:space="preserve"> </w:t>
      </w:r>
      <w:proofErr w:type="spellStart"/>
      <w:r w:rsidRPr="00E6597C">
        <w:rPr>
          <w:rFonts w:ascii="GHEA Grapalat" w:hAnsi="GHEA Grapalat" w:cs="Sylfaen"/>
          <w:i/>
          <w:sz w:val="16"/>
          <w:szCs w:val="16"/>
          <w:lang w:val="en-US"/>
        </w:rPr>
        <w:t>նախադասությունը</w:t>
      </w:r>
      <w:proofErr w:type="spellEnd"/>
      <w:r w:rsidRPr="00E6597C">
        <w:rPr>
          <w:rFonts w:ascii="GHEA Grapalat" w:hAnsi="GHEA Grapalat" w:cs="Sylfaen"/>
          <w:i/>
          <w:sz w:val="16"/>
          <w:szCs w:val="16"/>
          <w:lang w:val="en-US"/>
        </w:rPr>
        <w:t xml:space="preserve"> </w:t>
      </w:r>
      <w:proofErr w:type="spellStart"/>
      <w:r w:rsidRPr="00E6597C">
        <w:rPr>
          <w:rFonts w:ascii="GHEA Grapalat" w:hAnsi="GHEA Grapalat" w:cs="Sylfaen"/>
          <w:i/>
          <w:sz w:val="16"/>
          <w:szCs w:val="16"/>
          <w:lang w:val="en-US"/>
        </w:rPr>
        <w:t>հանվում</w:t>
      </w:r>
      <w:proofErr w:type="spellEnd"/>
      <w:r w:rsidRPr="00E6597C">
        <w:rPr>
          <w:rFonts w:ascii="GHEA Grapalat" w:hAnsi="GHEA Grapalat" w:cs="Sylfaen"/>
          <w:i/>
          <w:sz w:val="16"/>
          <w:szCs w:val="16"/>
          <w:lang w:val="en-US"/>
        </w:rPr>
        <w:t xml:space="preserve"> է </w:t>
      </w:r>
      <w:proofErr w:type="spellStart"/>
      <w:r w:rsidRPr="00E6597C">
        <w:rPr>
          <w:rFonts w:ascii="GHEA Grapalat" w:hAnsi="GHEA Grapalat" w:cs="Sylfaen"/>
          <w:i/>
          <w:sz w:val="16"/>
          <w:szCs w:val="16"/>
          <w:lang w:val="en-US"/>
        </w:rPr>
        <w:t>հրավերից</w:t>
      </w:r>
      <w:proofErr w:type="spellEnd"/>
      <w:r w:rsidRPr="00E6597C">
        <w:rPr>
          <w:rFonts w:ascii="GHEA Grapalat" w:hAnsi="GHEA Grapalat" w:cs="Sylfaen"/>
          <w:i/>
          <w:sz w:val="16"/>
          <w:szCs w:val="16"/>
          <w:lang w:val="en-US"/>
        </w:rPr>
        <w:t xml:space="preserve">, </w:t>
      </w:r>
      <w:proofErr w:type="spellStart"/>
      <w:r w:rsidRPr="00E6597C">
        <w:rPr>
          <w:rFonts w:ascii="GHEA Grapalat" w:hAnsi="GHEA Grapalat" w:cs="Sylfaen"/>
          <w:i/>
          <w:sz w:val="16"/>
          <w:szCs w:val="16"/>
          <w:lang w:val="en-US"/>
        </w:rPr>
        <w:t>եթե</w:t>
      </w:r>
      <w:proofErr w:type="spellEnd"/>
      <w:r w:rsidRPr="00E6597C">
        <w:rPr>
          <w:rFonts w:ascii="GHEA Grapalat" w:hAnsi="GHEA Grapalat" w:cs="Sylfaen"/>
          <w:i/>
          <w:sz w:val="16"/>
          <w:szCs w:val="16"/>
          <w:lang w:val="en-US"/>
        </w:rPr>
        <w:t>`</w:t>
      </w:r>
    </w:p>
    <w:p w14:paraId="571A1318" w14:textId="77777777" w:rsidR="000036EF" w:rsidRPr="00E6597C" w:rsidRDefault="000036EF" w:rsidP="000036EF">
      <w:pPr>
        <w:pStyle w:val="FootnoteText"/>
        <w:jc w:val="both"/>
        <w:rPr>
          <w:rFonts w:ascii="GHEA Grapalat" w:hAnsi="GHEA Grapalat" w:cs="Sylfaen"/>
          <w:i/>
          <w:sz w:val="16"/>
          <w:szCs w:val="16"/>
          <w:lang w:val="en-US"/>
        </w:rPr>
      </w:pPr>
      <w:r w:rsidRPr="00E6597C">
        <w:rPr>
          <w:rFonts w:ascii="GHEA Grapalat" w:hAnsi="GHEA Grapalat" w:cs="Sylfaen"/>
          <w:i/>
          <w:sz w:val="16"/>
          <w:szCs w:val="16"/>
          <w:lang w:val="en-US"/>
        </w:rPr>
        <w:t xml:space="preserve">- </w:t>
      </w:r>
      <w:proofErr w:type="spellStart"/>
      <w:r w:rsidRPr="00E6597C">
        <w:rPr>
          <w:rFonts w:ascii="GHEA Grapalat" w:hAnsi="GHEA Grapalat" w:cs="Sylfaen"/>
          <w:i/>
          <w:sz w:val="16"/>
          <w:szCs w:val="16"/>
          <w:lang w:val="en-US"/>
        </w:rPr>
        <w:t>ընթացակարգը</w:t>
      </w:r>
      <w:proofErr w:type="spellEnd"/>
      <w:r w:rsidRPr="00E6597C">
        <w:rPr>
          <w:rFonts w:ascii="GHEA Grapalat" w:hAnsi="GHEA Grapalat" w:cs="Sylfaen"/>
          <w:i/>
          <w:sz w:val="16"/>
          <w:szCs w:val="16"/>
          <w:lang w:val="en-US"/>
        </w:rPr>
        <w:t xml:space="preserve"> </w:t>
      </w:r>
      <w:proofErr w:type="spellStart"/>
      <w:r w:rsidRPr="00E6597C">
        <w:rPr>
          <w:rFonts w:ascii="GHEA Grapalat" w:hAnsi="GHEA Grapalat" w:cs="Sylfaen"/>
          <w:i/>
          <w:sz w:val="16"/>
          <w:szCs w:val="16"/>
          <w:lang w:val="en-US"/>
        </w:rPr>
        <w:t>կազմակերպվում</w:t>
      </w:r>
      <w:proofErr w:type="spellEnd"/>
      <w:r w:rsidRPr="00E6597C">
        <w:rPr>
          <w:rFonts w:ascii="GHEA Grapalat" w:hAnsi="GHEA Grapalat" w:cs="Sylfaen"/>
          <w:i/>
          <w:sz w:val="16"/>
          <w:szCs w:val="16"/>
          <w:lang w:val="en-US"/>
        </w:rPr>
        <w:t xml:space="preserve"> է </w:t>
      </w:r>
      <w:proofErr w:type="spellStart"/>
      <w:r w:rsidRPr="00E6597C">
        <w:rPr>
          <w:rFonts w:ascii="GHEA Grapalat" w:hAnsi="GHEA Grapalat" w:cs="Sylfaen"/>
          <w:i/>
          <w:sz w:val="16"/>
          <w:szCs w:val="16"/>
          <w:lang w:val="en-US"/>
        </w:rPr>
        <w:t>Օրենքի</w:t>
      </w:r>
      <w:proofErr w:type="spellEnd"/>
      <w:r w:rsidRPr="00E6597C">
        <w:rPr>
          <w:rFonts w:ascii="GHEA Grapalat" w:hAnsi="GHEA Grapalat" w:cs="Sylfaen"/>
          <w:i/>
          <w:sz w:val="16"/>
          <w:szCs w:val="16"/>
          <w:lang w:val="en-US"/>
        </w:rPr>
        <w:t xml:space="preserve"> 15-րդ </w:t>
      </w:r>
      <w:proofErr w:type="spellStart"/>
      <w:r w:rsidRPr="00E6597C">
        <w:rPr>
          <w:rFonts w:ascii="GHEA Grapalat" w:hAnsi="GHEA Grapalat" w:cs="Sylfaen"/>
          <w:i/>
          <w:sz w:val="16"/>
          <w:szCs w:val="16"/>
          <w:lang w:val="en-US"/>
        </w:rPr>
        <w:t>հոդվածի</w:t>
      </w:r>
      <w:proofErr w:type="spellEnd"/>
      <w:r w:rsidRPr="00E6597C">
        <w:rPr>
          <w:rFonts w:ascii="GHEA Grapalat" w:hAnsi="GHEA Grapalat" w:cs="Sylfaen"/>
          <w:i/>
          <w:sz w:val="16"/>
          <w:szCs w:val="16"/>
          <w:lang w:val="en-US"/>
        </w:rPr>
        <w:t xml:space="preserve"> 6-րդ </w:t>
      </w:r>
      <w:proofErr w:type="spellStart"/>
      <w:r w:rsidRPr="00E6597C">
        <w:rPr>
          <w:rFonts w:ascii="GHEA Grapalat" w:hAnsi="GHEA Grapalat" w:cs="Sylfaen"/>
          <w:i/>
          <w:sz w:val="16"/>
          <w:szCs w:val="16"/>
          <w:lang w:val="en-US"/>
        </w:rPr>
        <w:t>մասի</w:t>
      </w:r>
      <w:proofErr w:type="spellEnd"/>
      <w:r w:rsidRPr="00E6597C">
        <w:rPr>
          <w:rFonts w:ascii="GHEA Grapalat" w:hAnsi="GHEA Grapalat" w:cs="Sylfaen"/>
          <w:i/>
          <w:sz w:val="16"/>
          <w:szCs w:val="16"/>
          <w:lang w:val="en-US"/>
        </w:rPr>
        <w:t xml:space="preserve"> </w:t>
      </w:r>
      <w:proofErr w:type="spellStart"/>
      <w:r w:rsidRPr="00E6597C">
        <w:rPr>
          <w:rFonts w:ascii="GHEA Grapalat" w:hAnsi="GHEA Grapalat" w:cs="Sylfaen"/>
          <w:i/>
          <w:sz w:val="16"/>
          <w:szCs w:val="16"/>
          <w:lang w:val="en-US"/>
        </w:rPr>
        <w:t>հիման</w:t>
      </w:r>
      <w:proofErr w:type="spellEnd"/>
      <w:r w:rsidRPr="00E6597C">
        <w:rPr>
          <w:rFonts w:ascii="GHEA Grapalat" w:hAnsi="GHEA Grapalat" w:cs="Sylfaen"/>
          <w:i/>
          <w:sz w:val="16"/>
          <w:szCs w:val="16"/>
          <w:lang w:val="en-US"/>
        </w:rPr>
        <w:t xml:space="preserve"> </w:t>
      </w:r>
      <w:proofErr w:type="spellStart"/>
      <w:r w:rsidRPr="00E6597C">
        <w:rPr>
          <w:rFonts w:ascii="GHEA Grapalat" w:hAnsi="GHEA Grapalat" w:cs="Sylfaen"/>
          <w:i/>
          <w:sz w:val="16"/>
          <w:szCs w:val="16"/>
          <w:lang w:val="en-US"/>
        </w:rPr>
        <w:t>վրա</w:t>
      </w:r>
      <w:proofErr w:type="spellEnd"/>
      <w:r w:rsidRPr="00E6597C">
        <w:rPr>
          <w:rFonts w:ascii="GHEA Grapalat" w:hAnsi="GHEA Grapalat" w:cs="Sylfaen"/>
          <w:i/>
          <w:sz w:val="16"/>
          <w:szCs w:val="16"/>
          <w:lang w:val="en-US"/>
        </w:rPr>
        <w:t xml:space="preserve">, </w:t>
      </w:r>
      <w:proofErr w:type="spellStart"/>
      <w:r w:rsidRPr="00E6597C">
        <w:rPr>
          <w:rFonts w:ascii="GHEA Grapalat" w:hAnsi="GHEA Grapalat" w:cs="Sylfaen"/>
          <w:i/>
          <w:sz w:val="16"/>
          <w:szCs w:val="16"/>
          <w:lang w:val="en-US"/>
        </w:rPr>
        <w:t>բացառությամբ</w:t>
      </w:r>
      <w:proofErr w:type="spellEnd"/>
      <w:r w:rsidRPr="00E6597C">
        <w:rPr>
          <w:rFonts w:ascii="GHEA Grapalat" w:hAnsi="GHEA Grapalat" w:cs="Sylfaen"/>
          <w:i/>
          <w:sz w:val="16"/>
          <w:szCs w:val="16"/>
          <w:lang w:val="en-US"/>
        </w:rPr>
        <w:t xml:space="preserve"> </w:t>
      </w:r>
      <w:proofErr w:type="spellStart"/>
      <w:r w:rsidRPr="00E6597C">
        <w:rPr>
          <w:rFonts w:ascii="GHEA Grapalat" w:hAnsi="GHEA Grapalat" w:cs="Sylfaen"/>
          <w:i/>
          <w:sz w:val="16"/>
          <w:szCs w:val="16"/>
          <w:lang w:val="en-US"/>
        </w:rPr>
        <w:t>այն</w:t>
      </w:r>
      <w:proofErr w:type="spellEnd"/>
      <w:r w:rsidRPr="00E6597C">
        <w:rPr>
          <w:rFonts w:ascii="GHEA Grapalat" w:hAnsi="GHEA Grapalat" w:cs="Sylfaen"/>
          <w:i/>
          <w:sz w:val="16"/>
          <w:szCs w:val="16"/>
          <w:lang w:val="en-US"/>
        </w:rPr>
        <w:t xml:space="preserve"> </w:t>
      </w:r>
      <w:proofErr w:type="spellStart"/>
      <w:r w:rsidRPr="00E6597C">
        <w:rPr>
          <w:rFonts w:ascii="GHEA Grapalat" w:hAnsi="GHEA Grapalat" w:cs="Sylfaen"/>
          <w:i/>
          <w:sz w:val="16"/>
          <w:szCs w:val="16"/>
          <w:lang w:val="en-US"/>
        </w:rPr>
        <w:t>դեպքի</w:t>
      </w:r>
      <w:proofErr w:type="spellEnd"/>
      <w:r w:rsidRPr="00E6597C">
        <w:rPr>
          <w:rFonts w:ascii="GHEA Grapalat" w:hAnsi="GHEA Grapalat" w:cs="Sylfaen"/>
          <w:i/>
          <w:sz w:val="16"/>
          <w:szCs w:val="16"/>
          <w:lang w:val="en-US"/>
        </w:rPr>
        <w:t xml:space="preserve">, </w:t>
      </w:r>
      <w:proofErr w:type="spellStart"/>
      <w:r w:rsidRPr="00E6597C">
        <w:rPr>
          <w:rFonts w:ascii="GHEA Grapalat" w:hAnsi="GHEA Grapalat" w:cs="Sylfaen"/>
          <w:i/>
          <w:sz w:val="16"/>
          <w:szCs w:val="16"/>
          <w:lang w:val="en-US"/>
        </w:rPr>
        <w:t>երբ</w:t>
      </w:r>
      <w:proofErr w:type="spellEnd"/>
      <w:r w:rsidRPr="00E6597C">
        <w:rPr>
          <w:rFonts w:ascii="GHEA Grapalat" w:hAnsi="GHEA Grapalat" w:cs="Sylfaen"/>
          <w:i/>
          <w:sz w:val="16"/>
          <w:szCs w:val="16"/>
          <w:lang w:val="en-US"/>
        </w:rPr>
        <w:t xml:space="preserve"> </w:t>
      </w:r>
      <w:proofErr w:type="spellStart"/>
      <w:r w:rsidRPr="00E6597C">
        <w:rPr>
          <w:rFonts w:ascii="GHEA Grapalat" w:hAnsi="GHEA Grapalat" w:cs="Sylfaen"/>
          <w:i/>
          <w:sz w:val="16"/>
          <w:szCs w:val="16"/>
          <w:lang w:val="en-US"/>
        </w:rPr>
        <w:t>ընթացակարգը</w:t>
      </w:r>
      <w:proofErr w:type="spellEnd"/>
      <w:r w:rsidRPr="00E6597C">
        <w:rPr>
          <w:rFonts w:ascii="GHEA Grapalat" w:hAnsi="GHEA Grapalat" w:cs="Sylfaen"/>
          <w:i/>
          <w:sz w:val="16"/>
          <w:szCs w:val="16"/>
          <w:lang w:val="en-US"/>
        </w:rPr>
        <w:t xml:space="preserve"> </w:t>
      </w:r>
      <w:proofErr w:type="spellStart"/>
      <w:r w:rsidRPr="00E6597C">
        <w:rPr>
          <w:rFonts w:ascii="GHEA Grapalat" w:hAnsi="GHEA Grapalat" w:cs="Sylfaen"/>
          <w:i/>
          <w:sz w:val="16"/>
          <w:szCs w:val="16"/>
          <w:lang w:val="en-US"/>
        </w:rPr>
        <w:t>կազմակերպելու</w:t>
      </w:r>
      <w:proofErr w:type="spellEnd"/>
      <w:r w:rsidRPr="00E6597C">
        <w:rPr>
          <w:rFonts w:ascii="GHEA Grapalat" w:hAnsi="GHEA Grapalat" w:cs="Sylfaen"/>
          <w:i/>
          <w:sz w:val="16"/>
          <w:szCs w:val="16"/>
          <w:lang w:val="en-US"/>
        </w:rPr>
        <w:t xml:space="preserve"> </w:t>
      </w:r>
      <w:proofErr w:type="spellStart"/>
      <w:r w:rsidRPr="00E6597C">
        <w:rPr>
          <w:rFonts w:ascii="GHEA Grapalat" w:hAnsi="GHEA Grapalat" w:cs="Sylfaen"/>
          <w:i/>
          <w:sz w:val="16"/>
          <w:szCs w:val="16"/>
          <w:lang w:val="en-US"/>
        </w:rPr>
        <w:t>համար</w:t>
      </w:r>
      <w:proofErr w:type="spellEnd"/>
      <w:r w:rsidRPr="00E6597C">
        <w:rPr>
          <w:rFonts w:ascii="GHEA Grapalat" w:hAnsi="GHEA Grapalat" w:cs="Sylfaen"/>
          <w:i/>
          <w:sz w:val="16"/>
          <w:szCs w:val="16"/>
          <w:lang w:val="en-US"/>
        </w:rPr>
        <w:t xml:space="preserve"> </w:t>
      </w:r>
      <w:proofErr w:type="spellStart"/>
      <w:r w:rsidRPr="00E6597C">
        <w:rPr>
          <w:rFonts w:ascii="GHEA Grapalat" w:hAnsi="GHEA Grapalat" w:cs="Sylfaen"/>
          <w:i/>
          <w:sz w:val="16"/>
          <w:szCs w:val="16"/>
          <w:lang w:val="en-US"/>
        </w:rPr>
        <w:t>անհրաժեշտ</w:t>
      </w:r>
      <w:proofErr w:type="spellEnd"/>
      <w:r w:rsidRPr="00E6597C">
        <w:rPr>
          <w:rFonts w:ascii="GHEA Grapalat" w:hAnsi="GHEA Grapalat" w:cs="Sylfaen"/>
          <w:i/>
          <w:sz w:val="16"/>
          <w:szCs w:val="16"/>
          <w:lang w:val="en-US"/>
        </w:rPr>
        <w:t xml:space="preserve"> </w:t>
      </w:r>
      <w:proofErr w:type="spellStart"/>
      <w:r w:rsidRPr="00E6597C">
        <w:rPr>
          <w:rFonts w:ascii="GHEA Grapalat" w:hAnsi="GHEA Grapalat" w:cs="Sylfaen"/>
          <w:i/>
          <w:sz w:val="16"/>
          <w:szCs w:val="16"/>
          <w:lang w:val="en-US"/>
        </w:rPr>
        <w:t>գնման</w:t>
      </w:r>
      <w:proofErr w:type="spellEnd"/>
      <w:r w:rsidRPr="00E6597C">
        <w:rPr>
          <w:rFonts w:ascii="GHEA Grapalat" w:hAnsi="GHEA Grapalat" w:cs="Sylfaen"/>
          <w:i/>
          <w:sz w:val="16"/>
          <w:szCs w:val="16"/>
          <w:lang w:val="en-US"/>
        </w:rPr>
        <w:t xml:space="preserve"> </w:t>
      </w:r>
      <w:proofErr w:type="spellStart"/>
      <w:r w:rsidRPr="00E6597C">
        <w:rPr>
          <w:rFonts w:ascii="GHEA Grapalat" w:hAnsi="GHEA Grapalat" w:cs="Sylfaen"/>
          <w:i/>
          <w:sz w:val="16"/>
          <w:szCs w:val="16"/>
          <w:lang w:val="en-US"/>
        </w:rPr>
        <w:t>հայտը</w:t>
      </w:r>
      <w:proofErr w:type="spellEnd"/>
      <w:r w:rsidRPr="00E6597C">
        <w:rPr>
          <w:rFonts w:ascii="GHEA Grapalat" w:hAnsi="GHEA Grapalat" w:cs="Sylfaen"/>
          <w:i/>
          <w:sz w:val="16"/>
          <w:szCs w:val="16"/>
          <w:lang w:val="en-US"/>
        </w:rPr>
        <w:t xml:space="preserve"> </w:t>
      </w:r>
      <w:proofErr w:type="spellStart"/>
      <w:r w:rsidRPr="00E6597C">
        <w:rPr>
          <w:rFonts w:ascii="GHEA Grapalat" w:hAnsi="GHEA Grapalat" w:cs="Sylfaen"/>
          <w:i/>
          <w:sz w:val="16"/>
          <w:szCs w:val="16"/>
          <w:lang w:val="en-US"/>
        </w:rPr>
        <w:t>հաստատվելու</w:t>
      </w:r>
      <w:proofErr w:type="spellEnd"/>
      <w:r w:rsidRPr="00E6597C">
        <w:rPr>
          <w:rFonts w:ascii="GHEA Grapalat" w:hAnsi="GHEA Grapalat" w:cs="Sylfaen"/>
          <w:i/>
          <w:sz w:val="16"/>
          <w:szCs w:val="16"/>
          <w:lang w:val="en-US"/>
        </w:rPr>
        <w:t xml:space="preserve"> </w:t>
      </w:r>
      <w:proofErr w:type="spellStart"/>
      <w:r w:rsidRPr="00E6597C">
        <w:rPr>
          <w:rFonts w:ascii="GHEA Grapalat" w:hAnsi="GHEA Grapalat" w:cs="Sylfaen"/>
          <w:i/>
          <w:sz w:val="16"/>
          <w:szCs w:val="16"/>
          <w:lang w:val="en-US"/>
        </w:rPr>
        <w:t>օրվա</w:t>
      </w:r>
      <w:proofErr w:type="spellEnd"/>
      <w:r w:rsidRPr="00E6597C">
        <w:rPr>
          <w:rFonts w:ascii="GHEA Grapalat" w:hAnsi="GHEA Grapalat" w:cs="Sylfaen"/>
          <w:i/>
          <w:sz w:val="16"/>
          <w:szCs w:val="16"/>
          <w:lang w:val="en-US"/>
        </w:rPr>
        <w:t xml:space="preserve"> </w:t>
      </w:r>
      <w:proofErr w:type="spellStart"/>
      <w:r w:rsidRPr="00E6597C">
        <w:rPr>
          <w:rFonts w:ascii="GHEA Grapalat" w:hAnsi="GHEA Grapalat" w:cs="Sylfaen"/>
          <w:i/>
          <w:sz w:val="16"/>
          <w:szCs w:val="16"/>
          <w:lang w:val="en-US"/>
        </w:rPr>
        <w:t>դրությամբ</w:t>
      </w:r>
      <w:proofErr w:type="spellEnd"/>
      <w:r w:rsidRPr="00E6597C">
        <w:rPr>
          <w:rFonts w:ascii="GHEA Grapalat" w:hAnsi="GHEA Grapalat" w:cs="Sylfaen"/>
          <w:i/>
          <w:sz w:val="16"/>
          <w:szCs w:val="16"/>
          <w:lang w:val="en-US"/>
        </w:rPr>
        <w:t xml:space="preserve"> </w:t>
      </w:r>
      <w:proofErr w:type="spellStart"/>
      <w:r w:rsidRPr="00E6597C">
        <w:rPr>
          <w:rFonts w:ascii="GHEA Grapalat" w:hAnsi="GHEA Grapalat" w:cs="Sylfaen"/>
          <w:i/>
          <w:sz w:val="16"/>
          <w:szCs w:val="16"/>
          <w:lang w:val="en-US"/>
        </w:rPr>
        <w:t>նախատեսված</w:t>
      </w:r>
      <w:proofErr w:type="spellEnd"/>
      <w:r w:rsidRPr="00E6597C">
        <w:rPr>
          <w:rFonts w:ascii="GHEA Grapalat" w:hAnsi="GHEA Grapalat" w:cs="Sylfaen"/>
          <w:i/>
          <w:sz w:val="16"/>
          <w:szCs w:val="16"/>
          <w:lang w:val="en-US"/>
        </w:rPr>
        <w:t xml:space="preserve"> </w:t>
      </w:r>
      <w:proofErr w:type="spellStart"/>
      <w:r w:rsidRPr="00E6597C">
        <w:rPr>
          <w:rFonts w:ascii="GHEA Grapalat" w:hAnsi="GHEA Grapalat" w:cs="Sylfaen"/>
          <w:i/>
          <w:sz w:val="16"/>
          <w:szCs w:val="16"/>
          <w:lang w:val="en-US"/>
        </w:rPr>
        <w:t>ֆինանսական</w:t>
      </w:r>
      <w:proofErr w:type="spellEnd"/>
      <w:r w:rsidRPr="00E6597C">
        <w:rPr>
          <w:rFonts w:ascii="GHEA Grapalat" w:hAnsi="GHEA Grapalat" w:cs="Sylfaen"/>
          <w:i/>
          <w:sz w:val="16"/>
          <w:szCs w:val="16"/>
          <w:lang w:val="en-US"/>
        </w:rPr>
        <w:t xml:space="preserve"> </w:t>
      </w:r>
      <w:proofErr w:type="spellStart"/>
      <w:r w:rsidRPr="00E6597C">
        <w:rPr>
          <w:rFonts w:ascii="GHEA Grapalat" w:hAnsi="GHEA Grapalat" w:cs="Sylfaen"/>
          <w:i/>
          <w:sz w:val="16"/>
          <w:szCs w:val="16"/>
          <w:lang w:val="en-US"/>
        </w:rPr>
        <w:t>միջոցների</w:t>
      </w:r>
      <w:proofErr w:type="spellEnd"/>
      <w:r w:rsidRPr="00E6597C">
        <w:rPr>
          <w:rFonts w:ascii="GHEA Grapalat" w:hAnsi="GHEA Grapalat" w:cs="Sylfaen"/>
          <w:i/>
          <w:sz w:val="16"/>
          <w:szCs w:val="16"/>
          <w:lang w:val="en-US"/>
        </w:rPr>
        <w:t xml:space="preserve"> </w:t>
      </w:r>
      <w:proofErr w:type="spellStart"/>
      <w:r w:rsidRPr="00E6597C">
        <w:rPr>
          <w:rFonts w:ascii="GHEA Grapalat" w:hAnsi="GHEA Grapalat" w:cs="Sylfaen"/>
          <w:i/>
          <w:sz w:val="16"/>
          <w:szCs w:val="16"/>
          <w:lang w:val="en-US"/>
        </w:rPr>
        <w:t>չափը</w:t>
      </w:r>
      <w:proofErr w:type="spellEnd"/>
      <w:r w:rsidRPr="00E6597C">
        <w:rPr>
          <w:rFonts w:ascii="GHEA Grapalat" w:hAnsi="GHEA Grapalat" w:cs="Sylfaen"/>
          <w:i/>
          <w:sz w:val="16"/>
          <w:szCs w:val="16"/>
          <w:lang w:val="en-US"/>
        </w:rPr>
        <w:t xml:space="preserve"> </w:t>
      </w:r>
      <w:proofErr w:type="spellStart"/>
      <w:r w:rsidRPr="00E6597C">
        <w:rPr>
          <w:rFonts w:ascii="GHEA Grapalat" w:hAnsi="GHEA Grapalat" w:cs="Sylfaen"/>
          <w:i/>
          <w:sz w:val="16"/>
          <w:szCs w:val="16"/>
          <w:lang w:val="en-US"/>
        </w:rPr>
        <w:t>գերազանցում</w:t>
      </w:r>
      <w:proofErr w:type="spellEnd"/>
      <w:r w:rsidRPr="00E6597C">
        <w:rPr>
          <w:rFonts w:ascii="GHEA Grapalat" w:hAnsi="GHEA Grapalat" w:cs="Sylfaen"/>
          <w:i/>
          <w:sz w:val="16"/>
          <w:szCs w:val="16"/>
          <w:lang w:val="en-US"/>
        </w:rPr>
        <w:t xml:space="preserve"> է </w:t>
      </w:r>
      <w:r>
        <w:rPr>
          <w:rFonts w:ascii="GHEA Grapalat" w:hAnsi="GHEA Grapalat" w:cs="Sylfaen"/>
          <w:i/>
          <w:sz w:val="16"/>
          <w:szCs w:val="16"/>
          <w:lang w:val="hy-AM"/>
        </w:rPr>
        <w:t>25</w:t>
      </w:r>
      <w:r w:rsidRPr="00E6597C">
        <w:rPr>
          <w:rFonts w:ascii="GHEA Grapalat" w:hAnsi="GHEA Grapalat" w:cs="Sylfaen"/>
          <w:i/>
          <w:sz w:val="16"/>
          <w:szCs w:val="16"/>
          <w:lang w:val="en-US"/>
        </w:rPr>
        <w:t xml:space="preserve"> </w:t>
      </w:r>
      <w:proofErr w:type="spellStart"/>
      <w:r w:rsidRPr="00E6597C">
        <w:rPr>
          <w:rFonts w:ascii="GHEA Grapalat" w:hAnsi="GHEA Grapalat" w:cs="Sylfaen"/>
          <w:i/>
          <w:sz w:val="16"/>
          <w:szCs w:val="16"/>
          <w:lang w:val="en-US"/>
        </w:rPr>
        <w:t>մլն</w:t>
      </w:r>
      <w:proofErr w:type="spellEnd"/>
      <w:r w:rsidRPr="00E6597C">
        <w:rPr>
          <w:rFonts w:ascii="GHEA Grapalat" w:hAnsi="GHEA Grapalat" w:cs="Sylfaen"/>
          <w:i/>
          <w:sz w:val="16"/>
          <w:szCs w:val="16"/>
          <w:lang w:val="en-US"/>
        </w:rPr>
        <w:t xml:space="preserve">. ՀՀ </w:t>
      </w:r>
      <w:proofErr w:type="spellStart"/>
      <w:r w:rsidRPr="00E6597C">
        <w:rPr>
          <w:rFonts w:ascii="GHEA Grapalat" w:hAnsi="GHEA Grapalat" w:cs="Sylfaen"/>
          <w:i/>
          <w:sz w:val="16"/>
          <w:szCs w:val="16"/>
          <w:lang w:val="en-US"/>
        </w:rPr>
        <w:t>դրամը</w:t>
      </w:r>
      <w:proofErr w:type="spellEnd"/>
      <w:r w:rsidRPr="00E6597C">
        <w:rPr>
          <w:rFonts w:ascii="GHEA Grapalat" w:hAnsi="GHEA Grapalat" w:cs="Sylfaen"/>
          <w:i/>
          <w:sz w:val="16"/>
          <w:szCs w:val="16"/>
          <w:lang w:val="en-US"/>
        </w:rPr>
        <w:t xml:space="preserve"> և </w:t>
      </w:r>
      <w:proofErr w:type="spellStart"/>
      <w:r w:rsidRPr="00E6597C">
        <w:rPr>
          <w:rFonts w:ascii="GHEA Grapalat" w:hAnsi="GHEA Grapalat" w:cs="Sylfaen"/>
          <w:i/>
          <w:sz w:val="16"/>
          <w:szCs w:val="16"/>
          <w:lang w:val="en-US"/>
        </w:rPr>
        <w:t>կնքվելիք</w:t>
      </w:r>
      <w:proofErr w:type="spellEnd"/>
      <w:r w:rsidRPr="00E6597C">
        <w:rPr>
          <w:rFonts w:ascii="GHEA Grapalat" w:hAnsi="GHEA Grapalat" w:cs="Sylfaen"/>
          <w:i/>
          <w:sz w:val="16"/>
          <w:szCs w:val="16"/>
          <w:lang w:val="en-US"/>
        </w:rPr>
        <w:t xml:space="preserve"> </w:t>
      </w:r>
      <w:proofErr w:type="spellStart"/>
      <w:r w:rsidRPr="00E6597C">
        <w:rPr>
          <w:rFonts w:ascii="GHEA Grapalat" w:hAnsi="GHEA Grapalat" w:cs="Sylfaen"/>
          <w:i/>
          <w:sz w:val="16"/>
          <w:szCs w:val="16"/>
          <w:lang w:val="en-US"/>
        </w:rPr>
        <w:t>պայմանագրի</w:t>
      </w:r>
      <w:proofErr w:type="spellEnd"/>
      <w:r w:rsidRPr="00E6597C">
        <w:rPr>
          <w:rFonts w:ascii="GHEA Grapalat" w:hAnsi="GHEA Grapalat" w:cs="Sylfaen"/>
          <w:i/>
          <w:sz w:val="16"/>
          <w:szCs w:val="16"/>
          <w:lang w:val="en-US"/>
        </w:rPr>
        <w:t xml:space="preserve"> </w:t>
      </w:r>
      <w:proofErr w:type="spellStart"/>
      <w:r w:rsidRPr="00E6597C">
        <w:rPr>
          <w:rFonts w:ascii="GHEA Grapalat" w:hAnsi="GHEA Grapalat" w:cs="Sylfaen"/>
          <w:i/>
          <w:sz w:val="16"/>
          <w:szCs w:val="16"/>
          <w:lang w:val="en-US"/>
        </w:rPr>
        <w:t>ամբողջական</w:t>
      </w:r>
      <w:proofErr w:type="spellEnd"/>
      <w:r w:rsidRPr="00E6597C">
        <w:rPr>
          <w:rFonts w:ascii="GHEA Grapalat" w:hAnsi="GHEA Grapalat" w:cs="Sylfaen"/>
          <w:i/>
          <w:sz w:val="16"/>
          <w:szCs w:val="16"/>
          <w:lang w:val="en-US"/>
        </w:rPr>
        <w:t xml:space="preserve"> </w:t>
      </w:r>
      <w:proofErr w:type="spellStart"/>
      <w:r w:rsidRPr="00E6597C">
        <w:rPr>
          <w:rFonts w:ascii="GHEA Grapalat" w:hAnsi="GHEA Grapalat" w:cs="Sylfaen"/>
          <w:i/>
          <w:sz w:val="16"/>
          <w:szCs w:val="16"/>
          <w:lang w:val="en-US"/>
        </w:rPr>
        <w:t>կատարման</w:t>
      </w:r>
      <w:proofErr w:type="spellEnd"/>
      <w:r w:rsidRPr="00E6597C">
        <w:rPr>
          <w:rFonts w:ascii="GHEA Grapalat" w:hAnsi="GHEA Grapalat" w:cs="Sylfaen"/>
          <w:i/>
          <w:sz w:val="16"/>
          <w:szCs w:val="16"/>
          <w:lang w:val="en-US"/>
        </w:rPr>
        <w:t xml:space="preserve"> </w:t>
      </w:r>
      <w:proofErr w:type="spellStart"/>
      <w:r w:rsidRPr="00E6597C">
        <w:rPr>
          <w:rFonts w:ascii="GHEA Grapalat" w:hAnsi="GHEA Grapalat" w:cs="Sylfaen"/>
          <w:i/>
          <w:sz w:val="16"/>
          <w:szCs w:val="16"/>
          <w:lang w:val="en-US"/>
        </w:rPr>
        <w:t>համար</w:t>
      </w:r>
      <w:proofErr w:type="spellEnd"/>
      <w:r w:rsidRPr="00E6597C">
        <w:rPr>
          <w:rFonts w:ascii="GHEA Grapalat" w:hAnsi="GHEA Grapalat" w:cs="Sylfaen"/>
          <w:i/>
          <w:sz w:val="16"/>
          <w:szCs w:val="16"/>
          <w:lang w:val="en-US"/>
        </w:rPr>
        <w:t xml:space="preserve"> </w:t>
      </w:r>
      <w:proofErr w:type="spellStart"/>
      <w:r w:rsidRPr="00E6597C">
        <w:rPr>
          <w:rFonts w:ascii="GHEA Grapalat" w:hAnsi="GHEA Grapalat" w:cs="Sylfaen"/>
          <w:i/>
          <w:sz w:val="16"/>
          <w:szCs w:val="16"/>
          <w:lang w:val="en-US"/>
        </w:rPr>
        <w:t>հետագայում</w:t>
      </w:r>
      <w:proofErr w:type="spellEnd"/>
      <w:r w:rsidRPr="00E6597C">
        <w:rPr>
          <w:rFonts w:ascii="GHEA Grapalat" w:hAnsi="GHEA Grapalat" w:cs="Sylfaen"/>
          <w:i/>
          <w:sz w:val="16"/>
          <w:szCs w:val="16"/>
          <w:lang w:val="en-US"/>
        </w:rPr>
        <w:t xml:space="preserve"> </w:t>
      </w:r>
      <w:proofErr w:type="spellStart"/>
      <w:r w:rsidRPr="00E6597C">
        <w:rPr>
          <w:rFonts w:ascii="GHEA Grapalat" w:hAnsi="GHEA Grapalat" w:cs="Sylfaen"/>
          <w:i/>
          <w:sz w:val="16"/>
          <w:szCs w:val="16"/>
          <w:lang w:val="en-US"/>
        </w:rPr>
        <w:t>ևս</w:t>
      </w:r>
      <w:proofErr w:type="spellEnd"/>
      <w:r w:rsidRPr="00E6597C">
        <w:rPr>
          <w:rFonts w:ascii="GHEA Grapalat" w:hAnsi="GHEA Grapalat" w:cs="Sylfaen"/>
          <w:i/>
          <w:sz w:val="16"/>
          <w:szCs w:val="16"/>
          <w:lang w:val="en-US"/>
        </w:rPr>
        <w:t xml:space="preserve"> </w:t>
      </w:r>
      <w:proofErr w:type="spellStart"/>
      <w:r w:rsidRPr="00E6597C">
        <w:rPr>
          <w:rFonts w:ascii="GHEA Grapalat" w:hAnsi="GHEA Grapalat" w:cs="Sylfaen"/>
          <w:i/>
          <w:sz w:val="16"/>
          <w:szCs w:val="16"/>
          <w:lang w:val="en-US"/>
        </w:rPr>
        <w:t>պահանջվելու</w:t>
      </w:r>
      <w:proofErr w:type="spellEnd"/>
      <w:r w:rsidRPr="00E6597C">
        <w:rPr>
          <w:rFonts w:ascii="GHEA Grapalat" w:hAnsi="GHEA Grapalat" w:cs="Sylfaen"/>
          <w:i/>
          <w:sz w:val="16"/>
          <w:szCs w:val="16"/>
          <w:lang w:val="en-US"/>
        </w:rPr>
        <w:t xml:space="preserve"> </w:t>
      </w:r>
      <w:proofErr w:type="spellStart"/>
      <w:r w:rsidRPr="00E6597C">
        <w:rPr>
          <w:rFonts w:ascii="GHEA Grapalat" w:hAnsi="GHEA Grapalat" w:cs="Sylfaen"/>
          <w:i/>
          <w:sz w:val="16"/>
          <w:szCs w:val="16"/>
          <w:lang w:val="en-US"/>
        </w:rPr>
        <w:t>են</w:t>
      </w:r>
      <w:proofErr w:type="spellEnd"/>
      <w:r w:rsidRPr="00E6597C">
        <w:rPr>
          <w:rFonts w:ascii="GHEA Grapalat" w:hAnsi="GHEA Grapalat" w:cs="Sylfaen"/>
          <w:i/>
          <w:sz w:val="16"/>
          <w:szCs w:val="16"/>
          <w:lang w:val="en-US"/>
        </w:rPr>
        <w:t xml:space="preserve"> </w:t>
      </w:r>
      <w:proofErr w:type="spellStart"/>
      <w:r w:rsidRPr="00E6597C">
        <w:rPr>
          <w:rFonts w:ascii="GHEA Grapalat" w:hAnsi="GHEA Grapalat" w:cs="Sylfaen"/>
          <w:i/>
          <w:sz w:val="16"/>
          <w:szCs w:val="16"/>
          <w:lang w:val="en-US"/>
        </w:rPr>
        <w:t>ֆինանսական</w:t>
      </w:r>
      <w:proofErr w:type="spellEnd"/>
      <w:r w:rsidRPr="00E6597C">
        <w:rPr>
          <w:rFonts w:ascii="GHEA Grapalat" w:hAnsi="GHEA Grapalat" w:cs="Sylfaen"/>
          <w:i/>
          <w:sz w:val="16"/>
          <w:szCs w:val="16"/>
          <w:lang w:val="en-US"/>
        </w:rPr>
        <w:t xml:space="preserve"> </w:t>
      </w:r>
      <w:proofErr w:type="spellStart"/>
      <w:r w:rsidRPr="00E6597C">
        <w:rPr>
          <w:rFonts w:ascii="GHEA Grapalat" w:hAnsi="GHEA Grapalat" w:cs="Sylfaen"/>
          <w:i/>
          <w:sz w:val="16"/>
          <w:szCs w:val="16"/>
          <w:lang w:val="en-US"/>
        </w:rPr>
        <w:t>միջոցներ</w:t>
      </w:r>
      <w:proofErr w:type="spellEnd"/>
      <w:r w:rsidRPr="00E6597C">
        <w:rPr>
          <w:rFonts w:ascii="GHEA Grapalat" w:hAnsi="GHEA Grapalat" w:cs="Sylfaen"/>
          <w:i/>
          <w:sz w:val="16"/>
          <w:szCs w:val="16"/>
          <w:lang w:val="en-US"/>
        </w:rPr>
        <w:t>.</w:t>
      </w:r>
    </w:p>
    <w:p w14:paraId="1E5B6B18" w14:textId="6FE3A993" w:rsidR="000036EF" w:rsidRPr="003053EF" w:rsidRDefault="000036EF" w:rsidP="000036EF">
      <w:pPr>
        <w:pStyle w:val="FootnoteText"/>
        <w:jc w:val="both"/>
        <w:rPr>
          <w:lang w:val="en-US"/>
        </w:rPr>
      </w:pPr>
    </w:p>
  </w:footnote>
  <w:footnote w:id="4">
    <w:p w14:paraId="3428365C" w14:textId="77777777" w:rsidR="000036EF" w:rsidRDefault="000036EF" w:rsidP="000036EF">
      <w:pPr>
        <w:pStyle w:val="FootnoteText"/>
        <w:jc w:val="both"/>
        <w:rPr>
          <w:rFonts w:ascii="GHEA Grapalat" w:hAnsi="GHEA Grapalat" w:cs="Sylfaen"/>
          <w:i/>
          <w:sz w:val="16"/>
          <w:szCs w:val="16"/>
          <w:lang w:val="en-US"/>
        </w:rPr>
      </w:pPr>
      <w:r w:rsidRPr="00BC42E1">
        <w:rPr>
          <w:color w:val="000000"/>
          <w:vertAlign w:val="superscript"/>
          <w:lang w:val="en-US"/>
        </w:rPr>
        <w:t>7</w:t>
      </w:r>
      <w:r w:rsidRPr="00CC3A77">
        <w:rPr>
          <w:rStyle w:val="FootnoteReference"/>
          <w:color w:val="FFFFFF"/>
        </w:rPr>
        <w:footnoteRef/>
      </w:r>
      <w:r w:rsidRPr="00CC3A77">
        <w:rPr>
          <w:color w:val="FFFFFF"/>
        </w:rPr>
        <w:t xml:space="preserve"> </w:t>
      </w:r>
      <w:proofErr w:type="spellStart"/>
      <w:r>
        <w:rPr>
          <w:rFonts w:ascii="GHEA Grapalat" w:hAnsi="GHEA Grapalat" w:cs="Sylfaen"/>
          <w:i/>
          <w:sz w:val="16"/>
          <w:szCs w:val="16"/>
          <w:lang w:val="en-US"/>
        </w:rPr>
        <w:t>Ենթակետը</w:t>
      </w:r>
      <w:proofErr w:type="spellEnd"/>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հանվում</w:t>
      </w:r>
      <w:proofErr w:type="spellEnd"/>
      <w:r>
        <w:rPr>
          <w:rFonts w:ascii="GHEA Grapalat" w:hAnsi="GHEA Grapalat" w:cs="Sylfaen"/>
          <w:i/>
          <w:sz w:val="16"/>
          <w:szCs w:val="16"/>
          <w:lang w:val="en-US"/>
        </w:rPr>
        <w:t xml:space="preserve"> է, </w:t>
      </w:r>
      <w:proofErr w:type="spellStart"/>
      <w:r>
        <w:rPr>
          <w:rFonts w:ascii="GHEA Grapalat" w:hAnsi="GHEA Grapalat" w:cs="Sylfaen"/>
          <w:i/>
          <w:sz w:val="16"/>
          <w:szCs w:val="16"/>
          <w:lang w:val="en-US"/>
        </w:rPr>
        <w:t>ե</w:t>
      </w:r>
      <w:r w:rsidRPr="003053EF">
        <w:rPr>
          <w:rFonts w:ascii="GHEA Grapalat" w:hAnsi="GHEA Grapalat" w:cs="Sylfaen"/>
          <w:i/>
          <w:sz w:val="16"/>
          <w:szCs w:val="16"/>
          <w:lang w:val="en-US"/>
        </w:rPr>
        <w:t>թե</w:t>
      </w:r>
      <w:proofErr w:type="spellEnd"/>
      <w:r w:rsidRPr="003053EF">
        <w:rPr>
          <w:rFonts w:ascii="GHEA Grapalat" w:hAnsi="GHEA Grapalat" w:cs="Sylfaen"/>
          <w:i/>
          <w:sz w:val="16"/>
          <w:szCs w:val="16"/>
          <w:lang w:val="en-US"/>
        </w:rPr>
        <w:t xml:space="preserve"> </w:t>
      </w:r>
      <w:proofErr w:type="spellStart"/>
      <w:r w:rsidRPr="003053EF">
        <w:rPr>
          <w:rFonts w:ascii="GHEA Grapalat" w:hAnsi="GHEA Grapalat" w:cs="Sylfaen"/>
          <w:i/>
          <w:sz w:val="16"/>
          <w:szCs w:val="16"/>
          <w:lang w:val="en-US"/>
        </w:rPr>
        <w:t>հայտի</w:t>
      </w:r>
      <w:proofErr w:type="spellEnd"/>
      <w:r w:rsidRPr="003053EF">
        <w:rPr>
          <w:rFonts w:ascii="GHEA Grapalat" w:hAnsi="GHEA Grapalat" w:cs="Sylfaen"/>
          <w:i/>
          <w:sz w:val="16"/>
          <w:szCs w:val="16"/>
          <w:lang w:val="en-US"/>
        </w:rPr>
        <w:t xml:space="preserve"> </w:t>
      </w:r>
      <w:proofErr w:type="spellStart"/>
      <w:r w:rsidRPr="003053EF">
        <w:rPr>
          <w:rFonts w:ascii="GHEA Grapalat" w:hAnsi="GHEA Grapalat" w:cs="Sylfaen"/>
          <w:i/>
          <w:sz w:val="16"/>
          <w:szCs w:val="16"/>
          <w:lang w:val="en-US"/>
        </w:rPr>
        <w:t>ապահով</w:t>
      </w:r>
      <w:r>
        <w:rPr>
          <w:rFonts w:ascii="GHEA Grapalat" w:hAnsi="GHEA Grapalat" w:cs="Sylfaen"/>
          <w:i/>
          <w:sz w:val="16"/>
          <w:szCs w:val="16"/>
          <w:lang w:val="en-US"/>
        </w:rPr>
        <w:t>ման</w:t>
      </w:r>
      <w:proofErr w:type="spellEnd"/>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պահանջ</w:t>
      </w:r>
      <w:proofErr w:type="spellEnd"/>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սահմանված</w:t>
      </w:r>
      <w:proofErr w:type="spellEnd"/>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չէ</w:t>
      </w:r>
      <w:proofErr w:type="spellEnd"/>
      <w:r w:rsidRPr="003053EF">
        <w:rPr>
          <w:rFonts w:ascii="GHEA Grapalat" w:hAnsi="GHEA Grapalat" w:cs="Sylfaen"/>
          <w:i/>
          <w:sz w:val="16"/>
          <w:szCs w:val="16"/>
          <w:lang w:val="en-US"/>
        </w:rPr>
        <w:t>:</w:t>
      </w:r>
    </w:p>
    <w:p w14:paraId="05BA3B92" w14:textId="77777777" w:rsidR="000036EF" w:rsidRPr="00EC6281" w:rsidRDefault="000036EF" w:rsidP="000036EF">
      <w:pPr>
        <w:pStyle w:val="FootnoteText"/>
        <w:jc w:val="both"/>
        <w:rPr>
          <w:lang w:val="en-US"/>
        </w:rPr>
      </w:pPr>
      <w:r w:rsidRPr="00E6597C">
        <w:rPr>
          <w:rFonts w:ascii="GHEA Grapalat" w:hAnsi="GHEA Grapalat" w:cs="Sylfaen"/>
          <w:i/>
          <w:sz w:val="16"/>
          <w:szCs w:val="16"/>
          <w:vertAlign w:val="superscript"/>
          <w:lang w:val="en-US"/>
        </w:rPr>
        <w:t xml:space="preserve">8 </w:t>
      </w:r>
      <w:proofErr w:type="spellStart"/>
      <w:r w:rsidRPr="00E6597C">
        <w:rPr>
          <w:rFonts w:ascii="GHEA Grapalat" w:hAnsi="GHEA Grapalat" w:cs="Sylfaen"/>
          <w:i/>
          <w:sz w:val="16"/>
          <w:szCs w:val="16"/>
          <w:lang w:val="en-US"/>
        </w:rPr>
        <w:t>Ենթակետը</w:t>
      </w:r>
      <w:proofErr w:type="spellEnd"/>
      <w:r w:rsidRPr="00E6597C">
        <w:rPr>
          <w:rFonts w:ascii="GHEA Grapalat" w:hAnsi="GHEA Grapalat" w:cs="Sylfaen"/>
          <w:i/>
          <w:sz w:val="16"/>
          <w:szCs w:val="16"/>
          <w:lang w:val="en-US"/>
        </w:rPr>
        <w:t xml:space="preserve"> </w:t>
      </w:r>
      <w:proofErr w:type="spellStart"/>
      <w:r w:rsidRPr="00E6597C">
        <w:rPr>
          <w:rFonts w:ascii="GHEA Grapalat" w:hAnsi="GHEA Grapalat" w:cs="Sylfaen"/>
          <w:i/>
          <w:sz w:val="16"/>
          <w:szCs w:val="16"/>
          <w:lang w:val="en-US"/>
        </w:rPr>
        <w:t>հանվում</w:t>
      </w:r>
      <w:proofErr w:type="spellEnd"/>
      <w:r w:rsidRPr="00E6597C">
        <w:rPr>
          <w:rFonts w:ascii="GHEA Grapalat" w:hAnsi="GHEA Grapalat" w:cs="Sylfaen"/>
          <w:i/>
          <w:sz w:val="16"/>
          <w:szCs w:val="16"/>
          <w:lang w:val="en-US"/>
        </w:rPr>
        <w:t xml:space="preserve"> է, </w:t>
      </w:r>
      <w:proofErr w:type="spellStart"/>
      <w:r w:rsidRPr="00E6597C">
        <w:rPr>
          <w:rFonts w:ascii="GHEA Grapalat" w:hAnsi="GHEA Grapalat" w:cs="Sylfaen"/>
          <w:i/>
          <w:sz w:val="16"/>
          <w:szCs w:val="16"/>
          <w:lang w:val="en-US"/>
        </w:rPr>
        <w:t>եթե</w:t>
      </w:r>
      <w:proofErr w:type="spellEnd"/>
      <w:r w:rsidRPr="00E6597C">
        <w:rPr>
          <w:rFonts w:ascii="GHEA Grapalat" w:hAnsi="GHEA Grapalat" w:cs="Sylfaen"/>
          <w:i/>
          <w:sz w:val="16"/>
          <w:szCs w:val="16"/>
          <w:lang w:val="en-US"/>
        </w:rPr>
        <w:t xml:space="preserve"> </w:t>
      </w:r>
      <w:proofErr w:type="spellStart"/>
      <w:r w:rsidRPr="00E6597C">
        <w:rPr>
          <w:rFonts w:ascii="GHEA Grapalat" w:hAnsi="GHEA Grapalat" w:cs="Sylfaen"/>
          <w:i/>
          <w:sz w:val="16"/>
          <w:szCs w:val="16"/>
          <w:lang w:val="en-US"/>
        </w:rPr>
        <w:t>գնման</w:t>
      </w:r>
      <w:proofErr w:type="spellEnd"/>
      <w:r w:rsidRPr="00E6597C">
        <w:rPr>
          <w:rFonts w:ascii="GHEA Grapalat" w:hAnsi="GHEA Grapalat" w:cs="Sylfaen"/>
          <w:i/>
          <w:sz w:val="16"/>
          <w:szCs w:val="16"/>
          <w:lang w:val="en-US"/>
        </w:rPr>
        <w:t xml:space="preserve"> </w:t>
      </w:r>
      <w:proofErr w:type="spellStart"/>
      <w:r w:rsidRPr="00E6597C">
        <w:rPr>
          <w:rFonts w:ascii="GHEA Grapalat" w:hAnsi="GHEA Grapalat" w:cs="Sylfaen"/>
          <w:i/>
          <w:sz w:val="16"/>
          <w:szCs w:val="16"/>
          <w:lang w:val="en-US"/>
        </w:rPr>
        <w:t>առարկան</w:t>
      </w:r>
      <w:proofErr w:type="spellEnd"/>
      <w:r w:rsidRPr="00E6597C">
        <w:rPr>
          <w:rFonts w:ascii="GHEA Grapalat" w:hAnsi="GHEA Grapalat" w:cs="Sylfaen"/>
          <w:i/>
          <w:sz w:val="16"/>
          <w:szCs w:val="16"/>
          <w:lang w:val="en-US"/>
        </w:rPr>
        <w:t xml:space="preserve"> </w:t>
      </w:r>
      <w:proofErr w:type="spellStart"/>
      <w:r w:rsidRPr="00E6597C">
        <w:rPr>
          <w:rFonts w:ascii="GHEA Grapalat" w:hAnsi="GHEA Grapalat" w:cs="Sylfaen"/>
          <w:i/>
          <w:sz w:val="16"/>
          <w:szCs w:val="16"/>
          <w:lang w:val="en-US"/>
        </w:rPr>
        <w:t>չի</w:t>
      </w:r>
      <w:proofErr w:type="spellEnd"/>
      <w:r w:rsidRPr="00E6597C">
        <w:rPr>
          <w:rFonts w:ascii="GHEA Grapalat" w:hAnsi="GHEA Grapalat" w:cs="Sylfaen"/>
          <w:i/>
          <w:sz w:val="16"/>
          <w:szCs w:val="16"/>
          <w:lang w:val="en-US"/>
        </w:rPr>
        <w:t xml:space="preserve"> </w:t>
      </w:r>
      <w:proofErr w:type="spellStart"/>
      <w:r w:rsidRPr="00E6597C">
        <w:rPr>
          <w:rFonts w:ascii="GHEA Grapalat" w:hAnsi="GHEA Grapalat" w:cs="Sylfaen"/>
          <w:i/>
          <w:sz w:val="16"/>
          <w:szCs w:val="16"/>
          <w:lang w:val="en-US"/>
        </w:rPr>
        <w:t>հանդիսանում</w:t>
      </w:r>
      <w:proofErr w:type="spellEnd"/>
      <w:r w:rsidRPr="00E6597C">
        <w:rPr>
          <w:rFonts w:ascii="GHEA Grapalat" w:hAnsi="GHEA Grapalat" w:cs="Sylfaen"/>
          <w:i/>
          <w:sz w:val="16"/>
          <w:szCs w:val="16"/>
          <w:lang w:val="en-US"/>
        </w:rPr>
        <w:t xml:space="preserve"> </w:t>
      </w:r>
      <w:proofErr w:type="spellStart"/>
      <w:r w:rsidRPr="00E6597C">
        <w:rPr>
          <w:rFonts w:ascii="GHEA Grapalat" w:hAnsi="GHEA Grapalat" w:cs="Sylfaen"/>
          <w:i/>
          <w:sz w:val="16"/>
          <w:szCs w:val="16"/>
          <w:lang w:val="en-US"/>
        </w:rPr>
        <w:t>շինարարական</w:t>
      </w:r>
      <w:proofErr w:type="spellEnd"/>
      <w:r w:rsidRPr="00E6597C">
        <w:rPr>
          <w:rFonts w:ascii="GHEA Grapalat" w:hAnsi="GHEA Grapalat" w:cs="Sylfaen"/>
          <w:i/>
          <w:sz w:val="16"/>
          <w:szCs w:val="16"/>
          <w:lang w:val="en-US"/>
        </w:rPr>
        <w:t xml:space="preserve"> </w:t>
      </w:r>
      <w:proofErr w:type="spellStart"/>
      <w:r w:rsidRPr="00E6597C">
        <w:rPr>
          <w:rFonts w:ascii="GHEA Grapalat" w:hAnsi="GHEA Grapalat" w:cs="Sylfaen"/>
          <w:i/>
          <w:sz w:val="16"/>
          <w:szCs w:val="16"/>
          <w:lang w:val="en-US"/>
        </w:rPr>
        <w:t>աշխատանք</w:t>
      </w:r>
      <w:proofErr w:type="spellEnd"/>
    </w:p>
  </w:footnote>
  <w:footnote w:id="5">
    <w:p w14:paraId="548C02D7" w14:textId="77777777" w:rsidR="000036EF" w:rsidRPr="00D17258" w:rsidRDefault="000036EF" w:rsidP="000036EF">
      <w:pPr>
        <w:pStyle w:val="FootnoteText"/>
        <w:jc w:val="both"/>
        <w:rPr>
          <w:rFonts w:ascii="GHEA Grapalat" w:hAnsi="GHEA Grapalat"/>
          <w:sz w:val="16"/>
          <w:szCs w:val="16"/>
          <w:lang w:val="en-US"/>
        </w:rPr>
      </w:pPr>
      <w:r w:rsidRPr="00CC3A77">
        <w:rPr>
          <w:rStyle w:val="FootnoteReference"/>
          <w:rFonts w:ascii="GHEA Grapalat" w:hAnsi="GHEA Grapalat"/>
          <w:color w:val="FFFFFF"/>
          <w:sz w:val="16"/>
          <w:szCs w:val="16"/>
        </w:rPr>
        <w:footnoteRef/>
      </w:r>
      <w:r w:rsidRPr="003053EF">
        <w:rPr>
          <w:rFonts w:ascii="GHEA Grapalat" w:hAnsi="GHEA Grapalat"/>
          <w:sz w:val="16"/>
          <w:szCs w:val="16"/>
        </w:rPr>
        <w:t xml:space="preserve"> </w:t>
      </w:r>
      <w:r>
        <w:rPr>
          <w:rFonts w:ascii="GHEA Grapalat" w:hAnsi="GHEA Grapalat"/>
          <w:sz w:val="16"/>
          <w:szCs w:val="16"/>
          <w:vertAlign w:val="superscript"/>
          <w:lang w:val="en-US"/>
        </w:rPr>
        <w:t xml:space="preserve">9 </w:t>
      </w:r>
      <w:proofErr w:type="spellStart"/>
      <w:r w:rsidRPr="003053EF">
        <w:rPr>
          <w:rFonts w:ascii="GHEA Grapalat" w:hAnsi="GHEA Grapalat" w:cs="Sylfaen"/>
          <w:i/>
          <w:sz w:val="16"/>
          <w:szCs w:val="16"/>
        </w:rPr>
        <w:t>Սույն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lang w:val="en-US"/>
        </w:rPr>
        <w:t>կետ</w:t>
      </w:r>
      <w:proofErr w:type="spellEnd"/>
      <w:r w:rsidRPr="003053EF">
        <w:rPr>
          <w:rFonts w:ascii="GHEA Grapalat" w:hAnsi="GHEA Grapalat" w:cs="Sylfaen"/>
          <w:i/>
          <w:sz w:val="16"/>
          <w:szCs w:val="16"/>
        </w:rPr>
        <w:t xml:space="preserve">ը </w:t>
      </w:r>
      <w:proofErr w:type="spellStart"/>
      <w:r w:rsidRPr="003053EF">
        <w:rPr>
          <w:rFonts w:ascii="GHEA Grapalat" w:hAnsi="GHEA Grapalat" w:cs="Sylfaen"/>
          <w:i/>
          <w:sz w:val="16"/>
          <w:szCs w:val="16"/>
        </w:rPr>
        <w:t>հրավերից</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հանվում</w:t>
      </w:r>
      <w:proofErr w:type="spellEnd"/>
      <w:r w:rsidRPr="003053EF">
        <w:rPr>
          <w:rFonts w:ascii="GHEA Grapalat" w:hAnsi="GHEA Grapalat" w:cs="Sylfaen"/>
          <w:i/>
          <w:sz w:val="16"/>
          <w:szCs w:val="16"/>
        </w:rPr>
        <w:t xml:space="preserve"> է, </w:t>
      </w:r>
      <w:proofErr w:type="spellStart"/>
      <w:r w:rsidRPr="003053EF">
        <w:rPr>
          <w:rFonts w:ascii="GHEA Grapalat" w:hAnsi="GHEA Grapalat" w:cs="Sylfaen"/>
          <w:i/>
          <w:sz w:val="16"/>
          <w:szCs w:val="16"/>
        </w:rPr>
        <w:t>եթե</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գնման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ընթացակարգը</w:t>
      </w:r>
      <w:proofErr w:type="spellEnd"/>
      <w:r w:rsidRPr="00D17258">
        <w:rPr>
          <w:rFonts w:ascii="GHEA Grapalat" w:hAnsi="GHEA Grapalat" w:cs="Sylfaen"/>
          <w:i/>
          <w:sz w:val="16"/>
          <w:szCs w:val="16"/>
        </w:rPr>
        <w:t xml:space="preserve"> </w:t>
      </w:r>
      <w:proofErr w:type="spellStart"/>
      <w:r w:rsidRPr="00D17258">
        <w:rPr>
          <w:rFonts w:ascii="GHEA Grapalat" w:hAnsi="GHEA Grapalat" w:cs="Sylfaen"/>
          <w:i/>
          <w:sz w:val="16"/>
          <w:szCs w:val="16"/>
        </w:rPr>
        <w:t>չի</w:t>
      </w:r>
      <w:proofErr w:type="spellEnd"/>
      <w:r w:rsidRPr="00D17258">
        <w:rPr>
          <w:rFonts w:ascii="GHEA Grapalat" w:hAnsi="GHEA Grapalat" w:cs="Sylfaen"/>
          <w:i/>
          <w:sz w:val="16"/>
          <w:szCs w:val="16"/>
        </w:rPr>
        <w:t xml:space="preserve"> </w:t>
      </w:r>
      <w:proofErr w:type="spellStart"/>
      <w:r w:rsidRPr="00D17258">
        <w:rPr>
          <w:rFonts w:ascii="GHEA Grapalat" w:hAnsi="GHEA Grapalat" w:cs="Sylfaen"/>
          <w:i/>
          <w:sz w:val="16"/>
          <w:szCs w:val="16"/>
        </w:rPr>
        <w:t>կազմակերպվում</w:t>
      </w:r>
      <w:proofErr w:type="spellEnd"/>
      <w:r w:rsidRPr="00D17258">
        <w:rPr>
          <w:rFonts w:ascii="GHEA Grapalat" w:hAnsi="GHEA Grapalat" w:cs="Sylfaen"/>
          <w:i/>
          <w:sz w:val="16"/>
          <w:szCs w:val="16"/>
        </w:rPr>
        <w:t xml:space="preserve"> </w:t>
      </w:r>
      <w:proofErr w:type="spellStart"/>
      <w:r w:rsidRPr="00D17258">
        <w:rPr>
          <w:rFonts w:ascii="GHEA Grapalat" w:hAnsi="GHEA Grapalat" w:cs="Sylfaen"/>
          <w:i/>
          <w:sz w:val="16"/>
          <w:szCs w:val="16"/>
        </w:rPr>
        <w:t>չափաբաժիններով</w:t>
      </w:r>
      <w:proofErr w:type="spellEnd"/>
      <w:r w:rsidRPr="00D17258">
        <w:rPr>
          <w:rFonts w:ascii="GHEA Grapalat" w:hAnsi="GHEA Grapalat" w:cs="Sylfaen"/>
          <w:i/>
          <w:sz w:val="16"/>
          <w:szCs w:val="16"/>
        </w:rPr>
        <w:t>:</w:t>
      </w:r>
    </w:p>
  </w:footnote>
  <w:footnote w:id="6">
    <w:p w14:paraId="1A55D1CB" w14:textId="77777777" w:rsidR="000036EF" w:rsidRDefault="000036EF" w:rsidP="000036EF">
      <w:pPr>
        <w:pStyle w:val="FootnoteText"/>
      </w:pPr>
      <w:r w:rsidRPr="00CC3A77">
        <w:rPr>
          <w:rStyle w:val="FootnoteReference"/>
          <w:color w:val="FFFFFF"/>
        </w:rPr>
        <w:footnoteRef/>
      </w:r>
      <w:r w:rsidRPr="006A475C">
        <w:t xml:space="preserve"> </w:t>
      </w:r>
      <w:r>
        <w:rPr>
          <w:vertAlign w:val="superscript"/>
          <w:lang w:val="en-US"/>
        </w:rPr>
        <w:t xml:space="preserve">10 </w:t>
      </w:r>
      <w:proofErr w:type="spellStart"/>
      <w:r w:rsidRPr="006A475C">
        <w:rPr>
          <w:rFonts w:ascii="GHEA Grapalat" w:hAnsi="GHEA Grapalat" w:cs="Sylfaen"/>
          <w:i/>
          <w:sz w:val="16"/>
          <w:szCs w:val="16"/>
        </w:rPr>
        <w:t>Սահմանվում</w:t>
      </w:r>
      <w:proofErr w:type="spellEnd"/>
      <w:r w:rsidRPr="006A475C">
        <w:rPr>
          <w:rFonts w:ascii="GHEA Grapalat" w:hAnsi="GHEA Grapalat" w:cs="Sylfaen"/>
          <w:i/>
          <w:sz w:val="16"/>
          <w:szCs w:val="16"/>
        </w:rPr>
        <w:t xml:space="preserve"> </w:t>
      </w:r>
      <w:r w:rsidRPr="003F1EEA">
        <w:rPr>
          <w:rFonts w:ascii="GHEA Grapalat" w:hAnsi="GHEA Grapalat" w:cs="Sylfaen"/>
          <w:i/>
          <w:sz w:val="16"/>
          <w:szCs w:val="16"/>
        </w:rPr>
        <w:t xml:space="preserve">է </w:t>
      </w:r>
      <w:r w:rsidRPr="003F1EEA">
        <w:rPr>
          <w:rFonts w:ascii="GHEA Grapalat" w:hAnsi="GHEA Grapalat" w:cs="Sylfaen"/>
          <w:i/>
          <w:sz w:val="16"/>
          <w:szCs w:val="16"/>
          <w:lang w:val="en-US"/>
        </w:rPr>
        <w:t>պ</w:t>
      </w:r>
      <w:proofErr w:type="spellStart"/>
      <w:r w:rsidRPr="003F1EEA">
        <w:rPr>
          <w:rFonts w:ascii="GHEA Grapalat" w:hAnsi="GHEA Grapalat" w:cs="Sylfaen"/>
          <w:i/>
          <w:sz w:val="16"/>
          <w:szCs w:val="16"/>
        </w:rPr>
        <w:t>ատվիրատուի</w:t>
      </w:r>
      <w:proofErr w:type="spellEnd"/>
      <w:r w:rsidRPr="006A475C">
        <w:rPr>
          <w:rFonts w:ascii="GHEA Grapalat" w:hAnsi="GHEA Grapalat" w:cs="Sylfaen"/>
          <w:i/>
          <w:sz w:val="16"/>
          <w:szCs w:val="16"/>
        </w:rPr>
        <w:t xml:space="preserve"> </w:t>
      </w:r>
      <w:proofErr w:type="spellStart"/>
      <w:r w:rsidRPr="006A475C">
        <w:rPr>
          <w:rFonts w:ascii="GHEA Grapalat" w:hAnsi="GHEA Grapalat" w:cs="Sylfaen"/>
          <w:i/>
          <w:sz w:val="16"/>
          <w:szCs w:val="16"/>
        </w:rPr>
        <w:t>կողմից</w:t>
      </w:r>
      <w:proofErr w:type="spellEnd"/>
      <w:r w:rsidRPr="006A475C">
        <w:rPr>
          <w:rFonts w:ascii="GHEA Grapalat" w:hAnsi="GHEA Grapalat" w:cs="Sylfaen"/>
          <w:i/>
          <w:sz w:val="16"/>
          <w:szCs w:val="16"/>
        </w:rPr>
        <w:t>:</w:t>
      </w:r>
    </w:p>
  </w:footnote>
  <w:footnote w:id="7">
    <w:p w14:paraId="695E0A7F" w14:textId="77777777" w:rsidR="000036EF" w:rsidRPr="002E31CA" w:rsidRDefault="000036EF" w:rsidP="000036EF">
      <w:pPr>
        <w:pStyle w:val="FootnoteText"/>
        <w:rPr>
          <w:rFonts w:ascii="Sylfaen" w:hAnsi="Sylfaen"/>
          <w:lang w:val="en-US"/>
        </w:rPr>
      </w:pPr>
      <w:r w:rsidRPr="00CC3A77">
        <w:rPr>
          <w:rFonts w:ascii="GHEA Grapalat" w:hAnsi="GHEA Grapalat" w:cs="Sylfaen"/>
          <w:i/>
          <w:color w:val="FFFFFF"/>
          <w:sz w:val="16"/>
          <w:szCs w:val="16"/>
          <w:vertAlign w:val="superscript"/>
        </w:rPr>
        <w:footnoteRef/>
      </w:r>
      <w:r w:rsidRPr="00D17258">
        <w:rPr>
          <w:rFonts w:ascii="GHEA Grapalat" w:hAnsi="GHEA Grapalat" w:cs="Sylfaen"/>
          <w:i/>
          <w:sz w:val="16"/>
          <w:szCs w:val="16"/>
        </w:rPr>
        <w:t xml:space="preserve"> </w:t>
      </w:r>
      <w:r>
        <w:rPr>
          <w:rFonts w:ascii="GHEA Grapalat" w:hAnsi="GHEA Grapalat" w:cs="Sylfaen"/>
          <w:i/>
          <w:sz w:val="16"/>
          <w:szCs w:val="16"/>
          <w:vertAlign w:val="superscript"/>
          <w:lang w:val="en-US"/>
        </w:rPr>
        <w:t xml:space="preserve">11 </w:t>
      </w:r>
      <w:proofErr w:type="spellStart"/>
      <w:r w:rsidRPr="002E31CA">
        <w:rPr>
          <w:rFonts w:ascii="GHEA Grapalat" w:hAnsi="GHEA Grapalat" w:cs="Sylfaen"/>
          <w:i/>
          <w:sz w:val="16"/>
          <w:szCs w:val="16"/>
        </w:rPr>
        <w:t>Սույն</w:t>
      </w:r>
      <w:proofErr w:type="spellEnd"/>
      <w:r w:rsidRPr="002E31CA">
        <w:rPr>
          <w:rFonts w:ascii="GHEA Grapalat" w:hAnsi="GHEA Grapalat" w:cs="Sylfaen"/>
          <w:i/>
          <w:sz w:val="16"/>
          <w:szCs w:val="16"/>
        </w:rPr>
        <w:t xml:space="preserve"> </w:t>
      </w:r>
      <w:proofErr w:type="spellStart"/>
      <w:r w:rsidRPr="002E31CA">
        <w:rPr>
          <w:rFonts w:ascii="GHEA Grapalat" w:hAnsi="GHEA Grapalat" w:cs="Sylfaen"/>
          <w:i/>
          <w:sz w:val="16"/>
          <w:szCs w:val="16"/>
        </w:rPr>
        <w:t>նախադասությունը</w:t>
      </w:r>
      <w:proofErr w:type="spellEnd"/>
      <w:r w:rsidRPr="002E31CA">
        <w:rPr>
          <w:rFonts w:ascii="GHEA Grapalat" w:hAnsi="GHEA Grapalat" w:cs="Sylfaen"/>
          <w:i/>
          <w:sz w:val="16"/>
          <w:szCs w:val="16"/>
        </w:rPr>
        <w:t xml:space="preserve"> </w:t>
      </w:r>
      <w:proofErr w:type="spellStart"/>
      <w:r w:rsidRPr="002E31CA">
        <w:rPr>
          <w:rFonts w:ascii="GHEA Grapalat" w:hAnsi="GHEA Grapalat" w:cs="Sylfaen"/>
          <w:i/>
          <w:sz w:val="16"/>
          <w:szCs w:val="16"/>
        </w:rPr>
        <w:t>հրավերից</w:t>
      </w:r>
      <w:proofErr w:type="spellEnd"/>
      <w:r w:rsidRPr="002E31CA">
        <w:rPr>
          <w:rFonts w:ascii="GHEA Grapalat" w:hAnsi="GHEA Grapalat" w:cs="Sylfaen"/>
          <w:i/>
          <w:sz w:val="16"/>
          <w:szCs w:val="16"/>
        </w:rPr>
        <w:t xml:space="preserve"> </w:t>
      </w:r>
      <w:proofErr w:type="spellStart"/>
      <w:r w:rsidRPr="002E31CA">
        <w:rPr>
          <w:rFonts w:ascii="GHEA Grapalat" w:hAnsi="GHEA Grapalat" w:cs="Sylfaen"/>
          <w:i/>
          <w:sz w:val="16"/>
          <w:szCs w:val="16"/>
        </w:rPr>
        <w:t>հանվում</w:t>
      </w:r>
      <w:proofErr w:type="spellEnd"/>
      <w:r w:rsidRPr="002E31CA">
        <w:rPr>
          <w:rFonts w:ascii="GHEA Grapalat" w:hAnsi="GHEA Grapalat" w:cs="Sylfaen"/>
          <w:i/>
          <w:sz w:val="16"/>
          <w:szCs w:val="16"/>
        </w:rPr>
        <w:t xml:space="preserve"> է, </w:t>
      </w:r>
      <w:proofErr w:type="spellStart"/>
      <w:r w:rsidRPr="002E31CA">
        <w:rPr>
          <w:rFonts w:ascii="GHEA Grapalat" w:hAnsi="GHEA Grapalat" w:cs="Sylfaen"/>
          <w:i/>
          <w:sz w:val="16"/>
          <w:szCs w:val="16"/>
        </w:rPr>
        <w:t>եթե</w:t>
      </w:r>
      <w:proofErr w:type="spellEnd"/>
      <w:r w:rsidRPr="002E31CA">
        <w:rPr>
          <w:rFonts w:ascii="GHEA Grapalat" w:hAnsi="GHEA Grapalat" w:cs="Sylfaen"/>
          <w:i/>
          <w:sz w:val="16"/>
          <w:szCs w:val="16"/>
        </w:rPr>
        <w:t xml:space="preserve"> </w:t>
      </w:r>
      <w:proofErr w:type="spellStart"/>
      <w:r w:rsidRPr="002E31CA">
        <w:rPr>
          <w:rFonts w:ascii="GHEA Grapalat" w:hAnsi="GHEA Grapalat" w:cs="Sylfaen"/>
          <w:i/>
          <w:sz w:val="16"/>
          <w:szCs w:val="16"/>
        </w:rPr>
        <w:t>գնման</w:t>
      </w:r>
      <w:proofErr w:type="spellEnd"/>
      <w:r w:rsidRPr="002E31CA">
        <w:rPr>
          <w:rFonts w:ascii="GHEA Grapalat" w:hAnsi="GHEA Grapalat" w:cs="Sylfaen"/>
          <w:i/>
          <w:sz w:val="16"/>
          <w:szCs w:val="16"/>
        </w:rPr>
        <w:t xml:space="preserve"> </w:t>
      </w:r>
      <w:proofErr w:type="spellStart"/>
      <w:r w:rsidRPr="002E31CA">
        <w:rPr>
          <w:rFonts w:ascii="GHEA Grapalat" w:hAnsi="GHEA Grapalat" w:cs="Sylfaen"/>
          <w:i/>
          <w:sz w:val="16"/>
          <w:szCs w:val="16"/>
        </w:rPr>
        <w:t>ընթացակարգը</w:t>
      </w:r>
      <w:proofErr w:type="spellEnd"/>
      <w:r w:rsidRPr="002E31CA">
        <w:rPr>
          <w:rFonts w:ascii="GHEA Grapalat" w:hAnsi="GHEA Grapalat" w:cs="Sylfaen"/>
          <w:i/>
          <w:sz w:val="16"/>
          <w:szCs w:val="16"/>
        </w:rPr>
        <w:t xml:space="preserve"> </w:t>
      </w:r>
      <w:proofErr w:type="spellStart"/>
      <w:r w:rsidRPr="002E31CA">
        <w:rPr>
          <w:rFonts w:ascii="GHEA Grapalat" w:hAnsi="GHEA Grapalat" w:cs="Sylfaen"/>
          <w:i/>
          <w:sz w:val="16"/>
          <w:szCs w:val="16"/>
        </w:rPr>
        <w:t>չի</w:t>
      </w:r>
      <w:proofErr w:type="spellEnd"/>
      <w:r w:rsidRPr="002E31CA">
        <w:rPr>
          <w:rFonts w:ascii="GHEA Grapalat" w:hAnsi="GHEA Grapalat" w:cs="Sylfaen"/>
          <w:i/>
          <w:sz w:val="16"/>
          <w:szCs w:val="16"/>
        </w:rPr>
        <w:t xml:space="preserve"> </w:t>
      </w:r>
      <w:proofErr w:type="spellStart"/>
      <w:r w:rsidRPr="002E31CA">
        <w:rPr>
          <w:rFonts w:ascii="GHEA Grapalat" w:hAnsi="GHEA Grapalat" w:cs="Sylfaen"/>
          <w:i/>
          <w:sz w:val="16"/>
          <w:szCs w:val="16"/>
        </w:rPr>
        <w:t>կազմակերպվում</w:t>
      </w:r>
      <w:proofErr w:type="spellEnd"/>
      <w:r w:rsidRPr="002E31CA">
        <w:rPr>
          <w:rFonts w:ascii="GHEA Grapalat" w:hAnsi="GHEA Grapalat" w:cs="Sylfaen"/>
          <w:i/>
          <w:sz w:val="16"/>
          <w:szCs w:val="16"/>
        </w:rPr>
        <w:t xml:space="preserve"> </w:t>
      </w:r>
      <w:proofErr w:type="spellStart"/>
      <w:r w:rsidRPr="002E31CA">
        <w:rPr>
          <w:rFonts w:ascii="GHEA Grapalat" w:hAnsi="GHEA Grapalat" w:cs="Sylfaen"/>
          <w:i/>
          <w:sz w:val="16"/>
          <w:szCs w:val="16"/>
        </w:rPr>
        <w:t>չափաբաժիններով</w:t>
      </w:r>
      <w:proofErr w:type="spellEnd"/>
      <w:r w:rsidRPr="002E31CA">
        <w:rPr>
          <w:rFonts w:ascii="GHEA Grapalat" w:hAnsi="GHEA Grapalat" w:cs="Sylfaen"/>
          <w:i/>
          <w:sz w:val="16"/>
          <w:szCs w:val="16"/>
        </w:rPr>
        <w:t>:</w:t>
      </w:r>
    </w:p>
  </w:footnote>
  <w:footnote w:id="8">
    <w:p w14:paraId="57C59B5A" w14:textId="77777777" w:rsidR="000036EF" w:rsidRPr="006D197A" w:rsidRDefault="000036EF" w:rsidP="000036EF">
      <w:pPr>
        <w:pStyle w:val="FootnoteText"/>
        <w:rPr>
          <w:rFonts w:ascii="GHEA Grapalat" w:hAnsi="GHEA Grapalat" w:cs="Sylfaen"/>
          <w:i/>
          <w:sz w:val="16"/>
          <w:szCs w:val="16"/>
          <w:lang w:val="hy-AM"/>
        </w:rPr>
      </w:pPr>
      <w:r>
        <w:rPr>
          <w:rStyle w:val="FootnoteReference"/>
        </w:rPr>
        <w:footnoteRef/>
      </w:r>
      <w:r w:rsidRPr="00E34136">
        <w:rPr>
          <w:rFonts w:ascii="Calibri" w:hAnsi="Calibri"/>
          <w:vertAlign w:val="superscript"/>
          <w:lang w:val="hy-AM"/>
        </w:rPr>
        <w:t>.1</w:t>
      </w:r>
      <w:r w:rsidRPr="00E34136">
        <w:rPr>
          <w:vertAlign w:val="superscript"/>
        </w:rPr>
        <w:t xml:space="preserve"> </w:t>
      </w:r>
      <w:r w:rsidRPr="006D197A">
        <w:rPr>
          <w:rFonts w:ascii="GHEA Grapalat" w:hAnsi="GHEA Grapalat" w:cs="Sylfaen"/>
          <w:i/>
          <w:sz w:val="16"/>
          <w:szCs w:val="16"/>
          <w:lang w:val="hy-AM"/>
        </w:rPr>
        <w:t>Եթե գնման հայտով տվյալ չափաբաժնի գինը․</w:t>
      </w:r>
    </w:p>
    <w:p w14:paraId="52E5B724" w14:textId="77777777" w:rsidR="000036EF" w:rsidRPr="006D197A" w:rsidRDefault="000036EF" w:rsidP="000036EF">
      <w:pPr>
        <w:pStyle w:val="FootnoteText"/>
        <w:rPr>
          <w:rFonts w:ascii="GHEA Grapalat" w:hAnsi="GHEA Grapalat" w:cs="Sylfaen"/>
          <w:i/>
          <w:sz w:val="16"/>
          <w:szCs w:val="16"/>
          <w:lang w:val="hy-AM"/>
        </w:rPr>
      </w:pPr>
      <w:r w:rsidRPr="006D197A">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կամ ապահովագրական կազմակերպությունների կողմից տրամադրված երաշխիքների &gt;&gt; բառերը․</w:t>
      </w:r>
    </w:p>
    <w:p w14:paraId="6033DEBF" w14:textId="77777777" w:rsidR="000036EF" w:rsidRPr="006D197A" w:rsidRDefault="000036EF" w:rsidP="000036EF">
      <w:pPr>
        <w:pStyle w:val="FootnoteText"/>
        <w:rPr>
          <w:rFonts w:ascii="GHEA Grapalat" w:hAnsi="GHEA Grapalat" w:cs="Sylfaen"/>
          <w:i/>
          <w:sz w:val="16"/>
          <w:szCs w:val="16"/>
          <w:lang w:val="hy-AM"/>
        </w:rPr>
      </w:pPr>
      <w:r w:rsidRPr="006D197A">
        <w:rPr>
          <w:rFonts w:ascii="GHEA Grapalat" w:hAnsi="GHEA Grapalat" w:cs="Sylfaen"/>
          <w:i/>
          <w:sz w:val="16"/>
          <w:szCs w:val="16"/>
          <w:lang w:val="hy-AM"/>
        </w:rPr>
        <w:t>- գերազանցում է գնումների բազային միավորի յոթանասունապատիկը, ապա սույն պարբերությունից հանվում է &lt;&lt; տուժանքի (հավելված 4․2) կամ &gt;&gt; բառերը, &lt;&lt;15&gt;&gt; թիվը փոխարինվում է &lt;&lt;30&gt;&gt; թվով, իսկ &lt;&lt;20&gt;&gt; թիվը՝ &lt;&lt;90&gt;&gt; թվով,</w:t>
      </w:r>
    </w:p>
  </w:footnote>
  <w:footnote w:id="9">
    <w:p w14:paraId="550B6A13" w14:textId="77777777" w:rsidR="000036EF" w:rsidRPr="000036EF" w:rsidRDefault="000036EF" w:rsidP="000036EF">
      <w:pPr>
        <w:pStyle w:val="FootnoteText"/>
        <w:rPr>
          <w:rFonts w:ascii="GHEA Grapalat" w:hAnsi="GHEA Grapalat"/>
          <w:lang w:val="hy-AM"/>
        </w:rPr>
      </w:pPr>
      <w:r w:rsidRPr="000036EF">
        <w:rPr>
          <w:rFonts w:ascii="GHEA Grapalat" w:hAnsi="GHEA Grapalat" w:cs="Sylfaen"/>
          <w:i/>
          <w:sz w:val="16"/>
          <w:szCs w:val="16"/>
          <w:vertAlign w:val="superscript"/>
          <w:lang w:val="hy-AM"/>
        </w:rPr>
        <w:t xml:space="preserve">14 </w:t>
      </w:r>
      <w:proofErr w:type="spellStart"/>
      <w:r w:rsidRPr="00AE679C">
        <w:rPr>
          <w:rFonts w:ascii="GHEA Grapalat" w:hAnsi="GHEA Grapalat" w:cs="Sylfaen"/>
          <w:i/>
          <w:sz w:val="16"/>
          <w:szCs w:val="16"/>
        </w:rPr>
        <w:t>Սույն</w:t>
      </w:r>
      <w:proofErr w:type="spellEnd"/>
      <w:r w:rsidRPr="00AE679C">
        <w:rPr>
          <w:rFonts w:ascii="GHEA Grapalat" w:hAnsi="GHEA Grapalat" w:cs="Sylfaen"/>
          <w:i/>
          <w:sz w:val="16"/>
          <w:szCs w:val="16"/>
        </w:rPr>
        <w:t xml:space="preserve"> </w:t>
      </w:r>
      <w:proofErr w:type="spellStart"/>
      <w:r w:rsidRPr="00AE679C">
        <w:rPr>
          <w:rFonts w:ascii="GHEA Grapalat" w:hAnsi="GHEA Grapalat" w:cs="Sylfaen"/>
          <w:i/>
          <w:sz w:val="16"/>
          <w:szCs w:val="16"/>
        </w:rPr>
        <w:t>կետը</w:t>
      </w:r>
      <w:proofErr w:type="spellEnd"/>
      <w:r w:rsidRPr="00AE679C">
        <w:rPr>
          <w:rFonts w:ascii="GHEA Grapalat" w:hAnsi="GHEA Grapalat" w:cs="Sylfaen"/>
          <w:i/>
          <w:sz w:val="16"/>
          <w:szCs w:val="16"/>
        </w:rPr>
        <w:t xml:space="preserve"> </w:t>
      </w:r>
      <w:proofErr w:type="spellStart"/>
      <w:r w:rsidRPr="00AE679C">
        <w:rPr>
          <w:rFonts w:ascii="GHEA Grapalat" w:hAnsi="GHEA Grapalat" w:cs="Sylfaen"/>
          <w:i/>
          <w:sz w:val="16"/>
          <w:szCs w:val="16"/>
        </w:rPr>
        <w:t>խմբագրվում</w:t>
      </w:r>
      <w:proofErr w:type="spellEnd"/>
      <w:r w:rsidRPr="00AE679C">
        <w:rPr>
          <w:rFonts w:ascii="GHEA Grapalat" w:hAnsi="GHEA Grapalat" w:cs="Sylfaen"/>
          <w:i/>
          <w:sz w:val="16"/>
          <w:szCs w:val="16"/>
        </w:rPr>
        <w:t xml:space="preserve"> է </w:t>
      </w:r>
      <w:proofErr w:type="spellStart"/>
      <w:r w:rsidRPr="00AE679C">
        <w:rPr>
          <w:rFonts w:ascii="GHEA Grapalat" w:hAnsi="GHEA Grapalat" w:cs="Sylfaen"/>
          <w:i/>
          <w:sz w:val="16"/>
          <w:szCs w:val="16"/>
        </w:rPr>
        <w:t>ըստ</w:t>
      </w:r>
      <w:proofErr w:type="spellEnd"/>
      <w:r w:rsidRPr="00AE679C">
        <w:rPr>
          <w:rFonts w:ascii="GHEA Grapalat" w:hAnsi="GHEA Grapalat" w:cs="Sylfaen"/>
          <w:i/>
          <w:sz w:val="16"/>
          <w:szCs w:val="16"/>
        </w:rPr>
        <w:t xml:space="preserve"> </w:t>
      </w:r>
      <w:proofErr w:type="spellStart"/>
      <w:r w:rsidRPr="003F1EEA">
        <w:rPr>
          <w:rFonts w:ascii="GHEA Grapalat" w:hAnsi="GHEA Grapalat" w:cs="Sylfaen"/>
          <w:i/>
          <w:sz w:val="16"/>
          <w:szCs w:val="16"/>
        </w:rPr>
        <w:t>համապատասխան</w:t>
      </w:r>
      <w:proofErr w:type="spellEnd"/>
      <w:r w:rsidRPr="003F1EEA">
        <w:rPr>
          <w:rFonts w:ascii="GHEA Grapalat" w:hAnsi="GHEA Grapalat" w:cs="Sylfaen"/>
          <w:i/>
          <w:sz w:val="16"/>
          <w:szCs w:val="16"/>
        </w:rPr>
        <w:t xml:space="preserve"> </w:t>
      </w:r>
      <w:r w:rsidRPr="000036EF">
        <w:rPr>
          <w:rFonts w:ascii="GHEA Grapalat" w:hAnsi="GHEA Grapalat" w:cs="Sylfaen"/>
          <w:i/>
          <w:sz w:val="16"/>
          <w:szCs w:val="16"/>
          <w:lang w:val="hy-AM"/>
        </w:rPr>
        <w:t>պ</w:t>
      </w:r>
      <w:proofErr w:type="spellStart"/>
      <w:r w:rsidRPr="003F1EEA">
        <w:rPr>
          <w:rFonts w:ascii="GHEA Grapalat" w:hAnsi="GHEA Grapalat" w:cs="Sylfaen"/>
          <w:i/>
          <w:sz w:val="16"/>
          <w:szCs w:val="16"/>
        </w:rPr>
        <w:t>ատվիրատուի</w:t>
      </w:r>
      <w:proofErr w:type="spellEnd"/>
      <w:r w:rsidRPr="00AE679C">
        <w:rPr>
          <w:rFonts w:ascii="GHEA Grapalat" w:hAnsi="GHEA Grapalat" w:cs="Sylfaen"/>
          <w:i/>
          <w:sz w:val="16"/>
          <w:szCs w:val="16"/>
        </w:rPr>
        <w:t>:</w:t>
      </w:r>
      <w:r w:rsidRPr="000036EF">
        <w:rPr>
          <w:rFonts w:ascii="GHEA Grapalat" w:hAnsi="GHEA Grapalat"/>
          <w:lang w:val="hy-AM"/>
        </w:rPr>
        <w:t xml:space="preserve"> </w:t>
      </w:r>
    </w:p>
  </w:footnote>
  <w:footnote w:id="10">
    <w:p w14:paraId="31F14B4C" w14:textId="77777777" w:rsidR="000036EF" w:rsidRPr="00EC2CDE" w:rsidRDefault="000036EF" w:rsidP="000036EF">
      <w:pPr>
        <w:pStyle w:val="FootnoteText"/>
        <w:jc w:val="both"/>
        <w:rPr>
          <w:rFonts w:ascii="Sylfaen" w:hAnsi="Sylfaen" w:cs="Sylfaen"/>
          <w:lang w:val="af-ZA"/>
        </w:rPr>
      </w:pPr>
      <w:r>
        <w:rPr>
          <w:rFonts w:ascii="GHEA Grapalat" w:hAnsi="GHEA Grapalat" w:cs="Sylfaen"/>
          <w:i/>
          <w:sz w:val="16"/>
          <w:szCs w:val="16"/>
          <w:vertAlign w:val="superscript"/>
          <w:lang w:val="es-ES" w:eastAsia="en-US"/>
        </w:rPr>
        <w:t xml:space="preserve">15 </w:t>
      </w:r>
      <w:proofErr w:type="spellStart"/>
      <w:r w:rsidRPr="003053EF">
        <w:rPr>
          <w:rFonts w:ascii="GHEA Grapalat" w:hAnsi="GHEA Grapalat" w:cs="Sylfaen"/>
          <w:i/>
          <w:sz w:val="16"/>
          <w:szCs w:val="16"/>
          <w:lang w:val="es-ES" w:eastAsia="en-US"/>
        </w:rPr>
        <w:t>Համատեղ</w:t>
      </w:r>
      <w:proofErr w:type="spellEnd"/>
      <w:r w:rsidRPr="003053EF">
        <w:rPr>
          <w:rFonts w:ascii="GHEA Grapalat" w:hAnsi="GHEA Grapalat" w:cs="Sylfaen"/>
          <w:i/>
          <w:sz w:val="16"/>
          <w:szCs w:val="16"/>
          <w:lang w:val="es-ES" w:eastAsia="en-US"/>
        </w:rPr>
        <w:t xml:space="preserve"> </w:t>
      </w:r>
      <w:proofErr w:type="spellStart"/>
      <w:r w:rsidRPr="003053EF">
        <w:rPr>
          <w:rFonts w:ascii="GHEA Grapalat" w:hAnsi="GHEA Grapalat" w:cs="Sylfaen"/>
          <w:i/>
          <w:sz w:val="16"/>
          <w:szCs w:val="16"/>
        </w:rPr>
        <w:t>գործունեության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կարգով</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կոնսորցիումով</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մասնակցելու</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դեպքում</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հայտում</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ներառվող</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մասնակցի</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կողմից</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հաստատվող</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փաստաթղթերը</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պետք</w:t>
      </w:r>
      <w:proofErr w:type="spellEnd"/>
      <w:r w:rsidRPr="003053EF">
        <w:rPr>
          <w:rFonts w:ascii="GHEA Grapalat" w:hAnsi="GHEA Grapalat" w:cs="Sylfaen"/>
          <w:i/>
          <w:sz w:val="16"/>
          <w:szCs w:val="16"/>
        </w:rPr>
        <w:t xml:space="preserve"> է </w:t>
      </w:r>
      <w:proofErr w:type="spellStart"/>
      <w:r w:rsidRPr="003053EF">
        <w:rPr>
          <w:rFonts w:ascii="GHEA Grapalat" w:hAnsi="GHEA Grapalat" w:cs="Sylfaen"/>
          <w:i/>
          <w:sz w:val="16"/>
          <w:szCs w:val="16"/>
        </w:rPr>
        <w:t>հաստատված</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լինեն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կոնսորցիումի</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բոլոր</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անդամների</w:t>
      </w:r>
      <w:proofErr w:type="spellEnd"/>
      <w:r w:rsidRPr="00FD7291">
        <w:rPr>
          <w:rFonts w:ascii="GHEA Grapalat" w:hAnsi="GHEA Grapalat" w:cs="Sylfaen"/>
          <w:i/>
          <w:sz w:val="16"/>
          <w:szCs w:val="16"/>
        </w:rPr>
        <w:t xml:space="preserve"> </w:t>
      </w:r>
      <w:proofErr w:type="spellStart"/>
      <w:r w:rsidRPr="00FD7291">
        <w:rPr>
          <w:rFonts w:ascii="GHEA Grapalat" w:hAnsi="GHEA Grapalat" w:cs="Sylfaen"/>
          <w:i/>
          <w:sz w:val="16"/>
          <w:szCs w:val="16"/>
        </w:rPr>
        <w:t>կողմից</w:t>
      </w:r>
      <w:proofErr w:type="spellEnd"/>
      <w:r>
        <w:rPr>
          <w:rFonts w:ascii="GHEA Grapalat" w:hAnsi="GHEA Grapalat" w:cs="Sylfaen"/>
          <w:i/>
          <w:sz w:val="16"/>
          <w:szCs w:val="16"/>
        </w:rPr>
        <w:t>:</w:t>
      </w:r>
    </w:p>
  </w:footnote>
  <w:footnote w:id="11">
    <w:p w14:paraId="045609E3" w14:textId="77777777" w:rsidR="000036EF" w:rsidRPr="002A4619" w:rsidRDefault="000036EF" w:rsidP="000036EF">
      <w:pPr>
        <w:pStyle w:val="FootnoteText"/>
        <w:rPr>
          <w:rFonts w:ascii="GHEA Grapalat" w:hAnsi="GHEA Grapalat"/>
          <w:i/>
          <w:sz w:val="16"/>
          <w:szCs w:val="16"/>
          <w:lang w:val="af-ZA"/>
        </w:rPr>
      </w:pPr>
      <w:r w:rsidRPr="00A65C38">
        <w:rPr>
          <w:rFonts w:ascii="GHEA Grapalat" w:hAnsi="GHEA Grapalat"/>
          <w:i/>
          <w:sz w:val="16"/>
          <w:szCs w:val="16"/>
          <w:lang w:val="hy-AM"/>
        </w:rPr>
        <w:t>*</w:t>
      </w:r>
      <w:r w:rsidRPr="000036EF">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0036EF">
        <w:rPr>
          <w:rFonts w:ascii="GHEA Grapalat" w:hAnsi="GHEA Grapalat"/>
          <w:i/>
          <w:sz w:val="16"/>
          <w:szCs w:val="16"/>
          <w:lang w:val="hy-AM"/>
        </w:rPr>
        <w:t>է</w:t>
      </w:r>
      <w:r w:rsidRPr="001E7733">
        <w:rPr>
          <w:rFonts w:ascii="GHEA Grapalat" w:hAnsi="GHEA Grapalat"/>
          <w:i/>
          <w:sz w:val="16"/>
          <w:szCs w:val="16"/>
          <w:lang w:val="af-ZA"/>
        </w:rPr>
        <w:t xml:space="preserve"> </w:t>
      </w:r>
      <w:r w:rsidRPr="000036EF">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0036EF">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0036EF">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0036EF">
        <w:rPr>
          <w:rFonts w:ascii="GHEA Grapalat" w:hAnsi="GHEA Grapalat"/>
          <w:i/>
          <w:sz w:val="16"/>
          <w:szCs w:val="16"/>
          <w:lang w:val="hy-AM"/>
        </w:rPr>
        <w:t>մինչև</w:t>
      </w:r>
      <w:r w:rsidRPr="001E7733">
        <w:rPr>
          <w:rFonts w:ascii="GHEA Grapalat" w:hAnsi="GHEA Grapalat"/>
          <w:i/>
          <w:sz w:val="16"/>
          <w:szCs w:val="16"/>
          <w:lang w:val="af-ZA"/>
        </w:rPr>
        <w:t xml:space="preserve"> </w:t>
      </w:r>
      <w:r w:rsidRPr="000036EF">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0036EF">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0036EF">
        <w:rPr>
          <w:rFonts w:ascii="GHEA Grapalat" w:hAnsi="GHEA Grapalat"/>
          <w:i/>
          <w:sz w:val="16"/>
          <w:szCs w:val="16"/>
          <w:lang w:val="hy-AM"/>
        </w:rPr>
        <w:t>հրապարակելը</w:t>
      </w:r>
      <w:r w:rsidRPr="00A65C38">
        <w:rPr>
          <w:rFonts w:ascii="GHEA Grapalat" w:hAnsi="GHEA Grapalat"/>
          <w:i/>
          <w:sz w:val="16"/>
          <w:szCs w:val="16"/>
          <w:lang w:val="hy-AM"/>
        </w:rPr>
        <w:t>:</w:t>
      </w:r>
    </w:p>
    <w:p w14:paraId="73C5FBBE" w14:textId="77777777" w:rsidR="000036EF" w:rsidRDefault="000036EF" w:rsidP="000036EF">
      <w:pPr>
        <w:jc w:val="both"/>
        <w:rPr>
          <w:rFonts w:ascii="GHEA Grapalat" w:hAnsi="GHEA Grapalat"/>
          <w:i/>
          <w:sz w:val="16"/>
          <w:szCs w:val="16"/>
          <w:lang w:val="hy-AM" w:eastAsia="ru-RU"/>
        </w:rPr>
      </w:pPr>
      <w:r w:rsidRPr="001E7733">
        <w:rPr>
          <w:rFonts w:ascii="GHEA Grapalat" w:hAnsi="GHEA Grapalat"/>
          <w:i/>
          <w:sz w:val="16"/>
          <w:szCs w:val="16"/>
          <w:lang w:val="af-ZA"/>
        </w:rPr>
        <w:t xml:space="preserve">** </w:t>
      </w:r>
      <w:r w:rsidRPr="000673FF">
        <w:rPr>
          <w:rFonts w:ascii="GHEA Grapalat" w:hAnsi="GHEA Grapalat"/>
          <w:i/>
          <w:sz w:val="16"/>
          <w:szCs w:val="16"/>
          <w:lang w:val="hy-AM" w:eastAsia="ru-RU"/>
        </w:rPr>
        <w:t xml:space="preserve">Սույն ենթակետում նշված անձանց բացակայության դեպքում ներկայացվում է </w:t>
      </w:r>
      <w:proofErr w:type="spellStart"/>
      <w:r>
        <w:rPr>
          <w:rFonts w:ascii="GHEA Grapalat" w:hAnsi="GHEA Grapalat"/>
          <w:i/>
          <w:sz w:val="16"/>
          <w:szCs w:val="16"/>
          <w:lang w:eastAsia="ru-RU"/>
        </w:rPr>
        <w:t>մասնակցի</w:t>
      </w:r>
      <w:proofErr w:type="spellEnd"/>
      <w:r w:rsidRPr="001E7733">
        <w:rPr>
          <w:rFonts w:ascii="GHEA Grapalat" w:hAnsi="GHEA Grapalat"/>
          <w:i/>
          <w:sz w:val="16"/>
          <w:szCs w:val="16"/>
          <w:lang w:val="af-ZA" w:eastAsia="ru-RU"/>
        </w:rPr>
        <w:t xml:space="preserve"> </w:t>
      </w:r>
      <w:r w:rsidRPr="000673FF">
        <w:rPr>
          <w:rFonts w:ascii="GHEA Grapalat" w:hAnsi="GHEA Grapalat"/>
          <w:i/>
          <w:sz w:val="16"/>
          <w:szCs w:val="16"/>
          <w:lang w:val="hy-AM" w:eastAsia="ru-RU"/>
        </w:rPr>
        <w:t xml:space="preserve">գործադիր մարմնի ղեկավարի և անդամների տվյալները: </w:t>
      </w:r>
    </w:p>
    <w:p w14:paraId="0D57944A" w14:textId="77777777" w:rsidR="000036EF" w:rsidRPr="004605D7" w:rsidRDefault="000036EF" w:rsidP="000036EF">
      <w:pPr>
        <w:jc w:val="both"/>
        <w:rPr>
          <w:rFonts w:ascii="GHEA Grapalat" w:hAnsi="GHEA Grapalat" w:cs="Sylfaen"/>
          <w:sz w:val="20"/>
          <w:lang w:val="hy-AM"/>
        </w:rPr>
      </w:pPr>
      <w:r w:rsidRPr="004605D7">
        <w:rPr>
          <w:rFonts w:ascii="GHEA Grapalat" w:hAnsi="GHEA Grapalat"/>
          <w:i/>
          <w:sz w:val="16"/>
          <w:szCs w:val="16"/>
          <w:lang w:val="hy-AM" w:eastAsia="ru-RU"/>
        </w:rPr>
        <w:t>*** պարբերությունը և հավելված 1.1 հանվում են, եթե գնման առարկան չի հանդիսանում շինարարական աշխատանքներ</w:t>
      </w:r>
    </w:p>
  </w:footnote>
  <w:footnote w:id="12">
    <w:p w14:paraId="73E09134" w14:textId="77777777" w:rsidR="000036EF" w:rsidRPr="001E7733" w:rsidRDefault="000036EF" w:rsidP="000036EF">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0036EF">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0036EF">
        <w:rPr>
          <w:rFonts w:ascii="GHEA Grapalat" w:hAnsi="GHEA Grapalat"/>
          <w:i/>
          <w:sz w:val="16"/>
          <w:szCs w:val="16"/>
          <w:lang w:val="hy-AM"/>
        </w:rPr>
        <w:t>է</w:t>
      </w:r>
      <w:r w:rsidRPr="001E7733">
        <w:rPr>
          <w:rFonts w:ascii="GHEA Grapalat" w:hAnsi="GHEA Grapalat"/>
          <w:i/>
          <w:sz w:val="16"/>
          <w:szCs w:val="16"/>
          <w:lang w:val="af-ZA"/>
        </w:rPr>
        <w:t xml:space="preserve"> </w:t>
      </w:r>
      <w:r w:rsidRPr="000036EF">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0036EF">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0036EF">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0036EF">
        <w:rPr>
          <w:rFonts w:ascii="GHEA Grapalat" w:hAnsi="GHEA Grapalat"/>
          <w:i/>
          <w:sz w:val="16"/>
          <w:szCs w:val="16"/>
          <w:lang w:val="hy-AM"/>
        </w:rPr>
        <w:t>մինչև</w:t>
      </w:r>
      <w:r w:rsidRPr="001E7733">
        <w:rPr>
          <w:rFonts w:ascii="GHEA Grapalat" w:hAnsi="GHEA Grapalat"/>
          <w:i/>
          <w:sz w:val="16"/>
          <w:szCs w:val="16"/>
          <w:lang w:val="af-ZA"/>
        </w:rPr>
        <w:t xml:space="preserve"> </w:t>
      </w:r>
      <w:r w:rsidRPr="000036EF">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0036EF">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0036EF">
        <w:rPr>
          <w:rFonts w:ascii="GHEA Grapalat" w:hAnsi="GHEA Grapalat"/>
          <w:i/>
          <w:sz w:val="16"/>
          <w:szCs w:val="16"/>
          <w:lang w:val="hy-AM"/>
        </w:rPr>
        <w:t>հրապարակելը</w:t>
      </w:r>
      <w:r w:rsidRPr="00A65C38">
        <w:rPr>
          <w:rFonts w:ascii="GHEA Grapalat" w:hAnsi="GHEA Grapalat"/>
          <w:i/>
          <w:sz w:val="16"/>
          <w:szCs w:val="16"/>
          <w:lang w:val="hy-AM"/>
        </w:rPr>
        <w:t>:</w:t>
      </w:r>
    </w:p>
    <w:p w14:paraId="092F6C2F" w14:textId="77777777" w:rsidR="000036EF" w:rsidRPr="0015088E" w:rsidRDefault="000036EF" w:rsidP="000036EF">
      <w:pPr>
        <w:ind w:right="309"/>
        <w:jc w:val="both"/>
        <w:rPr>
          <w:rFonts w:ascii="GHEA Grapalat" w:hAnsi="GHEA Grapalat"/>
          <w:bCs/>
          <w:i/>
          <w:iCs/>
          <w:sz w:val="20"/>
          <w:lang w:val="es-ES"/>
        </w:rPr>
      </w:pPr>
      <w:r w:rsidRPr="0015088E">
        <w:rPr>
          <w:rFonts w:ascii="GHEA Grapalat" w:hAnsi="GHEA Grapalat"/>
          <w:bCs/>
          <w:i/>
          <w:sz w:val="18"/>
          <w:szCs w:val="18"/>
          <w:lang w:val="es-ES"/>
        </w:rPr>
        <w:t>**</w:t>
      </w:r>
      <w:proofErr w:type="spellStart"/>
      <w:r w:rsidRPr="009E45F3">
        <w:rPr>
          <w:rFonts w:ascii="GHEA Grapalat" w:hAnsi="GHEA Grapalat"/>
          <w:i/>
          <w:sz w:val="16"/>
          <w:szCs w:val="16"/>
        </w:rPr>
        <w:t>եթե</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մասնակիցն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ավելացված</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արժեքի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հարկ</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վճարող</w:t>
      </w:r>
      <w:proofErr w:type="spellEnd"/>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ապա</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տվյալ</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պայմանագրի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գծով</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Հայաստանի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Հանրապետության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պետական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բյուջե</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վճարվելիք</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ավելացված</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արժեքի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հարկի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գումարը</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նշվում</w:t>
      </w:r>
      <w:proofErr w:type="spellEnd"/>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proofErr w:type="spellStart"/>
      <w:r w:rsidRPr="009E45F3">
        <w:rPr>
          <w:rFonts w:ascii="GHEA Grapalat" w:hAnsi="GHEA Grapalat"/>
          <w:i/>
          <w:sz w:val="16"/>
          <w:szCs w:val="16"/>
        </w:rPr>
        <w:t>րդ</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սյունակում</w:t>
      </w:r>
      <w:proofErr w:type="spellEnd"/>
      <w:r w:rsidRPr="009E45F3">
        <w:rPr>
          <w:rFonts w:ascii="GHEA Grapalat" w:hAnsi="GHEA Grapalat"/>
          <w:i/>
          <w:sz w:val="16"/>
          <w:szCs w:val="16"/>
        </w:rPr>
        <w:t>։</w:t>
      </w:r>
    </w:p>
    <w:p w14:paraId="7B55F6F3" w14:textId="77777777" w:rsidR="000036EF" w:rsidRPr="001E7733" w:rsidDel="00856FDE" w:rsidRDefault="000036EF" w:rsidP="000036EF">
      <w:pPr>
        <w:pStyle w:val="FootnoteText"/>
        <w:rPr>
          <w:del w:id="13" w:author="User" w:date="2019-05-26T09:57:00Z"/>
          <w:i/>
          <w:lang w:val="af-ZA"/>
        </w:rPr>
      </w:pPr>
    </w:p>
  </w:footnote>
  <w:footnote w:id="13">
    <w:p w14:paraId="6395668C" w14:textId="77777777" w:rsidR="000036EF" w:rsidRPr="009D643A" w:rsidRDefault="000036EF" w:rsidP="000036EF">
      <w:pPr>
        <w:pStyle w:val="FootnoteText"/>
        <w:rPr>
          <w:lang w:val="hy-AM"/>
        </w:rPr>
      </w:pPr>
      <w:r w:rsidRPr="00812744">
        <w:rPr>
          <w:vertAlign w:val="superscript"/>
          <w:lang w:val="hy-AM"/>
        </w:rPr>
        <w:t>2</w:t>
      </w:r>
      <w:r w:rsidRPr="00D803FA">
        <w:rPr>
          <w:vertAlign w:val="superscript"/>
          <w:lang w:val="hy-AM"/>
        </w:rPr>
        <w:t>5</w:t>
      </w:r>
      <w:r w:rsidRPr="004605D7">
        <w:rPr>
          <w:vertAlign w:val="superscript"/>
          <w:lang w:val="hy-AM"/>
        </w:rPr>
        <w:t xml:space="preserve"> </w:t>
      </w:r>
      <w:r w:rsidRPr="000C5E1D">
        <w:rPr>
          <w:rFonts w:ascii="GHEA Grapalat" w:hAnsi="GHEA Grapalat"/>
          <w:i/>
          <w:sz w:val="16"/>
          <w:szCs w:val="24"/>
          <w:lang w:val="hy-AM" w:eastAsia="en-US"/>
        </w:rPr>
        <w:t>Սույն հավելվածը հրավերից հանվում է, եթե գնման առարկա</w:t>
      </w:r>
      <w:r w:rsidRPr="00FC4820">
        <w:rPr>
          <w:rFonts w:ascii="GHEA Grapalat" w:hAnsi="GHEA Grapalat"/>
          <w:i/>
          <w:sz w:val="16"/>
          <w:szCs w:val="24"/>
          <w:lang w:val="hy-AM" w:eastAsia="en-US"/>
        </w:rPr>
        <w:t xml:space="preserve"> </w:t>
      </w:r>
      <w:r w:rsidRPr="000C5E1D">
        <w:rPr>
          <w:rFonts w:ascii="GHEA Grapalat" w:hAnsi="GHEA Grapalat"/>
          <w:i/>
          <w:sz w:val="16"/>
          <w:szCs w:val="24"/>
          <w:lang w:val="hy-AM" w:eastAsia="en-US"/>
        </w:rPr>
        <w:t xml:space="preserve"> </w:t>
      </w:r>
      <w:r w:rsidRPr="009D643A">
        <w:rPr>
          <w:rFonts w:ascii="GHEA Grapalat" w:hAnsi="GHEA Grapalat"/>
          <w:i/>
          <w:sz w:val="16"/>
          <w:szCs w:val="24"/>
          <w:lang w:val="hy-AM" w:eastAsia="en-US"/>
        </w:rPr>
        <w:t xml:space="preserve">չեն </w:t>
      </w:r>
      <w:r w:rsidRPr="000C5E1D">
        <w:rPr>
          <w:rFonts w:ascii="GHEA Grapalat" w:hAnsi="GHEA Grapalat"/>
          <w:i/>
          <w:sz w:val="16"/>
          <w:szCs w:val="24"/>
          <w:lang w:val="hy-AM" w:eastAsia="en-US"/>
        </w:rPr>
        <w:t>հանդիսանում շինարա</w:t>
      </w:r>
      <w:r w:rsidRPr="009D643A">
        <w:rPr>
          <w:rFonts w:ascii="GHEA Grapalat" w:hAnsi="GHEA Grapalat"/>
          <w:i/>
          <w:sz w:val="16"/>
          <w:szCs w:val="24"/>
          <w:lang w:val="hy-AM" w:eastAsia="en-US"/>
        </w:rPr>
        <w:t>րա</w:t>
      </w:r>
      <w:r w:rsidRPr="000C5E1D">
        <w:rPr>
          <w:rFonts w:ascii="GHEA Grapalat" w:hAnsi="GHEA Grapalat"/>
          <w:i/>
          <w:sz w:val="16"/>
          <w:szCs w:val="24"/>
          <w:lang w:val="hy-AM" w:eastAsia="en-US"/>
        </w:rPr>
        <w:t>կան աշխատանք</w:t>
      </w:r>
      <w:r w:rsidRPr="009D643A">
        <w:rPr>
          <w:rFonts w:ascii="GHEA Grapalat" w:hAnsi="GHEA Grapalat"/>
          <w:i/>
          <w:sz w:val="16"/>
          <w:szCs w:val="24"/>
          <w:lang w:val="hy-AM" w:eastAsia="en-US"/>
        </w:rPr>
        <w:t>ները</w:t>
      </w:r>
      <w:r w:rsidRPr="000C5E1D">
        <w:rPr>
          <w:rFonts w:ascii="GHEA Grapalat" w:hAnsi="GHEA Grapalat"/>
          <w:i/>
          <w:sz w:val="16"/>
          <w:szCs w:val="24"/>
          <w:lang w:val="hy-AM" w:eastAsia="en-US"/>
        </w:rPr>
        <w:t>:</w:t>
      </w:r>
    </w:p>
    <w:p w14:paraId="758C00F7" w14:textId="77777777" w:rsidR="000036EF" w:rsidRPr="002F4827" w:rsidDel="004D0559" w:rsidRDefault="000036EF" w:rsidP="000036EF">
      <w:pPr>
        <w:pStyle w:val="FootnoteText"/>
        <w:rPr>
          <w:del w:id="15" w:author="User" w:date="2019-05-26T13:15:00Z"/>
          <w:lang w:val="hy-AM"/>
        </w:rPr>
      </w:pPr>
    </w:p>
  </w:footnote>
  <w:footnote w:id="14">
    <w:p w14:paraId="170E0A74" w14:textId="77777777" w:rsidR="000036EF" w:rsidRPr="00342CD5" w:rsidDel="004D0559" w:rsidRDefault="000036EF" w:rsidP="000036EF">
      <w:pPr>
        <w:pStyle w:val="FootnoteText"/>
        <w:jc w:val="both"/>
        <w:rPr>
          <w:del w:id="16" w:author="User" w:date="2019-05-26T13:16:00Z"/>
          <w:lang w:val="hy-AM"/>
        </w:rPr>
      </w:pPr>
      <w:r w:rsidRPr="00B24180">
        <w:rPr>
          <w:vertAlign w:val="superscript"/>
          <w:lang w:val="hy-AM"/>
        </w:rPr>
        <w:t>26</w:t>
      </w:r>
      <w:r w:rsidRPr="004605D7">
        <w:rPr>
          <w:vertAlign w:val="superscript"/>
          <w:lang w:val="hy-AM"/>
        </w:rPr>
        <w:t xml:space="preserve"> </w:t>
      </w:r>
      <w:r w:rsidRPr="001750A4">
        <w:rPr>
          <w:rFonts w:ascii="GHEA Grapalat" w:hAnsi="GHEA Grapalat"/>
          <w:i/>
          <w:sz w:val="16"/>
          <w:szCs w:val="24"/>
          <w:lang w:val="hy-AM" w:eastAsia="en-US"/>
        </w:rPr>
        <w:t>Սույն կետը հանվում է պայմանագրի նախագծից, եթե գնման առարկա հանդիսացող շինարարական ծրագիրը պահանջում է նախագծային փաստաթղթեր:</w:t>
      </w:r>
    </w:p>
  </w:footnote>
  <w:footnote w:id="15">
    <w:p w14:paraId="10B3CE66" w14:textId="77777777" w:rsidR="000036EF" w:rsidRPr="00EF5721" w:rsidDel="004D0559" w:rsidRDefault="000036EF" w:rsidP="000036EF">
      <w:pPr>
        <w:pStyle w:val="FootnoteText"/>
        <w:rPr>
          <w:del w:id="17" w:author="User" w:date="2019-05-26T13:16:00Z"/>
          <w:lang w:val="hy-AM"/>
        </w:rPr>
      </w:pPr>
      <w:r w:rsidRPr="00060EA7">
        <w:rPr>
          <w:vertAlign w:val="superscript"/>
          <w:lang w:val="hy-AM"/>
        </w:rPr>
        <w:t>2</w:t>
      </w:r>
      <w:r w:rsidRPr="00C011CE">
        <w:rPr>
          <w:vertAlign w:val="superscript"/>
          <w:lang w:val="hy-AM"/>
        </w:rPr>
        <w:t>7</w:t>
      </w:r>
      <w:r w:rsidRPr="00605A6B">
        <w:rPr>
          <w:rFonts w:ascii="GHEA Grapalat" w:hAnsi="GHEA Grapalat"/>
          <w:i/>
          <w:sz w:val="16"/>
          <w:szCs w:val="24"/>
          <w:lang w:val="hy-AM" w:eastAsia="en-US"/>
        </w:rPr>
        <w:t>Սույն կետը հանվում է պայմանագրի նախագծից, եթե</w:t>
      </w:r>
      <w:r w:rsidRPr="00EF5721">
        <w:rPr>
          <w:rFonts w:ascii="GHEA Grapalat" w:hAnsi="GHEA Grapalat"/>
          <w:i/>
          <w:sz w:val="16"/>
          <w:szCs w:val="24"/>
          <w:lang w:val="hy-AM" w:eastAsia="en-US"/>
        </w:rPr>
        <w:t xml:space="preserve"> կիրառելի չէ:</w:t>
      </w:r>
    </w:p>
  </w:footnote>
  <w:footnote w:id="16">
    <w:p w14:paraId="5D01D2C1" w14:textId="77777777" w:rsidR="000036EF" w:rsidRPr="002F4827" w:rsidDel="004D0559" w:rsidRDefault="000036EF" w:rsidP="000036EF">
      <w:pPr>
        <w:pStyle w:val="FootnoteText"/>
        <w:jc w:val="both"/>
        <w:rPr>
          <w:del w:id="18" w:author="User" w:date="2019-05-26T13:18:00Z"/>
          <w:lang w:val="hy-AM"/>
        </w:rPr>
      </w:pPr>
      <w:r w:rsidRPr="009138AD">
        <w:rPr>
          <w:rFonts w:ascii="GHEA Grapalat" w:hAnsi="GHEA Grapalat"/>
          <w:i/>
          <w:sz w:val="16"/>
          <w:szCs w:val="24"/>
          <w:vertAlign w:val="superscript"/>
          <w:lang w:val="hy-AM" w:eastAsia="en-US"/>
        </w:rPr>
        <w:t xml:space="preserve">28 </w:t>
      </w:r>
      <w:r>
        <w:rPr>
          <w:rFonts w:ascii="GHEA Grapalat" w:hAnsi="GHEA Grapalat"/>
          <w:i/>
          <w:sz w:val="16"/>
          <w:szCs w:val="24"/>
          <w:lang w:val="hy-AM" w:eastAsia="en-US"/>
        </w:rPr>
        <w:t xml:space="preserve">Եթե </w:t>
      </w:r>
      <w:r w:rsidRPr="002F4827">
        <w:rPr>
          <w:rFonts w:ascii="GHEA Grapalat" w:hAnsi="GHEA Grapalat"/>
          <w:i/>
          <w:sz w:val="16"/>
          <w:szCs w:val="24"/>
          <w:lang w:val="hy-AM" w:eastAsia="en-US"/>
        </w:rPr>
        <w:t>Կապալառու</w:t>
      </w:r>
      <w:r w:rsidRPr="009B3CA3">
        <w:rPr>
          <w:rFonts w:ascii="GHEA Grapalat" w:hAnsi="GHEA Grapalat"/>
          <w:i/>
          <w:sz w:val="16"/>
          <w:szCs w:val="24"/>
          <w:lang w:val="hy-AM" w:eastAsia="en-US"/>
        </w:rPr>
        <w:t>ի կողմից գնային ա</w:t>
      </w:r>
      <w:r w:rsidRPr="002F4827">
        <w:rPr>
          <w:rFonts w:ascii="GHEA Grapalat" w:hAnsi="GHEA Grapalat"/>
          <w:i/>
          <w:sz w:val="16"/>
          <w:szCs w:val="24"/>
          <w:lang w:val="hy-AM" w:eastAsia="en-US"/>
        </w:rPr>
        <w:t>ռաջարկը ներկայացվել է առանց ԱԱՀ-ի, ապա պայմանագիրը կնքելիս սույն կետից հանվում են «որից -------- (----------) ՀՀ դրամը` ԱԱՀ-ն» բառերը:</w:t>
      </w:r>
      <w:r w:rsidRPr="004678A5">
        <w:rPr>
          <w:rFonts w:ascii="GHEA Grapalat" w:hAnsi="GHEA Grapalat"/>
          <w:i/>
          <w:sz w:val="16"/>
          <w:szCs w:val="24"/>
          <w:vertAlign w:val="superscript"/>
          <w:lang w:val="hy-AM" w:eastAsia="en-US"/>
        </w:rPr>
        <w:t xml:space="preserve">29 </w:t>
      </w:r>
      <w:r w:rsidRPr="00524894">
        <w:rPr>
          <w:rFonts w:ascii="GHEA Grapalat" w:hAnsi="GHEA Grapalat"/>
          <w:i/>
          <w:sz w:val="16"/>
          <w:szCs w:val="24"/>
          <w:lang w:val="hy-AM" w:eastAsia="en-US"/>
        </w:rPr>
        <w:t>Կա</w:t>
      </w:r>
      <w:r w:rsidRPr="002F4827">
        <w:rPr>
          <w:rFonts w:ascii="GHEA Grapalat" w:hAnsi="GHEA Grapalat"/>
          <w:i/>
          <w:sz w:val="16"/>
          <w:szCs w:val="24"/>
          <w:lang w:val="hy-AM" w:eastAsia="en-US"/>
        </w:rPr>
        <w:t>պալառուն</w:t>
      </w:r>
      <w:r w:rsidRPr="00524894">
        <w:rPr>
          <w:rFonts w:ascii="GHEA Grapalat" w:hAnsi="GHEA Grapalat"/>
          <w:i/>
          <w:sz w:val="16"/>
          <w:szCs w:val="24"/>
          <w:lang w:val="hy-AM" w:eastAsia="en-US"/>
        </w:rPr>
        <w:t xml:space="preserve"> կարող է հրաժարվել առաջարկված կանխավճարից կամ դրա մի մասից: Ընդ որում </w:t>
      </w:r>
      <w:r w:rsidRPr="002F4827">
        <w:rPr>
          <w:rFonts w:ascii="GHEA Grapalat" w:hAnsi="GHEA Grapalat"/>
          <w:i/>
          <w:sz w:val="16"/>
          <w:szCs w:val="24"/>
          <w:lang w:val="hy-AM" w:eastAsia="en-US"/>
        </w:rPr>
        <w:t>կնքվելիք պ</w:t>
      </w:r>
      <w:r w:rsidRPr="00524894">
        <w:rPr>
          <w:rFonts w:ascii="GHEA Grapalat" w:hAnsi="GHEA Grapalat"/>
          <w:i/>
          <w:sz w:val="16"/>
          <w:szCs w:val="24"/>
          <w:lang w:val="hy-AM" w:eastAsia="en-US"/>
        </w:rPr>
        <w:t>այմանագր</w:t>
      </w:r>
      <w:r w:rsidRPr="002F4827">
        <w:rPr>
          <w:rFonts w:ascii="GHEA Grapalat" w:hAnsi="GHEA Grapalat"/>
          <w:i/>
          <w:sz w:val="16"/>
          <w:szCs w:val="24"/>
          <w:lang w:val="hy-AM" w:eastAsia="en-US"/>
        </w:rPr>
        <w:t>ում</w:t>
      </w:r>
      <w:r w:rsidRPr="00524894">
        <w:rPr>
          <w:rFonts w:ascii="GHEA Grapalat" w:hAnsi="GHEA Grapalat"/>
          <w:i/>
          <w:sz w:val="16"/>
          <w:szCs w:val="24"/>
          <w:lang w:val="hy-AM" w:eastAsia="en-US"/>
        </w:rPr>
        <w:t xml:space="preserve"> կանխավճարը սահմանվում է </w:t>
      </w:r>
      <w:r w:rsidRPr="002F4827">
        <w:rPr>
          <w:rFonts w:ascii="GHEA Grapalat" w:hAnsi="GHEA Grapalat"/>
          <w:i/>
          <w:sz w:val="16"/>
          <w:szCs w:val="24"/>
          <w:lang w:val="hy-AM" w:eastAsia="en-US"/>
        </w:rPr>
        <w:t>Պատվիրատու</w:t>
      </w:r>
      <w:r w:rsidRPr="00524894">
        <w:rPr>
          <w:rFonts w:ascii="GHEA Grapalat" w:hAnsi="GHEA Grapalat"/>
          <w:i/>
          <w:sz w:val="16"/>
          <w:szCs w:val="24"/>
          <w:lang w:val="hy-AM" w:eastAsia="en-US"/>
        </w:rPr>
        <w:t xml:space="preserve">ի և </w:t>
      </w:r>
      <w:r w:rsidRPr="002F4827">
        <w:rPr>
          <w:rFonts w:ascii="GHEA Grapalat" w:hAnsi="GHEA Grapalat"/>
          <w:i/>
          <w:sz w:val="16"/>
          <w:szCs w:val="24"/>
          <w:lang w:val="hy-AM" w:eastAsia="en-US"/>
        </w:rPr>
        <w:t>Կապալառու</w:t>
      </w:r>
      <w:r w:rsidRPr="00524894">
        <w:rPr>
          <w:rFonts w:ascii="GHEA Grapalat" w:hAnsi="GHEA Grapalat"/>
          <w:i/>
          <w:sz w:val="16"/>
          <w:szCs w:val="24"/>
          <w:lang w:val="hy-AM" w:eastAsia="en-US"/>
        </w:rPr>
        <w:t>ի միջև համաձայնեցված չափով:</w:t>
      </w:r>
      <w:r w:rsidRPr="002F4827">
        <w:rPr>
          <w:rFonts w:ascii="GHEA Grapalat" w:hAnsi="GHEA Grapalat"/>
          <w:i/>
          <w:sz w:val="16"/>
          <w:szCs w:val="24"/>
          <w:lang w:val="hy-AM" w:eastAsia="en-US"/>
        </w:rPr>
        <w:t xml:space="preserve"> Եթե պայմանագրով չի նախատեսվում կանխավճարի հատկացում, ապա սույն կետը հանվում է նախագծից:</w:t>
      </w:r>
    </w:p>
  </w:footnote>
  <w:footnote w:id="17">
    <w:p w14:paraId="29FF1CB1" w14:textId="77777777" w:rsidR="000036EF" w:rsidRPr="004605D7" w:rsidRDefault="000036EF" w:rsidP="000036EF">
      <w:pPr>
        <w:pStyle w:val="FootnoteText"/>
        <w:jc w:val="both"/>
        <w:rPr>
          <w:rFonts w:ascii="GHEA Grapalat" w:hAnsi="GHEA Grapalat"/>
          <w:i/>
          <w:sz w:val="16"/>
          <w:szCs w:val="24"/>
          <w:lang w:val="hy-AM" w:eastAsia="en-US"/>
        </w:rPr>
      </w:pPr>
      <w:r w:rsidRPr="004605D7">
        <w:rPr>
          <w:vertAlign w:val="superscript"/>
          <w:lang w:val="hy-AM"/>
        </w:rPr>
        <w:t>3</w:t>
      </w:r>
      <w:r w:rsidRPr="00DA20F2">
        <w:rPr>
          <w:vertAlign w:val="superscript"/>
          <w:lang w:val="hy-AM"/>
        </w:rPr>
        <w:t>0</w:t>
      </w:r>
      <w:r w:rsidRPr="004605D7">
        <w:rPr>
          <w:rFonts w:ascii="GHEA Grapalat" w:hAnsi="GHEA Grapalat"/>
          <w:i/>
          <w:sz w:val="16"/>
          <w:szCs w:val="24"/>
          <w:lang w:val="hy-AM" w:eastAsia="en-US"/>
        </w:rPr>
        <w:t xml:space="preserve">Եթե պայմանագիրը կնքվել է </w:t>
      </w:r>
      <w:r>
        <w:rPr>
          <w:rFonts w:ascii="GHEA Grapalat" w:hAnsi="GHEA Grapalat"/>
          <w:i/>
          <w:sz w:val="16"/>
          <w:szCs w:val="24"/>
          <w:lang w:val="hy-AM" w:eastAsia="en-US"/>
        </w:rPr>
        <w:t>«Գնումների մասին» ՀՀ օրենքի 15-րդ հոդվածի 6-րդ կետի հիման վրա</w:t>
      </w:r>
      <w:r w:rsidRPr="004605D7">
        <w:rPr>
          <w:rFonts w:ascii="GHEA Grapalat" w:hAnsi="GHEA Grapalat"/>
          <w:i/>
          <w:sz w:val="16"/>
          <w:szCs w:val="24"/>
          <w:lang w:val="hy-AM" w:eastAsia="en-US"/>
        </w:rPr>
        <w:t xml:space="preserve">,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3AFC7F54" w14:textId="77777777" w:rsidR="000036EF" w:rsidRPr="003711BD" w:rsidDel="00AC0465" w:rsidRDefault="000036EF" w:rsidP="000036EF">
      <w:pPr>
        <w:pStyle w:val="FootnoteText"/>
        <w:rPr>
          <w:del w:id="19" w:author="User" w:date="2019-05-26T13:21:00Z"/>
          <w:lang w:val="hy-AM"/>
        </w:rPr>
      </w:pPr>
      <w:proofErr w:type="spellStart"/>
      <w:r>
        <w:rPr>
          <w:rFonts w:ascii="GHEA Grapalat" w:hAnsi="GHEA Grapalat"/>
          <w:i/>
          <w:sz w:val="16"/>
        </w:rPr>
        <w:t>Եթե</w:t>
      </w:r>
      <w:proofErr w:type="spellEnd"/>
      <w:r>
        <w:rPr>
          <w:rFonts w:ascii="GHEA Grapalat" w:hAnsi="GHEA Grapalat"/>
          <w:i/>
          <w:sz w:val="16"/>
        </w:rPr>
        <w:t xml:space="preserve"> </w:t>
      </w:r>
      <w:proofErr w:type="spellStart"/>
      <w:r>
        <w:rPr>
          <w:rFonts w:ascii="GHEA Grapalat" w:hAnsi="GHEA Grapalat"/>
          <w:i/>
          <w:sz w:val="16"/>
        </w:rPr>
        <w:t>պայմանագիրը</w:t>
      </w:r>
      <w:proofErr w:type="spellEnd"/>
      <w:r>
        <w:rPr>
          <w:rFonts w:ascii="GHEA Grapalat" w:hAnsi="GHEA Grapalat"/>
          <w:i/>
          <w:sz w:val="16"/>
        </w:rPr>
        <w:t xml:space="preserve"> </w:t>
      </w:r>
      <w:proofErr w:type="spellStart"/>
      <w:r>
        <w:rPr>
          <w:rFonts w:ascii="GHEA Grapalat" w:hAnsi="GHEA Grapalat"/>
          <w:i/>
          <w:sz w:val="16"/>
        </w:rPr>
        <w:t>ներառում</w:t>
      </w:r>
      <w:proofErr w:type="spellEnd"/>
      <w:r>
        <w:rPr>
          <w:rFonts w:ascii="GHEA Grapalat" w:hAnsi="GHEA Grapalat"/>
          <w:i/>
          <w:sz w:val="16"/>
        </w:rPr>
        <w:t xml:space="preserve"> է </w:t>
      </w:r>
      <w:proofErr w:type="spellStart"/>
      <w:r>
        <w:rPr>
          <w:rFonts w:ascii="GHEA Grapalat" w:hAnsi="GHEA Grapalat"/>
          <w:i/>
          <w:sz w:val="16"/>
        </w:rPr>
        <w:t>մեկից</w:t>
      </w:r>
      <w:proofErr w:type="spellEnd"/>
      <w:r>
        <w:rPr>
          <w:rFonts w:ascii="GHEA Grapalat" w:hAnsi="GHEA Grapalat"/>
          <w:i/>
          <w:sz w:val="16"/>
        </w:rPr>
        <w:t xml:space="preserve"> </w:t>
      </w:r>
      <w:proofErr w:type="spellStart"/>
      <w:r>
        <w:rPr>
          <w:rFonts w:ascii="GHEA Grapalat" w:hAnsi="GHEA Grapalat"/>
          <w:i/>
          <w:sz w:val="16"/>
        </w:rPr>
        <w:t>ավել</w:t>
      </w:r>
      <w:proofErr w:type="spellEnd"/>
      <w:r>
        <w:rPr>
          <w:rFonts w:ascii="GHEA Grapalat" w:hAnsi="GHEA Grapalat"/>
          <w:i/>
          <w:sz w:val="16"/>
        </w:rPr>
        <w:t xml:space="preserve"> </w:t>
      </w:r>
      <w:proofErr w:type="spellStart"/>
      <w:r>
        <w:rPr>
          <w:rFonts w:ascii="GHEA Grapalat" w:hAnsi="GHEA Grapalat"/>
          <w:i/>
          <w:sz w:val="16"/>
        </w:rPr>
        <w:t>չափաբաժին</w:t>
      </w:r>
      <w:proofErr w:type="spellEnd"/>
      <w:r>
        <w:rPr>
          <w:rFonts w:ascii="GHEA Grapalat" w:hAnsi="GHEA Grapalat"/>
          <w:i/>
          <w:sz w:val="16"/>
        </w:rPr>
        <w:t xml:space="preserve">, </w:t>
      </w:r>
      <w:proofErr w:type="spellStart"/>
      <w:r>
        <w:rPr>
          <w:rFonts w:ascii="GHEA Grapalat" w:hAnsi="GHEA Grapalat"/>
          <w:i/>
          <w:sz w:val="16"/>
        </w:rPr>
        <w:t>ապա</w:t>
      </w:r>
      <w:proofErr w:type="spellEnd"/>
      <w:r>
        <w:rPr>
          <w:rFonts w:ascii="GHEA Grapalat" w:hAnsi="GHEA Grapalat"/>
          <w:i/>
          <w:sz w:val="16"/>
        </w:rPr>
        <w:t xml:space="preserve"> </w:t>
      </w:r>
      <w:proofErr w:type="spellStart"/>
      <w:r>
        <w:rPr>
          <w:rFonts w:ascii="GHEA Grapalat" w:hAnsi="GHEA Grapalat"/>
          <w:i/>
          <w:sz w:val="16"/>
        </w:rPr>
        <w:t>տուգանքը</w:t>
      </w:r>
      <w:proofErr w:type="spellEnd"/>
      <w:r>
        <w:rPr>
          <w:rFonts w:ascii="GHEA Grapalat" w:hAnsi="GHEA Grapalat"/>
          <w:i/>
          <w:sz w:val="16"/>
        </w:rPr>
        <w:t xml:space="preserve"> </w:t>
      </w:r>
      <w:proofErr w:type="spellStart"/>
      <w:r>
        <w:rPr>
          <w:rFonts w:ascii="GHEA Grapalat" w:hAnsi="GHEA Grapalat"/>
          <w:i/>
          <w:sz w:val="16"/>
        </w:rPr>
        <w:t>հաշվարկվում</w:t>
      </w:r>
      <w:proofErr w:type="spellEnd"/>
      <w:r>
        <w:rPr>
          <w:rFonts w:ascii="GHEA Grapalat" w:hAnsi="GHEA Grapalat"/>
          <w:i/>
          <w:sz w:val="16"/>
        </w:rPr>
        <w:t xml:space="preserve"> է </w:t>
      </w:r>
      <w:proofErr w:type="spellStart"/>
      <w:r>
        <w:rPr>
          <w:rFonts w:ascii="GHEA Grapalat" w:hAnsi="GHEA Grapalat"/>
          <w:i/>
          <w:sz w:val="16"/>
        </w:rPr>
        <w:t>պայմանագրով</w:t>
      </w:r>
      <w:proofErr w:type="spellEnd"/>
      <w:r>
        <w:rPr>
          <w:rFonts w:ascii="GHEA Grapalat" w:hAnsi="GHEA Grapalat"/>
          <w:i/>
          <w:sz w:val="16"/>
        </w:rPr>
        <w:t xml:space="preserve"> </w:t>
      </w:r>
      <w:proofErr w:type="spellStart"/>
      <w:r>
        <w:rPr>
          <w:rFonts w:ascii="GHEA Grapalat" w:hAnsi="GHEA Grapalat"/>
          <w:i/>
          <w:sz w:val="16"/>
        </w:rPr>
        <w:t>այդ</w:t>
      </w:r>
      <w:proofErr w:type="spellEnd"/>
      <w:r>
        <w:rPr>
          <w:rFonts w:ascii="GHEA Grapalat" w:hAnsi="GHEA Grapalat"/>
          <w:i/>
          <w:sz w:val="16"/>
        </w:rPr>
        <w:t xml:space="preserve"> </w:t>
      </w:r>
      <w:proofErr w:type="spellStart"/>
      <w:r>
        <w:rPr>
          <w:rFonts w:ascii="GHEA Grapalat" w:hAnsi="GHEA Grapalat"/>
          <w:i/>
          <w:sz w:val="16"/>
        </w:rPr>
        <w:t>չափաբաժնի</w:t>
      </w:r>
      <w:proofErr w:type="spellEnd"/>
      <w:r>
        <w:rPr>
          <w:rFonts w:ascii="GHEA Grapalat" w:hAnsi="GHEA Grapalat"/>
          <w:i/>
          <w:sz w:val="16"/>
        </w:rPr>
        <w:t xml:space="preserve"> </w:t>
      </w:r>
      <w:proofErr w:type="spellStart"/>
      <w:r>
        <w:rPr>
          <w:rFonts w:ascii="GHEA Grapalat" w:hAnsi="GHEA Grapalat"/>
          <w:i/>
          <w:sz w:val="16"/>
        </w:rPr>
        <w:t>համար</w:t>
      </w:r>
      <w:proofErr w:type="spellEnd"/>
      <w:r>
        <w:rPr>
          <w:rFonts w:ascii="GHEA Grapalat" w:hAnsi="GHEA Grapalat"/>
          <w:i/>
          <w:sz w:val="16"/>
        </w:rPr>
        <w:t xml:space="preserve"> </w:t>
      </w:r>
      <w:proofErr w:type="spellStart"/>
      <w:r>
        <w:rPr>
          <w:rFonts w:ascii="GHEA Grapalat" w:hAnsi="GHEA Grapalat"/>
          <w:i/>
          <w:sz w:val="16"/>
        </w:rPr>
        <w:t>սահմանված</w:t>
      </w:r>
      <w:proofErr w:type="spellEnd"/>
      <w:r>
        <w:rPr>
          <w:rFonts w:ascii="GHEA Grapalat" w:hAnsi="GHEA Grapalat"/>
          <w:i/>
          <w:sz w:val="16"/>
        </w:rPr>
        <w:t xml:space="preserve"> </w:t>
      </w:r>
      <w:proofErr w:type="spellStart"/>
      <w:r>
        <w:rPr>
          <w:rFonts w:ascii="GHEA Grapalat" w:hAnsi="GHEA Grapalat"/>
          <w:i/>
          <w:sz w:val="16"/>
        </w:rPr>
        <w:t>ընդհանուր</w:t>
      </w:r>
      <w:proofErr w:type="spellEnd"/>
      <w:r>
        <w:rPr>
          <w:rFonts w:ascii="GHEA Grapalat" w:hAnsi="GHEA Grapalat"/>
          <w:i/>
          <w:sz w:val="16"/>
        </w:rPr>
        <w:t xml:space="preserve"> </w:t>
      </w:r>
      <w:proofErr w:type="spellStart"/>
      <w:r>
        <w:rPr>
          <w:rFonts w:ascii="GHEA Grapalat" w:hAnsi="GHEA Grapalat"/>
          <w:i/>
          <w:sz w:val="16"/>
        </w:rPr>
        <w:t>գնի</w:t>
      </w:r>
      <w:proofErr w:type="spellEnd"/>
      <w:r>
        <w:rPr>
          <w:rFonts w:ascii="GHEA Grapalat" w:hAnsi="GHEA Grapalat"/>
          <w:i/>
          <w:sz w:val="16"/>
        </w:rPr>
        <w:t xml:space="preserve"> նկատմամբ:</w:t>
      </w:r>
    </w:p>
  </w:footnote>
  <w:footnote w:id="18">
    <w:p w14:paraId="03AD88DE" w14:textId="77777777" w:rsidR="000036EF" w:rsidRPr="002F4827" w:rsidDel="001432D3" w:rsidRDefault="000036EF" w:rsidP="000036EF">
      <w:pPr>
        <w:pStyle w:val="FootnoteText"/>
        <w:jc w:val="both"/>
        <w:rPr>
          <w:del w:id="20" w:author="User" w:date="2019-05-26T13:23:00Z"/>
          <w:sz w:val="16"/>
          <w:szCs w:val="16"/>
          <w:lang w:val="hy-AM"/>
        </w:rPr>
      </w:pPr>
      <w:r w:rsidRPr="005170DF">
        <w:rPr>
          <w:vertAlign w:val="superscript"/>
          <w:lang w:val="hy-AM"/>
        </w:rPr>
        <w:t>3</w:t>
      </w:r>
      <w:r w:rsidRPr="00DD03BB">
        <w:rPr>
          <w:vertAlign w:val="superscript"/>
          <w:lang w:val="hy-AM"/>
        </w:rPr>
        <w:t xml:space="preserve">1 </w:t>
      </w:r>
      <w:r w:rsidRPr="002F4827">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9">
    <w:p w14:paraId="33686DD6" w14:textId="77777777" w:rsidR="000036EF" w:rsidRPr="00FC4820" w:rsidRDefault="000036EF" w:rsidP="000036EF">
      <w:pPr>
        <w:pStyle w:val="FootnoteText"/>
        <w:jc w:val="both"/>
        <w:rPr>
          <w:lang w:val="hy-AM"/>
        </w:rPr>
      </w:pPr>
      <w:r w:rsidRPr="002D4481">
        <w:rPr>
          <w:vertAlign w:val="superscript"/>
          <w:lang w:val="hy-AM"/>
        </w:rPr>
        <w:t>3</w:t>
      </w:r>
      <w:r w:rsidRPr="00496062">
        <w:rPr>
          <w:vertAlign w:val="superscript"/>
          <w:lang w:val="hy-AM"/>
        </w:rPr>
        <w:t>2</w:t>
      </w:r>
      <w:r w:rsidRPr="004605D7">
        <w:rPr>
          <w:vertAlign w:val="superscript"/>
          <w:lang w:val="hy-AM"/>
        </w:rPr>
        <w:t xml:space="preserve"> </w:t>
      </w:r>
      <w:r w:rsidRPr="003B6FB5">
        <w:rPr>
          <w:rFonts w:ascii="GHEA Grapalat" w:hAnsi="GHEA Grapalat"/>
          <w:i/>
          <w:sz w:val="16"/>
          <w:szCs w:val="24"/>
          <w:lang w:val="hy-AM" w:eastAsia="en-US"/>
        </w:rPr>
        <w:t>Սույն</w:t>
      </w:r>
      <w:r w:rsidRPr="00FC4820">
        <w:rPr>
          <w:rFonts w:ascii="GHEA Grapalat" w:hAnsi="GHEA Grapalat"/>
          <w:i/>
          <w:sz w:val="16"/>
          <w:szCs w:val="24"/>
          <w:lang w:val="hy-AM" w:eastAsia="en-US"/>
        </w:rPr>
        <w:t xml:space="preserve"> կետը</w:t>
      </w:r>
      <w:r w:rsidRPr="003B6FB5">
        <w:rPr>
          <w:rFonts w:ascii="GHEA Grapalat" w:hAnsi="GHEA Grapalat"/>
          <w:i/>
          <w:sz w:val="16"/>
          <w:szCs w:val="24"/>
          <w:lang w:val="hy-AM" w:eastAsia="en-US"/>
        </w:rPr>
        <w:t xml:space="preserve"> հանվում </w:t>
      </w:r>
      <w:r w:rsidRPr="00FC4820">
        <w:rPr>
          <w:rFonts w:ascii="GHEA Grapalat" w:hAnsi="GHEA Grapalat"/>
          <w:i/>
          <w:sz w:val="16"/>
          <w:szCs w:val="24"/>
          <w:lang w:val="hy-AM" w:eastAsia="en-US"/>
        </w:rPr>
        <w:t>է պայմանագրից</w:t>
      </w:r>
      <w:r w:rsidRPr="003B6FB5">
        <w:rPr>
          <w:rFonts w:ascii="GHEA Grapalat" w:hAnsi="GHEA Grapalat"/>
          <w:i/>
          <w:sz w:val="16"/>
          <w:szCs w:val="24"/>
          <w:lang w:val="hy-AM" w:eastAsia="en-US"/>
        </w:rPr>
        <w:t xml:space="preserve">, եթե պայմանագիրը չի իրականացվում </w:t>
      </w:r>
      <w:r w:rsidRPr="003B6FB5">
        <w:rPr>
          <w:rFonts w:ascii="GHEA Grapalat" w:hAnsi="GHEA Grapalat"/>
          <w:i/>
          <w:sz w:val="16"/>
          <w:lang w:val="hy-AM"/>
        </w:rPr>
        <w:t>ենթակապալի</w:t>
      </w:r>
      <w:r w:rsidRPr="003B6FB5">
        <w:rPr>
          <w:rFonts w:ascii="GHEA Grapalat" w:hAnsi="GHEA Grapalat"/>
          <w:i/>
          <w:sz w:val="16"/>
          <w:szCs w:val="24"/>
          <w:lang w:val="hy-AM" w:eastAsia="en-US"/>
        </w:rPr>
        <w:t xml:space="preserve"> պայմանագիր կնքելու միջոցով:</w:t>
      </w:r>
    </w:p>
  </w:footnote>
  <w:footnote w:id="20">
    <w:p w14:paraId="484A85A1" w14:textId="77777777" w:rsidR="000036EF" w:rsidRPr="00FC4820" w:rsidDel="001432D3" w:rsidRDefault="000036EF" w:rsidP="000036EF">
      <w:pPr>
        <w:pStyle w:val="FootnoteText"/>
        <w:jc w:val="both"/>
        <w:rPr>
          <w:del w:id="21" w:author="User" w:date="2019-05-26T13:24:00Z"/>
          <w:lang w:val="hy-AM"/>
        </w:rPr>
      </w:pPr>
      <w:r w:rsidRPr="002D4481">
        <w:rPr>
          <w:vertAlign w:val="superscript"/>
          <w:lang w:val="hy-AM"/>
        </w:rPr>
        <w:t>3</w:t>
      </w:r>
      <w:r w:rsidRPr="00496062">
        <w:rPr>
          <w:vertAlign w:val="superscript"/>
          <w:lang w:val="hy-AM"/>
        </w:rPr>
        <w:t>3</w:t>
      </w:r>
      <w:r w:rsidRPr="004605D7">
        <w:rPr>
          <w:vertAlign w:val="superscript"/>
          <w:lang w:val="hy-AM"/>
        </w:rPr>
        <w:t xml:space="preserve"> </w:t>
      </w:r>
      <w:r w:rsidRPr="00FC4820">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21">
    <w:p w14:paraId="6DF557FD" w14:textId="77777777" w:rsidR="000036EF" w:rsidRPr="006B7F1F" w:rsidRDefault="000036EF" w:rsidP="000036EF">
      <w:pPr>
        <w:pStyle w:val="FootnoteText"/>
      </w:pPr>
      <w:r>
        <w:rPr>
          <w:rStyle w:val="FootnoteReference"/>
        </w:rPr>
        <w:t>34</w:t>
      </w:r>
      <w:r>
        <w:t xml:space="preserve"> </w:t>
      </w:r>
      <w:r w:rsidRPr="00E040F0">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w:t>
      </w:r>
      <w:r w:rsidRPr="001E7733">
        <w:rPr>
          <w:rFonts w:ascii="GHEA Grapalat" w:hAnsi="GHEA Grapalat"/>
          <w:i/>
          <w:sz w:val="16"/>
          <w:lang w:val="hy-AM"/>
        </w:rPr>
        <w:t xml:space="preserve">գինը չի գերազանցում </w:t>
      </w:r>
      <w:r w:rsidRPr="00E040F0">
        <w:rPr>
          <w:rFonts w:ascii="GHEA Grapalat" w:hAnsi="GHEA Grapalat"/>
          <w:i/>
          <w:sz w:val="16"/>
          <w:lang w:val="hy-AM"/>
        </w:rPr>
        <w:t xml:space="preserve">գնումների բազային միավորի </w:t>
      </w:r>
      <w:r>
        <w:rPr>
          <w:rFonts w:ascii="GHEA Grapalat" w:hAnsi="GHEA Grapalat"/>
          <w:i/>
          <w:sz w:val="16"/>
          <w:lang w:val="hy-AM"/>
        </w:rPr>
        <w:t>քսանհինգապատիկը</w:t>
      </w:r>
      <w:r w:rsidRPr="00E040F0">
        <w:rPr>
          <w:rFonts w:ascii="GHEA Grapalat" w:hAnsi="GHEA Grapalat"/>
          <w:i/>
          <w:sz w:val="16"/>
          <w:lang w:val="hy-AM"/>
        </w:rPr>
        <w:t>, ապա սույն կետը խմբագրվում է</w:t>
      </w:r>
      <w:r w:rsidRPr="001E7733">
        <w:rPr>
          <w:rFonts w:ascii="GHEA Grapalat" w:hAnsi="GHEA Grapalat"/>
          <w:i/>
          <w:sz w:val="16"/>
          <w:lang w:val="hy-AM"/>
        </w:rPr>
        <w:t>` վերջինից</w:t>
      </w:r>
      <w:r w:rsidRPr="00E040F0">
        <w:rPr>
          <w:rFonts w:ascii="GHEA Grapalat" w:hAnsi="GHEA Grapalat"/>
          <w:i/>
          <w:sz w:val="16"/>
          <w:lang w:val="hy-AM"/>
        </w:rPr>
        <w:t xml:space="preserve"> հանե</w:t>
      </w:r>
      <w:r w:rsidRPr="001E7733">
        <w:rPr>
          <w:rFonts w:ascii="GHEA Grapalat" w:hAnsi="GHEA Grapalat"/>
          <w:i/>
          <w:sz w:val="16"/>
          <w:lang w:val="hy-AM"/>
        </w:rPr>
        <w:t>լով</w:t>
      </w:r>
      <w:r w:rsidRPr="00E040F0">
        <w:rPr>
          <w:rFonts w:ascii="GHEA Grapalat" w:hAnsi="GHEA Grapalat"/>
          <w:i/>
          <w:sz w:val="16"/>
          <w:lang w:val="hy-AM"/>
        </w:rPr>
        <w:t xml:space="preserve"> </w:t>
      </w:r>
      <w:r w:rsidRPr="001E7733">
        <w:rPr>
          <w:rFonts w:ascii="GHEA Grapalat" w:hAnsi="GHEA Grapalat"/>
          <w:i/>
          <w:sz w:val="16"/>
          <w:lang w:val="hy-AM"/>
        </w:rPr>
        <w:t>3</w:t>
      </w:r>
      <w:r w:rsidRPr="00E040F0">
        <w:rPr>
          <w:rFonts w:ascii="GHEA Grapalat" w:hAnsi="GHEA Grapalat"/>
          <w:i/>
          <w:sz w:val="16"/>
          <w:lang w:val="hy-AM"/>
        </w:rPr>
        <w:t>-րդ նախադասությունը</w:t>
      </w:r>
      <w:r w:rsidRPr="001E7733">
        <w:rPr>
          <w:rFonts w:ascii="GHEA Grapalat" w:hAnsi="GHEA Grapalat"/>
          <w:i/>
          <w:sz w:val="16"/>
          <w:lang w:val="hy-AM"/>
        </w:rPr>
        <w:t xml:space="preserve">, իսկ 4-րդ նախադասությունը խմբագրվում է` «, իսկ տուժանքի ձևով ներկայացված </w:t>
      </w:r>
      <w:r w:rsidRPr="004605D7">
        <w:rPr>
          <w:rFonts w:ascii="GHEA Grapalat" w:hAnsi="GHEA Grapalat"/>
          <w:i/>
          <w:sz w:val="16"/>
          <w:lang w:val="hy-AM"/>
        </w:rPr>
        <w:t xml:space="preserve">որակավորման և </w:t>
      </w:r>
      <w:r w:rsidRPr="001E7733">
        <w:rPr>
          <w:rFonts w:ascii="GHEA Grapalat" w:hAnsi="GHEA Grapalat"/>
          <w:i/>
          <w:sz w:val="16"/>
          <w:lang w:val="hy-AM"/>
        </w:rPr>
        <w:t>պայմանագրի ապահով</w:t>
      </w:r>
      <w:r w:rsidRPr="004605D7">
        <w:rPr>
          <w:rFonts w:ascii="GHEA Grapalat" w:hAnsi="GHEA Grapalat"/>
          <w:i/>
          <w:sz w:val="16"/>
          <w:lang w:val="hy-AM"/>
        </w:rPr>
        <w:t xml:space="preserve">ումների </w:t>
      </w:r>
      <w:r w:rsidRPr="001E7733">
        <w:rPr>
          <w:rFonts w:ascii="GHEA Grapalat" w:hAnsi="GHEA Grapalat"/>
          <w:i/>
          <w:sz w:val="16"/>
          <w:lang w:val="hy-AM"/>
        </w:rPr>
        <w:t>փոխարինման դեպքում նաև նոր ապահովում</w:t>
      </w:r>
      <w:r w:rsidRPr="004605D7">
        <w:rPr>
          <w:rFonts w:ascii="GHEA Grapalat" w:hAnsi="GHEA Grapalat"/>
          <w:i/>
          <w:sz w:val="16"/>
          <w:lang w:val="hy-AM"/>
        </w:rPr>
        <w:t>ներ</w:t>
      </w:r>
      <w:r w:rsidRPr="001E7733">
        <w:rPr>
          <w:rFonts w:ascii="GHEA Grapalat" w:hAnsi="GHEA Grapalat"/>
          <w:i/>
          <w:sz w:val="16"/>
          <w:lang w:val="hy-AM"/>
        </w:rPr>
        <w:t>ը» բառերը փոխարինելով «և» բառով:</w:t>
      </w:r>
      <w:r w:rsidRPr="001E7733">
        <w:rPr>
          <w:rFonts w:ascii="GHEA Grapalat" w:hAnsi="GHEA Grapalat"/>
          <w:lang w:val="hy-AM"/>
        </w:rPr>
        <w:t xml:space="preserve"> </w:t>
      </w:r>
      <w:r w:rsidRPr="00E040F0">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r w:rsidRPr="001E7733">
        <w:rPr>
          <w:rFonts w:ascii="GHEA Grapalat" w:hAnsi="GHEA Grapalat"/>
          <w:i/>
          <w:sz w:val="16"/>
          <w:lang w:val="hy-AM"/>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A928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3"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6"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17"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8"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9"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1"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4"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7"/>
  </w:num>
  <w:num w:numId="2">
    <w:abstractNumId w:val="7"/>
  </w:num>
  <w:num w:numId="3">
    <w:abstractNumId w:val="15"/>
  </w:num>
  <w:num w:numId="4">
    <w:abstractNumId w:val="12"/>
  </w:num>
  <w:num w:numId="5">
    <w:abstractNumId w:val="19"/>
  </w:num>
  <w:num w:numId="6">
    <w:abstractNumId w:val="17"/>
    <w:lvlOverride w:ilvl="0">
      <w:startOverride w:val="1"/>
    </w:lvlOverride>
    <w:lvlOverride w:ilvl="1"/>
    <w:lvlOverride w:ilvl="2"/>
    <w:lvlOverride w:ilvl="3"/>
    <w:lvlOverride w:ilvl="4"/>
    <w:lvlOverride w:ilvl="5"/>
    <w:lvlOverride w:ilvl="6"/>
    <w:lvlOverride w:ilvl="7"/>
    <w:lvlOverride w:ilvl="8"/>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4"/>
  </w:num>
  <w:num w:numId="11">
    <w:abstractNumId w:val="6"/>
  </w:num>
  <w:num w:numId="12">
    <w:abstractNumId w:val="23"/>
  </w:num>
  <w:num w:numId="13">
    <w:abstractNumId w:val="20"/>
  </w:num>
  <w:num w:numId="14">
    <w:abstractNumId w:val="9"/>
  </w:num>
  <w:num w:numId="15">
    <w:abstractNumId w:val="21"/>
  </w:num>
  <w:num w:numId="16">
    <w:abstractNumId w:val="11"/>
  </w:num>
  <w:num w:numId="17">
    <w:abstractNumId w:val="5"/>
  </w:num>
  <w:num w:numId="18">
    <w:abstractNumId w:val="1"/>
  </w:num>
  <w:num w:numId="19">
    <w:abstractNumId w:val="3"/>
  </w:num>
  <w:num w:numId="20">
    <w:abstractNumId w:val="2"/>
  </w:num>
  <w:num w:numId="21">
    <w:abstractNumId w:val="24"/>
  </w:num>
  <w:num w:numId="22">
    <w:abstractNumId w:val="22"/>
  </w:num>
  <w:num w:numId="23">
    <w:abstractNumId w:val="18"/>
  </w:num>
  <w:num w:numId="24">
    <w:abstractNumId w:val="0"/>
  </w:num>
  <w:num w:numId="25">
    <w:abstractNumId w:val="10"/>
  </w:num>
  <w:num w:numId="26">
    <w:abstractNumId w:val="13"/>
  </w:num>
  <w:num w:numId="27">
    <w:abstractNumId w:val="16"/>
  </w:num>
  <w:num w:numId="2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0911"/>
    <w:rsid w:val="000036EF"/>
    <w:rsid w:val="00033B39"/>
    <w:rsid w:val="00065950"/>
    <w:rsid w:val="000B6642"/>
    <w:rsid w:val="001452B3"/>
    <w:rsid w:val="001C42CA"/>
    <w:rsid w:val="00263830"/>
    <w:rsid w:val="00274122"/>
    <w:rsid w:val="002B1391"/>
    <w:rsid w:val="003C70EA"/>
    <w:rsid w:val="004370C7"/>
    <w:rsid w:val="00440911"/>
    <w:rsid w:val="00446C1B"/>
    <w:rsid w:val="00473236"/>
    <w:rsid w:val="0065645B"/>
    <w:rsid w:val="008861A1"/>
    <w:rsid w:val="0098116D"/>
    <w:rsid w:val="009A3C64"/>
    <w:rsid w:val="00AD0391"/>
    <w:rsid w:val="00B071FF"/>
    <w:rsid w:val="00B20BA6"/>
    <w:rsid w:val="00B66B22"/>
    <w:rsid w:val="00CD4BD9"/>
    <w:rsid w:val="00D23B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A0DE2E"/>
  <w15:chartTrackingRefBased/>
  <w15:docId w15:val="{740C1D82-A808-40B0-A9E4-5829ECC1B8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116D"/>
  </w:style>
  <w:style w:type="paragraph" w:styleId="Heading1">
    <w:name w:val="heading 1"/>
    <w:basedOn w:val="Normal"/>
    <w:next w:val="Normal"/>
    <w:link w:val="Heading1Char"/>
    <w:qFormat/>
    <w:rsid w:val="000036EF"/>
    <w:pPr>
      <w:keepNext/>
      <w:spacing w:after="0" w:line="240" w:lineRule="auto"/>
      <w:jc w:val="center"/>
      <w:outlineLvl w:val="0"/>
    </w:pPr>
    <w:rPr>
      <w:rFonts w:ascii="Arial Armenian" w:eastAsia="Times New Roman" w:hAnsi="Arial Armenian" w:cs="Times New Roman"/>
      <w:sz w:val="28"/>
      <w:szCs w:val="20"/>
      <w:lang w:eastAsia="ru-RU"/>
    </w:rPr>
  </w:style>
  <w:style w:type="paragraph" w:styleId="Heading2">
    <w:name w:val="heading 2"/>
    <w:basedOn w:val="Normal"/>
    <w:next w:val="Normal"/>
    <w:link w:val="Heading2Char"/>
    <w:qFormat/>
    <w:rsid w:val="000036EF"/>
    <w:pPr>
      <w:keepNext/>
      <w:spacing w:after="0" w:line="240" w:lineRule="auto"/>
      <w:jc w:val="both"/>
      <w:outlineLvl w:val="1"/>
    </w:pPr>
    <w:rPr>
      <w:rFonts w:ascii="Arial LatArm" w:eastAsia="Times New Roman" w:hAnsi="Arial LatArm" w:cs="Times New Roman"/>
      <w:b/>
      <w:color w:val="0000FF"/>
      <w:sz w:val="20"/>
      <w:szCs w:val="20"/>
      <w:lang w:eastAsia="ru-RU"/>
    </w:rPr>
  </w:style>
  <w:style w:type="paragraph" w:styleId="Heading3">
    <w:name w:val="heading 3"/>
    <w:basedOn w:val="Normal"/>
    <w:next w:val="Normal"/>
    <w:link w:val="Heading3Char"/>
    <w:qFormat/>
    <w:rsid w:val="000036EF"/>
    <w:pPr>
      <w:keepNext/>
      <w:spacing w:after="0" w:line="360" w:lineRule="auto"/>
      <w:jc w:val="center"/>
      <w:outlineLvl w:val="2"/>
    </w:pPr>
    <w:rPr>
      <w:rFonts w:ascii="Arial LatArm" w:eastAsia="Times New Roman" w:hAnsi="Arial LatArm" w:cs="Times New Roman"/>
      <w:i/>
      <w:sz w:val="20"/>
      <w:szCs w:val="20"/>
      <w:lang w:val="en-AU"/>
    </w:rPr>
  </w:style>
  <w:style w:type="paragraph" w:styleId="Heading4">
    <w:name w:val="heading 4"/>
    <w:basedOn w:val="Normal"/>
    <w:next w:val="Normal"/>
    <w:link w:val="Heading4Char"/>
    <w:qFormat/>
    <w:rsid w:val="000036EF"/>
    <w:pPr>
      <w:keepNext/>
      <w:spacing w:after="0" w:line="240" w:lineRule="auto"/>
      <w:outlineLvl w:val="3"/>
    </w:pPr>
    <w:rPr>
      <w:rFonts w:ascii="Arial LatArm" w:eastAsia="Times New Roman" w:hAnsi="Arial LatArm" w:cs="Times New Roman"/>
      <w:i/>
      <w:sz w:val="18"/>
      <w:szCs w:val="20"/>
    </w:rPr>
  </w:style>
  <w:style w:type="paragraph" w:styleId="Heading5">
    <w:name w:val="heading 5"/>
    <w:basedOn w:val="Normal"/>
    <w:next w:val="Normal"/>
    <w:link w:val="Heading5Char"/>
    <w:qFormat/>
    <w:rsid w:val="000036EF"/>
    <w:pPr>
      <w:keepNext/>
      <w:spacing w:after="0" w:line="240" w:lineRule="auto"/>
      <w:jc w:val="center"/>
      <w:outlineLvl w:val="4"/>
    </w:pPr>
    <w:rPr>
      <w:rFonts w:ascii="Arial LatArm" w:eastAsia="Times New Roman" w:hAnsi="Arial LatArm" w:cs="Times New Roman"/>
      <w:b/>
      <w:sz w:val="26"/>
      <w:szCs w:val="20"/>
      <w:lang w:eastAsia="ru-RU"/>
    </w:rPr>
  </w:style>
  <w:style w:type="paragraph" w:styleId="Heading6">
    <w:name w:val="heading 6"/>
    <w:basedOn w:val="Normal"/>
    <w:next w:val="Normal"/>
    <w:link w:val="Heading6Char"/>
    <w:qFormat/>
    <w:rsid w:val="000036EF"/>
    <w:pPr>
      <w:keepNext/>
      <w:spacing w:after="0" w:line="240" w:lineRule="auto"/>
      <w:outlineLvl w:val="5"/>
    </w:pPr>
    <w:rPr>
      <w:rFonts w:ascii="Arial LatArm" w:eastAsia="Times New Roman" w:hAnsi="Arial LatArm" w:cs="Times New Roman"/>
      <w:b/>
      <w:color w:val="000000"/>
      <w:szCs w:val="20"/>
      <w:lang w:eastAsia="ru-RU"/>
    </w:rPr>
  </w:style>
  <w:style w:type="paragraph" w:styleId="Heading7">
    <w:name w:val="heading 7"/>
    <w:basedOn w:val="Normal"/>
    <w:next w:val="Normal"/>
    <w:link w:val="Heading7Char"/>
    <w:qFormat/>
    <w:rsid w:val="000036EF"/>
    <w:pPr>
      <w:keepNext/>
      <w:spacing w:after="0" w:line="240" w:lineRule="auto"/>
      <w:ind w:left="-66"/>
      <w:jc w:val="center"/>
      <w:outlineLvl w:val="6"/>
    </w:pPr>
    <w:rPr>
      <w:rFonts w:ascii="Times Armenian" w:eastAsia="Times New Roman" w:hAnsi="Times Armenian" w:cs="Times New Roman"/>
      <w:b/>
      <w:sz w:val="20"/>
      <w:szCs w:val="20"/>
      <w:lang w:val="hy-AM" w:eastAsia="ru-RU"/>
    </w:rPr>
  </w:style>
  <w:style w:type="paragraph" w:styleId="Heading8">
    <w:name w:val="heading 8"/>
    <w:basedOn w:val="Normal"/>
    <w:next w:val="Normal"/>
    <w:link w:val="Heading8Char"/>
    <w:qFormat/>
    <w:rsid w:val="000036EF"/>
    <w:pPr>
      <w:keepNext/>
      <w:spacing w:after="0" w:line="240" w:lineRule="auto"/>
      <w:outlineLvl w:val="7"/>
    </w:pPr>
    <w:rPr>
      <w:rFonts w:ascii="Times Armenian" w:eastAsia="Times New Roman" w:hAnsi="Times Armenian" w:cs="Times New Roman"/>
      <w:i/>
      <w:sz w:val="20"/>
      <w:szCs w:val="20"/>
      <w:lang w:val="nl-NL" w:eastAsia="x-none"/>
    </w:rPr>
  </w:style>
  <w:style w:type="paragraph" w:styleId="Heading9">
    <w:name w:val="heading 9"/>
    <w:basedOn w:val="Normal"/>
    <w:next w:val="Normal"/>
    <w:link w:val="Heading9Char"/>
    <w:qFormat/>
    <w:rsid w:val="000036EF"/>
    <w:pPr>
      <w:keepNext/>
      <w:spacing w:after="0" w:line="240" w:lineRule="auto"/>
      <w:jc w:val="center"/>
      <w:outlineLvl w:val="8"/>
    </w:pPr>
    <w:rPr>
      <w:rFonts w:ascii="Times Armenian" w:eastAsia="Times New Roman" w:hAnsi="Times Armenian" w:cs="Times New Roman"/>
      <w:b/>
      <w:color w:val="000000"/>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036EF"/>
    <w:rPr>
      <w:rFonts w:ascii="Arial Armenian" w:eastAsia="Times New Roman" w:hAnsi="Arial Armenian" w:cs="Times New Roman"/>
      <w:sz w:val="28"/>
      <w:szCs w:val="20"/>
      <w:lang w:eastAsia="ru-RU"/>
    </w:rPr>
  </w:style>
  <w:style w:type="character" w:customStyle="1" w:styleId="Heading2Char">
    <w:name w:val="Heading 2 Char"/>
    <w:basedOn w:val="DefaultParagraphFont"/>
    <w:link w:val="Heading2"/>
    <w:rsid w:val="000036EF"/>
    <w:rPr>
      <w:rFonts w:ascii="Arial LatArm" w:eastAsia="Times New Roman" w:hAnsi="Arial LatArm" w:cs="Times New Roman"/>
      <w:b/>
      <w:color w:val="0000FF"/>
      <w:sz w:val="20"/>
      <w:szCs w:val="20"/>
      <w:lang w:eastAsia="ru-RU"/>
    </w:rPr>
  </w:style>
  <w:style w:type="character" w:customStyle="1" w:styleId="Heading3Char">
    <w:name w:val="Heading 3 Char"/>
    <w:basedOn w:val="DefaultParagraphFont"/>
    <w:link w:val="Heading3"/>
    <w:rsid w:val="000036EF"/>
    <w:rPr>
      <w:rFonts w:ascii="Arial LatArm" w:eastAsia="Times New Roman" w:hAnsi="Arial LatArm" w:cs="Times New Roman"/>
      <w:i/>
      <w:sz w:val="20"/>
      <w:szCs w:val="20"/>
      <w:lang w:val="en-AU"/>
    </w:rPr>
  </w:style>
  <w:style w:type="character" w:customStyle="1" w:styleId="Heading4Char">
    <w:name w:val="Heading 4 Char"/>
    <w:basedOn w:val="DefaultParagraphFont"/>
    <w:link w:val="Heading4"/>
    <w:rsid w:val="000036EF"/>
    <w:rPr>
      <w:rFonts w:ascii="Arial LatArm" w:eastAsia="Times New Roman" w:hAnsi="Arial LatArm" w:cs="Times New Roman"/>
      <w:i/>
      <w:sz w:val="18"/>
      <w:szCs w:val="20"/>
    </w:rPr>
  </w:style>
  <w:style w:type="character" w:customStyle="1" w:styleId="Heading5Char">
    <w:name w:val="Heading 5 Char"/>
    <w:basedOn w:val="DefaultParagraphFont"/>
    <w:link w:val="Heading5"/>
    <w:rsid w:val="000036EF"/>
    <w:rPr>
      <w:rFonts w:ascii="Arial LatArm" w:eastAsia="Times New Roman" w:hAnsi="Arial LatArm" w:cs="Times New Roman"/>
      <w:b/>
      <w:sz w:val="26"/>
      <w:szCs w:val="20"/>
      <w:lang w:eastAsia="ru-RU"/>
    </w:rPr>
  </w:style>
  <w:style w:type="character" w:customStyle="1" w:styleId="Heading6Char">
    <w:name w:val="Heading 6 Char"/>
    <w:basedOn w:val="DefaultParagraphFont"/>
    <w:link w:val="Heading6"/>
    <w:rsid w:val="000036EF"/>
    <w:rPr>
      <w:rFonts w:ascii="Arial LatArm" w:eastAsia="Times New Roman" w:hAnsi="Arial LatArm" w:cs="Times New Roman"/>
      <w:b/>
      <w:color w:val="000000"/>
      <w:szCs w:val="20"/>
      <w:lang w:eastAsia="ru-RU"/>
    </w:rPr>
  </w:style>
  <w:style w:type="character" w:customStyle="1" w:styleId="Heading7Char">
    <w:name w:val="Heading 7 Char"/>
    <w:basedOn w:val="DefaultParagraphFont"/>
    <w:link w:val="Heading7"/>
    <w:rsid w:val="000036EF"/>
    <w:rPr>
      <w:rFonts w:ascii="Times Armenian" w:eastAsia="Times New Roman" w:hAnsi="Times Armenian" w:cs="Times New Roman"/>
      <w:b/>
      <w:sz w:val="20"/>
      <w:szCs w:val="20"/>
      <w:lang w:val="hy-AM" w:eastAsia="ru-RU"/>
    </w:rPr>
  </w:style>
  <w:style w:type="character" w:customStyle="1" w:styleId="Heading8Char">
    <w:name w:val="Heading 8 Char"/>
    <w:basedOn w:val="DefaultParagraphFont"/>
    <w:link w:val="Heading8"/>
    <w:rsid w:val="000036EF"/>
    <w:rPr>
      <w:rFonts w:ascii="Times Armenian" w:eastAsia="Times New Roman" w:hAnsi="Times Armenian" w:cs="Times New Roman"/>
      <w:i/>
      <w:sz w:val="20"/>
      <w:szCs w:val="20"/>
      <w:lang w:val="nl-NL" w:eastAsia="x-none"/>
    </w:rPr>
  </w:style>
  <w:style w:type="character" w:customStyle="1" w:styleId="Heading9Char">
    <w:name w:val="Heading 9 Char"/>
    <w:basedOn w:val="DefaultParagraphFont"/>
    <w:link w:val="Heading9"/>
    <w:rsid w:val="000036EF"/>
    <w:rPr>
      <w:rFonts w:ascii="Times Armenian" w:eastAsia="Times New Roman" w:hAnsi="Times Armenian" w:cs="Times New Roman"/>
      <w:b/>
      <w:color w:val="000000"/>
      <w:szCs w:val="20"/>
      <w:lang w:val="pt-BR" w:eastAsia="ru-RU"/>
    </w:rPr>
  </w:style>
  <w:style w:type="numbering" w:customStyle="1" w:styleId="NoList1">
    <w:name w:val="No List1"/>
    <w:next w:val="NoList"/>
    <w:semiHidden/>
    <w:rsid w:val="000036EF"/>
  </w:style>
  <w:style w:type="paragraph" w:styleId="BodyTextIndent">
    <w:name w:val="Body Text Indent"/>
    <w:aliases w:val=" Char, Char Char Char Char,Char Char Char Char"/>
    <w:basedOn w:val="Normal"/>
    <w:link w:val="BodyTextIndentChar"/>
    <w:rsid w:val="000036EF"/>
    <w:pPr>
      <w:spacing w:after="0" w:line="360" w:lineRule="auto"/>
      <w:ind w:firstLine="720"/>
      <w:jc w:val="both"/>
    </w:pPr>
    <w:rPr>
      <w:rFonts w:ascii="Arial LatArm" w:eastAsia="Times New Roman" w:hAnsi="Arial LatArm" w:cs="Times New Roman"/>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0036EF"/>
    <w:rPr>
      <w:rFonts w:ascii="Arial LatArm" w:eastAsia="Times New Roman" w:hAnsi="Arial LatArm" w:cs="Times New Roman"/>
      <w:i/>
      <w:sz w:val="20"/>
      <w:szCs w:val="20"/>
      <w:lang w:val="en-AU"/>
    </w:rPr>
  </w:style>
  <w:style w:type="paragraph" w:styleId="Footer">
    <w:name w:val="footer"/>
    <w:basedOn w:val="Normal"/>
    <w:link w:val="FooterChar"/>
    <w:rsid w:val="000036EF"/>
    <w:pPr>
      <w:tabs>
        <w:tab w:val="center" w:pos="4320"/>
        <w:tab w:val="right" w:pos="8640"/>
      </w:tabs>
      <w:spacing w:after="0" w:line="240" w:lineRule="auto"/>
    </w:pPr>
    <w:rPr>
      <w:rFonts w:ascii="Times New Roman" w:eastAsia="Times New Roman" w:hAnsi="Times New Roman" w:cs="Times New Roman"/>
      <w:sz w:val="20"/>
      <w:szCs w:val="20"/>
    </w:rPr>
  </w:style>
  <w:style w:type="character" w:customStyle="1" w:styleId="FooterChar">
    <w:name w:val="Footer Char"/>
    <w:basedOn w:val="DefaultParagraphFont"/>
    <w:link w:val="Footer"/>
    <w:rsid w:val="000036EF"/>
    <w:rPr>
      <w:rFonts w:ascii="Times New Roman" w:eastAsia="Times New Roman" w:hAnsi="Times New Roman" w:cs="Times New Roman"/>
      <w:sz w:val="20"/>
      <w:szCs w:val="20"/>
    </w:rPr>
  </w:style>
  <w:style w:type="paragraph" w:styleId="BodyTextIndent3">
    <w:name w:val="Body Text Indent 3"/>
    <w:basedOn w:val="Normal"/>
    <w:link w:val="BodyTextIndent3Char"/>
    <w:rsid w:val="000036EF"/>
    <w:pPr>
      <w:spacing w:after="0" w:line="360" w:lineRule="auto"/>
      <w:ind w:firstLine="567"/>
      <w:jc w:val="both"/>
    </w:pPr>
    <w:rPr>
      <w:rFonts w:ascii="Times Armenian" w:eastAsia="Times New Roman" w:hAnsi="Times Armenian" w:cs="Times New Roman"/>
      <w:sz w:val="20"/>
      <w:szCs w:val="20"/>
    </w:rPr>
  </w:style>
  <w:style w:type="character" w:customStyle="1" w:styleId="BodyTextIndent3Char">
    <w:name w:val="Body Text Indent 3 Char"/>
    <w:basedOn w:val="DefaultParagraphFont"/>
    <w:link w:val="BodyTextIndent3"/>
    <w:rsid w:val="000036EF"/>
    <w:rPr>
      <w:rFonts w:ascii="Times Armenian" w:eastAsia="Times New Roman" w:hAnsi="Times Armenian" w:cs="Times New Roman"/>
      <w:sz w:val="20"/>
      <w:szCs w:val="20"/>
    </w:rPr>
  </w:style>
  <w:style w:type="paragraph" w:styleId="BodyText2">
    <w:name w:val="Body Text 2"/>
    <w:basedOn w:val="Normal"/>
    <w:link w:val="BodyText2Char"/>
    <w:rsid w:val="000036EF"/>
    <w:pPr>
      <w:tabs>
        <w:tab w:val="left" w:pos="720"/>
      </w:tabs>
      <w:spacing w:after="0" w:line="360" w:lineRule="auto"/>
    </w:pPr>
    <w:rPr>
      <w:rFonts w:ascii="Arial LatArm" w:eastAsia="Times New Roman" w:hAnsi="Arial LatArm" w:cs="Times New Roman"/>
      <w:sz w:val="20"/>
      <w:szCs w:val="20"/>
    </w:rPr>
  </w:style>
  <w:style w:type="character" w:customStyle="1" w:styleId="BodyText2Char">
    <w:name w:val="Body Text 2 Char"/>
    <w:basedOn w:val="DefaultParagraphFont"/>
    <w:link w:val="BodyText2"/>
    <w:rsid w:val="000036EF"/>
    <w:rPr>
      <w:rFonts w:ascii="Arial LatArm" w:eastAsia="Times New Roman" w:hAnsi="Arial LatArm" w:cs="Times New Roman"/>
      <w:sz w:val="20"/>
      <w:szCs w:val="20"/>
    </w:rPr>
  </w:style>
  <w:style w:type="paragraph" w:styleId="BodyTextIndent2">
    <w:name w:val="Body Text Indent 2"/>
    <w:basedOn w:val="Normal"/>
    <w:link w:val="BodyTextIndent2Char"/>
    <w:rsid w:val="000036EF"/>
    <w:pPr>
      <w:spacing w:after="0" w:line="360" w:lineRule="auto"/>
      <w:ind w:firstLine="540"/>
      <w:jc w:val="both"/>
    </w:pPr>
    <w:rPr>
      <w:rFonts w:ascii="Baltica" w:eastAsia="Times New Roman" w:hAnsi="Baltica" w:cs="Times New Roman"/>
      <w:sz w:val="20"/>
      <w:szCs w:val="20"/>
      <w:lang w:val="af-ZA"/>
    </w:rPr>
  </w:style>
  <w:style w:type="character" w:customStyle="1" w:styleId="BodyTextIndent2Char">
    <w:name w:val="Body Text Indent 2 Char"/>
    <w:basedOn w:val="DefaultParagraphFont"/>
    <w:link w:val="BodyTextIndent2"/>
    <w:rsid w:val="000036EF"/>
    <w:rPr>
      <w:rFonts w:ascii="Baltica" w:eastAsia="Times New Roman" w:hAnsi="Baltica" w:cs="Times New Roman"/>
      <w:sz w:val="20"/>
      <w:szCs w:val="20"/>
      <w:lang w:val="af-ZA"/>
    </w:rPr>
  </w:style>
  <w:style w:type="paragraph" w:customStyle="1" w:styleId="Char">
    <w:name w:val="Char"/>
    <w:basedOn w:val="Normal"/>
    <w:semiHidden/>
    <w:rsid w:val="000036EF"/>
    <w:pPr>
      <w:spacing w:line="360" w:lineRule="auto"/>
      <w:ind w:firstLine="709"/>
      <w:jc w:val="both"/>
    </w:pPr>
    <w:rPr>
      <w:rFonts w:ascii="Arial AMU" w:eastAsia="Times New Roman" w:hAnsi="Arial AMU" w:cs="Arial"/>
      <w:szCs w:val="20"/>
    </w:rPr>
  </w:style>
  <w:style w:type="paragraph" w:customStyle="1" w:styleId="Default">
    <w:name w:val="Default"/>
    <w:rsid w:val="000036EF"/>
    <w:pPr>
      <w:autoSpaceDE w:val="0"/>
      <w:autoSpaceDN w:val="0"/>
      <w:adjustRightInd w:val="0"/>
      <w:spacing w:after="0" w:line="240" w:lineRule="auto"/>
    </w:pPr>
    <w:rPr>
      <w:rFonts w:ascii="Arial Unicode" w:eastAsia="Times New Roman" w:hAnsi="Arial Unicode" w:cs="Arial Unicode"/>
      <w:color w:val="000000"/>
      <w:sz w:val="24"/>
      <w:szCs w:val="24"/>
      <w:lang w:val="ru-RU" w:eastAsia="ru-RU"/>
    </w:rPr>
  </w:style>
  <w:style w:type="paragraph" w:styleId="BalloonText">
    <w:name w:val="Balloon Text"/>
    <w:basedOn w:val="Normal"/>
    <w:link w:val="BalloonTextChar"/>
    <w:rsid w:val="000036EF"/>
    <w:pPr>
      <w:spacing w:after="0" w:line="240" w:lineRule="auto"/>
    </w:pPr>
    <w:rPr>
      <w:rFonts w:ascii="Tahoma" w:eastAsia="Times New Roman" w:hAnsi="Tahoma" w:cs="Times New Roman"/>
      <w:sz w:val="16"/>
      <w:szCs w:val="16"/>
      <w:lang w:val="x-none" w:eastAsia="x-none"/>
    </w:rPr>
  </w:style>
  <w:style w:type="character" w:customStyle="1" w:styleId="BalloonTextChar">
    <w:name w:val="Balloon Text Char"/>
    <w:basedOn w:val="DefaultParagraphFont"/>
    <w:link w:val="BalloonText"/>
    <w:rsid w:val="000036EF"/>
    <w:rPr>
      <w:rFonts w:ascii="Tahoma" w:eastAsia="Times New Roman" w:hAnsi="Tahoma" w:cs="Times New Roman"/>
      <w:sz w:val="16"/>
      <w:szCs w:val="16"/>
      <w:lang w:val="x-none" w:eastAsia="x-none"/>
    </w:rPr>
  </w:style>
  <w:style w:type="character" w:styleId="Hyperlink">
    <w:name w:val="Hyperlink"/>
    <w:rsid w:val="000036EF"/>
    <w:rPr>
      <w:color w:val="0000FF"/>
      <w:u w:val="single"/>
    </w:rPr>
  </w:style>
  <w:style w:type="character" w:customStyle="1" w:styleId="CharChar1">
    <w:name w:val="Char Char1"/>
    <w:locked/>
    <w:rsid w:val="000036EF"/>
    <w:rPr>
      <w:rFonts w:ascii="Arial LatArm" w:hAnsi="Arial LatArm"/>
      <w:i/>
      <w:lang w:val="en-AU" w:eastAsia="en-US" w:bidi="ar-SA"/>
    </w:rPr>
  </w:style>
  <w:style w:type="paragraph" w:styleId="BodyText">
    <w:name w:val="Body Text"/>
    <w:basedOn w:val="Normal"/>
    <w:link w:val="BodyTextChar"/>
    <w:rsid w:val="000036EF"/>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0036EF"/>
    <w:rPr>
      <w:rFonts w:ascii="Times New Roman" w:eastAsia="Times New Roman" w:hAnsi="Times New Roman" w:cs="Times New Roman"/>
      <w:sz w:val="24"/>
      <w:szCs w:val="24"/>
    </w:rPr>
  </w:style>
  <w:style w:type="paragraph" w:styleId="Index1">
    <w:name w:val="index 1"/>
    <w:basedOn w:val="Normal"/>
    <w:next w:val="Normal"/>
    <w:autoRedefine/>
    <w:semiHidden/>
    <w:rsid w:val="000036EF"/>
    <w:pPr>
      <w:spacing w:after="0" w:line="240" w:lineRule="auto"/>
      <w:ind w:left="240" w:hanging="240"/>
    </w:pPr>
    <w:rPr>
      <w:rFonts w:ascii="Times New Roman" w:eastAsia="Times New Roman" w:hAnsi="Times New Roman" w:cs="Times New Roman"/>
      <w:sz w:val="24"/>
      <w:szCs w:val="24"/>
    </w:rPr>
  </w:style>
  <w:style w:type="paragraph" w:styleId="IndexHeading">
    <w:name w:val="index heading"/>
    <w:basedOn w:val="Normal"/>
    <w:next w:val="Index1"/>
    <w:semiHidden/>
    <w:rsid w:val="000036EF"/>
    <w:pPr>
      <w:spacing w:after="0" w:line="240" w:lineRule="auto"/>
    </w:pPr>
    <w:rPr>
      <w:rFonts w:ascii="Times New Roman" w:eastAsia="Times New Roman" w:hAnsi="Times New Roman" w:cs="Times New Roman"/>
      <w:sz w:val="20"/>
      <w:szCs w:val="20"/>
      <w:lang w:val="en-AU" w:eastAsia="ru-RU"/>
    </w:rPr>
  </w:style>
  <w:style w:type="paragraph" w:styleId="Header">
    <w:name w:val="header"/>
    <w:basedOn w:val="Normal"/>
    <w:link w:val="HeaderChar"/>
    <w:rsid w:val="000036EF"/>
    <w:pPr>
      <w:tabs>
        <w:tab w:val="center" w:pos="4153"/>
        <w:tab w:val="right" w:pos="8306"/>
      </w:tabs>
      <w:spacing w:after="0" w:line="240" w:lineRule="auto"/>
    </w:pPr>
    <w:rPr>
      <w:rFonts w:ascii="Times New Roman" w:eastAsia="Times New Roman" w:hAnsi="Times New Roman" w:cs="Times New Roman"/>
      <w:sz w:val="20"/>
      <w:szCs w:val="20"/>
      <w:lang w:val="en-AU" w:eastAsia="ru-RU"/>
    </w:rPr>
  </w:style>
  <w:style w:type="character" w:customStyle="1" w:styleId="HeaderChar">
    <w:name w:val="Header Char"/>
    <w:basedOn w:val="DefaultParagraphFont"/>
    <w:link w:val="Header"/>
    <w:rsid w:val="000036EF"/>
    <w:rPr>
      <w:rFonts w:ascii="Times New Roman" w:eastAsia="Times New Roman" w:hAnsi="Times New Roman" w:cs="Times New Roman"/>
      <w:sz w:val="20"/>
      <w:szCs w:val="20"/>
      <w:lang w:val="en-AU" w:eastAsia="ru-RU"/>
    </w:rPr>
  </w:style>
  <w:style w:type="paragraph" w:styleId="BodyText3">
    <w:name w:val="Body Text 3"/>
    <w:basedOn w:val="Normal"/>
    <w:link w:val="BodyText3Char"/>
    <w:rsid w:val="000036EF"/>
    <w:pPr>
      <w:spacing w:after="0" w:line="240" w:lineRule="auto"/>
      <w:jc w:val="both"/>
    </w:pPr>
    <w:rPr>
      <w:rFonts w:ascii="Arial LatArm" w:eastAsia="Times New Roman" w:hAnsi="Arial LatArm" w:cs="Times New Roman"/>
      <w:sz w:val="20"/>
      <w:szCs w:val="20"/>
      <w:lang w:eastAsia="ru-RU"/>
    </w:rPr>
  </w:style>
  <w:style w:type="character" w:customStyle="1" w:styleId="BodyText3Char">
    <w:name w:val="Body Text 3 Char"/>
    <w:basedOn w:val="DefaultParagraphFont"/>
    <w:link w:val="BodyText3"/>
    <w:rsid w:val="000036EF"/>
    <w:rPr>
      <w:rFonts w:ascii="Arial LatArm" w:eastAsia="Times New Roman" w:hAnsi="Arial LatArm" w:cs="Times New Roman"/>
      <w:sz w:val="20"/>
      <w:szCs w:val="20"/>
      <w:lang w:eastAsia="ru-RU"/>
    </w:rPr>
  </w:style>
  <w:style w:type="paragraph" w:styleId="Title">
    <w:name w:val="Title"/>
    <w:basedOn w:val="Normal"/>
    <w:link w:val="TitleChar"/>
    <w:qFormat/>
    <w:rsid w:val="000036EF"/>
    <w:pPr>
      <w:spacing w:after="0" w:line="240" w:lineRule="auto"/>
      <w:jc w:val="center"/>
    </w:pPr>
    <w:rPr>
      <w:rFonts w:ascii="Arial Armenian" w:eastAsia="Times New Roman" w:hAnsi="Arial Armenian" w:cs="Times New Roman"/>
      <w:sz w:val="24"/>
      <w:szCs w:val="20"/>
    </w:rPr>
  </w:style>
  <w:style w:type="character" w:customStyle="1" w:styleId="TitleChar">
    <w:name w:val="Title Char"/>
    <w:basedOn w:val="DefaultParagraphFont"/>
    <w:link w:val="Title"/>
    <w:rsid w:val="000036EF"/>
    <w:rPr>
      <w:rFonts w:ascii="Arial Armenian" w:eastAsia="Times New Roman" w:hAnsi="Arial Armenian" w:cs="Times New Roman"/>
      <w:sz w:val="24"/>
      <w:szCs w:val="20"/>
    </w:rPr>
  </w:style>
  <w:style w:type="character" w:styleId="PageNumber">
    <w:name w:val="page number"/>
    <w:basedOn w:val="DefaultParagraphFont"/>
    <w:rsid w:val="000036EF"/>
  </w:style>
  <w:style w:type="paragraph" w:styleId="FootnoteText">
    <w:name w:val="footnote text"/>
    <w:basedOn w:val="Normal"/>
    <w:link w:val="FootnoteTextChar"/>
    <w:semiHidden/>
    <w:rsid w:val="000036EF"/>
    <w:pPr>
      <w:spacing w:after="0" w:line="240" w:lineRule="auto"/>
    </w:pPr>
    <w:rPr>
      <w:rFonts w:ascii="Times Armenian" w:eastAsia="Times New Roman" w:hAnsi="Times Armenian" w:cs="Times New Roman"/>
      <w:sz w:val="20"/>
      <w:szCs w:val="20"/>
      <w:lang w:val="x-none" w:eastAsia="ru-RU"/>
    </w:rPr>
  </w:style>
  <w:style w:type="character" w:customStyle="1" w:styleId="FootnoteTextChar">
    <w:name w:val="Footnote Text Char"/>
    <w:basedOn w:val="DefaultParagraphFont"/>
    <w:link w:val="FootnoteText"/>
    <w:semiHidden/>
    <w:rsid w:val="000036EF"/>
    <w:rPr>
      <w:rFonts w:ascii="Times Armenian" w:eastAsia="Times New Roman" w:hAnsi="Times Armenian" w:cs="Times New Roman"/>
      <w:sz w:val="20"/>
      <w:szCs w:val="20"/>
      <w:lang w:val="x-none" w:eastAsia="ru-RU"/>
    </w:rPr>
  </w:style>
  <w:style w:type="paragraph" w:customStyle="1" w:styleId="CharCharCharCharCharCharCharCharCharCharCharChar">
    <w:name w:val="Char Char Char Char Char Char Char Char Char Char Char Char"/>
    <w:basedOn w:val="Normal"/>
    <w:rsid w:val="000036EF"/>
    <w:pPr>
      <w:spacing w:line="240" w:lineRule="exact"/>
    </w:pPr>
    <w:rPr>
      <w:rFonts w:ascii="Arial" w:eastAsia="Times New Roman" w:hAnsi="Arial" w:cs="Arial"/>
      <w:sz w:val="20"/>
      <w:szCs w:val="20"/>
    </w:rPr>
  </w:style>
  <w:style w:type="paragraph" w:customStyle="1" w:styleId="norm">
    <w:name w:val="norm"/>
    <w:basedOn w:val="Normal"/>
    <w:rsid w:val="000036EF"/>
    <w:pPr>
      <w:spacing w:after="0" w:line="480" w:lineRule="auto"/>
      <w:ind w:firstLine="709"/>
      <w:jc w:val="both"/>
    </w:pPr>
    <w:rPr>
      <w:rFonts w:ascii="Arial Armenian" w:eastAsia="Times New Roman" w:hAnsi="Arial Armenian" w:cs="Times New Roman"/>
      <w:szCs w:val="20"/>
      <w:lang w:eastAsia="ru-RU"/>
    </w:rPr>
  </w:style>
  <w:style w:type="character" w:customStyle="1" w:styleId="normChar">
    <w:name w:val="norm Char"/>
    <w:locked/>
    <w:rsid w:val="000036EF"/>
    <w:rPr>
      <w:rFonts w:ascii="Arial Armenian" w:hAnsi="Arial Armenian"/>
      <w:sz w:val="22"/>
      <w:lang w:val="en-US" w:eastAsia="ru-RU" w:bidi="ar-SA"/>
    </w:rPr>
  </w:style>
  <w:style w:type="character" w:customStyle="1" w:styleId="CharCharChar">
    <w:name w:val="Char Char Char"/>
    <w:rsid w:val="000036EF"/>
    <w:rPr>
      <w:rFonts w:ascii="Arial LatArm" w:hAnsi="Arial LatArm"/>
      <w:sz w:val="24"/>
      <w:lang w:eastAsia="ru-RU"/>
    </w:rPr>
  </w:style>
  <w:style w:type="paragraph" w:styleId="NormalWeb">
    <w:name w:val="Normal (Web)"/>
    <w:basedOn w:val="Normal"/>
    <w:uiPriority w:val="99"/>
    <w:rsid w:val="000036E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uiPriority w:val="22"/>
    <w:qFormat/>
    <w:rsid w:val="000036EF"/>
    <w:rPr>
      <w:b/>
      <w:bCs/>
    </w:rPr>
  </w:style>
  <w:style w:type="character" w:styleId="FootnoteReference">
    <w:name w:val="footnote reference"/>
    <w:semiHidden/>
    <w:rsid w:val="000036EF"/>
    <w:rPr>
      <w:vertAlign w:val="superscript"/>
    </w:rPr>
  </w:style>
  <w:style w:type="character" w:customStyle="1" w:styleId="CharChar22">
    <w:name w:val="Char Char22"/>
    <w:rsid w:val="000036EF"/>
    <w:rPr>
      <w:rFonts w:ascii="Arial Armenian" w:hAnsi="Arial Armenian"/>
      <w:sz w:val="28"/>
      <w:lang w:val="en-US"/>
    </w:rPr>
  </w:style>
  <w:style w:type="character" w:customStyle="1" w:styleId="CharChar20">
    <w:name w:val="Char Char20"/>
    <w:rsid w:val="000036EF"/>
    <w:rPr>
      <w:rFonts w:ascii="Times LatArm" w:hAnsi="Times LatArm"/>
      <w:b/>
      <w:sz w:val="28"/>
      <w:lang w:val="en-US"/>
    </w:rPr>
  </w:style>
  <w:style w:type="character" w:customStyle="1" w:styleId="CharChar16">
    <w:name w:val="Char Char16"/>
    <w:rsid w:val="000036EF"/>
    <w:rPr>
      <w:rFonts w:ascii="Times Armenian" w:hAnsi="Times Armenian"/>
      <w:b/>
      <w:lang w:val="hy-AM"/>
    </w:rPr>
  </w:style>
  <w:style w:type="character" w:customStyle="1" w:styleId="CharChar15">
    <w:name w:val="Char Char15"/>
    <w:rsid w:val="000036EF"/>
    <w:rPr>
      <w:rFonts w:ascii="Times Armenian" w:hAnsi="Times Armenian"/>
      <w:i/>
      <w:lang w:val="nl-NL"/>
    </w:rPr>
  </w:style>
  <w:style w:type="character" w:customStyle="1" w:styleId="CharChar13">
    <w:name w:val="Char Char13"/>
    <w:rsid w:val="000036EF"/>
    <w:rPr>
      <w:rFonts w:ascii="Arial Armenian" w:hAnsi="Arial Armenian"/>
      <w:lang w:val="en-US"/>
    </w:rPr>
  </w:style>
  <w:style w:type="character" w:styleId="CommentReference">
    <w:name w:val="annotation reference"/>
    <w:semiHidden/>
    <w:rsid w:val="000036EF"/>
    <w:rPr>
      <w:sz w:val="16"/>
      <w:szCs w:val="16"/>
    </w:rPr>
  </w:style>
  <w:style w:type="paragraph" w:styleId="CommentText">
    <w:name w:val="annotation text"/>
    <w:basedOn w:val="Normal"/>
    <w:link w:val="CommentTextChar"/>
    <w:semiHidden/>
    <w:rsid w:val="000036EF"/>
    <w:pPr>
      <w:spacing w:after="0" w:line="240" w:lineRule="auto"/>
    </w:pPr>
    <w:rPr>
      <w:rFonts w:ascii="Times Armenian" w:eastAsia="Times New Roman" w:hAnsi="Times Armenian" w:cs="Times New Roman"/>
      <w:sz w:val="20"/>
      <w:szCs w:val="20"/>
      <w:lang w:eastAsia="ru-RU"/>
    </w:rPr>
  </w:style>
  <w:style w:type="character" w:customStyle="1" w:styleId="CommentTextChar">
    <w:name w:val="Comment Text Char"/>
    <w:basedOn w:val="DefaultParagraphFont"/>
    <w:link w:val="CommentText"/>
    <w:semiHidden/>
    <w:rsid w:val="000036EF"/>
    <w:rPr>
      <w:rFonts w:ascii="Times Armenian" w:eastAsia="Times New Roman" w:hAnsi="Times Armenian" w:cs="Times New Roman"/>
      <w:sz w:val="20"/>
      <w:szCs w:val="20"/>
      <w:lang w:eastAsia="ru-RU"/>
    </w:rPr>
  </w:style>
  <w:style w:type="paragraph" w:styleId="CommentSubject">
    <w:name w:val="annotation subject"/>
    <w:basedOn w:val="CommentText"/>
    <w:next w:val="CommentText"/>
    <w:link w:val="CommentSubjectChar"/>
    <w:semiHidden/>
    <w:rsid w:val="000036EF"/>
    <w:rPr>
      <w:b/>
      <w:bCs/>
    </w:rPr>
  </w:style>
  <w:style w:type="character" w:customStyle="1" w:styleId="CommentSubjectChar">
    <w:name w:val="Comment Subject Char"/>
    <w:basedOn w:val="CommentTextChar"/>
    <w:link w:val="CommentSubject"/>
    <w:semiHidden/>
    <w:rsid w:val="000036EF"/>
    <w:rPr>
      <w:rFonts w:ascii="Times Armenian" w:eastAsia="Times New Roman" w:hAnsi="Times Armenian" w:cs="Times New Roman"/>
      <w:b/>
      <w:bCs/>
      <w:sz w:val="20"/>
      <w:szCs w:val="20"/>
      <w:lang w:eastAsia="ru-RU"/>
    </w:rPr>
  </w:style>
  <w:style w:type="paragraph" w:styleId="EndnoteText">
    <w:name w:val="endnote text"/>
    <w:basedOn w:val="Normal"/>
    <w:link w:val="EndnoteTextChar"/>
    <w:semiHidden/>
    <w:rsid w:val="000036EF"/>
    <w:pPr>
      <w:spacing w:after="0" w:line="240" w:lineRule="auto"/>
    </w:pPr>
    <w:rPr>
      <w:rFonts w:ascii="Times Armenian" w:eastAsia="Times New Roman" w:hAnsi="Times Armenian" w:cs="Times New Roman"/>
      <w:sz w:val="20"/>
      <w:szCs w:val="20"/>
      <w:lang w:eastAsia="ru-RU"/>
    </w:rPr>
  </w:style>
  <w:style w:type="character" w:customStyle="1" w:styleId="EndnoteTextChar">
    <w:name w:val="Endnote Text Char"/>
    <w:basedOn w:val="DefaultParagraphFont"/>
    <w:link w:val="EndnoteText"/>
    <w:semiHidden/>
    <w:rsid w:val="000036EF"/>
    <w:rPr>
      <w:rFonts w:ascii="Times Armenian" w:eastAsia="Times New Roman" w:hAnsi="Times Armenian" w:cs="Times New Roman"/>
      <w:sz w:val="20"/>
      <w:szCs w:val="20"/>
      <w:lang w:eastAsia="ru-RU"/>
    </w:rPr>
  </w:style>
  <w:style w:type="character" w:styleId="EndnoteReference">
    <w:name w:val="endnote reference"/>
    <w:semiHidden/>
    <w:rsid w:val="000036EF"/>
    <w:rPr>
      <w:vertAlign w:val="superscript"/>
    </w:rPr>
  </w:style>
  <w:style w:type="paragraph" w:styleId="DocumentMap">
    <w:name w:val="Document Map"/>
    <w:basedOn w:val="Normal"/>
    <w:link w:val="DocumentMapChar"/>
    <w:semiHidden/>
    <w:rsid w:val="000036EF"/>
    <w:pPr>
      <w:shd w:val="clear" w:color="auto" w:fill="000080"/>
      <w:spacing w:after="0" w:line="240" w:lineRule="auto"/>
    </w:pPr>
    <w:rPr>
      <w:rFonts w:ascii="Tahoma" w:eastAsia="Times New Roman" w:hAnsi="Tahoma" w:cs="Tahoma"/>
      <w:sz w:val="20"/>
      <w:szCs w:val="20"/>
      <w:lang w:eastAsia="ru-RU"/>
    </w:rPr>
  </w:style>
  <w:style w:type="character" w:customStyle="1" w:styleId="DocumentMapChar">
    <w:name w:val="Document Map Char"/>
    <w:basedOn w:val="DefaultParagraphFont"/>
    <w:link w:val="DocumentMap"/>
    <w:semiHidden/>
    <w:rsid w:val="000036EF"/>
    <w:rPr>
      <w:rFonts w:ascii="Tahoma" w:eastAsia="Times New Roman" w:hAnsi="Tahoma" w:cs="Tahoma"/>
      <w:sz w:val="20"/>
      <w:szCs w:val="20"/>
      <w:shd w:val="clear" w:color="auto" w:fill="000080"/>
      <w:lang w:eastAsia="ru-RU"/>
    </w:rPr>
  </w:style>
  <w:style w:type="paragraph" w:styleId="Revision">
    <w:name w:val="Revision"/>
    <w:hidden/>
    <w:semiHidden/>
    <w:rsid w:val="000036EF"/>
    <w:pPr>
      <w:spacing w:after="0" w:line="240" w:lineRule="auto"/>
    </w:pPr>
    <w:rPr>
      <w:rFonts w:ascii="Times Armenian" w:eastAsia="Times New Roman" w:hAnsi="Times Armenian" w:cs="Times New Roman"/>
      <w:sz w:val="24"/>
      <w:szCs w:val="20"/>
      <w:lang w:eastAsia="ru-RU"/>
    </w:rPr>
  </w:style>
  <w:style w:type="table" w:styleId="TableGrid">
    <w:name w:val="Table Grid"/>
    <w:basedOn w:val="TableNormal"/>
    <w:rsid w:val="000036E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036EF"/>
    <w:pPr>
      <w:spacing w:line="240" w:lineRule="exact"/>
    </w:pPr>
    <w:rPr>
      <w:rFonts w:ascii="Verdana" w:eastAsia="Times New Roman" w:hAnsi="Verdana" w:cs="Times New Roman"/>
      <w:sz w:val="20"/>
      <w:szCs w:val="20"/>
    </w:rPr>
  </w:style>
  <w:style w:type="paragraph" w:customStyle="1" w:styleId="Style2">
    <w:name w:val="Style2"/>
    <w:basedOn w:val="Normal"/>
    <w:rsid w:val="000036EF"/>
    <w:pPr>
      <w:spacing w:after="0" w:line="240" w:lineRule="auto"/>
      <w:jc w:val="center"/>
    </w:pPr>
    <w:rPr>
      <w:rFonts w:ascii="Arial Armenian" w:eastAsia="Times New Roman" w:hAnsi="Arial Armenian" w:cs="Times New Roman"/>
      <w:w w:val="90"/>
      <w:szCs w:val="20"/>
      <w:lang w:eastAsia="ru-RU"/>
    </w:rPr>
  </w:style>
  <w:style w:type="character" w:customStyle="1" w:styleId="CharChar23">
    <w:name w:val="Char Char23"/>
    <w:rsid w:val="000036EF"/>
    <w:rPr>
      <w:rFonts w:ascii="Arial Armenian" w:hAnsi="Arial Armenian"/>
      <w:sz w:val="28"/>
      <w:lang w:val="en-US" w:eastAsia="ru-RU" w:bidi="ar-SA"/>
    </w:rPr>
  </w:style>
  <w:style w:type="character" w:customStyle="1" w:styleId="CharChar21">
    <w:name w:val="Char Char21"/>
    <w:rsid w:val="000036EF"/>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0036EF"/>
    <w:pPr>
      <w:spacing w:after="0" w:line="240" w:lineRule="auto"/>
      <w:ind w:left="720"/>
    </w:pPr>
    <w:rPr>
      <w:rFonts w:ascii="Times Armenian" w:eastAsia="Times New Roman" w:hAnsi="Times Armenian" w:cs="Times New Roman"/>
      <w:sz w:val="24"/>
      <w:szCs w:val="24"/>
      <w:lang w:val="x-none" w:eastAsia="ru-RU"/>
    </w:rPr>
  </w:style>
  <w:style w:type="character" w:customStyle="1" w:styleId="CharChar25">
    <w:name w:val="Char Char25"/>
    <w:rsid w:val="000036EF"/>
    <w:rPr>
      <w:rFonts w:ascii="Arial Armenian" w:hAnsi="Arial Armenian"/>
      <w:sz w:val="28"/>
      <w:lang w:val="en-US" w:eastAsia="ru-RU" w:bidi="ar-SA"/>
    </w:rPr>
  </w:style>
  <w:style w:type="character" w:customStyle="1" w:styleId="CharChar24">
    <w:name w:val="Char Char24"/>
    <w:rsid w:val="000036EF"/>
    <w:rPr>
      <w:rFonts w:ascii="Arial LatArm" w:hAnsi="Arial LatArm"/>
      <w:b/>
      <w:color w:val="0000FF"/>
      <w:lang w:val="en-US" w:eastAsia="ru-RU" w:bidi="ar-SA"/>
    </w:rPr>
  </w:style>
  <w:style w:type="paragraph" w:styleId="BlockText">
    <w:name w:val="Block Text"/>
    <w:basedOn w:val="Normal"/>
    <w:rsid w:val="000036EF"/>
    <w:pPr>
      <w:overflowPunct w:val="0"/>
      <w:autoSpaceDE w:val="0"/>
      <w:autoSpaceDN w:val="0"/>
      <w:adjustRightInd w:val="0"/>
      <w:spacing w:after="0" w:line="240" w:lineRule="auto"/>
      <w:ind w:left="4500" w:right="98"/>
      <w:jc w:val="right"/>
      <w:textAlignment w:val="baseline"/>
    </w:pPr>
    <w:rPr>
      <w:rFonts w:ascii="Arial Armenian" w:eastAsia="Times New Roman" w:hAnsi="Arial Armenian" w:cs="Times New Roman"/>
      <w:sz w:val="28"/>
      <w:szCs w:val="20"/>
      <w:lang w:val="es-ES"/>
    </w:rPr>
  </w:style>
  <w:style w:type="paragraph" w:customStyle="1" w:styleId="BodyTextIndent22">
    <w:name w:val="Body Text Indent 2+2"/>
    <w:basedOn w:val="Normal"/>
    <w:next w:val="Normal"/>
    <w:rsid w:val="000036EF"/>
    <w:pPr>
      <w:autoSpaceDE w:val="0"/>
      <w:autoSpaceDN w:val="0"/>
      <w:adjustRightInd w:val="0"/>
      <w:spacing w:after="0" w:line="240" w:lineRule="auto"/>
    </w:pPr>
    <w:rPr>
      <w:rFonts w:ascii="Times Armenian" w:eastAsia="Times New Roman" w:hAnsi="Times Armenian" w:cs="Times New Roman"/>
      <w:sz w:val="24"/>
      <w:szCs w:val="24"/>
      <w:lang w:val="ru-RU" w:eastAsia="ru-RU"/>
    </w:rPr>
  </w:style>
  <w:style w:type="paragraph" w:customStyle="1" w:styleId="Normal2">
    <w:name w:val="Normal+2"/>
    <w:basedOn w:val="Normal"/>
    <w:next w:val="Normal"/>
    <w:rsid w:val="000036EF"/>
    <w:pPr>
      <w:autoSpaceDE w:val="0"/>
      <w:autoSpaceDN w:val="0"/>
      <w:adjustRightInd w:val="0"/>
      <w:spacing w:after="0" w:line="240" w:lineRule="auto"/>
    </w:pPr>
    <w:rPr>
      <w:rFonts w:ascii="Times Armenian" w:eastAsia="Times New Roman" w:hAnsi="Times Armenian" w:cs="Times New Roman"/>
      <w:sz w:val="24"/>
      <w:szCs w:val="24"/>
      <w:lang w:val="ru-RU" w:eastAsia="ru-RU"/>
    </w:rPr>
  </w:style>
  <w:style w:type="paragraph" w:customStyle="1" w:styleId="CharCharCharChar">
    <w:name w:val="Знак Знак Знак Char Char Char Char Знак Знак Знак"/>
    <w:basedOn w:val="Normal"/>
    <w:rsid w:val="000036EF"/>
    <w:pPr>
      <w:widowControl w:val="0"/>
      <w:bidi/>
      <w:adjustRightInd w:val="0"/>
      <w:spacing w:line="240" w:lineRule="exact"/>
    </w:pPr>
    <w:rPr>
      <w:rFonts w:ascii="Times New Roman" w:eastAsia="Times New Roman" w:hAnsi="Times New Roman" w:cs="Times New Roman"/>
      <w:sz w:val="20"/>
      <w:szCs w:val="20"/>
      <w:lang w:val="en-GB" w:eastAsia="ru-RU" w:bidi="he-IL"/>
    </w:rPr>
  </w:style>
  <w:style w:type="paragraph" w:customStyle="1" w:styleId="xl63">
    <w:name w:val="xl63"/>
    <w:basedOn w:val="Normal"/>
    <w:rsid w:val="000036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0036E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16"/>
      <w:szCs w:val="16"/>
    </w:rPr>
  </w:style>
  <w:style w:type="paragraph" w:customStyle="1" w:styleId="xl65">
    <w:name w:val="xl65"/>
    <w:basedOn w:val="Normal"/>
    <w:rsid w:val="000036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0036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Armenian" w:eastAsia="Arial Unicode MS" w:hAnsi="Times Armenian" w:cs="Arial Unicode MS"/>
      <w:b/>
      <w:bCs/>
      <w:i/>
      <w:iCs/>
      <w:sz w:val="16"/>
      <w:szCs w:val="16"/>
    </w:rPr>
  </w:style>
  <w:style w:type="paragraph" w:customStyle="1" w:styleId="xl67">
    <w:name w:val="xl67"/>
    <w:basedOn w:val="Normal"/>
    <w:rsid w:val="000036E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16"/>
      <w:szCs w:val="16"/>
    </w:rPr>
  </w:style>
  <w:style w:type="paragraph" w:customStyle="1" w:styleId="xl68">
    <w:name w:val="xl68"/>
    <w:basedOn w:val="Normal"/>
    <w:rsid w:val="000036EF"/>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0036EF"/>
    <w:pPr>
      <w:pBdr>
        <w:top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0036EF"/>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0036E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rPr>
  </w:style>
  <w:style w:type="paragraph" w:customStyle="1" w:styleId="xl72">
    <w:name w:val="xl72"/>
    <w:basedOn w:val="Normal"/>
    <w:rsid w:val="000036E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rPr>
  </w:style>
  <w:style w:type="paragraph" w:customStyle="1" w:styleId="font5">
    <w:name w:val="font5"/>
    <w:basedOn w:val="Normal"/>
    <w:rsid w:val="000036EF"/>
    <w:pPr>
      <w:spacing w:before="100" w:beforeAutospacing="1" w:after="100" w:afterAutospacing="1" w:line="240" w:lineRule="auto"/>
    </w:pPr>
    <w:rPr>
      <w:rFonts w:ascii="Times Armenian" w:eastAsia="Arial Unicode MS" w:hAnsi="Times Armenian" w:cs="Arial Unicode MS"/>
      <w:sz w:val="16"/>
      <w:szCs w:val="16"/>
    </w:rPr>
  </w:style>
  <w:style w:type="paragraph" w:customStyle="1" w:styleId="font6">
    <w:name w:val="font6"/>
    <w:basedOn w:val="Normal"/>
    <w:rsid w:val="000036EF"/>
    <w:pPr>
      <w:spacing w:before="100" w:beforeAutospacing="1" w:after="100" w:afterAutospacing="1" w:line="240" w:lineRule="auto"/>
    </w:pPr>
    <w:rPr>
      <w:rFonts w:ascii="Times Armenian" w:eastAsia="Arial Unicode MS" w:hAnsi="Times Armenian" w:cs="Arial Unicode MS"/>
      <w:i/>
      <w:iCs/>
      <w:sz w:val="16"/>
      <w:szCs w:val="16"/>
    </w:rPr>
  </w:style>
  <w:style w:type="paragraph" w:customStyle="1" w:styleId="font7">
    <w:name w:val="font7"/>
    <w:basedOn w:val="Normal"/>
    <w:rsid w:val="000036EF"/>
    <w:pPr>
      <w:spacing w:before="100" w:beforeAutospacing="1" w:after="100" w:afterAutospacing="1" w:line="240" w:lineRule="auto"/>
    </w:pPr>
    <w:rPr>
      <w:rFonts w:ascii="Times LatArm" w:eastAsia="Arial Unicode MS" w:hAnsi="Times LatArm" w:cs="Arial Unicode MS"/>
      <w:sz w:val="16"/>
      <w:szCs w:val="16"/>
    </w:rPr>
  </w:style>
  <w:style w:type="paragraph" w:customStyle="1" w:styleId="font8">
    <w:name w:val="font8"/>
    <w:basedOn w:val="Normal"/>
    <w:rsid w:val="000036EF"/>
    <w:pPr>
      <w:spacing w:before="100" w:beforeAutospacing="1" w:after="100" w:afterAutospacing="1" w:line="240" w:lineRule="auto"/>
    </w:pPr>
    <w:rPr>
      <w:rFonts w:ascii="Times LatRus" w:eastAsia="Arial Unicode MS" w:hAnsi="Times LatRus" w:cs="Arial Unicode MS"/>
      <w:sz w:val="16"/>
      <w:szCs w:val="16"/>
    </w:rPr>
  </w:style>
  <w:style w:type="paragraph" w:customStyle="1" w:styleId="font9">
    <w:name w:val="font9"/>
    <w:basedOn w:val="Normal"/>
    <w:rsid w:val="000036EF"/>
    <w:pPr>
      <w:spacing w:before="100" w:beforeAutospacing="1" w:after="100" w:afterAutospacing="1" w:line="240" w:lineRule="auto"/>
    </w:pPr>
    <w:rPr>
      <w:rFonts w:ascii="Times LatRus" w:eastAsia="Arial Unicode MS" w:hAnsi="Times LatRus" w:cs="Arial Unicode MS"/>
      <w:i/>
      <w:iCs/>
      <w:sz w:val="16"/>
      <w:szCs w:val="16"/>
    </w:rPr>
  </w:style>
  <w:style w:type="paragraph" w:customStyle="1" w:styleId="font10">
    <w:name w:val="font10"/>
    <w:basedOn w:val="Normal"/>
    <w:rsid w:val="000036EF"/>
    <w:pPr>
      <w:spacing w:before="100" w:beforeAutospacing="1" w:after="100" w:afterAutospacing="1" w:line="240" w:lineRule="auto"/>
    </w:pPr>
    <w:rPr>
      <w:rFonts w:ascii="Times LatArm" w:eastAsia="Arial Unicode MS" w:hAnsi="Times LatArm" w:cs="Arial Unicode MS"/>
      <w:sz w:val="16"/>
      <w:szCs w:val="16"/>
    </w:rPr>
  </w:style>
  <w:style w:type="paragraph" w:customStyle="1" w:styleId="font11">
    <w:name w:val="font11"/>
    <w:basedOn w:val="Normal"/>
    <w:rsid w:val="000036EF"/>
    <w:pPr>
      <w:spacing w:before="100" w:beforeAutospacing="1" w:after="100" w:afterAutospacing="1" w:line="240" w:lineRule="auto"/>
    </w:pPr>
    <w:rPr>
      <w:rFonts w:ascii="Times LatRus" w:eastAsia="Arial Unicode MS" w:hAnsi="Times LatRus" w:cs="Arial Unicode MS"/>
      <w:sz w:val="16"/>
      <w:szCs w:val="16"/>
    </w:rPr>
  </w:style>
  <w:style w:type="paragraph" w:customStyle="1" w:styleId="font12">
    <w:name w:val="font12"/>
    <w:basedOn w:val="Normal"/>
    <w:rsid w:val="000036EF"/>
    <w:pPr>
      <w:spacing w:before="100" w:beforeAutospacing="1" w:after="100" w:afterAutospacing="1" w:line="240" w:lineRule="auto"/>
    </w:pPr>
    <w:rPr>
      <w:rFonts w:ascii="Times New Roman" w:eastAsia="Arial Unicode MS" w:hAnsi="Times New Roman" w:cs="Times New Roman"/>
      <w:sz w:val="16"/>
      <w:szCs w:val="16"/>
    </w:rPr>
  </w:style>
  <w:style w:type="paragraph" w:customStyle="1" w:styleId="font13">
    <w:name w:val="font13"/>
    <w:basedOn w:val="Normal"/>
    <w:rsid w:val="000036EF"/>
    <w:pPr>
      <w:spacing w:before="100" w:beforeAutospacing="1" w:after="100" w:afterAutospacing="1" w:line="240" w:lineRule="auto"/>
    </w:pPr>
    <w:rPr>
      <w:rFonts w:ascii="Times Armenian" w:eastAsia="Arial Unicode MS" w:hAnsi="Times Armenian" w:cs="Arial Unicode MS"/>
      <w:color w:val="000000"/>
      <w:sz w:val="20"/>
      <w:szCs w:val="20"/>
    </w:rPr>
  </w:style>
  <w:style w:type="paragraph" w:customStyle="1" w:styleId="xl73">
    <w:name w:val="xl73"/>
    <w:basedOn w:val="Normal"/>
    <w:rsid w:val="000036EF"/>
    <w:pPr>
      <w:pBdr>
        <w:top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0036EF"/>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0036E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rPr>
  </w:style>
  <w:style w:type="paragraph" w:customStyle="1" w:styleId="Index11">
    <w:name w:val="Index 11"/>
    <w:basedOn w:val="Normal"/>
    <w:rsid w:val="000036EF"/>
    <w:pPr>
      <w:suppressAutoHyphens/>
      <w:spacing w:after="0" w:line="100" w:lineRule="atLeast"/>
      <w:ind w:left="240" w:hanging="240"/>
    </w:pPr>
    <w:rPr>
      <w:rFonts w:ascii="Times Armenian" w:eastAsia="Times New Roman" w:hAnsi="Times Armenian" w:cs="Times New Roman"/>
      <w:kern w:val="1"/>
      <w:sz w:val="16"/>
      <w:szCs w:val="16"/>
      <w:lang w:eastAsia="ar-SA"/>
    </w:rPr>
  </w:style>
  <w:style w:type="paragraph" w:customStyle="1" w:styleId="IndexHeading1">
    <w:name w:val="Index Heading1"/>
    <w:basedOn w:val="Normal"/>
    <w:rsid w:val="000036EF"/>
    <w:pPr>
      <w:suppressAutoHyphens/>
      <w:spacing w:after="0" w:line="100" w:lineRule="atLeast"/>
    </w:pPr>
    <w:rPr>
      <w:rFonts w:ascii="Times New Roman" w:eastAsia="Times New Roman" w:hAnsi="Times New Roman" w:cs="Times New Roman"/>
      <w:kern w:val="1"/>
      <w:sz w:val="20"/>
      <w:szCs w:val="20"/>
      <w:lang w:val="en-AU" w:eastAsia="ar-SA"/>
    </w:rPr>
  </w:style>
  <w:style w:type="character" w:styleId="FollowedHyperlink">
    <w:name w:val="FollowedHyperlink"/>
    <w:rsid w:val="000036EF"/>
    <w:rPr>
      <w:color w:val="800080"/>
      <w:u w:val="single"/>
    </w:rPr>
  </w:style>
  <w:style w:type="character" w:customStyle="1" w:styleId="CharCharCharChar1">
    <w:name w:val="Char Char Char Char1"/>
    <w:aliases w:val=" Char Char Char Char Char Char"/>
    <w:rsid w:val="000036EF"/>
    <w:rPr>
      <w:rFonts w:ascii="Arial LatArm" w:hAnsi="Arial LatArm"/>
      <w:sz w:val="24"/>
      <w:lang w:val="en-US" w:eastAsia="ru-RU" w:bidi="ar-SA"/>
    </w:rPr>
  </w:style>
  <w:style w:type="character" w:customStyle="1" w:styleId="CharChar">
    <w:name w:val="Char Char"/>
    <w:locked/>
    <w:rsid w:val="000036EF"/>
    <w:rPr>
      <w:lang w:val="en-US" w:eastAsia="en-US" w:bidi="ar-SA"/>
    </w:rPr>
  </w:style>
  <w:style w:type="paragraph" w:customStyle="1" w:styleId="Char3CharCharChar">
    <w:name w:val="Char3 Char Char Char"/>
    <w:basedOn w:val="Normal"/>
    <w:next w:val="Normal"/>
    <w:semiHidden/>
    <w:rsid w:val="000036EF"/>
    <w:pPr>
      <w:spacing w:line="240" w:lineRule="exact"/>
      <w:jc w:val="both"/>
    </w:pPr>
    <w:rPr>
      <w:rFonts w:ascii="Arial" w:eastAsia="Times New Roman" w:hAnsi="Arial" w:cs="Arial"/>
      <w:b/>
      <w:sz w:val="20"/>
      <w:szCs w:val="20"/>
      <w:lang w:val="en-GB"/>
    </w:rPr>
  </w:style>
  <w:style w:type="character" w:customStyle="1" w:styleId="ListParagraphChar">
    <w:name w:val="List Paragraph Char"/>
    <w:link w:val="ListParagraph"/>
    <w:uiPriority w:val="34"/>
    <w:locked/>
    <w:rsid w:val="000036EF"/>
    <w:rPr>
      <w:rFonts w:ascii="Times Armenian" w:eastAsia="Times New Roman" w:hAnsi="Times Armenian" w:cs="Times New Roman"/>
      <w:sz w:val="24"/>
      <w:szCs w:val="24"/>
      <w:lang w:val="x-none" w:eastAsia="ru-RU"/>
    </w:rPr>
  </w:style>
  <w:style w:type="character" w:styleId="Emphasis">
    <w:name w:val="Emphasis"/>
    <w:qFormat/>
    <w:rsid w:val="000036EF"/>
    <w:rPr>
      <w:i/>
      <w:iCs/>
    </w:rPr>
  </w:style>
  <w:style w:type="character" w:styleId="UnresolvedMention">
    <w:name w:val="Unresolved Mention"/>
    <w:uiPriority w:val="99"/>
    <w:semiHidden/>
    <w:unhideWhenUsed/>
    <w:rsid w:val="000036EF"/>
    <w:rPr>
      <w:color w:val="605E5C"/>
      <w:shd w:val="clear" w:color="auto" w:fill="E1DFDD"/>
    </w:rPr>
  </w:style>
  <w:style w:type="character" w:customStyle="1" w:styleId="CharChar4">
    <w:name w:val="Char Char4"/>
    <w:locked/>
    <w:rsid w:val="000036EF"/>
    <w:rPr>
      <w:sz w:val="24"/>
      <w:szCs w:val="24"/>
      <w:lang w:val="en-US" w:eastAsia="en-US" w:bidi="ar-SA"/>
    </w:rPr>
  </w:style>
  <w:style w:type="paragraph" w:customStyle="1" w:styleId="msonormalcxspmiddle">
    <w:name w:val="msonormalcxspmiddle"/>
    <w:basedOn w:val="Normal"/>
    <w:rsid w:val="000036E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harChar5">
    <w:name w:val="Char Char5"/>
    <w:locked/>
    <w:rsid w:val="000036EF"/>
    <w:rPr>
      <w:sz w:val="24"/>
      <w:szCs w:val="24"/>
      <w:lang w:val="en-US" w:eastAsia="en-US" w:bidi="ar-SA"/>
    </w:rPr>
  </w:style>
  <w:style w:type="paragraph" w:styleId="HTMLPreformatted">
    <w:name w:val="HTML Preformatted"/>
    <w:basedOn w:val="Normal"/>
    <w:link w:val="HTMLPreformattedChar"/>
    <w:uiPriority w:val="99"/>
    <w:unhideWhenUsed/>
    <w:rsid w:val="00473236"/>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rsid w:val="00473236"/>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189709">
      <w:bodyDiv w:val="1"/>
      <w:marLeft w:val="0"/>
      <w:marRight w:val="0"/>
      <w:marTop w:val="0"/>
      <w:marBottom w:val="0"/>
      <w:divBdr>
        <w:top w:val="none" w:sz="0" w:space="0" w:color="auto"/>
        <w:left w:val="none" w:sz="0" w:space="0" w:color="auto"/>
        <w:bottom w:val="none" w:sz="0" w:space="0" w:color="auto"/>
        <w:right w:val="none" w:sz="0" w:space="0" w:color="auto"/>
      </w:divBdr>
    </w:div>
    <w:div w:id="391082460">
      <w:bodyDiv w:val="1"/>
      <w:marLeft w:val="0"/>
      <w:marRight w:val="0"/>
      <w:marTop w:val="0"/>
      <w:marBottom w:val="0"/>
      <w:divBdr>
        <w:top w:val="none" w:sz="0" w:space="0" w:color="auto"/>
        <w:left w:val="none" w:sz="0" w:space="0" w:color="auto"/>
        <w:bottom w:val="none" w:sz="0" w:space="0" w:color="auto"/>
        <w:right w:val="none" w:sz="0" w:space="0" w:color="auto"/>
      </w:divBdr>
    </w:div>
    <w:div w:id="503403663">
      <w:bodyDiv w:val="1"/>
      <w:marLeft w:val="0"/>
      <w:marRight w:val="0"/>
      <w:marTop w:val="0"/>
      <w:marBottom w:val="0"/>
      <w:divBdr>
        <w:top w:val="none" w:sz="0" w:space="0" w:color="auto"/>
        <w:left w:val="none" w:sz="0" w:space="0" w:color="auto"/>
        <w:bottom w:val="none" w:sz="0" w:space="0" w:color="auto"/>
        <w:right w:val="none" w:sz="0" w:space="0" w:color="auto"/>
      </w:divBdr>
    </w:div>
    <w:div w:id="659384871">
      <w:bodyDiv w:val="1"/>
      <w:marLeft w:val="0"/>
      <w:marRight w:val="0"/>
      <w:marTop w:val="0"/>
      <w:marBottom w:val="0"/>
      <w:divBdr>
        <w:top w:val="none" w:sz="0" w:space="0" w:color="auto"/>
        <w:left w:val="none" w:sz="0" w:space="0" w:color="auto"/>
        <w:bottom w:val="none" w:sz="0" w:space="0" w:color="auto"/>
        <w:right w:val="none" w:sz="0" w:space="0" w:color="auto"/>
      </w:divBdr>
    </w:div>
    <w:div w:id="817838905">
      <w:bodyDiv w:val="1"/>
      <w:marLeft w:val="0"/>
      <w:marRight w:val="0"/>
      <w:marTop w:val="0"/>
      <w:marBottom w:val="0"/>
      <w:divBdr>
        <w:top w:val="none" w:sz="0" w:space="0" w:color="auto"/>
        <w:left w:val="none" w:sz="0" w:space="0" w:color="auto"/>
        <w:bottom w:val="none" w:sz="0" w:space="0" w:color="auto"/>
        <w:right w:val="none" w:sz="0" w:space="0" w:color="auto"/>
      </w:divBdr>
    </w:div>
    <w:div w:id="927229785">
      <w:bodyDiv w:val="1"/>
      <w:marLeft w:val="0"/>
      <w:marRight w:val="0"/>
      <w:marTop w:val="0"/>
      <w:marBottom w:val="0"/>
      <w:divBdr>
        <w:top w:val="none" w:sz="0" w:space="0" w:color="auto"/>
        <w:left w:val="none" w:sz="0" w:space="0" w:color="auto"/>
        <w:bottom w:val="none" w:sz="0" w:space="0" w:color="auto"/>
        <w:right w:val="none" w:sz="0" w:space="0" w:color="auto"/>
      </w:divBdr>
    </w:div>
    <w:div w:id="1071854598">
      <w:bodyDiv w:val="1"/>
      <w:marLeft w:val="0"/>
      <w:marRight w:val="0"/>
      <w:marTop w:val="0"/>
      <w:marBottom w:val="0"/>
      <w:divBdr>
        <w:top w:val="none" w:sz="0" w:space="0" w:color="auto"/>
        <w:left w:val="none" w:sz="0" w:space="0" w:color="auto"/>
        <w:bottom w:val="none" w:sz="0" w:space="0" w:color="auto"/>
        <w:right w:val="none" w:sz="0" w:space="0" w:color="auto"/>
      </w:divBdr>
    </w:div>
    <w:div w:id="1422986547">
      <w:bodyDiv w:val="1"/>
      <w:marLeft w:val="0"/>
      <w:marRight w:val="0"/>
      <w:marTop w:val="0"/>
      <w:marBottom w:val="0"/>
      <w:divBdr>
        <w:top w:val="none" w:sz="0" w:space="0" w:color="auto"/>
        <w:left w:val="none" w:sz="0" w:space="0" w:color="auto"/>
        <w:bottom w:val="none" w:sz="0" w:space="0" w:color="auto"/>
        <w:right w:val="none" w:sz="0" w:space="0" w:color="auto"/>
      </w:divBdr>
    </w:div>
    <w:div w:id="1426613171">
      <w:bodyDiv w:val="1"/>
      <w:marLeft w:val="0"/>
      <w:marRight w:val="0"/>
      <w:marTop w:val="0"/>
      <w:marBottom w:val="0"/>
      <w:divBdr>
        <w:top w:val="none" w:sz="0" w:space="0" w:color="auto"/>
        <w:left w:val="none" w:sz="0" w:space="0" w:color="auto"/>
        <w:bottom w:val="none" w:sz="0" w:space="0" w:color="auto"/>
        <w:right w:val="none" w:sz="0" w:space="0" w:color="auto"/>
      </w:divBdr>
    </w:div>
    <w:div w:id="1431462996">
      <w:bodyDiv w:val="1"/>
      <w:marLeft w:val="0"/>
      <w:marRight w:val="0"/>
      <w:marTop w:val="0"/>
      <w:marBottom w:val="0"/>
      <w:divBdr>
        <w:top w:val="none" w:sz="0" w:space="0" w:color="auto"/>
        <w:left w:val="none" w:sz="0" w:space="0" w:color="auto"/>
        <w:bottom w:val="none" w:sz="0" w:space="0" w:color="auto"/>
        <w:right w:val="none" w:sz="0" w:space="0" w:color="auto"/>
      </w:divBdr>
    </w:div>
    <w:div w:id="1778677840">
      <w:bodyDiv w:val="1"/>
      <w:marLeft w:val="0"/>
      <w:marRight w:val="0"/>
      <w:marTop w:val="0"/>
      <w:marBottom w:val="0"/>
      <w:divBdr>
        <w:top w:val="none" w:sz="0" w:space="0" w:color="auto"/>
        <w:left w:val="none" w:sz="0" w:space="0" w:color="auto"/>
        <w:bottom w:val="none" w:sz="0" w:space="0" w:color="auto"/>
        <w:right w:val="none" w:sz="0" w:space="0" w:color="auto"/>
      </w:divBdr>
    </w:div>
    <w:div w:id="1826586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58</Pages>
  <Words>20428</Words>
  <Characters>116442</Characters>
  <Application>Microsoft Office Word</Application>
  <DocSecurity>0</DocSecurity>
  <Lines>970</Lines>
  <Paragraphs>273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Meghradzor Kotayk</dc:creator>
  <cp:keywords/>
  <dc:description/>
  <cp:lastModifiedBy>Meghradzor Kotayk</cp:lastModifiedBy>
  <cp:revision>2</cp:revision>
  <dcterms:created xsi:type="dcterms:W3CDTF">2021-08-04T18:49:00Z</dcterms:created>
  <dcterms:modified xsi:type="dcterms:W3CDTF">2021-08-04T18:49:00Z</dcterms:modified>
</cp:coreProperties>
</file>