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p>
    <w:p w:rsidR="008516DE" w:rsidRPr="001E66DB" w:rsidRDefault="00A96930" w:rsidP="001E66DB">
      <w:pPr>
        <w:pStyle w:val="BodyTextIndent"/>
        <w:tabs>
          <w:tab w:val="clear" w:pos="1134"/>
        </w:tabs>
        <w:spacing w:after="160" w:line="240" w:lineRule="auto"/>
        <w:ind w:firstLine="0"/>
        <w:jc w:val="center"/>
        <w:rPr>
          <w:rFonts w:ascii="GHEA Grapalat" w:hAnsi="GHEA Grapalat"/>
          <w:i w:val="0"/>
          <w:sz w:val="24"/>
          <w:szCs w:val="24"/>
        </w:rPr>
      </w:pPr>
      <w:r>
        <w:rPr>
          <w:rFonts w:ascii="GHEA Grapalat" w:hAnsi="GHEA Grapalat"/>
          <w:i w:val="0"/>
          <w:sz w:val="24"/>
          <w:szCs w:val="24"/>
        </w:rPr>
        <w:t>2</w:t>
      </w:r>
      <w:r w:rsidR="005740A9" w:rsidRPr="005740A9">
        <w:rPr>
          <w:rFonts w:ascii="GHEA Grapalat" w:hAnsi="GHEA Grapalat"/>
          <w:i w:val="0"/>
          <w:sz w:val="24"/>
          <w:szCs w:val="24"/>
        </w:rPr>
        <w:t>6</w:t>
      </w:r>
      <w:r w:rsidR="008516DE" w:rsidRPr="001E66DB">
        <w:rPr>
          <w:rFonts w:ascii="GHEA Grapalat" w:hAnsi="GHEA Grapalat"/>
          <w:i w:val="0"/>
          <w:sz w:val="24"/>
          <w:szCs w:val="24"/>
        </w:rPr>
        <w:t xml:space="preserve">-го </w:t>
      </w:r>
      <w:r w:rsidR="005740A9">
        <w:rPr>
          <w:rFonts w:ascii="GHEA Grapalat" w:hAnsi="GHEA Grapalat"/>
          <w:i w:val="0"/>
          <w:sz w:val="24"/>
          <w:szCs w:val="24"/>
        </w:rPr>
        <w:t>октября</w:t>
      </w:r>
      <w:r w:rsidR="008516DE" w:rsidRPr="001E66DB">
        <w:rPr>
          <w:rFonts w:ascii="GHEA Grapalat" w:hAnsi="GHEA Grapalat"/>
          <w:i w:val="0"/>
          <w:sz w:val="24"/>
          <w:szCs w:val="24"/>
        </w:rPr>
        <w:t xml:space="preserve">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w:t>
      </w:r>
      <w:r w:rsidR="003E3450">
        <w:rPr>
          <w:rFonts w:ascii="GHEA Grapalat" w:hAnsi="GHEA Grapalat"/>
          <w:i w:val="0"/>
          <w:sz w:val="24"/>
          <w:szCs w:val="24"/>
        </w:rPr>
        <w:t>GHAPDzB-HVKAK-2021-</w:t>
      </w:r>
      <w:r w:rsidR="005740A9">
        <w:rPr>
          <w:rFonts w:ascii="GHEA Grapalat" w:hAnsi="GHEA Grapalat"/>
          <w:i w:val="0"/>
          <w:sz w:val="24"/>
          <w:szCs w:val="24"/>
        </w:rPr>
        <w:t>87</w:t>
      </w:r>
      <w:r w:rsidRPr="001E66DB">
        <w:rPr>
          <w:rFonts w:ascii="GHEA Grapalat" w:hAnsi="GHEA Grapalat"/>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r w:rsidRPr="00DB23E1">
        <w:t>Гераци</w:t>
      </w:r>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5740A9" w:rsidRPr="00105A3E">
        <w:rPr>
          <w:b/>
          <w:bCs/>
          <w:spacing w:val="6"/>
        </w:rPr>
        <w:t>шины</w:t>
      </w:r>
      <w:r w:rsidR="005740A9">
        <w:t xml:space="preserve"> </w:t>
      </w:r>
      <w:r>
        <w:t>(далее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r w:rsidRPr="000811C1">
        <w:t>Условия</w:t>
      </w:r>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5740A9">
        <w:rPr>
          <w:b/>
        </w:rPr>
        <w:t>6</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r>
        <w:t>на</w:t>
      </w:r>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r w:rsidRPr="00467CD8">
        <w:rPr>
          <w:b/>
        </w:rPr>
        <w:t>М</w:t>
      </w:r>
      <w:r w:rsidRPr="00467CD8">
        <w:rPr>
          <w:rFonts w:cs="Arial LatArm"/>
          <w:b/>
        </w:rPr>
        <w:t>.</w:t>
      </w:r>
      <w:r w:rsidRPr="00467CD8">
        <w:rPr>
          <w:b/>
        </w:rPr>
        <w:t>Гераци</w:t>
      </w:r>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00551DC4">
        <w:rPr>
          <w:b/>
        </w:rPr>
        <w:t>1</w:t>
      </w:r>
      <w:r w:rsidR="00A96930">
        <w:rPr>
          <w:b/>
        </w:rPr>
        <w:t>0</w:t>
      </w:r>
      <w:r w:rsidR="00551DC4">
        <w:rPr>
          <w:b/>
        </w:rPr>
        <w:t>:00</w:t>
      </w:r>
      <w:r w:rsidR="009C4B38">
        <w:rPr>
          <w:b/>
        </w:rPr>
        <w:t xml:space="preserve"> часов</w:t>
      </w:r>
      <w:r w:rsidR="009C4B38">
        <w:rPr>
          <w:rFonts w:cs="Arial LatArm"/>
          <w:b/>
        </w:rPr>
        <w:t xml:space="preserve"> </w:t>
      </w:r>
      <w:r w:rsidR="005740A9">
        <w:rPr>
          <w:b/>
        </w:rPr>
        <w:t>7</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r w:rsidRPr="00EA2C86">
        <w:rPr>
          <w:rFonts w:cs="Arial LatArm"/>
          <w:b/>
        </w:rPr>
        <w:t>.</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Pr="00EA2C86">
        <w:rPr>
          <w:b/>
        </w:rPr>
        <w:t>Гераци</w:t>
      </w:r>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xml:space="preserve">, в </w:t>
      </w:r>
      <w:r w:rsidR="00551DC4">
        <w:rPr>
          <w:b/>
        </w:rPr>
        <w:t>1</w:t>
      </w:r>
      <w:r w:rsidR="00A96930">
        <w:rPr>
          <w:b/>
        </w:rPr>
        <w:t>0</w:t>
      </w:r>
      <w:r w:rsidR="00551DC4">
        <w:rPr>
          <w:b/>
        </w:rPr>
        <w:t>:00</w:t>
      </w:r>
      <w:r w:rsidRPr="00EA2C86">
        <w:rPr>
          <w:b/>
        </w:rPr>
        <w:t xml:space="preserve"> часов</w:t>
      </w:r>
      <w:r w:rsidRPr="00EA2C86">
        <w:rPr>
          <w:rFonts w:cs="Arial LatArm"/>
          <w:b/>
        </w:rPr>
        <w:t xml:space="preserve"> </w:t>
      </w:r>
      <w:r w:rsidR="00A96930">
        <w:rPr>
          <w:b/>
        </w:rPr>
        <w:t>0</w:t>
      </w:r>
      <w:r w:rsidR="005740A9">
        <w:rPr>
          <w:b/>
        </w:rPr>
        <w:t>3</w:t>
      </w:r>
      <w:r w:rsidRPr="00EA2C86">
        <w:rPr>
          <w:b/>
        </w:rPr>
        <w:t>-го</w:t>
      </w:r>
      <w:r w:rsidRPr="00EA2C86">
        <w:rPr>
          <w:rFonts w:cs="Arial LatArm"/>
          <w:b/>
        </w:rPr>
        <w:t xml:space="preserve"> </w:t>
      </w:r>
      <w:r w:rsidR="005740A9">
        <w:rPr>
          <w:b/>
        </w:rPr>
        <w:t>ноября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r w:rsidRPr="004B4B72">
        <w:t>рассматривающее</w:t>
      </w:r>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r w:rsidRPr="009044F1">
        <w:t>Мелик</w:t>
      </w:r>
      <w:r w:rsidRPr="009044F1">
        <w:rPr>
          <w:rFonts w:cs="Arial LatArm"/>
        </w:rPr>
        <w:t>-</w:t>
      </w:r>
      <w:r w:rsidRPr="009044F1">
        <w:t>Адамяна</w:t>
      </w:r>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r w:rsidRPr="009044F1">
        <w:t>драмов</w:t>
      </w:r>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r w:rsidR="00551DC4">
        <w:rPr>
          <w:b/>
        </w:rPr>
        <w:t>Погосян Вануи</w:t>
      </w:r>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A96930">
        <w:t>012-80-80-83 (6014)</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3E3450">
        <w:rPr>
          <w:i/>
        </w:rPr>
        <w:t>GHAPDzB-HVKAK-2021-</w:t>
      </w:r>
      <w:r w:rsidR="005740A9">
        <w:rPr>
          <w:i/>
        </w:rPr>
        <w:t>87</w:t>
      </w:r>
      <w:r w:rsidRPr="00C756FC">
        <w:rPr>
          <w:i/>
        </w:rPr>
        <w:t>»</w:t>
      </w:r>
      <w:r w:rsidRPr="00C756FC">
        <w:rPr>
          <w:i/>
        </w:rPr>
        <w:br/>
        <w:t xml:space="preserve">  № 1 от </w:t>
      </w:r>
      <w:r w:rsidR="00A96930">
        <w:rPr>
          <w:i/>
        </w:rPr>
        <w:t>2</w:t>
      </w:r>
      <w:r w:rsidR="005740A9">
        <w:rPr>
          <w:i/>
        </w:rPr>
        <w:t>6</w:t>
      </w:r>
      <w:r w:rsidRPr="00C756FC">
        <w:rPr>
          <w:i/>
        </w:rPr>
        <w:t xml:space="preserve">-го </w:t>
      </w:r>
      <w:r w:rsidR="005740A9">
        <w:rPr>
          <w:i/>
        </w:rPr>
        <w:t>октября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5740A9" w:rsidRPr="00105A3E">
        <w:rPr>
          <w:b/>
        </w:rPr>
        <w:t>ШИНЫ</w:t>
      </w:r>
      <w:r w:rsidR="005740A9" w:rsidRPr="00C756FC">
        <w:rPr>
          <w:b/>
        </w:rPr>
        <w:t xml:space="preserve"> </w:t>
      </w:r>
      <w:r w:rsidR="00B33645" w:rsidRPr="00C756FC">
        <w:rPr>
          <w:b/>
        </w:rPr>
        <w:t xml:space="preserve">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5740A9" w:rsidRPr="00105A3E">
        <w:rPr>
          <w:b/>
        </w:rPr>
        <w:t>ШИНЫ</w:t>
      </w:r>
      <w:r w:rsidR="00FA3176" w:rsidRPr="00274A77">
        <w:rPr>
          <w:b/>
        </w:rPr>
        <w:t xml:space="preserve"> </w:t>
      </w:r>
      <w:r w:rsidR="007059A4" w:rsidRPr="00274A77">
        <w:rPr>
          <w:b/>
        </w:rPr>
        <w:t xml:space="preserve">ДЛЯ НУЖД ГНО </w:t>
      </w:r>
      <w:r w:rsidRPr="00274A77">
        <w:rPr>
          <w:b/>
        </w:rPr>
        <w:t xml:space="preserve">«НАЦИОНАЛЬНОГО ЦЕНТРА ПО КОНТРОЛЮ И ПРОФИЛАКТИКЕ ЗАБОЛЕВАНИЙ» </w:t>
      </w:r>
      <w:r w:rsidRPr="00274A77">
        <w:rPr>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r w:rsidR="003D0E3C">
        <w:t>ото</w:t>
      </w:r>
      <w:r w:rsidR="003D0E3C" w:rsidRPr="003D0E3C">
        <w:t>бранным участником</w:t>
      </w:r>
      <w:r w:rsidR="003D0E3C">
        <w:t>-</w:t>
      </w:r>
      <w:r w:rsidR="003D0E3C" w:rsidRPr="003D0E3C">
        <w:t>условия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3E3450">
        <w:rPr>
          <w:b/>
          <w:sz w:val="22"/>
          <w:szCs w:val="22"/>
        </w:rPr>
        <w:t>GHAPDzB-HVKAK-2021-</w:t>
      </w:r>
      <w:r w:rsidR="005740A9">
        <w:rPr>
          <w:b/>
          <w:sz w:val="22"/>
          <w:szCs w:val="22"/>
        </w:rPr>
        <w:t>87</w:t>
      </w:r>
      <w:r w:rsidRPr="000C6117">
        <w:rPr>
          <w:b/>
          <w:sz w:val="22"/>
          <w:szCs w:val="22"/>
        </w:rPr>
        <w:t>»</w:t>
      </w:r>
      <w:r w:rsidRPr="006D2DF7">
        <w:t xml:space="preserve"> (далее — процедура).</w:t>
      </w:r>
    </w:p>
    <w:p w:rsidR="00713E87" w:rsidRPr="000B2CFA" w:rsidRDefault="00713E87" w:rsidP="00CD65C1">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w:t>
      </w:r>
      <w:r w:rsidRPr="000B2CFA">
        <w:lastRenderedPageBreak/>
        <w:t>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5740A9" w:rsidRPr="00017EBE">
        <w:rPr>
          <w:b/>
          <w:bCs/>
        </w:rPr>
        <w:t>шины</w:t>
      </w:r>
      <w:r w:rsidR="005740A9" w:rsidRPr="009044F1">
        <w:t xml:space="preserve"> </w:t>
      </w:r>
      <w:r w:rsidRPr="009044F1">
        <w:t>(далее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5740A9">
        <w:rPr>
          <w:b/>
        </w:rPr>
        <w:t>9</w:t>
      </w:r>
      <w:r w:rsidRPr="00B53C19">
        <w:rPr>
          <w:b/>
        </w:rPr>
        <w:t xml:space="preserve">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565A8E" w:rsidRDefault="00790ACD" w:rsidP="005740A9">
            <w:r w:rsidRPr="00E47DF9">
              <w:rPr>
                <w:lang w:val="en-US"/>
              </w:rPr>
              <w:t>1-</w:t>
            </w:r>
            <w:r w:rsidR="005740A9">
              <w:t>9</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CD65C1">
      <w:r w:rsidRPr="009044F1">
        <w:t>3)</w:t>
      </w:r>
      <w:r w:rsidR="00E1385B" w:rsidRPr="003A1EBB">
        <w:tab/>
      </w:r>
      <w:r w:rsidRPr="009044F1">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w:t>
      </w:r>
      <w:r w:rsidRPr="009044F1">
        <w:lastRenderedPageBreak/>
        <w:t>включающее трафикинг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r w:rsidRPr="009044F1">
        <w:t>4)</w:t>
      </w:r>
      <w:r w:rsidR="00E1385B" w:rsidRPr="003A1EBB">
        <w:tab/>
      </w:r>
      <w:r w:rsidRPr="009044F1">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r w:rsidRPr="009044F1">
        <w:lastRenderedPageBreak/>
        <w:t>б.</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r w:rsidRPr="009044F1">
        <w:t>в.</w:t>
      </w:r>
      <w:r w:rsidR="00E1385B" w:rsidRPr="003A1EBB">
        <w:tab/>
      </w:r>
      <w:r w:rsidRPr="009044F1">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товары, по состоянию на день открытия заявок имеет рейтинг </w:t>
      </w:r>
      <w:r w:rsidR="00A425E2" w:rsidRPr="00205170">
        <w:lastRenderedPageBreak/>
        <w:t>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lastRenderedPageBreak/>
        <w:t>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r w:rsidR="00F9791A">
        <w:t>ое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Участник может подать заявку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r w:rsidR="0069157D" w:rsidRPr="00E063D7">
        <w:rPr>
          <w:b/>
          <w:sz w:val="22"/>
          <w:szCs w:val="22"/>
        </w:rPr>
        <w:t>Ереван, ул. М.Гераци</w:t>
      </w:r>
      <w:r w:rsidR="0069157D" w:rsidRPr="00E063D7">
        <w:rPr>
          <w:sz w:val="22"/>
          <w:szCs w:val="22"/>
        </w:rPr>
        <w:t xml:space="preserve">, не позднее, чем </w:t>
      </w:r>
      <w:r w:rsidR="0069157D">
        <w:rPr>
          <w:b/>
          <w:sz w:val="22"/>
          <w:szCs w:val="22"/>
        </w:rPr>
        <w:t xml:space="preserve">до </w:t>
      </w:r>
      <w:r w:rsidR="00551DC4">
        <w:rPr>
          <w:b/>
          <w:sz w:val="22"/>
          <w:szCs w:val="22"/>
        </w:rPr>
        <w:t>1</w:t>
      </w:r>
      <w:r w:rsidR="00565A8E">
        <w:rPr>
          <w:b/>
          <w:sz w:val="22"/>
          <w:szCs w:val="22"/>
        </w:rPr>
        <w:t>0</w:t>
      </w:r>
      <w:r w:rsidR="00551DC4">
        <w:rPr>
          <w:b/>
          <w:sz w:val="22"/>
          <w:szCs w:val="22"/>
        </w:rPr>
        <w:t>:00</w:t>
      </w:r>
      <w:r w:rsidR="0069157D">
        <w:rPr>
          <w:b/>
          <w:sz w:val="22"/>
          <w:szCs w:val="22"/>
        </w:rPr>
        <w:t xml:space="preserve"> часов </w:t>
      </w:r>
      <w:r w:rsidR="005740A9">
        <w:rPr>
          <w:b/>
          <w:sz w:val="22"/>
          <w:szCs w:val="22"/>
        </w:rPr>
        <w:t>7</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r w:rsidR="00551DC4">
        <w:rPr>
          <w:b/>
        </w:rPr>
        <w:t>Погосян Вануи</w:t>
      </w:r>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 xml:space="preserve">указав адрес электронной почты, учетный номер </w:t>
      </w:r>
      <w:r w:rsidR="003C5795">
        <w:lastRenderedPageBreak/>
        <w:t xml:space="preserve">налогоплательщика, адрес деятельности и номер телефона </w:t>
      </w:r>
      <w:r>
        <w:t>,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65A8E" w:rsidP="00565A8E">
      <w:pPr>
        <w:ind w:firstLine="0"/>
      </w:pPr>
      <w:r>
        <w:t xml:space="preserve">     </w:t>
      </w:r>
      <w:r w:rsidR="005F25EF">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565A8E" w:rsidRPr="00650DCD" w:rsidRDefault="00565A8E" w:rsidP="00565A8E">
      <w:pPr>
        <w:pStyle w:val="norm"/>
        <w:spacing w:after="160" w:line="240" w:lineRule="auto"/>
        <w:ind w:firstLine="284"/>
        <w:rPr>
          <w:rFonts w:ascii="GHEA Grapalat" w:hAnsi="GHEA Grapalat"/>
          <w:sz w:val="24"/>
          <w:szCs w:val="24"/>
        </w:rPr>
      </w:pPr>
      <w:r>
        <w:rPr>
          <w:rFonts w:ascii="GHEA Grapalat" w:hAnsi="GHEA Grapalat"/>
          <w:sz w:val="24"/>
          <w:szCs w:val="24"/>
        </w:rPr>
        <w:t xml:space="preserve">    </w:t>
      </w:r>
      <w:r w:rsidRPr="00650DCD">
        <w:rPr>
          <w:rFonts w:ascii="GHEA Grapalat" w:hAnsi="GHEA Grapalat"/>
          <w:sz w:val="24"/>
          <w:szCs w:val="24"/>
        </w:rPr>
        <w:t>д</w:t>
      </w:r>
      <w:r w:rsidR="001361B2">
        <w:rPr>
          <w:rFonts w:cs="Arial Armenian"/>
        </w:rPr>
        <w:t xml:space="preserve">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lastRenderedPageBreak/>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r w:rsidRPr="009044F1">
        <w:t>б</w:t>
      </w:r>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r w:rsidRPr="00B9778A">
        <w:t>более</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r w:rsidR="00413595">
        <w:t>лумы</w:t>
      </w:r>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lastRenderedPageBreak/>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005740A9">
        <w:rPr>
          <w:b/>
        </w:rPr>
        <w:t>7</w:t>
      </w:r>
      <w:r>
        <w:rPr>
          <w:b/>
        </w:rPr>
        <w:t>-</w:t>
      </w:r>
      <w:r w:rsidRPr="0092171F">
        <w:rPr>
          <w:b/>
        </w:rPr>
        <w:t>о</w:t>
      </w:r>
      <w:r w:rsidRPr="006D693E">
        <w:rPr>
          <w:b/>
        </w:rPr>
        <w:t xml:space="preserve">й день в </w:t>
      </w:r>
      <w:r w:rsidR="00551DC4">
        <w:rPr>
          <w:b/>
        </w:rPr>
        <w:t>1</w:t>
      </w:r>
      <w:r w:rsidR="00565A8E">
        <w:rPr>
          <w:b/>
        </w:rPr>
        <w:t>0</w:t>
      </w:r>
      <w:r w:rsidR="00551DC4">
        <w:rPr>
          <w:b/>
        </w:rPr>
        <w:t>:00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CD65C1">
      <w:r>
        <w:t>б.</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семдесять пять</w:t>
      </w:r>
      <w:r>
        <w:t xml:space="preserve"> лотов</w:t>
      </w:r>
      <w:r w:rsidR="00CA7C54">
        <w:t>-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w:t>
      </w:r>
      <w:r w:rsidRPr="009044F1">
        <w:lastRenderedPageBreak/>
        <w:t>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r w:rsidR="008C0736" w:rsidRPr="009044F1">
        <w:t>драмом</w:t>
      </w:r>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Pr="009044F1">
        <w:t>При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lastRenderedPageBreak/>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r w:rsidRPr="009044F1">
        <w:t>б</w:t>
      </w:r>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r w:rsidRPr="009044F1">
        <w:t>истечения</w:t>
      </w:r>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r w:rsidR="00927888" w:rsidRPr="009044F1">
        <w:t xml:space="preserve"> </w:t>
      </w:r>
      <w:r w:rsidR="00927888">
        <w:t xml:space="preserve"> </w:t>
      </w:r>
      <w:r w:rsidRPr="009044F1">
        <w:t>,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r w:rsidR="004A4515" w:rsidRPr="00CF6D51">
        <w:t>предусмотрения</w:t>
      </w:r>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r>
        <w:t>ж</w:t>
      </w:r>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w:t>
      </w:r>
      <w:r w:rsidRPr="009044F1">
        <w:lastRenderedPageBreak/>
        <w:t xml:space="preserve">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r w:rsidR="00AD2081" w:rsidRPr="00AD2081">
        <w:t>заявки</w:t>
      </w:r>
      <w:r w:rsidR="00855622">
        <w:rPr>
          <w:rFonts w:cs="Sylfaen"/>
        </w:rPr>
        <w:t>.</w:t>
      </w:r>
      <w:r w:rsidR="003B3E74" w:rsidRPr="003B3E74">
        <w:t>Если</w:t>
      </w:r>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w:t>
      </w:r>
      <w:r w:rsidRPr="009044F1">
        <w:lastRenderedPageBreak/>
        <w:t>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Не позднее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 xml:space="preserve">. 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
    <w:p w:rsidR="00A63D83" w:rsidRPr="009044F1" w:rsidRDefault="00A63D83" w:rsidP="00CD65C1">
      <w:r>
        <w:t>8.1</w:t>
      </w:r>
      <w:r w:rsidR="008067C5">
        <w:t>4</w:t>
      </w:r>
      <w:r w:rsidR="00A31DCA">
        <w:t xml:space="preserve"> Е</w:t>
      </w:r>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r w:rsidR="00A74478" w:rsidRPr="00A74478">
        <w:t>секретарю</w:t>
      </w:r>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lastRenderedPageBreak/>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65A8E" w:rsidRDefault="007806B3" w:rsidP="00CD65C1">
      <w:pPr>
        <w:rPr>
          <w:b/>
        </w:rPr>
      </w:pPr>
      <w:r w:rsidRPr="00565A8E">
        <w:rPr>
          <w:b/>
        </w:rPr>
        <w:t>8.</w:t>
      </w:r>
      <w:r w:rsidRPr="00565A8E">
        <w:rPr>
          <w:b/>
          <w:lang w:val="hy-AM"/>
        </w:rPr>
        <w:t>1</w:t>
      </w:r>
      <w:r w:rsidRPr="00565A8E">
        <w:rPr>
          <w:b/>
        </w:rPr>
        <w:t>8.</w:t>
      </w:r>
      <w:r w:rsidRPr="00565A8E">
        <w:rPr>
          <w:b/>
        </w:rPr>
        <w:tab/>
        <w:t xml:space="preserve">Оценка заявок и определение отобранного участника осуществляются по отдельным лотам.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комиссии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xml:space="preserve">" календарных дней. Период ожидания не применим, если заявку подал только один участник, с </w:t>
      </w:r>
      <w:r w:rsidRPr="009044F1">
        <w:lastRenderedPageBreak/>
        <w:t>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lastRenderedPageBreak/>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по более чем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r w:rsidR="00251CF9" w:rsidRPr="00250377">
        <w:t xml:space="preserve"> </w:t>
      </w:r>
      <w:r w:rsidR="0076763C" w:rsidRPr="00250377">
        <w:t xml:space="preserve">Если процедура закупки организована на основании части 6 статьи 15 Закона, и на момент возникновения правомочия по заключению договора не </w:t>
      </w:r>
      <w:r w:rsidR="0076763C" w:rsidRPr="00250377">
        <w:lastRenderedPageBreak/>
        <w:t>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Если на момент возникновения правомочия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 xml:space="preserve">с рассмотрением </w:t>
      </w:r>
      <w:r w:rsidRPr="00171313">
        <w:lastRenderedPageBreak/>
        <w:t>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w:t>
      </w:r>
      <w:r w:rsidRPr="00457CCA">
        <w:lastRenderedPageBreak/>
        <w:t>уполномоченный орган перечисляет обратно плату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w:t>
      </w:r>
      <w:r w:rsidR="002C605B">
        <w:lastRenderedPageBreak/>
        <w:t>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r w:rsidRPr="009044F1">
        <w:t>б.</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онлайн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t>рассматривающего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 xml:space="preserve">связанные с закупками </w:t>
      </w:r>
      <w:r w:rsidR="00CA485E">
        <w:lastRenderedPageBreak/>
        <w:t>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акона, а в случае юридических лиц-руководитель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обороны и национальной безопасности, необходимо продолжить процесс закупки.</w:t>
      </w:r>
      <w:r w:rsidR="00996C19" w:rsidRPr="009044F1">
        <w:t xml:space="preserve">Лицо,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заявление</w:t>
      </w:r>
      <w:r w:rsidR="00EB3C28">
        <w:t>--объявлени</w:t>
      </w:r>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r w:rsidRPr="009044F1">
        <w:t>утвержденн</w:t>
      </w:r>
      <w:r>
        <w:rPr>
          <w:lang w:val="en-US"/>
        </w:rPr>
        <w:t>o</w:t>
      </w:r>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r w:rsidRPr="002658C9">
        <w:t xml:space="preserve">Предложения участника, относящиеся к ним документы вкладываются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w:t>
      </w:r>
      <w:r w:rsidR="005740A9">
        <w:rPr>
          <w:rFonts w:ascii="GHEA Grapalat" w:hAnsi="GHEA Grapalat"/>
          <w:b/>
          <w:sz w:val="22"/>
          <w:szCs w:val="22"/>
        </w:rPr>
        <w:t>87</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r w:rsidRPr="00DA5EA0">
        <w:t>объявленного</w:t>
      </w:r>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3E3450">
        <w:rPr>
          <w:b/>
          <w:sz w:val="22"/>
          <w:szCs w:val="22"/>
        </w:rPr>
        <w:t>GHAPDzB-HVKAK-2021-</w:t>
      </w:r>
      <w:r w:rsidR="005740A9">
        <w:rPr>
          <w:b/>
          <w:sz w:val="22"/>
          <w:szCs w:val="22"/>
        </w:rPr>
        <w:t>87</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Настоящим ______________________________объявляет и подтверждает,что:</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3E3450">
        <w:rPr>
          <w:rFonts w:ascii="GHEA Grapalat" w:hAnsi="GHEA Grapalat"/>
          <w:b/>
          <w:sz w:val="22"/>
          <w:szCs w:val="22"/>
        </w:rPr>
        <w:t>GHAPDzB-HVKAK-2021-</w:t>
      </w:r>
      <w:r w:rsidR="005740A9">
        <w:rPr>
          <w:rFonts w:ascii="GHEA Grapalat" w:hAnsi="GHEA Grapalat"/>
          <w:b/>
          <w:sz w:val="22"/>
          <w:szCs w:val="22"/>
        </w:rPr>
        <w:t>87</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3E3450">
        <w:rPr>
          <w:rFonts w:ascii="GHEA Grapalat" w:hAnsi="GHEA Grapalat"/>
          <w:b/>
          <w:sz w:val="22"/>
          <w:szCs w:val="22"/>
        </w:rPr>
        <w:t>GHAPDzB-HVKAK-2021-</w:t>
      </w:r>
      <w:r w:rsidR="005740A9">
        <w:rPr>
          <w:rFonts w:ascii="GHEA Grapalat" w:hAnsi="GHEA Grapalat"/>
          <w:b/>
          <w:sz w:val="22"/>
          <w:szCs w:val="22"/>
        </w:rPr>
        <w:t>87</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организаций, либо организаций, имеющих принадлежащую</w:t>
      </w:r>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Pr="00B51407" w:rsidRDefault="0090055D" w:rsidP="00B51407">
      <w:pPr>
        <w:ind w:firstLine="0"/>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lastRenderedPageBreak/>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3E3450">
        <w:rPr>
          <w:b/>
          <w:sz w:val="22"/>
          <w:szCs w:val="22"/>
        </w:rPr>
        <w:t>GHAPDzB-HVKAK-2021-</w:t>
      </w:r>
      <w:r w:rsidR="005740A9">
        <w:rPr>
          <w:b/>
          <w:sz w:val="22"/>
          <w:szCs w:val="22"/>
        </w:rPr>
        <w:t>87</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под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3E3450">
        <w:rPr>
          <w:b/>
          <w:sz w:val="22"/>
          <w:szCs w:val="22"/>
        </w:rPr>
        <w:t>GHAPDzB-HVKAK-2021-</w:t>
      </w:r>
      <w:r w:rsidR="005740A9">
        <w:rPr>
          <w:b/>
          <w:sz w:val="22"/>
          <w:szCs w:val="22"/>
        </w:rPr>
        <w:t>87</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567D3B">
        <w:rPr>
          <w:sz w:val="16"/>
        </w:rPr>
        <w:tab/>
        <w:t>подпись</w:t>
      </w:r>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50065B" w:rsidRDefault="0050065B" w:rsidP="0050065B">
      <w:pPr>
        <w:jc w:val="right"/>
        <w:rPr>
          <w:b/>
        </w:rPr>
      </w:pPr>
      <w:r>
        <w:rPr>
          <w:b/>
        </w:rPr>
        <w:lastRenderedPageBreak/>
        <w:t xml:space="preserve">Приложение 1.2** </w:t>
      </w:r>
    </w:p>
    <w:p w:rsidR="0050065B" w:rsidRPr="009044F1" w:rsidRDefault="0050065B" w:rsidP="0050065B">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Pr>
          <w:b/>
          <w:sz w:val="22"/>
          <w:szCs w:val="22"/>
        </w:rPr>
        <w:t>GHAPDzB-HVKAK-2021-</w:t>
      </w:r>
      <w:r w:rsidR="005740A9">
        <w:rPr>
          <w:b/>
          <w:sz w:val="22"/>
          <w:szCs w:val="22"/>
        </w:rPr>
        <w:t>87</w:t>
      </w:r>
      <w:r w:rsidRPr="00E063D7">
        <w:rPr>
          <w:b/>
          <w:sz w:val="22"/>
          <w:szCs w:val="22"/>
        </w:rPr>
        <w:t>»</w:t>
      </w:r>
    </w:p>
    <w:p w:rsidR="0050065B" w:rsidRDefault="0050065B" w:rsidP="0050065B">
      <w:pPr>
        <w:rPr>
          <w:b/>
        </w:rPr>
      </w:pPr>
    </w:p>
    <w:p w:rsidR="0050065B" w:rsidRDefault="0050065B" w:rsidP="0050065B">
      <w:pPr>
        <w:ind w:left="360" w:hanging="360"/>
        <w:jc w:val="center"/>
        <w:rPr>
          <w:b/>
        </w:rPr>
      </w:pPr>
      <w:r>
        <w:rPr>
          <w:b/>
        </w:rPr>
        <w:t>ФОРМА</w:t>
      </w:r>
    </w:p>
    <w:p w:rsidR="0050065B" w:rsidRPr="00C76978" w:rsidRDefault="0050065B" w:rsidP="0050065B">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50065B" w:rsidRPr="00ED3A13" w:rsidRDefault="0050065B" w:rsidP="0050065B">
      <w:pPr>
        <w:ind w:left="360" w:hanging="360"/>
        <w:jc w:val="center"/>
        <w:rPr>
          <w:rFonts w:eastAsia="GHEA Grapalat" w:cs="GHEA Grapalat"/>
          <w:b/>
        </w:rPr>
      </w:pPr>
    </w:p>
    <w:p w:rsidR="0050065B" w:rsidRPr="00FD1EE4" w:rsidRDefault="0050065B" w:rsidP="0050065B">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50065B" w:rsidRPr="00FD1EE4" w:rsidRDefault="0050065B" w:rsidP="00EA0940">
            <w:pPr>
              <w:spacing w:before="240" w:after="240"/>
              <w:ind w:left="993" w:hanging="851"/>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50065B" w:rsidRPr="00FD1EE4" w:rsidRDefault="0050065B" w:rsidP="00EA0940">
            <w:pPr>
              <w:spacing w:before="240" w:after="240"/>
              <w:ind w:left="993" w:hanging="851"/>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rPr>
          <w:trHeight w:val="1487"/>
        </w:trPr>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rPr>
          <w:rFonts w:eastAsia="GHEA Grapalat" w:cs="GHEA Grapalat"/>
        </w:rPr>
      </w:pPr>
    </w:p>
    <w:p w:rsidR="0050065B" w:rsidRPr="00FD1EE4" w:rsidRDefault="0050065B" w:rsidP="0050065B">
      <w:pPr>
        <w:rPr>
          <w:rFonts w:eastAsia="GHEA Grapalat" w:cs="GHEA Grapalat"/>
        </w:rPr>
      </w:pPr>
    </w:p>
    <w:p w:rsidR="0050065B" w:rsidRPr="009A52BE" w:rsidRDefault="0050065B" w:rsidP="0050065B">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t>Данные листинга  акций</w:t>
      </w:r>
    </w:p>
    <w:p w:rsidR="0050065B" w:rsidRPr="004E2F96"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rPr>
          <w:trHeight w:val="1361"/>
        </w:trPr>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Государтво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lastRenderedPageBreak/>
              <w:t>Имя и фамилия руководителя исполнительного органа</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574FF7"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r w:rsidRPr="00FD1EE4">
              <w:rPr>
                <w:rFonts w:eastAsia="GHEA Grapalat" w:cs="GHEA Grapalat"/>
                <w:color w:val="000000"/>
              </w:rPr>
              <w:t xml:space="preserve"> (%)</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50065B" w:rsidRPr="00FD1EE4" w:rsidRDefault="005B325A" w:rsidP="00EA0940">
            <w:pPr>
              <w:spacing w:before="240" w:after="240"/>
              <w:rPr>
                <w:rFonts w:eastAsia="GHEA Grapalat" w:cs="GHEA Grapalat"/>
              </w:rPr>
            </w:pPr>
            <w:sdt>
              <w:sdtPr>
                <w:rPr>
                  <w:rFonts w:eastAsia="GHEA Grapalat" w:cs="GHEA Grapalat"/>
                </w:rPr>
                <w:id w:val="-181660743"/>
              </w:sdtPr>
              <w:sdtContent>
                <w:r w:rsidR="0050065B">
                  <w:rPr>
                    <w:rFonts w:ascii="MS Gothic" w:eastAsia="MS Gothic" w:hAnsi="MS Gothic" w:cs="GHEA Grapalat" w:hint="eastAsia"/>
                  </w:rPr>
                  <w:t>☐</w:t>
                </w:r>
              </w:sdtContent>
            </w:sdt>
            <w:r w:rsidR="0050065B" w:rsidRPr="00FD1EE4">
              <w:rPr>
                <w:rFonts w:eastAsia="GHEA Grapalat" w:cs="GHEA Grapalat"/>
              </w:rPr>
              <w:tab/>
            </w:r>
            <w:r w:rsidR="0050065B" w:rsidRPr="0051137D">
              <w:rPr>
                <w:rFonts w:eastAsia="GHEA Grapalat" w:cs="GHEA Grapalat"/>
              </w:rPr>
              <w:t>Прямое участие</w:t>
            </w:r>
          </w:p>
          <w:p w:rsidR="0050065B" w:rsidRPr="00FD1EE4" w:rsidRDefault="005B325A" w:rsidP="00EA0940">
            <w:pPr>
              <w:spacing w:before="240" w:after="240"/>
              <w:rPr>
                <w:rFonts w:eastAsia="GHEA Grapalat" w:cs="GHEA Grapalat"/>
              </w:rPr>
            </w:pPr>
            <w:sdt>
              <w:sdtPr>
                <w:rPr>
                  <w:rFonts w:eastAsia="GHEA Grapalat" w:cs="GHEA Grapalat"/>
                </w:rPr>
                <w:id w:val="-534419621"/>
              </w:sdtPr>
              <w:sdtContent>
                <w:r w:rsidR="0050065B">
                  <w:rPr>
                    <w:rFonts w:ascii="MS Gothic" w:eastAsia="MS Gothic" w:hAnsi="MS Gothic" w:cs="GHEA Grapalat" w:hint="eastAsia"/>
                  </w:rPr>
                  <w:t>☐</w:t>
                </w:r>
              </w:sdtContent>
            </w:sdt>
            <w:r w:rsidR="0050065B" w:rsidRPr="00FD1EE4">
              <w:rPr>
                <w:rFonts w:eastAsia="GHEA Grapalat" w:cs="GHEA Grapalat"/>
              </w:rPr>
              <w:tab/>
            </w:r>
            <w:r w:rsidR="0050065B">
              <w:rPr>
                <w:rFonts w:eastAsia="GHEA Grapalat" w:cs="GHEA Grapalat"/>
              </w:rPr>
              <w:t>К</w:t>
            </w:r>
            <w:r w:rsidR="0050065B" w:rsidRPr="00D812D8">
              <w:rPr>
                <w:rFonts w:eastAsia="GHEA Grapalat" w:cs="GHEA Grapalat"/>
              </w:rPr>
              <w:t>освенное участие</w:t>
            </w:r>
          </w:p>
        </w:tc>
      </w:tr>
    </w:tbl>
    <w:p w:rsidR="0050065B" w:rsidRPr="00FD1EE4" w:rsidRDefault="0050065B" w:rsidP="0050065B">
      <w:pPr>
        <w:pBdr>
          <w:top w:val="nil"/>
          <w:left w:val="nil"/>
          <w:bottom w:val="nil"/>
          <w:right w:val="nil"/>
          <w:between w:val="nil"/>
        </w:pBdr>
        <w:spacing w:before="240"/>
        <w:rPr>
          <w:rFonts w:eastAsia="GHEA Grapalat" w:cs="GHEA Grapalat"/>
        </w:rPr>
      </w:pPr>
    </w:p>
    <w:p w:rsidR="0050065B" w:rsidRPr="00CB7DFD" w:rsidRDefault="0050065B" w:rsidP="0050065B">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t>Участие государства, муниципалитета или международной организации</w:t>
      </w:r>
    </w:p>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r w:rsidRPr="00FD1EE4">
              <w:rPr>
                <w:rFonts w:eastAsia="GHEA Grapalat" w:cs="GHEA Grapalat"/>
                <w:color w:val="000000"/>
              </w:rPr>
              <w:t xml:space="preserve"> (%)</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50065B" w:rsidRPr="00FD1EE4" w:rsidRDefault="005B325A" w:rsidP="00EA0940">
            <w:pPr>
              <w:spacing w:before="240" w:after="240"/>
              <w:rPr>
                <w:rFonts w:eastAsia="GHEA Grapalat" w:cs="GHEA Grapalat"/>
              </w:rPr>
            </w:pPr>
            <w:sdt>
              <w:sdtPr>
                <w:rPr>
                  <w:rFonts w:eastAsia="GHEA Grapalat" w:cs="GHEA Grapalat"/>
                </w:rPr>
                <w:id w:val="-136730621"/>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51137D">
              <w:rPr>
                <w:rFonts w:eastAsia="GHEA Grapalat" w:cs="GHEA Grapalat"/>
              </w:rPr>
              <w:t>Прямое участие</w:t>
            </w:r>
          </w:p>
          <w:p w:rsidR="0050065B" w:rsidRPr="00FD1EE4" w:rsidRDefault="005B325A" w:rsidP="00EA0940">
            <w:pPr>
              <w:spacing w:before="240" w:after="240"/>
              <w:rPr>
                <w:rFonts w:eastAsia="GHEA Grapalat" w:cs="GHEA Grapalat"/>
              </w:rPr>
            </w:pPr>
            <w:sdt>
              <w:sdtPr>
                <w:rPr>
                  <w:rFonts w:eastAsia="GHEA Grapalat" w:cs="GHEA Grapalat"/>
                </w:rPr>
                <w:id w:val="-895968346"/>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К</w:t>
            </w:r>
            <w:r w:rsidR="0050065B" w:rsidRPr="00D812D8">
              <w:rPr>
                <w:rFonts w:eastAsia="GHEA Grapalat" w:cs="GHEA Grapalat"/>
              </w:rPr>
              <w:t>освенное участие</w:t>
            </w: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0065B" w:rsidRPr="00FD1EE4" w:rsidTr="00EA0940">
        <w:tc>
          <w:tcPr>
            <w:tcW w:w="2837" w:type="dxa"/>
            <w:shd w:val="clear" w:color="auto" w:fill="D9E2F3"/>
            <w:vAlign w:val="center"/>
          </w:tcPr>
          <w:p w:rsidR="0050065B" w:rsidRPr="00B047A2"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r w:rsidRPr="00FD1EE4" w:rsidDel="00C376E4">
              <w:rPr>
                <w:rFonts w:eastAsia="GHEA Grapalat" w:cs="GHEA Grapalat"/>
                <w:color w:val="000000"/>
              </w:rPr>
              <w:t xml:space="preserve"> </w:t>
            </w:r>
            <w:r w:rsidRPr="00FD1EE4">
              <w:rPr>
                <w:rFonts w:eastAsia="GHEA Grapalat" w:cs="GHEA Grapalat"/>
                <w:color w:val="000000"/>
              </w:rPr>
              <w:t>(%)</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lastRenderedPageBreak/>
              <w:t>В</w:t>
            </w:r>
            <w:r w:rsidRPr="00C035D8">
              <w:rPr>
                <w:rFonts w:eastAsia="GHEA Grapalat" w:cs="GHEA Grapalat"/>
                <w:color w:val="000000"/>
              </w:rPr>
              <w:t>ид участия</w:t>
            </w:r>
          </w:p>
        </w:tc>
        <w:tc>
          <w:tcPr>
            <w:tcW w:w="6180" w:type="dxa"/>
            <w:vAlign w:val="center"/>
          </w:tcPr>
          <w:p w:rsidR="0050065B" w:rsidRPr="00FD1EE4" w:rsidRDefault="005B325A" w:rsidP="00EA0940">
            <w:pPr>
              <w:spacing w:before="240" w:after="240"/>
              <w:rPr>
                <w:rFonts w:eastAsia="GHEA Grapalat" w:cs="GHEA Grapalat"/>
              </w:rPr>
            </w:pPr>
            <w:sdt>
              <w:sdtPr>
                <w:rPr>
                  <w:rFonts w:eastAsia="GHEA Grapalat" w:cs="GHEA Grapalat"/>
                </w:rPr>
                <w:id w:val="326794313"/>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51137D">
              <w:rPr>
                <w:rFonts w:eastAsia="GHEA Grapalat" w:cs="GHEA Grapalat"/>
              </w:rPr>
              <w:t>Прямое участие</w:t>
            </w:r>
          </w:p>
          <w:p w:rsidR="0050065B" w:rsidRPr="00FD1EE4" w:rsidRDefault="005B325A" w:rsidP="00EA0940">
            <w:pPr>
              <w:spacing w:before="240" w:after="240"/>
              <w:rPr>
                <w:rFonts w:eastAsia="GHEA Grapalat" w:cs="GHEA Grapalat"/>
              </w:rPr>
            </w:pPr>
            <w:sdt>
              <w:sdtPr>
                <w:rPr>
                  <w:rFonts w:eastAsia="GHEA Grapalat" w:cs="GHEA Grapalat"/>
                </w:rPr>
                <w:id w:val="1179617233"/>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К</w:t>
            </w:r>
            <w:r w:rsidR="0050065B" w:rsidRPr="00D812D8">
              <w:rPr>
                <w:rFonts w:eastAsia="GHEA Grapalat" w:cs="GHEA Grapalat"/>
              </w:rPr>
              <w:t>освенное участие</w:t>
            </w:r>
          </w:p>
        </w:tc>
      </w:tr>
    </w:tbl>
    <w:p w:rsidR="0050065B" w:rsidRPr="00FD1EE4" w:rsidRDefault="0050065B" w:rsidP="0050065B">
      <w:pPr>
        <w:rPr>
          <w:rFonts w:eastAsia="GHEA Grapalat" w:cs="GHEA Grapalat"/>
          <w:b/>
        </w:rPr>
      </w:pPr>
    </w:p>
    <w:p w:rsidR="0050065B" w:rsidRPr="00FD1EE4" w:rsidRDefault="0050065B" w:rsidP="0050065B">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t>Данные реального бенефициара</w:t>
      </w:r>
    </w:p>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r w:rsidRPr="00FD1EE4">
              <w:rPr>
                <w:rFonts w:eastAsia="GHEA Grapalat" w:cs="GHEA Grapalat"/>
                <w:color w:val="000000"/>
              </w:rPr>
              <w:t>(</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6"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7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50065B" w:rsidRPr="00FD1EE4" w:rsidTr="00EA0940">
        <w:tc>
          <w:tcPr>
            <w:tcW w:w="2943"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43"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Муниципалитет</w:t>
            </w:r>
          </w:p>
        </w:tc>
        <w:tc>
          <w:tcPr>
            <w:tcW w:w="6072"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43"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072"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943"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072"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50065B" w:rsidRPr="00FD1EE4" w:rsidRDefault="0050065B" w:rsidP="00EA0940">
            <w:pPr>
              <w:spacing w:before="240" w:after="240"/>
              <w:rPr>
                <w:rFonts w:eastAsia="GHEA Grapalat" w:cs="GHEA Grapalat"/>
              </w:rPr>
            </w:pPr>
          </w:p>
        </w:tc>
      </w:tr>
    </w:tbl>
    <w:p w:rsidR="0050065B" w:rsidRPr="008C665F"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0065B" w:rsidRPr="00FD1EE4" w:rsidTr="00EA0940">
        <w:trPr>
          <w:trHeight w:val="924"/>
        </w:trPr>
        <w:tc>
          <w:tcPr>
            <w:tcW w:w="9016" w:type="dxa"/>
            <w:gridSpan w:val="2"/>
            <w:vAlign w:val="center"/>
          </w:tcPr>
          <w:p w:rsidR="0050065B" w:rsidRPr="00FD1EE4" w:rsidRDefault="005B325A" w:rsidP="00EA0940">
            <w:pPr>
              <w:spacing w:before="240" w:after="240"/>
              <w:rPr>
                <w:rFonts w:eastAsia="GHEA Grapalat" w:cs="GHEA Grapalat"/>
              </w:rPr>
            </w:pPr>
            <w:sdt>
              <w:sdtPr>
                <w:rPr>
                  <w:rFonts w:eastAsia="GHEA Grapalat" w:cs="GHEA Grapalat"/>
                </w:rPr>
                <w:id w:val="-842393443"/>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B34CB6">
              <w:rPr>
                <w:rFonts w:eastAsia="GHEA Grapalat" w:cs="GHEA Grapalat"/>
                <w:lang w:val="hy-AM"/>
              </w:rPr>
              <w:t>а</w:t>
            </w:r>
            <w:r w:rsidR="0050065B">
              <w:rPr>
                <w:rFonts w:eastAsia="GHEA Grapalat" w:cs="GHEA Grapalat"/>
              </w:rPr>
              <w:t>.</w:t>
            </w:r>
            <w:r w:rsidR="0050065B" w:rsidRPr="00FD1EE4">
              <w:rPr>
                <w:rFonts w:eastAsia="GHEA Grapalat" w:cs="GHEA Grapalat"/>
              </w:rPr>
              <w:t xml:space="preserve"> </w:t>
            </w:r>
            <w:r w:rsidR="0050065B" w:rsidRPr="00C76DD8">
              <w:rPr>
                <w:rFonts w:eastAsia="GHEA Grapalat" w:cs="GHEA Grapalat"/>
              </w:rPr>
              <w:t xml:space="preserve">прямо или косвенно владеет 20 и более процентами </w:t>
            </w:r>
            <w:r w:rsidR="0050065B" w:rsidRPr="004B3E79">
              <w:rPr>
                <w:rFonts w:eastAsia="GHEA Grapalat" w:cs="GHEA Grapalat"/>
              </w:rPr>
              <w:t>дающих право голоса долей</w:t>
            </w:r>
            <w:r w:rsidR="0050065B"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0065B" w:rsidRPr="00FD1EE4" w:rsidTr="00EA0940">
        <w:trPr>
          <w:trHeight w:val="684"/>
        </w:trPr>
        <w:tc>
          <w:tcPr>
            <w:tcW w:w="4508"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r w:rsidRPr="00FD1EE4" w:rsidDel="00C376E4">
              <w:rPr>
                <w:rFonts w:eastAsia="GHEA Grapalat" w:cs="GHEA Grapalat"/>
                <w:color w:val="000000"/>
              </w:rPr>
              <w:t xml:space="preserve"> </w:t>
            </w:r>
            <w:r w:rsidRPr="00FD1EE4">
              <w:rPr>
                <w:rFonts w:eastAsia="GHEA Grapalat" w:cs="GHEA Grapalat"/>
                <w:color w:val="000000"/>
              </w:rPr>
              <w:t>(%)</w:t>
            </w:r>
          </w:p>
        </w:tc>
        <w:tc>
          <w:tcPr>
            <w:tcW w:w="4508" w:type="dxa"/>
            <w:shd w:val="clear" w:color="auto" w:fill="FFFFFF"/>
            <w:vAlign w:val="center"/>
          </w:tcPr>
          <w:p w:rsidR="0050065B" w:rsidRPr="00FD1EE4" w:rsidRDefault="0050065B" w:rsidP="00EA0940">
            <w:pPr>
              <w:spacing w:before="240" w:after="240"/>
              <w:rPr>
                <w:rFonts w:eastAsia="GHEA Grapalat" w:cs="GHEA Grapalat"/>
              </w:rPr>
            </w:pPr>
          </w:p>
        </w:tc>
      </w:tr>
      <w:tr w:rsidR="0050065B" w:rsidRPr="00FD1EE4" w:rsidTr="00EA0940">
        <w:trPr>
          <w:trHeight w:val="1282"/>
        </w:trPr>
        <w:tc>
          <w:tcPr>
            <w:tcW w:w="4508"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50065B" w:rsidRPr="006B364D" w:rsidRDefault="005B325A" w:rsidP="00EA0940">
            <w:pPr>
              <w:spacing w:before="240" w:after="240" w:line="259" w:lineRule="auto"/>
              <w:rPr>
                <w:rFonts w:eastAsia="GHEA Grapalat" w:cs="GHEA Grapalat"/>
              </w:rPr>
            </w:pPr>
            <w:sdt>
              <w:sdtPr>
                <w:rPr>
                  <w:rFonts w:eastAsia="GHEA Grapalat" w:cs="GHEA Grapalat"/>
                </w:rPr>
                <w:id w:val="-868681999"/>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Прямое участие</w:t>
            </w:r>
          </w:p>
          <w:p w:rsidR="0050065B" w:rsidRPr="00F10CBA" w:rsidRDefault="005B325A" w:rsidP="00EA0940">
            <w:pPr>
              <w:spacing w:before="240" w:after="240" w:line="259" w:lineRule="auto"/>
              <w:rPr>
                <w:rFonts w:eastAsia="GHEA Grapalat" w:cs="GHEA Grapalat"/>
              </w:rPr>
            </w:pPr>
            <w:sdt>
              <w:sdtPr>
                <w:rPr>
                  <w:rFonts w:eastAsia="GHEA Grapalat" w:cs="GHEA Grapalat"/>
                </w:rPr>
                <w:id w:val="1440572912"/>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Косвенное участие</w:t>
            </w:r>
          </w:p>
        </w:tc>
      </w:tr>
      <w:tr w:rsidR="0050065B" w:rsidRPr="00FD1EE4" w:rsidTr="00EA0940">
        <w:tc>
          <w:tcPr>
            <w:tcW w:w="9016" w:type="dxa"/>
            <w:gridSpan w:val="2"/>
            <w:vAlign w:val="center"/>
          </w:tcPr>
          <w:p w:rsidR="0050065B" w:rsidRPr="00FD1EE4" w:rsidRDefault="005B325A" w:rsidP="00EA0940">
            <w:pPr>
              <w:spacing w:before="240" w:after="240"/>
              <w:rPr>
                <w:rFonts w:eastAsia="GHEA Grapalat" w:cs="GHEA Grapalat"/>
              </w:rPr>
            </w:pPr>
            <w:sdt>
              <w:sdtPr>
                <w:rPr>
                  <w:rFonts w:eastAsia="GHEA Grapalat" w:cs="GHEA Grapalat"/>
                </w:rPr>
                <w:id w:val="-170491207"/>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6F16E4">
              <w:rPr>
                <w:rFonts w:eastAsia="GHEA Grapalat" w:cs="GHEA Grapalat"/>
                <w:lang w:val="hy-AM"/>
              </w:rPr>
              <w:t>б</w:t>
            </w:r>
            <w:r w:rsidR="0050065B" w:rsidRPr="006F16E4">
              <w:rPr>
                <w:rFonts w:eastAsia="Cambria Math"/>
              </w:rPr>
              <w:t>․</w:t>
            </w:r>
            <w:r w:rsidR="0050065B"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50065B" w:rsidRPr="00FD1EE4" w:rsidTr="00EA0940">
        <w:tc>
          <w:tcPr>
            <w:tcW w:w="9016" w:type="dxa"/>
            <w:gridSpan w:val="2"/>
            <w:vAlign w:val="center"/>
          </w:tcPr>
          <w:p w:rsidR="0050065B" w:rsidRPr="00FD1EE4" w:rsidRDefault="005B325A" w:rsidP="00EA0940">
            <w:pPr>
              <w:spacing w:before="240" w:after="240"/>
              <w:rPr>
                <w:rFonts w:eastAsia="GHEA Grapalat" w:cs="GHEA Grapalat"/>
              </w:rPr>
            </w:pPr>
            <w:sdt>
              <w:sdtPr>
                <w:rPr>
                  <w:rFonts w:eastAsia="GHEA Grapalat" w:cs="GHEA Grapalat"/>
                </w:rPr>
                <w:id w:val="-181971841"/>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801B2D">
              <w:rPr>
                <w:rFonts w:eastAsia="GHEA Grapalat" w:cs="GHEA Grapalat"/>
                <w:lang w:val="hy-AM"/>
              </w:rPr>
              <w:t>в</w:t>
            </w:r>
            <w:r w:rsidR="0050065B">
              <w:rPr>
                <w:rFonts w:eastAsia="GHEA Grapalat" w:cs="GHEA Grapalat"/>
              </w:rPr>
              <w:t>.</w:t>
            </w:r>
            <w:r w:rsidR="0050065B" w:rsidRPr="00BA30D4">
              <w:rPr>
                <w:rFonts w:eastAsia="GHEA Grapalat" w:cs="GHEA Grapalat"/>
              </w:rPr>
              <w:t xml:space="preserve"> является должностным лицом, осуществляющим общее или </w:t>
            </w:r>
            <w:r w:rsidR="0050065B" w:rsidRPr="00BA30D4">
              <w:rPr>
                <w:rFonts w:eastAsia="GHEA Grapalat" w:cs="GHEA Grapalat"/>
              </w:rPr>
              <w:lastRenderedPageBreak/>
              <w:t>текущее руководство деятельностью данного юридического лица, в случае, если нет физического лица, соответствующего требованиям пунктов " а " и "</w:t>
            </w:r>
            <w:r w:rsidR="0050065B" w:rsidRPr="00BA30D4">
              <w:rPr>
                <w:rFonts w:eastAsia="GHEA Grapalat" w:cs="GHEA Grapalat"/>
                <w:lang w:val="hy-AM"/>
              </w:rPr>
              <w:t>б</w:t>
            </w:r>
            <w:r w:rsidR="0050065B" w:rsidRPr="00BA30D4">
              <w:rPr>
                <w:rFonts w:eastAsia="GHEA Grapalat" w:cs="GHEA Grapalat"/>
              </w:rPr>
              <w:t>"</w:t>
            </w:r>
          </w:p>
        </w:tc>
      </w:tr>
    </w:tbl>
    <w:p w:rsidR="0050065B" w:rsidRPr="00A5193B"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0065B" w:rsidRPr="00FD1EE4" w:rsidTr="00EA0940">
        <w:trPr>
          <w:trHeight w:val="924"/>
        </w:trPr>
        <w:tc>
          <w:tcPr>
            <w:tcW w:w="9016" w:type="dxa"/>
            <w:gridSpan w:val="2"/>
            <w:vAlign w:val="center"/>
          </w:tcPr>
          <w:p w:rsidR="0050065B" w:rsidRPr="00FD1EE4" w:rsidRDefault="005B325A" w:rsidP="00EA0940">
            <w:pPr>
              <w:spacing w:before="240" w:after="240"/>
              <w:rPr>
                <w:rFonts w:eastAsia="GHEA Grapalat" w:cs="GHEA Grapalat"/>
              </w:rPr>
            </w:pPr>
            <w:sdt>
              <w:sdtPr>
                <w:rPr>
                  <w:rFonts w:eastAsia="GHEA Grapalat" w:cs="GHEA Grapalat"/>
                </w:rPr>
                <w:id w:val="1897461338"/>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9C7B43">
              <w:rPr>
                <w:rFonts w:eastAsia="GHEA Grapalat" w:cs="GHEA Grapalat"/>
                <w:lang w:val="hy-AM"/>
              </w:rPr>
              <w:t>а</w:t>
            </w:r>
            <w:r w:rsidR="0050065B" w:rsidRPr="00FD1EE4">
              <w:rPr>
                <w:rFonts w:eastAsia="Cambria Math"/>
              </w:rPr>
              <w:t>․</w:t>
            </w:r>
            <w:r w:rsidR="0050065B" w:rsidRPr="00FD1EE4">
              <w:rPr>
                <w:rFonts w:eastAsia="Cambria Math" w:cs="Cambria Math"/>
              </w:rPr>
              <w:t xml:space="preserve"> </w:t>
            </w:r>
            <w:r w:rsidR="0050065B" w:rsidRPr="00BC0F3A">
              <w:rPr>
                <w:rFonts w:eastAsia="GHEA Grapalat" w:cs="GHEA Grapalat"/>
              </w:rPr>
              <w:t xml:space="preserve">прямо или косвенно владеет 10 и более процентами </w:t>
            </w:r>
            <w:r w:rsidR="0050065B" w:rsidRPr="004B3E79">
              <w:rPr>
                <w:rFonts w:eastAsia="GHEA Grapalat" w:cs="GHEA Grapalat"/>
              </w:rPr>
              <w:t>дающих право голоса долей</w:t>
            </w:r>
            <w:r w:rsidR="0050065B" w:rsidRPr="00C76DD8">
              <w:rPr>
                <w:rFonts w:eastAsia="GHEA Grapalat" w:cs="GHEA Grapalat"/>
              </w:rPr>
              <w:t xml:space="preserve"> (акций, паев) </w:t>
            </w:r>
            <w:r w:rsidR="0050065B"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50065B" w:rsidRPr="00FD1EE4" w:rsidTr="00EA0940">
        <w:trPr>
          <w:trHeight w:val="684"/>
        </w:trPr>
        <w:tc>
          <w:tcPr>
            <w:tcW w:w="4508"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r w:rsidRPr="00FD1EE4">
              <w:rPr>
                <w:rFonts w:eastAsia="GHEA Grapalat" w:cs="GHEA Grapalat"/>
                <w:color w:val="000000"/>
              </w:rPr>
              <w:t xml:space="preserve"> (%)</w:t>
            </w:r>
          </w:p>
        </w:tc>
        <w:tc>
          <w:tcPr>
            <w:tcW w:w="4508" w:type="dxa"/>
            <w:shd w:val="clear" w:color="auto" w:fill="auto"/>
            <w:vAlign w:val="center"/>
          </w:tcPr>
          <w:p w:rsidR="0050065B" w:rsidRPr="00FD1EE4" w:rsidRDefault="0050065B" w:rsidP="00EA0940">
            <w:pPr>
              <w:spacing w:before="240" w:after="240"/>
              <w:rPr>
                <w:rFonts w:eastAsia="GHEA Grapalat" w:cs="GHEA Grapalat"/>
              </w:rPr>
            </w:pPr>
          </w:p>
        </w:tc>
      </w:tr>
      <w:tr w:rsidR="0050065B" w:rsidRPr="00FD1EE4" w:rsidTr="00EA0940">
        <w:trPr>
          <w:trHeight w:val="1282"/>
        </w:trPr>
        <w:tc>
          <w:tcPr>
            <w:tcW w:w="4508"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50065B" w:rsidRPr="00C843BA" w:rsidRDefault="005B325A" w:rsidP="00EA0940">
            <w:pPr>
              <w:spacing w:before="240" w:after="240" w:line="259" w:lineRule="auto"/>
              <w:rPr>
                <w:rFonts w:eastAsia="GHEA Grapalat" w:cs="GHEA Grapalat"/>
              </w:rPr>
            </w:pPr>
            <w:sdt>
              <w:sdtPr>
                <w:rPr>
                  <w:rFonts w:eastAsia="GHEA Grapalat" w:cs="GHEA Grapalat"/>
                </w:rPr>
                <w:id w:val="370194158"/>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Прямое участие</w:t>
            </w:r>
          </w:p>
          <w:p w:rsidR="0050065B" w:rsidRPr="00C843BA" w:rsidRDefault="005B325A" w:rsidP="00EA0940">
            <w:pPr>
              <w:spacing w:before="240" w:after="240" w:line="259" w:lineRule="auto"/>
              <w:rPr>
                <w:rFonts w:eastAsia="GHEA Grapalat" w:cs="GHEA Grapalat"/>
              </w:rPr>
            </w:pPr>
            <w:sdt>
              <w:sdtPr>
                <w:rPr>
                  <w:rFonts w:eastAsia="GHEA Grapalat" w:cs="GHEA Grapalat"/>
                </w:rPr>
                <w:id w:val="1358386919"/>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Косвенное участие</w:t>
            </w:r>
          </w:p>
        </w:tc>
      </w:tr>
      <w:tr w:rsidR="0050065B" w:rsidRPr="00FD1EE4" w:rsidTr="00EA0940">
        <w:tc>
          <w:tcPr>
            <w:tcW w:w="9016" w:type="dxa"/>
            <w:gridSpan w:val="2"/>
            <w:vAlign w:val="center"/>
          </w:tcPr>
          <w:p w:rsidR="0050065B" w:rsidRPr="00FD1EE4" w:rsidRDefault="005B325A" w:rsidP="00EA0940">
            <w:pPr>
              <w:spacing w:before="240" w:after="240"/>
              <w:rPr>
                <w:rFonts w:eastAsia="GHEA Grapalat" w:cs="GHEA Grapalat"/>
              </w:rPr>
            </w:pPr>
            <w:sdt>
              <w:sdtPr>
                <w:rPr>
                  <w:rFonts w:eastAsia="GHEA Grapalat" w:cs="GHEA Grapalat"/>
                </w:rPr>
                <w:id w:val="-1350172285"/>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D654B4">
              <w:rPr>
                <w:rFonts w:eastAsia="GHEA Grapalat" w:cs="GHEA Grapalat"/>
                <w:lang w:val="hy-AM"/>
              </w:rPr>
              <w:t>б</w:t>
            </w:r>
            <w:r w:rsidR="0050065B" w:rsidRPr="00D654B4">
              <w:rPr>
                <w:rFonts w:eastAsia="Cambria Math"/>
              </w:rPr>
              <w:t>․</w:t>
            </w:r>
            <w:r w:rsidR="0050065B" w:rsidRPr="00D654B4">
              <w:rPr>
                <w:rFonts w:eastAsia="Cambria Math" w:cs="Cambria Math"/>
              </w:rPr>
              <w:t xml:space="preserve"> </w:t>
            </w:r>
            <w:r w:rsidR="0050065B" w:rsidRPr="00D654B4">
              <w:rPr>
                <w:rFonts w:eastAsia="GHEA Grapalat" w:cs="GHEA Grapalat"/>
              </w:rPr>
              <w:t xml:space="preserve">имеет право назначать или </w:t>
            </w:r>
            <w:r w:rsidR="0050065B" w:rsidRPr="00D654B4">
              <w:rPr>
                <w:rFonts w:eastAsia="GHEA Grapalat" w:cs="GHEA Grapalat"/>
                <w:lang w:eastAsia="hy-AM"/>
              </w:rPr>
              <w:t>освобождать</w:t>
            </w:r>
            <w:r w:rsidR="0050065B" w:rsidRPr="00D654B4">
              <w:rPr>
                <w:rFonts w:eastAsia="GHEA Grapalat" w:cs="GHEA Grapalat"/>
              </w:rPr>
              <w:t xml:space="preserve"> большинство членов органов управления юридического лица</w:t>
            </w:r>
          </w:p>
        </w:tc>
      </w:tr>
      <w:tr w:rsidR="0050065B" w:rsidRPr="00FD1EE4" w:rsidTr="00EA0940">
        <w:tc>
          <w:tcPr>
            <w:tcW w:w="9016" w:type="dxa"/>
            <w:gridSpan w:val="2"/>
            <w:vAlign w:val="center"/>
          </w:tcPr>
          <w:p w:rsidR="0050065B" w:rsidRPr="00FD1EE4" w:rsidRDefault="005B325A" w:rsidP="00EA0940">
            <w:pPr>
              <w:spacing w:before="240" w:after="240"/>
              <w:rPr>
                <w:rFonts w:eastAsia="GHEA Grapalat" w:cs="GHEA Grapalat"/>
              </w:rPr>
            </w:pPr>
            <w:sdt>
              <w:sdtPr>
                <w:rPr>
                  <w:rFonts w:eastAsia="GHEA Grapalat" w:cs="GHEA Grapalat"/>
                </w:rPr>
                <w:id w:val="-1722589211"/>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1104ED">
              <w:rPr>
                <w:rFonts w:eastAsia="GHEA Grapalat" w:cs="GHEA Grapalat"/>
                <w:lang w:val="hy-AM"/>
              </w:rPr>
              <w:t>в</w:t>
            </w:r>
            <w:r w:rsidR="0050065B" w:rsidRPr="00FD1EE4">
              <w:rPr>
                <w:rFonts w:eastAsia="Cambria Math"/>
              </w:rPr>
              <w:t>․</w:t>
            </w:r>
            <w:r w:rsidR="0050065B" w:rsidRPr="00FD1EE4">
              <w:rPr>
                <w:rFonts w:eastAsia="Cambria Math" w:cs="Cambria Math"/>
              </w:rPr>
              <w:t xml:space="preserve"> </w:t>
            </w:r>
            <w:r w:rsidR="0050065B" w:rsidRPr="001104ED">
              <w:rPr>
                <w:rFonts w:eastAsia="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0065B" w:rsidRPr="00FD1EE4" w:rsidTr="00EA0940">
        <w:tc>
          <w:tcPr>
            <w:tcW w:w="9016" w:type="dxa"/>
            <w:gridSpan w:val="2"/>
            <w:vAlign w:val="center"/>
          </w:tcPr>
          <w:p w:rsidR="0050065B" w:rsidRPr="00FD1EE4" w:rsidRDefault="005B325A" w:rsidP="00EA0940">
            <w:pPr>
              <w:spacing w:before="240" w:after="240"/>
              <w:rPr>
                <w:rFonts w:eastAsia="GHEA Grapalat" w:cs="GHEA Grapalat"/>
              </w:rPr>
            </w:pPr>
            <w:sdt>
              <w:sdtPr>
                <w:rPr>
                  <w:rFonts w:eastAsia="GHEA Grapalat" w:cs="GHEA Grapalat"/>
                </w:rPr>
                <w:id w:val="-1583753897"/>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9839CB">
              <w:rPr>
                <w:rFonts w:eastAsia="GHEA Grapalat" w:cs="GHEA Grapalat"/>
                <w:lang w:val="hy-AM"/>
              </w:rPr>
              <w:t>г</w:t>
            </w:r>
            <w:r w:rsidR="0050065B" w:rsidRPr="00FD1EE4">
              <w:rPr>
                <w:rFonts w:eastAsia="Cambria Math"/>
              </w:rPr>
              <w:t>․</w:t>
            </w:r>
            <w:r w:rsidR="0050065B" w:rsidRPr="00FD1EE4">
              <w:rPr>
                <w:rFonts w:eastAsia="Cambria Math" w:cs="Cambria Math"/>
              </w:rPr>
              <w:t xml:space="preserve"> </w:t>
            </w:r>
            <w:r w:rsidR="0050065B" w:rsidRPr="00F84F06">
              <w:rPr>
                <w:rFonts w:eastAsia="GHEA Grapalat" w:cs="GHEA Grapalat"/>
              </w:rPr>
              <w:t xml:space="preserve">осуществляет реальный (фактический) контроль за юридическим лицом </w:t>
            </w:r>
            <w:r w:rsidR="0050065B">
              <w:rPr>
                <w:rFonts w:eastAsia="GHEA Grapalat" w:cs="GHEA Grapalat"/>
              </w:rPr>
              <w:t>иными</w:t>
            </w:r>
            <w:r w:rsidR="0050065B" w:rsidRPr="00F84F06">
              <w:rPr>
                <w:rFonts w:eastAsia="GHEA Grapalat" w:cs="GHEA Grapalat"/>
              </w:rPr>
              <w:t xml:space="preserve"> средствами</w:t>
            </w:r>
          </w:p>
        </w:tc>
      </w:tr>
      <w:tr w:rsidR="0050065B" w:rsidRPr="00FD1EE4" w:rsidTr="00EA0940">
        <w:tc>
          <w:tcPr>
            <w:tcW w:w="9016" w:type="dxa"/>
            <w:gridSpan w:val="2"/>
            <w:vAlign w:val="center"/>
          </w:tcPr>
          <w:p w:rsidR="0050065B" w:rsidRPr="00FD1EE4" w:rsidRDefault="005B325A" w:rsidP="00EA0940">
            <w:pPr>
              <w:spacing w:before="240" w:after="240"/>
              <w:rPr>
                <w:rFonts w:eastAsia="GHEA Grapalat" w:cs="GHEA Grapalat"/>
              </w:rPr>
            </w:pPr>
            <w:sdt>
              <w:sdtPr>
                <w:rPr>
                  <w:rFonts w:eastAsia="GHEA Grapalat" w:cs="GHEA Grapalat"/>
                </w:rPr>
                <w:id w:val="-1042667163"/>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331D0E">
              <w:rPr>
                <w:rFonts w:eastAsia="GHEA Grapalat" w:cs="GHEA Grapalat"/>
                <w:lang w:val="hy-AM"/>
              </w:rPr>
              <w:t>д</w:t>
            </w:r>
            <w:r w:rsidR="0050065B" w:rsidRPr="00FD1EE4">
              <w:rPr>
                <w:rFonts w:eastAsia="Cambria Math"/>
              </w:rPr>
              <w:t>․</w:t>
            </w:r>
            <w:r w:rsidR="0050065B" w:rsidRPr="00FD1EE4">
              <w:rPr>
                <w:rFonts w:eastAsia="Cambria Math" w:cs="Cambria Math"/>
              </w:rPr>
              <w:t xml:space="preserve"> </w:t>
            </w:r>
            <w:r w:rsidR="0050065B"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50065B" w:rsidRPr="00F36505">
              <w:rPr>
                <w:rFonts w:eastAsia="GHEA Grapalat" w:cs="GHEA Grapalat"/>
              </w:rPr>
              <w:t xml:space="preserve"> "а" - "г"</w:t>
            </w: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Информация о статусе реального бене</w:t>
      </w:r>
      <w:r>
        <w:rPr>
          <w:rFonts w:eastAsia="GHEA Grapalat" w:cs="GHEA Grapalat"/>
          <w:i/>
          <w:color w:val="000000"/>
        </w:rPr>
        <w:t xml:space="preserve"> </w:t>
      </w:r>
      <w:r w:rsidRPr="006A6D23">
        <w:rPr>
          <w:rFonts w:eastAsia="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контроля за </w:t>
            </w:r>
            <w:r w:rsidRPr="005558FC">
              <w:rPr>
                <w:rFonts w:eastAsia="GHEA Grapalat" w:cs="GHEA Grapalat"/>
                <w:color w:val="000000"/>
              </w:rPr>
              <w:lastRenderedPageBreak/>
              <w:t>организацией</w:t>
            </w:r>
          </w:p>
        </w:tc>
        <w:tc>
          <w:tcPr>
            <w:tcW w:w="6180" w:type="dxa"/>
            <w:vAlign w:val="center"/>
          </w:tcPr>
          <w:p w:rsidR="0050065B" w:rsidRPr="00B23852" w:rsidRDefault="005B325A" w:rsidP="00EA0940">
            <w:pPr>
              <w:spacing w:before="240" w:after="240" w:line="259" w:lineRule="auto"/>
              <w:rPr>
                <w:rFonts w:eastAsia="GHEA Grapalat" w:cs="GHEA Grapalat"/>
              </w:rPr>
            </w:pPr>
            <w:sdt>
              <w:sdtPr>
                <w:rPr>
                  <w:rFonts w:eastAsia="GHEA Grapalat" w:cs="GHEA Grapalat"/>
                </w:rPr>
                <w:id w:val="1769041764"/>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Отдельно</w:t>
            </w:r>
          </w:p>
          <w:p w:rsidR="0050065B" w:rsidRPr="00FD1EE4" w:rsidRDefault="005B325A" w:rsidP="00EA0940">
            <w:pPr>
              <w:rPr>
                <w:rFonts w:eastAsia="GHEA Grapalat" w:cs="GHEA Grapalat"/>
              </w:rPr>
            </w:pPr>
            <w:sdt>
              <w:sdtPr>
                <w:rPr>
                  <w:rFonts w:eastAsia="GHEA Grapalat" w:cs="GHEA Grapalat"/>
                </w:rPr>
                <w:id w:val="454287896"/>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sidRPr="005558FC">
              <w:rPr>
                <w:rFonts w:eastAsia="GHEA Grapalat" w:cs="GHEA Grapalat"/>
              </w:rPr>
              <w:t>Совместно с аффилированными лицами</w:t>
            </w: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eastAsia="GHEA Grapalat" w:cs="GHEA Grapalat"/>
                <w:color w:val="000000"/>
              </w:rPr>
              <w:t xml:space="preserve"> </w:t>
            </w:r>
          </w:p>
        </w:tc>
        <w:tc>
          <w:tcPr>
            <w:tcW w:w="6180" w:type="dxa"/>
            <w:vAlign w:val="center"/>
          </w:tcPr>
          <w:p w:rsidR="0050065B" w:rsidRPr="005600B4" w:rsidRDefault="005B325A" w:rsidP="00EA0940">
            <w:pPr>
              <w:spacing w:before="240" w:after="240" w:line="259" w:lineRule="auto"/>
              <w:rPr>
                <w:rFonts w:eastAsia="GHEA Grapalat" w:cs="GHEA Grapalat"/>
              </w:rPr>
            </w:pPr>
            <w:sdt>
              <w:sdtPr>
                <w:rPr>
                  <w:rFonts w:eastAsia="GHEA Grapalat" w:cs="GHEA Grapalat"/>
                </w:rPr>
                <w:id w:val="447587436"/>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Да</w:t>
            </w:r>
          </w:p>
          <w:p w:rsidR="0050065B" w:rsidRPr="005600B4" w:rsidRDefault="005B325A" w:rsidP="00EA0940">
            <w:pPr>
              <w:spacing w:before="240" w:after="240" w:line="259" w:lineRule="auto"/>
              <w:rPr>
                <w:rFonts w:eastAsia="GHEA Grapalat" w:cs="GHEA Grapalat"/>
              </w:rPr>
            </w:pPr>
            <w:sdt>
              <w:sdtPr>
                <w:rPr>
                  <w:rFonts w:eastAsia="GHEA Grapalat" w:cs="GHEA Grapalat"/>
                </w:rPr>
                <w:id w:val="-1236392488"/>
              </w:sdtPr>
              <w:sdtContent>
                <w:r w:rsidR="0050065B" w:rsidRPr="00FD1EE4">
                  <w:rPr>
                    <w:rFonts w:ascii="Segoe UI Symbol" w:eastAsia="MS Gothic" w:hAnsi="Segoe UI Symbol" w:cs="Segoe UI Symbol"/>
                  </w:rPr>
                  <w:t>☐</w:t>
                </w:r>
              </w:sdtContent>
            </w:sdt>
            <w:r w:rsidR="0050065B" w:rsidRPr="00FD1EE4">
              <w:rPr>
                <w:rFonts w:eastAsia="GHEA Grapalat" w:cs="GHEA Grapalat"/>
              </w:rPr>
              <w:tab/>
            </w:r>
            <w:r w:rsidR="0050065B">
              <w:rPr>
                <w:rFonts w:eastAsia="GHEA Grapalat" w:cs="GHEA Grapalat"/>
              </w:rPr>
              <w:t>Нет</w:t>
            </w: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7"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pBdr>
          <w:top w:val="nil"/>
          <w:left w:val="nil"/>
          <w:bottom w:val="nil"/>
          <w:right w:val="nil"/>
          <w:between w:val="nil"/>
        </w:pBdr>
        <w:ind w:left="792"/>
        <w:rPr>
          <w:rFonts w:eastAsia="GHEA Grapalat" w:cs="GHEA Grapalat"/>
          <w:i/>
          <w:color w:val="000000"/>
        </w:rPr>
      </w:pPr>
    </w:p>
    <w:p w:rsidR="0050065B" w:rsidRPr="00FD1EE4" w:rsidRDefault="0050065B" w:rsidP="0050065B">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t>Промежуточные юридические лица</w:t>
      </w:r>
    </w:p>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rPr>
          <w:trHeight w:val="853"/>
        </w:trPr>
        <w:tc>
          <w:tcPr>
            <w:tcW w:w="2835" w:type="dxa"/>
            <w:vMerge w:val="restart"/>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50065B" w:rsidRPr="00FD1EE4" w:rsidRDefault="0050065B" w:rsidP="00EA0940">
            <w:pPr>
              <w:spacing w:before="240" w:after="240"/>
              <w:rPr>
                <w:rFonts w:eastAsia="GHEA Grapalat" w:cs="GHEA Grapalat"/>
              </w:rPr>
            </w:pPr>
          </w:p>
        </w:tc>
      </w:tr>
      <w:tr w:rsidR="0050065B" w:rsidRPr="00FD1EE4" w:rsidTr="00EA0940">
        <w:trPr>
          <w:trHeight w:val="850"/>
        </w:trPr>
        <w:tc>
          <w:tcPr>
            <w:tcW w:w="2835" w:type="dxa"/>
            <w:vMerge/>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50065B" w:rsidRPr="00FD1EE4" w:rsidRDefault="0050065B" w:rsidP="00EA0940">
            <w:pPr>
              <w:spacing w:before="240" w:after="240"/>
              <w:rPr>
                <w:rFonts w:eastAsia="GHEA Grapalat" w:cs="GHEA Grapalat"/>
              </w:rPr>
            </w:pPr>
          </w:p>
        </w:tc>
      </w:tr>
      <w:tr w:rsidR="0050065B" w:rsidRPr="00FD1EE4" w:rsidTr="00EA0940">
        <w:trPr>
          <w:trHeight w:val="850"/>
        </w:trPr>
        <w:tc>
          <w:tcPr>
            <w:tcW w:w="2835" w:type="dxa"/>
            <w:vMerge/>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50065B" w:rsidRPr="00FD1EE4" w:rsidRDefault="0050065B" w:rsidP="00EA0940">
            <w:pPr>
              <w:spacing w:before="240" w:after="240"/>
              <w:rPr>
                <w:rFonts w:eastAsia="GHEA Grapalat" w:cs="GHEA Grapalat"/>
              </w:rPr>
            </w:pPr>
          </w:p>
        </w:tc>
      </w:tr>
      <w:tr w:rsidR="0050065B" w:rsidRPr="00FD1EE4" w:rsidTr="00EA0940">
        <w:trPr>
          <w:trHeight w:val="850"/>
        </w:trPr>
        <w:tc>
          <w:tcPr>
            <w:tcW w:w="2835" w:type="dxa"/>
            <w:vMerge/>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50065B" w:rsidRPr="00FD1EE4" w:rsidRDefault="0050065B" w:rsidP="00EA0940">
            <w:pPr>
              <w:spacing w:before="240" w:after="240"/>
              <w:rPr>
                <w:rFonts w:eastAsia="GHEA Grapalat" w:cs="GHEA Grapalat"/>
              </w:rPr>
            </w:pPr>
          </w:p>
        </w:tc>
      </w:tr>
      <w:tr w:rsidR="0050065B" w:rsidRPr="00FD1EE4" w:rsidTr="00EA0940">
        <w:trPr>
          <w:trHeight w:val="850"/>
        </w:trPr>
        <w:tc>
          <w:tcPr>
            <w:tcW w:w="2835" w:type="dxa"/>
            <w:vMerge/>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50065B" w:rsidRPr="00FD1EE4" w:rsidRDefault="0050065B" w:rsidP="00EA0940">
            <w:pPr>
              <w:spacing w:before="240" w:after="240"/>
              <w:rPr>
                <w:rFonts w:eastAsia="GHEA Grapalat" w:cs="GHEA Grapalat"/>
              </w:rPr>
            </w:pPr>
          </w:p>
        </w:tc>
      </w:tr>
    </w:tbl>
    <w:p w:rsidR="0050065B" w:rsidRDefault="0050065B" w:rsidP="0050065B">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фондовой биржи</w:t>
            </w:r>
          </w:p>
        </w:tc>
        <w:tc>
          <w:tcPr>
            <w:tcW w:w="6180" w:type="dxa"/>
            <w:vAlign w:val="center"/>
          </w:tcPr>
          <w:p w:rsidR="0050065B" w:rsidRPr="00FD1EE4" w:rsidRDefault="0050065B" w:rsidP="00EA0940">
            <w:pPr>
              <w:spacing w:before="240" w:after="240"/>
              <w:rPr>
                <w:rFonts w:eastAsia="GHEA Grapalat" w:cs="GHEA Grapalat"/>
              </w:rPr>
            </w:pPr>
          </w:p>
        </w:tc>
      </w:tr>
      <w:tr w:rsidR="0050065B" w:rsidRPr="00FD1EE4" w:rsidTr="00EA0940">
        <w:tc>
          <w:tcPr>
            <w:tcW w:w="2835" w:type="dxa"/>
            <w:shd w:val="clear" w:color="auto" w:fill="D9E2F3"/>
            <w:vAlign w:val="center"/>
          </w:tcPr>
          <w:p w:rsidR="0050065B" w:rsidRPr="00FD1EE4" w:rsidRDefault="0050065B" w:rsidP="0050065B">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50065B" w:rsidRPr="00FD1EE4" w:rsidRDefault="0050065B" w:rsidP="00EA0940">
            <w:pPr>
              <w:spacing w:before="240" w:after="240"/>
              <w:rPr>
                <w:rFonts w:eastAsia="GHEA Grapalat" w:cs="GHEA Grapalat"/>
              </w:rPr>
            </w:pPr>
          </w:p>
        </w:tc>
      </w:tr>
    </w:tbl>
    <w:p w:rsidR="0050065B" w:rsidRPr="00FD1EE4" w:rsidRDefault="0050065B" w:rsidP="0050065B">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50065B" w:rsidRPr="00FD1EE4" w:rsidRDefault="0050065B" w:rsidP="0050065B">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50065B" w:rsidRPr="00FD1EE4" w:rsidTr="00EA0940">
        <w:tc>
          <w:tcPr>
            <w:tcW w:w="9016" w:type="dxa"/>
            <w:shd w:val="clear" w:color="auto" w:fill="DBE5F1" w:themeFill="accent1" w:themeFillTint="33"/>
          </w:tcPr>
          <w:p w:rsidR="0050065B" w:rsidRPr="00FD1EE4" w:rsidRDefault="0050065B" w:rsidP="00EA0940">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50065B" w:rsidRPr="00FD1EE4" w:rsidTr="00EA0940">
        <w:trPr>
          <w:trHeight w:val="10187"/>
        </w:trPr>
        <w:tc>
          <w:tcPr>
            <w:tcW w:w="9016" w:type="dxa"/>
          </w:tcPr>
          <w:p w:rsidR="0050065B" w:rsidRPr="00FD1EE4" w:rsidRDefault="0050065B" w:rsidP="00EA0940">
            <w:pPr>
              <w:rPr>
                <w:rFonts w:eastAsia="GHEA Grapalat" w:cs="GHEA Grapalat"/>
                <w:b/>
                <w:color w:val="000000"/>
              </w:rPr>
            </w:pPr>
          </w:p>
        </w:tc>
      </w:tr>
    </w:tbl>
    <w:p w:rsidR="0050065B" w:rsidRPr="00FD1EE4" w:rsidRDefault="0050065B" w:rsidP="0050065B">
      <w:pPr>
        <w:pBdr>
          <w:top w:val="nil"/>
          <w:left w:val="nil"/>
          <w:bottom w:val="nil"/>
          <w:right w:val="nil"/>
          <w:between w:val="nil"/>
        </w:pBdr>
        <w:rPr>
          <w:rFonts w:eastAsia="GHEA Grapalat" w:cs="GHEA Grapalat"/>
          <w:b/>
          <w:color w:val="000000"/>
        </w:rPr>
      </w:pPr>
    </w:p>
    <w:p w:rsidR="0050065B" w:rsidRDefault="0050065B" w:rsidP="0050065B">
      <w:pPr>
        <w:rPr>
          <w:b/>
        </w:rPr>
      </w:pPr>
    </w:p>
    <w:p w:rsidR="0050065B" w:rsidRDefault="0050065B" w:rsidP="0050065B">
      <w:pPr>
        <w:rPr>
          <w:ins w:id="2" w:author="Inesa Kocharyan" w:date="2021-09-01T11:45:00Z"/>
          <w:b/>
        </w:rPr>
      </w:pPr>
    </w:p>
    <w:p w:rsidR="0050065B" w:rsidRDefault="0050065B" w:rsidP="0050065B">
      <w:pPr>
        <w:rPr>
          <w:b/>
        </w:rPr>
      </w:pPr>
      <w:r>
        <w:rPr>
          <w:b/>
        </w:rPr>
        <w:br w:type="page"/>
      </w:r>
    </w:p>
    <w:p w:rsidR="0050065B" w:rsidRPr="000306ED" w:rsidRDefault="0050065B" w:rsidP="0050065B">
      <w:pPr>
        <w:spacing w:line="360" w:lineRule="auto"/>
        <w:contextualSpacing/>
        <w:jc w:val="center"/>
        <w:rPr>
          <w:b/>
          <w:lang w:val="hy-AM"/>
        </w:rPr>
      </w:pPr>
      <w:r w:rsidRPr="000306ED">
        <w:rPr>
          <w:b/>
        </w:rPr>
        <w:lastRenderedPageBreak/>
        <w:t>Порядок заполнения декларации</w:t>
      </w:r>
    </w:p>
    <w:p w:rsidR="0050065B" w:rsidRPr="000306ED" w:rsidRDefault="0050065B" w:rsidP="0050065B">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50065B" w:rsidRPr="000306ED" w:rsidRDefault="0050065B" w:rsidP="0050065B">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50065B" w:rsidRPr="000306ED" w:rsidRDefault="0050065B" w:rsidP="0050065B">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50065B" w:rsidRPr="000306ED" w:rsidRDefault="0050065B" w:rsidP="0050065B">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50065B" w:rsidRPr="000306ED" w:rsidRDefault="0050065B" w:rsidP="0050065B">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50065B" w:rsidRPr="000306ED" w:rsidRDefault="0050065B" w:rsidP="0050065B">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50065B" w:rsidRPr="000306ED" w:rsidRDefault="0050065B" w:rsidP="0050065B">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50065B" w:rsidRPr="000306ED" w:rsidRDefault="0050065B" w:rsidP="0050065B">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50065B" w:rsidRPr="000306ED" w:rsidRDefault="0050065B" w:rsidP="0050065B">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50065B" w:rsidRPr="000306ED" w:rsidRDefault="0050065B" w:rsidP="0050065B">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50065B" w:rsidRPr="000306ED" w:rsidRDefault="0050065B" w:rsidP="0050065B">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50065B" w:rsidRPr="000306ED" w:rsidRDefault="0050065B" w:rsidP="0050065B">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50065B" w:rsidRPr="000306ED" w:rsidRDefault="0050065B" w:rsidP="0050065B">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50065B" w:rsidRPr="000306ED" w:rsidRDefault="0050065B" w:rsidP="0050065B">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50065B" w:rsidRPr="000306ED" w:rsidRDefault="0050065B" w:rsidP="0050065B">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50065B" w:rsidRPr="000306ED" w:rsidRDefault="0050065B" w:rsidP="0050065B">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50065B" w:rsidRPr="000306ED" w:rsidRDefault="0050065B" w:rsidP="0050065B">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недропользования)" заполняется, если юридическое </w:t>
      </w:r>
      <w:r w:rsidRPr="000306ED">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50065B" w:rsidRPr="000306ED" w:rsidRDefault="0050065B" w:rsidP="0050065B">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r w:rsidRPr="000306ED">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r w:rsidRPr="000306ED">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r w:rsidRPr="000306ED">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eastAsia="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eastAsia="GHEA Grapalat" w:cs="GHEA Grapalat"/>
        </w:rPr>
        <w:lastRenderedPageBreak/>
        <w:t>прямого, и косвенного участия производится отметка о наличии одновременно и прямого, и косвенного участия;</w:t>
      </w:r>
    </w:p>
    <w:p w:rsidR="0050065B" w:rsidRPr="000306ED" w:rsidRDefault="0050065B" w:rsidP="0050065B">
      <w:pPr>
        <w:spacing w:line="360" w:lineRule="auto"/>
        <w:contextualSpacing/>
        <w:rPr>
          <w:lang w:val="hy-AM"/>
        </w:rPr>
      </w:pPr>
      <w:r w:rsidRPr="000306ED">
        <w:t xml:space="preserve">б.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r w:rsidRPr="000306ED">
        <w:t>рганизацию в силу правовых инструментов (в том числе заключенных сделок), на основе личного влияния иного характера или иными средствами;</w:t>
      </w:r>
    </w:p>
    <w:p w:rsidR="0050065B" w:rsidRPr="000306ED" w:rsidRDefault="0050065B" w:rsidP="0050065B">
      <w:pPr>
        <w:spacing w:line="360" w:lineRule="auto"/>
        <w:contextualSpacing/>
      </w:pPr>
      <w:r w:rsidRPr="000306ED">
        <w:t>в</w:t>
      </w:r>
      <w:r w:rsidRPr="000306ED">
        <w:rPr>
          <w:lang w:val="hy-AM"/>
        </w:rPr>
        <w:t xml:space="preserve">. </w:t>
      </w:r>
      <w:r w:rsidRPr="000306ED">
        <w:t>в</w:t>
      </w:r>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50065B" w:rsidRPr="000306ED" w:rsidRDefault="0050065B" w:rsidP="0050065B">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r w:rsidRPr="000306ED">
        <w:t>ым</w:t>
      </w:r>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50065B" w:rsidRPr="000306ED" w:rsidRDefault="0050065B" w:rsidP="0050065B">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50065B" w:rsidRPr="000306ED" w:rsidRDefault="0050065B" w:rsidP="0050065B">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r w:rsidRPr="000306ED">
        <w:t>отстраня</w:t>
      </w:r>
      <w:r w:rsidRPr="000306ED">
        <w:rPr>
          <w:lang w:val="hy-AM"/>
        </w:rPr>
        <w:t>ть большинство членов органов управления юридического лица;</w:t>
      </w:r>
    </w:p>
    <w:p w:rsidR="0050065B" w:rsidRPr="000306ED" w:rsidRDefault="0050065B" w:rsidP="0050065B">
      <w:pPr>
        <w:spacing w:line="360" w:lineRule="auto"/>
        <w:contextualSpacing/>
      </w:pPr>
      <w:r w:rsidRPr="000306ED">
        <w:t xml:space="preserve">в. В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50065B" w:rsidRPr="000306ED" w:rsidRDefault="0050065B" w:rsidP="0050065B">
      <w:pPr>
        <w:spacing w:line="360" w:lineRule="auto"/>
        <w:contextualSpacing/>
      </w:pPr>
      <w:r w:rsidRPr="000306ED">
        <w:lastRenderedPageBreak/>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50065B" w:rsidRPr="000306ED" w:rsidRDefault="0050065B" w:rsidP="0050065B">
      <w:pPr>
        <w:spacing w:line="360" w:lineRule="auto"/>
        <w:contextualSpacing/>
      </w:pPr>
      <w:r w:rsidRPr="000306ED">
        <w:t xml:space="preserve">д. в пункте </w:t>
      </w:r>
      <w:r w:rsidRPr="000306ED">
        <w:rPr>
          <w:rFonts w:eastAsia="GHEA Grapalat" w:cs="GHEA Grapalat"/>
        </w:rPr>
        <w:t>"</w:t>
      </w:r>
      <w:r w:rsidRPr="000306ED">
        <w:t>д</w:t>
      </w:r>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50065B" w:rsidRPr="000306ED" w:rsidRDefault="0050065B" w:rsidP="0050065B">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lang w:val="hy-AM"/>
        </w:rPr>
        <w:t>Օ</w:t>
      </w:r>
      <w:r w:rsidRPr="000306ED">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50065B" w:rsidRPr="000306ED" w:rsidRDefault="0050065B" w:rsidP="0050065B">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50065B" w:rsidRPr="000306ED" w:rsidRDefault="0050065B" w:rsidP="0050065B">
      <w:pPr>
        <w:spacing w:line="360" w:lineRule="auto"/>
        <w:contextualSpacing/>
      </w:pPr>
      <w:r w:rsidRPr="000306ED">
        <w:t xml:space="preserve">5. Раздел 5 декларации (Промежуточные юридические лица) заполняется, </w:t>
      </w:r>
    </w:p>
    <w:p w:rsidR="0050065B" w:rsidRPr="000306ED" w:rsidRDefault="0050065B" w:rsidP="0050065B">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50065B" w:rsidRPr="000306ED" w:rsidRDefault="0050065B" w:rsidP="0050065B">
      <w:pPr>
        <w:spacing w:line="360" w:lineRule="auto"/>
        <w:contextualSpacing/>
      </w:pPr>
      <w:r w:rsidRPr="000306ED">
        <w:lastRenderedPageBreak/>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50065B" w:rsidRPr="000306ED" w:rsidRDefault="0050065B" w:rsidP="0050065B">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50065B" w:rsidRPr="000306ED" w:rsidRDefault="0050065B" w:rsidP="0050065B">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50065B" w:rsidRPr="000306ED" w:rsidRDefault="0050065B" w:rsidP="0050065B">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50065B" w:rsidRPr="000306ED" w:rsidRDefault="0050065B" w:rsidP="0050065B">
      <w:pPr>
        <w:spacing w:line="360" w:lineRule="auto"/>
        <w:contextualSpacing/>
      </w:pPr>
      <w:r w:rsidRPr="000306ED">
        <w:t>7. Декларация заполняется и подписывается лицом, подающим заявку.</w:t>
      </w:r>
      <w:r w:rsidRPr="000306ED">
        <w:rPr>
          <w:lang w:val="hy-AM"/>
        </w:rPr>
        <w:t xml:space="preserve"> </w:t>
      </w:r>
    </w:p>
    <w:p w:rsidR="0050065B" w:rsidRPr="000306ED" w:rsidRDefault="0050065B" w:rsidP="0050065B">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50065B" w:rsidRPr="0050065B" w:rsidRDefault="0050065B" w:rsidP="0090055D">
      <w:pPr>
        <w:pStyle w:val="BodyTextIndent3"/>
        <w:spacing w:after="160" w:line="240" w:lineRule="auto"/>
        <w:ind w:firstLine="0"/>
        <w:jc w:val="right"/>
        <w:rPr>
          <w:rFonts w:ascii="GHEA Grapalat" w:hAnsi="GHEA Grapalat"/>
          <w:b/>
          <w:sz w:val="24"/>
          <w:szCs w:val="24"/>
        </w:rPr>
      </w:pPr>
    </w:p>
    <w:p w:rsidR="0050065B" w:rsidRPr="0050065B" w:rsidRDefault="0050065B" w:rsidP="0090055D">
      <w:pPr>
        <w:pStyle w:val="BodyTextIndent3"/>
        <w:spacing w:after="160" w:line="240" w:lineRule="auto"/>
        <w:ind w:firstLine="0"/>
        <w:jc w:val="right"/>
        <w:rPr>
          <w:rFonts w:ascii="GHEA Grapalat" w:hAnsi="GHEA Grapalat"/>
          <w:b/>
          <w:sz w:val="24"/>
          <w:szCs w:val="24"/>
        </w:rPr>
      </w:pPr>
    </w:p>
    <w:p w:rsidR="0050065B" w:rsidRPr="0050065B" w:rsidRDefault="0050065B" w:rsidP="0090055D">
      <w:pPr>
        <w:pStyle w:val="BodyTextIndent3"/>
        <w:spacing w:after="160" w:line="240" w:lineRule="auto"/>
        <w:ind w:firstLine="0"/>
        <w:jc w:val="right"/>
        <w:rPr>
          <w:rFonts w:ascii="GHEA Grapalat" w:hAnsi="GHEA Grapalat"/>
          <w:b/>
          <w:sz w:val="24"/>
          <w:szCs w:val="24"/>
        </w:rPr>
      </w:pP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E3450">
        <w:rPr>
          <w:rFonts w:ascii="GHEA Grapalat" w:hAnsi="GHEA Grapalat"/>
          <w:b/>
          <w:sz w:val="22"/>
          <w:szCs w:val="22"/>
        </w:rPr>
        <w:t>GHAPDzB-HVKAK-2021-</w:t>
      </w:r>
      <w:r w:rsidR="00DE5434">
        <w:rPr>
          <w:rFonts w:ascii="GHEA Grapalat" w:hAnsi="GHEA Grapalat"/>
          <w:b/>
          <w:sz w:val="22"/>
          <w:szCs w:val="22"/>
        </w:rPr>
        <w:t>87</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которивок под кодом </w:t>
      </w:r>
      <w:r w:rsidRPr="008C1E10">
        <w:t>«</w:t>
      </w:r>
      <w:r w:rsidR="003E3450">
        <w:rPr>
          <w:b/>
        </w:rPr>
        <w:t>GHAPDzB-HVKAK-2021-</w:t>
      </w:r>
      <w:r w:rsidR="00DE5434">
        <w:rPr>
          <w:b/>
        </w:rPr>
        <w:t>87</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r w:rsidRPr="009044F1">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3E3450">
        <w:rPr>
          <w:b/>
          <w:sz w:val="22"/>
          <w:szCs w:val="22"/>
        </w:rPr>
        <w:t>GHAPDzB-HVKAK-2021-</w:t>
      </w:r>
      <w:r w:rsidR="00DE5434">
        <w:rPr>
          <w:b/>
          <w:sz w:val="22"/>
          <w:szCs w:val="22"/>
        </w:rPr>
        <w:t>87</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3E3450">
        <w:rPr>
          <w:b/>
          <w:sz w:val="22"/>
          <w:szCs w:val="22"/>
        </w:rPr>
        <w:t>GHAPDzB-HVKAK-2021-</w:t>
      </w:r>
      <w:r w:rsidR="00DE5434">
        <w:rPr>
          <w:b/>
          <w:sz w:val="22"/>
          <w:szCs w:val="22"/>
        </w:rPr>
        <w:t>87</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r w:rsidRPr="00B138F3">
        <w:rPr>
          <w:rFonts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cs="GHEA Grapalat"/>
          <w:sz w:val="22"/>
          <w:szCs w:val="22"/>
          <w:lang w:val="en-US"/>
        </w:rPr>
        <w:t>K</w:t>
      </w:r>
      <w:r w:rsidRPr="00B138F3">
        <w:rPr>
          <w:rFonts w:cs="GHEA Grapalat"/>
          <w:sz w:val="22"/>
          <w:szCs w:val="22"/>
        </w:rPr>
        <w:t xml:space="preserve">омпания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r w:rsidRPr="00B138F3">
        <w:rPr>
          <w:sz w:val="22"/>
          <w:szCs w:val="22"/>
        </w:rPr>
        <w:t>д)</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sz w:val="22"/>
          <w:szCs w:val="22"/>
        </w:rPr>
        <w:t xml:space="preserve">Банк-плательщик оригиналы настоящего Соглашения о неустойке и прилагаемого Требования, </w:t>
      </w:r>
      <w:r w:rsidRPr="00B138F3">
        <w:rPr>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551DC4">
      <w:pPr>
        <w:spacing w:after="160"/>
        <w:ind w:right="565"/>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Default="00602C9A" w:rsidP="00602C9A">
      <w:pPr>
        <w:rPr>
          <w:i/>
        </w:rPr>
      </w:pPr>
      <w:r>
        <w:rPr>
          <w:i/>
        </w:rPr>
        <w:br w:type="page"/>
      </w: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3E3450">
        <w:rPr>
          <w:b/>
          <w:sz w:val="22"/>
          <w:szCs w:val="22"/>
        </w:rPr>
        <w:t>GHAPDzB-HVKAK-2021-</w:t>
      </w:r>
      <w:r w:rsidR="00DE5434">
        <w:rPr>
          <w:b/>
          <w:sz w:val="22"/>
          <w:szCs w:val="22"/>
        </w:rPr>
        <w:t>87</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3E3450">
        <w:rPr>
          <w:b/>
          <w:sz w:val="22"/>
          <w:szCs w:val="22"/>
        </w:rPr>
        <w:t>GHAPDzB-HVKAK-2021-</w:t>
      </w:r>
      <w:r w:rsidR="00DE5434">
        <w:rPr>
          <w:b/>
          <w:sz w:val="22"/>
          <w:szCs w:val="22"/>
        </w:rPr>
        <w:t>87</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безотзывно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r w:rsidRPr="00B138F3">
        <w:t>д)</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t>Банк-плательщик оригиналы настоящего Соглашения о неустойке и прилагаемого Требования, письменно</w:t>
      </w:r>
      <w:r>
        <w:t xml:space="preserve"> </w:t>
      </w:r>
      <w:r w:rsidRPr="00B138F3">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02C9A" w:rsidRPr="00B138F3" w:rsidRDefault="00602C9A" w:rsidP="00602C9A">
      <w:pPr>
        <w:contextualSpacing/>
        <w:rPr>
          <w:rFonts w:cs="GHEA Grapalat"/>
        </w:rPr>
      </w:pPr>
      <w:r w:rsidRPr="00B138F3">
        <w:t>1.6.</w:t>
      </w:r>
      <w:r w:rsidRPr="00B138F3">
        <w:tab/>
        <w:t>Заказчик может представить в Банк-плательщик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в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02C9A" w:rsidRPr="00B138F3" w:rsidRDefault="00602C9A" w:rsidP="00602C9A">
      <w:pPr>
        <w:contextualSpacing/>
      </w:pPr>
      <w:r w:rsidRPr="00B138F3">
        <w:t>2.3.</w:t>
      </w:r>
      <w:r w:rsidRPr="00B138F3">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t>Наименование, или имя, фамилия плательщика (Компания:</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(сч.№)</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23.в Дата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r w:rsidRPr="00B138F3">
              <w:rPr>
                <w:b/>
                <w:sz w:val="18"/>
                <w:szCs w:val="18"/>
              </w:rPr>
              <w:t xml:space="preserve">заполняющая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3E3450">
        <w:rPr>
          <w:rFonts w:ascii="GHEA Grapalat" w:hAnsi="GHEA Grapalat"/>
          <w:b/>
          <w:sz w:val="24"/>
          <w:szCs w:val="24"/>
        </w:rPr>
        <w:t>GHAPDzB-HVKAK-2021-</w:t>
      </w:r>
      <w:r w:rsidR="00DE5434">
        <w:rPr>
          <w:rFonts w:ascii="GHEA Grapalat" w:hAnsi="GHEA Grapalat"/>
          <w:b/>
          <w:sz w:val="24"/>
          <w:szCs w:val="24"/>
        </w:rPr>
        <w:t>87</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r w:rsidRPr="00EF75CC">
        <w:rPr>
          <w:b/>
        </w:rPr>
        <w:t>А.Ваняна</w:t>
      </w:r>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Отказываться от товара в случае непоставки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требовать восполнения недопереданного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________ драмов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позднее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lang w:val="en-US"/>
        </w:rPr>
        <w:t> </w:t>
      </w:r>
      <w:r w:rsidRPr="00B138F3">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1D1D5C" w:rsidRDefault="001D1D5C" w:rsidP="00CD65C1">
      <w:pPr>
        <w:rPr>
          <w:b/>
        </w:rPr>
      </w:pPr>
      <w:r w:rsidRPr="001D1D5C">
        <w:rPr>
          <w:b/>
        </w:rPr>
        <w:t>8.15.</w:t>
      </w:r>
      <w:r w:rsidRPr="001D1D5C">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1D1D5C">
        <w:rPr>
          <w:b/>
          <w:lang w:val="hy-AM"/>
        </w:rPr>
        <w:t xml:space="preserve"> </w:t>
      </w:r>
      <w:r w:rsidRPr="001D1D5C">
        <w:rPr>
          <w:b/>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r w:rsidRPr="00B138F3">
              <w:t>Р/С____________________________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r w:rsidRPr="00B138F3">
              <w:t>Р/С_______________________________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сумма, подлежащая уплате (тыс. драмов)</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Счет-фактура и положительное заключение, послужившие основанием для подтверждения в двустороннем порядке настоящего Акта,</w:t>
      </w:r>
      <w:r w:rsidRPr="00B138F3">
        <w:t>являются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г. между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D1393F" w:rsidRPr="00FA3176" w:rsidRDefault="00D1393F" w:rsidP="00FA3176">
      <w:pPr>
        <w:ind w:firstLine="0"/>
        <w:rPr>
          <w:lang w:val="hy-AM"/>
        </w:rPr>
        <w:sectPr w:rsidR="00D1393F" w:rsidRPr="00FA3176" w:rsidSect="001201BD">
          <w:pgSz w:w="11906" w:h="16838" w:code="9"/>
          <w:pgMar w:top="709" w:right="1418" w:bottom="851" w:left="1418" w:header="567" w:footer="567" w:gutter="0"/>
          <w:cols w:space="720"/>
          <w:docGrid w:linePitch="326"/>
        </w:sectPr>
      </w:pPr>
    </w:p>
    <w:p w:rsidR="00071D1C" w:rsidRPr="00FA3176" w:rsidRDefault="00071D1C" w:rsidP="00FA3176">
      <w:pPr>
        <w:ind w:firstLine="0"/>
        <w:rPr>
          <w:lang w:val="hy-AM"/>
        </w:rPr>
      </w:pPr>
    </w:p>
    <w:sectPr w:rsidR="00071D1C" w:rsidRPr="00FA3176"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407" w:rsidRDefault="00B51407" w:rsidP="00B360E2">
      <w:r>
        <w:separator/>
      </w:r>
    </w:p>
  </w:endnote>
  <w:endnote w:type="continuationSeparator" w:id="0">
    <w:p w:rsidR="00B51407" w:rsidRDefault="00B51407"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B51407" w:rsidRPr="00C861E9" w:rsidRDefault="005B325A" w:rsidP="00B360E2">
        <w:pPr>
          <w:pStyle w:val="Footer"/>
        </w:pPr>
        <w:fldSimple w:instr=" PAGE   \* MERGEFORMAT ">
          <w:r w:rsidR="00DE5434">
            <w:rPr>
              <w:noProof/>
            </w:rPr>
            <w:t>68</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B51407" w:rsidRPr="00C861E9" w:rsidRDefault="005B325A">
        <w:pPr>
          <w:pStyle w:val="Footer"/>
          <w:jc w:val="center"/>
          <w:rPr>
            <w:sz w:val="24"/>
            <w:szCs w:val="24"/>
          </w:rPr>
        </w:pPr>
        <w:r w:rsidRPr="00C861E9">
          <w:rPr>
            <w:sz w:val="24"/>
            <w:szCs w:val="24"/>
          </w:rPr>
          <w:fldChar w:fldCharType="begin"/>
        </w:r>
        <w:r w:rsidR="00B51407" w:rsidRPr="00C861E9">
          <w:rPr>
            <w:sz w:val="24"/>
            <w:szCs w:val="24"/>
          </w:rPr>
          <w:instrText xml:space="preserve"> PAGE   \* MERGEFORMAT </w:instrText>
        </w:r>
        <w:r w:rsidRPr="00C861E9">
          <w:rPr>
            <w:sz w:val="24"/>
            <w:szCs w:val="24"/>
          </w:rPr>
          <w:fldChar w:fldCharType="separate"/>
        </w:r>
        <w:r w:rsidR="00DE5434">
          <w:rPr>
            <w:noProof/>
            <w:sz w:val="24"/>
            <w:szCs w:val="24"/>
          </w:rPr>
          <w:t>75</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407" w:rsidRDefault="00B51407" w:rsidP="00B360E2">
      <w:r>
        <w:separator/>
      </w:r>
    </w:p>
  </w:footnote>
  <w:footnote w:type="continuationSeparator" w:id="0">
    <w:p w:rsidR="00B51407" w:rsidRDefault="00B51407" w:rsidP="00B360E2">
      <w:r>
        <w:continuationSeparator/>
      </w:r>
    </w:p>
  </w:footnote>
  <w:footnote w:id="1">
    <w:p w:rsidR="00B51407" w:rsidRPr="00A31673" w:rsidRDefault="00B51407"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B51407" w:rsidRPr="008416BA" w:rsidRDefault="00B51407" w:rsidP="0090055D">
      <w:pPr>
        <w:pStyle w:val="FootnoteText"/>
        <w:rPr>
          <w:rFonts w:ascii="GHEA Grapalat" w:hAnsi="GHEA Grapalat"/>
          <w:i/>
        </w:rPr>
      </w:pPr>
      <w:bookmarkStart w:id="0" w:name="_GoBack"/>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B51407" w:rsidRDefault="00B51407" w:rsidP="0090055D"/>
    <w:p w:rsidR="00B51407" w:rsidRDefault="00B51407"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51407" w:rsidRDefault="00B51407" w:rsidP="0090055D">
      <w:pPr>
        <w:pStyle w:val="FootnoteText"/>
        <w:rPr>
          <w:rFonts w:asciiTheme="minorHAnsi" w:hAnsiTheme="minorHAnsi"/>
          <w:lang w:val="af-ZA"/>
        </w:rPr>
      </w:pPr>
    </w:p>
  </w:footnote>
  <w:footnote w:id="3">
    <w:p w:rsidR="00B51407" w:rsidRPr="00D3436F" w:rsidRDefault="00B51407"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B51407" w:rsidRPr="00D3436F" w:rsidRDefault="00B51407" w:rsidP="0090055D">
      <w:pPr>
        <w:pStyle w:val="FootnoteText"/>
        <w:rPr>
          <w:lang w:val="es-ES"/>
        </w:rPr>
      </w:pPr>
    </w:p>
  </w:footnote>
  <w:footnote w:id="4">
    <w:p w:rsidR="00B51407" w:rsidRPr="008842CE" w:rsidRDefault="00B51407" w:rsidP="00602C9A">
      <w:pPr>
        <w:pStyle w:val="FootnoteText"/>
      </w:pPr>
    </w:p>
  </w:footnote>
  <w:footnote w:id="5">
    <w:p w:rsidR="00B51407" w:rsidRPr="00343969" w:rsidRDefault="00B51407" w:rsidP="00602C9A">
      <w:pPr>
        <w:pStyle w:val="FootnoteText"/>
        <w:rPr>
          <w:rFonts w:asciiTheme="minorHAnsi" w:hAnsiTheme="minorHAnsi"/>
        </w:rPr>
      </w:pPr>
    </w:p>
  </w:footnote>
  <w:footnote w:id="6">
    <w:p w:rsidR="00B51407" w:rsidRPr="00D3436F" w:rsidRDefault="00B51407"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B51407" w:rsidRPr="00402BC3" w:rsidRDefault="00B51407"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B51407" w:rsidRPr="00552088" w:rsidRDefault="00B51407"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B51407" w:rsidRPr="00D3436F" w:rsidRDefault="00B51407" w:rsidP="00B360E2">
      <w:pPr>
        <w:pStyle w:val="FootnoteText"/>
        <w:rPr>
          <w:lang w:val="hy-AM"/>
        </w:rPr>
      </w:pPr>
    </w:p>
  </w:footnote>
  <w:footnote w:id="8">
    <w:p w:rsidR="00B51407" w:rsidRPr="008842CE" w:rsidRDefault="00B51407"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B51407" w:rsidRPr="00D3436F" w:rsidRDefault="00B51407" w:rsidP="00B360E2">
      <w:pPr>
        <w:pStyle w:val="FootnoteText"/>
        <w:rPr>
          <w:lang w:val="hy-AM"/>
        </w:rPr>
      </w:pPr>
    </w:p>
  </w:footnote>
  <w:footnote w:id="9">
    <w:p w:rsidR="00B51407" w:rsidRPr="00D3436F" w:rsidRDefault="00B51407"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B51407" w:rsidRPr="008842CE" w:rsidRDefault="00B51407"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B51407" w:rsidRPr="00D3436F" w:rsidRDefault="00B51407" w:rsidP="00B360E2">
      <w:pPr>
        <w:pStyle w:val="FootnoteText"/>
        <w:rPr>
          <w:lang w:val="hy-AM"/>
        </w:rPr>
      </w:pPr>
    </w:p>
  </w:footnote>
  <w:footnote w:id="11">
    <w:p w:rsidR="00B51407" w:rsidRPr="00E861BF" w:rsidRDefault="00B51407"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1D5C"/>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6DC"/>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A38"/>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065B"/>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1DC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A8E"/>
    <w:rsid w:val="0056625A"/>
    <w:rsid w:val="00567040"/>
    <w:rsid w:val="005674C1"/>
    <w:rsid w:val="00567893"/>
    <w:rsid w:val="005700F1"/>
    <w:rsid w:val="005716B8"/>
    <w:rsid w:val="00571702"/>
    <w:rsid w:val="00571E4C"/>
    <w:rsid w:val="00571F29"/>
    <w:rsid w:val="005739AB"/>
    <w:rsid w:val="00573ECE"/>
    <w:rsid w:val="005740A9"/>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915"/>
    <w:rsid w:val="005B1797"/>
    <w:rsid w:val="005B18D8"/>
    <w:rsid w:val="005B1CFC"/>
    <w:rsid w:val="005B1DD6"/>
    <w:rsid w:val="005B1E95"/>
    <w:rsid w:val="005B20E7"/>
    <w:rsid w:val="005B24F9"/>
    <w:rsid w:val="005B2723"/>
    <w:rsid w:val="005B2A24"/>
    <w:rsid w:val="005B325A"/>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3F8"/>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30"/>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182"/>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07"/>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8B1"/>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34"/>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B7D"/>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6F3C"/>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30D0"/>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17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86FD-CEA5-4234-BF45-169F0582E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1828</TotalTime>
  <Pages>80</Pages>
  <Words>16013</Words>
  <Characters>116246</Characters>
  <Application>Microsoft Office Word</Application>
  <DocSecurity>0</DocSecurity>
  <Lines>968</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131996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1072</cp:revision>
  <cp:lastPrinted>2018-02-16T07:12:00Z</cp:lastPrinted>
  <dcterms:created xsi:type="dcterms:W3CDTF">2019-10-28T07:04:00Z</dcterms:created>
  <dcterms:modified xsi:type="dcterms:W3CDTF">2021-10-27T08:25:00Z</dcterms:modified>
</cp:coreProperties>
</file>